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A44B62" w14:paraId="669632F9" w14:textId="77777777" w:rsidTr="00C56F3D">
        <w:trPr>
          <w:trHeight w:val="864"/>
        </w:trPr>
        <w:tc>
          <w:tcPr>
            <w:tcW w:w="6408" w:type="dxa"/>
          </w:tcPr>
          <w:p w14:paraId="4FBC5DAA" w14:textId="0F5D19E2" w:rsidR="006C5D39" w:rsidRPr="00FD5B8E" w:rsidRDefault="00E41B77" w:rsidP="00C97D78">
            <w:pPr>
              <w:tabs>
                <w:tab w:val="left" w:pos="7200"/>
              </w:tabs>
              <w:spacing w:before="0"/>
              <w:rPr>
                <w:b/>
                <w:szCs w:val="22"/>
              </w:rPr>
            </w:pPr>
            <w:r>
              <w:rPr>
                <w:b/>
                <w:noProof/>
                <w:szCs w:val="22"/>
                <w:lang w:val="en-US"/>
              </w:rPr>
              <mc:AlternateContent>
                <mc:Choice Requires="wpg">
                  <w:drawing>
                    <wp:anchor distT="0" distB="0" distL="114300" distR="114300" simplePos="0" relativeHeight="251656704" behindDoc="0" locked="0" layoutInCell="1" allowOverlap="1" wp14:anchorId="4B689B23" wp14:editId="624F181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1" name="Line 7"/>
                              <wps:cNvCnPr>
                                <a:cxnSpLocks noChangeShapeType="1"/>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2" name="Freeform 8"/>
                              <wps:cNvSpPr>
                                <a:spLocks/>
                              </wps:cNvSpPr>
                              <wps:spPr bwMode="auto">
                                <a:xfrm>
                                  <a:off x="74" y="104"/>
                                  <a:ext cx="309" cy="297"/>
                                </a:xfrm>
                                <a:custGeom>
                                  <a:avLst/>
                                  <a:gdLst>
                                    <a:gd name="T0" fmla="*/ 4 w 309"/>
                                    <a:gd name="T1" fmla="*/ 297 h 297"/>
                                    <a:gd name="T2" fmla="*/ 4 w 309"/>
                                    <a:gd name="T3" fmla="*/ 256 h 297"/>
                                    <a:gd name="T4" fmla="*/ 4 w 309"/>
                                    <a:gd name="T5" fmla="*/ 254 h 297"/>
                                    <a:gd name="T6" fmla="*/ 4 w 309"/>
                                    <a:gd name="T7" fmla="*/ 247 h 297"/>
                                    <a:gd name="T8" fmla="*/ 4 w 309"/>
                                    <a:gd name="T9" fmla="*/ 241 h 297"/>
                                    <a:gd name="T10" fmla="*/ 4 w 309"/>
                                    <a:gd name="T11" fmla="*/ 238 h 297"/>
                                    <a:gd name="T12" fmla="*/ 4 w 309"/>
                                    <a:gd name="T13" fmla="*/ 232 h 297"/>
                                    <a:gd name="T14" fmla="*/ 7 w 309"/>
                                    <a:gd name="T15" fmla="*/ 228 h 297"/>
                                    <a:gd name="T16" fmla="*/ 7 w 309"/>
                                    <a:gd name="T17" fmla="*/ 222 h 297"/>
                                    <a:gd name="T18" fmla="*/ 7 w 309"/>
                                    <a:gd name="T19" fmla="*/ 220 h 297"/>
                                    <a:gd name="T20" fmla="*/ 10 w 309"/>
                                    <a:gd name="T21" fmla="*/ 213 h 297"/>
                                    <a:gd name="T22" fmla="*/ 10 w 309"/>
                                    <a:gd name="T23" fmla="*/ 210 h 297"/>
                                    <a:gd name="T24" fmla="*/ 10 w 309"/>
                                    <a:gd name="T25" fmla="*/ 203 h 297"/>
                                    <a:gd name="T26" fmla="*/ 12 w 309"/>
                                    <a:gd name="T27" fmla="*/ 201 h 297"/>
                                    <a:gd name="T28" fmla="*/ 12 w 309"/>
                                    <a:gd name="T29" fmla="*/ 194 h 297"/>
                                    <a:gd name="T30" fmla="*/ 16 w 309"/>
                                    <a:gd name="T31" fmla="*/ 191 h 297"/>
                                    <a:gd name="T32" fmla="*/ 16 w 309"/>
                                    <a:gd name="T33" fmla="*/ 186 h 297"/>
                                    <a:gd name="T34" fmla="*/ 19 w 309"/>
                                    <a:gd name="T35" fmla="*/ 182 h 297"/>
                                    <a:gd name="T36" fmla="*/ 19 w 309"/>
                                    <a:gd name="T37" fmla="*/ 176 h 297"/>
                                    <a:gd name="T38" fmla="*/ 22 w 309"/>
                                    <a:gd name="T39" fmla="*/ 173 h 297"/>
                                    <a:gd name="T40" fmla="*/ 22 w 309"/>
                                    <a:gd name="T41" fmla="*/ 169 h 297"/>
                                    <a:gd name="T42" fmla="*/ 25 w 309"/>
                                    <a:gd name="T43" fmla="*/ 164 h 297"/>
                                    <a:gd name="T44" fmla="*/ 25 w 309"/>
                                    <a:gd name="T45" fmla="*/ 160 h 297"/>
                                    <a:gd name="T46" fmla="*/ 29 w 309"/>
                                    <a:gd name="T47" fmla="*/ 157 h 297"/>
                                    <a:gd name="T48" fmla="*/ 32 w 309"/>
                                    <a:gd name="T49" fmla="*/ 151 h 297"/>
                                    <a:gd name="T50" fmla="*/ 32 w 309"/>
                                    <a:gd name="T51" fmla="*/ 148 h 297"/>
                                    <a:gd name="T52" fmla="*/ 34 w 309"/>
                                    <a:gd name="T53" fmla="*/ 145 h 297"/>
                                    <a:gd name="T54" fmla="*/ 37 w 309"/>
                                    <a:gd name="T55" fmla="*/ 139 h 297"/>
                                    <a:gd name="T56" fmla="*/ 41 w 309"/>
                                    <a:gd name="T57" fmla="*/ 135 h 297"/>
                                    <a:gd name="T58" fmla="*/ 41 w 309"/>
                                    <a:gd name="T59" fmla="*/ 133 h 297"/>
                                    <a:gd name="T60" fmla="*/ 44 w 309"/>
                                    <a:gd name="T61" fmla="*/ 126 h 297"/>
                                    <a:gd name="T62" fmla="*/ 47 w 309"/>
                                    <a:gd name="T63" fmla="*/ 123 h 297"/>
                                    <a:gd name="T64" fmla="*/ 50 w 309"/>
                                    <a:gd name="T65" fmla="*/ 120 h 297"/>
                                    <a:gd name="T66" fmla="*/ 54 w 309"/>
                                    <a:gd name="T67" fmla="*/ 117 h 297"/>
                                    <a:gd name="T68" fmla="*/ 57 w 309"/>
                                    <a:gd name="T69" fmla="*/ 111 h 297"/>
                                    <a:gd name="T70" fmla="*/ 59 w 309"/>
                                    <a:gd name="T71" fmla="*/ 108 h 297"/>
                                    <a:gd name="T72" fmla="*/ 62 w 309"/>
                                    <a:gd name="T73" fmla="*/ 104 h 297"/>
                                    <a:gd name="T74" fmla="*/ 66 w 309"/>
                                    <a:gd name="T75" fmla="*/ 101 h 297"/>
                                    <a:gd name="T76" fmla="*/ 69 w 309"/>
                                    <a:gd name="T77" fmla="*/ 98 h 297"/>
                                    <a:gd name="T78" fmla="*/ 69 w 309"/>
                                    <a:gd name="T79" fmla="*/ 96 h 297"/>
                                    <a:gd name="T80" fmla="*/ 88 w 309"/>
                                    <a:gd name="T81" fmla="*/ 77 h 297"/>
                                    <a:gd name="T82" fmla="*/ 91 w 309"/>
                                    <a:gd name="T83" fmla="*/ 74 h 297"/>
                                    <a:gd name="T84" fmla="*/ 94 w 309"/>
                                    <a:gd name="T85" fmla="*/ 70 h 297"/>
                                    <a:gd name="T86" fmla="*/ 97 w 309"/>
                                    <a:gd name="T87" fmla="*/ 67 h 297"/>
                                    <a:gd name="T88" fmla="*/ 104 w 309"/>
                                    <a:gd name="T89" fmla="*/ 64 h 297"/>
                                    <a:gd name="T90" fmla="*/ 106 w 309"/>
                                    <a:gd name="T91" fmla="*/ 62 h 297"/>
                                    <a:gd name="T92" fmla="*/ 109 w 309"/>
                                    <a:gd name="T93" fmla="*/ 58 h 297"/>
                                    <a:gd name="T94" fmla="*/ 113 w 309"/>
                                    <a:gd name="T95" fmla="*/ 55 h 297"/>
                                    <a:gd name="T96" fmla="*/ 116 w 309"/>
                                    <a:gd name="T97" fmla="*/ 55 h 297"/>
                                    <a:gd name="T98" fmla="*/ 121 w 309"/>
                                    <a:gd name="T99" fmla="*/ 52 h 297"/>
                                    <a:gd name="T100" fmla="*/ 125 w 309"/>
                                    <a:gd name="T101" fmla="*/ 49 h 297"/>
                                    <a:gd name="T102" fmla="*/ 127 w 309"/>
                                    <a:gd name="T103" fmla="*/ 45 h 297"/>
                                    <a:gd name="T104" fmla="*/ 133 w 309"/>
                                    <a:gd name="T105" fmla="*/ 43 h 297"/>
                                    <a:gd name="T106" fmla="*/ 137 w 309"/>
                                    <a:gd name="T107" fmla="*/ 43 h 297"/>
                                    <a:gd name="T108" fmla="*/ 140 w 309"/>
                                    <a:gd name="T109" fmla="*/ 40 h 297"/>
                                    <a:gd name="T110" fmla="*/ 147 w 309"/>
                                    <a:gd name="T111" fmla="*/ 38 h 297"/>
                                    <a:gd name="T112" fmla="*/ 150 w 309"/>
                                    <a:gd name="T113" fmla="*/ 34 h 297"/>
                                    <a:gd name="T114" fmla="*/ 152 w 309"/>
                                    <a:gd name="T115" fmla="*/ 34 h 297"/>
                                    <a:gd name="T116" fmla="*/ 159 w 309"/>
                                    <a:gd name="T117" fmla="*/ 31 h 297"/>
                                    <a:gd name="T118" fmla="*/ 162 w 309"/>
                                    <a:gd name="T119" fmla="*/ 29 h 297"/>
                                    <a:gd name="T120" fmla="*/ 168 w 309"/>
                                    <a:gd name="T121" fmla="*/ 29 h 297"/>
                                    <a:gd name="T122" fmla="*/ 172 w 309"/>
                                    <a:gd name="T123" fmla="*/ 25 h 297"/>
                                    <a:gd name="T124" fmla="*/ 177 w 309"/>
                                    <a:gd name="T125" fmla="*/ 25 h 297"/>
                                    <a:gd name="T126" fmla="*/ 180 w 309"/>
                                    <a:gd name="T127" fmla="*/ 22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9"/>
                              <wps:cNvSpPr>
                                <a:spLocks/>
                              </wps:cNvSpPr>
                              <wps:spPr bwMode="auto">
                                <a:xfrm>
                                  <a:off x="171" y="48"/>
                                  <a:ext cx="171" cy="411"/>
                                </a:xfrm>
                                <a:custGeom>
                                  <a:avLst/>
                                  <a:gdLst>
                                    <a:gd name="T0" fmla="*/ 0 w 171"/>
                                    <a:gd name="T1" fmla="*/ 407 h 411"/>
                                    <a:gd name="T2" fmla="*/ 0 w 171"/>
                                    <a:gd name="T3" fmla="*/ 407 h 411"/>
                                    <a:gd name="T4" fmla="*/ 7 w 171"/>
                                    <a:gd name="T5" fmla="*/ 407 h 411"/>
                                    <a:gd name="T6" fmla="*/ 9 w 171"/>
                                    <a:gd name="T7" fmla="*/ 404 h 411"/>
                                    <a:gd name="T8" fmla="*/ 16 w 171"/>
                                    <a:gd name="T9" fmla="*/ 401 h 411"/>
                                    <a:gd name="T10" fmla="*/ 19 w 171"/>
                                    <a:gd name="T11" fmla="*/ 401 h 411"/>
                                    <a:gd name="T12" fmla="*/ 24 w 171"/>
                                    <a:gd name="T13" fmla="*/ 398 h 411"/>
                                    <a:gd name="T14" fmla="*/ 28 w 171"/>
                                    <a:gd name="T15" fmla="*/ 395 h 411"/>
                                    <a:gd name="T16" fmla="*/ 30 w 171"/>
                                    <a:gd name="T17" fmla="*/ 395 h 411"/>
                                    <a:gd name="T18" fmla="*/ 36 w 171"/>
                                    <a:gd name="T19" fmla="*/ 392 h 411"/>
                                    <a:gd name="T20" fmla="*/ 40 w 171"/>
                                    <a:gd name="T21" fmla="*/ 389 h 411"/>
                                    <a:gd name="T22" fmla="*/ 43 w 171"/>
                                    <a:gd name="T23" fmla="*/ 385 h 411"/>
                                    <a:gd name="T24" fmla="*/ 50 w 171"/>
                                    <a:gd name="T25" fmla="*/ 383 h 411"/>
                                    <a:gd name="T26" fmla="*/ 53 w 171"/>
                                    <a:gd name="T27" fmla="*/ 383 h 411"/>
                                    <a:gd name="T28" fmla="*/ 55 w 171"/>
                                    <a:gd name="T29" fmla="*/ 381 h 411"/>
                                    <a:gd name="T30" fmla="*/ 58 w 171"/>
                                    <a:gd name="T31" fmla="*/ 378 h 411"/>
                                    <a:gd name="T32" fmla="*/ 65 w 171"/>
                                    <a:gd name="T33" fmla="*/ 374 h 411"/>
                                    <a:gd name="T34" fmla="*/ 68 w 171"/>
                                    <a:gd name="T35" fmla="*/ 371 h 411"/>
                                    <a:gd name="T36" fmla="*/ 71 w 171"/>
                                    <a:gd name="T37" fmla="*/ 368 h 411"/>
                                    <a:gd name="T38" fmla="*/ 75 w 171"/>
                                    <a:gd name="T39" fmla="*/ 365 h 411"/>
                                    <a:gd name="T40" fmla="*/ 80 w 171"/>
                                    <a:gd name="T41" fmla="*/ 359 h 411"/>
                                    <a:gd name="T42" fmla="*/ 87 w 171"/>
                                    <a:gd name="T43" fmla="*/ 356 h 411"/>
                                    <a:gd name="T44" fmla="*/ 90 w 171"/>
                                    <a:gd name="T45" fmla="*/ 353 h 411"/>
                                    <a:gd name="T46" fmla="*/ 93 w 171"/>
                                    <a:gd name="T47" fmla="*/ 349 h 411"/>
                                    <a:gd name="T48" fmla="*/ 100 w 171"/>
                                    <a:gd name="T49" fmla="*/ 344 h 411"/>
                                    <a:gd name="T50" fmla="*/ 102 w 171"/>
                                    <a:gd name="T51" fmla="*/ 337 h 411"/>
                                    <a:gd name="T52" fmla="*/ 105 w 171"/>
                                    <a:gd name="T53" fmla="*/ 334 h 411"/>
                                    <a:gd name="T54" fmla="*/ 109 w 171"/>
                                    <a:gd name="T55" fmla="*/ 331 h 411"/>
                                    <a:gd name="T56" fmla="*/ 112 w 171"/>
                                    <a:gd name="T57" fmla="*/ 328 h 411"/>
                                    <a:gd name="T58" fmla="*/ 115 w 171"/>
                                    <a:gd name="T59" fmla="*/ 325 h 411"/>
                                    <a:gd name="T60" fmla="*/ 115 w 171"/>
                                    <a:gd name="T61" fmla="*/ 322 h 411"/>
                                    <a:gd name="T62" fmla="*/ 122 w 171"/>
                                    <a:gd name="T63" fmla="*/ 315 h 411"/>
                                    <a:gd name="T64" fmla="*/ 122 w 171"/>
                                    <a:gd name="T65" fmla="*/ 312 h 411"/>
                                    <a:gd name="T66" fmla="*/ 124 w 171"/>
                                    <a:gd name="T67" fmla="*/ 310 h 411"/>
                                    <a:gd name="T68" fmla="*/ 127 w 171"/>
                                    <a:gd name="T69" fmla="*/ 306 h 411"/>
                                    <a:gd name="T70" fmla="*/ 130 w 171"/>
                                    <a:gd name="T71" fmla="*/ 300 h 411"/>
                                    <a:gd name="T72" fmla="*/ 134 w 171"/>
                                    <a:gd name="T73" fmla="*/ 297 h 411"/>
                                    <a:gd name="T74" fmla="*/ 134 w 171"/>
                                    <a:gd name="T75" fmla="*/ 294 h 411"/>
                                    <a:gd name="T76" fmla="*/ 137 w 171"/>
                                    <a:gd name="T77" fmla="*/ 288 h 411"/>
                                    <a:gd name="T78" fmla="*/ 140 w 171"/>
                                    <a:gd name="T79" fmla="*/ 284 h 411"/>
                                    <a:gd name="T80" fmla="*/ 143 w 171"/>
                                    <a:gd name="T81" fmla="*/ 281 h 411"/>
                                    <a:gd name="T82" fmla="*/ 143 w 171"/>
                                    <a:gd name="T83" fmla="*/ 276 h 411"/>
                                    <a:gd name="T84" fmla="*/ 147 w 171"/>
                                    <a:gd name="T85" fmla="*/ 272 h 411"/>
                                    <a:gd name="T86" fmla="*/ 147 w 171"/>
                                    <a:gd name="T87" fmla="*/ 269 h 411"/>
                                    <a:gd name="T88" fmla="*/ 149 w 171"/>
                                    <a:gd name="T89" fmla="*/ 263 h 411"/>
                                    <a:gd name="T90" fmla="*/ 152 w 171"/>
                                    <a:gd name="T91" fmla="*/ 259 h 411"/>
                                    <a:gd name="T92" fmla="*/ 152 w 171"/>
                                    <a:gd name="T93" fmla="*/ 254 h 411"/>
                                    <a:gd name="T94" fmla="*/ 152 w 171"/>
                                    <a:gd name="T95" fmla="*/ 250 h 411"/>
                                    <a:gd name="T96" fmla="*/ 155 w 171"/>
                                    <a:gd name="T97" fmla="*/ 244 h 411"/>
                                    <a:gd name="T98" fmla="*/ 159 w 171"/>
                                    <a:gd name="T99" fmla="*/ 242 h 411"/>
                                    <a:gd name="T100" fmla="*/ 159 w 171"/>
                                    <a:gd name="T101" fmla="*/ 238 h 411"/>
                                    <a:gd name="T102" fmla="*/ 159 w 171"/>
                                    <a:gd name="T103" fmla="*/ 232 h 411"/>
                                    <a:gd name="T104" fmla="*/ 162 w 171"/>
                                    <a:gd name="T105" fmla="*/ 229 h 411"/>
                                    <a:gd name="T106" fmla="*/ 162 w 171"/>
                                    <a:gd name="T107" fmla="*/ 223 h 411"/>
                                    <a:gd name="T108" fmla="*/ 162 w 171"/>
                                    <a:gd name="T109" fmla="*/ 216 h 411"/>
                                    <a:gd name="T110" fmla="*/ 165 w 171"/>
                                    <a:gd name="T111" fmla="*/ 213 h 411"/>
                                    <a:gd name="T112" fmla="*/ 165 w 171"/>
                                    <a:gd name="T113" fmla="*/ 210 h 411"/>
                                    <a:gd name="T114" fmla="*/ 165 w 171"/>
                                    <a:gd name="T115" fmla="*/ 204 h 411"/>
                                    <a:gd name="T116" fmla="*/ 165 w 171"/>
                                    <a:gd name="T117" fmla="*/ 198 h 411"/>
                                    <a:gd name="T118" fmla="*/ 165 w 171"/>
                                    <a:gd name="T119" fmla="*/ 195 h 411"/>
                                    <a:gd name="T120" fmla="*/ 169 w 171"/>
                                    <a:gd name="T121" fmla="*/ 189 h 411"/>
                                    <a:gd name="T122" fmla="*/ 169 w 171"/>
                                    <a:gd name="T123" fmla="*/ 186 h 411"/>
                                    <a:gd name="T124" fmla="*/ 169 w 171"/>
                                    <a:gd name="T125" fmla="*/ 170 h 411"/>
                                    <a:gd name="T126" fmla="*/ 169 w 171"/>
                                    <a:gd name="T127" fmla="*/ 16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0"/>
                              <wps:cNvSpPr>
                                <a:spLocks/>
                              </wps:cNvSpPr>
                              <wps:spPr bwMode="auto">
                                <a:xfrm>
                                  <a:off x="254" y="67"/>
                                  <a:ext cx="126" cy="101"/>
                                </a:xfrm>
                                <a:custGeom>
                                  <a:avLst/>
                                  <a:gdLst>
                                    <a:gd name="T0" fmla="*/ 86 w 126"/>
                                    <a:gd name="T1" fmla="*/ 19 h 101"/>
                                    <a:gd name="T2" fmla="*/ 82 w 126"/>
                                    <a:gd name="T3" fmla="*/ 15 h 101"/>
                                    <a:gd name="T4" fmla="*/ 82 w 126"/>
                                    <a:gd name="T5" fmla="*/ 15 h 101"/>
                                    <a:gd name="T6" fmla="*/ 82 w 126"/>
                                    <a:gd name="T7" fmla="*/ 15 h 101"/>
                                    <a:gd name="T8" fmla="*/ 79 w 126"/>
                                    <a:gd name="T9" fmla="*/ 15 h 101"/>
                                    <a:gd name="T10" fmla="*/ 79 w 126"/>
                                    <a:gd name="T11" fmla="*/ 13 h 101"/>
                                    <a:gd name="T12" fmla="*/ 79 w 126"/>
                                    <a:gd name="T13" fmla="*/ 13 h 101"/>
                                    <a:gd name="T14" fmla="*/ 76 w 126"/>
                                    <a:gd name="T15" fmla="*/ 13 h 101"/>
                                    <a:gd name="T16" fmla="*/ 76 w 126"/>
                                    <a:gd name="T17" fmla="*/ 13 h 101"/>
                                    <a:gd name="T18" fmla="*/ 76 w 126"/>
                                    <a:gd name="T19" fmla="*/ 13 h 101"/>
                                    <a:gd name="T20" fmla="*/ 72 w 126"/>
                                    <a:gd name="T21" fmla="*/ 13 h 101"/>
                                    <a:gd name="T22" fmla="*/ 72 w 126"/>
                                    <a:gd name="T23" fmla="*/ 10 h 101"/>
                                    <a:gd name="T24" fmla="*/ 69 w 126"/>
                                    <a:gd name="T25" fmla="*/ 10 h 101"/>
                                    <a:gd name="T26" fmla="*/ 69 w 126"/>
                                    <a:gd name="T27" fmla="*/ 10 h 101"/>
                                    <a:gd name="T28" fmla="*/ 66 w 126"/>
                                    <a:gd name="T29" fmla="*/ 10 h 101"/>
                                    <a:gd name="T30" fmla="*/ 66 w 126"/>
                                    <a:gd name="T31" fmla="*/ 7 h 101"/>
                                    <a:gd name="T32" fmla="*/ 66 w 126"/>
                                    <a:gd name="T33" fmla="*/ 7 h 101"/>
                                    <a:gd name="T34" fmla="*/ 64 w 126"/>
                                    <a:gd name="T35" fmla="*/ 7 h 101"/>
                                    <a:gd name="T36" fmla="*/ 60 w 126"/>
                                    <a:gd name="T37" fmla="*/ 7 h 101"/>
                                    <a:gd name="T38" fmla="*/ 60 w 126"/>
                                    <a:gd name="T39" fmla="*/ 7 h 101"/>
                                    <a:gd name="T40" fmla="*/ 60 w 126"/>
                                    <a:gd name="T41" fmla="*/ 7 h 101"/>
                                    <a:gd name="T42" fmla="*/ 60 w 126"/>
                                    <a:gd name="T43" fmla="*/ 3 h 101"/>
                                    <a:gd name="T44" fmla="*/ 57 w 126"/>
                                    <a:gd name="T45" fmla="*/ 3 h 101"/>
                                    <a:gd name="T46" fmla="*/ 54 w 126"/>
                                    <a:gd name="T47" fmla="*/ 3 h 101"/>
                                    <a:gd name="T48" fmla="*/ 54 w 126"/>
                                    <a:gd name="T49" fmla="*/ 3 h 101"/>
                                    <a:gd name="T50" fmla="*/ 51 w 126"/>
                                    <a:gd name="T51" fmla="*/ 3 h 101"/>
                                    <a:gd name="T52" fmla="*/ 47 w 126"/>
                                    <a:gd name="T53" fmla="*/ 3 h 101"/>
                                    <a:gd name="T54" fmla="*/ 47 w 126"/>
                                    <a:gd name="T55" fmla="*/ 3 h 101"/>
                                    <a:gd name="T56" fmla="*/ 41 w 126"/>
                                    <a:gd name="T57" fmla="*/ 3 h 101"/>
                                    <a:gd name="T58" fmla="*/ 41 w 126"/>
                                    <a:gd name="T59" fmla="*/ 0 h 101"/>
                                    <a:gd name="T60" fmla="*/ 32 w 126"/>
                                    <a:gd name="T61" fmla="*/ 0 h 101"/>
                                    <a:gd name="T62" fmla="*/ 32 w 126"/>
                                    <a:gd name="T63" fmla="*/ 3 h 101"/>
                                    <a:gd name="T64" fmla="*/ 26 w 126"/>
                                    <a:gd name="T65" fmla="*/ 3 h 101"/>
                                    <a:gd name="T66" fmla="*/ 26 w 126"/>
                                    <a:gd name="T67" fmla="*/ 3 h 101"/>
                                    <a:gd name="T68" fmla="*/ 26 w 126"/>
                                    <a:gd name="T69" fmla="*/ 3 h 101"/>
                                    <a:gd name="T70" fmla="*/ 22 w 126"/>
                                    <a:gd name="T71" fmla="*/ 3 h 101"/>
                                    <a:gd name="T72" fmla="*/ 19 w 126"/>
                                    <a:gd name="T73" fmla="*/ 3 h 101"/>
                                    <a:gd name="T74" fmla="*/ 19 w 126"/>
                                    <a:gd name="T75" fmla="*/ 3 h 101"/>
                                    <a:gd name="T76" fmla="*/ 19 w 126"/>
                                    <a:gd name="T77" fmla="*/ 3 h 101"/>
                                    <a:gd name="T78" fmla="*/ 19 w 126"/>
                                    <a:gd name="T79" fmla="*/ 7 h 101"/>
                                    <a:gd name="T80" fmla="*/ 17 w 126"/>
                                    <a:gd name="T81" fmla="*/ 7 h 101"/>
                                    <a:gd name="T82" fmla="*/ 17 w 126"/>
                                    <a:gd name="T83" fmla="*/ 7 h 101"/>
                                    <a:gd name="T84" fmla="*/ 14 w 126"/>
                                    <a:gd name="T85" fmla="*/ 7 h 101"/>
                                    <a:gd name="T86" fmla="*/ 10 w 126"/>
                                    <a:gd name="T87" fmla="*/ 10 h 101"/>
                                    <a:gd name="T88" fmla="*/ 10 w 126"/>
                                    <a:gd name="T89" fmla="*/ 10 h 101"/>
                                    <a:gd name="T90" fmla="*/ 10 w 126"/>
                                    <a:gd name="T91" fmla="*/ 13 h 101"/>
                                    <a:gd name="T92" fmla="*/ 10 w 126"/>
                                    <a:gd name="T93" fmla="*/ 13 h 101"/>
                                    <a:gd name="T94" fmla="*/ 7 w 126"/>
                                    <a:gd name="T95" fmla="*/ 13 h 101"/>
                                    <a:gd name="T96" fmla="*/ 7 w 126"/>
                                    <a:gd name="T97" fmla="*/ 13 h 101"/>
                                    <a:gd name="T98" fmla="*/ 7 w 126"/>
                                    <a:gd name="T99" fmla="*/ 13 h 101"/>
                                    <a:gd name="T100" fmla="*/ 7 w 126"/>
                                    <a:gd name="T101" fmla="*/ 13 h 101"/>
                                    <a:gd name="T102" fmla="*/ 4 w 126"/>
                                    <a:gd name="T103" fmla="*/ 15 h 101"/>
                                    <a:gd name="T104" fmla="*/ 4 w 126"/>
                                    <a:gd name="T105" fmla="*/ 15 h 101"/>
                                    <a:gd name="T106" fmla="*/ 4 w 126"/>
                                    <a:gd name="T107" fmla="*/ 19 h 101"/>
                                    <a:gd name="T108" fmla="*/ 4 w 126"/>
                                    <a:gd name="T109" fmla="*/ 19 h 101"/>
                                    <a:gd name="T110" fmla="*/ 4 w 126"/>
                                    <a:gd name="T111" fmla="*/ 19 h 101"/>
                                    <a:gd name="T112" fmla="*/ 4 w 126"/>
                                    <a:gd name="T113" fmla="*/ 19 h 101"/>
                                    <a:gd name="T114" fmla="*/ 4 w 126"/>
                                    <a:gd name="T115" fmla="*/ 22 h 101"/>
                                    <a:gd name="T116" fmla="*/ 4 w 126"/>
                                    <a:gd name="T117" fmla="*/ 25 h 101"/>
                                    <a:gd name="T118" fmla="*/ 0 w 126"/>
                                    <a:gd name="T119" fmla="*/ 25 h 101"/>
                                    <a:gd name="T120" fmla="*/ 0 w 126"/>
                                    <a:gd name="T121" fmla="*/ 37 h 101"/>
                                    <a:gd name="T122" fmla="*/ 4 w 126"/>
                                    <a:gd name="T123" fmla="*/ 37 h 101"/>
                                    <a:gd name="T124" fmla="*/ 4 w 126"/>
                                    <a:gd name="T125" fmla="*/ 41 h 101"/>
                                    <a:gd name="T126" fmla="*/ 4 w 126"/>
                                    <a:gd name="T127" fmla="*/ 41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1"/>
                              <wps:cNvSpPr>
                                <a:spLocks/>
                              </wps:cNvSpPr>
                              <wps:spPr bwMode="auto">
                                <a:xfrm>
                                  <a:off x="146" y="46"/>
                                  <a:ext cx="293" cy="234"/>
                                </a:xfrm>
                                <a:custGeom>
                                  <a:avLst/>
                                  <a:gdLst>
                                    <a:gd name="T0" fmla="*/ 293 w 293"/>
                                    <a:gd name="T1" fmla="*/ 166 h 234"/>
                                    <a:gd name="T2" fmla="*/ 293 w 293"/>
                                    <a:gd name="T3" fmla="*/ 159 h 234"/>
                                    <a:gd name="T4" fmla="*/ 293 w 293"/>
                                    <a:gd name="T5" fmla="*/ 162 h 234"/>
                                    <a:gd name="T6" fmla="*/ 290 w 293"/>
                                    <a:gd name="T7" fmla="*/ 162 h 234"/>
                                    <a:gd name="T8" fmla="*/ 290 w 293"/>
                                    <a:gd name="T9" fmla="*/ 166 h 234"/>
                                    <a:gd name="T10" fmla="*/ 290 w 293"/>
                                    <a:gd name="T11" fmla="*/ 169 h 234"/>
                                    <a:gd name="T12" fmla="*/ 290 w 293"/>
                                    <a:gd name="T13" fmla="*/ 172 h 234"/>
                                    <a:gd name="T14" fmla="*/ 290 w 293"/>
                                    <a:gd name="T15" fmla="*/ 175 h 234"/>
                                    <a:gd name="T16" fmla="*/ 290 w 293"/>
                                    <a:gd name="T17" fmla="*/ 175 h 234"/>
                                    <a:gd name="T18" fmla="*/ 288 w 293"/>
                                    <a:gd name="T19" fmla="*/ 178 h 234"/>
                                    <a:gd name="T20" fmla="*/ 288 w 293"/>
                                    <a:gd name="T21" fmla="*/ 178 h 234"/>
                                    <a:gd name="T22" fmla="*/ 288 w 293"/>
                                    <a:gd name="T23" fmla="*/ 181 h 234"/>
                                    <a:gd name="T24" fmla="*/ 288 w 293"/>
                                    <a:gd name="T25" fmla="*/ 181 h 234"/>
                                    <a:gd name="T26" fmla="*/ 288 w 293"/>
                                    <a:gd name="T27" fmla="*/ 181 h 234"/>
                                    <a:gd name="T28" fmla="*/ 288 w 293"/>
                                    <a:gd name="T29" fmla="*/ 184 h 234"/>
                                    <a:gd name="T30" fmla="*/ 284 w 293"/>
                                    <a:gd name="T31" fmla="*/ 188 h 234"/>
                                    <a:gd name="T32" fmla="*/ 284 w 293"/>
                                    <a:gd name="T33" fmla="*/ 188 h 234"/>
                                    <a:gd name="T34" fmla="*/ 284 w 293"/>
                                    <a:gd name="T35" fmla="*/ 191 h 234"/>
                                    <a:gd name="T36" fmla="*/ 284 w 293"/>
                                    <a:gd name="T37" fmla="*/ 191 h 234"/>
                                    <a:gd name="T38" fmla="*/ 281 w 293"/>
                                    <a:gd name="T39" fmla="*/ 191 h 234"/>
                                    <a:gd name="T40" fmla="*/ 281 w 293"/>
                                    <a:gd name="T41" fmla="*/ 193 h 234"/>
                                    <a:gd name="T42" fmla="*/ 281 w 293"/>
                                    <a:gd name="T43" fmla="*/ 193 h 234"/>
                                    <a:gd name="T44" fmla="*/ 278 w 293"/>
                                    <a:gd name="T45" fmla="*/ 197 h 234"/>
                                    <a:gd name="T46" fmla="*/ 278 w 293"/>
                                    <a:gd name="T47" fmla="*/ 197 h 234"/>
                                    <a:gd name="T48" fmla="*/ 278 w 293"/>
                                    <a:gd name="T49" fmla="*/ 200 h 234"/>
                                    <a:gd name="T50" fmla="*/ 274 w 293"/>
                                    <a:gd name="T51" fmla="*/ 203 h 234"/>
                                    <a:gd name="T52" fmla="*/ 274 w 293"/>
                                    <a:gd name="T53" fmla="*/ 203 h 234"/>
                                    <a:gd name="T54" fmla="*/ 271 w 293"/>
                                    <a:gd name="T55" fmla="*/ 206 h 234"/>
                                    <a:gd name="T56" fmla="*/ 268 w 293"/>
                                    <a:gd name="T57" fmla="*/ 209 h 234"/>
                                    <a:gd name="T58" fmla="*/ 268 w 293"/>
                                    <a:gd name="T59" fmla="*/ 209 h 234"/>
                                    <a:gd name="T60" fmla="*/ 266 w 293"/>
                                    <a:gd name="T61" fmla="*/ 209 h 234"/>
                                    <a:gd name="T62" fmla="*/ 266 w 293"/>
                                    <a:gd name="T63" fmla="*/ 212 h 234"/>
                                    <a:gd name="T64" fmla="*/ 262 w 293"/>
                                    <a:gd name="T65" fmla="*/ 212 h 234"/>
                                    <a:gd name="T66" fmla="*/ 262 w 293"/>
                                    <a:gd name="T67" fmla="*/ 212 h 234"/>
                                    <a:gd name="T68" fmla="*/ 259 w 293"/>
                                    <a:gd name="T69" fmla="*/ 215 h 234"/>
                                    <a:gd name="T70" fmla="*/ 259 w 293"/>
                                    <a:gd name="T71" fmla="*/ 215 h 234"/>
                                    <a:gd name="T72" fmla="*/ 259 w 293"/>
                                    <a:gd name="T73" fmla="*/ 215 h 234"/>
                                    <a:gd name="T74" fmla="*/ 256 w 293"/>
                                    <a:gd name="T75" fmla="*/ 218 h 234"/>
                                    <a:gd name="T76" fmla="*/ 256 w 293"/>
                                    <a:gd name="T77" fmla="*/ 218 h 234"/>
                                    <a:gd name="T78" fmla="*/ 253 w 293"/>
                                    <a:gd name="T79" fmla="*/ 218 h 234"/>
                                    <a:gd name="T80" fmla="*/ 253 w 293"/>
                                    <a:gd name="T81" fmla="*/ 218 h 234"/>
                                    <a:gd name="T82" fmla="*/ 249 w 293"/>
                                    <a:gd name="T83" fmla="*/ 222 h 234"/>
                                    <a:gd name="T84" fmla="*/ 249 w 293"/>
                                    <a:gd name="T85" fmla="*/ 222 h 234"/>
                                    <a:gd name="T86" fmla="*/ 246 w 293"/>
                                    <a:gd name="T87" fmla="*/ 222 h 234"/>
                                    <a:gd name="T88" fmla="*/ 246 w 293"/>
                                    <a:gd name="T89" fmla="*/ 222 h 234"/>
                                    <a:gd name="T90" fmla="*/ 243 w 293"/>
                                    <a:gd name="T91" fmla="*/ 222 h 234"/>
                                    <a:gd name="T92" fmla="*/ 241 w 293"/>
                                    <a:gd name="T93" fmla="*/ 225 h 234"/>
                                    <a:gd name="T94" fmla="*/ 241 w 293"/>
                                    <a:gd name="T95" fmla="*/ 225 h 234"/>
                                    <a:gd name="T96" fmla="*/ 237 w 293"/>
                                    <a:gd name="T97" fmla="*/ 225 h 234"/>
                                    <a:gd name="T98" fmla="*/ 237 w 293"/>
                                    <a:gd name="T99" fmla="*/ 225 h 234"/>
                                    <a:gd name="T100" fmla="*/ 234 w 293"/>
                                    <a:gd name="T101" fmla="*/ 227 h 234"/>
                                    <a:gd name="T102" fmla="*/ 234 w 293"/>
                                    <a:gd name="T103" fmla="*/ 227 h 234"/>
                                    <a:gd name="T104" fmla="*/ 231 w 293"/>
                                    <a:gd name="T105" fmla="*/ 227 h 234"/>
                                    <a:gd name="T106" fmla="*/ 227 w 293"/>
                                    <a:gd name="T107" fmla="*/ 227 h 234"/>
                                    <a:gd name="T108" fmla="*/ 227 w 293"/>
                                    <a:gd name="T109" fmla="*/ 227 h 234"/>
                                    <a:gd name="T110" fmla="*/ 224 w 293"/>
                                    <a:gd name="T111" fmla="*/ 227 h 234"/>
                                    <a:gd name="T112" fmla="*/ 221 w 293"/>
                                    <a:gd name="T113" fmla="*/ 227 h 234"/>
                                    <a:gd name="T114" fmla="*/ 219 w 293"/>
                                    <a:gd name="T115" fmla="*/ 231 h 234"/>
                                    <a:gd name="T116" fmla="*/ 215 w 293"/>
                                    <a:gd name="T117" fmla="*/ 231 h 234"/>
                                    <a:gd name="T118" fmla="*/ 212 w 293"/>
                                    <a:gd name="T119" fmla="*/ 231 h 234"/>
                                    <a:gd name="T120" fmla="*/ 187 w 293"/>
                                    <a:gd name="T121" fmla="*/ 231 h 234"/>
                                    <a:gd name="T122" fmla="*/ 187 w 293"/>
                                    <a:gd name="T123" fmla="*/ 231 h 234"/>
                                    <a:gd name="T124" fmla="*/ 184 w 293"/>
                                    <a:gd name="T125" fmla="*/ 231 h 234"/>
                                    <a:gd name="T126" fmla="*/ 180 w 293"/>
                                    <a:gd name="T127" fmla="*/ 227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2"/>
                              <wps:cNvSpPr>
                                <a:spLocks/>
                              </wps:cNvSpPr>
                              <wps:spPr bwMode="auto">
                                <a:xfrm>
                                  <a:off x="90" y="67"/>
                                  <a:ext cx="349" cy="244"/>
                                </a:xfrm>
                                <a:custGeom>
                                  <a:avLst/>
                                  <a:gdLst>
                                    <a:gd name="T0" fmla="*/ 3 w 349"/>
                                    <a:gd name="T1" fmla="*/ 25 h 244"/>
                                    <a:gd name="T2" fmla="*/ 0 w 349"/>
                                    <a:gd name="T3" fmla="*/ 32 h 244"/>
                                    <a:gd name="T4" fmla="*/ 3 w 349"/>
                                    <a:gd name="T5" fmla="*/ 28 h 244"/>
                                    <a:gd name="T6" fmla="*/ 9 w 349"/>
                                    <a:gd name="T7" fmla="*/ 28 h 244"/>
                                    <a:gd name="T8" fmla="*/ 9 w 349"/>
                                    <a:gd name="T9" fmla="*/ 25 h 244"/>
                                    <a:gd name="T10" fmla="*/ 13 w 349"/>
                                    <a:gd name="T11" fmla="*/ 25 h 244"/>
                                    <a:gd name="T12" fmla="*/ 16 w 349"/>
                                    <a:gd name="T13" fmla="*/ 22 h 244"/>
                                    <a:gd name="T14" fmla="*/ 18 w 349"/>
                                    <a:gd name="T15" fmla="*/ 19 h 244"/>
                                    <a:gd name="T16" fmla="*/ 21 w 349"/>
                                    <a:gd name="T17" fmla="*/ 19 h 244"/>
                                    <a:gd name="T18" fmla="*/ 25 w 349"/>
                                    <a:gd name="T19" fmla="*/ 15 h 244"/>
                                    <a:gd name="T20" fmla="*/ 28 w 349"/>
                                    <a:gd name="T21" fmla="*/ 15 h 244"/>
                                    <a:gd name="T22" fmla="*/ 31 w 349"/>
                                    <a:gd name="T23" fmla="*/ 15 h 244"/>
                                    <a:gd name="T24" fmla="*/ 38 w 349"/>
                                    <a:gd name="T25" fmla="*/ 13 h 244"/>
                                    <a:gd name="T26" fmla="*/ 41 w 349"/>
                                    <a:gd name="T27" fmla="*/ 13 h 244"/>
                                    <a:gd name="T28" fmla="*/ 43 w 349"/>
                                    <a:gd name="T29" fmla="*/ 10 h 244"/>
                                    <a:gd name="T30" fmla="*/ 46 w 349"/>
                                    <a:gd name="T31" fmla="*/ 10 h 244"/>
                                    <a:gd name="T32" fmla="*/ 50 w 349"/>
                                    <a:gd name="T33" fmla="*/ 10 h 244"/>
                                    <a:gd name="T34" fmla="*/ 53 w 349"/>
                                    <a:gd name="T35" fmla="*/ 10 h 244"/>
                                    <a:gd name="T36" fmla="*/ 56 w 349"/>
                                    <a:gd name="T37" fmla="*/ 7 h 244"/>
                                    <a:gd name="T38" fmla="*/ 60 w 349"/>
                                    <a:gd name="T39" fmla="*/ 7 h 244"/>
                                    <a:gd name="T40" fmla="*/ 63 w 349"/>
                                    <a:gd name="T41" fmla="*/ 7 h 244"/>
                                    <a:gd name="T42" fmla="*/ 68 w 349"/>
                                    <a:gd name="T43" fmla="*/ 7 h 244"/>
                                    <a:gd name="T44" fmla="*/ 72 w 349"/>
                                    <a:gd name="T45" fmla="*/ 3 h 244"/>
                                    <a:gd name="T46" fmla="*/ 75 w 349"/>
                                    <a:gd name="T47" fmla="*/ 3 h 244"/>
                                    <a:gd name="T48" fmla="*/ 78 w 349"/>
                                    <a:gd name="T49" fmla="*/ 3 h 244"/>
                                    <a:gd name="T50" fmla="*/ 81 w 349"/>
                                    <a:gd name="T51" fmla="*/ 3 h 244"/>
                                    <a:gd name="T52" fmla="*/ 85 w 349"/>
                                    <a:gd name="T53" fmla="*/ 3 h 244"/>
                                    <a:gd name="T54" fmla="*/ 114 w 349"/>
                                    <a:gd name="T55" fmla="*/ 3 h 244"/>
                                    <a:gd name="T56" fmla="*/ 117 w 349"/>
                                    <a:gd name="T57" fmla="*/ 3 h 244"/>
                                    <a:gd name="T58" fmla="*/ 127 w 349"/>
                                    <a:gd name="T59" fmla="*/ 3 h 244"/>
                                    <a:gd name="T60" fmla="*/ 131 w 349"/>
                                    <a:gd name="T61" fmla="*/ 3 h 244"/>
                                    <a:gd name="T62" fmla="*/ 134 w 349"/>
                                    <a:gd name="T63" fmla="*/ 3 h 244"/>
                                    <a:gd name="T64" fmla="*/ 136 w 349"/>
                                    <a:gd name="T65" fmla="*/ 7 h 244"/>
                                    <a:gd name="T66" fmla="*/ 143 w 349"/>
                                    <a:gd name="T67" fmla="*/ 7 h 244"/>
                                    <a:gd name="T68" fmla="*/ 146 w 349"/>
                                    <a:gd name="T69" fmla="*/ 7 h 244"/>
                                    <a:gd name="T70" fmla="*/ 149 w 349"/>
                                    <a:gd name="T71" fmla="*/ 7 h 244"/>
                                    <a:gd name="T72" fmla="*/ 152 w 349"/>
                                    <a:gd name="T73" fmla="*/ 10 h 244"/>
                                    <a:gd name="T74" fmla="*/ 156 w 349"/>
                                    <a:gd name="T75" fmla="*/ 10 h 244"/>
                                    <a:gd name="T76" fmla="*/ 161 w 349"/>
                                    <a:gd name="T77" fmla="*/ 10 h 244"/>
                                    <a:gd name="T78" fmla="*/ 164 w 349"/>
                                    <a:gd name="T79" fmla="*/ 10 h 244"/>
                                    <a:gd name="T80" fmla="*/ 168 w 349"/>
                                    <a:gd name="T81" fmla="*/ 13 h 244"/>
                                    <a:gd name="T82" fmla="*/ 174 w 349"/>
                                    <a:gd name="T83" fmla="*/ 13 h 244"/>
                                    <a:gd name="T84" fmla="*/ 178 w 349"/>
                                    <a:gd name="T85" fmla="*/ 15 h 244"/>
                                    <a:gd name="T86" fmla="*/ 181 w 349"/>
                                    <a:gd name="T87" fmla="*/ 15 h 244"/>
                                    <a:gd name="T88" fmla="*/ 183 w 349"/>
                                    <a:gd name="T89" fmla="*/ 19 h 244"/>
                                    <a:gd name="T90" fmla="*/ 186 w 349"/>
                                    <a:gd name="T91" fmla="*/ 19 h 244"/>
                                    <a:gd name="T92" fmla="*/ 193 w 349"/>
                                    <a:gd name="T93" fmla="*/ 19 h 244"/>
                                    <a:gd name="T94" fmla="*/ 196 w 349"/>
                                    <a:gd name="T95" fmla="*/ 22 h 244"/>
                                    <a:gd name="T96" fmla="*/ 199 w 349"/>
                                    <a:gd name="T97" fmla="*/ 25 h 244"/>
                                    <a:gd name="T98" fmla="*/ 203 w 349"/>
                                    <a:gd name="T99" fmla="*/ 25 h 244"/>
                                    <a:gd name="T100" fmla="*/ 205 w 349"/>
                                    <a:gd name="T101" fmla="*/ 28 h 244"/>
                                    <a:gd name="T102" fmla="*/ 211 w 349"/>
                                    <a:gd name="T103" fmla="*/ 28 h 244"/>
                                    <a:gd name="T104" fmla="*/ 215 w 349"/>
                                    <a:gd name="T105" fmla="*/ 32 h 244"/>
                                    <a:gd name="T106" fmla="*/ 218 w 349"/>
                                    <a:gd name="T107" fmla="*/ 32 h 244"/>
                                    <a:gd name="T108" fmla="*/ 221 w 349"/>
                                    <a:gd name="T109" fmla="*/ 34 h 244"/>
                                    <a:gd name="T110" fmla="*/ 224 w 349"/>
                                    <a:gd name="T111" fmla="*/ 37 h 244"/>
                                    <a:gd name="T112" fmla="*/ 228 w 349"/>
                                    <a:gd name="T113" fmla="*/ 37 h 244"/>
                                    <a:gd name="T114" fmla="*/ 233 w 349"/>
                                    <a:gd name="T115" fmla="*/ 41 h 244"/>
                                    <a:gd name="T116" fmla="*/ 236 w 349"/>
                                    <a:gd name="T117" fmla="*/ 44 h 244"/>
                                    <a:gd name="T118" fmla="*/ 240 w 349"/>
                                    <a:gd name="T119" fmla="*/ 47 h 244"/>
                                    <a:gd name="T120" fmla="*/ 243 w 349"/>
                                    <a:gd name="T121" fmla="*/ 47 h 244"/>
                                    <a:gd name="T122" fmla="*/ 246 w 349"/>
                                    <a:gd name="T123" fmla="*/ 49 h 244"/>
                                    <a:gd name="T124" fmla="*/ 250 w 349"/>
                                    <a:gd name="T125" fmla="*/ 53 h 244"/>
                                    <a:gd name="T126" fmla="*/ 252 w 349"/>
                                    <a:gd name="T127" fmla="*/ 56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3"/>
                              <wps:cNvSpPr>
                                <a:spLocks/>
                              </wps:cNvSpPr>
                              <wps:spPr bwMode="auto">
                                <a:xfrm>
                                  <a:off x="21" y="40"/>
                                  <a:ext cx="425" cy="427"/>
                                </a:xfrm>
                                <a:custGeom>
                                  <a:avLst/>
                                  <a:gdLst>
                                    <a:gd name="T0" fmla="*/ 321 w 425"/>
                                    <a:gd name="T1" fmla="*/ 34 h 427"/>
                                    <a:gd name="T2" fmla="*/ 319 w 425"/>
                                    <a:gd name="T3" fmla="*/ 34 h 427"/>
                                    <a:gd name="T4" fmla="*/ 319 w 425"/>
                                    <a:gd name="T5" fmla="*/ 30 h 427"/>
                                    <a:gd name="T6" fmla="*/ 315 w 425"/>
                                    <a:gd name="T7" fmla="*/ 30 h 427"/>
                                    <a:gd name="T8" fmla="*/ 312 w 425"/>
                                    <a:gd name="T9" fmla="*/ 27 h 427"/>
                                    <a:gd name="T10" fmla="*/ 309 w 425"/>
                                    <a:gd name="T11" fmla="*/ 27 h 427"/>
                                    <a:gd name="T12" fmla="*/ 305 w 425"/>
                                    <a:gd name="T13" fmla="*/ 24 h 427"/>
                                    <a:gd name="T14" fmla="*/ 302 w 425"/>
                                    <a:gd name="T15" fmla="*/ 24 h 427"/>
                                    <a:gd name="T16" fmla="*/ 299 w 425"/>
                                    <a:gd name="T17" fmla="*/ 21 h 427"/>
                                    <a:gd name="T18" fmla="*/ 297 w 425"/>
                                    <a:gd name="T19" fmla="*/ 21 h 427"/>
                                    <a:gd name="T20" fmla="*/ 293 w 425"/>
                                    <a:gd name="T21" fmla="*/ 21 h 427"/>
                                    <a:gd name="T22" fmla="*/ 290 w 425"/>
                                    <a:gd name="T23" fmla="*/ 18 h 427"/>
                                    <a:gd name="T24" fmla="*/ 287 w 425"/>
                                    <a:gd name="T25" fmla="*/ 18 h 427"/>
                                    <a:gd name="T26" fmla="*/ 284 w 425"/>
                                    <a:gd name="T27" fmla="*/ 15 h 427"/>
                                    <a:gd name="T28" fmla="*/ 280 w 425"/>
                                    <a:gd name="T29" fmla="*/ 15 h 427"/>
                                    <a:gd name="T30" fmla="*/ 277 w 425"/>
                                    <a:gd name="T31" fmla="*/ 15 h 427"/>
                                    <a:gd name="T32" fmla="*/ 274 w 425"/>
                                    <a:gd name="T33" fmla="*/ 12 h 427"/>
                                    <a:gd name="T34" fmla="*/ 272 w 425"/>
                                    <a:gd name="T35" fmla="*/ 12 h 427"/>
                                    <a:gd name="T36" fmla="*/ 268 w 425"/>
                                    <a:gd name="T37" fmla="*/ 12 h 427"/>
                                    <a:gd name="T38" fmla="*/ 265 w 425"/>
                                    <a:gd name="T39" fmla="*/ 8 h 427"/>
                                    <a:gd name="T40" fmla="*/ 262 w 425"/>
                                    <a:gd name="T41" fmla="*/ 8 h 427"/>
                                    <a:gd name="T42" fmla="*/ 259 w 425"/>
                                    <a:gd name="T43" fmla="*/ 8 h 427"/>
                                    <a:gd name="T44" fmla="*/ 255 w 425"/>
                                    <a:gd name="T45" fmla="*/ 8 h 427"/>
                                    <a:gd name="T46" fmla="*/ 252 w 425"/>
                                    <a:gd name="T47" fmla="*/ 8 h 427"/>
                                    <a:gd name="T48" fmla="*/ 250 w 425"/>
                                    <a:gd name="T49" fmla="*/ 6 h 427"/>
                                    <a:gd name="T50" fmla="*/ 247 w 425"/>
                                    <a:gd name="T51" fmla="*/ 6 h 427"/>
                                    <a:gd name="T52" fmla="*/ 243 w 425"/>
                                    <a:gd name="T53" fmla="*/ 6 h 427"/>
                                    <a:gd name="T54" fmla="*/ 237 w 425"/>
                                    <a:gd name="T55" fmla="*/ 6 h 427"/>
                                    <a:gd name="T56" fmla="*/ 237 w 425"/>
                                    <a:gd name="T57" fmla="*/ 3 h 427"/>
                                    <a:gd name="T58" fmla="*/ 227 w 425"/>
                                    <a:gd name="T59" fmla="*/ 3 h 427"/>
                                    <a:gd name="T60" fmla="*/ 221 w 425"/>
                                    <a:gd name="T61" fmla="*/ 3 h 427"/>
                                    <a:gd name="T62" fmla="*/ 200 w 425"/>
                                    <a:gd name="T63" fmla="*/ 3 h 427"/>
                                    <a:gd name="T64" fmla="*/ 196 w 425"/>
                                    <a:gd name="T65" fmla="*/ 3 h 427"/>
                                    <a:gd name="T66" fmla="*/ 186 w 425"/>
                                    <a:gd name="T67" fmla="*/ 3 h 427"/>
                                    <a:gd name="T68" fmla="*/ 183 w 425"/>
                                    <a:gd name="T69" fmla="*/ 6 h 427"/>
                                    <a:gd name="T70" fmla="*/ 180 w 425"/>
                                    <a:gd name="T71" fmla="*/ 6 h 427"/>
                                    <a:gd name="T72" fmla="*/ 178 w 425"/>
                                    <a:gd name="T73" fmla="*/ 6 h 427"/>
                                    <a:gd name="T74" fmla="*/ 174 w 425"/>
                                    <a:gd name="T75" fmla="*/ 6 h 427"/>
                                    <a:gd name="T76" fmla="*/ 171 w 425"/>
                                    <a:gd name="T77" fmla="*/ 6 h 427"/>
                                    <a:gd name="T78" fmla="*/ 169 w 425"/>
                                    <a:gd name="T79" fmla="*/ 8 h 427"/>
                                    <a:gd name="T80" fmla="*/ 166 w 425"/>
                                    <a:gd name="T81" fmla="*/ 8 h 427"/>
                                    <a:gd name="T82" fmla="*/ 159 w 425"/>
                                    <a:gd name="T83" fmla="*/ 8 h 427"/>
                                    <a:gd name="T84" fmla="*/ 159 w 425"/>
                                    <a:gd name="T85" fmla="*/ 8 h 427"/>
                                    <a:gd name="T86" fmla="*/ 157 w 425"/>
                                    <a:gd name="T87" fmla="*/ 12 h 427"/>
                                    <a:gd name="T88" fmla="*/ 150 w 425"/>
                                    <a:gd name="T89" fmla="*/ 12 h 427"/>
                                    <a:gd name="T90" fmla="*/ 147 w 425"/>
                                    <a:gd name="T91" fmla="*/ 12 h 427"/>
                                    <a:gd name="T92" fmla="*/ 144 w 425"/>
                                    <a:gd name="T93" fmla="*/ 15 h 427"/>
                                    <a:gd name="T94" fmla="*/ 144 w 425"/>
                                    <a:gd name="T95" fmla="*/ 15 h 427"/>
                                    <a:gd name="T96" fmla="*/ 141 w 425"/>
                                    <a:gd name="T97" fmla="*/ 15 h 427"/>
                                    <a:gd name="T98" fmla="*/ 137 w 425"/>
                                    <a:gd name="T99" fmla="*/ 18 h 427"/>
                                    <a:gd name="T100" fmla="*/ 132 w 425"/>
                                    <a:gd name="T101" fmla="*/ 18 h 427"/>
                                    <a:gd name="T102" fmla="*/ 132 w 425"/>
                                    <a:gd name="T103" fmla="*/ 21 h 427"/>
                                    <a:gd name="T104" fmla="*/ 129 w 425"/>
                                    <a:gd name="T105" fmla="*/ 21 h 427"/>
                                    <a:gd name="T106" fmla="*/ 122 w 425"/>
                                    <a:gd name="T107" fmla="*/ 21 h 427"/>
                                    <a:gd name="T108" fmla="*/ 122 w 425"/>
                                    <a:gd name="T109" fmla="*/ 24 h 427"/>
                                    <a:gd name="T110" fmla="*/ 119 w 425"/>
                                    <a:gd name="T111" fmla="*/ 24 h 427"/>
                                    <a:gd name="T112" fmla="*/ 115 w 425"/>
                                    <a:gd name="T113" fmla="*/ 27 h 427"/>
                                    <a:gd name="T114" fmla="*/ 112 w 425"/>
                                    <a:gd name="T115" fmla="*/ 27 h 427"/>
                                    <a:gd name="T116" fmla="*/ 110 w 425"/>
                                    <a:gd name="T117" fmla="*/ 30 h 427"/>
                                    <a:gd name="T118" fmla="*/ 107 w 425"/>
                                    <a:gd name="T119" fmla="*/ 30 h 427"/>
                                    <a:gd name="T120" fmla="*/ 103 w 425"/>
                                    <a:gd name="T121" fmla="*/ 34 h 427"/>
                                    <a:gd name="T122" fmla="*/ 100 w 425"/>
                                    <a:gd name="T123" fmla="*/ 34 h 427"/>
                                    <a:gd name="T124" fmla="*/ 97 w 425"/>
                                    <a:gd name="T125" fmla="*/ 37 h 427"/>
                                    <a:gd name="T126" fmla="*/ 94 w 425"/>
                                    <a:gd name="T127" fmla="*/ 37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4"/>
                              <wps:cNvSpPr>
                                <a:spLocks/>
                              </wps:cNvSpPr>
                              <wps:spPr bwMode="auto">
                                <a:xfrm>
                                  <a:off x="21" y="43"/>
                                  <a:ext cx="337" cy="421"/>
                                </a:xfrm>
                                <a:custGeom>
                                  <a:avLst/>
                                  <a:gdLst>
                                    <a:gd name="T0" fmla="*/ 321 w 337"/>
                                    <a:gd name="T1" fmla="*/ 31 h 421"/>
                                    <a:gd name="T2" fmla="*/ 321 w 337"/>
                                    <a:gd name="T3" fmla="*/ 31 h 421"/>
                                    <a:gd name="T4" fmla="*/ 319 w 337"/>
                                    <a:gd name="T5" fmla="*/ 31 h 421"/>
                                    <a:gd name="T6" fmla="*/ 319 w 337"/>
                                    <a:gd name="T7" fmla="*/ 27 h 421"/>
                                    <a:gd name="T8" fmla="*/ 315 w 337"/>
                                    <a:gd name="T9" fmla="*/ 24 h 421"/>
                                    <a:gd name="T10" fmla="*/ 309 w 337"/>
                                    <a:gd name="T11" fmla="*/ 21 h 421"/>
                                    <a:gd name="T12" fmla="*/ 305 w 337"/>
                                    <a:gd name="T13" fmla="*/ 21 h 421"/>
                                    <a:gd name="T14" fmla="*/ 305 w 337"/>
                                    <a:gd name="T15" fmla="*/ 21 h 421"/>
                                    <a:gd name="T16" fmla="*/ 297 w 337"/>
                                    <a:gd name="T17" fmla="*/ 18 h 421"/>
                                    <a:gd name="T18" fmla="*/ 293 w 337"/>
                                    <a:gd name="T19" fmla="*/ 15 h 421"/>
                                    <a:gd name="T20" fmla="*/ 293 w 337"/>
                                    <a:gd name="T21" fmla="*/ 15 h 421"/>
                                    <a:gd name="T22" fmla="*/ 290 w 337"/>
                                    <a:gd name="T23" fmla="*/ 15 h 421"/>
                                    <a:gd name="T24" fmla="*/ 287 w 337"/>
                                    <a:gd name="T25" fmla="*/ 15 h 421"/>
                                    <a:gd name="T26" fmla="*/ 287 w 337"/>
                                    <a:gd name="T27" fmla="*/ 15 h 421"/>
                                    <a:gd name="T28" fmla="*/ 284 w 337"/>
                                    <a:gd name="T29" fmla="*/ 12 h 421"/>
                                    <a:gd name="T30" fmla="*/ 284 w 337"/>
                                    <a:gd name="T31" fmla="*/ 12 h 421"/>
                                    <a:gd name="T32" fmla="*/ 280 w 337"/>
                                    <a:gd name="T33" fmla="*/ 12 h 421"/>
                                    <a:gd name="T34" fmla="*/ 277 w 337"/>
                                    <a:gd name="T35" fmla="*/ 9 h 421"/>
                                    <a:gd name="T36" fmla="*/ 274 w 337"/>
                                    <a:gd name="T37" fmla="*/ 9 h 421"/>
                                    <a:gd name="T38" fmla="*/ 274 w 337"/>
                                    <a:gd name="T39" fmla="*/ 9 h 421"/>
                                    <a:gd name="T40" fmla="*/ 272 w 337"/>
                                    <a:gd name="T41" fmla="*/ 9 h 421"/>
                                    <a:gd name="T42" fmla="*/ 272 w 337"/>
                                    <a:gd name="T43" fmla="*/ 9 h 421"/>
                                    <a:gd name="T44" fmla="*/ 268 w 337"/>
                                    <a:gd name="T45" fmla="*/ 5 h 421"/>
                                    <a:gd name="T46" fmla="*/ 255 w 337"/>
                                    <a:gd name="T47" fmla="*/ 3 h 421"/>
                                    <a:gd name="T48" fmla="*/ 252 w 337"/>
                                    <a:gd name="T49" fmla="*/ 3 h 421"/>
                                    <a:gd name="T50" fmla="*/ 250 w 337"/>
                                    <a:gd name="T51" fmla="*/ 3 h 421"/>
                                    <a:gd name="T52" fmla="*/ 247 w 337"/>
                                    <a:gd name="T53" fmla="*/ 3 h 421"/>
                                    <a:gd name="T54" fmla="*/ 243 w 337"/>
                                    <a:gd name="T55" fmla="*/ 3 h 421"/>
                                    <a:gd name="T56" fmla="*/ 237 w 337"/>
                                    <a:gd name="T57" fmla="*/ 0 h 421"/>
                                    <a:gd name="T58" fmla="*/ 237 w 337"/>
                                    <a:gd name="T59" fmla="*/ 0 h 421"/>
                                    <a:gd name="T60" fmla="*/ 227 w 337"/>
                                    <a:gd name="T61" fmla="*/ 0 h 421"/>
                                    <a:gd name="T62" fmla="*/ 221 w 337"/>
                                    <a:gd name="T63" fmla="*/ 0 h 421"/>
                                    <a:gd name="T64" fmla="*/ 200 w 337"/>
                                    <a:gd name="T65" fmla="*/ 0 h 421"/>
                                    <a:gd name="T66" fmla="*/ 196 w 337"/>
                                    <a:gd name="T67" fmla="*/ 0 h 421"/>
                                    <a:gd name="T68" fmla="*/ 196 w 337"/>
                                    <a:gd name="T69" fmla="*/ 0 h 421"/>
                                    <a:gd name="T70" fmla="*/ 186 w 337"/>
                                    <a:gd name="T71" fmla="*/ 0 h 421"/>
                                    <a:gd name="T72" fmla="*/ 183 w 337"/>
                                    <a:gd name="T73" fmla="*/ 0 h 421"/>
                                    <a:gd name="T74" fmla="*/ 178 w 337"/>
                                    <a:gd name="T75" fmla="*/ 3 h 421"/>
                                    <a:gd name="T76" fmla="*/ 180 w 337"/>
                                    <a:gd name="T77" fmla="*/ 3 h 421"/>
                                    <a:gd name="T78" fmla="*/ 178 w 337"/>
                                    <a:gd name="T79" fmla="*/ 3 h 421"/>
                                    <a:gd name="T80" fmla="*/ 174 w 337"/>
                                    <a:gd name="T81" fmla="*/ 3 h 421"/>
                                    <a:gd name="T82" fmla="*/ 174 w 337"/>
                                    <a:gd name="T83" fmla="*/ 3 h 421"/>
                                    <a:gd name="T84" fmla="*/ 171 w 337"/>
                                    <a:gd name="T85" fmla="*/ 3 h 421"/>
                                    <a:gd name="T86" fmla="*/ 159 w 337"/>
                                    <a:gd name="T87" fmla="*/ 5 h 421"/>
                                    <a:gd name="T88" fmla="*/ 159 w 337"/>
                                    <a:gd name="T89" fmla="*/ 5 h 421"/>
                                    <a:gd name="T90" fmla="*/ 147 w 337"/>
                                    <a:gd name="T91" fmla="*/ 9 h 421"/>
                                    <a:gd name="T92" fmla="*/ 144 w 337"/>
                                    <a:gd name="T93" fmla="*/ 9 h 421"/>
                                    <a:gd name="T94" fmla="*/ 144 w 337"/>
                                    <a:gd name="T95" fmla="*/ 12 h 421"/>
                                    <a:gd name="T96" fmla="*/ 137 w 337"/>
                                    <a:gd name="T97" fmla="*/ 12 h 421"/>
                                    <a:gd name="T98" fmla="*/ 134 w 337"/>
                                    <a:gd name="T99" fmla="*/ 15 h 421"/>
                                    <a:gd name="T100" fmla="*/ 132 w 337"/>
                                    <a:gd name="T101" fmla="*/ 15 h 421"/>
                                    <a:gd name="T102" fmla="*/ 129 w 337"/>
                                    <a:gd name="T103" fmla="*/ 15 h 421"/>
                                    <a:gd name="T104" fmla="*/ 125 w 337"/>
                                    <a:gd name="T105" fmla="*/ 18 h 421"/>
                                    <a:gd name="T106" fmla="*/ 122 w 337"/>
                                    <a:gd name="T107" fmla="*/ 18 h 421"/>
                                    <a:gd name="T108" fmla="*/ 122 w 337"/>
                                    <a:gd name="T109" fmla="*/ 18 h 421"/>
                                    <a:gd name="T110" fmla="*/ 112 w 337"/>
                                    <a:gd name="T111" fmla="*/ 24 h 421"/>
                                    <a:gd name="T112" fmla="*/ 110 w 337"/>
                                    <a:gd name="T113" fmla="*/ 24 h 421"/>
                                    <a:gd name="T114" fmla="*/ 107 w 337"/>
                                    <a:gd name="T115" fmla="*/ 27 h 421"/>
                                    <a:gd name="T116" fmla="*/ 103 w 337"/>
                                    <a:gd name="T117" fmla="*/ 31 h 421"/>
                                    <a:gd name="T118" fmla="*/ 103 w 337"/>
                                    <a:gd name="T119" fmla="*/ 31 h 421"/>
                                    <a:gd name="T120" fmla="*/ 100 w 337"/>
                                    <a:gd name="T121" fmla="*/ 31 h 421"/>
                                    <a:gd name="T122" fmla="*/ 97 w 337"/>
                                    <a:gd name="T123" fmla="*/ 34 h 421"/>
                                    <a:gd name="T124" fmla="*/ 90 w 337"/>
                                    <a:gd name="T125" fmla="*/ 37 h 421"/>
                                    <a:gd name="T126" fmla="*/ 87 w 337"/>
                                    <a:gd name="T127" fmla="*/ 39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5"/>
                              <wps:cNvSpPr>
                                <a:spLocks/>
                              </wps:cNvSpPr>
                              <wps:spPr bwMode="auto">
                                <a:xfrm>
                                  <a:off x="17" y="40"/>
                                  <a:ext cx="425" cy="386"/>
                                </a:xfrm>
                                <a:custGeom>
                                  <a:avLst/>
                                  <a:gdLst>
                                    <a:gd name="T0" fmla="*/ 341 w 425"/>
                                    <a:gd name="T1" fmla="*/ 386 h 386"/>
                                    <a:gd name="T2" fmla="*/ 344 w 425"/>
                                    <a:gd name="T3" fmla="*/ 382 h 386"/>
                                    <a:gd name="T4" fmla="*/ 344 w 425"/>
                                    <a:gd name="T5" fmla="*/ 379 h 386"/>
                                    <a:gd name="T6" fmla="*/ 350 w 425"/>
                                    <a:gd name="T7" fmla="*/ 376 h 386"/>
                                    <a:gd name="T8" fmla="*/ 356 w 425"/>
                                    <a:gd name="T9" fmla="*/ 373 h 386"/>
                                    <a:gd name="T10" fmla="*/ 356 w 425"/>
                                    <a:gd name="T11" fmla="*/ 370 h 386"/>
                                    <a:gd name="T12" fmla="*/ 366 w 425"/>
                                    <a:gd name="T13" fmla="*/ 364 h 386"/>
                                    <a:gd name="T14" fmla="*/ 366 w 425"/>
                                    <a:gd name="T15" fmla="*/ 361 h 386"/>
                                    <a:gd name="T16" fmla="*/ 370 w 425"/>
                                    <a:gd name="T17" fmla="*/ 357 h 386"/>
                                    <a:gd name="T18" fmla="*/ 372 w 425"/>
                                    <a:gd name="T19" fmla="*/ 354 h 386"/>
                                    <a:gd name="T20" fmla="*/ 375 w 425"/>
                                    <a:gd name="T21" fmla="*/ 352 h 386"/>
                                    <a:gd name="T22" fmla="*/ 378 w 425"/>
                                    <a:gd name="T23" fmla="*/ 348 h 386"/>
                                    <a:gd name="T24" fmla="*/ 382 w 425"/>
                                    <a:gd name="T25" fmla="*/ 345 h 386"/>
                                    <a:gd name="T26" fmla="*/ 382 w 425"/>
                                    <a:gd name="T27" fmla="*/ 342 h 386"/>
                                    <a:gd name="T28" fmla="*/ 385 w 425"/>
                                    <a:gd name="T29" fmla="*/ 339 h 386"/>
                                    <a:gd name="T30" fmla="*/ 391 w 425"/>
                                    <a:gd name="T31" fmla="*/ 333 h 386"/>
                                    <a:gd name="T32" fmla="*/ 391 w 425"/>
                                    <a:gd name="T33" fmla="*/ 330 h 386"/>
                                    <a:gd name="T34" fmla="*/ 395 w 425"/>
                                    <a:gd name="T35" fmla="*/ 323 h 386"/>
                                    <a:gd name="T36" fmla="*/ 397 w 425"/>
                                    <a:gd name="T37" fmla="*/ 320 h 386"/>
                                    <a:gd name="T38" fmla="*/ 400 w 425"/>
                                    <a:gd name="T39" fmla="*/ 318 h 386"/>
                                    <a:gd name="T40" fmla="*/ 400 w 425"/>
                                    <a:gd name="T41" fmla="*/ 314 h 386"/>
                                    <a:gd name="T42" fmla="*/ 400 w 425"/>
                                    <a:gd name="T43" fmla="*/ 314 h 386"/>
                                    <a:gd name="T44" fmla="*/ 400 w 425"/>
                                    <a:gd name="T45" fmla="*/ 311 h 386"/>
                                    <a:gd name="T46" fmla="*/ 400 w 425"/>
                                    <a:gd name="T47" fmla="*/ 311 h 386"/>
                                    <a:gd name="T48" fmla="*/ 403 w 425"/>
                                    <a:gd name="T49" fmla="*/ 308 h 386"/>
                                    <a:gd name="T50" fmla="*/ 403 w 425"/>
                                    <a:gd name="T51" fmla="*/ 305 h 386"/>
                                    <a:gd name="T52" fmla="*/ 407 w 425"/>
                                    <a:gd name="T53" fmla="*/ 302 h 386"/>
                                    <a:gd name="T54" fmla="*/ 407 w 425"/>
                                    <a:gd name="T55" fmla="*/ 299 h 386"/>
                                    <a:gd name="T56" fmla="*/ 407 w 425"/>
                                    <a:gd name="T57" fmla="*/ 299 h 386"/>
                                    <a:gd name="T58" fmla="*/ 410 w 425"/>
                                    <a:gd name="T59" fmla="*/ 296 h 386"/>
                                    <a:gd name="T60" fmla="*/ 410 w 425"/>
                                    <a:gd name="T61" fmla="*/ 292 h 386"/>
                                    <a:gd name="T62" fmla="*/ 410 w 425"/>
                                    <a:gd name="T63" fmla="*/ 292 h 386"/>
                                    <a:gd name="T64" fmla="*/ 410 w 425"/>
                                    <a:gd name="T65" fmla="*/ 289 h 386"/>
                                    <a:gd name="T66" fmla="*/ 413 w 425"/>
                                    <a:gd name="T67" fmla="*/ 289 h 386"/>
                                    <a:gd name="T68" fmla="*/ 413 w 425"/>
                                    <a:gd name="T69" fmla="*/ 286 h 386"/>
                                    <a:gd name="T70" fmla="*/ 413 w 425"/>
                                    <a:gd name="T71" fmla="*/ 286 h 386"/>
                                    <a:gd name="T72" fmla="*/ 413 w 425"/>
                                    <a:gd name="T73" fmla="*/ 284 h 386"/>
                                    <a:gd name="T74" fmla="*/ 417 w 425"/>
                                    <a:gd name="T75" fmla="*/ 277 h 386"/>
                                    <a:gd name="T76" fmla="*/ 417 w 425"/>
                                    <a:gd name="T77" fmla="*/ 274 h 386"/>
                                    <a:gd name="T78" fmla="*/ 417 w 425"/>
                                    <a:gd name="T79" fmla="*/ 271 h 386"/>
                                    <a:gd name="T80" fmla="*/ 417 w 425"/>
                                    <a:gd name="T81" fmla="*/ 271 h 386"/>
                                    <a:gd name="T82" fmla="*/ 419 w 425"/>
                                    <a:gd name="T83" fmla="*/ 267 h 386"/>
                                    <a:gd name="T84" fmla="*/ 419 w 425"/>
                                    <a:gd name="T85" fmla="*/ 265 h 386"/>
                                    <a:gd name="T86" fmla="*/ 419 w 425"/>
                                    <a:gd name="T87" fmla="*/ 262 h 386"/>
                                    <a:gd name="T88" fmla="*/ 422 w 425"/>
                                    <a:gd name="T89" fmla="*/ 258 h 386"/>
                                    <a:gd name="T90" fmla="*/ 422 w 425"/>
                                    <a:gd name="T91" fmla="*/ 252 h 386"/>
                                    <a:gd name="T92" fmla="*/ 422 w 425"/>
                                    <a:gd name="T93" fmla="*/ 250 h 386"/>
                                    <a:gd name="T94" fmla="*/ 425 w 425"/>
                                    <a:gd name="T95" fmla="*/ 243 h 386"/>
                                    <a:gd name="T96" fmla="*/ 425 w 425"/>
                                    <a:gd name="T97" fmla="*/ 240 h 386"/>
                                    <a:gd name="T98" fmla="*/ 425 w 425"/>
                                    <a:gd name="T99" fmla="*/ 237 h 386"/>
                                    <a:gd name="T100" fmla="*/ 425 w 425"/>
                                    <a:gd name="T101" fmla="*/ 224 h 386"/>
                                    <a:gd name="T102" fmla="*/ 425 w 425"/>
                                    <a:gd name="T103" fmla="*/ 221 h 386"/>
                                    <a:gd name="T104" fmla="*/ 425 w 425"/>
                                    <a:gd name="T105" fmla="*/ 206 h 386"/>
                                    <a:gd name="T106" fmla="*/ 425 w 425"/>
                                    <a:gd name="T107" fmla="*/ 203 h 386"/>
                                    <a:gd name="T108" fmla="*/ 425 w 425"/>
                                    <a:gd name="T109" fmla="*/ 203 h 386"/>
                                    <a:gd name="T110" fmla="*/ 425 w 425"/>
                                    <a:gd name="T111" fmla="*/ 194 h 386"/>
                                    <a:gd name="T112" fmla="*/ 425 w 425"/>
                                    <a:gd name="T113" fmla="*/ 187 h 386"/>
                                    <a:gd name="T114" fmla="*/ 425 w 425"/>
                                    <a:gd name="T115" fmla="*/ 190 h 386"/>
                                    <a:gd name="T116" fmla="*/ 425 w 425"/>
                                    <a:gd name="T117" fmla="*/ 184 h 386"/>
                                    <a:gd name="T118" fmla="*/ 422 w 425"/>
                                    <a:gd name="T119" fmla="*/ 178 h 386"/>
                                    <a:gd name="T120" fmla="*/ 422 w 425"/>
                                    <a:gd name="T121" fmla="*/ 178 h 386"/>
                                    <a:gd name="T122" fmla="*/ 422 w 425"/>
                                    <a:gd name="T123" fmla="*/ 175 h 386"/>
                                    <a:gd name="T124" fmla="*/ 422 w 425"/>
                                    <a:gd name="T125" fmla="*/ 168 h 386"/>
                                    <a:gd name="T126" fmla="*/ 419 w 425"/>
                                    <a:gd name="T127" fmla="*/ 165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6"/>
                              <wps:cNvSpPr>
                                <a:spLocks/>
                              </wps:cNvSpPr>
                              <wps:spPr bwMode="auto">
                                <a:xfrm>
                                  <a:off x="21" y="70"/>
                                  <a:ext cx="425" cy="397"/>
                                </a:xfrm>
                                <a:custGeom>
                                  <a:avLst/>
                                  <a:gdLst>
                                    <a:gd name="T0" fmla="*/ 0 w 425"/>
                                    <a:gd name="T1" fmla="*/ 210 h 397"/>
                                    <a:gd name="T2" fmla="*/ 0 w 425"/>
                                    <a:gd name="T3" fmla="*/ 213 h 397"/>
                                    <a:gd name="T4" fmla="*/ 0 w 425"/>
                                    <a:gd name="T5" fmla="*/ 216 h 397"/>
                                    <a:gd name="T6" fmla="*/ 0 w 425"/>
                                    <a:gd name="T7" fmla="*/ 220 h 397"/>
                                    <a:gd name="T8" fmla="*/ 3 w 425"/>
                                    <a:gd name="T9" fmla="*/ 228 h 397"/>
                                    <a:gd name="T10" fmla="*/ 3 w 425"/>
                                    <a:gd name="T11" fmla="*/ 232 h 397"/>
                                    <a:gd name="T12" fmla="*/ 3 w 425"/>
                                    <a:gd name="T13" fmla="*/ 235 h 397"/>
                                    <a:gd name="T14" fmla="*/ 6 w 425"/>
                                    <a:gd name="T15" fmla="*/ 237 h 397"/>
                                    <a:gd name="T16" fmla="*/ 6 w 425"/>
                                    <a:gd name="T17" fmla="*/ 237 h 397"/>
                                    <a:gd name="T18" fmla="*/ 6 w 425"/>
                                    <a:gd name="T19" fmla="*/ 241 h 397"/>
                                    <a:gd name="T20" fmla="*/ 6 w 425"/>
                                    <a:gd name="T21" fmla="*/ 244 h 397"/>
                                    <a:gd name="T22" fmla="*/ 10 w 425"/>
                                    <a:gd name="T23" fmla="*/ 256 h 397"/>
                                    <a:gd name="T24" fmla="*/ 13 w 425"/>
                                    <a:gd name="T25" fmla="*/ 259 h 397"/>
                                    <a:gd name="T26" fmla="*/ 13 w 425"/>
                                    <a:gd name="T27" fmla="*/ 259 h 397"/>
                                    <a:gd name="T28" fmla="*/ 13 w 425"/>
                                    <a:gd name="T29" fmla="*/ 259 h 397"/>
                                    <a:gd name="T30" fmla="*/ 13 w 425"/>
                                    <a:gd name="T31" fmla="*/ 262 h 397"/>
                                    <a:gd name="T32" fmla="*/ 13 w 425"/>
                                    <a:gd name="T33" fmla="*/ 266 h 397"/>
                                    <a:gd name="T34" fmla="*/ 13 w 425"/>
                                    <a:gd name="T35" fmla="*/ 266 h 397"/>
                                    <a:gd name="T36" fmla="*/ 16 w 425"/>
                                    <a:gd name="T37" fmla="*/ 269 h 397"/>
                                    <a:gd name="T38" fmla="*/ 16 w 425"/>
                                    <a:gd name="T39" fmla="*/ 272 h 397"/>
                                    <a:gd name="T40" fmla="*/ 16 w 425"/>
                                    <a:gd name="T41" fmla="*/ 272 h 397"/>
                                    <a:gd name="T42" fmla="*/ 16 w 425"/>
                                    <a:gd name="T43" fmla="*/ 275 h 397"/>
                                    <a:gd name="T44" fmla="*/ 16 w 425"/>
                                    <a:gd name="T45" fmla="*/ 275 h 397"/>
                                    <a:gd name="T46" fmla="*/ 18 w 425"/>
                                    <a:gd name="T47" fmla="*/ 278 h 397"/>
                                    <a:gd name="T48" fmla="*/ 18 w 425"/>
                                    <a:gd name="T49" fmla="*/ 278 h 397"/>
                                    <a:gd name="T50" fmla="*/ 18 w 425"/>
                                    <a:gd name="T51" fmla="*/ 281 h 397"/>
                                    <a:gd name="T52" fmla="*/ 22 w 425"/>
                                    <a:gd name="T53" fmla="*/ 284 h 397"/>
                                    <a:gd name="T54" fmla="*/ 22 w 425"/>
                                    <a:gd name="T55" fmla="*/ 288 h 397"/>
                                    <a:gd name="T56" fmla="*/ 22 w 425"/>
                                    <a:gd name="T57" fmla="*/ 284 h 397"/>
                                    <a:gd name="T58" fmla="*/ 25 w 425"/>
                                    <a:gd name="T59" fmla="*/ 290 h 397"/>
                                    <a:gd name="T60" fmla="*/ 28 w 425"/>
                                    <a:gd name="T61" fmla="*/ 293 h 397"/>
                                    <a:gd name="T62" fmla="*/ 28 w 425"/>
                                    <a:gd name="T63" fmla="*/ 297 h 397"/>
                                    <a:gd name="T64" fmla="*/ 35 w 425"/>
                                    <a:gd name="T65" fmla="*/ 303 h 397"/>
                                    <a:gd name="T66" fmla="*/ 35 w 425"/>
                                    <a:gd name="T67" fmla="*/ 306 h 397"/>
                                    <a:gd name="T68" fmla="*/ 38 w 425"/>
                                    <a:gd name="T69" fmla="*/ 309 h 397"/>
                                    <a:gd name="T70" fmla="*/ 40 w 425"/>
                                    <a:gd name="T71" fmla="*/ 312 h 397"/>
                                    <a:gd name="T72" fmla="*/ 40 w 425"/>
                                    <a:gd name="T73" fmla="*/ 315 h 397"/>
                                    <a:gd name="T74" fmla="*/ 43 w 425"/>
                                    <a:gd name="T75" fmla="*/ 318 h 397"/>
                                    <a:gd name="T76" fmla="*/ 43 w 425"/>
                                    <a:gd name="T77" fmla="*/ 322 h 397"/>
                                    <a:gd name="T78" fmla="*/ 47 w 425"/>
                                    <a:gd name="T79" fmla="*/ 322 h 397"/>
                                    <a:gd name="T80" fmla="*/ 50 w 425"/>
                                    <a:gd name="T81" fmla="*/ 324 h 397"/>
                                    <a:gd name="T82" fmla="*/ 53 w 425"/>
                                    <a:gd name="T83" fmla="*/ 327 h 397"/>
                                    <a:gd name="T84" fmla="*/ 53 w 425"/>
                                    <a:gd name="T85" fmla="*/ 331 h 397"/>
                                    <a:gd name="T86" fmla="*/ 60 w 425"/>
                                    <a:gd name="T87" fmla="*/ 334 h 397"/>
                                    <a:gd name="T88" fmla="*/ 63 w 425"/>
                                    <a:gd name="T89" fmla="*/ 337 h 397"/>
                                    <a:gd name="T90" fmla="*/ 63 w 425"/>
                                    <a:gd name="T91" fmla="*/ 340 h 397"/>
                                    <a:gd name="T92" fmla="*/ 65 w 425"/>
                                    <a:gd name="T93" fmla="*/ 343 h 397"/>
                                    <a:gd name="T94" fmla="*/ 65 w 425"/>
                                    <a:gd name="T95" fmla="*/ 343 h 397"/>
                                    <a:gd name="T96" fmla="*/ 72 w 425"/>
                                    <a:gd name="T97" fmla="*/ 349 h 397"/>
                                    <a:gd name="T98" fmla="*/ 78 w 425"/>
                                    <a:gd name="T99" fmla="*/ 352 h 397"/>
                                    <a:gd name="T100" fmla="*/ 78 w 425"/>
                                    <a:gd name="T101" fmla="*/ 352 h 397"/>
                                    <a:gd name="T102" fmla="*/ 82 w 425"/>
                                    <a:gd name="T103" fmla="*/ 356 h 397"/>
                                    <a:gd name="T104" fmla="*/ 85 w 425"/>
                                    <a:gd name="T105" fmla="*/ 359 h 397"/>
                                    <a:gd name="T106" fmla="*/ 85 w 425"/>
                                    <a:gd name="T107" fmla="*/ 359 h 397"/>
                                    <a:gd name="T108" fmla="*/ 94 w 425"/>
                                    <a:gd name="T109" fmla="*/ 361 h 397"/>
                                    <a:gd name="T110" fmla="*/ 90 w 425"/>
                                    <a:gd name="T111" fmla="*/ 361 h 397"/>
                                    <a:gd name="T112" fmla="*/ 94 w 425"/>
                                    <a:gd name="T113" fmla="*/ 363 h 397"/>
                                    <a:gd name="T114" fmla="*/ 97 w 425"/>
                                    <a:gd name="T115" fmla="*/ 363 h 397"/>
                                    <a:gd name="T116" fmla="*/ 97 w 425"/>
                                    <a:gd name="T117" fmla="*/ 367 h 397"/>
                                    <a:gd name="T118" fmla="*/ 100 w 425"/>
                                    <a:gd name="T119" fmla="*/ 367 h 397"/>
                                    <a:gd name="T120" fmla="*/ 103 w 425"/>
                                    <a:gd name="T121" fmla="*/ 370 h 397"/>
                                    <a:gd name="T122" fmla="*/ 107 w 425"/>
                                    <a:gd name="T123" fmla="*/ 370 h 397"/>
                                    <a:gd name="T124" fmla="*/ 112 w 425"/>
                                    <a:gd name="T125" fmla="*/ 373 h 397"/>
                                    <a:gd name="T126" fmla="*/ 115 w 425"/>
                                    <a:gd name="T127" fmla="*/ 376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62 w 366"/>
                                    <a:gd name="T1" fmla="*/ 225 h 274"/>
                                    <a:gd name="T2" fmla="*/ 359 w 366"/>
                                    <a:gd name="T3" fmla="*/ 227 h 274"/>
                                    <a:gd name="T4" fmla="*/ 356 w 366"/>
                                    <a:gd name="T5" fmla="*/ 230 h 274"/>
                                    <a:gd name="T6" fmla="*/ 356 w 366"/>
                                    <a:gd name="T7" fmla="*/ 233 h 274"/>
                                    <a:gd name="T8" fmla="*/ 349 w 366"/>
                                    <a:gd name="T9" fmla="*/ 240 h 274"/>
                                    <a:gd name="T10" fmla="*/ 346 w 366"/>
                                    <a:gd name="T11" fmla="*/ 240 h 274"/>
                                    <a:gd name="T12" fmla="*/ 344 w 366"/>
                                    <a:gd name="T13" fmla="*/ 243 h 274"/>
                                    <a:gd name="T14" fmla="*/ 344 w 366"/>
                                    <a:gd name="T15" fmla="*/ 246 h 274"/>
                                    <a:gd name="T16" fmla="*/ 340 w 366"/>
                                    <a:gd name="T17" fmla="*/ 249 h 274"/>
                                    <a:gd name="T18" fmla="*/ 337 w 366"/>
                                    <a:gd name="T19" fmla="*/ 249 h 274"/>
                                    <a:gd name="T20" fmla="*/ 334 w 366"/>
                                    <a:gd name="T21" fmla="*/ 252 h 274"/>
                                    <a:gd name="T22" fmla="*/ 331 w 366"/>
                                    <a:gd name="T23" fmla="*/ 252 h 274"/>
                                    <a:gd name="T24" fmla="*/ 327 w 366"/>
                                    <a:gd name="T25" fmla="*/ 255 h 274"/>
                                    <a:gd name="T26" fmla="*/ 324 w 366"/>
                                    <a:gd name="T27" fmla="*/ 259 h 274"/>
                                    <a:gd name="T28" fmla="*/ 321 w 366"/>
                                    <a:gd name="T29" fmla="*/ 259 h 274"/>
                                    <a:gd name="T30" fmla="*/ 319 w 366"/>
                                    <a:gd name="T31" fmla="*/ 259 h 274"/>
                                    <a:gd name="T32" fmla="*/ 315 w 366"/>
                                    <a:gd name="T33" fmla="*/ 261 h 274"/>
                                    <a:gd name="T34" fmla="*/ 312 w 366"/>
                                    <a:gd name="T35" fmla="*/ 261 h 274"/>
                                    <a:gd name="T36" fmla="*/ 305 w 366"/>
                                    <a:gd name="T37" fmla="*/ 264 h 274"/>
                                    <a:gd name="T38" fmla="*/ 302 w 366"/>
                                    <a:gd name="T39" fmla="*/ 264 h 274"/>
                                    <a:gd name="T40" fmla="*/ 299 w 366"/>
                                    <a:gd name="T41" fmla="*/ 264 h 274"/>
                                    <a:gd name="T42" fmla="*/ 297 w 366"/>
                                    <a:gd name="T43" fmla="*/ 268 h 274"/>
                                    <a:gd name="T44" fmla="*/ 293 w 366"/>
                                    <a:gd name="T45" fmla="*/ 268 h 274"/>
                                    <a:gd name="T46" fmla="*/ 290 w 366"/>
                                    <a:gd name="T47" fmla="*/ 268 h 274"/>
                                    <a:gd name="T48" fmla="*/ 284 w 366"/>
                                    <a:gd name="T49" fmla="*/ 268 h 274"/>
                                    <a:gd name="T50" fmla="*/ 280 w 366"/>
                                    <a:gd name="T51" fmla="*/ 271 h 274"/>
                                    <a:gd name="T52" fmla="*/ 277 w 366"/>
                                    <a:gd name="T53" fmla="*/ 271 h 274"/>
                                    <a:gd name="T54" fmla="*/ 268 w 366"/>
                                    <a:gd name="T55" fmla="*/ 271 h 274"/>
                                    <a:gd name="T56" fmla="*/ 265 w 366"/>
                                    <a:gd name="T57" fmla="*/ 271 h 274"/>
                                    <a:gd name="T58" fmla="*/ 252 w 366"/>
                                    <a:gd name="T59" fmla="*/ 271 h 274"/>
                                    <a:gd name="T60" fmla="*/ 250 w 366"/>
                                    <a:gd name="T61" fmla="*/ 271 h 274"/>
                                    <a:gd name="T62" fmla="*/ 233 w 366"/>
                                    <a:gd name="T63" fmla="*/ 271 h 274"/>
                                    <a:gd name="T64" fmla="*/ 230 w 366"/>
                                    <a:gd name="T65" fmla="*/ 271 h 274"/>
                                    <a:gd name="T66" fmla="*/ 227 w 366"/>
                                    <a:gd name="T67" fmla="*/ 268 h 274"/>
                                    <a:gd name="T68" fmla="*/ 221 w 366"/>
                                    <a:gd name="T69" fmla="*/ 268 h 274"/>
                                    <a:gd name="T70" fmla="*/ 218 w 366"/>
                                    <a:gd name="T71" fmla="*/ 268 h 274"/>
                                    <a:gd name="T72" fmla="*/ 212 w 366"/>
                                    <a:gd name="T73" fmla="*/ 268 h 274"/>
                                    <a:gd name="T74" fmla="*/ 208 w 366"/>
                                    <a:gd name="T75" fmla="*/ 264 h 274"/>
                                    <a:gd name="T76" fmla="*/ 205 w 366"/>
                                    <a:gd name="T77" fmla="*/ 264 h 274"/>
                                    <a:gd name="T78" fmla="*/ 200 w 366"/>
                                    <a:gd name="T79" fmla="*/ 264 h 274"/>
                                    <a:gd name="T80" fmla="*/ 196 w 366"/>
                                    <a:gd name="T81" fmla="*/ 261 h 274"/>
                                    <a:gd name="T82" fmla="*/ 190 w 366"/>
                                    <a:gd name="T83" fmla="*/ 261 h 274"/>
                                    <a:gd name="T84" fmla="*/ 186 w 366"/>
                                    <a:gd name="T85" fmla="*/ 259 h 274"/>
                                    <a:gd name="T86" fmla="*/ 180 w 366"/>
                                    <a:gd name="T87" fmla="*/ 259 h 274"/>
                                    <a:gd name="T88" fmla="*/ 178 w 366"/>
                                    <a:gd name="T89" fmla="*/ 255 h 274"/>
                                    <a:gd name="T90" fmla="*/ 171 w 366"/>
                                    <a:gd name="T91" fmla="*/ 255 h 274"/>
                                    <a:gd name="T92" fmla="*/ 168 w 366"/>
                                    <a:gd name="T93" fmla="*/ 252 h 274"/>
                                    <a:gd name="T94" fmla="*/ 161 w 366"/>
                                    <a:gd name="T95" fmla="*/ 252 h 274"/>
                                    <a:gd name="T96" fmla="*/ 158 w 366"/>
                                    <a:gd name="T97" fmla="*/ 249 h 274"/>
                                    <a:gd name="T98" fmla="*/ 153 w 366"/>
                                    <a:gd name="T99" fmla="*/ 246 h 274"/>
                                    <a:gd name="T100" fmla="*/ 149 w 366"/>
                                    <a:gd name="T101" fmla="*/ 246 h 274"/>
                                    <a:gd name="T102" fmla="*/ 146 w 366"/>
                                    <a:gd name="T103" fmla="*/ 243 h 274"/>
                                    <a:gd name="T104" fmla="*/ 139 w 366"/>
                                    <a:gd name="T105" fmla="*/ 240 h 274"/>
                                    <a:gd name="T106" fmla="*/ 136 w 366"/>
                                    <a:gd name="T107" fmla="*/ 237 h 274"/>
                                    <a:gd name="T108" fmla="*/ 131 w 366"/>
                                    <a:gd name="T109" fmla="*/ 237 h 274"/>
                                    <a:gd name="T110" fmla="*/ 127 w 366"/>
                                    <a:gd name="T111" fmla="*/ 233 h 274"/>
                                    <a:gd name="T112" fmla="*/ 122 w 366"/>
                                    <a:gd name="T113" fmla="*/ 230 h 274"/>
                                    <a:gd name="T114" fmla="*/ 119 w 366"/>
                                    <a:gd name="T115" fmla="*/ 227 h 274"/>
                                    <a:gd name="T116" fmla="*/ 112 w 366"/>
                                    <a:gd name="T117" fmla="*/ 225 h 274"/>
                                    <a:gd name="T118" fmla="*/ 110 w 366"/>
                                    <a:gd name="T119" fmla="*/ 221 h 274"/>
                                    <a:gd name="T120" fmla="*/ 107 w 366"/>
                                    <a:gd name="T121" fmla="*/ 218 h 274"/>
                                    <a:gd name="T122" fmla="*/ 100 w 366"/>
                                    <a:gd name="T123" fmla="*/ 215 h 274"/>
                                    <a:gd name="T124" fmla="*/ 97 w 366"/>
                                    <a:gd name="T125" fmla="*/ 212 h 274"/>
                                    <a:gd name="T126" fmla="*/ 94 w 366"/>
                                    <a:gd name="T127" fmla="*/ 208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46 w 346"/>
                                    <a:gd name="T1" fmla="*/ 217 h 244"/>
                                    <a:gd name="T2" fmla="*/ 346 w 346"/>
                                    <a:gd name="T3" fmla="*/ 214 h 244"/>
                                    <a:gd name="T4" fmla="*/ 343 w 346"/>
                                    <a:gd name="T5" fmla="*/ 217 h 244"/>
                                    <a:gd name="T6" fmla="*/ 340 w 346"/>
                                    <a:gd name="T7" fmla="*/ 217 h 244"/>
                                    <a:gd name="T8" fmla="*/ 338 w 346"/>
                                    <a:gd name="T9" fmla="*/ 220 h 244"/>
                                    <a:gd name="T10" fmla="*/ 338 w 346"/>
                                    <a:gd name="T11" fmla="*/ 220 h 244"/>
                                    <a:gd name="T12" fmla="*/ 334 w 346"/>
                                    <a:gd name="T13" fmla="*/ 220 h 244"/>
                                    <a:gd name="T14" fmla="*/ 331 w 346"/>
                                    <a:gd name="T15" fmla="*/ 223 h 244"/>
                                    <a:gd name="T16" fmla="*/ 328 w 346"/>
                                    <a:gd name="T17" fmla="*/ 223 h 244"/>
                                    <a:gd name="T18" fmla="*/ 325 w 346"/>
                                    <a:gd name="T19" fmla="*/ 226 h 244"/>
                                    <a:gd name="T20" fmla="*/ 321 w 346"/>
                                    <a:gd name="T21" fmla="*/ 226 h 244"/>
                                    <a:gd name="T22" fmla="*/ 321 w 346"/>
                                    <a:gd name="T23" fmla="*/ 230 h 244"/>
                                    <a:gd name="T24" fmla="*/ 318 w 346"/>
                                    <a:gd name="T25" fmla="*/ 230 h 244"/>
                                    <a:gd name="T26" fmla="*/ 315 w 346"/>
                                    <a:gd name="T27" fmla="*/ 230 h 244"/>
                                    <a:gd name="T28" fmla="*/ 313 w 346"/>
                                    <a:gd name="T29" fmla="*/ 230 h 244"/>
                                    <a:gd name="T30" fmla="*/ 309 w 346"/>
                                    <a:gd name="T31" fmla="*/ 233 h 244"/>
                                    <a:gd name="T32" fmla="*/ 309 w 346"/>
                                    <a:gd name="T33" fmla="*/ 233 h 244"/>
                                    <a:gd name="T34" fmla="*/ 303 w 346"/>
                                    <a:gd name="T35" fmla="*/ 233 h 244"/>
                                    <a:gd name="T36" fmla="*/ 303 w 346"/>
                                    <a:gd name="T37" fmla="*/ 235 h 244"/>
                                    <a:gd name="T38" fmla="*/ 299 w 346"/>
                                    <a:gd name="T39" fmla="*/ 235 h 244"/>
                                    <a:gd name="T40" fmla="*/ 296 w 346"/>
                                    <a:gd name="T41" fmla="*/ 235 h 244"/>
                                    <a:gd name="T42" fmla="*/ 293 w 346"/>
                                    <a:gd name="T43" fmla="*/ 235 h 244"/>
                                    <a:gd name="T44" fmla="*/ 291 w 346"/>
                                    <a:gd name="T45" fmla="*/ 237 h 244"/>
                                    <a:gd name="T46" fmla="*/ 287 w 346"/>
                                    <a:gd name="T47" fmla="*/ 237 h 244"/>
                                    <a:gd name="T48" fmla="*/ 284 w 346"/>
                                    <a:gd name="T49" fmla="*/ 237 h 244"/>
                                    <a:gd name="T50" fmla="*/ 281 w 346"/>
                                    <a:gd name="T51" fmla="*/ 237 h 244"/>
                                    <a:gd name="T52" fmla="*/ 278 w 346"/>
                                    <a:gd name="T53" fmla="*/ 237 h 244"/>
                                    <a:gd name="T54" fmla="*/ 274 w 346"/>
                                    <a:gd name="T55" fmla="*/ 241 h 244"/>
                                    <a:gd name="T56" fmla="*/ 271 w 346"/>
                                    <a:gd name="T57" fmla="*/ 241 h 244"/>
                                    <a:gd name="T58" fmla="*/ 268 w 346"/>
                                    <a:gd name="T59" fmla="*/ 241 h 244"/>
                                    <a:gd name="T60" fmla="*/ 256 w 346"/>
                                    <a:gd name="T61" fmla="*/ 241 h 244"/>
                                    <a:gd name="T62" fmla="*/ 253 w 346"/>
                                    <a:gd name="T63" fmla="*/ 241 h 244"/>
                                    <a:gd name="T64" fmla="*/ 237 w 346"/>
                                    <a:gd name="T65" fmla="*/ 241 h 244"/>
                                    <a:gd name="T66" fmla="*/ 234 w 346"/>
                                    <a:gd name="T67" fmla="*/ 241 h 244"/>
                                    <a:gd name="T68" fmla="*/ 221 w 346"/>
                                    <a:gd name="T69" fmla="*/ 241 h 244"/>
                                    <a:gd name="T70" fmla="*/ 219 w 346"/>
                                    <a:gd name="T71" fmla="*/ 241 h 244"/>
                                    <a:gd name="T72" fmla="*/ 215 w 346"/>
                                    <a:gd name="T73" fmla="*/ 237 h 244"/>
                                    <a:gd name="T74" fmla="*/ 212 w 346"/>
                                    <a:gd name="T75" fmla="*/ 237 h 244"/>
                                    <a:gd name="T76" fmla="*/ 209 w 346"/>
                                    <a:gd name="T77" fmla="*/ 237 h 244"/>
                                    <a:gd name="T78" fmla="*/ 206 w 346"/>
                                    <a:gd name="T79" fmla="*/ 237 h 244"/>
                                    <a:gd name="T80" fmla="*/ 202 w 346"/>
                                    <a:gd name="T81" fmla="*/ 237 h 244"/>
                                    <a:gd name="T82" fmla="*/ 199 w 346"/>
                                    <a:gd name="T83" fmla="*/ 237 h 244"/>
                                    <a:gd name="T84" fmla="*/ 197 w 346"/>
                                    <a:gd name="T85" fmla="*/ 235 h 244"/>
                                    <a:gd name="T86" fmla="*/ 194 w 346"/>
                                    <a:gd name="T87" fmla="*/ 235 h 244"/>
                                    <a:gd name="T88" fmla="*/ 190 w 346"/>
                                    <a:gd name="T89" fmla="*/ 235 h 244"/>
                                    <a:gd name="T90" fmla="*/ 187 w 346"/>
                                    <a:gd name="T91" fmla="*/ 233 h 244"/>
                                    <a:gd name="T92" fmla="*/ 184 w 346"/>
                                    <a:gd name="T93" fmla="*/ 233 h 244"/>
                                    <a:gd name="T94" fmla="*/ 180 w 346"/>
                                    <a:gd name="T95" fmla="*/ 233 h 244"/>
                                    <a:gd name="T96" fmla="*/ 177 w 346"/>
                                    <a:gd name="T97" fmla="*/ 233 h 244"/>
                                    <a:gd name="T98" fmla="*/ 174 w 346"/>
                                    <a:gd name="T99" fmla="*/ 230 h 244"/>
                                    <a:gd name="T100" fmla="*/ 172 w 346"/>
                                    <a:gd name="T101" fmla="*/ 230 h 244"/>
                                    <a:gd name="T102" fmla="*/ 168 w 346"/>
                                    <a:gd name="T103" fmla="*/ 230 h 244"/>
                                    <a:gd name="T104" fmla="*/ 165 w 346"/>
                                    <a:gd name="T105" fmla="*/ 226 h 244"/>
                                    <a:gd name="T106" fmla="*/ 163 w 346"/>
                                    <a:gd name="T107" fmla="*/ 226 h 244"/>
                                    <a:gd name="T108" fmla="*/ 160 w 346"/>
                                    <a:gd name="T109" fmla="*/ 226 h 244"/>
                                    <a:gd name="T110" fmla="*/ 156 w 346"/>
                                    <a:gd name="T111" fmla="*/ 223 h 244"/>
                                    <a:gd name="T112" fmla="*/ 153 w 346"/>
                                    <a:gd name="T113" fmla="*/ 223 h 244"/>
                                    <a:gd name="T114" fmla="*/ 151 w 346"/>
                                    <a:gd name="T115" fmla="*/ 220 h 244"/>
                                    <a:gd name="T116" fmla="*/ 148 w 346"/>
                                    <a:gd name="T117" fmla="*/ 220 h 244"/>
                                    <a:gd name="T118" fmla="*/ 144 w 346"/>
                                    <a:gd name="T119" fmla="*/ 217 h 244"/>
                                    <a:gd name="T120" fmla="*/ 141 w 346"/>
                                    <a:gd name="T121" fmla="*/ 217 h 244"/>
                                    <a:gd name="T122" fmla="*/ 138 w 346"/>
                                    <a:gd name="T123" fmla="*/ 217 h 244"/>
                                    <a:gd name="T124" fmla="*/ 135 w 346"/>
                                    <a:gd name="T125" fmla="*/ 214 h 244"/>
                                    <a:gd name="T126" fmla="*/ 131 w 346"/>
                                    <a:gd name="T127" fmla="*/ 211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0 w 382"/>
                                    <a:gd name="T1" fmla="*/ 0 h 469"/>
                                    <a:gd name="T2" fmla="*/ 4 w 382"/>
                                    <a:gd name="T3" fmla="*/ 3 h 469"/>
                                    <a:gd name="T4" fmla="*/ 4 w 382"/>
                                    <a:gd name="T5" fmla="*/ 3 h 469"/>
                                    <a:gd name="T6" fmla="*/ 4 w 382"/>
                                    <a:gd name="T7" fmla="*/ 7 h 469"/>
                                    <a:gd name="T8" fmla="*/ 4 w 382"/>
                                    <a:gd name="T9" fmla="*/ 7 h 469"/>
                                    <a:gd name="T10" fmla="*/ 4 w 382"/>
                                    <a:gd name="T11" fmla="*/ 9 h 469"/>
                                    <a:gd name="T12" fmla="*/ 4 w 382"/>
                                    <a:gd name="T13" fmla="*/ 9 h 469"/>
                                    <a:gd name="T14" fmla="*/ 7 w 382"/>
                                    <a:gd name="T15" fmla="*/ 12 h 469"/>
                                    <a:gd name="T16" fmla="*/ 7 w 382"/>
                                    <a:gd name="T17" fmla="*/ 16 h 469"/>
                                    <a:gd name="T18" fmla="*/ 7 w 382"/>
                                    <a:gd name="T19" fmla="*/ 16 h 469"/>
                                    <a:gd name="T20" fmla="*/ 7 w 382"/>
                                    <a:gd name="T21" fmla="*/ 19 h 469"/>
                                    <a:gd name="T22" fmla="*/ 7 w 382"/>
                                    <a:gd name="T23" fmla="*/ 19 h 469"/>
                                    <a:gd name="T24" fmla="*/ 10 w 382"/>
                                    <a:gd name="T25" fmla="*/ 22 h 469"/>
                                    <a:gd name="T26" fmla="*/ 10 w 382"/>
                                    <a:gd name="T27" fmla="*/ 22 h 469"/>
                                    <a:gd name="T28" fmla="*/ 10 w 382"/>
                                    <a:gd name="T29" fmla="*/ 25 h 469"/>
                                    <a:gd name="T30" fmla="*/ 10 w 382"/>
                                    <a:gd name="T31" fmla="*/ 25 h 469"/>
                                    <a:gd name="T32" fmla="*/ 14 w 382"/>
                                    <a:gd name="T33" fmla="*/ 28 h 469"/>
                                    <a:gd name="T34" fmla="*/ 14 w 382"/>
                                    <a:gd name="T35" fmla="*/ 28 h 469"/>
                                    <a:gd name="T36" fmla="*/ 14 w 382"/>
                                    <a:gd name="T37" fmla="*/ 31 h 469"/>
                                    <a:gd name="T38" fmla="*/ 14 w 382"/>
                                    <a:gd name="T39" fmla="*/ 31 h 469"/>
                                    <a:gd name="T40" fmla="*/ 14 w 382"/>
                                    <a:gd name="T41" fmla="*/ 34 h 469"/>
                                    <a:gd name="T42" fmla="*/ 17 w 382"/>
                                    <a:gd name="T43" fmla="*/ 34 h 469"/>
                                    <a:gd name="T44" fmla="*/ 17 w 382"/>
                                    <a:gd name="T45" fmla="*/ 38 h 469"/>
                                    <a:gd name="T46" fmla="*/ 17 w 382"/>
                                    <a:gd name="T47" fmla="*/ 41 h 469"/>
                                    <a:gd name="T48" fmla="*/ 17 w 382"/>
                                    <a:gd name="T49" fmla="*/ 41 h 469"/>
                                    <a:gd name="T50" fmla="*/ 20 w 382"/>
                                    <a:gd name="T51" fmla="*/ 44 h 469"/>
                                    <a:gd name="T52" fmla="*/ 20 w 382"/>
                                    <a:gd name="T53" fmla="*/ 44 h 469"/>
                                    <a:gd name="T54" fmla="*/ 20 w 382"/>
                                    <a:gd name="T55" fmla="*/ 46 h 469"/>
                                    <a:gd name="T56" fmla="*/ 20 w 382"/>
                                    <a:gd name="T57" fmla="*/ 46 h 469"/>
                                    <a:gd name="T58" fmla="*/ 22 w 382"/>
                                    <a:gd name="T59" fmla="*/ 50 h 469"/>
                                    <a:gd name="T60" fmla="*/ 22 w 382"/>
                                    <a:gd name="T61" fmla="*/ 50 h 469"/>
                                    <a:gd name="T62" fmla="*/ 22 w 382"/>
                                    <a:gd name="T63" fmla="*/ 53 h 469"/>
                                    <a:gd name="T64" fmla="*/ 26 w 382"/>
                                    <a:gd name="T65" fmla="*/ 56 h 469"/>
                                    <a:gd name="T66" fmla="*/ 26 w 382"/>
                                    <a:gd name="T67" fmla="*/ 56 h 469"/>
                                    <a:gd name="T68" fmla="*/ 26 w 382"/>
                                    <a:gd name="T69" fmla="*/ 59 h 469"/>
                                    <a:gd name="T70" fmla="*/ 26 w 382"/>
                                    <a:gd name="T71" fmla="*/ 59 h 469"/>
                                    <a:gd name="T72" fmla="*/ 29 w 382"/>
                                    <a:gd name="T73" fmla="*/ 62 h 469"/>
                                    <a:gd name="T74" fmla="*/ 29 w 382"/>
                                    <a:gd name="T75" fmla="*/ 62 h 469"/>
                                    <a:gd name="T76" fmla="*/ 29 w 382"/>
                                    <a:gd name="T77" fmla="*/ 65 h 469"/>
                                    <a:gd name="T78" fmla="*/ 29 w 382"/>
                                    <a:gd name="T79" fmla="*/ 65 h 469"/>
                                    <a:gd name="T80" fmla="*/ 32 w 382"/>
                                    <a:gd name="T81" fmla="*/ 68 h 469"/>
                                    <a:gd name="T82" fmla="*/ 32 w 382"/>
                                    <a:gd name="T83" fmla="*/ 68 h 469"/>
                                    <a:gd name="T84" fmla="*/ 32 w 382"/>
                                    <a:gd name="T85" fmla="*/ 72 h 469"/>
                                    <a:gd name="T86" fmla="*/ 32 w 382"/>
                                    <a:gd name="T87" fmla="*/ 72 h 469"/>
                                    <a:gd name="T88" fmla="*/ 35 w 382"/>
                                    <a:gd name="T89" fmla="*/ 75 h 469"/>
                                    <a:gd name="T90" fmla="*/ 35 w 382"/>
                                    <a:gd name="T91" fmla="*/ 78 h 469"/>
                                    <a:gd name="T92" fmla="*/ 35 w 382"/>
                                    <a:gd name="T93" fmla="*/ 78 h 469"/>
                                    <a:gd name="T94" fmla="*/ 39 w 382"/>
                                    <a:gd name="T95" fmla="*/ 80 h 469"/>
                                    <a:gd name="T96" fmla="*/ 39 w 382"/>
                                    <a:gd name="T97" fmla="*/ 80 h 469"/>
                                    <a:gd name="T98" fmla="*/ 39 w 382"/>
                                    <a:gd name="T99" fmla="*/ 84 h 469"/>
                                    <a:gd name="T100" fmla="*/ 42 w 382"/>
                                    <a:gd name="T101" fmla="*/ 84 h 469"/>
                                    <a:gd name="T102" fmla="*/ 42 w 382"/>
                                    <a:gd name="T103" fmla="*/ 87 h 469"/>
                                    <a:gd name="T104" fmla="*/ 42 w 382"/>
                                    <a:gd name="T105" fmla="*/ 87 h 469"/>
                                    <a:gd name="T106" fmla="*/ 44 w 382"/>
                                    <a:gd name="T107" fmla="*/ 90 h 469"/>
                                    <a:gd name="T108" fmla="*/ 44 w 382"/>
                                    <a:gd name="T109" fmla="*/ 90 h 469"/>
                                    <a:gd name="T110" fmla="*/ 44 w 382"/>
                                    <a:gd name="T111" fmla="*/ 93 h 469"/>
                                    <a:gd name="T112" fmla="*/ 47 w 382"/>
                                    <a:gd name="T113" fmla="*/ 97 h 469"/>
                                    <a:gd name="T114" fmla="*/ 47 w 382"/>
                                    <a:gd name="T115" fmla="*/ 97 h 469"/>
                                    <a:gd name="T116" fmla="*/ 51 w 382"/>
                                    <a:gd name="T117" fmla="*/ 99 h 469"/>
                                    <a:gd name="T118" fmla="*/ 51 w 382"/>
                                    <a:gd name="T119" fmla="*/ 99 h 469"/>
                                    <a:gd name="T120" fmla="*/ 51 w 382"/>
                                    <a:gd name="T121" fmla="*/ 102 h 469"/>
                                    <a:gd name="T122" fmla="*/ 54 w 382"/>
                                    <a:gd name="T123" fmla="*/ 106 h 469"/>
                                    <a:gd name="T124" fmla="*/ 54 w 382"/>
                                    <a:gd name="T125" fmla="*/ 106 h 469"/>
                                    <a:gd name="T126" fmla="*/ 54 w 382"/>
                                    <a:gd name="T127" fmla="*/ 109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99 h 145"/>
                                    <a:gd name="T2" fmla="*/ 50 w 132"/>
                                    <a:gd name="T3" fmla="*/ 102 h 145"/>
                                    <a:gd name="T4" fmla="*/ 50 w 132"/>
                                    <a:gd name="T5" fmla="*/ 105 h 145"/>
                                    <a:gd name="T6" fmla="*/ 50 w 132"/>
                                    <a:gd name="T7" fmla="*/ 105 h 145"/>
                                    <a:gd name="T8" fmla="*/ 53 w 132"/>
                                    <a:gd name="T9" fmla="*/ 105 h 145"/>
                                    <a:gd name="T10" fmla="*/ 53 w 132"/>
                                    <a:gd name="T11" fmla="*/ 105 h 145"/>
                                    <a:gd name="T12" fmla="*/ 53 w 132"/>
                                    <a:gd name="T13" fmla="*/ 105 h 145"/>
                                    <a:gd name="T14" fmla="*/ 53 w 132"/>
                                    <a:gd name="T15" fmla="*/ 109 h 145"/>
                                    <a:gd name="T16" fmla="*/ 53 w 132"/>
                                    <a:gd name="T17" fmla="*/ 109 h 145"/>
                                    <a:gd name="T18" fmla="*/ 53 w 132"/>
                                    <a:gd name="T19" fmla="*/ 109 h 145"/>
                                    <a:gd name="T20" fmla="*/ 53 w 132"/>
                                    <a:gd name="T21" fmla="*/ 109 h 145"/>
                                    <a:gd name="T22" fmla="*/ 57 w 132"/>
                                    <a:gd name="T23" fmla="*/ 111 h 145"/>
                                    <a:gd name="T24" fmla="*/ 57 w 132"/>
                                    <a:gd name="T25" fmla="*/ 111 h 145"/>
                                    <a:gd name="T26" fmla="*/ 57 w 132"/>
                                    <a:gd name="T27" fmla="*/ 111 h 145"/>
                                    <a:gd name="T28" fmla="*/ 57 w 132"/>
                                    <a:gd name="T29" fmla="*/ 111 h 145"/>
                                    <a:gd name="T30" fmla="*/ 60 w 132"/>
                                    <a:gd name="T31" fmla="*/ 111 h 145"/>
                                    <a:gd name="T32" fmla="*/ 60 w 132"/>
                                    <a:gd name="T33" fmla="*/ 111 h 145"/>
                                    <a:gd name="T34" fmla="*/ 63 w 132"/>
                                    <a:gd name="T35" fmla="*/ 114 h 145"/>
                                    <a:gd name="T36" fmla="*/ 63 w 132"/>
                                    <a:gd name="T37" fmla="*/ 114 h 145"/>
                                    <a:gd name="T38" fmla="*/ 63 w 132"/>
                                    <a:gd name="T39" fmla="*/ 114 h 145"/>
                                    <a:gd name="T40" fmla="*/ 67 w 132"/>
                                    <a:gd name="T41" fmla="*/ 114 h 145"/>
                                    <a:gd name="T42" fmla="*/ 67 w 132"/>
                                    <a:gd name="T43" fmla="*/ 114 h 145"/>
                                    <a:gd name="T44" fmla="*/ 75 w 132"/>
                                    <a:gd name="T45" fmla="*/ 114 h 145"/>
                                    <a:gd name="T46" fmla="*/ 75 w 132"/>
                                    <a:gd name="T47" fmla="*/ 114 h 145"/>
                                    <a:gd name="T48" fmla="*/ 79 w 132"/>
                                    <a:gd name="T49" fmla="*/ 114 h 145"/>
                                    <a:gd name="T50" fmla="*/ 79 w 132"/>
                                    <a:gd name="T51" fmla="*/ 114 h 145"/>
                                    <a:gd name="T52" fmla="*/ 82 w 132"/>
                                    <a:gd name="T53" fmla="*/ 114 h 145"/>
                                    <a:gd name="T54" fmla="*/ 82 w 132"/>
                                    <a:gd name="T55" fmla="*/ 111 h 145"/>
                                    <a:gd name="T56" fmla="*/ 82 w 132"/>
                                    <a:gd name="T57" fmla="*/ 111 h 145"/>
                                    <a:gd name="T58" fmla="*/ 85 w 132"/>
                                    <a:gd name="T59" fmla="*/ 111 h 145"/>
                                    <a:gd name="T60" fmla="*/ 85 w 132"/>
                                    <a:gd name="T61" fmla="*/ 109 h 145"/>
                                    <a:gd name="T62" fmla="*/ 85 w 132"/>
                                    <a:gd name="T63" fmla="*/ 109 h 145"/>
                                    <a:gd name="T64" fmla="*/ 88 w 132"/>
                                    <a:gd name="T65" fmla="*/ 109 h 145"/>
                                    <a:gd name="T66" fmla="*/ 88 w 132"/>
                                    <a:gd name="T67" fmla="*/ 109 h 145"/>
                                    <a:gd name="T68" fmla="*/ 88 w 132"/>
                                    <a:gd name="T69" fmla="*/ 109 h 145"/>
                                    <a:gd name="T70" fmla="*/ 88 w 132"/>
                                    <a:gd name="T71" fmla="*/ 109 h 145"/>
                                    <a:gd name="T72" fmla="*/ 88 w 132"/>
                                    <a:gd name="T73" fmla="*/ 105 h 145"/>
                                    <a:gd name="T74" fmla="*/ 92 w 132"/>
                                    <a:gd name="T75" fmla="*/ 105 h 145"/>
                                    <a:gd name="T76" fmla="*/ 92 w 132"/>
                                    <a:gd name="T77" fmla="*/ 105 h 145"/>
                                    <a:gd name="T78" fmla="*/ 92 w 132"/>
                                    <a:gd name="T79" fmla="*/ 102 h 145"/>
                                    <a:gd name="T80" fmla="*/ 92 w 132"/>
                                    <a:gd name="T81" fmla="*/ 15 h 145"/>
                                    <a:gd name="T82" fmla="*/ 92 w 132"/>
                                    <a:gd name="T83" fmla="*/ 15 h 145"/>
                                    <a:gd name="T84" fmla="*/ 92 w 132"/>
                                    <a:gd name="T85" fmla="*/ 15 h 145"/>
                                    <a:gd name="T86" fmla="*/ 82 w 132"/>
                                    <a:gd name="T87" fmla="*/ 15 h 145"/>
                                    <a:gd name="T88" fmla="*/ 82 w 132"/>
                                    <a:gd name="T89" fmla="*/ 0 h 145"/>
                                    <a:gd name="T90" fmla="*/ 132 w 132"/>
                                    <a:gd name="T91" fmla="*/ 0 h 145"/>
                                    <a:gd name="T92" fmla="*/ 132 w 132"/>
                                    <a:gd name="T93" fmla="*/ 15 h 145"/>
                                    <a:gd name="T94" fmla="*/ 122 w 132"/>
                                    <a:gd name="T95" fmla="*/ 15 h 145"/>
                                    <a:gd name="T96" fmla="*/ 122 w 132"/>
                                    <a:gd name="T97" fmla="*/ 15 h 145"/>
                                    <a:gd name="T98" fmla="*/ 122 w 132"/>
                                    <a:gd name="T99" fmla="*/ 15 h 145"/>
                                    <a:gd name="T100" fmla="*/ 122 w 132"/>
                                    <a:gd name="T101" fmla="*/ 15 h 145"/>
                                    <a:gd name="T102" fmla="*/ 119 w 132"/>
                                    <a:gd name="T103" fmla="*/ 15 h 145"/>
                                    <a:gd name="T104" fmla="*/ 119 w 132"/>
                                    <a:gd name="T105" fmla="*/ 109 h 145"/>
                                    <a:gd name="T106" fmla="*/ 119 w 132"/>
                                    <a:gd name="T107" fmla="*/ 109 h 145"/>
                                    <a:gd name="T108" fmla="*/ 119 w 132"/>
                                    <a:gd name="T109" fmla="*/ 114 h 145"/>
                                    <a:gd name="T110" fmla="*/ 119 w 132"/>
                                    <a:gd name="T111" fmla="*/ 114 h 145"/>
                                    <a:gd name="T112" fmla="*/ 119 w 132"/>
                                    <a:gd name="T113" fmla="*/ 114 h 145"/>
                                    <a:gd name="T114" fmla="*/ 119 w 132"/>
                                    <a:gd name="T115" fmla="*/ 114 h 145"/>
                                    <a:gd name="T116" fmla="*/ 119 w 132"/>
                                    <a:gd name="T117" fmla="*/ 117 h 145"/>
                                    <a:gd name="T118" fmla="*/ 116 w 132"/>
                                    <a:gd name="T119" fmla="*/ 117 h 145"/>
                                    <a:gd name="T120" fmla="*/ 116 w 132"/>
                                    <a:gd name="T121" fmla="*/ 117 h 145"/>
                                    <a:gd name="T122" fmla="*/ 116 w 132"/>
                                    <a:gd name="T123" fmla="*/ 121 h 145"/>
                                    <a:gd name="T124" fmla="*/ 116 w 132"/>
                                    <a:gd name="T125" fmla="*/ 121 h 145"/>
                                    <a:gd name="T126" fmla="*/ 116 w 132"/>
                                    <a:gd name="T127" fmla="*/ 121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99 h 140"/>
                                    <a:gd name="T2" fmla="*/ 113 w 126"/>
                                    <a:gd name="T3" fmla="*/ 106 h 140"/>
                                    <a:gd name="T4" fmla="*/ 113 w 126"/>
                                    <a:gd name="T5" fmla="*/ 106 h 140"/>
                                    <a:gd name="T6" fmla="*/ 113 w 126"/>
                                    <a:gd name="T7" fmla="*/ 108 h 140"/>
                                    <a:gd name="T8" fmla="*/ 111 w 126"/>
                                    <a:gd name="T9" fmla="*/ 108 h 140"/>
                                    <a:gd name="T10" fmla="*/ 111 w 126"/>
                                    <a:gd name="T11" fmla="*/ 111 h 140"/>
                                    <a:gd name="T12" fmla="*/ 111 w 126"/>
                                    <a:gd name="T13" fmla="*/ 111 h 140"/>
                                    <a:gd name="T14" fmla="*/ 111 w 126"/>
                                    <a:gd name="T15" fmla="*/ 111 h 140"/>
                                    <a:gd name="T16" fmla="*/ 111 w 126"/>
                                    <a:gd name="T17" fmla="*/ 114 h 140"/>
                                    <a:gd name="T18" fmla="*/ 111 w 126"/>
                                    <a:gd name="T19" fmla="*/ 114 h 140"/>
                                    <a:gd name="T20" fmla="*/ 111 w 126"/>
                                    <a:gd name="T21" fmla="*/ 114 h 140"/>
                                    <a:gd name="T22" fmla="*/ 107 w 126"/>
                                    <a:gd name="T23" fmla="*/ 114 h 140"/>
                                    <a:gd name="T24" fmla="*/ 107 w 126"/>
                                    <a:gd name="T25" fmla="*/ 118 h 140"/>
                                    <a:gd name="T26" fmla="*/ 107 w 126"/>
                                    <a:gd name="T27" fmla="*/ 118 h 140"/>
                                    <a:gd name="T28" fmla="*/ 107 w 126"/>
                                    <a:gd name="T29" fmla="*/ 118 h 140"/>
                                    <a:gd name="T30" fmla="*/ 107 w 126"/>
                                    <a:gd name="T31" fmla="*/ 118 h 140"/>
                                    <a:gd name="T32" fmla="*/ 107 w 126"/>
                                    <a:gd name="T33" fmla="*/ 118 h 140"/>
                                    <a:gd name="T34" fmla="*/ 104 w 126"/>
                                    <a:gd name="T35" fmla="*/ 121 h 140"/>
                                    <a:gd name="T36" fmla="*/ 104 w 126"/>
                                    <a:gd name="T37" fmla="*/ 121 h 140"/>
                                    <a:gd name="T38" fmla="*/ 104 w 126"/>
                                    <a:gd name="T39" fmla="*/ 121 h 140"/>
                                    <a:gd name="T40" fmla="*/ 104 w 126"/>
                                    <a:gd name="T41" fmla="*/ 123 h 140"/>
                                    <a:gd name="T42" fmla="*/ 104 w 126"/>
                                    <a:gd name="T43" fmla="*/ 123 h 140"/>
                                    <a:gd name="T44" fmla="*/ 101 w 126"/>
                                    <a:gd name="T45" fmla="*/ 123 h 140"/>
                                    <a:gd name="T46" fmla="*/ 101 w 126"/>
                                    <a:gd name="T47" fmla="*/ 123 h 140"/>
                                    <a:gd name="T48" fmla="*/ 101 w 126"/>
                                    <a:gd name="T49" fmla="*/ 123 h 140"/>
                                    <a:gd name="T50" fmla="*/ 101 w 126"/>
                                    <a:gd name="T51" fmla="*/ 127 h 140"/>
                                    <a:gd name="T52" fmla="*/ 101 w 126"/>
                                    <a:gd name="T53" fmla="*/ 127 h 140"/>
                                    <a:gd name="T54" fmla="*/ 101 w 126"/>
                                    <a:gd name="T55" fmla="*/ 127 h 140"/>
                                    <a:gd name="T56" fmla="*/ 97 w 126"/>
                                    <a:gd name="T57" fmla="*/ 127 h 140"/>
                                    <a:gd name="T58" fmla="*/ 97 w 126"/>
                                    <a:gd name="T59" fmla="*/ 127 h 140"/>
                                    <a:gd name="T60" fmla="*/ 97 w 126"/>
                                    <a:gd name="T61" fmla="*/ 127 h 140"/>
                                    <a:gd name="T62" fmla="*/ 97 w 126"/>
                                    <a:gd name="T63" fmla="*/ 130 h 140"/>
                                    <a:gd name="T64" fmla="*/ 94 w 126"/>
                                    <a:gd name="T65" fmla="*/ 130 h 140"/>
                                    <a:gd name="T66" fmla="*/ 94 w 126"/>
                                    <a:gd name="T67" fmla="*/ 130 h 140"/>
                                    <a:gd name="T68" fmla="*/ 91 w 126"/>
                                    <a:gd name="T69" fmla="*/ 130 h 140"/>
                                    <a:gd name="T70" fmla="*/ 91 w 126"/>
                                    <a:gd name="T71" fmla="*/ 133 h 140"/>
                                    <a:gd name="T72" fmla="*/ 89 w 126"/>
                                    <a:gd name="T73" fmla="*/ 133 h 140"/>
                                    <a:gd name="T74" fmla="*/ 89 w 126"/>
                                    <a:gd name="T75" fmla="*/ 133 h 140"/>
                                    <a:gd name="T76" fmla="*/ 89 w 126"/>
                                    <a:gd name="T77" fmla="*/ 133 h 140"/>
                                    <a:gd name="T78" fmla="*/ 85 w 126"/>
                                    <a:gd name="T79" fmla="*/ 133 h 140"/>
                                    <a:gd name="T80" fmla="*/ 85 w 126"/>
                                    <a:gd name="T81" fmla="*/ 133 h 140"/>
                                    <a:gd name="T82" fmla="*/ 82 w 126"/>
                                    <a:gd name="T83" fmla="*/ 136 h 140"/>
                                    <a:gd name="T84" fmla="*/ 82 w 126"/>
                                    <a:gd name="T85" fmla="*/ 136 h 140"/>
                                    <a:gd name="T86" fmla="*/ 82 w 126"/>
                                    <a:gd name="T87" fmla="*/ 136 h 140"/>
                                    <a:gd name="T88" fmla="*/ 79 w 126"/>
                                    <a:gd name="T89" fmla="*/ 136 h 140"/>
                                    <a:gd name="T90" fmla="*/ 79 w 126"/>
                                    <a:gd name="T91" fmla="*/ 136 h 140"/>
                                    <a:gd name="T92" fmla="*/ 76 w 126"/>
                                    <a:gd name="T93" fmla="*/ 136 h 140"/>
                                    <a:gd name="T94" fmla="*/ 76 w 126"/>
                                    <a:gd name="T95" fmla="*/ 136 h 140"/>
                                    <a:gd name="T96" fmla="*/ 69 w 126"/>
                                    <a:gd name="T97" fmla="*/ 136 h 140"/>
                                    <a:gd name="T98" fmla="*/ 69 w 126"/>
                                    <a:gd name="T99" fmla="*/ 140 h 140"/>
                                    <a:gd name="T100" fmla="*/ 54 w 126"/>
                                    <a:gd name="T101" fmla="*/ 140 h 140"/>
                                    <a:gd name="T102" fmla="*/ 54 w 126"/>
                                    <a:gd name="T103" fmla="*/ 136 h 140"/>
                                    <a:gd name="T104" fmla="*/ 47 w 126"/>
                                    <a:gd name="T105" fmla="*/ 136 h 140"/>
                                    <a:gd name="T106" fmla="*/ 47 w 126"/>
                                    <a:gd name="T107" fmla="*/ 136 h 140"/>
                                    <a:gd name="T108" fmla="*/ 44 w 126"/>
                                    <a:gd name="T109" fmla="*/ 136 h 140"/>
                                    <a:gd name="T110" fmla="*/ 42 w 126"/>
                                    <a:gd name="T111" fmla="*/ 136 h 140"/>
                                    <a:gd name="T112" fmla="*/ 42 w 126"/>
                                    <a:gd name="T113" fmla="*/ 136 h 140"/>
                                    <a:gd name="T114" fmla="*/ 42 w 126"/>
                                    <a:gd name="T115" fmla="*/ 136 h 140"/>
                                    <a:gd name="T116" fmla="*/ 38 w 126"/>
                                    <a:gd name="T117" fmla="*/ 136 h 140"/>
                                    <a:gd name="T118" fmla="*/ 38 w 126"/>
                                    <a:gd name="T119" fmla="*/ 133 h 140"/>
                                    <a:gd name="T120" fmla="*/ 38 w 126"/>
                                    <a:gd name="T121" fmla="*/ 133 h 140"/>
                                    <a:gd name="T122" fmla="*/ 35 w 126"/>
                                    <a:gd name="T123" fmla="*/ 133 h 140"/>
                                    <a:gd name="T124" fmla="*/ 35 w 126"/>
                                    <a:gd name="T125" fmla="*/ 133 h 140"/>
                                    <a:gd name="T126" fmla="*/ 35 w 126"/>
                                    <a:gd name="T127" fmla="*/ 133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87 w 118"/>
                                    <a:gd name="T3" fmla="*/ 130 h 143"/>
                                    <a:gd name="T4" fmla="*/ 87 w 118"/>
                                    <a:gd name="T5" fmla="*/ 143 h 143"/>
                                    <a:gd name="T6" fmla="*/ 29 w 118"/>
                                    <a:gd name="T7" fmla="*/ 143 h 143"/>
                                    <a:gd name="T8" fmla="*/ 29 w 118"/>
                                    <a:gd name="T9" fmla="*/ 130 h 143"/>
                                    <a:gd name="T10" fmla="*/ 34 w 118"/>
                                    <a:gd name="T11" fmla="*/ 130 h 143"/>
                                    <a:gd name="T12" fmla="*/ 34 w 118"/>
                                    <a:gd name="T13" fmla="*/ 126 h 143"/>
                                    <a:gd name="T14" fmla="*/ 34 w 118"/>
                                    <a:gd name="T15" fmla="*/ 126 h 143"/>
                                    <a:gd name="T16" fmla="*/ 34 w 118"/>
                                    <a:gd name="T17" fmla="*/ 126 h 143"/>
                                    <a:gd name="T18" fmla="*/ 37 w 118"/>
                                    <a:gd name="T19" fmla="*/ 126 h 143"/>
                                    <a:gd name="T20" fmla="*/ 37 w 118"/>
                                    <a:gd name="T21" fmla="*/ 27 h 143"/>
                                    <a:gd name="T22" fmla="*/ 29 w 118"/>
                                    <a:gd name="T23" fmla="*/ 27 h 143"/>
                                    <a:gd name="T24" fmla="*/ 29 w 118"/>
                                    <a:gd name="T25" fmla="*/ 27 h 143"/>
                                    <a:gd name="T26" fmla="*/ 25 w 118"/>
                                    <a:gd name="T27" fmla="*/ 27 h 143"/>
                                    <a:gd name="T28" fmla="*/ 25 w 118"/>
                                    <a:gd name="T29" fmla="*/ 31 h 143"/>
                                    <a:gd name="T30" fmla="*/ 22 w 118"/>
                                    <a:gd name="T31" fmla="*/ 31 h 143"/>
                                    <a:gd name="T32" fmla="*/ 22 w 118"/>
                                    <a:gd name="T33" fmla="*/ 31 h 143"/>
                                    <a:gd name="T34" fmla="*/ 19 w 118"/>
                                    <a:gd name="T35" fmla="*/ 31 h 143"/>
                                    <a:gd name="T36" fmla="*/ 19 w 118"/>
                                    <a:gd name="T37" fmla="*/ 31 h 143"/>
                                    <a:gd name="T38" fmla="*/ 19 w 118"/>
                                    <a:gd name="T39" fmla="*/ 31 h 143"/>
                                    <a:gd name="T40" fmla="*/ 19 w 118"/>
                                    <a:gd name="T41" fmla="*/ 31 h 143"/>
                                    <a:gd name="T42" fmla="*/ 19 w 118"/>
                                    <a:gd name="T43" fmla="*/ 31 h 143"/>
                                    <a:gd name="T44" fmla="*/ 16 w 118"/>
                                    <a:gd name="T45" fmla="*/ 34 h 143"/>
                                    <a:gd name="T46" fmla="*/ 16 w 118"/>
                                    <a:gd name="T47" fmla="*/ 34 h 143"/>
                                    <a:gd name="T48" fmla="*/ 16 w 118"/>
                                    <a:gd name="T49" fmla="*/ 34 h 143"/>
                                    <a:gd name="T50" fmla="*/ 16 w 118"/>
                                    <a:gd name="T51" fmla="*/ 34 h 143"/>
                                    <a:gd name="T52" fmla="*/ 16 w 118"/>
                                    <a:gd name="T53" fmla="*/ 37 h 143"/>
                                    <a:gd name="T54" fmla="*/ 16 w 118"/>
                                    <a:gd name="T55" fmla="*/ 37 h 143"/>
                                    <a:gd name="T56" fmla="*/ 16 w 118"/>
                                    <a:gd name="T57" fmla="*/ 40 h 143"/>
                                    <a:gd name="T58" fmla="*/ 12 w 118"/>
                                    <a:gd name="T59" fmla="*/ 40 h 143"/>
                                    <a:gd name="T60" fmla="*/ 12 w 118"/>
                                    <a:gd name="T61" fmla="*/ 40 h 143"/>
                                    <a:gd name="T62" fmla="*/ 12 w 118"/>
                                    <a:gd name="T63" fmla="*/ 43 h 143"/>
                                    <a:gd name="T64" fmla="*/ 12 w 118"/>
                                    <a:gd name="T65" fmla="*/ 49 h 143"/>
                                    <a:gd name="T66" fmla="*/ 0 w 118"/>
                                    <a:gd name="T67" fmla="*/ 49 h 143"/>
                                    <a:gd name="T68" fmla="*/ 0 w 118"/>
                                    <a:gd name="T69" fmla="*/ 0 h 143"/>
                                    <a:gd name="T70" fmla="*/ 118 w 118"/>
                                    <a:gd name="T71" fmla="*/ 0 h 143"/>
                                    <a:gd name="T72" fmla="*/ 118 w 118"/>
                                    <a:gd name="T73" fmla="*/ 49 h 143"/>
                                    <a:gd name="T74" fmla="*/ 105 w 118"/>
                                    <a:gd name="T75" fmla="*/ 49 h 143"/>
                                    <a:gd name="T76" fmla="*/ 105 w 118"/>
                                    <a:gd name="T77" fmla="*/ 40 h 143"/>
                                    <a:gd name="T78" fmla="*/ 105 w 118"/>
                                    <a:gd name="T79" fmla="*/ 40 h 143"/>
                                    <a:gd name="T80" fmla="*/ 105 w 118"/>
                                    <a:gd name="T81" fmla="*/ 37 h 143"/>
                                    <a:gd name="T82" fmla="*/ 105 w 118"/>
                                    <a:gd name="T83" fmla="*/ 37 h 143"/>
                                    <a:gd name="T84" fmla="*/ 105 w 118"/>
                                    <a:gd name="T85" fmla="*/ 37 h 143"/>
                                    <a:gd name="T86" fmla="*/ 102 w 118"/>
                                    <a:gd name="T87" fmla="*/ 34 h 143"/>
                                    <a:gd name="T88" fmla="*/ 102 w 118"/>
                                    <a:gd name="T89" fmla="*/ 34 h 143"/>
                                    <a:gd name="T90" fmla="*/ 102 w 118"/>
                                    <a:gd name="T91" fmla="*/ 34 h 143"/>
                                    <a:gd name="T92" fmla="*/ 102 w 118"/>
                                    <a:gd name="T93" fmla="*/ 34 h 143"/>
                                    <a:gd name="T94" fmla="*/ 100 w 118"/>
                                    <a:gd name="T95" fmla="*/ 31 h 143"/>
                                    <a:gd name="T96" fmla="*/ 100 w 118"/>
                                    <a:gd name="T97" fmla="*/ 31 h 143"/>
                                    <a:gd name="T98" fmla="*/ 100 w 118"/>
                                    <a:gd name="T99" fmla="*/ 31 h 143"/>
                                    <a:gd name="T100" fmla="*/ 100 w 118"/>
                                    <a:gd name="T101" fmla="*/ 31 h 143"/>
                                    <a:gd name="T102" fmla="*/ 100 w 118"/>
                                    <a:gd name="T103" fmla="*/ 31 h 143"/>
                                    <a:gd name="T104" fmla="*/ 96 w 118"/>
                                    <a:gd name="T105" fmla="*/ 31 h 143"/>
                                    <a:gd name="T106" fmla="*/ 96 w 118"/>
                                    <a:gd name="T107" fmla="*/ 31 h 143"/>
                                    <a:gd name="T108" fmla="*/ 93 w 118"/>
                                    <a:gd name="T109" fmla="*/ 31 h 143"/>
                                    <a:gd name="T110" fmla="*/ 93 w 118"/>
                                    <a:gd name="T111" fmla="*/ 27 h 143"/>
                                    <a:gd name="T112" fmla="*/ 90 w 118"/>
                                    <a:gd name="T113" fmla="*/ 27 h 143"/>
                                    <a:gd name="T114" fmla="*/ 90 w 118"/>
                                    <a:gd name="T115" fmla="*/ 27 h 143"/>
                                    <a:gd name="T116" fmla="*/ 83 w 118"/>
                                    <a:gd name="T117" fmla="*/ 27 h 143"/>
                                    <a:gd name="T118" fmla="*/ 83 w 118"/>
                                    <a:gd name="T119" fmla="*/ 126 h 143"/>
                                    <a:gd name="T120" fmla="*/ 83 w 118"/>
                                    <a:gd name="T121" fmla="*/ 126 h 143"/>
                                    <a:gd name="T122" fmla="*/ 83 w 118"/>
                                    <a:gd name="T123" fmla="*/ 126 h 143"/>
                                    <a:gd name="T124" fmla="*/ 83 w 118"/>
                                    <a:gd name="T125" fmla="*/ 126 h 143"/>
                                    <a:gd name="T126" fmla="*/ 83 w 118"/>
                                    <a:gd name="T127"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0 h 136"/>
                                    <a:gd name="T2" fmla="*/ 5 w 111"/>
                                    <a:gd name="T3" fmla="*/ 43 h 136"/>
                                    <a:gd name="T4" fmla="*/ 0 w 111"/>
                                    <a:gd name="T5" fmla="*/ 43 h 136"/>
                                    <a:gd name="T6" fmla="*/ 0 w 111"/>
                                    <a:gd name="T7" fmla="*/ 0 h 136"/>
                                    <a:gd name="T8" fmla="*/ 111 w 111"/>
                                    <a:gd name="T9" fmla="*/ 0 h 136"/>
                                    <a:gd name="T10" fmla="*/ 111 w 111"/>
                                    <a:gd name="T11" fmla="*/ 43 h 136"/>
                                    <a:gd name="T12" fmla="*/ 108 w 111"/>
                                    <a:gd name="T13" fmla="*/ 43 h 136"/>
                                    <a:gd name="T14" fmla="*/ 108 w 111"/>
                                    <a:gd name="T15" fmla="*/ 37 h 136"/>
                                    <a:gd name="T16" fmla="*/ 104 w 111"/>
                                    <a:gd name="T17" fmla="*/ 37 h 136"/>
                                    <a:gd name="T18" fmla="*/ 104 w 111"/>
                                    <a:gd name="T19" fmla="*/ 34 h 136"/>
                                    <a:gd name="T20" fmla="*/ 104 w 111"/>
                                    <a:gd name="T21" fmla="*/ 34 h 136"/>
                                    <a:gd name="T22" fmla="*/ 104 w 111"/>
                                    <a:gd name="T23" fmla="*/ 31 h 136"/>
                                    <a:gd name="T24" fmla="*/ 104 w 111"/>
                                    <a:gd name="T25" fmla="*/ 31 h 136"/>
                                    <a:gd name="T26" fmla="*/ 104 w 111"/>
                                    <a:gd name="T27" fmla="*/ 31 h 136"/>
                                    <a:gd name="T28" fmla="*/ 101 w 111"/>
                                    <a:gd name="T29" fmla="*/ 31 h 136"/>
                                    <a:gd name="T30" fmla="*/ 101 w 111"/>
                                    <a:gd name="T31" fmla="*/ 28 h 136"/>
                                    <a:gd name="T32" fmla="*/ 101 w 111"/>
                                    <a:gd name="T33" fmla="*/ 28 h 136"/>
                                    <a:gd name="T34" fmla="*/ 101 w 111"/>
                                    <a:gd name="T35" fmla="*/ 28 h 136"/>
                                    <a:gd name="T36" fmla="*/ 101 w 111"/>
                                    <a:gd name="T37" fmla="*/ 28 h 136"/>
                                    <a:gd name="T38" fmla="*/ 101 w 111"/>
                                    <a:gd name="T39" fmla="*/ 28 h 136"/>
                                    <a:gd name="T40" fmla="*/ 98 w 111"/>
                                    <a:gd name="T41" fmla="*/ 24 h 136"/>
                                    <a:gd name="T42" fmla="*/ 98 w 111"/>
                                    <a:gd name="T43" fmla="*/ 24 h 136"/>
                                    <a:gd name="T44" fmla="*/ 98 w 111"/>
                                    <a:gd name="T45" fmla="*/ 24 h 136"/>
                                    <a:gd name="T46" fmla="*/ 98 w 111"/>
                                    <a:gd name="T47" fmla="*/ 24 h 136"/>
                                    <a:gd name="T48" fmla="*/ 96 w 111"/>
                                    <a:gd name="T49" fmla="*/ 24 h 136"/>
                                    <a:gd name="T50" fmla="*/ 96 w 111"/>
                                    <a:gd name="T51" fmla="*/ 21 h 136"/>
                                    <a:gd name="T52" fmla="*/ 96 w 111"/>
                                    <a:gd name="T53" fmla="*/ 21 h 136"/>
                                    <a:gd name="T54" fmla="*/ 92 w 111"/>
                                    <a:gd name="T55" fmla="*/ 21 h 136"/>
                                    <a:gd name="T56" fmla="*/ 92 w 111"/>
                                    <a:gd name="T57" fmla="*/ 21 h 136"/>
                                    <a:gd name="T58" fmla="*/ 89 w 111"/>
                                    <a:gd name="T59" fmla="*/ 21 h 136"/>
                                    <a:gd name="T60" fmla="*/ 86 w 111"/>
                                    <a:gd name="T61" fmla="*/ 21 h 136"/>
                                    <a:gd name="T62" fmla="*/ 86 w 111"/>
                                    <a:gd name="T63" fmla="*/ 21 h 136"/>
                                    <a:gd name="T64" fmla="*/ 74 w 111"/>
                                    <a:gd name="T65" fmla="*/ 21 h 136"/>
                                    <a:gd name="T66" fmla="*/ 74 w 111"/>
                                    <a:gd name="T67" fmla="*/ 127 h 136"/>
                                    <a:gd name="T68" fmla="*/ 76 w 111"/>
                                    <a:gd name="T69" fmla="*/ 127 h 136"/>
                                    <a:gd name="T70" fmla="*/ 76 w 111"/>
                                    <a:gd name="T71" fmla="*/ 127 h 136"/>
                                    <a:gd name="T72" fmla="*/ 76 w 111"/>
                                    <a:gd name="T73" fmla="*/ 127 h 136"/>
                                    <a:gd name="T74" fmla="*/ 76 w 111"/>
                                    <a:gd name="T75" fmla="*/ 127 h 136"/>
                                    <a:gd name="T76" fmla="*/ 76 w 111"/>
                                    <a:gd name="T77" fmla="*/ 130 h 136"/>
                                    <a:gd name="T78" fmla="*/ 79 w 111"/>
                                    <a:gd name="T79" fmla="*/ 130 h 136"/>
                                    <a:gd name="T80" fmla="*/ 79 w 111"/>
                                    <a:gd name="T81" fmla="*/ 130 h 136"/>
                                    <a:gd name="T82" fmla="*/ 83 w 111"/>
                                    <a:gd name="T83" fmla="*/ 130 h 136"/>
                                    <a:gd name="T84" fmla="*/ 83 w 111"/>
                                    <a:gd name="T85" fmla="*/ 136 h 136"/>
                                    <a:gd name="T86" fmla="*/ 30 w 111"/>
                                    <a:gd name="T87" fmla="*/ 136 h 136"/>
                                    <a:gd name="T88" fmla="*/ 30 w 111"/>
                                    <a:gd name="T89" fmla="*/ 130 h 136"/>
                                    <a:gd name="T90" fmla="*/ 33 w 111"/>
                                    <a:gd name="T91" fmla="*/ 130 h 136"/>
                                    <a:gd name="T92" fmla="*/ 33 w 111"/>
                                    <a:gd name="T93" fmla="*/ 130 h 136"/>
                                    <a:gd name="T94" fmla="*/ 33 w 111"/>
                                    <a:gd name="T95" fmla="*/ 130 h 136"/>
                                    <a:gd name="T96" fmla="*/ 33 w 111"/>
                                    <a:gd name="T97" fmla="*/ 127 h 136"/>
                                    <a:gd name="T98" fmla="*/ 33 w 111"/>
                                    <a:gd name="T99" fmla="*/ 127 h 136"/>
                                    <a:gd name="T100" fmla="*/ 37 w 111"/>
                                    <a:gd name="T101" fmla="*/ 127 h 136"/>
                                    <a:gd name="T102" fmla="*/ 37 w 111"/>
                                    <a:gd name="T103" fmla="*/ 127 h 136"/>
                                    <a:gd name="T104" fmla="*/ 37 w 111"/>
                                    <a:gd name="T105" fmla="*/ 127 h 136"/>
                                    <a:gd name="T106" fmla="*/ 37 w 111"/>
                                    <a:gd name="T107" fmla="*/ 123 h 136"/>
                                    <a:gd name="T108" fmla="*/ 37 w 111"/>
                                    <a:gd name="T109" fmla="*/ 123 h 136"/>
                                    <a:gd name="T110" fmla="*/ 37 w 111"/>
                                    <a:gd name="T111" fmla="*/ 21 h 136"/>
                                    <a:gd name="T112" fmla="*/ 28 w 111"/>
                                    <a:gd name="T113" fmla="*/ 21 h 136"/>
                                    <a:gd name="T114" fmla="*/ 25 w 111"/>
                                    <a:gd name="T115" fmla="*/ 21 h 136"/>
                                    <a:gd name="T116" fmla="*/ 21 w 111"/>
                                    <a:gd name="T117" fmla="*/ 21 h 136"/>
                                    <a:gd name="T118" fmla="*/ 21 w 111"/>
                                    <a:gd name="T119" fmla="*/ 21 h 136"/>
                                    <a:gd name="T120" fmla="*/ 18 w 111"/>
                                    <a:gd name="T121" fmla="*/ 21 h 136"/>
                                    <a:gd name="T122" fmla="*/ 18 w 111"/>
                                    <a:gd name="T123" fmla="*/ 21 h 136"/>
                                    <a:gd name="T124" fmla="*/ 15 w 111"/>
                                    <a:gd name="T125" fmla="*/ 21 h 136"/>
                                    <a:gd name="T126" fmla="*/ 15 w 111"/>
                                    <a:gd name="T127" fmla="*/ 24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E1C3CD0" id="Group 2" o:spid="_x0000_s1026" style="position:absolute;margin-left:-4.15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W1TZMIAAADaAAAADwAAAGRycy9kb3ducmV2LnhtbESPQWvCQBSE70L/w/IKvemmoYikriG0&#10;SouejMXzM/tMQnffhuyq23/fFQo9DjPzDbMsozXiSqPvHSt4nmUgiBune24VfB020wUIH5A1Gsek&#10;4Ic8lKuHyRIL7W68p2sdWpEg7AtU0IUwFFL6piOLfuYG4uSd3WgxJDm2Uo94S3BrZJ5lc2mx57TQ&#10;4UBvHTXf9cUqiGFtjvlGbnen4b3Rx5f4Yaqo1NNjrF5BBIrhP/zX/tQKcrhfSTdArn4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WW1TZMIAAADaAAAADwAAAAAAAAAAAAAA&#10;AAChAgAAZHJzL2Rvd25yZXYueG1sUEsFBgAAAAAEAAQA+QAAAJADAAAAAA==&#10;" strokecolor="white" strokeweight="12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IVkjr8AAADaAAAADwAAAGRycy9kb3ducmV2LnhtbERPyWrDMBC9B/oPYgq9xXJCKcGNEkIW&#10;WtJT3OLz1JrYJtLIWKqt/n10KPT4ePt6G60RIw2+c6xgkeUgiGunO24UfH2e5isQPiBrNI5JwS95&#10;2G4eZmsstJv4QmMZGpFC2BeooA2hL6T0dUsWfeZ64sRd3WAxJDg0Ug84pXBr5DLPX6TFjlNDiz3t&#10;W6pv5Y9VEMPRVMuTPH9894daV8/xzeyiUk+PcfcKIlAM/+I/97tWkLamK+kGyM0d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OIVkjr8AAADaAAAADwAAAAAAAAAAAAAAAACh&#10;AgAAZHJzL2Rvd25yZXYueG1sUEsFBgAAAAAEAAQA+QAAAI0DAAAAAA==&#10;" strokecolor="white" strokeweight="12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HoYIcUAAADaAAAADwAAAGRycy9kb3ducmV2LnhtbESPQWvCQBSE74X+h+UVeim6aQ9iYzai&#10;pQUvImoO9fbIPpNo9m2a3Sbx37uC4HGYmW+YZD6YWnTUusqygvdxBII4t7riQkG2/xlNQTiPrLG2&#10;TAou5GCePj8lGGvb85a6nS9EgLCLUUHpfRNL6fKSDLqxbYiDd7StQR9kW0jdYh/gppYfUTSRBisO&#10;CyU29FVSft79GwWnxaE3Xf73vc4252y/WS4Pb79bpV5fhsUMhKfBP8L39kor+ITblXADZHoF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zHoYIcUAAADaAAAADwAAAAAAAAAA&#10;AAAAAAChAgAAZHJzL2Rvd25yZXYueG1sUEsFBgAAAAAEAAQA+QAAAJMDAAAAAA==&#10;" strokecolor="white" strokeweight="12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93LSsYAAADbAAAADwAAAGRycy9kb3ducmV2LnhtbESPQWvCQBCF74X+h2UKXkrd6KGU1FW0&#10;WPAiouagtyE7JtHsbJrdJum/dw5CbzO8N+99M1sMrlYdtaHybGAyTkAR595WXBjIjt9vH6BCRLZY&#10;eyYDfxRgMX9+mmFqfc976g6xUBLCIUUDZYxNqnXIS3IYxr4hFu3iW4dR1rbQtsVewl2tp0nyrh1W&#10;LA0lNvRVUn47/DoD1+W5d13+s95mu1t23K1W59fT3pjRy7D8BBVpiP/mx/XGCr7Qyy8ygJ7f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dy0rGAAAA2wAAAA8AAAAAAAAA&#10;AAAAAAAAoQIAAGRycy9kb3ducmV2LnhtbFBLBQYAAAAABAAEAPkAAACUAwAAAAA=&#10;" strokecolor="white" strokeweight="12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wKHtsEAAADbAAAADwAAAGRycy9kb3ducmV2LnhtbERP32vCMBB+F/Y/hBN809QiY3SNIs6i&#10;bE9zo8+35taWJZfSRI3/vRkM9nYf388rN9EacaHR944VLBcZCOLG6Z5bBZ8f1fwJhA/IGo1jUnAj&#10;D5v1w6TEQrsrv9PlFFqRQtgXqKALYSik9E1HFv3CDcSJ+3ajxZDg2Eo94jWFWyPzLHuUFntODR0O&#10;tOuo+TmdrYIY9qbOK/n69jW8NLpexYPZRqVm07h9BhEohn/xn/uo0/wl/P6SDpDrO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vAoe2wQAAANsAAAAPAAAAAAAAAAAAAAAA&#10;AKECAABkcnMvZG93bnJldi54bWxQSwUGAAAAAAQABAD5AAAAjwMAAAAA&#10;" strokecolor="white" strokeweight="12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97;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 o:connectangles="0,0,0,0,0,0,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maabwQAA&#10;ANsAAAAPAAAAZHJzL2Rvd25yZXYueG1sRE9Li8IwEL4L/ocwgjdN1fVBNYosrLjIHrb14m1oxrba&#10;TEoTtfvvN4LgbT6+56w2ranEnRpXWlYwGkYgiDOrS84VHNOvwQKE88gaK8uk4I8cbNbdzgpjbR/8&#10;S/fE5yKEsItRQeF9HUvpsoIMuqGtiQN3to1BH2CTS93gI4SbSo6jaCYNlhwaCqzps6DsmtyMgsnO&#10;T6vvhKOfVOoPc5lPD607KdXvtdslCE+tf4tf7r0O8yfw/CUcIN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ypmmm8EAAADbAAAADwAAAAAAAAAAAAAAAACXAgAAZHJzL2Rvd25y&#10;ZXYueG1sUEsFBgAAAAAEAAQA9QAAAIUD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0,407;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 o:connectangles="0,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ZNZHwgAA&#10;ANsAAAAPAAAAZHJzL2Rvd25yZXYueG1sRE9La8JAEL4X+h+WKXhrNmqoIWYVsRRz6KWx9DxkJw/M&#10;zobsamJ/fbdQ6G0+vufk+9n04kaj6ywrWEYxCOLK6o4bBZ/nt+cUhPPIGnvLpOBODva7x4ccM20n&#10;/qBb6RsRQthlqKD1fsikdFVLBl1kB+LA1XY06AMcG6lHnEK46eUqjl+kwY5DQ4sDHVuqLuXVKPhK&#10;p82qni+v1+80QSwLbt7XJ6UWT/NhC8LT7P/Ff+5Ch/kJ/P4SDpC7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Jk1kfCAAAA2wAAAA8AAAAAAAAAAAAAAAAAlwIAAGRycy9kb3du&#10;cmV2LnhtbFBLBQYAAAAABAAEAPUAAACGAw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86,19;82,15;82,15;82,15;79,15;79,13;79,13;76,13;76,13;76,13;72,13;72,10;69,10;69,10;66,10;66,7;66,7;64,7;60,7;60,7;60,7;60,3;57,3;54,3;54,3;51,3;47,3;47,3;41,3;41,0;32,0;32,3;26,3;26,3;26,3;22,3;19,3;19,3;19,3;19,7;17,7;17,7;14,7;10,10;10,10;10,13;10,13;7,13;7,13;7,13;7,13;4,15;4,15;4,19;4,19;4,19;4,19;4,22;4,25;0,25;0,37;4,37;4,41;4,41" o:connectangles="0,0,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j4GmwwAA&#10;ANsAAAAPAAAAZHJzL2Rvd25yZXYueG1sRE9Na8JAEL0X/A/LCF5K3VRQbHQVGwl6aaGxVI9DdkyC&#10;2dmQ3Wj8926h0Ns83ucs172pxZVaV1lW8DqOQBDnVldcKPg+pC9zEM4ja6wtk4I7OVivBk9LjLW9&#10;8RddM1+IEMIuRgWl900spctLMujGtiEO3Nm2Bn2AbSF1i7cQbmo5iaKZNFhxaCixoaSk/JJ1RkF2&#10;3J3edp/v3UcxM3vc/qTPSZoqNRr2mwUIT73/F/+59zrMn8LvL+EAuXo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8j4Gm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3,166;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 o:connectangles="0,0,0,0,0,0,0,0,0,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jlIMwgAA&#10;ANsAAAAPAAAAZHJzL2Rvd25yZXYueG1sRE9Li8IwEL4L+x/CLHjTdAUfdI1FBMGDFx+g3mab2bZr&#10;M+k2sVZ/vREEb/PxPWeatKYUDdWusKzgqx+BIE6tLjhTsN8texMQziNrLC2Tghs5SGYfnSnG2l55&#10;Q83WZyKEsItRQe59FUvp0pwMur6tiAP3a2uDPsA6k7rGawg3pRxE0UgaLDg05FjRIqf0vL0YBcPx&#10;fX/4S9f48788nqJqMSGSa6W6n+38G4Sn1r/FL/dKh/kjeP4SDpCz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eOUgzCAAAA2wAAAA8AAAAAAAAAAAAAAAAAlw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3,25;0,32;3,28;9,28;9,25;13,25;16,22;18,19;21,19;25,15;28,15;31,15;38,13;41,13;43,10;46,10;50,10;53,10;56,7;60,7;63,7;68,7;72,3;75,3;78,3;81,3;85,3;114,3;117,3;127,3;131,3;134,3;136,7;143,7;146,7;149,7;152,10;156,10;161,10;164,10;168,13;174,13;178,15;181,15;183,19;186,19;193,19;196,22;199,25;203,25;205,28;211,28;215,32;218,32;221,34;224,37;228,37;233,41;236,44;240,47;243,47;246,49;250,53;252,56" o:connectangles="0,0,0,0,0,0,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8zBRwQAA&#10;ANsAAAAPAAAAZHJzL2Rvd25yZXYueG1sRE9Na8JAEL0L/odlBG+6qYWapq4hCKVCT42F0NuQHbOh&#10;2dmQ3cbor+8WCt7m8T5nl0+2EyMNvnWs4GGdgCCunW65UfB5el2lIHxA1tg5JgVX8pDv57MdZtpd&#10;+IPGMjQihrDPUIEJoc+k9LUhi37teuLInd1gMUQ4NFIPeInhtpObJHmSFluODQZ7Ohiqv8sfq+Br&#10;fCslPxeJ1bJ6TKmazu83o9RyMRUvIAJN4S7+dx91nL+Fv1/iAX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ZPMwU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321,34;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 o:connectangles="0,0,0,0,0,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v5WFxAAA&#10;ANsAAAAPAAAAZHJzL2Rvd25yZXYueG1sRI9PawIxEMXvBb9DmIKXUrN6KGVrlFIQPKm1lra3YTP7&#10;h24mIYm6fnvnIHib4b157zfz5eB6daKYOs8GppMCFHHlbceNgcPX6vkVVMrIFnvPZOBCCZaL0cMc&#10;S+vP/EmnfW6UhHAq0UCbcyi1TlVLDtPEB2LRah8dZlljo23Es4S7Xs+K4kU77FgaWgz00VL1vz86&#10;A7aL36E+bOPv02WTVvXP37CLwZjx4/D+BirTkO/m2/XaCr7Ayi8ygF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jr+VhcQAAADbAAAADwAAAAAAAAAAAAAAAACXAgAAZHJzL2Rv&#10;d25yZXYueG1sUEsFBgAAAAAEAAQA9QAAAIgDA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321,31;321,31;319,31;319,27;315,24;309,21;305,21;305,21;297,18;293,15;293,15;290,15;287,15;287,15;284,12;284,12;280,12;277,9;274,9;274,9;272,9;272,9;268,5;255,3;252,3;250,3;247,3;243,3;237,0;237,0;227,0;221,0;200,0;196,0;196,0;186,0;183,0;178,3;180,3;178,3;174,3;174,3;171,3;159,5;159,5;147,9;144,9;144,12;137,12;134,15;132,15;129,15;125,18;122,18;122,18;112,24;110,24;107,27;103,31;103,31;100,31;97,34;90,37;87,39" o:connectangles="0,0,0,0,0,0,0,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CFOJwwAA&#10;ANsAAAAPAAAAZHJzL2Rvd25yZXYueG1sRE9La8JAEL4X+h+WKXirm0axGl1DKVo8tFgf4HXIjtnQ&#10;7GzMbjX+e1co9DYf33NmeWdrcabWV44VvPQTEMSF0xWXCva75fMYhA/IGmvHpOBKHvL548MMM+0u&#10;vKHzNpQihrDPUIEJocmk9IUhi77vGuLIHV1rMUTYllK3eInhtpZpkoykxYpjg8GG3g0VP9tfq+Bz&#10;tP4arBendPgxGTaGdoPv5PWgVO+pe5uCCNSFf/Gfe6Xj/Ancf4kHyPk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CFOJ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41,386;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 o:connectangles="0,0,0,0,0,0,0,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0,210;0,213;0,216;0,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 o:connectangles="0,0,0,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6ntExQAA&#10;ANsAAAAPAAAAZHJzL2Rvd25yZXYueG1sRI/NasMwEITvhb6D2EIvJZHtgwlOFBNaCsXtpUkuuS3S&#10;xj+xVsZSEzdPHxUKOQ4z8w2zKifbizONvnWsIJ0nIIi1My3XCva799kChA/IBnvHpOCXPJTrx4cV&#10;FsZd+JvO21CLCGFfoIImhKGQ0uuGLPq5G4ijd3SjxRDlWEsz4iXCbS+zJMmlxZbjQoMDvTakT9sf&#10;q6DKv1C/8KGqD9ed7j6zt33KnVLPT9NmCSLQFO7h//aHUZCl8Pcl/gC5v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zqe0TFAAAA2wAAAA8AAAAAAAAAAAAAAAAAlwIAAGRycy9k&#10;b3ducmV2LnhtbFBLBQYAAAAABAAEAPUAAACJAw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62,225;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 o:connectangles="0,0,0,0,0,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aCjSwQAA&#10;ANsAAAAPAAAAZHJzL2Rvd25yZXYueG1sRI9Ra8IwFIXfhf2HcAd703QZinSmZQ4GexOrP+CuubZl&#10;zU1JMs3+vREEHw/nnO9wNnWyoziTD4NjDa+LAgRx68zAnYbj4Wu+BhEissHRMWn4pwB19TTbYGnc&#10;hfd0bmInMoRDiRr6GKdSytD2ZDEs3EScvZPzFmOWvpPG4yXD7ShVUaykxYHzQo8TffbU/jZ/VsPP&#10;m0lypwKfGt+mbqt2druUWr88p493EJFSfITv7W+jQSm4fck/QFZ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z2go0sEAAADbAAAADwAAAAAAAAAAAAAAAACXAgAAZHJzL2Rvd25y&#10;ZXYueG1sUEsFBgAAAAAEAAQA9QAAAIU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46,217;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 o:connectangles="0,0,0,0,0,0,0,0,0,0,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hIGNvwAA&#10;ANsAAAAPAAAAZHJzL2Rvd25yZXYueG1sRI/NCsIwEITvgu8QVvCmqQoi1SiiCApe/Dt4W5u1LTab&#10;2kStb28EweMwM98wk1ltCvGkyuWWFfS6EQjixOqcUwXHw6ozAuE8ssbCMil4k4PZtNmYYKzti3f0&#10;3PtUBAi7GBVk3pexlC7JyKDr2pI4eFdbGfRBVqnUFb4C3BSyH0VDaTDnsJBhSYuMktv+YQIF5eC+&#10;XZWX5WlxtrXf5LurfSvVbtXzMQhPtf+Hf+21VtAfwPdL+AFy+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GEgY2/AAAA2wAAAA8AAAAAAAAAAAAAAAAAlwIAAGRycy9kb3ducmV2&#10;LnhtbFBLBQYAAAAABAAEAPUAAACDAw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0,0;4,3;4,3;4,7;4,7;4,9;4,9;7,12;7,16;7,16;7,19;7,19;10,22;10,22;10,25;10,25;14,28;14,28;14,31;14,31;14,34;17,34;17,38;17,41;17,41;20,44;20,44;20,46;20,46;22,50;22,50;22,53;26,56;26,56;26,59;26,59;29,62;29,62;29,65;29,65;32,68;32,68;32,72;32,72;35,75;35,78;35,78;39,80;39,80;39,84;42,84;42,87;42,87;44,90;44,90;44,93;47,97;47,97;51,99;51,99;51,102;54,106;54,106;54,109" o:connectangles="0,0,0,0,0,0,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QZ40xAAA&#10;ANsAAAAPAAAAZHJzL2Rvd25yZXYueG1sRI9Pa8JAFMTvQr/D8gredONfJLpKKQiivZhGvT6zzyQ0&#10;+zbNrpp+e1cQehxmfjPMYtWaStyocaVlBYN+BII4s7rkXEH6ve7NQDiPrLGyTAr+yMFq+dZZYKzt&#10;nfd0S3wuQgm7GBUU3texlC4ryKDr25o4eBfbGPRBNrnUDd5DuankMIqm0mDJYaHAmj4Lyn6Sq1Ew&#10;PKSTVOaj7dfvKTnuzoNtdN5Nleq+tx9zEJ5a/x9+0RsduDE8v4QfIJc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EGeNMQAAADbAAAADwAAAAAAAAAAAAAAAACXAgAAZHJzL2Rv&#10;d25yZXYueG1sUEsFBgAAAAAEAAQA9QAAAIgDA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99;50,102;50,105;50,105;53,105;53,105;53,105;53,109;53,109;53,109;53,109;57,111;57,111;57,111;57,111;60,111;60,111;63,114;63,114;63,114;67,114;67,114;75,114;75,114;79,114;79,114;82,114;82,111;82,111;85,111;85,109;85,109;88,109;88,109;88,109;88,109;88,105;92,105;92,105;92,102;92,15;92,15;92,15;82,15;82,0;132,0;132,15;122,15;122,15;122,15;122,15;119,15;119,109;119,109;119,114;119,114;119,114;119,114;119,117;116,117;116,117;116,121;116,121;116,121" o:connectangles="0,0,0,0,0,0,0,0,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8bTPxAAA&#10;ANsAAAAPAAAAZHJzL2Rvd25yZXYueG1sRI9Ba8JAFITvQv/D8gredFOh0kY3IoVCoERoFOvxkX1m&#10;Q7JvQ3ar8d+7QqHHYWa+Ydab0XbiQoNvHCt4mScgiCunG64VHPafszcQPiBr7ByTght52GRPkzWm&#10;2l35my5lqEWEsE9RgQmhT6X0lSGLfu564uid3WAxRDnUUg94jXDbyUWSLKXFhuOCwZ4+DFVt+WsV&#10;HL9OZW4Kk//o5Xhsd3lxK8p3pabP43YFItAY/sN/7VwrWLzC40v8ATK7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FvG0z8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99;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 o:connectangles="0,0,0,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LcjvwAA&#10;ANsAAAAPAAAAZHJzL2Rvd25yZXYueG1sRE9Ni8IwEL0L+x/CLOxN0/WwlGoUUQp6tIpeh2ZsWptJ&#10;abJt/febw4LHx/tebyfbioF6XztW8L1IQBCXTtdcKbhe8nkKwgdkja1jUvAiD9vNx2yNmXYjn2ko&#10;QiViCPsMFZgQukxKXxqy6BeuI47cw/UWQ4R9JXWPYwy3rVwmyY+0WHNsMNjR3lD5LH6tgsMpbwrZ&#10;7Hf3dnwemjyV5pYOSn19TrsViEBTeIv/3UetYBnHxi/xB8jN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6wtyO/AAAA2wAAAA8AAAAAAAAAAAAAAAAAlwIAAGRycy9kb3ducmV2&#10;LnhtbFBLBQYAAAAABAAEAPUAAACD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WwvEwwAA&#10;ANsAAAAPAAAAZHJzL2Rvd25yZXYueG1sRI/disIwFITvhX2HcBa8W1N/dlmrUURUvHGhXR/g0Bzb&#10;YnNSm1jr2xtB8HKYmW+Y+bIzlWipcaVlBcNBBII4s7rkXMHxf/v1C8J5ZI2VZVJwJwfLxUdvjrG2&#10;N06oTX0uAoRdjAoK7+tYSpcVZNANbE0cvJNtDPogm1zqBm8Bbio5iqIfabDksFBgTeuCsnN6NYEy&#10;PY8v2V6v/q6bKNl9HyapbCdK9T+71QyEp86/w6/2XisYTeH5JfwAuXg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2WwvE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XBiwwgAA&#10;ANsAAAAPAAAAZHJzL2Rvd25yZXYueG1sRE/Pa8IwFL4P9j+EN9hNU3WOUY0iMmGwg50OvT6aZ1Pa&#10;vJQks93+enMQdvz4fi/Xg23FlXyoHSuYjDMQxKXTNVcKvo+70RuIEJE1to5JwS8FWK8eH5aYa9fz&#10;F10PsRIphEOOCkyMXS5lKA1ZDGPXESfu4rzFmKCvpPbYp3DbymmWvUqLNacGgx1tDZXN4ccqsPuX&#10;k5nuz031fpp/Hv1f0fRFodTz07BZgIg0xH/x3f2hFczS+vQl/QC5u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5cGLDCAAAA2wAAAA8AAAAAAAAAAAAAAAAAlwIAAGRycy9kb3du&#10;cmV2LnhtbFBLBQYAAAAABAAEAPUAAACG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87,130;87,143;29,143;29,130;34,130;34,126;34,126;34,126;37,126;37,27;29,27;29,27;25,27;25,31;22,31;22,31;19,31;19,31;19,31;19,31;19,31;16,34;16,34;16,34;16,34;16,37;16,37;16,40;12,40;12,40;12,43;12,49;0,49;0,0;118,0;118,49;105,49;105,40;105,40;105,37;105,37;105,37;102,34;102,34;102,34;102,34;100,31;100,31;100,31;100,31;100,31;96,31;96,31;93,31;93,27;90,27;90,27;83,27;83,126;83,126;83,126;83,126;83,130" o:connectangles="0,0,0,0,0,0,0,0,0,0,0,0,0,0,0,0,0,0,0,0,0,0,0,0,0,0,0,0,0,0,0,0,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BluZxAAA&#10;ANsAAAAPAAAAZHJzL2Rvd25yZXYueG1sRI/dagIxFITvC75DOII3RbMqlroaxRYEBRG69QEOydkf&#10;3Zwsm6irT98UCr0cZuYbZrnubC1u1PrKsYLxKAFBrJ2puFBw+t4O30H4gGywdkwKHuRhveq9LDE1&#10;7s5fdMtCISKEfYoKyhCaVEqvS7LoR64hjl7uWoshyraQpsV7hNtaTpLkTVqsOC6U2NBnSfqSXa0C&#10;/TrPz88id36/P+jj88PMsutcqUG/2yxABOrCf/ivvTMKpmP4/RJ/gFz9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AZbmcQAAADbAAAADwAAAAAAAAAAAAAAAACXAgAAZHJzL2Rv&#10;d25yZXYueG1sUEsFBgAAAAAEAAQA9QAAAIgDA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0;5,43;0,43;0,0;111,0;111,43;108,43;108,37;104,37;104,34;104,34;104,31;104,31;104,31;101,31;101,28;101,28;101,28;101,28;101,28;98,24;98,24;98,24;98,24;96,24;96,21;96,21;92,21;92,21;89,21;86,21;86,21;74,21;74,127;76,127;76,127;76,127;76,127;76,130;79,130;79,130;83,130;83,136;30,136;30,130;33,130;33,130;33,130;33,127;33,127;37,127;37,127;37,127;37,123;37,123;37,21;28,21;25,21;21,21;21,21;18,21;18,21;15,21;15,24" o:connectangles="0,0,0,0,0,0,0,0,0,0,0,0,0,0,0,0,0,0,0,0,0,0,0,0,0,0,0,0,0,0,0,0,0,0,0,0,0,0,0,0,0,0,0,0,0,0,0,0,0,0,0,0,0,0,0,0,0,0,0,0,0,0,0,0"/>
                      </v:shape>
                    </v:group>
                  </w:pict>
                </mc:Fallback>
              </mc:AlternateContent>
            </w:r>
            <w:r>
              <w:rPr>
                <w:b/>
                <w:noProof/>
                <w:szCs w:val="22"/>
                <w:lang w:val="en-US"/>
              </w:rPr>
              <w:drawing>
                <wp:anchor distT="0" distB="0" distL="114300" distR="114300" simplePos="0" relativeHeight="251658752" behindDoc="0" locked="0" layoutInCell="1" allowOverlap="1" wp14:anchorId="071474D2" wp14:editId="093C0E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en-US"/>
              </w:rPr>
              <w:drawing>
                <wp:anchor distT="0" distB="0" distL="114300" distR="114300" simplePos="0" relativeHeight="251657728" behindDoc="0" locked="0" layoutInCell="1" allowOverlap="1" wp14:anchorId="36D24D5E" wp14:editId="4B380909">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FD5B8E">
              <w:rPr>
                <w:b/>
                <w:szCs w:val="22"/>
              </w:rPr>
              <w:t xml:space="preserve">Joint </w:t>
            </w:r>
            <w:r w:rsidR="006C5D39" w:rsidRPr="00FD5B8E">
              <w:rPr>
                <w:b/>
                <w:szCs w:val="22"/>
              </w:rPr>
              <w:t>Collaborative</w:t>
            </w:r>
            <w:r w:rsidR="00E61DAC" w:rsidRPr="00FD5B8E">
              <w:rPr>
                <w:b/>
                <w:szCs w:val="22"/>
              </w:rPr>
              <w:t xml:space="preserve"> Team </w:t>
            </w:r>
            <w:r w:rsidR="006C5D39" w:rsidRPr="00FD5B8E">
              <w:rPr>
                <w:b/>
                <w:szCs w:val="22"/>
              </w:rPr>
              <w:t>on Video Coding (JCT-VC)</w:t>
            </w:r>
          </w:p>
          <w:p w14:paraId="086216D5" w14:textId="77777777" w:rsidR="00E61DAC" w:rsidRPr="00C9691B" w:rsidRDefault="00E54511" w:rsidP="00C97D78">
            <w:pPr>
              <w:tabs>
                <w:tab w:val="left" w:pos="7200"/>
              </w:tabs>
              <w:spacing w:before="0"/>
              <w:rPr>
                <w:b/>
                <w:szCs w:val="22"/>
              </w:rPr>
            </w:pPr>
            <w:r w:rsidRPr="003151FF">
              <w:rPr>
                <w:b/>
                <w:szCs w:val="22"/>
              </w:rPr>
              <w:t xml:space="preserve">of </w:t>
            </w:r>
            <w:r w:rsidR="007F1F8B" w:rsidRPr="003151FF">
              <w:rPr>
                <w:b/>
                <w:szCs w:val="22"/>
              </w:rPr>
              <w:t>ITU-T SG</w:t>
            </w:r>
            <w:r w:rsidR="005E1AC6" w:rsidRPr="003151FF">
              <w:rPr>
                <w:b/>
                <w:szCs w:val="22"/>
              </w:rPr>
              <w:t> </w:t>
            </w:r>
            <w:r w:rsidR="007F1F8B" w:rsidRPr="003151FF">
              <w:rPr>
                <w:b/>
                <w:szCs w:val="22"/>
              </w:rPr>
              <w:t>16 WP</w:t>
            </w:r>
            <w:r w:rsidR="005E1AC6" w:rsidRPr="003151FF">
              <w:rPr>
                <w:b/>
                <w:szCs w:val="22"/>
              </w:rPr>
              <w:t> </w:t>
            </w:r>
            <w:r w:rsidR="007F1F8B" w:rsidRPr="003151FF">
              <w:rPr>
                <w:b/>
                <w:szCs w:val="22"/>
              </w:rPr>
              <w:t>3 and ISO/IEC JTC</w:t>
            </w:r>
            <w:r w:rsidR="005E1AC6" w:rsidRPr="003151FF">
              <w:rPr>
                <w:b/>
                <w:szCs w:val="22"/>
              </w:rPr>
              <w:t> </w:t>
            </w:r>
            <w:r w:rsidR="007F1F8B" w:rsidRPr="003151FF">
              <w:rPr>
                <w:b/>
                <w:szCs w:val="22"/>
              </w:rPr>
              <w:t>1/SC</w:t>
            </w:r>
            <w:r w:rsidR="005E1AC6" w:rsidRPr="003151FF">
              <w:rPr>
                <w:b/>
                <w:szCs w:val="22"/>
              </w:rPr>
              <w:t> </w:t>
            </w:r>
            <w:r w:rsidR="007F1F8B" w:rsidRPr="003151FF">
              <w:rPr>
                <w:b/>
                <w:szCs w:val="22"/>
              </w:rPr>
              <w:t>29/WG</w:t>
            </w:r>
            <w:r w:rsidR="005E1AC6" w:rsidRPr="003151FF">
              <w:rPr>
                <w:b/>
                <w:szCs w:val="22"/>
              </w:rPr>
              <w:t> </w:t>
            </w:r>
            <w:r w:rsidR="007F1F8B" w:rsidRPr="003151FF">
              <w:rPr>
                <w:b/>
                <w:szCs w:val="22"/>
              </w:rPr>
              <w:t>11</w:t>
            </w:r>
          </w:p>
          <w:p w14:paraId="36129537" w14:textId="66365A88" w:rsidR="00E61DAC" w:rsidRPr="00C9691B" w:rsidRDefault="00FB53DF" w:rsidP="00FB53DF">
            <w:pPr>
              <w:tabs>
                <w:tab w:val="left" w:pos="7200"/>
              </w:tabs>
              <w:spacing w:before="0"/>
              <w:rPr>
                <w:b/>
                <w:szCs w:val="22"/>
              </w:rPr>
            </w:pPr>
            <w:r>
              <w:t>29th</w:t>
            </w:r>
            <w:r w:rsidRPr="00B648F1">
              <w:t xml:space="preserve"> Meeting: </w:t>
            </w:r>
            <w:r>
              <w:t>Macao,</w:t>
            </w:r>
            <w:r w:rsidRPr="00B648F1">
              <w:t xml:space="preserve"> </w:t>
            </w:r>
            <w:r>
              <w:t>CN, 19–25</w:t>
            </w:r>
            <w:r w:rsidRPr="00B648F1">
              <w:t xml:space="preserve"> </w:t>
            </w:r>
            <w:r>
              <w:t>Oct.</w:t>
            </w:r>
            <w:r w:rsidRPr="00B648F1">
              <w:t xml:space="preserve"> 201</w:t>
            </w:r>
            <w:r>
              <w:t>7</w:t>
            </w:r>
          </w:p>
        </w:tc>
        <w:tc>
          <w:tcPr>
            <w:tcW w:w="3168" w:type="dxa"/>
          </w:tcPr>
          <w:p w14:paraId="01F31C6D" w14:textId="2CFA7092" w:rsidR="008A4B4C" w:rsidRPr="00A44B62" w:rsidRDefault="00E61DAC" w:rsidP="00FB53DF">
            <w:pPr>
              <w:tabs>
                <w:tab w:val="left" w:pos="7200"/>
              </w:tabs>
              <w:rPr>
                <w:u w:val="single"/>
              </w:rPr>
            </w:pPr>
            <w:r w:rsidRPr="00A44B62">
              <w:t>Document</w:t>
            </w:r>
            <w:r w:rsidR="006C5D39" w:rsidRPr="00A44B62">
              <w:t>: JC</w:t>
            </w:r>
            <w:r w:rsidRPr="00A44B62">
              <w:t>T</w:t>
            </w:r>
            <w:r w:rsidR="006C5D39" w:rsidRPr="00A44B62">
              <w:t>VC</w:t>
            </w:r>
            <w:r w:rsidRPr="00A44B62">
              <w:t>-</w:t>
            </w:r>
            <w:r w:rsidR="003C08B3" w:rsidRPr="00A44B62">
              <w:t>A</w:t>
            </w:r>
            <w:r w:rsidR="00FB53DF">
              <w:t>C</w:t>
            </w:r>
            <w:r w:rsidR="003C08B3" w:rsidRPr="00A44B62">
              <w:rPr>
                <w:u w:val="single"/>
              </w:rPr>
              <w:t>1005</w:t>
            </w:r>
            <w:r w:rsidR="002C0077">
              <w:rPr>
                <w:u w:val="single"/>
              </w:rPr>
              <w:t>-v</w:t>
            </w:r>
            <w:ins w:id="0" w:author="Ye-Kui Wang 00" w:date="2017-11-15T15:15:00Z">
              <w:r w:rsidR="004E366C">
                <w:rPr>
                  <w:u w:val="single"/>
                </w:rPr>
                <w:t>2</w:t>
              </w:r>
            </w:ins>
            <w:del w:id="1" w:author="Ye-Kui Wang 00" w:date="2017-11-15T15:15:00Z">
              <w:r w:rsidR="002C0077" w:rsidDel="004E366C">
                <w:rPr>
                  <w:u w:val="single"/>
                </w:rPr>
                <w:delText>1</w:delText>
              </w:r>
            </w:del>
          </w:p>
        </w:tc>
      </w:tr>
    </w:tbl>
    <w:p w14:paraId="2B2E6F33" w14:textId="77777777" w:rsidR="00E61DAC" w:rsidRPr="00A44B62"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44B62" w14:paraId="4909B650" w14:textId="77777777">
        <w:tc>
          <w:tcPr>
            <w:tcW w:w="1458" w:type="dxa"/>
          </w:tcPr>
          <w:p w14:paraId="2F6CC1DC" w14:textId="77777777" w:rsidR="00E61DAC" w:rsidRPr="00A44B62" w:rsidRDefault="00E61DAC">
            <w:pPr>
              <w:spacing w:before="60" w:after="60"/>
              <w:rPr>
                <w:i/>
                <w:szCs w:val="22"/>
              </w:rPr>
            </w:pPr>
            <w:r w:rsidRPr="00A44B62">
              <w:rPr>
                <w:i/>
                <w:szCs w:val="22"/>
              </w:rPr>
              <w:t>Title:</w:t>
            </w:r>
          </w:p>
        </w:tc>
        <w:tc>
          <w:tcPr>
            <w:tcW w:w="8118" w:type="dxa"/>
            <w:gridSpan w:val="3"/>
          </w:tcPr>
          <w:p w14:paraId="7A55CF96" w14:textId="5300BEA2" w:rsidR="00E61DAC" w:rsidRPr="00A44B62" w:rsidRDefault="00483459" w:rsidP="00020364">
            <w:pPr>
              <w:spacing w:before="60" w:after="60"/>
              <w:rPr>
                <w:b/>
                <w:szCs w:val="22"/>
              </w:rPr>
            </w:pPr>
            <w:r w:rsidRPr="00A44B62">
              <w:t>HEVC Additional</w:t>
            </w:r>
            <w:r w:rsidRPr="00A44B62" w:rsidDel="00C16EF5">
              <w:t xml:space="preserve"> </w:t>
            </w:r>
            <w:r w:rsidR="00480266" w:rsidRPr="00A44B62">
              <w:t>Supplemental Enhancement Information</w:t>
            </w:r>
            <w:r w:rsidRPr="00A44B62">
              <w:t xml:space="preserve"> </w:t>
            </w:r>
            <w:r w:rsidR="00480266" w:rsidRPr="00A44B62">
              <w:t>(</w:t>
            </w:r>
            <w:r w:rsidRPr="00A44B62">
              <w:t xml:space="preserve">Draft </w:t>
            </w:r>
            <w:ins w:id="2" w:author="Jill Boyce" w:date="2017-10-23T19:27:00Z">
              <w:r w:rsidR="004364FA">
                <w:t>4</w:t>
              </w:r>
            </w:ins>
            <w:r w:rsidR="00480266" w:rsidRPr="00A44B62">
              <w:t>)</w:t>
            </w:r>
          </w:p>
        </w:tc>
      </w:tr>
      <w:tr w:rsidR="00E61DAC" w:rsidRPr="00A44B62" w14:paraId="2C9B8B2D" w14:textId="77777777">
        <w:tc>
          <w:tcPr>
            <w:tcW w:w="1458" w:type="dxa"/>
          </w:tcPr>
          <w:p w14:paraId="14A3E89E" w14:textId="77777777" w:rsidR="00E61DAC" w:rsidRPr="00A44B62" w:rsidRDefault="00E61DAC">
            <w:pPr>
              <w:spacing w:before="60" w:after="60"/>
              <w:rPr>
                <w:i/>
                <w:szCs w:val="22"/>
              </w:rPr>
            </w:pPr>
            <w:r w:rsidRPr="00A44B62">
              <w:rPr>
                <w:i/>
                <w:szCs w:val="22"/>
              </w:rPr>
              <w:t>Status:</w:t>
            </w:r>
          </w:p>
        </w:tc>
        <w:tc>
          <w:tcPr>
            <w:tcW w:w="8118" w:type="dxa"/>
            <w:gridSpan w:val="3"/>
          </w:tcPr>
          <w:p w14:paraId="6F1FA8CC" w14:textId="77777777" w:rsidR="00E61DAC" w:rsidRPr="00A44B62" w:rsidRDefault="00E61DAC" w:rsidP="00483459">
            <w:pPr>
              <w:spacing w:before="60" w:after="60"/>
              <w:rPr>
                <w:szCs w:val="22"/>
              </w:rPr>
            </w:pPr>
            <w:r w:rsidRPr="00A44B62">
              <w:rPr>
                <w:szCs w:val="22"/>
              </w:rPr>
              <w:t xml:space="preserve">Output </w:t>
            </w:r>
            <w:r w:rsidR="00FD5B8E" w:rsidRPr="008B7263">
              <w:rPr>
                <w:szCs w:val="22"/>
              </w:rPr>
              <w:t>d</w:t>
            </w:r>
            <w:r w:rsidRPr="00A44B62">
              <w:rPr>
                <w:szCs w:val="22"/>
              </w:rPr>
              <w:t xml:space="preserve">ocument </w:t>
            </w:r>
            <w:r w:rsidR="00FD5B8E" w:rsidRPr="00A44B62">
              <w:rPr>
                <w:szCs w:val="22"/>
              </w:rPr>
              <w:t>a</w:t>
            </w:r>
            <w:r w:rsidRPr="00A44B62">
              <w:rPr>
                <w:szCs w:val="22"/>
              </w:rPr>
              <w:t xml:space="preserve">pproved by </w:t>
            </w:r>
            <w:r w:rsidR="00AE341B" w:rsidRPr="00A44B62">
              <w:rPr>
                <w:szCs w:val="22"/>
              </w:rPr>
              <w:t>JCT-VC</w:t>
            </w:r>
          </w:p>
        </w:tc>
      </w:tr>
      <w:tr w:rsidR="00E61DAC" w:rsidRPr="00A44B62" w14:paraId="09C4E019" w14:textId="77777777">
        <w:tc>
          <w:tcPr>
            <w:tcW w:w="1458" w:type="dxa"/>
          </w:tcPr>
          <w:p w14:paraId="66371AEE" w14:textId="77777777" w:rsidR="00E61DAC" w:rsidRPr="00A44B62" w:rsidRDefault="00E61DAC">
            <w:pPr>
              <w:spacing w:before="60" w:after="60"/>
              <w:rPr>
                <w:i/>
                <w:szCs w:val="22"/>
              </w:rPr>
            </w:pPr>
            <w:r w:rsidRPr="00A44B62">
              <w:rPr>
                <w:i/>
                <w:szCs w:val="22"/>
              </w:rPr>
              <w:t>Purpose:</w:t>
            </w:r>
          </w:p>
        </w:tc>
        <w:tc>
          <w:tcPr>
            <w:tcW w:w="8118" w:type="dxa"/>
            <w:gridSpan w:val="3"/>
          </w:tcPr>
          <w:p w14:paraId="6B1117A4" w14:textId="77777777" w:rsidR="00E61DAC" w:rsidRPr="00A44B62" w:rsidRDefault="00483459" w:rsidP="00483459">
            <w:pPr>
              <w:spacing w:before="60" w:after="60"/>
              <w:rPr>
                <w:szCs w:val="22"/>
              </w:rPr>
            </w:pPr>
            <w:r w:rsidRPr="00A44B62">
              <w:rPr>
                <w:szCs w:val="22"/>
              </w:rPr>
              <w:t>Draft</w:t>
            </w:r>
            <w:r w:rsidR="00FD5B8E" w:rsidRPr="00A44B62">
              <w:rPr>
                <w:szCs w:val="22"/>
              </w:rPr>
              <w:t xml:space="preserve"> text for standardization</w:t>
            </w:r>
          </w:p>
        </w:tc>
      </w:tr>
      <w:tr w:rsidR="00E61DAC" w:rsidRPr="00A44B62" w14:paraId="2C5CBA24" w14:textId="77777777">
        <w:tc>
          <w:tcPr>
            <w:tcW w:w="1458" w:type="dxa"/>
          </w:tcPr>
          <w:p w14:paraId="60D5D9C0" w14:textId="77777777" w:rsidR="00E61DAC" w:rsidRPr="00A44B62" w:rsidRDefault="00E61DAC">
            <w:pPr>
              <w:spacing w:before="60" w:after="60"/>
              <w:rPr>
                <w:i/>
                <w:szCs w:val="22"/>
              </w:rPr>
            </w:pPr>
            <w:r w:rsidRPr="00A44B62">
              <w:rPr>
                <w:i/>
                <w:szCs w:val="22"/>
              </w:rPr>
              <w:t>Author(s) or</w:t>
            </w:r>
            <w:r w:rsidRPr="00A44B62">
              <w:rPr>
                <w:i/>
                <w:szCs w:val="22"/>
              </w:rPr>
              <w:br/>
              <w:t>Contact(s):</w:t>
            </w:r>
          </w:p>
        </w:tc>
        <w:tc>
          <w:tcPr>
            <w:tcW w:w="4050" w:type="dxa"/>
          </w:tcPr>
          <w:p w14:paraId="070F7D36" w14:textId="77777777" w:rsidR="00CC74E2" w:rsidRPr="00A44B62" w:rsidRDefault="00CC74E2" w:rsidP="00A36B54">
            <w:pPr>
              <w:spacing w:before="0"/>
              <w:rPr>
                <w:szCs w:val="22"/>
              </w:rPr>
            </w:pPr>
            <w:r w:rsidRPr="00A44B62">
              <w:rPr>
                <w:szCs w:val="22"/>
              </w:rPr>
              <w:t>Jill Boyce</w:t>
            </w:r>
          </w:p>
          <w:p w14:paraId="784327A7" w14:textId="77777777" w:rsidR="00CC74E2" w:rsidRPr="00A44B62" w:rsidRDefault="00A36B54" w:rsidP="00A36B54">
            <w:pPr>
              <w:spacing w:before="0"/>
              <w:rPr>
                <w:szCs w:val="22"/>
              </w:rPr>
            </w:pPr>
            <w:r w:rsidRPr="00A44B62">
              <w:rPr>
                <w:szCs w:val="22"/>
              </w:rPr>
              <w:t>Adarsh Ramasubrama</w:t>
            </w:r>
            <w:r w:rsidR="00CC74E2" w:rsidRPr="00A44B62">
              <w:rPr>
                <w:szCs w:val="22"/>
              </w:rPr>
              <w:t>n</w:t>
            </w:r>
            <w:r w:rsidRPr="00A44B62">
              <w:rPr>
                <w:szCs w:val="22"/>
              </w:rPr>
              <w:t>i</w:t>
            </w:r>
            <w:r w:rsidR="00CC74E2" w:rsidRPr="00A44B62">
              <w:rPr>
                <w:szCs w:val="22"/>
              </w:rPr>
              <w:t>an</w:t>
            </w:r>
          </w:p>
          <w:p w14:paraId="435523DC" w14:textId="77777777" w:rsidR="00CC74E2" w:rsidRPr="00A44B62" w:rsidRDefault="00CC74E2" w:rsidP="00A36B54">
            <w:pPr>
              <w:spacing w:before="0"/>
              <w:rPr>
                <w:szCs w:val="22"/>
              </w:rPr>
            </w:pPr>
            <w:r w:rsidRPr="00A44B62">
              <w:rPr>
                <w:szCs w:val="22"/>
              </w:rPr>
              <w:t>Robert Skupin</w:t>
            </w:r>
          </w:p>
          <w:p w14:paraId="344D81DE" w14:textId="77777777" w:rsidR="00CC74E2" w:rsidRPr="00A44B62" w:rsidRDefault="00CC74E2" w:rsidP="00A36B54">
            <w:pPr>
              <w:spacing w:before="0"/>
              <w:rPr>
                <w:szCs w:val="22"/>
              </w:rPr>
            </w:pPr>
            <w:r w:rsidRPr="00A44B62">
              <w:rPr>
                <w:szCs w:val="22"/>
              </w:rPr>
              <w:t>Gary J. Sullivan</w:t>
            </w:r>
          </w:p>
          <w:p w14:paraId="1C7BFE6A" w14:textId="77777777" w:rsidR="00E61DAC" w:rsidRDefault="00CC74E2" w:rsidP="00A36B54">
            <w:pPr>
              <w:spacing w:before="0"/>
              <w:rPr>
                <w:szCs w:val="22"/>
              </w:rPr>
            </w:pPr>
            <w:r w:rsidRPr="00A44B62">
              <w:rPr>
                <w:szCs w:val="22"/>
              </w:rPr>
              <w:t>Alexis Tourapis</w:t>
            </w:r>
          </w:p>
          <w:p w14:paraId="5BDBD709" w14:textId="77777777" w:rsidR="00020364" w:rsidRPr="00A44B62" w:rsidRDefault="00020364" w:rsidP="00A36B54">
            <w:pPr>
              <w:spacing w:before="0"/>
              <w:rPr>
                <w:szCs w:val="22"/>
              </w:rPr>
            </w:pPr>
            <w:r>
              <w:rPr>
                <w:szCs w:val="22"/>
              </w:rPr>
              <w:t>Ye-Kui Wang</w:t>
            </w:r>
          </w:p>
        </w:tc>
        <w:tc>
          <w:tcPr>
            <w:tcW w:w="900" w:type="dxa"/>
          </w:tcPr>
          <w:p w14:paraId="1BD56CC2" w14:textId="77777777" w:rsidR="00E61DAC" w:rsidRPr="00A44B62" w:rsidRDefault="00CC74E2" w:rsidP="00CC74E2">
            <w:pPr>
              <w:spacing w:before="60" w:after="60"/>
              <w:rPr>
                <w:szCs w:val="22"/>
              </w:rPr>
            </w:pPr>
            <w:r w:rsidRPr="00A44B62">
              <w:rPr>
                <w:szCs w:val="22"/>
              </w:rPr>
              <w:t>E</w:t>
            </w:r>
            <w:r w:rsidR="00E61DAC" w:rsidRPr="00A44B62">
              <w:rPr>
                <w:szCs w:val="22"/>
              </w:rPr>
              <w:t>mail:</w:t>
            </w:r>
          </w:p>
        </w:tc>
        <w:tc>
          <w:tcPr>
            <w:tcW w:w="3168" w:type="dxa"/>
          </w:tcPr>
          <w:p w14:paraId="611C24F1" w14:textId="0D17B473" w:rsidR="00FB53DF" w:rsidRDefault="00CC74E2" w:rsidP="00FB53DF">
            <w:pPr>
              <w:spacing w:before="0"/>
              <w:rPr>
                <w:ins w:id="3" w:author="Jill Boyce" w:date="2017-10-23T19:24:00Z"/>
                <w:szCs w:val="22"/>
              </w:rPr>
            </w:pPr>
            <w:del w:id="4" w:author="Jill Boyce" w:date="2017-10-23T19:24:00Z">
              <w:r w:rsidRPr="00A44B62" w:rsidDel="00FB53DF">
                <w:rPr>
                  <w:szCs w:val="22"/>
                </w:rPr>
                <w:delText xml:space="preserve"> </w:delText>
              </w:r>
            </w:del>
            <w:ins w:id="5" w:author="Jill Boyce" w:date="2017-10-23T19:24:00Z">
              <w:r w:rsidR="00FB53DF" w:rsidRPr="00FB53DF">
                <w:rPr>
                  <w:rPrChange w:id="6" w:author="Jill Boyce" w:date="2017-10-23T19:24:00Z">
                    <w:rPr>
                      <w:rStyle w:val="Hyperlink"/>
                      <w:szCs w:val="22"/>
                    </w:rPr>
                  </w:rPrChange>
                </w:rPr>
                <w:t>jill.boyce@intel.com</w:t>
              </w:r>
            </w:ins>
          </w:p>
          <w:p w14:paraId="28D11D81" w14:textId="25452B61" w:rsidR="00FB53DF" w:rsidRDefault="00FB53DF" w:rsidP="00FB53DF">
            <w:pPr>
              <w:spacing w:before="0"/>
              <w:rPr>
                <w:ins w:id="7" w:author="Jill Boyce" w:date="2017-10-23T19:24:00Z"/>
                <w:szCs w:val="22"/>
              </w:rPr>
            </w:pPr>
            <w:ins w:id="8" w:author="Jill Boyce" w:date="2017-10-23T19:24:00Z">
              <w:r>
                <w:fldChar w:fldCharType="begin"/>
              </w:r>
              <w:r>
                <w:instrText xml:space="preserve"> HYPERLINK "mailto:aramasub@qti.qualcomm.com" </w:instrText>
              </w:r>
              <w:r>
                <w:fldChar w:fldCharType="separate"/>
              </w:r>
              <w:r w:rsidRPr="000B03EB">
                <w:t>aramasub@qti.qualcomm.com</w:t>
              </w:r>
              <w:r>
                <w:fldChar w:fldCharType="end"/>
              </w:r>
              <w:del w:id="9" w:author="Ye-Kui Wang 00" w:date="2017-11-15T15:15:00Z">
                <w:r w:rsidDel="004E366C">
                  <w:rPr>
                    <w:szCs w:val="22"/>
                  </w:rPr>
                  <w:delText xml:space="preserve"> </w:delText>
                </w:r>
              </w:del>
            </w:ins>
          </w:p>
          <w:p w14:paraId="796593CF" w14:textId="77777777" w:rsidR="00FB53DF" w:rsidRDefault="00FB53DF" w:rsidP="00FB53DF">
            <w:pPr>
              <w:spacing w:before="0"/>
              <w:rPr>
                <w:ins w:id="10" w:author="Jill Boyce" w:date="2017-10-23T19:24:00Z"/>
                <w:szCs w:val="22"/>
              </w:rPr>
            </w:pPr>
            <w:ins w:id="11" w:author="Jill Boyce" w:date="2017-10-23T19:24:00Z">
              <w:r>
                <w:fldChar w:fldCharType="begin"/>
              </w:r>
              <w:r>
                <w:instrText xml:space="preserve"> HYPERLINK "mailto:robert.skupin@hhi.fraunhofer.de" </w:instrText>
              </w:r>
              <w:r>
                <w:fldChar w:fldCharType="separate"/>
              </w:r>
              <w:r w:rsidRPr="000B03EB">
                <w:t>robert.skupin@hhi.fraunhofer.de</w:t>
              </w:r>
              <w:r>
                <w:fldChar w:fldCharType="end"/>
              </w:r>
            </w:ins>
          </w:p>
          <w:p w14:paraId="48E46402" w14:textId="5F33649A" w:rsidR="00FB53DF" w:rsidRDefault="00FB53DF" w:rsidP="00FB53DF">
            <w:pPr>
              <w:spacing w:before="0"/>
              <w:rPr>
                <w:ins w:id="12" w:author="Jill Boyce" w:date="2017-10-23T19:24:00Z"/>
                <w:szCs w:val="22"/>
              </w:rPr>
            </w:pPr>
            <w:ins w:id="13" w:author="Jill Boyce" w:date="2017-10-23T19:24:00Z">
              <w:r>
                <w:fldChar w:fldCharType="begin"/>
              </w:r>
              <w:r>
                <w:instrText xml:space="preserve"> HYPERLINK "mailto:garysull@microsoft.com" </w:instrText>
              </w:r>
              <w:r>
                <w:fldChar w:fldCharType="separate"/>
              </w:r>
              <w:r w:rsidRPr="000B03EB">
                <w:t>garysull@microsoft.com</w:t>
              </w:r>
              <w:r>
                <w:fldChar w:fldCharType="end"/>
              </w:r>
              <w:del w:id="14" w:author="Ye-Kui Wang 00" w:date="2017-11-15T15:15:00Z">
                <w:r w:rsidDel="004E366C">
                  <w:rPr>
                    <w:szCs w:val="22"/>
                  </w:rPr>
                  <w:delText xml:space="preserve">  </w:delText>
                </w:r>
              </w:del>
            </w:ins>
          </w:p>
          <w:p w14:paraId="7CDD8BA5" w14:textId="6F7D170A" w:rsidR="00FB53DF" w:rsidRDefault="00FB53DF" w:rsidP="00FB53DF">
            <w:pPr>
              <w:spacing w:before="0"/>
              <w:rPr>
                <w:ins w:id="15" w:author="Jill Boyce" w:date="2017-10-23T19:24:00Z"/>
                <w:szCs w:val="22"/>
              </w:rPr>
            </w:pPr>
            <w:ins w:id="16" w:author="Jill Boyce" w:date="2017-10-23T19:24:00Z">
              <w:r>
                <w:fldChar w:fldCharType="begin"/>
              </w:r>
              <w:r>
                <w:instrText xml:space="preserve"> HYPERLINK "mailto:atourapis@apple.com" </w:instrText>
              </w:r>
              <w:r>
                <w:fldChar w:fldCharType="separate"/>
              </w:r>
              <w:r w:rsidRPr="000B03EB">
                <w:t>atourapis@apple.com</w:t>
              </w:r>
              <w:r>
                <w:fldChar w:fldCharType="end"/>
              </w:r>
              <w:del w:id="17" w:author="Ye-Kui Wang 00" w:date="2017-11-15T15:15:00Z">
                <w:r w:rsidDel="004E366C">
                  <w:rPr>
                    <w:szCs w:val="22"/>
                  </w:rPr>
                  <w:delText xml:space="preserve"> </w:delText>
                </w:r>
              </w:del>
            </w:ins>
          </w:p>
          <w:p w14:paraId="65BA04F3" w14:textId="5A4340DC" w:rsidR="00E61DAC" w:rsidRPr="00A44B62" w:rsidRDefault="00FB53DF">
            <w:pPr>
              <w:spacing w:before="0"/>
              <w:rPr>
                <w:szCs w:val="22"/>
              </w:rPr>
              <w:pPrChange w:id="18" w:author="Ye-Kui Wang 00" w:date="2017-11-15T15:16:00Z">
                <w:pPr>
                  <w:spacing w:before="60" w:after="60"/>
                </w:pPr>
              </w:pPrChange>
            </w:pPr>
            <w:ins w:id="19" w:author="Jill Boyce" w:date="2017-10-23T19:24:00Z">
              <w:r>
                <w:fldChar w:fldCharType="begin"/>
              </w:r>
              <w:r>
                <w:instrText xml:space="preserve"> HYPERLINK "mailto:yekuiw@qti.qualcomm.com" </w:instrText>
              </w:r>
              <w:r>
                <w:fldChar w:fldCharType="separate"/>
              </w:r>
              <w:r w:rsidRPr="000B03EB">
                <w:t>yekuiw@qti.qualcomm.com</w:t>
              </w:r>
              <w:r>
                <w:fldChar w:fldCharType="end"/>
              </w:r>
            </w:ins>
          </w:p>
        </w:tc>
      </w:tr>
      <w:tr w:rsidR="00E61DAC" w:rsidRPr="00A44B62" w14:paraId="259AB9AA" w14:textId="77777777">
        <w:tc>
          <w:tcPr>
            <w:tcW w:w="1458" w:type="dxa"/>
          </w:tcPr>
          <w:p w14:paraId="7C5DC513" w14:textId="77777777" w:rsidR="00E61DAC" w:rsidRPr="00A44B62" w:rsidRDefault="00E61DAC">
            <w:pPr>
              <w:spacing w:before="60" w:after="60"/>
              <w:rPr>
                <w:i/>
                <w:szCs w:val="22"/>
              </w:rPr>
            </w:pPr>
            <w:r w:rsidRPr="00A44B62">
              <w:rPr>
                <w:i/>
                <w:szCs w:val="22"/>
              </w:rPr>
              <w:t>Source:</w:t>
            </w:r>
          </w:p>
        </w:tc>
        <w:tc>
          <w:tcPr>
            <w:tcW w:w="8118" w:type="dxa"/>
            <w:gridSpan w:val="3"/>
          </w:tcPr>
          <w:p w14:paraId="345E6D7A" w14:textId="77777777" w:rsidR="00E61DAC" w:rsidRPr="00A44B62" w:rsidRDefault="00480266">
            <w:pPr>
              <w:spacing w:before="60" w:after="60"/>
              <w:rPr>
                <w:szCs w:val="22"/>
              </w:rPr>
            </w:pPr>
            <w:r w:rsidRPr="00A44B62">
              <w:rPr>
                <w:szCs w:val="22"/>
              </w:rPr>
              <w:t>Editors</w:t>
            </w:r>
          </w:p>
        </w:tc>
      </w:tr>
    </w:tbl>
    <w:p w14:paraId="3BD16827" w14:textId="77777777" w:rsidR="00E61DAC" w:rsidRPr="00A44B62" w:rsidRDefault="00E61DAC">
      <w:pPr>
        <w:tabs>
          <w:tab w:val="left" w:pos="1800"/>
          <w:tab w:val="right" w:pos="9360"/>
        </w:tabs>
        <w:spacing w:before="120" w:after="240"/>
        <w:jc w:val="center"/>
        <w:rPr>
          <w:szCs w:val="22"/>
        </w:rPr>
      </w:pPr>
      <w:r w:rsidRPr="00A44B62">
        <w:rPr>
          <w:szCs w:val="22"/>
          <w:u w:val="single"/>
        </w:rPr>
        <w:t>_____________________________</w:t>
      </w:r>
    </w:p>
    <w:p w14:paraId="6B957F40" w14:textId="77777777" w:rsidR="00275BCF" w:rsidRPr="00A44B62" w:rsidRDefault="00275BCF" w:rsidP="009234A5">
      <w:pPr>
        <w:pStyle w:val="Heading1"/>
        <w:numPr>
          <w:ilvl w:val="0"/>
          <w:numId w:val="0"/>
        </w:numPr>
        <w:ind w:left="432" w:hanging="432"/>
      </w:pPr>
      <w:r w:rsidRPr="00A44B62">
        <w:t>Abstract</w:t>
      </w:r>
    </w:p>
    <w:p w14:paraId="613FA758" w14:textId="77777777" w:rsidR="00A36B54" w:rsidRPr="00A44B62" w:rsidRDefault="00A36B54" w:rsidP="009234A5">
      <w:pPr>
        <w:jc w:val="both"/>
        <w:rPr>
          <w:sz w:val="20"/>
          <w:szCs w:val="24"/>
          <w:lang w:eastAsia="ja-JP"/>
        </w:rPr>
      </w:pPr>
      <w:r w:rsidRPr="00A44B62">
        <w:rPr>
          <w:szCs w:val="22"/>
        </w:rPr>
        <w:t xml:space="preserve">This document is the draft text for changes to the High Efficiency Video Coding </w:t>
      </w:r>
      <w:r w:rsidR="00480266" w:rsidRPr="00A44B62">
        <w:rPr>
          <w:szCs w:val="22"/>
        </w:rPr>
        <w:t xml:space="preserve">(HEVC) </w:t>
      </w:r>
      <w:r w:rsidRPr="00A44B62">
        <w:rPr>
          <w:szCs w:val="22"/>
        </w:rPr>
        <w:t>standard (Rec. ITU-T H.265 | I</w:t>
      </w:r>
      <w:r w:rsidR="00480266" w:rsidRPr="00A44B62">
        <w:rPr>
          <w:szCs w:val="22"/>
        </w:rPr>
        <w:t>SO/IEC 23008-2) to specify additional supplemental enhancement information (SEI) messages for content colour volume, o</w:t>
      </w:r>
      <w:r w:rsidRPr="00A44B62">
        <w:rPr>
          <w:szCs w:val="22"/>
        </w:rPr>
        <w:t xml:space="preserve">mnidirectional 360° projection, </w:t>
      </w:r>
      <w:r w:rsidR="00A44B62" w:rsidRPr="00A44B62">
        <w:rPr>
          <w:szCs w:val="22"/>
        </w:rPr>
        <w:t xml:space="preserve">omnidirectional viewport, </w:t>
      </w:r>
      <w:r w:rsidR="00480266" w:rsidRPr="00A44B62">
        <w:rPr>
          <w:szCs w:val="22"/>
        </w:rPr>
        <w:t>r</w:t>
      </w:r>
      <w:r w:rsidR="00B10ECB" w:rsidRPr="00A44B62">
        <w:rPr>
          <w:szCs w:val="22"/>
        </w:rPr>
        <w:t>egion</w:t>
      </w:r>
      <w:r w:rsidR="00480266" w:rsidRPr="00A44B62">
        <w:rPr>
          <w:szCs w:val="22"/>
        </w:rPr>
        <w:t>al</w:t>
      </w:r>
      <w:r w:rsidR="00B10ECB" w:rsidRPr="00A44B62">
        <w:rPr>
          <w:szCs w:val="22"/>
        </w:rPr>
        <w:t xml:space="preserve"> nesting, </w:t>
      </w:r>
      <w:r w:rsidR="00A44B62">
        <w:rPr>
          <w:szCs w:val="22"/>
        </w:rPr>
        <w:t xml:space="preserve">and </w:t>
      </w:r>
      <w:r w:rsidR="00480266" w:rsidRPr="00A44B62">
        <w:rPr>
          <w:szCs w:val="22"/>
        </w:rPr>
        <w:t>m</w:t>
      </w:r>
      <w:r w:rsidR="00B10ECB" w:rsidRPr="00A44B62">
        <w:rPr>
          <w:szCs w:val="22"/>
        </w:rPr>
        <w:t>otion-constrained tile sets extraction information</w:t>
      </w:r>
      <w:r w:rsidR="00FD6FCE" w:rsidRPr="00A44B62">
        <w:rPr>
          <w:szCs w:val="22"/>
        </w:rPr>
        <w:t xml:space="preserve">, </w:t>
      </w:r>
      <w:r w:rsidR="00B50D8F" w:rsidRPr="00A44B62">
        <w:rPr>
          <w:szCs w:val="22"/>
        </w:rPr>
        <w:t xml:space="preserve">along with some </w:t>
      </w:r>
      <w:r w:rsidR="00CC68F4" w:rsidRPr="00A44B62">
        <w:rPr>
          <w:szCs w:val="22"/>
        </w:rPr>
        <w:t xml:space="preserve">corrections </w:t>
      </w:r>
      <w:r w:rsidR="00B50D8F" w:rsidRPr="00A44B62">
        <w:rPr>
          <w:szCs w:val="22"/>
        </w:rPr>
        <w:t>to existing specification texts</w:t>
      </w:r>
      <w:r w:rsidR="00B10ECB" w:rsidRPr="00A44B62">
        <w:rPr>
          <w:szCs w:val="22"/>
        </w:rPr>
        <w:t>.</w:t>
      </w:r>
    </w:p>
    <w:p w14:paraId="6203C6CA" w14:textId="77777777" w:rsidR="004D3E86" w:rsidRPr="00A44B62" w:rsidRDefault="008159CE" w:rsidP="00024D98">
      <w:pPr>
        <w:keepNext/>
        <w:keepLines/>
        <w:spacing w:before="360"/>
        <w:outlineLvl w:val="0"/>
        <w:rPr>
          <w:i/>
          <w:noProof/>
          <w:sz w:val="24"/>
        </w:rPr>
      </w:pPr>
      <w:r w:rsidRPr="00A44B62">
        <w:rPr>
          <w:b/>
          <w:bCs/>
          <w:kern w:val="32"/>
          <w:sz w:val="24"/>
          <w:szCs w:val="32"/>
          <w:lang w:eastAsia="ja-JP"/>
        </w:rPr>
        <w:t>Changes to the specification text:</w:t>
      </w:r>
    </w:p>
    <w:p w14:paraId="45EE1BD5" w14:textId="77777777" w:rsidR="00B50D8F" w:rsidRPr="00A44B62" w:rsidRDefault="00B50D8F" w:rsidP="00B50D8F">
      <w:pPr>
        <w:keepNext/>
        <w:keepLines/>
        <w:spacing w:before="360"/>
        <w:jc w:val="both"/>
        <w:outlineLvl w:val="0"/>
        <w:rPr>
          <w:i/>
          <w:noProof/>
          <w:sz w:val="24"/>
        </w:rPr>
      </w:pPr>
      <w:r w:rsidRPr="00A44B62">
        <w:rPr>
          <w:i/>
          <w:noProof/>
          <w:sz w:val="24"/>
        </w:rPr>
        <w:t>Throughout the specification, replace all single-word instances of "nested" with "scalabl</w:t>
      </w:r>
      <w:r w:rsidR="00500BBB" w:rsidRPr="00A44B62">
        <w:rPr>
          <w:i/>
          <w:noProof/>
          <w:sz w:val="24"/>
        </w:rPr>
        <w:t>e</w:t>
      </w:r>
      <w:r w:rsidR="00907331" w:rsidRPr="00A44B62">
        <w:rPr>
          <w:i/>
          <w:noProof/>
          <w:sz w:val="24"/>
        </w:rPr>
        <w:t>-</w:t>
      </w:r>
      <w:r w:rsidRPr="00A44B62">
        <w:rPr>
          <w:i/>
          <w:noProof/>
          <w:sz w:val="24"/>
        </w:rPr>
        <w:t xml:space="preserve">nested" (e.g., there is no single-word </w:t>
      </w:r>
      <w:r w:rsidR="001D40F4" w:rsidRPr="00A44B62">
        <w:rPr>
          <w:i/>
          <w:noProof/>
          <w:sz w:val="24"/>
        </w:rPr>
        <w:t>instance</w:t>
      </w:r>
      <w:r w:rsidRPr="00A44B62">
        <w:rPr>
          <w:i/>
          <w:noProof/>
          <w:sz w:val="24"/>
        </w:rPr>
        <w:t xml:space="preserve"> of "nested" in "non-nested"), and all instances of "non-nested" with "non-scalabl</w:t>
      </w:r>
      <w:r w:rsidR="00500BBB" w:rsidRPr="00A44B62">
        <w:rPr>
          <w:i/>
          <w:noProof/>
          <w:sz w:val="24"/>
        </w:rPr>
        <w:t>e-</w:t>
      </w:r>
      <w:r w:rsidRPr="00A44B62">
        <w:rPr>
          <w:i/>
          <w:noProof/>
          <w:sz w:val="24"/>
        </w:rPr>
        <w:t>nested", except in 3.158 (which is kept unchanged) and Table F.4 in F.14.3.1 (</w:t>
      </w:r>
      <w:r w:rsidR="00AC584D">
        <w:rPr>
          <w:i/>
          <w:noProof/>
          <w:sz w:val="24"/>
        </w:rPr>
        <w:t>for which a change is provided below</w:t>
      </w:r>
      <w:r w:rsidRPr="00A44B62">
        <w:rPr>
          <w:i/>
          <w:noProof/>
          <w:sz w:val="24"/>
        </w:rPr>
        <w:t>).</w:t>
      </w:r>
    </w:p>
    <w:p w14:paraId="566C2A29" w14:textId="22AEA70A" w:rsidR="00FD5534" w:rsidRPr="00A44B62" w:rsidRDefault="00FD5534" w:rsidP="00FD5534">
      <w:pPr>
        <w:keepNext/>
        <w:keepLines/>
        <w:spacing w:before="360"/>
        <w:outlineLvl w:val="0"/>
        <w:rPr>
          <w:i/>
          <w:noProof/>
          <w:sz w:val="24"/>
        </w:rPr>
      </w:pPr>
      <w:r w:rsidRPr="00A44B62">
        <w:rPr>
          <w:i/>
          <w:noProof/>
          <w:sz w:val="24"/>
        </w:rPr>
        <w:t xml:space="preserve">In </w:t>
      </w:r>
      <w:r>
        <w:rPr>
          <w:i/>
          <w:noProof/>
          <w:sz w:val="24"/>
        </w:rPr>
        <w:t xml:space="preserve">clause 3, add the following </w:t>
      </w:r>
      <w:r w:rsidR="007F487D">
        <w:rPr>
          <w:i/>
          <w:noProof/>
          <w:sz w:val="24"/>
        </w:rPr>
        <w:t xml:space="preserve">term </w:t>
      </w:r>
      <w:r>
        <w:rPr>
          <w:i/>
          <w:noProof/>
          <w:sz w:val="24"/>
        </w:rPr>
        <w:t>definitions (in alphabetical order</w:t>
      </w:r>
      <w:r w:rsidR="007F487D">
        <w:rPr>
          <w:i/>
          <w:noProof/>
          <w:sz w:val="24"/>
        </w:rPr>
        <w:t xml:space="preserve"> within the current list</w:t>
      </w:r>
      <w:r>
        <w:rPr>
          <w:i/>
          <w:noProof/>
          <w:sz w:val="24"/>
        </w:rPr>
        <w:t>)</w:t>
      </w:r>
      <w:r w:rsidRPr="00A44B62">
        <w:rPr>
          <w:i/>
          <w:noProof/>
          <w:sz w:val="24"/>
        </w:rPr>
        <w:t>:</w:t>
      </w:r>
    </w:p>
    <w:p w14:paraId="2766B598" w14:textId="164F6FF9" w:rsidR="007F487D" w:rsidRDefault="007F487D" w:rsidP="001B4F7B">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bookmarkStart w:id="20" w:name="_Ref57450726"/>
      <w:r w:rsidRPr="001B4F7B">
        <w:rPr>
          <w:rFonts w:eastAsia="Times New Roman"/>
          <w:b/>
          <w:noProof/>
          <w:sz w:val="20"/>
          <w:lang w:val="en-GB"/>
        </w:rPr>
        <w:t>3.X</w:t>
      </w:r>
      <w:r>
        <w:rPr>
          <w:rFonts w:eastAsia="Times New Roman"/>
          <w:noProof/>
          <w:sz w:val="20"/>
          <w:lang w:val="en-GB"/>
        </w:rPr>
        <w:tab/>
      </w:r>
      <w:r w:rsidRPr="00055CE8">
        <w:rPr>
          <w:rFonts w:cs="Tahoma"/>
          <w:b/>
          <w:sz w:val="20"/>
        </w:rPr>
        <w:t>azimuth circle</w:t>
      </w:r>
      <w:r w:rsidRPr="007F487D">
        <w:rPr>
          <w:rFonts w:eastAsia="Times New Roman"/>
          <w:noProof/>
          <w:sz w:val="20"/>
          <w:lang w:val="en-GB"/>
        </w:rPr>
        <w:t xml:space="preserve">: </w:t>
      </w:r>
      <w:r w:rsidRPr="00055CE8">
        <w:rPr>
          <w:rFonts w:cs="Tahoma"/>
          <w:sz w:val="20"/>
        </w:rPr>
        <w:t xml:space="preserve">circle on </w:t>
      </w:r>
      <w:r>
        <w:rPr>
          <w:rFonts w:cs="Tahoma"/>
          <w:sz w:val="20"/>
        </w:rPr>
        <w:t>a</w:t>
      </w:r>
      <w:r w:rsidRPr="00055CE8">
        <w:rPr>
          <w:rFonts w:cs="Tahoma"/>
          <w:sz w:val="20"/>
        </w:rPr>
        <w:t xml:space="preserve"> sphere connecting all points with the same azimuth value</w:t>
      </w:r>
      <w:r w:rsidRPr="007F487D">
        <w:rPr>
          <w:rFonts w:eastAsia="Times New Roman"/>
          <w:noProof/>
          <w:sz w:val="20"/>
          <w:lang w:val="en-GB"/>
        </w:rPr>
        <w:t>.</w:t>
      </w:r>
      <w:bookmarkEnd w:id="20"/>
    </w:p>
    <w:p w14:paraId="3BBE2C8F" w14:textId="4F83C926" w:rsidR="007F487D" w:rsidRPr="007F487D" w:rsidRDefault="007F487D" w:rsidP="007F487D">
      <w:pPr>
        <w:tabs>
          <w:tab w:val="clear" w:pos="360"/>
          <w:tab w:val="clear" w:pos="720"/>
          <w:tab w:val="clear" w:pos="1080"/>
          <w:tab w:val="clear" w:pos="1440"/>
        </w:tabs>
        <w:spacing w:before="60"/>
        <w:ind w:left="1209"/>
        <w:jc w:val="both"/>
        <w:rPr>
          <w:rFonts w:eastAsia="Times New Roman"/>
          <w:noProof/>
          <w:sz w:val="18"/>
          <w:lang w:val="en-GB"/>
        </w:rPr>
      </w:pPr>
      <w:r w:rsidRPr="007F487D">
        <w:rPr>
          <w:rFonts w:eastAsia="Times New Roman"/>
          <w:noProof/>
          <w:sz w:val="18"/>
          <w:lang w:val="en-GB"/>
        </w:rPr>
        <w:t>NOTE </w:t>
      </w:r>
      <w:r w:rsidRPr="007F487D">
        <w:rPr>
          <w:rFonts w:eastAsia="Times New Roman"/>
          <w:sz w:val="18"/>
          <w:lang w:val="en-GB"/>
        </w:rPr>
        <w:fldChar w:fldCharType="begin" w:fldLock="1"/>
      </w:r>
      <w:r w:rsidRPr="007F487D">
        <w:rPr>
          <w:rFonts w:eastAsia="Times New Roman"/>
          <w:sz w:val="18"/>
          <w:lang w:val="en-GB"/>
        </w:rPr>
        <w:instrText xml:space="preserve"> SEQ NoteCounter \s 9 \* MERGEFORMAT </w:instrText>
      </w:r>
      <w:r w:rsidRPr="007F487D">
        <w:rPr>
          <w:rFonts w:eastAsia="Times New Roman"/>
          <w:sz w:val="18"/>
          <w:lang w:val="en-GB"/>
        </w:rPr>
        <w:fldChar w:fldCharType="separate"/>
      </w:r>
      <w:r w:rsidRPr="007F487D">
        <w:rPr>
          <w:rFonts w:eastAsia="Times New Roman"/>
          <w:noProof/>
          <w:sz w:val="18"/>
          <w:lang w:val="en-GB"/>
        </w:rPr>
        <w:t>1</w:t>
      </w:r>
      <w:r w:rsidRPr="007F487D">
        <w:rPr>
          <w:rFonts w:eastAsia="Times New Roman"/>
          <w:noProof/>
          <w:sz w:val="18"/>
          <w:lang w:val="en-GB"/>
        </w:rPr>
        <w:fldChar w:fldCharType="end"/>
      </w:r>
      <w:r>
        <w:rPr>
          <w:rFonts w:eastAsia="Times New Roman"/>
          <w:noProof/>
          <w:sz w:val="18"/>
          <w:lang w:val="en-GB"/>
        </w:rPr>
        <w:t xml:space="preserve"> to Entry</w:t>
      </w:r>
      <w:r w:rsidRPr="007F487D">
        <w:rPr>
          <w:rFonts w:eastAsia="Times New Roman"/>
          <w:noProof/>
          <w:sz w:val="18"/>
          <w:lang w:val="en-GB"/>
        </w:rPr>
        <w:t> – </w:t>
      </w:r>
      <w:r w:rsidRPr="00055CE8">
        <w:rPr>
          <w:rFonts w:eastAsia="Malgun Gothic"/>
          <w:sz w:val="18"/>
          <w:szCs w:val="18"/>
          <w:lang w:eastAsia="zh-CN"/>
        </w:rPr>
        <w:t>An</w:t>
      </w:r>
      <w:r w:rsidRPr="00055CE8">
        <w:rPr>
          <w:rFonts w:cs="Arial"/>
          <w:sz w:val="18"/>
          <w:szCs w:val="18"/>
        </w:rPr>
        <w:t xml:space="preserve"> </w:t>
      </w:r>
      <w:r w:rsidRPr="001B4F7B">
        <w:rPr>
          <w:rFonts w:cs="Arial"/>
          <w:sz w:val="18"/>
          <w:szCs w:val="18"/>
        </w:rPr>
        <w:t>azimuth circle</w:t>
      </w:r>
      <w:r w:rsidRPr="00055CE8">
        <w:rPr>
          <w:rFonts w:cs="Arial"/>
          <w:sz w:val="18"/>
          <w:szCs w:val="18"/>
        </w:rPr>
        <w:t xml:space="preserve"> is always a </w:t>
      </w:r>
      <w:r w:rsidRPr="00055CE8">
        <w:rPr>
          <w:rFonts w:cs="Arial"/>
          <w:i/>
          <w:sz w:val="18"/>
          <w:szCs w:val="18"/>
        </w:rPr>
        <w:t>great circle</w:t>
      </w:r>
      <w:r w:rsidRPr="00055CE8">
        <w:rPr>
          <w:rFonts w:cs="Arial"/>
          <w:sz w:val="18"/>
          <w:szCs w:val="18"/>
        </w:rPr>
        <w:t xml:space="preserve"> like a longitude line on the earth</w:t>
      </w:r>
      <w:r w:rsidRPr="00055CE8">
        <w:rPr>
          <w:rFonts w:eastAsia="Malgun Gothic"/>
          <w:sz w:val="18"/>
          <w:szCs w:val="18"/>
          <w:lang w:eastAsia="zh-CN"/>
        </w:rPr>
        <w:t>.</w:t>
      </w:r>
    </w:p>
    <w:p w14:paraId="1C573D62" w14:textId="013D8B12"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bookmarkStart w:id="21" w:name="_Hlk502653580"/>
      <w:r w:rsidRPr="00055CE8">
        <w:rPr>
          <w:rFonts w:cs="Tahoma"/>
          <w:b/>
          <w:sz w:val="20"/>
        </w:rPr>
        <w:t>constituent picture</w:t>
      </w:r>
      <w:bookmarkEnd w:id="21"/>
      <w:r w:rsidRPr="007F487D">
        <w:rPr>
          <w:rFonts w:eastAsia="Times New Roman"/>
          <w:noProof/>
          <w:sz w:val="20"/>
          <w:lang w:val="en-GB"/>
        </w:rPr>
        <w:t xml:space="preserve">: </w:t>
      </w:r>
      <w:r>
        <w:rPr>
          <w:rFonts w:cs="Tahoma"/>
          <w:sz w:val="20"/>
        </w:rPr>
        <w:t>part</w:t>
      </w:r>
      <w:r w:rsidRPr="00055CE8">
        <w:rPr>
          <w:rFonts w:cs="Tahoma"/>
          <w:sz w:val="20"/>
        </w:rPr>
        <w:t xml:space="preserve"> of a </w:t>
      </w:r>
      <w:ins w:id="22" w:author="Ye-Kui Wang d06" w:date="2018-01-02T10:48:00Z">
        <w:r w:rsidR="00083377" w:rsidRPr="00083377">
          <w:rPr>
            <w:rFonts w:cs="Tahoma"/>
            <w:sz w:val="20"/>
          </w:rPr>
          <w:t xml:space="preserve">spatially </w:t>
        </w:r>
      </w:ins>
      <w:r w:rsidRPr="00055CE8">
        <w:rPr>
          <w:rFonts w:cs="Tahoma"/>
          <w:sz w:val="20"/>
        </w:rPr>
        <w:t xml:space="preserve">frame-packed </w:t>
      </w:r>
      <w:r w:rsidRPr="00055CE8">
        <w:rPr>
          <w:rFonts w:eastAsia="Calibri"/>
          <w:sz w:val="20"/>
        </w:rPr>
        <w:t>stereoscopic video</w:t>
      </w:r>
      <w:r w:rsidRPr="00055CE8">
        <w:rPr>
          <w:rFonts w:cs="Tahoma"/>
          <w:sz w:val="20"/>
        </w:rPr>
        <w:t xml:space="preserve"> picture that corresponds to one view, or a </w:t>
      </w:r>
      <w:del w:id="23" w:author="Ye-Kui Wang d06" w:date="2018-01-02T10:49:00Z">
        <w:r w:rsidRPr="00055CE8" w:rsidDel="00083377">
          <w:rPr>
            <w:rFonts w:cs="Tahoma"/>
            <w:sz w:val="20"/>
          </w:rPr>
          <w:delText>non-frame-packed mono</w:delText>
        </w:r>
        <w:r w:rsidRPr="00055CE8" w:rsidDel="00083377">
          <w:rPr>
            <w:rFonts w:eastAsia="Calibri"/>
            <w:sz w:val="20"/>
          </w:rPr>
          <w:delText>scopic video</w:delText>
        </w:r>
        <w:r w:rsidRPr="00055CE8" w:rsidDel="00083377">
          <w:rPr>
            <w:rFonts w:cs="Tahoma"/>
            <w:sz w:val="20"/>
          </w:rPr>
          <w:delText xml:space="preserve"> </w:delText>
        </w:r>
      </w:del>
      <w:r w:rsidRPr="00055CE8">
        <w:rPr>
          <w:rFonts w:cs="Tahoma"/>
          <w:sz w:val="20"/>
        </w:rPr>
        <w:t>picture itself</w:t>
      </w:r>
      <w:ins w:id="24" w:author="Ye-Kui Wang d06" w:date="2018-01-02T10:49:00Z">
        <w:r w:rsidR="00083377" w:rsidRPr="00373090">
          <w:t xml:space="preserve"> </w:t>
        </w:r>
        <w:r w:rsidR="00083377" w:rsidRPr="00373090">
          <w:rPr>
            <w:rFonts w:cs="Tahoma"/>
            <w:sz w:val="20"/>
          </w:rPr>
          <w:t>when frame packing is not in use or the temporal interleaving frame packing arrangement is in use</w:t>
        </w:r>
      </w:ins>
      <w:r w:rsidRPr="007F487D">
        <w:rPr>
          <w:rFonts w:eastAsia="Times New Roman"/>
          <w:noProof/>
          <w:sz w:val="20"/>
          <w:lang w:val="en-GB"/>
        </w:rPr>
        <w:t>.</w:t>
      </w:r>
    </w:p>
    <w:p w14:paraId="1DB2BD0B" w14:textId="0068861C" w:rsidR="007F487D" w:rsidDel="00083377"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del w:id="25" w:author="Ye-Kui Wang d06" w:date="2018-01-02T10:50:00Z"/>
          <w:rFonts w:eastAsia="Times New Roman"/>
          <w:noProof/>
          <w:sz w:val="20"/>
          <w:lang w:val="en-GB"/>
        </w:rPr>
      </w:pPr>
      <w:del w:id="26" w:author="Ye-Kui Wang d06" w:date="2018-01-02T10:50:00Z">
        <w:r w:rsidRPr="00B5723C" w:rsidDel="00083377">
          <w:rPr>
            <w:rFonts w:eastAsia="Times New Roman"/>
            <w:b/>
            <w:noProof/>
            <w:sz w:val="20"/>
            <w:lang w:val="en-GB"/>
          </w:rPr>
          <w:delText>3.X</w:delText>
        </w:r>
        <w:r w:rsidDel="00083377">
          <w:rPr>
            <w:rFonts w:eastAsia="Times New Roman"/>
            <w:noProof/>
            <w:sz w:val="20"/>
            <w:lang w:val="en-GB"/>
          </w:rPr>
          <w:tab/>
        </w:r>
        <w:r w:rsidRPr="00055CE8" w:rsidDel="00083377">
          <w:rPr>
            <w:rFonts w:cs="Tahoma"/>
            <w:b/>
            <w:sz w:val="20"/>
          </w:rPr>
          <w:delText>coverage sphere region</w:delText>
        </w:r>
        <w:r w:rsidRPr="007F487D" w:rsidDel="00083377">
          <w:rPr>
            <w:rFonts w:eastAsia="Times New Roman"/>
            <w:noProof/>
            <w:sz w:val="20"/>
            <w:lang w:val="en-GB"/>
          </w:rPr>
          <w:delText xml:space="preserve">: </w:delText>
        </w:r>
        <w:r w:rsidR="0087088E" w:rsidRPr="00464B6C" w:rsidDel="00083377">
          <w:rPr>
            <w:rFonts w:cs="Tahoma"/>
            <w:i/>
            <w:sz w:val="20"/>
          </w:rPr>
          <w:delText>sphere region</w:delText>
        </w:r>
        <w:r w:rsidR="0087088E" w:rsidRPr="0087088E" w:rsidDel="00083377">
          <w:rPr>
            <w:rFonts w:cs="Tahoma"/>
            <w:sz w:val="20"/>
          </w:rPr>
          <w:delText xml:space="preserve"> that is covered by a </w:delText>
        </w:r>
        <w:r w:rsidR="0087088E" w:rsidRPr="00464B6C" w:rsidDel="00083377">
          <w:rPr>
            <w:rFonts w:cs="Tahoma"/>
            <w:i/>
            <w:sz w:val="20"/>
          </w:rPr>
          <w:delText>cropped decoded picture</w:delText>
        </w:r>
        <w:r w:rsidRPr="007F487D" w:rsidDel="00083377">
          <w:rPr>
            <w:rFonts w:eastAsia="Times New Roman"/>
            <w:noProof/>
            <w:sz w:val="20"/>
            <w:lang w:val="en-GB"/>
          </w:rPr>
          <w:delText>.</w:delText>
        </w:r>
      </w:del>
    </w:p>
    <w:p w14:paraId="03ED7077" w14:textId="3C8C61B0"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sz w:val="20"/>
          <w:lang w:eastAsia="ko-KR"/>
        </w:rPr>
        <w:t>elevation circle</w:t>
      </w:r>
      <w:r w:rsidRPr="007F487D">
        <w:rPr>
          <w:rFonts w:eastAsia="Times New Roman"/>
          <w:noProof/>
          <w:sz w:val="20"/>
          <w:lang w:val="en-GB"/>
        </w:rPr>
        <w:t xml:space="preserve">: </w:t>
      </w:r>
      <w:r w:rsidRPr="00055CE8">
        <w:rPr>
          <w:rFonts w:cs="Tahoma"/>
          <w:sz w:val="20"/>
        </w:rPr>
        <w:t xml:space="preserve">circle on </w:t>
      </w:r>
      <w:r>
        <w:rPr>
          <w:rFonts w:cs="Tahoma"/>
          <w:sz w:val="20"/>
        </w:rPr>
        <w:t>a</w:t>
      </w:r>
      <w:r w:rsidRPr="00055CE8">
        <w:rPr>
          <w:rFonts w:cs="Tahoma"/>
          <w:sz w:val="20"/>
        </w:rPr>
        <w:t xml:space="preserve"> sphere connecting all points with the same elevation value</w:t>
      </w:r>
      <w:r w:rsidRPr="007F487D">
        <w:rPr>
          <w:rFonts w:eastAsia="Times New Roman"/>
          <w:noProof/>
          <w:sz w:val="20"/>
          <w:lang w:val="en-GB"/>
        </w:rPr>
        <w:t>.</w:t>
      </w:r>
    </w:p>
    <w:p w14:paraId="43215189" w14:textId="0393AED7" w:rsidR="007F487D" w:rsidRPr="007F487D" w:rsidRDefault="007F487D" w:rsidP="007F487D">
      <w:pPr>
        <w:tabs>
          <w:tab w:val="clear" w:pos="360"/>
          <w:tab w:val="clear" w:pos="720"/>
          <w:tab w:val="clear" w:pos="1080"/>
          <w:tab w:val="clear" w:pos="1440"/>
        </w:tabs>
        <w:spacing w:before="60"/>
        <w:ind w:left="1209"/>
        <w:jc w:val="both"/>
        <w:rPr>
          <w:rFonts w:eastAsia="Times New Roman"/>
          <w:noProof/>
          <w:sz w:val="18"/>
          <w:lang w:val="en-GB"/>
        </w:rPr>
      </w:pPr>
      <w:r w:rsidRPr="007F487D">
        <w:rPr>
          <w:rFonts w:eastAsia="Times New Roman"/>
          <w:noProof/>
          <w:sz w:val="18"/>
          <w:lang w:val="en-GB"/>
        </w:rPr>
        <w:t>NOTE </w:t>
      </w:r>
      <w:r w:rsidRPr="007F487D">
        <w:rPr>
          <w:rFonts w:eastAsia="Times New Roman"/>
          <w:sz w:val="18"/>
          <w:lang w:val="en-GB"/>
        </w:rPr>
        <w:fldChar w:fldCharType="begin" w:fldLock="1"/>
      </w:r>
      <w:r w:rsidRPr="007F487D">
        <w:rPr>
          <w:rFonts w:eastAsia="Times New Roman"/>
          <w:sz w:val="18"/>
          <w:lang w:val="en-GB"/>
        </w:rPr>
        <w:instrText xml:space="preserve"> SEQ NoteCounter \s 9 \* MERGEFORMAT </w:instrText>
      </w:r>
      <w:r w:rsidRPr="007F487D">
        <w:rPr>
          <w:rFonts w:eastAsia="Times New Roman"/>
          <w:sz w:val="18"/>
          <w:lang w:val="en-GB"/>
        </w:rPr>
        <w:fldChar w:fldCharType="separate"/>
      </w:r>
      <w:r w:rsidRPr="007F487D">
        <w:rPr>
          <w:rFonts w:eastAsia="Times New Roman"/>
          <w:noProof/>
          <w:sz w:val="18"/>
          <w:lang w:val="en-GB"/>
        </w:rPr>
        <w:t>1</w:t>
      </w:r>
      <w:r w:rsidRPr="007F487D">
        <w:rPr>
          <w:rFonts w:eastAsia="Times New Roman"/>
          <w:noProof/>
          <w:sz w:val="18"/>
          <w:lang w:val="en-GB"/>
        </w:rPr>
        <w:fldChar w:fldCharType="end"/>
      </w:r>
      <w:r>
        <w:rPr>
          <w:rFonts w:eastAsia="Times New Roman"/>
          <w:noProof/>
          <w:sz w:val="18"/>
          <w:lang w:val="en-GB"/>
        </w:rPr>
        <w:t xml:space="preserve"> to Entry</w:t>
      </w:r>
      <w:r w:rsidRPr="007F487D">
        <w:rPr>
          <w:rFonts w:eastAsia="Times New Roman"/>
          <w:noProof/>
          <w:sz w:val="18"/>
          <w:lang w:val="en-GB"/>
        </w:rPr>
        <w:t> – </w:t>
      </w:r>
      <w:r>
        <w:rPr>
          <w:rFonts w:eastAsia="Times New Roman"/>
          <w:noProof/>
          <w:sz w:val="18"/>
          <w:lang w:val="en-GB"/>
        </w:rPr>
        <w:t>An elevation circle is similar to a lattitude line on the earth. Except when the elevation value is zero, a</w:t>
      </w:r>
      <w:r w:rsidRPr="00055CE8">
        <w:rPr>
          <w:rFonts w:cs="Arial"/>
          <w:sz w:val="18"/>
          <w:szCs w:val="18"/>
        </w:rPr>
        <w:t xml:space="preserve">n </w:t>
      </w:r>
      <w:r w:rsidRPr="00464B6C">
        <w:rPr>
          <w:rFonts w:cs="Arial"/>
          <w:sz w:val="18"/>
          <w:szCs w:val="18"/>
        </w:rPr>
        <w:t>elevation circle</w:t>
      </w:r>
      <w:r w:rsidRPr="00055CE8">
        <w:rPr>
          <w:rFonts w:cs="Arial"/>
          <w:sz w:val="18"/>
          <w:szCs w:val="18"/>
        </w:rPr>
        <w:t xml:space="preserve"> is not a </w:t>
      </w:r>
      <w:r w:rsidRPr="00055CE8">
        <w:rPr>
          <w:rFonts w:cs="Arial"/>
          <w:i/>
          <w:sz w:val="18"/>
          <w:szCs w:val="18"/>
        </w:rPr>
        <w:t>great circle</w:t>
      </w:r>
      <w:r w:rsidRPr="00055CE8">
        <w:rPr>
          <w:rFonts w:cs="Arial"/>
          <w:sz w:val="18"/>
          <w:szCs w:val="18"/>
        </w:rPr>
        <w:t xml:space="preserve"> like a longitude circle on the earth</w:t>
      </w:r>
      <w:r w:rsidRPr="00055CE8">
        <w:rPr>
          <w:rFonts w:eastAsia="Malgun Gothic"/>
          <w:sz w:val="18"/>
          <w:szCs w:val="18"/>
          <w:lang w:eastAsia="zh-CN"/>
        </w:rPr>
        <w:t>.</w:t>
      </w:r>
    </w:p>
    <w:p w14:paraId="131819FC" w14:textId="13C075ED"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sz w:val="20"/>
          <w:lang w:eastAsia="ko-KR"/>
        </w:rPr>
        <w:t>global coordinate axes</w:t>
      </w:r>
      <w:r w:rsidRPr="007F487D">
        <w:rPr>
          <w:rFonts w:eastAsia="Times New Roman"/>
          <w:noProof/>
          <w:sz w:val="20"/>
          <w:lang w:val="en-GB"/>
        </w:rPr>
        <w:t xml:space="preserve">: </w:t>
      </w:r>
      <w:r w:rsidRPr="00AA3C1E">
        <w:rPr>
          <w:rFonts w:eastAsia="Malgun Gothic" w:cs="Tahoma"/>
          <w:color w:val="000000"/>
          <w:sz w:val="20"/>
          <w:lang w:eastAsia="ko-KR"/>
        </w:rPr>
        <w:t xml:space="preserve">coordinate axes </w:t>
      </w:r>
      <w:r w:rsidR="00D843D5">
        <w:rPr>
          <w:rFonts w:eastAsia="Malgun Gothic" w:cs="Tahoma"/>
          <w:color w:val="000000"/>
          <w:sz w:val="20"/>
          <w:lang w:eastAsia="ko-KR"/>
        </w:rPr>
        <w:t xml:space="preserve">associated with </w:t>
      </w:r>
      <w:r w:rsidR="00D843D5">
        <w:rPr>
          <w:rFonts w:eastAsia="Malgun Gothic" w:cs="Tahoma"/>
          <w:i/>
          <w:color w:val="000000"/>
          <w:sz w:val="20"/>
          <w:lang w:eastAsia="ko-KR"/>
        </w:rPr>
        <w:t xml:space="preserve">omnidirectional video </w:t>
      </w:r>
      <w:r w:rsidRPr="00AA3C1E">
        <w:rPr>
          <w:rFonts w:eastAsia="Malgun Gothic" w:cs="Tahoma"/>
          <w:color w:val="000000"/>
          <w:sz w:val="20"/>
          <w:lang w:eastAsia="ko-KR"/>
        </w:rPr>
        <w:t xml:space="preserve">that are associated with </w:t>
      </w:r>
      <w:r>
        <w:rPr>
          <w:rFonts w:eastAsia="Malgun Gothic" w:cs="Tahoma"/>
          <w:color w:val="000000"/>
          <w:sz w:val="20"/>
          <w:lang w:eastAsia="ko-KR"/>
        </w:rPr>
        <w:t>an externally referenceable</w:t>
      </w:r>
      <w:r w:rsidRPr="00AA3C1E">
        <w:rPr>
          <w:rFonts w:eastAsia="Malgun Gothic" w:cs="Tahoma"/>
          <w:color w:val="000000"/>
          <w:sz w:val="20"/>
          <w:lang w:eastAsia="ko-KR"/>
        </w:rPr>
        <w:t xml:space="preserve"> position</w:t>
      </w:r>
      <w:r w:rsidR="00D843D5">
        <w:rPr>
          <w:rFonts w:eastAsia="Malgun Gothic" w:cs="Tahoma"/>
          <w:color w:val="000000"/>
          <w:sz w:val="20"/>
          <w:lang w:eastAsia="ko-KR"/>
        </w:rPr>
        <w:t xml:space="preserve"> and orientation</w:t>
      </w:r>
      <w:r w:rsidRPr="007F487D">
        <w:rPr>
          <w:rFonts w:eastAsia="Times New Roman"/>
          <w:noProof/>
          <w:sz w:val="20"/>
          <w:lang w:val="en-GB"/>
        </w:rPr>
        <w:t>.</w:t>
      </w:r>
    </w:p>
    <w:p w14:paraId="77C49E27" w14:textId="644C0E10" w:rsidR="007F487D" w:rsidRPr="007F487D" w:rsidRDefault="007F487D" w:rsidP="007F487D">
      <w:pPr>
        <w:tabs>
          <w:tab w:val="clear" w:pos="360"/>
          <w:tab w:val="clear" w:pos="720"/>
          <w:tab w:val="clear" w:pos="1080"/>
          <w:tab w:val="clear" w:pos="1440"/>
        </w:tabs>
        <w:spacing w:before="60"/>
        <w:ind w:left="1209"/>
        <w:jc w:val="both"/>
        <w:rPr>
          <w:rFonts w:eastAsia="Times New Roman"/>
          <w:noProof/>
          <w:sz w:val="18"/>
          <w:lang w:val="en-GB"/>
        </w:rPr>
      </w:pPr>
      <w:r w:rsidRPr="007F487D">
        <w:rPr>
          <w:rFonts w:eastAsia="Times New Roman"/>
          <w:noProof/>
          <w:sz w:val="18"/>
          <w:lang w:val="en-GB"/>
        </w:rPr>
        <w:t>NOTE </w:t>
      </w:r>
      <w:r w:rsidRPr="007F487D">
        <w:rPr>
          <w:rFonts w:eastAsia="Times New Roman"/>
          <w:sz w:val="18"/>
          <w:lang w:val="en-GB"/>
        </w:rPr>
        <w:fldChar w:fldCharType="begin" w:fldLock="1"/>
      </w:r>
      <w:r w:rsidRPr="007F487D">
        <w:rPr>
          <w:rFonts w:eastAsia="Times New Roman"/>
          <w:sz w:val="18"/>
          <w:lang w:val="en-GB"/>
        </w:rPr>
        <w:instrText xml:space="preserve"> SEQ NoteCounter \s 9 \* MERGEFORMAT </w:instrText>
      </w:r>
      <w:r w:rsidRPr="007F487D">
        <w:rPr>
          <w:rFonts w:eastAsia="Times New Roman"/>
          <w:sz w:val="18"/>
          <w:lang w:val="en-GB"/>
        </w:rPr>
        <w:fldChar w:fldCharType="separate"/>
      </w:r>
      <w:r w:rsidRPr="007F487D">
        <w:rPr>
          <w:rFonts w:eastAsia="Times New Roman"/>
          <w:noProof/>
          <w:sz w:val="18"/>
          <w:lang w:val="en-GB"/>
        </w:rPr>
        <w:t>1</w:t>
      </w:r>
      <w:r w:rsidRPr="007F487D">
        <w:rPr>
          <w:rFonts w:eastAsia="Times New Roman"/>
          <w:noProof/>
          <w:sz w:val="18"/>
          <w:lang w:val="en-GB"/>
        </w:rPr>
        <w:fldChar w:fldCharType="end"/>
      </w:r>
      <w:r>
        <w:rPr>
          <w:rFonts w:eastAsia="Times New Roman"/>
          <w:noProof/>
          <w:sz w:val="18"/>
          <w:lang w:val="en-GB"/>
        </w:rPr>
        <w:t xml:space="preserve"> to Entry</w:t>
      </w:r>
      <w:r w:rsidRPr="007F487D">
        <w:rPr>
          <w:rFonts w:eastAsia="Times New Roman"/>
          <w:noProof/>
          <w:sz w:val="18"/>
          <w:lang w:val="en-GB"/>
        </w:rPr>
        <w:t> – </w:t>
      </w:r>
      <w:r w:rsidRPr="0002091B">
        <w:rPr>
          <w:rFonts w:eastAsia="Malgun Gothic" w:cs="Tahoma"/>
          <w:color w:val="000000"/>
          <w:sz w:val="18"/>
          <w:szCs w:val="18"/>
          <w:lang w:eastAsia="ko-KR"/>
        </w:rPr>
        <w:t xml:space="preserve">The </w:t>
      </w:r>
      <w:r>
        <w:rPr>
          <w:rFonts w:eastAsia="Malgun Gothic" w:cs="Tahoma"/>
          <w:color w:val="000000"/>
          <w:sz w:val="18"/>
          <w:szCs w:val="18"/>
          <w:lang w:eastAsia="ko-KR"/>
        </w:rPr>
        <w:t xml:space="preserve">global coordinate axes may correspond to </w:t>
      </w:r>
      <w:r w:rsidRPr="0002091B">
        <w:rPr>
          <w:rFonts w:eastAsia="Candara"/>
          <w:color w:val="000000"/>
          <w:sz w:val="18"/>
          <w:szCs w:val="18"/>
        </w:rPr>
        <w:t xml:space="preserve">the </w:t>
      </w:r>
      <w:r>
        <w:rPr>
          <w:rFonts w:eastAsia="Candara"/>
          <w:color w:val="000000"/>
          <w:sz w:val="18"/>
          <w:szCs w:val="18"/>
        </w:rPr>
        <w:t>position and</w:t>
      </w:r>
      <w:r w:rsidRPr="0002091B">
        <w:rPr>
          <w:rFonts w:eastAsia="Candara"/>
          <w:color w:val="000000"/>
          <w:sz w:val="18"/>
          <w:szCs w:val="18"/>
        </w:rPr>
        <w:t xml:space="preserve"> </w:t>
      </w:r>
      <w:r>
        <w:rPr>
          <w:rFonts w:eastAsia="Candara"/>
          <w:color w:val="000000"/>
          <w:sz w:val="18"/>
          <w:szCs w:val="18"/>
        </w:rPr>
        <w:t xml:space="preserve">orientation </w:t>
      </w:r>
      <w:r w:rsidRPr="0002091B">
        <w:rPr>
          <w:rFonts w:eastAsia="Candara"/>
          <w:color w:val="000000"/>
          <w:sz w:val="18"/>
          <w:szCs w:val="18"/>
        </w:rPr>
        <w:t xml:space="preserve">of a device or rig used for omnidirectional audio/video acquisition as well as the position of </w:t>
      </w:r>
      <w:r>
        <w:rPr>
          <w:rFonts w:eastAsia="Candara"/>
          <w:color w:val="000000"/>
          <w:sz w:val="18"/>
          <w:szCs w:val="18"/>
        </w:rPr>
        <w:t>an</w:t>
      </w:r>
      <w:r w:rsidRPr="0002091B">
        <w:rPr>
          <w:rFonts w:eastAsia="Candara"/>
          <w:color w:val="000000"/>
          <w:sz w:val="18"/>
          <w:szCs w:val="18"/>
        </w:rPr>
        <w:t xml:space="preserve"> observer's head in the three-dimensional space </w:t>
      </w:r>
      <w:r w:rsidR="0087088E">
        <w:rPr>
          <w:rFonts w:eastAsia="Candara"/>
          <w:color w:val="000000"/>
          <w:sz w:val="18"/>
          <w:szCs w:val="18"/>
        </w:rPr>
        <w:t>of</w:t>
      </w:r>
      <w:r w:rsidRPr="0002091B">
        <w:rPr>
          <w:rFonts w:eastAsia="Candara"/>
          <w:color w:val="000000"/>
          <w:sz w:val="18"/>
          <w:szCs w:val="18"/>
        </w:rPr>
        <w:t xml:space="preserve"> the </w:t>
      </w:r>
      <w:r w:rsidR="00D843D5">
        <w:rPr>
          <w:rFonts w:eastAsia="Malgun Gothic" w:cs="Tahoma"/>
          <w:i/>
          <w:color w:val="000000"/>
          <w:sz w:val="20"/>
          <w:lang w:eastAsia="ko-KR"/>
        </w:rPr>
        <w:t xml:space="preserve">omnidirectional video </w:t>
      </w:r>
      <w:r w:rsidR="0087088E" w:rsidRPr="00D843D5">
        <w:rPr>
          <w:rFonts w:eastAsia="Candara"/>
          <w:color w:val="000000"/>
          <w:sz w:val="18"/>
          <w:szCs w:val="18"/>
        </w:rPr>
        <w:t>rendering</w:t>
      </w:r>
      <w:r w:rsidR="00D843D5">
        <w:rPr>
          <w:rFonts w:eastAsia="Malgun Gothic"/>
          <w:sz w:val="18"/>
          <w:szCs w:val="18"/>
          <w:lang w:eastAsia="zh-CN"/>
        </w:rPr>
        <w:t xml:space="preserve"> environment</w:t>
      </w:r>
      <w:r w:rsidRPr="00055CE8">
        <w:rPr>
          <w:rFonts w:eastAsia="Malgun Gothic"/>
          <w:sz w:val="18"/>
          <w:szCs w:val="18"/>
          <w:lang w:eastAsia="zh-CN"/>
        </w:rPr>
        <w:t>.</w:t>
      </w:r>
    </w:p>
    <w:p w14:paraId="776ADBA0" w14:textId="54C4751F" w:rsidR="007F487D" w:rsidRDefault="007F487D" w:rsidP="001B4F7B">
      <w:pPr>
        <w:keepNext/>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cs="Tahoma"/>
          <w:b/>
          <w:sz w:val="20"/>
        </w:rPr>
        <w:t>great circle</w:t>
      </w:r>
      <w:r w:rsidRPr="007F487D">
        <w:rPr>
          <w:rFonts w:eastAsia="Times New Roman"/>
          <w:noProof/>
          <w:sz w:val="20"/>
          <w:lang w:val="en-GB"/>
        </w:rPr>
        <w:t xml:space="preserve">: </w:t>
      </w:r>
      <w:r w:rsidRPr="00055CE8">
        <w:rPr>
          <w:rFonts w:cs="Tahoma"/>
          <w:sz w:val="20"/>
        </w:rPr>
        <w:t xml:space="preserve">intersection of </w:t>
      </w:r>
      <w:r>
        <w:rPr>
          <w:rFonts w:cs="Tahoma"/>
          <w:sz w:val="20"/>
        </w:rPr>
        <w:t>a</w:t>
      </w:r>
      <w:r w:rsidRPr="00055CE8">
        <w:rPr>
          <w:rFonts w:cs="Tahoma"/>
          <w:sz w:val="20"/>
        </w:rPr>
        <w:t xml:space="preserve"> sphere and a plane that passes through the </w:t>
      </w:r>
      <w:r w:rsidR="0087088E">
        <w:rPr>
          <w:rFonts w:cs="Tahoma"/>
          <w:sz w:val="20"/>
        </w:rPr>
        <w:t>centre</w:t>
      </w:r>
      <w:r w:rsidRPr="00055CE8">
        <w:rPr>
          <w:rFonts w:cs="Tahoma"/>
          <w:sz w:val="20"/>
        </w:rPr>
        <w:t xml:space="preserve"> point of the sphere</w:t>
      </w:r>
      <w:r w:rsidRPr="007F487D">
        <w:rPr>
          <w:rFonts w:eastAsia="Times New Roman"/>
          <w:noProof/>
          <w:sz w:val="20"/>
          <w:lang w:val="en-GB"/>
        </w:rPr>
        <w:t>.</w:t>
      </w:r>
    </w:p>
    <w:p w14:paraId="22CE4C86" w14:textId="3C5A98C3" w:rsidR="007F487D" w:rsidRPr="007F487D" w:rsidRDefault="007F487D" w:rsidP="007F487D">
      <w:pPr>
        <w:tabs>
          <w:tab w:val="clear" w:pos="360"/>
          <w:tab w:val="clear" w:pos="720"/>
          <w:tab w:val="clear" w:pos="1080"/>
          <w:tab w:val="clear" w:pos="1440"/>
        </w:tabs>
        <w:spacing w:before="60"/>
        <w:ind w:left="1209"/>
        <w:jc w:val="both"/>
        <w:rPr>
          <w:rFonts w:eastAsia="Times New Roman"/>
          <w:noProof/>
          <w:sz w:val="18"/>
          <w:lang w:val="en-GB"/>
        </w:rPr>
      </w:pPr>
      <w:r w:rsidRPr="007F487D">
        <w:rPr>
          <w:rFonts w:eastAsia="Times New Roman"/>
          <w:noProof/>
          <w:sz w:val="18"/>
          <w:lang w:val="en-GB"/>
        </w:rPr>
        <w:t>NOTE </w:t>
      </w:r>
      <w:r w:rsidRPr="007F487D">
        <w:rPr>
          <w:rFonts w:eastAsia="Times New Roman"/>
          <w:sz w:val="18"/>
          <w:lang w:val="en-GB"/>
        </w:rPr>
        <w:fldChar w:fldCharType="begin" w:fldLock="1"/>
      </w:r>
      <w:r w:rsidRPr="007F487D">
        <w:rPr>
          <w:rFonts w:eastAsia="Times New Roman"/>
          <w:sz w:val="18"/>
          <w:lang w:val="en-GB"/>
        </w:rPr>
        <w:instrText xml:space="preserve"> SEQ NoteCounter \s 9 \* MERGEFORMAT </w:instrText>
      </w:r>
      <w:r w:rsidRPr="007F487D">
        <w:rPr>
          <w:rFonts w:eastAsia="Times New Roman"/>
          <w:sz w:val="18"/>
          <w:lang w:val="en-GB"/>
        </w:rPr>
        <w:fldChar w:fldCharType="separate"/>
      </w:r>
      <w:r w:rsidRPr="007F487D">
        <w:rPr>
          <w:rFonts w:eastAsia="Times New Roman"/>
          <w:noProof/>
          <w:sz w:val="18"/>
          <w:lang w:val="en-GB"/>
        </w:rPr>
        <w:t>1</w:t>
      </w:r>
      <w:r w:rsidRPr="007F487D">
        <w:rPr>
          <w:rFonts w:eastAsia="Times New Roman"/>
          <w:noProof/>
          <w:sz w:val="18"/>
          <w:lang w:val="en-GB"/>
        </w:rPr>
        <w:fldChar w:fldCharType="end"/>
      </w:r>
      <w:r>
        <w:rPr>
          <w:rFonts w:eastAsia="Times New Roman"/>
          <w:noProof/>
          <w:sz w:val="18"/>
          <w:lang w:val="en-GB"/>
        </w:rPr>
        <w:t xml:space="preserve"> to Entry</w:t>
      </w:r>
      <w:r w:rsidRPr="007F487D">
        <w:rPr>
          <w:rFonts w:eastAsia="Times New Roman"/>
          <w:noProof/>
          <w:sz w:val="18"/>
          <w:lang w:val="en-GB"/>
        </w:rPr>
        <w:t> – </w:t>
      </w:r>
      <w:r w:rsidRPr="007F487D">
        <w:rPr>
          <w:sz w:val="18"/>
          <w:szCs w:val="18"/>
          <w:lang w:val="en-GB"/>
        </w:rPr>
        <w:t xml:space="preserve">A </w:t>
      </w:r>
      <w:r w:rsidRPr="001B4F7B">
        <w:rPr>
          <w:sz w:val="18"/>
          <w:szCs w:val="18"/>
          <w:lang w:val="en-GB"/>
        </w:rPr>
        <w:t>great circle</w:t>
      </w:r>
      <w:r w:rsidRPr="00055CE8">
        <w:rPr>
          <w:sz w:val="18"/>
          <w:szCs w:val="18"/>
          <w:lang w:val="en-GB"/>
        </w:rPr>
        <w:t xml:space="preserve"> is also known as an orthodrome or Riemannian circle</w:t>
      </w:r>
      <w:r w:rsidRPr="00055CE8">
        <w:rPr>
          <w:rFonts w:eastAsia="Malgun Gothic"/>
          <w:sz w:val="18"/>
          <w:szCs w:val="18"/>
          <w:lang w:eastAsia="zh-CN"/>
        </w:rPr>
        <w:t>.</w:t>
      </w:r>
    </w:p>
    <w:p w14:paraId="4A352A8F" w14:textId="518C80E2"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color w:val="000000"/>
          <w:sz w:val="20"/>
          <w:lang w:eastAsia="ko-KR"/>
        </w:rPr>
        <w:t>local coordinate axes</w:t>
      </w:r>
      <w:r w:rsidRPr="007F487D">
        <w:rPr>
          <w:rFonts w:eastAsia="Times New Roman"/>
          <w:noProof/>
          <w:sz w:val="20"/>
          <w:lang w:val="en-GB"/>
        </w:rPr>
        <w:t xml:space="preserve">: </w:t>
      </w:r>
      <w:r w:rsidRPr="00055CE8">
        <w:rPr>
          <w:rFonts w:eastAsia="Malgun Gothic" w:cs="Tahoma"/>
          <w:color w:val="000000"/>
          <w:sz w:val="20"/>
          <w:lang w:eastAsia="ko-KR"/>
        </w:rPr>
        <w:t xml:space="preserve">coordinate axes </w:t>
      </w:r>
      <w:r>
        <w:rPr>
          <w:rFonts w:eastAsia="Malgun Gothic" w:cs="Tahoma"/>
          <w:color w:val="000000"/>
          <w:sz w:val="20"/>
          <w:lang w:eastAsia="ko-KR"/>
        </w:rPr>
        <w:t>having a specified rotation relationship</w:t>
      </w:r>
      <w:r w:rsidRPr="00055CE8">
        <w:rPr>
          <w:rFonts w:eastAsia="Malgun Gothic" w:cs="Tahoma"/>
          <w:color w:val="000000"/>
          <w:sz w:val="20"/>
          <w:lang w:eastAsia="ko-KR"/>
        </w:rPr>
        <w:t xml:space="preserve"> </w:t>
      </w:r>
      <w:r>
        <w:rPr>
          <w:rFonts w:eastAsia="Malgun Gothic" w:cs="Tahoma"/>
          <w:color w:val="000000"/>
          <w:sz w:val="20"/>
          <w:lang w:eastAsia="ko-KR"/>
        </w:rPr>
        <w:t xml:space="preserve">relative </w:t>
      </w:r>
      <w:r w:rsidRPr="00055CE8">
        <w:rPr>
          <w:rFonts w:eastAsia="Malgun Gothic" w:cs="Tahoma"/>
          <w:color w:val="000000"/>
          <w:sz w:val="20"/>
          <w:lang w:eastAsia="ko-KR"/>
        </w:rPr>
        <w:t xml:space="preserve">to the </w:t>
      </w:r>
      <w:r w:rsidRPr="00055CE8">
        <w:rPr>
          <w:rFonts w:eastAsia="Malgun Gothic" w:cs="Tahoma"/>
          <w:i/>
          <w:color w:val="000000"/>
          <w:sz w:val="20"/>
          <w:lang w:eastAsia="ko-KR"/>
        </w:rPr>
        <w:t>global coordinate axes</w:t>
      </w:r>
      <w:r w:rsidRPr="007F487D">
        <w:rPr>
          <w:rFonts w:eastAsia="Times New Roman"/>
          <w:noProof/>
          <w:sz w:val="20"/>
          <w:lang w:val="en-GB"/>
        </w:rPr>
        <w:t>.</w:t>
      </w:r>
    </w:p>
    <w:p w14:paraId="260F162D" w14:textId="5AF24E27"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lastRenderedPageBreak/>
        <w:t>3.X</w:t>
      </w:r>
      <w:r>
        <w:rPr>
          <w:rFonts w:eastAsia="Times New Roman"/>
          <w:noProof/>
          <w:sz w:val="20"/>
          <w:lang w:val="en-GB"/>
        </w:rPr>
        <w:tab/>
      </w:r>
      <w:r w:rsidRPr="00055CE8">
        <w:rPr>
          <w:rFonts w:cs="Tahoma"/>
          <w:b/>
          <w:sz w:val="20"/>
        </w:rPr>
        <w:t xml:space="preserve">omnidirectional </w:t>
      </w:r>
      <w:r>
        <w:rPr>
          <w:rFonts w:cs="Tahoma"/>
          <w:b/>
          <w:sz w:val="20"/>
        </w:rPr>
        <w:t>video</w:t>
      </w:r>
      <w:r w:rsidRPr="007F487D">
        <w:rPr>
          <w:rFonts w:eastAsia="Times New Roman"/>
          <w:noProof/>
          <w:sz w:val="20"/>
          <w:lang w:val="en-GB"/>
        </w:rPr>
        <w:t xml:space="preserve">: </w:t>
      </w:r>
      <w:r w:rsidRPr="00055CE8">
        <w:rPr>
          <w:rFonts w:cs="Tahoma"/>
          <w:sz w:val="20"/>
        </w:rPr>
        <w:t xml:space="preserve">video </w:t>
      </w:r>
      <w:r>
        <w:rPr>
          <w:rFonts w:cs="Tahoma"/>
          <w:sz w:val="20"/>
        </w:rPr>
        <w:t xml:space="preserve">content in a format </w:t>
      </w:r>
      <w:r w:rsidRPr="00055CE8">
        <w:rPr>
          <w:rFonts w:cs="Tahoma"/>
          <w:sz w:val="20"/>
        </w:rPr>
        <w:t>that enable</w:t>
      </w:r>
      <w:r>
        <w:rPr>
          <w:rFonts w:cs="Tahoma"/>
          <w:sz w:val="20"/>
        </w:rPr>
        <w:t>s</w:t>
      </w:r>
      <w:r w:rsidRPr="00055CE8">
        <w:rPr>
          <w:rFonts w:cs="Tahoma"/>
          <w:sz w:val="20"/>
        </w:rPr>
        <w:t xml:space="preserve"> </w:t>
      </w:r>
      <w:r w:rsidRPr="00464B6C">
        <w:rPr>
          <w:rFonts w:cs="Tahoma"/>
          <w:sz w:val="20"/>
        </w:rPr>
        <w:t>rendering</w:t>
      </w:r>
      <w:r w:rsidRPr="00055CE8">
        <w:rPr>
          <w:rFonts w:cs="Tahoma"/>
          <w:sz w:val="20"/>
        </w:rPr>
        <w:t xml:space="preserve"> according </w:t>
      </w:r>
      <w:r w:rsidRPr="00055CE8">
        <w:rPr>
          <w:rFonts w:eastAsia="Malgun Gothic"/>
          <w:sz w:val="20"/>
          <w:lang w:eastAsia="ko-KR"/>
        </w:rPr>
        <w:t xml:space="preserve">to the user's viewing orientation, </w:t>
      </w:r>
      <w:r>
        <w:rPr>
          <w:rFonts w:eastAsia="Malgun Gothic"/>
          <w:sz w:val="20"/>
          <w:lang w:eastAsia="ko-KR"/>
        </w:rPr>
        <w:t xml:space="preserve">e.g., </w:t>
      </w:r>
      <w:r w:rsidRPr="00055CE8">
        <w:rPr>
          <w:rFonts w:eastAsia="Malgun Gothic"/>
          <w:sz w:val="20"/>
          <w:lang w:eastAsia="ko-KR"/>
        </w:rPr>
        <w:t xml:space="preserve">if </w:t>
      </w:r>
      <w:r>
        <w:rPr>
          <w:rFonts w:eastAsia="Malgun Gothic"/>
          <w:sz w:val="20"/>
          <w:lang w:eastAsia="ko-KR"/>
        </w:rPr>
        <w:t>viewed</w:t>
      </w:r>
      <w:r w:rsidRPr="00055CE8">
        <w:rPr>
          <w:rFonts w:eastAsia="Malgun Gothic"/>
          <w:sz w:val="20"/>
          <w:lang w:eastAsia="ko-KR"/>
        </w:rPr>
        <w:t xml:space="preserve"> </w:t>
      </w:r>
      <w:r>
        <w:rPr>
          <w:rFonts w:eastAsia="Malgun Gothic"/>
          <w:sz w:val="20"/>
          <w:lang w:eastAsia="ko-KR"/>
        </w:rPr>
        <w:t>using</w:t>
      </w:r>
      <w:r w:rsidRPr="00055CE8">
        <w:rPr>
          <w:rFonts w:eastAsia="Malgun Gothic"/>
          <w:sz w:val="20"/>
          <w:lang w:eastAsia="ko-KR"/>
        </w:rPr>
        <w:t xml:space="preserve"> a head-mounted device, or according to </w:t>
      </w:r>
      <w:r>
        <w:rPr>
          <w:rFonts w:eastAsia="Malgun Gothic"/>
          <w:sz w:val="20"/>
          <w:lang w:eastAsia="ko-KR"/>
        </w:rPr>
        <w:t xml:space="preserve">a </w:t>
      </w:r>
      <w:r w:rsidRPr="00055CE8">
        <w:rPr>
          <w:rFonts w:eastAsia="Malgun Gothic"/>
          <w:sz w:val="20"/>
          <w:lang w:eastAsia="ko-KR"/>
        </w:rPr>
        <w:t xml:space="preserve">user's desired </w:t>
      </w:r>
      <w:r w:rsidRPr="001B4F7B">
        <w:rPr>
          <w:rFonts w:eastAsia="Malgun Gothic"/>
          <w:i/>
          <w:sz w:val="20"/>
          <w:lang w:eastAsia="ko-KR"/>
        </w:rPr>
        <w:t>viewport</w:t>
      </w:r>
      <w:r w:rsidRPr="00055CE8">
        <w:rPr>
          <w:rFonts w:cs="Tahoma"/>
          <w:sz w:val="20"/>
        </w:rPr>
        <w:t xml:space="preserve">, </w:t>
      </w:r>
      <w:r>
        <w:rPr>
          <w:rFonts w:cs="Tahoma"/>
          <w:sz w:val="20"/>
        </w:rPr>
        <w:t>reflecting a potentially rotated viewing position</w:t>
      </w:r>
      <w:r w:rsidRPr="007F487D">
        <w:rPr>
          <w:rFonts w:eastAsia="Times New Roman"/>
          <w:noProof/>
          <w:sz w:val="20"/>
          <w:lang w:val="en-GB"/>
        </w:rPr>
        <w:t>.</w:t>
      </w:r>
    </w:p>
    <w:p w14:paraId="15F14176" w14:textId="522C0959"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sz w:val="20"/>
          <w:lang w:eastAsia="ko-KR"/>
        </w:rPr>
        <w:t>packed region</w:t>
      </w:r>
      <w:r w:rsidRPr="007F487D">
        <w:rPr>
          <w:rFonts w:eastAsia="Times New Roman"/>
          <w:noProof/>
          <w:sz w:val="20"/>
          <w:lang w:val="en-GB"/>
        </w:rPr>
        <w:t xml:space="preserve">: </w:t>
      </w:r>
      <w:r w:rsidRPr="00055CE8">
        <w:rPr>
          <w:noProof/>
          <w:sz w:val="20"/>
          <w:lang w:eastAsia="ko-KR"/>
        </w:rPr>
        <w:t xml:space="preserve">region in a </w:t>
      </w:r>
      <w:r w:rsidR="00D843D5">
        <w:rPr>
          <w:i/>
          <w:noProof/>
          <w:sz w:val="20"/>
          <w:lang w:eastAsia="ko-KR"/>
        </w:rPr>
        <w:t xml:space="preserve">region-wise </w:t>
      </w:r>
      <w:r w:rsidRPr="00055CE8">
        <w:rPr>
          <w:i/>
          <w:noProof/>
          <w:sz w:val="20"/>
          <w:lang w:eastAsia="ko-KR"/>
        </w:rPr>
        <w:t>packed picture</w:t>
      </w:r>
      <w:r w:rsidRPr="00055CE8">
        <w:rPr>
          <w:noProof/>
          <w:sz w:val="20"/>
          <w:lang w:eastAsia="ko-KR"/>
        </w:rPr>
        <w:t xml:space="preserve"> that is mapped to a </w:t>
      </w:r>
      <w:r w:rsidRPr="00055CE8">
        <w:rPr>
          <w:i/>
          <w:noProof/>
          <w:sz w:val="20"/>
          <w:lang w:eastAsia="ko-KR"/>
        </w:rPr>
        <w:t>projected region</w:t>
      </w:r>
      <w:r w:rsidRPr="00055CE8">
        <w:rPr>
          <w:noProof/>
          <w:sz w:val="20"/>
          <w:lang w:eastAsia="ko-KR"/>
        </w:rPr>
        <w:t xml:space="preserve"> </w:t>
      </w:r>
      <w:r>
        <w:rPr>
          <w:noProof/>
          <w:sz w:val="20"/>
          <w:lang w:eastAsia="ko-KR"/>
        </w:rPr>
        <w:t>according to</w:t>
      </w:r>
      <w:r w:rsidRPr="00055CE8">
        <w:rPr>
          <w:noProof/>
          <w:sz w:val="20"/>
          <w:lang w:eastAsia="ko-KR"/>
        </w:rPr>
        <w:t xml:space="preserve"> </w:t>
      </w:r>
      <w:r>
        <w:rPr>
          <w:noProof/>
          <w:sz w:val="20"/>
          <w:lang w:eastAsia="ko-KR"/>
        </w:rPr>
        <w:t>a</w:t>
      </w:r>
      <w:r w:rsidRPr="00055CE8">
        <w:rPr>
          <w:noProof/>
          <w:sz w:val="20"/>
          <w:lang w:eastAsia="ko-KR"/>
        </w:rPr>
        <w:t xml:space="preserve"> </w:t>
      </w:r>
      <w:r w:rsidRPr="001B4F7B">
        <w:rPr>
          <w:i/>
          <w:noProof/>
          <w:sz w:val="20"/>
          <w:lang w:eastAsia="ko-KR"/>
        </w:rPr>
        <w:t>region-wise packing</w:t>
      </w:r>
      <w:r w:rsidRPr="007F487D">
        <w:rPr>
          <w:rFonts w:eastAsia="Times New Roman"/>
          <w:noProof/>
          <w:sz w:val="20"/>
          <w:lang w:val="en-GB"/>
        </w:rPr>
        <w:t>.</w:t>
      </w:r>
    </w:p>
    <w:p w14:paraId="746D5529" w14:textId="5A657BA7"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hint="eastAsia"/>
          <w:b/>
          <w:sz w:val="20"/>
          <w:lang w:eastAsia="ko-KR"/>
        </w:rPr>
        <w:t>projected picture</w:t>
      </w:r>
      <w:r w:rsidRPr="007F487D">
        <w:rPr>
          <w:rFonts w:eastAsia="Times New Roman"/>
          <w:noProof/>
          <w:sz w:val="20"/>
          <w:lang w:val="en-GB"/>
        </w:rPr>
        <w:t xml:space="preserve">: </w:t>
      </w:r>
      <w:r w:rsidRPr="00055CE8">
        <w:rPr>
          <w:rFonts w:eastAsia="Malgun Gothic" w:cs="Tahoma" w:hint="eastAsia"/>
          <w:sz w:val="20"/>
          <w:lang w:eastAsia="ko-KR"/>
        </w:rPr>
        <w:t xml:space="preserve">picture that </w:t>
      </w:r>
      <w:r w:rsidR="0087088E">
        <w:rPr>
          <w:rFonts w:eastAsia="Malgun Gothic" w:cs="Tahoma"/>
          <w:sz w:val="20"/>
          <w:lang w:eastAsia="ko-KR"/>
        </w:rPr>
        <w:t xml:space="preserve">uses a </w:t>
      </w:r>
      <w:r w:rsidR="0087088E" w:rsidRPr="00464B6C">
        <w:rPr>
          <w:rFonts w:eastAsia="Malgun Gothic" w:cs="Tahoma"/>
          <w:i/>
          <w:sz w:val="20"/>
          <w:lang w:eastAsia="ko-KR"/>
        </w:rPr>
        <w:t xml:space="preserve">projection </w:t>
      </w:r>
      <w:r w:rsidR="0087088E" w:rsidRPr="00681153">
        <w:rPr>
          <w:rFonts w:eastAsia="Malgun Gothic" w:cs="Tahoma"/>
          <w:sz w:val="20"/>
          <w:lang w:eastAsia="ko-KR"/>
          <w:rPrChange w:id="27" w:author="Ye-Kui Wang 04" w:date="2017-12-12T12:14:00Z">
            <w:rPr>
              <w:rFonts w:eastAsia="Malgun Gothic" w:cs="Tahoma"/>
              <w:i/>
              <w:sz w:val="20"/>
              <w:lang w:eastAsia="ko-KR"/>
            </w:rPr>
          </w:rPrChange>
        </w:rPr>
        <w:t>format</w:t>
      </w:r>
      <w:r w:rsidR="0087088E" w:rsidRPr="00055CE8">
        <w:rPr>
          <w:rFonts w:eastAsia="Malgun Gothic" w:cs="Tahoma" w:hint="eastAsia"/>
          <w:sz w:val="20"/>
          <w:lang w:eastAsia="ko-KR"/>
        </w:rPr>
        <w:t xml:space="preserve"> </w:t>
      </w:r>
      <w:r w:rsidR="0087088E">
        <w:rPr>
          <w:rFonts w:eastAsia="Malgun Gothic" w:cs="Tahoma"/>
          <w:sz w:val="20"/>
          <w:lang w:eastAsia="ko-KR"/>
        </w:rPr>
        <w:t>for</w:t>
      </w:r>
      <w:r w:rsidRPr="00055CE8">
        <w:rPr>
          <w:rFonts w:eastAsia="Malgun Gothic" w:cs="Tahoma"/>
          <w:sz w:val="20"/>
          <w:lang w:eastAsia="ko-KR"/>
        </w:rPr>
        <w:t xml:space="preserve"> </w:t>
      </w:r>
      <w:r w:rsidRPr="001B4F7B">
        <w:rPr>
          <w:rFonts w:eastAsia="Malgun Gothic" w:cs="Tahoma"/>
          <w:i/>
          <w:sz w:val="20"/>
          <w:lang w:eastAsia="ko-KR"/>
        </w:rPr>
        <w:t>omnidirectional video</w:t>
      </w:r>
      <w:r w:rsidRPr="007F487D">
        <w:rPr>
          <w:rFonts w:eastAsia="Times New Roman"/>
          <w:noProof/>
          <w:sz w:val="20"/>
          <w:lang w:val="en-GB"/>
        </w:rPr>
        <w:t>.</w:t>
      </w:r>
    </w:p>
    <w:p w14:paraId="3EB51408" w14:textId="2F8A1BE1"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sz w:val="20"/>
          <w:lang w:eastAsia="ko-KR"/>
        </w:rPr>
        <w:t>projected region</w:t>
      </w:r>
      <w:r w:rsidRPr="007F487D">
        <w:rPr>
          <w:rFonts w:eastAsia="Times New Roman"/>
          <w:noProof/>
          <w:sz w:val="20"/>
          <w:lang w:val="en-GB"/>
        </w:rPr>
        <w:t xml:space="preserve">: </w:t>
      </w:r>
      <w:r w:rsidRPr="00055CE8">
        <w:rPr>
          <w:noProof/>
          <w:sz w:val="20"/>
          <w:lang w:eastAsia="ko-KR"/>
        </w:rPr>
        <w:t xml:space="preserve">region in a </w:t>
      </w:r>
      <w:r w:rsidRPr="00055CE8">
        <w:rPr>
          <w:i/>
          <w:noProof/>
          <w:sz w:val="20"/>
          <w:lang w:eastAsia="ko-KR"/>
        </w:rPr>
        <w:t>projected picture</w:t>
      </w:r>
      <w:r w:rsidRPr="00055CE8">
        <w:rPr>
          <w:noProof/>
          <w:sz w:val="20"/>
          <w:lang w:eastAsia="ko-KR"/>
        </w:rPr>
        <w:t xml:space="preserve"> that is mapped to a </w:t>
      </w:r>
      <w:r w:rsidRPr="00055CE8">
        <w:rPr>
          <w:i/>
          <w:noProof/>
          <w:sz w:val="20"/>
          <w:lang w:eastAsia="ko-KR"/>
        </w:rPr>
        <w:t>packed region</w:t>
      </w:r>
      <w:r w:rsidRPr="00055CE8">
        <w:rPr>
          <w:noProof/>
          <w:sz w:val="20"/>
          <w:lang w:eastAsia="ko-KR"/>
        </w:rPr>
        <w:t xml:space="preserve"> </w:t>
      </w:r>
      <w:r>
        <w:rPr>
          <w:noProof/>
          <w:sz w:val="20"/>
          <w:lang w:eastAsia="ko-KR"/>
        </w:rPr>
        <w:t>according to a</w:t>
      </w:r>
      <w:r w:rsidRPr="00055CE8">
        <w:rPr>
          <w:noProof/>
          <w:sz w:val="20"/>
          <w:lang w:eastAsia="ko-KR"/>
        </w:rPr>
        <w:t xml:space="preserve"> </w:t>
      </w:r>
      <w:r w:rsidRPr="001B4F7B">
        <w:rPr>
          <w:i/>
          <w:noProof/>
          <w:sz w:val="20"/>
          <w:lang w:eastAsia="ko-KR"/>
        </w:rPr>
        <w:t>region-wise packing</w:t>
      </w:r>
      <w:r w:rsidRPr="007F487D">
        <w:rPr>
          <w:rFonts w:eastAsia="Times New Roman"/>
          <w:noProof/>
          <w:sz w:val="20"/>
          <w:lang w:val="en-GB"/>
        </w:rPr>
        <w:t>.</w:t>
      </w:r>
    </w:p>
    <w:p w14:paraId="184A3DA0" w14:textId="50371FC0"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hint="eastAsia"/>
          <w:b/>
          <w:sz w:val="20"/>
          <w:lang w:eastAsia="ko-KR"/>
        </w:rPr>
        <w:t>projection</w:t>
      </w:r>
      <w:ins w:id="28" w:author="Robert Skupin" w:date="2017-10-24T11:28:00Z">
        <w:del w:id="29" w:author="Ye-Kui Wang 04" w:date="2017-12-12T12:12:00Z">
          <w:r w:rsidR="007F5BA9" w:rsidDel="00681153">
            <w:rPr>
              <w:rFonts w:eastAsia="Malgun Gothic" w:cs="Tahoma"/>
              <w:b/>
              <w:sz w:val="20"/>
              <w:lang w:eastAsia="ko-KR"/>
            </w:rPr>
            <w:delText xml:space="preserve"> format</w:delText>
          </w:r>
        </w:del>
      </w:ins>
      <w:r w:rsidRPr="007F487D">
        <w:rPr>
          <w:rFonts w:eastAsia="Times New Roman"/>
          <w:noProof/>
          <w:sz w:val="20"/>
          <w:lang w:val="en-GB"/>
        </w:rPr>
        <w:t xml:space="preserve">: </w:t>
      </w:r>
      <w:r>
        <w:rPr>
          <w:rFonts w:eastAsia="Times New Roman"/>
          <w:noProof/>
          <w:sz w:val="20"/>
          <w:lang w:val="en-GB"/>
        </w:rPr>
        <w:t xml:space="preserve">specified </w:t>
      </w:r>
      <w:r>
        <w:rPr>
          <w:rFonts w:eastAsia="Malgun Gothic" w:cs="Tahoma"/>
          <w:sz w:val="20"/>
          <w:lang w:eastAsia="ko-KR"/>
        </w:rPr>
        <w:t>correspondence</w:t>
      </w:r>
      <w:r w:rsidRPr="00055CE8">
        <w:rPr>
          <w:rFonts w:eastAsia="Malgun Gothic" w:cs="Tahoma"/>
          <w:sz w:val="20"/>
          <w:lang w:eastAsia="ko-KR"/>
        </w:rPr>
        <w:t xml:space="preserve"> </w:t>
      </w:r>
      <w:r>
        <w:rPr>
          <w:rFonts w:eastAsia="Malgun Gothic" w:cs="Tahoma"/>
          <w:sz w:val="20"/>
          <w:lang w:eastAsia="ko-KR"/>
        </w:rPr>
        <w:t xml:space="preserve">between </w:t>
      </w:r>
      <w:r w:rsidRPr="00055CE8">
        <w:rPr>
          <w:rFonts w:eastAsia="Malgun Gothic" w:cs="Tahoma"/>
          <w:sz w:val="20"/>
          <w:lang w:eastAsia="ko-KR"/>
        </w:rPr>
        <w:t xml:space="preserve">the </w:t>
      </w:r>
      <w:r>
        <w:rPr>
          <w:rFonts w:eastAsia="Malgun Gothic" w:cs="Tahoma"/>
          <w:sz w:val="20"/>
          <w:lang w:eastAsia="ko-KR"/>
        </w:rPr>
        <w:t xml:space="preserve">colour </w:t>
      </w:r>
      <w:r w:rsidRPr="00055CE8">
        <w:rPr>
          <w:rFonts w:eastAsia="Malgun Gothic" w:cs="Tahoma"/>
          <w:sz w:val="20"/>
          <w:lang w:eastAsia="ko-KR"/>
        </w:rPr>
        <w:t xml:space="preserve">samples of a </w:t>
      </w:r>
      <w:r w:rsidRPr="00055CE8">
        <w:rPr>
          <w:rFonts w:eastAsia="Malgun Gothic" w:cs="Tahoma"/>
          <w:i/>
          <w:sz w:val="20"/>
          <w:lang w:eastAsia="ko-KR"/>
        </w:rPr>
        <w:t>projected picture</w:t>
      </w:r>
      <w:r w:rsidRPr="00055CE8">
        <w:rPr>
          <w:rFonts w:eastAsia="Malgun Gothic" w:cs="Tahoma"/>
          <w:sz w:val="20"/>
          <w:lang w:eastAsia="ko-KR"/>
        </w:rPr>
        <w:t xml:space="preserve"> </w:t>
      </w:r>
      <w:r>
        <w:rPr>
          <w:rFonts w:eastAsia="Malgun Gothic" w:cs="Tahoma"/>
          <w:sz w:val="20"/>
          <w:lang w:eastAsia="ko-KR"/>
        </w:rPr>
        <w:t xml:space="preserve">and azimuth and elevation </w:t>
      </w:r>
      <w:r w:rsidRPr="00055CE8">
        <w:rPr>
          <w:rFonts w:eastAsia="Malgun Gothic" w:cs="Tahoma"/>
          <w:sz w:val="20"/>
          <w:lang w:eastAsia="ko-KR"/>
        </w:rPr>
        <w:t xml:space="preserve">positions on a </w:t>
      </w:r>
      <w:r>
        <w:rPr>
          <w:rFonts w:eastAsia="Malgun Gothic" w:cs="Tahoma"/>
          <w:sz w:val="20"/>
          <w:lang w:eastAsia="ko-KR"/>
        </w:rPr>
        <w:t>sphere</w:t>
      </w:r>
      <w:r w:rsidRPr="007F487D">
        <w:rPr>
          <w:rFonts w:eastAsia="Times New Roman"/>
          <w:noProof/>
          <w:sz w:val="20"/>
          <w:lang w:val="en-GB"/>
        </w:rPr>
        <w:t>.</w:t>
      </w:r>
    </w:p>
    <w:p w14:paraId="29013C14" w14:textId="77777777" w:rsidR="00D843D5" w:rsidRDefault="00D843D5" w:rsidP="00D843D5">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Pr>
          <w:rFonts w:eastAsia="Times New Roman"/>
          <w:b/>
          <w:noProof/>
          <w:sz w:val="20"/>
          <w:lang w:val="en-GB"/>
        </w:rPr>
        <w:t xml:space="preserve">region-wise </w:t>
      </w:r>
      <w:r w:rsidRPr="00055CE8">
        <w:rPr>
          <w:rFonts w:eastAsia="Malgun Gothic" w:cs="Tahoma"/>
          <w:b/>
          <w:sz w:val="20"/>
          <w:lang w:eastAsia="ko-KR"/>
        </w:rPr>
        <w:t>packed picture</w:t>
      </w:r>
      <w:r w:rsidRPr="007F487D">
        <w:rPr>
          <w:rFonts w:eastAsia="Times New Roman"/>
          <w:noProof/>
          <w:sz w:val="20"/>
          <w:lang w:val="en-GB"/>
        </w:rPr>
        <w:t xml:space="preserve">: </w:t>
      </w:r>
      <w:r>
        <w:rPr>
          <w:rFonts w:eastAsia="Times New Roman"/>
          <w:noProof/>
          <w:sz w:val="20"/>
          <w:lang w:val="en-GB"/>
        </w:rPr>
        <w:t xml:space="preserve">decoded </w:t>
      </w:r>
      <w:r w:rsidRPr="00055CE8">
        <w:rPr>
          <w:rFonts w:cs="Tahoma"/>
          <w:sz w:val="20"/>
        </w:rPr>
        <w:t>picture</w:t>
      </w:r>
      <w:r>
        <w:rPr>
          <w:rFonts w:cs="Tahoma"/>
          <w:sz w:val="20"/>
        </w:rPr>
        <w:t xml:space="preserve"> that contains one or more </w:t>
      </w:r>
      <w:r w:rsidRPr="00B5723C">
        <w:rPr>
          <w:rFonts w:cs="Tahoma"/>
          <w:i/>
          <w:sz w:val="20"/>
        </w:rPr>
        <w:t>packed regions</w:t>
      </w:r>
      <w:r w:rsidRPr="007F487D">
        <w:rPr>
          <w:rFonts w:eastAsia="Times New Roman"/>
          <w:noProof/>
          <w:sz w:val="20"/>
          <w:lang w:val="en-GB"/>
        </w:rPr>
        <w:t>.</w:t>
      </w:r>
    </w:p>
    <w:p w14:paraId="2F6A8509" w14:textId="77777777" w:rsidR="00D843D5" w:rsidRPr="007F487D" w:rsidRDefault="00D843D5" w:rsidP="00D843D5">
      <w:pPr>
        <w:tabs>
          <w:tab w:val="clear" w:pos="360"/>
          <w:tab w:val="clear" w:pos="720"/>
          <w:tab w:val="clear" w:pos="1080"/>
          <w:tab w:val="clear" w:pos="1440"/>
        </w:tabs>
        <w:spacing w:before="60"/>
        <w:ind w:left="1209"/>
        <w:jc w:val="both"/>
        <w:rPr>
          <w:rFonts w:eastAsia="Times New Roman"/>
          <w:noProof/>
          <w:sz w:val="18"/>
          <w:lang w:val="en-GB"/>
        </w:rPr>
      </w:pPr>
      <w:r w:rsidRPr="007F487D">
        <w:rPr>
          <w:rFonts w:eastAsia="Times New Roman"/>
          <w:noProof/>
          <w:sz w:val="18"/>
          <w:lang w:val="en-GB"/>
        </w:rPr>
        <w:t>NOTE </w:t>
      </w:r>
      <w:r w:rsidRPr="007F487D">
        <w:rPr>
          <w:rFonts w:eastAsia="Times New Roman"/>
          <w:sz w:val="18"/>
          <w:lang w:val="en-GB"/>
        </w:rPr>
        <w:fldChar w:fldCharType="begin" w:fldLock="1"/>
      </w:r>
      <w:r w:rsidRPr="007F487D">
        <w:rPr>
          <w:rFonts w:eastAsia="Times New Roman"/>
          <w:sz w:val="18"/>
          <w:lang w:val="en-GB"/>
        </w:rPr>
        <w:instrText xml:space="preserve"> SEQ NoteCounter \s 9 \* MERGEFORMAT </w:instrText>
      </w:r>
      <w:r w:rsidRPr="007F487D">
        <w:rPr>
          <w:rFonts w:eastAsia="Times New Roman"/>
          <w:sz w:val="18"/>
          <w:lang w:val="en-GB"/>
        </w:rPr>
        <w:fldChar w:fldCharType="separate"/>
      </w:r>
      <w:r w:rsidRPr="007F487D">
        <w:rPr>
          <w:rFonts w:eastAsia="Times New Roman"/>
          <w:noProof/>
          <w:sz w:val="18"/>
          <w:lang w:val="en-GB"/>
        </w:rPr>
        <w:t>1</w:t>
      </w:r>
      <w:r w:rsidRPr="007F487D">
        <w:rPr>
          <w:rFonts w:eastAsia="Times New Roman"/>
          <w:noProof/>
          <w:sz w:val="18"/>
          <w:lang w:val="en-GB"/>
        </w:rPr>
        <w:fldChar w:fldCharType="end"/>
      </w:r>
      <w:r>
        <w:rPr>
          <w:rFonts w:eastAsia="Times New Roman"/>
          <w:noProof/>
          <w:sz w:val="18"/>
          <w:lang w:val="en-GB"/>
        </w:rPr>
        <w:t xml:space="preserve"> to Entry</w:t>
      </w:r>
      <w:r w:rsidRPr="007F487D">
        <w:rPr>
          <w:rFonts w:eastAsia="Times New Roman"/>
          <w:noProof/>
          <w:sz w:val="18"/>
          <w:lang w:val="en-GB"/>
        </w:rPr>
        <w:t> – </w:t>
      </w:r>
      <w:r w:rsidRPr="00055CE8">
        <w:rPr>
          <w:rFonts w:eastAsia="Malgun Gothic" w:cs="Tahoma"/>
          <w:sz w:val="20"/>
          <w:lang w:eastAsia="ko-KR"/>
        </w:rPr>
        <w:t xml:space="preserve">A </w:t>
      </w:r>
      <w:r w:rsidRPr="00B5723C">
        <w:rPr>
          <w:rFonts w:eastAsia="Malgun Gothic" w:cs="Tahoma"/>
          <w:sz w:val="20"/>
          <w:lang w:eastAsia="ko-KR"/>
        </w:rPr>
        <w:t>packed picture</w:t>
      </w:r>
      <w:r w:rsidRPr="00055CE8">
        <w:rPr>
          <w:rFonts w:eastAsia="Malgun Gothic" w:cs="Tahoma"/>
          <w:sz w:val="20"/>
          <w:lang w:eastAsia="ko-KR"/>
        </w:rPr>
        <w:t xml:space="preserve"> may </w:t>
      </w:r>
      <w:r>
        <w:rPr>
          <w:rFonts w:cs="Tahoma"/>
          <w:sz w:val="20"/>
        </w:rPr>
        <w:t>contain a</w:t>
      </w:r>
      <w:r w:rsidRPr="00055CE8">
        <w:rPr>
          <w:rFonts w:cs="Tahoma"/>
          <w:sz w:val="20"/>
        </w:rPr>
        <w:t xml:space="preserve"> </w:t>
      </w:r>
      <w:r w:rsidRPr="00055CE8">
        <w:rPr>
          <w:rFonts w:eastAsia="DengXian" w:cs="Tahoma" w:hint="eastAsia"/>
          <w:i/>
          <w:sz w:val="20"/>
          <w:lang w:eastAsia="ko-KR"/>
        </w:rPr>
        <w:t xml:space="preserve">region-wise </w:t>
      </w:r>
      <w:r w:rsidRPr="00055CE8">
        <w:rPr>
          <w:rFonts w:eastAsia="DengXian" w:cs="Tahoma"/>
          <w:i/>
          <w:sz w:val="20"/>
          <w:lang w:eastAsia="ko-KR"/>
        </w:rPr>
        <w:t>p</w:t>
      </w:r>
      <w:r w:rsidRPr="00055CE8">
        <w:rPr>
          <w:rFonts w:cs="Tahoma"/>
          <w:i/>
          <w:sz w:val="20"/>
        </w:rPr>
        <w:t>a</w:t>
      </w:r>
      <w:r w:rsidRPr="00055CE8">
        <w:rPr>
          <w:rFonts w:eastAsia="DengXian" w:cs="Tahoma"/>
          <w:i/>
          <w:sz w:val="20"/>
          <w:lang w:eastAsia="ko-KR"/>
        </w:rPr>
        <w:t>ck</w:t>
      </w:r>
      <w:r w:rsidRPr="00055CE8">
        <w:rPr>
          <w:rFonts w:cs="Tahoma"/>
          <w:i/>
          <w:sz w:val="20"/>
        </w:rPr>
        <w:t>ing</w:t>
      </w:r>
      <w:r w:rsidRPr="00055CE8">
        <w:rPr>
          <w:rFonts w:cs="Tahoma"/>
          <w:sz w:val="20"/>
        </w:rPr>
        <w:t xml:space="preserve"> of a </w:t>
      </w:r>
      <w:r w:rsidRPr="00055CE8">
        <w:rPr>
          <w:rFonts w:cs="Tahoma"/>
          <w:i/>
          <w:sz w:val="20"/>
        </w:rPr>
        <w:t>projected picture</w:t>
      </w:r>
      <w:r w:rsidRPr="00055CE8">
        <w:rPr>
          <w:rFonts w:eastAsia="Malgun Gothic"/>
          <w:sz w:val="18"/>
          <w:szCs w:val="18"/>
          <w:lang w:eastAsia="zh-CN"/>
        </w:rPr>
        <w:t>.</w:t>
      </w:r>
    </w:p>
    <w:p w14:paraId="58D39A6A" w14:textId="3783AEE9"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sz w:val="20"/>
          <w:lang w:eastAsia="ko-KR"/>
        </w:rPr>
        <w:t>region-wise packing</w:t>
      </w:r>
      <w:r w:rsidRPr="007F487D">
        <w:rPr>
          <w:rFonts w:eastAsia="Times New Roman"/>
          <w:noProof/>
          <w:sz w:val="20"/>
          <w:lang w:val="en-GB"/>
        </w:rPr>
        <w:t xml:space="preserve">: </w:t>
      </w:r>
      <w:r w:rsidRPr="00055CE8">
        <w:rPr>
          <w:rFonts w:cs="Tahoma"/>
          <w:sz w:val="20"/>
        </w:rPr>
        <w:t>transformation, resizing, and relocati</w:t>
      </w:r>
      <w:r>
        <w:rPr>
          <w:rFonts w:cs="Tahoma"/>
          <w:sz w:val="20"/>
        </w:rPr>
        <w:t>on</w:t>
      </w:r>
      <w:r w:rsidRPr="00055CE8">
        <w:rPr>
          <w:rFonts w:cs="Tahoma"/>
          <w:sz w:val="20"/>
        </w:rPr>
        <w:t xml:space="preserve"> of </w:t>
      </w:r>
      <w:r w:rsidRPr="00055CE8">
        <w:rPr>
          <w:rFonts w:cs="Tahoma"/>
          <w:i/>
          <w:sz w:val="20"/>
        </w:rPr>
        <w:t>packed regions</w:t>
      </w:r>
      <w:r w:rsidRPr="00055CE8">
        <w:rPr>
          <w:rFonts w:cs="Tahoma"/>
          <w:sz w:val="20"/>
        </w:rPr>
        <w:t xml:space="preserve"> of a </w:t>
      </w:r>
      <w:r w:rsidR="00D843D5">
        <w:rPr>
          <w:rFonts w:cs="Tahoma"/>
          <w:i/>
          <w:sz w:val="20"/>
        </w:rPr>
        <w:t xml:space="preserve">region-wise </w:t>
      </w:r>
      <w:r w:rsidRPr="00055CE8">
        <w:rPr>
          <w:rFonts w:cs="Tahoma"/>
          <w:i/>
          <w:sz w:val="20"/>
        </w:rPr>
        <w:t>packed picture</w:t>
      </w:r>
      <w:r w:rsidRPr="00055CE8">
        <w:rPr>
          <w:rFonts w:cs="Tahoma"/>
          <w:sz w:val="20"/>
        </w:rPr>
        <w:t xml:space="preserve"> to remap </w:t>
      </w:r>
      <w:r>
        <w:rPr>
          <w:rFonts w:cs="Tahoma"/>
          <w:sz w:val="20"/>
        </w:rPr>
        <w:t xml:space="preserve">the </w:t>
      </w:r>
      <w:r>
        <w:rPr>
          <w:rFonts w:cs="Tahoma"/>
          <w:i/>
          <w:sz w:val="20"/>
        </w:rPr>
        <w:t xml:space="preserve">packed regions </w:t>
      </w:r>
      <w:r w:rsidRPr="00055CE8">
        <w:rPr>
          <w:rFonts w:cs="Tahoma"/>
          <w:sz w:val="20"/>
        </w:rPr>
        <w:t xml:space="preserve">to </w:t>
      </w:r>
      <w:r w:rsidRPr="00055CE8">
        <w:rPr>
          <w:rFonts w:cs="Tahoma"/>
          <w:i/>
          <w:sz w:val="20"/>
        </w:rPr>
        <w:t>projected region</w:t>
      </w:r>
      <w:r w:rsidRPr="00055CE8">
        <w:rPr>
          <w:rFonts w:cs="Tahoma"/>
          <w:sz w:val="20"/>
        </w:rPr>
        <w:t xml:space="preserve">s of a </w:t>
      </w:r>
      <w:r w:rsidRPr="00055CE8">
        <w:rPr>
          <w:rFonts w:cs="Tahoma"/>
          <w:i/>
          <w:sz w:val="20"/>
        </w:rPr>
        <w:t>projected picture</w:t>
      </w:r>
      <w:r w:rsidRPr="007F487D">
        <w:rPr>
          <w:rFonts w:eastAsia="Times New Roman"/>
          <w:noProof/>
          <w:sz w:val="20"/>
          <w:lang w:val="en-GB"/>
        </w:rPr>
        <w:t>.</w:t>
      </w:r>
    </w:p>
    <w:p w14:paraId="7FCAFC9F" w14:textId="686A0C43"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sz w:val="20"/>
          <w:lang w:eastAsia="ko-KR"/>
        </w:rPr>
        <w:t>sphere coordinates</w:t>
      </w:r>
      <w:r w:rsidRPr="007F487D">
        <w:rPr>
          <w:rFonts w:eastAsia="Times New Roman"/>
          <w:noProof/>
          <w:sz w:val="20"/>
          <w:lang w:val="en-GB"/>
        </w:rPr>
        <w:t xml:space="preserve">: </w:t>
      </w:r>
      <w:r>
        <w:rPr>
          <w:rFonts w:eastAsia="Malgun Gothic"/>
          <w:sz w:val="20"/>
          <w:lang w:eastAsia="ko-KR"/>
        </w:rPr>
        <w:t>azimuth</w:t>
      </w:r>
      <w:r w:rsidRPr="00055CE8">
        <w:rPr>
          <w:rFonts w:eastAsia="Malgun Gothic"/>
          <w:sz w:val="20"/>
          <w:lang w:eastAsia="ko-KR"/>
        </w:rPr>
        <w:t xml:space="preserve"> and elevation </w:t>
      </w:r>
      <w:r>
        <w:rPr>
          <w:rFonts w:eastAsia="Malgun Gothic"/>
          <w:sz w:val="20"/>
          <w:lang w:eastAsia="ko-KR"/>
        </w:rPr>
        <w:t xml:space="preserve">angles </w:t>
      </w:r>
      <w:r w:rsidRPr="00055CE8">
        <w:rPr>
          <w:rFonts w:eastAsia="Malgun Gothic"/>
          <w:sz w:val="20"/>
          <w:lang w:eastAsia="ko-KR"/>
        </w:rPr>
        <w:t>identify</w:t>
      </w:r>
      <w:r>
        <w:rPr>
          <w:rFonts w:eastAsia="Malgun Gothic"/>
          <w:sz w:val="20"/>
          <w:lang w:eastAsia="ko-KR"/>
        </w:rPr>
        <w:t>ing</w:t>
      </w:r>
      <w:r w:rsidRPr="00055CE8">
        <w:rPr>
          <w:rFonts w:eastAsia="Malgun Gothic"/>
          <w:sz w:val="20"/>
          <w:lang w:eastAsia="ko-KR"/>
        </w:rPr>
        <w:t xml:space="preserve"> a location of a point on </w:t>
      </w:r>
      <w:r>
        <w:rPr>
          <w:rFonts w:eastAsia="Malgun Gothic"/>
          <w:sz w:val="20"/>
          <w:lang w:eastAsia="ko-KR"/>
        </w:rPr>
        <w:t xml:space="preserve">a </w:t>
      </w:r>
      <w:r w:rsidRPr="00055CE8">
        <w:rPr>
          <w:rFonts w:eastAsia="Malgun Gothic"/>
          <w:sz w:val="20"/>
          <w:lang w:eastAsia="ko-KR"/>
        </w:rPr>
        <w:t>sphere</w:t>
      </w:r>
      <w:r w:rsidRPr="007F487D">
        <w:rPr>
          <w:rFonts w:eastAsia="Times New Roman"/>
          <w:noProof/>
          <w:sz w:val="20"/>
          <w:lang w:val="en-GB"/>
        </w:rPr>
        <w:t>.</w:t>
      </w:r>
    </w:p>
    <w:p w14:paraId="5F104CED" w14:textId="5C66AA0D"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sz w:val="20"/>
          <w:lang w:eastAsia="ko-KR"/>
        </w:rPr>
        <w:t>sphere region</w:t>
      </w:r>
      <w:r w:rsidRPr="007F487D">
        <w:rPr>
          <w:rFonts w:eastAsia="Times New Roman"/>
          <w:noProof/>
          <w:sz w:val="20"/>
          <w:lang w:val="en-GB"/>
        </w:rPr>
        <w:t xml:space="preserve">: </w:t>
      </w:r>
      <w:r w:rsidRPr="00055CE8">
        <w:rPr>
          <w:noProof/>
          <w:sz w:val="20"/>
          <w:lang w:eastAsia="ko-KR"/>
        </w:rPr>
        <w:t xml:space="preserve">region on a sphere, specified either by four </w:t>
      </w:r>
      <w:r w:rsidRPr="00055CE8">
        <w:rPr>
          <w:i/>
          <w:noProof/>
          <w:sz w:val="20"/>
          <w:lang w:eastAsia="ko-KR"/>
        </w:rPr>
        <w:t>great circles</w:t>
      </w:r>
      <w:r w:rsidRPr="00055CE8">
        <w:rPr>
          <w:noProof/>
          <w:sz w:val="20"/>
          <w:lang w:eastAsia="ko-KR"/>
        </w:rPr>
        <w:t xml:space="preserve"> or by two </w:t>
      </w:r>
      <w:r w:rsidRPr="00055CE8">
        <w:rPr>
          <w:i/>
          <w:noProof/>
          <w:sz w:val="20"/>
          <w:lang w:eastAsia="ko-KR"/>
        </w:rPr>
        <w:t>azimuth circles</w:t>
      </w:r>
      <w:r w:rsidRPr="00055CE8">
        <w:rPr>
          <w:noProof/>
          <w:sz w:val="20"/>
          <w:lang w:eastAsia="ko-KR"/>
        </w:rPr>
        <w:t xml:space="preserve"> and two </w:t>
      </w:r>
      <w:r w:rsidRPr="00055CE8">
        <w:rPr>
          <w:i/>
          <w:noProof/>
          <w:sz w:val="20"/>
          <w:lang w:eastAsia="ko-KR"/>
        </w:rPr>
        <w:t>elevation circles</w:t>
      </w:r>
      <w:r w:rsidRPr="00AA3C1E">
        <w:rPr>
          <w:noProof/>
          <w:sz w:val="20"/>
          <w:lang w:eastAsia="ko-KR"/>
        </w:rPr>
        <w:t xml:space="preserve">, or such a region on </w:t>
      </w:r>
      <w:r>
        <w:rPr>
          <w:noProof/>
          <w:sz w:val="20"/>
          <w:lang w:eastAsia="ko-KR"/>
        </w:rPr>
        <w:t>a</w:t>
      </w:r>
      <w:r w:rsidRPr="00AA3C1E">
        <w:rPr>
          <w:noProof/>
          <w:sz w:val="20"/>
          <w:lang w:eastAsia="ko-KR"/>
        </w:rPr>
        <w:t xml:space="preserve"> rotated sphere after applying yaw, </w:t>
      </w:r>
      <w:r w:rsidRPr="00055CE8">
        <w:rPr>
          <w:noProof/>
          <w:sz w:val="20"/>
          <w:lang w:eastAsia="ko-KR"/>
        </w:rPr>
        <w:t>pitch</w:t>
      </w:r>
      <w:r w:rsidRPr="00AA3C1E">
        <w:rPr>
          <w:noProof/>
          <w:sz w:val="20"/>
          <w:lang w:eastAsia="ko-KR"/>
        </w:rPr>
        <w:t>, and roll rotations</w:t>
      </w:r>
      <w:r w:rsidRPr="007F487D">
        <w:rPr>
          <w:rFonts w:eastAsia="Times New Roman"/>
          <w:noProof/>
          <w:sz w:val="20"/>
          <w:lang w:val="en-GB"/>
        </w:rPr>
        <w:t>.</w:t>
      </w:r>
    </w:p>
    <w:p w14:paraId="18DA5D44" w14:textId="7BC78B04"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eastAsia="Malgun Gothic" w:cs="Tahoma"/>
          <w:b/>
          <w:sz w:val="20"/>
          <w:lang w:eastAsia="ko-KR"/>
        </w:rPr>
        <w:t>tilt angle</w:t>
      </w:r>
      <w:r w:rsidRPr="007F487D">
        <w:rPr>
          <w:rFonts w:eastAsia="Times New Roman"/>
          <w:noProof/>
          <w:sz w:val="20"/>
          <w:lang w:val="en-GB"/>
        </w:rPr>
        <w:t xml:space="preserve">: </w:t>
      </w:r>
      <w:r w:rsidRPr="00055CE8">
        <w:rPr>
          <w:rFonts w:eastAsia="Malgun Gothic" w:cs="Tahoma"/>
          <w:sz w:val="20"/>
          <w:lang w:eastAsia="ko-KR"/>
        </w:rPr>
        <w:t>angle indicating the amount of tilt of a</w:t>
      </w:r>
      <w:r w:rsidRPr="00055CE8">
        <w:rPr>
          <w:rFonts w:eastAsia="Malgun Gothic" w:cs="Tahoma"/>
          <w:i/>
          <w:sz w:val="20"/>
          <w:lang w:eastAsia="ko-KR"/>
        </w:rPr>
        <w:t xml:space="preserve"> sphere region</w:t>
      </w:r>
      <w:r w:rsidRPr="00055CE8">
        <w:rPr>
          <w:rFonts w:eastAsia="Malgun Gothic" w:cs="Tahoma"/>
          <w:sz w:val="20"/>
          <w:lang w:eastAsia="ko-KR"/>
        </w:rPr>
        <w:t xml:space="preserve">, measured as the amount of rotation of </w:t>
      </w:r>
      <w:r>
        <w:rPr>
          <w:rFonts w:eastAsia="Malgun Gothic" w:cs="Tahoma"/>
          <w:sz w:val="20"/>
          <w:lang w:eastAsia="ko-KR"/>
        </w:rPr>
        <w:t>a</w:t>
      </w:r>
      <w:r w:rsidRPr="00055CE8">
        <w:rPr>
          <w:rFonts w:eastAsia="Malgun Gothic" w:cs="Tahoma"/>
          <w:sz w:val="20"/>
          <w:lang w:eastAsia="ko-KR"/>
        </w:rPr>
        <w:t xml:space="preserve"> </w:t>
      </w:r>
      <w:r w:rsidRPr="00055CE8">
        <w:rPr>
          <w:rFonts w:eastAsia="Malgun Gothic" w:cs="Tahoma"/>
          <w:i/>
          <w:sz w:val="20"/>
          <w:lang w:eastAsia="ko-KR"/>
        </w:rPr>
        <w:t>sphere region</w:t>
      </w:r>
      <w:r w:rsidRPr="00055CE8">
        <w:rPr>
          <w:rFonts w:eastAsia="Malgun Gothic" w:cs="Tahoma"/>
          <w:sz w:val="20"/>
          <w:lang w:eastAsia="ko-KR"/>
        </w:rPr>
        <w:t xml:space="preserve"> along the axis originating from the sphere origin passing through the </w:t>
      </w:r>
      <w:r w:rsidR="0087088E">
        <w:rPr>
          <w:rFonts w:eastAsia="Malgun Gothic" w:cs="Tahoma"/>
          <w:sz w:val="20"/>
          <w:lang w:eastAsia="ko-KR"/>
        </w:rPr>
        <w:t>centre</w:t>
      </w:r>
      <w:r w:rsidRPr="00055CE8">
        <w:rPr>
          <w:rFonts w:eastAsia="Malgun Gothic" w:cs="Tahoma"/>
          <w:sz w:val="20"/>
          <w:lang w:eastAsia="ko-KR"/>
        </w:rPr>
        <w:t xml:space="preserve"> point of the </w:t>
      </w:r>
      <w:r w:rsidRPr="00055CE8">
        <w:rPr>
          <w:rFonts w:eastAsia="Malgun Gothic" w:cs="Tahoma"/>
          <w:i/>
          <w:sz w:val="20"/>
          <w:lang w:eastAsia="ko-KR"/>
        </w:rPr>
        <w:t>sphere region</w:t>
      </w:r>
      <w:r w:rsidRPr="00055CE8">
        <w:rPr>
          <w:rFonts w:eastAsia="Malgun Gothic"/>
          <w:sz w:val="20"/>
          <w:lang w:eastAsia="ko-KR"/>
        </w:rPr>
        <w:t>, where the angle value increases clockwise when looking from the origin towards the positive end of the axis</w:t>
      </w:r>
      <w:r w:rsidRPr="007F487D">
        <w:rPr>
          <w:rFonts w:eastAsia="Times New Roman"/>
          <w:noProof/>
          <w:sz w:val="20"/>
          <w:lang w:val="en-GB"/>
        </w:rPr>
        <w:t>.</w:t>
      </w:r>
    </w:p>
    <w:p w14:paraId="05B677BA" w14:textId="48DC84DC" w:rsidR="007F487D" w:rsidRDefault="007F487D" w:rsidP="007F487D">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lang w:val="en-GB"/>
        </w:rPr>
      </w:pPr>
      <w:r w:rsidRPr="00B5723C">
        <w:rPr>
          <w:rFonts w:eastAsia="Times New Roman"/>
          <w:b/>
          <w:noProof/>
          <w:sz w:val="20"/>
          <w:lang w:val="en-GB"/>
        </w:rPr>
        <w:t>3.X</w:t>
      </w:r>
      <w:r>
        <w:rPr>
          <w:rFonts w:eastAsia="Times New Roman"/>
          <w:noProof/>
          <w:sz w:val="20"/>
          <w:lang w:val="en-GB"/>
        </w:rPr>
        <w:tab/>
      </w:r>
      <w:r w:rsidRPr="00055CE8">
        <w:rPr>
          <w:rFonts w:cs="Tahoma"/>
          <w:b/>
          <w:sz w:val="20"/>
        </w:rPr>
        <w:t>viewport</w:t>
      </w:r>
      <w:r w:rsidRPr="007F487D">
        <w:rPr>
          <w:rFonts w:eastAsia="Times New Roman"/>
          <w:noProof/>
          <w:sz w:val="20"/>
          <w:lang w:val="en-GB"/>
        </w:rPr>
        <w:t xml:space="preserve">: </w:t>
      </w:r>
      <w:r>
        <w:rPr>
          <w:rFonts w:cs="Tahoma"/>
          <w:sz w:val="20"/>
        </w:rPr>
        <w:t>region</w:t>
      </w:r>
      <w:r w:rsidRPr="00055CE8">
        <w:rPr>
          <w:rFonts w:cs="Tahoma"/>
          <w:sz w:val="20"/>
        </w:rPr>
        <w:t xml:space="preserve"> of </w:t>
      </w:r>
      <w:r>
        <w:rPr>
          <w:rFonts w:cs="Tahoma"/>
          <w:i/>
          <w:sz w:val="20"/>
        </w:rPr>
        <w:t xml:space="preserve">omnidirectional </w:t>
      </w:r>
      <w:r w:rsidRPr="007F487D">
        <w:rPr>
          <w:rFonts w:cs="Tahoma"/>
          <w:i/>
          <w:sz w:val="20"/>
        </w:rPr>
        <w:t>video</w:t>
      </w:r>
      <w:r>
        <w:rPr>
          <w:rFonts w:cs="Tahoma"/>
          <w:sz w:val="20"/>
        </w:rPr>
        <w:t xml:space="preserve"> content suitable for display and viewing</w:t>
      </w:r>
      <w:r w:rsidRPr="00055CE8">
        <w:rPr>
          <w:rFonts w:cs="Tahoma"/>
          <w:sz w:val="20"/>
        </w:rPr>
        <w:t xml:space="preserve"> by the user</w:t>
      </w:r>
      <w:r w:rsidRPr="007F487D">
        <w:rPr>
          <w:rFonts w:eastAsia="Times New Roman"/>
          <w:noProof/>
          <w:sz w:val="20"/>
          <w:lang w:val="en-GB"/>
        </w:rPr>
        <w:t>.</w:t>
      </w:r>
    </w:p>
    <w:p w14:paraId="5AAE9C29" w14:textId="5E55F0C0" w:rsidR="00E6239E" w:rsidRPr="00A44B62" w:rsidRDefault="00E6239E" w:rsidP="00E6239E">
      <w:pPr>
        <w:keepNext/>
        <w:keepLines/>
        <w:spacing w:before="360"/>
        <w:outlineLvl w:val="0"/>
        <w:rPr>
          <w:i/>
          <w:noProof/>
          <w:sz w:val="24"/>
        </w:rPr>
      </w:pPr>
      <w:r w:rsidRPr="00A44B62">
        <w:rPr>
          <w:i/>
          <w:noProof/>
          <w:sz w:val="24"/>
        </w:rPr>
        <w:t xml:space="preserve">In </w:t>
      </w:r>
      <w:r>
        <w:rPr>
          <w:i/>
          <w:noProof/>
          <w:sz w:val="24"/>
        </w:rPr>
        <w:t>clause 4, add the following to the list of abbreviations (in alphabetical order)</w:t>
      </w:r>
      <w:r w:rsidRPr="00A44B62">
        <w:rPr>
          <w:i/>
          <w:noProof/>
          <w:sz w:val="24"/>
        </w:rPr>
        <w:t>:</w:t>
      </w:r>
    </w:p>
    <w:p w14:paraId="77A9AC4E" w14:textId="77777777" w:rsidR="00E6239E" w:rsidRPr="00E6239E" w:rsidRDefault="00E6239E" w:rsidP="00E6239E">
      <w:pPr>
        <w:tabs>
          <w:tab w:val="clear" w:pos="360"/>
          <w:tab w:val="clear" w:pos="720"/>
          <w:tab w:val="clear" w:pos="1080"/>
          <w:tab w:val="clear" w:pos="1440"/>
          <w:tab w:val="left" w:pos="1000"/>
          <w:tab w:val="left" w:pos="1588"/>
          <w:tab w:val="left" w:pos="1985"/>
        </w:tabs>
        <w:jc w:val="both"/>
        <w:rPr>
          <w:rFonts w:eastAsia="Times New Roman"/>
          <w:bCs/>
          <w:noProof/>
          <w:sz w:val="20"/>
          <w:lang w:val="en-GB"/>
        </w:rPr>
      </w:pPr>
      <w:r>
        <w:rPr>
          <w:rFonts w:eastAsia="Times New Roman"/>
          <w:bCs/>
          <w:noProof/>
          <w:sz w:val="20"/>
          <w:lang w:val="en-GB"/>
        </w:rPr>
        <w:t>MCTS</w:t>
      </w:r>
      <w:r w:rsidRPr="00E6239E">
        <w:rPr>
          <w:rFonts w:eastAsia="Times New Roman"/>
          <w:bCs/>
          <w:noProof/>
          <w:sz w:val="20"/>
          <w:lang w:val="en-GB"/>
        </w:rPr>
        <w:tab/>
      </w:r>
      <w:r>
        <w:rPr>
          <w:rFonts w:eastAsia="Times New Roman"/>
          <w:bCs/>
          <w:noProof/>
          <w:sz w:val="20"/>
          <w:lang w:val="en-GB"/>
        </w:rPr>
        <w:t>Motion-Constrained Tile Set</w:t>
      </w:r>
    </w:p>
    <w:p w14:paraId="50B8FD90" w14:textId="23453ADE" w:rsidR="00977481" w:rsidRDefault="00024D98" w:rsidP="00024D98">
      <w:pPr>
        <w:keepNext/>
        <w:keepLines/>
        <w:spacing w:before="360"/>
        <w:outlineLvl w:val="0"/>
        <w:rPr>
          <w:i/>
          <w:noProof/>
          <w:sz w:val="24"/>
        </w:rPr>
      </w:pPr>
      <w:r w:rsidRPr="00A44B62">
        <w:rPr>
          <w:i/>
          <w:noProof/>
          <w:sz w:val="24"/>
        </w:rPr>
        <w:t xml:space="preserve">In 5.8, </w:t>
      </w:r>
      <w:r w:rsidR="00977481">
        <w:rPr>
          <w:i/>
          <w:noProof/>
          <w:sz w:val="24"/>
        </w:rPr>
        <w:t xml:space="preserve">add the following </w:t>
      </w:r>
      <w:r w:rsidR="00185275">
        <w:rPr>
          <w:i/>
          <w:noProof/>
          <w:sz w:val="24"/>
        </w:rPr>
        <w:t>function definitions:</w:t>
      </w:r>
    </w:p>
    <w:p w14:paraId="1F43266D" w14:textId="61665BFD" w:rsidR="00383093" w:rsidRPr="007B1F08" w:rsidRDefault="00383093" w:rsidP="00383093">
      <w:pPr>
        <w:pStyle w:val="Equation"/>
        <w:tabs>
          <w:tab w:val="clear" w:pos="794"/>
          <w:tab w:val="clear" w:pos="1588"/>
          <w:tab w:val="left" w:pos="1418"/>
        </w:tabs>
        <w:ind w:left="1412" w:hanging="850"/>
        <w:rPr>
          <w:lang w:val="en-CA"/>
        </w:rPr>
      </w:pPr>
      <w:proofErr w:type="gramStart"/>
      <w:r>
        <w:rPr>
          <w:color w:val="000000"/>
          <w:lang w:val="en-CA"/>
        </w:rPr>
        <w:t>Asin</w:t>
      </w:r>
      <w:r w:rsidRPr="00A44B62">
        <w:rPr>
          <w:lang w:val="en-CA"/>
        </w:rPr>
        <w:t>( </w:t>
      </w:r>
      <w:r>
        <w:rPr>
          <w:lang w:val="en-CA"/>
        </w:rPr>
        <w:t>x</w:t>
      </w:r>
      <w:proofErr w:type="gramEnd"/>
      <w:r w:rsidRPr="00A44B62">
        <w:rPr>
          <w:lang w:val="en-CA"/>
        </w:rPr>
        <w:t> )</w:t>
      </w:r>
      <w:r w:rsidRPr="00A44B62">
        <w:rPr>
          <w:lang w:val="en-CA"/>
        </w:rPr>
        <w:tab/>
        <w:t xml:space="preserve">the trigonometric </w:t>
      </w:r>
      <w:r>
        <w:rPr>
          <w:lang w:val="en-CA"/>
        </w:rPr>
        <w:t xml:space="preserve">inverse </w:t>
      </w:r>
      <w:r w:rsidRPr="00A44B62">
        <w:rPr>
          <w:lang w:val="en-CA"/>
        </w:rPr>
        <w:t>sine function</w:t>
      </w:r>
      <w:r w:rsidR="00AB19FE">
        <w:rPr>
          <w:lang w:val="en-CA"/>
        </w:rPr>
        <w:t>,</w:t>
      </w:r>
      <w:r w:rsidRPr="00A44B62">
        <w:rPr>
          <w:lang w:val="en-CA"/>
        </w:rPr>
        <w:t xml:space="preserve"> </w:t>
      </w:r>
      <w:r w:rsidR="00AB19FE">
        <w:rPr>
          <w:lang w:val="en-CA"/>
        </w:rPr>
        <w:t>operating on an argument x that is</w:t>
      </w:r>
      <w:r w:rsidR="00AB19FE">
        <w:rPr>
          <w:lang w:val="en-CA"/>
        </w:rPr>
        <w:br/>
        <w:t xml:space="preserve">in the range of −1.0 to 1.0, inclusive, </w:t>
      </w:r>
      <w:r w:rsidR="00B22D68">
        <w:rPr>
          <w:lang w:val="en-CA"/>
        </w:rPr>
        <w:t>with an output value in the range of</w:t>
      </w:r>
      <w:r w:rsidR="00AB19FE">
        <w:rPr>
          <w:lang w:val="en-CA"/>
        </w:rPr>
        <w:br/>
      </w:r>
      <w:r w:rsidR="00B22D68">
        <w:rPr>
          <w:lang w:val="en-CA"/>
        </w:rPr>
        <w:t>−π</w:t>
      </w:r>
      <w:r w:rsidR="00B22D68" w:rsidRPr="00977481">
        <w:rPr>
          <w:lang w:val="en-CA"/>
        </w:rPr>
        <w:t>÷</w:t>
      </w:r>
      <w:r w:rsidR="00B22D68">
        <w:rPr>
          <w:lang w:val="en-CA"/>
        </w:rPr>
        <w:t>2 to π</w:t>
      </w:r>
      <w:r w:rsidR="00B22D68" w:rsidRPr="00977481">
        <w:rPr>
          <w:lang w:val="en-CA"/>
        </w:rPr>
        <w:t>÷</w:t>
      </w:r>
      <w:r w:rsidR="00B22D68">
        <w:rPr>
          <w:lang w:val="en-CA"/>
        </w:rPr>
        <w:t>2</w:t>
      </w:r>
      <w:r w:rsidR="00AB19FE">
        <w:rPr>
          <w:lang w:val="en-CA"/>
        </w:rPr>
        <w:t>, inclusive,</w:t>
      </w:r>
      <w:r w:rsidR="00B22D68">
        <w:rPr>
          <w:lang w:val="en-CA"/>
        </w:rPr>
        <w:t xml:space="preserve"> </w:t>
      </w:r>
      <w:r w:rsidRPr="00A44B62">
        <w:rPr>
          <w:lang w:val="en-CA"/>
        </w:rPr>
        <w:t>in units of radians</w:t>
      </w:r>
      <w:r w:rsidR="00B22D68">
        <w:rPr>
          <w:lang w:val="en-CA"/>
        </w:rPr>
        <w:tab/>
      </w:r>
      <w:r w:rsidR="00B22D68">
        <w:rPr>
          <w:lang w:val="en-CA"/>
        </w:rPr>
        <w:tab/>
        <w:t>(5</w:t>
      </w:r>
      <w:r w:rsidR="00B22D68">
        <w:rPr>
          <w:lang w:val="en-CA"/>
        </w:rPr>
        <w:noBreakHyphen/>
        <w:t>2</w:t>
      </w:r>
      <w:r w:rsidR="00B22D68" w:rsidRPr="00A44B62">
        <w:rPr>
          <w:lang w:val="en-CA"/>
        </w:rPr>
        <w:t>)</w:t>
      </w:r>
    </w:p>
    <w:p w14:paraId="2B85C36C" w14:textId="426FD706" w:rsidR="00977481" w:rsidRPr="007B1F08" w:rsidRDefault="00977481" w:rsidP="00977481">
      <w:pPr>
        <w:pStyle w:val="Equation"/>
        <w:tabs>
          <w:tab w:val="clear" w:pos="794"/>
          <w:tab w:val="clear" w:pos="1588"/>
          <w:tab w:val="left" w:pos="1418"/>
        </w:tabs>
        <w:ind w:left="1412" w:hanging="850"/>
        <w:rPr>
          <w:lang w:val="en-CA"/>
        </w:rPr>
      </w:pPr>
      <w:proofErr w:type="gramStart"/>
      <w:r>
        <w:rPr>
          <w:color w:val="000000"/>
          <w:lang w:val="en-CA"/>
        </w:rPr>
        <w:t>Atan</w:t>
      </w:r>
      <w:r w:rsidRPr="00A44B62">
        <w:rPr>
          <w:lang w:val="en-CA"/>
        </w:rPr>
        <w:t>( </w:t>
      </w:r>
      <w:r>
        <w:rPr>
          <w:lang w:val="en-CA"/>
        </w:rPr>
        <w:t>x</w:t>
      </w:r>
      <w:proofErr w:type="gramEnd"/>
      <w:r w:rsidRPr="00A44B62">
        <w:rPr>
          <w:lang w:val="en-CA"/>
        </w:rPr>
        <w:t> )</w:t>
      </w:r>
      <w:r w:rsidRPr="00A44B62">
        <w:rPr>
          <w:lang w:val="en-CA"/>
        </w:rPr>
        <w:tab/>
        <w:t>the trigonometric</w:t>
      </w:r>
      <w:r>
        <w:rPr>
          <w:lang w:val="en-CA"/>
        </w:rPr>
        <w:t xml:space="preserve"> inverse</w:t>
      </w:r>
      <w:r w:rsidRPr="00A44B62">
        <w:rPr>
          <w:lang w:val="en-CA"/>
        </w:rPr>
        <w:t xml:space="preserve"> </w:t>
      </w:r>
      <w:r>
        <w:rPr>
          <w:lang w:val="en-CA"/>
        </w:rPr>
        <w:t>tangent</w:t>
      </w:r>
      <w:r w:rsidRPr="00A44B62">
        <w:rPr>
          <w:lang w:val="en-CA"/>
        </w:rPr>
        <w:t xml:space="preserve"> function</w:t>
      </w:r>
      <w:r w:rsidR="00AB19FE">
        <w:rPr>
          <w:lang w:val="en-CA"/>
        </w:rPr>
        <w:t>,</w:t>
      </w:r>
      <w:r w:rsidRPr="00A44B62">
        <w:rPr>
          <w:lang w:val="en-CA"/>
        </w:rPr>
        <w:t xml:space="preserve"> </w:t>
      </w:r>
      <w:r w:rsidR="00AB19FE">
        <w:t xml:space="preserve">operating on an argument x, </w:t>
      </w:r>
      <w:r>
        <w:rPr>
          <w:lang w:val="en-CA"/>
        </w:rPr>
        <w:t>with</w:t>
      </w:r>
      <w:r w:rsidR="00AB19FE">
        <w:rPr>
          <w:lang w:val="en-CA"/>
        </w:rPr>
        <w:br/>
      </w:r>
      <w:r>
        <w:rPr>
          <w:lang w:val="en-CA"/>
        </w:rPr>
        <w:t>an output value in the range of</w:t>
      </w:r>
      <w:r w:rsidR="00AB19FE">
        <w:rPr>
          <w:lang w:val="en-CA"/>
        </w:rPr>
        <w:t xml:space="preserve"> </w:t>
      </w:r>
      <w:r>
        <w:rPr>
          <w:lang w:val="en-CA"/>
        </w:rPr>
        <w:t>−π</w:t>
      </w:r>
      <w:r w:rsidRPr="00977481">
        <w:rPr>
          <w:lang w:val="en-CA"/>
        </w:rPr>
        <w:t>÷</w:t>
      </w:r>
      <w:r>
        <w:rPr>
          <w:lang w:val="en-CA"/>
        </w:rPr>
        <w:t>2 to π</w:t>
      </w:r>
      <w:r w:rsidRPr="00977481">
        <w:rPr>
          <w:lang w:val="en-CA"/>
        </w:rPr>
        <w:t>÷</w:t>
      </w:r>
      <w:r>
        <w:rPr>
          <w:lang w:val="en-CA"/>
        </w:rPr>
        <w:t>2</w:t>
      </w:r>
      <w:r w:rsidR="00AB19FE">
        <w:rPr>
          <w:lang w:val="en-CA"/>
        </w:rPr>
        <w:t>, inclusive,</w:t>
      </w:r>
      <w:r>
        <w:rPr>
          <w:lang w:val="en-CA"/>
        </w:rPr>
        <w:t xml:space="preserve"> in units of radians</w:t>
      </w:r>
      <w:r>
        <w:rPr>
          <w:lang w:val="en-CA"/>
        </w:rPr>
        <w:tab/>
        <w:t>(5</w:t>
      </w:r>
      <w:r>
        <w:rPr>
          <w:lang w:val="en-CA"/>
        </w:rPr>
        <w:noBreakHyphen/>
      </w:r>
      <w:r w:rsidR="00B22D68">
        <w:rPr>
          <w:lang w:val="en-CA"/>
        </w:rPr>
        <w:t>3</w:t>
      </w:r>
      <w:r w:rsidRPr="00A44B62">
        <w:rPr>
          <w:lang w:val="en-CA"/>
        </w:rPr>
        <w:t>)</w:t>
      </w:r>
    </w:p>
    <w:p w14:paraId="1214122B" w14:textId="647694AA" w:rsidR="00977481" w:rsidRPr="007B1F08" w:rsidRDefault="00977481" w:rsidP="00977481">
      <w:pPr>
        <w:pStyle w:val="Equation"/>
        <w:tabs>
          <w:tab w:val="clear" w:pos="794"/>
          <w:tab w:val="clear" w:pos="1588"/>
          <w:tab w:val="left" w:pos="1418"/>
        </w:tabs>
        <w:ind w:left="1412" w:hanging="850"/>
        <w:rPr>
          <w:lang w:val="en-CA"/>
        </w:rPr>
      </w:pPr>
      <w:r>
        <w:rPr>
          <w:color w:val="000000"/>
          <w:lang w:val="en-CA"/>
        </w:rPr>
        <w:t>Atan</w:t>
      </w:r>
      <w:proofErr w:type="gramStart"/>
      <w:r>
        <w:rPr>
          <w:color w:val="000000"/>
          <w:lang w:val="en-CA"/>
        </w:rPr>
        <w:t>2</w:t>
      </w:r>
      <w:r w:rsidRPr="00A44B62">
        <w:rPr>
          <w:lang w:val="en-CA"/>
        </w:rPr>
        <w:t>( </w:t>
      </w:r>
      <w:r w:rsidR="00185275">
        <w:rPr>
          <w:lang w:val="en-CA"/>
        </w:rPr>
        <w:t>y</w:t>
      </w:r>
      <w:proofErr w:type="gramEnd"/>
      <w:r w:rsidR="00185275">
        <w:rPr>
          <w:lang w:val="en-CA"/>
        </w:rPr>
        <w:t xml:space="preserve">, </w:t>
      </w:r>
      <w:r>
        <w:rPr>
          <w:lang w:val="en-CA"/>
        </w:rPr>
        <w:t>x</w:t>
      </w:r>
      <w:r w:rsidRPr="00A44B62">
        <w:rPr>
          <w:lang w:val="en-CA"/>
        </w:rPr>
        <w:t> )</w:t>
      </w:r>
      <w:r w:rsidR="00185275">
        <w:rPr>
          <w:lang w:val="en-CA"/>
        </w:rPr>
        <w:t xml:space="preserve"> = </w:t>
      </w:r>
      <w:r w:rsidR="00E1600E">
        <w:rPr>
          <w:position w:val="-126"/>
          <w:lang w:val="en-CA"/>
        </w:rPr>
        <w:pict w14:anchorId="2ADE3F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128.55pt">
            <v:imagedata r:id="rId9" o:title=""/>
          </v:shape>
        </w:pict>
      </w:r>
      <w:r>
        <w:rPr>
          <w:lang w:val="en-CA"/>
        </w:rPr>
        <w:tab/>
        <w:t>(5</w:t>
      </w:r>
      <w:r>
        <w:rPr>
          <w:lang w:val="en-CA"/>
        </w:rPr>
        <w:noBreakHyphen/>
      </w:r>
      <w:r w:rsidR="00B22D68">
        <w:rPr>
          <w:lang w:val="en-CA"/>
        </w:rPr>
        <w:t>4</w:t>
      </w:r>
      <w:r w:rsidRPr="00A44B62">
        <w:rPr>
          <w:lang w:val="en-CA"/>
        </w:rPr>
        <w:t>)</w:t>
      </w:r>
    </w:p>
    <w:p w14:paraId="0740D018" w14:textId="089ABEB5" w:rsidR="00185275" w:rsidRDefault="00185275" w:rsidP="00024D98">
      <w:pPr>
        <w:keepNext/>
        <w:keepLines/>
        <w:spacing w:before="360"/>
        <w:outlineLvl w:val="0"/>
        <w:rPr>
          <w:i/>
          <w:noProof/>
          <w:sz w:val="24"/>
        </w:rPr>
      </w:pPr>
      <w:r>
        <w:rPr>
          <w:i/>
          <w:noProof/>
          <w:sz w:val="24"/>
        </w:rPr>
        <w:t>R</w:t>
      </w:r>
      <w:r w:rsidR="00024D98" w:rsidRPr="00A44B62">
        <w:rPr>
          <w:i/>
          <w:noProof/>
          <w:sz w:val="24"/>
        </w:rPr>
        <w:t xml:space="preserve">enumber </w:t>
      </w:r>
      <w:r>
        <w:rPr>
          <w:i/>
          <w:noProof/>
          <w:sz w:val="24"/>
        </w:rPr>
        <w:t xml:space="preserve">the prior </w:t>
      </w:r>
      <w:r w:rsidR="00024D98" w:rsidRPr="00A44B62">
        <w:rPr>
          <w:i/>
          <w:noProof/>
          <w:sz w:val="24"/>
        </w:rPr>
        <w:t>formulae 5-</w:t>
      </w:r>
      <w:r>
        <w:rPr>
          <w:i/>
          <w:noProof/>
          <w:sz w:val="24"/>
        </w:rPr>
        <w:t>2 through 5-</w:t>
      </w:r>
      <w:r w:rsidR="00024D98" w:rsidRPr="00A44B62">
        <w:rPr>
          <w:i/>
          <w:noProof/>
          <w:sz w:val="24"/>
        </w:rPr>
        <w:t>1</w:t>
      </w:r>
      <w:r>
        <w:rPr>
          <w:i/>
          <w:noProof/>
          <w:sz w:val="24"/>
        </w:rPr>
        <w:t>5</w:t>
      </w:r>
      <w:r w:rsidR="00024D98" w:rsidRPr="00A44B62">
        <w:rPr>
          <w:i/>
          <w:noProof/>
          <w:sz w:val="24"/>
        </w:rPr>
        <w:t xml:space="preserve"> as 5-</w:t>
      </w:r>
      <w:r w:rsidR="00B22D68">
        <w:rPr>
          <w:i/>
          <w:noProof/>
          <w:sz w:val="24"/>
        </w:rPr>
        <w:t>5</w:t>
      </w:r>
      <w:r w:rsidRPr="00A44B62">
        <w:rPr>
          <w:i/>
          <w:noProof/>
          <w:sz w:val="24"/>
        </w:rPr>
        <w:t xml:space="preserve"> </w:t>
      </w:r>
      <w:r>
        <w:rPr>
          <w:i/>
          <w:noProof/>
          <w:sz w:val="24"/>
        </w:rPr>
        <w:t>to</w:t>
      </w:r>
      <w:r w:rsidRPr="00A44B62">
        <w:rPr>
          <w:i/>
          <w:noProof/>
          <w:sz w:val="24"/>
        </w:rPr>
        <w:t xml:space="preserve"> </w:t>
      </w:r>
      <w:r w:rsidR="00024D98" w:rsidRPr="00A44B62">
        <w:rPr>
          <w:i/>
          <w:noProof/>
          <w:sz w:val="24"/>
        </w:rPr>
        <w:t>5-</w:t>
      </w:r>
      <w:r>
        <w:rPr>
          <w:i/>
          <w:noProof/>
          <w:sz w:val="24"/>
        </w:rPr>
        <w:t>1</w:t>
      </w:r>
      <w:r w:rsidR="00B22D68">
        <w:rPr>
          <w:i/>
          <w:noProof/>
          <w:sz w:val="24"/>
        </w:rPr>
        <w:t>8</w:t>
      </w:r>
      <w:r>
        <w:rPr>
          <w:i/>
          <w:noProof/>
          <w:sz w:val="24"/>
        </w:rPr>
        <w:t xml:space="preserve"> to account for the added formulae.</w:t>
      </w:r>
    </w:p>
    <w:p w14:paraId="43441D41" w14:textId="3392CF0A" w:rsidR="00024D98" w:rsidRPr="00A44B62" w:rsidRDefault="00185275" w:rsidP="00024D98">
      <w:pPr>
        <w:keepNext/>
        <w:keepLines/>
        <w:spacing w:before="360"/>
        <w:outlineLvl w:val="0"/>
        <w:rPr>
          <w:i/>
          <w:noProof/>
          <w:sz w:val="24"/>
        </w:rPr>
      </w:pPr>
      <w:r>
        <w:rPr>
          <w:i/>
          <w:noProof/>
          <w:sz w:val="24"/>
        </w:rPr>
        <w:t>In 5.8</w:t>
      </w:r>
      <w:r w:rsidR="00024D98" w:rsidRPr="00A44B62">
        <w:rPr>
          <w:i/>
          <w:noProof/>
          <w:sz w:val="24"/>
        </w:rPr>
        <w:t>, add the following function definition</w:t>
      </w:r>
      <w:r w:rsidR="000C3686">
        <w:rPr>
          <w:i/>
          <w:noProof/>
          <w:sz w:val="24"/>
        </w:rPr>
        <w:t>s</w:t>
      </w:r>
      <w:r w:rsidR="00024D98" w:rsidRPr="00A44B62">
        <w:rPr>
          <w:i/>
          <w:noProof/>
          <w:sz w:val="24"/>
        </w:rPr>
        <w:t>:</w:t>
      </w:r>
    </w:p>
    <w:p w14:paraId="27231644" w14:textId="221D8FB2" w:rsidR="00024D98" w:rsidRPr="00A44B62" w:rsidRDefault="00024D98" w:rsidP="00024D98">
      <w:pPr>
        <w:pStyle w:val="Equation"/>
        <w:tabs>
          <w:tab w:val="clear" w:pos="794"/>
          <w:tab w:val="clear" w:pos="1588"/>
          <w:tab w:val="left" w:pos="1418"/>
        </w:tabs>
        <w:ind w:left="1412" w:hanging="850"/>
        <w:rPr>
          <w:lang w:val="en-CA"/>
        </w:rPr>
      </w:pPr>
      <w:proofErr w:type="gramStart"/>
      <w:r w:rsidRPr="00A44B62">
        <w:rPr>
          <w:lang w:val="en-CA"/>
        </w:rPr>
        <w:t>Sin</w:t>
      </w:r>
      <w:r w:rsidR="0023350B" w:rsidRPr="00A44B62">
        <w:rPr>
          <w:lang w:val="en-CA"/>
        </w:rPr>
        <w:t>( </w:t>
      </w:r>
      <w:r w:rsidRPr="00A44B62">
        <w:rPr>
          <w:lang w:val="en-CA"/>
        </w:rPr>
        <w:t>x</w:t>
      </w:r>
      <w:proofErr w:type="gramEnd"/>
      <w:r w:rsidR="00806EB4" w:rsidRPr="00A44B62">
        <w:rPr>
          <w:lang w:val="en-CA"/>
        </w:rPr>
        <w:t> )</w:t>
      </w:r>
      <w:r w:rsidRPr="00A44B62">
        <w:rPr>
          <w:lang w:val="en-CA"/>
        </w:rPr>
        <w:tab/>
        <w:t>the trigonometric sine function operating on an argument x in units of radians</w:t>
      </w:r>
      <w:r w:rsidRPr="00A44B62">
        <w:rPr>
          <w:lang w:val="en-CA"/>
        </w:rPr>
        <w:tab/>
        <w:t>(5</w:t>
      </w:r>
      <w:r w:rsidRPr="00A44B62">
        <w:rPr>
          <w:lang w:val="en-CA"/>
        </w:rPr>
        <w:noBreakHyphen/>
        <w:t>1</w:t>
      </w:r>
      <w:r w:rsidR="007F487D">
        <w:rPr>
          <w:lang w:val="en-CA"/>
        </w:rPr>
        <w:t>9</w:t>
      </w:r>
      <w:r w:rsidRPr="00A44B62">
        <w:rPr>
          <w:lang w:val="en-CA"/>
        </w:rPr>
        <w:t>)</w:t>
      </w:r>
    </w:p>
    <w:p w14:paraId="752EA951" w14:textId="313C11D6" w:rsidR="00185275" w:rsidRDefault="00185275" w:rsidP="00185275">
      <w:pPr>
        <w:keepNext/>
        <w:keepLines/>
        <w:spacing w:before="360"/>
        <w:outlineLvl w:val="0"/>
        <w:rPr>
          <w:i/>
          <w:noProof/>
          <w:sz w:val="24"/>
        </w:rPr>
      </w:pPr>
      <w:r>
        <w:rPr>
          <w:i/>
          <w:noProof/>
          <w:sz w:val="24"/>
        </w:rPr>
        <w:lastRenderedPageBreak/>
        <w:t>R</w:t>
      </w:r>
      <w:r w:rsidRPr="00A44B62">
        <w:rPr>
          <w:i/>
          <w:noProof/>
          <w:sz w:val="24"/>
        </w:rPr>
        <w:t xml:space="preserve">enumber </w:t>
      </w:r>
      <w:r>
        <w:rPr>
          <w:i/>
          <w:noProof/>
          <w:sz w:val="24"/>
        </w:rPr>
        <w:t xml:space="preserve">the prior </w:t>
      </w:r>
      <w:r w:rsidRPr="00A44B62">
        <w:rPr>
          <w:i/>
          <w:noProof/>
          <w:sz w:val="24"/>
        </w:rPr>
        <w:t>formulae 5-</w:t>
      </w:r>
      <w:r>
        <w:rPr>
          <w:i/>
          <w:noProof/>
          <w:sz w:val="24"/>
        </w:rPr>
        <w:t>16 and 5-</w:t>
      </w:r>
      <w:r w:rsidRPr="00A44B62">
        <w:rPr>
          <w:i/>
          <w:noProof/>
          <w:sz w:val="24"/>
        </w:rPr>
        <w:t>1</w:t>
      </w:r>
      <w:r>
        <w:rPr>
          <w:i/>
          <w:noProof/>
          <w:sz w:val="24"/>
        </w:rPr>
        <w:t>7</w:t>
      </w:r>
      <w:r w:rsidRPr="00A44B62">
        <w:rPr>
          <w:i/>
          <w:noProof/>
          <w:sz w:val="24"/>
        </w:rPr>
        <w:t xml:space="preserve"> as 5-</w:t>
      </w:r>
      <w:r w:rsidR="007F487D">
        <w:rPr>
          <w:i/>
          <w:noProof/>
          <w:sz w:val="24"/>
        </w:rPr>
        <w:t>20</w:t>
      </w:r>
      <w:r w:rsidRPr="00A44B62">
        <w:rPr>
          <w:i/>
          <w:noProof/>
          <w:sz w:val="24"/>
        </w:rPr>
        <w:t xml:space="preserve"> </w:t>
      </w:r>
      <w:r>
        <w:rPr>
          <w:i/>
          <w:noProof/>
          <w:sz w:val="24"/>
        </w:rPr>
        <w:t>and</w:t>
      </w:r>
      <w:r w:rsidRPr="00A44B62">
        <w:rPr>
          <w:i/>
          <w:noProof/>
          <w:sz w:val="24"/>
        </w:rPr>
        <w:t xml:space="preserve"> 5-</w:t>
      </w:r>
      <w:r>
        <w:rPr>
          <w:i/>
          <w:noProof/>
          <w:sz w:val="24"/>
        </w:rPr>
        <w:t>2</w:t>
      </w:r>
      <w:r w:rsidR="007F487D">
        <w:rPr>
          <w:i/>
          <w:noProof/>
          <w:sz w:val="24"/>
        </w:rPr>
        <w:t>1</w:t>
      </w:r>
      <w:r>
        <w:rPr>
          <w:i/>
          <w:noProof/>
          <w:sz w:val="24"/>
        </w:rPr>
        <w:t xml:space="preserve"> to account for the added formulae.</w:t>
      </w:r>
    </w:p>
    <w:p w14:paraId="29025EDA" w14:textId="4A79C07A" w:rsidR="00185275" w:rsidRPr="00A44B62" w:rsidRDefault="00185275" w:rsidP="00185275">
      <w:pPr>
        <w:keepNext/>
        <w:keepLines/>
        <w:spacing w:before="360"/>
        <w:outlineLvl w:val="0"/>
        <w:rPr>
          <w:i/>
          <w:noProof/>
          <w:sz w:val="24"/>
        </w:rPr>
      </w:pPr>
      <w:r>
        <w:rPr>
          <w:i/>
          <w:noProof/>
          <w:sz w:val="24"/>
        </w:rPr>
        <w:t>In 5.8</w:t>
      </w:r>
      <w:r w:rsidRPr="00A44B62">
        <w:rPr>
          <w:i/>
          <w:noProof/>
          <w:sz w:val="24"/>
        </w:rPr>
        <w:t>, add the following function definition:</w:t>
      </w:r>
    </w:p>
    <w:p w14:paraId="5AFD9F1F" w14:textId="38CAF3D2" w:rsidR="00185275" w:rsidRPr="00A44B62" w:rsidRDefault="00185275" w:rsidP="00185275">
      <w:pPr>
        <w:pStyle w:val="Equation"/>
        <w:tabs>
          <w:tab w:val="clear" w:pos="794"/>
          <w:tab w:val="clear" w:pos="1588"/>
          <w:tab w:val="left" w:pos="1418"/>
        </w:tabs>
        <w:ind w:left="1412" w:hanging="850"/>
        <w:rPr>
          <w:lang w:val="en-CA"/>
        </w:rPr>
      </w:pPr>
      <w:proofErr w:type="gramStart"/>
      <w:r>
        <w:rPr>
          <w:lang w:val="en-CA"/>
        </w:rPr>
        <w:t>Tan</w:t>
      </w:r>
      <w:r w:rsidRPr="00A44B62">
        <w:rPr>
          <w:lang w:val="en-CA"/>
        </w:rPr>
        <w:t>( x</w:t>
      </w:r>
      <w:proofErr w:type="gramEnd"/>
      <w:r w:rsidRPr="00A44B62">
        <w:rPr>
          <w:lang w:val="en-CA"/>
        </w:rPr>
        <w:t> )</w:t>
      </w:r>
      <w:r w:rsidRPr="00A44B62">
        <w:rPr>
          <w:lang w:val="en-CA"/>
        </w:rPr>
        <w:tab/>
        <w:t xml:space="preserve">the trigonometric </w:t>
      </w:r>
      <w:r>
        <w:rPr>
          <w:lang w:val="en-CA"/>
        </w:rPr>
        <w:t>tangent</w:t>
      </w:r>
      <w:r w:rsidRPr="00A44B62">
        <w:rPr>
          <w:lang w:val="en-CA"/>
        </w:rPr>
        <w:t xml:space="preserve"> function operating on an argument x in units of radians</w:t>
      </w:r>
      <w:r w:rsidRPr="00A44B62">
        <w:rPr>
          <w:lang w:val="en-CA"/>
        </w:rPr>
        <w:tab/>
        <w:t>(5</w:t>
      </w:r>
      <w:r w:rsidRPr="00A44B62">
        <w:rPr>
          <w:lang w:val="en-CA"/>
        </w:rPr>
        <w:noBreakHyphen/>
      </w:r>
      <w:r>
        <w:rPr>
          <w:lang w:val="en-CA"/>
        </w:rPr>
        <w:t>2</w:t>
      </w:r>
      <w:r w:rsidR="007F487D">
        <w:rPr>
          <w:lang w:val="en-CA"/>
        </w:rPr>
        <w:t>2</w:t>
      </w:r>
      <w:r w:rsidRPr="00A44B62">
        <w:rPr>
          <w:lang w:val="en-CA"/>
        </w:rPr>
        <w:t>)</w:t>
      </w:r>
    </w:p>
    <w:p w14:paraId="591E0F37" w14:textId="77777777" w:rsidR="0039104E" w:rsidRPr="00C56F3D" w:rsidRDefault="0039104E" w:rsidP="00C56F3D">
      <w:pPr>
        <w:keepLines/>
        <w:spacing w:before="360"/>
        <w:outlineLvl w:val="0"/>
        <w:rPr>
          <w:i/>
          <w:noProof/>
          <w:sz w:val="24"/>
          <w:szCs w:val="24"/>
        </w:rPr>
      </w:pPr>
      <w:r w:rsidRPr="00C56F3D">
        <w:rPr>
          <w:i/>
          <w:noProof/>
          <w:sz w:val="24"/>
          <w:szCs w:val="24"/>
        </w:rPr>
        <w:t xml:space="preserve">In </w:t>
      </w:r>
      <w:r w:rsidR="00AC584D" w:rsidRPr="00C56F3D">
        <w:rPr>
          <w:i/>
          <w:noProof/>
          <w:sz w:val="24"/>
          <w:szCs w:val="24"/>
        </w:rPr>
        <w:t xml:space="preserve">NOTE 2 of </w:t>
      </w:r>
      <w:r w:rsidRPr="00C56F3D">
        <w:rPr>
          <w:i/>
          <w:noProof/>
          <w:sz w:val="24"/>
          <w:szCs w:val="24"/>
        </w:rPr>
        <w:t xml:space="preserve">7.4.2.4.4, </w:t>
      </w:r>
      <w:r w:rsidR="00AC584D" w:rsidRPr="00C56F3D">
        <w:rPr>
          <w:i/>
          <w:noProof/>
          <w:sz w:val="24"/>
          <w:szCs w:val="24"/>
        </w:rPr>
        <w:t xml:space="preserve">delete </w:t>
      </w:r>
      <w:r w:rsidR="00410C2A" w:rsidRPr="00C56F3D">
        <w:rPr>
          <w:i/>
          <w:noProof/>
          <w:sz w:val="24"/>
          <w:szCs w:val="24"/>
        </w:rPr>
        <w:t xml:space="preserve">the sentence </w:t>
      </w:r>
      <w:r w:rsidR="00AC584D" w:rsidRPr="00C56F3D">
        <w:rPr>
          <w:i/>
          <w:noProof/>
          <w:sz w:val="24"/>
          <w:szCs w:val="24"/>
        </w:rPr>
        <w:t>that says “</w:t>
      </w:r>
      <w:r w:rsidR="00AC584D" w:rsidRPr="00C56F3D">
        <w:rPr>
          <w:noProof/>
          <w:sz w:val="24"/>
          <w:szCs w:val="24"/>
        </w:rPr>
        <w:t xml:space="preserve">Consequently, hypothetical reference decoder (HRD) parameters carried in </w:t>
      </w:r>
      <w:r w:rsidR="00AC584D" w:rsidRPr="00C56F3D">
        <w:rPr>
          <w:sz w:val="24"/>
          <w:szCs w:val="24"/>
        </w:rPr>
        <w:t>non-nested buffering period, picture timing and decoding unit information SEI messages apply to access units based on such access unit boundary detection.”</w:t>
      </w:r>
    </w:p>
    <w:p w14:paraId="713AA531" w14:textId="725B0740" w:rsidR="00620C67" w:rsidRPr="00A44B62" w:rsidRDefault="00620C67" w:rsidP="00620C67">
      <w:pPr>
        <w:keepNext/>
        <w:keepLines/>
        <w:spacing w:before="360"/>
        <w:outlineLvl w:val="0"/>
        <w:rPr>
          <w:i/>
          <w:noProof/>
          <w:sz w:val="24"/>
        </w:rPr>
      </w:pPr>
      <w:r w:rsidRPr="00A44B62">
        <w:rPr>
          <w:i/>
          <w:noProof/>
          <w:sz w:val="24"/>
        </w:rPr>
        <w:t>In 7.4.4, replace</w:t>
      </w:r>
      <w:r w:rsidR="00CC68F4" w:rsidRPr="00A44B62">
        <w:rPr>
          <w:i/>
          <w:noProof/>
          <w:sz w:val="24"/>
        </w:rPr>
        <w:t xml:space="preserve"> the following</w:t>
      </w:r>
      <w:del w:id="30" w:author="Ye-Kui Wang 02" w:date="2017-11-27T16:33:00Z">
        <w:r w:rsidR="00AC584D" w:rsidDel="00A6676E">
          <w:rPr>
            <w:i/>
            <w:noProof/>
            <w:sz w:val="24"/>
          </w:rPr>
          <w:delText xml:space="preserve"> paragraph</w:delText>
        </w:r>
      </w:del>
      <w:r w:rsidRPr="00A44B62">
        <w:rPr>
          <w:i/>
          <w:noProof/>
          <w:sz w:val="24"/>
        </w:rPr>
        <w:t>:</w:t>
      </w:r>
    </w:p>
    <w:p w14:paraId="71E03E6F" w14:textId="62863C78" w:rsidR="00620C67" w:rsidRDefault="00620C67" w:rsidP="00620C67">
      <w:pPr>
        <w:jc w:val="both"/>
        <w:rPr>
          <w:ins w:id="31" w:author="Ye-Kui Wang 02" w:date="2017-11-27T16:33:00Z"/>
          <w:bCs/>
          <w:noProof/>
          <w:sz w:val="20"/>
        </w:rPr>
      </w:pPr>
      <w:bookmarkStart w:id="32" w:name="_Hlk481162666"/>
      <w:r w:rsidRPr="00A44B62">
        <w:rPr>
          <w:b/>
          <w:bCs/>
          <w:noProof/>
          <w:sz w:val="20"/>
        </w:rPr>
        <w:t>general_non_packed_constraint_flag</w:t>
      </w:r>
      <w:r w:rsidRPr="00A44B62">
        <w:rPr>
          <w:bCs/>
          <w:noProof/>
          <w:sz w:val="20"/>
        </w:rPr>
        <w:t xml:space="preserve"> </w:t>
      </w:r>
      <w:bookmarkEnd w:id="32"/>
      <w:r w:rsidRPr="00A44B62">
        <w:rPr>
          <w:bCs/>
          <w:noProof/>
          <w:sz w:val="20"/>
        </w:rPr>
        <w:t>equal to 1 specifies that there are neither frame packing arrangement SEI messages n</w:t>
      </w:r>
      <w:r w:rsidRPr="00A44B62">
        <w:rPr>
          <w:bCs/>
          <w:sz w:val="20"/>
        </w:rPr>
        <w:t>or segmented rectangular frame packing arrangement SEI messages</w:t>
      </w:r>
      <w:r w:rsidRPr="00A44B62">
        <w:rPr>
          <w:bCs/>
          <w:noProof/>
          <w:sz w:val="20"/>
        </w:rPr>
        <w:t xml:space="preserve"> present in the CVS. general_non_packed_constraint_flag equal to 0 indicates that there may or may not be one or more frame packing arrangement SEI messages </w:t>
      </w:r>
      <w:r w:rsidRPr="00A44B62">
        <w:rPr>
          <w:bCs/>
          <w:sz w:val="20"/>
        </w:rPr>
        <w:t xml:space="preserve">or segmented rectangular frame packing arrangement SEI messages </w:t>
      </w:r>
      <w:r w:rsidRPr="00A44B62">
        <w:rPr>
          <w:bCs/>
          <w:noProof/>
          <w:sz w:val="20"/>
        </w:rPr>
        <w:t>present in the CVS.</w:t>
      </w:r>
    </w:p>
    <w:p w14:paraId="52CABE6E" w14:textId="302E2896" w:rsidR="00A6676E" w:rsidRPr="00A6676E" w:rsidRDefault="00A6676E">
      <w:pPr>
        <w:pStyle w:val="Note1"/>
        <w:rPr>
          <w:bCs/>
          <w:noProof/>
          <w:sz w:val="20"/>
        </w:rPr>
        <w:pPrChange w:id="33" w:author="Ye-Kui Wang 02" w:date="2017-11-27T16:33:00Z">
          <w:pPr>
            <w:jc w:val="both"/>
          </w:pPr>
        </w:pPrChange>
      </w:pPr>
      <w:ins w:id="34" w:author="Ye-Kui Wang 02" w:date="2017-11-27T16:33:00Z">
        <w:r w:rsidRPr="00617CB8">
          <w:rPr>
            <w:noProof/>
          </w:rPr>
          <w:t>NOTE </w:t>
        </w:r>
      </w:ins>
      <w:ins w:id="35" w:author="Ye-Kui Wang 02" w:date="2017-11-27T16:34:00Z">
        <w:r>
          <w:rPr>
            <w:noProof/>
          </w:rPr>
          <w:t>2</w:t>
        </w:r>
      </w:ins>
      <w:ins w:id="36" w:author="Ye-Kui Wang 02" w:date="2017-11-27T16:33:00Z">
        <w:r w:rsidRPr="00617CB8">
          <w:rPr>
            <w:noProof/>
          </w:rPr>
          <w:t xml:space="preserve"> – Decoders may ignore the value of general_non_packed_constraint_flag, as there are no decoding process requirements associated with the presence or interpretation of </w:t>
        </w:r>
        <w:r w:rsidRPr="00617CB8">
          <w:rPr>
            <w:bCs/>
            <w:noProof/>
            <w:szCs w:val="22"/>
          </w:rPr>
          <w:t>frame packing arrangement SEI messages</w:t>
        </w:r>
        <w:r w:rsidRPr="00617CB8">
          <w:rPr>
            <w:bCs/>
            <w:szCs w:val="22"/>
          </w:rPr>
          <w:t xml:space="preserve"> or segmented rectangular frame packing arrangement SEI messages</w:t>
        </w:r>
        <w:r w:rsidRPr="00617CB8">
          <w:rPr>
            <w:noProof/>
          </w:rPr>
          <w:t>.</w:t>
        </w:r>
      </w:ins>
    </w:p>
    <w:p w14:paraId="42C82F6C" w14:textId="77777777" w:rsidR="00620C67" w:rsidRPr="00A44B62" w:rsidRDefault="00620C67" w:rsidP="00620C67">
      <w:pPr>
        <w:keepNext/>
        <w:keepLines/>
        <w:spacing w:before="360"/>
        <w:outlineLvl w:val="1"/>
        <w:rPr>
          <w:i/>
          <w:noProof/>
          <w:sz w:val="24"/>
        </w:rPr>
      </w:pPr>
      <w:r w:rsidRPr="00A44B62">
        <w:rPr>
          <w:i/>
          <w:noProof/>
          <w:sz w:val="24"/>
        </w:rPr>
        <w:t>with the following:</w:t>
      </w:r>
    </w:p>
    <w:p w14:paraId="14D008E5" w14:textId="79AB6318" w:rsidR="00620C67" w:rsidRDefault="00620C67" w:rsidP="00620C67">
      <w:pPr>
        <w:jc w:val="both"/>
        <w:rPr>
          <w:ins w:id="37" w:author="Ye-Kui Wang 02" w:date="2017-11-27T16:34:00Z"/>
          <w:bCs/>
          <w:noProof/>
          <w:sz w:val="20"/>
        </w:rPr>
      </w:pPr>
      <w:r w:rsidRPr="00A44B62">
        <w:rPr>
          <w:b/>
          <w:bCs/>
          <w:noProof/>
          <w:sz w:val="20"/>
        </w:rPr>
        <w:t>general_non_packed_constraint_flag</w:t>
      </w:r>
      <w:r w:rsidRPr="00A44B62">
        <w:rPr>
          <w:bCs/>
          <w:noProof/>
          <w:sz w:val="20"/>
        </w:rPr>
        <w:t xml:space="preserve"> equal to 1 specifies that there are no frame packing arrangement SEI messages, </w:t>
      </w:r>
      <w:r w:rsidRPr="00A44B62">
        <w:rPr>
          <w:bCs/>
          <w:sz w:val="20"/>
        </w:rPr>
        <w:t xml:space="preserve">segmented rectangular frame packing arrangement SEI messages, </w:t>
      </w:r>
      <w:r w:rsidR="008841CB" w:rsidRPr="007B1F08">
        <w:rPr>
          <w:sz w:val="20"/>
        </w:rPr>
        <w:t xml:space="preserve">equirectangular </w:t>
      </w:r>
      <w:r w:rsidRPr="00A44B62">
        <w:rPr>
          <w:bCs/>
          <w:sz w:val="20"/>
        </w:rPr>
        <w:t>projection SEI messages</w:t>
      </w:r>
      <w:r w:rsidR="008841CB">
        <w:rPr>
          <w:bCs/>
          <w:sz w:val="20"/>
        </w:rPr>
        <w:t>,</w:t>
      </w:r>
      <w:r w:rsidRPr="00A44B62">
        <w:rPr>
          <w:bCs/>
          <w:noProof/>
          <w:sz w:val="20"/>
        </w:rPr>
        <w:t xml:space="preserve"> </w:t>
      </w:r>
      <w:r w:rsidR="008841CB">
        <w:rPr>
          <w:bCs/>
          <w:noProof/>
          <w:sz w:val="20"/>
        </w:rPr>
        <w:t xml:space="preserve">or cubemap </w:t>
      </w:r>
      <w:r w:rsidR="008841CB" w:rsidRPr="00A44B62">
        <w:rPr>
          <w:bCs/>
          <w:sz w:val="20"/>
        </w:rPr>
        <w:t>projection SEI messages</w:t>
      </w:r>
      <w:r w:rsidR="008841CB" w:rsidRPr="00A44B62">
        <w:rPr>
          <w:bCs/>
          <w:noProof/>
          <w:sz w:val="20"/>
        </w:rPr>
        <w:t xml:space="preserve"> </w:t>
      </w:r>
      <w:r w:rsidRPr="00A44B62">
        <w:rPr>
          <w:bCs/>
          <w:noProof/>
          <w:sz w:val="20"/>
        </w:rPr>
        <w:t xml:space="preserve">present in the CVS. general_non_packed_constraint_flag equal to 0 indicates that there may or may not be one or more frame packing arrangement SEI messages, </w:t>
      </w:r>
      <w:r w:rsidRPr="00A44B62">
        <w:rPr>
          <w:bCs/>
          <w:sz w:val="20"/>
        </w:rPr>
        <w:t xml:space="preserve">segmented rectangular frame packing arrangement SEI messages, </w:t>
      </w:r>
      <w:r w:rsidR="00A134CB" w:rsidRPr="007B1F08">
        <w:rPr>
          <w:sz w:val="20"/>
        </w:rPr>
        <w:t xml:space="preserve">equirectangular </w:t>
      </w:r>
      <w:r w:rsidRPr="00A44B62">
        <w:rPr>
          <w:bCs/>
          <w:sz w:val="20"/>
        </w:rPr>
        <w:t>projection SEI messages</w:t>
      </w:r>
      <w:r w:rsidR="00A134CB">
        <w:rPr>
          <w:bCs/>
          <w:sz w:val="20"/>
        </w:rPr>
        <w:t xml:space="preserve">, or </w:t>
      </w:r>
      <w:r w:rsidR="00A134CB">
        <w:rPr>
          <w:bCs/>
          <w:noProof/>
          <w:sz w:val="20"/>
        </w:rPr>
        <w:t xml:space="preserve">cubemap </w:t>
      </w:r>
      <w:r w:rsidR="00A134CB" w:rsidRPr="00A44B62">
        <w:rPr>
          <w:bCs/>
          <w:sz w:val="20"/>
        </w:rPr>
        <w:t>projection SEI messages</w:t>
      </w:r>
      <w:r w:rsidRPr="00A44B62">
        <w:rPr>
          <w:bCs/>
          <w:sz w:val="20"/>
        </w:rPr>
        <w:t xml:space="preserve"> </w:t>
      </w:r>
      <w:r w:rsidRPr="00A44B62">
        <w:rPr>
          <w:bCs/>
          <w:noProof/>
          <w:sz w:val="20"/>
        </w:rPr>
        <w:t>present in the CVS.</w:t>
      </w:r>
    </w:p>
    <w:p w14:paraId="3F0598FD" w14:textId="66E0BB2E" w:rsidR="00A6676E" w:rsidRPr="00A6676E" w:rsidRDefault="00A6676E">
      <w:pPr>
        <w:pStyle w:val="Note1"/>
        <w:rPr>
          <w:bCs/>
          <w:noProof/>
          <w:sz w:val="20"/>
        </w:rPr>
        <w:pPrChange w:id="38" w:author="Ye-Kui Wang 02" w:date="2017-11-27T16:34:00Z">
          <w:pPr>
            <w:jc w:val="both"/>
          </w:pPr>
        </w:pPrChange>
      </w:pPr>
      <w:ins w:id="39" w:author="Ye-Kui Wang 02" w:date="2017-11-27T16:34:00Z">
        <w:r w:rsidRPr="00617CB8">
          <w:rPr>
            <w:noProof/>
          </w:rPr>
          <w:t>NOTE </w:t>
        </w:r>
        <w:r>
          <w:rPr>
            <w:noProof/>
          </w:rPr>
          <w:t>2</w:t>
        </w:r>
        <w:r w:rsidRPr="00617CB8">
          <w:rPr>
            <w:noProof/>
          </w:rPr>
          <w:t xml:space="preserve"> – Decoders may ignore the value of general_non_packed_constraint_flag, as there are no decoding process requirements associated with the presence or interpretation of </w:t>
        </w:r>
        <w:r w:rsidRPr="00617CB8">
          <w:rPr>
            <w:bCs/>
            <w:noProof/>
            <w:szCs w:val="22"/>
          </w:rPr>
          <w:t>frame packing arrangement SEI messages</w:t>
        </w:r>
      </w:ins>
      <w:ins w:id="40" w:author="Ye-Kui Wang 02" w:date="2017-11-27T16:35:00Z">
        <w:r>
          <w:rPr>
            <w:bCs/>
            <w:noProof/>
            <w:szCs w:val="22"/>
          </w:rPr>
          <w:t>,</w:t>
        </w:r>
      </w:ins>
      <w:ins w:id="41" w:author="Ye-Kui Wang 02" w:date="2017-11-27T16:34:00Z">
        <w:r w:rsidRPr="00617CB8">
          <w:rPr>
            <w:bCs/>
            <w:szCs w:val="22"/>
          </w:rPr>
          <w:t xml:space="preserve"> segmented rectangular frame packing arrangement SEI messages</w:t>
        </w:r>
      </w:ins>
      <w:ins w:id="42" w:author="Ye-Kui Wang 02" w:date="2017-11-27T16:35:00Z">
        <w:r>
          <w:rPr>
            <w:bCs/>
            <w:szCs w:val="22"/>
          </w:rPr>
          <w:t xml:space="preserve">, </w:t>
        </w:r>
        <w:r w:rsidRPr="00A6676E">
          <w:rPr>
            <w:bCs/>
            <w:szCs w:val="22"/>
          </w:rPr>
          <w:t>equirectangular projection SEI messages, or cubemap projection SEI messages present in the CVS</w:t>
        </w:r>
      </w:ins>
      <w:ins w:id="43" w:author="Ye-Kui Wang 02" w:date="2017-11-27T16:34:00Z">
        <w:r w:rsidRPr="00617CB8">
          <w:rPr>
            <w:noProof/>
          </w:rPr>
          <w:t>.</w:t>
        </w:r>
      </w:ins>
    </w:p>
    <w:p w14:paraId="0BF1F7AF" w14:textId="77777777" w:rsidR="00024D98" w:rsidRPr="00A44B62" w:rsidRDefault="00024D98" w:rsidP="00024D98">
      <w:pPr>
        <w:keepNext/>
        <w:keepLines/>
        <w:spacing w:before="360"/>
        <w:outlineLvl w:val="0"/>
        <w:rPr>
          <w:i/>
          <w:noProof/>
          <w:sz w:val="24"/>
        </w:rPr>
      </w:pPr>
      <w:r w:rsidRPr="00A44B62">
        <w:rPr>
          <w:i/>
          <w:noProof/>
          <w:sz w:val="24"/>
        </w:rPr>
        <w:t>In 8.7.2.1, replace the following paragraph:</w:t>
      </w:r>
    </w:p>
    <w:p w14:paraId="5CB7BAC8"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lang w:eastAsia="ko-KR"/>
        </w:rPr>
      </w:pPr>
      <w:r w:rsidRPr="00A44B62">
        <w:rPr>
          <w:rFonts w:eastAsia="Malgun Gothic"/>
          <w:sz w:val="20"/>
          <w:lang w:eastAsia="ko-KR"/>
        </w:rPr>
        <w:t>The deblocking filter process is applied to all prediction block edges and transform block edges of a picture, except the edges that are at the boundary of the picture, for which the deblocking filter process is disabled by slice_deblocking_filter_disabled_flag, that coincide with tile boundaries when loop_filter_across_tiles_enabled_flag is equal to 0, or that coincide with upper or left slice boundaries of slices with slice_loop_filter_across_slices_enabled_flag equal to 0. For the transform units and prediction units with block edges less than 8 samples in either the vertical or horizontal direction, only the edges lying on the 8x8 sample grid of the considered component are filtered.</w:t>
      </w:r>
    </w:p>
    <w:p w14:paraId="0F856C11" w14:textId="77777777" w:rsidR="00024D98" w:rsidRPr="00A44B62" w:rsidRDefault="00024D98" w:rsidP="00024D98">
      <w:pPr>
        <w:keepNext/>
        <w:keepLines/>
        <w:spacing w:before="360"/>
        <w:outlineLvl w:val="1"/>
        <w:rPr>
          <w:i/>
          <w:noProof/>
          <w:sz w:val="24"/>
        </w:rPr>
      </w:pPr>
      <w:r w:rsidRPr="00A44B62">
        <w:rPr>
          <w:i/>
          <w:noProof/>
          <w:sz w:val="24"/>
        </w:rPr>
        <w:t>with the following:</w:t>
      </w:r>
    </w:p>
    <w:p w14:paraId="0C8F80C0" w14:textId="77777777" w:rsidR="00024D98" w:rsidRPr="00A44B62" w:rsidRDefault="00024D98" w:rsidP="00024D98">
      <w:pPr>
        <w:rPr>
          <w:noProof/>
          <w:sz w:val="20"/>
        </w:rPr>
      </w:pPr>
      <w:r w:rsidRPr="00A44B62">
        <w:rPr>
          <w:noProof/>
          <w:sz w:val="20"/>
        </w:rPr>
        <w:t>The deblocking filter process is applied to all prediction block edges and transform block edges of a picture, except the following types of edges:</w:t>
      </w:r>
    </w:p>
    <w:p w14:paraId="784AFE8B"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rFonts w:eastAsia="Malgun Gothic"/>
          <w:sz w:val="20"/>
        </w:rPr>
        <w:t>–</w:t>
      </w:r>
      <w:r w:rsidRPr="00A44B62">
        <w:rPr>
          <w:rFonts w:eastAsia="Malgun Gothic"/>
          <w:sz w:val="20"/>
        </w:rPr>
        <w:tab/>
      </w:r>
      <w:r w:rsidRPr="00A44B62">
        <w:rPr>
          <w:noProof/>
          <w:sz w:val="20"/>
        </w:rPr>
        <w:t>Edges that are at the boundary of the picture</w:t>
      </w:r>
      <w:r w:rsidR="001C0B71" w:rsidRPr="00A44B62">
        <w:rPr>
          <w:noProof/>
          <w:sz w:val="20"/>
        </w:rPr>
        <w:t>,</w:t>
      </w:r>
    </w:p>
    <w:p w14:paraId="70140E8F"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rFonts w:eastAsia="Malgun Gothic"/>
          <w:sz w:val="20"/>
        </w:rPr>
        <w:t>–</w:t>
      </w:r>
      <w:r w:rsidRPr="00A44B62">
        <w:rPr>
          <w:rFonts w:eastAsia="Malgun Gothic"/>
          <w:sz w:val="20"/>
        </w:rPr>
        <w:tab/>
      </w:r>
      <w:r w:rsidRPr="00A44B62">
        <w:rPr>
          <w:noProof/>
          <w:sz w:val="20"/>
        </w:rPr>
        <w:t>Edges that coincide with tile boundaries when loop_filter_across_tiles_enabled_flag is equal to 0</w:t>
      </w:r>
      <w:r w:rsidR="001C0B71" w:rsidRPr="00A44B62">
        <w:rPr>
          <w:noProof/>
          <w:sz w:val="20"/>
        </w:rPr>
        <w:t>,</w:t>
      </w:r>
    </w:p>
    <w:p w14:paraId="4C7F6BB9"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rFonts w:eastAsia="Malgun Gothic"/>
          <w:sz w:val="20"/>
        </w:rPr>
        <w:t>–</w:t>
      </w:r>
      <w:r w:rsidRPr="00A44B62">
        <w:rPr>
          <w:rFonts w:eastAsia="Malgun Gothic"/>
          <w:sz w:val="20"/>
        </w:rPr>
        <w:tab/>
      </w:r>
      <w:r w:rsidRPr="00A44B62">
        <w:rPr>
          <w:noProof/>
          <w:sz w:val="20"/>
        </w:rPr>
        <w:t>Edges that coincide with upper or left boundaries of slices with slice_loop_filter_across_slices_enabled_flag</w:t>
      </w:r>
      <w:r w:rsidR="001C0B71" w:rsidRPr="00A44B62">
        <w:rPr>
          <w:noProof/>
          <w:sz w:val="20"/>
        </w:rPr>
        <w:t>,</w:t>
      </w:r>
      <w:r w:rsidRPr="00A44B62">
        <w:rPr>
          <w:noProof/>
          <w:sz w:val="20"/>
        </w:rPr>
        <w:t xml:space="preserve"> equal to 0 or slice_deblocking_filter_disabled_flag equal to 1</w:t>
      </w:r>
      <w:r w:rsidR="001C0B71" w:rsidRPr="00A44B62">
        <w:rPr>
          <w:noProof/>
          <w:sz w:val="20"/>
        </w:rPr>
        <w:t>,</w:t>
      </w:r>
    </w:p>
    <w:p w14:paraId="4F548813"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rFonts w:eastAsia="Malgun Gothic"/>
          <w:sz w:val="20"/>
        </w:rPr>
        <w:t>–</w:t>
      </w:r>
      <w:r w:rsidRPr="00A44B62">
        <w:rPr>
          <w:rFonts w:eastAsia="Malgun Gothic"/>
          <w:sz w:val="20"/>
        </w:rPr>
        <w:tab/>
      </w:r>
      <w:r w:rsidRPr="00A44B62">
        <w:rPr>
          <w:noProof/>
          <w:sz w:val="20"/>
        </w:rPr>
        <w:t>Edges within slices with slice_deblocking_filter_disabled_flag equal to 1</w:t>
      </w:r>
      <w:r w:rsidR="001C0B71" w:rsidRPr="00A44B62">
        <w:rPr>
          <w:noProof/>
          <w:sz w:val="20"/>
        </w:rPr>
        <w:t>,</w:t>
      </w:r>
    </w:p>
    <w:p w14:paraId="78F52202"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rFonts w:eastAsia="Malgun Gothic"/>
          <w:sz w:val="20"/>
        </w:rPr>
        <w:t>–</w:t>
      </w:r>
      <w:r w:rsidRPr="00A44B62">
        <w:rPr>
          <w:rFonts w:eastAsia="Malgun Gothic"/>
          <w:sz w:val="20"/>
        </w:rPr>
        <w:tab/>
      </w:r>
      <w:r w:rsidRPr="00A44B62">
        <w:rPr>
          <w:noProof/>
          <w:sz w:val="20"/>
        </w:rPr>
        <w:t>Edges that do not correspond to 8x8 sample grid boundaries of the considered component</w:t>
      </w:r>
      <w:r w:rsidR="001C0B71" w:rsidRPr="00A44B62">
        <w:rPr>
          <w:noProof/>
          <w:sz w:val="20"/>
        </w:rPr>
        <w:t>,</w:t>
      </w:r>
    </w:p>
    <w:p w14:paraId="6F269026"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rFonts w:eastAsia="Malgun Gothic"/>
          <w:sz w:val="20"/>
        </w:rPr>
        <w:t>–</w:t>
      </w:r>
      <w:r w:rsidRPr="00A44B62">
        <w:rPr>
          <w:rFonts w:eastAsia="Malgun Gothic"/>
          <w:sz w:val="20"/>
        </w:rPr>
        <w:tab/>
      </w:r>
      <w:r w:rsidRPr="00A44B62">
        <w:rPr>
          <w:noProof/>
          <w:sz w:val="20"/>
        </w:rPr>
        <w:t>Edges within chroma components for which both sides of the edge use inter prediction</w:t>
      </w:r>
      <w:r w:rsidR="001C0B71" w:rsidRPr="00A44B62">
        <w:rPr>
          <w:noProof/>
          <w:sz w:val="20"/>
        </w:rPr>
        <w:t>,</w:t>
      </w:r>
    </w:p>
    <w:p w14:paraId="3574F186" w14:textId="77777777" w:rsidR="00C622D4"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rFonts w:eastAsia="Malgun Gothic"/>
          <w:sz w:val="20"/>
        </w:rPr>
        <w:lastRenderedPageBreak/>
        <w:t>–</w:t>
      </w:r>
      <w:r w:rsidRPr="00A44B62">
        <w:rPr>
          <w:rFonts w:eastAsia="Malgun Gothic"/>
          <w:sz w:val="20"/>
        </w:rPr>
        <w:tab/>
        <w:t>E</w:t>
      </w:r>
      <w:r w:rsidRPr="00A44B62">
        <w:rPr>
          <w:noProof/>
          <w:sz w:val="20"/>
        </w:rPr>
        <w:t>dges of chroma transform blocks that are not edges of the associated transform unit</w:t>
      </w:r>
      <w:r w:rsidR="001C0B71" w:rsidRPr="00A44B62">
        <w:rPr>
          <w:noProof/>
          <w:sz w:val="20"/>
        </w:rPr>
        <w:t>.</w:t>
      </w:r>
    </w:p>
    <w:p w14:paraId="626274EC" w14:textId="77777777" w:rsidR="00DC5A48" w:rsidRPr="00A44B62" w:rsidRDefault="00DC5A48" w:rsidP="00C56F3D">
      <w:pPr>
        <w:keepNext/>
        <w:keepLines/>
        <w:spacing w:before="360"/>
        <w:outlineLvl w:val="0"/>
        <w:rPr>
          <w:i/>
          <w:noProof/>
          <w:sz w:val="24"/>
        </w:rPr>
      </w:pPr>
      <w:r w:rsidRPr="00C56F3D">
        <w:rPr>
          <w:i/>
          <w:noProof/>
          <w:sz w:val="24"/>
          <w:szCs w:val="24"/>
        </w:rPr>
        <w:t xml:space="preserve">In C.1, </w:t>
      </w:r>
      <w:r w:rsidR="00410C2A" w:rsidRPr="00C56F3D">
        <w:rPr>
          <w:i/>
          <w:noProof/>
          <w:sz w:val="24"/>
          <w:szCs w:val="24"/>
        </w:rPr>
        <w:t xml:space="preserve">immediately before </w:t>
      </w:r>
      <w:r w:rsidRPr="00C56F3D">
        <w:rPr>
          <w:i/>
          <w:noProof/>
          <w:sz w:val="24"/>
          <w:szCs w:val="24"/>
        </w:rPr>
        <w:t xml:space="preserve">the </w:t>
      </w:r>
      <w:r w:rsidR="00AC584D" w:rsidRPr="00C56F3D">
        <w:rPr>
          <w:i/>
          <w:noProof/>
          <w:sz w:val="24"/>
          <w:szCs w:val="24"/>
        </w:rPr>
        <w:t>sentence that says “</w:t>
      </w:r>
      <w:r w:rsidR="008638B0" w:rsidRPr="00C56F3D">
        <w:rPr>
          <w:noProof/>
          <w:sz w:val="24"/>
          <w:szCs w:val="24"/>
        </w:rPr>
        <w:t>Figure C.1 shows the types of bitstream conformance points checked by the HRD.</w:t>
      </w:r>
      <w:r w:rsidR="00AC584D" w:rsidRPr="00C56F3D">
        <w:rPr>
          <w:noProof/>
          <w:sz w:val="24"/>
          <w:szCs w:val="24"/>
        </w:rPr>
        <w:t>”</w:t>
      </w:r>
      <w:r w:rsidR="00AC584D">
        <w:rPr>
          <w:noProof/>
          <w:sz w:val="24"/>
          <w:szCs w:val="24"/>
        </w:rPr>
        <w:t xml:space="preserve">, </w:t>
      </w:r>
      <w:r w:rsidR="00410C2A" w:rsidRPr="00A44B62">
        <w:rPr>
          <w:i/>
          <w:noProof/>
          <w:sz w:val="24"/>
        </w:rPr>
        <w:t>add</w:t>
      </w:r>
      <w:r w:rsidRPr="00A44B62">
        <w:rPr>
          <w:i/>
          <w:noProof/>
          <w:sz w:val="24"/>
        </w:rPr>
        <w:t xml:space="preserve"> the following </w:t>
      </w:r>
      <w:r w:rsidR="008638B0" w:rsidRPr="00A44B62">
        <w:rPr>
          <w:i/>
          <w:noProof/>
          <w:sz w:val="24"/>
        </w:rPr>
        <w:t>NOTE 1</w:t>
      </w:r>
      <w:r w:rsidR="00AC584D">
        <w:rPr>
          <w:i/>
          <w:noProof/>
          <w:sz w:val="24"/>
        </w:rPr>
        <w:t>,</w:t>
      </w:r>
      <w:r w:rsidR="008638B0" w:rsidRPr="00A44B62">
        <w:rPr>
          <w:i/>
          <w:noProof/>
          <w:sz w:val="24"/>
        </w:rPr>
        <w:t xml:space="preserve"> </w:t>
      </w:r>
      <w:r w:rsidR="00410C2A" w:rsidRPr="00A44B62">
        <w:rPr>
          <w:i/>
          <w:noProof/>
          <w:sz w:val="24"/>
        </w:rPr>
        <w:t>and renumber the existing NOTEs in the clause</w:t>
      </w:r>
      <w:r w:rsidR="00AC584D">
        <w:rPr>
          <w:i/>
          <w:noProof/>
          <w:sz w:val="24"/>
        </w:rPr>
        <w:t xml:space="preserve"> accordingly</w:t>
      </w:r>
      <w:r w:rsidRPr="00A44B62">
        <w:rPr>
          <w:i/>
          <w:noProof/>
          <w:sz w:val="24"/>
        </w:rPr>
        <w:t>:</w:t>
      </w:r>
    </w:p>
    <w:p w14:paraId="762C7A5E" w14:textId="77777777" w:rsidR="008638B0" w:rsidRPr="00C9691B" w:rsidRDefault="008638B0" w:rsidP="008638B0">
      <w:pPr>
        <w:pStyle w:val="Note1"/>
        <w:rPr>
          <w:noProof/>
          <w:lang w:val="en-CA"/>
        </w:rPr>
      </w:pPr>
      <w:r w:rsidRPr="00A44B62">
        <w:rPr>
          <w:noProof/>
          <w:lang w:val="en-CA"/>
        </w:rPr>
        <w:t xml:space="preserve">NOTE 1 – Decoders conforming to profiles specified in Annex A do not use NAL units with nuh_layer_id greater than 0 </w:t>
      </w:r>
      <w:r w:rsidR="003561E2">
        <w:rPr>
          <w:noProof/>
          <w:lang w:val="en-CA"/>
        </w:rPr>
        <w:t>(</w:t>
      </w:r>
      <w:r w:rsidRPr="00A44B62">
        <w:rPr>
          <w:noProof/>
          <w:lang w:val="en-CA"/>
        </w:rPr>
        <w:t>e.g., access unit delimiter NAL units with nuh_layer_id greater than 0</w:t>
      </w:r>
      <w:r w:rsidR="003561E2">
        <w:rPr>
          <w:noProof/>
          <w:lang w:val="en-CA"/>
        </w:rPr>
        <w:t>)</w:t>
      </w:r>
      <w:r w:rsidRPr="00A44B62">
        <w:rPr>
          <w:noProof/>
          <w:lang w:val="en-CA"/>
        </w:rPr>
        <w:t xml:space="preserve"> for access unit boundary detection, except for identification of </w:t>
      </w:r>
      <w:r w:rsidR="003561E2">
        <w:rPr>
          <w:noProof/>
          <w:lang w:val="en-CA"/>
        </w:rPr>
        <w:t xml:space="preserve">whether </w:t>
      </w:r>
      <w:r w:rsidRPr="00A44B62">
        <w:rPr>
          <w:noProof/>
          <w:lang w:val="en-CA"/>
        </w:rPr>
        <w:t xml:space="preserve">a NAL unit </w:t>
      </w:r>
      <w:r w:rsidR="003561E2">
        <w:rPr>
          <w:noProof/>
          <w:lang w:val="en-CA"/>
        </w:rPr>
        <w:t>i</w:t>
      </w:r>
      <w:r w:rsidRPr="00A44B62">
        <w:rPr>
          <w:noProof/>
          <w:lang w:val="en-CA"/>
        </w:rPr>
        <w:t xml:space="preserve">s a VCL or non-VCL NAL unit. Consequently, hypothetical reference decoder (HRD) parameters carried in </w:t>
      </w:r>
      <w:r w:rsidRPr="00A44B62">
        <w:rPr>
          <w:lang w:val="en-CA"/>
        </w:rPr>
        <w:t>non-</w:t>
      </w:r>
      <w:r w:rsidR="003561E2">
        <w:rPr>
          <w:lang w:val="en-CA"/>
        </w:rPr>
        <w:t>scalable-</w:t>
      </w:r>
      <w:r w:rsidRPr="00A44B62">
        <w:rPr>
          <w:lang w:val="en-CA"/>
        </w:rPr>
        <w:t>nest</w:t>
      </w:r>
      <w:r w:rsidRPr="00C9691B">
        <w:rPr>
          <w:lang w:val="en-CA"/>
        </w:rPr>
        <w:t xml:space="preserve">ed buffering period, picture timing and decoding unit information SEI messages apply to access units </w:t>
      </w:r>
      <w:r w:rsidR="003561E2">
        <w:rPr>
          <w:lang w:val="en-CA"/>
        </w:rPr>
        <w:t xml:space="preserve">that are identified </w:t>
      </w:r>
      <w:r w:rsidRPr="00C9691B">
        <w:rPr>
          <w:lang w:val="en-CA"/>
        </w:rPr>
        <w:t>based on such access unit boundary detection.</w:t>
      </w:r>
    </w:p>
    <w:p w14:paraId="235F52EC" w14:textId="77777777" w:rsidR="00024D98" w:rsidRPr="00C9691B" w:rsidRDefault="00024D98" w:rsidP="00024D98">
      <w:pPr>
        <w:keepNext/>
        <w:keepLines/>
        <w:spacing w:before="360"/>
        <w:outlineLvl w:val="0"/>
        <w:rPr>
          <w:i/>
          <w:noProof/>
          <w:sz w:val="24"/>
        </w:rPr>
      </w:pPr>
      <w:r w:rsidRPr="00C9691B">
        <w:rPr>
          <w:i/>
          <w:noProof/>
          <w:sz w:val="24"/>
        </w:rPr>
        <w:t>Replace D.2.1 with the following:</w:t>
      </w:r>
    </w:p>
    <w:p w14:paraId="1AFCFB6F" w14:textId="77777777"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bookmarkStart w:id="44" w:name="_Ref399007788"/>
      <w:bookmarkStart w:id="45" w:name="_Toc452007389"/>
      <w:r w:rsidRPr="00C9691B">
        <w:rPr>
          <w:rFonts w:eastAsia="Malgun Gothic"/>
          <w:b/>
          <w:bCs/>
          <w:sz w:val="20"/>
        </w:rPr>
        <w:t>D.2.1</w:t>
      </w:r>
      <w:r w:rsidRPr="00C9691B">
        <w:rPr>
          <w:rFonts w:eastAsia="Malgun Gothic"/>
          <w:b/>
          <w:bCs/>
          <w:sz w:val="20"/>
        </w:rPr>
        <w:tab/>
        <w:t>General SEI message syntax</w:t>
      </w:r>
      <w:bookmarkEnd w:id="44"/>
      <w:bookmarkEnd w:id="45"/>
    </w:p>
    <w:p w14:paraId="764680AD" w14:textId="77777777" w:rsidR="00024D98" w:rsidRPr="00C9691B" w:rsidRDefault="00024D98" w:rsidP="00024D98">
      <w:pPr>
        <w:keepNext/>
        <w:tabs>
          <w:tab w:val="clear" w:pos="360"/>
          <w:tab w:val="clear" w:pos="720"/>
          <w:tab w:val="clear" w:pos="1080"/>
          <w:tab w:val="clear" w:pos="1440"/>
          <w:tab w:val="left" w:pos="794"/>
          <w:tab w:val="left" w:pos="1191"/>
          <w:tab w:val="left" w:pos="1588"/>
          <w:tab w:val="left" w:pos="1985"/>
        </w:tabs>
        <w:jc w:val="both"/>
        <w:rPr>
          <w:rFonts w:eastAsia="Malgun Gothic"/>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772D0B" w14:paraId="18E2A053" w14:textId="77777777" w:rsidTr="00492EB6">
        <w:trPr>
          <w:cantSplit/>
          <w:jc w:val="center"/>
        </w:trPr>
        <w:tc>
          <w:tcPr>
            <w:tcW w:w="7920" w:type="dxa"/>
          </w:tcPr>
          <w:p w14:paraId="09C36543"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sei_</w:t>
            </w:r>
            <w:proofErr w:type="gramStart"/>
            <w:r w:rsidRPr="00C9691B">
              <w:rPr>
                <w:rFonts w:eastAsia="Malgun Gothic"/>
                <w:sz w:val="20"/>
              </w:rPr>
              <w:t>payload</w:t>
            </w:r>
            <w:r w:rsidR="0023350B" w:rsidRPr="00C9691B">
              <w:rPr>
                <w:rFonts w:eastAsia="Malgun Gothic"/>
                <w:sz w:val="20"/>
              </w:rPr>
              <w:t>( </w:t>
            </w:r>
            <w:r w:rsidRPr="00C9691B">
              <w:rPr>
                <w:rFonts w:eastAsia="Malgun Gothic"/>
                <w:sz w:val="20"/>
              </w:rPr>
              <w:t>payloadType</w:t>
            </w:r>
            <w:proofErr w:type="gramEnd"/>
            <w:r w:rsidRPr="00C9691B">
              <w:rPr>
                <w:rFonts w:eastAsia="Malgun Gothic"/>
                <w:sz w:val="20"/>
              </w:rPr>
              <w:t>, payloadSize</w:t>
            </w:r>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Pr>
          <w:p w14:paraId="28106AEC"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
                <w:bCs/>
                <w:sz w:val="20"/>
              </w:rPr>
              <w:t>Descriptor</w:t>
            </w:r>
          </w:p>
        </w:tc>
      </w:tr>
      <w:tr w:rsidR="00024D98" w:rsidRPr="00772D0B" w14:paraId="74491F23" w14:textId="77777777" w:rsidTr="00492EB6">
        <w:trPr>
          <w:cantSplit/>
          <w:jc w:val="center"/>
        </w:trPr>
        <w:tc>
          <w:tcPr>
            <w:tcW w:w="7920" w:type="dxa"/>
          </w:tcPr>
          <w:p w14:paraId="492D59A8"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nal</w:t>
            </w:r>
            <w:proofErr w:type="gramEnd"/>
            <w:r w:rsidRPr="00C9691B">
              <w:rPr>
                <w:rFonts w:eastAsia="Malgun Gothic"/>
                <w:sz w:val="20"/>
              </w:rPr>
              <w:t>_unit_type</w:t>
            </w:r>
            <w:r w:rsidR="0023350B" w:rsidRPr="00C9691B">
              <w:rPr>
                <w:rFonts w:eastAsia="Malgun Gothic"/>
                <w:sz w:val="20"/>
              </w:rPr>
              <w:t>  = </w:t>
            </w:r>
            <w:r w:rsidRPr="00C9691B">
              <w:rPr>
                <w:rFonts w:eastAsia="Malgun Gothic"/>
                <w:sz w:val="20"/>
              </w:rPr>
              <w:t>=</w:t>
            </w:r>
            <w:r w:rsidR="0023350B" w:rsidRPr="00C9691B">
              <w:rPr>
                <w:rFonts w:eastAsia="Malgun Gothic"/>
                <w:sz w:val="20"/>
              </w:rPr>
              <w:t>  </w:t>
            </w:r>
            <w:r w:rsidRPr="00C9691B">
              <w:rPr>
                <w:rFonts w:eastAsia="Malgun Gothic"/>
                <w:sz w:val="20"/>
              </w:rPr>
              <w:t>PREFIX_SEI_NUT</w:t>
            </w:r>
            <w:r w:rsidR="00806EB4" w:rsidRPr="00C9691B">
              <w:rPr>
                <w:rFonts w:eastAsia="Malgun Gothic"/>
                <w:sz w:val="20"/>
              </w:rPr>
              <w:t> )</w:t>
            </w:r>
          </w:p>
        </w:tc>
        <w:tc>
          <w:tcPr>
            <w:tcW w:w="1157" w:type="dxa"/>
          </w:tcPr>
          <w:p w14:paraId="6BD56323"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772D0B" w14:paraId="4615ED4F" w14:textId="77777777" w:rsidTr="00492EB6">
        <w:trPr>
          <w:cantSplit/>
          <w:jc w:val="center"/>
        </w:trPr>
        <w:tc>
          <w:tcPr>
            <w:tcW w:w="7920" w:type="dxa"/>
          </w:tcPr>
          <w:p w14:paraId="343C716F"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0</w:t>
            </w:r>
            <w:r w:rsidR="00806EB4" w:rsidRPr="00C9691B">
              <w:rPr>
                <w:rFonts w:eastAsia="Malgun Gothic"/>
                <w:sz w:val="20"/>
              </w:rPr>
              <w:t> )</w:t>
            </w:r>
          </w:p>
        </w:tc>
        <w:tc>
          <w:tcPr>
            <w:tcW w:w="1157" w:type="dxa"/>
          </w:tcPr>
          <w:p w14:paraId="0DD88293"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422783" w14:textId="77777777" w:rsidTr="00492EB6">
        <w:trPr>
          <w:cantSplit/>
          <w:jc w:val="center"/>
        </w:trPr>
        <w:tc>
          <w:tcPr>
            <w:tcW w:w="7920" w:type="dxa"/>
          </w:tcPr>
          <w:p w14:paraId="523DDA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buffering_</w:t>
            </w:r>
            <w:proofErr w:type="gramStart"/>
            <w:r w:rsidRPr="00C9691B">
              <w:rPr>
                <w:rFonts w:eastAsia="Malgun Gothic"/>
                <w:sz w:val="20"/>
              </w:rPr>
              <w:t>period</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29F3279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0A9B25C" w14:textId="77777777" w:rsidTr="00492EB6">
        <w:trPr>
          <w:cantSplit/>
          <w:jc w:val="center"/>
        </w:trPr>
        <w:tc>
          <w:tcPr>
            <w:tcW w:w="7920" w:type="dxa"/>
          </w:tcPr>
          <w:p w14:paraId="34F2C91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w:t>
            </w:r>
            <w:r w:rsidR="00806EB4" w:rsidRPr="00C9691B">
              <w:rPr>
                <w:rFonts w:eastAsia="Malgun Gothic"/>
                <w:sz w:val="20"/>
              </w:rPr>
              <w:t> )</w:t>
            </w:r>
          </w:p>
        </w:tc>
        <w:tc>
          <w:tcPr>
            <w:tcW w:w="1157" w:type="dxa"/>
          </w:tcPr>
          <w:p w14:paraId="611A7FE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F318143" w14:textId="77777777" w:rsidTr="00492EB6">
        <w:trPr>
          <w:cantSplit/>
          <w:jc w:val="center"/>
        </w:trPr>
        <w:tc>
          <w:tcPr>
            <w:tcW w:w="7920" w:type="dxa"/>
          </w:tcPr>
          <w:p w14:paraId="192C4D6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pic_</w:t>
            </w:r>
            <w:proofErr w:type="gramStart"/>
            <w:r w:rsidRPr="00C9691B">
              <w:rPr>
                <w:rFonts w:eastAsia="Malgun Gothic"/>
                <w:sz w:val="20"/>
              </w:rPr>
              <w:t>timing</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53A294C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B7335D8" w14:textId="77777777" w:rsidTr="00492EB6">
        <w:trPr>
          <w:cantSplit/>
          <w:jc w:val="center"/>
        </w:trPr>
        <w:tc>
          <w:tcPr>
            <w:tcW w:w="7920" w:type="dxa"/>
          </w:tcPr>
          <w:p w14:paraId="4938B65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2</w:t>
            </w:r>
            <w:r w:rsidR="00806EB4" w:rsidRPr="00C9691B">
              <w:rPr>
                <w:rFonts w:eastAsia="Malgun Gothic"/>
                <w:sz w:val="20"/>
              </w:rPr>
              <w:t> )</w:t>
            </w:r>
          </w:p>
        </w:tc>
        <w:tc>
          <w:tcPr>
            <w:tcW w:w="1157" w:type="dxa"/>
          </w:tcPr>
          <w:p w14:paraId="1FB7062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E1CAF28" w14:textId="77777777" w:rsidTr="00492EB6">
        <w:trPr>
          <w:cantSplit/>
          <w:jc w:val="center"/>
        </w:trPr>
        <w:tc>
          <w:tcPr>
            <w:tcW w:w="7920" w:type="dxa"/>
          </w:tcPr>
          <w:p w14:paraId="1DE5841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pan_scan_</w:t>
            </w:r>
            <w:proofErr w:type="gramStart"/>
            <w:r w:rsidRPr="00C9691B">
              <w:rPr>
                <w:rFonts w:eastAsia="Malgun Gothic"/>
                <w:sz w:val="20"/>
              </w:rPr>
              <w:t>rect</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09098AC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C1AE9AB" w14:textId="77777777" w:rsidTr="00492EB6">
        <w:trPr>
          <w:cantSplit/>
          <w:jc w:val="center"/>
        </w:trPr>
        <w:tc>
          <w:tcPr>
            <w:tcW w:w="7920" w:type="dxa"/>
          </w:tcPr>
          <w:p w14:paraId="3D786F5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3</w:t>
            </w:r>
            <w:r w:rsidR="00806EB4" w:rsidRPr="00C9691B">
              <w:rPr>
                <w:rFonts w:eastAsia="Malgun Gothic"/>
                <w:sz w:val="20"/>
              </w:rPr>
              <w:t> )</w:t>
            </w:r>
          </w:p>
        </w:tc>
        <w:tc>
          <w:tcPr>
            <w:tcW w:w="1157" w:type="dxa"/>
          </w:tcPr>
          <w:p w14:paraId="5054465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B6EF9FF" w14:textId="77777777" w:rsidTr="00492EB6">
        <w:trPr>
          <w:cantSplit/>
          <w:jc w:val="center"/>
        </w:trPr>
        <w:tc>
          <w:tcPr>
            <w:tcW w:w="7920" w:type="dxa"/>
          </w:tcPr>
          <w:p w14:paraId="3F8327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filler_</w:t>
            </w:r>
            <w:proofErr w:type="gramStart"/>
            <w:r w:rsidRPr="00C9691B">
              <w:rPr>
                <w:rFonts w:eastAsia="Malgun Gothic"/>
                <w:sz w:val="20"/>
              </w:rPr>
              <w:t>payload</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2583C6D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1A10689" w14:textId="77777777" w:rsidTr="00492EB6">
        <w:trPr>
          <w:cantSplit/>
          <w:jc w:val="center"/>
        </w:trPr>
        <w:tc>
          <w:tcPr>
            <w:tcW w:w="7920" w:type="dxa"/>
          </w:tcPr>
          <w:p w14:paraId="7B797CB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4</w:t>
            </w:r>
            <w:r w:rsidR="00806EB4" w:rsidRPr="00C9691B">
              <w:rPr>
                <w:rFonts w:eastAsia="Malgun Gothic"/>
                <w:sz w:val="20"/>
              </w:rPr>
              <w:t> )</w:t>
            </w:r>
          </w:p>
        </w:tc>
        <w:tc>
          <w:tcPr>
            <w:tcW w:w="1157" w:type="dxa"/>
          </w:tcPr>
          <w:p w14:paraId="7EB21A1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8A444FD" w14:textId="77777777" w:rsidTr="00492EB6">
        <w:trPr>
          <w:cantSplit/>
          <w:jc w:val="center"/>
        </w:trPr>
        <w:tc>
          <w:tcPr>
            <w:tcW w:w="7920" w:type="dxa"/>
          </w:tcPr>
          <w:p w14:paraId="69845F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user_data_registered_itu_t_t</w:t>
            </w:r>
            <w:proofErr w:type="gramStart"/>
            <w:r w:rsidRPr="00C9691B">
              <w:rPr>
                <w:rFonts w:eastAsia="Malgun Gothic"/>
                <w:sz w:val="20"/>
              </w:rPr>
              <w:t>35</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164538E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C8C629B" w14:textId="77777777" w:rsidTr="00492EB6">
        <w:trPr>
          <w:cantSplit/>
          <w:jc w:val="center"/>
        </w:trPr>
        <w:tc>
          <w:tcPr>
            <w:tcW w:w="7920" w:type="dxa"/>
          </w:tcPr>
          <w:p w14:paraId="50F786A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5</w:t>
            </w:r>
            <w:r w:rsidR="00806EB4" w:rsidRPr="00C9691B">
              <w:rPr>
                <w:rFonts w:eastAsia="Malgun Gothic"/>
                <w:sz w:val="20"/>
              </w:rPr>
              <w:t> )</w:t>
            </w:r>
          </w:p>
        </w:tc>
        <w:tc>
          <w:tcPr>
            <w:tcW w:w="1157" w:type="dxa"/>
          </w:tcPr>
          <w:p w14:paraId="42F5D8D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7A962C0" w14:textId="77777777" w:rsidTr="00492EB6">
        <w:trPr>
          <w:cantSplit/>
          <w:jc w:val="center"/>
        </w:trPr>
        <w:tc>
          <w:tcPr>
            <w:tcW w:w="7920" w:type="dxa"/>
          </w:tcPr>
          <w:p w14:paraId="60AFBE7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w:t>
            </w:r>
            <w:proofErr w:type="gramStart"/>
            <w:r w:rsidRPr="00C9691B">
              <w:rPr>
                <w:rFonts w:eastAsia="Malgun Gothic"/>
                <w:sz w:val="20"/>
              </w:rPr>
              <w:t>unregistered</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512B5D5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56DE729" w14:textId="77777777" w:rsidTr="00492EB6">
        <w:trPr>
          <w:cantSplit/>
          <w:jc w:val="center"/>
        </w:trPr>
        <w:tc>
          <w:tcPr>
            <w:tcW w:w="7920" w:type="dxa"/>
          </w:tcPr>
          <w:p w14:paraId="083E087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6</w:t>
            </w:r>
            <w:r w:rsidR="00806EB4" w:rsidRPr="00C9691B">
              <w:rPr>
                <w:rFonts w:eastAsia="Malgun Gothic"/>
                <w:sz w:val="20"/>
              </w:rPr>
              <w:t> )</w:t>
            </w:r>
          </w:p>
        </w:tc>
        <w:tc>
          <w:tcPr>
            <w:tcW w:w="1157" w:type="dxa"/>
          </w:tcPr>
          <w:p w14:paraId="4ED67C5D"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6D8B72D" w14:textId="77777777" w:rsidTr="00492EB6">
        <w:trPr>
          <w:cantSplit/>
          <w:jc w:val="center"/>
        </w:trPr>
        <w:tc>
          <w:tcPr>
            <w:tcW w:w="7920" w:type="dxa"/>
          </w:tcPr>
          <w:p w14:paraId="3449CE8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recovery_</w:t>
            </w:r>
            <w:proofErr w:type="gramStart"/>
            <w:r w:rsidRPr="00C9691B">
              <w:rPr>
                <w:rFonts w:eastAsia="Malgun Gothic"/>
                <w:sz w:val="20"/>
              </w:rPr>
              <w:t>point</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0E8531E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E368903" w14:textId="77777777" w:rsidTr="00492EB6">
        <w:trPr>
          <w:cantSplit/>
          <w:jc w:val="center"/>
        </w:trPr>
        <w:tc>
          <w:tcPr>
            <w:tcW w:w="7920" w:type="dxa"/>
          </w:tcPr>
          <w:p w14:paraId="62F7F2A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9</w:t>
            </w:r>
            <w:r w:rsidR="00806EB4" w:rsidRPr="00C9691B">
              <w:rPr>
                <w:rFonts w:eastAsia="Malgun Gothic"/>
                <w:sz w:val="20"/>
              </w:rPr>
              <w:t> )</w:t>
            </w:r>
          </w:p>
        </w:tc>
        <w:tc>
          <w:tcPr>
            <w:tcW w:w="1157" w:type="dxa"/>
          </w:tcPr>
          <w:p w14:paraId="5D25623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8654ACA" w14:textId="77777777" w:rsidTr="00492EB6">
        <w:trPr>
          <w:cantSplit/>
          <w:jc w:val="center"/>
        </w:trPr>
        <w:tc>
          <w:tcPr>
            <w:tcW w:w="7920" w:type="dxa"/>
          </w:tcPr>
          <w:p w14:paraId="0D33238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scene_</w:t>
            </w:r>
            <w:proofErr w:type="gramStart"/>
            <w:r w:rsidRPr="00C9691B">
              <w:rPr>
                <w:rFonts w:eastAsia="Malgun Gothic"/>
                <w:sz w:val="20"/>
              </w:rPr>
              <w:t>info</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7DE72AE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44043E0" w14:textId="77777777" w:rsidTr="00492EB6">
        <w:trPr>
          <w:cantSplit/>
          <w:jc w:val="center"/>
        </w:trPr>
        <w:tc>
          <w:tcPr>
            <w:tcW w:w="7920" w:type="dxa"/>
          </w:tcPr>
          <w:p w14:paraId="50F2F8D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15</w:t>
            </w:r>
            <w:r w:rsidR="00806EB4" w:rsidRPr="00C9691B">
              <w:rPr>
                <w:rFonts w:eastAsia="Malgun Gothic"/>
                <w:sz w:val="20"/>
              </w:rPr>
              <w:t> )</w:t>
            </w:r>
          </w:p>
        </w:tc>
        <w:tc>
          <w:tcPr>
            <w:tcW w:w="1157" w:type="dxa"/>
          </w:tcPr>
          <w:p w14:paraId="1440C7D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43AAD41" w14:textId="77777777" w:rsidTr="00492EB6">
        <w:trPr>
          <w:cantSplit/>
          <w:jc w:val="center"/>
        </w:trPr>
        <w:tc>
          <w:tcPr>
            <w:tcW w:w="7920" w:type="dxa"/>
          </w:tcPr>
          <w:p w14:paraId="0078B30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picture_</w:t>
            </w:r>
            <w:proofErr w:type="gramStart"/>
            <w:r w:rsidRPr="00C9691B">
              <w:rPr>
                <w:rFonts w:eastAsia="Malgun Gothic"/>
                <w:sz w:val="20"/>
              </w:rPr>
              <w:t>snapshot</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317803E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A4D0612" w14:textId="77777777" w:rsidTr="00492EB6">
        <w:trPr>
          <w:cantSplit/>
          <w:jc w:val="center"/>
        </w:trPr>
        <w:tc>
          <w:tcPr>
            <w:tcW w:w="7920" w:type="dxa"/>
          </w:tcPr>
          <w:p w14:paraId="3A15710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16</w:t>
            </w:r>
            <w:r w:rsidR="00806EB4" w:rsidRPr="00C9691B">
              <w:rPr>
                <w:rFonts w:eastAsia="Malgun Gothic"/>
                <w:sz w:val="20"/>
              </w:rPr>
              <w:t> )</w:t>
            </w:r>
          </w:p>
        </w:tc>
        <w:tc>
          <w:tcPr>
            <w:tcW w:w="1157" w:type="dxa"/>
          </w:tcPr>
          <w:p w14:paraId="639D72E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6F1A1E0" w14:textId="77777777" w:rsidTr="00492EB6">
        <w:trPr>
          <w:cantSplit/>
          <w:jc w:val="center"/>
        </w:trPr>
        <w:tc>
          <w:tcPr>
            <w:tcW w:w="7920" w:type="dxa"/>
          </w:tcPr>
          <w:p w14:paraId="67EE9C5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progressive_refinement_segment_</w:t>
            </w:r>
            <w:proofErr w:type="gramStart"/>
            <w:r w:rsidRPr="00C9691B">
              <w:rPr>
                <w:rFonts w:eastAsia="Malgun Gothic"/>
                <w:sz w:val="20"/>
              </w:rPr>
              <w:t>start</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47F040C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CFCEF52" w14:textId="77777777" w:rsidTr="00492EB6">
        <w:trPr>
          <w:cantSplit/>
          <w:jc w:val="center"/>
        </w:trPr>
        <w:tc>
          <w:tcPr>
            <w:tcW w:w="7920" w:type="dxa"/>
          </w:tcPr>
          <w:p w14:paraId="5EDC062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17</w:t>
            </w:r>
            <w:r w:rsidR="00806EB4" w:rsidRPr="00C9691B">
              <w:rPr>
                <w:rFonts w:eastAsia="Malgun Gothic"/>
                <w:sz w:val="20"/>
              </w:rPr>
              <w:t> )</w:t>
            </w:r>
          </w:p>
        </w:tc>
        <w:tc>
          <w:tcPr>
            <w:tcW w:w="1157" w:type="dxa"/>
          </w:tcPr>
          <w:p w14:paraId="39E623E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9A4DE80" w14:textId="77777777" w:rsidTr="00492EB6">
        <w:trPr>
          <w:cantSplit/>
          <w:jc w:val="center"/>
        </w:trPr>
        <w:tc>
          <w:tcPr>
            <w:tcW w:w="7920" w:type="dxa"/>
          </w:tcPr>
          <w:p w14:paraId="1E760DC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progressive_refinement_segment_</w:t>
            </w:r>
            <w:proofErr w:type="gramStart"/>
            <w:r w:rsidRPr="00C9691B">
              <w:rPr>
                <w:rFonts w:eastAsia="Malgun Gothic"/>
                <w:sz w:val="20"/>
              </w:rPr>
              <w:t>end</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31FB883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78C4626" w14:textId="77777777" w:rsidTr="00492EB6">
        <w:trPr>
          <w:cantSplit/>
          <w:jc w:val="center"/>
        </w:trPr>
        <w:tc>
          <w:tcPr>
            <w:tcW w:w="7920" w:type="dxa"/>
          </w:tcPr>
          <w:p w14:paraId="64F8A36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19</w:t>
            </w:r>
            <w:r w:rsidR="00806EB4" w:rsidRPr="00C9691B">
              <w:rPr>
                <w:rFonts w:eastAsia="Malgun Gothic"/>
                <w:sz w:val="20"/>
              </w:rPr>
              <w:t> )</w:t>
            </w:r>
          </w:p>
        </w:tc>
        <w:tc>
          <w:tcPr>
            <w:tcW w:w="1157" w:type="dxa"/>
          </w:tcPr>
          <w:p w14:paraId="31A1642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6D1748" w14:textId="77777777" w:rsidTr="00492EB6">
        <w:trPr>
          <w:cantSplit/>
          <w:jc w:val="center"/>
        </w:trPr>
        <w:tc>
          <w:tcPr>
            <w:tcW w:w="7920" w:type="dxa"/>
          </w:tcPr>
          <w:p w14:paraId="7B6BDDB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film_grain_</w:t>
            </w:r>
            <w:proofErr w:type="gramStart"/>
            <w:r w:rsidRPr="00C9691B">
              <w:rPr>
                <w:rFonts w:eastAsia="Malgun Gothic"/>
                <w:sz w:val="20"/>
              </w:rPr>
              <w:t>characteristics</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7424D0D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3607CBF" w14:textId="77777777" w:rsidTr="00492EB6">
        <w:trPr>
          <w:cantSplit/>
          <w:jc w:val="center"/>
        </w:trPr>
        <w:tc>
          <w:tcPr>
            <w:tcW w:w="7920" w:type="dxa"/>
          </w:tcPr>
          <w:p w14:paraId="4B23082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22</w:t>
            </w:r>
            <w:r w:rsidR="00806EB4" w:rsidRPr="00C9691B">
              <w:rPr>
                <w:rFonts w:eastAsia="Malgun Gothic"/>
                <w:sz w:val="20"/>
              </w:rPr>
              <w:t> )</w:t>
            </w:r>
          </w:p>
        </w:tc>
        <w:tc>
          <w:tcPr>
            <w:tcW w:w="1157" w:type="dxa"/>
          </w:tcPr>
          <w:p w14:paraId="19FBFE8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118ED68" w14:textId="77777777" w:rsidTr="00492EB6">
        <w:trPr>
          <w:cantSplit/>
          <w:jc w:val="center"/>
        </w:trPr>
        <w:tc>
          <w:tcPr>
            <w:tcW w:w="7920" w:type="dxa"/>
          </w:tcPr>
          <w:p w14:paraId="579EA75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post_filter_</w:t>
            </w:r>
            <w:proofErr w:type="gramStart"/>
            <w:r w:rsidRPr="00C9691B">
              <w:rPr>
                <w:rFonts w:eastAsia="Malgun Gothic"/>
                <w:sz w:val="20"/>
              </w:rPr>
              <w:t>hint</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7C85B90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EF50A6" w14:textId="77777777" w:rsidTr="00492EB6">
        <w:trPr>
          <w:cantSplit/>
          <w:jc w:val="center"/>
        </w:trPr>
        <w:tc>
          <w:tcPr>
            <w:tcW w:w="7920" w:type="dxa"/>
          </w:tcPr>
          <w:p w14:paraId="245885E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23</w:t>
            </w:r>
            <w:r w:rsidR="00806EB4" w:rsidRPr="00C9691B">
              <w:rPr>
                <w:rFonts w:eastAsia="Malgun Gothic"/>
                <w:sz w:val="20"/>
              </w:rPr>
              <w:t> )</w:t>
            </w:r>
          </w:p>
        </w:tc>
        <w:tc>
          <w:tcPr>
            <w:tcW w:w="1157" w:type="dxa"/>
          </w:tcPr>
          <w:p w14:paraId="7316921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29E3577" w14:textId="77777777" w:rsidTr="00492EB6">
        <w:trPr>
          <w:cantSplit/>
          <w:jc w:val="center"/>
        </w:trPr>
        <w:tc>
          <w:tcPr>
            <w:tcW w:w="7920" w:type="dxa"/>
          </w:tcPr>
          <w:p w14:paraId="4EF5D77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tone_mapping_</w:t>
            </w:r>
            <w:proofErr w:type="gramStart"/>
            <w:r w:rsidRPr="00C9691B">
              <w:rPr>
                <w:rFonts w:eastAsia="Malgun Gothic"/>
                <w:sz w:val="20"/>
              </w:rPr>
              <w:t>info</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4858681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89BE19A" w14:textId="77777777" w:rsidTr="00492EB6">
        <w:trPr>
          <w:cantSplit/>
          <w:jc w:val="center"/>
        </w:trPr>
        <w:tc>
          <w:tcPr>
            <w:tcW w:w="7920" w:type="dxa"/>
          </w:tcPr>
          <w:p w14:paraId="0A75DA6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45</w:t>
            </w:r>
            <w:r w:rsidR="00806EB4" w:rsidRPr="00C9691B">
              <w:rPr>
                <w:rFonts w:eastAsia="Malgun Gothic"/>
                <w:sz w:val="20"/>
              </w:rPr>
              <w:t> )</w:t>
            </w:r>
          </w:p>
        </w:tc>
        <w:tc>
          <w:tcPr>
            <w:tcW w:w="1157" w:type="dxa"/>
          </w:tcPr>
          <w:p w14:paraId="6648F99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6632239" w14:textId="77777777" w:rsidTr="00492EB6">
        <w:trPr>
          <w:cantSplit/>
          <w:jc w:val="center"/>
        </w:trPr>
        <w:tc>
          <w:tcPr>
            <w:tcW w:w="7920" w:type="dxa"/>
          </w:tcPr>
          <w:p w14:paraId="2F2A8DA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frame_packing_</w:t>
            </w:r>
            <w:proofErr w:type="gramStart"/>
            <w:r w:rsidRPr="00C9691B">
              <w:rPr>
                <w:rFonts w:eastAsia="Malgun Gothic"/>
                <w:sz w:val="20"/>
              </w:rPr>
              <w:t>arrangement</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0E88850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782027A" w14:textId="77777777" w:rsidTr="00492EB6">
        <w:trPr>
          <w:cantSplit/>
          <w:jc w:val="center"/>
        </w:trPr>
        <w:tc>
          <w:tcPr>
            <w:tcW w:w="7920" w:type="dxa"/>
          </w:tcPr>
          <w:p w14:paraId="4424BAA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47</w:t>
            </w:r>
            <w:r w:rsidR="00806EB4" w:rsidRPr="00C9691B">
              <w:rPr>
                <w:rFonts w:eastAsia="Malgun Gothic"/>
                <w:sz w:val="20"/>
              </w:rPr>
              <w:t> )</w:t>
            </w:r>
          </w:p>
        </w:tc>
        <w:tc>
          <w:tcPr>
            <w:tcW w:w="1157" w:type="dxa"/>
          </w:tcPr>
          <w:p w14:paraId="5019594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9B1957B" w14:textId="77777777" w:rsidTr="00492EB6">
        <w:trPr>
          <w:cantSplit/>
          <w:jc w:val="center"/>
        </w:trPr>
        <w:tc>
          <w:tcPr>
            <w:tcW w:w="7920" w:type="dxa"/>
          </w:tcPr>
          <w:p w14:paraId="51A609C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r>
            <w:r w:rsidRPr="00C9691B">
              <w:rPr>
                <w:rFonts w:eastAsia="Malgun Gothic"/>
                <w:sz w:val="20"/>
              </w:rPr>
              <w:tab/>
              <w:t>display_</w:t>
            </w:r>
            <w:proofErr w:type="gramStart"/>
            <w:r w:rsidRPr="00C9691B">
              <w:rPr>
                <w:rFonts w:eastAsia="Malgun Gothic"/>
                <w:sz w:val="20"/>
              </w:rPr>
              <w:t>orientation</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69D273C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9BA0CFD" w14:textId="77777777" w:rsidTr="00492EB6">
        <w:trPr>
          <w:cantSplit/>
          <w:jc w:val="center"/>
        </w:trPr>
        <w:tc>
          <w:tcPr>
            <w:tcW w:w="7920" w:type="dxa"/>
          </w:tcPr>
          <w:p w14:paraId="3CC05BE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56</w:t>
            </w:r>
            <w:r w:rsidR="00806EB4" w:rsidRPr="00C9691B">
              <w:rPr>
                <w:rFonts w:eastAsia="Malgun Gothic"/>
                <w:sz w:val="20"/>
              </w:rPr>
              <w:t> )</w:t>
            </w:r>
          </w:p>
        </w:tc>
        <w:tc>
          <w:tcPr>
            <w:tcW w:w="1157" w:type="dxa"/>
          </w:tcPr>
          <w:p w14:paraId="3A91E2E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F5C7D17" w14:textId="77777777" w:rsidTr="00492EB6">
        <w:trPr>
          <w:cantSplit/>
          <w:jc w:val="center"/>
        </w:trPr>
        <w:tc>
          <w:tcPr>
            <w:tcW w:w="7920" w:type="dxa"/>
          </w:tcPr>
          <w:p w14:paraId="4190F650" w14:textId="16B34349"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green_</w:t>
            </w:r>
            <w:proofErr w:type="gramStart"/>
            <w:r w:rsidRPr="00C9691B">
              <w:rPr>
                <w:rFonts w:eastAsia="Malgun Gothic"/>
                <w:sz w:val="20"/>
              </w:rPr>
              <w:t>metadata</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r w:rsidR="00FD200E">
              <w:rPr>
                <w:rFonts w:eastAsia="Malgun Gothic"/>
                <w:sz w:val="20"/>
              </w:rPr>
              <w:t xml:space="preserve"> </w:t>
            </w:r>
            <w:r w:rsidRPr="00C9691B">
              <w:rPr>
                <w:rFonts w:eastAsia="Malgun Gothic"/>
                <w:sz w:val="20"/>
              </w:rPr>
              <w:t>/* specified in ISO/IEC 23001-11 */</w:t>
            </w:r>
          </w:p>
        </w:tc>
        <w:tc>
          <w:tcPr>
            <w:tcW w:w="1157" w:type="dxa"/>
          </w:tcPr>
          <w:p w14:paraId="714641F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3A0D27F" w14:textId="77777777" w:rsidTr="00492EB6">
        <w:trPr>
          <w:cantSplit/>
          <w:jc w:val="center"/>
        </w:trPr>
        <w:tc>
          <w:tcPr>
            <w:tcW w:w="7920" w:type="dxa"/>
          </w:tcPr>
          <w:p w14:paraId="0A379A3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128</w:t>
            </w:r>
            <w:r w:rsidR="00806EB4" w:rsidRPr="00C9691B">
              <w:rPr>
                <w:rFonts w:eastAsia="Malgun Gothic"/>
                <w:sz w:val="20"/>
              </w:rPr>
              <w:t> )</w:t>
            </w:r>
          </w:p>
        </w:tc>
        <w:tc>
          <w:tcPr>
            <w:tcW w:w="1157" w:type="dxa"/>
          </w:tcPr>
          <w:p w14:paraId="12243F6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62D55FA" w14:textId="77777777" w:rsidTr="00492EB6">
        <w:trPr>
          <w:cantSplit/>
          <w:jc w:val="center"/>
        </w:trPr>
        <w:tc>
          <w:tcPr>
            <w:tcW w:w="7920" w:type="dxa"/>
          </w:tcPr>
          <w:p w14:paraId="1BB80C9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structure_of_pictures_</w:t>
            </w:r>
            <w:proofErr w:type="gramStart"/>
            <w:r w:rsidRPr="00C9691B">
              <w:rPr>
                <w:rFonts w:eastAsia="Malgun Gothic"/>
                <w:sz w:val="20"/>
              </w:rPr>
              <w:t>info</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7EC77DAD"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2419570" w14:textId="77777777" w:rsidTr="00492EB6">
        <w:trPr>
          <w:cantSplit/>
          <w:jc w:val="center"/>
        </w:trPr>
        <w:tc>
          <w:tcPr>
            <w:tcW w:w="7920" w:type="dxa"/>
          </w:tcPr>
          <w:p w14:paraId="544822A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129</w:t>
            </w:r>
            <w:r w:rsidR="00806EB4" w:rsidRPr="00C9691B">
              <w:rPr>
                <w:rFonts w:eastAsia="Malgun Gothic"/>
                <w:sz w:val="20"/>
              </w:rPr>
              <w:t> )</w:t>
            </w:r>
          </w:p>
        </w:tc>
        <w:tc>
          <w:tcPr>
            <w:tcW w:w="1157" w:type="dxa"/>
          </w:tcPr>
          <w:p w14:paraId="6E670BE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EA4611" w14:textId="77777777" w:rsidTr="00492EB6">
        <w:trPr>
          <w:jc w:val="center"/>
        </w:trPr>
        <w:tc>
          <w:tcPr>
            <w:tcW w:w="7920" w:type="dxa"/>
          </w:tcPr>
          <w:p w14:paraId="290E936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active_parameter_</w:t>
            </w:r>
            <w:proofErr w:type="gramStart"/>
            <w:r w:rsidRPr="00C9691B">
              <w:rPr>
                <w:rFonts w:eastAsia="Malgun Gothic"/>
                <w:sz w:val="20"/>
              </w:rPr>
              <w:t>sets</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2F3A76B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873612C" w14:textId="77777777" w:rsidTr="00492EB6">
        <w:trPr>
          <w:jc w:val="center"/>
        </w:trPr>
        <w:tc>
          <w:tcPr>
            <w:tcW w:w="7920" w:type="dxa"/>
          </w:tcPr>
          <w:p w14:paraId="668EDB5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130</w:t>
            </w:r>
            <w:r w:rsidR="00806EB4" w:rsidRPr="00C9691B">
              <w:rPr>
                <w:rFonts w:eastAsia="Malgun Gothic"/>
                <w:sz w:val="20"/>
              </w:rPr>
              <w:t> )</w:t>
            </w:r>
          </w:p>
        </w:tc>
        <w:tc>
          <w:tcPr>
            <w:tcW w:w="1157" w:type="dxa"/>
          </w:tcPr>
          <w:p w14:paraId="1182228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FC7A0E9" w14:textId="77777777" w:rsidTr="00492EB6">
        <w:trPr>
          <w:jc w:val="center"/>
        </w:trPr>
        <w:tc>
          <w:tcPr>
            <w:tcW w:w="7920" w:type="dxa"/>
          </w:tcPr>
          <w:p w14:paraId="0D639D7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decoding_unit_</w:t>
            </w:r>
            <w:proofErr w:type="gramStart"/>
            <w:r w:rsidRPr="00C9691B">
              <w:rPr>
                <w:rFonts w:eastAsia="Malgun Gothic"/>
                <w:sz w:val="20"/>
              </w:rPr>
              <w:t>info</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419BC45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0C52020" w14:textId="77777777" w:rsidTr="00492EB6">
        <w:trPr>
          <w:jc w:val="center"/>
        </w:trPr>
        <w:tc>
          <w:tcPr>
            <w:tcW w:w="7920" w:type="dxa"/>
          </w:tcPr>
          <w:p w14:paraId="7874CEA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131</w:t>
            </w:r>
            <w:r w:rsidR="00806EB4" w:rsidRPr="00C9691B">
              <w:rPr>
                <w:rFonts w:eastAsia="Malgun Gothic"/>
                <w:sz w:val="20"/>
              </w:rPr>
              <w:t> )</w:t>
            </w:r>
          </w:p>
        </w:tc>
        <w:tc>
          <w:tcPr>
            <w:tcW w:w="1157" w:type="dxa"/>
          </w:tcPr>
          <w:p w14:paraId="3429C05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8B4CE3B" w14:textId="77777777" w:rsidTr="00492EB6">
        <w:trPr>
          <w:jc w:val="center"/>
        </w:trPr>
        <w:tc>
          <w:tcPr>
            <w:tcW w:w="7920" w:type="dxa"/>
          </w:tcPr>
          <w:p w14:paraId="656E46E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temporal_sub_layer_zero_</w:t>
            </w:r>
            <w:proofErr w:type="gramStart"/>
            <w:r w:rsidRPr="00C9691B">
              <w:rPr>
                <w:rFonts w:eastAsia="Malgun Gothic"/>
                <w:sz w:val="20"/>
              </w:rPr>
              <w:t>index</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52A25572"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CEE9F66" w14:textId="77777777" w:rsidTr="00492EB6">
        <w:trPr>
          <w:jc w:val="center"/>
        </w:trPr>
        <w:tc>
          <w:tcPr>
            <w:tcW w:w="7920" w:type="dxa"/>
          </w:tcPr>
          <w:p w14:paraId="0B5882C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133</w:t>
            </w:r>
            <w:r w:rsidR="00806EB4" w:rsidRPr="00C9691B">
              <w:rPr>
                <w:rFonts w:eastAsia="Malgun Gothic"/>
                <w:sz w:val="20"/>
              </w:rPr>
              <w:t> )</w:t>
            </w:r>
          </w:p>
        </w:tc>
        <w:tc>
          <w:tcPr>
            <w:tcW w:w="1157" w:type="dxa"/>
          </w:tcPr>
          <w:p w14:paraId="5D9DE1D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144EA6D" w14:textId="77777777" w:rsidTr="00492EB6">
        <w:trPr>
          <w:jc w:val="center"/>
        </w:trPr>
        <w:tc>
          <w:tcPr>
            <w:tcW w:w="7920" w:type="dxa"/>
          </w:tcPr>
          <w:p w14:paraId="3965C3C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scalable_</w:t>
            </w:r>
            <w:proofErr w:type="gramStart"/>
            <w:r w:rsidRPr="00C9691B">
              <w:rPr>
                <w:rFonts w:eastAsia="Malgun Gothic"/>
                <w:sz w:val="20"/>
              </w:rPr>
              <w:t>nesting</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10156EB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E6B0B95" w14:textId="77777777" w:rsidTr="00492EB6">
        <w:trPr>
          <w:jc w:val="center"/>
        </w:trPr>
        <w:tc>
          <w:tcPr>
            <w:tcW w:w="7920" w:type="dxa"/>
          </w:tcPr>
          <w:p w14:paraId="6BE214D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134</w:t>
            </w:r>
            <w:r w:rsidR="00806EB4" w:rsidRPr="00C9691B">
              <w:rPr>
                <w:rFonts w:eastAsia="Malgun Gothic"/>
                <w:sz w:val="20"/>
              </w:rPr>
              <w:t> )</w:t>
            </w:r>
          </w:p>
        </w:tc>
        <w:tc>
          <w:tcPr>
            <w:tcW w:w="1157" w:type="dxa"/>
          </w:tcPr>
          <w:p w14:paraId="5B4558C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B9A236E" w14:textId="77777777" w:rsidTr="00492EB6">
        <w:trPr>
          <w:jc w:val="center"/>
        </w:trPr>
        <w:tc>
          <w:tcPr>
            <w:tcW w:w="7920" w:type="dxa"/>
          </w:tcPr>
          <w:p w14:paraId="3BA8055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region_refresh_</w:t>
            </w:r>
            <w:proofErr w:type="gramStart"/>
            <w:r w:rsidRPr="00C9691B">
              <w:rPr>
                <w:rFonts w:eastAsia="Malgun Gothic"/>
                <w:sz w:val="20"/>
              </w:rPr>
              <w:t>info</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37E15C2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6537518" w14:textId="77777777" w:rsidTr="00492EB6">
        <w:trPr>
          <w:cantSplit/>
          <w:jc w:val="center"/>
        </w:trPr>
        <w:tc>
          <w:tcPr>
            <w:tcW w:w="7920" w:type="dxa"/>
          </w:tcPr>
          <w:p w14:paraId="434E212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135</w:t>
            </w:r>
            <w:r w:rsidR="00806EB4" w:rsidRPr="00C9691B">
              <w:rPr>
                <w:rFonts w:eastAsia="Malgun Gothic"/>
                <w:sz w:val="20"/>
              </w:rPr>
              <w:t> )</w:t>
            </w:r>
          </w:p>
        </w:tc>
        <w:tc>
          <w:tcPr>
            <w:tcW w:w="1157" w:type="dxa"/>
          </w:tcPr>
          <w:p w14:paraId="275BC2F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B017158" w14:textId="77777777" w:rsidTr="00492EB6">
        <w:trPr>
          <w:cantSplit/>
          <w:jc w:val="center"/>
        </w:trPr>
        <w:tc>
          <w:tcPr>
            <w:tcW w:w="7920" w:type="dxa"/>
          </w:tcPr>
          <w:p w14:paraId="4ABFDAC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no_</w:t>
            </w:r>
            <w:proofErr w:type="gramStart"/>
            <w:r w:rsidRPr="00C9691B">
              <w:rPr>
                <w:rFonts w:eastAsia="Malgun Gothic"/>
                <w:sz w:val="20"/>
              </w:rPr>
              <w:t>display</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3D38116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5E6F25C" w14:textId="77777777" w:rsidTr="00492EB6">
        <w:trPr>
          <w:cantSplit/>
          <w:jc w:val="center"/>
        </w:trPr>
        <w:tc>
          <w:tcPr>
            <w:tcW w:w="7920" w:type="dxa"/>
          </w:tcPr>
          <w:p w14:paraId="7166024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136</w:t>
            </w:r>
            <w:r w:rsidR="00806EB4" w:rsidRPr="00C9691B">
              <w:rPr>
                <w:rFonts w:eastAsia="Malgun Gothic"/>
                <w:sz w:val="20"/>
              </w:rPr>
              <w:t> )</w:t>
            </w:r>
          </w:p>
        </w:tc>
        <w:tc>
          <w:tcPr>
            <w:tcW w:w="1157" w:type="dxa"/>
          </w:tcPr>
          <w:p w14:paraId="7172384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223E42B" w14:textId="77777777" w:rsidTr="00492EB6">
        <w:trPr>
          <w:cantSplit/>
          <w:jc w:val="center"/>
        </w:trPr>
        <w:tc>
          <w:tcPr>
            <w:tcW w:w="7920" w:type="dxa"/>
          </w:tcPr>
          <w:p w14:paraId="47EC8E2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time_</w:t>
            </w:r>
            <w:proofErr w:type="gramStart"/>
            <w:r w:rsidRPr="00C9691B">
              <w:rPr>
                <w:rFonts w:eastAsia="Malgun Gothic"/>
                <w:sz w:val="20"/>
              </w:rPr>
              <w:t>code</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5916937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66D12EA" w14:textId="77777777" w:rsidTr="00492EB6">
        <w:trPr>
          <w:cantSplit/>
          <w:jc w:val="center"/>
        </w:trPr>
        <w:tc>
          <w:tcPr>
            <w:tcW w:w="7920" w:type="dxa"/>
          </w:tcPr>
          <w:p w14:paraId="45F5185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137</w:t>
            </w:r>
            <w:r w:rsidR="00806EB4" w:rsidRPr="00C9691B">
              <w:rPr>
                <w:rFonts w:eastAsia="Malgun Gothic"/>
                <w:sz w:val="20"/>
              </w:rPr>
              <w:t> )</w:t>
            </w:r>
          </w:p>
        </w:tc>
        <w:tc>
          <w:tcPr>
            <w:tcW w:w="1157" w:type="dxa"/>
          </w:tcPr>
          <w:p w14:paraId="66B3AFD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EA5E923" w14:textId="77777777" w:rsidTr="00492EB6">
        <w:trPr>
          <w:cantSplit/>
          <w:jc w:val="center"/>
        </w:trPr>
        <w:tc>
          <w:tcPr>
            <w:tcW w:w="7920" w:type="dxa"/>
          </w:tcPr>
          <w:p w14:paraId="717B45A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mastering_display_colour_</w:t>
            </w:r>
            <w:proofErr w:type="gramStart"/>
            <w:r w:rsidRPr="00C9691B">
              <w:rPr>
                <w:rFonts w:eastAsia="Malgun Gothic"/>
                <w:sz w:val="20"/>
              </w:rPr>
              <w:t>volume</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212B8BF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F4BD6D7" w14:textId="77777777" w:rsidTr="00492EB6">
        <w:trPr>
          <w:cantSplit/>
          <w:jc w:val="center"/>
        </w:trPr>
        <w:tc>
          <w:tcPr>
            <w:tcW w:w="7920" w:type="dxa"/>
          </w:tcPr>
          <w:p w14:paraId="5DEDAC1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138</w:t>
            </w:r>
            <w:r w:rsidR="00806EB4" w:rsidRPr="00C9691B">
              <w:rPr>
                <w:rFonts w:eastAsia="Malgun Gothic"/>
                <w:sz w:val="20"/>
              </w:rPr>
              <w:t> )</w:t>
            </w:r>
          </w:p>
        </w:tc>
        <w:tc>
          <w:tcPr>
            <w:tcW w:w="1157" w:type="dxa"/>
          </w:tcPr>
          <w:p w14:paraId="01F0006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C8C4C8F" w14:textId="77777777" w:rsidTr="00492EB6">
        <w:trPr>
          <w:cantSplit/>
          <w:jc w:val="center"/>
        </w:trPr>
        <w:tc>
          <w:tcPr>
            <w:tcW w:w="7920" w:type="dxa"/>
          </w:tcPr>
          <w:p w14:paraId="4B7DE02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segmented_rect_frame_packing_</w:t>
            </w:r>
            <w:proofErr w:type="gramStart"/>
            <w:r w:rsidRPr="00C9691B">
              <w:rPr>
                <w:rFonts w:eastAsia="Malgun Gothic"/>
                <w:sz w:val="20"/>
              </w:rPr>
              <w:t>arrangement</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370C43A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734C9FC" w14:textId="77777777" w:rsidTr="00492EB6">
        <w:trPr>
          <w:cantSplit/>
          <w:jc w:val="center"/>
        </w:trPr>
        <w:tc>
          <w:tcPr>
            <w:tcW w:w="7920" w:type="dxa"/>
          </w:tcPr>
          <w:p w14:paraId="5D62038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139</w:t>
            </w:r>
            <w:r w:rsidR="00806EB4" w:rsidRPr="00C9691B">
              <w:rPr>
                <w:rFonts w:eastAsia="Malgun Gothic"/>
                <w:sz w:val="20"/>
              </w:rPr>
              <w:t> )</w:t>
            </w:r>
          </w:p>
        </w:tc>
        <w:tc>
          <w:tcPr>
            <w:tcW w:w="1157" w:type="dxa"/>
          </w:tcPr>
          <w:p w14:paraId="142F574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192B695" w14:textId="77777777" w:rsidTr="00492EB6">
        <w:trPr>
          <w:cantSplit/>
          <w:jc w:val="center"/>
        </w:trPr>
        <w:tc>
          <w:tcPr>
            <w:tcW w:w="7920" w:type="dxa"/>
          </w:tcPr>
          <w:p w14:paraId="3F35BE6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temporal_motion_constrained_tile_</w:t>
            </w:r>
            <w:proofErr w:type="gramStart"/>
            <w:r w:rsidRPr="00C9691B">
              <w:rPr>
                <w:rFonts w:eastAsia="Malgun Gothic"/>
                <w:sz w:val="20"/>
              </w:rPr>
              <w:t>sets</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0BD6915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394950A" w14:textId="77777777" w:rsidTr="00492EB6">
        <w:trPr>
          <w:cantSplit/>
          <w:jc w:val="center"/>
        </w:trPr>
        <w:tc>
          <w:tcPr>
            <w:tcW w:w="7920" w:type="dxa"/>
          </w:tcPr>
          <w:p w14:paraId="3473554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140</w:t>
            </w:r>
            <w:r w:rsidR="00806EB4" w:rsidRPr="00C9691B">
              <w:rPr>
                <w:rFonts w:eastAsia="Malgun Gothic"/>
                <w:sz w:val="20"/>
              </w:rPr>
              <w:t> )</w:t>
            </w:r>
          </w:p>
        </w:tc>
        <w:tc>
          <w:tcPr>
            <w:tcW w:w="1157" w:type="dxa"/>
          </w:tcPr>
          <w:p w14:paraId="479AAAB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FBD1FF" w14:textId="77777777" w:rsidTr="00492EB6">
        <w:trPr>
          <w:cantSplit/>
          <w:jc w:val="center"/>
        </w:trPr>
        <w:tc>
          <w:tcPr>
            <w:tcW w:w="7920" w:type="dxa"/>
          </w:tcPr>
          <w:p w14:paraId="4626509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chroma_resampling_filter_</w:t>
            </w:r>
            <w:proofErr w:type="gramStart"/>
            <w:r w:rsidRPr="00C9691B">
              <w:rPr>
                <w:rFonts w:eastAsia="Malgun Gothic"/>
                <w:sz w:val="20"/>
              </w:rPr>
              <w:t>hint</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46EE6DE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DE1A52" w14:textId="77777777" w:rsidTr="00492EB6">
        <w:trPr>
          <w:cantSplit/>
          <w:jc w:val="center"/>
        </w:trPr>
        <w:tc>
          <w:tcPr>
            <w:tcW w:w="7920" w:type="dxa"/>
          </w:tcPr>
          <w:p w14:paraId="2EB4069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141</w:t>
            </w:r>
            <w:r w:rsidR="00806EB4" w:rsidRPr="00C9691B">
              <w:rPr>
                <w:rFonts w:eastAsia="Malgun Gothic"/>
                <w:sz w:val="20"/>
              </w:rPr>
              <w:t> )</w:t>
            </w:r>
          </w:p>
        </w:tc>
        <w:tc>
          <w:tcPr>
            <w:tcW w:w="1157" w:type="dxa"/>
          </w:tcPr>
          <w:p w14:paraId="4B6EB33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BD0D948" w14:textId="77777777" w:rsidTr="00492EB6">
        <w:trPr>
          <w:cantSplit/>
          <w:jc w:val="center"/>
        </w:trPr>
        <w:tc>
          <w:tcPr>
            <w:tcW w:w="7920" w:type="dxa"/>
          </w:tcPr>
          <w:p w14:paraId="13A4B7B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knee_function_</w:t>
            </w:r>
            <w:proofErr w:type="gramStart"/>
            <w:r w:rsidRPr="00C9691B">
              <w:rPr>
                <w:rFonts w:eastAsia="Malgun Gothic"/>
                <w:sz w:val="20"/>
              </w:rPr>
              <w:t>info</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3128F87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A0D503A" w14:textId="77777777" w:rsidTr="00492EB6">
        <w:trPr>
          <w:cantSplit/>
          <w:jc w:val="center"/>
        </w:trPr>
        <w:tc>
          <w:tcPr>
            <w:tcW w:w="7920" w:type="dxa"/>
          </w:tcPr>
          <w:p w14:paraId="662C4FC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142</w:t>
            </w:r>
            <w:r w:rsidR="00806EB4" w:rsidRPr="00C9691B">
              <w:rPr>
                <w:rFonts w:eastAsia="Malgun Gothic"/>
                <w:sz w:val="20"/>
              </w:rPr>
              <w:t> )</w:t>
            </w:r>
          </w:p>
        </w:tc>
        <w:tc>
          <w:tcPr>
            <w:tcW w:w="1157" w:type="dxa"/>
          </w:tcPr>
          <w:p w14:paraId="4CFDA77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E017E8A" w14:textId="77777777" w:rsidTr="00492EB6">
        <w:trPr>
          <w:cantSplit/>
          <w:jc w:val="center"/>
        </w:trPr>
        <w:tc>
          <w:tcPr>
            <w:tcW w:w="7920" w:type="dxa"/>
          </w:tcPr>
          <w:p w14:paraId="2BCB811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colour_remapping_</w:t>
            </w:r>
            <w:proofErr w:type="gramStart"/>
            <w:r w:rsidRPr="00C9691B">
              <w:rPr>
                <w:rFonts w:eastAsia="Malgun Gothic"/>
                <w:sz w:val="20"/>
              </w:rPr>
              <w:t>info</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3922FAE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02B4FFD" w14:textId="77777777" w:rsidTr="00492EB6">
        <w:trPr>
          <w:cantSplit/>
          <w:jc w:val="center"/>
        </w:trPr>
        <w:tc>
          <w:tcPr>
            <w:tcW w:w="7920" w:type="dxa"/>
          </w:tcPr>
          <w:p w14:paraId="6A60343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143</w:t>
            </w:r>
            <w:r w:rsidR="00806EB4" w:rsidRPr="00C9691B">
              <w:rPr>
                <w:rFonts w:eastAsia="Malgun Gothic"/>
                <w:sz w:val="20"/>
              </w:rPr>
              <w:t> )</w:t>
            </w:r>
          </w:p>
        </w:tc>
        <w:tc>
          <w:tcPr>
            <w:tcW w:w="1157" w:type="dxa"/>
          </w:tcPr>
          <w:p w14:paraId="07BF479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09B18B6" w14:textId="77777777" w:rsidTr="00492EB6">
        <w:trPr>
          <w:cantSplit/>
          <w:jc w:val="center"/>
        </w:trPr>
        <w:tc>
          <w:tcPr>
            <w:tcW w:w="7920" w:type="dxa"/>
          </w:tcPr>
          <w:p w14:paraId="28A883B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deinterlaced_field_</w:t>
            </w:r>
            <w:proofErr w:type="gramStart"/>
            <w:r w:rsidRPr="00C9691B">
              <w:rPr>
                <w:rFonts w:eastAsia="Malgun Gothic"/>
                <w:sz w:val="20"/>
              </w:rPr>
              <w:t>identification</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63D1BF0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C222709" w14:textId="77777777" w:rsidTr="00492EB6">
        <w:trPr>
          <w:cantSplit/>
          <w:jc w:val="center"/>
        </w:trPr>
        <w:tc>
          <w:tcPr>
            <w:tcW w:w="7920" w:type="dxa"/>
          </w:tcPr>
          <w:p w14:paraId="590FC06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144</w:t>
            </w:r>
            <w:r w:rsidR="00806EB4" w:rsidRPr="00C9691B">
              <w:rPr>
                <w:rFonts w:eastAsia="Malgun Gothic"/>
                <w:sz w:val="20"/>
              </w:rPr>
              <w:t> )</w:t>
            </w:r>
          </w:p>
        </w:tc>
        <w:tc>
          <w:tcPr>
            <w:tcW w:w="1157" w:type="dxa"/>
          </w:tcPr>
          <w:p w14:paraId="4C560C4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C52AD39" w14:textId="77777777" w:rsidTr="00492EB6">
        <w:trPr>
          <w:cantSplit/>
          <w:jc w:val="center"/>
        </w:trPr>
        <w:tc>
          <w:tcPr>
            <w:tcW w:w="7920" w:type="dxa"/>
          </w:tcPr>
          <w:p w14:paraId="654047E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content_light_level_</w:t>
            </w:r>
            <w:proofErr w:type="gramStart"/>
            <w:r w:rsidRPr="00C9691B">
              <w:rPr>
                <w:rFonts w:eastAsia="Malgun Gothic"/>
                <w:sz w:val="20"/>
              </w:rPr>
              <w:t>info</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6E14501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A20B283" w14:textId="77777777" w:rsidTr="00492EB6">
        <w:trPr>
          <w:cantSplit/>
          <w:jc w:val="center"/>
        </w:trPr>
        <w:tc>
          <w:tcPr>
            <w:tcW w:w="7920" w:type="dxa"/>
          </w:tcPr>
          <w:p w14:paraId="2ACC36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145</w:t>
            </w:r>
            <w:r w:rsidR="00806EB4" w:rsidRPr="00C9691B">
              <w:rPr>
                <w:rFonts w:eastAsia="Malgun Gothic"/>
                <w:sz w:val="20"/>
              </w:rPr>
              <w:t> )</w:t>
            </w:r>
          </w:p>
        </w:tc>
        <w:tc>
          <w:tcPr>
            <w:tcW w:w="1157" w:type="dxa"/>
          </w:tcPr>
          <w:p w14:paraId="7748423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1EC8CAD" w14:textId="77777777" w:rsidTr="00492EB6">
        <w:trPr>
          <w:cantSplit/>
          <w:jc w:val="center"/>
        </w:trPr>
        <w:tc>
          <w:tcPr>
            <w:tcW w:w="7920" w:type="dxa"/>
          </w:tcPr>
          <w:p w14:paraId="436D1B8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dependent_rap_</w:t>
            </w:r>
            <w:proofErr w:type="gramStart"/>
            <w:r w:rsidRPr="00C9691B">
              <w:rPr>
                <w:rFonts w:eastAsia="Malgun Gothic"/>
                <w:sz w:val="20"/>
              </w:rPr>
              <w:t>indication</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4BC64FB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AEDE430" w14:textId="77777777" w:rsidTr="00492EB6">
        <w:trPr>
          <w:cantSplit/>
          <w:jc w:val="center"/>
        </w:trPr>
        <w:tc>
          <w:tcPr>
            <w:tcW w:w="7920" w:type="dxa"/>
          </w:tcPr>
          <w:p w14:paraId="3ADD8BF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146</w:t>
            </w:r>
            <w:r w:rsidR="00806EB4" w:rsidRPr="00C9691B">
              <w:rPr>
                <w:rFonts w:eastAsia="Malgun Gothic"/>
                <w:sz w:val="20"/>
              </w:rPr>
              <w:t> )</w:t>
            </w:r>
          </w:p>
        </w:tc>
        <w:tc>
          <w:tcPr>
            <w:tcW w:w="1157" w:type="dxa"/>
          </w:tcPr>
          <w:p w14:paraId="605012C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29E812A" w14:textId="77777777" w:rsidTr="00492EB6">
        <w:trPr>
          <w:cantSplit/>
          <w:jc w:val="center"/>
        </w:trPr>
        <w:tc>
          <w:tcPr>
            <w:tcW w:w="7920" w:type="dxa"/>
          </w:tcPr>
          <w:p w14:paraId="1357FB9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coded_region_</w:t>
            </w:r>
            <w:proofErr w:type="gramStart"/>
            <w:r w:rsidRPr="00C9691B">
              <w:rPr>
                <w:rFonts w:eastAsia="Malgun Gothic"/>
                <w:sz w:val="20"/>
              </w:rPr>
              <w:t>completion</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315C07A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48F6FBE" w14:textId="77777777" w:rsidTr="00492EB6">
        <w:trPr>
          <w:cantSplit/>
          <w:jc w:val="center"/>
        </w:trPr>
        <w:tc>
          <w:tcPr>
            <w:tcW w:w="7920" w:type="dxa"/>
          </w:tcPr>
          <w:p w14:paraId="05CDE68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w:t>
            </w:r>
            <w:r w:rsidR="0023350B" w:rsidRPr="00C9691B">
              <w:rPr>
                <w:rFonts w:ascii="Times" w:eastAsia="Malgun Gothic" w:hAnsi="Times"/>
                <w:sz w:val="20"/>
              </w:rPr>
              <w:t>( </w:t>
            </w:r>
            <w:r w:rsidRPr="00C9691B">
              <w:rPr>
                <w:rFonts w:ascii="Times" w:eastAsia="Malgun Gothic" w:hAnsi="Times"/>
                <w:sz w:val="20"/>
              </w:rPr>
              <w:t>payloadType</w:t>
            </w:r>
            <w:proofErr w:type="gramEnd"/>
            <w:r w:rsidR="0023350B" w:rsidRPr="00C9691B">
              <w:rPr>
                <w:rFonts w:ascii="Times" w:eastAsia="Malgun Gothic" w:hAnsi="Times"/>
                <w:sz w:val="20"/>
              </w:rPr>
              <w:t>  = =  </w:t>
            </w:r>
            <w:r w:rsidRPr="00C9691B">
              <w:rPr>
                <w:rFonts w:ascii="Times" w:eastAsia="Malgun Gothic" w:hAnsi="Times"/>
                <w:sz w:val="20"/>
              </w:rPr>
              <w:t>147</w:t>
            </w:r>
            <w:r w:rsidR="00806EB4" w:rsidRPr="00C9691B">
              <w:rPr>
                <w:rFonts w:ascii="Times" w:eastAsia="Malgun Gothic" w:hAnsi="Times"/>
                <w:sz w:val="20"/>
              </w:rPr>
              <w:t> )</w:t>
            </w:r>
          </w:p>
        </w:tc>
        <w:tc>
          <w:tcPr>
            <w:tcW w:w="1157" w:type="dxa"/>
          </w:tcPr>
          <w:p w14:paraId="47117A5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399C1494" w14:textId="77777777" w:rsidTr="00492EB6">
        <w:trPr>
          <w:cantSplit/>
          <w:jc w:val="center"/>
        </w:trPr>
        <w:tc>
          <w:tcPr>
            <w:tcW w:w="7920" w:type="dxa"/>
          </w:tcPr>
          <w:p w14:paraId="0DBE83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t>alternative_transfer_</w:t>
            </w:r>
            <w:proofErr w:type="gramStart"/>
            <w:r w:rsidRPr="00C9691B">
              <w:rPr>
                <w:rFonts w:ascii="Times" w:eastAsia="Malgun Gothic" w:hAnsi="Times"/>
                <w:sz w:val="20"/>
              </w:rPr>
              <w:t>characteristics</w:t>
            </w:r>
            <w:r w:rsidR="0023350B" w:rsidRPr="00C9691B">
              <w:rPr>
                <w:rFonts w:ascii="Times" w:eastAsia="Malgun Gothic" w:hAnsi="Times"/>
                <w:sz w:val="20"/>
              </w:rPr>
              <w:t>( </w:t>
            </w:r>
            <w:r w:rsidRPr="00C9691B">
              <w:rPr>
                <w:rFonts w:ascii="Times" w:eastAsia="Malgun Gothic" w:hAnsi="Times"/>
                <w:sz w:val="20"/>
              </w:rPr>
              <w:t>payloadSize</w:t>
            </w:r>
            <w:proofErr w:type="gramEnd"/>
            <w:r w:rsidR="00806EB4" w:rsidRPr="00C9691B">
              <w:rPr>
                <w:rFonts w:ascii="Times" w:eastAsia="Malgun Gothic" w:hAnsi="Times"/>
                <w:sz w:val="20"/>
              </w:rPr>
              <w:t> )</w:t>
            </w:r>
          </w:p>
        </w:tc>
        <w:tc>
          <w:tcPr>
            <w:tcW w:w="1157" w:type="dxa"/>
          </w:tcPr>
          <w:p w14:paraId="60C67C5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285D88C" w14:textId="77777777" w:rsidTr="00492EB6">
        <w:trPr>
          <w:cantSplit/>
          <w:jc w:val="center"/>
        </w:trPr>
        <w:tc>
          <w:tcPr>
            <w:tcW w:w="7920" w:type="dxa"/>
          </w:tcPr>
          <w:p w14:paraId="33CE53D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w:t>
            </w:r>
            <w:r w:rsidR="0023350B" w:rsidRPr="00C9691B">
              <w:rPr>
                <w:rFonts w:ascii="Times" w:eastAsia="Malgun Gothic" w:hAnsi="Times"/>
                <w:sz w:val="20"/>
              </w:rPr>
              <w:t>( </w:t>
            </w:r>
            <w:r w:rsidRPr="00C9691B">
              <w:rPr>
                <w:rFonts w:ascii="Times" w:eastAsia="Malgun Gothic" w:hAnsi="Times"/>
                <w:sz w:val="20"/>
              </w:rPr>
              <w:t>payloadType</w:t>
            </w:r>
            <w:proofErr w:type="gramEnd"/>
            <w:r w:rsidR="0023350B" w:rsidRPr="00C9691B">
              <w:rPr>
                <w:rFonts w:ascii="Times" w:eastAsia="Malgun Gothic" w:hAnsi="Times"/>
                <w:sz w:val="20"/>
              </w:rPr>
              <w:t>  = =  </w:t>
            </w:r>
            <w:r w:rsidRPr="00C9691B">
              <w:rPr>
                <w:rFonts w:ascii="Times" w:eastAsia="Malgun Gothic" w:hAnsi="Times"/>
                <w:sz w:val="20"/>
              </w:rPr>
              <w:t>148</w:t>
            </w:r>
            <w:r w:rsidR="00806EB4" w:rsidRPr="00C9691B">
              <w:rPr>
                <w:rFonts w:ascii="Times" w:eastAsia="Malgun Gothic" w:hAnsi="Times"/>
                <w:sz w:val="20"/>
              </w:rPr>
              <w:t> )</w:t>
            </w:r>
          </w:p>
        </w:tc>
        <w:tc>
          <w:tcPr>
            <w:tcW w:w="1157" w:type="dxa"/>
          </w:tcPr>
          <w:p w14:paraId="0D737CC2"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2D288736" w14:textId="77777777" w:rsidTr="00492EB6">
        <w:trPr>
          <w:cantSplit/>
          <w:jc w:val="center"/>
        </w:trPr>
        <w:tc>
          <w:tcPr>
            <w:tcW w:w="7920" w:type="dxa"/>
          </w:tcPr>
          <w:p w14:paraId="03D143F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ambient_viewing_</w:t>
            </w:r>
            <w:proofErr w:type="gramStart"/>
            <w:r w:rsidRPr="00C9691B">
              <w:rPr>
                <w:rFonts w:eastAsia="Malgun Gothic"/>
                <w:sz w:val="20"/>
              </w:rPr>
              <w:t>environment</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0E27EFD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1860D6AB" w14:textId="77777777" w:rsidTr="00492EB6">
        <w:trPr>
          <w:cantSplit/>
          <w:jc w:val="center"/>
        </w:trPr>
        <w:tc>
          <w:tcPr>
            <w:tcW w:w="7920" w:type="dxa"/>
          </w:tcPr>
          <w:p w14:paraId="06D7EB6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149</w:t>
            </w:r>
            <w:r w:rsidR="00806EB4" w:rsidRPr="00C9691B">
              <w:rPr>
                <w:rFonts w:eastAsia="Malgun Gothic"/>
                <w:sz w:val="20"/>
              </w:rPr>
              <w:t> )</w:t>
            </w:r>
          </w:p>
        </w:tc>
        <w:tc>
          <w:tcPr>
            <w:tcW w:w="1157" w:type="dxa"/>
          </w:tcPr>
          <w:p w14:paraId="246D83AA"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222902A8" w14:textId="77777777" w:rsidTr="00492EB6">
        <w:trPr>
          <w:cantSplit/>
          <w:jc w:val="center"/>
        </w:trPr>
        <w:tc>
          <w:tcPr>
            <w:tcW w:w="7920" w:type="dxa"/>
          </w:tcPr>
          <w:p w14:paraId="561823A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content_colour_</w:t>
            </w:r>
            <w:proofErr w:type="gramStart"/>
            <w:r w:rsidRPr="00C9691B">
              <w:rPr>
                <w:rFonts w:eastAsia="Malgun Gothic"/>
                <w:sz w:val="20"/>
              </w:rPr>
              <w:t>volume</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771CAD1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12606BE3" w14:textId="77777777" w:rsidTr="00492EB6">
        <w:trPr>
          <w:cantSplit/>
          <w:jc w:val="center"/>
        </w:trPr>
        <w:tc>
          <w:tcPr>
            <w:tcW w:w="7920" w:type="dxa"/>
          </w:tcPr>
          <w:p w14:paraId="1A579C9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payloadType</w:t>
            </w:r>
            <w:proofErr w:type="gramEnd"/>
            <w:r w:rsidR="0023350B" w:rsidRPr="00C9691B">
              <w:rPr>
                <w:rFonts w:eastAsia="Malgun Gothic"/>
                <w:sz w:val="20"/>
              </w:rPr>
              <w:t>  = =  </w:t>
            </w:r>
            <w:r w:rsidRPr="00C9691B">
              <w:rPr>
                <w:rFonts w:eastAsia="Malgun Gothic"/>
                <w:sz w:val="20"/>
              </w:rPr>
              <w:t>150</w:t>
            </w:r>
            <w:r w:rsidR="00806EB4" w:rsidRPr="00C9691B">
              <w:rPr>
                <w:rFonts w:eastAsia="Malgun Gothic"/>
                <w:sz w:val="20"/>
              </w:rPr>
              <w:t> )</w:t>
            </w:r>
          </w:p>
        </w:tc>
        <w:tc>
          <w:tcPr>
            <w:tcW w:w="1157" w:type="dxa"/>
          </w:tcPr>
          <w:p w14:paraId="2E1FBB4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0778C8BE" w14:textId="77777777" w:rsidTr="00492EB6">
        <w:trPr>
          <w:cantSplit/>
          <w:jc w:val="center"/>
        </w:trPr>
        <w:tc>
          <w:tcPr>
            <w:tcW w:w="7920" w:type="dxa"/>
          </w:tcPr>
          <w:p w14:paraId="181795D2" w14:textId="5C91280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00880D8B">
              <w:rPr>
                <w:rFonts w:eastAsia="Malgun Gothic"/>
                <w:sz w:val="20"/>
              </w:rPr>
              <w:t>equirectangular</w:t>
            </w:r>
            <w:r w:rsidR="00F5186E">
              <w:rPr>
                <w:rFonts w:eastAsia="Malgun Gothic"/>
                <w:sz w:val="20"/>
              </w:rPr>
              <w:t>_</w:t>
            </w:r>
            <w:proofErr w:type="gramStart"/>
            <w:r w:rsidRPr="00C9691B">
              <w:rPr>
                <w:rFonts w:eastAsia="Malgun Gothic"/>
                <w:sz w:val="20"/>
              </w:rPr>
              <w:t>projection</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p>
        </w:tc>
        <w:tc>
          <w:tcPr>
            <w:tcW w:w="1157" w:type="dxa"/>
          </w:tcPr>
          <w:p w14:paraId="5BDB4F2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08DBC286" w14:textId="77777777" w:rsidTr="000D2C00">
        <w:trPr>
          <w:cantSplit/>
          <w:jc w:val="center"/>
        </w:trPr>
        <w:tc>
          <w:tcPr>
            <w:tcW w:w="7920" w:type="dxa"/>
          </w:tcPr>
          <w:p w14:paraId="3FB9C344" w14:textId="7777777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15</w:t>
            </w:r>
            <w:r>
              <w:rPr>
                <w:rFonts w:eastAsia="Malgun Gothic"/>
                <w:sz w:val="20"/>
              </w:rPr>
              <w:t>1</w:t>
            </w:r>
            <w:r w:rsidRPr="00C9691B">
              <w:rPr>
                <w:rFonts w:eastAsia="Malgun Gothic"/>
                <w:sz w:val="20"/>
              </w:rPr>
              <w:t> )</w:t>
            </w:r>
          </w:p>
        </w:tc>
        <w:tc>
          <w:tcPr>
            <w:tcW w:w="1157" w:type="dxa"/>
          </w:tcPr>
          <w:p w14:paraId="5484E1EA"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37939319" w14:textId="77777777" w:rsidTr="000D2C00">
        <w:trPr>
          <w:cantSplit/>
          <w:jc w:val="center"/>
        </w:trPr>
        <w:tc>
          <w:tcPr>
            <w:tcW w:w="7920" w:type="dxa"/>
          </w:tcPr>
          <w:p w14:paraId="71C25376" w14:textId="7777777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Pr>
                <w:rFonts w:eastAsia="Malgun Gothic"/>
                <w:sz w:val="20"/>
              </w:rPr>
              <w:t>cubemap_</w:t>
            </w:r>
            <w:proofErr w:type="gramStart"/>
            <w:r w:rsidRPr="00C9691B">
              <w:rPr>
                <w:rFonts w:eastAsia="Malgun Gothic"/>
                <w:sz w:val="20"/>
              </w:rPr>
              <w:t>projection( payloadSize</w:t>
            </w:r>
            <w:proofErr w:type="gramEnd"/>
            <w:r w:rsidRPr="00C9691B">
              <w:rPr>
                <w:rFonts w:eastAsia="Malgun Gothic"/>
                <w:sz w:val="20"/>
              </w:rPr>
              <w:t> )</w:t>
            </w:r>
          </w:p>
        </w:tc>
        <w:tc>
          <w:tcPr>
            <w:tcW w:w="1157" w:type="dxa"/>
          </w:tcPr>
          <w:p w14:paraId="4708CC54"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102FEE" w:rsidRPr="00C9691B" w14:paraId="09EF701A" w14:textId="77777777" w:rsidTr="00102FEE">
        <w:trPr>
          <w:cantSplit/>
          <w:jc w:val="center"/>
          <w:ins w:id="46" w:author="Ye-Kui Wang v2" w:date="2017-10-20T04:59:00Z"/>
        </w:trPr>
        <w:tc>
          <w:tcPr>
            <w:tcW w:w="7920" w:type="dxa"/>
          </w:tcPr>
          <w:p w14:paraId="2F309296" w14:textId="20F2E9E9" w:rsidR="00102FEE" w:rsidRPr="00C9691B"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47" w:author="Ye-Kui Wang v2" w:date="2017-10-20T04:59:00Z"/>
                <w:rFonts w:eastAsia="Malgun Gothic"/>
                <w:sz w:val="20"/>
              </w:rPr>
            </w:pPr>
            <w:ins w:id="48" w:author="Ye-Kui Wang v2" w:date="2017-10-20T04:59:00Z">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payloadType</w:t>
              </w:r>
              <w:proofErr w:type="gramEnd"/>
              <w:r w:rsidRPr="00C9691B">
                <w:rPr>
                  <w:rFonts w:ascii="Times" w:eastAsia="Malgun Gothic" w:hAnsi="Times"/>
                  <w:sz w:val="20"/>
                </w:rPr>
                <w:t>  = =  15</w:t>
              </w:r>
            </w:ins>
            <w:ins w:id="49" w:author="Ye-Kui Wang 00" w:date="2017-11-15T15:19:00Z">
              <w:r w:rsidR="004E366C">
                <w:rPr>
                  <w:rFonts w:ascii="Times" w:eastAsia="Malgun Gothic" w:hAnsi="Times"/>
                  <w:sz w:val="20"/>
                </w:rPr>
                <w:t>4</w:t>
              </w:r>
            </w:ins>
            <w:ins w:id="50" w:author="Ye-Kui Wang v2" w:date="2017-10-20T04:59:00Z">
              <w:del w:id="51" w:author="Ye-Kui Wang 00" w:date="2017-11-15T15:19:00Z">
                <w:r w:rsidDel="004E366C">
                  <w:rPr>
                    <w:rFonts w:ascii="Times" w:eastAsia="Malgun Gothic" w:hAnsi="Times"/>
                    <w:sz w:val="20"/>
                  </w:rPr>
                  <w:delText>2</w:delText>
                </w:r>
              </w:del>
              <w:r w:rsidRPr="00C9691B">
                <w:rPr>
                  <w:rFonts w:ascii="Times" w:eastAsia="Malgun Gothic" w:hAnsi="Times"/>
                  <w:sz w:val="20"/>
                </w:rPr>
                <w:t> )</w:t>
              </w:r>
            </w:ins>
          </w:p>
        </w:tc>
        <w:tc>
          <w:tcPr>
            <w:tcW w:w="1157" w:type="dxa"/>
          </w:tcPr>
          <w:p w14:paraId="75744E5E" w14:textId="77777777" w:rsidR="00102FEE" w:rsidRPr="00C9691B"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ins w:id="52" w:author="Ye-Kui Wang v2" w:date="2017-10-20T04:59:00Z"/>
                <w:rFonts w:eastAsia="Malgun Gothic"/>
                <w:bCs/>
                <w:sz w:val="20"/>
                <w:highlight w:val="yellow"/>
              </w:rPr>
            </w:pPr>
          </w:p>
        </w:tc>
      </w:tr>
      <w:tr w:rsidR="00102FEE" w:rsidRPr="00C9691B" w14:paraId="2DDCBD63" w14:textId="77777777" w:rsidTr="00102FEE">
        <w:trPr>
          <w:cantSplit/>
          <w:jc w:val="center"/>
          <w:ins w:id="53" w:author="Ye-Kui Wang v2" w:date="2017-10-20T04:59:00Z"/>
        </w:trPr>
        <w:tc>
          <w:tcPr>
            <w:tcW w:w="7920" w:type="dxa"/>
          </w:tcPr>
          <w:p w14:paraId="41AC43FA" w14:textId="77777777" w:rsidR="00102FEE" w:rsidRPr="00C9691B"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54" w:author="Ye-Kui Wang v2" w:date="2017-10-20T04:59:00Z"/>
                <w:rFonts w:eastAsia="Malgun Gothic"/>
                <w:sz w:val="20"/>
              </w:rPr>
            </w:pPr>
            <w:ins w:id="55" w:author="Ye-Kui Wang v2" w:date="2017-10-20T04:59:00Z">
              <w:r w:rsidRPr="00C9691B">
                <w:rPr>
                  <w:rFonts w:eastAsia="Malgun Gothic"/>
                  <w:sz w:val="20"/>
                </w:rPr>
                <w:tab/>
              </w:r>
              <w:r w:rsidRPr="00C9691B">
                <w:rPr>
                  <w:rFonts w:eastAsia="Malgun Gothic"/>
                  <w:sz w:val="20"/>
                </w:rPr>
                <w:tab/>
              </w:r>
              <w:r w:rsidRPr="00C9691B">
                <w:rPr>
                  <w:rFonts w:eastAsia="Malgun Gothic"/>
                  <w:sz w:val="20"/>
                </w:rPr>
                <w:tab/>
              </w:r>
              <w:r>
                <w:rPr>
                  <w:rFonts w:eastAsia="Malgun Gothic"/>
                  <w:sz w:val="20"/>
                </w:rPr>
                <w:t>sphere_</w:t>
              </w:r>
              <w:proofErr w:type="gramStart"/>
              <w:r>
                <w:rPr>
                  <w:rFonts w:eastAsia="Malgun Gothic"/>
                  <w:sz w:val="20"/>
                </w:rPr>
                <w:t>rotation</w:t>
              </w:r>
              <w:r w:rsidRPr="00C9691B">
                <w:rPr>
                  <w:rFonts w:eastAsia="Malgun Gothic"/>
                  <w:sz w:val="20"/>
                </w:rPr>
                <w:t>( payloadSize</w:t>
              </w:r>
              <w:proofErr w:type="gramEnd"/>
              <w:r w:rsidRPr="00C9691B">
                <w:rPr>
                  <w:rFonts w:eastAsia="Malgun Gothic"/>
                  <w:sz w:val="20"/>
                </w:rPr>
                <w:t> )</w:t>
              </w:r>
            </w:ins>
          </w:p>
        </w:tc>
        <w:tc>
          <w:tcPr>
            <w:tcW w:w="1157" w:type="dxa"/>
          </w:tcPr>
          <w:p w14:paraId="08B89FF2" w14:textId="77777777" w:rsidR="00102FEE" w:rsidRPr="00C9691B"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ins w:id="56" w:author="Ye-Kui Wang v2" w:date="2017-10-20T04:59:00Z"/>
                <w:rFonts w:eastAsia="Malgun Gothic"/>
                <w:bCs/>
                <w:sz w:val="20"/>
                <w:highlight w:val="yellow"/>
              </w:rPr>
            </w:pPr>
          </w:p>
        </w:tc>
      </w:tr>
      <w:tr w:rsidR="00880D8B" w:rsidRPr="00C56F3D" w14:paraId="4D8B43A0" w14:textId="77777777" w:rsidTr="000D2C00">
        <w:trPr>
          <w:cantSplit/>
          <w:jc w:val="center"/>
        </w:trPr>
        <w:tc>
          <w:tcPr>
            <w:tcW w:w="7920" w:type="dxa"/>
          </w:tcPr>
          <w:p w14:paraId="337F0518" w14:textId="1C258096"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15</w:t>
            </w:r>
            <w:ins w:id="57" w:author="Ye-Kui Wang 00" w:date="2017-11-15T15:19:00Z">
              <w:r w:rsidR="004E366C">
                <w:rPr>
                  <w:rFonts w:eastAsia="Malgun Gothic"/>
                  <w:sz w:val="20"/>
                </w:rPr>
                <w:t>5</w:t>
              </w:r>
            </w:ins>
            <w:ins w:id="58" w:author="Ye-Kui Wang v2" w:date="2017-10-20T04:59:00Z">
              <w:del w:id="59" w:author="Ye-Kui Wang 00" w:date="2017-11-15T15:19:00Z">
                <w:r w:rsidR="00102FEE" w:rsidDel="004E366C">
                  <w:rPr>
                    <w:rFonts w:eastAsia="Malgun Gothic"/>
                    <w:sz w:val="20"/>
                  </w:rPr>
                  <w:delText>3</w:delText>
                </w:r>
              </w:del>
            </w:ins>
            <w:del w:id="60" w:author="Ye-Kui Wang v2" w:date="2017-10-20T04:59:00Z">
              <w:r w:rsidDel="00102FEE">
                <w:rPr>
                  <w:rFonts w:eastAsia="Malgun Gothic"/>
                  <w:sz w:val="20"/>
                </w:rPr>
                <w:delText>2</w:delText>
              </w:r>
            </w:del>
            <w:r w:rsidRPr="00C9691B">
              <w:rPr>
                <w:rFonts w:eastAsia="Malgun Gothic"/>
                <w:sz w:val="20"/>
              </w:rPr>
              <w:t> )</w:t>
            </w:r>
          </w:p>
        </w:tc>
        <w:tc>
          <w:tcPr>
            <w:tcW w:w="1157" w:type="dxa"/>
          </w:tcPr>
          <w:p w14:paraId="2AF3297C"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2FD83B09" w14:textId="77777777" w:rsidTr="000D2C00">
        <w:trPr>
          <w:cantSplit/>
          <w:jc w:val="center"/>
        </w:trPr>
        <w:tc>
          <w:tcPr>
            <w:tcW w:w="7920" w:type="dxa"/>
          </w:tcPr>
          <w:p w14:paraId="72AE3933" w14:textId="4C57AF3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Pr>
                <w:rFonts w:eastAsia="Malgun Gothic"/>
                <w:sz w:val="20"/>
              </w:rPr>
              <w:t>regionwise_</w:t>
            </w:r>
            <w:proofErr w:type="gramStart"/>
            <w:r>
              <w:rPr>
                <w:rFonts w:eastAsia="Malgun Gothic"/>
                <w:sz w:val="20"/>
              </w:rPr>
              <w:t>packing</w:t>
            </w:r>
            <w:r w:rsidRPr="00C9691B">
              <w:rPr>
                <w:rFonts w:eastAsia="Malgun Gothic"/>
                <w:sz w:val="20"/>
              </w:rPr>
              <w:t>( payloadSize</w:t>
            </w:r>
            <w:proofErr w:type="gramEnd"/>
            <w:r w:rsidRPr="00C9691B">
              <w:rPr>
                <w:rFonts w:eastAsia="Malgun Gothic"/>
                <w:sz w:val="20"/>
              </w:rPr>
              <w:t> )</w:t>
            </w:r>
          </w:p>
        </w:tc>
        <w:tc>
          <w:tcPr>
            <w:tcW w:w="1157" w:type="dxa"/>
          </w:tcPr>
          <w:p w14:paraId="20D53ED5"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787A1F" w:rsidRPr="00A44B62" w:rsidDel="00102FEE" w14:paraId="02EE8F3D" w14:textId="5C296D19" w:rsidTr="004F7ABF">
        <w:trPr>
          <w:cantSplit/>
          <w:jc w:val="center"/>
          <w:ins w:id="61" w:author="Ye-Kui Wang" w:date="2017-10-19T13:52:00Z"/>
          <w:del w:id="62" w:author="Ye-Kui Wang v2" w:date="2017-10-20T05:00:00Z"/>
        </w:trPr>
        <w:tc>
          <w:tcPr>
            <w:tcW w:w="7920" w:type="dxa"/>
          </w:tcPr>
          <w:p w14:paraId="2D40F807" w14:textId="4146768F" w:rsidR="00787A1F" w:rsidRPr="00C9691B" w:rsidDel="00102FEE" w:rsidRDefault="00787A1F" w:rsidP="004F7AB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63" w:author="Ye-Kui Wang" w:date="2017-10-19T13:52:00Z"/>
                <w:del w:id="64" w:author="Ye-Kui Wang v2" w:date="2017-10-20T05:00:00Z"/>
                <w:rFonts w:eastAsia="Malgun Gothic"/>
                <w:sz w:val="20"/>
              </w:rPr>
            </w:pPr>
            <w:ins w:id="65" w:author="Ye-Kui Wang" w:date="2017-10-19T13:52:00Z">
              <w:del w:id="66" w:author="Ye-Kui Wang v2" w:date="2017-10-20T04:59:00Z">
                <w:r w:rsidRPr="00C9691B" w:rsidDel="00102FEE">
                  <w:rPr>
                    <w:rFonts w:ascii="Times" w:eastAsia="Malgun Gothic" w:hAnsi="Times"/>
                    <w:sz w:val="20"/>
                  </w:rPr>
                  <w:tab/>
                </w:r>
                <w:r w:rsidRPr="00C9691B" w:rsidDel="00102FEE">
                  <w:rPr>
                    <w:rFonts w:ascii="Times" w:eastAsia="Malgun Gothic" w:hAnsi="Times"/>
                    <w:sz w:val="20"/>
                  </w:rPr>
                  <w:tab/>
                  <w:delText>else if( payloadType  = =  15</w:delText>
                </w:r>
                <w:r w:rsidDel="00102FEE">
                  <w:rPr>
                    <w:rFonts w:ascii="Times" w:eastAsia="Malgun Gothic" w:hAnsi="Times"/>
                    <w:sz w:val="20"/>
                  </w:rPr>
                  <w:delText>3</w:delText>
                </w:r>
                <w:r w:rsidRPr="00C9691B" w:rsidDel="00102FEE">
                  <w:rPr>
                    <w:rFonts w:ascii="Times" w:eastAsia="Malgun Gothic" w:hAnsi="Times"/>
                    <w:sz w:val="20"/>
                  </w:rPr>
                  <w:delText> )</w:delText>
                </w:r>
              </w:del>
            </w:ins>
          </w:p>
        </w:tc>
        <w:tc>
          <w:tcPr>
            <w:tcW w:w="1157" w:type="dxa"/>
          </w:tcPr>
          <w:p w14:paraId="3077E73B" w14:textId="473F22DE" w:rsidR="00787A1F" w:rsidRPr="00C9691B" w:rsidDel="00102FEE" w:rsidRDefault="00787A1F" w:rsidP="004F7ABF">
            <w:pPr>
              <w:keepLines/>
              <w:tabs>
                <w:tab w:val="clear" w:pos="360"/>
                <w:tab w:val="clear" w:pos="720"/>
                <w:tab w:val="clear" w:pos="1080"/>
                <w:tab w:val="clear" w:pos="1440"/>
              </w:tabs>
              <w:overflowPunct/>
              <w:autoSpaceDE/>
              <w:autoSpaceDN/>
              <w:adjustRightInd/>
              <w:spacing w:before="20" w:after="40"/>
              <w:jc w:val="center"/>
              <w:textAlignment w:val="auto"/>
              <w:rPr>
                <w:ins w:id="67" w:author="Ye-Kui Wang" w:date="2017-10-19T13:52:00Z"/>
                <w:del w:id="68" w:author="Ye-Kui Wang v2" w:date="2017-10-20T05:00:00Z"/>
                <w:rFonts w:eastAsia="Malgun Gothic"/>
                <w:bCs/>
                <w:sz w:val="20"/>
                <w:highlight w:val="yellow"/>
              </w:rPr>
            </w:pPr>
          </w:p>
        </w:tc>
      </w:tr>
      <w:tr w:rsidR="00787A1F" w:rsidRPr="00A44B62" w:rsidDel="00102FEE" w14:paraId="26C08CB1" w14:textId="3ED59F39" w:rsidTr="004F7ABF">
        <w:trPr>
          <w:cantSplit/>
          <w:jc w:val="center"/>
          <w:ins w:id="69" w:author="Ye-Kui Wang" w:date="2017-10-19T13:52:00Z"/>
          <w:del w:id="70" w:author="Ye-Kui Wang v2" w:date="2017-10-20T05:00:00Z"/>
        </w:trPr>
        <w:tc>
          <w:tcPr>
            <w:tcW w:w="7920" w:type="dxa"/>
          </w:tcPr>
          <w:p w14:paraId="14F9D19B" w14:textId="3C4B38BD" w:rsidR="00787A1F" w:rsidRPr="00C9691B" w:rsidDel="00102FEE" w:rsidRDefault="00787A1F" w:rsidP="004F7AB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71" w:author="Ye-Kui Wang" w:date="2017-10-19T13:52:00Z"/>
                <w:del w:id="72" w:author="Ye-Kui Wang v2" w:date="2017-10-20T05:00:00Z"/>
                <w:rFonts w:eastAsia="Malgun Gothic"/>
                <w:sz w:val="20"/>
              </w:rPr>
            </w:pPr>
            <w:ins w:id="73" w:author="Ye-Kui Wang" w:date="2017-10-19T13:52:00Z">
              <w:del w:id="74" w:author="Ye-Kui Wang v2" w:date="2017-10-20T04:59:00Z">
                <w:r w:rsidRPr="00C9691B" w:rsidDel="00102FEE">
                  <w:rPr>
                    <w:rFonts w:eastAsia="Malgun Gothic"/>
                    <w:sz w:val="20"/>
                  </w:rPr>
                  <w:tab/>
                </w:r>
                <w:r w:rsidRPr="00C9691B" w:rsidDel="00102FEE">
                  <w:rPr>
                    <w:rFonts w:eastAsia="Malgun Gothic"/>
                    <w:sz w:val="20"/>
                  </w:rPr>
                  <w:tab/>
                </w:r>
                <w:r w:rsidRPr="00C9691B" w:rsidDel="00102FEE">
                  <w:rPr>
                    <w:rFonts w:eastAsia="Malgun Gothic"/>
                    <w:sz w:val="20"/>
                  </w:rPr>
                  <w:tab/>
                </w:r>
                <w:r w:rsidDel="00102FEE">
                  <w:rPr>
                    <w:rFonts w:eastAsia="Malgun Gothic"/>
                    <w:sz w:val="20"/>
                  </w:rPr>
                  <w:delText>sphere_rotation</w:delText>
                </w:r>
                <w:r w:rsidRPr="00C9691B" w:rsidDel="00102FEE">
                  <w:rPr>
                    <w:rFonts w:eastAsia="Malgun Gothic"/>
                    <w:sz w:val="20"/>
                  </w:rPr>
                  <w:delText>( payloadSize )</w:delText>
                </w:r>
              </w:del>
            </w:ins>
          </w:p>
        </w:tc>
        <w:tc>
          <w:tcPr>
            <w:tcW w:w="1157" w:type="dxa"/>
          </w:tcPr>
          <w:p w14:paraId="4EEAF4DC" w14:textId="2CCC90A4" w:rsidR="00787A1F" w:rsidRPr="00C9691B" w:rsidDel="00102FEE" w:rsidRDefault="00787A1F" w:rsidP="004F7ABF">
            <w:pPr>
              <w:keepLines/>
              <w:tabs>
                <w:tab w:val="clear" w:pos="360"/>
                <w:tab w:val="clear" w:pos="720"/>
                <w:tab w:val="clear" w:pos="1080"/>
                <w:tab w:val="clear" w:pos="1440"/>
              </w:tabs>
              <w:overflowPunct/>
              <w:autoSpaceDE/>
              <w:autoSpaceDN/>
              <w:adjustRightInd/>
              <w:spacing w:before="20" w:after="40"/>
              <w:jc w:val="center"/>
              <w:textAlignment w:val="auto"/>
              <w:rPr>
                <w:ins w:id="75" w:author="Ye-Kui Wang" w:date="2017-10-19T13:52:00Z"/>
                <w:del w:id="76" w:author="Ye-Kui Wang v2" w:date="2017-10-20T05:00:00Z"/>
                <w:rFonts w:eastAsia="Malgun Gothic"/>
                <w:bCs/>
                <w:sz w:val="20"/>
                <w:highlight w:val="yellow"/>
              </w:rPr>
            </w:pPr>
          </w:p>
        </w:tc>
      </w:tr>
      <w:tr w:rsidR="00A44B62" w:rsidRPr="00A44B62" w14:paraId="16EEC7E6" w14:textId="77777777" w:rsidTr="00492EB6">
        <w:trPr>
          <w:cantSplit/>
          <w:jc w:val="center"/>
        </w:trPr>
        <w:tc>
          <w:tcPr>
            <w:tcW w:w="7920" w:type="dxa"/>
          </w:tcPr>
          <w:p w14:paraId="155D90F4" w14:textId="2B25FDD6"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payloadType</w:t>
            </w:r>
            <w:proofErr w:type="gramEnd"/>
            <w:r w:rsidRPr="00C9691B">
              <w:rPr>
                <w:rFonts w:ascii="Times" w:eastAsia="Malgun Gothic" w:hAnsi="Times"/>
                <w:sz w:val="20"/>
              </w:rPr>
              <w:t>  = =  15</w:t>
            </w:r>
            <w:ins w:id="77" w:author="Ye-Kui Wang 00" w:date="2017-11-15T15:19:00Z">
              <w:r w:rsidR="004E366C">
                <w:rPr>
                  <w:rFonts w:ascii="Times" w:eastAsia="Malgun Gothic" w:hAnsi="Times"/>
                  <w:sz w:val="20"/>
                </w:rPr>
                <w:t>6</w:t>
              </w:r>
            </w:ins>
            <w:ins w:id="78" w:author="Ye-Kui Wang" w:date="2017-10-19T13:52:00Z">
              <w:del w:id="79" w:author="Ye-Kui Wang 00" w:date="2017-11-15T15:19:00Z">
                <w:r w:rsidR="00787A1F" w:rsidDel="004E366C">
                  <w:rPr>
                    <w:rFonts w:ascii="Times" w:eastAsia="Malgun Gothic" w:hAnsi="Times"/>
                    <w:sz w:val="20"/>
                  </w:rPr>
                  <w:delText>4</w:delText>
                </w:r>
              </w:del>
            </w:ins>
            <w:del w:id="80" w:author="Ye-Kui Wang" w:date="2017-10-19T13:52:00Z">
              <w:r w:rsidR="00880D8B" w:rsidDel="00787A1F">
                <w:rPr>
                  <w:rFonts w:ascii="Times" w:eastAsia="Malgun Gothic" w:hAnsi="Times"/>
                  <w:sz w:val="20"/>
                </w:rPr>
                <w:delText>3</w:delText>
              </w:r>
            </w:del>
            <w:r w:rsidRPr="00C9691B">
              <w:rPr>
                <w:rFonts w:ascii="Times" w:eastAsia="Malgun Gothic" w:hAnsi="Times"/>
                <w:sz w:val="20"/>
              </w:rPr>
              <w:t> )</w:t>
            </w:r>
          </w:p>
        </w:tc>
        <w:tc>
          <w:tcPr>
            <w:tcW w:w="1157" w:type="dxa"/>
          </w:tcPr>
          <w:p w14:paraId="418E9B76"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A44B62" w14:paraId="6FA5BF59" w14:textId="77777777" w:rsidTr="00492EB6">
        <w:trPr>
          <w:cantSplit/>
          <w:jc w:val="center"/>
        </w:trPr>
        <w:tc>
          <w:tcPr>
            <w:tcW w:w="7920" w:type="dxa"/>
          </w:tcPr>
          <w:p w14:paraId="617787B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00F5186E">
              <w:rPr>
                <w:rFonts w:eastAsia="Malgun Gothic"/>
                <w:sz w:val="20"/>
              </w:rPr>
              <w:t>omni_</w:t>
            </w:r>
            <w:proofErr w:type="gramStart"/>
            <w:r w:rsidRPr="00C9691B">
              <w:rPr>
                <w:rFonts w:eastAsia="Malgun Gothic"/>
                <w:sz w:val="20"/>
              </w:rPr>
              <w:t>viewport( payloadSize</w:t>
            </w:r>
            <w:proofErr w:type="gramEnd"/>
            <w:r w:rsidRPr="00C9691B">
              <w:rPr>
                <w:rFonts w:eastAsia="Malgun Gothic"/>
                <w:sz w:val="20"/>
              </w:rPr>
              <w:t> )</w:t>
            </w:r>
          </w:p>
        </w:tc>
        <w:tc>
          <w:tcPr>
            <w:tcW w:w="1157" w:type="dxa"/>
          </w:tcPr>
          <w:p w14:paraId="419E440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56F3D" w14:paraId="5357C854" w14:textId="77777777" w:rsidTr="00492EB6">
        <w:trPr>
          <w:cantSplit/>
          <w:jc w:val="center"/>
        </w:trPr>
        <w:tc>
          <w:tcPr>
            <w:tcW w:w="7920" w:type="dxa"/>
          </w:tcPr>
          <w:p w14:paraId="44AAB99C" w14:textId="5AE9A858"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payloadType</w:t>
            </w:r>
            <w:proofErr w:type="gramEnd"/>
            <w:r w:rsidRPr="00C9691B">
              <w:rPr>
                <w:rFonts w:ascii="Times" w:eastAsia="Malgun Gothic" w:hAnsi="Times"/>
                <w:sz w:val="20"/>
              </w:rPr>
              <w:t>  = =  15</w:t>
            </w:r>
            <w:r w:rsidR="005374A0">
              <w:rPr>
                <w:rFonts w:ascii="Times" w:eastAsia="Malgun Gothic" w:hAnsi="Times"/>
                <w:sz w:val="20"/>
              </w:rPr>
              <w:t>7</w:t>
            </w:r>
            <w:r w:rsidRPr="00C9691B">
              <w:rPr>
                <w:rFonts w:ascii="Times" w:eastAsia="Malgun Gothic" w:hAnsi="Times"/>
                <w:sz w:val="20"/>
              </w:rPr>
              <w:t> )</w:t>
            </w:r>
          </w:p>
        </w:tc>
        <w:tc>
          <w:tcPr>
            <w:tcW w:w="1157" w:type="dxa"/>
          </w:tcPr>
          <w:p w14:paraId="649F6E4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56F3D" w14:paraId="7C2E97BD" w14:textId="77777777" w:rsidTr="00492EB6">
        <w:trPr>
          <w:cantSplit/>
          <w:jc w:val="center"/>
        </w:trPr>
        <w:tc>
          <w:tcPr>
            <w:tcW w:w="7920" w:type="dxa"/>
          </w:tcPr>
          <w:p w14:paraId="69AD337A" w14:textId="53CF67E0"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t>regional_</w:t>
            </w:r>
            <w:proofErr w:type="gramStart"/>
            <w:r w:rsidRPr="00C9691B">
              <w:rPr>
                <w:rFonts w:ascii="Times" w:eastAsia="Malgun Gothic" w:hAnsi="Times"/>
                <w:sz w:val="20"/>
              </w:rPr>
              <w:t>nesting( payloadSize</w:t>
            </w:r>
            <w:proofErr w:type="gramEnd"/>
            <w:r w:rsidRPr="00C9691B">
              <w:rPr>
                <w:rFonts w:ascii="Times" w:eastAsia="Malgun Gothic" w:hAnsi="Times"/>
                <w:sz w:val="20"/>
              </w:rPr>
              <w:t> )</w:t>
            </w:r>
          </w:p>
        </w:tc>
        <w:tc>
          <w:tcPr>
            <w:tcW w:w="1157" w:type="dxa"/>
          </w:tcPr>
          <w:p w14:paraId="349CBDEA"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59F8B11F" w14:textId="77777777" w:rsidTr="00492EB6">
        <w:trPr>
          <w:cantSplit/>
          <w:jc w:val="center"/>
        </w:trPr>
        <w:tc>
          <w:tcPr>
            <w:tcW w:w="7920" w:type="dxa"/>
          </w:tcPr>
          <w:p w14:paraId="228036C8" w14:textId="50EC303A"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payloadType</w:t>
            </w:r>
            <w:proofErr w:type="gramEnd"/>
            <w:r w:rsidRPr="00C9691B">
              <w:rPr>
                <w:rFonts w:ascii="Times" w:eastAsia="Malgun Gothic" w:hAnsi="Times"/>
                <w:sz w:val="20"/>
              </w:rPr>
              <w:t>  = =  15</w:t>
            </w:r>
            <w:r w:rsidR="005374A0">
              <w:rPr>
                <w:rFonts w:ascii="Times" w:eastAsia="Malgun Gothic" w:hAnsi="Times"/>
                <w:sz w:val="20"/>
              </w:rPr>
              <w:t>8</w:t>
            </w:r>
            <w:r w:rsidRPr="00C9691B">
              <w:rPr>
                <w:rFonts w:ascii="Times" w:eastAsia="Malgun Gothic" w:hAnsi="Times"/>
                <w:sz w:val="20"/>
              </w:rPr>
              <w:t> )</w:t>
            </w:r>
          </w:p>
        </w:tc>
        <w:tc>
          <w:tcPr>
            <w:tcW w:w="1157" w:type="dxa"/>
          </w:tcPr>
          <w:p w14:paraId="2BC259B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6DB57F34" w14:textId="77777777" w:rsidTr="00492EB6">
        <w:trPr>
          <w:cantSplit/>
          <w:jc w:val="center"/>
        </w:trPr>
        <w:tc>
          <w:tcPr>
            <w:tcW w:w="7920" w:type="dxa"/>
          </w:tcPr>
          <w:p w14:paraId="34AFE4D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mcts_extraction_info_</w:t>
            </w:r>
            <w:proofErr w:type="gramStart"/>
            <w:r w:rsidRPr="00C9691B">
              <w:rPr>
                <w:rFonts w:eastAsia="Malgun Gothic"/>
                <w:sz w:val="20"/>
              </w:rPr>
              <w:t>set</w:t>
            </w:r>
            <w:r w:rsidR="00253504">
              <w:rPr>
                <w:rFonts w:eastAsia="Malgun Gothic"/>
                <w:sz w:val="20"/>
              </w:rPr>
              <w:t>s</w:t>
            </w:r>
            <w:r w:rsidRPr="00C9691B">
              <w:rPr>
                <w:rFonts w:eastAsia="Malgun Gothic"/>
                <w:sz w:val="20"/>
              </w:rPr>
              <w:t>( payloadSize</w:t>
            </w:r>
            <w:proofErr w:type="gramEnd"/>
            <w:r w:rsidRPr="00C9691B">
              <w:rPr>
                <w:rFonts w:eastAsia="Malgun Gothic"/>
                <w:sz w:val="20"/>
              </w:rPr>
              <w:t> )</w:t>
            </w:r>
          </w:p>
        </w:tc>
        <w:tc>
          <w:tcPr>
            <w:tcW w:w="1157" w:type="dxa"/>
          </w:tcPr>
          <w:p w14:paraId="5AEA687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6582FFF1" w14:textId="77777777" w:rsidTr="00492EB6">
        <w:trPr>
          <w:cantSplit/>
          <w:jc w:val="center"/>
        </w:trPr>
        <w:tc>
          <w:tcPr>
            <w:tcW w:w="7920" w:type="dxa"/>
          </w:tcPr>
          <w:p w14:paraId="66DDEB05" w14:textId="10030F5E"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payloadType</w:t>
            </w:r>
            <w:proofErr w:type="gramEnd"/>
            <w:r w:rsidRPr="00C9691B">
              <w:rPr>
                <w:rFonts w:ascii="Times" w:eastAsia="Malgun Gothic" w:hAnsi="Times"/>
                <w:sz w:val="20"/>
              </w:rPr>
              <w:t>  = =  15</w:t>
            </w:r>
            <w:r w:rsidR="005374A0">
              <w:rPr>
                <w:rFonts w:ascii="Times" w:eastAsia="Malgun Gothic" w:hAnsi="Times"/>
                <w:sz w:val="20"/>
              </w:rPr>
              <w:t>9</w:t>
            </w:r>
            <w:r w:rsidRPr="00C9691B">
              <w:rPr>
                <w:rFonts w:ascii="Times" w:eastAsia="Malgun Gothic" w:hAnsi="Times"/>
                <w:sz w:val="20"/>
              </w:rPr>
              <w:t> )</w:t>
            </w:r>
          </w:p>
        </w:tc>
        <w:tc>
          <w:tcPr>
            <w:tcW w:w="1157" w:type="dxa"/>
          </w:tcPr>
          <w:p w14:paraId="6A8E05D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74DBF8CB" w14:textId="77777777" w:rsidTr="00492EB6">
        <w:trPr>
          <w:cantSplit/>
          <w:jc w:val="center"/>
        </w:trPr>
        <w:tc>
          <w:tcPr>
            <w:tcW w:w="7920" w:type="dxa"/>
          </w:tcPr>
          <w:p w14:paraId="6DA19D8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mcts_extraction_info_</w:t>
            </w:r>
            <w:proofErr w:type="gramStart"/>
            <w:r w:rsidRPr="00C9691B">
              <w:rPr>
                <w:rFonts w:eastAsia="Malgun Gothic"/>
                <w:sz w:val="20"/>
              </w:rPr>
              <w:t>nesting( payloadSize</w:t>
            </w:r>
            <w:proofErr w:type="gramEnd"/>
            <w:r w:rsidRPr="00C9691B">
              <w:rPr>
                <w:rFonts w:eastAsia="Malgun Gothic"/>
                <w:sz w:val="20"/>
              </w:rPr>
              <w:t> )</w:t>
            </w:r>
          </w:p>
        </w:tc>
        <w:tc>
          <w:tcPr>
            <w:tcW w:w="1157" w:type="dxa"/>
          </w:tcPr>
          <w:p w14:paraId="6C257A9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2C61976B" w14:textId="77777777" w:rsidTr="00492EB6">
        <w:trPr>
          <w:cantSplit/>
          <w:jc w:val="center"/>
        </w:trPr>
        <w:tc>
          <w:tcPr>
            <w:tcW w:w="7920" w:type="dxa"/>
          </w:tcPr>
          <w:p w14:paraId="35E4882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160 )</w:t>
            </w:r>
          </w:p>
        </w:tc>
        <w:tc>
          <w:tcPr>
            <w:tcW w:w="1157" w:type="dxa"/>
          </w:tcPr>
          <w:p w14:paraId="1B47CBC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1FA0B19" w14:textId="77777777" w:rsidTr="00492EB6">
        <w:trPr>
          <w:cantSplit/>
          <w:jc w:val="center"/>
        </w:trPr>
        <w:tc>
          <w:tcPr>
            <w:tcW w:w="7920" w:type="dxa"/>
          </w:tcPr>
          <w:p w14:paraId="36FA9C9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layers_not_</w:t>
            </w:r>
            <w:proofErr w:type="gramStart"/>
            <w:r w:rsidRPr="00C9691B">
              <w:rPr>
                <w:rFonts w:eastAsia="Malgun Gothic"/>
                <w:sz w:val="20"/>
              </w:rPr>
              <w:t>present( payloadSize</w:t>
            </w:r>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475639F3"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DF3B9DB" w14:textId="77777777" w:rsidTr="00492EB6">
        <w:trPr>
          <w:cantSplit/>
          <w:jc w:val="center"/>
        </w:trPr>
        <w:tc>
          <w:tcPr>
            <w:tcW w:w="7920" w:type="dxa"/>
          </w:tcPr>
          <w:p w14:paraId="0088A68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161 )</w:t>
            </w:r>
          </w:p>
        </w:tc>
        <w:tc>
          <w:tcPr>
            <w:tcW w:w="1157" w:type="dxa"/>
          </w:tcPr>
          <w:p w14:paraId="1569913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EE75F6D" w14:textId="77777777" w:rsidTr="00492EB6">
        <w:trPr>
          <w:cantSplit/>
          <w:jc w:val="center"/>
        </w:trPr>
        <w:tc>
          <w:tcPr>
            <w:tcW w:w="7920" w:type="dxa"/>
          </w:tcPr>
          <w:p w14:paraId="5A2DB64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inter_layer_constrained_tile_</w:t>
            </w:r>
            <w:proofErr w:type="gramStart"/>
            <w:r w:rsidRPr="00C9691B">
              <w:rPr>
                <w:rFonts w:eastAsia="Malgun Gothic"/>
                <w:sz w:val="20"/>
              </w:rPr>
              <w:t>sets( payloadSize</w:t>
            </w:r>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26B5937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F9B7076" w14:textId="77777777" w:rsidTr="00492EB6">
        <w:trPr>
          <w:cantSplit/>
          <w:jc w:val="center"/>
        </w:trPr>
        <w:tc>
          <w:tcPr>
            <w:tcW w:w="7920" w:type="dxa"/>
          </w:tcPr>
          <w:p w14:paraId="2D44A39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162 )</w:t>
            </w:r>
          </w:p>
        </w:tc>
        <w:tc>
          <w:tcPr>
            <w:tcW w:w="1157" w:type="dxa"/>
          </w:tcPr>
          <w:p w14:paraId="3D451DF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207A737" w14:textId="77777777" w:rsidTr="00492EB6">
        <w:trPr>
          <w:cantSplit/>
          <w:jc w:val="center"/>
        </w:trPr>
        <w:tc>
          <w:tcPr>
            <w:tcW w:w="7920" w:type="dxa"/>
          </w:tcPr>
          <w:p w14:paraId="29362FA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bsp_</w:t>
            </w:r>
            <w:proofErr w:type="gramStart"/>
            <w:r w:rsidRPr="00C9691B">
              <w:rPr>
                <w:rFonts w:eastAsia="Malgun Gothic"/>
                <w:sz w:val="20"/>
              </w:rPr>
              <w:t>nesting( payloadSize</w:t>
            </w:r>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1ECE791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DE6A0C4" w14:textId="77777777" w:rsidTr="00492EB6">
        <w:trPr>
          <w:cantSplit/>
          <w:jc w:val="center"/>
        </w:trPr>
        <w:tc>
          <w:tcPr>
            <w:tcW w:w="7920" w:type="dxa"/>
          </w:tcPr>
          <w:p w14:paraId="2AA6D69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163 )</w:t>
            </w:r>
          </w:p>
        </w:tc>
        <w:tc>
          <w:tcPr>
            <w:tcW w:w="1157" w:type="dxa"/>
          </w:tcPr>
          <w:p w14:paraId="5D83A1E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A26017" w14:textId="77777777" w:rsidTr="00492EB6">
        <w:trPr>
          <w:cantSplit/>
          <w:jc w:val="center"/>
        </w:trPr>
        <w:tc>
          <w:tcPr>
            <w:tcW w:w="7920" w:type="dxa"/>
          </w:tcPr>
          <w:p w14:paraId="33B2392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bsp_initial_arrival_</w:t>
            </w:r>
            <w:proofErr w:type="gramStart"/>
            <w:r w:rsidRPr="00C9691B">
              <w:rPr>
                <w:rFonts w:eastAsia="Malgun Gothic"/>
                <w:sz w:val="20"/>
              </w:rPr>
              <w:t>time( payloadSize</w:t>
            </w:r>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574643C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92B220C" w14:textId="77777777" w:rsidTr="00492EB6">
        <w:trPr>
          <w:cantSplit/>
          <w:jc w:val="center"/>
        </w:trPr>
        <w:tc>
          <w:tcPr>
            <w:tcW w:w="7920" w:type="dxa"/>
          </w:tcPr>
          <w:p w14:paraId="194D1A7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164 )</w:t>
            </w:r>
          </w:p>
        </w:tc>
        <w:tc>
          <w:tcPr>
            <w:tcW w:w="1157" w:type="dxa"/>
          </w:tcPr>
          <w:p w14:paraId="3DFC0A7D"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B92A678" w14:textId="77777777" w:rsidTr="00492EB6">
        <w:trPr>
          <w:cantSplit/>
          <w:jc w:val="center"/>
        </w:trPr>
        <w:tc>
          <w:tcPr>
            <w:tcW w:w="7920" w:type="dxa"/>
          </w:tcPr>
          <w:p w14:paraId="56C5E88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ascii="Times" w:eastAsia="Malgun Gothic" w:hAnsi="Times"/>
                <w:sz w:val="20"/>
              </w:rPr>
              <w:t>sub_bitstream_</w:t>
            </w:r>
            <w:proofErr w:type="gramStart"/>
            <w:r w:rsidRPr="00C9691B">
              <w:rPr>
                <w:rFonts w:ascii="Times" w:eastAsia="Malgun Gothic" w:hAnsi="Times"/>
                <w:sz w:val="20"/>
              </w:rPr>
              <w:t>property</w:t>
            </w:r>
            <w:r w:rsidRPr="00C9691B">
              <w:rPr>
                <w:rFonts w:eastAsia="Malgun Gothic"/>
                <w:sz w:val="20"/>
              </w:rPr>
              <w:t>( payloadSize</w:t>
            </w:r>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01761F1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3F83DEF" w14:textId="77777777" w:rsidTr="00492EB6">
        <w:trPr>
          <w:cantSplit/>
          <w:jc w:val="center"/>
        </w:trPr>
        <w:tc>
          <w:tcPr>
            <w:tcW w:w="7920" w:type="dxa"/>
          </w:tcPr>
          <w:p w14:paraId="3409148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165 )</w:t>
            </w:r>
          </w:p>
        </w:tc>
        <w:tc>
          <w:tcPr>
            <w:tcW w:w="1157" w:type="dxa"/>
          </w:tcPr>
          <w:p w14:paraId="5B65303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F1932A7" w14:textId="77777777" w:rsidTr="00492EB6">
        <w:trPr>
          <w:cantSplit/>
          <w:jc w:val="center"/>
        </w:trPr>
        <w:tc>
          <w:tcPr>
            <w:tcW w:w="7920" w:type="dxa"/>
          </w:tcPr>
          <w:p w14:paraId="756CCA9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alpha_channel_</w:t>
            </w:r>
            <w:proofErr w:type="gramStart"/>
            <w:r w:rsidRPr="00C9691B">
              <w:rPr>
                <w:rFonts w:eastAsia="Malgun Gothic"/>
                <w:sz w:val="20"/>
              </w:rPr>
              <w:t>info( payloadSize</w:t>
            </w:r>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69A52213"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10F71E9" w14:textId="77777777" w:rsidTr="00492EB6">
        <w:trPr>
          <w:cantSplit/>
          <w:jc w:val="center"/>
        </w:trPr>
        <w:tc>
          <w:tcPr>
            <w:tcW w:w="7920" w:type="dxa"/>
          </w:tcPr>
          <w:p w14:paraId="04B92543"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166 )</w:t>
            </w:r>
          </w:p>
        </w:tc>
        <w:tc>
          <w:tcPr>
            <w:tcW w:w="1157" w:type="dxa"/>
          </w:tcPr>
          <w:p w14:paraId="4DD720B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5974F5" w14:textId="77777777" w:rsidTr="00492EB6">
        <w:trPr>
          <w:cantSplit/>
          <w:jc w:val="center"/>
        </w:trPr>
        <w:tc>
          <w:tcPr>
            <w:tcW w:w="7920" w:type="dxa"/>
          </w:tcPr>
          <w:p w14:paraId="5891D88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overlay_</w:t>
            </w:r>
            <w:proofErr w:type="gramStart"/>
            <w:r w:rsidRPr="00C9691B">
              <w:rPr>
                <w:rFonts w:eastAsia="Malgun Gothic"/>
                <w:sz w:val="20"/>
              </w:rPr>
              <w:t>info( payloadSize</w:t>
            </w:r>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6E2C878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44CEFE6" w14:textId="77777777" w:rsidTr="00492EB6">
        <w:trPr>
          <w:cantSplit/>
          <w:jc w:val="center"/>
        </w:trPr>
        <w:tc>
          <w:tcPr>
            <w:tcW w:w="7920" w:type="dxa"/>
          </w:tcPr>
          <w:p w14:paraId="2BE8A62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167 )</w:t>
            </w:r>
          </w:p>
        </w:tc>
        <w:tc>
          <w:tcPr>
            <w:tcW w:w="1157" w:type="dxa"/>
          </w:tcPr>
          <w:p w14:paraId="173B2D7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1EC750" w14:textId="77777777" w:rsidTr="00492EB6">
        <w:trPr>
          <w:cantSplit/>
          <w:jc w:val="center"/>
        </w:trPr>
        <w:tc>
          <w:tcPr>
            <w:tcW w:w="7920" w:type="dxa"/>
          </w:tcPr>
          <w:p w14:paraId="269C1C1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ascii="Times" w:eastAsia="Malgun Gothic" w:hAnsi="Times"/>
                <w:sz w:val="20"/>
              </w:rPr>
              <w:t>temporal_mv_prediction_</w:t>
            </w:r>
            <w:proofErr w:type="gramStart"/>
            <w:r w:rsidRPr="00C9691B">
              <w:rPr>
                <w:rFonts w:ascii="Times" w:eastAsia="Malgun Gothic" w:hAnsi="Times"/>
                <w:sz w:val="20"/>
              </w:rPr>
              <w:t>constraints( payloadSize</w:t>
            </w:r>
            <w:proofErr w:type="gramEnd"/>
            <w:r w:rsidRPr="00C9691B">
              <w:rPr>
                <w:rFonts w:ascii="Times" w:eastAsia="Malgun Gothic" w:hAnsi="Times"/>
                <w:sz w:val="20"/>
              </w:rPr>
              <w:t> )</w:t>
            </w:r>
            <w:r w:rsidRPr="00C9691B">
              <w:rPr>
                <w:rFonts w:eastAsia="Malgun Gothic"/>
                <w:sz w:val="20"/>
              </w:rPr>
              <w:t xml:space="preserve"> </w:t>
            </w:r>
            <w:r w:rsidRPr="00C9691B">
              <w:rPr>
                <w:rFonts w:ascii="Times" w:eastAsia="Malgun Gothic" w:hAnsi="Times"/>
                <w:sz w:val="20"/>
              </w:rPr>
              <w:t>/* specified in Annex F */</w:t>
            </w:r>
          </w:p>
        </w:tc>
        <w:tc>
          <w:tcPr>
            <w:tcW w:w="1157" w:type="dxa"/>
          </w:tcPr>
          <w:p w14:paraId="4DEDF6B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3F2CFE5" w14:textId="77777777" w:rsidTr="00492EB6">
        <w:trPr>
          <w:cantSplit/>
          <w:jc w:val="center"/>
        </w:trPr>
        <w:tc>
          <w:tcPr>
            <w:tcW w:w="7920" w:type="dxa"/>
          </w:tcPr>
          <w:p w14:paraId="60D1131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168 )</w:t>
            </w:r>
          </w:p>
        </w:tc>
        <w:tc>
          <w:tcPr>
            <w:tcW w:w="1157" w:type="dxa"/>
          </w:tcPr>
          <w:p w14:paraId="4FD5463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6C83C62" w14:textId="77777777" w:rsidTr="00492EB6">
        <w:trPr>
          <w:cantSplit/>
          <w:jc w:val="center"/>
        </w:trPr>
        <w:tc>
          <w:tcPr>
            <w:tcW w:w="7920" w:type="dxa"/>
          </w:tcPr>
          <w:p w14:paraId="551E54F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frame_field_</w:t>
            </w:r>
            <w:proofErr w:type="gramStart"/>
            <w:r w:rsidRPr="00C9691B">
              <w:rPr>
                <w:rFonts w:eastAsia="Malgun Gothic"/>
                <w:sz w:val="20"/>
              </w:rPr>
              <w:t>info( payloadSize</w:t>
            </w:r>
            <w:proofErr w:type="gram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07AE5A3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0A142BC" w14:textId="77777777" w:rsidTr="00492EB6">
        <w:trPr>
          <w:cantSplit/>
          <w:jc w:val="center"/>
        </w:trPr>
        <w:tc>
          <w:tcPr>
            <w:tcW w:w="7920" w:type="dxa"/>
          </w:tcPr>
          <w:p w14:paraId="0AC1693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176 )</w:t>
            </w:r>
          </w:p>
        </w:tc>
        <w:tc>
          <w:tcPr>
            <w:tcW w:w="1157" w:type="dxa"/>
          </w:tcPr>
          <w:p w14:paraId="38EE7F95"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A5A09EB" w14:textId="77777777" w:rsidTr="00492EB6">
        <w:trPr>
          <w:cantSplit/>
          <w:jc w:val="center"/>
        </w:trPr>
        <w:tc>
          <w:tcPr>
            <w:tcW w:w="7920" w:type="dxa"/>
          </w:tcPr>
          <w:p w14:paraId="3589E45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three_dimensional_reference_displays_</w:t>
            </w:r>
            <w:proofErr w:type="gramStart"/>
            <w:r w:rsidRPr="00C9691B">
              <w:rPr>
                <w:rFonts w:eastAsia="Malgun Gothic"/>
                <w:sz w:val="20"/>
              </w:rPr>
              <w:t>info( payloadSize</w:t>
            </w:r>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0609A05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4CED31E" w14:textId="77777777" w:rsidTr="00492EB6">
        <w:trPr>
          <w:cantSplit/>
          <w:jc w:val="center"/>
        </w:trPr>
        <w:tc>
          <w:tcPr>
            <w:tcW w:w="7920" w:type="dxa"/>
          </w:tcPr>
          <w:p w14:paraId="2B3B590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177 )</w:t>
            </w:r>
          </w:p>
        </w:tc>
        <w:tc>
          <w:tcPr>
            <w:tcW w:w="1157" w:type="dxa"/>
          </w:tcPr>
          <w:p w14:paraId="1ED4626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47C5B72" w14:textId="77777777" w:rsidTr="00492EB6">
        <w:trPr>
          <w:cantSplit/>
          <w:jc w:val="center"/>
        </w:trPr>
        <w:tc>
          <w:tcPr>
            <w:tcW w:w="7920" w:type="dxa"/>
          </w:tcPr>
          <w:p w14:paraId="1D86025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depth</w:t>
            </w:r>
            <w:r w:rsidRPr="00C9691B">
              <w:rPr>
                <w:rFonts w:ascii="Times" w:eastAsia="Malgun Gothic" w:hAnsi="Times"/>
                <w:sz w:val="20"/>
              </w:rPr>
              <w:t>_representation_</w:t>
            </w:r>
            <w:proofErr w:type="gramStart"/>
            <w:r w:rsidRPr="00C9691B">
              <w:rPr>
                <w:rFonts w:ascii="Times" w:eastAsia="Malgun Gothic" w:hAnsi="Times"/>
                <w:sz w:val="20"/>
              </w:rPr>
              <w:t>info</w:t>
            </w:r>
            <w:r w:rsidRPr="00C9691B">
              <w:rPr>
                <w:rFonts w:eastAsia="Malgun Gothic"/>
                <w:sz w:val="20"/>
              </w:rPr>
              <w:t>( payloadSize</w:t>
            </w:r>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391562C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FA9A8B4" w14:textId="77777777" w:rsidTr="00492EB6">
        <w:trPr>
          <w:cantSplit/>
          <w:jc w:val="center"/>
        </w:trPr>
        <w:tc>
          <w:tcPr>
            <w:tcW w:w="7920" w:type="dxa"/>
          </w:tcPr>
          <w:p w14:paraId="31CCD96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178 )</w:t>
            </w:r>
          </w:p>
        </w:tc>
        <w:tc>
          <w:tcPr>
            <w:tcW w:w="1157" w:type="dxa"/>
          </w:tcPr>
          <w:p w14:paraId="1ABC94E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F807D37" w14:textId="77777777" w:rsidTr="00492EB6">
        <w:trPr>
          <w:cantSplit/>
          <w:jc w:val="center"/>
        </w:trPr>
        <w:tc>
          <w:tcPr>
            <w:tcW w:w="7920" w:type="dxa"/>
          </w:tcPr>
          <w:p w14:paraId="3AB9D71C"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multiview</w:t>
            </w:r>
            <w:r w:rsidRPr="00C9691B">
              <w:rPr>
                <w:rFonts w:ascii="Times" w:hAnsi="Times"/>
                <w:sz w:val="20"/>
              </w:rPr>
              <w:t>_scene_</w:t>
            </w:r>
            <w:proofErr w:type="gramStart"/>
            <w:r w:rsidRPr="00C9691B">
              <w:rPr>
                <w:rFonts w:ascii="Times" w:hAnsi="Times"/>
                <w:sz w:val="20"/>
              </w:rPr>
              <w:t>info</w:t>
            </w:r>
            <w:r w:rsidRPr="00C9691B">
              <w:rPr>
                <w:rFonts w:eastAsia="Malgun Gothic"/>
                <w:sz w:val="20"/>
              </w:rPr>
              <w:t>( payloadSize</w:t>
            </w:r>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067E1F3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78CDEC6" w14:textId="77777777" w:rsidTr="00492EB6">
        <w:trPr>
          <w:cantSplit/>
          <w:jc w:val="center"/>
        </w:trPr>
        <w:tc>
          <w:tcPr>
            <w:tcW w:w="7920" w:type="dxa"/>
          </w:tcPr>
          <w:p w14:paraId="6F50609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179 )</w:t>
            </w:r>
          </w:p>
        </w:tc>
        <w:tc>
          <w:tcPr>
            <w:tcW w:w="1157" w:type="dxa"/>
          </w:tcPr>
          <w:p w14:paraId="7996C19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CBB778A" w14:textId="77777777" w:rsidTr="00492EB6">
        <w:trPr>
          <w:cantSplit/>
          <w:jc w:val="center"/>
        </w:trPr>
        <w:tc>
          <w:tcPr>
            <w:tcW w:w="7920" w:type="dxa"/>
          </w:tcPr>
          <w:p w14:paraId="624B189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ascii="Times" w:hAnsi="Times"/>
                <w:sz w:val="20"/>
              </w:rPr>
              <w:t>multiview_acquisition_</w:t>
            </w:r>
            <w:proofErr w:type="gramStart"/>
            <w:r w:rsidRPr="00C9691B">
              <w:rPr>
                <w:rFonts w:ascii="Times" w:hAnsi="Times"/>
                <w:sz w:val="20"/>
              </w:rPr>
              <w:t>info</w:t>
            </w:r>
            <w:r w:rsidRPr="00C9691B">
              <w:rPr>
                <w:rFonts w:eastAsia="Malgun Gothic"/>
                <w:sz w:val="20"/>
              </w:rPr>
              <w:t>( payloadSize</w:t>
            </w:r>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75FB175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E01A839" w14:textId="77777777" w:rsidTr="00492EB6">
        <w:trPr>
          <w:cantSplit/>
          <w:jc w:val="center"/>
        </w:trPr>
        <w:tc>
          <w:tcPr>
            <w:tcW w:w="7920" w:type="dxa"/>
          </w:tcPr>
          <w:p w14:paraId="7EE5CA9C"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180 )</w:t>
            </w:r>
          </w:p>
        </w:tc>
        <w:tc>
          <w:tcPr>
            <w:tcW w:w="1157" w:type="dxa"/>
          </w:tcPr>
          <w:p w14:paraId="509ACEF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A3CF9FC" w14:textId="77777777" w:rsidTr="00492EB6">
        <w:trPr>
          <w:cantSplit/>
          <w:jc w:val="center"/>
        </w:trPr>
        <w:tc>
          <w:tcPr>
            <w:tcW w:w="7920" w:type="dxa"/>
          </w:tcPr>
          <w:p w14:paraId="009F872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ascii="Times" w:hAnsi="Times"/>
                <w:sz w:val="20"/>
              </w:rPr>
              <w:t>multiview_view_</w:t>
            </w:r>
            <w:proofErr w:type="gramStart"/>
            <w:r w:rsidRPr="00C9691B">
              <w:rPr>
                <w:rFonts w:ascii="Times" w:hAnsi="Times"/>
                <w:sz w:val="20"/>
              </w:rPr>
              <w:t>position</w:t>
            </w:r>
            <w:r w:rsidRPr="00C9691B">
              <w:rPr>
                <w:rFonts w:eastAsia="Malgun Gothic"/>
                <w:sz w:val="20"/>
              </w:rPr>
              <w:t>( payloadSize</w:t>
            </w:r>
            <w:proofErr w:type="gram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03107AA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9671052" w14:textId="77777777" w:rsidTr="00492EB6">
        <w:trPr>
          <w:cantSplit/>
          <w:jc w:val="center"/>
        </w:trPr>
        <w:tc>
          <w:tcPr>
            <w:tcW w:w="7920" w:type="dxa"/>
          </w:tcPr>
          <w:p w14:paraId="004EFDD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 xml:space="preserve">else </w:t>
            </w:r>
            <w:proofErr w:type="gramStart"/>
            <w:r w:rsidRPr="00C9691B">
              <w:rPr>
                <w:rFonts w:ascii="Times" w:eastAsia="Malgun Gothic" w:hAnsi="Times"/>
                <w:sz w:val="20"/>
              </w:rPr>
              <w:t>if( payloadType</w:t>
            </w:r>
            <w:proofErr w:type="gramEnd"/>
            <w:r w:rsidRPr="00C9691B">
              <w:rPr>
                <w:rFonts w:ascii="Times" w:eastAsia="Malgun Gothic" w:hAnsi="Times"/>
                <w:sz w:val="20"/>
              </w:rPr>
              <w:t>  = =  181 )</w:t>
            </w:r>
          </w:p>
        </w:tc>
        <w:tc>
          <w:tcPr>
            <w:tcW w:w="1157" w:type="dxa"/>
          </w:tcPr>
          <w:p w14:paraId="716C0E2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1C44A83" w14:textId="77777777" w:rsidTr="00492EB6">
        <w:trPr>
          <w:cantSplit/>
          <w:jc w:val="center"/>
        </w:trPr>
        <w:tc>
          <w:tcPr>
            <w:tcW w:w="7920" w:type="dxa"/>
          </w:tcPr>
          <w:p w14:paraId="61EA01D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t>alternative_depth_</w:t>
            </w:r>
            <w:proofErr w:type="gramStart"/>
            <w:r w:rsidRPr="00C9691B">
              <w:rPr>
                <w:rFonts w:ascii="Times" w:eastAsia="Malgun Gothic" w:hAnsi="Times"/>
                <w:sz w:val="20"/>
              </w:rPr>
              <w:t>info( payloadSize</w:t>
            </w:r>
            <w:proofErr w:type="gramEnd"/>
            <w:r w:rsidRPr="00C9691B">
              <w:rPr>
                <w:rFonts w:ascii="Times" w:eastAsia="Malgun Gothic" w:hAnsi="Times"/>
                <w:sz w:val="20"/>
              </w:rPr>
              <w:t> ) /* specified in Annex I */</w:t>
            </w:r>
          </w:p>
        </w:tc>
        <w:tc>
          <w:tcPr>
            <w:tcW w:w="1157" w:type="dxa"/>
          </w:tcPr>
          <w:p w14:paraId="69566096"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6306548" w14:textId="77777777" w:rsidTr="00492EB6">
        <w:trPr>
          <w:cantSplit/>
          <w:jc w:val="center"/>
        </w:trPr>
        <w:tc>
          <w:tcPr>
            <w:tcW w:w="7920" w:type="dxa"/>
          </w:tcPr>
          <w:p w14:paraId="526B4C4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w:t>
            </w:r>
          </w:p>
        </w:tc>
        <w:tc>
          <w:tcPr>
            <w:tcW w:w="1157" w:type="dxa"/>
          </w:tcPr>
          <w:p w14:paraId="7959D43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EA86244" w14:textId="77777777" w:rsidTr="00492EB6">
        <w:trPr>
          <w:cantSplit/>
          <w:jc w:val="center"/>
        </w:trPr>
        <w:tc>
          <w:tcPr>
            <w:tcW w:w="7920" w:type="dxa"/>
          </w:tcPr>
          <w:p w14:paraId="09AA405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reserved_sei_</w:t>
            </w:r>
            <w:proofErr w:type="gramStart"/>
            <w:r w:rsidRPr="00C9691B">
              <w:rPr>
                <w:rFonts w:eastAsia="Malgun Gothic"/>
                <w:sz w:val="20"/>
              </w:rPr>
              <w:t>message( payloadSize</w:t>
            </w:r>
            <w:proofErr w:type="gramEnd"/>
            <w:r w:rsidRPr="00C9691B">
              <w:rPr>
                <w:rFonts w:eastAsia="Malgun Gothic"/>
                <w:sz w:val="20"/>
              </w:rPr>
              <w:t> )</w:t>
            </w:r>
          </w:p>
        </w:tc>
        <w:tc>
          <w:tcPr>
            <w:tcW w:w="1157" w:type="dxa"/>
          </w:tcPr>
          <w:p w14:paraId="6372300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C89C6E6" w14:textId="77777777" w:rsidTr="00492EB6">
        <w:trPr>
          <w:cantSplit/>
          <w:jc w:val="center"/>
        </w:trPr>
        <w:tc>
          <w:tcPr>
            <w:tcW w:w="7920" w:type="dxa"/>
          </w:tcPr>
          <w:p w14:paraId="0CCEA49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else /* nal_unit_</w:t>
            </w:r>
            <w:proofErr w:type="gramStart"/>
            <w:r w:rsidRPr="00C9691B">
              <w:rPr>
                <w:rFonts w:eastAsia="Malgun Gothic"/>
                <w:sz w:val="20"/>
              </w:rPr>
              <w:t>type  =</w:t>
            </w:r>
            <w:proofErr w:type="gramEnd"/>
            <w:r w:rsidRPr="00C9691B">
              <w:rPr>
                <w:rFonts w:eastAsia="Malgun Gothic"/>
                <w:sz w:val="20"/>
              </w:rPr>
              <w:t> =  SUFFIX_SEI_NUT */</w:t>
            </w:r>
          </w:p>
        </w:tc>
        <w:tc>
          <w:tcPr>
            <w:tcW w:w="1157" w:type="dxa"/>
          </w:tcPr>
          <w:p w14:paraId="6E8E1A0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FED746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CA05AAB"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r>
            <w:proofErr w:type="gramStart"/>
            <w:r w:rsidRPr="00C9691B">
              <w:rPr>
                <w:rFonts w:eastAsia="Malgun Gothic"/>
                <w:sz w:val="20"/>
              </w:rPr>
              <w:t>if( payloadType</w:t>
            </w:r>
            <w:proofErr w:type="gramEnd"/>
            <w:r w:rsidRPr="00C9691B">
              <w:rPr>
                <w:rFonts w:eastAsia="Malgun Gothic"/>
                <w:sz w:val="20"/>
              </w:rPr>
              <w:t>  = =  3 )</w:t>
            </w:r>
          </w:p>
        </w:tc>
        <w:tc>
          <w:tcPr>
            <w:tcW w:w="1157" w:type="dxa"/>
            <w:tcBorders>
              <w:top w:val="single" w:sz="4" w:space="0" w:color="auto"/>
              <w:left w:val="single" w:sz="4" w:space="0" w:color="auto"/>
              <w:bottom w:val="single" w:sz="4" w:space="0" w:color="auto"/>
              <w:right w:val="single" w:sz="4" w:space="0" w:color="auto"/>
            </w:tcBorders>
          </w:tcPr>
          <w:p w14:paraId="1EC3284A"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951F37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3966A6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filler_</w:t>
            </w:r>
            <w:proofErr w:type="gramStart"/>
            <w:r w:rsidRPr="00C9691B">
              <w:rPr>
                <w:rFonts w:eastAsia="Malgun Gothic"/>
                <w:sz w:val="20"/>
              </w:rPr>
              <w:t>payload( payloadSize</w:t>
            </w:r>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0C7BED7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D83995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7F5815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4 )</w:t>
            </w:r>
          </w:p>
        </w:tc>
        <w:tc>
          <w:tcPr>
            <w:tcW w:w="1157" w:type="dxa"/>
            <w:tcBorders>
              <w:top w:val="single" w:sz="4" w:space="0" w:color="auto"/>
              <w:left w:val="single" w:sz="4" w:space="0" w:color="auto"/>
              <w:bottom w:val="single" w:sz="4" w:space="0" w:color="auto"/>
              <w:right w:val="single" w:sz="4" w:space="0" w:color="auto"/>
            </w:tcBorders>
          </w:tcPr>
          <w:p w14:paraId="106F6BB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0A6CB6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C9EFE0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user_data_registered_itu_t_t</w:t>
            </w:r>
            <w:proofErr w:type="gramStart"/>
            <w:r w:rsidRPr="00C9691B">
              <w:rPr>
                <w:rFonts w:eastAsia="Malgun Gothic"/>
                <w:sz w:val="20"/>
              </w:rPr>
              <w:t>35( payloadSize</w:t>
            </w:r>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5A84B87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C3D2CB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9D73F5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5 )</w:t>
            </w:r>
          </w:p>
        </w:tc>
        <w:tc>
          <w:tcPr>
            <w:tcW w:w="1157" w:type="dxa"/>
            <w:tcBorders>
              <w:top w:val="single" w:sz="4" w:space="0" w:color="auto"/>
              <w:left w:val="single" w:sz="4" w:space="0" w:color="auto"/>
              <w:bottom w:val="single" w:sz="4" w:space="0" w:color="auto"/>
              <w:right w:val="single" w:sz="4" w:space="0" w:color="auto"/>
            </w:tcBorders>
          </w:tcPr>
          <w:p w14:paraId="21A684B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FFB35A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1E9BEC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w:t>
            </w:r>
            <w:proofErr w:type="gramStart"/>
            <w:r w:rsidRPr="00C9691B">
              <w:rPr>
                <w:rFonts w:eastAsia="Malgun Gothic"/>
                <w:sz w:val="20"/>
              </w:rPr>
              <w:t>unregistered( payloadSize</w:t>
            </w:r>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1F489EA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43EAE8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345F80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17 )</w:t>
            </w:r>
          </w:p>
        </w:tc>
        <w:tc>
          <w:tcPr>
            <w:tcW w:w="1157" w:type="dxa"/>
            <w:tcBorders>
              <w:top w:val="single" w:sz="4" w:space="0" w:color="auto"/>
              <w:left w:val="single" w:sz="4" w:space="0" w:color="auto"/>
              <w:bottom w:val="single" w:sz="4" w:space="0" w:color="auto"/>
              <w:right w:val="single" w:sz="4" w:space="0" w:color="auto"/>
            </w:tcBorders>
          </w:tcPr>
          <w:p w14:paraId="4E47D18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0F3A831"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3B9E2CE"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progressive_refinement_segment_</w:t>
            </w:r>
            <w:proofErr w:type="gramStart"/>
            <w:r w:rsidRPr="00C9691B">
              <w:rPr>
                <w:rFonts w:eastAsia="Malgun Gothic"/>
                <w:sz w:val="20"/>
              </w:rPr>
              <w:t>end( payloadSize</w:t>
            </w:r>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6D3EE56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4943B2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E88185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22 )</w:t>
            </w:r>
          </w:p>
        </w:tc>
        <w:tc>
          <w:tcPr>
            <w:tcW w:w="1157" w:type="dxa"/>
            <w:tcBorders>
              <w:top w:val="single" w:sz="4" w:space="0" w:color="auto"/>
              <w:left w:val="single" w:sz="4" w:space="0" w:color="auto"/>
              <w:bottom w:val="single" w:sz="4" w:space="0" w:color="auto"/>
              <w:right w:val="single" w:sz="4" w:space="0" w:color="auto"/>
            </w:tcBorders>
          </w:tcPr>
          <w:p w14:paraId="061BD3AD"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BE9B774"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5AF61C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post_filter_</w:t>
            </w:r>
            <w:proofErr w:type="gramStart"/>
            <w:r w:rsidRPr="00C9691B">
              <w:rPr>
                <w:rFonts w:eastAsia="Malgun Gothic"/>
                <w:sz w:val="20"/>
              </w:rPr>
              <w:t>hint( payloadSize</w:t>
            </w:r>
            <w:proofErr w:type="gram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6446D1C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A8B2688" w14:textId="77777777" w:rsidTr="00492EB6">
        <w:trPr>
          <w:cantSplit/>
          <w:jc w:val="center"/>
        </w:trPr>
        <w:tc>
          <w:tcPr>
            <w:tcW w:w="7920" w:type="dxa"/>
          </w:tcPr>
          <w:p w14:paraId="202F848E"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132 )</w:t>
            </w:r>
          </w:p>
        </w:tc>
        <w:tc>
          <w:tcPr>
            <w:tcW w:w="1157" w:type="dxa"/>
          </w:tcPr>
          <w:p w14:paraId="59FD03E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8ACCB57" w14:textId="77777777" w:rsidTr="00492EB6">
        <w:trPr>
          <w:cantSplit/>
          <w:jc w:val="center"/>
        </w:trPr>
        <w:tc>
          <w:tcPr>
            <w:tcW w:w="7920" w:type="dxa"/>
          </w:tcPr>
          <w:p w14:paraId="27520E0B"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decoded_picture_</w:t>
            </w:r>
            <w:proofErr w:type="gramStart"/>
            <w:r w:rsidRPr="00C9691B">
              <w:rPr>
                <w:rFonts w:eastAsia="Malgun Gothic"/>
                <w:sz w:val="20"/>
              </w:rPr>
              <w:t>hash( payloadSize</w:t>
            </w:r>
            <w:proofErr w:type="gramEnd"/>
            <w:r w:rsidRPr="00C9691B">
              <w:rPr>
                <w:rFonts w:eastAsia="Malgun Gothic"/>
                <w:sz w:val="20"/>
              </w:rPr>
              <w:t> )</w:t>
            </w:r>
          </w:p>
        </w:tc>
        <w:tc>
          <w:tcPr>
            <w:tcW w:w="1157" w:type="dxa"/>
          </w:tcPr>
          <w:p w14:paraId="11F17F4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647B8257" w14:textId="77777777" w:rsidTr="00492EB6">
        <w:trPr>
          <w:cantSplit/>
          <w:jc w:val="center"/>
        </w:trPr>
        <w:tc>
          <w:tcPr>
            <w:tcW w:w="7920" w:type="dxa"/>
          </w:tcPr>
          <w:p w14:paraId="1801AEC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 xml:space="preserve">else </w:t>
            </w:r>
            <w:proofErr w:type="gramStart"/>
            <w:r w:rsidRPr="00C9691B">
              <w:rPr>
                <w:rFonts w:eastAsia="Malgun Gothic"/>
                <w:sz w:val="20"/>
              </w:rPr>
              <w:t>if( payloadType</w:t>
            </w:r>
            <w:proofErr w:type="gramEnd"/>
            <w:r w:rsidRPr="00C9691B">
              <w:rPr>
                <w:rFonts w:eastAsia="Malgun Gothic"/>
                <w:sz w:val="20"/>
              </w:rPr>
              <w:t>  = =  146 )</w:t>
            </w:r>
          </w:p>
        </w:tc>
        <w:tc>
          <w:tcPr>
            <w:tcW w:w="1157" w:type="dxa"/>
          </w:tcPr>
          <w:p w14:paraId="139C0BC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F90301B" w14:textId="77777777" w:rsidTr="00492EB6">
        <w:trPr>
          <w:cantSplit/>
          <w:jc w:val="center"/>
        </w:trPr>
        <w:tc>
          <w:tcPr>
            <w:tcW w:w="7920" w:type="dxa"/>
          </w:tcPr>
          <w:p w14:paraId="7144294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coded_region_</w:t>
            </w:r>
            <w:proofErr w:type="gramStart"/>
            <w:r w:rsidRPr="00C9691B">
              <w:rPr>
                <w:rFonts w:eastAsia="Malgun Gothic"/>
                <w:sz w:val="20"/>
              </w:rPr>
              <w:t>completion( payloadSize</w:t>
            </w:r>
            <w:proofErr w:type="gramEnd"/>
            <w:r w:rsidRPr="00C9691B">
              <w:rPr>
                <w:rFonts w:eastAsia="Malgun Gothic"/>
                <w:sz w:val="20"/>
              </w:rPr>
              <w:t> )</w:t>
            </w:r>
          </w:p>
        </w:tc>
        <w:tc>
          <w:tcPr>
            <w:tcW w:w="1157" w:type="dxa"/>
          </w:tcPr>
          <w:p w14:paraId="5EF09BA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63A43AC2" w14:textId="77777777" w:rsidTr="00492EB6">
        <w:trPr>
          <w:cantSplit/>
          <w:jc w:val="center"/>
        </w:trPr>
        <w:tc>
          <w:tcPr>
            <w:tcW w:w="7920" w:type="dxa"/>
          </w:tcPr>
          <w:p w14:paraId="69925ED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w:t>
            </w:r>
          </w:p>
        </w:tc>
        <w:tc>
          <w:tcPr>
            <w:tcW w:w="1157" w:type="dxa"/>
          </w:tcPr>
          <w:p w14:paraId="2F4E231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6B14D2D" w14:textId="77777777" w:rsidTr="00492EB6">
        <w:trPr>
          <w:cantSplit/>
          <w:jc w:val="center"/>
        </w:trPr>
        <w:tc>
          <w:tcPr>
            <w:tcW w:w="7920" w:type="dxa"/>
          </w:tcPr>
          <w:p w14:paraId="2E6F20C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reserved_sei_</w:t>
            </w:r>
            <w:proofErr w:type="gramStart"/>
            <w:r w:rsidRPr="00C9691B">
              <w:rPr>
                <w:rFonts w:eastAsia="Malgun Gothic"/>
                <w:sz w:val="20"/>
              </w:rPr>
              <w:t>message( payloadSize</w:t>
            </w:r>
            <w:proofErr w:type="gramEnd"/>
            <w:r w:rsidRPr="00C9691B">
              <w:rPr>
                <w:rFonts w:eastAsia="Malgun Gothic"/>
                <w:sz w:val="20"/>
              </w:rPr>
              <w:t> )</w:t>
            </w:r>
          </w:p>
        </w:tc>
        <w:tc>
          <w:tcPr>
            <w:tcW w:w="1157" w:type="dxa"/>
          </w:tcPr>
          <w:p w14:paraId="78497F9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EF584D9" w14:textId="77777777" w:rsidTr="00492EB6">
        <w:trPr>
          <w:cantSplit/>
          <w:jc w:val="center"/>
        </w:trPr>
        <w:tc>
          <w:tcPr>
            <w:tcW w:w="7920" w:type="dxa"/>
          </w:tcPr>
          <w:p w14:paraId="4AEA988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proofErr w:type="gramStart"/>
            <w:r w:rsidRPr="00C9691B">
              <w:rPr>
                <w:rFonts w:eastAsia="Malgun Gothic"/>
                <w:sz w:val="20"/>
              </w:rPr>
              <w:t>if( more</w:t>
            </w:r>
            <w:proofErr w:type="gramEnd"/>
            <w:r w:rsidRPr="00C9691B">
              <w:rPr>
                <w:rFonts w:eastAsia="Malgun Gothic"/>
                <w:sz w:val="20"/>
              </w:rPr>
              <w:t>_data_in_payload( ) ) {</w:t>
            </w:r>
          </w:p>
        </w:tc>
        <w:tc>
          <w:tcPr>
            <w:tcW w:w="1157" w:type="dxa"/>
          </w:tcPr>
          <w:p w14:paraId="24EA637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0E93B47" w14:textId="77777777" w:rsidTr="00492EB6">
        <w:trPr>
          <w:cantSplit/>
          <w:jc w:val="center"/>
        </w:trPr>
        <w:tc>
          <w:tcPr>
            <w:tcW w:w="7920" w:type="dxa"/>
          </w:tcPr>
          <w:p w14:paraId="3BF6456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if( payload</w:t>
            </w:r>
            <w:proofErr w:type="gramEnd"/>
            <w:r w:rsidRPr="00C9691B">
              <w:rPr>
                <w:rFonts w:eastAsia="Malgun Gothic"/>
                <w:sz w:val="20"/>
              </w:rPr>
              <w:t>_extension_present( ) )</w:t>
            </w:r>
          </w:p>
        </w:tc>
        <w:tc>
          <w:tcPr>
            <w:tcW w:w="1157" w:type="dxa"/>
          </w:tcPr>
          <w:p w14:paraId="71D1990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3508BCD" w14:textId="77777777" w:rsidTr="00492EB6">
        <w:trPr>
          <w:cantSplit/>
          <w:jc w:val="center"/>
        </w:trPr>
        <w:tc>
          <w:tcPr>
            <w:tcW w:w="7920" w:type="dxa"/>
          </w:tcPr>
          <w:p w14:paraId="5E93C511"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b/>
                <w:sz w:val="20"/>
              </w:rPr>
              <w:t>reserved_payload_extension_data</w:t>
            </w:r>
          </w:p>
        </w:tc>
        <w:tc>
          <w:tcPr>
            <w:tcW w:w="1157" w:type="dxa"/>
          </w:tcPr>
          <w:p w14:paraId="65FC18C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Cs/>
                <w:sz w:val="20"/>
              </w:rPr>
              <w:t>u(v)</w:t>
            </w:r>
          </w:p>
        </w:tc>
      </w:tr>
      <w:tr w:rsidR="00A44B62" w:rsidRPr="00C9691B" w14:paraId="33470062" w14:textId="77777777" w:rsidTr="00492EB6">
        <w:trPr>
          <w:cantSplit/>
          <w:jc w:val="center"/>
        </w:trPr>
        <w:tc>
          <w:tcPr>
            <w:tcW w:w="7920" w:type="dxa"/>
          </w:tcPr>
          <w:p w14:paraId="140FFFB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payload_bit_equal_to_one</w:t>
            </w:r>
            <w:r w:rsidRPr="00C9691B">
              <w:rPr>
                <w:rFonts w:eastAsia="Malgun Gothic"/>
                <w:sz w:val="20"/>
              </w:rPr>
              <w:t xml:space="preserve"> /* equal to 1 */</w:t>
            </w:r>
          </w:p>
        </w:tc>
        <w:tc>
          <w:tcPr>
            <w:tcW w:w="1157" w:type="dxa"/>
          </w:tcPr>
          <w:p w14:paraId="44D17A2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f(</w:t>
            </w:r>
            <w:proofErr w:type="gramEnd"/>
            <w:r w:rsidRPr="00C9691B">
              <w:rPr>
                <w:rFonts w:eastAsia="Malgun Gothic"/>
                <w:bCs/>
                <w:sz w:val="20"/>
              </w:rPr>
              <w:t>1)</w:t>
            </w:r>
          </w:p>
        </w:tc>
      </w:tr>
      <w:tr w:rsidR="00A44B62" w:rsidRPr="00A44B62" w14:paraId="5B73510D" w14:textId="77777777" w:rsidTr="00492EB6">
        <w:trPr>
          <w:cantSplit/>
          <w:jc w:val="center"/>
        </w:trPr>
        <w:tc>
          <w:tcPr>
            <w:tcW w:w="7920" w:type="dxa"/>
          </w:tcPr>
          <w:p w14:paraId="45E67283"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while( !</w:t>
            </w:r>
            <w:proofErr w:type="gramEnd"/>
            <w:r w:rsidRPr="00C9691B">
              <w:rPr>
                <w:rFonts w:eastAsia="Malgun Gothic"/>
                <w:sz w:val="20"/>
              </w:rPr>
              <w:t>byte_aligned( ) )</w:t>
            </w:r>
          </w:p>
        </w:tc>
        <w:tc>
          <w:tcPr>
            <w:tcW w:w="1157" w:type="dxa"/>
          </w:tcPr>
          <w:p w14:paraId="34C3ED4C"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A44B62" w14:paraId="724A3552" w14:textId="77777777" w:rsidTr="00492EB6">
        <w:trPr>
          <w:cantSplit/>
          <w:jc w:val="center"/>
        </w:trPr>
        <w:tc>
          <w:tcPr>
            <w:tcW w:w="7920" w:type="dxa"/>
          </w:tcPr>
          <w:p w14:paraId="71F954C2" w14:textId="77777777" w:rsidR="00A44B62" w:rsidRPr="00A44B62"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ab/>
            </w:r>
            <w:r w:rsidRPr="00A44B62">
              <w:rPr>
                <w:rFonts w:eastAsia="Malgun Gothic"/>
                <w:sz w:val="20"/>
              </w:rPr>
              <w:tab/>
            </w:r>
            <w:r w:rsidRPr="00A44B62">
              <w:rPr>
                <w:rFonts w:eastAsia="Malgun Gothic"/>
                <w:sz w:val="20"/>
              </w:rPr>
              <w:tab/>
            </w:r>
            <w:r w:rsidRPr="00A44B62">
              <w:rPr>
                <w:rFonts w:eastAsia="Malgun Gothic"/>
                <w:b/>
                <w:sz w:val="20"/>
              </w:rPr>
              <w:t>payload_bit_equal_to_zero</w:t>
            </w:r>
            <w:r w:rsidRPr="00A44B62">
              <w:rPr>
                <w:rFonts w:eastAsia="Malgun Gothic"/>
                <w:sz w:val="20"/>
              </w:rPr>
              <w:t xml:space="preserve"> /* equal to 0 */</w:t>
            </w:r>
          </w:p>
        </w:tc>
        <w:tc>
          <w:tcPr>
            <w:tcW w:w="1157" w:type="dxa"/>
          </w:tcPr>
          <w:p w14:paraId="05358C0B" w14:textId="77777777" w:rsidR="00A44B62" w:rsidRPr="00A44B62"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A44B62">
              <w:rPr>
                <w:rFonts w:eastAsia="Malgun Gothic"/>
                <w:bCs/>
                <w:sz w:val="20"/>
              </w:rPr>
              <w:t>f(</w:t>
            </w:r>
            <w:proofErr w:type="gramEnd"/>
            <w:r w:rsidRPr="00A44B62">
              <w:rPr>
                <w:rFonts w:eastAsia="Malgun Gothic"/>
                <w:bCs/>
                <w:sz w:val="20"/>
              </w:rPr>
              <w:t>1)</w:t>
            </w:r>
          </w:p>
        </w:tc>
      </w:tr>
      <w:tr w:rsidR="00A44B62" w:rsidRPr="00A44B62" w14:paraId="43892E8F" w14:textId="77777777" w:rsidTr="00492EB6">
        <w:trPr>
          <w:cantSplit/>
          <w:jc w:val="center"/>
        </w:trPr>
        <w:tc>
          <w:tcPr>
            <w:tcW w:w="7920" w:type="dxa"/>
          </w:tcPr>
          <w:p w14:paraId="23EC74E4" w14:textId="77777777" w:rsidR="00A44B62" w:rsidRPr="00A44B62"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ab/>
              <w:t>}</w:t>
            </w:r>
          </w:p>
        </w:tc>
        <w:tc>
          <w:tcPr>
            <w:tcW w:w="1157" w:type="dxa"/>
          </w:tcPr>
          <w:p w14:paraId="414D0A19" w14:textId="77777777" w:rsidR="00A44B62" w:rsidRPr="00A44B62"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A44B62" w14:paraId="5E3810C1" w14:textId="77777777" w:rsidTr="00492EB6">
        <w:trPr>
          <w:cantSplit/>
          <w:jc w:val="center"/>
        </w:trPr>
        <w:tc>
          <w:tcPr>
            <w:tcW w:w="7920" w:type="dxa"/>
          </w:tcPr>
          <w:p w14:paraId="00CBF6C0" w14:textId="77777777" w:rsidR="00A44B62" w:rsidRPr="00A44B62"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w:t>
            </w:r>
          </w:p>
        </w:tc>
        <w:tc>
          <w:tcPr>
            <w:tcW w:w="1157" w:type="dxa"/>
          </w:tcPr>
          <w:p w14:paraId="2BC5CC36" w14:textId="77777777" w:rsidR="00A44B62" w:rsidRPr="00A44B62"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7E798FD" w14:textId="2D40D5A7" w:rsidR="00024D98" w:rsidRPr="00A44B62" w:rsidRDefault="00024D98" w:rsidP="00024D98">
      <w:pPr>
        <w:keepNext/>
        <w:keepLines/>
        <w:spacing w:before="360"/>
        <w:outlineLvl w:val="0"/>
        <w:rPr>
          <w:i/>
          <w:noProof/>
          <w:sz w:val="24"/>
        </w:rPr>
      </w:pPr>
      <w:r w:rsidRPr="00A44B62">
        <w:rPr>
          <w:i/>
          <w:noProof/>
          <w:sz w:val="24"/>
        </w:rPr>
        <w:t>Renumber clause D.2.40 (Reserved SEI message syntax) as D.2.4</w:t>
      </w:r>
      <w:ins w:id="81" w:author="Ye-Kui Wang d09" w:date="2018-01-15T14:15:00Z">
        <w:r w:rsidR="00DB70D2">
          <w:rPr>
            <w:i/>
            <w:noProof/>
            <w:sz w:val="24"/>
          </w:rPr>
          <w:t>5</w:t>
        </w:r>
      </w:ins>
      <w:del w:id="82" w:author="Ye-Kui Wang d09" w:date="2018-01-15T14:15:00Z">
        <w:r w:rsidR="00141CDA" w:rsidDel="00DB70D2">
          <w:rPr>
            <w:i/>
            <w:noProof/>
            <w:sz w:val="24"/>
          </w:rPr>
          <w:delText>6</w:delText>
        </w:r>
      </w:del>
      <w:r w:rsidRPr="00A44B62">
        <w:rPr>
          <w:i/>
          <w:noProof/>
          <w:sz w:val="24"/>
        </w:rPr>
        <w:t>.</w:t>
      </w:r>
    </w:p>
    <w:p w14:paraId="7AE4EE09" w14:textId="373967B0" w:rsidR="00024D98" w:rsidRPr="00A44B62" w:rsidRDefault="00024D98" w:rsidP="00024D98">
      <w:pPr>
        <w:keepNext/>
        <w:keepLines/>
        <w:spacing w:before="360"/>
        <w:outlineLvl w:val="0"/>
        <w:rPr>
          <w:i/>
          <w:noProof/>
          <w:sz w:val="24"/>
        </w:rPr>
      </w:pPr>
      <w:r w:rsidRPr="00A44B62">
        <w:rPr>
          <w:i/>
          <w:noProof/>
          <w:sz w:val="24"/>
        </w:rPr>
        <w:t>Add clauses D.2.40 through D.2.4</w:t>
      </w:r>
      <w:r w:rsidR="00337C75">
        <w:rPr>
          <w:i/>
          <w:noProof/>
          <w:sz w:val="24"/>
        </w:rPr>
        <w:t>4</w:t>
      </w:r>
      <w:r w:rsidRPr="00A44B62">
        <w:rPr>
          <w:i/>
          <w:noProof/>
          <w:sz w:val="24"/>
        </w:rPr>
        <w:t>, as follows:</w:t>
      </w:r>
    </w:p>
    <w:p w14:paraId="3B8CBE17" w14:textId="77777777"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A44B62">
        <w:rPr>
          <w:b/>
          <w:szCs w:val="22"/>
        </w:rPr>
        <w:t>D.2.40</w:t>
      </w:r>
      <w:r w:rsidRPr="00A44B62">
        <w:rPr>
          <w:b/>
          <w:szCs w:val="22"/>
        </w:rPr>
        <w:tab/>
        <w:t>Content colour</w:t>
      </w:r>
      <w:r w:rsidRPr="00C9691B">
        <w:rPr>
          <w:b/>
          <w:szCs w:val="22"/>
        </w:rPr>
        <w:t xml:space="preserve"> volume SEI message syntax</w:t>
      </w:r>
    </w:p>
    <w:p w14:paraId="216544B6" w14:textId="77777777" w:rsidR="00024D98" w:rsidRPr="00C9691B"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C9691B" w14:paraId="6AEC8214" w14:textId="77777777" w:rsidTr="00492EB6">
        <w:trPr>
          <w:cantSplit/>
          <w:jc w:val="center"/>
        </w:trPr>
        <w:tc>
          <w:tcPr>
            <w:tcW w:w="7920" w:type="dxa"/>
          </w:tcPr>
          <w:p w14:paraId="4509B11D"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content_colour_</w:t>
            </w:r>
            <w:proofErr w:type="gramStart"/>
            <w:r w:rsidRPr="00C9691B">
              <w:rPr>
                <w:rFonts w:eastAsia="Malgun Gothic"/>
                <w:sz w:val="20"/>
              </w:rPr>
              <w:t>volume</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Pr>
          <w:p w14:paraId="1FDC8BD1"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b/>
                <w:sz w:val="20"/>
              </w:rPr>
              <w:t>Descriptor</w:t>
            </w:r>
          </w:p>
        </w:tc>
      </w:tr>
      <w:tr w:rsidR="00024D98" w:rsidRPr="00C9691B" w14:paraId="42E67332" w14:textId="77777777" w:rsidTr="00492EB6">
        <w:trPr>
          <w:cantSplit/>
          <w:jc w:val="center"/>
        </w:trPr>
        <w:tc>
          <w:tcPr>
            <w:tcW w:w="7920" w:type="dxa"/>
          </w:tcPr>
          <w:p w14:paraId="0E47191A"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b/>
                <w:sz w:val="20"/>
              </w:rPr>
              <w:t>ccv_cancel_flag</w:t>
            </w:r>
          </w:p>
        </w:tc>
        <w:tc>
          <w:tcPr>
            <w:tcW w:w="1157" w:type="dxa"/>
          </w:tcPr>
          <w:p w14:paraId="589ABA35"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roofErr w:type="gramStart"/>
            <w:r w:rsidRPr="00C9691B">
              <w:rPr>
                <w:rFonts w:eastAsia="Malgun Gothic"/>
                <w:sz w:val="20"/>
              </w:rPr>
              <w:t>u(</w:t>
            </w:r>
            <w:proofErr w:type="gramEnd"/>
            <w:r w:rsidRPr="00C9691B">
              <w:rPr>
                <w:rFonts w:eastAsia="Malgun Gothic"/>
                <w:sz w:val="20"/>
              </w:rPr>
              <w:t>1)</w:t>
            </w:r>
          </w:p>
        </w:tc>
      </w:tr>
      <w:tr w:rsidR="00024D98" w:rsidRPr="00C9691B" w14:paraId="452038E3" w14:textId="77777777" w:rsidTr="00492EB6">
        <w:trPr>
          <w:cantSplit/>
          <w:jc w:val="center"/>
        </w:trPr>
        <w:tc>
          <w:tcPr>
            <w:tcW w:w="7920" w:type="dxa"/>
          </w:tcPr>
          <w:p w14:paraId="1DDE2D3E"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w:t>
            </w:r>
            <w:proofErr w:type="gramEnd"/>
            <w:r w:rsidRPr="00C9691B">
              <w:rPr>
                <w:rFonts w:eastAsia="Malgun Gothic"/>
                <w:sz w:val="20"/>
              </w:rPr>
              <w:t>ccv_cancel_flag</w:t>
            </w:r>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Pr>
          <w:p w14:paraId="6F7A6276"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C9691B" w14:paraId="209D770C" w14:textId="77777777" w:rsidTr="00492EB6">
        <w:trPr>
          <w:cantSplit/>
          <w:jc w:val="center"/>
        </w:trPr>
        <w:tc>
          <w:tcPr>
            <w:tcW w:w="7920" w:type="dxa"/>
          </w:tcPr>
          <w:p w14:paraId="00332539"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sz w:val="20"/>
              </w:rPr>
              <w:tab/>
            </w:r>
            <w:r w:rsidRPr="00C9691B">
              <w:rPr>
                <w:rFonts w:eastAsia="Malgun Gothic"/>
                <w:b/>
                <w:sz w:val="20"/>
              </w:rPr>
              <w:t>ccv_persistence_flag</w:t>
            </w:r>
          </w:p>
        </w:tc>
        <w:tc>
          <w:tcPr>
            <w:tcW w:w="1157" w:type="dxa"/>
          </w:tcPr>
          <w:p w14:paraId="4527BD7E"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roofErr w:type="gramStart"/>
            <w:r w:rsidRPr="00C9691B">
              <w:rPr>
                <w:rFonts w:eastAsia="Malgun Gothic"/>
                <w:sz w:val="20"/>
              </w:rPr>
              <w:t>u(</w:t>
            </w:r>
            <w:proofErr w:type="gramEnd"/>
            <w:r w:rsidRPr="00C9691B">
              <w:rPr>
                <w:rFonts w:eastAsia="Malgun Gothic"/>
                <w:sz w:val="20"/>
              </w:rPr>
              <w:t>1)</w:t>
            </w:r>
          </w:p>
        </w:tc>
      </w:tr>
      <w:tr w:rsidR="00024D98" w:rsidRPr="00C9691B" w14:paraId="1966578F" w14:textId="77777777" w:rsidTr="00492EB6">
        <w:trPr>
          <w:cantSplit/>
          <w:jc w:val="center"/>
        </w:trPr>
        <w:tc>
          <w:tcPr>
            <w:tcW w:w="7920" w:type="dxa"/>
          </w:tcPr>
          <w:p w14:paraId="53ECDB47"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ccv_primaries_present_flag</w:t>
            </w:r>
          </w:p>
        </w:tc>
        <w:tc>
          <w:tcPr>
            <w:tcW w:w="1157" w:type="dxa"/>
          </w:tcPr>
          <w:p w14:paraId="40A51D6B"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roofErr w:type="gramStart"/>
            <w:r w:rsidRPr="00C9691B">
              <w:rPr>
                <w:rFonts w:eastAsia="Malgun Gothic"/>
                <w:sz w:val="20"/>
              </w:rPr>
              <w:t>u(</w:t>
            </w:r>
            <w:proofErr w:type="gramEnd"/>
            <w:r w:rsidRPr="00C9691B">
              <w:rPr>
                <w:rFonts w:eastAsia="Malgun Gothic"/>
                <w:sz w:val="20"/>
              </w:rPr>
              <w:t>1)</w:t>
            </w:r>
          </w:p>
        </w:tc>
      </w:tr>
      <w:tr w:rsidR="00024D98" w:rsidRPr="00C9691B" w14:paraId="31253F9D" w14:textId="77777777" w:rsidTr="00492EB6">
        <w:trPr>
          <w:cantSplit/>
          <w:jc w:val="center"/>
        </w:trPr>
        <w:tc>
          <w:tcPr>
            <w:tcW w:w="7920" w:type="dxa"/>
          </w:tcPr>
          <w:p w14:paraId="0639B995"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ccv_min_luminance_value_present_flag</w:t>
            </w:r>
          </w:p>
        </w:tc>
        <w:tc>
          <w:tcPr>
            <w:tcW w:w="1157" w:type="dxa"/>
          </w:tcPr>
          <w:p w14:paraId="6F91382E"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roofErr w:type="gramStart"/>
            <w:r w:rsidRPr="00C9691B">
              <w:rPr>
                <w:rFonts w:eastAsia="Malgun Gothic"/>
                <w:sz w:val="20"/>
              </w:rPr>
              <w:t>u(</w:t>
            </w:r>
            <w:proofErr w:type="gramEnd"/>
            <w:r w:rsidRPr="00C9691B">
              <w:rPr>
                <w:rFonts w:eastAsia="Malgun Gothic"/>
                <w:sz w:val="20"/>
              </w:rPr>
              <w:t>1)</w:t>
            </w:r>
          </w:p>
        </w:tc>
      </w:tr>
      <w:tr w:rsidR="00024D98" w:rsidRPr="00C9691B" w14:paraId="755DED82" w14:textId="77777777" w:rsidTr="00492EB6">
        <w:trPr>
          <w:cantSplit/>
          <w:jc w:val="center"/>
        </w:trPr>
        <w:tc>
          <w:tcPr>
            <w:tcW w:w="7920" w:type="dxa"/>
          </w:tcPr>
          <w:p w14:paraId="7D062A18"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ccv_max_luminance_value_present_flag</w:t>
            </w:r>
          </w:p>
        </w:tc>
        <w:tc>
          <w:tcPr>
            <w:tcW w:w="1157" w:type="dxa"/>
          </w:tcPr>
          <w:p w14:paraId="7089E688"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roofErr w:type="gramStart"/>
            <w:r w:rsidRPr="00C9691B">
              <w:rPr>
                <w:rFonts w:eastAsia="Malgun Gothic"/>
                <w:sz w:val="20"/>
              </w:rPr>
              <w:t>u(</w:t>
            </w:r>
            <w:proofErr w:type="gramEnd"/>
            <w:r w:rsidRPr="00C9691B">
              <w:rPr>
                <w:rFonts w:eastAsia="Malgun Gothic"/>
                <w:sz w:val="20"/>
              </w:rPr>
              <w:t>1)</w:t>
            </w:r>
          </w:p>
        </w:tc>
      </w:tr>
      <w:tr w:rsidR="00024D98" w:rsidRPr="00C9691B" w14:paraId="63B94DBB" w14:textId="77777777" w:rsidTr="00492EB6">
        <w:trPr>
          <w:cantSplit/>
          <w:jc w:val="center"/>
        </w:trPr>
        <w:tc>
          <w:tcPr>
            <w:tcW w:w="7920" w:type="dxa"/>
          </w:tcPr>
          <w:p w14:paraId="2F6D890B"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ccv_avg_luminance_value_present_flag</w:t>
            </w:r>
          </w:p>
        </w:tc>
        <w:tc>
          <w:tcPr>
            <w:tcW w:w="1157" w:type="dxa"/>
          </w:tcPr>
          <w:p w14:paraId="182F255E"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roofErr w:type="gramStart"/>
            <w:r w:rsidRPr="00C9691B">
              <w:rPr>
                <w:rFonts w:eastAsia="Malgun Gothic"/>
                <w:sz w:val="20"/>
              </w:rPr>
              <w:t>u(</w:t>
            </w:r>
            <w:proofErr w:type="gramEnd"/>
            <w:r w:rsidRPr="00C9691B">
              <w:rPr>
                <w:rFonts w:eastAsia="Malgun Gothic"/>
                <w:sz w:val="20"/>
              </w:rPr>
              <w:t>1)</w:t>
            </w:r>
          </w:p>
        </w:tc>
      </w:tr>
      <w:tr w:rsidR="00024D98" w:rsidRPr="00C9691B" w14:paraId="197C446F" w14:textId="77777777" w:rsidTr="00492EB6">
        <w:trPr>
          <w:cantSplit/>
          <w:jc w:val="center"/>
        </w:trPr>
        <w:tc>
          <w:tcPr>
            <w:tcW w:w="7920" w:type="dxa"/>
          </w:tcPr>
          <w:p w14:paraId="56E7DCD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ccv_reserved_zero_2bits</w:t>
            </w:r>
          </w:p>
        </w:tc>
        <w:tc>
          <w:tcPr>
            <w:tcW w:w="1157" w:type="dxa"/>
          </w:tcPr>
          <w:p w14:paraId="180F2E9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roofErr w:type="gramStart"/>
            <w:r w:rsidRPr="00C9691B">
              <w:rPr>
                <w:rFonts w:eastAsia="Malgun Gothic"/>
                <w:sz w:val="20"/>
              </w:rPr>
              <w:t>u(</w:t>
            </w:r>
            <w:proofErr w:type="gramEnd"/>
            <w:r w:rsidRPr="00C9691B">
              <w:rPr>
                <w:rFonts w:eastAsia="Malgun Gothic"/>
                <w:sz w:val="20"/>
              </w:rPr>
              <w:t>2)</w:t>
            </w:r>
          </w:p>
        </w:tc>
      </w:tr>
      <w:tr w:rsidR="00024D98" w:rsidRPr="00C9691B" w14:paraId="77572941" w14:textId="77777777" w:rsidTr="00492EB6">
        <w:trPr>
          <w:cantSplit/>
          <w:jc w:val="center"/>
        </w:trPr>
        <w:tc>
          <w:tcPr>
            <w:tcW w:w="7920" w:type="dxa"/>
          </w:tcPr>
          <w:p w14:paraId="4F5A126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ccv</w:t>
            </w:r>
            <w:proofErr w:type="gramEnd"/>
            <w:r w:rsidRPr="00C9691B">
              <w:rPr>
                <w:rFonts w:eastAsia="Malgun Gothic"/>
                <w:sz w:val="20"/>
              </w:rPr>
              <w:t>_primaries_present_flag</w:t>
            </w:r>
            <w:r w:rsidR="00806EB4" w:rsidRPr="00C9691B">
              <w:rPr>
                <w:rFonts w:eastAsia="Malgun Gothic"/>
                <w:sz w:val="20"/>
              </w:rPr>
              <w:t> )</w:t>
            </w:r>
          </w:p>
        </w:tc>
        <w:tc>
          <w:tcPr>
            <w:tcW w:w="1157" w:type="dxa"/>
          </w:tcPr>
          <w:p w14:paraId="4D81604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C9691B" w14:paraId="2F3281E7"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5D69BEC" w14:textId="673340B3" w:rsidR="00024D98" w:rsidRPr="00C9691B" w:rsidRDefault="00024D98" w:rsidP="00C9691B">
            <w:pPr>
              <w:keepLines/>
              <w:tabs>
                <w:tab w:val="clear" w:pos="360"/>
                <w:tab w:val="clear" w:pos="720"/>
                <w:tab w:val="clear" w:pos="1440"/>
                <w:tab w:val="left" w:pos="227"/>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gramStart"/>
            <w:r w:rsidRPr="00C9691B">
              <w:rPr>
                <w:rFonts w:eastAsia="Malgun Gothic"/>
                <w:sz w:val="20"/>
              </w:rPr>
              <w:t>for</w:t>
            </w:r>
            <w:r w:rsidR="0023350B" w:rsidRPr="00C9691B">
              <w:rPr>
                <w:rFonts w:eastAsia="Malgun Gothic"/>
                <w:sz w:val="20"/>
              </w:rPr>
              <w:t>( </w:t>
            </w:r>
            <w:r w:rsidRPr="00C9691B">
              <w:rPr>
                <w:rFonts w:eastAsia="Malgun Gothic"/>
                <w:sz w:val="20"/>
              </w:rPr>
              <w:t>c</w:t>
            </w:r>
            <w:proofErr w:type="gramEnd"/>
            <w:r w:rsidR="0023350B" w:rsidRPr="00C9691B">
              <w:rPr>
                <w:rFonts w:eastAsia="Malgun Gothic"/>
                <w:sz w:val="20"/>
              </w:rPr>
              <w:t> = </w:t>
            </w:r>
            <w:r w:rsidRPr="00C9691B">
              <w:rPr>
                <w:rFonts w:eastAsia="Malgun Gothic"/>
                <w:sz w:val="20"/>
              </w:rPr>
              <w:t>0; c</w:t>
            </w:r>
            <w:r w:rsidR="0023350B" w:rsidRPr="00C9691B">
              <w:rPr>
                <w:rFonts w:eastAsia="Malgun Gothic"/>
                <w:sz w:val="20"/>
              </w:rPr>
              <w:t> &lt; </w:t>
            </w:r>
            <w:r w:rsidRPr="00C9691B">
              <w:rPr>
                <w:rFonts w:eastAsia="Malgun Gothic"/>
                <w:sz w:val="20"/>
              </w:rPr>
              <w:t>3; c++</w:t>
            </w:r>
            <w:r w:rsidR="00806EB4" w:rsidRPr="00C9691B">
              <w:rPr>
                <w:rFonts w:eastAsia="Malgun Gothic"/>
                <w:sz w:val="20"/>
              </w:rPr>
              <w:t> )</w:t>
            </w:r>
            <w:r w:rsidR="00FD200E">
              <w:rPr>
                <w:rFonts w:eastAsia="Malgun Gothic"/>
                <w:sz w:val="20"/>
              </w:rPr>
              <w:t xml:space="preserve"> </w:t>
            </w:r>
            <w:r w:rsidRPr="00C9691B">
              <w:rPr>
                <w:rFonts w:eastAsia="Malgun Gothic"/>
                <w:sz w:val="20"/>
              </w:rPr>
              <w:t>{</w:t>
            </w:r>
          </w:p>
        </w:tc>
        <w:tc>
          <w:tcPr>
            <w:tcW w:w="1157" w:type="dxa"/>
            <w:tcBorders>
              <w:top w:val="single" w:sz="4" w:space="0" w:color="auto"/>
              <w:left w:val="single" w:sz="4" w:space="0" w:color="auto"/>
              <w:bottom w:val="single" w:sz="4" w:space="0" w:color="auto"/>
              <w:right w:val="single" w:sz="4" w:space="0" w:color="auto"/>
            </w:tcBorders>
          </w:tcPr>
          <w:p w14:paraId="7528899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C9691B" w14:paraId="5E1DCC4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FAE491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b/>
                <w:sz w:val="20"/>
              </w:rPr>
              <w:t>ccv_primaries_</w:t>
            </w:r>
            <w:proofErr w:type="gramStart"/>
            <w:r w:rsidRPr="00C9691B">
              <w:rPr>
                <w:rFonts w:eastAsia="Malgun Gothic"/>
                <w:b/>
                <w:sz w:val="20"/>
              </w:rPr>
              <w:t>x</w:t>
            </w:r>
            <w:r w:rsidRPr="00C9691B">
              <w:rPr>
                <w:rFonts w:eastAsia="Malgun Gothic"/>
                <w:sz w:val="20"/>
              </w:rPr>
              <w:t>[</w:t>
            </w:r>
            <w:proofErr w:type="gramEnd"/>
            <w:r w:rsidRPr="00C9691B">
              <w:rPr>
                <w:rFonts w:eastAsia="Malgun Gothic"/>
                <w:sz w:val="20"/>
              </w:rPr>
              <w:t> c ]</w:t>
            </w:r>
          </w:p>
        </w:tc>
        <w:tc>
          <w:tcPr>
            <w:tcW w:w="1157" w:type="dxa"/>
            <w:tcBorders>
              <w:top w:val="single" w:sz="4" w:space="0" w:color="auto"/>
              <w:left w:val="single" w:sz="4" w:space="0" w:color="auto"/>
              <w:bottom w:val="single" w:sz="4" w:space="0" w:color="auto"/>
              <w:right w:val="single" w:sz="4" w:space="0" w:color="auto"/>
            </w:tcBorders>
          </w:tcPr>
          <w:p w14:paraId="1C35FC53" w14:textId="6D9B83D4"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roofErr w:type="gramStart"/>
            <w:r w:rsidRPr="00C9691B">
              <w:rPr>
                <w:rFonts w:eastAsia="Malgun Gothic"/>
                <w:sz w:val="20"/>
              </w:rPr>
              <w:t>i(</w:t>
            </w:r>
            <w:proofErr w:type="gramEnd"/>
            <w:del w:id="83" w:author="Gary Sullivan" w:date="2017-12-31T14:49:00Z">
              <w:r w:rsidRPr="00C9691B" w:rsidDel="00D57472">
                <w:rPr>
                  <w:rFonts w:eastAsia="Malgun Gothic"/>
                  <w:sz w:val="20"/>
                </w:rPr>
                <w:delText>16</w:delText>
              </w:r>
            </w:del>
            <w:ins w:id="84" w:author="Gary Sullivan" w:date="2017-12-31T14:49:00Z">
              <w:r w:rsidR="00D57472">
                <w:rPr>
                  <w:rFonts w:eastAsia="Malgun Gothic"/>
                  <w:sz w:val="20"/>
                </w:rPr>
                <w:t>32</w:t>
              </w:r>
            </w:ins>
            <w:r w:rsidRPr="00C9691B">
              <w:rPr>
                <w:rFonts w:eastAsia="Malgun Gothic"/>
                <w:sz w:val="20"/>
              </w:rPr>
              <w:t>)</w:t>
            </w:r>
          </w:p>
        </w:tc>
      </w:tr>
      <w:tr w:rsidR="00024D98" w:rsidRPr="00C9691B" w14:paraId="178A1F34"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83193C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b/>
                <w:sz w:val="20"/>
              </w:rPr>
              <w:t>ccv_primaries_</w:t>
            </w:r>
            <w:proofErr w:type="gramStart"/>
            <w:r w:rsidRPr="00C9691B">
              <w:rPr>
                <w:rFonts w:eastAsia="Malgun Gothic"/>
                <w:b/>
                <w:sz w:val="20"/>
              </w:rPr>
              <w:t>y</w:t>
            </w:r>
            <w:r w:rsidRPr="00C9691B">
              <w:rPr>
                <w:rFonts w:eastAsia="Malgun Gothic"/>
                <w:sz w:val="20"/>
              </w:rPr>
              <w:t>[</w:t>
            </w:r>
            <w:proofErr w:type="gramEnd"/>
            <w:r w:rsidRPr="00C9691B">
              <w:rPr>
                <w:rFonts w:eastAsia="Malgun Gothic"/>
                <w:sz w:val="20"/>
              </w:rPr>
              <w:t> c ]</w:t>
            </w:r>
          </w:p>
        </w:tc>
        <w:tc>
          <w:tcPr>
            <w:tcW w:w="1157" w:type="dxa"/>
            <w:tcBorders>
              <w:top w:val="single" w:sz="4" w:space="0" w:color="auto"/>
              <w:left w:val="single" w:sz="4" w:space="0" w:color="auto"/>
              <w:bottom w:val="single" w:sz="4" w:space="0" w:color="auto"/>
              <w:right w:val="single" w:sz="4" w:space="0" w:color="auto"/>
            </w:tcBorders>
          </w:tcPr>
          <w:p w14:paraId="60FE5184" w14:textId="26B7328B"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roofErr w:type="gramStart"/>
            <w:r w:rsidRPr="00C9691B">
              <w:rPr>
                <w:rFonts w:eastAsia="Malgun Gothic"/>
                <w:sz w:val="20"/>
              </w:rPr>
              <w:t>i(</w:t>
            </w:r>
            <w:proofErr w:type="gramEnd"/>
            <w:del w:id="85" w:author="Gary Sullivan" w:date="2017-12-31T14:49:00Z">
              <w:r w:rsidRPr="00C9691B" w:rsidDel="00D57472">
                <w:rPr>
                  <w:rFonts w:eastAsia="Malgun Gothic"/>
                  <w:sz w:val="20"/>
                </w:rPr>
                <w:delText>16</w:delText>
              </w:r>
            </w:del>
            <w:ins w:id="86" w:author="Gary Sullivan" w:date="2017-12-31T14:49:00Z">
              <w:r w:rsidR="00D57472">
                <w:rPr>
                  <w:rFonts w:eastAsia="Malgun Gothic"/>
                  <w:sz w:val="20"/>
                </w:rPr>
                <w:t>32</w:t>
              </w:r>
            </w:ins>
            <w:r w:rsidRPr="00C9691B">
              <w:rPr>
                <w:rFonts w:eastAsia="Malgun Gothic"/>
                <w:sz w:val="20"/>
              </w:rPr>
              <w:t>)</w:t>
            </w:r>
          </w:p>
        </w:tc>
      </w:tr>
      <w:tr w:rsidR="00024D98" w:rsidRPr="00C9691B" w14:paraId="2F07B9F9"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8DBD719" w14:textId="77777777" w:rsidR="00024D98" w:rsidRPr="00C9691B" w:rsidRDefault="00024D98" w:rsidP="00C9691B">
            <w:pPr>
              <w:keepLines/>
              <w:tabs>
                <w:tab w:val="clear" w:pos="360"/>
                <w:tab w:val="clear" w:pos="720"/>
                <w:tab w:val="clear" w:pos="1440"/>
                <w:tab w:val="left" w:pos="227"/>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w:t>
            </w:r>
          </w:p>
        </w:tc>
        <w:tc>
          <w:tcPr>
            <w:tcW w:w="1157" w:type="dxa"/>
            <w:tcBorders>
              <w:top w:val="single" w:sz="4" w:space="0" w:color="auto"/>
              <w:left w:val="single" w:sz="4" w:space="0" w:color="auto"/>
              <w:bottom w:val="single" w:sz="4" w:space="0" w:color="auto"/>
              <w:right w:val="single" w:sz="4" w:space="0" w:color="auto"/>
            </w:tcBorders>
          </w:tcPr>
          <w:p w14:paraId="14D79F5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C9691B" w14:paraId="628ACBE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6764D3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ccv</w:t>
            </w:r>
            <w:proofErr w:type="gramEnd"/>
            <w:r w:rsidRPr="00C9691B">
              <w:rPr>
                <w:rFonts w:eastAsia="Malgun Gothic"/>
                <w:sz w:val="20"/>
              </w:rPr>
              <w:t>_min_luminance_value_present_flag</w:t>
            </w:r>
            <w:r w:rsidR="00806EB4"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137DF77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C9691B" w14:paraId="405101EA"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1BCF73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b/>
                <w:sz w:val="20"/>
              </w:rPr>
              <w:t>ccv_min_luminance_value</w:t>
            </w:r>
          </w:p>
        </w:tc>
        <w:tc>
          <w:tcPr>
            <w:tcW w:w="1157" w:type="dxa"/>
            <w:tcBorders>
              <w:top w:val="single" w:sz="4" w:space="0" w:color="auto"/>
              <w:left w:val="single" w:sz="4" w:space="0" w:color="auto"/>
              <w:bottom w:val="single" w:sz="4" w:space="0" w:color="auto"/>
              <w:right w:val="single" w:sz="4" w:space="0" w:color="auto"/>
            </w:tcBorders>
          </w:tcPr>
          <w:p w14:paraId="4964EFD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roofErr w:type="gramStart"/>
            <w:r w:rsidRPr="00C9691B">
              <w:rPr>
                <w:rFonts w:eastAsia="Malgun Gothic"/>
                <w:sz w:val="20"/>
              </w:rPr>
              <w:t>u(</w:t>
            </w:r>
            <w:proofErr w:type="gramEnd"/>
            <w:r w:rsidRPr="00C9691B">
              <w:rPr>
                <w:rFonts w:eastAsia="Malgun Gothic"/>
                <w:sz w:val="20"/>
              </w:rPr>
              <w:t>32)</w:t>
            </w:r>
          </w:p>
        </w:tc>
      </w:tr>
      <w:tr w:rsidR="00024D98" w:rsidRPr="00C9691B" w14:paraId="534D7A87"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EC3487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ccv</w:t>
            </w:r>
            <w:proofErr w:type="gramEnd"/>
            <w:r w:rsidRPr="00C9691B">
              <w:rPr>
                <w:rFonts w:eastAsia="Malgun Gothic"/>
                <w:sz w:val="20"/>
              </w:rPr>
              <w:t>_max_luminance_value_present_flag</w:t>
            </w:r>
            <w:r w:rsidR="00806EB4"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24BF20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C9691B" w14:paraId="59318C8E"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E626C3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b/>
                <w:sz w:val="20"/>
              </w:rPr>
              <w:t>ccv_max_luminance_value</w:t>
            </w:r>
          </w:p>
        </w:tc>
        <w:tc>
          <w:tcPr>
            <w:tcW w:w="1157" w:type="dxa"/>
            <w:tcBorders>
              <w:top w:val="single" w:sz="4" w:space="0" w:color="auto"/>
              <w:left w:val="single" w:sz="4" w:space="0" w:color="auto"/>
              <w:bottom w:val="single" w:sz="4" w:space="0" w:color="auto"/>
              <w:right w:val="single" w:sz="4" w:space="0" w:color="auto"/>
            </w:tcBorders>
          </w:tcPr>
          <w:p w14:paraId="00DDD49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roofErr w:type="gramStart"/>
            <w:r w:rsidRPr="00C9691B">
              <w:rPr>
                <w:rFonts w:eastAsia="Malgun Gothic"/>
                <w:sz w:val="20"/>
              </w:rPr>
              <w:t>u(</w:t>
            </w:r>
            <w:proofErr w:type="gramEnd"/>
            <w:r w:rsidRPr="00C9691B">
              <w:rPr>
                <w:rFonts w:eastAsia="Malgun Gothic"/>
                <w:sz w:val="20"/>
              </w:rPr>
              <w:t>32)</w:t>
            </w:r>
          </w:p>
        </w:tc>
      </w:tr>
      <w:tr w:rsidR="00024D98" w:rsidRPr="00C9691B" w14:paraId="67B386CD"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CEA0C6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if</w:t>
            </w:r>
            <w:r w:rsidR="0023350B" w:rsidRPr="00C9691B">
              <w:rPr>
                <w:rFonts w:eastAsia="Malgun Gothic"/>
                <w:sz w:val="20"/>
              </w:rPr>
              <w:t>( </w:t>
            </w:r>
            <w:r w:rsidRPr="00C9691B">
              <w:rPr>
                <w:rFonts w:eastAsia="Malgun Gothic"/>
                <w:sz w:val="20"/>
              </w:rPr>
              <w:t>ccv</w:t>
            </w:r>
            <w:proofErr w:type="gramEnd"/>
            <w:r w:rsidRPr="00C9691B">
              <w:rPr>
                <w:rFonts w:eastAsia="Malgun Gothic"/>
                <w:sz w:val="20"/>
              </w:rPr>
              <w:t>_avg_luminance_value_present_flag</w:t>
            </w:r>
            <w:r w:rsidR="00806EB4"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19EB01D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C9691B" w14:paraId="2B329BA9"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D47488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b/>
                <w:sz w:val="20"/>
              </w:rPr>
              <w:t>ccv_avg_luminance_value</w:t>
            </w:r>
          </w:p>
        </w:tc>
        <w:tc>
          <w:tcPr>
            <w:tcW w:w="1157" w:type="dxa"/>
            <w:tcBorders>
              <w:top w:val="single" w:sz="4" w:space="0" w:color="auto"/>
              <w:left w:val="single" w:sz="4" w:space="0" w:color="auto"/>
              <w:bottom w:val="single" w:sz="4" w:space="0" w:color="auto"/>
              <w:right w:val="single" w:sz="4" w:space="0" w:color="auto"/>
            </w:tcBorders>
          </w:tcPr>
          <w:p w14:paraId="62B7408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roofErr w:type="gramStart"/>
            <w:r w:rsidRPr="00C9691B">
              <w:rPr>
                <w:rFonts w:eastAsia="Malgun Gothic"/>
                <w:sz w:val="20"/>
              </w:rPr>
              <w:t>u(</w:t>
            </w:r>
            <w:proofErr w:type="gramEnd"/>
            <w:r w:rsidRPr="00C9691B">
              <w:rPr>
                <w:rFonts w:eastAsia="Malgun Gothic"/>
                <w:sz w:val="20"/>
              </w:rPr>
              <w:t>32)</w:t>
            </w:r>
          </w:p>
        </w:tc>
      </w:tr>
      <w:tr w:rsidR="00024D98" w:rsidRPr="00C9691B" w14:paraId="7DDDFEC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4F8A737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w:t>
            </w:r>
          </w:p>
        </w:tc>
        <w:tc>
          <w:tcPr>
            <w:tcW w:w="1157" w:type="dxa"/>
            <w:tcBorders>
              <w:top w:val="single" w:sz="4" w:space="0" w:color="auto"/>
              <w:left w:val="single" w:sz="4" w:space="0" w:color="auto"/>
              <w:bottom w:val="single" w:sz="4" w:space="0" w:color="auto"/>
              <w:right w:val="single" w:sz="4" w:space="0" w:color="auto"/>
            </w:tcBorders>
          </w:tcPr>
          <w:p w14:paraId="0D7C8A9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r w:rsidR="00024D98" w:rsidRPr="00C9691B" w14:paraId="49DB545E"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4883E10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w:t>
            </w:r>
          </w:p>
        </w:tc>
        <w:tc>
          <w:tcPr>
            <w:tcW w:w="1157" w:type="dxa"/>
            <w:tcBorders>
              <w:top w:val="single" w:sz="4" w:space="0" w:color="auto"/>
              <w:left w:val="single" w:sz="4" w:space="0" w:color="auto"/>
              <w:bottom w:val="single" w:sz="4" w:space="0" w:color="auto"/>
              <w:right w:val="single" w:sz="4" w:space="0" w:color="auto"/>
            </w:tcBorders>
          </w:tcPr>
          <w:p w14:paraId="065D719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center"/>
              <w:rPr>
                <w:rFonts w:eastAsia="Malgun Gothic"/>
                <w:sz w:val="20"/>
              </w:rPr>
            </w:pPr>
          </w:p>
        </w:tc>
      </w:tr>
    </w:tbl>
    <w:p w14:paraId="7E4081EC" w14:textId="77777777" w:rsidR="00024D98" w:rsidRPr="00C9691B" w:rsidRDefault="00024D98" w:rsidP="00024D98">
      <w:pPr>
        <w:rPr>
          <w:noProof/>
          <w:sz w:val="20"/>
        </w:rPr>
      </w:pPr>
    </w:p>
    <w:p w14:paraId="0BC52A88" w14:textId="2DFDBE0E"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C9691B">
        <w:rPr>
          <w:b/>
          <w:szCs w:val="22"/>
        </w:rPr>
        <w:t>D.2.41</w:t>
      </w:r>
      <w:r w:rsidRPr="00C9691B">
        <w:rPr>
          <w:b/>
          <w:szCs w:val="22"/>
        </w:rPr>
        <w:tab/>
      </w:r>
      <w:bookmarkStart w:id="87" w:name="_Hlk481154313"/>
      <w:r w:rsidR="00337C75">
        <w:rPr>
          <w:b/>
          <w:szCs w:val="22"/>
        </w:rPr>
        <w:t>Syntax of o</w:t>
      </w:r>
      <w:r w:rsidRPr="00C9691B">
        <w:rPr>
          <w:b/>
          <w:szCs w:val="22"/>
        </w:rPr>
        <w:t xml:space="preserve">mnidirectional </w:t>
      </w:r>
      <w:r w:rsidR="00A57A0D">
        <w:rPr>
          <w:b/>
          <w:szCs w:val="22"/>
        </w:rPr>
        <w:t xml:space="preserve">video </w:t>
      </w:r>
      <w:r w:rsidR="00337C75">
        <w:rPr>
          <w:b/>
          <w:szCs w:val="22"/>
        </w:rPr>
        <w:t xml:space="preserve">specific </w:t>
      </w:r>
      <w:r w:rsidRPr="00C9691B">
        <w:rPr>
          <w:b/>
          <w:szCs w:val="22"/>
        </w:rPr>
        <w:t>SEI message</w:t>
      </w:r>
      <w:r w:rsidR="00337C75">
        <w:rPr>
          <w:b/>
          <w:szCs w:val="22"/>
        </w:rPr>
        <w:t>s</w:t>
      </w:r>
      <w:bookmarkEnd w:id="87"/>
    </w:p>
    <w:p w14:paraId="25FD572F" w14:textId="77777777" w:rsidR="00A57A0D" w:rsidRPr="004C0079" w:rsidRDefault="00A57A0D" w:rsidP="00977481">
      <w:pPr>
        <w:pStyle w:val="3N2"/>
        <w:keepNext/>
        <w:ind w:left="6"/>
        <w:rPr>
          <w:b/>
        </w:rPr>
      </w:pPr>
      <w:r w:rsidRPr="004C0079">
        <w:rPr>
          <w:b/>
        </w:rPr>
        <w:t>D.2.41.1</w:t>
      </w:r>
      <w:r w:rsidRPr="004C0079">
        <w:rPr>
          <w:b/>
        </w:rPr>
        <w:tab/>
      </w:r>
      <w:r>
        <w:rPr>
          <w:b/>
        </w:rPr>
        <w:t xml:space="preserve">Equirectangular </w:t>
      </w:r>
      <w:r w:rsidRPr="004C0079">
        <w:rPr>
          <w:b/>
        </w:rPr>
        <w:t>projection SEI message syntax</w:t>
      </w:r>
    </w:p>
    <w:p w14:paraId="03066D43" w14:textId="77777777" w:rsidR="00880D8B" w:rsidRPr="00136F0C" w:rsidRDefault="00880D8B"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89"/>
        <w:gridCol w:w="1388"/>
      </w:tblGrid>
      <w:tr w:rsidR="009E5815" w:rsidRPr="00C9691B" w14:paraId="29E09FB0" w14:textId="77777777" w:rsidTr="00C56F3D">
        <w:trPr>
          <w:cantSplit/>
          <w:jc w:val="center"/>
        </w:trPr>
        <w:tc>
          <w:tcPr>
            <w:tcW w:w="7689" w:type="dxa"/>
          </w:tcPr>
          <w:p w14:paraId="289A45E2" w14:textId="1D1FB675" w:rsidR="009E5815" w:rsidRPr="00C9691B" w:rsidRDefault="00F06C0A" w:rsidP="003B721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Pr>
                <w:rFonts w:eastAsia="Malgun Gothic"/>
                <w:sz w:val="20"/>
              </w:rPr>
              <w:t>equirectangular</w:t>
            </w:r>
            <w:r w:rsidR="00F5186E">
              <w:rPr>
                <w:rFonts w:eastAsia="Malgun Gothic"/>
                <w:sz w:val="20"/>
              </w:rPr>
              <w:t>_</w:t>
            </w:r>
            <w:proofErr w:type="gramStart"/>
            <w:r w:rsidR="009E5815" w:rsidRPr="00C9691B">
              <w:rPr>
                <w:rFonts w:eastAsia="Malgun Gothic"/>
                <w:sz w:val="20"/>
              </w:rPr>
              <w:t>projection</w:t>
            </w:r>
            <w:r w:rsidR="0023350B" w:rsidRPr="00C9691B">
              <w:rPr>
                <w:rFonts w:eastAsia="Malgun Gothic"/>
                <w:sz w:val="20"/>
              </w:rPr>
              <w:t>( </w:t>
            </w:r>
            <w:r w:rsidR="009E5815" w:rsidRPr="00C9691B">
              <w:rPr>
                <w:rFonts w:eastAsia="Malgun Gothic"/>
                <w:sz w:val="20"/>
              </w:rPr>
              <w:t>payloadSize</w:t>
            </w:r>
            <w:proofErr w:type="gramEnd"/>
            <w:r w:rsidR="00806EB4" w:rsidRPr="00C9691B">
              <w:rPr>
                <w:rFonts w:eastAsia="Malgun Gothic"/>
                <w:sz w:val="20"/>
              </w:rPr>
              <w:t> )</w:t>
            </w:r>
            <w:r w:rsidR="005D7365" w:rsidRPr="00C9691B">
              <w:rPr>
                <w:rFonts w:eastAsia="Malgun Gothic"/>
                <w:sz w:val="20"/>
              </w:rPr>
              <w:t xml:space="preserve"> </w:t>
            </w:r>
            <w:r w:rsidR="009E5815" w:rsidRPr="00C9691B">
              <w:rPr>
                <w:rFonts w:eastAsia="Malgun Gothic"/>
                <w:sz w:val="20"/>
              </w:rPr>
              <w:t>{</w:t>
            </w:r>
          </w:p>
        </w:tc>
        <w:tc>
          <w:tcPr>
            <w:tcW w:w="1388" w:type="dxa"/>
          </w:tcPr>
          <w:p w14:paraId="4177BED4" w14:textId="77777777" w:rsidR="009E5815" w:rsidRPr="00C9691B" w:rsidRDefault="009E5815" w:rsidP="003B721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
                <w:bCs/>
                <w:sz w:val="20"/>
              </w:rPr>
              <w:t>Descriptor</w:t>
            </w:r>
          </w:p>
        </w:tc>
      </w:tr>
      <w:tr w:rsidR="009E5815" w:rsidRPr="00C9691B" w14:paraId="694AEDE2" w14:textId="77777777" w:rsidTr="00C56F3D">
        <w:trPr>
          <w:cantSplit/>
          <w:jc w:val="center"/>
        </w:trPr>
        <w:tc>
          <w:tcPr>
            <w:tcW w:w="7689" w:type="dxa"/>
          </w:tcPr>
          <w:p w14:paraId="295AE028" w14:textId="040E3A08" w:rsidR="009E5815" w:rsidRPr="00C9691B" w:rsidRDefault="009E5815" w:rsidP="003B721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C9691B">
              <w:rPr>
                <w:rFonts w:eastAsia="Malgun Gothic"/>
                <w:noProof/>
                <w:sz w:val="20"/>
                <w:lang w:eastAsia="zh-CN"/>
              </w:rPr>
              <w:tab/>
            </w:r>
            <w:r w:rsidR="00F06C0A">
              <w:rPr>
                <w:rFonts w:eastAsia="Malgun Gothic"/>
                <w:b/>
                <w:noProof/>
                <w:sz w:val="20"/>
                <w:lang w:eastAsia="zh-CN"/>
              </w:rPr>
              <w:t>erp</w:t>
            </w:r>
            <w:r w:rsidRPr="00C9691B">
              <w:rPr>
                <w:rFonts w:eastAsia="Malgun Gothic"/>
                <w:b/>
                <w:noProof/>
                <w:sz w:val="20"/>
                <w:lang w:eastAsia="zh-CN"/>
              </w:rPr>
              <w:t>_</w:t>
            </w:r>
            <w:r w:rsidRPr="00C9691B">
              <w:rPr>
                <w:rFonts w:eastAsia="Malgun Gothic"/>
                <w:b/>
                <w:bCs/>
                <w:noProof/>
                <w:sz w:val="20"/>
                <w:lang w:eastAsia="zh-CN"/>
              </w:rPr>
              <w:t>cancel_flag</w:t>
            </w:r>
          </w:p>
        </w:tc>
        <w:tc>
          <w:tcPr>
            <w:tcW w:w="1388" w:type="dxa"/>
          </w:tcPr>
          <w:p w14:paraId="1E56215F" w14:textId="77777777" w:rsidR="009E5815" w:rsidRPr="00C9691B" w:rsidRDefault="009E5815" w:rsidP="003B721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noProof/>
                <w:sz w:val="20"/>
                <w:lang w:eastAsia="zh-CN"/>
              </w:rPr>
              <w:t>u(1)</w:t>
            </w:r>
          </w:p>
        </w:tc>
      </w:tr>
      <w:tr w:rsidR="009E5815" w:rsidRPr="00C9691B" w14:paraId="45E4470D" w14:textId="77777777" w:rsidTr="00C56F3D">
        <w:trPr>
          <w:cantSplit/>
          <w:jc w:val="center"/>
        </w:trPr>
        <w:tc>
          <w:tcPr>
            <w:tcW w:w="7689" w:type="dxa"/>
          </w:tcPr>
          <w:p w14:paraId="7A94F607" w14:textId="2CA1EF5F" w:rsidR="009E5815" w:rsidRPr="00C9691B" w:rsidRDefault="009E5815" w:rsidP="003B7212">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lang w:eastAsia="zh-CN"/>
              </w:rPr>
            </w:pPr>
            <w:r w:rsidRPr="00C9691B">
              <w:rPr>
                <w:rFonts w:eastAsia="Malgun Gothic"/>
                <w:noProof/>
                <w:sz w:val="20"/>
              </w:rPr>
              <w:tab/>
              <w:t>if</w:t>
            </w:r>
            <w:r w:rsidR="0023350B" w:rsidRPr="00C9691B">
              <w:rPr>
                <w:rFonts w:eastAsia="Malgun Gothic"/>
                <w:noProof/>
                <w:sz w:val="20"/>
              </w:rPr>
              <w:t>( </w:t>
            </w:r>
            <w:r w:rsidRPr="00C9691B">
              <w:rPr>
                <w:rFonts w:eastAsia="Malgun Gothic"/>
                <w:noProof/>
                <w:sz w:val="20"/>
              </w:rPr>
              <w:t>!</w:t>
            </w:r>
            <w:r w:rsidR="00F06C0A">
              <w:rPr>
                <w:rFonts w:eastAsia="Malgun Gothic"/>
                <w:noProof/>
                <w:sz w:val="20"/>
              </w:rPr>
              <w:t>erp</w:t>
            </w:r>
            <w:r w:rsidRPr="00C9691B">
              <w:rPr>
                <w:rFonts w:eastAsia="Malgun Gothic"/>
                <w:noProof/>
                <w:sz w:val="20"/>
                <w:lang w:eastAsia="zh-CN"/>
              </w:rPr>
              <w:t>_</w:t>
            </w:r>
            <w:r w:rsidRPr="00C9691B">
              <w:rPr>
                <w:rFonts w:eastAsia="Malgun Gothic"/>
                <w:bCs/>
                <w:noProof/>
                <w:sz w:val="20"/>
                <w:lang w:eastAsia="zh-CN"/>
              </w:rPr>
              <w:t>cancel_flag</w:t>
            </w:r>
            <w:r w:rsidR="00806EB4" w:rsidRPr="00C9691B">
              <w:rPr>
                <w:rFonts w:eastAsia="Malgun Gothic"/>
                <w:bCs/>
                <w:noProof/>
                <w:sz w:val="20"/>
                <w:lang w:eastAsia="zh-CN"/>
              </w:rPr>
              <w:t> )</w:t>
            </w:r>
            <w:del w:id="88" w:author="Ye-Kui Wang" w:date="2017-10-19T04:22:00Z">
              <w:r w:rsidR="005D7365" w:rsidRPr="00C9691B" w:rsidDel="00A6586C">
                <w:rPr>
                  <w:rFonts w:eastAsia="Malgun Gothic"/>
                  <w:bCs/>
                  <w:noProof/>
                  <w:sz w:val="20"/>
                  <w:lang w:eastAsia="zh-CN"/>
                </w:rPr>
                <w:delText xml:space="preserve"> </w:delText>
              </w:r>
              <w:r w:rsidRPr="00C9691B" w:rsidDel="00A6586C">
                <w:rPr>
                  <w:rFonts w:eastAsia="Malgun Gothic"/>
                  <w:noProof/>
                  <w:sz w:val="20"/>
                </w:rPr>
                <w:delText>{</w:delText>
              </w:r>
            </w:del>
          </w:p>
        </w:tc>
        <w:tc>
          <w:tcPr>
            <w:tcW w:w="1388" w:type="dxa"/>
          </w:tcPr>
          <w:p w14:paraId="3FAF5F35" w14:textId="77777777" w:rsidR="009E5815" w:rsidRPr="00C9691B" w:rsidRDefault="009E5815" w:rsidP="003B721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
        </w:tc>
      </w:tr>
      <w:tr w:rsidR="009E5815" w:rsidRPr="00C9691B" w14:paraId="58680F02" w14:textId="77777777" w:rsidTr="00C56F3D">
        <w:trPr>
          <w:cantSplit/>
          <w:jc w:val="center"/>
        </w:trPr>
        <w:tc>
          <w:tcPr>
            <w:tcW w:w="7689" w:type="dxa"/>
          </w:tcPr>
          <w:p w14:paraId="61868C8C" w14:textId="455D2329" w:rsidR="009E5815" w:rsidRPr="00C9691B" w:rsidRDefault="009E5815" w:rsidP="003B7212">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rPr>
            </w:pPr>
            <w:r w:rsidRPr="00C9691B">
              <w:rPr>
                <w:rFonts w:eastAsia="Malgun Gothic"/>
                <w:noProof/>
                <w:sz w:val="20"/>
                <w:lang w:eastAsia="zh-CN"/>
              </w:rPr>
              <w:tab/>
            </w:r>
            <w:r w:rsidRPr="00C9691B">
              <w:rPr>
                <w:rFonts w:eastAsia="Malgun Gothic"/>
                <w:noProof/>
                <w:sz w:val="20"/>
                <w:lang w:eastAsia="zh-CN"/>
              </w:rPr>
              <w:tab/>
            </w:r>
            <w:r w:rsidR="00F06C0A">
              <w:rPr>
                <w:rFonts w:eastAsia="Malgun Gothic"/>
                <w:b/>
                <w:noProof/>
                <w:sz w:val="20"/>
                <w:lang w:eastAsia="zh-CN"/>
              </w:rPr>
              <w:t>erp</w:t>
            </w:r>
            <w:r w:rsidRPr="00C9691B">
              <w:rPr>
                <w:rFonts w:eastAsia="Malgun Gothic"/>
                <w:b/>
                <w:noProof/>
                <w:sz w:val="20"/>
                <w:lang w:eastAsia="zh-CN"/>
              </w:rPr>
              <w:t>_</w:t>
            </w:r>
            <w:r w:rsidRPr="00C9691B">
              <w:rPr>
                <w:rFonts w:eastAsia="Malgun Gothic"/>
                <w:b/>
                <w:bCs/>
                <w:noProof/>
                <w:sz w:val="20"/>
                <w:lang w:eastAsia="zh-CN"/>
              </w:rPr>
              <w:t>persistence_flag</w:t>
            </w:r>
          </w:p>
        </w:tc>
        <w:tc>
          <w:tcPr>
            <w:tcW w:w="1388" w:type="dxa"/>
          </w:tcPr>
          <w:p w14:paraId="01CAB400" w14:textId="77777777" w:rsidR="009E5815" w:rsidRPr="00C9691B" w:rsidRDefault="009E5815" w:rsidP="003B721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C9691B">
              <w:rPr>
                <w:rFonts w:eastAsia="Malgun Gothic"/>
                <w:noProof/>
                <w:sz w:val="20"/>
                <w:lang w:eastAsia="zh-CN"/>
              </w:rPr>
              <w:t>u(1)</w:t>
            </w:r>
          </w:p>
        </w:tc>
      </w:tr>
      <w:tr w:rsidR="00102FEE" w:rsidRPr="00C9691B" w14:paraId="401657C6" w14:textId="77777777" w:rsidTr="00C56F3D">
        <w:trPr>
          <w:cantSplit/>
          <w:jc w:val="center"/>
          <w:ins w:id="89" w:author="Ye-Kui Wang v2" w:date="2017-10-20T05:01:00Z"/>
        </w:trPr>
        <w:tc>
          <w:tcPr>
            <w:tcW w:w="7689" w:type="dxa"/>
          </w:tcPr>
          <w:p w14:paraId="4D393664" w14:textId="28433AC8" w:rsidR="00102FEE" w:rsidRPr="00102FEE" w:rsidRDefault="00102FEE" w:rsidP="003B7212">
            <w:pPr>
              <w:keepLines/>
              <w:tabs>
                <w:tab w:val="clear" w:pos="360"/>
                <w:tab w:val="clear" w:pos="720"/>
                <w:tab w:val="clear" w:pos="1440"/>
                <w:tab w:val="left" w:pos="216"/>
                <w:tab w:val="left" w:pos="432"/>
                <w:tab w:val="left" w:pos="648"/>
                <w:tab w:val="left" w:pos="864"/>
                <w:tab w:val="left" w:pos="1296"/>
                <w:tab w:val="left" w:pos="1512"/>
              </w:tabs>
              <w:spacing w:before="20" w:after="40"/>
              <w:rPr>
                <w:ins w:id="90" w:author="Ye-Kui Wang v2" w:date="2017-10-20T05:01:00Z"/>
                <w:rFonts w:eastAsia="Malgun Gothic"/>
                <w:b/>
                <w:noProof/>
                <w:sz w:val="20"/>
                <w:lang w:eastAsia="zh-CN"/>
                <w:rPrChange w:id="91" w:author="Ye-Kui Wang v2" w:date="2017-10-20T05:03:00Z">
                  <w:rPr>
                    <w:ins w:id="92" w:author="Ye-Kui Wang v2" w:date="2017-10-20T05:01:00Z"/>
                    <w:rFonts w:eastAsia="Malgun Gothic"/>
                    <w:noProof/>
                    <w:sz w:val="20"/>
                    <w:lang w:eastAsia="zh-CN"/>
                  </w:rPr>
                </w:rPrChange>
              </w:rPr>
            </w:pPr>
            <w:ins w:id="93" w:author="Ye-Kui Wang v2" w:date="2017-10-20T05:01:00Z">
              <w:r>
                <w:rPr>
                  <w:rFonts w:eastAsia="Malgun Gothic"/>
                  <w:noProof/>
                  <w:sz w:val="20"/>
                  <w:lang w:eastAsia="zh-CN"/>
                </w:rPr>
                <w:tab/>
              </w:r>
              <w:r>
                <w:rPr>
                  <w:rFonts w:eastAsia="Malgun Gothic"/>
                  <w:noProof/>
                  <w:sz w:val="20"/>
                  <w:lang w:eastAsia="zh-CN"/>
                </w:rPr>
                <w:tab/>
              </w:r>
            </w:ins>
            <w:ins w:id="94" w:author="Ye-Kui Wang v2" w:date="2017-10-20T05:03:00Z">
              <w:del w:id="95" w:author="Gary Sullivan" w:date="2018-01-12T13:57:00Z">
                <w:r w:rsidRPr="00887979" w:rsidDel="00052898">
                  <w:rPr>
                    <w:rFonts w:eastAsia="Malgun Gothic"/>
                    <w:b/>
                    <w:noProof/>
                    <w:sz w:val="20"/>
                    <w:lang w:eastAsia="zh-CN"/>
                  </w:rPr>
                  <w:delText>erp_padding_flag</w:delText>
                </w:r>
              </w:del>
            </w:ins>
            <w:ins w:id="96" w:author="Gary Sullivan" w:date="2018-01-12T13:57:00Z">
              <w:r w:rsidR="00052898">
                <w:rPr>
                  <w:rFonts w:eastAsia="Malgun Gothic"/>
                  <w:b/>
                  <w:noProof/>
                  <w:sz w:val="20"/>
                  <w:lang w:eastAsia="zh-CN"/>
                </w:rPr>
                <w:t>erp_guard_band_flag</w:t>
              </w:r>
            </w:ins>
          </w:p>
        </w:tc>
        <w:tc>
          <w:tcPr>
            <w:tcW w:w="1388" w:type="dxa"/>
          </w:tcPr>
          <w:p w14:paraId="26E87D29" w14:textId="5AEB0D04" w:rsidR="00102FEE" w:rsidRPr="00C9691B" w:rsidRDefault="00102FEE" w:rsidP="003B7212">
            <w:pPr>
              <w:keepNext/>
              <w:keepLines/>
              <w:tabs>
                <w:tab w:val="clear" w:pos="360"/>
                <w:tab w:val="clear" w:pos="720"/>
                <w:tab w:val="clear" w:pos="1080"/>
                <w:tab w:val="clear" w:pos="1440"/>
              </w:tabs>
              <w:overflowPunct/>
              <w:autoSpaceDE/>
              <w:autoSpaceDN/>
              <w:adjustRightInd/>
              <w:spacing w:before="20" w:after="40"/>
              <w:jc w:val="center"/>
              <w:textAlignment w:val="auto"/>
              <w:rPr>
                <w:ins w:id="97" w:author="Ye-Kui Wang v2" w:date="2017-10-20T05:01:00Z"/>
                <w:rFonts w:eastAsia="Malgun Gothic"/>
                <w:noProof/>
                <w:sz w:val="20"/>
                <w:lang w:eastAsia="zh-CN"/>
              </w:rPr>
            </w:pPr>
            <w:ins w:id="98" w:author="Ye-Kui Wang v2" w:date="2017-10-20T05:02:00Z">
              <w:r>
                <w:rPr>
                  <w:rFonts w:eastAsia="Malgun Gothic"/>
                  <w:noProof/>
                  <w:sz w:val="20"/>
                  <w:lang w:eastAsia="zh-CN"/>
                </w:rPr>
                <w:t>u(1)</w:t>
              </w:r>
            </w:ins>
          </w:p>
        </w:tc>
      </w:tr>
      <w:tr w:rsidR="00102FEE" w:rsidRPr="00C9691B" w14:paraId="0638DD51" w14:textId="77777777" w:rsidTr="00C56F3D">
        <w:trPr>
          <w:cantSplit/>
          <w:jc w:val="center"/>
          <w:ins w:id="99" w:author="Ye-Kui Wang v2" w:date="2017-10-20T05:02:00Z"/>
        </w:trPr>
        <w:tc>
          <w:tcPr>
            <w:tcW w:w="7689" w:type="dxa"/>
          </w:tcPr>
          <w:p w14:paraId="4C466CA6" w14:textId="254F2D7E" w:rsidR="00102FEE" w:rsidRDefault="00102FEE" w:rsidP="003B7212">
            <w:pPr>
              <w:keepLines/>
              <w:tabs>
                <w:tab w:val="clear" w:pos="360"/>
                <w:tab w:val="clear" w:pos="720"/>
                <w:tab w:val="clear" w:pos="1440"/>
                <w:tab w:val="left" w:pos="216"/>
                <w:tab w:val="left" w:pos="432"/>
                <w:tab w:val="left" w:pos="648"/>
                <w:tab w:val="left" w:pos="864"/>
                <w:tab w:val="left" w:pos="1296"/>
                <w:tab w:val="left" w:pos="1512"/>
              </w:tabs>
              <w:spacing w:before="20" w:after="40"/>
              <w:rPr>
                <w:ins w:id="100" w:author="Ye-Kui Wang v2" w:date="2017-10-20T05:02:00Z"/>
                <w:rFonts w:eastAsia="Malgun Gothic"/>
                <w:noProof/>
                <w:sz w:val="20"/>
                <w:lang w:eastAsia="zh-CN"/>
              </w:rPr>
            </w:pPr>
            <w:ins w:id="101" w:author="Ye-Kui Wang v2" w:date="2017-10-20T05:02:00Z">
              <w:r>
                <w:rPr>
                  <w:rFonts w:eastAsia="Malgun Gothic"/>
                  <w:noProof/>
                  <w:sz w:val="20"/>
                  <w:lang w:eastAsia="zh-CN"/>
                </w:rPr>
                <w:tab/>
              </w:r>
              <w:r>
                <w:rPr>
                  <w:rFonts w:eastAsia="Malgun Gothic"/>
                  <w:noProof/>
                  <w:sz w:val="20"/>
                  <w:lang w:eastAsia="zh-CN"/>
                </w:rPr>
                <w:tab/>
              </w:r>
            </w:ins>
            <w:ins w:id="102" w:author="Ye-Kui Wang v2" w:date="2017-10-20T05:03:00Z">
              <w:r w:rsidRPr="007B1F08">
                <w:rPr>
                  <w:b/>
                  <w:sz w:val="20"/>
                </w:rPr>
                <w:t>erp</w:t>
              </w:r>
              <w:r>
                <w:rPr>
                  <w:sz w:val="20"/>
                </w:rPr>
                <w:t>_</w:t>
              </w:r>
              <w:r w:rsidR="00BC5C9F">
                <w:rPr>
                  <w:b/>
                  <w:bCs/>
                  <w:sz w:val="20"/>
                </w:rPr>
                <w:t>reserved_zero_2</w:t>
              </w:r>
              <w:r>
                <w:rPr>
                  <w:b/>
                  <w:bCs/>
                  <w:sz w:val="20"/>
                </w:rPr>
                <w:t>bits</w:t>
              </w:r>
            </w:ins>
          </w:p>
        </w:tc>
        <w:tc>
          <w:tcPr>
            <w:tcW w:w="1388" w:type="dxa"/>
          </w:tcPr>
          <w:p w14:paraId="44C2F4DF" w14:textId="462B89B4" w:rsidR="00102FEE" w:rsidRDefault="00BC5C9F" w:rsidP="003B7212">
            <w:pPr>
              <w:keepNext/>
              <w:keepLines/>
              <w:tabs>
                <w:tab w:val="clear" w:pos="360"/>
                <w:tab w:val="clear" w:pos="720"/>
                <w:tab w:val="clear" w:pos="1080"/>
                <w:tab w:val="clear" w:pos="1440"/>
              </w:tabs>
              <w:overflowPunct/>
              <w:autoSpaceDE/>
              <w:autoSpaceDN/>
              <w:adjustRightInd/>
              <w:spacing w:before="20" w:after="40"/>
              <w:jc w:val="center"/>
              <w:textAlignment w:val="auto"/>
              <w:rPr>
                <w:ins w:id="103" w:author="Ye-Kui Wang v2" w:date="2017-10-20T05:02:00Z"/>
                <w:rFonts w:eastAsia="Malgun Gothic"/>
                <w:noProof/>
                <w:sz w:val="20"/>
                <w:lang w:eastAsia="zh-CN"/>
              </w:rPr>
            </w:pPr>
            <w:proofErr w:type="gramStart"/>
            <w:ins w:id="104" w:author="Ye-Kui Wang v2" w:date="2017-10-20T05:22:00Z">
              <w:r>
                <w:rPr>
                  <w:rFonts w:eastAsia="Malgun Gothic"/>
                  <w:bCs/>
                  <w:sz w:val="20"/>
                </w:rPr>
                <w:t>u(</w:t>
              </w:r>
              <w:proofErr w:type="gramEnd"/>
              <w:r>
                <w:rPr>
                  <w:rFonts w:eastAsia="Malgun Gothic"/>
                  <w:bCs/>
                  <w:sz w:val="20"/>
                </w:rPr>
                <w:t>2</w:t>
              </w:r>
              <w:r w:rsidR="006E6243">
                <w:rPr>
                  <w:rFonts w:eastAsia="Malgun Gothic"/>
                  <w:bCs/>
                  <w:sz w:val="20"/>
                </w:rPr>
                <w:t>)</w:t>
              </w:r>
            </w:ins>
          </w:p>
        </w:tc>
      </w:tr>
      <w:tr w:rsidR="00102FEE" w:rsidRPr="00C9691B" w14:paraId="235C0BA8" w14:textId="77777777" w:rsidTr="00102FEE">
        <w:trPr>
          <w:cantSplit/>
          <w:jc w:val="center"/>
          <w:ins w:id="105" w:author="Ye-Kui Wang v2" w:date="2017-10-20T05:03:00Z"/>
        </w:trPr>
        <w:tc>
          <w:tcPr>
            <w:tcW w:w="7689" w:type="dxa"/>
          </w:tcPr>
          <w:p w14:paraId="0F9F552D" w14:textId="4773CE34" w:rsidR="00102FEE" w:rsidRPr="00C9691B" w:rsidRDefault="00102FEE" w:rsidP="00102FEE">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106" w:author="Ye-Kui Wang v2" w:date="2017-10-20T05:03:00Z"/>
                <w:rFonts w:eastAsia="Malgun Gothic"/>
                <w:sz w:val="20"/>
              </w:rPr>
            </w:pPr>
            <w:ins w:id="107" w:author="Ye-Kui Wang v2" w:date="2017-10-20T05:03:00Z">
              <w:r w:rsidRPr="00C9691B">
                <w:rPr>
                  <w:rFonts w:eastAsia="Malgun Gothic"/>
                  <w:sz w:val="20"/>
                </w:rPr>
                <w:tab/>
              </w:r>
              <w:r w:rsidRPr="00C9691B">
                <w:rPr>
                  <w:rFonts w:eastAsia="Malgun Gothic"/>
                  <w:sz w:val="20"/>
                </w:rPr>
                <w:tab/>
              </w:r>
              <w:r>
                <w:rPr>
                  <w:rFonts w:eastAsia="Malgun Gothic"/>
                  <w:color w:val="000000"/>
                  <w:sz w:val="20"/>
                </w:rPr>
                <w:t>if( </w:t>
              </w:r>
              <w:del w:id="108" w:author="Gary Sullivan" w:date="2018-01-12T13:57:00Z">
                <w:r w:rsidDel="00052898">
                  <w:rPr>
                    <w:rFonts w:eastAsia="Malgun Gothic"/>
                    <w:color w:val="000000"/>
                    <w:sz w:val="20"/>
                  </w:rPr>
                  <w:delText>erp_padding_flag</w:delText>
                </w:r>
              </w:del>
            </w:ins>
            <w:ins w:id="109" w:author="Gary Sullivan" w:date="2018-01-12T13:57:00Z">
              <w:r w:rsidR="00052898">
                <w:rPr>
                  <w:rFonts w:eastAsia="Malgun Gothic"/>
                  <w:color w:val="000000"/>
                  <w:sz w:val="20"/>
                </w:rPr>
                <w:t>erp_guard_band_</w:t>
              </w:r>
              <w:proofErr w:type="gramStart"/>
              <w:r w:rsidR="00052898">
                <w:rPr>
                  <w:rFonts w:eastAsia="Malgun Gothic"/>
                  <w:color w:val="000000"/>
                  <w:sz w:val="20"/>
                </w:rPr>
                <w:t>flag</w:t>
              </w:r>
            </w:ins>
            <w:ins w:id="110" w:author="Ye-Kui Wang v2" w:date="2017-10-20T05:03:00Z">
              <w:r w:rsidRPr="00C9691B">
                <w:rPr>
                  <w:rFonts w:eastAsia="Malgun Gothic"/>
                  <w:color w:val="000000"/>
                  <w:sz w:val="20"/>
                </w:rPr>
                <w:t>  =</w:t>
              </w:r>
              <w:proofErr w:type="gramEnd"/>
              <w:r w:rsidRPr="00C9691B">
                <w:rPr>
                  <w:rFonts w:eastAsia="Malgun Gothic"/>
                  <w:color w:val="000000"/>
                  <w:sz w:val="20"/>
                </w:rPr>
                <w:t> =  1 ) {</w:t>
              </w:r>
            </w:ins>
          </w:p>
        </w:tc>
        <w:tc>
          <w:tcPr>
            <w:tcW w:w="1388" w:type="dxa"/>
          </w:tcPr>
          <w:p w14:paraId="6E9348C8" w14:textId="5B25D675" w:rsidR="00102FEE" w:rsidRPr="00C9691B" w:rsidRDefault="00102FEE" w:rsidP="00102FEE">
            <w:pPr>
              <w:keepNext/>
              <w:keepLines/>
              <w:tabs>
                <w:tab w:val="clear" w:pos="360"/>
                <w:tab w:val="clear" w:pos="720"/>
                <w:tab w:val="clear" w:pos="1080"/>
                <w:tab w:val="clear" w:pos="1440"/>
              </w:tabs>
              <w:overflowPunct/>
              <w:autoSpaceDE/>
              <w:autoSpaceDN/>
              <w:adjustRightInd/>
              <w:spacing w:before="20" w:after="40"/>
              <w:jc w:val="center"/>
              <w:textAlignment w:val="auto"/>
              <w:rPr>
                <w:ins w:id="111" w:author="Ye-Kui Wang v2" w:date="2017-10-20T05:03:00Z"/>
                <w:rFonts w:eastAsia="Malgun Gothic"/>
                <w:bCs/>
                <w:sz w:val="20"/>
              </w:rPr>
            </w:pPr>
          </w:p>
        </w:tc>
      </w:tr>
      <w:tr w:rsidR="00BC5C9F" w:rsidRPr="00C9691B" w14:paraId="7A758C20" w14:textId="77777777" w:rsidTr="00E76166">
        <w:trPr>
          <w:cantSplit/>
          <w:jc w:val="center"/>
          <w:ins w:id="112" w:author="Ye-Kui Wang v2" w:date="2017-10-21T00:03:00Z"/>
        </w:trPr>
        <w:tc>
          <w:tcPr>
            <w:tcW w:w="7689" w:type="dxa"/>
          </w:tcPr>
          <w:p w14:paraId="34E633B7" w14:textId="72455AB7" w:rsidR="00BC5C9F"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113" w:author="Ye-Kui Wang v2" w:date="2017-10-21T00:03:00Z"/>
                <w:rFonts w:eastAsia="Malgun Gothic"/>
                <w:sz w:val="20"/>
              </w:rPr>
            </w:pPr>
            <w:ins w:id="114" w:author="Ye-Kui Wang v2" w:date="2017-10-21T00:03:00Z">
              <w:r>
                <w:rPr>
                  <w:rFonts w:eastAsia="Malgun Gothic"/>
                  <w:sz w:val="20"/>
                </w:rPr>
                <w:tab/>
              </w:r>
              <w:r>
                <w:rPr>
                  <w:rFonts w:eastAsia="Malgun Gothic"/>
                  <w:sz w:val="20"/>
                </w:rPr>
                <w:tab/>
              </w:r>
              <w:r>
                <w:rPr>
                  <w:rFonts w:eastAsia="Malgun Gothic"/>
                  <w:sz w:val="20"/>
                </w:rPr>
                <w:tab/>
              </w:r>
            </w:ins>
            <w:ins w:id="115" w:author="Gary Sullivan" w:date="2018-01-12T13:29:00Z">
              <w:r w:rsidR="00A42004" w:rsidRPr="00A42004">
                <w:rPr>
                  <w:rFonts w:eastAsia="Malgun Gothic"/>
                  <w:b/>
                  <w:sz w:val="20"/>
                  <w:rPrChange w:id="116" w:author="Gary Sullivan" w:date="2018-01-12T13:29:00Z">
                    <w:rPr>
                      <w:rFonts w:eastAsia="Malgun Gothic"/>
                      <w:sz w:val="20"/>
                    </w:rPr>
                  </w:rPrChange>
                </w:rPr>
                <w:t>erp_</w:t>
              </w:r>
            </w:ins>
            <w:ins w:id="117" w:author="Ye-Kui Wang v2" w:date="2017-10-21T00:03:00Z">
              <w:r>
                <w:rPr>
                  <w:b/>
                  <w:noProof/>
                  <w:sz w:val="20"/>
                </w:rPr>
                <w:t>g</w:t>
              </w:r>
            </w:ins>
            <w:ins w:id="118" w:author="Gary Sullivan" w:date="2018-01-12T13:29:00Z">
              <w:r w:rsidR="00A42004">
                <w:rPr>
                  <w:b/>
                  <w:noProof/>
                  <w:sz w:val="20"/>
                </w:rPr>
                <w:t>uard_band</w:t>
              </w:r>
            </w:ins>
            <w:ins w:id="119" w:author="Ye-Kui Wang v2" w:date="2017-10-21T00:03:00Z">
              <w:del w:id="120" w:author="Gary Sullivan" w:date="2018-01-12T13:29:00Z">
                <w:r w:rsidDel="00A42004">
                  <w:rPr>
                    <w:b/>
                    <w:noProof/>
                    <w:sz w:val="20"/>
                  </w:rPr>
                  <w:delText>p_erp</w:delText>
                </w:r>
              </w:del>
              <w:r>
                <w:rPr>
                  <w:b/>
                  <w:noProof/>
                  <w:sz w:val="20"/>
                </w:rPr>
                <w:t>_type</w:t>
              </w:r>
            </w:ins>
          </w:p>
        </w:tc>
        <w:tc>
          <w:tcPr>
            <w:tcW w:w="1388" w:type="dxa"/>
          </w:tcPr>
          <w:p w14:paraId="7E5ABF9B" w14:textId="3A9FFB7D" w:rsidR="00BC5C9F"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ins w:id="121" w:author="Ye-Kui Wang v2" w:date="2017-10-21T00:03:00Z"/>
                <w:rFonts w:eastAsia="Malgun Gothic"/>
                <w:bCs/>
                <w:sz w:val="20"/>
              </w:rPr>
            </w:pPr>
            <w:proofErr w:type="gramStart"/>
            <w:ins w:id="122" w:author="Ye-Kui Wang v2" w:date="2017-10-21T00:03:00Z">
              <w:r>
                <w:rPr>
                  <w:rFonts w:eastAsia="Malgun Gothic"/>
                  <w:bCs/>
                  <w:sz w:val="20"/>
                </w:rPr>
                <w:t>u(</w:t>
              </w:r>
              <w:proofErr w:type="gramEnd"/>
              <w:r>
                <w:rPr>
                  <w:rFonts w:eastAsia="Malgun Gothic"/>
                  <w:bCs/>
                  <w:sz w:val="20"/>
                </w:rPr>
                <w:t>3)</w:t>
              </w:r>
            </w:ins>
          </w:p>
        </w:tc>
      </w:tr>
      <w:tr w:rsidR="00BC5C9F" w:rsidRPr="00C9691B" w14:paraId="2D1402B1" w14:textId="77777777" w:rsidTr="00E76166">
        <w:trPr>
          <w:cantSplit/>
          <w:jc w:val="center"/>
          <w:ins w:id="123" w:author="Ye-Kui Wang v2" w:date="2017-10-20T05:22:00Z"/>
        </w:trPr>
        <w:tc>
          <w:tcPr>
            <w:tcW w:w="7689" w:type="dxa"/>
          </w:tcPr>
          <w:p w14:paraId="51D4D2EB" w14:textId="6944E596" w:rsidR="00BC5C9F" w:rsidRPr="00C9691B"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124" w:author="Ye-Kui Wang v2" w:date="2017-10-20T05:22:00Z"/>
                <w:rFonts w:eastAsia="Malgun Gothic"/>
                <w:sz w:val="20"/>
              </w:rPr>
            </w:pPr>
            <w:ins w:id="125" w:author="Ye-Kui Wang v2" w:date="2017-10-20T05:22:00Z">
              <w:r>
                <w:rPr>
                  <w:rFonts w:eastAsia="Malgun Gothic"/>
                  <w:sz w:val="20"/>
                </w:rPr>
                <w:tab/>
              </w:r>
              <w:r>
                <w:rPr>
                  <w:rFonts w:eastAsia="Malgun Gothic"/>
                  <w:sz w:val="20"/>
                </w:rPr>
                <w:tab/>
              </w:r>
              <w:r>
                <w:rPr>
                  <w:rFonts w:eastAsia="Malgun Gothic"/>
                  <w:sz w:val="20"/>
                </w:rPr>
                <w:tab/>
              </w:r>
            </w:ins>
            <w:ins w:id="126" w:author="Gary Sullivan" w:date="2018-01-12T13:29:00Z">
              <w:r w:rsidR="00A42004">
                <w:rPr>
                  <w:rFonts w:eastAsia="Malgun Gothic"/>
                  <w:b/>
                  <w:sz w:val="20"/>
                </w:rPr>
                <w:t>erp_</w:t>
              </w:r>
            </w:ins>
            <w:ins w:id="127" w:author="Ye-Kui Wang v2" w:date="2017-10-20T05:22:00Z">
              <w:r w:rsidRPr="0018684D">
                <w:rPr>
                  <w:b/>
                  <w:noProof/>
                  <w:sz w:val="20"/>
                </w:rPr>
                <w:t>left_</w:t>
              </w:r>
              <w:del w:id="128" w:author="Gary Sullivan" w:date="2018-01-12T13:27:00Z">
                <w:r w:rsidRPr="0018684D" w:rsidDel="00A46B5B">
                  <w:rPr>
                    <w:b/>
                    <w:noProof/>
                    <w:sz w:val="20"/>
                  </w:rPr>
                  <w:delText>gb</w:delText>
                </w:r>
                <w:r w:rsidDel="00A46B5B">
                  <w:rPr>
                    <w:b/>
                    <w:noProof/>
                    <w:sz w:val="20"/>
                  </w:rPr>
                  <w:delText>_</w:delText>
                </w:r>
              </w:del>
            </w:ins>
            <w:ins w:id="129" w:author="Gary Sullivan" w:date="2018-01-12T13:27:00Z">
              <w:r w:rsidR="00A46B5B">
                <w:rPr>
                  <w:b/>
                  <w:noProof/>
                  <w:sz w:val="20"/>
                </w:rPr>
                <w:t>guard_band</w:t>
              </w:r>
            </w:ins>
            <w:ins w:id="130" w:author="Ye-Kui Wang v2" w:date="2017-10-20T05:22:00Z">
              <w:del w:id="131" w:author="Gary Sullivan" w:date="2018-01-12T13:30:00Z">
                <w:r w:rsidDel="00A42004">
                  <w:rPr>
                    <w:b/>
                    <w:noProof/>
                    <w:sz w:val="20"/>
                  </w:rPr>
                  <w:delText>erp</w:delText>
                </w:r>
              </w:del>
              <w:r w:rsidRPr="0018684D">
                <w:rPr>
                  <w:b/>
                  <w:noProof/>
                  <w:sz w:val="20"/>
                </w:rPr>
                <w:t>_width</w:t>
              </w:r>
            </w:ins>
          </w:p>
        </w:tc>
        <w:tc>
          <w:tcPr>
            <w:tcW w:w="1388" w:type="dxa"/>
          </w:tcPr>
          <w:p w14:paraId="6CAC67B9" w14:textId="6B3F0AA0" w:rsidR="00BC5C9F" w:rsidRPr="00C9691B"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ins w:id="132" w:author="Ye-Kui Wang v2" w:date="2017-10-20T05:22:00Z"/>
                <w:rFonts w:eastAsia="Malgun Gothic"/>
                <w:bCs/>
                <w:sz w:val="20"/>
              </w:rPr>
            </w:pPr>
            <w:proofErr w:type="gramStart"/>
            <w:ins w:id="133" w:author="Ye-Kui Wang v2" w:date="2017-10-20T05:22:00Z">
              <w:r>
                <w:rPr>
                  <w:rFonts w:eastAsia="Malgun Gothic"/>
                  <w:bCs/>
                  <w:sz w:val="20"/>
                </w:rPr>
                <w:t>u(</w:t>
              </w:r>
              <w:proofErr w:type="gramEnd"/>
              <w:r>
                <w:rPr>
                  <w:rFonts w:eastAsia="Malgun Gothic"/>
                  <w:bCs/>
                  <w:sz w:val="20"/>
                </w:rPr>
                <w:t>8)</w:t>
              </w:r>
            </w:ins>
          </w:p>
        </w:tc>
      </w:tr>
      <w:tr w:rsidR="00BC5C9F" w:rsidRPr="00C9691B" w14:paraId="04B0684D" w14:textId="77777777" w:rsidTr="00E76166">
        <w:trPr>
          <w:cantSplit/>
          <w:jc w:val="center"/>
          <w:ins w:id="134" w:author="Ye-Kui Wang v2" w:date="2017-10-20T05:22:00Z"/>
        </w:trPr>
        <w:tc>
          <w:tcPr>
            <w:tcW w:w="7689" w:type="dxa"/>
          </w:tcPr>
          <w:p w14:paraId="73B81C16" w14:textId="3BA70D90" w:rsidR="00BC5C9F" w:rsidRPr="00C9691B"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135" w:author="Ye-Kui Wang v2" w:date="2017-10-20T05:22:00Z"/>
                <w:rFonts w:eastAsia="Malgun Gothic"/>
                <w:sz w:val="20"/>
              </w:rPr>
            </w:pPr>
            <w:ins w:id="136" w:author="Ye-Kui Wang v2" w:date="2017-10-20T05:22:00Z">
              <w:r>
                <w:rPr>
                  <w:rFonts w:eastAsia="Malgun Gothic"/>
                  <w:sz w:val="20"/>
                </w:rPr>
                <w:tab/>
              </w:r>
              <w:r>
                <w:rPr>
                  <w:rFonts w:eastAsia="Malgun Gothic"/>
                  <w:sz w:val="20"/>
                </w:rPr>
                <w:tab/>
              </w:r>
              <w:r>
                <w:rPr>
                  <w:rFonts w:eastAsia="Malgun Gothic"/>
                  <w:sz w:val="20"/>
                </w:rPr>
                <w:tab/>
              </w:r>
            </w:ins>
            <w:ins w:id="137" w:author="Gary Sullivan" w:date="2018-01-12T13:30:00Z">
              <w:r w:rsidR="00A42004">
                <w:rPr>
                  <w:rFonts w:eastAsia="Malgun Gothic"/>
                  <w:b/>
                  <w:sz w:val="20"/>
                </w:rPr>
                <w:t>erp_</w:t>
              </w:r>
            </w:ins>
            <w:ins w:id="138" w:author="Ye-Kui Wang v2" w:date="2017-10-20T05:22:00Z">
              <w:r>
                <w:rPr>
                  <w:b/>
                  <w:noProof/>
                  <w:sz w:val="20"/>
                </w:rPr>
                <w:t>right</w:t>
              </w:r>
              <w:r w:rsidRPr="0018684D">
                <w:rPr>
                  <w:b/>
                  <w:noProof/>
                  <w:sz w:val="20"/>
                </w:rPr>
                <w:t>_</w:t>
              </w:r>
              <w:del w:id="139" w:author="Gary Sullivan" w:date="2018-01-12T13:27:00Z">
                <w:r w:rsidRPr="0018684D" w:rsidDel="00A46B5B">
                  <w:rPr>
                    <w:b/>
                    <w:noProof/>
                    <w:sz w:val="20"/>
                  </w:rPr>
                  <w:delText>gb</w:delText>
                </w:r>
                <w:r w:rsidDel="00A46B5B">
                  <w:rPr>
                    <w:b/>
                    <w:noProof/>
                    <w:sz w:val="20"/>
                  </w:rPr>
                  <w:delText>_</w:delText>
                </w:r>
              </w:del>
            </w:ins>
            <w:ins w:id="140" w:author="Gary Sullivan" w:date="2018-01-12T13:27:00Z">
              <w:r w:rsidR="00A46B5B">
                <w:rPr>
                  <w:b/>
                  <w:noProof/>
                  <w:sz w:val="20"/>
                </w:rPr>
                <w:t>guard_band</w:t>
              </w:r>
            </w:ins>
            <w:ins w:id="141" w:author="Ye-Kui Wang v2" w:date="2017-10-20T05:22:00Z">
              <w:del w:id="142" w:author="Gary Sullivan" w:date="2018-01-12T13:30:00Z">
                <w:r w:rsidDel="00A42004">
                  <w:rPr>
                    <w:b/>
                    <w:noProof/>
                    <w:sz w:val="20"/>
                  </w:rPr>
                  <w:delText>erp</w:delText>
                </w:r>
              </w:del>
              <w:r w:rsidRPr="0018684D">
                <w:rPr>
                  <w:b/>
                  <w:noProof/>
                  <w:sz w:val="20"/>
                </w:rPr>
                <w:t>_width</w:t>
              </w:r>
            </w:ins>
          </w:p>
        </w:tc>
        <w:tc>
          <w:tcPr>
            <w:tcW w:w="1388" w:type="dxa"/>
          </w:tcPr>
          <w:p w14:paraId="791A6562" w14:textId="0DA48775" w:rsidR="00BC5C9F" w:rsidRPr="00C9691B"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ins w:id="143" w:author="Ye-Kui Wang v2" w:date="2017-10-20T05:22:00Z"/>
                <w:rFonts w:eastAsia="Malgun Gothic"/>
                <w:bCs/>
                <w:sz w:val="20"/>
              </w:rPr>
            </w:pPr>
            <w:proofErr w:type="gramStart"/>
            <w:ins w:id="144" w:author="Ye-Kui Wang v2" w:date="2017-10-20T05:22:00Z">
              <w:r>
                <w:rPr>
                  <w:rFonts w:eastAsia="Malgun Gothic"/>
                  <w:bCs/>
                  <w:sz w:val="20"/>
                </w:rPr>
                <w:t>u(</w:t>
              </w:r>
              <w:proofErr w:type="gramEnd"/>
              <w:r>
                <w:rPr>
                  <w:rFonts w:eastAsia="Malgun Gothic"/>
                  <w:bCs/>
                  <w:sz w:val="20"/>
                </w:rPr>
                <w:t>8)</w:t>
              </w:r>
            </w:ins>
          </w:p>
        </w:tc>
      </w:tr>
      <w:tr w:rsidR="00BC5C9F" w:rsidRPr="00C9691B" w14:paraId="2E33E953" w14:textId="77777777" w:rsidTr="00102FEE">
        <w:trPr>
          <w:cantSplit/>
          <w:jc w:val="center"/>
          <w:ins w:id="145" w:author="Ye-Kui Wang v2" w:date="2017-10-20T05:03:00Z"/>
        </w:trPr>
        <w:tc>
          <w:tcPr>
            <w:tcW w:w="7689" w:type="dxa"/>
          </w:tcPr>
          <w:p w14:paraId="417A3455" w14:textId="77777777" w:rsidR="00BC5C9F" w:rsidRPr="00C9691B"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ins w:id="146" w:author="Ye-Kui Wang v2" w:date="2017-10-20T05:03:00Z"/>
                <w:rFonts w:eastAsia="Malgun Gothic"/>
                <w:sz w:val="20"/>
              </w:rPr>
            </w:pPr>
            <w:ins w:id="147" w:author="Ye-Kui Wang v2" w:date="2017-10-20T05:03:00Z">
              <w:r w:rsidRPr="00C9691B">
                <w:rPr>
                  <w:rFonts w:eastAsia="Malgun Gothic"/>
                  <w:sz w:val="20"/>
                </w:rPr>
                <w:tab/>
              </w:r>
              <w:r w:rsidRPr="00C9691B">
                <w:rPr>
                  <w:rFonts w:eastAsia="Malgun Gothic"/>
                  <w:sz w:val="20"/>
                </w:rPr>
                <w:tab/>
              </w:r>
              <w:r w:rsidRPr="00C9691B">
                <w:rPr>
                  <w:rFonts w:eastAsia="Malgun Gothic"/>
                  <w:color w:val="000000"/>
                  <w:sz w:val="20"/>
                </w:rPr>
                <w:t>}</w:t>
              </w:r>
            </w:ins>
          </w:p>
        </w:tc>
        <w:tc>
          <w:tcPr>
            <w:tcW w:w="1388" w:type="dxa"/>
          </w:tcPr>
          <w:p w14:paraId="0836825D" w14:textId="77777777" w:rsidR="00BC5C9F" w:rsidRPr="00C9691B"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ins w:id="148" w:author="Ye-Kui Wang v2" w:date="2017-10-20T05:03:00Z"/>
                <w:rFonts w:eastAsia="Malgun Gothic"/>
                <w:bCs/>
                <w:sz w:val="20"/>
              </w:rPr>
            </w:pPr>
          </w:p>
        </w:tc>
      </w:tr>
      <w:tr w:rsidR="00BC5C9F" w:rsidRPr="00C9691B" w:rsidDel="006E6243" w14:paraId="02DE125F" w14:textId="244045B1" w:rsidTr="00C56F3D">
        <w:tblPrEx>
          <w:tblLook w:val="04A0" w:firstRow="1" w:lastRow="0" w:firstColumn="1" w:lastColumn="0" w:noHBand="0" w:noVBand="1"/>
        </w:tblPrEx>
        <w:trPr>
          <w:cantSplit/>
          <w:jc w:val="center"/>
          <w:del w:id="149" w:author="Ye-Kui Wang v2" w:date="2017-10-20T05:20:00Z"/>
        </w:trPr>
        <w:tc>
          <w:tcPr>
            <w:tcW w:w="7689" w:type="dxa"/>
          </w:tcPr>
          <w:p w14:paraId="2B14A39C" w14:textId="3077CDE4" w:rsidR="00BC5C9F" w:rsidRPr="00C9691B" w:rsidDel="006E6243" w:rsidRDefault="00BC5C9F" w:rsidP="00BC5C9F">
            <w:pPr>
              <w:keepLines/>
              <w:tabs>
                <w:tab w:val="clear" w:pos="360"/>
                <w:tab w:val="clear" w:pos="720"/>
                <w:tab w:val="clear" w:pos="1440"/>
                <w:tab w:val="left" w:pos="216"/>
                <w:tab w:val="left" w:pos="432"/>
                <w:tab w:val="left" w:pos="648"/>
                <w:tab w:val="left" w:pos="864"/>
                <w:tab w:val="left" w:pos="1296"/>
                <w:tab w:val="left" w:pos="1512"/>
              </w:tabs>
              <w:spacing w:before="20" w:after="40"/>
              <w:rPr>
                <w:del w:id="150" w:author="Ye-Kui Wang v2" w:date="2017-10-20T05:20:00Z"/>
                <w:sz w:val="20"/>
              </w:rPr>
            </w:pPr>
            <w:del w:id="151" w:author="Ye-Kui Wang v2" w:date="2017-10-20T05:20:00Z">
              <w:r w:rsidRPr="00C9691B" w:rsidDel="006E6243">
                <w:rPr>
                  <w:sz w:val="20"/>
                </w:rPr>
                <w:tab/>
              </w:r>
              <w:r w:rsidRPr="00C9691B" w:rsidDel="006E6243">
                <w:rPr>
                  <w:sz w:val="20"/>
                </w:rPr>
                <w:tab/>
              </w:r>
              <w:r w:rsidDel="006E6243">
                <w:rPr>
                  <w:b/>
                  <w:sz w:val="20"/>
                </w:rPr>
                <w:delText>erp_rotation_flag</w:delText>
              </w:r>
            </w:del>
          </w:p>
        </w:tc>
        <w:tc>
          <w:tcPr>
            <w:tcW w:w="1388" w:type="dxa"/>
          </w:tcPr>
          <w:p w14:paraId="51D56705" w14:textId="42DFF17E"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152" w:author="Ye-Kui Wang v2" w:date="2017-10-20T05:20:00Z"/>
                <w:rFonts w:eastAsia="Malgun Gothic"/>
                <w:bCs/>
                <w:sz w:val="20"/>
              </w:rPr>
            </w:pPr>
            <w:del w:id="153" w:author="Ye-Kui Wang v2" w:date="2017-10-20T05:20:00Z">
              <w:r w:rsidRPr="00C9691B" w:rsidDel="006E6243">
                <w:rPr>
                  <w:rFonts w:eastAsia="Malgun Gothic"/>
                  <w:bCs/>
                  <w:sz w:val="20"/>
                </w:rPr>
                <w:delText>u(</w:delText>
              </w:r>
              <w:r w:rsidDel="006E6243">
                <w:rPr>
                  <w:rFonts w:eastAsia="Malgun Gothic"/>
                  <w:bCs/>
                  <w:sz w:val="20"/>
                </w:rPr>
                <w:delText>1</w:delText>
              </w:r>
              <w:r w:rsidRPr="00C9691B" w:rsidDel="006E6243">
                <w:rPr>
                  <w:rFonts w:eastAsia="Malgun Gothic"/>
                  <w:bCs/>
                  <w:sz w:val="20"/>
                </w:rPr>
                <w:delText>)</w:delText>
              </w:r>
            </w:del>
          </w:p>
        </w:tc>
      </w:tr>
      <w:tr w:rsidR="00BC5C9F" w:rsidRPr="00C9691B" w:rsidDel="006E6243" w14:paraId="6A2BFEFD" w14:textId="032AE50D" w:rsidTr="000D2C00">
        <w:tblPrEx>
          <w:tblLook w:val="04A0" w:firstRow="1" w:lastRow="0" w:firstColumn="1" w:lastColumn="0" w:noHBand="0" w:noVBand="1"/>
        </w:tblPrEx>
        <w:trPr>
          <w:cantSplit/>
          <w:jc w:val="center"/>
          <w:del w:id="154" w:author="Ye-Kui Wang v2" w:date="2017-10-20T05:20:00Z"/>
        </w:trPr>
        <w:tc>
          <w:tcPr>
            <w:tcW w:w="7689" w:type="dxa"/>
          </w:tcPr>
          <w:p w14:paraId="1C737B0A" w14:textId="0681698F" w:rsidR="00BC5C9F" w:rsidRPr="003470C8" w:rsidDel="006E6243" w:rsidRDefault="00BC5C9F" w:rsidP="00BC5C9F">
            <w:pPr>
              <w:keepLines/>
              <w:tabs>
                <w:tab w:val="clear" w:pos="360"/>
                <w:tab w:val="clear" w:pos="720"/>
                <w:tab w:val="clear" w:pos="1440"/>
                <w:tab w:val="left" w:pos="216"/>
                <w:tab w:val="left" w:pos="432"/>
                <w:tab w:val="left" w:pos="648"/>
                <w:tab w:val="left" w:pos="864"/>
                <w:tab w:val="left" w:pos="1296"/>
                <w:tab w:val="left" w:pos="1512"/>
              </w:tabs>
              <w:spacing w:before="20" w:after="40"/>
              <w:rPr>
                <w:del w:id="155" w:author="Ye-Kui Wang v2" w:date="2017-10-20T05:20:00Z"/>
                <w:b/>
                <w:sz w:val="20"/>
              </w:rPr>
            </w:pPr>
            <w:del w:id="156" w:author="Ye-Kui Wang v2" w:date="2017-10-20T05:20:00Z">
              <w:r w:rsidRPr="00C9691B" w:rsidDel="006E6243">
                <w:rPr>
                  <w:sz w:val="20"/>
                </w:rPr>
                <w:tab/>
              </w:r>
              <w:r w:rsidRPr="00C9691B" w:rsidDel="006E6243">
                <w:rPr>
                  <w:sz w:val="20"/>
                </w:rPr>
                <w:tab/>
              </w:r>
              <w:r w:rsidRPr="007B1F08" w:rsidDel="006E6243">
                <w:rPr>
                  <w:b/>
                  <w:sz w:val="20"/>
                </w:rPr>
                <w:delText>erp_</w:delText>
              </w:r>
              <w:r w:rsidDel="006E6243">
                <w:rPr>
                  <w:b/>
                  <w:sz w:val="20"/>
                </w:rPr>
                <w:delText>explicit</w:delText>
              </w:r>
              <w:r w:rsidRPr="003470C8" w:rsidDel="006E6243">
                <w:rPr>
                  <w:b/>
                  <w:sz w:val="20"/>
                </w:rPr>
                <w:delText>_</w:delText>
              </w:r>
              <w:r w:rsidDel="006E6243">
                <w:rPr>
                  <w:b/>
                  <w:sz w:val="20"/>
                </w:rPr>
                <w:delText>coverage_range_</w:delText>
              </w:r>
              <w:r w:rsidRPr="003470C8" w:rsidDel="006E6243">
                <w:rPr>
                  <w:b/>
                  <w:sz w:val="20"/>
                </w:rPr>
                <w:delText>flag</w:delText>
              </w:r>
            </w:del>
          </w:p>
        </w:tc>
        <w:tc>
          <w:tcPr>
            <w:tcW w:w="1388" w:type="dxa"/>
          </w:tcPr>
          <w:p w14:paraId="1543EEC7" w14:textId="2DBB3D49"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157" w:author="Ye-Kui Wang v2" w:date="2017-10-20T05:20:00Z"/>
                <w:rFonts w:eastAsia="Malgun Gothic"/>
                <w:bCs/>
                <w:sz w:val="20"/>
              </w:rPr>
            </w:pPr>
            <w:del w:id="158" w:author="Ye-Kui Wang v2" w:date="2017-10-20T05:20:00Z">
              <w:r w:rsidRPr="00C9691B" w:rsidDel="006E6243">
                <w:rPr>
                  <w:rFonts w:eastAsia="Malgun Gothic"/>
                  <w:bCs/>
                  <w:sz w:val="20"/>
                </w:rPr>
                <w:delText>u(1)</w:delText>
              </w:r>
            </w:del>
          </w:p>
        </w:tc>
      </w:tr>
      <w:tr w:rsidR="00BC5C9F" w:rsidRPr="00C9691B" w:rsidDel="006E6243" w14:paraId="12EB872B" w14:textId="096EA937" w:rsidTr="000D2C00">
        <w:tblPrEx>
          <w:tblLook w:val="04A0" w:firstRow="1" w:lastRow="0" w:firstColumn="1" w:lastColumn="0" w:noHBand="0" w:noVBand="1"/>
        </w:tblPrEx>
        <w:trPr>
          <w:cantSplit/>
          <w:jc w:val="center"/>
          <w:del w:id="159" w:author="Ye-Kui Wang v2" w:date="2017-10-20T05:20:00Z"/>
        </w:trPr>
        <w:tc>
          <w:tcPr>
            <w:tcW w:w="7689" w:type="dxa"/>
          </w:tcPr>
          <w:p w14:paraId="34E220AE" w14:textId="3F945CFA" w:rsidR="00BC5C9F" w:rsidRPr="00C9691B" w:rsidDel="006E6243" w:rsidRDefault="00BC5C9F" w:rsidP="00BC5C9F">
            <w:pPr>
              <w:keepLines/>
              <w:tabs>
                <w:tab w:val="clear" w:pos="360"/>
                <w:tab w:val="clear" w:pos="720"/>
                <w:tab w:val="clear" w:pos="1440"/>
                <w:tab w:val="left" w:pos="216"/>
                <w:tab w:val="left" w:pos="432"/>
                <w:tab w:val="left" w:pos="648"/>
                <w:tab w:val="left" w:pos="864"/>
                <w:tab w:val="left" w:pos="1296"/>
                <w:tab w:val="left" w:pos="1512"/>
              </w:tabs>
              <w:spacing w:before="20" w:after="40"/>
              <w:rPr>
                <w:del w:id="160" w:author="Ye-Kui Wang v2" w:date="2017-10-20T05:20:00Z"/>
                <w:sz w:val="20"/>
              </w:rPr>
            </w:pPr>
            <w:del w:id="161" w:author="Ye-Kui Wang v2" w:date="2017-10-20T05:20:00Z">
              <w:r w:rsidRPr="00C9691B" w:rsidDel="006E6243">
                <w:rPr>
                  <w:sz w:val="20"/>
                </w:rPr>
                <w:tab/>
              </w:r>
              <w:r w:rsidRPr="00C9691B" w:rsidDel="006E6243">
                <w:rPr>
                  <w:sz w:val="20"/>
                </w:rPr>
                <w:tab/>
              </w:r>
              <w:r w:rsidRPr="007B1F08" w:rsidDel="006E6243">
                <w:rPr>
                  <w:b/>
                  <w:sz w:val="20"/>
                </w:rPr>
                <w:delText>erp</w:delText>
              </w:r>
              <w:r w:rsidDel="006E6243">
                <w:rPr>
                  <w:sz w:val="20"/>
                </w:rPr>
                <w:delText>_</w:delText>
              </w:r>
              <w:r w:rsidDel="006E6243">
                <w:rPr>
                  <w:b/>
                  <w:bCs/>
                  <w:sz w:val="20"/>
                </w:rPr>
                <w:delText>reserved_zero_4bits</w:delText>
              </w:r>
            </w:del>
          </w:p>
        </w:tc>
        <w:tc>
          <w:tcPr>
            <w:tcW w:w="1388" w:type="dxa"/>
          </w:tcPr>
          <w:p w14:paraId="620C74D9" w14:textId="0DB23A2E"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162" w:author="Ye-Kui Wang v2" w:date="2017-10-20T05:20:00Z"/>
                <w:rFonts w:eastAsia="Malgun Gothic"/>
                <w:bCs/>
                <w:sz w:val="20"/>
              </w:rPr>
            </w:pPr>
            <w:del w:id="163" w:author="Ye-Kui Wang v2" w:date="2017-10-20T05:20:00Z">
              <w:r w:rsidDel="006E6243">
                <w:rPr>
                  <w:rFonts w:eastAsia="Malgun Gothic"/>
                  <w:bCs/>
                  <w:sz w:val="20"/>
                </w:rPr>
                <w:delText>u(4</w:delText>
              </w:r>
              <w:r w:rsidRPr="00C9691B" w:rsidDel="006E6243">
                <w:rPr>
                  <w:rFonts w:eastAsia="Malgun Gothic"/>
                  <w:bCs/>
                  <w:sz w:val="20"/>
                </w:rPr>
                <w:delText>)</w:delText>
              </w:r>
            </w:del>
          </w:p>
        </w:tc>
      </w:tr>
      <w:tr w:rsidR="00BC5C9F" w:rsidRPr="00C9691B" w:rsidDel="006E6243" w14:paraId="3C83F533" w14:textId="6CCAE4EC" w:rsidTr="000D2C00">
        <w:trPr>
          <w:cantSplit/>
          <w:jc w:val="center"/>
          <w:del w:id="164" w:author="Ye-Kui Wang v2" w:date="2017-10-20T05:20:00Z"/>
        </w:trPr>
        <w:tc>
          <w:tcPr>
            <w:tcW w:w="7689" w:type="dxa"/>
          </w:tcPr>
          <w:p w14:paraId="70AD4A65" w14:textId="61FBA016" w:rsidR="00BC5C9F" w:rsidRPr="00C9691B" w:rsidDel="006E6243"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65" w:author="Ye-Kui Wang v2" w:date="2017-10-20T05:20:00Z"/>
                <w:rFonts w:eastAsia="Malgun Gothic"/>
                <w:sz w:val="20"/>
              </w:rPr>
            </w:pPr>
            <w:del w:id="166" w:author="Ye-Kui Wang v2" w:date="2017-10-20T05:20:00Z">
              <w:r w:rsidRPr="00C9691B" w:rsidDel="006E6243">
                <w:rPr>
                  <w:rFonts w:eastAsia="Malgun Gothic"/>
                  <w:sz w:val="20"/>
                </w:rPr>
                <w:tab/>
              </w:r>
              <w:r w:rsidRPr="00C9691B" w:rsidDel="006E6243">
                <w:rPr>
                  <w:rFonts w:eastAsia="Malgun Gothic"/>
                  <w:sz w:val="20"/>
                </w:rPr>
                <w:tab/>
              </w:r>
              <w:r w:rsidDel="006E6243">
                <w:rPr>
                  <w:rFonts w:eastAsia="Malgun Gothic"/>
                  <w:color w:val="000000"/>
                  <w:sz w:val="20"/>
                </w:rPr>
                <w:delText>if( erp_rotation_flag</w:delText>
              </w:r>
              <w:r w:rsidRPr="00C9691B" w:rsidDel="006E6243">
                <w:rPr>
                  <w:rFonts w:eastAsia="Malgun Gothic"/>
                  <w:color w:val="000000"/>
                  <w:sz w:val="20"/>
                </w:rPr>
                <w:delText>  = =  1 ) {</w:delText>
              </w:r>
            </w:del>
          </w:p>
        </w:tc>
        <w:tc>
          <w:tcPr>
            <w:tcW w:w="1388" w:type="dxa"/>
          </w:tcPr>
          <w:p w14:paraId="430BF35C" w14:textId="0D395DA9"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167" w:author="Ye-Kui Wang v2" w:date="2017-10-20T05:20:00Z"/>
                <w:rFonts w:eastAsia="Malgun Gothic"/>
                <w:bCs/>
                <w:sz w:val="20"/>
              </w:rPr>
            </w:pPr>
          </w:p>
        </w:tc>
      </w:tr>
      <w:tr w:rsidR="00BC5C9F" w:rsidRPr="00C9691B" w:rsidDel="006E6243" w14:paraId="2E83E484" w14:textId="6A6E5322" w:rsidTr="000D2C00">
        <w:trPr>
          <w:cantSplit/>
          <w:jc w:val="center"/>
          <w:del w:id="168" w:author="Ye-Kui Wang v2" w:date="2017-10-20T05:20:00Z"/>
        </w:trPr>
        <w:tc>
          <w:tcPr>
            <w:tcW w:w="7689" w:type="dxa"/>
          </w:tcPr>
          <w:p w14:paraId="2D628B22" w14:textId="44561B93" w:rsidR="00BC5C9F" w:rsidRPr="00C9691B" w:rsidDel="006E6243"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69" w:author="Ye-Kui Wang v2" w:date="2017-10-20T05:20:00Z"/>
                <w:rFonts w:eastAsia="Malgun Gothic"/>
                <w:sz w:val="20"/>
                <w:lang w:eastAsia="ko-KR"/>
              </w:rPr>
            </w:pPr>
            <w:del w:id="170" w:author="Ye-Kui Wang v2" w:date="2017-10-20T05:20:00Z">
              <w:r w:rsidRPr="00C9691B" w:rsidDel="006E6243">
                <w:rPr>
                  <w:rFonts w:eastAsia="Malgun Gothic"/>
                  <w:sz w:val="20"/>
                </w:rPr>
                <w:tab/>
              </w:r>
              <w:r w:rsidRPr="00C9691B" w:rsidDel="006E6243">
                <w:rPr>
                  <w:rFonts w:eastAsia="Malgun Gothic"/>
                  <w:sz w:val="20"/>
                </w:rPr>
                <w:tab/>
              </w:r>
              <w:r w:rsidRPr="00C9691B" w:rsidDel="006E6243">
                <w:rPr>
                  <w:rFonts w:eastAsia="Malgun Gothic"/>
                  <w:sz w:val="20"/>
                </w:rPr>
                <w:tab/>
              </w:r>
              <w:r w:rsidDel="006E6243">
                <w:rPr>
                  <w:rFonts w:eastAsia="Malgun Gothic"/>
                  <w:b/>
                  <w:noProof/>
                  <w:sz w:val="20"/>
                  <w:lang w:eastAsia="zh-CN"/>
                </w:rPr>
                <w:delText>erp</w:delText>
              </w:r>
              <w:r w:rsidRPr="00C9691B" w:rsidDel="006E6243">
                <w:rPr>
                  <w:rFonts w:eastAsia="Malgun Gothic"/>
                  <w:b/>
                  <w:noProof/>
                  <w:sz w:val="20"/>
                  <w:lang w:eastAsia="zh-CN"/>
                </w:rPr>
                <w:delText>_</w:delText>
              </w:r>
              <w:r w:rsidRPr="00C9691B" w:rsidDel="006E6243">
                <w:rPr>
                  <w:rFonts w:eastAsia="Malgun Gothic"/>
                  <w:b/>
                  <w:bCs/>
                  <w:color w:val="000000"/>
                  <w:sz w:val="20"/>
                </w:rPr>
                <w:delText>yaw_</w:delText>
              </w:r>
              <w:r w:rsidDel="006E6243">
                <w:rPr>
                  <w:rFonts w:eastAsia="Malgun Gothic"/>
                  <w:b/>
                  <w:bCs/>
                  <w:color w:val="000000"/>
                  <w:sz w:val="20"/>
                </w:rPr>
                <w:delText>rotation</w:delText>
              </w:r>
            </w:del>
          </w:p>
        </w:tc>
        <w:tc>
          <w:tcPr>
            <w:tcW w:w="1388" w:type="dxa"/>
          </w:tcPr>
          <w:p w14:paraId="38805684" w14:textId="6D86E0E3"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171" w:author="Ye-Kui Wang v2" w:date="2017-10-20T05:20:00Z"/>
                <w:rFonts w:eastAsia="Malgun Gothic"/>
                <w:bCs/>
                <w:sz w:val="20"/>
              </w:rPr>
            </w:pPr>
            <w:del w:id="172" w:author="Ye-Kui Wang v2" w:date="2017-10-20T05:20:00Z">
              <w:r w:rsidRPr="00C9691B" w:rsidDel="006E6243">
                <w:rPr>
                  <w:rFonts w:eastAsia="Malgun Gothic"/>
                  <w:bCs/>
                  <w:sz w:val="20"/>
                </w:rPr>
                <w:delText>i(</w:delText>
              </w:r>
              <w:r w:rsidRPr="00C9691B" w:rsidDel="006E6243">
                <w:rPr>
                  <w:rFonts w:eastAsia="Malgun Gothic"/>
                  <w:bCs/>
                  <w:sz w:val="20"/>
                  <w:lang w:eastAsia="ko-KR"/>
                </w:rPr>
                <w:delText>32</w:delText>
              </w:r>
              <w:r w:rsidRPr="00C9691B" w:rsidDel="006E6243">
                <w:rPr>
                  <w:rFonts w:eastAsia="Malgun Gothic"/>
                  <w:bCs/>
                  <w:sz w:val="20"/>
                </w:rPr>
                <w:delText>)</w:delText>
              </w:r>
            </w:del>
          </w:p>
        </w:tc>
      </w:tr>
      <w:tr w:rsidR="00BC5C9F" w:rsidRPr="00C9691B" w:rsidDel="006E6243" w14:paraId="0DAFEF58" w14:textId="1EED5704" w:rsidTr="000D2C00">
        <w:trPr>
          <w:cantSplit/>
          <w:jc w:val="center"/>
          <w:del w:id="173" w:author="Ye-Kui Wang v2" w:date="2017-10-20T05:20:00Z"/>
        </w:trPr>
        <w:tc>
          <w:tcPr>
            <w:tcW w:w="7689" w:type="dxa"/>
          </w:tcPr>
          <w:p w14:paraId="14E25846" w14:textId="1AAB6BB6" w:rsidR="00BC5C9F" w:rsidRPr="00C9691B" w:rsidDel="006E6243"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74" w:author="Ye-Kui Wang v2" w:date="2017-10-20T05:20:00Z"/>
                <w:rFonts w:eastAsia="Malgun Gothic"/>
                <w:sz w:val="20"/>
                <w:lang w:eastAsia="ko-KR"/>
              </w:rPr>
            </w:pPr>
            <w:del w:id="175" w:author="Ye-Kui Wang v2" w:date="2017-10-20T05:20:00Z">
              <w:r w:rsidRPr="00C9691B" w:rsidDel="006E6243">
                <w:rPr>
                  <w:rFonts w:eastAsia="Malgun Gothic"/>
                  <w:sz w:val="20"/>
                </w:rPr>
                <w:tab/>
              </w:r>
              <w:r w:rsidRPr="00C9691B" w:rsidDel="006E6243">
                <w:rPr>
                  <w:rFonts w:eastAsia="Malgun Gothic"/>
                  <w:sz w:val="20"/>
                </w:rPr>
                <w:tab/>
              </w:r>
              <w:r w:rsidRPr="00C9691B" w:rsidDel="006E6243">
                <w:rPr>
                  <w:rFonts w:eastAsia="Malgun Gothic"/>
                  <w:sz w:val="20"/>
                </w:rPr>
                <w:tab/>
              </w:r>
              <w:r w:rsidDel="006E6243">
                <w:rPr>
                  <w:rFonts w:eastAsia="Malgun Gothic"/>
                  <w:b/>
                  <w:noProof/>
                  <w:sz w:val="20"/>
                  <w:lang w:eastAsia="zh-CN"/>
                </w:rPr>
                <w:delText>erp</w:delText>
              </w:r>
              <w:r w:rsidRPr="00C9691B" w:rsidDel="006E6243">
                <w:rPr>
                  <w:rFonts w:eastAsia="Malgun Gothic"/>
                  <w:b/>
                  <w:noProof/>
                  <w:sz w:val="20"/>
                  <w:lang w:eastAsia="zh-CN"/>
                </w:rPr>
                <w:delText>_</w:delText>
              </w:r>
              <w:r w:rsidRPr="00C9691B" w:rsidDel="006E6243">
                <w:rPr>
                  <w:rFonts w:eastAsia="Malgun Gothic"/>
                  <w:b/>
                  <w:bCs/>
                  <w:color w:val="000000"/>
                  <w:sz w:val="20"/>
                </w:rPr>
                <w:delText>pitch_</w:delText>
              </w:r>
              <w:r w:rsidDel="006E6243">
                <w:rPr>
                  <w:rFonts w:eastAsia="Malgun Gothic"/>
                  <w:b/>
                  <w:bCs/>
                  <w:color w:val="000000"/>
                  <w:sz w:val="20"/>
                </w:rPr>
                <w:delText>rotation</w:delText>
              </w:r>
            </w:del>
          </w:p>
        </w:tc>
        <w:tc>
          <w:tcPr>
            <w:tcW w:w="1388" w:type="dxa"/>
          </w:tcPr>
          <w:p w14:paraId="4A61315F" w14:textId="69D802B9"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176" w:author="Ye-Kui Wang v2" w:date="2017-10-20T05:20:00Z"/>
                <w:rFonts w:eastAsia="Malgun Gothic"/>
                <w:bCs/>
                <w:sz w:val="20"/>
              </w:rPr>
            </w:pPr>
            <w:del w:id="177" w:author="Ye-Kui Wang v2" w:date="2017-10-20T05:20:00Z">
              <w:r w:rsidRPr="00C9691B" w:rsidDel="006E6243">
                <w:rPr>
                  <w:rFonts w:eastAsia="Malgun Gothic"/>
                  <w:bCs/>
                  <w:sz w:val="20"/>
                </w:rPr>
                <w:delText>i(</w:delText>
              </w:r>
              <w:r w:rsidRPr="00C9691B" w:rsidDel="006E6243">
                <w:rPr>
                  <w:rFonts w:eastAsia="Malgun Gothic"/>
                  <w:bCs/>
                  <w:sz w:val="20"/>
                  <w:lang w:eastAsia="ko-KR"/>
                </w:rPr>
                <w:delText>32</w:delText>
              </w:r>
              <w:r w:rsidRPr="00C9691B" w:rsidDel="006E6243">
                <w:rPr>
                  <w:rFonts w:eastAsia="Malgun Gothic"/>
                  <w:bCs/>
                  <w:sz w:val="20"/>
                </w:rPr>
                <w:delText>)</w:delText>
              </w:r>
            </w:del>
          </w:p>
        </w:tc>
      </w:tr>
      <w:tr w:rsidR="00BC5C9F" w:rsidRPr="00C9691B" w:rsidDel="006E6243" w14:paraId="2F1B1CCD" w14:textId="13714EC5" w:rsidTr="000D2C00">
        <w:trPr>
          <w:cantSplit/>
          <w:jc w:val="center"/>
          <w:del w:id="178" w:author="Ye-Kui Wang v2" w:date="2017-10-20T05:20:00Z"/>
        </w:trPr>
        <w:tc>
          <w:tcPr>
            <w:tcW w:w="7689" w:type="dxa"/>
          </w:tcPr>
          <w:p w14:paraId="317DB0AD" w14:textId="4AE9DBAC" w:rsidR="00BC5C9F" w:rsidRPr="00C9691B" w:rsidDel="006E6243"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79" w:author="Ye-Kui Wang v2" w:date="2017-10-20T05:20:00Z"/>
                <w:rFonts w:eastAsia="Malgun Gothic"/>
                <w:sz w:val="20"/>
                <w:lang w:eastAsia="ko-KR"/>
              </w:rPr>
            </w:pPr>
            <w:del w:id="180" w:author="Ye-Kui Wang v2" w:date="2017-10-20T05:20:00Z">
              <w:r w:rsidRPr="00C9691B" w:rsidDel="006E6243">
                <w:rPr>
                  <w:rFonts w:eastAsia="Malgun Gothic"/>
                  <w:sz w:val="20"/>
                </w:rPr>
                <w:tab/>
              </w:r>
              <w:r w:rsidRPr="00C9691B" w:rsidDel="006E6243">
                <w:rPr>
                  <w:rFonts w:eastAsia="Malgun Gothic"/>
                  <w:sz w:val="20"/>
                </w:rPr>
                <w:tab/>
              </w:r>
              <w:r w:rsidRPr="00C9691B" w:rsidDel="006E6243">
                <w:rPr>
                  <w:rFonts w:eastAsia="Malgun Gothic"/>
                  <w:sz w:val="20"/>
                </w:rPr>
                <w:tab/>
              </w:r>
              <w:r w:rsidDel="006E6243">
                <w:rPr>
                  <w:rFonts w:eastAsia="Malgun Gothic"/>
                  <w:b/>
                  <w:noProof/>
                  <w:sz w:val="20"/>
                  <w:lang w:eastAsia="zh-CN"/>
                </w:rPr>
                <w:delText>erp_</w:delText>
              </w:r>
              <w:r w:rsidRPr="00C9691B" w:rsidDel="006E6243">
                <w:rPr>
                  <w:rFonts w:eastAsia="Malgun Gothic"/>
                  <w:b/>
                  <w:bCs/>
                  <w:color w:val="000000"/>
                  <w:sz w:val="20"/>
                </w:rPr>
                <w:delText>roll_</w:delText>
              </w:r>
              <w:r w:rsidDel="006E6243">
                <w:rPr>
                  <w:rFonts w:eastAsia="Malgun Gothic"/>
                  <w:b/>
                  <w:bCs/>
                  <w:color w:val="000000"/>
                  <w:sz w:val="20"/>
                </w:rPr>
                <w:delText>rotation</w:delText>
              </w:r>
            </w:del>
          </w:p>
        </w:tc>
        <w:tc>
          <w:tcPr>
            <w:tcW w:w="1388" w:type="dxa"/>
          </w:tcPr>
          <w:p w14:paraId="3DEFAF0B" w14:textId="7FB9BC14"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181" w:author="Ye-Kui Wang v2" w:date="2017-10-20T05:20:00Z"/>
                <w:rFonts w:eastAsia="Malgun Gothic"/>
                <w:bCs/>
                <w:sz w:val="20"/>
              </w:rPr>
            </w:pPr>
            <w:del w:id="182" w:author="Ye-Kui Wang v2" w:date="2017-10-20T05:20:00Z">
              <w:r w:rsidRPr="00C9691B" w:rsidDel="006E6243">
                <w:rPr>
                  <w:rFonts w:eastAsia="Malgun Gothic"/>
                  <w:bCs/>
                  <w:sz w:val="20"/>
                </w:rPr>
                <w:delText>i(</w:delText>
              </w:r>
              <w:r w:rsidRPr="00C9691B" w:rsidDel="006E6243">
                <w:rPr>
                  <w:rFonts w:eastAsia="Malgun Gothic"/>
                  <w:bCs/>
                  <w:sz w:val="20"/>
                  <w:lang w:eastAsia="ko-KR"/>
                </w:rPr>
                <w:delText>32</w:delText>
              </w:r>
              <w:r w:rsidRPr="00C9691B" w:rsidDel="006E6243">
                <w:rPr>
                  <w:rFonts w:eastAsia="Malgun Gothic"/>
                  <w:bCs/>
                  <w:sz w:val="20"/>
                </w:rPr>
                <w:delText>)</w:delText>
              </w:r>
            </w:del>
          </w:p>
        </w:tc>
      </w:tr>
      <w:tr w:rsidR="00BC5C9F" w:rsidRPr="00C9691B" w:rsidDel="006E6243" w14:paraId="2D7374C0" w14:textId="28FC1E22" w:rsidTr="000D2C00">
        <w:trPr>
          <w:cantSplit/>
          <w:jc w:val="center"/>
          <w:del w:id="183" w:author="Ye-Kui Wang v2" w:date="2017-10-20T05:20:00Z"/>
        </w:trPr>
        <w:tc>
          <w:tcPr>
            <w:tcW w:w="7689" w:type="dxa"/>
          </w:tcPr>
          <w:p w14:paraId="3E2CBC37" w14:textId="0DA5A7E9" w:rsidR="00BC5C9F" w:rsidRPr="00C9691B" w:rsidDel="006E6243"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84" w:author="Ye-Kui Wang v2" w:date="2017-10-20T05:20:00Z"/>
                <w:rFonts w:eastAsia="Malgun Gothic"/>
                <w:sz w:val="20"/>
              </w:rPr>
            </w:pPr>
            <w:del w:id="185" w:author="Ye-Kui Wang v2" w:date="2017-10-20T05:20:00Z">
              <w:r w:rsidRPr="00C9691B" w:rsidDel="006E6243">
                <w:rPr>
                  <w:rFonts w:eastAsia="Malgun Gothic"/>
                  <w:sz w:val="20"/>
                </w:rPr>
                <w:tab/>
              </w:r>
              <w:r w:rsidRPr="00C9691B" w:rsidDel="006E6243">
                <w:rPr>
                  <w:rFonts w:eastAsia="Malgun Gothic"/>
                  <w:sz w:val="20"/>
                </w:rPr>
                <w:tab/>
              </w:r>
              <w:r w:rsidRPr="00C9691B" w:rsidDel="006E6243">
                <w:rPr>
                  <w:rFonts w:eastAsia="Malgun Gothic"/>
                  <w:color w:val="000000"/>
                  <w:sz w:val="20"/>
                </w:rPr>
                <w:delText>}</w:delText>
              </w:r>
            </w:del>
          </w:p>
        </w:tc>
        <w:tc>
          <w:tcPr>
            <w:tcW w:w="1388" w:type="dxa"/>
          </w:tcPr>
          <w:p w14:paraId="553D585B" w14:textId="272747D9"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186" w:author="Ye-Kui Wang v2" w:date="2017-10-20T05:20:00Z"/>
                <w:rFonts w:eastAsia="Malgun Gothic"/>
                <w:bCs/>
                <w:sz w:val="20"/>
              </w:rPr>
            </w:pPr>
          </w:p>
        </w:tc>
      </w:tr>
      <w:tr w:rsidR="00BC5C9F" w:rsidRPr="00C9691B" w:rsidDel="006E6243" w14:paraId="07BB93B1" w14:textId="3D7B9276" w:rsidTr="000D2C00">
        <w:trPr>
          <w:cantSplit/>
          <w:jc w:val="center"/>
          <w:del w:id="187" w:author="Ye-Kui Wang v2" w:date="2017-10-20T05:20:00Z"/>
        </w:trPr>
        <w:tc>
          <w:tcPr>
            <w:tcW w:w="7689" w:type="dxa"/>
          </w:tcPr>
          <w:p w14:paraId="4152AD7C" w14:textId="39B7D92A" w:rsidR="00BC5C9F" w:rsidRPr="00C9691B" w:rsidDel="006E6243"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88" w:author="Ye-Kui Wang v2" w:date="2017-10-20T05:20:00Z"/>
                <w:rFonts w:eastAsia="Malgun Gothic"/>
                <w:sz w:val="20"/>
              </w:rPr>
            </w:pPr>
            <w:del w:id="189" w:author="Ye-Kui Wang v2" w:date="2017-10-20T05:20:00Z">
              <w:r w:rsidRPr="00C9691B" w:rsidDel="006E6243">
                <w:rPr>
                  <w:rFonts w:eastAsia="Malgun Gothic"/>
                  <w:sz w:val="20"/>
                </w:rPr>
                <w:tab/>
              </w:r>
              <w:r w:rsidRPr="00C9691B" w:rsidDel="006E6243">
                <w:rPr>
                  <w:rFonts w:eastAsia="Malgun Gothic"/>
                  <w:sz w:val="20"/>
                </w:rPr>
                <w:tab/>
              </w:r>
              <w:r w:rsidDel="006E6243">
                <w:rPr>
                  <w:rFonts w:eastAsia="Malgun Gothic"/>
                  <w:color w:val="000000"/>
                  <w:sz w:val="20"/>
                </w:rPr>
                <w:delText>if( erp_explicit_coverage_range_flag</w:delText>
              </w:r>
              <w:r w:rsidRPr="00C9691B" w:rsidDel="006E6243">
                <w:rPr>
                  <w:rFonts w:eastAsia="Malgun Gothic"/>
                  <w:color w:val="000000"/>
                  <w:sz w:val="20"/>
                </w:rPr>
                <w:delText>  = =  1 ) {</w:delText>
              </w:r>
            </w:del>
          </w:p>
        </w:tc>
        <w:tc>
          <w:tcPr>
            <w:tcW w:w="1388" w:type="dxa"/>
          </w:tcPr>
          <w:p w14:paraId="1BD64FAE" w14:textId="5D130389"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190" w:author="Ye-Kui Wang v2" w:date="2017-10-20T05:20:00Z"/>
                <w:rFonts w:eastAsia="Malgun Gothic"/>
                <w:bCs/>
                <w:sz w:val="20"/>
              </w:rPr>
            </w:pPr>
          </w:p>
        </w:tc>
      </w:tr>
      <w:tr w:rsidR="00BC5C9F" w:rsidRPr="00C9691B" w:rsidDel="006E6243" w14:paraId="7868D265" w14:textId="367A9927" w:rsidTr="000D2C00">
        <w:trPr>
          <w:cantSplit/>
          <w:jc w:val="center"/>
          <w:del w:id="191" w:author="Ye-Kui Wang v2" w:date="2017-10-20T05:20:00Z"/>
        </w:trPr>
        <w:tc>
          <w:tcPr>
            <w:tcW w:w="7689" w:type="dxa"/>
          </w:tcPr>
          <w:p w14:paraId="421D99BC" w14:textId="56E384D7" w:rsidR="00BC5C9F" w:rsidRPr="00C9691B" w:rsidDel="006E6243"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92" w:author="Ye-Kui Wang v2" w:date="2017-10-20T05:20:00Z"/>
                <w:rFonts w:eastAsia="Malgun Gothic"/>
                <w:sz w:val="20"/>
                <w:lang w:eastAsia="ko-KR"/>
              </w:rPr>
            </w:pPr>
            <w:del w:id="193" w:author="Ye-Kui Wang v2" w:date="2017-10-20T05:20:00Z">
              <w:r w:rsidRPr="00C9691B" w:rsidDel="006E6243">
                <w:rPr>
                  <w:rFonts w:eastAsia="Malgun Gothic"/>
                  <w:sz w:val="20"/>
                </w:rPr>
                <w:tab/>
              </w:r>
              <w:r w:rsidRPr="00C9691B" w:rsidDel="006E6243">
                <w:rPr>
                  <w:rFonts w:eastAsia="Malgun Gothic"/>
                  <w:sz w:val="20"/>
                </w:rPr>
                <w:tab/>
              </w:r>
              <w:r w:rsidRPr="00C9691B" w:rsidDel="006E6243">
                <w:rPr>
                  <w:rFonts w:eastAsia="Malgun Gothic"/>
                  <w:sz w:val="20"/>
                </w:rPr>
                <w:tab/>
              </w:r>
              <w:bookmarkStart w:id="194" w:name="_Hlk492758577"/>
              <w:r w:rsidDel="006E6243">
                <w:rPr>
                  <w:rFonts w:eastAsia="Malgun Gothic"/>
                  <w:b/>
                  <w:noProof/>
                  <w:sz w:val="20"/>
                  <w:lang w:eastAsia="zh-CN"/>
                </w:rPr>
                <w:delText>erp</w:delText>
              </w:r>
              <w:r w:rsidRPr="00C9691B" w:rsidDel="006E6243">
                <w:rPr>
                  <w:rFonts w:eastAsia="Malgun Gothic"/>
                  <w:b/>
                  <w:noProof/>
                  <w:sz w:val="20"/>
                  <w:lang w:eastAsia="zh-CN"/>
                </w:rPr>
                <w:delText>_</w:delText>
              </w:r>
              <w:r w:rsidDel="006E6243">
                <w:rPr>
                  <w:rFonts w:eastAsia="Malgun Gothic"/>
                  <w:b/>
                  <w:noProof/>
                  <w:sz w:val="20"/>
                  <w:lang w:eastAsia="zh-CN"/>
                </w:rPr>
                <w:delText>azimuth</w:delText>
              </w:r>
              <w:r w:rsidDel="006E6243">
                <w:rPr>
                  <w:rFonts w:eastAsia="Malgun Gothic"/>
                  <w:b/>
                  <w:sz w:val="20"/>
                </w:rPr>
                <w:delText>_min</w:delText>
              </w:r>
              <w:bookmarkEnd w:id="194"/>
            </w:del>
          </w:p>
        </w:tc>
        <w:tc>
          <w:tcPr>
            <w:tcW w:w="1388" w:type="dxa"/>
          </w:tcPr>
          <w:p w14:paraId="049F9020" w14:textId="433A812E"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195" w:author="Ye-Kui Wang v2" w:date="2017-10-20T05:20:00Z"/>
                <w:rFonts w:eastAsia="Malgun Gothic"/>
                <w:bCs/>
                <w:sz w:val="20"/>
              </w:rPr>
            </w:pPr>
            <w:del w:id="196" w:author="Ye-Kui Wang v2" w:date="2017-10-20T05:20:00Z">
              <w:r w:rsidDel="006E6243">
                <w:rPr>
                  <w:rFonts w:eastAsia="Malgun Gothic"/>
                  <w:bCs/>
                  <w:sz w:val="20"/>
                </w:rPr>
                <w:delText>i</w:delText>
              </w:r>
              <w:r w:rsidRPr="00C9691B" w:rsidDel="006E6243">
                <w:rPr>
                  <w:rFonts w:eastAsia="Malgun Gothic"/>
                  <w:bCs/>
                  <w:sz w:val="20"/>
                </w:rPr>
                <w:delText>(</w:delText>
              </w:r>
              <w:r w:rsidRPr="00C9691B" w:rsidDel="006E6243">
                <w:rPr>
                  <w:rFonts w:eastAsia="Malgun Gothic"/>
                  <w:bCs/>
                  <w:sz w:val="20"/>
                  <w:lang w:eastAsia="ko-KR"/>
                </w:rPr>
                <w:delText>32</w:delText>
              </w:r>
              <w:r w:rsidRPr="00C9691B" w:rsidDel="006E6243">
                <w:rPr>
                  <w:rFonts w:eastAsia="Malgun Gothic"/>
                  <w:bCs/>
                  <w:sz w:val="20"/>
                </w:rPr>
                <w:delText>)</w:delText>
              </w:r>
            </w:del>
          </w:p>
        </w:tc>
      </w:tr>
      <w:tr w:rsidR="00BC5C9F" w:rsidRPr="00C9691B" w:rsidDel="006E6243" w14:paraId="0D971FC6" w14:textId="095DCB95" w:rsidTr="000D2C00">
        <w:trPr>
          <w:cantSplit/>
          <w:jc w:val="center"/>
          <w:del w:id="197" w:author="Ye-Kui Wang v2" w:date="2017-10-20T05:20:00Z"/>
        </w:trPr>
        <w:tc>
          <w:tcPr>
            <w:tcW w:w="7689" w:type="dxa"/>
          </w:tcPr>
          <w:p w14:paraId="685C646D" w14:textId="65D7C412" w:rsidR="00BC5C9F" w:rsidRPr="00C9691B" w:rsidDel="006E6243"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198" w:author="Ye-Kui Wang v2" w:date="2017-10-20T05:20:00Z"/>
                <w:rFonts w:eastAsia="Malgun Gothic"/>
                <w:sz w:val="20"/>
                <w:lang w:eastAsia="ko-KR"/>
              </w:rPr>
            </w:pPr>
            <w:del w:id="199" w:author="Ye-Kui Wang v2" w:date="2017-10-20T05:20:00Z">
              <w:r w:rsidRPr="00C9691B" w:rsidDel="006E6243">
                <w:rPr>
                  <w:rFonts w:eastAsia="Malgun Gothic"/>
                  <w:sz w:val="20"/>
                </w:rPr>
                <w:tab/>
              </w:r>
              <w:r w:rsidRPr="00C9691B" w:rsidDel="006E6243">
                <w:rPr>
                  <w:rFonts w:eastAsia="Malgun Gothic"/>
                  <w:sz w:val="20"/>
                </w:rPr>
                <w:tab/>
              </w:r>
              <w:r w:rsidRPr="00C9691B" w:rsidDel="006E6243">
                <w:rPr>
                  <w:rFonts w:eastAsia="Malgun Gothic"/>
                  <w:sz w:val="20"/>
                </w:rPr>
                <w:tab/>
              </w:r>
              <w:r w:rsidDel="006E6243">
                <w:rPr>
                  <w:rFonts w:eastAsia="Malgun Gothic"/>
                  <w:b/>
                  <w:noProof/>
                  <w:sz w:val="20"/>
                  <w:lang w:eastAsia="zh-CN"/>
                </w:rPr>
                <w:delText>erp</w:delText>
              </w:r>
              <w:r w:rsidRPr="00C9691B" w:rsidDel="006E6243">
                <w:rPr>
                  <w:rFonts w:eastAsia="Malgun Gothic"/>
                  <w:b/>
                  <w:noProof/>
                  <w:sz w:val="20"/>
                  <w:lang w:eastAsia="zh-CN"/>
                </w:rPr>
                <w:delText>_</w:delText>
              </w:r>
              <w:r w:rsidDel="006E6243">
                <w:rPr>
                  <w:rFonts w:eastAsia="Malgun Gothic"/>
                  <w:b/>
                  <w:noProof/>
                  <w:sz w:val="20"/>
                  <w:lang w:eastAsia="zh-CN"/>
                </w:rPr>
                <w:delText>azimuth</w:delText>
              </w:r>
              <w:r w:rsidDel="006E6243">
                <w:rPr>
                  <w:rFonts w:eastAsia="Malgun Gothic"/>
                  <w:b/>
                  <w:bCs/>
                  <w:color w:val="000000"/>
                  <w:sz w:val="20"/>
                </w:rPr>
                <w:delText>_max</w:delText>
              </w:r>
            </w:del>
          </w:p>
        </w:tc>
        <w:tc>
          <w:tcPr>
            <w:tcW w:w="1388" w:type="dxa"/>
          </w:tcPr>
          <w:p w14:paraId="3B858DA1" w14:textId="56E0CE79"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200" w:author="Ye-Kui Wang v2" w:date="2017-10-20T05:20:00Z"/>
                <w:rFonts w:eastAsia="Malgun Gothic"/>
                <w:bCs/>
                <w:sz w:val="20"/>
              </w:rPr>
            </w:pPr>
            <w:del w:id="201" w:author="Ye-Kui Wang v2" w:date="2017-10-20T05:20:00Z">
              <w:r w:rsidDel="006E6243">
                <w:rPr>
                  <w:rFonts w:eastAsia="Malgun Gothic"/>
                  <w:bCs/>
                  <w:sz w:val="20"/>
                </w:rPr>
                <w:delText>i</w:delText>
              </w:r>
              <w:r w:rsidRPr="00C9691B" w:rsidDel="006E6243">
                <w:rPr>
                  <w:rFonts w:eastAsia="Malgun Gothic"/>
                  <w:bCs/>
                  <w:sz w:val="20"/>
                </w:rPr>
                <w:delText>(</w:delText>
              </w:r>
              <w:r w:rsidRPr="00C9691B" w:rsidDel="006E6243">
                <w:rPr>
                  <w:rFonts w:eastAsia="Malgun Gothic"/>
                  <w:bCs/>
                  <w:sz w:val="20"/>
                  <w:lang w:eastAsia="ko-KR"/>
                </w:rPr>
                <w:delText>32</w:delText>
              </w:r>
              <w:r w:rsidRPr="00C9691B" w:rsidDel="006E6243">
                <w:rPr>
                  <w:rFonts w:eastAsia="Malgun Gothic"/>
                  <w:bCs/>
                  <w:sz w:val="20"/>
                </w:rPr>
                <w:delText>)</w:delText>
              </w:r>
            </w:del>
          </w:p>
        </w:tc>
      </w:tr>
      <w:tr w:rsidR="00BC5C9F" w:rsidRPr="00C9691B" w:rsidDel="006E6243" w14:paraId="1BA91752" w14:textId="7184C61D" w:rsidTr="000D2C00">
        <w:trPr>
          <w:cantSplit/>
          <w:jc w:val="center"/>
          <w:del w:id="202" w:author="Ye-Kui Wang v2" w:date="2017-10-20T05:20:00Z"/>
        </w:trPr>
        <w:tc>
          <w:tcPr>
            <w:tcW w:w="7689" w:type="dxa"/>
          </w:tcPr>
          <w:p w14:paraId="79AAB0F0" w14:textId="5B8CF542" w:rsidR="00BC5C9F" w:rsidRPr="00C9691B" w:rsidDel="006E6243"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203" w:author="Ye-Kui Wang v2" w:date="2017-10-20T05:20:00Z"/>
                <w:rFonts w:eastAsia="Malgun Gothic"/>
                <w:sz w:val="20"/>
                <w:lang w:eastAsia="ko-KR"/>
              </w:rPr>
            </w:pPr>
            <w:del w:id="204" w:author="Ye-Kui Wang v2" w:date="2017-10-20T05:20:00Z">
              <w:r w:rsidRPr="00C9691B" w:rsidDel="006E6243">
                <w:rPr>
                  <w:rFonts w:eastAsia="Malgun Gothic"/>
                  <w:sz w:val="20"/>
                </w:rPr>
                <w:tab/>
              </w:r>
              <w:r w:rsidRPr="00C9691B" w:rsidDel="006E6243">
                <w:rPr>
                  <w:rFonts w:eastAsia="Malgun Gothic"/>
                  <w:sz w:val="20"/>
                </w:rPr>
                <w:tab/>
              </w:r>
              <w:r w:rsidRPr="00C9691B" w:rsidDel="006E6243">
                <w:rPr>
                  <w:rFonts w:eastAsia="Malgun Gothic"/>
                  <w:sz w:val="20"/>
                </w:rPr>
                <w:tab/>
              </w:r>
              <w:r w:rsidDel="006E6243">
                <w:rPr>
                  <w:rFonts w:eastAsia="Malgun Gothic"/>
                  <w:b/>
                  <w:noProof/>
                  <w:sz w:val="20"/>
                  <w:lang w:eastAsia="zh-CN"/>
                </w:rPr>
                <w:delText>erp</w:delText>
              </w:r>
              <w:r w:rsidRPr="00C9691B" w:rsidDel="006E6243">
                <w:rPr>
                  <w:rFonts w:eastAsia="Malgun Gothic"/>
                  <w:b/>
                  <w:noProof/>
                  <w:sz w:val="20"/>
                  <w:lang w:eastAsia="zh-CN"/>
                </w:rPr>
                <w:delText>_</w:delText>
              </w:r>
              <w:r w:rsidDel="006E6243">
                <w:rPr>
                  <w:rFonts w:eastAsia="Malgun Gothic"/>
                  <w:b/>
                  <w:noProof/>
                  <w:sz w:val="20"/>
                  <w:lang w:eastAsia="zh-CN"/>
                </w:rPr>
                <w:delText>elevation</w:delText>
              </w:r>
              <w:r w:rsidDel="006E6243">
                <w:rPr>
                  <w:rFonts w:eastAsia="Malgun Gothic"/>
                  <w:b/>
                  <w:bCs/>
                  <w:color w:val="000000"/>
                  <w:sz w:val="20"/>
                </w:rPr>
                <w:delText>_min</w:delText>
              </w:r>
            </w:del>
          </w:p>
        </w:tc>
        <w:tc>
          <w:tcPr>
            <w:tcW w:w="1388" w:type="dxa"/>
          </w:tcPr>
          <w:p w14:paraId="2452E85E" w14:textId="3387884D"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205" w:author="Ye-Kui Wang v2" w:date="2017-10-20T05:20:00Z"/>
                <w:rFonts w:eastAsia="Malgun Gothic"/>
                <w:bCs/>
                <w:sz w:val="20"/>
              </w:rPr>
            </w:pPr>
            <w:del w:id="206" w:author="Ye-Kui Wang v2" w:date="2017-10-20T05:20:00Z">
              <w:r w:rsidDel="006E6243">
                <w:rPr>
                  <w:rFonts w:eastAsia="Malgun Gothic"/>
                  <w:bCs/>
                  <w:sz w:val="20"/>
                </w:rPr>
                <w:delText>i</w:delText>
              </w:r>
              <w:r w:rsidRPr="00C9691B" w:rsidDel="006E6243">
                <w:rPr>
                  <w:rFonts w:eastAsia="Malgun Gothic"/>
                  <w:bCs/>
                  <w:sz w:val="20"/>
                </w:rPr>
                <w:delText>(</w:delText>
              </w:r>
              <w:r w:rsidRPr="00C9691B" w:rsidDel="006E6243">
                <w:rPr>
                  <w:rFonts w:eastAsia="Malgun Gothic"/>
                  <w:bCs/>
                  <w:sz w:val="20"/>
                  <w:lang w:eastAsia="ko-KR"/>
                </w:rPr>
                <w:delText>32</w:delText>
              </w:r>
              <w:r w:rsidRPr="00C9691B" w:rsidDel="006E6243">
                <w:rPr>
                  <w:rFonts w:eastAsia="Malgun Gothic"/>
                  <w:bCs/>
                  <w:sz w:val="20"/>
                </w:rPr>
                <w:delText>)</w:delText>
              </w:r>
            </w:del>
          </w:p>
        </w:tc>
      </w:tr>
      <w:tr w:rsidR="00BC5C9F" w:rsidRPr="00C9691B" w:rsidDel="006E6243" w14:paraId="77C76322" w14:textId="35827389" w:rsidTr="000D2C00">
        <w:trPr>
          <w:cantSplit/>
          <w:jc w:val="center"/>
          <w:del w:id="207" w:author="Ye-Kui Wang v2" w:date="2017-10-20T05:20:00Z"/>
        </w:trPr>
        <w:tc>
          <w:tcPr>
            <w:tcW w:w="7689" w:type="dxa"/>
          </w:tcPr>
          <w:p w14:paraId="40F06EF8" w14:textId="4D8C928F" w:rsidR="00BC5C9F" w:rsidRPr="00C9691B" w:rsidDel="006E6243"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208" w:author="Ye-Kui Wang v2" w:date="2017-10-20T05:20:00Z"/>
                <w:rFonts w:eastAsia="Malgun Gothic"/>
                <w:sz w:val="20"/>
                <w:lang w:eastAsia="ko-KR"/>
              </w:rPr>
            </w:pPr>
            <w:del w:id="209" w:author="Ye-Kui Wang v2" w:date="2017-10-20T05:20:00Z">
              <w:r w:rsidRPr="00C9691B" w:rsidDel="006E6243">
                <w:rPr>
                  <w:rFonts w:eastAsia="Malgun Gothic"/>
                  <w:sz w:val="20"/>
                </w:rPr>
                <w:tab/>
              </w:r>
              <w:r w:rsidRPr="00C9691B" w:rsidDel="006E6243">
                <w:rPr>
                  <w:rFonts w:eastAsia="Malgun Gothic"/>
                  <w:sz w:val="20"/>
                </w:rPr>
                <w:tab/>
              </w:r>
              <w:r w:rsidRPr="00C9691B" w:rsidDel="006E6243">
                <w:rPr>
                  <w:rFonts w:eastAsia="Malgun Gothic"/>
                  <w:sz w:val="20"/>
                </w:rPr>
                <w:tab/>
              </w:r>
              <w:r w:rsidDel="006E6243">
                <w:rPr>
                  <w:rFonts w:eastAsia="Malgun Gothic"/>
                  <w:b/>
                  <w:noProof/>
                  <w:sz w:val="20"/>
                  <w:lang w:eastAsia="zh-CN"/>
                </w:rPr>
                <w:delText>erp</w:delText>
              </w:r>
              <w:r w:rsidRPr="00C9691B" w:rsidDel="006E6243">
                <w:rPr>
                  <w:rFonts w:eastAsia="Malgun Gothic"/>
                  <w:b/>
                  <w:noProof/>
                  <w:sz w:val="20"/>
                  <w:lang w:eastAsia="zh-CN"/>
                </w:rPr>
                <w:delText>_</w:delText>
              </w:r>
              <w:r w:rsidDel="006E6243">
                <w:rPr>
                  <w:rFonts w:eastAsia="Malgun Gothic"/>
                  <w:b/>
                  <w:noProof/>
                  <w:sz w:val="20"/>
                  <w:lang w:eastAsia="zh-CN"/>
                </w:rPr>
                <w:delText>elevation</w:delText>
              </w:r>
              <w:r w:rsidDel="006E6243">
                <w:rPr>
                  <w:rFonts w:eastAsia="Malgun Gothic"/>
                  <w:b/>
                  <w:bCs/>
                  <w:color w:val="000000"/>
                  <w:sz w:val="20"/>
                </w:rPr>
                <w:delText>_max</w:delText>
              </w:r>
            </w:del>
          </w:p>
        </w:tc>
        <w:tc>
          <w:tcPr>
            <w:tcW w:w="1388" w:type="dxa"/>
          </w:tcPr>
          <w:p w14:paraId="62DDF330" w14:textId="2F10E087"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210" w:author="Ye-Kui Wang v2" w:date="2017-10-20T05:20:00Z"/>
                <w:rFonts w:eastAsia="Malgun Gothic"/>
                <w:bCs/>
                <w:sz w:val="20"/>
              </w:rPr>
            </w:pPr>
            <w:del w:id="211" w:author="Ye-Kui Wang v2" w:date="2017-10-20T05:20:00Z">
              <w:r w:rsidDel="006E6243">
                <w:rPr>
                  <w:rFonts w:eastAsia="Malgun Gothic"/>
                  <w:bCs/>
                  <w:sz w:val="20"/>
                </w:rPr>
                <w:delText>i</w:delText>
              </w:r>
              <w:r w:rsidRPr="00C9691B" w:rsidDel="006E6243">
                <w:rPr>
                  <w:rFonts w:eastAsia="Malgun Gothic"/>
                  <w:bCs/>
                  <w:sz w:val="20"/>
                </w:rPr>
                <w:delText>(</w:delText>
              </w:r>
              <w:r w:rsidRPr="00C9691B" w:rsidDel="006E6243">
                <w:rPr>
                  <w:rFonts w:eastAsia="Malgun Gothic"/>
                  <w:bCs/>
                  <w:sz w:val="20"/>
                  <w:lang w:eastAsia="ko-KR"/>
                </w:rPr>
                <w:delText>32</w:delText>
              </w:r>
              <w:r w:rsidRPr="00C9691B" w:rsidDel="006E6243">
                <w:rPr>
                  <w:rFonts w:eastAsia="Malgun Gothic"/>
                  <w:bCs/>
                  <w:sz w:val="20"/>
                </w:rPr>
                <w:delText>)</w:delText>
              </w:r>
            </w:del>
          </w:p>
        </w:tc>
      </w:tr>
      <w:tr w:rsidR="00BC5C9F" w:rsidRPr="00C9691B" w:rsidDel="006E6243" w14:paraId="7D16D8DD" w14:textId="12CD8491" w:rsidTr="00C56F3D">
        <w:trPr>
          <w:cantSplit/>
          <w:jc w:val="center"/>
          <w:del w:id="212" w:author="Ye-Kui Wang v2" w:date="2017-10-20T05:20:00Z"/>
        </w:trPr>
        <w:tc>
          <w:tcPr>
            <w:tcW w:w="7689" w:type="dxa"/>
          </w:tcPr>
          <w:p w14:paraId="680593BA" w14:textId="0737BA4A" w:rsidR="00BC5C9F" w:rsidRPr="00C9691B" w:rsidDel="006E6243"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213" w:author="Ye-Kui Wang v2" w:date="2017-10-20T05:20:00Z"/>
                <w:rFonts w:eastAsia="Malgun Gothic"/>
                <w:color w:val="000000"/>
                <w:sz w:val="20"/>
              </w:rPr>
            </w:pPr>
            <w:del w:id="214" w:author="Ye-Kui Wang v2" w:date="2017-10-20T05:20:00Z">
              <w:r w:rsidRPr="00C9691B" w:rsidDel="006E6243">
                <w:rPr>
                  <w:rFonts w:eastAsia="Malgun Gothic"/>
                  <w:sz w:val="20"/>
                </w:rPr>
                <w:tab/>
              </w:r>
              <w:r w:rsidRPr="00C9691B" w:rsidDel="006E6243">
                <w:rPr>
                  <w:rFonts w:eastAsia="Malgun Gothic"/>
                  <w:sz w:val="20"/>
                </w:rPr>
                <w:tab/>
              </w:r>
              <w:r w:rsidRPr="00C9691B" w:rsidDel="006E6243">
                <w:rPr>
                  <w:rFonts w:eastAsia="Malgun Gothic"/>
                  <w:color w:val="000000"/>
                  <w:sz w:val="20"/>
                </w:rPr>
                <w:delText>}</w:delText>
              </w:r>
            </w:del>
          </w:p>
        </w:tc>
        <w:tc>
          <w:tcPr>
            <w:tcW w:w="1388" w:type="dxa"/>
          </w:tcPr>
          <w:p w14:paraId="39012C8C" w14:textId="7FF2705C" w:rsidR="00BC5C9F" w:rsidRPr="00C9691B" w:rsidDel="006E6243"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del w:id="215" w:author="Ye-Kui Wang v2" w:date="2017-10-20T05:20:00Z"/>
                <w:rFonts w:eastAsia="Malgun Gothic"/>
                <w:bCs/>
                <w:sz w:val="20"/>
              </w:rPr>
            </w:pPr>
          </w:p>
        </w:tc>
      </w:tr>
      <w:tr w:rsidR="00BC5C9F" w:rsidRPr="00C9691B" w14:paraId="69B52D24" w14:textId="27EF2710" w:rsidTr="00C56F3D">
        <w:trPr>
          <w:cantSplit/>
          <w:jc w:val="center"/>
        </w:trPr>
        <w:tc>
          <w:tcPr>
            <w:tcW w:w="7689" w:type="dxa"/>
          </w:tcPr>
          <w:p w14:paraId="708A869A" w14:textId="335EED89" w:rsidR="00BC5C9F" w:rsidRPr="00C9691B"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C9691B">
              <w:rPr>
                <w:rFonts w:eastAsia="Malgun Gothic"/>
                <w:sz w:val="20"/>
              </w:rPr>
              <w:tab/>
            </w:r>
            <w:r w:rsidRPr="00C9691B">
              <w:rPr>
                <w:rFonts w:eastAsia="Malgun Gothic"/>
                <w:color w:val="000000"/>
                <w:sz w:val="20"/>
              </w:rPr>
              <w:t>}</w:t>
            </w:r>
          </w:p>
        </w:tc>
        <w:tc>
          <w:tcPr>
            <w:tcW w:w="1388" w:type="dxa"/>
          </w:tcPr>
          <w:p w14:paraId="0D5AA694" w14:textId="5BCB7909" w:rsidR="00BC5C9F" w:rsidRPr="00C9691B"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BC5C9F" w:rsidRPr="00C9691B" w14:paraId="6F60D222" w14:textId="77777777" w:rsidTr="00C56F3D">
        <w:trPr>
          <w:cantSplit/>
          <w:jc w:val="center"/>
        </w:trPr>
        <w:tc>
          <w:tcPr>
            <w:tcW w:w="7689" w:type="dxa"/>
          </w:tcPr>
          <w:p w14:paraId="6691B2D0" w14:textId="77777777" w:rsidR="00BC5C9F" w:rsidRPr="00C9691B" w:rsidRDefault="00BC5C9F" w:rsidP="00BC5C9F">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C9691B">
              <w:rPr>
                <w:rFonts w:eastAsia="Malgun Gothic"/>
                <w:sz w:val="20"/>
              </w:rPr>
              <w:t>}</w:t>
            </w:r>
          </w:p>
        </w:tc>
        <w:tc>
          <w:tcPr>
            <w:tcW w:w="1388" w:type="dxa"/>
          </w:tcPr>
          <w:p w14:paraId="7E85D59D" w14:textId="77777777" w:rsidR="00BC5C9F" w:rsidRPr="00C9691B" w:rsidRDefault="00BC5C9F" w:rsidP="00BC5C9F">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706A43FB" w14:textId="77777777" w:rsidR="00024D98" w:rsidRDefault="00024D98" w:rsidP="00024D98">
      <w:pPr>
        <w:rPr>
          <w:noProof/>
          <w:sz w:val="20"/>
        </w:rPr>
      </w:pPr>
    </w:p>
    <w:p w14:paraId="37BEE819" w14:textId="77777777" w:rsidR="00337C75" w:rsidRPr="004C0079" w:rsidRDefault="00337C75" w:rsidP="00337C75">
      <w:pPr>
        <w:pStyle w:val="3N2"/>
        <w:keepNext/>
        <w:ind w:left="6"/>
        <w:rPr>
          <w:b/>
        </w:rPr>
      </w:pPr>
      <w:r w:rsidRPr="004C0079">
        <w:rPr>
          <w:b/>
        </w:rPr>
        <w:t>D.2.41.</w:t>
      </w:r>
      <w:r>
        <w:rPr>
          <w:b/>
        </w:rPr>
        <w:t>2</w:t>
      </w:r>
      <w:r w:rsidRPr="004C0079">
        <w:rPr>
          <w:b/>
        </w:rPr>
        <w:tab/>
      </w:r>
      <w:r>
        <w:rPr>
          <w:b/>
        </w:rPr>
        <w:t xml:space="preserve">Cubemap </w:t>
      </w:r>
      <w:r w:rsidRPr="004C0079">
        <w:rPr>
          <w:b/>
        </w:rPr>
        <w:t>projection SEI message syntax</w:t>
      </w:r>
    </w:p>
    <w:p w14:paraId="31DAE0EC" w14:textId="77777777" w:rsidR="00337C75" w:rsidRPr="004C0079" w:rsidRDefault="00337C75" w:rsidP="00337C75">
      <w:pPr>
        <w:keepNext/>
        <w:rPr>
          <w:noProof/>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89"/>
        <w:gridCol w:w="1388"/>
      </w:tblGrid>
      <w:tr w:rsidR="00337C75" w:rsidRPr="00C9691B" w14:paraId="41B00036" w14:textId="77777777" w:rsidTr="000D2C00">
        <w:trPr>
          <w:cantSplit/>
          <w:jc w:val="center"/>
        </w:trPr>
        <w:tc>
          <w:tcPr>
            <w:tcW w:w="7689" w:type="dxa"/>
          </w:tcPr>
          <w:p w14:paraId="34F38F68" w14:textId="77777777" w:rsidR="00337C75" w:rsidRPr="00C9691B" w:rsidRDefault="00F06C0A" w:rsidP="000D2C00">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Pr>
                <w:rFonts w:eastAsia="Malgun Gothic"/>
                <w:sz w:val="20"/>
              </w:rPr>
              <w:t>cubemap</w:t>
            </w:r>
            <w:r w:rsidR="00337C75">
              <w:rPr>
                <w:rFonts w:eastAsia="Malgun Gothic"/>
                <w:sz w:val="20"/>
              </w:rPr>
              <w:t>_</w:t>
            </w:r>
            <w:proofErr w:type="gramStart"/>
            <w:r w:rsidR="00337C75" w:rsidRPr="00C9691B">
              <w:rPr>
                <w:rFonts w:eastAsia="Malgun Gothic"/>
                <w:sz w:val="20"/>
              </w:rPr>
              <w:t>projection( payloadSize</w:t>
            </w:r>
            <w:proofErr w:type="gramEnd"/>
            <w:r w:rsidR="00337C75" w:rsidRPr="00C9691B">
              <w:rPr>
                <w:rFonts w:eastAsia="Malgun Gothic"/>
                <w:sz w:val="20"/>
              </w:rPr>
              <w:t> ) {</w:t>
            </w:r>
          </w:p>
        </w:tc>
        <w:tc>
          <w:tcPr>
            <w:tcW w:w="1388" w:type="dxa"/>
          </w:tcPr>
          <w:p w14:paraId="7ED1622B" w14:textId="77777777" w:rsidR="00337C75" w:rsidRPr="00C9691B" w:rsidRDefault="00337C75" w:rsidP="000D2C00">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
                <w:bCs/>
                <w:sz w:val="20"/>
              </w:rPr>
              <w:t>Descriptor</w:t>
            </w:r>
          </w:p>
        </w:tc>
      </w:tr>
      <w:tr w:rsidR="00F06C0A" w:rsidRPr="00C9691B" w14:paraId="4B8EBF4B" w14:textId="77777777" w:rsidTr="000D2C00">
        <w:trPr>
          <w:cantSplit/>
          <w:jc w:val="center"/>
        </w:trPr>
        <w:tc>
          <w:tcPr>
            <w:tcW w:w="7689" w:type="dxa"/>
          </w:tcPr>
          <w:p w14:paraId="1804E35F" w14:textId="77777777" w:rsidR="00F06C0A" w:rsidRPr="00C9691B"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sz w:val="20"/>
                <w:lang w:val="en-GB"/>
              </w:rPr>
              <w:tab/>
            </w:r>
            <w:r w:rsidRPr="007B3C65">
              <w:rPr>
                <w:b/>
                <w:bCs/>
                <w:sz w:val="20"/>
                <w:lang w:val="en-GB" w:eastAsia="zh-CN"/>
              </w:rPr>
              <w:t>cmp_cancel_flag</w:t>
            </w:r>
          </w:p>
        </w:tc>
        <w:tc>
          <w:tcPr>
            <w:tcW w:w="1388" w:type="dxa"/>
          </w:tcPr>
          <w:p w14:paraId="0E937F7E" w14:textId="77777777" w:rsidR="00F06C0A" w:rsidRPr="00C9691B" w:rsidRDefault="008B3AE8"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7B3C65">
              <w:rPr>
                <w:sz w:val="20"/>
                <w:lang w:val="en-GB"/>
              </w:rPr>
              <w:t>u(</w:t>
            </w:r>
            <w:proofErr w:type="gramEnd"/>
            <w:r w:rsidRPr="007B3C65">
              <w:rPr>
                <w:sz w:val="20"/>
                <w:lang w:val="en-GB"/>
              </w:rPr>
              <w:t>1)</w:t>
            </w:r>
          </w:p>
        </w:tc>
      </w:tr>
      <w:tr w:rsidR="00F06C0A" w:rsidRPr="00C9691B" w14:paraId="62AE47E9" w14:textId="77777777" w:rsidTr="000D2C00">
        <w:trPr>
          <w:cantSplit/>
          <w:jc w:val="center"/>
        </w:trPr>
        <w:tc>
          <w:tcPr>
            <w:tcW w:w="7689" w:type="dxa"/>
          </w:tcPr>
          <w:p w14:paraId="3E4D74C4" w14:textId="77777777" w:rsidR="00F06C0A" w:rsidRPr="00C9691B"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sz w:val="20"/>
                <w:lang w:val="en-GB"/>
              </w:rPr>
              <w:tab/>
            </w:r>
            <w:proofErr w:type="gramStart"/>
            <w:r w:rsidRPr="007B3C65">
              <w:rPr>
                <w:sz w:val="20"/>
                <w:lang w:val="en-GB"/>
              </w:rPr>
              <w:t>if(</w:t>
            </w:r>
            <w:r w:rsidRPr="007B3C65">
              <w:rPr>
                <w:rFonts w:eastAsia="Malgun Gothic"/>
                <w:sz w:val="20"/>
                <w:lang w:val="en-GB"/>
              </w:rPr>
              <w:t> </w:t>
            </w:r>
            <w:r w:rsidRPr="007B3C65">
              <w:rPr>
                <w:sz w:val="20"/>
                <w:lang w:val="en-GB"/>
              </w:rPr>
              <w:t>!</w:t>
            </w:r>
            <w:proofErr w:type="gramEnd"/>
            <w:r w:rsidRPr="007B3C65">
              <w:rPr>
                <w:sz w:val="20"/>
                <w:lang w:val="en-GB"/>
              </w:rPr>
              <w:t>cmp_cancel_flag</w:t>
            </w:r>
            <w:r w:rsidRPr="007B3C65">
              <w:rPr>
                <w:rFonts w:eastAsia="Malgun Gothic"/>
                <w:sz w:val="20"/>
                <w:lang w:val="en-GB"/>
              </w:rPr>
              <w:t> </w:t>
            </w:r>
            <w:r w:rsidRPr="007B3C65">
              <w:rPr>
                <w:sz w:val="20"/>
                <w:lang w:val="en-GB"/>
              </w:rPr>
              <w:t>)</w:t>
            </w:r>
            <w:del w:id="216" w:author="Ye-Kui Wang" w:date="2017-10-19T04:22:00Z">
              <w:r w:rsidRPr="007B3C65" w:rsidDel="00A6586C">
                <w:rPr>
                  <w:sz w:val="20"/>
                  <w:lang w:val="en-GB"/>
                </w:rPr>
                <w:delText xml:space="preserve"> {</w:delText>
              </w:r>
            </w:del>
          </w:p>
        </w:tc>
        <w:tc>
          <w:tcPr>
            <w:tcW w:w="1388" w:type="dxa"/>
          </w:tcPr>
          <w:p w14:paraId="3C8558D9" w14:textId="75F02279" w:rsidR="00F06C0A" w:rsidRPr="00C9691B"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F06C0A" w:rsidRPr="00C9691B" w14:paraId="6D559503" w14:textId="77777777" w:rsidTr="000D2C00">
        <w:trPr>
          <w:cantSplit/>
          <w:jc w:val="center"/>
        </w:trPr>
        <w:tc>
          <w:tcPr>
            <w:tcW w:w="7689" w:type="dxa"/>
          </w:tcPr>
          <w:p w14:paraId="53098FA2" w14:textId="77777777" w:rsidR="00F06C0A" w:rsidRPr="00C9691B"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7B3C65">
              <w:rPr>
                <w:rFonts w:eastAsia="Malgun Gothic"/>
                <w:b/>
                <w:sz w:val="20"/>
                <w:lang w:val="en-GB"/>
              </w:rPr>
              <w:tab/>
            </w:r>
            <w:r w:rsidRPr="007B3C65">
              <w:rPr>
                <w:rFonts w:eastAsia="Malgun Gothic"/>
                <w:b/>
                <w:sz w:val="20"/>
                <w:lang w:val="en-GB"/>
              </w:rPr>
              <w:tab/>
            </w:r>
            <w:r w:rsidRPr="007B3C65">
              <w:rPr>
                <w:b/>
                <w:sz w:val="20"/>
                <w:lang w:val="en-GB"/>
              </w:rPr>
              <w:t>cmp_persistence_flag</w:t>
            </w:r>
          </w:p>
        </w:tc>
        <w:tc>
          <w:tcPr>
            <w:tcW w:w="1388" w:type="dxa"/>
          </w:tcPr>
          <w:p w14:paraId="30D81976" w14:textId="77777777" w:rsidR="00F06C0A" w:rsidRPr="00C9691B" w:rsidRDefault="008B3AE8"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7B3C65">
              <w:rPr>
                <w:sz w:val="20"/>
                <w:lang w:val="en-GB"/>
              </w:rPr>
              <w:t>u(</w:t>
            </w:r>
            <w:proofErr w:type="gramEnd"/>
            <w:r w:rsidRPr="007B3C65">
              <w:rPr>
                <w:sz w:val="20"/>
                <w:lang w:val="en-GB"/>
              </w:rPr>
              <w:t>1)</w:t>
            </w:r>
          </w:p>
        </w:tc>
      </w:tr>
      <w:tr w:rsidR="00F06C0A" w:rsidRPr="00C9691B" w:rsidDel="00A6586C" w14:paraId="55AF205B" w14:textId="76BB10BD" w:rsidTr="000D2C00">
        <w:trPr>
          <w:cantSplit/>
          <w:jc w:val="center"/>
          <w:del w:id="217" w:author="Ye-Kui Wang" w:date="2017-10-19T04:23:00Z"/>
        </w:trPr>
        <w:tc>
          <w:tcPr>
            <w:tcW w:w="7689" w:type="dxa"/>
          </w:tcPr>
          <w:p w14:paraId="0742896E" w14:textId="1CC5DA6C" w:rsidR="00F06C0A" w:rsidRPr="00C9691B" w:rsidDel="00A6586C"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218" w:author="Ye-Kui Wang" w:date="2017-10-19T04:23:00Z"/>
                <w:rFonts w:eastAsia="Malgun Gothic"/>
                <w:sz w:val="20"/>
              </w:rPr>
            </w:pPr>
            <w:del w:id="219" w:author="Ye-Kui Wang" w:date="2017-10-19T04:23:00Z">
              <w:r w:rsidRPr="007B3C65" w:rsidDel="00A6586C">
                <w:rPr>
                  <w:rFonts w:eastAsia="Malgun Gothic"/>
                  <w:b/>
                  <w:sz w:val="20"/>
                  <w:lang w:val="en-GB"/>
                </w:rPr>
                <w:tab/>
              </w:r>
              <w:r w:rsidRPr="007B3C65" w:rsidDel="00A6586C">
                <w:rPr>
                  <w:rFonts w:eastAsia="Malgun Gothic"/>
                  <w:b/>
                  <w:sz w:val="20"/>
                  <w:lang w:val="en-GB"/>
                </w:rPr>
                <w:tab/>
              </w:r>
              <w:r w:rsidRPr="007B3C65" w:rsidDel="00A6586C">
                <w:rPr>
                  <w:b/>
                  <w:sz w:val="20"/>
                  <w:lang w:val="en-GB"/>
                </w:rPr>
                <w:delText>cmp_rotation_flag</w:delText>
              </w:r>
            </w:del>
          </w:p>
        </w:tc>
        <w:tc>
          <w:tcPr>
            <w:tcW w:w="1388" w:type="dxa"/>
          </w:tcPr>
          <w:p w14:paraId="1E9F05D3" w14:textId="0E373363" w:rsidR="00F06C0A" w:rsidRPr="00C9691B" w:rsidDel="00A6586C"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220" w:author="Ye-Kui Wang" w:date="2017-10-19T04:23:00Z"/>
                <w:rFonts w:eastAsia="Malgun Gothic"/>
                <w:bCs/>
                <w:sz w:val="20"/>
              </w:rPr>
            </w:pPr>
            <w:del w:id="221" w:author="Ye-Kui Wang" w:date="2017-10-19T04:23:00Z">
              <w:r w:rsidRPr="007B3C65" w:rsidDel="00A6586C">
                <w:rPr>
                  <w:sz w:val="20"/>
                  <w:lang w:val="en-GB"/>
                </w:rPr>
                <w:delText>u(1)</w:delText>
              </w:r>
            </w:del>
          </w:p>
        </w:tc>
      </w:tr>
      <w:tr w:rsidR="00F06C0A" w:rsidRPr="00C9691B" w:rsidDel="00A6586C" w14:paraId="5C361BBE" w14:textId="39D26BE9" w:rsidTr="000D2C00">
        <w:trPr>
          <w:cantSplit/>
          <w:jc w:val="center"/>
          <w:del w:id="222" w:author="Ye-Kui Wang" w:date="2017-10-19T04:23:00Z"/>
        </w:trPr>
        <w:tc>
          <w:tcPr>
            <w:tcW w:w="7689" w:type="dxa"/>
          </w:tcPr>
          <w:p w14:paraId="3A791F72" w14:textId="3306D65D" w:rsidR="00F06C0A" w:rsidRPr="00C9691B" w:rsidDel="00A6586C"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223" w:author="Ye-Kui Wang" w:date="2017-10-19T04:23:00Z"/>
                <w:rFonts w:eastAsia="Malgun Gothic"/>
                <w:sz w:val="20"/>
              </w:rPr>
            </w:pPr>
            <w:del w:id="224" w:author="Ye-Kui Wang" w:date="2017-10-19T04:23:00Z">
              <w:r w:rsidRPr="007B3C65" w:rsidDel="00A6586C">
                <w:rPr>
                  <w:rFonts w:eastAsia="Malgun Gothic"/>
                  <w:b/>
                  <w:sz w:val="20"/>
                  <w:lang w:val="en-GB"/>
                </w:rPr>
                <w:tab/>
              </w:r>
              <w:r w:rsidRPr="007B3C65" w:rsidDel="00A6586C">
                <w:rPr>
                  <w:rFonts w:eastAsia="Malgun Gothic"/>
                  <w:b/>
                  <w:sz w:val="20"/>
                  <w:lang w:val="en-GB"/>
                </w:rPr>
                <w:tab/>
              </w:r>
              <w:r w:rsidRPr="007B3C65" w:rsidDel="00A6586C">
                <w:rPr>
                  <w:b/>
                  <w:sz w:val="20"/>
                  <w:lang w:val="en-GB"/>
                </w:rPr>
                <w:delText>cmp_padding_flag</w:delText>
              </w:r>
            </w:del>
          </w:p>
        </w:tc>
        <w:tc>
          <w:tcPr>
            <w:tcW w:w="1388" w:type="dxa"/>
          </w:tcPr>
          <w:p w14:paraId="53B830D4" w14:textId="3054A1DD" w:rsidR="00F06C0A" w:rsidRPr="00C9691B" w:rsidDel="00A6586C"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225" w:author="Ye-Kui Wang" w:date="2017-10-19T04:23:00Z"/>
                <w:rFonts w:eastAsia="Malgun Gothic"/>
                <w:bCs/>
                <w:sz w:val="20"/>
              </w:rPr>
            </w:pPr>
            <w:del w:id="226" w:author="Ye-Kui Wang" w:date="2017-10-19T04:23:00Z">
              <w:r w:rsidRPr="007B3C65" w:rsidDel="00A6586C">
                <w:rPr>
                  <w:sz w:val="20"/>
                  <w:lang w:val="en-GB"/>
                </w:rPr>
                <w:delText>u(1)</w:delText>
              </w:r>
            </w:del>
          </w:p>
        </w:tc>
      </w:tr>
      <w:tr w:rsidR="00F06C0A" w:rsidRPr="00C9691B" w:rsidDel="00A6586C" w14:paraId="189D80C2" w14:textId="41B7046B" w:rsidTr="000D2C00">
        <w:trPr>
          <w:cantSplit/>
          <w:jc w:val="center"/>
          <w:del w:id="227" w:author="Ye-Kui Wang" w:date="2017-10-19T04:23:00Z"/>
        </w:trPr>
        <w:tc>
          <w:tcPr>
            <w:tcW w:w="7689" w:type="dxa"/>
          </w:tcPr>
          <w:p w14:paraId="22D322FD" w14:textId="567FFC49" w:rsidR="00F06C0A" w:rsidRPr="00C9691B" w:rsidDel="00A6586C"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228" w:author="Ye-Kui Wang" w:date="2017-10-19T04:23:00Z"/>
                <w:rFonts w:eastAsia="Malgun Gothic"/>
                <w:sz w:val="20"/>
              </w:rPr>
            </w:pPr>
            <w:del w:id="229" w:author="Ye-Kui Wang" w:date="2017-10-19T04:23:00Z">
              <w:r w:rsidRPr="007B3C65" w:rsidDel="00A6586C">
                <w:rPr>
                  <w:rFonts w:eastAsia="Malgun Gothic"/>
                  <w:b/>
                  <w:sz w:val="20"/>
                  <w:lang w:val="en-GB"/>
                </w:rPr>
                <w:tab/>
              </w:r>
              <w:r w:rsidRPr="007B3C65" w:rsidDel="00A6586C">
                <w:rPr>
                  <w:rFonts w:eastAsia="Malgun Gothic"/>
                  <w:b/>
                  <w:sz w:val="20"/>
                  <w:lang w:val="en-GB"/>
                </w:rPr>
                <w:tab/>
              </w:r>
              <w:r w:rsidRPr="007B3C65" w:rsidDel="00A6586C">
                <w:rPr>
                  <w:b/>
                  <w:sz w:val="20"/>
                  <w:lang w:val="en-GB"/>
                </w:rPr>
                <w:delText>cmp_reserved_zero_4bits</w:delText>
              </w:r>
            </w:del>
          </w:p>
        </w:tc>
        <w:tc>
          <w:tcPr>
            <w:tcW w:w="1388" w:type="dxa"/>
          </w:tcPr>
          <w:p w14:paraId="18F20B05" w14:textId="29D0937E" w:rsidR="00F06C0A" w:rsidRPr="00C9691B" w:rsidDel="00A6586C"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230" w:author="Ye-Kui Wang" w:date="2017-10-19T04:23:00Z"/>
                <w:rFonts w:eastAsia="Malgun Gothic"/>
                <w:bCs/>
                <w:sz w:val="20"/>
              </w:rPr>
            </w:pPr>
            <w:del w:id="231" w:author="Ye-Kui Wang" w:date="2017-10-19T04:23:00Z">
              <w:r w:rsidRPr="007B3C65" w:rsidDel="00A6586C">
                <w:rPr>
                  <w:sz w:val="20"/>
                  <w:lang w:val="en-GB"/>
                </w:rPr>
                <w:delText>u(</w:delText>
              </w:r>
              <w:r w:rsidR="00D13620" w:rsidDel="00A6586C">
                <w:rPr>
                  <w:sz w:val="20"/>
                  <w:lang w:val="en-GB"/>
                </w:rPr>
                <w:delText>4</w:delText>
              </w:r>
              <w:r w:rsidRPr="007B3C65" w:rsidDel="00A6586C">
                <w:rPr>
                  <w:sz w:val="20"/>
                  <w:lang w:val="en-GB"/>
                </w:rPr>
                <w:delText>)</w:delText>
              </w:r>
            </w:del>
          </w:p>
        </w:tc>
      </w:tr>
      <w:tr w:rsidR="00F06C0A" w:rsidRPr="00C9691B" w:rsidDel="00A6586C" w14:paraId="06E4865A" w14:textId="79813BD8" w:rsidTr="000D2C00">
        <w:trPr>
          <w:cantSplit/>
          <w:jc w:val="center"/>
          <w:del w:id="232" w:author="Ye-Kui Wang" w:date="2017-10-19T04:23:00Z"/>
        </w:trPr>
        <w:tc>
          <w:tcPr>
            <w:tcW w:w="7689" w:type="dxa"/>
          </w:tcPr>
          <w:p w14:paraId="6D613FF5" w14:textId="56999668" w:rsidR="00F06C0A" w:rsidRPr="00C9691B" w:rsidDel="00A6586C"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233" w:author="Ye-Kui Wang" w:date="2017-10-19T04:23:00Z"/>
                <w:rFonts w:eastAsia="Malgun Gothic"/>
                <w:sz w:val="20"/>
              </w:rPr>
            </w:pPr>
            <w:del w:id="234" w:author="Ye-Kui Wang" w:date="2017-10-19T04:23:00Z">
              <w:r w:rsidRPr="007B3C65" w:rsidDel="00A6586C">
                <w:rPr>
                  <w:rFonts w:eastAsia="Malgun Gothic"/>
                  <w:sz w:val="20"/>
                  <w:lang w:val="en-GB"/>
                </w:rPr>
                <w:tab/>
              </w:r>
              <w:r w:rsidRPr="007B3C65" w:rsidDel="00A6586C">
                <w:rPr>
                  <w:rFonts w:eastAsia="Malgun Gothic"/>
                  <w:sz w:val="20"/>
                  <w:lang w:val="en-GB"/>
                </w:rPr>
                <w:tab/>
              </w:r>
              <w:r w:rsidRPr="007B3C65" w:rsidDel="00A6586C">
                <w:rPr>
                  <w:sz w:val="20"/>
                  <w:lang w:val="en-GB"/>
                </w:rPr>
                <w:delText>if(</w:delText>
              </w:r>
              <w:r w:rsidRPr="007B3C65" w:rsidDel="00A6586C">
                <w:rPr>
                  <w:rFonts w:eastAsia="Malgun Gothic"/>
                  <w:sz w:val="20"/>
                  <w:lang w:val="en-GB"/>
                </w:rPr>
                <w:delText> </w:delText>
              </w:r>
              <w:r w:rsidRPr="007B3C65" w:rsidDel="00A6586C">
                <w:rPr>
                  <w:sz w:val="20"/>
                  <w:lang w:val="en-GB"/>
                </w:rPr>
                <w:delText>cmp_padding_flag</w:delText>
              </w:r>
              <w:r w:rsidR="005824B5" w:rsidDel="00A6586C">
                <w:rPr>
                  <w:sz w:val="20"/>
                  <w:lang w:val="en-GB"/>
                </w:rPr>
                <w:delText>  </w:delText>
              </w:r>
              <w:r w:rsidRPr="007B3C65" w:rsidDel="00A6586C">
                <w:rPr>
                  <w:sz w:val="20"/>
                  <w:lang w:val="en-GB"/>
                </w:rPr>
                <w:delText>=</w:delText>
              </w:r>
              <w:r w:rsidRPr="007B3C65" w:rsidDel="00A6586C">
                <w:rPr>
                  <w:rFonts w:eastAsia="Malgun Gothic"/>
                  <w:sz w:val="20"/>
                  <w:lang w:val="en-GB"/>
                </w:rPr>
                <w:delText> </w:delText>
              </w:r>
              <w:r w:rsidRPr="007B3C65" w:rsidDel="00A6586C">
                <w:rPr>
                  <w:sz w:val="20"/>
                  <w:lang w:val="en-GB"/>
                </w:rPr>
                <w:delText>=</w:delText>
              </w:r>
              <w:r w:rsidR="005824B5" w:rsidDel="00A6586C">
                <w:rPr>
                  <w:sz w:val="20"/>
                  <w:lang w:val="en-GB"/>
                </w:rPr>
                <w:delText>  </w:delText>
              </w:r>
              <w:r w:rsidRPr="007B3C65" w:rsidDel="00A6586C">
                <w:rPr>
                  <w:sz w:val="20"/>
                  <w:lang w:val="en-GB"/>
                </w:rPr>
                <w:delText>1</w:delText>
              </w:r>
              <w:r w:rsidRPr="007B3C65" w:rsidDel="00A6586C">
                <w:rPr>
                  <w:rFonts w:eastAsia="Malgun Gothic"/>
                  <w:sz w:val="20"/>
                  <w:lang w:val="en-GB"/>
                </w:rPr>
                <w:delText> </w:delText>
              </w:r>
              <w:r w:rsidRPr="007B3C65" w:rsidDel="00A6586C">
                <w:rPr>
                  <w:sz w:val="20"/>
                  <w:lang w:val="en-GB"/>
                </w:rPr>
                <w:delText>) {</w:delText>
              </w:r>
            </w:del>
          </w:p>
        </w:tc>
        <w:tc>
          <w:tcPr>
            <w:tcW w:w="1388" w:type="dxa"/>
          </w:tcPr>
          <w:p w14:paraId="46DF7DA9" w14:textId="5D2BEF1E" w:rsidR="00F06C0A" w:rsidRPr="00C9691B" w:rsidDel="00A6586C"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235" w:author="Ye-Kui Wang" w:date="2017-10-19T04:23:00Z"/>
                <w:rFonts w:eastAsia="Malgun Gothic"/>
                <w:bCs/>
                <w:sz w:val="20"/>
              </w:rPr>
            </w:pPr>
          </w:p>
        </w:tc>
      </w:tr>
      <w:tr w:rsidR="00F06C0A" w:rsidRPr="00C9691B" w:rsidDel="00A6586C" w14:paraId="76449FC8" w14:textId="3A85667C" w:rsidTr="000D2C00">
        <w:trPr>
          <w:cantSplit/>
          <w:jc w:val="center"/>
          <w:del w:id="236" w:author="Ye-Kui Wang" w:date="2017-10-19T04:23:00Z"/>
        </w:trPr>
        <w:tc>
          <w:tcPr>
            <w:tcW w:w="7689" w:type="dxa"/>
          </w:tcPr>
          <w:p w14:paraId="0802E8E4" w14:textId="4DBFF9D5" w:rsidR="00F06C0A" w:rsidRPr="00C9691B" w:rsidDel="00A6586C"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237" w:author="Ye-Kui Wang" w:date="2017-10-19T04:23:00Z"/>
                <w:rFonts w:eastAsia="Malgun Gothic"/>
                <w:sz w:val="20"/>
              </w:rPr>
            </w:pPr>
            <w:del w:id="238" w:author="Ye-Kui Wang" w:date="2017-10-19T04:23:00Z">
              <w:r w:rsidRPr="007B3C65" w:rsidDel="00A6586C">
                <w:rPr>
                  <w:rFonts w:eastAsia="Malgun Gothic"/>
                  <w:b/>
                  <w:sz w:val="20"/>
                  <w:lang w:val="en-GB"/>
                </w:rPr>
                <w:tab/>
              </w:r>
              <w:r w:rsidRPr="007B3C65" w:rsidDel="00A6586C">
                <w:rPr>
                  <w:rFonts w:eastAsia="Malgun Gothic"/>
                  <w:b/>
                  <w:sz w:val="20"/>
                  <w:lang w:val="en-GB"/>
                </w:rPr>
                <w:tab/>
              </w:r>
              <w:r w:rsidRPr="007B3C65" w:rsidDel="00A6586C">
                <w:rPr>
                  <w:rFonts w:eastAsia="Malgun Gothic"/>
                  <w:b/>
                  <w:sz w:val="20"/>
                  <w:lang w:val="en-GB"/>
                </w:rPr>
                <w:tab/>
              </w:r>
              <w:r w:rsidRPr="007B3C65" w:rsidDel="00A6586C">
                <w:rPr>
                  <w:b/>
                  <w:sz w:val="20"/>
                  <w:lang w:val="en-GB"/>
                </w:rPr>
                <w:delText>cmp_padding_type</w:delText>
              </w:r>
            </w:del>
          </w:p>
        </w:tc>
        <w:tc>
          <w:tcPr>
            <w:tcW w:w="1388" w:type="dxa"/>
          </w:tcPr>
          <w:p w14:paraId="72AD1D29" w14:textId="2CFB29F5" w:rsidR="00F06C0A" w:rsidRPr="00C9691B" w:rsidDel="00A6586C"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239" w:author="Ye-Kui Wang" w:date="2017-10-19T04:23:00Z"/>
                <w:rFonts w:eastAsia="Malgun Gothic"/>
                <w:bCs/>
                <w:sz w:val="20"/>
              </w:rPr>
            </w:pPr>
            <w:del w:id="240" w:author="Ye-Kui Wang" w:date="2017-10-19T04:23:00Z">
              <w:r w:rsidDel="00A6586C">
                <w:rPr>
                  <w:rFonts w:eastAsia="Malgun Gothic"/>
                  <w:bCs/>
                  <w:sz w:val="20"/>
                </w:rPr>
                <w:delText>u(2)</w:delText>
              </w:r>
            </w:del>
          </w:p>
        </w:tc>
      </w:tr>
      <w:tr w:rsidR="00F06C0A" w:rsidRPr="00C9691B" w:rsidDel="00A6586C" w14:paraId="0236333C" w14:textId="1FCC6415" w:rsidTr="000D2C00">
        <w:trPr>
          <w:cantSplit/>
          <w:jc w:val="center"/>
          <w:del w:id="241" w:author="Ye-Kui Wang" w:date="2017-10-19T04:23:00Z"/>
        </w:trPr>
        <w:tc>
          <w:tcPr>
            <w:tcW w:w="7689" w:type="dxa"/>
          </w:tcPr>
          <w:p w14:paraId="41B2BF75" w14:textId="3EB306E4" w:rsidR="00F06C0A" w:rsidRPr="00C9691B" w:rsidDel="00A6586C" w:rsidRDefault="00F06C0A" w:rsidP="000D2C00">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242" w:author="Ye-Kui Wang" w:date="2017-10-19T04:23:00Z"/>
                <w:rFonts w:eastAsia="Malgun Gothic"/>
                <w:sz w:val="20"/>
              </w:rPr>
            </w:pPr>
            <w:del w:id="243" w:author="Ye-Kui Wang" w:date="2017-10-19T04:23:00Z">
              <w:r w:rsidRPr="007B3C65" w:rsidDel="00A6586C">
                <w:rPr>
                  <w:rFonts w:eastAsia="Malgun Gothic"/>
                  <w:b/>
                  <w:sz w:val="20"/>
                  <w:lang w:val="en-GB"/>
                </w:rPr>
                <w:tab/>
              </w:r>
              <w:r w:rsidDel="00A6586C">
                <w:rPr>
                  <w:rFonts w:eastAsia="Malgun Gothic"/>
                  <w:b/>
                  <w:sz w:val="20"/>
                  <w:lang w:val="en-GB"/>
                </w:rPr>
                <w:tab/>
              </w:r>
              <w:r w:rsidRPr="007B3C65" w:rsidDel="00A6586C">
                <w:rPr>
                  <w:rFonts w:eastAsia="Malgun Gothic"/>
                  <w:b/>
                  <w:sz w:val="20"/>
                  <w:lang w:val="en-GB"/>
                </w:rPr>
                <w:tab/>
              </w:r>
              <w:r w:rsidRPr="007B3C65" w:rsidDel="00A6586C">
                <w:rPr>
                  <w:b/>
                  <w:sz w:val="20"/>
                  <w:lang w:val="en-GB"/>
                </w:rPr>
                <w:delText>cmp_reserved_zero_</w:delText>
              </w:r>
              <w:r w:rsidDel="00A6586C">
                <w:rPr>
                  <w:b/>
                  <w:sz w:val="20"/>
                  <w:lang w:val="en-GB"/>
                </w:rPr>
                <w:delText>6</w:delText>
              </w:r>
              <w:r w:rsidRPr="007B3C65" w:rsidDel="00A6586C">
                <w:rPr>
                  <w:b/>
                  <w:sz w:val="20"/>
                  <w:lang w:val="en-GB"/>
                </w:rPr>
                <w:delText>bits</w:delText>
              </w:r>
            </w:del>
          </w:p>
        </w:tc>
        <w:tc>
          <w:tcPr>
            <w:tcW w:w="1388" w:type="dxa"/>
          </w:tcPr>
          <w:p w14:paraId="0167B277" w14:textId="27EBE567" w:rsidR="00F06C0A" w:rsidRPr="00C9691B" w:rsidDel="00A6586C" w:rsidRDefault="00F06C0A" w:rsidP="000D2C00">
            <w:pPr>
              <w:keepNext/>
              <w:keepLines/>
              <w:tabs>
                <w:tab w:val="clear" w:pos="360"/>
                <w:tab w:val="clear" w:pos="720"/>
                <w:tab w:val="clear" w:pos="1080"/>
                <w:tab w:val="clear" w:pos="1440"/>
              </w:tabs>
              <w:overflowPunct/>
              <w:autoSpaceDE/>
              <w:autoSpaceDN/>
              <w:adjustRightInd/>
              <w:spacing w:before="20" w:after="40"/>
              <w:jc w:val="center"/>
              <w:textAlignment w:val="auto"/>
              <w:rPr>
                <w:del w:id="244" w:author="Ye-Kui Wang" w:date="2017-10-19T04:23:00Z"/>
                <w:rFonts w:eastAsia="Malgun Gothic"/>
                <w:bCs/>
                <w:sz w:val="20"/>
              </w:rPr>
            </w:pPr>
            <w:del w:id="245" w:author="Ye-Kui Wang" w:date="2017-10-19T04:23:00Z">
              <w:r w:rsidRPr="007B3C65" w:rsidDel="00A6586C">
                <w:rPr>
                  <w:sz w:val="20"/>
                  <w:lang w:val="en-GB"/>
                </w:rPr>
                <w:delText>u(</w:delText>
              </w:r>
              <w:r w:rsidDel="00A6586C">
                <w:rPr>
                  <w:sz w:val="20"/>
                  <w:lang w:val="en-GB"/>
                </w:rPr>
                <w:delText>6</w:delText>
              </w:r>
              <w:r w:rsidRPr="007B3C65" w:rsidDel="00A6586C">
                <w:rPr>
                  <w:sz w:val="20"/>
                  <w:lang w:val="en-GB"/>
                </w:rPr>
                <w:delText>)</w:delText>
              </w:r>
            </w:del>
          </w:p>
        </w:tc>
      </w:tr>
      <w:tr w:rsidR="00F06C0A" w:rsidRPr="00C9691B" w:rsidDel="00A6586C" w14:paraId="18D7F7D1" w14:textId="10B9E6AF" w:rsidTr="000D2C00">
        <w:trPr>
          <w:cantSplit/>
          <w:jc w:val="center"/>
          <w:del w:id="246" w:author="Ye-Kui Wang" w:date="2017-10-19T04:23:00Z"/>
        </w:trPr>
        <w:tc>
          <w:tcPr>
            <w:tcW w:w="7689" w:type="dxa"/>
          </w:tcPr>
          <w:p w14:paraId="74583A85" w14:textId="0A56A9B2" w:rsidR="00F06C0A" w:rsidRPr="00C9691B" w:rsidDel="00A6586C"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247" w:author="Ye-Kui Wang" w:date="2017-10-19T04:23:00Z"/>
                <w:rFonts w:eastAsia="Malgun Gothic"/>
                <w:sz w:val="20"/>
              </w:rPr>
            </w:pPr>
            <w:del w:id="248" w:author="Ye-Kui Wang" w:date="2017-10-19T04:23:00Z">
              <w:r w:rsidRPr="007B3C65" w:rsidDel="00A6586C">
                <w:rPr>
                  <w:rFonts w:eastAsia="Malgun Gothic"/>
                  <w:b/>
                  <w:sz w:val="20"/>
                  <w:lang w:val="en-GB"/>
                </w:rPr>
                <w:tab/>
              </w:r>
              <w:r w:rsidRPr="007B3C65" w:rsidDel="00A6586C">
                <w:rPr>
                  <w:rFonts w:eastAsia="Malgun Gothic"/>
                  <w:b/>
                  <w:sz w:val="20"/>
                  <w:lang w:val="en-GB"/>
                </w:rPr>
                <w:tab/>
              </w:r>
              <w:r w:rsidRPr="007B3C65" w:rsidDel="00A6586C">
                <w:rPr>
                  <w:rFonts w:eastAsia="Malgun Gothic"/>
                  <w:b/>
                  <w:sz w:val="20"/>
                  <w:lang w:val="en-GB"/>
                </w:rPr>
                <w:tab/>
              </w:r>
              <w:r w:rsidRPr="007B3C65" w:rsidDel="00A6586C">
                <w:rPr>
                  <w:b/>
                  <w:sz w:val="20"/>
                  <w:lang w:val="en-GB"/>
                </w:rPr>
                <w:delText>cmp_padding_</w:delText>
              </w:r>
              <w:r w:rsidR="0038127E" w:rsidDel="00A6586C">
                <w:rPr>
                  <w:b/>
                  <w:sz w:val="20"/>
                  <w:lang w:val="en-GB"/>
                </w:rPr>
                <w:delText>chroma_</w:delText>
              </w:r>
              <w:r w:rsidRPr="007B3C65" w:rsidDel="00A6586C">
                <w:rPr>
                  <w:b/>
                  <w:sz w:val="20"/>
                  <w:lang w:val="en-GB"/>
                </w:rPr>
                <w:delText>sample_range_minus1</w:delText>
              </w:r>
            </w:del>
          </w:p>
        </w:tc>
        <w:tc>
          <w:tcPr>
            <w:tcW w:w="1388" w:type="dxa"/>
          </w:tcPr>
          <w:p w14:paraId="77C9EEB8" w14:textId="7EF178F2" w:rsidR="00F06C0A" w:rsidRPr="00C9691B" w:rsidDel="00A6586C"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249" w:author="Ye-Kui Wang" w:date="2017-10-19T04:23:00Z"/>
                <w:rFonts w:eastAsia="Malgun Gothic"/>
                <w:bCs/>
                <w:sz w:val="20"/>
              </w:rPr>
            </w:pPr>
            <w:del w:id="250" w:author="Ye-Kui Wang" w:date="2017-10-19T04:23:00Z">
              <w:r w:rsidRPr="007B3C65" w:rsidDel="00A6586C">
                <w:rPr>
                  <w:sz w:val="20"/>
                  <w:lang w:val="en-GB"/>
                </w:rPr>
                <w:delText>u(8)</w:delText>
              </w:r>
            </w:del>
          </w:p>
        </w:tc>
      </w:tr>
      <w:tr w:rsidR="00F06C0A" w:rsidRPr="00C9691B" w:rsidDel="00A6586C" w14:paraId="16112417" w14:textId="71C99E95" w:rsidTr="000D2C00">
        <w:trPr>
          <w:cantSplit/>
          <w:jc w:val="center"/>
          <w:del w:id="251" w:author="Ye-Kui Wang" w:date="2017-10-19T04:23:00Z"/>
        </w:trPr>
        <w:tc>
          <w:tcPr>
            <w:tcW w:w="7689" w:type="dxa"/>
          </w:tcPr>
          <w:p w14:paraId="304AC0DA" w14:textId="038824C8" w:rsidR="00F06C0A" w:rsidRPr="00C9691B" w:rsidDel="00A6586C"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252" w:author="Ye-Kui Wang" w:date="2017-10-19T04:23:00Z"/>
                <w:rFonts w:eastAsia="Malgun Gothic"/>
                <w:sz w:val="20"/>
              </w:rPr>
            </w:pPr>
            <w:del w:id="253" w:author="Ye-Kui Wang" w:date="2017-10-19T04:23:00Z">
              <w:r w:rsidRPr="007B3C65" w:rsidDel="00A6586C">
                <w:rPr>
                  <w:rFonts w:eastAsia="Malgun Gothic"/>
                  <w:sz w:val="20"/>
                  <w:lang w:val="en-GB"/>
                </w:rPr>
                <w:tab/>
              </w:r>
              <w:r w:rsidRPr="007B3C65" w:rsidDel="00A6586C">
                <w:rPr>
                  <w:rFonts w:eastAsia="Malgun Gothic"/>
                  <w:sz w:val="20"/>
                  <w:lang w:val="en-GB"/>
                </w:rPr>
                <w:tab/>
              </w:r>
              <w:r w:rsidRPr="007B3C65" w:rsidDel="00A6586C">
                <w:rPr>
                  <w:sz w:val="20"/>
                  <w:lang w:val="en-GB"/>
                </w:rPr>
                <w:delText>}</w:delText>
              </w:r>
            </w:del>
          </w:p>
        </w:tc>
        <w:tc>
          <w:tcPr>
            <w:tcW w:w="1388" w:type="dxa"/>
          </w:tcPr>
          <w:p w14:paraId="3ED54050" w14:textId="18F7B439" w:rsidR="00F06C0A" w:rsidRPr="00C9691B" w:rsidDel="00A6586C"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254" w:author="Ye-Kui Wang" w:date="2017-10-19T04:23:00Z"/>
                <w:rFonts w:eastAsia="Malgun Gothic"/>
                <w:bCs/>
                <w:sz w:val="20"/>
              </w:rPr>
            </w:pPr>
          </w:p>
        </w:tc>
      </w:tr>
      <w:tr w:rsidR="00F06C0A" w:rsidRPr="00C9691B" w:rsidDel="00A6586C" w14:paraId="174349CD" w14:textId="08BAFB77" w:rsidTr="000D2C00">
        <w:trPr>
          <w:cantSplit/>
          <w:jc w:val="center"/>
          <w:del w:id="255" w:author="Ye-Kui Wang" w:date="2017-10-19T04:23:00Z"/>
        </w:trPr>
        <w:tc>
          <w:tcPr>
            <w:tcW w:w="7689" w:type="dxa"/>
          </w:tcPr>
          <w:p w14:paraId="2AA256D5" w14:textId="347BC83E" w:rsidR="00F06C0A" w:rsidRPr="00C9691B" w:rsidDel="00A6586C"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256" w:author="Ye-Kui Wang" w:date="2017-10-19T04:23:00Z"/>
                <w:rFonts w:eastAsia="Malgun Gothic"/>
                <w:sz w:val="20"/>
              </w:rPr>
            </w:pPr>
            <w:del w:id="257" w:author="Ye-Kui Wang" w:date="2017-10-19T04:23:00Z">
              <w:r w:rsidRPr="007B3C65" w:rsidDel="00A6586C">
                <w:rPr>
                  <w:rFonts w:eastAsia="Malgun Gothic"/>
                  <w:sz w:val="20"/>
                  <w:lang w:val="en-GB"/>
                </w:rPr>
                <w:tab/>
              </w:r>
              <w:r w:rsidRPr="007B3C65" w:rsidDel="00A6586C">
                <w:rPr>
                  <w:rFonts w:eastAsia="Malgun Gothic"/>
                  <w:sz w:val="20"/>
                  <w:lang w:val="en-GB"/>
                </w:rPr>
                <w:tab/>
              </w:r>
              <w:r w:rsidRPr="007B3C65" w:rsidDel="00A6586C">
                <w:rPr>
                  <w:sz w:val="20"/>
                  <w:lang w:val="en-GB"/>
                </w:rPr>
                <w:delText>if(</w:delText>
              </w:r>
              <w:r w:rsidRPr="007B3C65" w:rsidDel="00A6586C">
                <w:rPr>
                  <w:rFonts w:eastAsia="Malgun Gothic"/>
                  <w:sz w:val="20"/>
                  <w:lang w:val="en-GB"/>
                </w:rPr>
                <w:delText> </w:delText>
              </w:r>
              <w:r w:rsidRPr="007B3C65" w:rsidDel="00A6586C">
                <w:rPr>
                  <w:sz w:val="20"/>
                  <w:lang w:val="en-GB"/>
                </w:rPr>
                <w:delText>cmp_rotation_flag</w:delText>
              </w:r>
              <w:r w:rsidR="005824B5" w:rsidDel="00A6586C">
                <w:rPr>
                  <w:sz w:val="20"/>
                  <w:lang w:val="en-GB"/>
                </w:rPr>
                <w:delText>  </w:delText>
              </w:r>
              <w:r w:rsidRPr="007B3C65" w:rsidDel="00A6586C">
                <w:rPr>
                  <w:sz w:val="20"/>
                  <w:lang w:val="en-GB"/>
                </w:rPr>
                <w:delText>=</w:delText>
              </w:r>
              <w:r w:rsidRPr="007B3C65" w:rsidDel="00A6586C">
                <w:rPr>
                  <w:rFonts w:eastAsia="Malgun Gothic"/>
                  <w:sz w:val="20"/>
                  <w:lang w:val="en-GB"/>
                </w:rPr>
                <w:delText> </w:delText>
              </w:r>
              <w:r w:rsidRPr="007B3C65" w:rsidDel="00A6586C">
                <w:rPr>
                  <w:sz w:val="20"/>
                  <w:lang w:val="en-GB"/>
                </w:rPr>
                <w:delText>=</w:delText>
              </w:r>
              <w:r w:rsidR="005824B5" w:rsidDel="00A6586C">
                <w:rPr>
                  <w:sz w:val="20"/>
                  <w:lang w:val="en-GB"/>
                </w:rPr>
                <w:delText>  </w:delText>
              </w:r>
              <w:r w:rsidRPr="007B3C65" w:rsidDel="00A6586C">
                <w:rPr>
                  <w:sz w:val="20"/>
                  <w:lang w:val="en-GB"/>
                </w:rPr>
                <w:delText>1</w:delText>
              </w:r>
              <w:r w:rsidRPr="007B3C65" w:rsidDel="00A6586C">
                <w:rPr>
                  <w:rFonts w:eastAsia="Malgun Gothic"/>
                  <w:sz w:val="20"/>
                  <w:lang w:val="en-GB"/>
                </w:rPr>
                <w:delText> </w:delText>
              </w:r>
              <w:r w:rsidRPr="007B3C65" w:rsidDel="00A6586C">
                <w:rPr>
                  <w:sz w:val="20"/>
                  <w:lang w:val="en-GB"/>
                </w:rPr>
                <w:delText>) {</w:delText>
              </w:r>
            </w:del>
          </w:p>
        </w:tc>
        <w:tc>
          <w:tcPr>
            <w:tcW w:w="1388" w:type="dxa"/>
          </w:tcPr>
          <w:p w14:paraId="30E9E001" w14:textId="0BBDBAFC" w:rsidR="00F06C0A" w:rsidRPr="00C9691B" w:rsidDel="00A6586C"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258" w:author="Ye-Kui Wang" w:date="2017-10-19T04:23:00Z"/>
                <w:rFonts w:eastAsia="Malgun Gothic"/>
                <w:bCs/>
                <w:sz w:val="20"/>
              </w:rPr>
            </w:pPr>
          </w:p>
        </w:tc>
      </w:tr>
      <w:tr w:rsidR="00F06C0A" w:rsidRPr="00C9691B" w:rsidDel="00A6586C" w14:paraId="4E610FFD" w14:textId="6FDDEDDF" w:rsidTr="000D2C00">
        <w:trPr>
          <w:cantSplit/>
          <w:jc w:val="center"/>
          <w:del w:id="259" w:author="Ye-Kui Wang" w:date="2017-10-19T04:23:00Z"/>
        </w:trPr>
        <w:tc>
          <w:tcPr>
            <w:tcW w:w="7689" w:type="dxa"/>
          </w:tcPr>
          <w:p w14:paraId="0B73033C" w14:textId="03DE6405" w:rsidR="00F06C0A" w:rsidRPr="00C9691B" w:rsidDel="00A6586C"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260" w:author="Ye-Kui Wang" w:date="2017-10-19T04:23:00Z"/>
                <w:rFonts w:eastAsia="Malgun Gothic"/>
                <w:sz w:val="20"/>
              </w:rPr>
            </w:pPr>
            <w:del w:id="261" w:author="Ye-Kui Wang" w:date="2017-10-19T04:23:00Z">
              <w:r w:rsidRPr="007B3C65" w:rsidDel="00A6586C">
                <w:rPr>
                  <w:rFonts w:eastAsia="Malgun Gothic"/>
                  <w:b/>
                  <w:sz w:val="20"/>
                  <w:lang w:val="en-GB"/>
                </w:rPr>
                <w:tab/>
              </w:r>
              <w:r w:rsidRPr="007B3C65" w:rsidDel="00A6586C">
                <w:rPr>
                  <w:rFonts w:eastAsia="Malgun Gothic"/>
                  <w:b/>
                  <w:sz w:val="20"/>
                  <w:lang w:val="en-GB"/>
                </w:rPr>
                <w:tab/>
              </w:r>
              <w:r w:rsidRPr="007B3C65" w:rsidDel="00A6586C">
                <w:rPr>
                  <w:rFonts w:eastAsia="Malgun Gothic"/>
                  <w:b/>
                  <w:sz w:val="20"/>
                  <w:lang w:val="en-GB"/>
                </w:rPr>
                <w:tab/>
              </w:r>
              <w:r w:rsidRPr="007B3C65" w:rsidDel="00A6586C">
                <w:rPr>
                  <w:b/>
                  <w:sz w:val="20"/>
                  <w:lang w:val="en-GB"/>
                </w:rPr>
                <w:delText>cmp_yaw_rotation</w:delText>
              </w:r>
            </w:del>
          </w:p>
        </w:tc>
        <w:tc>
          <w:tcPr>
            <w:tcW w:w="1388" w:type="dxa"/>
          </w:tcPr>
          <w:p w14:paraId="564FCC65" w14:textId="44EA697E" w:rsidR="00F06C0A" w:rsidRPr="00C9691B" w:rsidDel="00A6586C" w:rsidRDefault="00D13620"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262" w:author="Ye-Kui Wang" w:date="2017-10-19T04:23:00Z"/>
                <w:rFonts w:eastAsia="Malgun Gothic"/>
                <w:bCs/>
                <w:sz w:val="20"/>
              </w:rPr>
            </w:pPr>
            <w:del w:id="263" w:author="Ye-Kui Wang" w:date="2017-10-19T04:23:00Z">
              <w:r w:rsidRPr="007B3C65" w:rsidDel="00A6586C">
                <w:rPr>
                  <w:sz w:val="20"/>
                  <w:lang w:val="en-GB"/>
                </w:rPr>
                <w:delText>i(32)</w:delText>
              </w:r>
            </w:del>
          </w:p>
        </w:tc>
      </w:tr>
      <w:tr w:rsidR="00F06C0A" w:rsidRPr="00C9691B" w:rsidDel="00A6586C" w14:paraId="59593F37" w14:textId="4C883A49" w:rsidTr="000D2C00">
        <w:trPr>
          <w:cantSplit/>
          <w:jc w:val="center"/>
          <w:del w:id="264" w:author="Ye-Kui Wang" w:date="2017-10-19T04:23:00Z"/>
        </w:trPr>
        <w:tc>
          <w:tcPr>
            <w:tcW w:w="7689" w:type="dxa"/>
          </w:tcPr>
          <w:p w14:paraId="7CAF39D1" w14:textId="222A9A6E" w:rsidR="00F06C0A" w:rsidRPr="00C9691B" w:rsidDel="00A6586C"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265" w:author="Ye-Kui Wang" w:date="2017-10-19T04:23:00Z"/>
                <w:rFonts w:eastAsia="Malgun Gothic"/>
                <w:noProof/>
                <w:sz w:val="20"/>
                <w:lang w:eastAsia="zh-CN"/>
              </w:rPr>
            </w:pPr>
            <w:del w:id="266" w:author="Ye-Kui Wang" w:date="2017-10-19T04:23:00Z">
              <w:r w:rsidRPr="007B3C65" w:rsidDel="00A6586C">
                <w:rPr>
                  <w:rFonts w:eastAsia="Malgun Gothic"/>
                  <w:b/>
                  <w:sz w:val="20"/>
                  <w:lang w:val="en-GB"/>
                </w:rPr>
                <w:tab/>
              </w:r>
              <w:r w:rsidRPr="007B3C65" w:rsidDel="00A6586C">
                <w:rPr>
                  <w:rFonts w:eastAsia="Malgun Gothic"/>
                  <w:b/>
                  <w:sz w:val="20"/>
                  <w:lang w:val="en-GB"/>
                </w:rPr>
                <w:tab/>
              </w:r>
              <w:r w:rsidRPr="007B3C65" w:rsidDel="00A6586C">
                <w:rPr>
                  <w:rFonts w:eastAsia="Malgun Gothic"/>
                  <w:b/>
                  <w:sz w:val="20"/>
                  <w:lang w:val="en-GB"/>
                </w:rPr>
                <w:tab/>
              </w:r>
              <w:r w:rsidRPr="007B3C65" w:rsidDel="00A6586C">
                <w:rPr>
                  <w:b/>
                  <w:sz w:val="20"/>
                  <w:lang w:val="en-GB"/>
                </w:rPr>
                <w:delText>cmp_pitch_rotation</w:delText>
              </w:r>
            </w:del>
          </w:p>
        </w:tc>
        <w:tc>
          <w:tcPr>
            <w:tcW w:w="1388" w:type="dxa"/>
          </w:tcPr>
          <w:p w14:paraId="694A101E" w14:textId="786EC4FE" w:rsidR="00F06C0A" w:rsidRPr="00C9691B" w:rsidDel="00A6586C"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267" w:author="Ye-Kui Wang" w:date="2017-10-19T04:23:00Z"/>
                <w:rFonts w:eastAsia="Malgun Gothic"/>
                <w:noProof/>
                <w:sz w:val="20"/>
                <w:lang w:eastAsia="zh-CN"/>
              </w:rPr>
            </w:pPr>
            <w:del w:id="268" w:author="Ye-Kui Wang" w:date="2017-10-19T04:23:00Z">
              <w:r w:rsidRPr="007B3C65" w:rsidDel="00A6586C">
                <w:rPr>
                  <w:sz w:val="20"/>
                  <w:lang w:val="en-GB"/>
                </w:rPr>
                <w:delText>i(32)</w:delText>
              </w:r>
            </w:del>
          </w:p>
        </w:tc>
      </w:tr>
      <w:tr w:rsidR="00F06C0A" w:rsidRPr="00C9691B" w:rsidDel="00A6586C" w14:paraId="09F3AC20" w14:textId="7BCD6FF2" w:rsidTr="000D2C00">
        <w:trPr>
          <w:cantSplit/>
          <w:jc w:val="center"/>
          <w:del w:id="269" w:author="Ye-Kui Wang" w:date="2017-10-19T04:23:00Z"/>
        </w:trPr>
        <w:tc>
          <w:tcPr>
            <w:tcW w:w="7689" w:type="dxa"/>
          </w:tcPr>
          <w:p w14:paraId="4FDB0589" w14:textId="209FB04D" w:rsidR="00F06C0A" w:rsidRPr="00C9691B" w:rsidDel="00A6586C" w:rsidRDefault="00F06C0A" w:rsidP="00F06C0A">
            <w:pPr>
              <w:keepLines/>
              <w:tabs>
                <w:tab w:val="clear" w:pos="360"/>
                <w:tab w:val="clear" w:pos="720"/>
                <w:tab w:val="clear" w:pos="1440"/>
                <w:tab w:val="left" w:pos="216"/>
                <w:tab w:val="left" w:pos="432"/>
                <w:tab w:val="left" w:pos="648"/>
                <w:tab w:val="left" w:pos="864"/>
                <w:tab w:val="left" w:pos="1296"/>
                <w:tab w:val="left" w:pos="1512"/>
              </w:tabs>
              <w:spacing w:before="20" w:after="40"/>
              <w:rPr>
                <w:del w:id="270" w:author="Ye-Kui Wang" w:date="2017-10-19T04:23:00Z"/>
                <w:rFonts w:eastAsia="Malgun Gothic"/>
                <w:noProof/>
                <w:sz w:val="20"/>
              </w:rPr>
            </w:pPr>
            <w:del w:id="271" w:author="Ye-Kui Wang" w:date="2017-10-19T04:23:00Z">
              <w:r w:rsidRPr="007B3C65" w:rsidDel="00A6586C">
                <w:rPr>
                  <w:rFonts w:eastAsia="Malgun Gothic"/>
                  <w:b/>
                  <w:sz w:val="20"/>
                  <w:lang w:val="en-GB"/>
                </w:rPr>
                <w:tab/>
              </w:r>
              <w:r w:rsidRPr="007B3C65" w:rsidDel="00A6586C">
                <w:rPr>
                  <w:rFonts w:eastAsia="Malgun Gothic"/>
                  <w:b/>
                  <w:sz w:val="20"/>
                  <w:lang w:val="en-GB"/>
                </w:rPr>
                <w:tab/>
              </w:r>
              <w:r w:rsidRPr="007B3C65" w:rsidDel="00A6586C">
                <w:rPr>
                  <w:rFonts w:eastAsia="Malgun Gothic"/>
                  <w:b/>
                  <w:sz w:val="20"/>
                  <w:lang w:val="en-GB"/>
                </w:rPr>
                <w:tab/>
              </w:r>
              <w:r w:rsidRPr="007B3C65" w:rsidDel="00A6586C">
                <w:rPr>
                  <w:b/>
                  <w:sz w:val="20"/>
                  <w:lang w:val="en-GB"/>
                </w:rPr>
                <w:delText>cmp_roll_rotation</w:delText>
              </w:r>
            </w:del>
          </w:p>
        </w:tc>
        <w:tc>
          <w:tcPr>
            <w:tcW w:w="1388" w:type="dxa"/>
          </w:tcPr>
          <w:p w14:paraId="20702978" w14:textId="5F091DE9" w:rsidR="00F06C0A" w:rsidRPr="00C9691B" w:rsidDel="00A6586C"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272" w:author="Ye-Kui Wang" w:date="2017-10-19T04:23:00Z"/>
                <w:rFonts w:eastAsia="Malgun Gothic"/>
                <w:noProof/>
                <w:sz w:val="20"/>
                <w:lang w:eastAsia="zh-CN"/>
              </w:rPr>
            </w:pPr>
            <w:del w:id="273" w:author="Ye-Kui Wang" w:date="2017-10-19T04:23:00Z">
              <w:r w:rsidRPr="007B3C65" w:rsidDel="00A6586C">
                <w:rPr>
                  <w:sz w:val="20"/>
                  <w:lang w:val="en-GB"/>
                </w:rPr>
                <w:delText>i(32)</w:delText>
              </w:r>
            </w:del>
          </w:p>
        </w:tc>
      </w:tr>
      <w:tr w:rsidR="00F06C0A" w:rsidRPr="00C9691B" w:rsidDel="00A6586C" w14:paraId="5923C10A" w14:textId="03FA59EA" w:rsidTr="000D2C00">
        <w:trPr>
          <w:cantSplit/>
          <w:jc w:val="center"/>
          <w:del w:id="274" w:author="Ye-Kui Wang" w:date="2017-10-19T04:23:00Z"/>
        </w:trPr>
        <w:tc>
          <w:tcPr>
            <w:tcW w:w="7689" w:type="dxa"/>
          </w:tcPr>
          <w:p w14:paraId="641EFEB2" w14:textId="40127C09" w:rsidR="00F06C0A" w:rsidRPr="00C9691B" w:rsidDel="00A6586C"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275" w:author="Ye-Kui Wang" w:date="2017-10-19T04:23:00Z"/>
                <w:rFonts w:eastAsia="Malgun Gothic"/>
                <w:color w:val="000000"/>
                <w:sz w:val="20"/>
              </w:rPr>
            </w:pPr>
            <w:del w:id="276" w:author="Ye-Kui Wang" w:date="2017-10-19T04:23:00Z">
              <w:r w:rsidRPr="00C9691B" w:rsidDel="00A6586C">
                <w:rPr>
                  <w:rFonts w:eastAsia="Malgun Gothic"/>
                  <w:sz w:val="20"/>
                </w:rPr>
                <w:tab/>
              </w:r>
              <w:r w:rsidRPr="00C9691B" w:rsidDel="00A6586C">
                <w:rPr>
                  <w:rFonts w:eastAsia="Malgun Gothic"/>
                  <w:sz w:val="20"/>
                </w:rPr>
                <w:tab/>
              </w:r>
              <w:r w:rsidRPr="00C9691B" w:rsidDel="00A6586C">
                <w:rPr>
                  <w:rFonts w:eastAsia="Malgun Gothic"/>
                  <w:color w:val="000000"/>
                  <w:sz w:val="20"/>
                </w:rPr>
                <w:delText>}</w:delText>
              </w:r>
            </w:del>
          </w:p>
        </w:tc>
        <w:tc>
          <w:tcPr>
            <w:tcW w:w="1388" w:type="dxa"/>
          </w:tcPr>
          <w:p w14:paraId="141DDFEA" w14:textId="202D469B" w:rsidR="00F06C0A" w:rsidRPr="00C9691B" w:rsidDel="00A6586C"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277" w:author="Ye-Kui Wang" w:date="2017-10-19T04:23:00Z"/>
                <w:rFonts w:eastAsia="Malgun Gothic"/>
                <w:bCs/>
                <w:sz w:val="20"/>
              </w:rPr>
            </w:pPr>
          </w:p>
        </w:tc>
      </w:tr>
      <w:tr w:rsidR="00F06C0A" w:rsidRPr="00C9691B" w:rsidDel="00A6586C" w14:paraId="274A0F96" w14:textId="412EE14C" w:rsidTr="000D2C00">
        <w:trPr>
          <w:cantSplit/>
          <w:jc w:val="center"/>
          <w:del w:id="278" w:author="Ye-Kui Wang" w:date="2017-10-19T04:23:00Z"/>
        </w:trPr>
        <w:tc>
          <w:tcPr>
            <w:tcW w:w="7689" w:type="dxa"/>
          </w:tcPr>
          <w:p w14:paraId="4BB17CD7" w14:textId="41FD3975" w:rsidR="00F06C0A" w:rsidRPr="00C9691B" w:rsidDel="00A6586C"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del w:id="279" w:author="Ye-Kui Wang" w:date="2017-10-19T04:23:00Z"/>
                <w:rFonts w:eastAsia="Malgun Gothic"/>
                <w:sz w:val="20"/>
              </w:rPr>
            </w:pPr>
            <w:del w:id="280" w:author="Ye-Kui Wang" w:date="2017-10-19T04:23:00Z">
              <w:r w:rsidRPr="00C9691B" w:rsidDel="00A6586C">
                <w:rPr>
                  <w:rFonts w:eastAsia="Malgun Gothic"/>
                  <w:sz w:val="20"/>
                </w:rPr>
                <w:tab/>
              </w:r>
              <w:r w:rsidRPr="00C9691B" w:rsidDel="00A6586C">
                <w:rPr>
                  <w:rFonts w:eastAsia="Malgun Gothic"/>
                  <w:color w:val="000000"/>
                  <w:sz w:val="20"/>
                </w:rPr>
                <w:delText>}</w:delText>
              </w:r>
            </w:del>
          </w:p>
        </w:tc>
        <w:tc>
          <w:tcPr>
            <w:tcW w:w="1388" w:type="dxa"/>
          </w:tcPr>
          <w:p w14:paraId="730F26A2" w14:textId="2A9214A6" w:rsidR="00F06C0A" w:rsidRPr="00C9691B" w:rsidDel="00A6586C"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del w:id="281" w:author="Ye-Kui Wang" w:date="2017-10-19T04:23:00Z"/>
                <w:rFonts w:eastAsia="Malgun Gothic"/>
                <w:bCs/>
                <w:sz w:val="20"/>
              </w:rPr>
            </w:pPr>
          </w:p>
        </w:tc>
      </w:tr>
      <w:tr w:rsidR="00F06C0A" w:rsidRPr="00C9691B" w14:paraId="696689DA" w14:textId="77777777" w:rsidTr="000D2C00">
        <w:trPr>
          <w:cantSplit/>
          <w:jc w:val="center"/>
        </w:trPr>
        <w:tc>
          <w:tcPr>
            <w:tcW w:w="7689" w:type="dxa"/>
          </w:tcPr>
          <w:p w14:paraId="5F44B559" w14:textId="77777777" w:rsidR="00F06C0A" w:rsidRPr="00C9691B" w:rsidRDefault="00F06C0A" w:rsidP="00F06C0A">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C9691B">
              <w:rPr>
                <w:rFonts w:eastAsia="Malgun Gothic"/>
                <w:sz w:val="20"/>
              </w:rPr>
              <w:t>}</w:t>
            </w:r>
          </w:p>
        </w:tc>
        <w:tc>
          <w:tcPr>
            <w:tcW w:w="1388" w:type="dxa"/>
          </w:tcPr>
          <w:p w14:paraId="69EDF896" w14:textId="77777777" w:rsidR="00F06C0A" w:rsidRPr="00C9691B" w:rsidRDefault="00F06C0A" w:rsidP="00F06C0A">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1DC35799" w14:textId="139F10BA" w:rsidR="00337C75" w:rsidRDefault="00337C75" w:rsidP="00337C75">
      <w:pPr>
        <w:rPr>
          <w:ins w:id="282" w:author="Ye-Kui Wang" w:date="2017-10-19T04:23:00Z"/>
          <w:noProof/>
          <w:sz w:val="20"/>
        </w:rPr>
      </w:pPr>
    </w:p>
    <w:p w14:paraId="5DDACCBB" w14:textId="70DE20BC" w:rsidR="00A6586C" w:rsidRPr="004C0079" w:rsidRDefault="00A6586C" w:rsidP="00A6586C">
      <w:pPr>
        <w:pStyle w:val="3N2"/>
        <w:keepNext/>
        <w:ind w:left="6"/>
        <w:rPr>
          <w:ins w:id="283" w:author="Ye-Kui Wang" w:date="2017-10-19T04:23:00Z"/>
          <w:b/>
        </w:rPr>
      </w:pPr>
      <w:ins w:id="284" w:author="Ye-Kui Wang" w:date="2017-10-19T04:23:00Z">
        <w:r w:rsidRPr="004C0079">
          <w:rPr>
            <w:b/>
          </w:rPr>
          <w:lastRenderedPageBreak/>
          <w:t>D.2.41.</w:t>
        </w:r>
        <w:r>
          <w:rPr>
            <w:b/>
          </w:rPr>
          <w:t>3</w:t>
        </w:r>
        <w:r w:rsidRPr="004C0079">
          <w:rPr>
            <w:b/>
          </w:rPr>
          <w:tab/>
        </w:r>
      </w:ins>
      <w:ins w:id="285" w:author="Ye-Kui Wang" w:date="2017-10-19T04:24:00Z">
        <w:r>
          <w:rPr>
            <w:b/>
          </w:rPr>
          <w:t>Sphere rotation</w:t>
        </w:r>
      </w:ins>
      <w:ins w:id="286" w:author="Ye-Kui Wang" w:date="2017-10-19T04:23:00Z">
        <w:r w:rsidRPr="004C0079">
          <w:rPr>
            <w:b/>
          </w:rPr>
          <w:t xml:space="preserve"> SEI message syntax</w:t>
        </w:r>
      </w:ins>
    </w:p>
    <w:p w14:paraId="2DED1D7E" w14:textId="38C0ABD5" w:rsidR="00A6586C" w:rsidRDefault="00A6586C" w:rsidP="00A6586C">
      <w:pPr>
        <w:keepNext/>
        <w:rPr>
          <w:ins w:id="287" w:author="Ye-Kui Wang" w:date="2017-10-19T04:24:00Z"/>
          <w:noProof/>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35"/>
        <w:gridCol w:w="1342"/>
      </w:tblGrid>
      <w:tr w:rsidR="00A6586C" w:rsidRPr="00A44B62" w14:paraId="7F780F46" w14:textId="77777777" w:rsidTr="00281706">
        <w:trPr>
          <w:cantSplit/>
          <w:jc w:val="center"/>
          <w:ins w:id="288" w:author="Ye-Kui Wang" w:date="2017-10-19T04:24:00Z"/>
        </w:trPr>
        <w:tc>
          <w:tcPr>
            <w:tcW w:w="7735" w:type="dxa"/>
          </w:tcPr>
          <w:p w14:paraId="14CB250C" w14:textId="77777777" w:rsidR="00A6586C" w:rsidRPr="00A44B62" w:rsidRDefault="00A6586C" w:rsidP="00281706">
            <w:pPr>
              <w:keepNext/>
              <w:keepLines/>
              <w:tabs>
                <w:tab w:val="left" w:pos="216"/>
                <w:tab w:val="left" w:pos="432"/>
                <w:tab w:val="left" w:pos="648"/>
                <w:tab w:val="left" w:pos="864"/>
                <w:tab w:val="left" w:pos="1296"/>
                <w:tab w:val="left" w:pos="1512"/>
              </w:tabs>
              <w:spacing w:before="20" w:after="40"/>
              <w:outlineLvl w:val="5"/>
              <w:rPr>
                <w:ins w:id="289" w:author="Ye-Kui Wang" w:date="2017-10-19T04:24:00Z"/>
                <w:noProof/>
                <w:sz w:val="20"/>
              </w:rPr>
            </w:pPr>
            <w:ins w:id="290" w:author="Ye-Kui Wang" w:date="2017-10-19T04:24:00Z">
              <w:r>
                <w:rPr>
                  <w:noProof/>
                  <w:sz w:val="20"/>
                </w:rPr>
                <w:t>sphere_rotation</w:t>
              </w:r>
              <w:r w:rsidRPr="00A44B62">
                <w:rPr>
                  <w:noProof/>
                  <w:sz w:val="20"/>
                </w:rPr>
                <w:t>( payloadSize ) {</w:t>
              </w:r>
            </w:ins>
          </w:p>
        </w:tc>
        <w:tc>
          <w:tcPr>
            <w:tcW w:w="1342" w:type="dxa"/>
          </w:tcPr>
          <w:p w14:paraId="5058F33B" w14:textId="77777777" w:rsidR="00A6586C" w:rsidRPr="00A44B62" w:rsidRDefault="00A6586C" w:rsidP="00281706">
            <w:pPr>
              <w:keepNext/>
              <w:keepLines/>
              <w:spacing w:before="20" w:after="40"/>
              <w:jc w:val="center"/>
              <w:rPr>
                <w:ins w:id="291" w:author="Ye-Kui Wang" w:date="2017-10-19T04:24:00Z"/>
                <w:bCs/>
                <w:noProof/>
                <w:sz w:val="20"/>
              </w:rPr>
            </w:pPr>
            <w:ins w:id="292" w:author="Ye-Kui Wang" w:date="2017-10-19T04:24:00Z">
              <w:r w:rsidRPr="00A44B62">
                <w:rPr>
                  <w:b/>
                  <w:bCs/>
                  <w:noProof/>
                  <w:sz w:val="20"/>
                </w:rPr>
                <w:t>Descriptor</w:t>
              </w:r>
            </w:ins>
          </w:p>
        </w:tc>
      </w:tr>
      <w:tr w:rsidR="00A6586C" w:rsidRPr="00A44B62" w14:paraId="6BB4D316" w14:textId="77777777" w:rsidTr="00281706">
        <w:trPr>
          <w:cantSplit/>
          <w:jc w:val="center"/>
          <w:ins w:id="293" w:author="Ye-Kui Wang" w:date="2017-10-19T04:24:00Z"/>
        </w:trPr>
        <w:tc>
          <w:tcPr>
            <w:tcW w:w="7735" w:type="dxa"/>
          </w:tcPr>
          <w:p w14:paraId="3BEEDF66" w14:textId="77777777" w:rsidR="00A6586C" w:rsidRPr="00A44B62" w:rsidRDefault="00A6586C" w:rsidP="00281706">
            <w:pPr>
              <w:keepNext/>
              <w:keepLines/>
              <w:tabs>
                <w:tab w:val="left" w:pos="216"/>
                <w:tab w:val="left" w:pos="432"/>
                <w:tab w:val="left" w:pos="648"/>
                <w:tab w:val="left" w:pos="864"/>
                <w:tab w:val="left" w:pos="1296"/>
                <w:tab w:val="left" w:pos="1512"/>
              </w:tabs>
              <w:spacing w:before="20" w:after="40"/>
              <w:outlineLvl w:val="5"/>
              <w:rPr>
                <w:ins w:id="294" w:author="Ye-Kui Wang" w:date="2017-10-19T04:24:00Z"/>
                <w:b/>
                <w:noProof/>
                <w:sz w:val="20"/>
              </w:rPr>
            </w:pPr>
            <w:ins w:id="295" w:author="Ye-Kui Wang" w:date="2017-10-19T04:24:00Z">
              <w:r w:rsidRPr="00A44B62">
                <w:rPr>
                  <w:noProof/>
                  <w:sz w:val="20"/>
                </w:rPr>
                <w:tab/>
              </w:r>
              <w:r>
                <w:rPr>
                  <w:b/>
                  <w:noProof/>
                  <w:sz w:val="20"/>
                </w:rPr>
                <w:t>sphere_rotation</w:t>
              </w:r>
              <w:r w:rsidRPr="00A44B62">
                <w:rPr>
                  <w:b/>
                  <w:noProof/>
                  <w:sz w:val="20"/>
                </w:rPr>
                <w:t>_</w:t>
              </w:r>
              <w:r w:rsidRPr="00A44B62">
                <w:rPr>
                  <w:b/>
                  <w:bCs/>
                  <w:noProof/>
                  <w:sz w:val="20"/>
                </w:rPr>
                <w:t>cancel_flag</w:t>
              </w:r>
            </w:ins>
          </w:p>
        </w:tc>
        <w:tc>
          <w:tcPr>
            <w:tcW w:w="1342" w:type="dxa"/>
          </w:tcPr>
          <w:p w14:paraId="55FD2658" w14:textId="77777777" w:rsidR="00A6586C" w:rsidRPr="00A44B62" w:rsidRDefault="00A6586C" w:rsidP="00281706">
            <w:pPr>
              <w:keepNext/>
              <w:keepLines/>
              <w:spacing w:before="20" w:after="40"/>
              <w:jc w:val="center"/>
              <w:rPr>
                <w:ins w:id="296" w:author="Ye-Kui Wang" w:date="2017-10-19T04:24:00Z"/>
                <w:bCs/>
                <w:noProof/>
                <w:sz w:val="20"/>
              </w:rPr>
            </w:pPr>
            <w:ins w:id="297" w:author="Ye-Kui Wang" w:date="2017-10-19T04:24:00Z">
              <w:r w:rsidRPr="00A44B62">
                <w:rPr>
                  <w:bCs/>
                  <w:noProof/>
                  <w:sz w:val="20"/>
                </w:rPr>
                <w:t>u(1)</w:t>
              </w:r>
            </w:ins>
          </w:p>
        </w:tc>
      </w:tr>
      <w:tr w:rsidR="00A6586C" w:rsidRPr="00A44B62" w14:paraId="7D274DBC" w14:textId="77777777" w:rsidTr="00281706">
        <w:trPr>
          <w:cantSplit/>
          <w:jc w:val="center"/>
          <w:ins w:id="298" w:author="Ye-Kui Wang" w:date="2017-10-19T04:24:00Z"/>
        </w:trPr>
        <w:tc>
          <w:tcPr>
            <w:tcW w:w="7735" w:type="dxa"/>
          </w:tcPr>
          <w:p w14:paraId="1312DA06" w14:textId="77777777" w:rsidR="00A6586C" w:rsidRPr="00A44B62" w:rsidRDefault="00A6586C" w:rsidP="00281706">
            <w:pPr>
              <w:keepNext/>
              <w:keepLines/>
              <w:tabs>
                <w:tab w:val="left" w:pos="216"/>
                <w:tab w:val="left" w:pos="432"/>
                <w:tab w:val="left" w:pos="648"/>
                <w:tab w:val="left" w:pos="864"/>
                <w:tab w:val="left" w:pos="1296"/>
                <w:tab w:val="left" w:pos="1512"/>
              </w:tabs>
              <w:spacing w:before="20" w:after="40"/>
              <w:outlineLvl w:val="5"/>
              <w:rPr>
                <w:ins w:id="299" w:author="Ye-Kui Wang" w:date="2017-10-19T04:24:00Z"/>
                <w:noProof/>
                <w:sz w:val="20"/>
              </w:rPr>
            </w:pPr>
            <w:ins w:id="300" w:author="Ye-Kui Wang" w:date="2017-10-19T04:24:00Z">
              <w:r w:rsidRPr="00A44B62">
                <w:rPr>
                  <w:noProof/>
                  <w:sz w:val="20"/>
                </w:rPr>
                <w:tab/>
                <w:t>if( !</w:t>
              </w:r>
              <w:r>
                <w:rPr>
                  <w:noProof/>
                  <w:sz w:val="20"/>
                </w:rPr>
                <w:t>sphere_rotation_</w:t>
              </w:r>
              <w:r w:rsidRPr="00A44B62">
                <w:rPr>
                  <w:noProof/>
                  <w:sz w:val="20"/>
                </w:rPr>
                <w:t>cancel_flag ) {</w:t>
              </w:r>
            </w:ins>
          </w:p>
        </w:tc>
        <w:tc>
          <w:tcPr>
            <w:tcW w:w="1342" w:type="dxa"/>
          </w:tcPr>
          <w:p w14:paraId="5542C25D" w14:textId="77777777" w:rsidR="00A6586C" w:rsidRPr="00A44B62" w:rsidRDefault="00A6586C" w:rsidP="00281706">
            <w:pPr>
              <w:keepNext/>
              <w:keepLines/>
              <w:spacing w:before="20" w:after="40"/>
              <w:jc w:val="center"/>
              <w:rPr>
                <w:ins w:id="301" w:author="Ye-Kui Wang" w:date="2017-10-19T04:24:00Z"/>
                <w:bCs/>
                <w:noProof/>
                <w:sz w:val="20"/>
              </w:rPr>
            </w:pPr>
          </w:p>
        </w:tc>
      </w:tr>
      <w:tr w:rsidR="00A6586C" w:rsidRPr="00A44B62" w14:paraId="6EE7B8F7" w14:textId="77777777" w:rsidTr="00281706">
        <w:trPr>
          <w:cantSplit/>
          <w:jc w:val="center"/>
          <w:ins w:id="302" w:author="Ye-Kui Wang" w:date="2017-10-19T04:24:00Z"/>
        </w:trPr>
        <w:tc>
          <w:tcPr>
            <w:tcW w:w="7735" w:type="dxa"/>
          </w:tcPr>
          <w:p w14:paraId="67DE3156" w14:textId="77777777" w:rsidR="00A6586C" w:rsidRPr="00A44B62" w:rsidRDefault="00A6586C" w:rsidP="00281706">
            <w:pPr>
              <w:keepNext/>
              <w:keepLines/>
              <w:tabs>
                <w:tab w:val="left" w:pos="216"/>
                <w:tab w:val="left" w:pos="432"/>
                <w:tab w:val="left" w:pos="648"/>
                <w:tab w:val="left" w:pos="864"/>
                <w:tab w:val="left" w:pos="1296"/>
                <w:tab w:val="left" w:pos="1512"/>
              </w:tabs>
              <w:spacing w:before="20" w:after="40"/>
              <w:outlineLvl w:val="5"/>
              <w:rPr>
                <w:ins w:id="303" w:author="Ye-Kui Wang" w:date="2017-10-19T04:24:00Z"/>
                <w:noProof/>
                <w:sz w:val="20"/>
              </w:rPr>
            </w:pPr>
            <w:ins w:id="304" w:author="Ye-Kui Wang" w:date="2017-10-19T04:24:00Z">
              <w:r w:rsidRPr="00A44B62">
                <w:rPr>
                  <w:noProof/>
                  <w:sz w:val="20"/>
                </w:rPr>
                <w:tab/>
              </w:r>
              <w:r w:rsidRPr="00A44B62">
                <w:rPr>
                  <w:noProof/>
                  <w:sz w:val="20"/>
                </w:rPr>
                <w:tab/>
              </w:r>
              <w:r>
                <w:rPr>
                  <w:b/>
                  <w:noProof/>
                  <w:sz w:val="20"/>
                </w:rPr>
                <w:t>sphere_rotation</w:t>
              </w:r>
              <w:r w:rsidRPr="00A44B62">
                <w:rPr>
                  <w:b/>
                  <w:noProof/>
                  <w:sz w:val="20"/>
                </w:rPr>
                <w:t>_</w:t>
              </w:r>
              <w:r w:rsidRPr="00A44B62">
                <w:rPr>
                  <w:b/>
                  <w:bCs/>
                  <w:noProof/>
                  <w:sz w:val="20"/>
                </w:rPr>
                <w:t>persistence_flag</w:t>
              </w:r>
            </w:ins>
          </w:p>
        </w:tc>
        <w:tc>
          <w:tcPr>
            <w:tcW w:w="1342" w:type="dxa"/>
          </w:tcPr>
          <w:p w14:paraId="52179CD0" w14:textId="77777777" w:rsidR="00A6586C" w:rsidRPr="00A44B62" w:rsidRDefault="00A6586C" w:rsidP="00281706">
            <w:pPr>
              <w:keepNext/>
              <w:keepLines/>
              <w:spacing w:before="20" w:after="40"/>
              <w:jc w:val="center"/>
              <w:rPr>
                <w:ins w:id="305" w:author="Ye-Kui Wang" w:date="2017-10-19T04:24:00Z"/>
                <w:bCs/>
                <w:noProof/>
                <w:sz w:val="20"/>
              </w:rPr>
            </w:pPr>
            <w:ins w:id="306" w:author="Ye-Kui Wang" w:date="2017-10-19T04:24:00Z">
              <w:r w:rsidRPr="00A44B62">
                <w:rPr>
                  <w:bCs/>
                  <w:noProof/>
                  <w:sz w:val="20"/>
                </w:rPr>
                <w:t>u(1)</w:t>
              </w:r>
            </w:ins>
          </w:p>
        </w:tc>
      </w:tr>
      <w:tr w:rsidR="00A6586C" w:rsidRPr="00A44B62" w14:paraId="5C4FAEF6" w14:textId="77777777" w:rsidTr="00281706">
        <w:trPr>
          <w:cantSplit/>
          <w:jc w:val="center"/>
          <w:ins w:id="307" w:author="Ye-Kui Wang" w:date="2017-10-19T04:24:00Z"/>
        </w:trPr>
        <w:tc>
          <w:tcPr>
            <w:tcW w:w="7735" w:type="dxa"/>
          </w:tcPr>
          <w:p w14:paraId="4AAFE107" w14:textId="77777777" w:rsidR="00A6586C" w:rsidRPr="00A44B62" w:rsidRDefault="00A6586C" w:rsidP="00281706">
            <w:pPr>
              <w:keepNext/>
              <w:keepLines/>
              <w:tabs>
                <w:tab w:val="left" w:pos="216"/>
                <w:tab w:val="left" w:pos="432"/>
                <w:tab w:val="left" w:pos="648"/>
                <w:tab w:val="left" w:pos="864"/>
                <w:tab w:val="left" w:pos="1296"/>
                <w:tab w:val="left" w:pos="1512"/>
              </w:tabs>
              <w:spacing w:before="20" w:after="40"/>
              <w:outlineLvl w:val="5"/>
              <w:rPr>
                <w:ins w:id="308" w:author="Ye-Kui Wang" w:date="2017-10-19T04:24:00Z"/>
                <w:b/>
                <w:bCs/>
                <w:noProof/>
                <w:sz w:val="20"/>
              </w:rPr>
            </w:pPr>
            <w:ins w:id="309" w:author="Ye-Kui Wang" w:date="2017-10-19T04:24:00Z">
              <w:r>
                <w:rPr>
                  <w:rFonts w:eastAsia="Malgun Gothic"/>
                  <w:noProof/>
                  <w:sz w:val="20"/>
                  <w:lang w:eastAsia="zh-CN"/>
                </w:rPr>
                <w:tab/>
              </w:r>
              <w:r w:rsidRPr="00C9691B">
                <w:rPr>
                  <w:rFonts w:eastAsia="Malgun Gothic"/>
                  <w:noProof/>
                  <w:sz w:val="20"/>
                  <w:lang w:eastAsia="zh-CN"/>
                </w:rPr>
                <w:tab/>
              </w:r>
              <w:r>
                <w:rPr>
                  <w:b/>
                  <w:noProof/>
                  <w:sz w:val="20"/>
                </w:rPr>
                <w:t>sphere_rotation</w:t>
              </w:r>
              <w:r w:rsidRPr="00A44B62">
                <w:rPr>
                  <w:b/>
                  <w:noProof/>
                  <w:sz w:val="20"/>
                </w:rPr>
                <w:t>_</w:t>
              </w:r>
              <w:r>
                <w:rPr>
                  <w:rFonts w:eastAsia="Malgun Gothic"/>
                  <w:b/>
                  <w:noProof/>
                  <w:sz w:val="20"/>
                  <w:lang w:eastAsia="zh-CN"/>
                </w:rPr>
                <w:t>reserved_zero_6bits</w:t>
              </w:r>
            </w:ins>
          </w:p>
        </w:tc>
        <w:tc>
          <w:tcPr>
            <w:tcW w:w="1342" w:type="dxa"/>
          </w:tcPr>
          <w:p w14:paraId="5858A8C7" w14:textId="77777777" w:rsidR="00A6586C" w:rsidRPr="00A44B62" w:rsidRDefault="00A6586C" w:rsidP="00281706">
            <w:pPr>
              <w:keepNext/>
              <w:keepLines/>
              <w:spacing w:before="20" w:after="40"/>
              <w:jc w:val="center"/>
              <w:rPr>
                <w:ins w:id="310" w:author="Ye-Kui Wang" w:date="2017-10-19T04:24:00Z"/>
                <w:sz w:val="20"/>
              </w:rPr>
            </w:pPr>
            <w:ins w:id="311" w:author="Ye-Kui Wang" w:date="2017-10-19T04:24:00Z">
              <w:r w:rsidRPr="00C9691B">
                <w:rPr>
                  <w:rFonts w:eastAsia="Malgun Gothic"/>
                  <w:noProof/>
                  <w:sz w:val="20"/>
                  <w:lang w:eastAsia="zh-CN"/>
                </w:rPr>
                <w:t>u(</w:t>
              </w:r>
              <w:r>
                <w:rPr>
                  <w:rFonts w:eastAsia="Malgun Gothic"/>
                  <w:noProof/>
                  <w:sz w:val="20"/>
                  <w:lang w:eastAsia="zh-CN"/>
                </w:rPr>
                <w:t>6</w:t>
              </w:r>
              <w:r w:rsidRPr="00C9691B">
                <w:rPr>
                  <w:rFonts w:eastAsia="Malgun Gothic"/>
                  <w:noProof/>
                  <w:sz w:val="20"/>
                  <w:lang w:eastAsia="zh-CN"/>
                </w:rPr>
                <w:t>)</w:t>
              </w:r>
            </w:ins>
          </w:p>
        </w:tc>
      </w:tr>
      <w:tr w:rsidR="00A6586C" w:rsidRPr="00A44B62" w14:paraId="14EAB247" w14:textId="77777777" w:rsidTr="00281706">
        <w:trPr>
          <w:cantSplit/>
          <w:jc w:val="center"/>
          <w:ins w:id="312" w:author="Ye-Kui Wang" w:date="2017-10-19T04:24:00Z"/>
        </w:trPr>
        <w:tc>
          <w:tcPr>
            <w:tcW w:w="7735" w:type="dxa"/>
          </w:tcPr>
          <w:p w14:paraId="77F7F6F2" w14:textId="77777777" w:rsidR="00A6586C" w:rsidRPr="00A44B62" w:rsidRDefault="00A6586C" w:rsidP="00281706">
            <w:pPr>
              <w:keepNext/>
              <w:keepLines/>
              <w:tabs>
                <w:tab w:val="left" w:pos="216"/>
                <w:tab w:val="left" w:pos="432"/>
                <w:tab w:val="left" w:pos="648"/>
                <w:tab w:val="left" w:pos="864"/>
                <w:tab w:val="left" w:pos="1296"/>
                <w:tab w:val="left" w:pos="1512"/>
              </w:tabs>
              <w:spacing w:before="20" w:after="40"/>
              <w:outlineLvl w:val="5"/>
              <w:rPr>
                <w:ins w:id="313" w:author="Ye-Kui Wang" w:date="2017-10-19T04:24:00Z"/>
                <w:b/>
                <w:bCs/>
                <w:noProof/>
                <w:sz w:val="20"/>
              </w:rPr>
            </w:pPr>
            <w:ins w:id="314" w:author="Ye-Kui Wang" w:date="2017-10-19T04:24:00Z">
              <w:r w:rsidRPr="00A44B62">
                <w:rPr>
                  <w:b/>
                  <w:bCs/>
                  <w:noProof/>
                  <w:sz w:val="20"/>
                </w:rPr>
                <w:tab/>
              </w:r>
              <w:r w:rsidRPr="00A44B62">
                <w:rPr>
                  <w:b/>
                  <w:bCs/>
                  <w:noProof/>
                  <w:sz w:val="20"/>
                </w:rPr>
                <w:tab/>
              </w:r>
              <w:r>
                <w:rPr>
                  <w:b/>
                  <w:bCs/>
                  <w:noProof/>
                  <w:sz w:val="20"/>
                </w:rPr>
                <w:t>yaw_rotation</w:t>
              </w:r>
            </w:ins>
          </w:p>
        </w:tc>
        <w:tc>
          <w:tcPr>
            <w:tcW w:w="1342" w:type="dxa"/>
          </w:tcPr>
          <w:p w14:paraId="7EC98B1C" w14:textId="77777777" w:rsidR="00A6586C" w:rsidRPr="00A44B62" w:rsidRDefault="00A6586C" w:rsidP="00281706">
            <w:pPr>
              <w:keepNext/>
              <w:keepLines/>
              <w:spacing w:before="20" w:after="40"/>
              <w:jc w:val="center"/>
              <w:rPr>
                <w:ins w:id="315" w:author="Ye-Kui Wang" w:date="2017-10-19T04:24:00Z"/>
                <w:rFonts w:eastAsia="Malgun Gothic"/>
                <w:bCs/>
                <w:sz w:val="20"/>
              </w:rPr>
            </w:pPr>
            <w:proofErr w:type="gramStart"/>
            <w:ins w:id="316" w:author="Ye-Kui Wang" w:date="2017-10-19T04:24:00Z">
              <w:r w:rsidRPr="00A44B62">
                <w:rPr>
                  <w:rFonts w:eastAsia="Malgun Gothic"/>
                  <w:bCs/>
                  <w:sz w:val="20"/>
                </w:rPr>
                <w:t>i(</w:t>
              </w:r>
              <w:proofErr w:type="gramEnd"/>
              <w:r w:rsidRPr="00A44B62">
                <w:rPr>
                  <w:rFonts w:eastAsia="Malgun Gothic"/>
                  <w:bCs/>
                  <w:sz w:val="20"/>
                </w:rPr>
                <w:t>32)</w:t>
              </w:r>
            </w:ins>
          </w:p>
        </w:tc>
      </w:tr>
      <w:tr w:rsidR="00A6586C" w:rsidRPr="00A44B62" w14:paraId="614FDECC" w14:textId="77777777" w:rsidTr="00281706">
        <w:trPr>
          <w:cantSplit/>
          <w:jc w:val="center"/>
          <w:ins w:id="317" w:author="Ye-Kui Wang" w:date="2017-10-19T04:24:00Z"/>
        </w:trPr>
        <w:tc>
          <w:tcPr>
            <w:tcW w:w="7735" w:type="dxa"/>
          </w:tcPr>
          <w:p w14:paraId="0AC60013" w14:textId="77777777" w:rsidR="00A6586C" w:rsidRPr="00A44B62" w:rsidRDefault="00A6586C" w:rsidP="00281706">
            <w:pPr>
              <w:keepNext/>
              <w:keepLines/>
              <w:tabs>
                <w:tab w:val="left" w:pos="216"/>
                <w:tab w:val="left" w:pos="432"/>
                <w:tab w:val="left" w:pos="648"/>
                <w:tab w:val="left" w:pos="864"/>
                <w:tab w:val="left" w:pos="1296"/>
                <w:tab w:val="left" w:pos="1512"/>
              </w:tabs>
              <w:spacing w:before="20" w:after="40"/>
              <w:outlineLvl w:val="5"/>
              <w:rPr>
                <w:ins w:id="318" w:author="Ye-Kui Wang" w:date="2017-10-19T04:24:00Z"/>
                <w:b/>
                <w:noProof/>
                <w:sz w:val="20"/>
              </w:rPr>
            </w:pPr>
            <w:ins w:id="319" w:author="Ye-Kui Wang" w:date="2017-10-19T04:24:00Z">
              <w:r w:rsidRPr="00A44B62">
                <w:rPr>
                  <w:noProof/>
                  <w:sz w:val="20"/>
                </w:rPr>
                <w:tab/>
              </w:r>
              <w:r w:rsidRPr="00A44B62">
                <w:rPr>
                  <w:b/>
                  <w:bCs/>
                  <w:noProof/>
                  <w:sz w:val="20"/>
                </w:rPr>
                <w:tab/>
              </w:r>
              <w:r>
                <w:rPr>
                  <w:b/>
                  <w:bCs/>
                  <w:noProof/>
                  <w:sz w:val="20"/>
                </w:rPr>
                <w:t>pitch_rotation</w:t>
              </w:r>
            </w:ins>
          </w:p>
        </w:tc>
        <w:tc>
          <w:tcPr>
            <w:tcW w:w="1342" w:type="dxa"/>
          </w:tcPr>
          <w:p w14:paraId="68FD87CE" w14:textId="77777777" w:rsidR="00A6586C" w:rsidRPr="00A44B62" w:rsidRDefault="00A6586C" w:rsidP="00281706">
            <w:pPr>
              <w:keepNext/>
              <w:keepLines/>
              <w:spacing w:before="20" w:after="40"/>
              <w:jc w:val="center"/>
              <w:rPr>
                <w:ins w:id="320" w:author="Ye-Kui Wang" w:date="2017-10-19T04:24:00Z"/>
                <w:bCs/>
                <w:noProof/>
                <w:sz w:val="20"/>
              </w:rPr>
            </w:pPr>
            <w:proofErr w:type="gramStart"/>
            <w:ins w:id="321" w:author="Ye-Kui Wang" w:date="2017-10-19T04:24:00Z">
              <w:r>
                <w:rPr>
                  <w:rFonts w:eastAsia="Malgun Gothic"/>
                  <w:bCs/>
                  <w:sz w:val="20"/>
                </w:rPr>
                <w:t>i</w:t>
              </w:r>
              <w:r w:rsidRPr="00A44B62">
                <w:rPr>
                  <w:rFonts w:eastAsia="Malgun Gothic"/>
                  <w:bCs/>
                  <w:sz w:val="20"/>
                </w:rPr>
                <w:t>(</w:t>
              </w:r>
              <w:proofErr w:type="gramEnd"/>
              <w:r w:rsidRPr="00A44B62">
                <w:rPr>
                  <w:rFonts w:eastAsia="Malgun Gothic"/>
                  <w:bCs/>
                  <w:sz w:val="20"/>
                </w:rPr>
                <w:t>32)</w:t>
              </w:r>
            </w:ins>
          </w:p>
        </w:tc>
      </w:tr>
      <w:tr w:rsidR="00A6586C" w:rsidRPr="00A44B62" w14:paraId="1B1B9F62" w14:textId="77777777" w:rsidTr="00281706">
        <w:trPr>
          <w:cantSplit/>
          <w:jc w:val="center"/>
          <w:ins w:id="322" w:author="Ye-Kui Wang" w:date="2017-10-19T04:24:00Z"/>
        </w:trPr>
        <w:tc>
          <w:tcPr>
            <w:tcW w:w="7735" w:type="dxa"/>
          </w:tcPr>
          <w:p w14:paraId="502326B4" w14:textId="77777777" w:rsidR="00A6586C" w:rsidRPr="00A44B62" w:rsidRDefault="00A6586C" w:rsidP="00281706">
            <w:pPr>
              <w:keepNext/>
              <w:keepLines/>
              <w:tabs>
                <w:tab w:val="left" w:pos="216"/>
                <w:tab w:val="left" w:pos="432"/>
                <w:tab w:val="left" w:pos="648"/>
                <w:tab w:val="left" w:pos="864"/>
                <w:tab w:val="left" w:pos="1296"/>
                <w:tab w:val="left" w:pos="1512"/>
              </w:tabs>
              <w:spacing w:before="20" w:after="40"/>
              <w:outlineLvl w:val="5"/>
              <w:rPr>
                <w:ins w:id="323" w:author="Ye-Kui Wang" w:date="2017-10-19T04:24:00Z"/>
                <w:b/>
                <w:bCs/>
                <w:noProof/>
                <w:sz w:val="20"/>
              </w:rPr>
            </w:pPr>
            <w:ins w:id="324" w:author="Ye-Kui Wang" w:date="2017-10-19T04:24:00Z">
              <w:r w:rsidRPr="00A44B62">
                <w:rPr>
                  <w:b/>
                  <w:bCs/>
                  <w:noProof/>
                  <w:sz w:val="20"/>
                </w:rPr>
                <w:tab/>
              </w:r>
              <w:r w:rsidRPr="00A44B62">
                <w:rPr>
                  <w:b/>
                  <w:bCs/>
                  <w:noProof/>
                  <w:sz w:val="20"/>
                </w:rPr>
                <w:tab/>
              </w:r>
              <w:r>
                <w:rPr>
                  <w:b/>
                  <w:bCs/>
                  <w:noProof/>
                  <w:sz w:val="20"/>
                </w:rPr>
                <w:t>roll</w:t>
              </w:r>
              <w:r w:rsidRPr="00A44B62">
                <w:rPr>
                  <w:b/>
                  <w:noProof/>
                  <w:sz w:val="20"/>
                </w:rPr>
                <w:t>_r</w:t>
              </w:r>
              <w:r>
                <w:rPr>
                  <w:b/>
                  <w:noProof/>
                  <w:sz w:val="20"/>
                </w:rPr>
                <w:t>otation</w:t>
              </w:r>
            </w:ins>
          </w:p>
        </w:tc>
        <w:tc>
          <w:tcPr>
            <w:tcW w:w="1342" w:type="dxa"/>
          </w:tcPr>
          <w:p w14:paraId="6F90A520" w14:textId="77777777" w:rsidR="00A6586C" w:rsidRPr="00A44B62" w:rsidRDefault="00A6586C" w:rsidP="00281706">
            <w:pPr>
              <w:keepNext/>
              <w:keepLines/>
              <w:spacing w:before="20" w:after="40"/>
              <w:jc w:val="center"/>
              <w:rPr>
                <w:ins w:id="325" w:author="Ye-Kui Wang" w:date="2017-10-19T04:24:00Z"/>
                <w:bCs/>
                <w:noProof/>
                <w:sz w:val="20"/>
              </w:rPr>
            </w:pPr>
            <w:proofErr w:type="gramStart"/>
            <w:ins w:id="326" w:author="Ye-Kui Wang" w:date="2017-10-19T04:24:00Z">
              <w:r>
                <w:rPr>
                  <w:rFonts w:eastAsia="Malgun Gothic"/>
                  <w:bCs/>
                  <w:sz w:val="20"/>
                </w:rPr>
                <w:t>i</w:t>
              </w:r>
              <w:r w:rsidRPr="00A44B62">
                <w:rPr>
                  <w:rFonts w:eastAsia="Malgun Gothic"/>
                  <w:bCs/>
                  <w:sz w:val="20"/>
                </w:rPr>
                <w:t>(</w:t>
              </w:r>
              <w:proofErr w:type="gramEnd"/>
              <w:r w:rsidRPr="00A44B62">
                <w:rPr>
                  <w:rFonts w:eastAsia="Malgun Gothic"/>
                  <w:bCs/>
                  <w:sz w:val="20"/>
                </w:rPr>
                <w:t>32)</w:t>
              </w:r>
            </w:ins>
          </w:p>
        </w:tc>
      </w:tr>
      <w:tr w:rsidR="00A6586C" w:rsidRPr="00A44B62" w14:paraId="685F3FD5" w14:textId="77777777" w:rsidTr="00281706">
        <w:trPr>
          <w:cantSplit/>
          <w:jc w:val="center"/>
          <w:ins w:id="327" w:author="Ye-Kui Wang" w:date="2017-10-19T04:24:00Z"/>
        </w:trPr>
        <w:tc>
          <w:tcPr>
            <w:tcW w:w="7735" w:type="dxa"/>
          </w:tcPr>
          <w:p w14:paraId="0DBE35AA" w14:textId="77777777" w:rsidR="00A6586C" w:rsidRPr="00A44B62" w:rsidRDefault="00A6586C" w:rsidP="00281706">
            <w:pPr>
              <w:keepNext/>
              <w:keepLines/>
              <w:tabs>
                <w:tab w:val="left" w:pos="216"/>
                <w:tab w:val="left" w:pos="432"/>
                <w:tab w:val="left" w:pos="648"/>
                <w:tab w:val="left" w:pos="864"/>
                <w:tab w:val="left" w:pos="1296"/>
                <w:tab w:val="left" w:pos="1512"/>
              </w:tabs>
              <w:spacing w:before="20" w:after="40"/>
              <w:outlineLvl w:val="5"/>
              <w:rPr>
                <w:ins w:id="328" w:author="Ye-Kui Wang" w:date="2017-10-19T04:24:00Z"/>
                <w:b/>
                <w:bCs/>
                <w:noProof/>
                <w:sz w:val="20"/>
              </w:rPr>
            </w:pPr>
            <w:ins w:id="329" w:author="Ye-Kui Wang" w:date="2017-10-19T04:24:00Z">
              <w:r w:rsidRPr="00A44B62">
                <w:rPr>
                  <w:noProof/>
                  <w:sz w:val="20"/>
                </w:rPr>
                <w:tab/>
                <w:t>}</w:t>
              </w:r>
            </w:ins>
          </w:p>
        </w:tc>
        <w:tc>
          <w:tcPr>
            <w:tcW w:w="1342" w:type="dxa"/>
          </w:tcPr>
          <w:p w14:paraId="551D8409" w14:textId="77777777" w:rsidR="00A6586C" w:rsidRPr="00A44B62" w:rsidRDefault="00A6586C" w:rsidP="00281706">
            <w:pPr>
              <w:keepNext/>
              <w:keepLines/>
              <w:spacing w:before="20" w:after="40"/>
              <w:jc w:val="center"/>
              <w:rPr>
                <w:ins w:id="330" w:author="Ye-Kui Wang" w:date="2017-10-19T04:24:00Z"/>
                <w:bCs/>
                <w:noProof/>
                <w:sz w:val="20"/>
              </w:rPr>
            </w:pPr>
          </w:p>
        </w:tc>
      </w:tr>
      <w:tr w:rsidR="00A6586C" w:rsidRPr="00A44B62" w14:paraId="030A4210" w14:textId="77777777" w:rsidTr="00281706">
        <w:trPr>
          <w:cantSplit/>
          <w:jc w:val="center"/>
          <w:ins w:id="331" w:author="Ye-Kui Wang" w:date="2017-10-19T04:24:00Z"/>
        </w:trPr>
        <w:tc>
          <w:tcPr>
            <w:tcW w:w="7735" w:type="dxa"/>
          </w:tcPr>
          <w:p w14:paraId="2920C42B" w14:textId="77777777" w:rsidR="00A6586C" w:rsidRPr="00A44B62" w:rsidRDefault="00A6586C" w:rsidP="00281706">
            <w:pPr>
              <w:keepNext/>
              <w:keepLines/>
              <w:tabs>
                <w:tab w:val="left" w:pos="216"/>
                <w:tab w:val="left" w:pos="432"/>
                <w:tab w:val="left" w:pos="648"/>
                <w:tab w:val="left" w:pos="864"/>
                <w:tab w:val="left" w:pos="1296"/>
                <w:tab w:val="left" w:pos="1512"/>
              </w:tabs>
              <w:spacing w:before="20" w:after="40"/>
              <w:outlineLvl w:val="5"/>
              <w:rPr>
                <w:ins w:id="332" w:author="Ye-Kui Wang" w:date="2017-10-19T04:24:00Z"/>
                <w:noProof/>
                <w:sz w:val="20"/>
              </w:rPr>
            </w:pPr>
            <w:ins w:id="333" w:author="Ye-Kui Wang" w:date="2017-10-19T04:24:00Z">
              <w:r w:rsidRPr="00A44B62">
                <w:rPr>
                  <w:noProof/>
                  <w:sz w:val="20"/>
                </w:rPr>
                <w:t>}</w:t>
              </w:r>
            </w:ins>
          </w:p>
        </w:tc>
        <w:tc>
          <w:tcPr>
            <w:tcW w:w="1342" w:type="dxa"/>
          </w:tcPr>
          <w:p w14:paraId="69126DC6" w14:textId="77777777" w:rsidR="00A6586C" w:rsidRPr="00A44B62" w:rsidRDefault="00A6586C" w:rsidP="00281706">
            <w:pPr>
              <w:keepNext/>
              <w:keepLines/>
              <w:spacing w:before="20" w:after="40"/>
              <w:jc w:val="center"/>
              <w:rPr>
                <w:ins w:id="334" w:author="Ye-Kui Wang" w:date="2017-10-19T04:24:00Z"/>
                <w:bCs/>
                <w:noProof/>
                <w:sz w:val="20"/>
              </w:rPr>
            </w:pPr>
          </w:p>
        </w:tc>
      </w:tr>
    </w:tbl>
    <w:p w14:paraId="58515868" w14:textId="77777777" w:rsidR="00A6586C" w:rsidRPr="00C9691B" w:rsidRDefault="00A6586C" w:rsidP="00337C75">
      <w:pPr>
        <w:rPr>
          <w:noProof/>
          <w:sz w:val="20"/>
        </w:rPr>
      </w:pPr>
    </w:p>
    <w:p w14:paraId="6A045588" w14:textId="60704641" w:rsidR="00337C75" w:rsidRPr="004C0079" w:rsidRDefault="00337C75" w:rsidP="00337C75">
      <w:pPr>
        <w:pStyle w:val="3N2"/>
        <w:keepNext/>
        <w:ind w:left="6"/>
        <w:rPr>
          <w:b/>
        </w:rPr>
      </w:pPr>
      <w:r w:rsidRPr="004C0079">
        <w:rPr>
          <w:b/>
        </w:rPr>
        <w:lastRenderedPageBreak/>
        <w:t>D.2.41.</w:t>
      </w:r>
      <w:ins w:id="335" w:author="Ye-Kui Wang" w:date="2017-10-19T04:23:00Z">
        <w:r w:rsidR="00A6586C">
          <w:rPr>
            <w:b/>
          </w:rPr>
          <w:t>4</w:t>
        </w:r>
      </w:ins>
      <w:del w:id="336" w:author="Ye-Kui Wang" w:date="2017-10-19T04:23:00Z">
        <w:r w:rsidDel="00A6586C">
          <w:rPr>
            <w:b/>
          </w:rPr>
          <w:delText>3</w:delText>
        </w:r>
      </w:del>
      <w:r w:rsidRPr="004C0079">
        <w:rPr>
          <w:b/>
        </w:rPr>
        <w:tab/>
      </w:r>
      <w:r>
        <w:rPr>
          <w:b/>
        </w:rPr>
        <w:t xml:space="preserve">Region-wise packing </w:t>
      </w:r>
      <w:r w:rsidRPr="004C0079">
        <w:rPr>
          <w:b/>
        </w:rPr>
        <w:t>SEI message syntax</w:t>
      </w:r>
    </w:p>
    <w:p w14:paraId="43523126" w14:textId="77777777" w:rsidR="00337C75" w:rsidRPr="004C0079" w:rsidRDefault="00337C75" w:rsidP="00337C75">
      <w:pPr>
        <w:keepNext/>
        <w:rPr>
          <w:noProof/>
          <w:sz w:val="20"/>
          <w:lang w:val="en-GB"/>
        </w:rPr>
      </w:pPr>
    </w:p>
    <w:tbl>
      <w:tblPr>
        <w:tblW w:w="0" w:type="auto"/>
        <w:jc w:val="center"/>
        <w:tblLayout w:type="fixed"/>
        <w:tblLook w:val="04A0" w:firstRow="1" w:lastRow="0" w:firstColumn="1" w:lastColumn="0" w:noHBand="0" w:noVBand="1"/>
      </w:tblPr>
      <w:tblGrid>
        <w:gridCol w:w="7686"/>
        <w:gridCol w:w="1386"/>
      </w:tblGrid>
      <w:tr w:rsidR="00136F0C" w:rsidRPr="002B5469" w14:paraId="20F16968" w14:textId="77777777" w:rsidTr="00136F0C">
        <w:trPr>
          <w:cantSplit/>
          <w:jc w:val="center"/>
        </w:trPr>
        <w:tc>
          <w:tcPr>
            <w:tcW w:w="7686" w:type="dxa"/>
            <w:tcBorders>
              <w:top w:val="single" w:sz="6" w:space="0" w:color="auto"/>
              <w:left w:val="single" w:sz="6" w:space="0" w:color="auto"/>
              <w:bottom w:val="single" w:sz="2" w:space="0" w:color="auto"/>
              <w:right w:val="single" w:sz="6" w:space="0" w:color="auto"/>
            </w:tcBorders>
          </w:tcPr>
          <w:p w14:paraId="43346A7A" w14:textId="345A6B39" w:rsidR="00136F0C" w:rsidRPr="002B5469" w:rsidRDefault="00136F0C" w:rsidP="006704A8">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Pr>
                <w:noProof/>
                <w:sz w:val="20"/>
              </w:rPr>
              <w:t>regionwise_packing</w:t>
            </w:r>
            <w:r w:rsidRPr="002B5469">
              <w:rPr>
                <w:noProof/>
                <w:sz w:val="20"/>
              </w:rPr>
              <w:t>( payloadSize ) {</w:t>
            </w:r>
          </w:p>
        </w:tc>
        <w:tc>
          <w:tcPr>
            <w:tcW w:w="1386" w:type="dxa"/>
            <w:tcBorders>
              <w:top w:val="single" w:sz="6" w:space="0" w:color="auto"/>
              <w:left w:val="single" w:sz="6" w:space="0" w:color="auto"/>
              <w:bottom w:val="single" w:sz="2" w:space="0" w:color="auto"/>
              <w:right w:val="single" w:sz="6" w:space="0" w:color="auto"/>
            </w:tcBorders>
          </w:tcPr>
          <w:p w14:paraId="4CE5A4D5" w14:textId="77777777" w:rsidR="00136F0C" w:rsidRPr="002B5469" w:rsidRDefault="00136F0C" w:rsidP="006704A8">
            <w:pPr>
              <w:keepNext/>
              <w:spacing w:before="20" w:after="40"/>
              <w:jc w:val="center"/>
              <w:rPr>
                <w:b/>
                <w:bCs/>
                <w:noProof/>
                <w:sz w:val="20"/>
              </w:rPr>
            </w:pPr>
            <w:r w:rsidRPr="002B5469">
              <w:rPr>
                <w:b/>
                <w:bCs/>
                <w:noProof/>
                <w:sz w:val="20"/>
              </w:rPr>
              <w:t>Descriptor</w:t>
            </w:r>
          </w:p>
        </w:tc>
      </w:tr>
      <w:tr w:rsidR="00136F0C" w:rsidRPr="002B5469" w14:paraId="7A23657D"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68656F14" w14:textId="77777777" w:rsidR="00136F0C"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C9691B">
              <w:rPr>
                <w:rFonts w:eastAsia="Malgun Gothic"/>
                <w:noProof/>
                <w:sz w:val="20"/>
                <w:lang w:eastAsia="zh-CN"/>
              </w:rPr>
              <w:tab/>
            </w:r>
            <w:r>
              <w:rPr>
                <w:rFonts w:eastAsia="Malgun Gothic"/>
                <w:b/>
                <w:noProof/>
                <w:sz w:val="20"/>
                <w:lang w:eastAsia="zh-CN"/>
              </w:rPr>
              <w:t>rwp</w:t>
            </w:r>
            <w:r w:rsidRPr="00C9691B">
              <w:rPr>
                <w:rFonts w:eastAsia="Malgun Gothic"/>
                <w:b/>
                <w:noProof/>
                <w:sz w:val="20"/>
                <w:lang w:eastAsia="zh-CN"/>
              </w:rPr>
              <w:t>_</w:t>
            </w:r>
            <w:r w:rsidRPr="00C9691B">
              <w:rPr>
                <w:rFonts w:eastAsia="Malgun Gothic"/>
                <w:b/>
                <w:bCs/>
                <w:noProof/>
                <w:sz w:val="20"/>
                <w:lang w:eastAsia="zh-CN"/>
              </w:rPr>
              <w:t>cancel_flag</w:t>
            </w:r>
          </w:p>
        </w:tc>
        <w:tc>
          <w:tcPr>
            <w:tcW w:w="1386" w:type="dxa"/>
            <w:tcBorders>
              <w:top w:val="single" w:sz="2" w:space="0" w:color="auto"/>
              <w:left w:val="single" w:sz="6" w:space="0" w:color="auto"/>
              <w:bottom w:val="single" w:sz="2" w:space="0" w:color="auto"/>
              <w:right w:val="single" w:sz="6" w:space="0" w:color="auto"/>
            </w:tcBorders>
          </w:tcPr>
          <w:p w14:paraId="16634A3B" w14:textId="77777777" w:rsidR="00136F0C" w:rsidRDefault="00136F0C" w:rsidP="006704A8">
            <w:pPr>
              <w:keepNext/>
              <w:spacing w:before="20" w:after="40"/>
              <w:jc w:val="center"/>
              <w:rPr>
                <w:noProof/>
                <w:sz w:val="20"/>
              </w:rPr>
            </w:pPr>
            <w:r w:rsidRPr="00C9691B">
              <w:rPr>
                <w:rFonts w:eastAsia="Malgun Gothic"/>
                <w:noProof/>
                <w:sz w:val="20"/>
                <w:lang w:eastAsia="zh-CN"/>
              </w:rPr>
              <w:t>u(1)</w:t>
            </w:r>
          </w:p>
        </w:tc>
      </w:tr>
      <w:tr w:rsidR="00136F0C" w:rsidRPr="002B5469" w14:paraId="4F7F3FF2"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3AF9651F" w14:textId="77777777" w:rsidR="00136F0C"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rFonts w:eastAsia="Malgun Gothic"/>
                <w:noProof/>
                <w:sz w:val="20"/>
              </w:rPr>
              <w:tab/>
            </w:r>
            <w:r w:rsidRPr="00C9691B">
              <w:rPr>
                <w:rFonts w:eastAsia="Malgun Gothic"/>
                <w:noProof/>
                <w:sz w:val="20"/>
              </w:rPr>
              <w:t>if(</w:t>
            </w:r>
            <w:r>
              <w:rPr>
                <w:rFonts w:eastAsia="Malgun Gothic"/>
                <w:noProof/>
                <w:sz w:val="20"/>
              </w:rPr>
              <w:t xml:space="preserve"> </w:t>
            </w:r>
            <w:r w:rsidRPr="00C9691B">
              <w:rPr>
                <w:rFonts w:eastAsia="Malgun Gothic"/>
                <w:noProof/>
                <w:sz w:val="20"/>
              </w:rPr>
              <w:t>!</w:t>
            </w:r>
            <w:r>
              <w:rPr>
                <w:rFonts w:eastAsia="Malgun Gothic"/>
                <w:noProof/>
                <w:sz w:val="20"/>
              </w:rPr>
              <w:t>rwp</w:t>
            </w:r>
            <w:r w:rsidRPr="00C9691B">
              <w:rPr>
                <w:rFonts w:eastAsia="Malgun Gothic"/>
                <w:noProof/>
                <w:sz w:val="20"/>
                <w:lang w:eastAsia="zh-CN"/>
              </w:rPr>
              <w:t>_</w:t>
            </w:r>
            <w:r w:rsidRPr="00C9691B">
              <w:rPr>
                <w:rFonts w:eastAsia="Malgun Gothic"/>
                <w:bCs/>
                <w:noProof/>
                <w:sz w:val="20"/>
                <w:lang w:eastAsia="zh-CN"/>
              </w:rPr>
              <w:t>cancel_flag</w:t>
            </w:r>
            <w:r>
              <w:rPr>
                <w:rFonts w:eastAsia="Malgun Gothic"/>
                <w:bCs/>
                <w:noProof/>
                <w:sz w:val="20"/>
                <w:lang w:eastAsia="zh-CN"/>
              </w:rPr>
              <w:t xml:space="preserve"> </w:t>
            </w:r>
            <w:r w:rsidRPr="00C9691B">
              <w:rPr>
                <w:rFonts w:eastAsia="Malgun Gothic"/>
                <w:bCs/>
                <w:noProof/>
                <w:sz w:val="20"/>
                <w:lang w:eastAsia="zh-CN"/>
              </w:rPr>
              <w:t xml:space="preserve">) </w:t>
            </w:r>
            <w:r w:rsidRPr="00C9691B">
              <w:rPr>
                <w:rFonts w:eastAsia="Malgun Gothic"/>
                <w:noProof/>
                <w:sz w:val="20"/>
              </w:rPr>
              <w:t>{</w:t>
            </w:r>
          </w:p>
        </w:tc>
        <w:tc>
          <w:tcPr>
            <w:tcW w:w="1386" w:type="dxa"/>
            <w:tcBorders>
              <w:top w:val="single" w:sz="2" w:space="0" w:color="auto"/>
              <w:left w:val="single" w:sz="6" w:space="0" w:color="auto"/>
              <w:bottom w:val="single" w:sz="2" w:space="0" w:color="auto"/>
              <w:right w:val="single" w:sz="6" w:space="0" w:color="auto"/>
            </w:tcBorders>
          </w:tcPr>
          <w:p w14:paraId="0CA921B8" w14:textId="77777777" w:rsidR="00136F0C" w:rsidRDefault="00136F0C" w:rsidP="006704A8">
            <w:pPr>
              <w:keepNext/>
              <w:spacing w:before="20" w:after="40"/>
              <w:jc w:val="center"/>
              <w:rPr>
                <w:noProof/>
                <w:sz w:val="20"/>
              </w:rPr>
            </w:pPr>
          </w:p>
        </w:tc>
      </w:tr>
      <w:tr w:rsidR="00136F0C" w:rsidRPr="002B5469" w14:paraId="106D8315"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5FC51847" w14:textId="77777777" w:rsidR="00136F0C" w:rsidRPr="00EF6E96"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EF6E96">
              <w:rPr>
                <w:b/>
                <w:bCs/>
                <w:noProof/>
                <w:sz w:val="20"/>
              </w:rPr>
              <w:tab/>
            </w:r>
            <w:r w:rsidRPr="00EF6E96">
              <w:rPr>
                <w:b/>
                <w:bCs/>
                <w:noProof/>
                <w:sz w:val="20"/>
              </w:rPr>
              <w:tab/>
            </w:r>
            <w:r>
              <w:rPr>
                <w:b/>
                <w:bCs/>
                <w:noProof/>
                <w:sz w:val="20"/>
              </w:rPr>
              <w:t>rwp</w:t>
            </w:r>
            <w:r w:rsidRPr="00EF6E96">
              <w:rPr>
                <w:rFonts w:eastAsia="Malgun Gothic"/>
                <w:b/>
                <w:noProof/>
                <w:sz w:val="20"/>
                <w:lang w:eastAsia="zh-CN"/>
              </w:rPr>
              <w:t>_</w:t>
            </w:r>
            <w:r>
              <w:rPr>
                <w:rFonts w:eastAsia="Malgun Gothic"/>
                <w:b/>
                <w:noProof/>
                <w:sz w:val="20"/>
                <w:lang w:eastAsia="zh-CN"/>
              </w:rPr>
              <w:t>persistence</w:t>
            </w:r>
            <w:r w:rsidRPr="00EF6E96">
              <w:rPr>
                <w:rFonts w:eastAsia="Malgun Gothic"/>
                <w:b/>
                <w:bCs/>
                <w:noProof/>
                <w:sz w:val="20"/>
                <w:lang w:eastAsia="zh-CN"/>
              </w:rPr>
              <w:t>_flag</w:t>
            </w:r>
          </w:p>
        </w:tc>
        <w:tc>
          <w:tcPr>
            <w:tcW w:w="1386" w:type="dxa"/>
            <w:tcBorders>
              <w:top w:val="single" w:sz="2" w:space="0" w:color="auto"/>
              <w:left w:val="single" w:sz="6" w:space="0" w:color="auto"/>
              <w:bottom w:val="single" w:sz="2" w:space="0" w:color="auto"/>
              <w:right w:val="single" w:sz="6" w:space="0" w:color="auto"/>
            </w:tcBorders>
          </w:tcPr>
          <w:p w14:paraId="2741552E" w14:textId="77777777" w:rsidR="00136F0C" w:rsidRDefault="00136F0C" w:rsidP="006704A8">
            <w:pPr>
              <w:keepNext/>
              <w:spacing w:before="20" w:after="40"/>
              <w:jc w:val="center"/>
              <w:rPr>
                <w:noProof/>
                <w:sz w:val="20"/>
              </w:rPr>
            </w:pPr>
            <w:r>
              <w:rPr>
                <w:noProof/>
                <w:sz w:val="20"/>
              </w:rPr>
              <w:t>u(1)</w:t>
            </w:r>
          </w:p>
        </w:tc>
      </w:tr>
      <w:tr w:rsidR="00117C35" w:rsidRPr="002B5469" w14:paraId="2D086D5C" w14:textId="77777777" w:rsidTr="00281706">
        <w:trPr>
          <w:cantSplit/>
          <w:jc w:val="center"/>
          <w:ins w:id="337" w:author="Ye-Kui Wang" w:date="2017-10-19T04:26:00Z"/>
        </w:trPr>
        <w:tc>
          <w:tcPr>
            <w:tcW w:w="7686" w:type="dxa"/>
            <w:tcBorders>
              <w:top w:val="single" w:sz="2" w:space="0" w:color="auto"/>
              <w:left w:val="single" w:sz="6" w:space="0" w:color="auto"/>
              <w:bottom w:val="single" w:sz="2" w:space="0" w:color="auto"/>
              <w:right w:val="single" w:sz="6" w:space="0" w:color="auto"/>
            </w:tcBorders>
          </w:tcPr>
          <w:p w14:paraId="48561EE2" w14:textId="77777777" w:rsidR="00117C35" w:rsidRPr="002B5469" w:rsidRDefault="00117C35" w:rsidP="00281706">
            <w:pPr>
              <w:keepNext/>
              <w:tabs>
                <w:tab w:val="left" w:pos="216"/>
                <w:tab w:val="left" w:pos="514"/>
                <w:tab w:val="left" w:pos="648"/>
                <w:tab w:val="left" w:pos="864"/>
                <w:tab w:val="left" w:pos="1296"/>
                <w:tab w:val="left" w:pos="1512"/>
                <w:tab w:val="left" w:pos="1728"/>
                <w:tab w:val="left" w:pos="1944"/>
                <w:tab w:val="left" w:pos="2160"/>
              </w:tabs>
              <w:spacing w:before="20" w:after="40"/>
              <w:rPr>
                <w:ins w:id="338" w:author="Ye-Kui Wang" w:date="2017-10-19T04:26:00Z"/>
                <w:bCs/>
                <w:noProof/>
                <w:sz w:val="20"/>
              </w:rPr>
            </w:pPr>
            <w:ins w:id="339" w:author="Ye-Kui Wang" w:date="2017-10-19T04:26:00Z">
              <w:r>
                <w:rPr>
                  <w:bCs/>
                  <w:noProof/>
                  <w:sz w:val="20"/>
                </w:rPr>
                <w:tab/>
              </w:r>
              <w:r>
                <w:rPr>
                  <w:bCs/>
                  <w:noProof/>
                  <w:sz w:val="20"/>
                </w:rPr>
                <w:tab/>
              </w:r>
              <w:r w:rsidRPr="00125F24">
                <w:rPr>
                  <w:b/>
                  <w:bCs/>
                  <w:noProof/>
                  <w:sz w:val="20"/>
                  <w:lang w:val="en-GB"/>
                </w:rPr>
                <w:t>constituent_picture_matching_</w:t>
              </w:r>
              <w:r>
                <w:rPr>
                  <w:b/>
                  <w:bCs/>
                  <w:noProof/>
                  <w:sz w:val="20"/>
                  <w:lang w:val="en-GB"/>
                </w:rPr>
                <w:t>flag</w:t>
              </w:r>
            </w:ins>
          </w:p>
        </w:tc>
        <w:tc>
          <w:tcPr>
            <w:tcW w:w="1386" w:type="dxa"/>
            <w:tcBorders>
              <w:top w:val="single" w:sz="2" w:space="0" w:color="auto"/>
              <w:left w:val="single" w:sz="6" w:space="0" w:color="auto"/>
              <w:bottom w:val="single" w:sz="2" w:space="0" w:color="auto"/>
              <w:right w:val="single" w:sz="6" w:space="0" w:color="auto"/>
            </w:tcBorders>
          </w:tcPr>
          <w:p w14:paraId="2AEBA43C" w14:textId="77777777" w:rsidR="00117C35" w:rsidRPr="002B5469" w:rsidRDefault="00117C35" w:rsidP="00281706">
            <w:pPr>
              <w:keepNext/>
              <w:spacing w:before="20" w:after="40"/>
              <w:jc w:val="center"/>
              <w:rPr>
                <w:ins w:id="340" w:author="Ye-Kui Wang" w:date="2017-10-19T04:26:00Z"/>
                <w:noProof/>
                <w:sz w:val="20"/>
              </w:rPr>
            </w:pPr>
            <w:ins w:id="341" w:author="Ye-Kui Wang" w:date="2017-10-19T04:26:00Z">
              <w:r>
                <w:rPr>
                  <w:noProof/>
                  <w:sz w:val="20"/>
                </w:rPr>
                <w:t>u(1)</w:t>
              </w:r>
            </w:ins>
          </w:p>
        </w:tc>
      </w:tr>
      <w:tr w:rsidR="00136F0C" w:rsidRPr="002B5469" w14:paraId="04E7744F"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544A670A" w14:textId="56EEA590" w:rsidR="00136F0C"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rFonts w:eastAsia="Malgun Gothic"/>
                <w:noProof/>
                <w:sz w:val="20"/>
                <w:lang w:eastAsia="zh-CN"/>
              </w:rPr>
              <w:tab/>
            </w:r>
            <w:r w:rsidRPr="00C9691B">
              <w:rPr>
                <w:rFonts w:eastAsia="Malgun Gothic"/>
                <w:noProof/>
                <w:sz w:val="20"/>
                <w:lang w:eastAsia="zh-CN"/>
              </w:rPr>
              <w:tab/>
            </w:r>
            <w:r>
              <w:rPr>
                <w:rFonts w:eastAsia="Malgun Gothic"/>
                <w:b/>
                <w:noProof/>
                <w:sz w:val="20"/>
                <w:lang w:eastAsia="zh-CN"/>
              </w:rPr>
              <w:t>rwp_reserved_zero_</w:t>
            </w:r>
            <w:ins w:id="342" w:author="Ye-Kui Wang" w:date="2017-10-19T04:26:00Z">
              <w:r w:rsidR="00117C35">
                <w:rPr>
                  <w:rFonts w:eastAsia="Malgun Gothic"/>
                  <w:b/>
                  <w:noProof/>
                  <w:sz w:val="20"/>
                  <w:lang w:eastAsia="zh-CN"/>
                </w:rPr>
                <w:t>5</w:t>
              </w:r>
            </w:ins>
            <w:del w:id="343" w:author="Ye-Kui Wang" w:date="2017-10-19T04:26:00Z">
              <w:r w:rsidDel="00117C35">
                <w:rPr>
                  <w:rFonts w:eastAsia="Malgun Gothic"/>
                  <w:b/>
                  <w:noProof/>
                  <w:sz w:val="20"/>
                  <w:lang w:eastAsia="zh-CN"/>
                </w:rPr>
                <w:delText>6</w:delText>
              </w:r>
            </w:del>
            <w:r>
              <w:rPr>
                <w:rFonts w:eastAsia="Malgun Gothic"/>
                <w:b/>
                <w:noProof/>
                <w:sz w:val="20"/>
                <w:lang w:eastAsia="zh-CN"/>
              </w:rPr>
              <w:t>bits</w:t>
            </w:r>
          </w:p>
        </w:tc>
        <w:tc>
          <w:tcPr>
            <w:tcW w:w="1386" w:type="dxa"/>
            <w:tcBorders>
              <w:top w:val="single" w:sz="2" w:space="0" w:color="auto"/>
              <w:left w:val="single" w:sz="6" w:space="0" w:color="auto"/>
              <w:bottom w:val="single" w:sz="2" w:space="0" w:color="auto"/>
              <w:right w:val="single" w:sz="6" w:space="0" w:color="auto"/>
            </w:tcBorders>
          </w:tcPr>
          <w:p w14:paraId="455FBD21" w14:textId="7AC313E7" w:rsidR="00136F0C" w:rsidRDefault="00136F0C" w:rsidP="006704A8">
            <w:pPr>
              <w:keepNext/>
              <w:spacing w:before="20" w:after="40"/>
              <w:jc w:val="center"/>
              <w:rPr>
                <w:noProof/>
                <w:sz w:val="20"/>
              </w:rPr>
            </w:pPr>
            <w:r w:rsidRPr="00C9691B">
              <w:rPr>
                <w:rFonts w:eastAsia="Malgun Gothic"/>
                <w:noProof/>
                <w:sz w:val="20"/>
                <w:lang w:eastAsia="zh-CN"/>
              </w:rPr>
              <w:t>u(</w:t>
            </w:r>
            <w:ins w:id="344" w:author="Ye-Kui Wang" w:date="2017-10-19T04:26:00Z">
              <w:r w:rsidR="00117C35">
                <w:rPr>
                  <w:rFonts w:eastAsia="Malgun Gothic"/>
                  <w:noProof/>
                  <w:sz w:val="20"/>
                  <w:lang w:eastAsia="zh-CN"/>
                </w:rPr>
                <w:t>5</w:t>
              </w:r>
            </w:ins>
            <w:del w:id="345" w:author="Ye-Kui Wang" w:date="2017-10-19T04:26:00Z">
              <w:r w:rsidDel="00117C35">
                <w:rPr>
                  <w:rFonts w:eastAsia="Malgun Gothic"/>
                  <w:noProof/>
                  <w:sz w:val="20"/>
                  <w:lang w:eastAsia="zh-CN"/>
                </w:rPr>
                <w:delText>6</w:delText>
              </w:r>
            </w:del>
            <w:r w:rsidRPr="00C9691B">
              <w:rPr>
                <w:rFonts w:eastAsia="Malgun Gothic"/>
                <w:noProof/>
                <w:sz w:val="20"/>
                <w:lang w:eastAsia="zh-CN"/>
              </w:rPr>
              <w:t>)</w:t>
            </w:r>
          </w:p>
        </w:tc>
      </w:tr>
      <w:tr w:rsidR="00136F0C" w:rsidRPr="002B5469" w14:paraId="659DF252"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3E659B98" w14:textId="77777777" w:rsidR="00136F0C" w:rsidRPr="002B5469"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r>
            <w:r>
              <w:rPr>
                <w:bCs/>
                <w:noProof/>
                <w:sz w:val="20"/>
              </w:rPr>
              <w:tab/>
            </w:r>
            <w:r>
              <w:rPr>
                <w:b/>
                <w:bCs/>
                <w:noProof/>
                <w:sz w:val="20"/>
                <w:lang w:val="en-GB"/>
              </w:rPr>
              <w:t>num_packed_regions</w:t>
            </w:r>
          </w:p>
        </w:tc>
        <w:tc>
          <w:tcPr>
            <w:tcW w:w="1386" w:type="dxa"/>
            <w:tcBorders>
              <w:top w:val="single" w:sz="2" w:space="0" w:color="auto"/>
              <w:left w:val="single" w:sz="6" w:space="0" w:color="auto"/>
              <w:bottom w:val="single" w:sz="2" w:space="0" w:color="auto"/>
              <w:right w:val="single" w:sz="6" w:space="0" w:color="auto"/>
            </w:tcBorders>
          </w:tcPr>
          <w:p w14:paraId="5B0EE617" w14:textId="77777777" w:rsidR="00136F0C" w:rsidRPr="002B5469" w:rsidRDefault="00136F0C" w:rsidP="006704A8">
            <w:pPr>
              <w:keepNext/>
              <w:spacing w:before="20" w:after="40"/>
              <w:jc w:val="center"/>
              <w:rPr>
                <w:noProof/>
                <w:sz w:val="20"/>
              </w:rPr>
            </w:pPr>
            <w:r>
              <w:rPr>
                <w:noProof/>
                <w:sz w:val="20"/>
              </w:rPr>
              <w:t>u(8)</w:t>
            </w:r>
          </w:p>
        </w:tc>
      </w:tr>
      <w:tr w:rsidR="00136F0C" w:rsidRPr="002B5469" w14:paraId="79EC6FF0"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77661831" w14:textId="77777777" w:rsidR="00136F0C" w:rsidRPr="00B43EF7"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Pr>
                <w:noProof/>
                <w:sz w:val="20"/>
              </w:rPr>
              <w:tab/>
            </w:r>
            <w:r>
              <w:rPr>
                <w:noProof/>
                <w:sz w:val="20"/>
              </w:rPr>
              <w:tab/>
            </w:r>
            <w:r w:rsidRPr="00B43EF7">
              <w:rPr>
                <w:b/>
                <w:noProof/>
                <w:sz w:val="20"/>
              </w:rPr>
              <w:t>proj_picture_width</w:t>
            </w:r>
          </w:p>
        </w:tc>
        <w:tc>
          <w:tcPr>
            <w:tcW w:w="1386" w:type="dxa"/>
            <w:tcBorders>
              <w:top w:val="single" w:sz="2" w:space="0" w:color="auto"/>
              <w:left w:val="single" w:sz="6" w:space="0" w:color="auto"/>
              <w:bottom w:val="single" w:sz="2" w:space="0" w:color="auto"/>
              <w:right w:val="single" w:sz="6" w:space="0" w:color="auto"/>
            </w:tcBorders>
          </w:tcPr>
          <w:p w14:paraId="22BAF8ED" w14:textId="09CBB1F3" w:rsidR="00136F0C" w:rsidRPr="002B5469" w:rsidRDefault="00136F0C" w:rsidP="006704A8">
            <w:pPr>
              <w:keepNext/>
              <w:spacing w:before="20" w:after="40"/>
              <w:jc w:val="center"/>
              <w:rPr>
                <w:noProof/>
                <w:sz w:val="20"/>
              </w:rPr>
            </w:pPr>
            <w:r>
              <w:rPr>
                <w:noProof/>
                <w:sz w:val="20"/>
              </w:rPr>
              <w:t>u(</w:t>
            </w:r>
            <w:ins w:id="346" w:author="Ye-Kui Wang 00" w:date="2017-11-15T16:32:00Z">
              <w:r w:rsidR="006C318C">
                <w:rPr>
                  <w:noProof/>
                  <w:sz w:val="20"/>
                </w:rPr>
                <w:t>32</w:t>
              </w:r>
            </w:ins>
            <w:del w:id="347" w:author="Ye-Kui Wang 00" w:date="2017-11-15T16:32:00Z">
              <w:r w:rsidDel="006C318C">
                <w:rPr>
                  <w:noProof/>
                  <w:sz w:val="20"/>
                </w:rPr>
                <w:delText>16</w:delText>
              </w:r>
            </w:del>
            <w:r>
              <w:rPr>
                <w:noProof/>
                <w:sz w:val="20"/>
              </w:rPr>
              <w:t>)</w:t>
            </w:r>
          </w:p>
        </w:tc>
      </w:tr>
      <w:tr w:rsidR="00136F0C" w:rsidRPr="002B5469" w14:paraId="60EBB8E2"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7E8F5434" w14:textId="77777777" w:rsidR="00136F0C" w:rsidRPr="00201C40"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Pr>
                <w:noProof/>
                <w:sz w:val="20"/>
              </w:rPr>
              <w:tab/>
            </w:r>
            <w:r w:rsidRPr="00B43EF7">
              <w:rPr>
                <w:b/>
                <w:noProof/>
                <w:sz w:val="20"/>
              </w:rPr>
              <w:t>proj_picture_</w:t>
            </w:r>
            <w:r>
              <w:rPr>
                <w:b/>
                <w:noProof/>
                <w:sz w:val="20"/>
              </w:rPr>
              <w:t>height</w:t>
            </w:r>
          </w:p>
        </w:tc>
        <w:tc>
          <w:tcPr>
            <w:tcW w:w="1386" w:type="dxa"/>
            <w:tcBorders>
              <w:top w:val="single" w:sz="2" w:space="0" w:color="auto"/>
              <w:left w:val="single" w:sz="6" w:space="0" w:color="auto"/>
              <w:bottom w:val="single" w:sz="2" w:space="0" w:color="auto"/>
              <w:right w:val="single" w:sz="6" w:space="0" w:color="auto"/>
            </w:tcBorders>
          </w:tcPr>
          <w:p w14:paraId="5B9E3F35" w14:textId="5DC11921" w:rsidR="00136F0C" w:rsidRPr="002B5469" w:rsidRDefault="00136F0C" w:rsidP="006704A8">
            <w:pPr>
              <w:keepNext/>
              <w:spacing w:before="20" w:after="40"/>
              <w:jc w:val="center"/>
              <w:rPr>
                <w:noProof/>
                <w:sz w:val="20"/>
              </w:rPr>
            </w:pPr>
            <w:r>
              <w:rPr>
                <w:noProof/>
                <w:sz w:val="20"/>
              </w:rPr>
              <w:t>u(</w:t>
            </w:r>
            <w:ins w:id="348" w:author="Ye-Kui Wang 00" w:date="2017-11-15T16:32:00Z">
              <w:r w:rsidR="006C318C">
                <w:rPr>
                  <w:noProof/>
                  <w:sz w:val="20"/>
                </w:rPr>
                <w:t>32</w:t>
              </w:r>
            </w:ins>
            <w:del w:id="349" w:author="Ye-Kui Wang 00" w:date="2017-11-15T16:32:00Z">
              <w:r w:rsidDel="006C318C">
                <w:rPr>
                  <w:noProof/>
                  <w:sz w:val="20"/>
                </w:rPr>
                <w:delText>16</w:delText>
              </w:r>
            </w:del>
            <w:r>
              <w:rPr>
                <w:noProof/>
                <w:sz w:val="20"/>
              </w:rPr>
              <w:t>)</w:t>
            </w:r>
          </w:p>
        </w:tc>
      </w:tr>
      <w:tr w:rsidR="00117C35" w:rsidRPr="002B5469" w14:paraId="26361A78" w14:textId="77777777" w:rsidTr="00281706">
        <w:trPr>
          <w:cantSplit/>
          <w:jc w:val="center"/>
          <w:ins w:id="350" w:author="Ye-Kui Wang" w:date="2017-10-19T04:26:00Z"/>
        </w:trPr>
        <w:tc>
          <w:tcPr>
            <w:tcW w:w="7686" w:type="dxa"/>
            <w:tcBorders>
              <w:top w:val="single" w:sz="2" w:space="0" w:color="auto"/>
              <w:left w:val="single" w:sz="6" w:space="0" w:color="auto"/>
              <w:bottom w:val="single" w:sz="2" w:space="0" w:color="auto"/>
              <w:right w:val="single" w:sz="6" w:space="0" w:color="auto"/>
            </w:tcBorders>
          </w:tcPr>
          <w:p w14:paraId="1994737F" w14:textId="77777777" w:rsidR="00117C35" w:rsidRPr="00B43EF7" w:rsidRDefault="00117C35" w:rsidP="00281706">
            <w:pPr>
              <w:keepNext/>
              <w:tabs>
                <w:tab w:val="left" w:pos="216"/>
                <w:tab w:val="left" w:pos="514"/>
                <w:tab w:val="left" w:pos="648"/>
                <w:tab w:val="left" w:pos="864"/>
                <w:tab w:val="left" w:pos="1296"/>
                <w:tab w:val="left" w:pos="1512"/>
                <w:tab w:val="left" w:pos="1728"/>
                <w:tab w:val="left" w:pos="1944"/>
                <w:tab w:val="left" w:pos="2160"/>
              </w:tabs>
              <w:spacing w:before="20" w:after="40"/>
              <w:rPr>
                <w:ins w:id="351" w:author="Ye-Kui Wang" w:date="2017-10-19T04:26:00Z"/>
                <w:b/>
                <w:noProof/>
                <w:sz w:val="20"/>
              </w:rPr>
            </w:pPr>
            <w:ins w:id="352" w:author="Ye-Kui Wang" w:date="2017-10-19T04:26:00Z">
              <w:r>
                <w:rPr>
                  <w:noProof/>
                  <w:sz w:val="20"/>
                </w:rPr>
                <w:tab/>
              </w:r>
              <w:r>
                <w:rPr>
                  <w:noProof/>
                  <w:sz w:val="20"/>
                </w:rPr>
                <w:tab/>
              </w:r>
              <w:r w:rsidRPr="00B43EF7">
                <w:rPr>
                  <w:b/>
                  <w:noProof/>
                  <w:sz w:val="20"/>
                </w:rPr>
                <w:t>p</w:t>
              </w:r>
              <w:r>
                <w:rPr>
                  <w:b/>
                  <w:noProof/>
                  <w:sz w:val="20"/>
                </w:rPr>
                <w:t>acked</w:t>
              </w:r>
              <w:r w:rsidRPr="00B43EF7">
                <w:rPr>
                  <w:b/>
                  <w:noProof/>
                  <w:sz w:val="20"/>
                </w:rPr>
                <w:t>_picture_width</w:t>
              </w:r>
            </w:ins>
          </w:p>
        </w:tc>
        <w:tc>
          <w:tcPr>
            <w:tcW w:w="1386" w:type="dxa"/>
            <w:tcBorders>
              <w:top w:val="single" w:sz="2" w:space="0" w:color="auto"/>
              <w:left w:val="single" w:sz="6" w:space="0" w:color="auto"/>
              <w:bottom w:val="single" w:sz="2" w:space="0" w:color="auto"/>
              <w:right w:val="single" w:sz="6" w:space="0" w:color="auto"/>
            </w:tcBorders>
          </w:tcPr>
          <w:p w14:paraId="6F1F7E1D" w14:textId="77777777" w:rsidR="00117C35" w:rsidRPr="002B5469" w:rsidRDefault="00117C35" w:rsidP="00281706">
            <w:pPr>
              <w:keepNext/>
              <w:spacing w:before="20" w:after="40"/>
              <w:jc w:val="center"/>
              <w:rPr>
                <w:ins w:id="353" w:author="Ye-Kui Wang" w:date="2017-10-19T04:26:00Z"/>
                <w:noProof/>
                <w:sz w:val="20"/>
              </w:rPr>
            </w:pPr>
            <w:ins w:id="354" w:author="Ye-Kui Wang" w:date="2017-10-19T04:26:00Z">
              <w:r>
                <w:rPr>
                  <w:noProof/>
                  <w:sz w:val="20"/>
                </w:rPr>
                <w:t>u(16)</w:t>
              </w:r>
            </w:ins>
          </w:p>
        </w:tc>
      </w:tr>
      <w:tr w:rsidR="00117C35" w:rsidRPr="002B5469" w14:paraId="2F957584" w14:textId="77777777" w:rsidTr="00281706">
        <w:trPr>
          <w:cantSplit/>
          <w:jc w:val="center"/>
          <w:ins w:id="355" w:author="Ye-Kui Wang" w:date="2017-10-19T04:26:00Z"/>
        </w:trPr>
        <w:tc>
          <w:tcPr>
            <w:tcW w:w="7686" w:type="dxa"/>
            <w:tcBorders>
              <w:top w:val="single" w:sz="2" w:space="0" w:color="auto"/>
              <w:left w:val="single" w:sz="6" w:space="0" w:color="auto"/>
              <w:bottom w:val="single" w:sz="2" w:space="0" w:color="auto"/>
              <w:right w:val="single" w:sz="6" w:space="0" w:color="auto"/>
            </w:tcBorders>
          </w:tcPr>
          <w:p w14:paraId="04A231DB" w14:textId="77777777" w:rsidR="00117C35" w:rsidRPr="00201C40" w:rsidRDefault="00117C35" w:rsidP="00281706">
            <w:pPr>
              <w:keepNext/>
              <w:tabs>
                <w:tab w:val="left" w:pos="216"/>
                <w:tab w:val="left" w:pos="514"/>
                <w:tab w:val="left" w:pos="648"/>
                <w:tab w:val="left" w:pos="864"/>
                <w:tab w:val="left" w:pos="1296"/>
                <w:tab w:val="left" w:pos="1512"/>
                <w:tab w:val="left" w:pos="1728"/>
                <w:tab w:val="left" w:pos="1944"/>
                <w:tab w:val="left" w:pos="2160"/>
              </w:tabs>
              <w:spacing w:before="20" w:after="40"/>
              <w:rPr>
                <w:ins w:id="356" w:author="Ye-Kui Wang" w:date="2017-10-19T04:26:00Z"/>
                <w:noProof/>
                <w:sz w:val="20"/>
              </w:rPr>
            </w:pPr>
            <w:ins w:id="357" w:author="Ye-Kui Wang" w:date="2017-10-19T04:26:00Z">
              <w:r>
                <w:rPr>
                  <w:noProof/>
                  <w:sz w:val="20"/>
                </w:rPr>
                <w:tab/>
              </w:r>
              <w:r>
                <w:rPr>
                  <w:noProof/>
                  <w:sz w:val="20"/>
                </w:rPr>
                <w:tab/>
              </w:r>
              <w:r w:rsidRPr="00B43EF7">
                <w:rPr>
                  <w:b/>
                  <w:noProof/>
                  <w:sz w:val="20"/>
                </w:rPr>
                <w:t>p</w:t>
              </w:r>
              <w:r>
                <w:rPr>
                  <w:b/>
                  <w:noProof/>
                  <w:sz w:val="20"/>
                </w:rPr>
                <w:t>acked</w:t>
              </w:r>
              <w:r w:rsidRPr="00B43EF7">
                <w:rPr>
                  <w:b/>
                  <w:noProof/>
                  <w:sz w:val="20"/>
                </w:rPr>
                <w:t>_picture_</w:t>
              </w:r>
              <w:r>
                <w:rPr>
                  <w:b/>
                  <w:noProof/>
                  <w:sz w:val="20"/>
                </w:rPr>
                <w:t>height</w:t>
              </w:r>
            </w:ins>
          </w:p>
        </w:tc>
        <w:tc>
          <w:tcPr>
            <w:tcW w:w="1386" w:type="dxa"/>
            <w:tcBorders>
              <w:top w:val="single" w:sz="2" w:space="0" w:color="auto"/>
              <w:left w:val="single" w:sz="6" w:space="0" w:color="auto"/>
              <w:bottom w:val="single" w:sz="2" w:space="0" w:color="auto"/>
              <w:right w:val="single" w:sz="6" w:space="0" w:color="auto"/>
            </w:tcBorders>
          </w:tcPr>
          <w:p w14:paraId="5D5F643E" w14:textId="77777777" w:rsidR="00117C35" w:rsidRPr="002B5469" w:rsidRDefault="00117C35" w:rsidP="00281706">
            <w:pPr>
              <w:keepNext/>
              <w:spacing w:before="20" w:after="40"/>
              <w:jc w:val="center"/>
              <w:rPr>
                <w:ins w:id="358" w:author="Ye-Kui Wang" w:date="2017-10-19T04:26:00Z"/>
                <w:noProof/>
                <w:sz w:val="20"/>
              </w:rPr>
            </w:pPr>
            <w:ins w:id="359" w:author="Ye-Kui Wang" w:date="2017-10-19T04:26:00Z">
              <w:r>
                <w:rPr>
                  <w:noProof/>
                  <w:sz w:val="20"/>
                </w:rPr>
                <w:t>u(16)</w:t>
              </w:r>
            </w:ins>
          </w:p>
        </w:tc>
      </w:tr>
      <w:tr w:rsidR="00136F0C" w:rsidRPr="002B5469" w14:paraId="537F7F44"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4E208DC4" w14:textId="77777777" w:rsidR="00136F0C" w:rsidRPr="00201C40"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sidRPr="00201C40">
              <w:rPr>
                <w:noProof/>
                <w:sz w:val="20"/>
              </w:rPr>
              <w:tab/>
              <w:t xml:space="preserve">for( </w:t>
            </w:r>
            <w:r>
              <w:rPr>
                <w:noProof/>
                <w:sz w:val="20"/>
              </w:rPr>
              <w:t>i</w:t>
            </w:r>
            <w:r w:rsidRPr="00201C40">
              <w:rPr>
                <w:noProof/>
                <w:sz w:val="20"/>
              </w:rPr>
              <w:t xml:space="preserve"> = 0; </w:t>
            </w:r>
            <w:r>
              <w:rPr>
                <w:noProof/>
                <w:sz w:val="20"/>
              </w:rPr>
              <w:t>i</w:t>
            </w:r>
            <w:r w:rsidRPr="00201C40">
              <w:rPr>
                <w:noProof/>
                <w:sz w:val="20"/>
              </w:rPr>
              <w:t xml:space="preserve"> &lt; </w:t>
            </w:r>
            <w:r w:rsidRPr="00201C40">
              <w:rPr>
                <w:bCs/>
                <w:noProof/>
                <w:sz w:val="20"/>
                <w:lang w:val="en-GB"/>
              </w:rPr>
              <w:t>num</w:t>
            </w:r>
            <w:r>
              <w:rPr>
                <w:bCs/>
                <w:noProof/>
                <w:sz w:val="20"/>
                <w:lang w:val="en-GB"/>
              </w:rPr>
              <w:t>_packed</w:t>
            </w:r>
            <w:r w:rsidRPr="00201C40">
              <w:rPr>
                <w:bCs/>
                <w:noProof/>
                <w:sz w:val="20"/>
                <w:lang w:val="en-GB"/>
              </w:rPr>
              <w:t>_</w:t>
            </w:r>
            <w:r>
              <w:rPr>
                <w:bCs/>
                <w:noProof/>
                <w:sz w:val="20"/>
                <w:lang w:val="en-GB"/>
              </w:rPr>
              <w:t>regions</w:t>
            </w:r>
            <w:r w:rsidRPr="00201C40">
              <w:rPr>
                <w:noProof/>
                <w:sz w:val="20"/>
              </w:rPr>
              <w:t xml:space="preserve">; </w:t>
            </w:r>
            <w:r>
              <w:rPr>
                <w:noProof/>
                <w:sz w:val="20"/>
              </w:rPr>
              <w:t>i</w:t>
            </w:r>
            <w:r w:rsidRPr="00201C40">
              <w:rPr>
                <w:noProof/>
                <w:sz w:val="20"/>
              </w:rPr>
              <w:t>++ ) {</w:t>
            </w:r>
          </w:p>
        </w:tc>
        <w:tc>
          <w:tcPr>
            <w:tcW w:w="1386" w:type="dxa"/>
            <w:tcBorders>
              <w:top w:val="single" w:sz="2" w:space="0" w:color="auto"/>
              <w:left w:val="single" w:sz="6" w:space="0" w:color="auto"/>
              <w:bottom w:val="single" w:sz="2" w:space="0" w:color="auto"/>
              <w:right w:val="single" w:sz="6" w:space="0" w:color="auto"/>
            </w:tcBorders>
          </w:tcPr>
          <w:p w14:paraId="51EB85F9" w14:textId="77777777" w:rsidR="00136F0C" w:rsidRPr="002B5469" w:rsidRDefault="00136F0C" w:rsidP="006704A8">
            <w:pPr>
              <w:keepNext/>
              <w:spacing w:before="20" w:after="40"/>
              <w:jc w:val="center"/>
              <w:rPr>
                <w:noProof/>
                <w:sz w:val="20"/>
              </w:rPr>
            </w:pPr>
          </w:p>
        </w:tc>
      </w:tr>
      <w:tr w:rsidR="00136F0C" w:rsidRPr="002B5469" w14:paraId="6E6E9ED4"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5D423D6D" w14:textId="6D99723C" w:rsidR="00136F0C" w:rsidRDefault="00136F0C" w:rsidP="006704A8">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r>
            <w:r>
              <w:rPr>
                <w:b/>
                <w:bCs/>
                <w:noProof/>
                <w:sz w:val="20"/>
              </w:rPr>
              <w:tab/>
            </w:r>
            <w:r>
              <w:rPr>
                <w:rFonts w:eastAsia="Malgun Gothic"/>
                <w:b/>
                <w:noProof/>
                <w:sz w:val="20"/>
                <w:lang w:eastAsia="zh-CN"/>
              </w:rPr>
              <w:t>rwp_</w:t>
            </w:r>
            <w:r w:rsidRPr="0050003A">
              <w:rPr>
                <w:b/>
                <w:bCs/>
                <w:noProof/>
                <w:sz w:val="20"/>
              </w:rPr>
              <w:t>reserved_zero_</w:t>
            </w:r>
            <w:ins w:id="360" w:author="Ye-Kui Wang v2" w:date="2017-10-20T05:11:00Z">
              <w:r w:rsidR="00B643F5">
                <w:rPr>
                  <w:b/>
                  <w:bCs/>
                  <w:noProof/>
                  <w:sz w:val="20"/>
                </w:rPr>
                <w:t>4</w:t>
              </w:r>
            </w:ins>
            <w:ins w:id="361" w:author="Ye-Kui Wang" w:date="2017-10-19T04:27:00Z">
              <w:del w:id="362" w:author="Ye-Kui Wang v2" w:date="2017-10-20T05:06:00Z">
                <w:r w:rsidR="00117C35" w:rsidDel="00102FEE">
                  <w:rPr>
                    <w:b/>
                    <w:bCs/>
                    <w:noProof/>
                    <w:sz w:val="20"/>
                  </w:rPr>
                  <w:delText>3</w:delText>
                </w:r>
              </w:del>
            </w:ins>
            <w:del w:id="363" w:author="Ye-Kui Wang" w:date="2017-10-19T04:27:00Z">
              <w:r w:rsidDel="00117C35">
                <w:rPr>
                  <w:b/>
                  <w:bCs/>
                  <w:noProof/>
                  <w:sz w:val="20"/>
                </w:rPr>
                <w:delText>4</w:delText>
              </w:r>
            </w:del>
            <w:r w:rsidRPr="0050003A">
              <w:rPr>
                <w:b/>
                <w:bCs/>
                <w:noProof/>
                <w:sz w:val="20"/>
              </w:rPr>
              <w:t>bits</w:t>
            </w:r>
            <w:r w:rsidRPr="0050003A">
              <w:rPr>
                <w:bCs/>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513B63C0" w14:textId="2DD16D9A" w:rsidR="00136F0C" w:rsidRPr="002B5469" w:rsidRDefault="00136F0C" w:rsidP="006704A8">
            <w:pPr>
              <w:keepNext/>
              <w:spacing w:before="20" w:after="40"/>
              <w:jc w:val="center"/>
              <w:rPr>
                <w:noProof/>
                <w:sz w:val="20"/>
              </w:rPr>
            </w:pPr>
            <w:r>
              <w:rPr>
                <w:noProof/>
                <w:sz w:val="20"/>
              </w:rPr>
              <w:t>u(</w:t>
            </w:r>
            <w:ins w:id="364" w:author="Ye-Kui Wang v2" w:date="2017-10-20T05:11:00Z">
              <w:r w:rsidR="00B643F5">
                <w:rPr>
                  <w:noProof/>
                  <w:sz w:val="20"/>
                </w:rPr>
                <w:t>4</w:t>
              </w:r>
            </w:ins>
            <w:ins w:id="365" w:author="Ye-Kui Wang" w:date="2017-10-19T04:27:00Z">
              <w:del w:id="366" w:author="Ye-Kui Wang v2" w:date="2017-10-20T05:06:00Z">
                <w:r w:rsidR="00117C35" w:rsidDel="00102FEE">
                  <w:rPr>
                    <w:noProof/>
                    <w:sz w:val="20"/>
                  </w:rPr>
                  <w:delText>3</w:delText>
                </w:r>
              </w:del>
            </w:ins>
            <w:del w:id="367" w:author="Ye-Kui Wang" w:date="2017-10-19T04:27:00Z">
              <w:r w:rsidDel="00117C35">
                <w:rPr>
                  <w:noProof/>
                  <w:sz w:val="20"/>
                </w:rPr>
                <w:delText>4</w:delText>
              </w:r>
            </w:del>
            <w:r>
              <w:rPr>
                <w:noProof/>
                <w:sz w:val="20"/>
              </w:rPr>
              <w:t>)</w:t>
            </w:r>
          </w:p>
        </w:tc>
      </w:tr>
      <w:tr w:rsidR="00B643F5" w:rsidRPr="002B5469" w14:paraId="1476945D" w14:textId="77777777" w:rsidTr="00E76166">
        <w:trPr>
          <w:cantSplit/>
          <w:jc w:val="center"/>
          <w:ins w:id="368" w:author="Ye-Kui Wang v2" w:date="2017-10-20T05:10:00Z"/>
        </w:trPr>
        <w:tc>
          <w:tcPr>
            <w:tcW w:w="7686" w:type="dxa"/>
            <w:tcBorders>
              <w:top w:val="single" w:sz="2" w:space="0" w:color="auto"/>
              <w:left w:val="single" w:sz="6" w:space="0" w:color="auto"/>
              <w:bottom w:val="single" w:sz="2" w:space="0" w:color="auto"/>
              <w:right w:val="single" w:sz="6" w:space="0" w:color="auto"/>
            </w:tcBorders>
          </w:tcPr>
          <w:p w14:paraId="04765558" w14:textId="1942EE23" w:rsidR="00B643F5" w:rsidRDefault="00B643F5" w:rsidP="00E76166">
            <w:pPr>
              <w:keepNext/>
              <w:tabs>
                <w:tab w:val="left" w:pos="216"/>
                <w:tab w:val="left" w:pos="517"/>
                <w:tab w:val="left" w:pos="648"/>
                <w:tab w:val="left" w:pos="864"/>
                <w:tab w:val="left" w:pos="1296"/>
                <w:tab w:val="left" w:pos="1512"/>
                <w:tab w:val="left" w:pos="1728"/>
                <w:tab w:val="left" w:pos="1944"/>
                <w:tab w:val="left" w:pos="2160"/>
              </w:tabs>
              <w:spacing w:before="20" w:after="40"/>
              <w:rPr>
                <w:ins w:id="369" w:author="Ye-Kui Wang v2" w:date="2017-10-20T05:10:00Z"/>
                <w:b/>
                <w:bCs/>
                <w:noProof/>
                <w:sz w:val="20"/>
              </w:rPr>
            </w:pPr>
            <w:ins w:id="370" w:author="Ye-Kui Wang v2" w:date="2017-10-20T05:10:00Z">
              <w:r>
                <w:rPr>
                  <w:b/>
                  <w:bCs/>
                  <w:noProof/>
                  <w:sz w:val="20"/>
                </w:rPr>
                <w:tab/>
              </w:r>
              <w:r>
                <w:rPr>
                  <w:b/>
                  <w:bCs/>
                  <w:noProof/>
                  <w:sz w:val="20"/>
                </w:rPr>
                <w:tab/>
              </w:r>
              <w:r>
                <w:rPr>
                  <w:b/>
                  <w:bCs/>
                  <w:noProof/>
                  <w:sz w:val="20"/>
                </w:rPr>
                <w:tab/>
              </w:r>
              <w:del w:id="371" w:author="Gary Sullivan" w:date="2018-01-12T14:02:00Z">
                <w:r w:rsidDel="00052898">
                  <w:rPr>
                    <w:b/>
                    <w:bCs/>
                    <w:noProof/>
                    <w:sz w:val="20"/>
                  </w:rPr>
                  <w:delText>transform_type</w:delText>
                </w:r>
              </w:del>
            </w:ins>
            <w:ins w:id="372" w:author="Gary Sullivan" w:date="2018-01-12T14:02:00Z">
              <w:r w:rsidR="00052898">
                <w:rPr>
                  <w:b/>
                  <w:bCs/>
                  <w:noProof/>
                  <w:sz w:val="20"/>
                </w:rPr>
                <w:t>rwp_transform_type</w:t>
              </w:r>
            </w:ins>
            <w:ins w:id="373" w:author="Ye-Kui Wang v2" w:date="2017-10-20T05:10:00Z">
              <w:r w:rsidRPr="0050003A">
                <w:rPr>
                  <w:bCs/>
                  <w:noProof/>
                  <w:sz w:val="20"/>
                </w:rPr>
                <w:t>[ i ]</w:t>
              </w:r>
            </w:ins>
          </w:p>
        </w:tc>
        <w:tc>
          <w:tcPr>
            <w:tcW w:w="1386" w:type="dxa"/>
            <w:tcBorders>
              <w:top w:val="single" w:sz="2" w:space="0" w:color="auto"/>
              <w:left w:val="single" w:sz="6" w:space="0" w:color="auto"/>
              <w:bottom w:val="single" w:sz="2" w:space="0" w:color="auto"/>
              <w:right w:val="single" w:sz="6" w:space="0" w:color="auto"/>
            </w:tcBorders>
          </w:tcPr>
          <w:p w14:paraId="4AB4C857" w14:textId="77777777" w:rsidR="00B643F5" w:rsidRPr="002B5469" w:rsidRDefault="00B643F5" w:rsidP="00E76166">
            <w:pPr>
              <w:keepNext/>
              <w:spacing w:before="20" w:after="40"/>
              <w:jc w:val="center"/>
              <w:rPr>
                <w:ins w:id="374" w:author="Ye-Kui Wang v2" w:date="2017-10-20T05:10:00Z"/>
                <w:noProof/>
                <w:sz w:val="20"/>
              </w:rPr>
            </w:pPr>
            <w:ins w:id="375" w:author="Ye-Kui Wang v2" w:date="2017-10-20T05:10:00Z">
              <w:r>
                <w:rPr>
                  <w:noProof/>
                  <w:sz w:val="20"/>
                </w:rPr>
                <w:t>u(3)</w:t>
              </w:r>
            </w:ins>
          </w:p>
        </w:tc>
      </w:tr>
      <w:tr w:rsidR="00117C35" w:rsidRPr="002B5469" w14:paraId="496571EB" w14:textId="77777777" w:rsidTr="00281706">
        <w:trPr>
          <w:cantSplit/>
          <w:jc w:val="center"/>
          <w:ins w:id="376" w:author="Ye-Kui Wang" w:date="2017-10-19T04:27:00Z"/>
        </w:trPr>
        <w:tc>
          <w:tcPr>
            <w:tcW w:w="7686" w:type="dxa"/>
            <w:tcBorders>
              <w:top w:val="single" w:sz="2" w:space="0" w:color="auto"/>
              <w:left w:val="single" w:sz="6" w:space="0" w:color="auto"/>
              <w:bottom w:val="single" w:sz="2" w:space="0" w:color="auto"/>
              <w:right w:val="single" w:sz="6" w:space="0" w:color="auto"/>
            </w:tcBorders>
          </w:tcPr>
          <w:p w14:paraId="1615572B" w14:textId="75751A60" w:rsidR="00117C35" w:rsidRDefault="00117C35" w:rsidP="00281706">
            <w:pPr>
              <w:keepNext/>
              <w:tabs>
                <w:tab w:val="left" w:pos="216"/>
                <w:tab w:val="left" w:pos="517"/>
                <w:tab w:val="left" w:pos="648"/>
                <w:tab w:val="left" w:pos="864"/>
                <w:tab w:val="left" w:pos="1296"/>
                <w:tab w:val="left" w:pos="1512"/>
                <w:tab w:val="left" w:pos="1728"/>
                <w:tab w:val="left" w:pos="1944"/>
                <w:tab w:val="left" w:pos="2160"/>
              </w:tabs>
              <w:spacing w:before="20" w:after="40"/>
              <w:rPr>
                <w:ins w:id="377" w:author="Ye-Kui Wang" w:date="2017-10-19T04:27:00Z"/>
                <w:b/>
                <w:bCs/>
                <w:noProof/>
                <w:sz w:val="20"/>
              </w:rPr>
            </w:pPr>
            <w:ins w:id="378" w:author="Ye-Kui Wang" w:date="2017-10-19T04:27:00Z">
              <w:r>
                <w:rPr>
                  <w:b/>
                  <w:bCs/>
                  <w:noProof/>
                  <w:sz w:val="20"/>
                </w:rPr>
                <w:tab/>
              </w:r>
              <w:r>
                <w:rPr>
                  <w:b/>
                  <w:bCs/>
                  <w:noProof/>
                  <w:sz w:val="20"/>
                </w:rPr>
                <w:tab/>
              </w:r>
              <w:r>
                <w:rPr>
                  <w:b/>
                  <w:bCs/>
                  <w:noProof/>
                  <w:sz w:val="20"/>
                </w:rPr>
                <w:tab/>
              </w:r>
              <w:del w:id="379" w:author="Gary Sullivan" w:date="2018-01-12T13:55:00Z">
                <w:r w:rsidDel="00052898">
                  <w:rPr>
                    <w:b/>
                    <w:bCs/>
                    <w:noProof/>
                    <w:sz w:val="20"/>
                  </w:rPr>
                  <w:delText>guard_band_flag</w:delText>
                </w:r>
              </w:del>
            </w:ins>
            <w:ins w:id="380" w:author="Gary Sullivan" w:date="2018-01-12T13:55:00Z">
              <w:r w:rsidR="00052898">
                <w:rPr>
                  <w:b/>
                  <w:bCs/>
                  <w:noProof/>
                  <w:sz w:val="20"/>
                </w:rPr>
                <w:t>rwp_guard_band_flag</w:t>
              </w:r>
            </w:ins>
            <w:ins w:id="381" w:author="Ye-Kui Wang" w:date="2017-10-19T04:27:00Z">
              <w:r w:rsidRPr="0050003A">
                <w:rPr>
                  <w:bCs/>
                  <w:noProof/>
                  <w:sz w:val="20"/>
                </w:rPr>
                <w:t>[ i ]</w:t>
              </w:r>
            </w:ins>
          </w:p>
        </w:tc>
        <w:tc>
          <w:tcPr>
            <w:tcW w:w="1386" w:type="dxa"/>
            <w:tcBorders>
              <w:top w:val="single" w:sz="2" w:space="0" w:color="auto"/>
              <w:left w:val="single" w:sz="6" w:space="0" w:color="auto"/>
              <w:bottom w:val="single" w:sz="2" w:space="0" w:color="auto"/>
              <w:right w:val="single" w:sz="6" w:space="0" w:color="auto"/>
            </w:tcBorders>
          </w:tcPr>
          <w:p w14:paraId="4BBDBF6C" w14:textId="77777777" w:rsidR="00117C35" w:rsidRPr="002B5469" w:rsidRDefault="00117C35" w:rsidP="00281706">
            <w:pPr>
              <w:keepNext/>
              <w:spacing w:before="20" w:after="40"/>
              <w:jc w:val="center"/>
              <w:rPr>
                <w:ins w:id="382" w:author="Ye-Kui Wang" w:date="2017-10-19T04:27:00Z"/>
                <w:noProof/>
                <w:sz w:val="20"/>
              </w:rPr>
            </w:pPr>
            <w:ins w:id="383" w:author="Ye-Kui Wang" w:date="2017-10-19T04:27:00Z">
              <w:r>
                <w:rPr>
                  <w:noProof/>
                  <w:sz w:val="20"/>
                </w:rPr>
                <w:t>u(1)</w:t>
              </w:r>
            </w:ins>
          </w:p>
        </w:tc>
      </w:tr>
      <w:tr w:rsidR="00136F0C" w:rsidRPr="002B5469" w:rsidDel="00102FEE" w14:paraId="013B9ADC" w14:textId="392ED075" w:rsidTr="00136F0C">
        <w:trPr>
          <w:cantSplit/>
          <w:jc w:val="center"/>
          <w:del w:id="384" w:author="Ye-Kui Wang v2" w:date="2017-10-20T05:06:00Z"/>
        </w:trPr>
        <w:tc>
          <w:tcPr>
            <w:tcW w:w="7686" w:type="dxa"/>
            <w:tcBorders>
              <w:top w:val="single" w:sz="2" w:space="0" w:color="auto"/>
              <w:left w:val="single" w:sz="6" w:space="0" w:color="auto"/>
              <w:bottom w:val="single" w:sz="2" w:space="0" w:color="auto"/>
              <w:right w:val="single" w:sz="6" w:space="0" w:color="auto"/>
            </w:tcBorders>
          </w:tcPr>
          <w:p w14:paraId="24D0224E" w14:textId="06FEF509" w:rsidR="00136F0C" w:rsidDel="00102FEE" w:rsidRDefault="00136F0C" w:rsidP="006704A8">
            <w:pPr>
              <w:keepNext/>
              <w:tabs>
                <w:tab w:val="left" w:pos="216"/>
                <w:tab w:val="left" w:pos="517"/>
                <w:tab w:val="left" w:pos="648"/>
                <w:tab w:val="left" w:pos="864"/>
                <w:tab w:val="left" w:pos="1296"/>
                <w:tab w:val="left" w:pos="1512"/>
                <w:tab w:val="left" w:pos="1728"/>
                <w:tab w:val="left" w:pos="1944"/>
                <w:tab w:val="left" w:pos="2160"/>
              </w:tabs>
              <w:spacing w:before="20" w:after="40"/>
              <w:rPr>
                <w:del w:id="385" w:author="Ye-Kui Wang v2" w:date="2017-10-20T05:06:00Z"/>
                <w:b/>
                <w:bCs/>
                <w:noProof/>
                <w:sz w:val="20"/>
              </w:rPr>
            </w:pPr>
            <w:del w:id="386" w:author="Ye-Kui Wang v2" w:date="2017-10-20T05:06:00Z">
              <w:r w:rsidDel="00102FEE">
                <w:rPr>
                  <w:b/>
                  <w:bCs/>
                  <w:noProof/>
                  <w:sz w:val="20"/>
                </w:rPr>
                <w:tab/>
              </w:r>
              <w:r w:rsidDel="00102FEE">
                <w:rPr>
                  <w:b/>
                  <w:bCs/>
                  <w:noProof/>
                  <w:sz w:val="20"/>
                </w:rPr>
                <w:tab/>
              </w:r>
              <w:r w:rsidDel="00102FEE">
                <w:rPr>
                  <w:b/>
                  <w:bCs/>
                  <w:noProof/>
                  <w:sz w:val="20"/>
                </w:rPr>
                <w:tab/>
                <w:delText>packing_type</w:delText>
              </w:r>
              <w:r w:rsidRPr="0050003A" w:rsidDel="00102FEE">
                <w:rPr>
                  <w:bCs/>
                  <w:noProof/>
                  <w:sz w:val="20"/>
                </w:rPr>
                <w:delText>[ i ]</w:delText>
              </w:r>
            </w:del>
          </w:p>
        </w:tc>
        <w:tc>
          <w:tcPr>
            <w:tcW w:w="1386" w:type="dxa"/>
            <w:tcBorders>
              <w:top w:val="single" w:sz="2" w:space="0" w:color="auto"/>
              <w:left w:val="single" w:sz="6" w:space="0" w:color="auto"/>
              <w:bottom w:val="single" w:sz="2" w:space="0" w:color="auto"/>
              <w:right w:val="single" w:sz="6" w:space="0" w:color="auto"/>
            </w:tcBorders>
          </w:tcPr>
          <w:p w14:paraId="5FC0C467" w14:textId="0854D2FC" w:rsidR="00136F0C" w:rsidRPr="002B5469" w:rsidDel="00102FEE" w:rsidRDefault="00136F0C" w:rsidP="006704A8">
            <w:pPr>
              <w:keepNext/>
              <w:spacing w:before="20" w:after="40"/>
              <w:jc w:val="center"/>
              <w:rPr>
                <w:del w:id="387" w:author="Ye-Kui Wang v2" w:date="2017-10-20T05:06:00Z"/>
                <w:noProof/>
                <w:sz w:val="20"/>
              </w:rPr>
            </w:pPr>
            <w:del w:id="388" w:author="Ye-Kui Wang v2" w:date="2017-10-20T05:06:00Z">
              <w:r w:rsidDel="00102FEE">
                <w:rPr>
                  <w:noProof/>
                  <w:sz w:val="20"/>
                </w:rPr>
                <w:delText>u(4)</w:delText>
              </w:r>
            </w:del>
          </w:p>
        </w:tc>
      </w:tr>
      <w:tr w:rsidR="00136F0C" w:rsidRPr="002B5469" w:rsidDel="00102FEE" w14:paraId="42580972" w14:textId="4079C657" w:rsidTr="00136F0C">
        <w:trPr>
          <w:cantSplit/>
          <w:jc w:val="center"/>
          <w:del w:id="389" w:author="Ye-Kui Wang v2" w:date="2017-10-20T05:08:00Z"/>
        </w:trPr>
        <w:tc>
          <w:tcPr>
            <w:tcW w:w="7686" w:type="dxa"/>
            <w:tcBorders>
              <w:top w:val="single" w:sz="2" w:space="0" w:color="auto"/>
              <w:left w:val="single" w:sz="6" w:space="0" w:color="auto"/>
              <w:bottom w:val="single" w:sz="2" w:space="0" w:color="auto"/>
              <w:right w:val="single" w:sz="6" w:space="0" w:color="auto"/>
            </w:tcBorders>
          </w:tcPr>
          <w:p w14:paraId="66B08B90" w14:textId="0B6E7627" w:rsidR="00136F0C" w:rsidRPr="002B5469" w:rsidDel="00102FEE" w:rsidRDefault="00136F0C" w:rsidP="006704A8">
            <w:pPr>
              <w:keepNext/>
              <w:tabs>
                <w:tab w:val="left" w:pos="216"/>
                <w:tab w:val="left" w:pos="517"/>
                <w:tab w:val="left" w:pos="648"/>
                <w:tab w:val="left" w:pos="864"/>
                <w:tab w:val="left" w:pos="1296"/>
                <w:tab w:val="left" w:pos="1512"/>
                <w:tab w:val="left" w:pos="1728"/>
                <w:tab w:val="left" w:pos="1944"/>
                <w:tab w:val="left" w:pos="2160"/>
              </w:tabs>
              <w:spacing w:before="20" w:after="40"/>
              <w:rPr>
                <w:del w:id="390" w:author="Ye-Kui Wang v2" w:date="2017-10-20T05:08:00Z"/>
                <w:noProof/>
                <w:sz w:val="20"/>
              </w:rPr>
            </w:pPr>
            <w:del w:id="391" w:author="Ye-Kui Wang v2" w:date="2017-10-20T05:08:00Z">
              <w:r w:rsidDel="00102FEE">
                <w:rPr>
                  <w:noProof/>
                  <w:sz w:val="20"/>
                </w:rPr>
                <w:tab/>
              </w:r>
              <w:r w:rsidRPr="002B5469" w:rsidDel="00102FEE">
                <w:rPr>
                  <w:noProof/>
                  <w:sz w:val="20"/>
                </w:rPr>
                <w:tab/>
              </w:r>
              <w:r w:rsidDel="00102FEE">
                <w:rPr>
                  <w:noProof/>
                  <w:sz w:val="20"/>
                </w:rPr>
                <w:tab/>
                <w:delText>i</w:delText>
              </w:r>
              <w:r w:rsidRPr="002B5469" w:rsidDel="00102FEE">
                <w:rPr>
                  <w:noProof/>
                  <w:sz w:val="20"/>
                </w:rPr>
                <w:delText xml:space="preserve">f( </w:delText>
              </w:r>
              <w:r w:rsidDel="00102FEE">
                <w:rPr>
                  <w:noProof/>
                  <w:sz w:val="20"/>
                </w:rPr>
                <w:delText>packing_type[ i ]</w:delText>
              </w:r>
              <w:r w:rsidR="006966ED" w:rsidDel="00102FEE">
                <w:rPr>
                  <w:noProof/>
                  <w:sz w:val="20"/>
                </w:rPr>
                <w:delText>  </w:delText>
              </w:r>
              <w:r w:rsidDel="00102FEE">
                <w:rPr>
                  <w:noProof/>
                  <w:sz w:val="20"/>
                </w:rPr>
                <w:delText>= =</w:delText>
              </w:r>
              <w:r w:rsidR="006966ED" w:rsidDel="00102FEE">
                <w:rPr>
                  <w:noProof/>
                  <w:sz w:val="20"/>
                </w:rPr>
                <w:delText>  </w:delText>
              </w:r>
              <w:r w:rsidDel="00102FEE">
                <w:rPr>
                  <w:noProof/>
                  <w:sz w:val="20"/>
                </w:rPr>
                <w:delText>0 ) {</w:delText>
              </w:r>
            </w:del>
          </w:p>
        </w:tc>
        <w:tc>
          <w:tcPr>
            <w:tcW w:w="1386" w:type="dxa"/>
            <w:tcBorders>
              <w:top w:val="single" w:sz="2" w:space="0" w:color="auto"/>
              <w:left w:val="single" w:sz="6" w:space="0" w:color="auto"/>
              <w:bottom w:val="single" w:sz="2" w:space="0" w:color="auto"/>
              <w:right w:val="single" w:sz="6" w:space="0" w:color="auto"/>
            </w:tcBorders>
          </w:tcPr>
          <w:p w14:paraId="1DE70282" w14:textId="27B75D0F" w:rsidR="00136F0C" w:rsidRPr="002B5469" w:rsidDel="00102FEE" w:rsidRDefault="00136F0C" w:rsidP="006704A8">
            <w:pPr>
              <w:keepNext/>
              <w:spacing w:before="20" w:after="40"/>
              <w:jc w:val="center"/>
              <w:rPr>
                <w:del w:id="392" w:author="Ye-Kui Wang v2" w:date="2017-10-20T05:08:00Z"/>
                <w:noProof/>
                <w:sz w:val="20"/>
              </w:rPr>
            </w:pPr>
          </w:p>
        </w:tc>
      </w:tr>
      <w:tr w:rsidR="00136F0C" w:rsidRPr="002B5469" w14:paraId="2D524FBA"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466F3A8C" w14:textId="7335A0FA" w:rsidR="00136F0C" w:rsidRPr="00B43EF7"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del w:id="393" w:author="Ye-Kui Wang v2" w:date="2017-10-20T05:09:00Z">
              <w:r w:rsidDel="00B643F5">
                <w:rPr>
                  <w:noProof/>
                  <w:sz w:val="20"/>
                </w:rPr>
                <w:tab/>
              </w:r>
            </w:del>
            <w:r>
              <w:rPr>
                <w:noProof/>
                <w:sz w:val="20"/>
              </w:rPr>
              <w:tab/>
            </w:r>
            <w:r>
              <w:rPr>
                <w:noProof/>
                <w:sz w:val="20"/>
              </w:rPr>
              <w:tab/>
            </w:r>
            <w:r>
              <w:rPr>
                <w:noProof/>
                <w:sz w:val="20"/>
              </w:rPr>
              <w:tab/>
            </w:r>
            <w:r w:rsidRPr="00B43EF7">
              <w:rPr>
                <w:b/>
                <w:noProof/>
                <w:sz w:val="20"/>
              </w:rPr>
              <w:t>proj_</w:t>
            </w:r>
            <w:r>
              <w:rPr>
                <w:b/>
                <w:noProof/>
                <w:sz w:val="20"/>
              </w:rPr>
              <w:t>reg</w:t>
            </w:r>
            <w:r w:rsidR="00FD200E">
              <w:rPr>
                <w:b/>
                <w:noProof/>
                <w:sz w:val="20"/>
              </w:rPr>
              <w:t>ion</w:t>
            </w:r>
            <w:r>
              <w:rPr>
                <w:b/>
                <w:noProof/>
                <w:sz w:val="20"/>
              </w:rPr>
              <w:t>_</w:t>
            </w:r>
            <w:r w:rsidRPr="00B43EF7">
              <w:rPr>
                <w:b/>
                <w:noProof/>
                <w:sz w:val="20"/>
              </w:rPr>
              <w:t>width</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3425E86C" w14:textId="6CD3E053" w:rsidR="00136F0C" w:rsidRPr="002B5469" w:rsidRDefault="00136F0C" w:rsidP="006704A8">
            <w:pPr>
              <w:keepNext/>
              <w:spacing w:before="20" w:after="40"/>
              <w:jc w:val="center"/>
              <w:rPr>
                <w:noProof/>
                <w:sz w:val="20"/>
              </w:rPr>
            </w:pPr>
            <w:r>
              <w:rPr>
                <w:noProof/>
                <w:sz w:val="20"/>
              </w:rPr>
              <w:t>u(</w:t>
            </w:r>
            <w:ins w:id="394" w:author="Ye-Kui Wang 00" w:date="2017-11-15T16:32:00Z">
              <w:r w:rsidR="006C318C">
                <w:rPr>
                  <w:noProof/>
                  <w:sz w:val="20"/>
                </w:rPr>
                <w:t>32</w:t>
              </w:r>
            </w:ins>
            <w:del w:id="395" w:author="Ye-Kui Wang 00" w:date="2017-11-15T16:32:00Z">
              <w:r w:rsidDel="006C318C">
                <w:rPr>
                  <w:noProof/>
                  <w:sz w:val="20"/>
                </w:rPr>
                <w:delText>16</w:delText>
              </w:r>
            </w:del>
            <w:r>
              <w:rPr>
                <w:noProof/>
                <w:sz w:val="20"/>
              </w:rPr>
              <w:t>)</w:t>
            </w:r>
          </w:p>
        </w:tc>
      </w:tr>
      <w:tr w:rsidR="00136F0C" w:rsidRPr="002B5469" w14:paraId="036B0553"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49C959E7" w14:textId="1EE3040E" w:rsidR="00136F0C" w:rsidRPr="00201C40"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del w:id="396" w:author="Ye-Kui Wang v2" w:date="2017-10-20T05:09:00Z">
              <w:r w:rsidDel="00B643F5">
                <w:rPr>
                  <w:noProof/>
                  <w:sz w:val="20"/>
                </w:rPr>
                <w:tab/>
              </w:r>
            </w:del>
            <w:r>
              <w:rPr>
                <w:noProof/>
                <w:sz w:val="20"/>
              </w:rPr>
              <w:tab/>
            </w:r>
            <w:r>
              <w:rPr>
                <w:noProof/>
                <w:sz w:val="20"/>
              </w:rPr>
              <w:tab/>
            </w:r>
            <w:r>
              <w:rPr>
                <w:noProof/>
                <w:sz w:val="20"/>
              </w:rPr>
              <w:tab/>
            </w:r>
            <w:r w:rsidRPr="00B43EF7">
              <w:rPr>
                <w:b/>
                <w:noProof/>
                <w:sz w:val="20"/>
              </w:rPr>
              <w:t>proj_</w:t>
            </w:r>
            <w:r>
              <w:rPr>
                <w:b/>
                <w:noProof/>
                <w:sz w:val="20"/>
              </w:rPr>
              <w:t>reg</w:t>
            </w:r>
            <w:r w:rsidR="00FD200E">
              <w:rPr>
                <w:b/>
                <w:noProof/>
                <w:sz w:val="20"/>
              </w:rPr>
              <w:t>ion</w:t>
            </w:r>
            <w:r w:rsidRPr="00B43EF7">
              <w:rPr>
                <w:b/>
                <w:noProof/>
                <w:sz w:val="20"/>
              </w:rPr>
              <w:t>_</w:t>
            </w:r>
            <w:r>
              <w:rPr>
                <w:b/>
                <w:noProof/>
                <w:sz w:val="20"/>
              </w:rPr>
              <w:t>height</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4C8AC9C2" w14:textId="3EB5C213" w:rsidR="00136F0C" w:rsidRPr="002B5469" w:rsidRDefault="00136F0C" w:rsidP="006704A8">
            <w:pPr>
              <w:keepNext/>
              <w:spacing w:before="20" w:after="40"/>
              <w:jc w:val="center"/>
              <w:rPr>
                <w:noProof/>
                <w:sz w:val="20"/>
              </w:rPr>
            </w:pPr>
            <w:r>
              <w:rPr>
                <w:noProof/>
                <w:sz w:val="20"/>
              </w:rPr>
              <w:t>u(</w:t>
            </w:r>
            <w:ins w:id="397" w:author="Ye-Kui Wang 00" w:date="2017-11-15T16:32:00Z">
              <w:r w:rsidR="006C318C">
                <w:rPr>
                  <w:noProof/>
                  <w:sz w:val="20"/>
                </w:rPr>
                <w:t>32</w:t>
              </w:r>
            </w:ins>
            <w:del w:id="398" w:author="Ye-Kui Wang 00" w:date="2017-11-15T16:32:00Z">
              <w:r w:rsidDel="006C318C">
                <w:rPr>
                  <w:noProof/>
                  <w:sz w:val="20"/>
                </w:rPr>
                <w:delText>16</w:delText>
              </w:r>
            </w:del>
            <w:r>
              <w:rPr>
                <w:noProof/>
                <w:sz w:val="20"/>
              </w:rPr>
              <w:t>)</w:t>
            </w:r>
          </w:p>
        </w:tc>
      </w:tr>
      <w:tr w:rsidR="00136F0C" w:rsidRPr="002B5469" w14:paraId="1625E053"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3BB7FF91" w14:textId="07AEC0A5" w:rsidR="00136F0C" w:rsidRPr="00B43EF7"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del w:id="399" w:author="Ye-Kui Wang v2" w:date="2017-10-20T05:09:00Z">
              <w:r w:rsidDel="00B643F5">
                <w:rPr>
                  <w:noProof/>
                  <w:sz w:val="20"/>
                </w:rPr>
                <w:tab/>
              </w:r>
            </w:del>
            <w:r>
              <w:rPr>
                <w:noProof/>
                <w:sz w:val="20"/>
              </w:rPr>
              <w:tab/>
            </w:r>
            <w:r>
              <w:rPr>
                <w:noProof/>
                <w:sz w:val="20"/>
              </w:rPr>
              <w:tab/>
            </w:r>
            <w:r>
              <w:rPr>
                <w:noProof/>
                <w:sz w:val="20"/>
              </w:rPr>
              <w:tab/>
            </w:r>
            <w:r w:rsidRPr="00B43EF7">
              <w:rPr>
                <w:b/>
                <w:noProof/>
                <w:sz w:val="20"/>
              </w:rPr>
              <w:t>proj_</w:t>
            </w:r>
            <w:r>
              <w:rPr>
                <w:b/>
                <w:noProof/>
                <w:sz w:val="20"/>
              </w:rPr>
              <w:t>reg</w:t>
            </w:r>
            <w:r w:rsidR="00FD200E">
              <w:rPr>
                <w:b/>
                <w:noProof/>
                <w:sz w:val="20"/>
              </w:rPr>
              <w:t>ion</w:t>
            </w:r>
            <w:r>
              <w:rPr>
                <w:b/>
                <w:noProof/>
                <w:sz w:val="20"/>
              </w:rPr>
              <w:t>_top</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1CD44348" w14:textId="35D348A7" w:rsidR="00136F0C" w:rsidRPr="002B5469" w:rsidRDefault="00136F0C" w:rsidP="006704A8">
            <w:pPr>
              <w:keepNext/>
              <w:spacing w:before="20" w:after="40"/>
              <w:jc w:val="center"/>
              <w:rPr>
                <w:noProof/>
                <w:sz w:val="20"/>
              </w:rPr>
            </w:pPr>
            <w:r>
              <w:rPr>
                <w:noProof/>
                <w:sz w:val="20"/>
              </w:rPr>
              <w:t>u(</w:t>
            </w:r>
            <w:ins w:id="400" w:author="Ye-Kui Wang 00" w:date="2017-11-15T16:32:00Z">
              <w:r w:rsidR="006C318C">
                <w:rPr>
                  <w:noProof/>
                  <w:sz w:val="20"/>
                </w:rPr>
                <w:t>32</w:t>
              </w:r>
            </w:ins>
            <w:del w:id="401" w:author="Ye-Kui Wang 00" w:date="2017-11-15T16:32:00Z">
              <w:r w:rsidDel="006C318C">
                <w:rPr>
                  <w:noProof/>
                  <w:sz w:val="20"/>
                </w:rPr>
                <w:delText>16</w:delText>
              </w:r>
            </w:del>
            <w:r>
              <w:rPr>
                <w:noProof/>
                <w:sz w:val="20"/>
              </w:rPr>
              <w:t>)</w:t>
            </w:r>
          </w:p>
        </w:tc>
      </w:tr>
      <w:tr w:rsidR="00136F0C" w:rsidRPr="002B5469" w14:paraId="2F0FD266"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461B8859" w14:textId="351906C3" w:rsidR="00136F0C" w:rsidRPr="00201C40"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del w:id="402" w:author="Ye-Kui Wang v2" w:date="2017-10-20T05:09:00Z">
              <w:r w:rsidDel="00B643F5">
                <w:rPr>
                  <w:noProof/>
                  <w:sz w:val="20"/>
                </w:rPr>
                <w:tab/>
              </w:r>
            </w:del>
            <w:r>
              <w:rPr>
                <w:noProof/>
                <w:sz w:val="20"/>
              </w:rPr>
              <w:tab/>
            </w:r>
            <w:r>
              <w:rPr>
                <w:noProof/>
                <w:sz w:val="20"/>
              </w:rPr>
              <w:tab/>
            </w:r>
            <w:r>
              <w:rPr>
                <w:noProof/>
                <w:sz w:val="20"/>
              </w:rPr>
              <w:tab/>
            </w:r>
            <w:r w:rsidRPr="00B43EF7">
              <w:rPr>
                <w:b/>
                <w:noProof/>
                <w:sz w:val="20"/>
              </w:rPr>
              <w:t>proj_</w:t>
            </w:r>
            <w:r>
              <w:rPr>
                <w:b/>
                <w:noProof/>
                <w:sz w:val="20"/>
              </w:rPr>
              <w:t>reg</w:t>
            </w:r>
            <w:r w:rsidR="00FD200E">
              <w:rPr>
                <w:b/>
                <w:noProof/>
                <w:sz w:val="20"/>
              </w:rPr>
              <w:t>ion</w:t>
            </w:r>
            <w:r w:rsidRPr="00B43EF7">
              <w:rPr>
                <w:b/>
                <w:noProof/>
                <w:sz w:val="20"/>
              </w:rPr>
              <w:t>_</w:t>
            </w:r>
            <w:r>
              <w:rPr>
                <w:b/>
                <w:noProof/>
                <w:sz w:val="20"/>
              </w:rPr>
              <w:t>left</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294AA104" w14:textId="37665D4E" w:rsidR="00136F0C" w:rsidRPr="002B5469" w:rsidRDefault="00136F0C" w:rsidP="006704A8">
            <w:pPr>
              <w:keepNext/>
              <w:spacing w:before="20" w:after="40"/>
              <w:jc w:val="center"/>
              <w:rPr>
                <w:noProof/>
                <w:sz w:val="20"/>
              </w:rPr>
            </w:pPr>
            <w:r>
              <w:rPr>
                <w:noProof/>
                <w:sz w:val="20"/>
              </w:rPr>
              <w:t>u(</w:t>
            </w:r>
            <w:ins w:id="403" w:author="Ye-Kui Wang 00" w:date="2017-11-15T16:32:00Z">
              <w:r w:rsidR="006C318C">
                <w:rPr>
                  <w:noProof/>
                  <w:sz w:val="20"/>
                </w:rPr>
                <w:t>32</w:t>
              </w:r>
            </w:ins>
            <w:del w:id="404" w:author="Ye-Kui Wang 00" w:date="2017-11-15T16:32:00Z">
              <w:r w:rsidDel="006C318C">
                <w:rPr>
                  <w:noProof/>
                  <w:sz w:val="20"/>
                </w:rPr>
                <w:delText>16</w:delText>
              </w:r>
            </w:del>
            <w:r>
              <w:rPr>
                <w:noProof/>
                <w:sz w:val="20"/>
              </w:rPr>
              <w:t>)</w:t>
            </w:r>
          </w:p>
        </w:tc>
      </w:tr>
      <w:tr w:rsidR="00136F0C" w:rsidRPr="002B5469" w:rsidDel="00B643F5" w14:paraId="2317842A" w14:textId="424EB647" w:rsidTr="00136F0C">
        <w:trPr>
          <w:cantSplit/>
          <w:jc w:val="center"/>
          <w:del w:id="405" w:author="Ye-Kui Wang v2" w:date="2017-10-20T05:10:00Z"/>
        </w:trPr>
        <w:tc>
          <w:tcPr>
            <w:tcW w:w="7686" w:type="dxa"/>
            <w:tcBorders>
              <w:top w:val="single" w:sz="2" w:space="0" w:color="auto"/>
              <w:left w:val="single" w:sz="6" w:space="0" w:color="auto"/>
              <w:bottom w:val="single" w:sz="2" w:space="0" w:color="auto"/>
              <w:right w:val="single" w:sz="6" w:space="0" w:color="auto"/>
            </w:tcBorders>
          </w:tcPr>
          <w:p w14:paraId="0D075286" w14:textId="517603BD" w:rsidR="00136F0C" w:rsidDel="00B643F5" w:rsidRDefault="00136F0C" w:rsidP="006704A8">
            <w:pPr>
              <w:keepNext/>
              <w:tabs>
                <w:tab w:val="left" w:pos="216"/>
                <w:tab w:val="left" w:pos="517"/>
                <w:tab w:val="left" w:pos="648"/>
                <w:tab w:val="left" w:pos="864"/>
                <w:tab w:val="left" w:pos="1296"/>
                <w:tab w:val="left" w:pos="1512"/>
                <w:tab w:val="left" w:pos="1728"/>
                <w:tab w:val="left" w:pos="1944"/>
                <w:tab w:val="left" w:pos="2160"/>
              </w:tabs>
              <w:spacing w:before="20" w:after="40"/>
              <w:rPr>
                <w:del w:id="406" w:author="Ye-Kui Wang v2" w:date="2017-10-20T05:10:00Z"/>
                <w:b/>
                <w:bCs/>
                <w:noProof/>
                <w:sz w:val="20"/>
              </w:rPr>
            </w:pPr>
            <w:del w:id="407" w:author="Ye-Kui Wang v2" w:date="2017-10-20T05:09:00Z">
              <w:r w:rsidDel="00B643F5">
                <w:rPr>
                  <w:b/>
                  <w:bCs/>
                  <w:noProof/>
                  <w:sz w:val="20"/>
                </w:rPr>
                <w:tab/>
              </w:r>
            </w:del>
            <w:del w:id="408" w:author="Ye-Kui Wang v2" w:date="2017-10-20T05:10:00Z">
              <w:r w:rsidDel="00B643F5">
                <w:rPr>
                  <w:b/>
                  <w:bCs/>
                  <w:noProof/>
                  <w:sz w:val="20"/>
                </w:rPr>
                <w:tab/>
              </w:r>
              <w:r w:rsidDel="00B643F5">
                <w:rPr>
                  <w:b/>
                  <w:bCs/>
                  <w:noProof/>
                  <w:sz w:val="20"/>
                </w:rPr>
                <w:tab/>
              </w:r>
              <w:r w:rsidDel="00B643F5">
                <w:rPr>
                  <w:b/>
                  <w:bCs/>
                  <w:noProof/>
                  <w:sz w:val="20"/>
                </w:rPr>
                <w:tab/>
                <w:delText>transform_type</w:delText>
              </w:r>
              <w:r w:rsidRPr="0050003A" w:rsidDel="00B643F5">
                <w:rPr>
                  <w:bCs/>
                  <w:noProof/>
                  <w:sz w:val="20"/>
                </w:rPr>
                <w:delText>[ i ]</w:delText>
              </w:r>
            </w:del>
          </w:p>
        </w:tc>
        <w:tc>
          <w:tcPr>
            <w:tcW w:w="1386" w:type="dxa"/>
            <w:tcBorders>
              <w:top w:val="single" w:sz="2" w:space="0" w:color="auto"/>
              <w:left w:val="single" w:sz="6" w:space="0" w:color="auto"/>
              <w:bottom w:val="single" w:sz="2" w:space="0" w:color="auto"/>
              <w:right w:val="single" w:sz="6" w:space="0" w:color="auto"/>
            </w:tcBorders>
          </w:tcPr>
          <w:p w14:paraId="6CF58C62" w14:textId="67E11E27" w:rsidR="00136F0C" w:rsidRPr="002B5469" w:rsidDel="00B643F5" w:rsidRDefault="00136F0C" w:rsidP="006704A8">
            <w:pPr>
              <w:keepNext/>
              <w:spacing w:before="20" w:after="40"/>
              <w:jc w:val="center"/>
              <w:rPr>
                <w:del w:id="409" w:author="Ye-Kui Wang v2" w:date="2017-10-20T05:10:00Z"/>
                <w:noProof/>
                <w:sz w:val="20"/>
              </w:rPr>
            </w:pPr>
            <w:del w:id="410" w:author="Ye-Kui Wang v2" w:date="2017-10-20T05:10:00Z">
              <w:r w:rsidDel="00B643F5">
                <w:rPr>
                  <w:noProof/>
                  <w:sz w:val="20"/>
                </w:rPr>
                <w:delText>u(3)</w:delText>
              </w:r>
            </w:del>
          </w:p>
        </w:tc>
      </w:tr>
      <w:tr w:rsidR="00136F0C" w:rsidRPr="002B5469" w:rsidDel="00B643F5" w14:paraId="6B845BD4" w14:textId="607F2D99" w:rsidTr="00136F0C">
        <w:trPr>
          <w:cantSplit/>
          <w:jc w:val="center"/>
          <w:del w:id="411" w:author="Ye-Kui Wang v2" w:date="2017-10-20T05:11:00Z"/>
        </w:trPr>
        <w:tc>
          <w:tcPr>
            <w:tcW w:w="7686" w:type="dxa"/>
            <w:tcBorders>
              <w:top w:val="single" w:sz="2" w:space="0" w:color="auto"/>
              <w:left w:val="single" w:sz="6" w:space="0" w:color="auto"/>
              <w:bottom w:val="single" w:sz="2" w:space="0" w:color="auto"/>
              <w:right w:val="single" w:sz="6" w:space="0" w:color="auto"/>
            </w:tcBorders>
          </w:tcPr>
          <w:p w14:paraId="5835FCC6" w14:textId="12B9CDD5" w:rsidR="00136F0C" w:rsidDel="00B643F5" w:rsidRDefault="00136F0C" w:rsidP="006704A8">
            <w:pPr>
              <w:keepNext/>
              <w:tabs>
                <w:tab w:val="left" w:pos="216"/>
                <w:tab w:val="left" w:pos="517"/>
                <w:tab w:val="left" w:pos="648"/>
                <w:tab w:val="left" w:pos="864"/>
                <w:tab w:val="left" w:pos="1296"/>
                <w:tab w:val="left" w:pos="1512"/>
                <w:tab w:val="left" w:pos="1728"/>
                <w:tab w:val="left" w:pos="1944"/>
                <w:tab w:val="left" w:pos="2160"/>
              </w:tabs>
              <w:spacing w:before="20" w:after="40"/>
              <w:rPr>
                <w:del w:id="412" w:author="Ye-Kui Wang v2" w:date="2017-10-20T05:11:00Z"/>
                <w:b/>
                <w:bCs/>
                <w:noProof/>
                <w:sz w:val="20"/>
              </w:rPr>
            </w:pPr>
            <w:del w:id="413" w:author="Ye-Kui Wang v2" w:date="2017-10-20T05:09:00Z">
              <w:r w:rsidDel="00B643F5">
                <w:rPr>
                  <w:b/>
                  <w:bCs/>
                  <w:noProof/>
                  <w:sz w:val="20"/>
                </w:rPr>
                <w:tab/>
              </w:r>
            </w:del>
            <w:del w:id="414" w:author="Ye-Kui Wang v2" w:date="2017-10-20T05:11:00Z">
              <w:r w:rsidDel="00B643F5">
                <w:rPr>
                  <w:b/>
                  <w:bCs/>
                  <w:noProof/>
                  <w:sz w:val="20"/>
                </w:rPr>
                <w:tab/>
              </w:r>
              <w:r w:rsidDel="00B643F5">
                <w:rPr>
                  <w:b/>
                  <w:bCs/>
                  <w:noProof/>
                  <w:sz w:val="20"/>
                </w:rPr>
                <w:tab/>
              </w:r>
              <w:r w:rsidDel="00B643F5">
                <w:rPr>
                  <w:b/>
                  <w:bCs/>
                  <w:noProof/>
                  <w:sz w:val="20"/>
                </w:rPr>
                <w:tab/>
              </w:r>
              <w:r w:rsidDel="00B643F5">
                <w:rPr>
                  <w:rFonts w:eastAsia="Malgun Gothic"/>
                  <w:b/>
                  <w:noProof/>
                  <w:sz w:val="20"/>
                  <w:lang w:eastAsia="zh-CN"/>
                </w:rPr>
                <w:delText>rwp_</w:delText>
              </w:r>
              <w:r w:rsidRPr="0050003A" w:rsidDel="00B643F5">
                <w:rPr>
                  <w:b/>
                  <w:bCs/>
                  <w:noProof/>
                  <w:sz w:val="20"/>
                </w:rPr>
                <w:delText>reserved_zero_</w:delText>
              </w:r>
              <w:r w:rsidDel="00B643F5">
                <w:rPr>
                  <w:b/>
                  <w:bCs/>
                  <w:noProof/>
                  <w:sz w:val="20"/>
                </w:rPr>
                <w:delText>5</w:delText>
              </w:r>
              <w:r w:rsidRPr="0050003A" w:rsidDel="00B643F5">
                <w:rPr>
                  <w:b/>
                  <w:bCs/>
                  <w:noProof/>
                  <w:sz w:val="20"/>
                </w:rPr>
                <w:delText>bits</w:delText>
              </w:r>
              <w:r w:rsidRPr="0050003A" w:rsidDel="00B643F5">
                <w:rPr>
                  <w:bCs/>
                  <w:noProof/>
                  <w:sz w:val="20"/>
                </w:rPr>
                <w:delText>[ i ]</w:delText>
              </w:r>
            </w:del>
          </w:p>
        </w:tc>
        <w:tc>
          <w:tcPr>
            <w:tcW w:w="1386" w:type="dxa"/>
            <w:tcBorders>
              <w:top w:val="single" w:sz="2" w:space="0" w:color="auto"/>
              <w:left w:val="single" w:sz="6" w:space="0" w:color="auto"/>
              <w:bottom w:val="single" w:sz="2" w:space="0" w:color="auto"/>
              <w:right w:val="single" w:sz="6" w:space="0" w:color="auto"/>
            </w:tcBorders>
          </w:tcPr>
          <w:p w14:paraId="2A2F16A4" w14:textId="6C9663CA" w:rsidR="00136F0C" w:rsidRPr="002B5469" w:rsidDel="00B643F5" w:rsidRDefault="00136F0C" w:rsidP="006704A8">
            <w:pPr>
              <w:keepNext/>
              <w:spacing w:before="20" w:after="40"/>
              <w:jc w:val="center"/>
              <w:rPr>
                <w:del w:id="415" w:author="Ye-Kui Wang v2" w:date="2017-10-20T05:11:00Z"/>
                <w:noProof/>
                <w:sz w:val="20"/>
              </w:rPr>
            </w:pPr>
            <w:del w:id="416" w:author="Ye-Kui Wang v2" w:date="2017-10-20T05:11:00Z">
              <w:r w:rsidDel="00B643F5">
                <w:rPr>
                  <w:noProof/>
                  <w:sz w:val="20"/>
                </w:rPr>
                <w:delText>u(5)</w:delText>
              </w:r>
            </w:del>
          </w:p>
        </w:tc>
      </w:tr>
      <w:tr w:rsidR="00136F0C" w:rsidRPr="002B5469" w14:paraId="42E48242"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4FC3D471" w14:textId="32F813C3" w:rsidR="00136F0C" w:rsidRPr="00B43EF7"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del w:id="417" w:author="Ye-Kui Wang v2" w:date="2017-10-20T05:09:00Z">
              <w:r w:rsidDel="00B643F5">
                <w:rPr>
                  <w:noProof/>
                  <w:sz w:val="20"/>
                </w:rPr>
                <w:tab/>
              </w:r>
            </w:del>
            <w:r>
              <w:rPr>
                <w:noProof/>
                <w:sz w:val="20"/>
              </w:rPr>
              <w:tab/>
            </w:r>
            <w:r>
              <w:rPr>
                <w:noProof/>
                <w:sz w:val="20"/>
              </w:rPr>
              <w:tab/>
            </w:r>
            <w:r>
              <w:rPr>
                <w:noProof/>
                <w:sz w:val="20"/>
              </w:rPr>
              <w:tab/>
            </w:r>
            <w:r w:rsidRPr="00B43EF7">
              <w:rPr>
                <w:b/>
                <w:noProof/>
                <w:sz w:val="20"/>
              </w:rPr>
              <w:t>p</w:t>
            </w:r>
            <w:r>
              <w:rPr>
                <w:b/>
                <w:noProof/>
                <w:sz w:val="20"/>
              </w:rPr>
              <w:t>acked</w:t>
            </w:r>
            <w:r w:rsidRPr="00B43EF7">
              <w:rPr>
                <w:b/>
                <w:noProof/>
                <w:sz w:val="20"/>
              </w:rPr>
              <w:t>_</w:t>
            </w:r>
            <w:r>
              <w:rPr>
                <w:b/>
                <w:noProof/>
                <w:sz w:val="20"/>
              </w:rPr>
              <w:t>reg</w:t>
            </w:r>
            <w:r w:rsidR="00FD200E">
              <w:rPr>
                <w:b/>
                <w:noProof/>
                <w:sz w:val="20"/>
              </w:rPr>
              <w:t>ion</w:t>
            </w:r>
            <w:r>
              <w:rPr>
                <w:b/>
                <w:noProof/>
                <w:sz w:val="20"/>
              </w:rPr>
              <w:t>_</w:t>
            </w:r>
            <w:r w:rsidRPr="00B43EF7">
              <w:rPr>
                <w:b/>
                <w:noProof/>
                <w:sz w:val="20"/>
              </w:rPr>
              <w:t>width</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26B9D9C8" w14:textId="77777777" w:rsidR="00136F0C" w:rsidRPr="002B5469" w:rsidRDefault="00136F0C" w:rsidP="006704A8">
            <w:pPr>
              <w:keepNext/>
              <w:spacing w:before="20" w:after="40"/>
              <w:jc w:val="center"/>
              <w:rPr>
                <w:noProof/>
                <w:sz w:val="20"/>
              </w:rPr>
            </w:pPr>
            <w:r>
              <w:rPr>
                <w:noProof/>
                <w:sz w:val="20"/>
              </w:rPr>
              <w:t>u(16)</w:t>
            </w:r>
          </w:p>
        </w:tc>
      </w:tr>
      <w:tr w:rsidR="00136F0C" w:rsidRPr="002B5469" w14:paraId="6205044E"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5365E515" w14:textId="7536123A" w:rsidR="00136F0C" w:rsidRPr="00201C40"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del w:id="418" w:author="Ye-Kui Wang v2" w:date="2017-10-20T05:09:00Z">
              <w:r w:rsidDel="00B643F5">
                <w:rPr>
                  <w:noProof/>
                  <w:sz w:val="20"/>
                </w:rPr>
                <w:tab/>
              </w:r>
            </w:del>
            <w:r>
              <w:rPr>
                <w:noProof/>
                <w:sz w:val="20"/>
              </w:rPr>
              <w:tab/>
            </w:r>
            <w:r>
              <w:rPr>
                <w:noProof/>
                <w:sz w:val="20"/>
              </w:rPr>
              <w:tab/>
            </w:r>
            <w:r>
              <w:rPr>
                <w:noProof/>
                <w:sz w:val="20"/>
              </w:rPr>
              <w:tab/>
            </w:r>
            <w:r w:rsidRPr="00B43EF7">
              <w:rPr>
                <w:b/>
                <w:noProof/>
                <w:sz w:val="20"/>
              </w:rPr>
              <w:t>p</w:t>
            </w:r>
            <w:r>
              <w:rPr>
                <w:b/>
                <w:noProof/>
                <w:sz w:val="20"/>
              </w:rPr>
              <w:t>acked</w:t>
            </w:r>
            <w:r w:rsidRPr="00B43EF7">
              <w:rPr>
                <w:b/>
                <w:noProof/>
                <w:sz w:val="20"/>
              </w:rPr>
              <w:t>_</w:t>
            </w:r>
            <w:r>
              <w:rPr>
                <w:b/>
                <w:noProof/>
                <w:sz w:val="20"/>
              </w:rPr>
              <w:t>reg</w:t>
            </w:r>
            <w:r w:rsidR="00FD200E">
              <w:rPr>
                <w:b/>
                <w:noProof/>
                <w:sz w:val="20"/>
              </w:rPr>
              <w:t>ion</w:t>
            </w:r>
            <w:r w:rsidRPr="00B43EF7">
              <w:rPr>
                <w:b/>
                <w:noProof/>
                <w:sz w:val="20"/>
              </w:rPr>
              <w:t>_</w:t>
            </w:r>
            <w:r>
              <w:rPr>
                <w:b/>
                <w:noProof/>
                <w:sz w:val="20"/>
              </w:rPr>
              <w:t>height</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07123EEF" w14:textId="77777777" w:rsidR="00136F0C" w:rsidRPr="002B5469" w:rsidRDefault="00136F0C" w:rsidP="006704A8">
            <w:pPr>
              <w:keepNext/>
              <w:spacing w:before="20" w:after="40"/>
              <w:jc w:val="center"/>
              <w:rPr>
                <w:noProof/>
                <w:sz w:val="20"/>
              </w:rPr>
            </w:pPr>
            <w:r>
              <w:rPr>
                <w:noProof/>
                <w:sz w:val="20"/>
              </w:rPr>
              <w:t>u(16)</w:t>
            </w:r>
          </w:p>
        </w:tc>
      </w:tr>
      <w:tr w:rsidR="00136F0C" w:rsidRPr="002B5469" w14:paraId="41F086F5"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758307FD" w14:textId="3F5BA382" w:rsidR="00136F0C" w:rsidRPr="00B43EF7"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del w:id="419" w:author="Ye-Kui Wang v2" w:date="2017-10-20T05:09:00Z">
              <w:r w:rsidDel="00B643F5">
                <w:rPr>
                  <w:noProof/>
                  <w:sz w:val="20"/>
                </w:rPr>
                <w:tab/>
              </w:r>
            </w:del>
            <w:r>
              <w:rPr>
                <w:noProof/>
                <w:sz w:val="20"/>
              </w:rPr>
              <w:tab/>
            </w:r>
            <w:r>
              <w:rPr>
                <w:noProof/>
                <w:sz w:val="20"/>
              </w:rPr>
              <w:tab/>
            </w:r>
            <w:r>
              <w:rPr>
                <w:noProof/>
                <w:sz w:val="20"/>
              </w:rPr>
              <w:tab/>
            </w:r>
            <w:r w:rsidRPr="00B43EF7">
              <w:rPr>
                <w:b/>
                <w:noProof/>
                <w:sz w:val="20"/>
              </w:rPr>
              <w:t>p</w:t>
            </w:r>
            <w:r>
              <w:rPr>
                <w:b/>
                <w:noProof/>
                <w:sz w:val="20"/>
              </w:rPr>
              <w:t>acked</w:t>
            </w:r>
            <w:r w:rsidRPr="00B43EF7">
              <w:rPr>
                <w:b/>
                <w:noProof/>
                <w:sz w:val="20"/>
              </w:rPr>
              <w:t>_</w:t>
            </w:r>
            <w:r>
              <w:rPr>
                <w:b/>
                <w:noProof/>
                <w:sz w:val="20"/>
              </w:rPr>
              <w:t>reg</w:t>
            </w:r>
            <w:r w:rsidR="00FD200E">
              <w:rPr>
                <w:b/>
                <w:noProof/>
                <w:sz w:val="20"/>
              </w:rPr>
              <w:t>ion</w:t>
            </w:r>
            <w:r>
              <w:rPr>
                <w:b/>
                <w:noProof/>
                <w:sz w:val="20"/>
              </w:rPr>
              <w:t>_top</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3ED66514" w14:textId="77777777" w:rsidR="00136F0C" w:rsidRPr="002B5469" w:rsidRDefault="00136F0C" w:rsidP="006704A8">
            <w:pPr>
              <w:keepNext/>
              <w:spacing w:before="20" w:after="40"/>
              <w:jc w:val="center"/>
              <w:rPr>
                <w:noProof/>
                <w:sz w:val="20"/>
              </w:rPr>
            </w:pPr>
            <w:r>
              <w:rPr>
                <w:noProof/>
                <w:sz w:val="20"/>
              </w:rPr>
              <w:t>u(16)</w:t>
            </w:r>
          </w:p>
        </w:tc>
      </w:tr>
      <w:tr w:rsidR="00136F0C" w:rsidRPr="002B5469" w14:paraId="1980DD9D"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437644EA" w14:textId="0608EAA1" w:rsidR="00136F0C" w:rsidRPr="00201C40"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del w:id="420" w:author="Ye-Kui Wang v2" w:date="2017-10-20T05:09:00Z">
              <w:r w:rsidDel="00B643F5">
                <w:rPr>
                  <w:noProof/>
                  <w:sz w:val="20"/>
                </w:rPr>
                <w:tab/>
              </w:r>
            </w:del>
            <w:r>
              <w:rPr>
                <w:noProof/>
                <w:sz w:val="20"/>
              </w:rPr>
              <w:tab/>
            </w:r>
            <w:r>
              <w:rPr>
                <w:noProof/>
                <w:sz w:val="20"/>
              </w:rPr>
              <w:tab/>
            </w:r>
            <w:r>
              <w:rPr>
                <w:noProof/>
                <w:sz w:val="20"/>
              </w:rPr>
              <w:tab/>
            </w:r>
            <w:r w:rsidRPr="00B43EF7">
              <w:rPr>
                <w:b/>
                <w:noProof/>
                <w:sz w:val="20"/>
              </w:rPr>
              <w:t>p</w:t>
            </w:r>
            <w:r>
              <w:rPr>
                <w:b/>
                <w:noProof/>
                <w:sz w:val="20"/>
              </w:rPr>
              <w:t>acked</w:t>
            </w:r>
            <w:r w:rsidRPr="00B43EF7">
              <w:rPr>
                <w:b/>
                <w:noProof/>
                <w:sz w:val="20"/>
              </w:rPr>
              <w:t>_</w:t>
            </w:r>
            <w:r>
              <w:rPr>
                <w:b/>
                <w:noProof/>
                <w:sz w:val="20"/>
              </w:rPr>
              <w:t>reg</w:t>
            </w:r>
            <w:r w:rsidR="00FD200E">
              <w:rPr>
                <w:b/>
                <w:noProof/>
                <w:sz w:val="20"/>
              </w:rPr>
              <w:t>ion</w:t>
            </w:r>
            <w:r w:rsidRPr="00B43EF7">
              <w:rPr>
                <w:b/>
                <w:noProof/>
                <w:sz w:val="20"/>
              </w:rPr>
              <w:t>_</w:t>
            </w:r>
            <w:r>
              <w:rPr>
                <w:b/>
                <w:noProof/>
                <w:sz w:val="20"/>
              </w:rPr>
              <w:t>left</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14:paraId="2B3E8BAB" w14:textId="77777777" w:rsidR="00136F0C" w:rsidRPr="002B5469" w:rsidRDefault="00136F0C" w:rsidP="006704A8">
            <w:pPr>
              <w:keepNext/>
              <w:spacing w:before="20" w:after="40"/>
              <w:jc w:val="center"/>
              <w:rPr>
                <w:noProof/>
                <w:sz w:val="20"/>
              </w:rPr>
            </w:pPr>
            <w:r>
              <w:rPr>
                <w:noProof/>
                <w:sz w:val="20"/>
              </w:rPr>
              <w:t>u(16)</w:t>
            </w:r>
          </w:p>
        </w:tc>
      </w:tr>
      <w:tr w:rsidR="00117C35" w:rsidRPr="002B5469" w14:paraId="707199DB" w14:textId="77777777" w:rsidTr="00281706">
        <w:trPr>
          <w:cantSplit/>
          <w:jc w:val="center"/>
          <w:ins w:id="421" w:author="Ye-Kui Wang" w:date="2017-10-19T04:27:00Z"/>
        </w:trPr>
        <w:tc>
          <w:tcPr>
            <w:tcW w:w="7686" w:type="dxa"/>
            <w:tcBorders>
              <w:top w:val="single" w:sz="2" w:space="0" w:color="auto"/>
              <w:left w:val="single" w:sz="6" w:space="0" w:color="auto"/>
              <w:bottom w:val="single" w:sz="2" w:space="0" w:color="auto"/>
              <w:right w:val="single" w:sz="6" w:space="0" w:color="auto"/>
            </w:tcBorders>
          </w:tcPr>
          <w:p w14:paraId="5412D94F" w14:textId="388BA697" w:rsidR="00117C35" w:rsidRDefault="00117C35" w:rsidP="00281706">
            <w:pPr>
              <w:keepNext/>
              <w:tabs>
                <w:tab w:val="left" w:pos="216"/>
                <w:tab w:val="left" w:pos="514"/>
                <w:tab w:val="left" w:pos="648"/>
                <w:tab w:val="left" w:pos="864"/>
                <w:tab w:val="left" w:pos="1296"/>
                <w:tab w:val="left" w:pos="1512"/>
                <w:tab w:val="left" w:pos="1728"/>
                <w:tab w:val="left" w:pos="1944"/>
                <w:tab w:val="left" w:pos="2160"/>
              </w:tabs>
              <w:spacing w:before="20" w:after="40"/>
              <w:rPr>
                <w:ins w:id="422" w:author="Ye-Kui Wang" w:date="2017-10-19T04:27:00Z"/>
                <w:noProof/>
                <w:sz w:val="20"/>
              </w:rPr>
            </w:pPr>
            <w:ins w:id="423" w:author="Ye-Kui Wang" w:date="2017-10-19T04:27:00Z">
              <w:del w:id="424" w:author="Ye-Kui Wang v2" w:date="2017-10-20T05:09:00Z">
                <w:r w:rsidDel="00B643F5">
                  <w:rPr>
                    <w:noProof/>
                    <w:sz w:val="20"/>
                  </w:rPr>
                  <w:tab/>
                </w:r>
              </w:del>
              <w:r>
                <w:rPr>
                  <w:noProof/>
                  <w:sz w:val="20"/>
                </w:rPr>
                <w:tab/>
              </w:r>
              <w:r>
                <w:rPr>
                  <w:noProof/>
                  <w:sz w:val="20"/>
                </w:rPr>
                <w:tab/>
              </w:r>
              <w:r>
                <w:rPr>
                  <w:noProof/>
                  <w:sz w:val="20"/>
                </w:rPr>
                <w:tab/>
                <w:t xml:space="preserve">if( </w:t>
              </w:r>
              <w:del w:id="425" w:author="Gary Sullivan" w:date="2018-01-12T13:55:00Z">
                <w:r w:rsidRPr="0018684D" w:rsidDel="00052898">
                  <w:rPr>
                    <w:bCs/>
                    <w:noProof/>
                    <w:sz w:val="20"/>
                  </w:rPr>
                  <w:delText>guard_band_flag</w:delText>
                </w:r>
              </w:del>
            </w:ins>
            <w:ins w:id="426" w:author="Gary Sullivan" w:date="2018-01-12T13:55:00Z">
              <w:r w:rsidR="00052898">
                <w:rPr>
                  <w:bCs/>
                  <w:noProof/>
                  <w:sz w:val="20"/>
                </w:rPr>
                <w:t>rwp_guard_band_flag</w:t>
              </w:r>
            </w:ins>
            <w:ins w:id="427" w:author="Ye-Kui Wang" w:date="2017-10-19T04:27:00Z">
              <w:r w:rsidRPr="00E81C06">
                <w:rPr>
                  <w:bCs/>
                  <w:noProof/>
                  <w:sz w:val="20"/>
                </w:rPr>
                <w:t>[ i ]</w:t>
              </w:r>
              <w:r>
                <w:rPr>
                  <w:noProof/>
                  <w:sz w:val="20"/>
                </w:rPr>
                <w:t xml:space="preserve"> ) {</w:t>
              </w:r>
            </w:ins>
          </w:p>
        </w:tc>
        <w:tc>
          <w:tcPr>
            <w:tcW w:w="1386" w:type="dxa"/>
            <w:tcBorders>
              <w:top w:val="single" w:sz="2" w:space="0" w:color="auto"/>
              <w:left w:val="single" w:sz="6" w:space="0" w:color="auto"/>
              <w:bottom w:val="single" w:sz="2" w:space="0" w:color="auto"/>
              <w:right w:val="single" w:sz="6" w:space="0" w:color="auto"/>
            </w:tcBorders>
          </w:tcPr>
          <w:p w14:paraId="7227804A" w14:textId="77777777" w:rsidR="00117C35" w:rsidRDefault="00117C35" w:rsidP="00281706">
            <w:pPr>
              <w:keepNext/>
              <w:spacing w:before="20" w:after="40"/>
              <w:jc w:val="center"/>
              <w:rPr>
                <w:ins w:id="428" w:author="Ye-Kui Wang" w:date="2017-10-19T04:27:00Z"/>
                <w:noProof/>
                <w:sz w:val="20"/>
              </w:rPr>
            </w:pPr>
          </w:p>
        </w:tc>
      </w:tr>
      <w:tr w:rsidR="00117C35" w:rsidRPr="002B5469" w14:paraId="4F9AD667" w14:textId="77777777" w:rsidTr="00281706">
        <w:trPr>
          <w:cantSplit/>
          <w:jc w:val="center"/>
          <w:ins w:id="429" w:author="Ye-Kui Wang" w:date="2017-10-19T04:27:00Z"/>
        </w:trPr>
        <w:tc>
          <w:tcPr>
            <w:tcW w:w="7686" w:type="dxa"/>
            <w:tcBorders>
              <w:top w:val="single" w:sz="2" w:space="0" w:color="auto"/>
              <w:left w:val="single" w:sz="6" w:space="0" w:color="auto"/>
              <w:bottom w:val="single" w:sz="2" w:space="0" w:color="auto"/>
              <w:right w:val="single" w:sz="6" w:space="0" w:color="auto"/>
            </w:tcBorders>
          </w:tcPr>
          <w:p w14:paraId="512853E1" w14:textId="427EAD5C" w:rsidR="00117C35" w:rsidRDefault="00117C35" w:rsidP="00281706">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ins w:id="430" w:author="Ye-Kui Wang" w:date="2017-10-19T04:27:00Z"/>
                <w:noProof/>
                <w:sz w:val="20"/>
              </w:rPr>
            </w:pPr>
            <w:ins w:id="431" w:author="Ye-Kui Wang" w:date="2017-10-19T04:27:00Z">
              <w:del w:id="432" w:author="Ye-Kui Wang v2" w:date="2017-10-20T05:09:00Z">
                <w:r w:rsidDel="00B643F5">
                  <w:rPr>
                    <w:noProof/>
                    <w:sz w:val="20"/>
                  </w:rPr>
                  <w:tab/>
                </w:r>
              </w:del>
              <w:r>
                <w:rPr>
                  <w:noProof/>
                  <w:sz w:val="20"/>
                </w:rPr>
                <w:tab/>
              </w:r>
              <w:r>
                <w:rPr>
                  <w:noProof/>
                  <w:sz w:val="20"/>
                </w:rPr>
                <w:tab/>
              </w:r>
              <w:r>
                <w:rPr>
                  <w:noProof/>
                  <w:sz w:val="20"/>
                </w:rPr>
                <w:tab/>
              </w:r>
              <w:r>
                <w:rPr>
                  <w:noProof/>
                  <w:sz w:val="20"/>
                </w:rPr>
                <w:tab/>
              </w:r>
              <w:del w:id="433" w:author="Gary Sullivan" w:date="2018-01-12T13:42:00Z">
                <w:r w:rsidRPr="0018684D" w:rsidDel="00A42004">
                  <w:rPr>
                    <w:b/>
                    <w:noProof/>
                    <w:sz w:val="20"/>
                  </w:rPr>
                  <w:delText>left_</w:delText>
                </w:r>
              </w:del>
            </w:ins>
            <w:ins w:id="434" w:author="Gary Sullivan" w:date="2018-01-12T13:42:00Z">
              <w:r w:rsidR="00A42004">
                <w:rPr>
                  <w:b/>
                  <w:noProof/>
                  <w:sz w:val="20"/>
                </w:rPr>
                <w:t>rwp_left_</w:t>
              </w:r>
            </w:ins>
            <w:ins w:id="435" w:author="Ye-Kui Wang" w:date="2017-10-19T04:27:00Z">
              <w:del w:id="436" w:author="Gary Sullivan" w:date="2018-01-12T13:27:00Z">
                <w:r w:rsidRPr="0018684D" w:rsidDel="00A46B5B">
                  <w:rPr>
                    <w:b/>
                    <w:noProof/>
                    <w:sz w:val="20"/>
                  </w:rPr>
                  <w:delText>gb_</w:delText>
                </w:r>
              </w:del>
            </w:ins>
            <w:ins w:id="437" w:author="Gary Sullivan" w:date="2018-01-12T13:27:00Z">
              <w:r w:rsidR="00A46B5B">
                <w:rPr>
                  <w:b/>
                  <w:noProof/>
                  <w:sz w:val="20"/>
                </w:rPr>
                <w:t>guard_band_</w:t>
              </w:r>
            </w:ins>
            <w:ins w:id="438" w:author="Ye-Kui Wang" w:date="2017-10-19T04:27:00Z">
              <w:r w:rsidRPr="0018684D">
                <w:rPr>
                  <w:b/>
                  <w:noProof/>
                  <w:sz w:val="20"/>
                </w:rPr>
                <w:t>width</w:t>
              </w:r>
              <w:r w:rsidRPr="00E81C06">
                <w:rPr>
                  <w:noProof/>
                  <w:sz w:val="20"/>
                </w:rPr>
                <w:t>[</w:t>
              </w:r>
              <w:r>
                <w:rPr>
                  <w:noProof/>
                  <w:sz w:val="20"/>
                </w:rPr>
                <w:t> </w:t>
              </w:r>
              <w:r w:rsidRPr="00E81C06">
                <w:rPr>
                  <w:noProof/>
                  <w:sz w:val="20"/>
                </w:rPr>
                <w:t>i</w:t>
              </w:r>
              <w:r>
                <w:rPr>
                  <w:noProof/>
                  <w:sz w:val="20"/>
                </w:rPr>
                <w:t> </w:t>
              </w:r>
              <w:r w:rsidRPr="00E81C06">
                <w:rPr>
                  <w:noProof/>
                  <w:sz w:val="20"/>
                </w:rPr>
                <w:t>]</w:t>
              </w:r>
            </w:ins>
          </w:p>
        </w:tc>
        <w:tc>
          <w:tcPr>
            <w:tcW w:w="1386" w:type="dxa"/>
            <w:tcBorders>
              <w:top w:val="single" w:sz="2" w:space="0" w:color="auto"/>
              <w:left w:val="single" w:sz="6" w:space="0" w:color="auto"/>
              <w:bottom w:val="single" w:sz="2" w:space="0" w:color="auto"/>
              <w:right w:val="single" w:sz="6" w:space="0" w:color="auto"/>
            </w:tcBorders>
          </w:tcPr>
          <w:p w14:paraId="1326B92E" w14:textId="77777777" w:rsidR="00117C35" w:rsidRDefault="00117C35" w:rsidP="00281706">
            <w:pPr>
              <w:keepNext/>
              <w:spacing w:before="20" w:after="40"/>
              <w:jc w:val="center"/>
              <w:rPr>
                <w:ins w:id="439" w:author="Ye-Kui Wang" w:date="2017-10-19T04:27:00Z"/>
                <w:noProof/>
                <w:sz w:val="20"/>
              </w:rPr>
            </w:pPr>
            <w:ins w:id="440" w:author="Ye-Kui Wang" w:date="2017-10-19T04:27:00Z">
              <w:r>
                <w:rPr>
                  <w:noProof/>
                  <w:sz w:val="20"/>
                </w:rPr>
                <w:t>u(8)</w:t>
              </w:r>
            </w:ins>
          </w:p>
        </w:tc>
      </w:tr>
      <w:tr w:rsidR="00117C35" w:rsidRPr="002B5469" w14:paraId="48BB467B" w14:textId="77777777" w:rsidTr="00281706">
        <w:trPr>
          <w:cantSplit/>
          <w:jc w:val="center"/>
          <w:ins w:id="441" w:author="Ye-Kui Wang" w:date="2017-10-19T04:27:00Z"/>
        </w:trPr>
        <w:tc>
          <w:tcPr>
            <w:tcW w:w="7686" w:type="dxa"/>
            <w:tcBorders>
              <w:top w:val="single" w:sz="2" w:space="0" w:color="auto"/>
              <w:left w:val="single" w:sz="6" w:space="0" w:color="auto"/>
              <w:bottom w:val="single" w:sz="2" w:space="0" w:color="auto"/>
              <w:right w:val="single" w:sz="6" w:space="0" w:color="auto"/>
            </w:tcBorders>
          </w:tcPr>
          <w:p w14:paraId="02200C35" w14:textId="7E87DAEE" w:rsidR="00117C35" w:rsidRDefault="00117C35" w:rsidP="00281706">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ins w:id="442" w:author="Ye-Kui Wang" w:date="2017-10-19T04:27:00Z"/>
                <w:noProof/>
                <w:sz w:val="20"/>
              </w:rPr>
            </w:pPr>
            <w:ins w:id="443" w:author="Ye-Kui Wang" w:date="2017-10-19T04:27:00Z">
              <w:del w:id="444" w:author="Ye-Kui Wang v2" w:date="2017-10-20T05:09:00Z">
                <w:r w:rsidDel="00B643F5">
                  <w:rPr>
                    <w:noProof/>
                    <w:sz w:val="20"/>
                  </w:rPr>
                  <w:tab/>
                </w:r>
              </w:del>
              <w:r>
                <w:rPr>
                  <w:noProof/>
                  <w:sz w:val="20"/>
                </w:rPr>
                <w:tab/>
              </w:r>
              <w:r>
                <w:rPr>
                  <w:noProof/>
                  <w:sz w:val="20"/>
                </w:rPr>
                <w:tab/>
              </w:r>
              <w:r>
                <w:rPr>
                  <w:noProof/>
                  <w:sz w:val="20"/>
                </w:rPr>
                <w:tab/>
              </w:r>
              <w:r>
                <w:rPr>
                  <w:noProof/>
                  <w:sz w:val="20"/>
                </w:rPr>
                <w:tab/>
              </w:r>
              <w:del w:id="445" w:author="Gary Sullivan" w:date="2018-01-12T13:45:00Z">
                <w:r w:rsidDel="00A42004">
                  <w:rPr>
                    <w:b/>
                    <w:noProof/>
                    <w:sz w:val="20"/>
                  </w:rPr>
                  <w:delText>right</w:delText>
                </w:r>
                <w:r w:rsidRPr="0018684D" w:rsidDel="00A42004">
                  <w:rPr>
                    <w:b/>
                    <w:noProof/>
                    <w:sz w:val="20"/>
                  </w:rPr>
                  <w:delText>_</w:delText>
                </w:r>
              </w:del>
            </w:ins>
            <w:ins w:id="446" w:author="Gary Sullivan" w:date="2018-01-12T13:45:00Z">
              <w:r w:rsidR="00A42004">
                <w:rPr>
                  <w:b/>
                  <w:noProof/>
                  <w:sz w:val="20"/>
                </w:rPr>
                <w:t>rwp_right_</w:t>
              </w:r>
            </w:ins>
            <w:ins w:id="447" w:author="Ye-Kui Wang" w:date="2017-10-19T04:27:00Z">
              <w:del w:id="448" w:author="Gary Sullivan" w:date="2018-01-12T13:27:00Z">
                <w:r w:rsidRPr="0018684D" w:rsidDel="00A46B5B">
                  <w:rPr>
                    <w:b/>
                    <w:noProof/>
                    <w:sz w:val="20"/>
                  </w:rPr>
                  <w:delText>gb_</w:delText>
                </w:r>
              </w:del>
            </w:ins>
            <w:ins w:id="449" w:author="Gary Sullivan" w:date="2018-01-12T13:27:00Z">
              <w:r w:rsidR="00A46B5B">
                <w:rPr>
                  <w:b/>
                  <w:noProof/>
                  <w:sz w:val="20"/>
                </w:rPr>
                <w:t>guard_band_</w:t>
              </w:r>
            </w:ins>
            <w:ins w:id="450" w:author="Ye-Kui Wang" w:date="2017-10-19T04:27:00Z">
              <w:r w:rsidRPr="0018684D">
                <w:rPr>
                  <w:b/>
                  <w:noProof/>
                  <w:sz w:val="20"/>
                </w:rPr>
                <w:t>width</w:t>
              </w:r>
              <w:r w:rsidRPr="00E81C06">
                <w:rPr>
                  <w:noProof/>
                  <w:sz w:val="20"/>
                </w:rPr>
                <w:t>[</w:t>
              </w:r>
              <w:r>
                <w:rPr>
                  <w:noProof/>
                  <w:sz w:val="20"/>
                </w:rPr>
                <w:t> </w:t>
              </w:r>
              <w:r w:rsidRPr="00E81C06">
                <w:rPr>
                  <w:noProof/>
                  <w:sz w:val="20"/>
                </w:rPr>
                <w:t>i</w:t>
              </w:r>
              <w:r>
                <w:rPr>
                  <w:noProof/>
                  <w:sz w:val="20"/>
                </w:rPr>
                <w:t> </w:t>
              </w:r>
              <w:r w:rsidRPr="00E81C06">
                <w:rPr>
                  <w:noProof/>
                  <w:sz w:val="20"/>
                </w:rPr>
                <w:t>]</w:t>
              </w:r>
            </w:ins>
          </w:p>
        </w:tc>
        <w:tc>
          <w:tcPr>
            <w:tcW w:w="1386" w:type="dxa"/>
            <w:tcBorders>
              <w:top w:val="single" w:sz="2" w:space="0" w:color="auto"/>
              <w:left w:val="single" w:sz="6" w:space="0" w:color="auto"/>
              <w:bottom w:val="single" w:sz="2" w:space="0" w:color="auto"/>
              <w:right w:val="single" w:sz="6" w:space="0" w:color="auto"/>
            </w:tcBorders>
          </w:tcPr>
          <w:p w14:paraId="2280F81D" w14:textId="77777777" w:rsidR="00117C35" w:rsidRDefault="00117C35" w:rsidP="00281706">
            <w:pPr>
              <w:keepNext/>
              <w:spacing w:before="20" w:after="40"/>
              <w:jc w:val="center"/>
              <w:rPr>
                <w:ins w:id="451" w:author="Ye-Kui Wang" w:date="2017-10-19T04:27:00Z"/>
                <w:noProof/>
                <w:sz w:val="20"/>
              </w:rPr>
            </w:pPr>
            <w:ins w:id="452" w:author="Ye-Kui Wang" w:date="2017-10-19T04:27:00Z">
              <w:r>
                <w:rPr>
                  <w:noProof/>
                  <w:sz w:val="20"/>
                </w:rPr>
                <w:t>u(8)</w:t>
              </w:r>
            </w:ins>
          </w:p>
        </w:tc>
      </w:tr>
      <w:tr w:rsidR="00117C35" w:rsidRPr="002B5469" w14:paraId="7401615D" w14:textId="77777777" w:rsidTr="00281706">
        <w:trPr>
          <w:cantSplit/>
          <w:jc w:val="center"/>
          <w:ins w:id="453" w:author="Ye-Kui Wang" w:date="2017-10-19T04:27:00Z"/>
        </w:trPr>
        <w:tc>
          <w:tcPr>
            <w:tcW w:w="7686" w:type="dxa"/>
            <w:tcBorders>
              <w:top w:val="single" w:sz="2" w:space="0" w:color="auto"/>
              <w:left w:val="single" w:sz="6" w:space="0" w:color="auto"/>
              <w:bottom w:val="single" w:sz="2" w:space="0" w:color="auto"/>
              <w:right w:val="single" w:sz="6" w:space="0" w:color="auto"/>
            </w:tcBorders>
          </w:tcPr>
          <w:p w14:paraId="538BB446" w14:textId="5CE9058B" w:rsidR="00117C35" w:rsidRDefault="00117C35" w:rsidP="00281706">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ins w:id="454" w:author="Ye-Kui Wang" w:date="2017-10-19T04:27:00Z"/>
                <w:noProof/>
                <w:sz w:val="20"/>
              </w:rPr>
            </w:pPr>
            <w:ins w:id="455" w:author="Ye-Kui Wang" w:date="2017-10-19T04:27:00Z">
              <w:del w:id="456" w:author="Ye-Kui Wang v2" w:date="2017-10-20T05:09:00Z">
                <w:r w:rsidDel="00B643F5">
                  <w:rPr>
                    <w:noProof/>
                    <w:sz w:val="20"/>
                  </w:rPr>
                  <w:tab/>
                </w:r>
              </w:del>
              <w:r>
                <w:rPr>
                  <w:noProof/>
                  <w:sz w:val="20"/>
                </w:rPr>
                <w:tab/>
              </w:r>
              <w:r>
                <w:rPr>
                  <w:noProof/>
                  <w:sz w:val="20"/>
                </w:rPr>
                <w:tab/>
              </w:r>
              <w:r>
                <w:rPr>
                  <w:noProof/>
                  <w:sz w:val="20"/>
                </w:rPr>
                <w:tab/>
              </w:r>
              <w:r>
                <w:rPr>
                  <w:noProof/>
                  <w:sz w:val="20"/>
                </w:rPr>
                <w:tab/>
              </w:r>
              <w:del w:id="457" w:author="Gary Sullivan" w:date="2018-01-12T13:46:00Z">
                <w:r w:rsidRPr="0018684D" w:rsidDel="00A42004">
                  <w:rPr>
                    <w:b/>
                    <w:noProof/>
                    <w:sz w:val="20"/>
                  </w:rPr>
                  <w:delText>t</w:delText>
                </w:r>
                <w:r w:rsidDel="00A42004">
                  <w:rPr>
                    <w:b/>
                    <w:noProof/>
                    <w:sz w:val="20"/>
                  </w:rPr>
                  <w:delText>op</w:delText>
                </w:r>
                <w:r w:rsidRPr="0018684D" w:rsidDel="00A42004">
                  <w:rPr>
                    <w:b/>
                    <w:noProof/>
                    <w:sz w:val="20"/>
                  </w:rPr>
                  <w:delText>_</w:delText>
                </w:r>
              </w:del>
            </w:ins>
            <w:ins w:id="458" w:author="Gary Sullivan" w:date="2018-01-12T13:46:00Z">
              <w:r w:rsidR="00A42004">
                <w:rPr>
                  <w:b/>
                  <w:noProof/>
                  <w:sz w:val="20"/>
                </w:rPr>
                <w:t>rwp_top_</w:t>
              </w:r>
            </w:ins>
            <w:ins w:id="459" w:author="Ye-Kui Wang" w:date="2017-10-19T04:27:00Z">
              <w:del w:id="460" w:author="Gary Sullivan" w:date="2018-01-12T13:27:00Z">
                <w:r w:rsidRPr="0018684D" w:rsidDel="00A46B5B">
                  <w:rPr>
                    <w:b/>
                    <w:noProof/>
                    <w:sz w:val="20"/>
                  </w:rPr>
                  <w:delText>gb_</w:delText>
                </w:r>
              </w:del>
            </w:ins>
            <w:ins w:id="461" w:author="Gary Sullivan" w:date="2018-01-12T13:27:00Z">
              <w:r w:rsidR="00A46B5B">
                <w:rPr>
                  <w:b/>
                  <w:noProof/>
                  <w:sz w:val="20"/>
                </w:rPr>
                <w:t>guard_band_</w:t>
              </w:r>
            </w:ins>
            <w:ins w:id="462" w:author="Ye-Kui Wang" w:date="2017-10-19T04:27:00Z">
              <w:r>
                <w:rPr>
                  <w:b/>
                  <w:noProof/>
                  <w:sz w:val="20"/>
                </w:rPr>
                <w:t>height</w:t>
              </w:r>
              <w:r w:rsidRPr="00E81C06">
                <w:rPr>
                  <w:noProof/>
                  <w:sz w:val="20"/>
                </w:rPr>
                <w:t>[</w:t>
              </w:r>
              <w:r>
                <w:rPr>
                  <w:noProof/>
                  <w:sz w:val="20"/>
                </w:rPr>
                <w:t> </w:t>
              </w:r>
              <w:r w:rsidRPr="00E81C06">
                <w:rPr>
                  <w:noProof/>
                  <w:sz w:val="20"/>
                </w:rPr>
                <w:t>i</w:t>
              </w:r>
              <w:r>
                <w:rPr>
                  <w:noProof/>
                  <w:sz w:val="20"/>
                </w:rPr>
                <w:t> </w:t>
              </w:r>
              <w:r w:rsidRPr="00E81C06">
                <w:rPr>
                  <w:noProof/>
                  <w:sz w:val="20"/>
                </w:rPr>
                <w:t>]</w:t>
              </w:r>
            </w:ins>
          </w:p>
        </w:tc>
        <w:tc>
          <w:tcPr>
            <w:tcW w:w="1386" w:type="dxa"/>
            <w:tcBorders>
              <w:top w:val="single" w:sz="2" w:space="0" w:color="auto"/>
              <w:left w:val="single" w:sz="6" w:space="0" w:color="auto"/>
              <w:bottom w:val="single" w:sz="2" w:space="0" w:color="auto"/>
              <w:right w:val="single" w:sz="6" w:space="0" w:color="auto"/>
            </w:tcBorders>
          </w:tcPr>
          <w:p w14:paraId="318FC83C" w14:textId="77777777" w:rsidR="00117C35" w:rsidRDefault="00117C35" w:rsidP="00281706">
            <w:pPr>
              <w:keepNext/>
              <w:spacing w:before="20" w:after="40"/>
              <w:jc w:val="center"/>
              <w:rPr>
                <w:ins w:id="463" w:author="Ye-Kui Wang" w:date="2017-10-19T04:27:00Z"/>
                <w:noProof/>
                <w:sz w:val="20"/>
              </w:rPr>
            </w:pPr>
            <w:ins w:id="464" w:author="Ye-Kui Wang" w:date="2017-10-19T04:27:00Z">
              <w:r>
                <w:rPr>
                  <w:noProof/>
                  <w:sz w:val="20"/>
                </w:rPr>
                <w:t>u(8)</w:t>
              </w:r>
            </w:ins>
          </w:p>
        </w:tc>
      </w:tr>
      <w:tr w:rsidR="00117C35" w:rsidRPr="002B5469" w14:paraId="68DC3FAE" w14:textId="77777777" w:rsidTr="00281706">
        <w:trPr>
          <w:cantSplit/>
          <w:jc w:val="center"/>
          <w:ins w:id="465" w:author="Ye-Kui Wang" w:date="2017-10-19T04:27:00Z"/>
        </w:trPr>
        <w:tc>
          <w:tcPr>
            <w:tcW w:w="7686" w:type="dxa"/>
            <w:tcBorders>
              <w:top w:val="single" w:sz="2" w:space="0" w:color="auto"/>
              <w:left w:val="single" w:sz="6" w:space="0" w:color="auto"/>
              <w:bottom w:val="single" w:sz="2" w:space="0" w:color="auto"/>
              <w:right w:val="single" w:sz="6" w:space="0" w:color="auto"/>
            </w:tcBorders>
          </w:tcPr>
          <w:p w14:paraId="74011622" w14:textId="155A566F" w:rsidR="00117C35" w:rsidRDefault="00117C35" w:rsidP="00281706">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ins w:id="466" w:author="Ye-Kui Wang" w:date="2017-10-19T04:27:00Z"/>
                <w:noProof/>
                <w:sz w:val="20"/>
              </w:rPr>
            </w:pPr>
            <w:ins w:id="467" w:author="Ye-Kui Wang" w:date="2017-10-19T04:27:00Z">
              <w:del w:id="468" w:author="Ye-Kui Wang v2" w:date="2017-10-20T05:09:00Z">
                <w:r w:rsidDel="00B643F5">
                  <w:rPr>
                    <w:noProof/>
                    <w:sz w:val="20"/>
                  </w:rPr>
                  <w:tab/>
                </w:r>
              </w:del>
              <w:r>
                <w:rPr>
                  <w:noProof/>
                  <w:sz w:val="20"/>
                </w:rPr>
                <w:tab/>
              </w:r>
              <w:r>
                <w:rPr>
                  <w:noProof/>
                  <w:sz w:val="20"/>
                </w:rPr>
                <w:tab/>
              </w:r>
              <w:r>
                <w:rPr>
                  <w:noProof/>
                  <w:sz w:val="20"/>
                </w:rPr>
                <w:tab/>
              </w:r>
              <w:r>
                <w:rPr>
                  <w:noProof/>
                  <w:sz w:val="20"/>
                </w:rPr>
                <w:tab/>
              </w:r>
              <w:del w:id="469" w:author="Gary Sullivan" w:date="2018-01-12T13:47:00Z">
                <w:r w:rsidDel="00A42004">
                  <w:rPr>
                    <w:b/>
                    <w:noProof/>
                    <w:sz w:val="20"/>
                  </w:rPr>
                  <w:delText>bottom</w:delText>
                </w:r>
                <w:r w:rsidRPr="0018684D" w:rsidDel="00A42004">
                  <w:rPr>
                    <w:b/>
                    <w:noProof/>
                    <w:sz w:val="20"/>
                  </w:rPr>
                  <w:delText>_</w:delText>
                </w:r>
              </w:del>
            </w:ins>
            <w:ins w:id="470" w:author="Gary Sullivan" w:date="2018-01-12T13:47:00Z">
              <w:r w:rsidR="00A42004">
                <w:rPr>
                  <w:b/>
                  <w:noProof/>
                  <w:sz w:val="20"/>
                </w:rPr>
                <w:t>rwp_bottom_</w:t>
              </w:r>
            </w:ins>
            <w:ins w:id="471" w:author="Ye-Kui Wang" w:date="2017-10-19T04:27:00Z">
              <w:del w:id="472" w:author="Gary Sullivan" w:date="2018-01-12T13:27:00Z">
                <w:r w:rsidRPr="0018684D" w:rsidDel="00A46B5B">
                  <w:rPr>
                    <w:b/>
                    <w:noProof/>
                    <w:sz w:val="20"/>
                  </w:rPr>
                  <w:delText>gb_</w:delText>
                </w:r>
              </w:del>
            </w:ins>
            <w:ins w:id="473" w:author="Gary Sullivan" w:date="2018-01-12T13:27:00Z">
              <w:r w:rsidR="00A46B5B">
                <w:rPr>
                  <w:b/>
                  <w:noProof/>
                  <w:sz w:val="20"/>
                </w:rPr>
                <w:t>guard_band_</w:t>
              </w:r>
            </w:ins>
            <w:ins w:id="474" w:author="Ye-Kui Wang" w:date="2017-10-19T04:27:00Z">
              <w:r>
                <w:rPr>
                  <w:b/>
                  <w:noProof/>
                  <w:sz w:val="20"/>
                </w:rPr>
                <w:t>height</w:t>
              </w:r>
              <w:r w:rsidRPr="00E81C06">
                <w:rPr>
                  <w:noProof/>
                  <w:sz w:val="20"/>
                </w:rPr>
                <w:t>[</w:t>
              </w:r>
              <w:r>
                <w:rPr>
                  <w:noProof/>
                  <w:sz w:val="20"/>
                </w:rPr>
                <w:t> </w:t>
              </w:r>
              <w:r w:rsidRPr="00E81C06">
                <w:rPr>
                  <w:noProof/>
                  <w:sz w:val="20"/>
                </w:rPr>
                <w:t>i</w:t>
              </w:r>
              <w:r>
                <w:rPr>
                  <w:noProof/>
                  <w:sz w:val="20"/>
                </w:rPr>
                <w:t> </w:t>
              </w:r>
              <w:r w:rsidRPr="00E81C06">
                <w:rPr>
                  <w:noProof/>
                  <w:sz w:val="20"/>
                </w:rPr>
                <w:t>]</w:t>
              </w:r>
            </w:ins>
          </w:p>
        </w:tc>
        <w:tc>
          <w:tcPr>
            <w:tcW w:w="1386" w:type="dxa"/>
            <w:tcBorders>
              <w:top w:val="single" w:sz="2" w:space="0" w:color="auto"/>
              <w:left w:val="single" w:sz="6" w:space="0" w:color="auto"/>
              <w:bottom w:val="single" w:sz="2" w:space="0" w:color="auto"/>
              <w:right w:val="single" w:sz="6" w:space="0" w:color="auto"/>
            </w:tcBorders>
          </w:tcPr>
          <w:p w14:paraId="68BAFF2D" w14:textId="77777777" w:rsidR="00117C35" w:rsidRDefault="00117C35" w:rsidP="00281706">
            <w:pPr>
              <w:keepNext/>
              <w:spacing w:before="20" w:after="40"/>
              <w:jc w:val="center"/>
              <w:rPr>
                <w:ins w:id="475" w:author="Ye-Kui Wang" w:date="2017-10-19T04:27:00Z"/>
                <w:noProof/>
                <w:sz w:val="20"/>
              </w:rPr>
            </w:pPr>
            <w:ins w:id="476" w:author="Ye-Kui Wang" w:date="2017-10-19T04:27:00Z">
              <w:r>
                <w:rPr>
                  <w:noProof/>
                  <w:sz w:val="20"/>
                </w:rPr>
                <w:t>u(8)</w:t>
              </w:r>
            </w:ins>
          </w:p>
        </w:tc>
      </w:tr>
      <w:tr w:rsidR="00117C35" w:rsidRPr="002B5469" w14:paraId="3F2AAFB4" w14:textId="77777777" w:rsidTr="00281706">
        <w:trPr>
          <w:cantSplit/>
          <w:jc w:val="center"/>
          <w:ins w:id="477" w:author="Ye-Kui Wang" w:date="2017-10-19T04:27:00Z"/>
        </w:trPr>
        <w:tc>
          <w:tcPr>
            <w:tcW w:w="7686" w:type="dxa"/>
            <w:tcBorders>
              <w:top w:val="single" w:sz="2" w:space="0" w:color="auto"/>
              <w:left w:val="single" w:sz="6" w:space="0" w:color="auto"/>
              <w:bottom w:val="single" w:sz="2" w:space="0" w:color="auto"/>
              <w:right w:val="single" w:sz="6" w:space="0" w:color="auto"/>
            </w:tcBorders>
          </w:tcPr>
          <w:p w14:paraId="6483EA59" w14:textId="2929CAC6" w:rsidR="00117C35" w:rsidRDefault="00117C35" w:rsidP="00281706">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ins w:id="478" w:author="Ye-Kui Wang" w:date="2017-10-19T04:27:00Z"/>
                <w:noProof/>
                <w:sz w:val="20"/>
              </w:rPr>
            </w:pPr>
            <w:ins w:id="479" w:author="Ye-Kui Wang" w:date="2017-10-19T04:27:00Z">
              <w:del w:id="480" w:author="Ye-Kui Wang v2" w:date="2017-10-20T05:09:00Z">
                <w:r w:rsidDel="00B643F5">
                  <w:rPr>
                    <w:noProof/>
                    <w:sz w:val="20"/>
                  </w:rPr>
                  <w:tab/>
                </w:r>
              </w:del>
              <w:r>
                <w:rPr>
                  <w:noProof/>
                  <w:sz w:val="20"/>
                </w:rPr>
                <w:tab/>
              </w:r>
              <w:r>
                <w:rPr>
                  <w:noProof/>
                  <w:sz w:val="20"/>
                </w:rPr>
                <w:tab/>
              </w:r>
              <w:r>
                <w:rPr>
                  <w:noProof/>
                  <w:sz w:val="20"/>
                </w:rPr>
                <w:tab/>
              </w:r>
              <w:r>
                <w:rPr>
                  <w:noProof/>
                  <w:sz w:val="20"/>
                </w:rPr>
                <w:tab/>
              </w:r>
              <w:del w:id="481" w:author="Gary Sullivan" w:date="2018-01-12T13:27:00Z">
                <w:r w:rsidRPr="0018684D" w:rsidDel="00A46B5B">
                  <w:rPr>
                    <w:b/>
                    <w:noProof/>
                    <w:sz w:val="20"/>
                  </w:rPr>
                  <w:delText>gb_</w:delText>
                </w:r>
              </w:del>
              <w:del w:id="482" w:author="Gary Sullivan" w:date="2018-01-12T14:01:00Z">
                <w:r w:rsidRPr="0018684D" w:rsidDel="00052898">
                  <w:rPr>
                    <w:b/>
                    <w:noProof/>
                    <w:sz w:val="20"/>
                  </w:rPr>
                  <w:delText>not_used_for_pred_flag</w:delText>
                </w:r>
              </w:del>
            </w:ins>
            <w:ins w:id="483" w:author="Gary Sullivan" w:date="2018-01-12T14:01:00Z">
              <w:r w:rsidR="00052898">
                <w:rPr>
                  <w:b/>
                  <w:noProof/>
                  <w:sz w:val="20"/>
                </w:rPr>
                <w:t>rwp_guard_band_not_used_for_pred_flag</w:t>
              </w:r>
            </w:ins>
            <w:ins w:id="484" w:author="Ye-Kui Wang" w:date="2017-10-19T04:27:00Z">
              <w:r>
                <w:rPr>
                  <w:noProof/>
                  <w:sz w:val="20"/>
                </w:rPr>
                <w:t>[ i ]</w:t>
              </w:r>
            </w:ins>
          </w:p>
        </w:tc>
        <w:tc>
          <w:tcPr>
            <w:tcW w:w="1386" w:type="dxa"/>
            <w:tcBorders>
              <w:top w:val="single" w:sz="2" w:space="0" w:color="auto"/>
              <w:left w:val="single" w:sz="6" w:space="0" w:color="auto"/>
              <w:bottom w:val="single" w:sz="2" w:space="0" w:color="auto"/>
              <w:right w:val="single" w:sz="6" w:space="0" w:color="auto"/>
            </w:tcBorders>
          </w:tcPr>
          <w:p w14:paraId="33C24701" w14:textId="77777777" w:rsidR="00117C35" w:rsidRDefault="00117C35" w:rsidP="00281706">
            <w:pPr>
              <w:keepNext/>
              <w:spacing w:before="20" w:after="40"/>
              <w:jc w:val="center"/>
              <w:rPr>
                <w:ins w:id="485" w:author="Ye-Kui Wang" w:date="2017-10-19T04:27:00Z"/>
                <w:noProof/>
                <w:sz w:val="20"/>
              </w:rPr>
            </w:pPr>
            <w:ins w:id="486" w:author="Ye-Kui Wang" w:date="2017-10-19T04:27:00Z">
              <w:r>
                <w:rPr>
                  <w:noProof/>
                  <w:sz w:val="20"/>
                </w:rPr>
                <w:t>u(1)</w:t>
              </w:r>
            </w:ins>
          </w:p>
        </w:tc>
      </w:tr>
      <w:tr w:rsidR="00117C35" w:rsidRPr="002B5469" w14:paraId="3238D934" w14:textId="77777777" w:rsidTr="00281706">
        <w:trPr>
          <w:cantSplit/>
          <w:jc w:val="center"/>
          <w:ins w:id="487" w:author="Ye-Kui Wang" w:date="2017-10-19T04:27:00Z"/>
        </w:trPr>
        <w:tc>
          <w:tcPr>
            <w:tcW w:w="7686" w:type="dxa"/>
            <w:tcBorders>
              <w:top w:val="single" w:sz="2" w:space="0" w:color="auto"/>
              <w:left w:val="single" w:sz="6" w:space="0" w:color="auto"/>
              <w:bottom w:val="single" w:sz="2" w:space="0" w:color="auto"/>
              <w:right w:val="single" w:sz="6" w:space="0" w:color="auto"/>
            </w:tcBorders>
          </w:tcPr>
          <w:p w14:paraId="63A36B06" w14:textId="51A55933" w:rsidR="00117C35" w:rsidRDefault="00117C35" w:rsidP="00281706">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ins w:id="488" w:author="Ye-Kui Wang" w:date="2017-10-19T04:27:00Z"/>
                <w:noProof/>
                <w:sz w:val="20"/>
              </w:rPr>
            </w:pPr>
            <w:ins w:id="489" w:author="Ye-Kui Wang" w:date="2017-10-19T04:27:00Z">
              <w:del w:id="490" w:author="Ye-Kui Wang v2" w:date="2017-10-20T05:09:00Z">
                <w:r w:rsidDel="00B643F5">
                  <w:rPr>
                    <w:noProof/>
                    <w:sz w:val="20"/>
                  </w:rPr>
                  <w:tab/>
                </w:r>
              </w:del>
              <w:r>
                <w:rPr>
                  <w:noProof/>
                  <w:sz w:val="20"/>
                </w:rPr>
                <w:tab/>
              </w:r>
              <w:r>
                <w:rPr>
                  <w:noProof/>
                  <w:sz w:val="20"/>
                </w:rPr>
                <w:tab/>
              </w:r>
              <w:r>
                <w:rPr>
                  <w:noProof/>
                  <w:sz w:val="20"/>
                </w:rPr>
                <w:tab/>
              </w:r>
              <w:r>
                <w:rPr>
                  <w:noProof/>
                  <w:sz w:val="20"/>
                </w:rPr>
                <w:tab/>
                <w:t>for( j = 0; j &lt; 4; j++ )</w:t>
              </w:r>
            </w:ins>
          </w:p>
        </w:tc>
        <w:tc>
          <w:tcPr>
            <w:tcW w:w="1386" w:type="dxa"/>
            <w:tcBorders>
              <w:top w:val="single" w:sz="2" w:space="0" w:color="auto"/>
              <w:left w:val="single" w:sz="6" w:space="0" w:color="auto"/>
              <w:bottom w:val="single" w:sz="2" w:space="0" w:color="auto"/>
              <w:right w:val="single" w:sz="6" w:space="0" w:color="auto"/>
            </w:tcBorders>
          </w:tcPr>
          <w:p w14:paraId="0F4DAED5" w14:textId="77777777" w:rsidR="00117C35" w:rsidRDefault="00117C35" w:rsidP="00281706">
            <w:pPr>
              <w:keepNext/>
              <w:spacing w:before="20" w:after="40"/>
              <w:jc w:val="center"/>
              <w:rPr>
                <w:ins w:id="491" w:author="Ye-Kui Wang" w:date="2017-10-19T04:27:00Z"/>
                <w:noProof/>
                <w:sz w:val="20"/>
              </w:rPr>
            </w:pPr>
          </w:p>
        </w:tc>
      </w:tr>
      <w:tr w:rsidR="00117C35" w:rsidRPr="002B5469" w14:paraId="2B5FA7A4" w14:textId="77777777" w:rsidTr="00281706">
        <w:trPr>
          <w:cantSplit/>
          <w:jc w:val="center"/>
          <w:ins w:id="492" w:author="Ye-Kui Wang" w:date="2017-10-19T04:27:00Z"/>
        </w:trPr>
        <w:tc>
          <w:tcPr>
            <w:tcW w:w="7686" w:type="dxa"/>
            <w:tcBorders>
              <w:top w:val="single" w:sz="2" w:space="0" w:color="auto"/>
              <w:left w:val="single" w:sz="6" w:space="0" w:color="auto"/>
              <w:bottom w:val="single" w:sz="2" w:space="0" w:color="auto"/>
              <w:right w:val="single" w:sz="6" w:space="0" w:color="auto"/>
            </w:tcBorders>
          </w:tcPr>
          <w:p w14:paraId="49F15FBB" w14:textId="2F7C63E5" w:rsidR="00117C35" w:rsidRDefault="00117C35" w:rsidP="00281706">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ins w:id="493" w:author="Ye-Kui Wang" w:date="2017-10-19T04:27:00Z"/>
                <w:noProof/>
                <w:sz w:val="20"/>
              </w:rPr>
            </w:pPr>
            <w:ins w:id="494" w:author="Ye-Kui Wang" w:date="2017-10-19T04:27:00Z">
              <w:del w:id="495" w:author="Ye-Kui Wang v2" w:date="2017-10-20T05:09:00Z">
                <w:r w:rsidDel="00B643F5">
                  <w:rPr>
                    <w:noProof/>
                    <w:sz w:val="20"/>
                  </w:rPr>
                  <w:tab/>
                </w:r>
              </w:del>
              <w:r>
                <w:rPr>
                  <w:noProof/>
                  <w:sz w:val="20"/>
                </w:rPr>
                <w:tab/>
              </w:r>
              <w:r>
                <w:rPr>
                  <w:noProof/>
                  <w:sz w:val="20"/>
                </w:rPr>
                <w:tab/>
              </w:r>
              <w:r>
                <w:rPr>
                  <w:noProof/>
                  <w:sz w:val="20"/>
                </w:rPr>
                <w:tab/>
              </w:r>
              <w:r>
                <w:rPr>
                  <w:noProof/>
                  <w:sz w:val="20"/>
                </w:rPr>
                <w:tab/>
              </w:r>
              <w:r>
                <w:rPr>
                  <w:noProof/>
                  <w:sz w:val="20"/>
                </w:rPr>
                <w:tab/>
              </w:r>
              <w:del w:id="496" w:author="Gary Sullivan" w:date="2018-01-12T13:27:00Z">
                <w:r w:rsidRPr="0018684D" w:rsidDel="00A46B5B">
                  <w:rPr>
                    <w:b/>
                    <w:noProof/>
                    <w:sz w:val="20"/>
                  </w:rPr>
                  <w:delText>gb_</w:delText>
                </w:r>
              </w:del>
              <w:del w:id="497" w:author="Gary Sullivan" w:date="2018-01-12T14:00:00Z">
                <w:r w:rsidRPr="0018684D" w:rsidDel="00052898">
                  <w:rPr>
                    <w:b/>
                    <w:noProof/>
                    <w:sz w:val="20"/>
                  </w:rPr>
                  <w:delText>type</w:delText>
                </w:r>
              </w:del>
            </w:ins>
            <w:ins w:id="498" w:author="Gary Sullivan" w:date="2018-01-12T14:00:00Z">
              <w:r w:rsidR="00052898">
                <w:rPr>
                  <w:b/>
                  <w:noProof/>
                  <w:sz w:val="20"/>
                </w:rPr>
                <w:t>rwp_guard_band_type</w:t>
              </w:r>
            </w:ins>
            <w:ins w:id="499" w:author="Ye-Kui Wang" w:date="2017-10-19T04:27:00Z">
              <w:r>
                <w:rPr>
                  <w:noProof/>
                  <w:sz w:val="20"/>
                </w:rPr>
                <w:t>[ i ][ j ]</w:t>
              </w:r>
            </w:ins>
          </w:p>
        </w:tc>
        <w:tc>
          <w:tcPr>
            <w:tcW w:w="1386" w:type="dxa"/>
            <w:tcBorders>
              <w:top w:val="single" w:sz="2" w:space="0" w:color="auto"/>
              <w:left w:val="single" w:sz="6" w:space="0" w:color="auto"/>
              <w:bottom w:val="single" w:sz="2" w:space="0" w:color="auto"/>
              <w:right w:val="single" w:sz="6" w:space="0" w:color="auto"/>
            </w:tcBorders>
          </w:tcPr>
          <w:p w14:paraId="4BF2597B" w14:textId="77777777" w:rsidR="00117C35" w:rsidRDefault="00117C35" w:rsidP="00281706">
            <w:pPr>
              <w:keepNext/>
              <w:spacing w:before="20" w:after="40"/>
              <w:jc w:val="center"/>
              <w:rPr>
                <w:ins w:id="500" w:author="Ye-Kui Wang" w:date="2017-10-19T04:27:00Z"/>
                <w:noProof/>
                <w:sz w:val="20"/>
              </w:rPr>
            </w:pPr>
            <w:ins w:id="501" w:author="Ye-Kui Wang" w:date="2017-10-19T04:27:00Z">
              <w:r>
                <w:rPr>
                  <w:noProof/>
                  <w:sz w:val="20"/>
                </w:rPr>
                <w:t>u(3)</w:t>
              </w:r>
            </w:ins>
          </w:p>
        </w:tc>
      </w:tr>
      <w:tr w:rsidR="00117C35" w:rsidRPr="002B5469" w14:paraId="3CCC4A97" w14:textId="77777777" w:rsidTr="00281706">
        <w:trPr>
          <w:cantSplit/>
          <w:jc w:val="center"/>
          <w:ins w:id="502" w:author="Ye-Kui Wang" w:date="2017-10-19T04:27:00Z"/>
        </w:trPr>
        <w:tc>
          <w:tcPr>
            <w:tcW w:w="7686" w:type="dxa"/>
            <w:tcBorders>
              <w:top w:val="single" w:sz="2" w:space="0" w:color="auto"/>
              <w:left w:val="single" w:sz="6" w:space="0" w:color="auto"/>
              <w:bottom w:val="single" w:sz="2" w:space="0" w:color="auto"/>
              <w:right w:val="single" w:sz="6" w:space="0" w:color="auto"/>
            </w:tcBorders>
          </w:tcPr>
          <w:p w14:paraId="0FAEFDE5" w14:textId="5CE27B8F" w:rsidR="00117C35" w:rsidRDefault="00117C35" w:rsidP="00281706">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ins w:id="503" w:author="Ye-Kui Wang" w:date="2017-10-19T04:27:00Z"/>
                <w:noProof/>
                <w:sz w:val="20"/>
              </w:rPr>
            </w:pPr>
            <w:ins w:id="504" w:author="Ye-Kui Wang" w:date="2017-10-19T04:27:00Z">
              <w:del w:id="505" w:author="Ye-Kui Wang v2" w:date="2017-10-20T05:09:00Z">
                <w:r w:rsidDel="00B643F5">
                  <w:rPr>
                    <w:noProof/>
                    <w:sz w:val="20"/>
                  </w:rPr>
                  <w:tab/>
                </w:r>
              </w:del>
              <w:r>
                <w:rPr>
                  <w:noProof/>
                  <w:sz w:val="20"/>
                </w:rPr>
                <w:tab/>
              </w:r>
              <w:r>
                <w:rPr>
                  <w:noProof/>
                  <w:sz w:val="20"/>
                </w:rPr>
                <w:tab/>
              </w:r>
              <w:r>
                <w:rPr>
                  <w:noProof/>
                  <w:sz w:val="20"/>
                </w:rPr>
                <w:tab/>
              </w:r>
              <w:r>
                <w:rPr>
                  <w:noProof/>
                  <w:sz w:val="20"/>
                </w:rPr>
                <w:tab/>
              </w:r>
              <w:r>
                <w:rPr>
                  <w:rFonts w:eastAsia="Malgun Gothic"/>
                  <w:b/>
                  <w:noProof/>
                  <w:sz w:val="20"/>
                  <w:lang w:eastAsia="zh-CN"/>
                </w:rPr>
                <w:t>rwp_</w:t>
              </w:r>
              <w:del w:id="506" w:author="Gary Sullivan" w:date="2018-01-12T13:27:00Z">
                <w:r w:rsidDel="00A46B5B">
                  <w:rPr>
                    <w:rFonts w:eastAsia="Malgun Gothic"/>
                    <w:b/>
                    <w:noProof/>
                    <w:sz w:val="20"/>
                    <w:lang w:eastAsia="zh-CN"/>
                  </w:rPr>
                  <w:delText>gb_</w:delText>
                </w:r>
              </w:del>
            </w:ins>
            <w:ins w:id="507" w:author="Gary Sullivan" w:date="2018-01-12T13:27:00Z">
              <w:r w:rsidR="00A46B5B">
                <w:rPr>
                  <w:rFonts w:eastAsia="Malgun Gothic"/>
                  <w:b/>
                  <w:noProof/>
                  <w:sz w:val="20"/>
                  <w:lang w:eastAsia="zh-CN"/>
                </w:rPr>
                <w:t>guard_band_</w:t>
              </w:r>
            </w:ins>
            <w:ins w:id="508" w:author="Ye-Kui Wang" w:date="2017-10-19T04:27:00Z">
              <w:r>
                <w:rPr>
                  <w:rFonts w:eastAsia="Malgun Gothic"/>
                  <w:b/>
                  <w:noProof/>
                  <w:sz w:val="20"/>
                  <w:lang w:eastAsia="zh-CN"/>
                </w:rPr>
                <w:t>reserved_zero_3bits</w:t>
              </w:r>
              <w:r>
                <w:rPr>
                  <w:noProof/>
                  <w:sz w:val="20"/>
                </w:rPr>
                <w:t>[ i ]</w:t>
              </w:r>
            </w:ins>
          </w:p>
        </w:tc>
        <w:tc>
          <w:tcPr>
            <w:tcW w:w="1386" w:type="dxa"/>
            <w:tcBorders>
              <w:top w:val="single" w:sz="2" w:space="0" w:color="auto"/>
              <w:left w:val="single" w:sz="6" w:space="0" w:color="auto"/>
              <w:bottom w:val="single" w:sz="2" w:space="0" w:color="auto"/>
              <w:right w:val="single" w:sz="6" w:space="0" w:color="auto"/>
            </w:tcBorders>
          </w:tcPr>
          <w:p w14:paraId="474F0053" w14:textId="77777777" w:rsidR="00117C35" w:rsidRDefault="00117C35" w:rsidP="00281706">
            <w:pPr>
              <w:keepNext/>
              <w:spacing w:before="20" w:after="40"/>
              <w:jc w:val="center"/>
              <w:rPr>
                <w:ins w:id="509" w:author="Ye-Kui Wang" w:date="2017-10-19T04:27:00Z"/>
                <w:noProof/>
                <w:sz w:val="20"/>
              </w:rPr>
            </w:pPr>
            <w:ins w:id="510" w:author="Ye-Kui Wang" w:date="2017-10-19T04:27:00Z">
              <w:r>
                <w:rPr>
                  <w:noProof/>
                  <w:sz w:val="20"/>
                </w:rPr>
                <w:t>u(3)</w:t>
              </w:r>
            </w:ins>
          </w:p>
        </w:tc>
      </w:tr>
      <w:tr w:rsidR="00117C35" w:rsidRPr="002B5469" w14:paraId="1EB59F30" w14:textId="77777777" w:rsidTr="00281706">
        <w:trPr>
          <w:cantSplit/>
          <w:jc w:val="center"/>
          <w:ins w:id="511" w:author="Ye-Kui Wang" w:date="2017-10-19T04:27:00Z"/>
        </w:trPr>
        <w:tc>
          <w:tcPr>
            <w:tcW w:w="7686" w:type="dxa"/>
            <w:tcBorders>
              <w:top w:val="single" w:sz="2" w:space="0" w:color="auto"/>
              <w:left w:val="single" w:sz="6" w:space="0" w:color="auto"/>
              <w:bottom w:val="single" w:sz="2" w:space="0" w:color="auto"/>
              <w:right w:val="single" w:sz="6" w:space="0" w:color="auto"/>
            </w:tcBorders>
          </w:tcPr>
          <w:p w14:paraId="045665EA" w14:textId="77B89543" w:rsidR="00117C35" w:rsidRDefault="00117C35" w:rsidP="00281706">
            <w:pPr>
              <w:keepNext/>
              <w:tabs>
                <w:tab w:val="left" w:pos="216"/>
                <w:tab w:val="left" w:pos="514"/>
                <w:tab w:val="left" w:pos="648"/>
                <w:tab w:val="left" w:pos="864"/>
                <w:tab w:val="left" w:pos="1296"/>
                <w:tab w:val="left" w:pos="1512"/>
                <w:tab w:val="left" w:pos="1728"/>
                <w:tab w:val="left" w:pos="1944"/>
                <w:tab w:val="left" w:pos="2160"/>
              </w:tabs>
              <w:spacing w:before="20" w:after="40"/>
              <w:rPr>
                <w:ins w:id="512" w:author="Ye-Kui Wang" w:date="2017-10-19T04:27:00Z"/>
                <w:noProof/>
                <w:sz w:val="20"/>
              </w:rPr>
            </w:pPr>
            <w:ins w:id="513" w:author="Ye-Kui Wang" w:date="2017-10-19T04:27:00Z">
              <w:del w:id="514" w:author="Ye-Kui Wang v2" w:date="2017-10-20T05:09:00Z">
                <w:r w:rsidDel="00B643F5">
                  <w:rPr>
                    <w:noProof/>
                    <w:sz w:val="20"/>
                  </w:rPr>
                  <w:tab/>
                </w:r>
              </w:del>
              <w:r>
                <w:rPr>
                  <w:noProof/>
                  <w:sz w:val="20"/>
                </w:rPr>
                <w:tab/>
              </w:r>
              <w:r>
                <w:rPr>
                  <w:noProof/>
                  <w:sz w:val="20"/>
                </w:rPr>
                <w:tab/>
              </w:r>
              <w:r>
                <w:rPr>
                  <w:noProof/>
                  <w:sz w:val="20"/>
                </w:rPr>
                <w:tab/>
                <w:t>}</w:t>
              </w:r>
            </w:ins>
          </w:p>
        </w:tc>
        <w:tc>
          <w:tcPr>
            <w:tcW w:w="1386" w:type="dxa"/>
            <w:tcBorders>
              <w:top w:val="single" w:sz="2" w:space="0" w:color="auto"/>
              <w:left w:val="single" w:sz="6" w:space="0" w:color="auto"/>
              <w:bottom w:val="single" w:sz="2" w:space="0" w:color="auto"/>
              <w:right w:val="single" w:sz="6" w:space="0" w:color="auto"/>
            </w:tcBorders>
          </w:tcPr>
          <w:p w14:paraId="01907A6F" w14:textId="77777777" w:rsidR="00117C35" w:rsidRDefault="00117C35" w:rsidP="00281706">
            <w:pPr>
              <w:keepNext/>
              <w:spacing w:before="20" w:after="40"/>
              <w:jc w:val="center"/>
              <w:rPr>
                <w:ins w:id="515" w:author="Ye-Kui Wang" w:date="2017-10-19T04:27:00Z"/>
                <w:noProof/>
                <w:sz w:val="20"/>
              </w:rPr>
            </w:pPr>
          </w:p>
        </w:tc>
      </w:tr>
      <w:tr w:rsidR="00136F0C" w:rsidRPr="002B5469" w:rsidDel="00B643F5" w14:paraId="1F25EE66" w14:textId="67B532A5" w:rsidTr="00136F0C">
        <w:trPr>
          <w:cantSplit/>
          <w:jc w:val="center"/>
          <w:del w:id="516" w:author="Ye-Kui Wang v2" w:date="2017-10-20T05:09:00Z"/>
        </w:trPr>
        <w:tc>
          <w:tcPr>
            <w:tcW w:w="7686" w:type="dxa"/>
            <w:tcBorders>
              <w:top w:val="single" w:sz="2" w:space="0" w:color="auto"/>
              <w:left w:val="single" w:sz="6" w:space="0" w:color="auto"/>
              <w:bottom w:val="single" w:sz="2" w:space="0" w:color="auto"/>
              <w:right w:val="single" w:sz="6" w:space="0" w:color="auto"/>
            </w:tcBorders>
          </w:tcPr>
          <w:p w14:paraId="7FC2963D" w14:textId="389D56EC" w:rsidR="00136F0C" w:rsidDel="00B643F5"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del w:id="517" w:author="Ye-Kui Wang v2" w:date="2017-10-20T05:09:00Z"/>
                <w:noProof/>
                <w:sz w:val="20"/>
              </w:rPr>
            </w:pPr>
            <w:del w:id="518" w:author="Ye-Kui Wang v2" w:date="2017-10-20T05:09:00Z">
              <w:r w:rsidDel="00B643F5">
                <w:rPr>
                  <w:noProof/>
                  <w:sz w:val="20"/>
                </w:rPr>
                <w:tab/>
              </w:r>
              <w:r w:rsidDel="00B643F5">
                <w:rPr>
                  <w:noProof/>
                  <w:sz w:val="20"/>
                </w:rPr>
                <w:tab/>
              </w:r>
              <w:r w:rsidDel="00B643F5">
                <w:rPr>
                  <w:noProof/>
                  <w:sz w:val="20"/>
                </w:rPr>
                <w:tab/>
                <w:delText>}</w:delText>
              </w:r>
            </w:del>
          </w:p>
        </w:tc>
        <w:tc>
          <w:tcPr>
            <w:tcW w:w="1386" w:type="dxa"/>
            <w:tcBorders>
              <w:top w:val="single" w:sz="2" w:space="0" w:color="auto"/>
              <w:left w:val="single" w:sz="6" w:space="0" w:color="auto"/>
              <w:bottom w:val="single" w:sz="2" w:space="0" w:color="auto"/>
              <w:right w:val="single" w:sz="6" w:space="0" w:color="auto"/>
            </w:tcBorders>
          </w:tcPr>
          <w:p w14:paraId="670AA9EE" w14:textId="071C6757" w:rsidR="00136F0C" w:rsidDel="00B643F5" w:rsidRDefault="00136F0C" w:rsidP="006704A8">
            <w:pPr>
              <w:keepNext/>
              <w:spacing w:before="20" w:after="40"/>
              <w:jc w:val="center"/>
              <w:rPr>
                <w:del w:id="519" w:author="Ye-Kui Wang v2" w:date="2017-10-20T05:09:00Z"/>
                <w:noProof/>
                <w:sz w:val="20"/>
              </w:rPr>
            </w:pPr>
          </w:p>
        </w:tc>
      </w:tr>
      <w:tr w:rsidR="00136F0C" w:rsidRPr="002B5469" w14:paraId="56EB3FE4"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0D3777DB" w14:textId="77777777" w:rsidR="00136F0C" w:rsidRPr="002B5469"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r>
            <w:r>
              <w:rPr>
                <w:bCs/>
                <w:noProof/>
                <w:sz w:val="20"/>
              </w:rPr>
              <w:tab/>
              <w:t>}</w:t>
            </w:r>
          </w:p>
        </w:tc>
        <w:tc>
          <w:tcPr>
            <w:tcW w:w="1386" w:type="dxa"/>
            <w:tcBorders>
              <w:top w:val="single" w:sz="2" w:space="0" w:color="auto"/>
              <w:left w:val="single" w:sz="6" w:space="0" w:color="auto"/>
              <w:bottom w:val="single" w:sz="2" w:space="0" w:color="auto"/>
              <w:right w:val="single" w:sz="6" w:space="0" w:color="auto"/>
            </w:tcBorders>
          </w:tcPr>
          <w:p w14:paraId="23FDB3E6" w14:textId="77777777" w:rsidR="00136F0C" w:rsidRPr="002B5469" w:rsidRDefault="00136F0C" w:rsidP="006704A8">
            <w:pPr>
              <w:keepNext/>
              <w:spacing w:before="20" w:after="40"/>
              <w:jc w:val="center"/>
              <w:rPr>
                <w:noProof/>
                <w:sz w:val="20"/>
              </w:rPr>
            </w:pPr>
          </w:p>
        </w:tc>
      </w:tr>
      <w:tr w:rsidR="00136F0C" w:rsidRPr="002B5469" w14:paraId="46996B45"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19FEF6A8" w14:textId="77777777" w:rsidR="00136F0C" w:rsidRPr="002B5469" w:rsidRDefault="00136F0C" w:rsidP="006704A8">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2B5469">
              <w:rPr>
                <w:bCs/>
                <w:noProof/>
                <w:sz w:val="20"/>
              </w:rPr>
              <w:tab/>
              <w:t>}</w:t>
            </w:r>
          </w:p>
        </w:tc>
        <w:tc>
          <w:tcPr>
            <w:tcW w:w="1386" w:type="dxa"/>
            <w:tcBorders>
              <w:top w:val="single" w:sz="2" w:space="0" w:color="auto"/>
              <w:left w:val="single" w:sz="6" w:space="0" w:color="auto"/>
              <w:bottom w:val="single" w:sz="2" w:space="0" w:color="auto"/>
              <w:right w:val="single" w:sz="6" w:space="0" w:color="auto"/>
            </w:tcBorders>
          </w:tcPr>
          <w:p w14:paraId="654942ED" w14:textId="77777777" w:rsidR="00136F0C" w:rsidRPr="002B5469" w:rsidRDefault="00136F0C" w:rsidP="006704A8">
            <w:pPr>
              <w:keepNext/>
              <w:spacing w:before="20" w:after="40"/>
              <w:jc w:val="center"/>
              <w:rPr>
                <w:noProof/>
                <w:sz w:val="20"/>
              </w:rPr>
            </w:pPr>
          </w:p>
        </w:tc>
      </w:tr>
      <w:tr w:rsidR="00136F0C" w:rsidRPr="002B5469" w14:paraId="1198479B" w14:textId="77777777" w:rsidTr="00136F0C">
        <w:trPr>
          <w:cantSplit/>
          <w:jc w:val="center"/>
        </w:trPr>
        <w:tc>
          <w:tcPr>
            <w:tcW w:w="7686" w:type="dxa"/>
            <w:tcBorders>
              <w:top w:val="single" w:sz="2" w:space="0" w:color="auto"/>
              <w:left w:val="single" w:sz="6" w:space="0" w:color="auto"/>
              <w:bottom w:val="single" w:sz="2" w:space="0" w:color="auto"/>
              <w:right w:val="single" w:sz="6" w:space="0" w:color="auto"/>
            </w:tcBorders>
          </w:tcPr>
          <w:p w14:paraId="06B5027F" w14:textId="77777777" w:rsidR="00136F0C" w:rsidRPr="002B5469" w:rsidRDefault="00136F0C" w:rsidP="006704A8">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w:t>
            </w:r>
          </w:p>
        </w:tc>
        <w:tc>
          <w:tcPr>
            <w:tcW w:w="1386" w:type="dxa"/>
            <w:tcBorders>
              <w:top w:val="single" w:sz="2" w:space="0" w:color="auto"/>
              <w:left w:val="single" w:sz="6" w:space="0" w:color="auto"/>
              <w:bottom w:val="single" w:sz="2" w:space="0" w:color="auto"/>
              <w:right w:val="single" w:sz="6" w:space="0" w:color="auto"/>
            </w:tcBorders>
          </w:tcPr>
          <w:p w14:paraId="692D801A" w14:textId="77777777" w:rsidR="00136F0C" w:rsidRPr="002B5469" w:rsidRDefault="00136F0C" w:rsidP="006704A8">
            <w:pPr>
              <w:keepNext/>
              <w:spacing w:before="20" w:after="40"/>
              <w:jc w:val="center"/>
              <w:rPr>
                <w:noProof/>
                <w:sz w:val="20"/>
              </w:rPr>
            </w:pPr>
          </w:p>
        </w:tc>
      </w:tr>
    </w:tbl>
    <w:p w14:paraId="19FFB6D7" w14:textId="77777777" w:rsidR="00337C75" w:rsidRPr="00C9691B" w:rsidRDefault="00337C75" w:rsidP="00024D98">
      <w:pPr>
        <w:rPr>
          <w:noProof/>
          <w:sz w:val="20"/>
        </w:rPr>
      </w:pPr>
    </w:p>
    <w:p w14:paraId="02160C0F" w14:textId="4CBDFFD9" w:rsidR="00A44B62" w:rsidRPr="00136F0C" w:rsidRDefault="00A44B62" w:rsidP="00977481">
      <w:pPr>
        <w:pStyle w:val="3N2"/>
        <w:keepNext/>
        <w:ind w:left="6"/>
        <w:rPr>
          <w:b/>
        </w:rPr>
      </w:pPr>
      <w:r w:rsidRPr="00136F0C">
        <w:rPr>
          <w:b/>
        </w:rPr>
        <w:lastRenderedPageBreak/>
        <w:t>D.2.4</w:t>
      </w:r>
      <w:r w:rsidR="00337C75">
        <w:rPr>
          <w:b/>
        </w:rPr>
        <w:t>1.</w:t>
      </w:r>
      <w:ins w:id="520" w:author="Ye-Kui Wang" w:date="2017-10-19T04:28:00Z">
        <w:r w:rsidR="00117C35">
          <w:rPr>
            <w:b/>
          </w:rPr>
          <w:t>5</w:t>
        </w:r>
      </w:ins>
      <w:del w:id="521" w:author="Ye-Kui Wang" w:date="2017-10-19T04:28:00Z">
        <w:r w:rsidR="00337C75" w:rsidDel="00117C35">
          <w:rPr>
            <w:b/>
          </w:rPr>
          <w:delText>4</w:delText>
        </w:r>
      </w:del>
      <w:r w:rsidRPr="00136F0C">
        <w:rPr>
          <w:b/>
        </w:rPr>
        <w:tab/>
        <w:t>Omnidirectional viewport SEI message syntax</w:t>
      </w:r>
    </w:p>
    <w:p w14:paraId="22D94689" w14:textId="77777777" w:rsidR="00A44B62" w:rsidRPr="001B0A14" w:rsidRDefault="00A44B62" w:rsidP="001B4F7B">
      <w:pPr>
        <w:pStyle w:val="3HeaderFooter"/>
        <w:keepNext/>
        <w:rPr>
          <w:sz w:val="20"/>
          <w:szCs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35"/>
        <w:gridCol w:w="1342"/>
      </w:tblGrid>
      <w:tr w:rsidR="00A44B62" w:rsidRPr="00A44B62" w14:paraId="057B4FD2" w14:textId="77777777" w:rsidTr="00DB7EAF">
        <w:trPr>
          <w:cantSplit/>
          <w:jc w:val="center"/>
        </w:trPr>
        <w:tc>
          <w:tcPr>
            <w:tcW w:w="7735" w:type="dxa"/>
          </w:tcPr>
          <w:p w14:paraId="0473BA43" w14:textId="77777777" w:rsidR="00A44B62" w:rsidRPr="00A44B62" w:rsidRDefault="00F5186E"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Pr>
                <w:noProof/>
                <w:sz w:val="20"/>
              </w:rPr>
              <w:t>omni_</w:t>
            </w:r>
            <w:r w:rsidR="00A44B62" w:rsidRPr="00A44B62">
              <w:rPr>
                <w:noProof/>
                <w:sz w:val="20"/>
              </w:rPr>
              <w:t>viewport( payloadSize ) {</w:t>
            </w:r>
          </w:p>
        </w:tc>
        <w:tc>
          <w:tcPr>
            <w:tcW w:w="1342" w:type="dxa"/>
          </w:tcPr>
          <w:p w14:paraId="66BD4134" w14:textId="77777777" w:rsidR="00A44B62" w:rsidRPr="00A44B62" w:rsidRDefault="00A44B62" w:rsidP="00DB7EAF">
            <w:pPr>
              <w:keepNext/>
              <w:keepLines/>
              <w:spacing w:before="20" w:after="40"/>
              <w:jc w:val="center"/>
              <w:rPr>
                <w:bCs/>
                <w:noProof/>
                <w:sz w:val="20"/>
              </w:rPr>
            </w:pPr>
            <w:r w:rsidRPr="00A44B62">
              <w:rPr>
                <w:b/>
                <w:bCs/>
                <w:noProof/>
                <w:sz w:val="20"/>
              </w:rPr>
              <w:t>Descriptor</w:t>
            </w:r>
          </w:p>
        </w:tc>
      </w:tr>
      <w:tr w:rsidR="00A44B62" w:rsidRPr="00A44B62" w14:paraId="1A1B8260" w14:textId="77777777" w:rsidTr="00DB7EAF">
        <w:trPr>
          <w:cantSplit/>
          <w:jc w:val="center"/>
        </w:trPr>
        <w:tc>
          <w:tcPr>
            <w:tcW w:w="7735" w:type="dxa"/>
          </w:tcPr>
          <w:p w14:paraId="66B1DC4A"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b/>
                <w:bCs/>
                <w:noProof/>
                <w:sz w:val="20"/>
              </w:rPr>
              <w:tab/>
            </w:r>
            <w:r w:rsidRPr="00A44B62">
              <w:rPr>
                <w:b/>
                <w:noProof/>
                <w:sz w:val="20"/>
              </w:rPr>
              <w:t>omni_viewport_</w:t>
            </w:r>
            <w:r w:rsidRPr="00A44B62">
              <w:rPr>
                <w:b/>
                <w:bCs/>
                <w:sz w:val="20"/>
              </w:rPr>
              <w:t>id</w:t>
            </w:r>
          </w:p>
        </w:tc>
        <w:tc>
          <w:tcPr>
            <w:tcW w:w="1342" w:type="dxa"/>
          </w:tcPr>
          <w:p w14:paraId="505CFB24" w14:textId="77777777" w:rsidR="00A44B62" w:rsidRPr="00A44B62" w:rsidRDefault="00A44B62" w:rsidP="00DB7EAF">
            <w:pPr>
              <w:keepNext/>
              <w:keepLines/>
              <w:spacing w:before="20" w:after="40"/>
              <w:jc w:val="center"/>
              <w:rPr>
                <w:b/>
                <w:bCs/>
                <w:noProof/>
                <w:sz w:val="20"/>
              </w:rPr>
            </w:pPr>
            <w:proofErr w:type="gramStart"/>
            <w:r w:rsidRPr="00A44B62">
              <w:rPr>
                <w:sz w:val="20"/>
              </w:rPr>
              <w:t>u(</w:t>
            </w:r>
            <w:proofErr w:type="gramEnd"/>
            <w:r w:rsidRPr="00A44B62">
              <w:rPr>
                <w:sz w:val="20"/>
              </w:rPr>
              <w:t>10)</w:t>
            </w:r>
          </w:p>
        </w:tc>
      </w:tr>
      <w:tr w:rsidR="00A44B62" w:rsidRPr="00A44B62" w14:paraId="67A8808B" w14:textId="77777777" w:rsidTr="00DB7EAF">
        <w:trPr>
          <w:cantSplit/>
          <w:jc w:val="center"/>
        </w:trPr>
        <w:tc>
          <w:tcPr>
            <w:tcW w:w="7735" w:type="dxa"/>
          </w:tcPr>
          <w:p w14:paraId="2C655EBD"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A44B62">
              <w:rPr>
                <w:noProof/>
                <w:sz w:val="20"/>
              </w:rPr>
              <w:tab/>
            </w:r>
            <w:r w:rsidRPr="00A44B62">
              <w:rPr>
                <w:b/>
                <w:noProof/>
                <w:sz w:val="20"/>
              </w:rPr>
              <w:t>omni_viewport_</w:t>
            </w:r>
            <w:r w:rsidRPr="00A44B62">
              <w:rPr>
                <w:b/>
                <w:bCs/>
                <w:noProof/>
                <w:sz w:val="20"/>
              </w:rPr>
              <w:t>cancel_flag</w:t>
            </w:r>
          </w:p>
        </w:tc>
        <w:tc>
          <w:tcPr>
            <w:tcW w:w="1342" w:type="dxa"/>
          </w:tcPr>
          <w:p w14:paraId="47F04589" w14:textId="77777777" w:rsidR="00A44B62" w:rsidRPr="00A44B62" w:rsidRDefault="00A44B62" w:rsidP="00DB7EAF">
            <w:pPr>
              <w:keepNext/>
              <w:keepLines/>
              <w:spacing w:before="20" w:after="40"/>
              <w:jc w:val="center"/>
              <w:rPr>
                <w:bCs/>
                <w:noProof/>
                <w:sz w:val="20"/>
              </w:rPr>
            </w:pPr>
            <w:r w:rsidRPr="00A44B62">
              <w:rPr>
                <w:bCs/>
                <w:noProof/>
                <w:sz w:val="20"/>
              </w:rPr>
              <w:t>u(1)</w:t>
            </w:r>
          </w:p>
        </w:tc>
      </w:tr>
      <w:tr w:rsidR="00A44B62" w:rsidRPr="00A44B62" w14:paraId="22079E5D" w14:textId="77777777" w:rsidTr="00DB7EAF">
        <w:trPr>
          <w:cantSplit/>
          <w:jc w:val="center"/>
        </w:trPr>
        <w:tc>
          <w:tcPr>
            <w:tcW w:w="7735" w:type="dxa"/>
          </w:tcPr>
          <w:p w14:paraId="4658444A"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t>if( !omni_viewport_cancel_flag ) {</w:t>
            </w:r>
          </w:p>
        </w:tc>
        <w:tc>
          <w:tcPr>
            <w:tcW w:w="1342" w:type="dxa"/>
          </w:tcPr>
          <w:p w14:paraId="4340A506" w14:textId="77777777" w:rsidR="00A44B62" w:rsidRPr="00A44B62" w:rsidRDefault="00A44B62" w:rsidP="00DB7EAF">
            <w:pPr>
              <w:keepNext/>
              <w:keepLines/>
              <w:spacing w:before="20" w:after="40"/>
              <w:jc w:val="center"/>
              <w:rPr>
                <w:bCs/>
                <w:noProof/>
                <w:sz w:val="20"/>
              </w:rPr>
            </w:pPr>
          </w:p>
        </w:tc>
      </w:tr>
      <w:tr w:rsidR="00A44B62" w:rsidRPr="00A44B62" w14:paraId="70849635" w14:textId="77777777" w:rsidTr="00DB7EAF">
        <w:trPr>
          <w:cantSplit/>
          <w:jc w:val="center"/>
        </w:trPr>
        <w:tc>
          <w:tcPr>
            <w:tcW w:w="7735" w:type="dxa"/>
          </w:tcPr>
          <w:p w14:paraId="19531EB1"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r>
            <w:r w:rsidRPr="00A44B62">
              <w:rPr>
                <w:noProof/>
                <w:sz w:val="20"/>
              </w:rPr>
              <w:tab/>
            </w:r>
            <w:r w:rsidRPr="00A44B62">
              <w:rPr>
                <w:b/>
                <w:noProof/>
                <w:sz w:val="20"/>
              </w:rPr>
              <w:t>omni_viewport_</w:t>
            </w:r>
            <w:r w:rsidRPr="00A44B62">
              <w:rPr>
                <w:b/>
                <w:bCs/>
                <w:noProof/>
                <w:sz w:val="20"/>
              </w:rPr>
              <w:t>persistence_flag</w:t>
            </w:r>
          </w:p>
        </w:tc>
        <w:tc>
          <w:tcPr>
            <w:tcW w:w="1342" w:type="dxa"/>
          </w:tcPr>
          <w:p w14:paraId="24CD3C07" w14:textId="77777777" w:rsidR="00A44B62" w:rsidRPr="00A44B62" w:rsidRDefault="00A44B62" w:rsidP="00DB7EAF">
            <w:pPr>
              <w:keepNext/>
              <w:keepLines/>
              <w:spacing w:before="20" w:after="40"/>
              <w:jc w:val="center"/>
              <w:rPr>
                <w:bCs/>
                <w:noProof/>
                <w:sz w:val="20"/>
              </w:rPr>
            </w:pPr>
            <w:r w:rsidRPr="00A44B62">
              <w:rPr>
                <w:bCs/>
                <w:noProof/>
                <w:sz w:val="20"/>
              </w:rPr>
              <w:t>u(1)</w:t>
            </w:r>
          </w:p>
        </w:tc>
      </w:tr>
      <w:tr w:rsidR="00A44B62" w:rsidRPr="00A44B62" w14:paraId="7AD73B03" w14:textId="77777777" w:rsidTr="00DB7EAF">
        <w:trPr>
          <w:cantSplit/>
          <w:jc w:val="center"/>
        </w:trPr>
        <w:tc>
          <w:tcPr>
            <w:tcW w:w="7735" w:type="dxa"/>
          </w:tcPr>
          <w:p w14:paraId="29835BE7"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b/>
                <w:bCs/>
                <w:noProof/>
                <w:sz w:val="20"/>
              </w:rPr>
              <w:tab/>
            </w:r>
            <w:r w:rsidRPr="00A44B62">
              <w:rPr>
                <w:b/>
                <w:bCs/>
                <w:noProof/>
                <w:sz w:val="20"/>
              </w:rPr>
              <w:tab/>
            </w:r>
            <w:r w:rsidRPr="00A44B62">
              <w:rPr>
                <w:b/>
                <w:noProof/>
                <w:sz w:val="20"/>
              </w:rPr>
              <w:t>omni_viewport</w:t>
            </w:r>
            <w:r w:rsidRPr="00A44B62">
              <w:rPr>
                <w:b/>
                <w:bCs/>
                <w:sz w:val="20"/>
              </w:rPr>
              <w:t>_cnt_minus1</w:t>
            </w:r>
          </w:p>
        </w:tc>
        <w:tc>
          <w:tcPr>
            <w:tcW w:w="1342" w:type="dxa"/>
          </w:tcPr>
          <w:p w14:paraId="2F696F15" w14:textId="77777777" w:rsidR="00A44B62" w:rsidRPr="00A44B62" w:rsidRDefault="00A44B62" w:rsidP="00DB7EAF">
            <w:pPr>
              <w:keepNext/>
              <w:keepLines/>
              <w:spacing w:before="20" w:after="40"/>
              <w:jc w:val="center"/>
              <w:rPr>
                <w:bCs/>
                <w:noProof/>
                <w:sz w:val="20"/>
              </w:rPr>
            </w:pPr>
            <w:proofErr w:type="gramStart"/>
            <w:r w:rsidRPr="00A44B62">
              <w:rPr>
                <w:sz w:val="20"/>
              </w:rPr>
              <w:t>u(</w:t>
            </w:r>
            <w:proofErr w:type="gramEnd"/>
            <w:r w:rsidRPr="00A44B62">
              <w:rPr>
                <w:sz w:val="20"/>
              </w:rPr>
              <w:t>4)</w:t>
            </w:r>
          </w:p>
        </w:tc>
      </w:tr>
      <w:tr w:rsidR="00A44B62" w:rsidRPr="00A44B62" w14:paraId="056C685A" w14:textId="77777777" w:rsidTr="00DB7EAF">
        <w:trPr>
          <w:cantSplit/>
          <w:jc w:val="center"/>
        </w:trPr>
        <w:tc>
          <w:tcPr>
            <w:tcW w:w="7735" w:type="dxa"/>
          </w:tcPr>
          <w:p w14:paraId="2DFFDFBF"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b/>
                <w:bCs/>
                <w:noProof/>
                <w:sz w:val="20"/>
              </w:rPr>
              <w:tab/>
            </w:r>
            <w:r w:rsidRPr="00A44B62">
              <w:rPr>
                <w:b/>
                <w:bCs/>
                <w:noProof/>
                <w:sz w:val="20"/>
              </w:rPr>
              <w:tab/>
            </w:r>
            <w:proofErr w:type="gramStart"/>
            <w:r w:rsidRPr="00A44B62">
              <w:rPr>
                <w:bCs/>
                <w:sz w:val="20"/>
              </w:rPr>
              <w:t>for( i</w:t>
            </w:r>
            <w:proofErr w:type="gramEnd"/>
            <w:r w:rsidRPr="00A44B62">
              <w:rPr>
                <w:bCs/>
                <w:sz w:val="20"/>
              </w:rPr>
              <w:t> = 0; i  &lt;=  </w:t>
            </w:r>
            <w:r w:rsidRPr="00A44B62">
              <w:rPr>
                <w:noProof/>
                <w:sz w:val="20"/>
              </w:rPr>
              <w:t>omni_viewport_cnt_minus1</w:t>
            </w:r>
            <w:r w:rsidRPr="00A44B62">
              <w:rPr>
                <w:bCs/>
                <w:sz w:val="20"/>
              </w:rPr>
              <w:t>; i++ ) {</w:t>
            </w:r>
          </w:p>
        </w:tc>
        <w:tc>
          <w:tcPr>
            <w:tcW w:w="1342" w:type="dxa"/>
          </w:tcPr>
          <w:p w14:paraId="4C376D64" w14:textId="77777777" w:rsidR="00A44B62" w:rsidRPr="00A44B62" w:rsidRDefault="00A44B62" w:rsidP="00DB7EAF">
            <w:pPr>
              <w:keepNext/>
              <w:keepLines/>
              <w:spacing w:before="20" w:after="40"/>
              <w:jc w:val="center"/>
              <w:rPr>
                <w:bCs/>
                <w:noProof/>
                <w:sz w:val="20"/>
              </w:rPr>
            </w:pPr>
          </w:p>
        </w:tc>
      </w:tr>
      <w:tr w:rsidR="00A44B62" w:rsidRPr="00A44B62" w14:paraId="20757CFE" w14:textId="77777777" w:rsidTr="00DB7EAF">
        <w:trPr>
          <w:cantSplit/>
          <w:jc w:val="center"/>
        </w:trPr>
        <w:tc>
          <w:tcPr>
            <w:tcW w:w="7735" w:type="dxa"/>
          </w:tcPr>
          <w:p w14:paraId="2AEC0210" w14:textId="56D0CEF2"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A44B62">
              <w:rPr>
                <w:b/>
                <w:bCs/>
                <w:noProof/>
                <w:sz w:val="20"/>
              </w:rPr>
              <w:tab/>
            </w:r>
            <w:r w:rsidRPr="00A44B62">
              <w:rPr>
                <w:noProof/>
                <w:sz w:val="20"/>
              </w:rPr>
              <w:tab/>
            </w:r>
            <w:r w:rsidRPr="00A44B62">
              <w:rPr>
                <w:b/>
                <w:bCs/>
                <w:noProof/>
                <w:sz w:val="20"/>
              </w:rPr>
              <w:tab/>
            </w:r>
            <w:r w:rsidRPr="00A44B62">
              <w:rPr>
                <w:b/>
                <w:noProof/>
                <w:sz w:val="20"/>
              </w:rPr>
              <w:t>omni_viewport_</w:t>
            </w:r>
            <w:r w:rsidR="007C3012">
              <w:rPr>
                <w:b/>
                <w:noProof/>
                <w:sz w:val="20"/>
              </w:rPr>
              <w:t>azimuth</w:t>
            </w:r>
            <w:r w:rsidRPr="00A44B62">
              <w:rPr>
                <w:b/>
                <w:bCs/>
                <w:noProof/>
                <w:sz w:val="20"/>
              </w:rPr>
              <w:t>_</w:t>
            </w:r>
            <w:proofErr w:type="gramStart"/>
            <w:r w:rsidR="0087088E">
              <w:rPr>
                <w:b/>
                <w:bCs/>
                <w:noProof/>
                <w:sz w:val="20"/>
              </w:rPr>
              <w:t>centre</w:t>
            </w:r>
            <w:r w:rsidRPr="00A44B62">
              <w:rPr>
                <w:bCs/>
                <w:sz w:val="20"/>
              </w:rPr>
              <w:t>[</w:t>
            </w:r>
            <w:proofErr w:type="gramEnd"/>
            <w:r w:rsidRPr="00A44B62">
              <w:rPr>
                <w:bCs/>
                <w:sz w:val="20"/>
              </w:rPr>
              <w:t> i ]</w:t>
            </w:r>
          </w:p>
        </w:tc>
        <w:tc>
          <w:tcPr>
            <w:tcW w:w="1342" w:type="dxa"/>
          </w:tcPr>
          <w:p w14:paraId="3B17F096" w14:textId="77777777" w:rsidR="00A44B62" w:rsidRPr="00A44B62" w:rsidRDefault="00A44B62" w:rsidP="00DB7EAF">
            <w:pPr>
              <w:keepNext/>
              <w:keepLines/>
              <w:spacing w:before="20" w:after="40"/>
              <w:jc w:val="center"/>
              <w:rPr>
                <w:bCs/>
                <w:noProof/>
                <w:sz w:val="20"/>
              </w:rPr>
            </w:pPr>
            <w:proofErr w:type="gramStart"/>
            <w:r w:rsidRPr="00A44B62">
              <w:rPr>
                <w:rFonts w:eastAsia="Malgun Gothic"/>
                <w:bCs/>
                <w:sz w:val="20"/>
              </w:rPr>
              <w:t>i(</w:t>
            </w:r>
            <w:proofErr w:type="gramEnd"/>
            <w:r w:rsidRPr="00A44B62">
              <w:rPr>
                <w:rFonts w:eastAsia="Malgun Gothic"/>
                <w:bCs/>
                <w:sz w:val="20"/>
              </w:rPr>
              <w:t>32)</w:t>
            </w:r>
          </w:p>
        </w:tc>
      </w:tr>
      <w:tr w:rsidR="00A44B62" w:rsidRPr="00A44B62" w14:paraId="12B38564" w14:textId="77777777" w:rsidTr="00DB7EAF">
        <w:trPr>
          <w:cantSplit/>
          <w:jc w:val="center"/>
        </w:trPr>
        <w:tc>
          <w:tcPr>
            <w:tcW w:w="7735" w:type="dxa"/>
          </w:tcPr>
          <w:p w14:paraId="5648CF39" w14:textId="239FFA33"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A44B62">
              <w:rPr>
                <w:b/>
                <w:bCs/>
                <w:noProof/>
                <w:sz w:val="20"/>
              </w:rPr>
              <w:tab/>
            </w:r>
            <w:r w:rsidRPr="00A44B62">
              <w:rPr>
                <w:b/>
                <w:bCs/>
                <w:noProof/>
                <w:sz w:val="20"/>
              </w:rPr>
              <w:tab/>
            </w:r>
            <w:r w:rsidRPr="00A44B62">
              <w:rPr>
                <w:b/>
                <w:bCs/>
                <w:noProof/>
                <w:sz w:val="20"/>
              </w:rPr>
              <w:tab/>
            </w:r>
            <w:r w:rsidRPr="00A44B62">
              <w:rPr>
                <w:b/>
                <w:noProof/>
                <w:sz w:val="20"/>
              </w:rPr>
              <w:t>omni_viewport_</w:t>
            </w:r>
            <w:r w:rsidR="007C3012">
              <w:rPr>
                <w:b/>
                <w:noProof/>
                <w:sz w:val="20"/>
              </w:rPr>
              <w:t>elevation</w:t>
            </w:r>
            <w:r w:rsidRPr="00A44B62">
              <w:rPr>
                <w:b/>
                <w:bCs/>
                <w:noProof/>
                <w:sz w:val="20"/>
              </w:rPr>
              <w:t>_</w:t>
            </w:r>
            <w:proofErr w:type="gramStart"/>
            <w:r w:rsidR="0087088E">
              <w:rPr>
                <w:b/>
                <w:bCs/>
                <w:noProof/>
                <w:sz w:val="20"/>
              </w:rPr>
              <w:t>centre</w:t>
            </w:r>
            <w:r w:rsidRPr="00A44B62">
              <w:rPr>
                <w:bCs/>
                <w:sz w:val="20"/>
              </w:rPr>
              <w:t>[</w:t>
            </w:r>
            <w:proofErr w:type="gramEnd"/>
            <w:r w:rsidRPr="00A44B62">
              <w:rPr>
                <w:bCs/>
                <w:sz w:val="20"/>
              </w:rPr>
              <w:t> i ]</w:t>
            </w:r>
          </w:p>
        </w:tc>
        <w:tc>
          <w:tcPr>
            <w:tcW w:w="1342" w:type="dxa"/>
          </w:tcPr>
          <w:p w14:paraId="4242AB54" w14:textId="77777777" w:rsidR="00A44B62" w:rsidRPr="00A44B62" w:rsidRDefault="00A44B62" w:rsidP="00DB7EAF">
            <w:pPr>
              <w:keepNext/>
              <w:keepLines/>
              <w:spacing w:before="20" w:after="40"/>
              <w:jc w:val="center"/>
              <w:rPr>
                <w:bCs/>
                <w:noProof/>
                <w:sz w:val="20"/>
              </w:rPr>
            </w:pPr>
            <w:proofErr w:type="gramStart"/>
            <w:r w:rsidRPr="00A44B62">
              <w:rPr>
                <w:rFonts w:eastAsia="Malgun Gothic"/>
                <w:bCs/>
                <w:sz w:val="20"/>
              </w:rPr>
              <w:t>i(</w:t>
            </w:r>
            <w:proofErr w:type="gramEnd"/>
            <w:r w:rsidRPr="00A44B62">
              <w:rPr>
                <w:rFonts w:eastAsia="Malgun Gothic"/>
                <w:bCs/>
                <w:sz w:val="20"/>
              </w:rPr>
              <w:t>32)</w:t>
            </w:r>
          </w:p>
        </w:tc>
      </w:tr>
      <w:tr w:rsidR="00A44B62" w:rsidRPr="00A44B62" w14:paraId="31097569" w14:textId="77777777" w:rsidTr="00DB7EAF">
        <w:trPr>
          <w:cantSplit/>
          <w:jc w:val="center"/>
        </w:trPr>
        <w:tc>
          <w:tcPr>
            <w:tcW w:w="7735" w:type="dxa"/>
          </w:tcPr>
          <w:p w14:paraId="0C1118EF" w14:textId="4B4E39AA"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A44B62">
              <w:rPr>
                <w:b/>
                <w:bCs/>
                <w:noProof/>
                <w:sz w:val="20"/>
              </w:rPr>
              <w:tab/>
            </w:r>
            <w:r w:rsidRPr="00A44B62">
              <w:rPr>
                <w:b/>
                <w:bCs/>
                <w:noProof/>
                <w:sz w:val="20"/>
              </w:rPr>
              <w:tab/>
            </w:r>
            <w:r w:rsidRPr="00A44B62">
              <w:rPr>
                <w:b/>
                <w:bCs/>
                <w:noProof/>
                <w:sz w:val="20"/>
              </w:rPr>
              <w:tab/>
            </w:r>
            <w:r w:rsidRPr="00A44B62">
              <w:rPr>
                <w:b/>
                <w:noProof/>
                <w:sz w:val="20"/>
              </w:rPr>
              <w:t>omni_viewport_</w:t>
            </w:r>
            <w:r w:rsidR="007C3012">
              <w:rPr>
                <w:b/>
                <w:noProof/>
                <w:sz w:val="20"/>
              </w:rPr>
              <w:t>tilt</w:t>
            </w:r>
            <w:r w:rsidRPr="00A44B62">
              <w:rPr>
                <w:b/>
                <w:bCs/>
                <w:noProof/>
                <w:sz w:val="20"/>
              </w:rPr>
              <w:t>_</w:t>
            </w:r>
            <w:proofErr w:type="gramStart"/>
            <w:r w:rsidR="0087088E">
              <w:rPr>
                <w:b/>
                <w:bCs/>
                <w:noProof/>
                <w:sz w:val="20"/>
              </w:rPr>
              <w:t>centre</w:t>
            </w:r>
            <w:r w:rsidRPr="00A44B62">
              <w:rPr>
                <w:bCs/>
                <w:sz w:val="20"/>
              </w:rPr>
              <w:t>[</w:t>
            </w:r>
            <w:proofErr w:type="gramEnd"/>
            <w:r w:rsidRPr="00A44B62">
              <w:rPr>
                <w:bCs/>
                <w:sz w:val="20"/>
              </w:rPr>
              <w:t> i ]</w:t>
            </w:r>
          </w:p>
        </w:tc>
        <w:tc>
          <w:tcPr>
            <w:tcW w:w="1342" w:type="dxa"/>
          </w:tcPr>
          <w:p w14:paraId="06F646DE" w14:textId="77777777" w:rsidR="00A44B62" w:rsidRPr="00A44B62" w:rsidRDefault="00A44B62" w:rsidP="00DB7EAF">
            <w:pPr>
              <w:keepNext/>
              <w:keepLines/>
              <w:spacing w:before="20" w:after="40"/>
              <w:jc w:val="center"/>
              <w:rPr>
                <w:rFonts w:eastAsia="Malgun Gothic"/>
                <w:bCs/>
                <w:sz w:val="20"/>
              </w:rPr>
            </w:pPr>
            <w:proofErr w:type="gramStart"/>
            <w:r w:rsidRPr="00A44B62">
              <w:rPr>
                <w:rFonts w:eastAsia="Malgun Gothic"/>
                <w:bCs/>
                <w:sz w:val="20"/>
              </w:rPr>
              <w:t>i(</w:t>
            </w:r>
            <w:proofErr w:type="gramEnd"/>
            <w:r w:rsidRPr="00A44B62">
              <w:rPr>
                <w:rFonts w:eastAsia="Malgun Gothic"/>
                <w:bCs/>
                <w:sz w:val="20"/>
              </w:rPr>
              <w:t>32)</w:t>
            </w:r>
          </w:p>
        </w:tc>
      </w:tr>
      <w:tr w:rsidR="00A44B62" w:rsidRPr="00A44B62" w14:paraId="70552396" w14:textId="77777777" w:rsidTr="00DB7EAF">
        <w:trPr>
          <w:cantSplit/>
          <w:jc w:val="center"/>
        </w:trPr>
        <w:tc>
          <w:tcPr>
            <w:tcW w:w="7735" w:type="dxa"/>
          </w:tcPr>
          <w:p w14:paraId="52EA10EA" w14:textId="3E3172E6"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A44B62">
              <w:rPr>
                <w:b/>
                <w:bCs/>
                <w:noProof/>
                <w:sz w:val="20"/>
              </w:rPr>
              <w:tab/>
            </w:r>
            <w:r w:rsidRPr="00A44B62">
              <w:rPr>
                <w:noProof/>
                <w:sz w:val="20"/>
              </w:rPr>
              <w:tab/>
            </w:r>
            <w:r w:rsidRPr="00A44B62">
              <w:rPr>
                <w:b/>
                <w:bCs/>
                <w:noProof/>
                <w:sz w:val="20"/>
              </w:rPr>
              <w:tab/>
            </w:r>
            <w:r w:rsidRPr="00A44B62">
              <w:rPr>
                <w:b/>
                <w:noProof/>
                <w:sz w:val="20"/>
              </w:rPr>
              <w:t>omni_viewport_</w:t>
            </w:r>
            <w:r w:rsidR="007C3012">
              <w:rPr>
                <w:b/>
                <w:noProof/>
                <w:sz w:val="20"/>
              </w:rPr>
              <w:t>hor</w:t>
            </w:r>
            <w:r w:rsidRPr="00A44B62">
              <w:rPr>
                <w:b/>
                <w:noProof/>
                <w:sz w:val="20"/>
              </w:rPr>
              <w:t>_</w:t>
            </w:r>
            <w:proofErr w:type="gramStart"/>
            <w:r w:rsidRPr="00A44B62">
              <w:rPr>
                <w:b/>
                <w:noProof/>
                <w:sz w:val="20"/>
              </w:rPr>
              <w:t>range</w:t>
            </w:r>
            <w:r w:rsidRPr="00A44B62">
              <w:rPr>
                <w:bCs/>
                <w:sz w:val="20"/>
              </w:rPr>
              <w:t>[</w:t>
            </w:r>
            <w:proofErr w:type="gramEnd"/>
            <w:r w:rsidRPr="00A44B62">
              <w:rPr>
                <w:bCs/>
                <w:sz w:val="20"/>
              </w:rPr>
              <w:t> i ]</w:t>
            </w:r>
          </w:p>
        </w:tc>
        <w:tc>
          <w:tcPr>
            <w:tcW w:w="1342" w:type="dxa"/>
          </w:tcPr>
          <w:p w14:paraId="7897BDB1" w14:textId="77777777" w:rsidR="00A44B62" w:rsidRPr="00A44B62" w:rsidRDefault="00A44B62" w:rsidP="00DB7EAF">
            <w:pPr>
              <w:keepNext/>
              <w:keepLines/>
              <w:spacing w:before="20" w:after="40"/>
              <w:jc w:val="center"/>
              <w:rPr>
                <w:bCs/>
                <w:noProof/>
                <w:sz w:val="20"/>
              </w:rPr>
            </w:pPr>
            <w:proofErr w:type="gramStart"/>
            <w:r w:rsidRPr="00A44B62">
              <w:rPr>
                <w:rFonts w:eastAsia="Malgun Gothic"/>
                <w:bCs/>
                <w:sz w:val="20"/>
              </w:rPr>
              <w:t>u(</w:t>
            </w:r>
            <w:proofErr w:type="gramEnd"/>
            <w:r w:rsidRPr="00A44B62">
              <w:rPr>
                <w:rFonts w:eastAsia="Malgun Gothic"/>
                <w:bCs/>
                <w:sz w:val="20"/>
              </w:rPr>
              <w:t>32)</w:t>
            </w:r>
          </w:p>
        </w:tc>
      </w:tr>
      <w:tr w:rsidR="00A44B62" w:rsidRPr="00A44B62" w14:paraId="3BE400C0" w14:textId="77777777" w:rsidTr="00DB7EAF">
        <w:trPr>
          <w:cantSplit/>
          <w:jc w:val="center"/>
        </w:trPr>
        <w:tc>
          <w:tcPr>
            <w:tcW w:w="7735" w:type="dxa"/>
          </w:tcPr>
          <w:p w14:paraId="0D432E1A" w14:textId="0A11AA04"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A44B62">
              <w:rPr>
                <w:b/>
                <w:bCs/>
                <w:noProof/>
                <w:sz w:val="20"/>
              </w:rPr>
              <w:tab/>
            </w:r>
            <w:r w:rsidRPr="00A44B62">
              <w:rPr>
                <w:b/>
                <w:bCs/>
                <w:noProof/>
                <w:sz w:val="20"/>
              </w:rPr>
              <w:tab/>
            </w:r>
            <w:r w:rsidRPr="00A44B62">
              <w:rPr>
                <w:b/>
                <w:bCs/>
                <w:noProof/>
                <w:sz w:val="20"/>
              </w:rPr>
              <w:tab/>
            </w:r>
            <w:r w:rsidRPr="00A44B62">
              <w:rPr>
                <w:b/>
                <w:noProof/>
                <w:sz w:val="20"/>
              </w:rPr>
              <w:t>omni_viewport_</w:t>
            </w:r>
            <w:r w:rsidR="007C3012">
              <w:rPr>
                <w:b/>
                <w:noProof/>
                <w:sz w:val="20"/>
              </w:rPr>
              <w:t>ver</w:t>
            </w:r>
            <w:r w:rsidRPr="00A44B62">
              <w:rPr>
                <w:b/>
                <w:noProof/>
                <w:sz w:val="20"/>
              </w:rPr>
              <w:t>_</w:t>
            </w:r>
            <w:proofErr w:type="gramStart"/>
            <w:r w:rsidRPr="00A44B62">
              <w:rPr>
                <w:b/>
                <w:noProof/>
                <w:sz w:val="20"/>
              </w:rPr>
              <w:t>range</w:t>
            </w:r>
            <w:r w:rsidRPr="00A44B62">
              <w:rPr>
                <w:bCs/>
                <w:sz w:val="20"/>
              </w:rPr>
              <w:t>[</w:t>
            </w:r>
            <w:proofErr w:type="gramEnd"/>
            <w:r w:rsidRPr="00A44B62">
              <w:rPr>
                <w:bCs/>
                <w:sz w:val="20"/>
              </w:rPr>
              <w:t> i ]</w:t>
            </w:r>
          </w:p>
        </w:tc>
        <w:tc>
          <w:tcPr>
            <w:tcW w:w="1342" w:type="dxa"/>
          </w:tcPr>
          <w:p w14:paraId="654C519E" w14:textId="77777777" w:rsidR="00A44B62" w:rsidRPr="00A44B62" w:rsidRDefault="00A44B62" w:rsidP="00DB7EAF">
            <w:pPr>
              <w:keepNext/>
              <w:keepLines/>
              <w:spacing w:before="20" w:after="40"/>
              <w:jc w:val="center"/>
              <w:rPr>
                <w:bCs/>
                <w:noProof/>
                <w:sz w:val="20"/>
              </w:rPr>
            </w:pPr>
            <w:proofErr w:type="gramStart"/>
            <w:r w:rsidRPr="00A44B62">
              <w:rPr>
                <w:rFonts w:eastAsia="Malgun Gothic"/>
                <w:bCs/>
                <w:sz w:val="20"/>
              </w:rPr>
              <w:t>u(</w:t>
            </w:r>
            <w:proofErr w:type="gramEnd"/>
            <w:r w:rsidRPr="00A44B62">
              <w:rPr>
                <w:rFonts w:eastAsia="Malgun Gothic"/>
                <w:bCs/>
                <w:sz w:val="20"/>
              </w:rPr>
              <w:t>32)</w:t>
            </w:r>
          </w:p>
        </w:tc>
      </w:tr>
      <w:tr w:rsidR="00A44B62" w:rsidRPr="00A44B62" w14:paraId="697FFAA7" w14:textId="77777777" w:rsidTr="00DB7EAF">
        <w:trPr>
          <w:cantSplit/>
          <w:jc w:val="center"/>
        </w:trPr>
        <w:tc>
          <w:tcPr>
            <w:tcW w:w="7735" w:type="dxa"/>
          </w:tcPr>
          <w:p w14:paraId="34FDA43C"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A44B62">
              <w:rPr>
                <w:noProof/>
                <w:sz w:val="20"/>
              </w:rPr>
              <w:tab/>
            </w:r>
            <w:r w:rsidRPr="00A44B62">
              <w:rPr>
                <w:noProof/>
                <w:sz w:val="20"/>
              </w:rPr>
              <w:tab/>
              <w:t>}</w:t>
            </w:r>
          </w:p>
        </w:tc>
        <w:tc>
          <w:tcPr>
            <w:tcW w:w="1342" w:type="dxa"/>
          </w:tcPr>
          <w:p w14:paraId="01926D83" w14:textId="77777777" w:rsidR="00A44B62" w:rsidRPr="00A44B62" w:rsidRDefault="00A44B62" w:rsidP="00DB7EAF">
            <w:pPr>
              <w:keepNext/>
              <w:keepLines/>
              <w:spacing w:before="20" w:after="40"/>
              <w:jc w:val="center"/>
              <w:rPr>
                <w:rFonts w:eastAsia="Malgun Gothic"/>
                <w:bCs/>
                <w:sz w:val="20"/>
              </w:rPr>
            </w:pPr>
          </w:p>
        </w:tc>
      </w:tr>
      <w:tr w:rsidR="00A44B62" w:rsidRPr="00A44B62" w14:paraId="0779985D" w14:textId="77777777" w:rsidTr="00DB7EAF">
        <w:trPr>
          <w:cantSplit/>
          <w:jc w:val="center"/>
        </w:trPr>
        <w:tc>
          <w:tcPr>
            <w:tcW w:w="7735" w:type="dxa"/>
          </w:tcPr>
          <w:p w14:paraId="6DBFBE1F"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A44B62">
              <w:rPr>
                <w:noProof/>
                <w:sz w:val="20"/>
              </w:rPr>
              <w:tab/>
              <w:t>}</w:t>
            </w:r>
          </w:p>
        </w:tc>
        <w:tc>
          <w:tcPr>
            <w:tcW w:w="1342" w:type="dxa"/>
          </w:tcPr>
          <w:p w14:paraId="6FED8E50" w14:textId="77777777" w:rsidR="00A44B62" w:rsidRPr="00A44B62" w:rsidRDefault="00A44B62" w:rsidP="00DB7EAF">
            <w:pPr>
              <w:keepNext/>
              <w:keepLines/>
              <w:spacing w:before="20" w:after="40"/>
              <w:jc w:val="center"/>
              <w:rPr>
                <w:bCs/>
                <w:noProof/>
                <w:sz w:val="20"/>
              </w:rPr>
            </w:pPr>
          </w:p>
        </w:tc>
      </w:tr>
      <w:tr w:rsidR="00A44B62" w:rsidRPr="00A44B62" w14:paraId="5631F39B" w14:textId="77777777" w:rsidTr="00DB7EAF">
        <w:trPr>
          <w:cantSplit/>
          <w:jc w:val="center"/>
        </w:trPr>
        <w:tc>
          <w:tcPr>
            <w:tcW w:w="7735" w:type="dxa"/>
          </w:tcPr>
          <w:p w14:paraId="5ED6E0A7" w14:textId="77777777" w:rsidR="00A44B62" w:rsidRPr="00A44B62" w:rsidRDefault="00A44B62" w:rsidP="00DB7EAF">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w:t>
            </w:r>
          </w:p>
        </w:tc>
        <w:tc>
          <w:tcPr>
            <w:tcW w:w="1342" w:type="dxa"/>
          </w:tcPr>
          <w:p w14:paraId="747561B3" w14:textId="77777777" w:rsidR="00A44B62" w:rsidRPr="00A44B62" w:rsidRDefault="00A44B62" w:rsidP="00DB7EAF">
            <w:pPr>
              <w:keepNext/>
              <w:keepLines/>
              <w:spacing w:before="20" w:after="40"/>
              <w:jc w:val="center"/>
              <w:rPr>
                <w:bCs/>
                <w:noProof/>
                <w:sz w:val="20"/>
              </w:rPr>
            </w:pPr>
          </w:p>
        </w:tc>
      </w:tr>
    </w:tbl>
    <w:p w14:paraId="555B6A95" w14:textId="77777777" w:rsidR="00A44B62" w:rsidRPr="00A44B62" w:rsidRDefault="00A44B62" w:rsidP="00A44B62">
      <w:pPr>
        <w:rPr>
          <w:noProof/>
          <w:sz w:val="20"/>
        </w:rPr>
      </w:pPr>
    </w:p>
    <w:p w14:paraId="2F14B7D6" w14:textId="62B4015D" w:rsidR="00024D98" w:rsidRPr="000331A3"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0331A3">
        <w:rPr>
          <w:b/>
          <w:szCs w:val="22"/>
        </w:rPr>
        <w:t>D.2.4</w:t>
      </w:r>
      <w:r w:rsidR="00337C75" w:rsidRPr="000331A3">
        <w:rPr>
          <w:b/>
          <w:szCs w:val="22"/>
        </w:rPr>
        <w:t>2</w:t>
      </w:r>
      <w:r w:rsidRPr="000331A3">
        <w:rPr>
          <w:b/>
          <w:szCs w:val="22"/>
        </w:rPr>
        <w:tab/>
        <w:t>Regional nesting SEI message syntax</w:t>
      </w:r>
    </w:p>
    <w:p w14:paraId="48DD6130" w14:textId="77777777" w:rsidR="00024D98" w:rsidRPr="000331A3"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C9691B" w14:paraId="55FD15FC" w14:textId="77777777" w:rsidTr="00492EB6">
        <w:trPr>
          <w:cantSplit/>
          <w:jc w:val="center"/>
        </w:trPr>
        <w:tc>
          <w:tcPr>
            <w:tcW w:w="7920" w:type="dxa"/>
          </w:tcPr>
          <w:p w14:paraId="6FE63D1C"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regional_</w:t>
            </w:r>
            <w:proofErr w:type="gramStart"/>
            <w:r w:rsidRPr="00C9691B">
              <w:rPr>
                <w:rFonts w:eastAsia="Malgun Gothic"/>
                <w:sz w:val="20"/>
              </w:rPr>
              <w:t>nesting</w:t>
            </w:r>
            <w:r w:rsidR="0023350B" w:rsidRPr="00C9691B">
              <w:rPr>
                <w:rFonts w:eastAsia="Malgun Gothic"/>
                <w:sz w:val="20"/>
              </w:rPr>
              <w:t>( </w:t>
            </w:r>
            <w:r w:rsidRPr="00C9691B">
              <w:rPr>
                <w:rFonts w:eastAsia="Malgun Gothic"/>
                <w:sz w:val="20"/>
              </w:rPr>
              <w:t>payloadSize</w:t>
            </w:r>
            <w:proofErr w:type="gramEnd"/>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Pr>
          <w:p w14:paraId="6EC350BB"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C9691B">
              <w:rPr>
                <w:rFonts w:eastAsia="Malgun Gothic"/>
                <w:b/>
                <w:bCs/>
                <w:sz w:val="20"/>
              </w:rPr>
              <w:t>Descriptor</w:t>
            </w:r>
          </w:p>
        </w:tc>
      </w:tr>
      <w:tr w:rsidR="00024D98" w:rsidRPr="00C9691B" w14:paraId="07F0CBC6" w14:textId="77777777" w:rsidTr="00492EB6">
        <w:trPr>
          <w:cantSplit/>
          <w:jc w:val="center"/>
        </w:trPr>
        <w:tc>
          <w:tcPr>
            <w:tcW w:w="7920" w:type="dxa"/>
          </w:tcPr>
          <w:p w14:paraId="69414EB8"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9691B">
              <w:rPr>
                <w:rFonts w:eastAsia="Malgun Gothic"/>
                <w:sz w:val="20"/>
              </w:rPr>
              <w:tab/>
            </w:r>
            <w:r w:rsidRPr="00C9691B">
              <w:rPr>
                <w:rFonts w:eastAsia="Malgun Gothic"/>
                <w:b/>
                <w:sz w:val="20"/>
              </w:rPr>
              <w:t>regional_nesting_id</w:t>
            </w:r>
          </w:p>
        </w:tc>
        <w:tc>
          <w:tcPr>
            <w:tcW w:w="1157" w:type="dxa"/>
          </w:tcPr>
          <w:p w14:paraId="0975D173"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u(</w:t>
            </w:r>
            <w:proofErr w:type="gramEnd"/>
            <w:r w:rsidRPr="00C9691B">
              <w:rPr>
                <w:rFonts w:eastAsia="Malgun Gothic"/>
                <w:bCs/>
                <w:sz w:val="20"/>
              </w:rPr>
              <w:t>16)</w:t>
            </w:r>
          </w:p>
        </w:tc>
      </w:tr>
      <w:tr w:rsidR="00024D98" w:rsidRPr="00C9691B" w14:paraId="69F26442" w14:textId="77777777" w:rsidTr="00492EB6">
        <w:trPr>
          <w:cantSplit/>
          <w:jc w:val="center"/>
        </w:trPr>
        <w:tc>
          <w:tcPr>
            <w:tcW w:w="7920" w:type="dxa"/>
          </w:tcPr>
          <w:p w14:paraId="3BC617BD" w14:textId="77777777" w:rsidR="00024D98" w:rsidRPr="00C9691B" w:rsidRDefault="00024D98" w:rsidP="00C56F3D">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9691B">
              <w:rPr>
                <w:rFonts w:eastAsia="Malgun Gothic"/>
                <w:sz w:val="20"/>
              </w:rPr>
              <w:tab/>
            </w:r>
            <w:r w:rsidRPr="00C9691B">
              <w:rPr>
                <w:rFonts w:eastAsia="Malgun Gothic"/>
                <w:b/>
                <w:sz w:val="20"/>
              </w:rPr>
              <w:t>regional_nesting_num_rect_regions</w:t>
            </w:r>
          </w:p>
        </w:tc>
        <w:tc>
          <w:tcPr>
            <w:tcW w:w="1157" w:type="dxa"/>
          </w:tcPr>
          <w:p w14:paraId="398978F7" w14:textId="77777777" w:rsidR="00024D98" w:rsidRPr="00C9691B" w:rsidRDefault="00024D98" w:rsidP="00C56F3D">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u(</w:t>
            </w:r>
            <w:proofErr w:type="gramEnd"/>
            <w:r w:rsidRPr="00C9691B">
              <w:rPr>
                <w:rFonts w:eastAsia="Malgun Gothic"/>
                <w:bCs/>
                <w:sz w:val="20"/>
              </w:rPr>
              <w:t>8)</w:t>
            </w:r>
          </w:p>
        </w:tc>
      </w:tr>
      <w:tr w:rsidR="00024D98" w:rsidRPr="00C9691B" w14:paraId="193D389E" w14:textId="77777777" w:rsidTr="00492EB6">
        <w:trPr>
          <w:cantSplit/>
          <w:jc w:val="center"/>
        </w:trPr>
        <w:tc>
          <w:tcPr>
            <w:tcW w:w="7920" w:type="dxa"/>
          </w:tcPr>
          <w:p w14:paraId="12FD3197"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ab/>
            </w:r>
            <w:proofErr w:type="gramStart"/>
            <w:r w:rsidRPr="00C9691B">
              <w:rPr>
                <w:rFonts w:eastAsia="Malgun Gothic"/>
                <w:sz w:val="20"/>
              </w:rPr>
              <w:t>for</w:t>
            </w:r>
            <w:r w:rsidR="0023350B" w:rsidRPr="00C9691B">
              <w:rPr>
                <w:rFonts w:eastAsia="Malgun Gothic"/>
                <w:sz w:val="20"/>
              </w:rPr>
              <w:t>( </w:t>
            </w:r>
            <w:r w:rsidRPr="00C9691B">
              <w:rPr>
                <w:rFonts w:eastAsia="Malgun Gothic"/>
                <w:sz w:val="20"/>
              </w:rPr>
              <w:t>i</w:t>
            </w:r>
            <w:proofErr w:type="gramEnd"/>
            <w:r w:rsidR="0023350B" w:rsidRPr="00C9691B">
              <w:rPr>
                <w:rFonts w:eastAsia="Malgun Gothic"/>
                <w:sz w:val="20"/>
              </w:rPr>
              <w:t> = </w:t>
            </w:r>
            <w:r w:rsidRPr="00C9691B">
              <w:rPr>
                <w:rFonts w:eastAsia="Malgun Gothic"/>
                <w:sz w:val="20"/>
              </w:rPr>
              <w:t>0</w:t>
            </w:r>
            <w:r w:rsidR="002A53D2" w:rsidRPr="00C9691B">
              <w:rPr>
                <w:rFonts w:eastAsia="Malgun Gothic"/>
                <w:sz w:val="20"/>
              </w:rPr>
              <w:t>; i</w:t>
            </w:r>
            <w:r w:rsidR="00C42C61" w:rsidRPr="00C9691B">
              <w:rPr>
                <w:rFonts w:eastAsia="Malgun Gothic"/>
                <w:sz w:val="20"/>
              </w:rPr>
              <w:t> </w:t>
            </w:r>
            <w:r w:rsidRPr="00C9691B">
              <w:rPr>
                <w:rFonts w:eastAsia="Malgun Gothic"/>
                <w:sz w:val="20"/>
              </w:rPr>
              <w:t>&lt;</w:t>
            </w:r>
            <w:r w:rsidR="00C42C61" w:rsidRPr="00C9691B">
              <w:rPr>
                <w:rFonts w:eastAsia="Malgun Gothic"/>
                <w:sz w:val="20"/>
              </w:rPr>
              <w:t> </w:t>
            </w:r>
            <w:r w:rsidRPr="00C9691B">
              <w:rPr>
                <w:rFonts w:eastAsia="Malgun Gothic"/>
                <w:sz w:val="20"/>
              </w:rPr>
              <w:t>regional_nesting_num_rect_regions</w:t>
            </w:r>
            <w:r w:rsidR="002A53D2" w:rsidRPr="00C9691B">
              <w:rPr>
                <w:rFonts w:eastAsia="Malgun Gothic"/>
                <w:sz w:val="20"/>
              </w:rPr>
              <w:t>; i</w:t>
            </w:r>
            <w:r w:rsidRPr="00C9691B">
              <w:rPr>
                <w:rFonts w:eastAsia="Malgun Gothic"/>
                <w:sz w:val="20"/>
              </w:rPr>
              <w:t>++</w:t>
            </w:r>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Pr>
          <w:p w14:paraId="166419C4"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C9691B" w14:paraId="6127BFD2" w14:textId="77777777" w:rsidTr="00492EB6">
        <w:trPr>
          <w:cantSplit/>
          <w:jc w:val="center"/>
        </w:trPr>
        <w:tc>
          <w:tcPr>
            <w:tcW w:w="7920" w:type="dxa"/>
          </w:tcPr>
          <w:p w14:paraId="5CB1B2A7"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regional_nesting_rect_region_</w:t>
            </w:r>
            <w:proofErr w:type="gramStart"/>
            <w:r w:rsidRPr="00C9691B">
              <w:rPr>
                <w:rFonts w:eastAsia="Malgun Gothic"/>
                <w:b/>
                <w:sz w:val="20"/>
              </w:rPr>
              <w:t>id</w:t>
            </w:r>
            <w:r w:rsidRPr="00C9691B">
              <w:rPr>
                <w:rFonts w:eastAsia="Malgun Gothic"/>
                <w:sz w:val="20"/>
              </w:rPr>
              <w:t>[</w:t>
            </w:r>
            <w:proofErr w:type="gramEnd"/>
            <w:r w:rsidRPr="00C9691B">
              <w:rPr>
                <w:rFonts w:eastAsia="Malgun Gothic"/>
                <w:sz w:val="20"/>
              </w:rPr>
              <w:t> i ]</w:t>
            </w:r>
          </w:p>
        </w:tc>
        <w:tc>
          <w:tcPr>
            <w:tcW w:w="1157" w:type="dxa"/>
          </w:tcPr>
          <w:p w14:paraId="281FA5C8"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u(</w:t>
            </w:r>
            <w:proofErr w:type="gramEnd"/>
            <w:r w:rsidRPr="00C9691B">
              <w:rPr>
                <w:rFonts w:eastAsia="Malgun Gothic"/>
                <w:bCs/>
                <w:sz w:val="20"/>
              </w:rPr>
              <w:t>8)</w:t>
            </w:r>
          </w:p>
        </w:tc>
      </w:tr>
      <w:tr w:rsidR="00024D98" w:rsidRPr="00C9691B" w14:paraId="40C0EB25" w14:textId="77777777" w:rsidTr="00492EB6">
        <w:trPr>
          <w:cantSplit/>
          <w:jc w:val="center"/>
        </w:trPr>
        <w:tc>
          <w:tcPr>
            <w:tcW w:w="7920" w:type="dxa"/>
          </w:tcPr>
          <w:p w14:paraId="4CF6D725"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9691B">
              <w:rPr>
                <w:rFonts w:eastAsia="Malgun Gothic"/>
                <w:sz w:val="20"/>
              </w:rPr>
              <w:tab/>
            </w:r>
            <w:r w:rsidRPr="00C9691B">
              <w:rPr>
                <w:rFonts w:eastAsia="Malgun Gothic"/>
                <w:sz w:val="20"/>
              </w:rPr>
              <w:tab/>
            </w:r>
            <w:r w:rsidRPr="00C9691B">
              <w:rPr>
                <w:rFonts w:eastAsia="Malgun Gothic"/>
                <w:b/>
                <w:sz w:val="20"/>
              </w:rPr>
              <w:t>regional_nesting_rect_left_</w:t>
            </w:r>
            <w:proofErr w:type="gramStart"/>
            <w:r w:rsidRPr="00C9691B">
              <w:rPr>
                <w:rFonts w:eastAsia="Malgun Gothic"/>
                <w:b/>
                <w:sz w:val="20"/>
              </w:rPr>
              <w:t>offset</w:t>
            </w:r>
            <w:r w:rsidRPr="00C9691B">
              <w:rPr>
                <w:rFonts w:eastAsia="Malgun Gothic"/>
                <w:sz w:val="20"/>
              </w:rPr>
              <w:t>[</w:t>
            </w:r>
            <w:proofErr w:type="gramEnd"/>
            <w:r w:rsidRPr="00C9691B">
              <w:rPr>
                <w:rFonts w:eastAsia="Malgun Gothic"/>
                <w:sz w:val="20"/>
              </w:rPr>
              <w:t> i ]</w:t>
            </w:r>
          </w:p>
        </w:tc>
        <w:tc>
          <w:tcPr>
            <w:tcW w:w="1157" w:type="dxa"/>
          </w:tcPr>
          <w:p w14:paraId="34A889F2"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u(</w:t>
            </w:r>
            <w:proofErr w:type="gramEnd"/>
            <w:r w:rsidRPr="00C9691B">
              <w:rPr>
                <w:rFonts w:eastAsia="Malgun Gothic"/>
                <w:bCs/>
                <w:sz w:val="20"/>
              </w:rPr>
              <w:t>16)</w:t>
            </w:r>
          </w:p>
        </w:tc>
      </w:tr>
      <w:tr w:rsidR="00024D98" w:rsidRPr="00C9691B" w14:paraId="2D8E8815" w14:textId="77777777" w:rsidTr="00492EB6">
        <w:trPr>
          <w:cantSplit/>
          <w:jc w:val="center"/>
        </w:trPr>
        <w:tc>
          <w:tcPr>
            <w:tcW w:w="7920" w:type="dxa"/>
          </w:tcPr>
          <w:p w14:paraId="4409C94D"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9691B">
              <w:rPr>
                <w:rFonts w:eastAsia="Malgun Gothic"/>
                <w:sz w:val="20"/>
              </w:rPr>
              <w:tab/>
            </w:r>
            <w:r w:rsidRPr="00C9691B">
              <w:rPr>
                <w:rFonts w:eastAsia="Malgun Gothic"/>
                <w:sz w:val="20"/>
              </w:rPr>
              <w:tab/>
            </w:r>
            <w:r w:rsidRPr="00C9691B">
              <w:rPr>
                <w:rFonts w:eastAsia="Malgun Gothic"/>
                <w:b/>
                <w:sz w:val="20"/>
              </w:rPr>
              <w:t>regional_nesting_rect_right_</w:t>
            </w:r>
            <w:proofErr w:type="gramStart"/>
            <w:r w:rsidRPr="00C9691B">
              <w:rPr>
                <w:rFonts w:eastAsia="Malgun Gothic"/>
                <w:b/>
                <w:sz w:val="20"/>
              </w:rPr>
              <w:t>offset</w:t>
            </w:r>
            <w:r w:rsidRPr="00C9691B">
              <w:rPr>
                <w:rFonts w:eastAsia="Malgun Gothic"/>
                <w:sz w:val="20"/>
              </w:rPr>
              <w:t>[</w:t>
            </w:r>
            <w:proofErr w:type="gramEnd"/>
            <w:r w:rsidRPr="00C9691B">
              <w:rPr>
                <w:rFonts w:eastAsia="Malgun Gothic"/>
                <w:sz w:val="20"/>
              </w:rPr>
              <w:t> i ]</w:t>
            </w:r>
          </w:p>
        </w:tc>
        <w:tc>
          <w:tcPr>
            <w:tcW w:w="1157" w:type="dxa"/>
          </w:tcPr>
          <w:p w14:paraId="467C672A"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u(</w:t>
            </w:r>
            <w:proofErr w:type="gramEnd"/>
            <w:r w:rsidRPr="00C9691B">
              <w:rPr>
                <w:rFonts w:eastAsia="Malgun Gothic"/>
                <w:bCs/>
                <w:sz w:val="20"/>
              </w:rPr>
              <w:t>16)</w:t>
            </w:r>
          </w:p>
        </w:tc>
      </w:tr>
      <w:tr w:rsidR="00024D98" w:rsidRPr="00C9691B" w14:paraId="2A3F0E65" w14:textId="77777777" w:rsidTr="00492EB6">
        <w:trPr>
          <w:cantSplit/>
          <w:jc w:val="center"/>
        </w:trPr>
        <w:tc>
          <w:tcPr>
            <w:tcW w:w="7920" w:type="dxa"/>
          </w:tcPr>
          <w:p w14:paraId="50074E97"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9691B">
              <w:rPr>
                <w:rFonts w:eastAsia="Malgun Gothic"/>
                <w:sz w:val="20"/>
              </w:rPr>
              <w:tab/>
            </w:r>
            <w:r w:rsidRPr="00C9691B">
              <w:rPr>
                <w:rFonts w:eastAsia="Malgun Gothic"/>
                <w:sz w:val="20"/>
              </w:rPr>
              <w:tab/>
            </w:r>
            <w:r w:rsidRPr="00C9691B">
              <w:rPr>
                <w:rFonts w:eastAsia="Malgun Gothic"/>
                <w:b/>
                <w:sz w:val="20"/>
              </w:rPr>
              <w:t>regional_nesting_rect_top_</w:t>
            </w:r>
            <w:proofErr w:type="gramStart"/>
            <w:r w:rsidRPr="00C9691B">
              <w:rPr>
                <w:rFonts w:eastAsia="Malgun Gothic"/>
                <w:b/>
                <w:sz w:val="20"/>
              </w:rPr>
              <w:t>offset</w:t>
            </w:r>
            <w:r w:rsidRPr="00C9691B">
              <w:rPr>
                <w:rFonts w:eastAsia="Malgun Gothic"/>
                <w:sz w:val="20"/>
              </w:rPr>
              <w:t>[</w:t>
            </w:r>
            <w:proofErr w:type="gramEnd"/>
            <w:r w:rsidRPr="00C9691B">
              <w:rPr>
                <w:rFonts w:eastAsia="Malgun Gothic"/>
                <w:sz w:val="20"/>
              </w:rPr>
              <w:t> i ]</w:t>
            </w:r>
          </w:p>
        </w:tc>
        <w:tc>
          <w:tcPr>
            <w:tcW w:w="1157" w:type="dxa"/>
          </w:tcPr>
          <w:p w14:paraId="435EE334"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u(</w:t>
            </w:r>
            <w:proofErr w:type="gramEnd"/>
            <w:r w:rsidRPr="00C9691B">
              <w:rPr>
                <w:rFonts w:eastAsia="Malgun Gothic"/>
                <w:bCs/>
                <w:sz w:val="20"/>
              </w:rPr>
              <w:t>16)</w:t>
            </w:r>
          </w:p>
        </w:tc>
      </w:tr>
      <w:tr w:rsidR="00024D98" w:rsidRPr="00C9691B" w14:paraId="4B241A29" w14:textId="77777777" w:rsidTr="00492EB6">
        <w:trPr>
          <w:cantSplit/>
          <w:jc w:val="center"/>
        </w:trPr>
        <w:tc>
          <w:tcPr>
            <w:tcW w:w="7920" w:type="dxa"/>
          </w:tcPr>
          <w:p w14:paraId="5017FDA0"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9691B">
              <w:rPr>
                <w:rFonts w:eastAsia="Malgun Gothic"/>
                <w:sz w:val="20"/>
              </w:rPr>
              <w:tab/>
            </w:r>
            <w:r w:rsidRPr="00C9691B">
              <w:rPr>
                <w:rFonts w:eastAsia="Malgun Gothic"/>
                <w:sz w:val="20"/>
              </w:rPr>
              <w:tab/>
            </w:r>
            <w:r w:rsidRPr="00C9691B">
              <w:rPr>
                <w:rFonts w:eastAsia="Malgun Gothic"/>
                <w:b/>
                <w:sz w:val="20"/>
              </w:rPr>
              <w:t>regional_nesting_rect_bottom_</w:t>
            </w:r>
            <w:proofErr w:type="gramStart"/>
            <w:r w:rsidRPr="00C9691B">
              <w:rPr>
                <w:rFonts w:eastAsia="Malgun Gothic"/>
                <w:b/>
                <w:sz w:val="20"/>
              </w:rPr>
              <w:t>offset</w:t>
            </w:r>
            <w:r w:rsidRPr="00C9691B">
              <w:rPr>
                <w:rFonts w:eastAsia="Malgun Gothic"/>
                <w:sz w:val="20"/>
              </w:rPr>
              <w:t>[</w:t>
            </w:r>
            <w:proofErr w:type="gramEnd"/>
            <w:r w:rsidRPr="00C9691B">
              <w:rPr>
                <w:rFonts w:eastAsia="Malgun Gothic"/>
                <w:sz w:val="20"/>
              </w:rPr>
              <w:t> i ]</w:t>
            </w:r>
          </w:p>
        </w:tc>
        <w:tc>
          <w:tcPr>
            <w:tcW w:w="1157" w:type="dxa"/>
          </w:tcPr>
          <w:p w14:paraId="4369C129"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u(</w:t>
            </w:r>
            <w:proofErr w:type="gramEnd"/>
            <w:r w:rsidRPr="00C9691B">
              <w:rPr>
                <w:rFonts w:eastAsia="Malgun Gothic"/>
                <w:bCs/>
                <w:sz w:val="20"/>
              </w:rPr>
              <w:t>16)</w:t>
            </w:r>
          </w:p>
        </w:tc>
      </w:tr>
      <w:tr w:rsidR="00024D98" w:rsidRPr="00C9691B" w14:paraId="6A3E1203" w14:textId="77777777" w:rsidTr="00492EB6">
        <w:trPr>
          <w:cantSplit/>
          <w:jc w:val="center"/>
        </w:trPr>
        <w:tc>
          <w:tcPr>
            <w:tcW w:w="7920" w:type="dxa"/>
          </w:tcPr>
          <w:p w14:paraId="430C6FAF" w14:textId="77777777" w:rsidR="00024D98" w:rsidRPr="00C9691B" w:rsidRDefault="00024D98" w:rsidP="00C56F3D">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ab/>
              <w:t>}</w:t>
            </w:r>
          </w:p>
        </w:tc>
        <w:tc>
          <w:tcPr>
            <w:tcW w:w="1157" w:type="dxa"/>
          </w:tcPr>
          <w:p w14:paraId="4F256FC7" w14:textId="77777777" w:rsidR="00024D98" w:rsidRPr="00C9691B" w:rsidRDefault="00024D98" w:rsidP="00C56F3D">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C9691B" w14:paraId="78DABA5C"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A45EC6E" w14:textId="77777777" w:rsidR="00024D98" w:rsidRPr="000331A3"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0331A3">
              <w:rPr>
                <w:rFonts w:eastAsia="Malgun Gothic"/>
                <w:sz w:val="20"/>
              </w:rPr>
              <w:tab/>
            </w:r>
            <w:r w:rsidRPr="000331A3">
              <w:rPr>
                <w:rFonts w:eastAsia="Malgun Gothic"/>
                <w:b/>
                <w:sz w:val="20"/>
              </w:rPr>
              <w:t>num_sei_messages_in_regional_nesting_minus1</w:t>
            </w:r>
          </w:p>
        </w:tc>
        <w:tc>
          <w:tcPr>
            <w:tcW w:w="1157" w:type="dxa"/>
            <w:tcBorders>
              <w:top w:val="single" w:sz="4" w:space="0" w:color="auto"/>
              <w:left w:val="single" w:sz="4" w:space="0" w:color="auto"/>
              <w:bottom w:val="single" w:sz="4" w:space="0" w:color="auto"/>
              <w:right w:val="single" w:sz="4" w:space="0" w:color="auto"/>
            </w:tcBorders>
          </w:tcPr>
          <w:p w14:paraId="178C3505"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u(</w:t>
            </w:r>
            <w:proofErr w:type="gramEnd"/>
            <w:r w:rsidRPr="00C9691B">
              <w:rPr>
                <w:rFonts w:eastAsia="Malgun Gothic"/>
                <w:bCs/>
                <w:sz w:val="20"/>
              </w:rPr>
              <w:t>8)</w:t>
            </w:r>
          </w:p>
        </w:tc>
      </w:tr>
      <w:tr w:rsidR="00024D98" w:rsidRPr="00C9691B" w14:paraId="3846996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A2C4870"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ab/>
            </w:r>
            <w:proofErr w:type="gramStart"/>
            <w:r w:rsidRPr="00C9691B">
              <w:rPr>
                <w:rFonts w:eastAsia="Malgun Gothic"/>
                <w:sz w:val="20"/>
              </w:rPr>
              <w:t>for</w:t>
            </w:r>
            <w:r w:rsidR="0023350B" w:rsidRPr="00C9691B">
              <w:rPr>
                <w:rFonts w:eastAsia="Malgun Gothic"/>
                <w:sz w:val="20"/>
              </w:rPr>
              <w:t>( </w:t>
            </w:r>
            <w:r w:rsidRPr="00C9691B">
              <w:rPr>
                <w:rFonts w:eastAsia="Malgun Gothic"/>
                <w:sz w:val="20"/>
              </w:rPr>
              <w:t>i</w:t>
            </w:r>
            <w:proofErr w:type="gramEnd"/>
            <w:r w:rsidR="0023350B" w:rsidRPr="00C9691B">
              <w:rPr>
                <w:rFonts w:eastAsia="Malgun Gothic"/>
                <w:sz w:val="20"/>
              </w:rPr>
              <w:t> = </w:t>
            </w:r>
            <w:r w:rsidRPr="00C9691B">
              <w:rPr>
                <w:rFonts w:eastAsia="Malgun Gothic"/>
                <w:sz w:val="20"/>
              </w:rPr>
              <w:t>0</w:t>
            </w:r>
            <w:r w:rsidR="002A53D2" w:rsidRPr="00C9691B">
              <w:rPr>
                <w:rFonts w:eastAsia="Malgun Gothic"/>
                <w:sz w:val="20"/>
              </w:rPr>
              <w:t>; i</w:t>
            </w:r>
            <w:r w:rsidR="00ED2E22" w:rsidRPr="00C9691B">
              <w:rPr>
                <w:rFonts w:eastAsia="Malgun Gothic"/>
                <w:sz w:val="20"/>
              </w:rPr>
              <w:t>  </w:t>
            </w:r>
            <w:r w:rsidRPr="00C9691B">
              <w:rPr>
                <w:rFonts w:eastAsia="Malgun Gothic"/>
                <w:sz w:val="20"/>
              </w:rPr>
              <w:t>&lt;=</w:t>
            </w:r>
            <w:r w:rsidR="00ED2E22" w:rsidRPr="00C9691B">
              <w:rPr>
                <w:rFonts w:eastAsia="Malgun Gothic"/>
                <w:sz w:val="20"/>
              </w:rPr>
              <w:t>  </w:t>
            </w:r>
            <w:r w:rsidRPr="00C9691B">
              <w:rPr>
                <w:rFonts w:eastAsia="Malgun Gothic"/>
                <w:sz w:val="20"/>
              </w:rPr>
              <w:t>num_sei_messages_in_regional_nesting_minus1</w:t>
            </w:r>
            <w:r w:rsidR="002A53D2" w:rsidRPr="00C9691B">
              <w:rPr>
                <w:rFonts w:eastAsia="Malgun Gothic"/>
                <w:sz w:val="20"/>
              </w:rPr>
              <w:t>; i</w:t>
            </w:r>
            <w:r w:rsidRPr="00C9691B">
              <w:rPr>
                <w:rFonts w:eastAsia="Malgun Gothic"/>
                <w:sz w:val="20"/>
              </w:rPr>
              <w:t>++</w:t>
            </w:r>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Borders>
              <w:top w:val="single" w:sz="4" w:space="0" w:color="auto"/>
              <w:left w:val="single" w:sz="4" w:space="0" w:color="auto"/>
              <w:bottom w:val="single" w:sz="4" w:space="0" w:color="auto"/>
              <w:right w:val="single" w:sz="4" w:space="0" w:color="auto"/>
            </w:tcBorders>
          </w:tcPr>
          <w:p w14:paraId="0FE3FBFC"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C9691B" w14:paraId="162087A8"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7791B95"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num_regions_for_sei_</w:t>
            </w:r>
            <w:proofErr w:type="gramStart"/>
            <w:r w:rsidRPr="00C9691B">
              <w:rPr>
                <w:rFonts w:eastAsia="Malgun Gothic"/>
                <w:b/>
                <w:sz w:val="20"/>
              </w:rPr>
              <w:t>message</w:t>
            </w:r>
            <w:r w:rsidRPr="00C9691B">
              <w:rPr>
                <w:rFonts w:eastAsia="Malgun Gothic"/>
                <w:sz w:val="20"/>
              </w:rPr>
              <w:t>[</w:t>
            </w:r>
            <w:proofErr w:type="gramEnd"/>
            <w:r w:rsidRPr="00C9691B">
              <w:rPr>
                <w:rFonts w:eastAsia="Malgun Gothic"/>
                <w:sz w:val="20"/>
              </w:rPr>
              <w:t> i ]</w:t>
            </w:r>
          </w:p>
        </w:tc>
        <w:tc>
          <w:tcPr>
            <w:tcW w:w="1157" w:type="dxa"/>
            <w:tcBorders>
              <w:top w:val="single" w:sz="4" w:space="0" w:color="auto"/>
              <w:left w:val="single" w:sz="4" w:space="0" w:color="auto"/>
              <w:bottom w:val="single" w:sz="4" w:space="0" w:color="auto"/>
              <w:right w:val="single" w:sz="4" w:space="0" w:color="auto"/>
            </w:tcBorders>
          </w:tcPr>
          <w:p w14:paraId="4C23D7F4"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u(</w:t>
            </w:r>
            <w:proofErr w:type="gramEnd"/>
            <w:r w:rsidRPr="00C9691B">
              <w:rPr>
                <w:rFonts w:eastAsia="Malgun Gothic"/>
                <w:bCs/>
                <w:sz w:val="20"/>
              </w:rPr>
              <w:t>8)</w:t>
            </w:r>
          </w:p>
        </w:tc>
      </w:tr>
      <w:tr w:rsidR="00024D98" w:rsidRPr="00C9691B" w14:paraId="551E0508"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900ED9A"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ab/>
            </w:r>
            <w:r w:rsidRPr="00C9691B">
              <w:rPr>
                <w:rFonts w:eastAsia="Malgun Gothic"/>
                <w:sz w:val="20"/>
              </w:rPr>
              <w:tab/>
            </w:r>
            <w:proofErr w:type="gramStart"/>
            <w:r w:rsidRPr="00C9691B">
              <w:rPr>
                <w:rFonts w:eastAsia="Malgun Gothic"/>
                <w:sz w:val="20"/>
              </w:rPr>
              <w:t>for(</w:t>
            </w:r>
            <w:proofErr w:type="gramEnd"/>
            <w:r w:rsidRPr="00C9691B">
              <w:rPr>
                <w:rFonts w:eastAsia="Malgun Gothic"/>
                <w:sz w:val="20"/>
              </w:rPr>
              <w:t>j</w:t>
            </w:r>
            <w:r w:rsidR="0023350B" w:rsidRPr="00C9691B">
              <w:rPr>
                <w:rFonts w:eastAsia="Malgun Gothic"/>
                <w:sz w:val="20"/>
              </w:rPr>
              <w:t> = </w:t>
            </w:r>
            <w:r w:rsidRPr="00C9691B">
              <w:rPr>
                <w:rFonts w:eastAsia="Malgun Gothic"/>
                <w:sz w:val="20"/>
              </w:rPr>
              <w:t>0</w:t>
            </w:r>
            <w:r w:rsidR="002A53D2" w:rsidRPr="00C9691B">
              <w:rPr>
                <w:rFonts w:eastAsia="Malgun Gothic"/>
                <w:sz w:val="20"/>
              </w:rPr>
              <w:t>; j </w:t>
            </w:r>
            <w:r w:rsidRPr="00C9691B">
              <w:rPr>
                <w:rFonts w:eastAsia="Malgun Gothic"/>
                <w:sz w:val="20"/>
              </w:rPr>
              <w:t>&lt;</w:t>
            </w:r>
            <w:r w:rsidR="002A53D2" w:rsidRPr="00C9691B">
              <w:rPr>
                <w:rFonts w:eastAsia="Malgun Gothic"/>
                <w:sz w:val="20"/>
              </w:rPr>
              <w:t> </w:t>
            </w:r>
            <w:r w:rsidRPr="00C9691B">
              <w:rPr>
                <w:rFonts w:eastAsia="Malgun Gothic"/>
                <w:sz w:val="20"/>
              </w:rPr>
              <w:t>num_regions_for_sei_message[ i ]</w:t>
            </w:r>
            <w:r w:rsidR="002A53D2" w:rsidRPr="00C9691B">
              <w:rPr>
                <w:rFonts w:eastAsia="Malgun Gothic"/>
                <w:sz w:val="20"/>
              </w:rPr>
              <w:t>; j</w:t>
            </w:r>
            <w:r w:rsidRPr="00C9691B">
              <w:rPr>
                <w:rFonts w:eastAsia="Malgun Gothic"/>
                <w:sz w:val="20"/>
              </w:rPr>
              <w:t>++</w:t>
            </w:r>
            <w:r w:rsidR="00806EB4"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33A82847"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C9691B" w14:paraId="164D6638"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BB3EA8E"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b/>
                <w:sz w:val="20"/>
              </w:rPr>
              <w:t>regional_nesting_sei_region_</w:t>
            </w:r>
            <w:proofErr w:type="gramStart"/>
            <w:r w:rsidRPr="00C9691B">
              <w:rPr>
                <w:rFonts w:eastAsia="Malgun Gothic"/>
                <w:b/>
                <w:sz w:val="20"/>
              </w:rPr>
              <w:t>idx</w:t>
            </w:r>
            <w:r w:rsidRPr="00C9691B">
              <w:rPr>
                <w:rFonts w:eastAsia="Malgun Gothic"/>
                <w:sz w:val="20"/>
              </w:rPr>
              <w:t>[</w:t>
            </w:r>
            <w:proofErr w:type="gramEnd"/>
            <w:r w:rsidRPr="00C9691B">
              <w:rPr>
                <w:rFonts w:eastAsia="Malgun Gothic"/>
                <w:sz w:val="20"/>
              </w:rPr>
              <w:t> i ][ j ]</w:t>
            </w:r>
          </w:p>
        </w:tc>
        <w:tc>
          <w:tcPr>
            <w:tcW w:w="1157" w:type="dxa"/>
            <w:tcBorders>
              <w:top w:val="single" w:sz="4" w:space="0" w:color="auto"/>
              <w:left w:val="single" w:sz="4" w:space="0" w:color="auto"/>
              <w:bottom w:val="single" w:sz="4" w:space="0" w:color="auto"/>
              <w:right w:val="single" w:sz="4" w:space="0" w:color="auto"/>
            </w:tcBorders>
          </w:tcPr>
          <w:p w14:paraId="403A43F2"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roofErr w:type="gramStart"/>
            <w:r w:rsidRPr="00C9691B">
              <w:rPr>
                <w:rFonts w:eastAsia="Malgun Gothic"/>
                <w:bCs/>
                <w:sz w:val="20"/>
              </w:rPr>
              <w:t>u(</w:t>
            </w:r>
            <w:proofErr w:type="gramEnd"/>
            <w:r w:rsidRPr="00C9691B">
              <w:rPr>
                <w:rFonts w:eastAsia="Malgun Gothic"/>
                <w:bCs/>
                <w:sz w:val="20"/>
              </w:rPr>
              <w:t>8)</w:t>
            </w:r>
          </w:p>
        </w:tc>
      </w:tr>
      <w:tr w:rsidR="00024D98" w:rsidRPr="00C9691B" w14:paraId="10258409"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2573AE0"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ab/>
            </w:r>
            <w:r w:rsidRPr="00C9691B">
              <w:rPr>
                <w:rFonts w:eastAsia="Malgun Gothic"/>
                <w:sz w:val="20"/>
              </w:rPr>
              <w:tab/>
              <w:t>sei_</w:t>
            </w:r>
            <w:proofErr w:type="gramStart"/>
            <w:r w:rsidRPr="00C9691B">
              <w:rPr>
                <w:rFonts w:eastAsia="Malgun Gothic"/>
                <w:sz w:val="20"/>
              </w:rPr>
              <w:t>message</w:t>
            </w:r>
            <w:r w:rsidR="0023350B" w:rsidRPr="00C9691B">
              <w:rPr>
                <w:rFonts w:eastAsia="Malgun Gothic"/>
                <w:sz w:val="20"/>
              </w:rPr>
              <w:t>(</w:t>
            </w:r>
            <w:r w:rsidR="00806EB4" w:rsidRPr="00C9691B">
              <w:rPr>
                <w:rFonts w:eastAsia="Malgun Gothic"/>
                <w:sz w:val="20"/>
              </w:rPr>
              <w:t> )</w:t>
            </w:r>
            <w:proofErr w:type="gramEnd"/>
          </w:p>
        </w:tc>
        <w:tc>
          <w:tcPr>
            <w:tcW w:w="1157" w:type="dxa"/>
            <w:tcBorders>
              <w:top w:val="single" w:sz="4" w:space="0" w:color="auto"/>
              <w:left w:val="single" w:sz="4" w:space="0" w:color="auto"/>
              <w:bottom w:val="single" w:sz="4" w:space="0" w:color="auto"/>
              <w:right w:val="single" w:sz="4" w:space="0" w:color="auto"/>
            </w:tcBorders>
          </w:tcPr>
          <w:p w14:paraId="577A769F"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C9691B" w14:paraId="76CBA120" w14:textId="77777777" w:rsidTr="00492EB6">
        <w:trPr>
          <w:cantSplit/>
          <w:jc w:val="center"/>
        </w:trPr>
        <w:tc>
          <w:tcPr>
            <w:tcW w:w="7920" w:type="dxa"/>
          </w:tcPr>
          <w:p w14:paraId="0A4711AF"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C9691B">
              <w:rPr>
                <w:rFonts w:eastAsia="Malgun Gothic"/>
                <w:sz w:val="20"/>
              </w:rPr>
              <w:tab/>
              <w:t>}</w:t>
            </w:r>
          </w:p>
        </w:tc>
        <w:tc>
          <w:tcPr>
            <w:tcW w:w="1157" w:type="dxa"/>
          </w:tcPr>
          <w:p w14:paraId="637E13D4"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024D98" w:rsidRPr="00C9691B" w14:paraId="70C2BA80" w14:textId="77777777" w:rsidTr="00492EB6">
        <w:trPr>
          <w:cantSplit/>
          <w:jc w:val="center"/>
        </w:trPr>
        <w:tc>
          <w:tcPr>
            <w:tcW w:w="7920" w:type="dxa"/>
          </w:tcPr>
          <w:p w14:paraId="7CF14527"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lang w:eastAsia="ko-KR"/>
              </w:rPr>
            </w:pPr>
            <w:r w:rsidRPr="00C9691B">
              <w:rPr>
                <w:rFonts w:eastAsia="Malgun Gothic"/>
                <w:sz w:val="20"/>
              </w:rPr>
              <w:t>}</w:t>
            </w:r>
          </w:p>
        </w:tc>
        <w:tc>
          <w:tcPr>
            <w:tcW w:w="1157" w:type="dxa"/>
          </w:tcPr>
          <w:p w14:paraId="4EF6E52C" w14:textId="77777777" w:rsidR="00024D98" w:rsidRPr="00C9691B"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eastAsia="ko-KR"/>
              </w:rPr>
            </w:pPr>
          </w:p>
        </w:tc>
      </w:tr>
    </w:tbl>
    <w:p w14:paraId="7979A174" w14:textId="77777777" w:rsidR="00024D98" w:rsidRPr="00C9691B" w:rsidRDefault="00024D98" w:rsidP="00024D98">
      <w:pPr>
        <w:jc w:val="both"/>
        <w:rPr>
          <w:sz w:val="20"/>
        </w:rPr>
      </w:pPr>
    </w:p>
    <w:p w14:paraId="4A33E124" w14:textId="2EA5498B"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C9691B">
        <w:rPr>
          <w:b/>
          <w:szCs w:val="22"/>
        </w:rPr>
        <w:lastRenderedPageBreak/>
        <w:t>D.2.4</w:t>
      </w:r>
      <w:r w:rsidR="00337C75">
        <w:rPr>
          <w:b/>
          <w:szCs w:val="22"/>
        </w:rPr>
        <w:t>3</w:t>
      </w:r>
      <w:r w:rsidRPr="00C9691B">
        <w:rPr>
          <w:b/>
          <w:szCs w:val="22"/>
        </w:rPr>
        <w:tab/>
        <w:t>Motion-constrained tile sets extraction information set</w:t>
      </w:r>
      <w:r w:rsidR="00253504">
        <w:rPr>
          <w:b/>
          <w:szCs w:val="22"/>
        </w:rPr>
        <w:t>s</w:t>
      </w:r>
      <w:r w:rsidRPr="00C9691B">
        <w:rPr>
          <w:b/>
          <w:szCs w:val="22"/>
        </w:rPr>
        <w:t xml:space="preserve"> SEI message syntax</w:t>
      </w:r>
    </w:p>
    <w:p w14:paraId="4351019D" w14:textId="77777777" w:rsidR="00024D98" w:rsidRPr="00C9691B"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0"/>
      </w:tblGrid>
      <w:tr w:rsidR="00024D98" w:rsidRPr="00C9691B" w14:paraId="0CEA8E9B" w14:textId="77777777" w:rsidTr="00E3618E">
        <w:trPr>
          <w:trHeight w:val="204"/>
          <w:jc w:val="center"/>
        </w:trPr>
        <w:tc>
          <w:tcPr>
            <w:tcW w:w="7920" w:type="dxa"/>
          </w:tcPr>
          <w:p w14:paraId="15B7AE38"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r w:rsidRPr="00C9691B">
              <w:rPr>
                <w:sz w:val="20"/>
              </w:rPr>
              <w:t>mcts_extraction_info_</w:t>
            </w:r>
            <w:proofErr w:type="gramStart"/>
            <w:r w:rsidRPr="00C9691B">
              <w:rPr>
                <w:sz w:val="20"/>
              </w:rPr>
              <w:t>set</w:t>
            </w:r>
            <w:r w:rsidR="00253504">
              <w:rPr>
                <w:sz w:val="20"/>
              </w:rPr>
              <w:t>s</w:t>
            </w:r>
            <w:r w:rsidR="0023350B" w:rsidRPr="00C9691B">
              <w:rPr>
                <w:sz w:val="20"/>
              </w:rPr>
              <w:t>(</w:t>
            </w:r>
            <w:r w:rsidR="00806EB4" w:rsidRPr="00C9691B">
              <w:rPr>
                <w:sz w:val="20"/>
              </w:rPr>
              <w:t> )</w:t>
            </w:r>
            <w:proofErr w:type="gramEnd"/>
            <w:r w:rsidR="005D7365" w:rsidRPr="00C9691B">
              <w:rPr>
                <w:sz w:val="20"/>
              </w:rPr>
              <w:t xml:space="preserve"> </w:t>
            </w:r>
            <w:r w:rsidRPr="00C9691B">
              <w:rPr>
                <w:sz w:val="20"/>
              </w:rPr>
              <w:t>{</w:t>
            </w:r>
          </w:p>
        </w:tc>
        <w:tc>
          <w:tcPr>
            <w:tcW w:w="1150" w:type="dxa"/>
          </w:tcPr>
          <w:p w14:paraId="42A34713" w14:textId="77777777" w:rsidR="00024D98" w:rsidRPr="00C9691B" w:rsidRDefault="00024D98" w:rsidP="00C9691B">
            <w:pPr>
              <w:keepNext/>
              <w:spacing w:before="20" w:after="40"/>
              <w:jc w:val="center"/>
              <w:rPr>
                <w:b/>
                <w:bCs/>
                <w:sz w:val="20"/>
              </w:rPr>
            </w:pPr>
            <w:r w:rsidRPr="00C9691B">
              <w:rPr>
                <w:b/>
                <w:bCs/>
                <w:sz w:val="20"/>
              </w:rPr>
              <w:t>Descriptor</w:t>
            </w:r>
          </w:p>
        </w:tc>
      </w:tr>
      <w:tr w:rsidR="00024D98" w:rsidRPr="00C9691B" w14:paraId="3AAA9DEF" w14:textId="77777777" w:rsidTr="00E3618E">
        <w:trPr>
          <w:trHeight w:val="204"/>
          <w:jc w:val="center"/>
        </w:trPr>
        <w:tc>
          <w:tcPr>
            <w:tcW w:w="7920" w:type="dxa"/>
          </w:tcPr>
          <w:p w14:paraId="1D6D7699"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r w:rsidRPr="00C9691B">
              <w:rPr>
                <w:rFonts w:eastAsia="Batang"/>
                <w:b/>
                <w:bCs/>
                <w:sz w:val="20"/>
                <w:lang w:eastAsia="ko-KR"/>
              </w:rPr>
              <w:tab/>
            </w:r>
            <w:r w:rsidR="00253504">
              <w:rPr>
                <w:rFonts w:eastAsia="Batang"/>
                <w:b/>
                <w:bCs/>
                <w:sz w:val="20"/>
                <w:lang w:eastAsia="ko-KR"/>
              </w:rPr>
              <w:t>num_info_sets_minus1</w:t>
            </w:r>
          </w:p>
        </w:tc>
        <w:tc>
          <w:tcPr>
            <w:tcW w:w="1150" w:type="dxa"/>
          </w:tcPr>
          <w:p w14:paraId="0B6B9E75" w14:textId="77777777" w:rsidR="00024D98" w:rsidRPr="00C9691B" w:rsidRDefault="00024D98" w:rsidP="00C9691B">
            <w:pPr>
              <w:keepNext/>
              <w:spacing w:before="20" w:after="40"/>
              <w:jc w:val="center"/>
              <w:rPr>
                <w:rFonts w:eastAsia="Batang"/>
                <w:bCs/>
                <w:sz w:val="20"/>
              </w:rPr>
            </w:pPr>
            <w:r w:rsidRPr="00C9691B">
              <w:rPr>
                <w:rFonts w:eastAsia="Batang"/>
                <w:bCs/>
                <w:sz w:val="20"/>
              </w:rPr>
              <w:t>ue(v)</w:t>
            </w:r>
          </w:p>
        </w:tc>
      </w:tr>
      <w:tr w:rsidR="00024D98" w:rsidRPr="00C9691B" w14:paraId="5DD6928D" w14:textId="77777777" w:rsidTr="00E3618E">
        <w:trPr>
          <w:trHeight w:val="204"/>
          <w:jc w:val="center"/>
        </w:trPr>
        <w:tc>
          <w:tcPr>
            <w:tcW w:w="7920" w:type="dxa"/>
          </w:tcPr>
          <w:p w14:paraId="3E79B2D7"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
                <w:bCs/>
                <w:sz w:val="20"/>
                <w:lang w:eastAsia="ko-KR"/>
              </w:rPr>
              <w:tab/>
            </w:r>
            <w:proofErr w:type="gramStart"/>
            <w:r w:rsidRPr="00C9691B">
              <w:rPr>
                <w:rFonts w:eastAsia="Batang"/>
                <w:bCs/>
                <w:sz w:val="20"/>
                <w:lang w:eastAsia="ko-KR"/>
              </w:rPr>
              <w:t>for</w:t>
            </w:r>
            <w:r w:rsidR="0023350B" w:rsidRPr="00C9691B">
              <w:rPr>
                <w:rFonts w:eastAsia="Batang"/>
                <w:bCs/>
                <w:sz w:val="20"/>
                <w:lang w:eastAsia="ko-KR"/>
              </w:rPr>
              <w:t>( </w:t>
            </w:r>
            <w:r w:rsidRPr="00C9691B">
              <w:rPr>
                <w:rFonts w:eastAsia="Batang"/>
                <w:bCs/>
                <w:sz w:val="20"/>
                <w:lang w:eastAsia="ko-KR"/>
              </w:rPr>
              <w:t>i</w:t>
            </w:r>
            <w:proofErr w:type="gramEnd"/>
            <w:r w:rsidR="0023350B" w:rsidRPr="00C9691B">
              <w:rPr>
                <w:rFonts w:eastAsia="Batang"/>
                <w:bCs/>
                <w:sz w:val="20"/>
                <w:lang w:eastAsia="ko-KR"/>
              </w:rPr>
              <w:t> = </w:t>
            </w:r>
            <w:r w:rsidRPr="00C9691B">
              <w:rPr>
                <w:rFonts w:eastAsia="Batang"/>
                <w:bCs/>
                <w:sz w:val="20"/>
                <w:lang w:eastAsia="ko-KR"/>
              </w:rPr>
              <w:t>0</w:t>
            </w:r>
            <w:r w:rsidR="002A53D2" w:rsidRPr="00C9691B">
              <w:rPr>
                <w:rFonts w:eastAsia="Batang"/>
                <w:bCs/>
                <w:sz w:val="20"/>
                <w:lang w:eastAsia="ko-KR"/>
              </w:rPr>
              <w:t>; i  &lt;=  </w:t>
            </w:r>
            <w:r w:rsidR="00253504">
              <w:rPr>
                <w:rFonts w:eastAsia="Batang"/>
                <w:bCs/>
                <w:sz w:val="20"/>
                <w:lang w:eastAsia="ko-KR"/>
              </w:rPr>
              <w:t>num_info_sets_minus1</w:t>
            </w:r>
            <w:r w:rsidR="002A53D2" w:rsidRPr="00C9691B">
              <w:rPr>
                <w:rFonts w:eastAsia="Batang"/>
                <w:bCs/>
                <w:sz w:val="20"/>
                <w:lang w:eastAsia="ko-KR"/>
              </w:rPr>
              <w:t>; i</w:t>
            </w:r>
            <w:r w:rsidRPr="00C9691B">
              <w:rPr>
                <w:rFonts w:eastAsia="Batang"/>
                <w:bCs/>
                <w:sz w:val="20"/>
                <w:lang w:eastAsia="ko-KR"/>
              </w:rPr>
              <w:t>++</w:t>
            </w:r>
            <w:r w:rsidR="00806EB4" w:rsidRPr="00C9691B">
              <w:rPr>
                <w:rFonts w:eastAsia="Batang"/>
                <w:bCs/>
                <w:sz w:val="20"/>
                <w:lang w:eastAsia="ko-KR"/>
              </w:rPr>
              <w:t> )</w:t>
            </w:r>
            <w:r w:rsidR="005D7365" w:rsidRPr="00C9691B">
              <w:rPr>
                <w:rFonts w:eastAsia="Batang"/>
                <w:bCs/>
                <w:sz w:val="20"/>
                <w:lang w:eastAsia="ko-KR"/>
              </w:rPr>
              <w:t xml:space="preserve"> </w:t>
            </w:r>
            <w:r w:rsidRPr="00C9691B">
              <w:rPr>
                <w:sz w:val="20"/>
              </w:rPr>
              <w:t>{</w:t>
            </w:r>
          </w:p>
        </w:tc>
        <w:tc>
          <w:tcPr>
            <w:tcW w:w="1150" w:type="dxa"/>
          </w:tcPr>
          <w:p w14:paraId="5DCEB3DA" w14:textId="77777777" w:rsidR="00024D98" w:rsidRPr="00C9691B" w:rsidRDefault="00024D98" w:rsidP="00C9691B">
            <w:pPr>
              <w:keepNext/>
              <w:spacing w:before="20" w:after="40"/>
              <w:jc w:val="center"/>
              <w:rPr>
                <w:rFonts w:eastAsia="Batang"/>
                <w:bCs/>
                <w:sz w:val="20"/>
              </w:rPr>
            </w:pPr>
          </w:p>
        </w:tc>
      </w:tr>
      <w:tr w:rsidR="00024D98" w:rsidRPr="00C9691B" w14:paraId="3F1F416B" w14:textId="77777777" w:rsidTr="00E3618E">
        <w:trPr>
          <w:trHeight w:val="204"/>
          <w:jc w:val="center"/>
        </w:trPr>
        <w:tc>
          <w:tcPr>
            <w:tcW w:w="7920" w:type="dxa"/>
          </w:tcPr>
          <w:p w14:paraId="0BC11BB2"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t>num_</w:t>
            </w:r>
            <w:r w:rsidR="00A45317" w:rsidRPr="00C9691B">
              <w:rPr>
                <w:rFonts w:eastAsia="Batang"/>
                <w:b/>
                <w:bCs/>
                <w:sz w:val="20"/>
                <w:lang w:eastAsia="ko-KR"/>
              </w:rPr>
              <w:t>mcts_sets</w:t>
            </w:r>
            <w:r w:rsidRPr="00C9691B">
              <w:rPr>
                <w:rFonts w:eastAsia="Batang"/>
                <w:b/>
                <w:bCs/>
                <w:sz w:val="20"/>
                <w:lang w:eastAsia="ko-KR"/>
              </w:rPr>
              <w:t>_minus1</w:t>
            </w:r>
            <w:r w:rsidRPr="00C9691B">
              <w:rPr>
                <w:rFonts w:eastAsia="Batang"/>
                <w:bCs/>
                <w:sz w:val="20"/>
                <w:lang w:eastAsia="ko-KR"/>
              </w:rPr>
              <w:t>[ </w:t>
            </w:r>
            <w:proofErr w:type="gramStart"/>
            <w:r w:rsidRPr="00C9691B">
              <w:rPr>
                <w:rFonts w:eastAsia="Batang"/>
                <w:bCs/>
                <w:sz w:val="20"/>
                <w:lang w:eastAsia="ko-KR"/>
              </w:rPr>
              <w:t>i ]</w:t>
            </w:r>
            <w:proofErr w:type="gramEnd"/>
          </w:p>
        </w:tc>
        <w:tc>
          <w:tcPr>
            <w:tcW w:w="1150" w:type="dxa"/>
          </w:tcPr>
          <w:p w14:paraId="0A50216E" w14:textId="77777777" w:rsidR="00024D98" w:rsidRPr="00C9691B" w:rsidRDefault="00024D98" w:rsidP="00C9691B">
            <w:pPr>
              <w:keepNext/>
              <w:spacing w:before="20" w:after="40"/>
              <w:jc w:val="center"/>
              <w:rPr>
                <w:rFonts w:eastAsia="Batang"/>
                <w:bCs/>
                <w:sz w:val="20"/>
              </w:rPr>
            </w:pPr>
            <w:r w:rsidRPr="00C9691B">
              <w:rPr>
                <w:rFonts w:eastAsia="Batang"/>
                <w:bCs/>
                <w:sz w:val="20"/>
              </w:rPr>
              <w:t>ue(v)</w:t>
            </w:r>
          </w:p>
        </w:tc>
      </w:tr>
      <w:tr w:rsidR="00024D98" w:rsidRPr="00C9691B" w14:paraId="6848528F" w14:textId="77777777" w:rsidTr="00E3618E">
        <w:trPr>
          <w:trHeight w:val="204"/>
          <w:jc w:val="center"/>
        </w:trPr>
        <w:tc>
          <w:tcPr>
            <w:tcW w:w="7920" w:type="dxa"/>
          </w:tcPr>
          <w:p w14:paraId="2D1D7226"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proofErr w:type="gramStart"/>
            <w:r w:rsidRPr="00C9691B">
              <w:rPr>
                <w:color w:val="000000"/>
                <w:sz w:val="20"/>
              </w:rPr>
              <w:t>for</w:t>
            </w:r>
            <w:r w:rsidR="0023350B" w:rsidRPr="00C9691B">
              <w:rPr>
                <w:color w:val="000000"/>
                <w:sz w:val="20"/>
              </w:rPr>
              <w:t>( </w:t>
            </w:r>
            <w:r w:rsidRPr="00C9691B">
              <w:rPr>
                <w:color w:val="000000"/>
                <w:sz w:val="20"/>
              </w:rPr>
              <w:t>j</w:t>
            </w:r>
            <w:proofErr w:type="gramEnd"/>
            <w:r w:rsidR="0023350B" w:rsidRPr="00C9691B">
              <w:rPr>
                <w:color w:val="000000"/>
                <w:sz w:val="20"/>
              </w:rPr>
              <w:t> = </w:t>
            </w:r>
            <w:r w:rsidRPr="00C9691B">
              <w:rPr>
                <w:color w:val="000000"/>
                <w:sz w:val="20"/>
              </w:rPr>
              <w:t>0</w:t>
            </w:r>
            <w:r w:rsidR="002A53D2" w:rsidRPr="00C9691B">
              <w:rPr>
                <w:color w:val="000000"/>
                <w:sz w:val="20"/>
              </w:rPr>
              <w:t>; j  &lt;=  </w:t>
            </w:r>
            <w:r w:rsidRPr="00C9691B">
              <w:rPr>
                <w:color w:val="000000"/>
                <w:sz w:val="20"/>
              </w:rPr>
              <w:t>num_</w:t>
            </w:r>
            <w:r w:rsidR="0005545C" w:rsidRPr="00C9691B">
              <w:rPr>
                <w:color w:val="000000"/>
                <w:sz w:val="20"/>
              </w:rPr>
              <w:t>mcts_sets</w:t>
            </w:r>
            <w:r w:rsidRPr="00C9691B">
              <w:rPr>
                <w:color w:val="000000"/>
                <w:sz w:val="20"/>
              </w:rPr>
              <w:t>_minus1[ i ]</w:t>
            </w:r>
            <w:r w:rsidR="002A53D2" w:rsidRPr="00C9691B">
              <w:rPr>
                <w:color w:val="000000"/>
                <w:sz w:val="20"/>
              </w:rPr>
              <w:t>; j</w:t>
            </w:r>
            <w:r w:rsidRPr="00C9691B">
              <w:rPr>
                <w:color w:val="000000"/>
                <w:sz w:val="20"/>
              </w:rPr>
              <w:t>++</w:t>
            </w:r>
            <w:r w:rsidR="00806EB4" w:rsidRPr="00C9691B">
              <w:rPr>
                <w:color w:val="000000"/>
                <w:sz w:val="20"/>
              </w:rPr>
              <w:t> )</w:t>
            </w:r>
            <w:r w:rsidR="005D7365" w:rsidRPr="00C9691B">
              <w:rPr>
                <w:color w:val="000000"/>
                <w:sz w:val="20"/>
              </w:rPr>
              <w:t xml:space="preserve"> </w:t>
            </w:r>
            <w:r w:rsidR="00F2079C" w:rsidRPr="00C9691B">
              <w:rPr>
                <w:color w:val="000000"/>
                <w:sz w:val="20"/>
              </w:rPr>
              <w:t>{</w:t>
            </w:r>
          </w:p>
        </w:tc>
        <w:tc>
          <w:tcPr>
            <w:tcW w:w="1150" w:type="dxa"/>
          </w:tcPr>
          <w:p w14:paraId="5DB0F232" w14:textId="77777777" w:rsidR="00024D98" w:rsidRPr="00C9691B" w:rsidRDefault="00024D98" w:rsidP="00C9691B">
            <w:pPr>
              <w:keepNext/>
              <w:spacing w:before="20" w:after="40"/>
              <w:jc w:val="center"/>
              <w:rPr>
                <w:rFonts w:eastAsia="Batang"/>
                <w:bCs/>
                <w:sz w:val="20"/>
              </w:rPr>
            </w:pPr>
          </w:p>
        </w:tc>
      </w:tr>
      <w:tr w:rsidR="0005545C" w:rsidRPr="00C9691B" w14:paraId="1EDB8A6F" w14:textId="77777777" w:rsidTr="00E3618E">
        <w:trPr>
          <w:trHeight w:val="204"/>
          <w:jc w:val="center"/>
        </w:trPr>
        <w:tc>
          <w:tcPr>
            <w:tcW w:w="7920" w:type="dxa"/>
          </w:tcPr>
          <w:p w14:paraId="39943574" w14:textId="77777777" w:rsidR="0005545C" w:rsidRPr="00C9691B" w:rsidRDefault="0005545C"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num_mcts_in_set_minus1</w:t>
            </w:r>
            <w:r w:rsidRPr="00C9691B">
              <w:rPr>
                <w:rFonts w:eastAsia="Batang"/>
                <w:bCs/>
                <w:sz w:val="20"/>
                <w:lang w:eastAsia="ko-KR"/>
              </w:rPr>
              <w:t>[ </w:t>
            </w:r>
            <w:proofErr w:type="gramStart"/>
            <w:r w:rsidRPr="00C9691B">
              <w:rPr>
                <w:rFonts w:eastAsia="Batang"/>
                <w:bCs/>
                <w:sz w:val="20"/>
                <w:lang w:eastAsia="ko-KR"/>
              </w:rPr>
              <w:t>i ]</w:t>
            </w:r>
            <w:proofErr w:type="gramEnd"/>
            <w:r w:rsidRPr="00C9691B">
              <w:rPr>
                <w:rFonts w:eastAsia="Batang"/>
                <w:bCs/>
                <w:sz w:val="20"/>
                <w:lang w:eastAsia="ko-KR"/>
              </w:rPr>
              <w:t>[ j ]</w:t>
            </w:r>
          </w:p>
        </w:tc>
        <w:tc>
          <w:tcPr>
            <w:tcW w:w="1150" w:type="dxa"/>
          </w:tcPr>
          <w:p w14:paraId="05D38680" w14:textId="77777777" w:rsidR="0005545C" w:rsidRPr="00C9691B" w:rsidRDefault="0005545C" w:rsidP="00C9691B">
            <w:pPr>
              <w:keepNext/>
              <w:spacing w:before="20" w:after="40"/>
              <w:jc w:val="center"/>
              <w:rPr>
                <w:rFonts w:eastAsia="Batang"/>
                <w:bCs/>
                <w:sz w:val="20"/>
              </w:rPr>
            </w:pPr>
            <w:r w:rsidRPr="00C9691B">
              <w:rPr>
                <w:rFonts w:eastAsia="Batang"/>
                <w:bCs/>
                <w:sz w:val="20"/>
              </w:rPr>
              <w:t>ue(v)</w:t>
            </w:r>
          </w:p>
        </w:tc>
      </w:tr>
      <w:tr w:rsidR="0005545C" w:rsidRPr="00C9691B" w14:paraId="67F12C7A" w14:textId="77777777" w:rsidTr="00E3618E">
        <w:trPr>
          <w:trHeight w:val="204"/>
          <w:jc w:val="center"/>
        </w:trPr>
        <w:tc>
          <w:tcPr>
            <w:tcW w:w="7920" w:type="dxa"/>
          </w:tcPr>
          <w:p w14:paraId="675A850F" w14:textId="77777777" w:rsidR="0005545C" w:rsidRPr="00C9691B" w:rsidRDefault="0005545C"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r>
            <w:proofErr w:type="gramStart"/>
            <w:r w:rsidRPr="00C9691B">
              <w:rPr>
                <w:color w:val="000000"/>
                <w:sz w:val="20"/>
              </w:rPr>
              <w:t>for</w:t>
            </w:r>
            <w:r w:rsidR="0023350B" w:rsidRPr="00C9691B">
              <w:rPr>
                <w:color w:val="000000"/>
                <w:sz w:val="20"/>
              </w:rPr>
              <w:t>( </w:t>
            </w:r>
            <w:r w:rsidRPr="00C9691B">
              <w:rPr>
                <w:color w:val="000000"/>
                <w:sz w:val="20"/>
              </w:rPr>
              <w:t>k</w:t>
            </w:r>
            <w:proofErr w:type="gramEnd"/>
            <w:r w:rsidR="0023350B" w:rsidRPr="00C9691B">
              <w:rPr>
                <w:color w:val="000000"/>
                <w:sz w:val="20"/>
              </w:rPr>
              <w:t> = </w:t>
            </w:r>
            <w:r w:rsidRPr="00C9691B">
              <w:rPr>
                <w:color w:val="000000"/>
                <w:sz w:val="20"/>
              </w:rPr>
              <w:t>0</w:t>
            </w:r>
            <w:r w:rsidR="002A53D2" w:rsidRPr="00C9691B">
              <w:rPr>
                <w:color w:val="000000"/>
                <w:sz w:val="20"/>
              </w:rPr>
              <w:t>; k  &lt;=  </w:t>
            </w:r>
            <w:r w:rsidRPr="00C9691B">
              <w:rPr>
                <w:rFonts w:eastAsia="Batang"/>
                <w:bCs/>
                <w:sz w:val="20"/>
                <w:lang w:eastAsia="ko-KR"/>
              </w:rPr>
              <w:t>num_mcts_in_set_minus1</w:t>
            </w:r>
            <w:r w:rsidRPr="00C9691B">
              <w:rPr>
                <w:color w:val="000000"/>
                <w:sz w:val="20"/>
              </w:rPr>
              <w:t>[ i ][ j ]</w:t>
            </w:r>
            <w:r w:rsidR="002A53D2" w:rsidRPr="00C9691B">
              <w:rPr>
                <w:color w:val="000000"/>
                <w:sz w:val="20"/>
              </w:rPr>
              <w:t>; k</w:t>
            </w:r>
            <w:r w:rsidRPr="00C9691B">
              <w:rPr>
                <w:color w:val="000000"/>
                <w:sz w:val="20"/>
              </w:rPr>
              <w:t>++</w:t>
            </w:r>
            <w:r w:rsidR="00806EB4" w:rsidRPr="00C9691B">
              <w:rPr>
                <w:color w:val="000000"/>
                <w:sz w:val="20"/>
              </w:rPr>
              <w:t> )</w:t>
            </w:r>
          </w:p>
        </w:tc>
        <w:tc>
          <w:tcPr>
            <w:tcW w:w="1150" w:type="dxa"/>
          </w:tcPr>
          <w:p w14:paraId="16AF8E42" w14:textId="77777777" w:rsidR="0005545C" w:rsidRPr="00C9691B" w:rsidRDefault="0005545C" w:rsidP="00C9691B">
            <w:pPr>
              <w:keepNext/>
              <w:spacing w:before="20" w:after="40"/>
              <w:jc w:val="center"/>
              <w:rPr>
                <w:rFonts w:eastAsia="Batang"/>
                <w:bCs/>
                <w:sz w:val="20"/>
              </w:rPr>
            </w:pPr>
          </w:p>
        </w:tc>
      </w:tr>
      <w:tr w:rsidR="00024D98" w:rsidRPr="00C9691B" w14:paraId="0521AC3C" w14:textId="77777777" w:rsidTr="00E3618E">
        <w:trPr>
          <w:trHeight w:val="204"/>
          <w:jc w:val="center"/>
        </w:trPr>
        <w:tc>
          <w:tcPr>
            <w:tcW w:w="7920" w:type="dxa"/>
          </w:tcPr>
          <w:p w14:paraId="2A442E7F"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r>
            <w:r w:rsidR="0005545C" w:rsidRPr="00C9691B">
              <w:rPr>
                <w:rFonts w:eastAsia="Batang"/>
                <w:b/>
                <w:bCs/>
                <w:sz w:val="20"/>
                <w:lang w:eastAsia="ko-KR"/>
              </w:rPr>
              <w:tab/>
            </w:r>
            <w:r w:rsidR="00253504">
              <w:rPr>
                <w:rFonts w:eastAsia="Batang"/>
                <w:b/>
                <w:bCs/>
                <w:sz w:val="20"/>
                <w:lang w:eastAsia="ko-KR"/>
              </w:rPr>
              <w:t>id</w:t>
            </w:r>
            <w:r w:rsidR="00E6239E">
              <w:rPr>
                <w:rFonts w:eastAsia="Batang"/>
                <w:b/>
                <w:bCs/>
                <w:sz w:val="20"/>
                <w:lang w:eastAsia="ko-KR"/>
              </w:rPr>
              <w:t>x</w:t>
            </w:r>
            <w:r w:rsidR="00253504">
              <w:rPr>
                <w:rFonts w:eastAsia="Batang"/>
                <w:b/>
                <w:bCs/>
                <w:sz w:val="20"/>
                <w:lang w:eastAsia="ko-KR"/>
              </w:rPr>
              <w:t>_of_mcts_in_</w:t>
            </w:r>
            <w:proofErr w:type="gramStart"/>
            <w:r w:rsidR="00253504">
              <w:rPr>
                <w:rFonts w:eastAsia="Batang"/>
                <w:b/>
                <w:bCs/>
                <w:sz w:val="20"/>
                <w:lang w:eastAsia="ko-KR"/>
              </w:rPr>
              <w:t>set</w:t>
            </w:r>
            <w:r w:rsidRPr="00C9691B">
              <w:rPr>
                <w:rFonts w:eastAsia="Batang"/>
                <w:bCs/>
                <w:sz w:val="20"/>
                <w:lang w:eastAsia="ko-KR"/>
              </w:rPr>
              <w:t>[</w:t>
            </w:r>
            <w:proofErr w:type="gramEnd"/>
            <w:r w:rsidRPr="00C9691B">
              <w:rPr>
                <w:rFonts w:eastAsia="Batang"/>
                <w:bCs/>
                <w:sz w:val="20"/>
                <w:lang w:eastAsia="ko-KR"/>
              </w:rPr>
              <w:t> i ][ j ]</w:t>
            </w:r>
            <w:r w:rsidR="0005545C" w:rsidRPr="00C9691B">
              <w:rPr>
                <w:rFonts w:eastAsia="Batang"/>
                <w:bCs/>
                <w:sz w:val="20"/>
                <w:lang w:eastAsia="ko-KR"/>
              </w:rPr>
              <w:t>[ k ]</w:t>
            </w:r>
          </w:p>
        </w:tc>
        <w:tc>
          <w:tcPr>
            <w:tcW w:w="1150" w:type="dxa"/>
          </w:tcPr>
          <w:p w14:paraId="14B88060" w14:textId="77777777" w:rsidR="00024D98" w:rsidRPr="00C9691B" w:rsidRDefault="00024D98" w:rsidP="00C9691B">
            <w:pPr>
              <w:keepNext/>
              <w:spacing w:before="20" w:after="40"/>
              <w:jc w:val="center"/>
              <w:rPr>
                <w:rFonts w:eastAsia="Batang"/>
                <w:bCs/>
                <w:sz w:val="20"/>
              </w:rPr>
            </w:pPr>
            <w:r w:rsidRPr="00C9691B">
              <w:rPr>
                <w:rFonts w:eastAsia="Batang"/>
                <w:bCs/>
                <w:sz w:val="20"/>
              </w:rPr>
              <w:t>ue(v)</w:t>
            </w:r>
          </w:p>
        </w:tc>
      </w:tr>
      <w:tr w:rsidR="00F2079C" w:rsidRPr="00C9691B" w14:paraId="1484F6A5" w14:textId="77777777" w:rsidTr="00583A84">
        <w:trPr>
          <w:trHeight w:val="204"/>
          <w:jc w:val="center"/>
        </w:trPr>
        <w:tc>
          <w:tcPr>
            <w:tcW w:w="7920" w:type="dxa"/>
          </w:tcPr>
          <w:p w14:paraId="77D9269A" w14:textId="77777777" w:rsidR="00F2079C" w:rsidRPr="00C9691B" w:rsidRDefault="00F2079C"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Cs/>
                <w:sz w:val="20"/>
                <w:lang w:eastAsia="ko-KR"/>
              </w:rPr>
              <w:tab/>
            </w:r>
            <w:r w:rsidRPr="00C9691B">
              <w:rPr>
                <w:rFonts w:eastAsia="Batang"/>
                <w:bCs/>
                <w:sz w:val="20"/>
                <w:lang w:eastAsia="ko-KR"/>
              </w:rPr>
              <w:tab/>
              <w:t>}</w:t>
            </w:r>
          </w:p>
        </w:tc>
        <w:tc>
          <w:tcPr>
            <w:tcW w:w="1150" w:type="dxa"/>
          </w:tcPr>
          <w:p w14:paraId="60AAD39C" w14:textId="77777777" w:rsidR="00F2079C" w:rsidRPr="00C9691B" w:rsidRDefault="00F2079C" w:rsidP="00C9691B">
            <w:pPr>
              <w:keepNext/>
              <w:spacing w:before="20" w:after="40"/>
              <w:jc w:val="center"/>
              <w:rPr>
                <w:rFonts w:eastAsia="Batang"/>
                <w:bCs/>
                <w:sz w:val="20"/>
              </w:rPr>
            </w:pPr>
          </w:p>
        </w:tc>
      </w:tr>
      <w:tr w:rsidR="00D22B54" w:rsidRPr="00F06C0A" w14:paraId="31FD5457" w14:textId="77777777" w:rsidTr="00583A84">
        <w:trPr>
          <w:trHeight w:val="204"/>
          <w:jc w:val="center"/>
        </w:trPr>
        <w:tc>
          <w:tcPr>
            <w:tcW w:w="7920" w:type="dxa"/>
          </w:tcPr>
          <w:p w14:paraId="4BF6CBCB" w14:textId="77777777" w:rsidR="00D22B54" w:rsidRPr="00D22B54" w:rsidRDefault="00D22B54"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F101A">
              <w:rPr>
                <w:rFonts w:eastAsia="Batang"/>
                <w:bCs/>
                <w:sz w:val="20"/>
                <w:lang w:eastAsia="ko-KR"/>
              </w:rPr>
              <w:tab/>
            </w:r>
            <w:r w:rsidRPr="00CF101A">
              <w:rPr>
                <w:rFonts w:eastAsia="Batang"/>
                <w:bCs/>
                <w:sz w:val="20"/>
                <w:lang w:eastAsia="ko-KR"/>
              </w:rPr>
              <w:tab/>
            </w:r>
            <w:r w:rsidRPr="00CF101A">
              <w:rPr>
                <w:rFonts w:eastAsia="Batang"/>
                <w:b/>
                <w:bCs/>
                <w:sz w:val="20"/>
                <w:lang w:eastAsia="ko-KR"/>
              </w:rPr>
              <w:t>slice_reordering_enabled_</w:t>
            </w:r>
            <w:proofErr w:type="gramStart"/>
            <w:r w:rsidRPr="00CF101A">
              <w:rPr>
                <w:rFonts w:eastAsia="Batang"/>
                <w:b/>
                <w:bCs/>
                <w:sz w:val="20"/>
                <w:lang w:eastAsia="ko-KR"/>
              </w:rPr>
              <w:t>flag</w:t>
            </w:r>
            <w:r w:rsidR="0038127E" w:rsidRPr="00CF101A">
              <w:rPr>
                <w:rFonts w:eastAsia="Batang"/>
                <w:bCs/>
                <w:sz w:val="20"/>
                <w:lang w:eastAsia="ko-KR"/>
              </w:rPr>
              <w:t>[</w:t>
            </w:r>
            <w:proofErr w:type="gramEnd"/>
            <w:r w:rsidR="0038127E" w:rsidRPr="00CF101A">
              <w:rPr>
                <w:rFonts w:eastAsia="Batang"/>
                <w:bCs/>
                <w:sz w:val="20"/>
                <w:lang w:eastAsia="ko-KR"/>
              </w:rPr>
              <w:t> i ]</w:t>
            </w:r>
          </w:p>
        </w:tc>
        <w:tc>
          <w:tcPr>
            <w:tcW w:w="1150" w:type="dxa"/>
          </w:tcPr>
          <w:p w14:paraId="55F4F8E5" w14:textId="77777777" w:rsidR="00D22B54" w:rsidRPr="00D22B54" w:rsidRDefault="00D22B54" w:rsidP="00C9691B">
            <w:pPr>
              <w:keepNext/>
              <w:spacing w:before="20" w:after="40"/>
              <w:jc w:val="center"/>
              <w:rPr>
                <w:rFonts w:eastAsia="Batang"/>
                <w:bCs/>
                <w:sz w:val="20"/>
              </w:rPr>
            </w:pPr>
            <w:proofErr w:type="gramStart"/>
            <w:r w:rsidRPr="00D22B54">
              <w:rPr>
                <w:rFonts w:eastAsia="Batang"/>
                <w:bCs/>
                <w:sz w:val="20"/>
              </w:rPr>
              <w:t>u(</w:t>
            </w:r>
            <w:proofErr w:type="gramEnd"/>
            <w:r w:rsidRPr="00D22B54">
              <w:rPr>
                <w:rFonts w:eastAsia="Batang"/>
                <w:bCs/>
                <w:sz w:val="20"/>
              </w:rPr>
              <w:t>1)</w:t>
            </w:r>
          </w:p>
        </w:tc>
      </w:tr>
      <w:tr w:rsidR="00D22B54" w:rsidRPr="002646E1" w14:paraId="45F22998" w14:textId="77777777" w:rsidTr="00583A84">
        <w:trPr>
          <w:trHeight w:val="204"/>
          <w:jc w:val="center"/>
        </w:trPr>
        <w:tc>
          <w:tcPr>
            <w:tcW w:w="7920" w:type="dxa"/>
          </w:tcPr>
          <w:p w14:paraId="5E995DB4" w14:textId="16031D89" w:rsidR="00D22B54" w:rsidRPr="00D22B54" w:rsidRDefault="00D22B54"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F101A">
              <w:rPr>
                <w:rFonts w:eastAsia="Batang"/>
                <w:bCs/>
                <w:sz w:val="20"/>
                <w:lang w:eastAsia="ko-KR"/>
              </w:rPr>
              <w:tab/>
            </w:r>
            <w:r w:rsidRPr="00CF101A">
              <w:rPr>
                <w:rFonts w:eastAsia="Batang"/>
                <w:bCs/>
                <w:sz w:val="20"/>
                <w:lang w:eastAsia="ko-KR"/>
              </w:rPr>
              <w:tab/>
            </w:r>
            <w:proofErr w:type="gramStart"/>
            <w:r w:rsidRPr="00CF101A">
              <w:rPr>
                <w:rFonts w:eastAsia="Batang"/>
                <w:bCs/>
                <w:sz w:val="20"/>
                <w:lang w:eastAsia="ko-KR"/>
              </w:rPr>
              <w:t>if(</w:t>
            </w:r>
            <w:r w:rsidR="002646E1">
              <w:rPr>
                <w:rFonts w:eastAsia="Batang"/>
                <w:bCs/>
                <w:sz w:val="20"/>
                <w:lang w:eastAsia="ko-KR"/>
              </w:rPr>
              <w:t xml:space="preserve"> </w:t>
            </w:r>
            <w:r w:rsidRPr="00CF101A">
              <w:rPr>
                <w:rFonts w:eastAsia="Batang"/>
                <w:bCs/>
                <w:sz w:val="20"/>
                <w:lang w:eastAsia="ko-KR"/>
              </w:rPr>
              <w:t>slice</w:t>
            </w:r>
            <w:proofErr w:type="gramEnd"/>
            <w:r w:rsidRPr="00CF101A">
              <w:rPr>
                <w:rFonts w:eastAsia="Batang"/>
                <w:bCs/>
                <w:sz w:val="20"/>
                <w:lang w:eastAsia="ko-KR"/>
              </w:rPr>
              <w:t>_reordering_enabled_flag</w:t>
            </w:r>
            <w:r w:rsidR="000331A3" w:rsidRPr="00CF101A">
              <w:rPr>
                <w:rFonts w:eastAsia="Batang"/>
                <w:bCs/>
                <w:sz w:val="20"/>
                <w:lang w:eastAsia="ko-KR"/>
              </w:rPr>
              <w:t>[ i ]</w:t>
            </w:r>
            <w:r w:rsidR="002646E1">
              <w:rPr>
                <w:rFonts w:eastAsia="Batang"/>
                <w:bCs/>
                <w:sz w:val="20"/>
                <w:lang w:eastAsia="ko-KR"/>
              </w:rPr>
              <w:t xml:space="preserve"> </w:t>
            </w:r>
            <w:r w:rsidRPr="00CF101A">
              <w:rPr>
                <w:rFonts w:eastAsia="Batang"/>
                <w:bCs/>
                <w:sz w:val="20"/>
                <w:lang w:eastAsia="ko-KR"/>
              </w:rPr>
              <w:t>) {</w:t>
            </w:r>
          </w:p>
        </w:tc>
        <w:tc>
          <w:tcPr>
            <w:tcW w:w="1150" w:type="dxa"/>
          </w:tcPr>
          <w:p w14:paraId="3CACA2E6" w14:textId="77777777" w:rsidR="00D22B54" w:rsidRPr="00D22B54" w:rsidRDefault="00D22B54" w:rsidP="00C9691B">
            <w:pPr>
              <w:keepNext/>
              <w:spacing w:before="20" w:after="40"/>
              <w:jc w:val="center"/>
              <w:rPr>
                <w:rFonts w:eastAsia="Batang"/>
                <w:bCs/>
                <w:sz w:val="20"/>
              </w:rPr>
            </w:pPr>
          </w:p>
        </w:tc>
      </w:tr>
      <w:tr w:rsidR="00D22B54" w:rsidRPr="002646E1" w14:paraId="16E677C9" w14:textId="77777777" w:rsidTr="00583A84">
        <w:trPr>
          <w:trHeight w:val="204"/>
          <w:jc w:val="center"/>
        </w:trPr>
        <w:tc>
          <w:tcPr>
            <w:tcW w:w="7920" w:type="dxa"/>
          </w:tcPr>
          <w:p w14:paraId="76329677" w14:textId="77777777" w:rsidR="00D22B54" w:rsidRPr="00D22B54" w:rsidRDefault="00D22B54"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F101A">
              <w:rPr>
                <w:rFonts w:eastAsia="Batang"/>
                <w:b/>
                <w:bCs/>
                <w:sz w:val="20"/>
                <w:lang w:eastAsia="ko-KR"/>
              </w:rPr>
              <w:tab/>
            </w:r>
            <w:r w:rsidRPr="00CF101A">
              <w:rPr>
                <w:rFonts w:eastAsia="Batang"/>
                <w:b/>
                <w:bCs/>
                <w:sz w:val="20"/>
                <w:lang w:eastAsia="ko-KR"/>
              </w:rPr>
              <w:tab/>
            </w:r>
            <w:r w:rsidRPr="00CF101A">
              <w:rPr>
                <w:rFonts w:eastAsia="Batang"/>
                <w:b/>
                <w:bCs/>
                <w:sz w:val="20"/>
                <w:lang w:eastAsia="ko-KR"/>
              </w:rPr>
              <w:tab/>
              <w:t>num_slice_segments_minus1</w:t>
            </w:r>
            <w:r w:rsidRPr="00CF101A">
              <w:rPr>
                <w:rFonts w:eastAsia="Batang"/>
                <w:bCs/>
                <w:sz w:val="20"/>
                <w:lang w:eastAsia="ko-KR"/>
              </w:rPr>
              <w:t>[ </w:t>
            </w:r>
            <w:proofErr w:type="gramStart"/>
            <w:r w:rsidRPr="00CF101A">
              <w:rPr>
                <w:rFonts w:eastAsia="Batang"/>
                <w:bCs/>
                <w:sz w:val="20"/>
                <w:lang w:eastAsia="ko-KR"/>
              </w:rPr>
              <w:t>i ]</w:t>
            </w:r>
            <w:proofErr w:type="gramEnd"/>
          </w:p>
        </w:tc>
        <w:tc>
          <w:tcPr>
            <w:tcW w:w="1150" w:type="dxa"/>
          </w:tcPr>
          <w:p w14:paraId="0DC342CD" w14:textId="77777777" w:rsidR="00D22B54" w:rsidRPr="00D22B54" w:rsidRDefault="00D22B54" w:rsidP="00C9691B">
            <w:pPr>
              <w:keepNext/>
              <w:spacing w:before="20" w:after="40"/>
              <w:jc w:val="center"/>
              <w:rPr>
                <w:rFonts w:eastAsia="Batang"/>
                <w:bCs/>
                <w:sz w:val="20"/>
              </w:rPr>
            </w:pPr>
            <w:r w:rsidRPr="00D22B54">
              <w:rPr>
                <w:rFonts w:eastAsia="Batang"/>
                <w:bCs/>
                <w:sz w:val="20"/>
              </w:rPr>
              <w:t>ue(v)</w:t>
            </w:r>
          </w:p>
        </w:tc>
      </w:tr>
      <w:tr w:rsidR="00D22B54" w:rsidRPr="002646E1" w14:paraId="448EA19B" w14:textId="77777777" w:rsidTr="00583A84">
        <w:trPr>
          <w:trHeight w:val="204"/>
          <w:jc w:val="center"/>
        </w:trPr>
        <w:tc>
          <w:tcPr>
            <w:tcW w:w="7920" w:type="dxa"/>
          </w:tcPr>
          <w:p w14:paraId="228E0E2C" w14:textId="288E7D6C" w:rsidR="00D22B54" w:rsidRPr="00D22B54" w:rsidRDefault="00D22B54"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F101A">
              <w:rPr>
                <w:rFonts w:eastAsia="Batang"/>
                <w:b/>
                <w:bCs/>
                <w:sz w:val="20"/>
                <w:lang w:eastAsia="ko-KR"/>
              </w:rPr>
              <w:tab/>
            </w:r>
            <w:r w:rsidRPr="00CF101A">
              <w:rPr>
                <w:rFonts w:eastAsia="Batang"/>
                <w:b/>
                <w:bCs/>
                <w:sz w:val="20"/>
                <w:lang w:eastAsia="ko-KR"/>
              </w:rPr>
              <w:tab/>
            </w:r>
            <w:r w:rsidRPr="00CF101A">
              <w:rPr>
                <w:rFonts w:eastAsia="Batang"/>
                <w:b/>
                <w:bCs/>
                <w:sz w:val="20"/>
                <w:lang w:eastAsia="ko-KR"/>
              </w:rPr>
              <w:tab/>
            </w:r>
            <w:proofErr w:type="gramStart"/>
            <w:r w:rsidRPr="00CF101A">
              <w:rPr>
                <w:color w:val="000000"/>
                <w:sz w:val="20"/>
              </w:rPr>
              <w:t>for( </w:t>
            </w:r>
            <w:r w:rsidR="00C112A7">
              <w:rPr>
                <w:color w:val="000000"/>
                <w:sz w:val="20"/>
              </w:rPr>
              <w:t>j</w:t>
            </w:r>
            <w:proofErr w:type="gramEnd"/>
            <w:r w:rsidRPr="00CF101A">
              <w:rPr>
                <w:color w:val="000000"/>
                <w:sz w:val="20"/>
              </w:rPr>
              <w:t> = 0; </w:t>
            </w:r>
            <w:r w:rsidR="00C112A7">
              <w:rPr>
                <w:color w:val="000000"/>
                <w:sz w:val="20"/>
              </w:rPr>
              <w:t>j</w:t>
            </w:r>
            <w:r w:rsidRPr="00CF101A">
              <w:rPr>
                <w:color w:val="000000"/>
                <w:sz w:val="20"/>
              </w:rPr>
              <w:t> </w:t>
            </w:r>
            <w:r w:rsidR="002646E1">
              <w:rPr>
                <w:color w:val="000000"/>
                <w:sz w:val="20"/>
              </w:rPr>
              <w:t> </w:t>
            </w:r>
            <w:r w:rsidRPr="00CF101A">
              <w:rPr>
                <w:color w:val="000000"/>
                <w:sz w:val="20"/>
              </w:rPr>
              <w:t>&lt;=  num_slice_segments_minus1[ i ]; </w:t>
            </w:r>
            <w:r w:rsidR="00C112A7">
              <w:rPr>
                <w:color w:val="000000"/>
                <w:sz w:val="20"/>
              </w:rPr>
              <w:t>j</w:t>
            </w:r>
            <w:r w:rsidRPr="00CF101A">
              <w:rPr>
                <w:color w:val="000000"/>
                <w:sz w:val="20"/>
              </w:rPr>
              <w:t>++ )</w:t>
            </w:r>
          </w:p>
        </w:tc>
        <w:tc>
          <w:tcPr>
            <w:tcW w:w="1150" w:type="dxa"/>
          </w:tcPr>
          <w:p w14:paraId="3EC271A5" w14:textId="77777777" w:rsidR="00D22B54" w:rsidRPr="00D22B54" w:rsidRDefault="00D22B54" w:rsidP="00C9691B">
            <w:pPr>
              <w:keepNext/>
              <w:spacing w:before="20" w:after="40"/>
              <w:jc w:val="center"/>
              <w:rPr>
                <w:rFonts w:eastAsia="Batang"/>
                <w:bCs/>
                <w:sz w:val="20"/>
              </w:rPr>
            </w:pPr>
          </w:p>
        </w:tc>
      </w:tr>
      <w:tr w:rsidR="00D22B54" w:rsidRPr="002646E1" w14:paraId="23B211BD" w14:textId="77777777" w:rsidTr="00583A84">
        <w:trPr>
          <w:trHeight w:val="204"/>
          <w:jc w:val="center"/>
        </w:trPr>
        <w:tc>
          <w:tcPr>
            <w:tcW w:w="7920" w:type="dxa"/>
          </w:tcPr>
          <w:p w14:paraId="2EDA88E8" w14:textId="068313E6" w:rsidR="00D22B54" w:rsidRPr="00D22B54" w:rsidRDefault="00D22B54"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F101A">
              <w:rPr>
                <w:rFonts w:eastAsia="Batang"/>
                <w:b/>
                <w:bCs/>
                <w:sz w:val="20"/>
                <w:lang w:eastAsia="ko-KR"/>
              </w:rPr>
              <w:tab/>
            </w:r>
            <w:r w:rsidRPr="00CF101A">
              <w:rPr>
                <w:rFonts w:eastAsia="Batang"/>
                <w:b/>
                <w:bCs/>
                <w:sz w:val="20"/>
                <w:lang w:eastAsia="ko-KR"/>
              </w:rPr>
              <w:tab/>
            </w:r>
            <w:r w:rsidRPr="00CF101A">
              <w:rPr>
                <w:rFonts w:eastAsia="Batang"/>
                <w:b/>
                <w:bCs/>
                <w:sz w:val="20"/>
                <w:lang w:eastAsia="ko-KR"/>
              </w:rPr>
              <w:tab/>
            </w:r>
            <w:r w:rsidRPr="00CF101A">
              <w:rPr>
                <w:rFonts w:eastAsia="Batang"/>
                <w:b/>
                <w:bCs/>
                <w:sz w:val="20"/>
                <w:lang w:eastAsia="ko-KR"/>
              </w:rPr>
              <w:tab/>
              <w:t>output_slice_segment_</w:t>
            </w:r>
            <w:proofErr w:type="gramStart"/>
            <w:r w:rsidRPr="00CF101A">
              <w:rPr>
                <w:rFonts w:eastAsia="Batang"/>
                <w:b/>
                <w:bCs/>
                <w:sz w:val="20"/>
                <w:lang w:eastAsia="ko-KR"/>
              </w:rPr>
              <w:t>address</w:t>
            </w:r>
            <w:r w:rsidRPr="00CF101A">
              <w:rPr>
                <w:rFonts w:eastAsia="Batang"/>
                <w:bCs/>
                <w:sz w:val="20"/>
                <w:lang w:eastAsia="ko-KR"/>
              </w:rPr>
              <w:t>[</w:t>
            </w:r>
            <w:proofErr w:type="gramEnd"/>
            <w:r w:rsidRPr="00CF101A">
              <w:rPr>
                <w:rFonts w:eastAsia="Batang"/>
                <w:bCs/>
                <w:sz w:val="20"/>
                <w:lang w:eastAsia="ko-KR"/>
              </w:rPr>
              <w:t> i ][ </w:t>
            </w:r>
            <w:r w:rsidR="00C112A7">
              <w:rPr>
                <w:rFonts w:eastAsia="Batang"/>
                <w:bCs/>
                <w:sz w:val="20"/>
                <w:lang w:eastAsia="ko-KR"/>
              </w:rPr>
              <w:t>j</w:t>
            </w:r>
            <w:r w:rsidRPr="00CF101A">
              <w:rPr>
                <w:rFonts w:eastAsia="Batang"/>
                <w:bCs/>
                <w:sz w:val="20"/>
                <w:lang w:eastAsia="ko-KR"/>
              </w:rPr>
              <w:t> ]</w:t>
            </w:r>
          </w:p>
        </w:tc>
        <w:tc>
          <w:tcPr>
            <w:tcW w:w="1150" w:type="dxa"/>
          </w:tcPr>
          <w:p w14:paraId="10C2FEB5" w14:textId="77777777" w:rsidR="00D22B54" w:rsidRPr="00D22B54" w:rsidRDefault="00D22B54" w:rsidP="00C9691B">
            <w:pPr>
              <w:keepNext/>
              <w:spacing w:before="20" w:after="40"/>
              <w:jc w:val="center"/>
              <w:rPr>
                <w:rFonts w:eastAsia="Batang"/>
                <w:bCs/>
                <w:sz w:val="20"/>
              </w:rPr>
            </w:pPr>
            <w:r w:rsidRPr="00D22B54">
              <w:rPr>
                <w:rFonts w:eastAsia="Batang"/>
                <w:bCs/>
                <w:sz w:val="20"/>
              </w:rPr>
              <w:t>u(v)</w:t>
            </w:r>
          </w:p>
        </w:tc>
      </w:tr>
      <w:tr w:rsidR="00D22B54" w:rsidRPr="00C9691B" w14:paraId="722F7D79" w14:textId="77777777" w:rsidTr="00583A84">
        <w:trPr>
          <w:trHeight w:val="204"/>
          <w:jc w:val="center"/>
        </w:trPr>
        <w:tc>
          <w:tcPr>
            <w:tcW w:w="7920" w:type="dxa"/>
          </w:tcPr>
          <w:p w14:paraId="015F4B0B" w14:textId="77777777" w:rsidR="00D22B54" w:rsidRPr="00C9691B" w:rsidRDefault="00D22B54"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2646E1">
              <w:rPr>
                <w:rFonts w:eastAsia="Batang"/>
                <w:bCs/>
                <w:sz w:val="20"/>
                <w:lang w:eastAsia="ko-KR"/>
              </w:rPr>
              <w:tab/>
            </w:r>
            <w:r w:rsidRPr="002646E1">
              <w:rPr>
                <w:rFonts w:eastAsia="Batang"/>
                <w:bCs/>
                <w:sz w:val="20"/>
                <w:lang w:eastAsia="ko-KR"/>
              </w:rPr>
              <w:tab/>
              <w:t>}</w:t>
            </w:r>
          </w:p>
        </w:tc>
        <w:tc>
          <w:tcPr>
            <w:tcW w:w="1150" w:type="dxa"/>
          </w:tcPr>
          <w:p w14:paraId="3FCE8E22" w14:textId="77777777" w:rsidR="00D22B54" w:rsidRPr="00C9691B" w:rsidRDefault="00D22B54" w:rsidP="00C9691B">
            <w:pPr>
              <w:keepNext/>
              <w:spacing w:before="20" w:after="40"/>
              <w:jc w:val="center"/>
              <w:rPr>
                <w:rFonts w:eastAsia="Batang"/>
                <w:bCs/>
                <w:sz w:val="20"/>
              </w:rPr>
            </w:pPr>
          </w:p>
        </w:tc>
      </w:tr>
      <w:tr w:rsidR="00D22B54" w:rsidRPr="00C9691B" w14:paraId="5058A8D5" w14:textId="77777777" w:rsidTr="00E3618E">
        <w:trPr>
          <w:trHeight w:val="204"/>
          <w:jc w:val="center"/>
        </w:trPr>
        <w:tc>
          <w:tcPr>
            <w:tcW w:w="7920" w:type="dxa"/>
          </w:tcPr>
          <w:p w14:paraId="22ED8F6F" w14:textId="77777777" w:rsidR="00D22B54" w:rsidRPr="00C9691B" w:rsidRDefault="00D22B54"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b/>
                <w:sz w:val="20"/>
              </w:rPr>
            </w:pPr>
            <w:r w:rsidRPr="00C9691B">
              <w:rPr>
                <w:sz w:val="20"/>
              </w:rPr>
              <w:tab/>
            </w:r>
            <w:r w:rsidRPr="00C9691B">
              <w:rPr>
                <w:sz w:val="20"/>
              </w:rPr>
              <w:tab/>
            </w:r>
            <w:r w:rsidRPr="00C9691B">
              <w:rPr>
                <w:b/>
                <w:sz w:val="20"/>
              </w:rPr>
              <w:t>num_vps_</w:t>
            </w:r>
            <w:r>
              <w:rPr>
                <w:b/>
                <w:sz w:val="20"/>
              </w:rPr>
              <w:t>in_info_set</w:t>
            </w:r>
            <w:r w:rsidRPr="00C9691B">
              <w:rPr>
                <w:b/>
                <w:sz w:val="20"/>
              </w:rPr>
              <w:t>_minus1</w:t>
            </w:r>
            <w:r w:rsidRPr="00C9691B">
              <w:rPr>
                <w:sz w:val="20"/>
              </w:rPr>
              <w:t>[ </w:t>
            </w:r>
            <w:proofErr w:type="gramStart"/>
            <w:r w:rsidRPr="00C9691B">
              <w:rPr>
                <w:sz w:val="20"/>
              </w:rPr>
              <w:t>i ]</w:t>
            </w:r>
            <w:proofErr w:type="gramEnd"/>
          </w:p>
        </w:tc>
        <w:tc>
          <w:tcPr>
            <w:tcW w:w="1150" w:type="dxa"/>
          </w:tcPr>
          <w:p w14:paraId="0EA44E33" w14:textId="77777777" w:rsidR="00D22B54" w:rsidRPr="00C9691B" w:rsidRDefault="00D22B54" w:rsidP="00C9691B">
            <w:pPr>
              <w:keepNext/>
              <w:spacing w:before="20" w:after="40"/>
              <w:jc w:val="center"/>
              <w:rPr>
                <w:bCs/>
                <w:sz w:val="20"/>
              </w:rPr>
            </w:pPr>
            <w:r w:rsidRPr="00C9691B">
              <w:rPr>
                <w:bCs/>
                <w:sz w:val="20"/>
              </w:rPr>
              <w:t>ue(v)</w:t>
            </w:r>
          </w:p>
        </w:tc>
      </w:tr>
      <w:tr w:rsidR="00D22B54" w:rsidRPr="00C9691B" w14:paraId="431ACBA1" w14:textId="77777777" w:rsidTr="00E3618E">
        <w:trPr>
          <w:trHeight w:val="204"/>
          <w:jc w:val="center"/>
        </w:trPr>
        <w:tc>
          <w:tcPr>
            <w:tcW w:w="7920" w:type="dxa"/>
          </w:tcPr>
          <w:p w14:paraId="7451D6F5" w14:textId="77777777" w:rsidR="00D22B54" w:rsidRPr="00C9691B" w:rsidRDefault="00D22B54" w:rsidP="00C9691B">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proofErr w:type="gramStart"/>
            <w:r w:rsidRPr="00C9691B">
              <w:rPr>
                <w:color w:val="000000"/>
                <w:sz w:val="20"/>
              </w:rPr>
              <w:t>for( j</w:t>
            </w:r>
            <w:proofErr w:type="gramEnd"/>
            <w:r w:rsidRPr="00C9691B">
              <w:rPr>
                <w:color w:val="000000"/>
                <w:sz w:val="20"/>
              </w:rPr>
              <w:t> = 0; j  &lt;=  num_vps_</w:t>
            </w:r>
            <w:r>
              <w:rPr>
                <w:color w:val="000000"/>
                <w:sz w:val="20"/>
              </w:rPr>
              <w:t>in_info_set</w:t>
            </w:r>
            <w:r w:rsidRPr="00C9691B">
              <w:rPr>
                <w:color w:val="000000"/>
                <w:sz w:val="20"/>
              </w:rPr>
              <w:t>_minus1</w:t>
            </w:r>
            <w:r w:rsidRPr="00C9691B">
              <w:rPr>
                <w:sz w:val="20"/>
              </w:rPr>
              <w:t>[ i ]</w:t>
            </w:r>
            <w:r w:rsidRPr="00C9691B">
              <w:rPr>
                <w:color w:val="000000"/>
                <w:sz w:val="20"/>
              </w:rPr>
              <w:t>; j++ )</w:t>
            </w:r>
          </w:p>
        </w:tc>
        <w:tc>
          <w:tcPr>
            <w:tcW w:w="1150" w:type="dxa"/>
          </w:tcPr>
          <w:p w14:paraId="02B05E35" w14:textId="77777777" w:rsidR="00D22B54" w:rsidRPr="00C9691B" w:rsidRDefault="00D22B54" w:rsidP="00C9691B">
            <w:pPr>
              <w:keepNext/>
              <w:spacing w:before="20" w:after="40"/>
              <w:jc w:val="center"/>
              <w:rPr>
                <w:rFonts w:eastAsia="Batang"/>
                <w:bCs/>
                <w:sz w:val="20"/>
              </w:rPr>
            </w:pPr>
          </w:p>
        </w:tc>
      </w:tr>
      <w:tr w:rsidR="00D22B54" w:rsidRPr="00C9691B" w14:paraId="1B3C83FC" w14:textId="77777777" w:rsidTr="00E3618E">
        <w:trPr>
          <w:trHeight w:val="204"/>
          <w:jc w:val="center"/>
        </w:trPr>
        <w:tc>
          <w:tcPr>
            <w:tcW w:w="7920" w:type="dxa"/>
          </w:tcPr>
          <w:p w14:paraId="7602B80E"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vps_rbsp_data_</w:t>
            </w:r>
            <w:proofErr w:type="gramStart"/>
            <w:r w:rsidRPr="00C9691B">
              <w:rPr>
                <w:rFonts w:eastAsia="Batang"/>
                <w:b/>
                <w:bCs/>
                <w:sz w:val="20"/>
                <w:lang w:eastAsia="ko-KR"/>
              </w:rPr>
              <w:t>length</w:t>
            </w:r>
            <w:r w:rsidRPr="00C9691B">
              <w:rPr>
                <w:rFonts w:eastAsia="Batang"/>
                <w:bCs/>
                <w:sz w:val="20"/>
                <w:lang w:eastAsia="ko-KR"/>
              </w:rPr>
              <w:t>[</w:t>
            </w:r>
            <w:proofErr w:type="gramEnd"/>
            <w:r w:rsidRPr="00C9691B">
              <w:rPr>
                <w:rFonts w:eastAsia="Batang"/>
                <w:bCs/>
                <w:sz w:val="20"/>
                <w:lang w:eastAsia="ko-KR"/>
              </w:rPr>
              <w:t> i ][ j ]</w:t>
            </w:r>
          </w:p>
        </w:tc>
        <w:tc>
          <w:tcPr>
            <w:tcW w:w="1150" w:type="dxa"/>
          </w:tcPr>
          <w:p w14:paraId="615BD663" w14:textId="77777777" w:rsidR="00D22B54" w:rsidRPr="00C9691B" w:rsidRDefault="00D22B54" w:rsidP="00C9691B">
            <w:pPr>
              <w:spacing w:before="20" w:after="40"/>
              <w:jc w:val="center"/>
              <w:rPr>
                <w:rFonts w:eastAsia="Batang"/>
                <w:bCs/>
                <w:sz w:val="20"/>
              </w:rPr>
            </w:pPr>
            <w:r w:rsidRPr="00C9691B">
              <w:rPr>
                <w:rFonts w:eastAsia="Batang"/>
                <w:bCs/>
                <w:sz w:val="20"/>
              </w:rPr>
              <w:t>ue(v)</w:t>
            </w:r>
          </w:p>
        </w:tc>
      </w:tr>
      <w:tr w:rsidR="00D22B54" w:rsidRPr="00C9691B" w14:paraId="0D2B0CB9" w14:textId="77777777" w:rsidTr="00E3618E">
        <w:trPr>
          <w:trHeight w:val="204"/>
          <w:jc w:val="center"/>
        </w:trPr>
        <w:tc>
          <w:tcPr>
            <w:tcW w:w="7920" w:type="dxa"/>
          </w:tcPr>
          <w:p w14:paraId="7BA02339"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b/>
                <w:sz w:val="20"/>
              </w:rPr>
            </w:pPr>
            <w:r w:rsidRPr="00C9691B">
              <w:rPr>
                <w:sz w:val="20"/>
              </w:rPr>
              <w:tab/>
            </w:r>
            <w:r w:rsidRPr="00C9691B">
              <w:rPr>
                <w:sz w:val="20"/>
              </w:rPr>
              <w:tab/>
            </w:r>
            <w:r w:rsidRPr="00C9691B">
              <w:rPr>
                <w:b/>
                <w:sz w:val="20"/>
              </w:rPr>
              <w:t>num_sps_</w:t>
            </w:r>
            <w:r>
              <w:rPr>
                <w:b/>
                <w:sz w:val="20"/>
              </w:rPr>
              <w:t>in_info_set</w:t>
            </w:r>
            <w:r w:rsidRPr="00C9691B">
              <w:rPr>
                <w:b/>
                <w:sz w:val="20"/>
              </w:rPr>
              <w:t>_minus1</w:t>
            </w:r>
            <w:r w:rsidRPr="00C9691B">
              <w:rPr>
                <w:sz w:val="20"/>
              </w:rPr>
              <w:t>[ </w:t>
            </w:r>
            <w:proofErr w:type="gramStart"/>
            <w:r w:rsidRPr="00C9691B">
              <w:rPr>
                <w:sz w:val="20"/>
              </w:rPr>
              <w:t>i ]</w:t>
            </w:r>
            <w:proofErr w:type="gramEnd"/>
          </w:p>
        </w:tc>
        <w:tc>
          <w:tcPr>
            <w:tcW w:w="1150" w:type="dxa"/>
          </w:tcPr>
          <w:p w14:paraId="49744941" w14:textId="77777777" w:rsidR="00D22B54" w:rsidRPr="00C9691B" w:rsidRDefault="00D22B54" w:rsidP="00C9691B">
            <w:pPr>
              <w:spacing w:before="20" w:after="40"/>
              <w:jc w:val="center"/>
              <w:rPr>
                <w:bCs/>
                <w:sz w:val="20"/>
              </w:rPr>
            </w:pPr>
            <w:r w:rsidRPr="00C9691B">
              <w:rPr>
                <w:bCs/>
                <w:sz w:val="20"/>
              </w:rPr>
              <w:t>ue(v)</w:t>
            </w:r>
          </w:p>
        </w:tc>
      </w:tr>
      <w:tr w:rsidR="00D22B54" w:rsidRPr="00C9691B" w14:paraId="75419F48" w14:textId="77777777" w:rsidTr="00E3618E">
        <w:trPr>
          <w:trHeight w:val="204"/>
          <w:jc w:val="center"/>
        </w:trPr>
        <w:tc>
          <w:tcPr>
            <w:tcW w:w="7920" w:type="dxa"/>
          </w:tcPr>
          <w:p w14:paraId="4793BAF9"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proofErr w:type="gramStart"/>
            <w:r w:rsidRPr="00C9691B">
              <w:rPr>
                <w:color w:val="000000"/>
                <w:sz w:val="20"/>
              </w:rPr>
              <w:t>for( j</w:t>
            </w:r>
            <w:proofErr w:type="gramEnd"/>
            <w:r w:rsidRPr="00C9691B">
              <w:rPr>
                <w:color w:val="000000"/>
                <w:sz w:val="20"/>
              </w:rPr>
              <w:t> = 0; j  &lt;=  num_sps_</w:t>
            </w:r>
            <w:r>
              <w:rPr>
                <w:color w:val="000000"/>
                <w:sz w:val="20"/>
              </w:rPr>
              <w:t>in_info_set</w:t>
            </w:r>
            <w:r w:rsidRPr="00C9691B">
              <w:rPr>
                <w:color w:val="000000"/>
                <w:sz w:val="20"/>
              </w:rPr>
              <w:t>_minus1</w:t>
            </w:r>
            <w:r w:rsidRPr="00C9691B">
              <w:rPr>
                <w:sz w:val="20"/>
              </w:rPr>
              <w:t>[ i ]</w:t>
            </w:r>
            <w:r w:rsidRPr="00C9691B">
              <w:rPr>
                <w:color w:val="000000"/>
                <w:sz w:val="20"/>
              </w:rPr>
              <w:t>; j++ )</w:t>
            </w:r>
          </w:p>
        </w:tc>
        <w:tc>
          <w:tcPr>
            <w:tcW w:w="1150" w:type="dxa"/>
          </w:tcPr>
          <w:p w14:paraId="0978AAEB" w14:textId="77777777" w:rsidR="00D22B54" w:rsidRPr="00C9691B" w:rsidRDefault="00D22B54" w:rsidP="00C9691B">
            <w:pPr>
              <w:spacing w:before="20" w:after="40"/>
              <w:jc w:val="center"/>
              <w:rPr>
                <w:rFonts w:eastAsia="Batang"/>
                <w:bCs/>
                <w:sz w:val="20"/>
              </w:rPr>
            </w:pPr>
          </w:p>
        </w:tc>
      </w:tr>
      <w:tr w:rsidR="00D22B54" w:rsidRPr="00C9691B" w14:paraId="3D684F15" w14:textId="77777777" w:rsidTr="00E3618E">
        <w:trPr>
          <w:trHeight w:val="204"/>
          <w:jc w:val="center"/>
        </w:trPr>
        <w:tc>
          <w:tcPr>
            <w:tcW w:w="7920" w:type="dxa"/>
          </w:tcPr>
          <w:p w14:paraId="718889E9"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sps_rbsp_data_</w:t>
            </w:r>
            <w:proofErr w:type="gramStart"/>
            <w:r w:rsidRPr="00C9691B">
              <w:rPr>
                <w:rFonts w:eastAsia="Batang"/>
                <w:b/>
                <w:bCs/>
                <w:sz w:val="20"/>
                <w:lang w:eastAsia="ko-KR"/>
              </w:rPr>
              <w:t>length</w:t>
            </w:r>
            <w:r w:rsidRPr="00C9691B">
              <w:rPr>
                <w:rFonts w:eastAsia="Batang"/>
                <w:bCs/>
                <w:sz w:val="20"/>
                <w:lang w:eastAsia="ko-KR"/>
              </w:rPr>
              <w:t>[</w:t>
            </w:r>
            <w:proofErr w:type="gramEnd"/>
            <w:r w:rsidRPr="00C9691B">
              <w:rPr>
                <w:rFonts w:eastAsia="Batang"/>
                <w:bCs/>
                <w:sz w:val="20"/>
                <w:lang w:eastAsia="ko-KR"/>
              </w:rPr>
              <w:t> i ][ j ]</w:t>
            </w:r>
          </w:p>
        </w:tc>
        <w:tc>
          <w:tcPr>
            <w:tcW w:w="1150" w:type="dxa"/>
          </w:tcPr>
          <w:p w14:paraId="1E1F9A1F" w14:textId="77777777" w:rsidR="00D22B54" w:rsidRPr="00C9691B" w:rsidRDefault="00D22B54" w:rsidP="00C9691B">
            <w:pPr>
              <w:spacing w:before="20" w:after="40"/>
              <w:jc w:val="center"/>
              <w:rPr>
                <w:rFonts w:eastAsia="Batang"/>
                <w:bCs/>
                <w:sz w:val="20"/>
              </w:rPr>
            </w:pPr>
            <w:r w:rsidRPr="00C9691B">
              <w:rPr>
                <w:rFonts w:eastAsia="Batang"/>
                <w:bCs/>
                <w:sz w:val="20"/>
              </w:rPr>
              <w:t>ue(v)</w:t>
            </w:r>
          </w:p>
        </w:tc>
      </w:tr>
      <w:tr w:rsidR="00D22B54" w:rsidRPr="00C9691B" w14:paraId="38AB850E" w14:textId="77777777" w:rsidTr="00E3618E">
        <w:trPr>
          <w:trHeight w:val="204"/>
          <w:jc w:val="center"/>
        </w:trPr>
        <w:tc>
          <w:tcPr>
            <w:tcW w:w="7920" w:type="dxa"/>
          </w:tcPr>
          <w:p w14:paraId="65AEBED4"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b/>
                <w:sz w:val="20"/>
              </w:rPr>
            </w:pPr>
            <w:r w:rsidRPr="00C9691B">
              <w:rPr>
                <w:sz w:val="20"/>
              </w:rPr>
              <w:tab/>
            </w:r>
            <w:r w:rsidRPr="00C9691B">
              <w:rPr>
                <w:sz w:val="20"/>
              </w:rPr>
              <w:tab/>
            </w:r>
            <w:r w:rsidRPr="00C9691B">
              <w:rPr>
                <w:b/>
                <w:sz w:val="20"/>
              </w:rPr>
              <w:t>num_pps_</w:t>
            </w:r>
            <w:r>
              <w:rPr>
                <w:b/>
                <w:sz w:val="20"/>
              </w:rPr>
              <w:t>in_info_set</w:t>
            </w:r>
            <w:r w:rsidRPr="00C9691B">
              <w:rPr>
                <w:b/>
                <w:sz w:val="20"/>
              </w:rPr>
              <w:t>_minus1</w:t>
            </w:r>
            <w:r w:rsidRPr="00C9691B">
              <w:rPr>
                <w:sz w:val="20"/>
              </w:rPr>
              <w:t>[ </w:t>
            </w:r>
            <w:proofErr w:type="gramStart"/>
            <w:r w:rsidRPr="00C9691B">
              <w:rPr>
                <w:sz w:val="20"/>
              </w:rPr>
              <w:t>i ]</w:t>
            </w:r>
            <w:proofErr w:type="gramEnd"/>
          </w:p>
        </w:tc>
        <w:tc>
          <w:tcPr>
            <w:tcW w:w="1150" w:type="dxa"/>
          </w:tcPr>
          <w:p w14:paraId="7BDBC1EC" w14:textId="77777777" w:rsidR="00D22B54" w:rsidRPr="00C9691B" w:rsidRDefault="00D22B54" w:rsidP="00C9691B">
            <w:pPr>
              <w:spacing w:before="20" w:after="40"/>
              <w:jc w:val="center"/>
              <w:rPr>
                <w:bCs/>
                <w:sz w:val="20"/>
              </w:rPr>
            </w:pPr>
            <w:r w:rsidRPr="00C9691B">
              <w:rPr>
                <w:bCs/>
                <w:sz w:val="20"/>
              </w:rPr>
              <w:t>ue(v)</w:t>
            </w:r>
          </w:p>
        </w:tc>
      </w:tr>
      <w:tr w:rsidR="00D22B54" w:rsidRPr="00C9691B" w14:paraId="172D4172" w14:textId="77777777" w:rsidTr="00E3618E">
        <w:trPr>
          <w:trHeight w:val="204"/>
          <w:jc w:val="center"/>
        </w:trPr>
        <w:tc>
          <w:tcPr>
            <w:tcW w:w="7920" w:type="dxa"/>
          </w:tcPr>
          <w:p w14:paraId="271C298D"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proofErr w:type="gramStart"/>
            <w:r w:rsidRPr="00C9691B">
              <w:rPr>
                <w:color w:val="000000"/>
                <w:sz w:val="20"/>
              </w:rPr>
              <w:t>for( j</w:t>
            </w:r>
            <w:proofErr w:type="gramEnd"/>
            <w:r w:rsidRPr="00C9691B">
              <w:rPr>
                <w:color w:val="000000"/>
                <w:sz w:val="20"/>
              </w:rPr>
              <w:t> = 0; j  &lt;=  num_pps_</w:t>
            </w:r>
            <w:r>
              <w:rPr>
                <w:color w:val="000000"/>
                <w:sz w:val="20"/>
              </w:rPr>
              <w:t>in_info_set</w:t>
            </w:r>
            <w:r w:rsidRPr="00C9691B">
              <w:rPr>
                <w:color w:val="000000"/>
                <w:sz w:val="20"/>
              </w:rPr>
              <w:t>_minus1</w:t>
            </w:r>
            <w:r w:rsidRPr="00C9691B">
              <w:rPr>
                <w:sz w:val="20"/>
              </w:rPr>
              <w:t>[ i ]</w:t>
            </w:r>
            <w:r w:rsidRPr="00C9691B">
              <w:rPr>
                <w:color w:val="000000"/>
                <w:sz w:val="20"/>
              </w:rPr>
              <w:t>; j++ ) {</w:t>
            </w:r>
          </w:p>
        </w:tc>
        <w:tc>
          <w:tcPr>
            <w:tcW w:w="1150" w:type="dxa"/>
          </w:tcPr>
          <w:p w14:paraId="7E72DA4A" w14:textId="77777777" w:rsidR="00D22B54" w:rsidRPr="00C9691B" w:rsidRDefault="00D22B54" w:rsidP="00C9691B">
            <w:pPr>
              <w:spacing w:before="20" w:after="40"/>
              <w:jc w:val="center"/>
              <w:rPr>
                <w:rFonts w:eastAsia="Batang"/>
                <w:bCs/>
                <w:sz w:val="20"/>
              </w:rPr>
            </w:pPr>
          </w:p>
        </w:tc>
      </w:tr>
      <w:tr w:rsidR="00D22B54" w:rsidRPr="00C9691B" w14:paraId="0E294E3E" w14:textId="77777777" w:rsidTr="00E3618E">
        <w:trPr>
          <w:trHeight w:val="204"/>
          <w:jc w:val="center"/>
        </w:trPr>
        <w:tc>
          <w:tcPr>
            <w:tcW w:w="7920" w:type="dxa"/>
          </w:tcPr>
          <w:p w14:paraId="3E346FEE"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pps_nuh_temporal_id_plus1</w:t>
            </w:r>
            <w:r w:rsidRPr="00C9691B">
              <w:rPr>
                <w:rFonts w:eastAsia="Batang"/>
                <w:bCs/>
                <w:sz w:val="20"/>
                <w:lang w:eastAsia="ko-KR"/>
              </w:rPr>
              <w:t>[ </w:t>
            </w:r>
            <w:proofErr w:type="gramStart"/>
            <w:r w:rsidRPr="00C9691B">
              <w:rPr>
                <w:rFonts w:eastAsia="Batang"/>
                <w:bCs/>
                <w:sz w:val="20"/>
                <w:lang w:eastAsia="ko-KR"/>
              </w:rPr>
              <w:t>i ]</w:t>
            </w:r>
            <w:proofErr w:type="gramEnd"/>
            <w:r w:rsidRPr="00C9691B">
              <w:rPr>
                <w:rFonts w:eastAsia="Batang"/>
                <w:bCs/>
                <w:sz w:val="20"/>
                <w:lang w:eastAsia="ko-KR"/>
              </w:rPr>
              <w:t>[ j ]</w:t>
            </w:r>
          </w:p>
        </w:tc>
        <w:tc>
          <w:tcPr>
            <w:tcW w:w="1150" w:type="dxa"/>
          </w:tcPr>
          <w:p w14:paraId="7CB6DC2B" w14:textId="77777777" w:rsidR="00D22B54" w:rsidRPr="00C9691B" w:rsidRDefault="00D22B54" w:rsidP="00C9691B">
            <w:pPr>
              <w:spacing w:before="20" w:after="40"/>
              <w:jc w:val="center"/>
              <w:rPr>
                <w:rFonts w:eastAsia="Batang"/>
                <w:bCs/>
                <w:sz w:val="20"/>
              </w:rPr>
            </w:pPr>
            <w:proofErr w:type="gramStart"/>
            <w:r w:rsidRPr="00C9691B">
              <w:rPr>
                <w:rFonts w:eastAsia="Batang"/>
                <w:bCs/>
                <w:sz w:val="20"/>
              </w:rPr>
              <w:t>u(</w:t>
            </w:r>
            <w:proofErr w:type="gramEnd"/>
            <w:r w:rsidRPr="00C9691B">
              <w:rPr>
                <w:rFonts w:eastAsia="Batang"/>
                <w:bCs/>
                <w:sz w:val="20"/>
              </w:rPr>
              <w:t>3)</w:t>
            </w:r>
          </w:p>
        </w:tc>
      </w:tr>
      <w:tr w:rsidR="00D22B54" w:rsidRPr="00C9691B" w14:paraId="6777286F" w14:textId="77777777" w:rsidTr="00E3618E">
        <w:trPr>
          <w:trHeight w:val="204"/>
          <w:jc w:val="center"/>
        </w:trPr>
        <w:tc>
          <w:tcPr>
            <w:tcW w:w="7920" w:type="dxa"/>
          </w:tcPr>
          <w:p w14:paraId="61AB544C"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pps_rbsp_data_</w:t>
            </w:r>
            <w:proofErr w:type="gramStart"/>
            <w:r w:rsidRPr="00C9691B">
              <w:rPr>
                <w:rFonts w:eastAsia="Batang"/>
                <w:b/>
                <w:bCs/>
                <w:sz w:val="20"/>
                <w:lang w:eastAsia="ko-KR"/>
              </w:rPr>
              <w:t>length</w:t>
            </w:r>
            <w:r w:rsidRPr="00C9691B">
              <w:rPr>
                <w:rFonts w:eastAsia="Batang"/>
                <w:bCs/>
                <w:sz w:val="20"/>
                <w:lang w:eastAsia="ko-KR"/>
              </w:rPr>
              <w:t>[</w:t>
            </w:r>
            <w:proofErr w:type="gramEnd"/>
            <w:r w:rsidRPr="00C9691B">
              <w:rPr>
                <w:rFonts w:eastAsia="Batang"/>
                <w:bCs/>
                <w:sz w:val="20"/>
                <w:lang w:eastAsia="ko-KR"/>
              </w:rPr>
              <w:t> i ][ j ]</w:t>
            </w:r>
          </w:p>
        </w:tc>
        <w:tc>
          <w:tcPr>
            <w:tcW w:w="1150" w:type="dxa"/>
          </w:tcPr>
          <w:p w14:paraId="04CDD529" w14:textId="77777777" w:rsidR="00D22B54" w:rsidRPr="00C9691B" w:rsidRDefault="00D22B54" w:rsidP="00C9691B">
            <w:pPr>
              <w:spacing w:before="20" w:after="40"/>
              <w:jc w:val="center"/>
              <w:rPr>
                <w:rFonts w:eastAsia="Batang"/>
                <w:bCs/>
                <w:sz w:val="20"/>
              </w:rPr>
            </w:pPr>
            <w:r w:rsidRPr="00C9691B">
              <w:rPr>
                <w:rFonts w:eastAsia="Batang"/>
                <w:bCs/>
                <w:sz w:val="20"/>
              </w:rPr>
              <w:t>ue(v)</w:t>
            </w:r>
          </w:p>
        </w:tc>
      </w:tr>
      <w:tr w:rsidR="00D22B54" w:rsidRPr="00C9691B" w14:paraId="5441C4A1" w14:textId="77777777" w:rsidTr="00E3618E">
        <w:trPr>
          <w:trHeight w:val="204"/>
          <w:jc w:val="center"/>
        </w:trPr>
        <w:tc>
          <w:tcPr>
            <w:tcW w:w="7920" w:type="dxa"/>
          </w:tcPr>
          <w:p w14:paraId="61572069"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Cs/>
                <w:sz w:val="20"/>
                <w:lang w:eastAsia="ko-KR"/>
              </w:rPr>
              <w:tab/>
            </w:r>
            <w:r w:rsidRPr="00C9691B">
              <w:rPr>
                <w:rFonts w:eastAsia="Batang"/>
                <w:bCs/>
                <w:sz w:val="20"/>
                <w:lang w:eastAsia="ko-KR"/>
              </w:rPr>
              <w:tab/>
              <w:t>}</w:t>
            </w:r>
          </w:p>
        </w:tc>
        <w:tc>
          <w:tcPr>
            <w:tcW w:w="1150" w:type="dxa"/>
          </w:tcPr>
          <w:p w14:paraId="6683402C" w14:textId="77777777" w:rsidR="00D22B54" w:rsidRPr="00C9691B" w:rsidRDefault="00D22B54" w:rsidP="00C9691B">
            <w:pPr>
              <w:spacing w:before="20" w:after="40"/>
              <w:jc w:val="center"/>
              <w:rPr>
                <w:rFonts w:eastAsia="Batang"/>
                <w:bCs/>
                <w:sz w:val="20"/>
              </w:rPr>
            </w:pPr>
          </w:p>
        </w:tc>
      </w:tr>
      <w:tr w:rsidR="00D22B54" w:rsidRPr="00C9691B" w14:paraId="7F1E2F9D" w14:textId="77777777" w:rsidTr="00E3618E">
        <w:trPr>
          <w:trHeight w:val="204"/>
          <w:jc w:val="center"/>
        </w:trPr>
        <w:tc>
          <w:tcPr>
            <w:tcW w:w="7920" w:type="dxa"/>
          </w:tcPr>
          <w:p w14:paraId="7A213CDC"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
                <w:bCs/>
                <w:sz w:val="20"/>
                <w:lang w:eastAsia="ko-KR"/>
              </w:rPr>
              <w:tab/>
            </w:r>
            <w:r w:rsidRPr="00C9691B">
              <w:rPr>
                <w:rFonts w:eastAsia="Batang"/>
                <w:b/>
                <w:bCs/>
                <w:sz w:val="20"/>
                <w:lang w:eastAsia="ko-KR"/>
              </w:rPr>
              <w:tab/>
            </w:r>
            <w:proofErr w:type="gramStart"/>
            <w:r w:rsidRPr="00C9691B">
              <w:rPr>
                <w:rFonts w:eastAsia="Batang"/>
                <w:bCs/>
                <w:sz w:val="20"/>
                <w:lang w:eastAsia="ko-KR"/>
              </w:rPr>
              <w:t>while( !</w:t>
            </w:r>
            <w:proofErr w:type="gramEnd"/>
            <w:r w:rsidRPr="00C9691B">
              <w:rPr>
                <w:rFonts w:eastAsia="Batang"/>
                <w:bCs/>
                <w:sz w:val="20"/>
                <w:lang w:eastAsia="ko-KR"/>
              </w:rPr>
              <w:t>byte_aligned( ) )</w:t>
            </w:r>
          </w:p>
        </w:tc>
        <w:tc>
          <w:tcPr>
            <w:tcW w:w="1150" w:type="dxa"/>
          </w:tcPr>
          <w:p w14:paraId="6828C519" w14:textId="77777777" w:rsidR="00D22B54" w:rsidRPr="00C9691B" w:rsidRDefault="00D22B54" w:rsidP="00C9691B">
            <w:pPr>
              <w:spacing w:before="20" w:after="40"/>
              <w:jc w:val="center"/>
              <w:rPr>
                <w:rFonts w:eastAsia="Batang"/>
                <w:bCs/>
                <w:sz w:val="20"/>
              </w:rPr>
            </w:pPr>
          </w:p>
        </w:tc>
      </w:tr>
      <w:tr w:rsidR="00D22B54" w:rsidRPr="00C9691B" w14:paraId="7AB5FC5C" w14:textId="77777777" w:rsidTr="00E3618E">
        <w:trPr>
          <w:trHeight w:val="204"/>
          <w:jc w:val="center"/>
        </w:trPr>
        <w:tc>
          <w:tcPr>
            <w:tcW w:w="7920" w:type="dxa"/>
          </w:tcPr>
          <w:p w14:paraId="44158A94"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mcts_alignment_bit_equal_to_zero</w:t>
            </w:r>
          </w:p>
        </w:tc>
        <w:tc>
          <w:tcPr>
            <w:tcW w:w="1150" w:type="dxa"/>
          </w:tcPr>
          <w:p w14:paraId="09722304" w14:textId="77777777" w:rsidR="00D22B54" w:rsidRPr="00C9691B" w:rsidRDefault="00D22B54" w:rsidP="00C9691B">
            <w:pPr>
              <w:spacing w:before="20" w:after="40"/>
              <w:jc w:val="center"/>
              <w:rPr>
                <w:rFonts w:eastAsia="Batang"/>
                <w:bCs/>
                <w:sz w:val="20"/>
              </w:rPr>
            </w:pPr>
            <w:proofErr w:type="gramStart"/>
            <w:r w:rsidRPr="00C9691B">
              <w:rPr>
                <w:rFonts w:eastAsia="Batang"/>
                <w:bCs/>
                <w:sz w:val="20"/>
              </w:rPr>
              <w:t>f(</w:t>
            </w:r>
            <w:proofErr w:type="gramEnd"/>
            <w:r w:rsidRPr="00C9691B">
              <w:rPr>
                <w:rFonts w:eastAsia="Batang"/>
                <w:bCs/>
                <w:sz w:val="20"/>
              </w:rPr>
              <w:t>1)</w:t>
            </w:r>
          </w:p>
        </w:tc>
      </w:tr>
      <w:tr w:rsidR="00D22B54" w:rsidRPr="00C9691B" w14:paraId="06DE7AA5" w14:textId="77777777" w:rsidTr="00E3618E">
        <w:trPr>
          <w:trHeight w:val="204"/>
          <w:jc w:val="center"/>
        </w:trPr>
        <w:tc>
          <w:tcPr>
            <w:tcW w:w="7920" w:type="dxa"/>
          </w:tcPr>
          <w:p w14:paraId="329F4032"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proofErr w:type="gramStart"/>
            <w:r w:rsidRPr="00C9691B">
              <w:rPr>
                <w:color w:val="000000"/>
                <w:sz w:val="20"/>
              </w:rPr>
              <w:t>for( j</w:t>
            </w:r>
            <w:proofErr w:type="gramEnd"/>
            <w:r w:rsidRPr="00C9691B">
              <w:rPr>
                <w:color w:val="000000"/>
                <w:sz w:val="20"/>
              </w:rPr>
              <w:t> = 0; j  &lt;=  num_vps_</w:t>
            </w:r>
            <w:r>
              <w:rPr>
                <w:color w:val="000000"/>
                <w:sz w:val="20"/>
              </w:rPr>
              <w:t>in_info_set</w:t>
            </w:r>
            <w:r w:rsidRPr="00C9691B">
              <w:rPr>
                <w:color w:val="000000"/>
                <w:sz w:val="20"/>
              </w:rPr>
              <w:t>_minus1</w:t>
            </w:r>
            <w:r w:rsidRPr="00C9691B">
              <w:rPr>
                <w:sz w:val="20"/>
              </w:rPr>
              <w:t>[ i ]</w:t>
            </w:r>
            <w:r w:rsidRPr="00C9691B">
              <w:rPr>
                <w:color w:val="000000"/>
                <w:sz w:val="20"/>
              </w:rPr>
              <w:t>; j++ )</w:t>
            </w:r>
          </w:p>
        </w:tc>
        <w:tc>
          <w:tcPr>
            <w:tcW w:w="1150" w:type="dxa"/>
          </w:tcPr>
          <w:p w14:paraId="226E91DC" w14:textId="77777777" w:rsidR="00D22B54" w:rsidRPr="00C9691B" w:rsidRDefault="00D22B54" w:rsidP="00C9691B">
            <w:pPr>
              <w:spacing w:before="20" w:after="40"/>
              <w:jc w:val="center"/>
              <w:rPr>
                <w:rFonts w:eastAsia="Batang"/>
                <w:bCs/>
                <w:sz w:val="20"/>
              </w:rPr>
            </w:pPr>
          </w:p>
        </w:tc>
      </w:tr>
      <w:tr w:rsidR="00D22B54" w:rsidRPr="00C9691B" w14:paraId="34E1D242" w14:textId="77777777" w:rsidTr="00E3618E">
        <w:trPr>
          <w:trHeight w:val="204"/>
          <w:jc w:val="center"/>
        </w:trPr>
        <w:tc>
          <w:tcPr>
            <w:tcW w:w="7920" w:type="dxa"/>
          </w:tcPr>
          <w:p w14:paraId="2013B7A0"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r>
            <w:proofErr w:type="gramStart"/>
            <w:r w:rsidRPr="00C9691B">
              <w:rPr>
                <w:color w:val="000000"/>
                <w:sz w:val="20"/>
              </w:rPr>
              <w:t>for( k</w:t>
            </w:r>
            <w:proofErr w:type="gramEnd"/>
            <w:r w:rsidRPr="00C9691B">
              <w:rPr>
                <w:color w:val="000000"/>
                <w:sz w:val="20"/>
              </w:rPr>
              <w:t> = 0; k  &lt;=  </w:t>
            </w:r>
            <w:r w:rsidRPr="00C9691B">
              <w:rPr>
                <w:rFonts w:eastAsia="Batang"/>
                <w:bCs/>
                <w:sz w:val="20"/>
                <w:lang w:eastAsia="ko-KR"/>
              </w:rPr>
              <w:t>vps_rbsp_data_length[ i ][ j ]</w:t>
            </w:r>
            <w:r w:rsidRPr="00C9691B">
              <w:rPr>
                <w:color w:val="000000"/>
                <w:sz w:val="20"/>
              </w:rPr>
              <w:t>; k++ )</w:t>
            </w:r>
          </w:p>
        </w:tc>
        <w:tc>
          <w:tcPr>
            <w:tcW w:w="1150" w:type="dxa"/>
          </w:tcPr>
          <w:p w14:paraId="2F784AFF" w14:textId="77777777" w:rsidR="00D22B54" w:rsidRPr="00C9691B" w:rsidRDefault="00D22B54" w:rsidP="00C9691B">
            <w:pPr>
              <w:spacing w:before="20" w:after="40"/>
              <w:jc w:val="center"/>
              <w:rPr>
                <w:rFonts w:eastAsia="Batang"/>
                <w:bCs/>
                <w:sz w:val="20"/>
              </w:rPr>
            </w:pPr>
          </w:p>
        </w:tc>
      </w:tr>
      <w:tr w:rsidR="00D22B54" w:rsidRPr="00C9691B" w14:paraId="6C6590CA" w14:textId="77777777" w:rsidTr="00E3618E">
        <w:trPr>
          <w:trHeight w:val="204"/>
          <w:jc w:val="center"/>
        </w:trPr>
        <w:tc>
          <w:tcPr>
            <w:tcW w:w="7920" w:type="dxa"/>
          </w:tcPr>
          <w:p w14:paraId="564BFB9A"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vps_rbsp_data_</w:t>
            </w:r>
            <w:proofErr w:type="gramStart"/>
            <w:r w:rsidRPr="00C9691B">
              <w:rPr>
                <w:rFonts w:eastAsia="Batang"/>
                <w:b/>
                <w:bCs/>
                <w:sz w:val="20"/>
                <w:lang w:eastAsia="ko-KR"/>
              </w:rPr>
              <w:t>byte</w:t>
            </w:r>
            <w:r w:rsidRPr="00C9691B">
              <w:rPr>
                <w:rFonts w:eastAsia="Batang"/>
                <w:bCs/>
                <w:sz w:val="20"/>
                <w:lang w:eastAsia="ko-KR"/>
              </w:rPr>
              <w:t>[</w:t>
            </w:r>
            <w:proofErr w:type="gramEnd"/>
            <w:r w:rsidRPr="00C9691B">
              <w:rPr>
                <w:rFonts w:eastAsia="Batang"/>
                <w:bCs/>
                <w:sz w:val="20"/>
                <w:lang w:eastAsia="ko-KR"/>
              </w:rPr>
              <w:t> i ][ j ][ k ]</w:t>
            </w:r>
          </w:p>
        </w:tc>
        <w:tc>
          <w:tcPr>
            <w:tcW w:w="1150" w:type="dxa"/>
          </w:tcPr>
          <w:p w14:paraId="3C0023AE" w14:textId="77777777" w:rsidR="00D22B54" w:rsidRPr="00C9691B" w:rsidRDefault="00D22B54" w:rsidP="00C9691B">
            <w:pPr>
              <w:spacing w:before="20" w:after="40"/>
              <w:jc w:val="center"/>
              <w:rPr>
                <w:rFonts w:eastAsia="Batang"/>
                <w:bCs/>
                <w:sz w:val="20"/>
              </w:rPr>
            </w:pPr>
            <w:proofErr w:type="gramStart"/>
            <w:r w:rsidRPr="00C9691B">
              <w:rPr>
                <w:rFonts w:eastAsia="Batang"/>
                <w:bCs/>
                <w:sz w:val="20"/>
              </w:rPr>
              <w:t>u(</w:t>
            </w:r>
            <w:proofErr w:type="gramEnd"/>
            <w:r w:rsidRPr="00C9691B">
              <w:rPr>
                <w:rFonts w:eastAsia="Batang"/>
                <w:bCs/>
                <w:sz w:val="20"/>
              </w:rPr>
              <w:t>8)</w:t>
            </w:r>
          </w:p>
        </w:tc>
      </w:tr>
      <w:tr w:rsidR="00D22B54" w:rsidRPr="00C9691B" w14:paraId="5F70F39D" w14:textId="77777777" w:rsidTr="00E3618E">
        <w:trPr>
          <w:trHeight w:val="204"/>
          <w:jc w:val="center"/>
        </w:trPr>
        <w:tc>
          <w:tcPr>
            <w:tcW w:w="7920" w:type="dxa"/>
          </w:tcPr>
          <w:p w14:paraId="0F7099A2"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proofErr w:type="gramStart"/>
            <w:r w:rsidRPr="00C9691B">
              <w:rPr>
                <w:color w:val="000000"/>
                <w:sz w:val="20"/>
              </w:rPr>
              <w:t>for( j</w:t>
            </w:r>
            <w:proofErr w:type="gramEnd"/>
            <w:r w:rsidRPr="00C9691B">
              <w:rPr>
                <w:color w:val="000000"/>
                <w:sz w:val="20"/>
              </w:rPr>
              <w:t> = 0; j  &lt;=  num_sps_</w:t>
            </w:r>
            <w:r>
              <w:rPr>
                <w:color w:val="000000"/>
                <w:sz w:val="20"/>
              </w:rPr>
              <w:t>in_info_set</w:t>
            </w:r>
            <w:r w:rsidRPr="00C9691B">
              <w:rPr>
                <w:color w:val="000000"/>
                <w:sz w:val="20"/>
              </w:rPr>
              <w:t>_minus1</w:t>
            </w:r>
            <w:r w:rsidRPr="00C9691B">
              <w:rPr>
                <w:sz w:val="20"/>
              </w:rPr>
              <w:t>[ i ]</w:t>
            </w:r>
            <w:r w:rsidRPr="00C9691B">
              <w:rPr>
                <w:color w:val="000000"/>
                <w:sz w:val="20"/>
              </w:rPr>
              <w:t>; j++ )</w:t>
            </w:r>
          </w:p>
        </w:tc>
        <w:tc>
          <w:tcPr>
            <w:tcW w:w="1150" w:type="dxa"/>
          </w:tcPr>
          <w:p w14:paraId="6DC2A641" w14:textId="77777777" w:rsidR="00D22B54" w:rsidRPr="00C9691B" w:rsidRDefault="00D22B54" w:rsidP="00C9691B">
            <w:pPr>
              <w:spacing w:before="20" w:after="40"/>
              <w:jc w:val="center"/>
              <w:rPr>
                <w:rFonts w:eastAsia="Batang"/>
                <w:bCs/>
                <w:sz w:val="20"/>
              </w:rPr>
            </w:pPr>
          </w:p>
        </w:tc>
      </w:tr>
      <w:tr w:rsidR="00D22B54" w:rsidRPr="00C9691B" w14:paraId="64978D30" w14:textId="77777777" w:rsidTr="00E3618E">
        <w:trPr>
          <w:trHeight w:val="204"/>
          <w:jc w:val="center"/>
        </w:trPr>
        <w:tc>
          <w:tcPr>
            <w:tcW w:w="7920" w:type="dxa"/>
          </w:tcPr>
          <w:p w14:paraId="0B3EAC60"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r>
            <w:proofErr w:type="gramStart"/>
            <w:r w:rsidRPr="00C9691B">
              <w:rPr>
                <w:color w:val="000000"/>
                <w:sz w:val="20"/>
              </w:rPr>
              <w:t>for( k</w:t>
            </w:r>
            <w:proofErr w:type="gramEnd"/>
            <w:r w:rsidRPr="00C9691B">
              <w:rPr>
                <w:color w:val="000000"/>
                <w:sz w:val="20"/>
              </w:rPr>
              <w:t> = 0; k  &lt;=  </w:t>
            </w:r>
            <w:r w:rsidRPr="00C9691B">
              <w:rPr>
                <w:rFonts w:eastAsia="Batang"/>
                <w:bCs/>
                <w:sz w:val="20"/>
                <w:lang w:eastAsia="ko-KR"/>
              </w:rPr>
              <w:t>sps_rbsp_data_length[ i ][ j ]</w:t>
            </w:r>
            <w:r w:rsidRPr="00C9691B">
              <w:rPr>
                <w:color w:val="000000"/>
                <w:sz w:val="20"/>
              </w:rPr>
              <w:t>; k++ )</w:t>
            </w:r>
          </w:p>
        </w:tc>
        <w:tc>
          <w:tcPr>
            <w:tcW w:w="1150" w:type="dxa"/>
          </w:tcPr>
          <w:p w14:paraId="7E678649" w14:textId="77777777" w:rsidR="00D22B54" w:rsidRPr="00C9691B" w:rsidRDefault="00D22B54" w:rsidP="00C9691B">
            <w:pPr>
              <w:spacing w:before="20" w:after="40"/>
              <w:jc w:val="center"/>
              <w:rPr>
                <w:rFonts w:eastAsia="Batang"/>
                <w:bCs/>
                <w:sz w:val="20"/>
              </w:rPr>
            </w:pPr>
          </w:p>
        </w:tc>
      </w:tr>
      <w:tr w:rsidR="00D22B54" w:rsidRPr="00C9691B" w14:paraId="2A23F7A9" w14:textId="77777777" w:rsidTr="00E3618E">
        <w:trPr>
          <w:trHeight w:val="204"/>
          <w:jc w:val="center"/>
        </w:trPr>
        <w:tc>
          <w:tcPr>
            <w:tcW w:w="7920" w:type="dxa"/>
          </w:tcPr>
          <w:p w14:paraId="25104F38"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sps_rbsp_data_</w:t>
            </w:r>
            <w:proofErr w:type="gramStart"/>
            <w:r w:rsidRPr="00C9691B">
              <w:rPr>
                <w:rFonts w:eastAsia="Batang"/>
                <w:b/>
                <w:bCs/>
                <w:sz w:val="20"/>
                <w:lang w:eastAsia="ko-KR"/>
              </w:rPr>
              <w:t>byte</w:t>
            </w:r>
            <w:r w:rsidRPr="00C9691B">
              <w:rPr>
                <w:rFonts w:eastAsia="Batang"/>
                <w:bCs/>
                <w:sz w:val="20"/>
                <w:lang w:eastAsia="ko-KR"/>
              </w:rPr>
              <w:t>[</w:t>
            </w:r>
            <w:proofErr w:type="gramEnd"/>
            <w:r w:rsidRPr="00C9691B">
              <w:rPr>
                <w:rFonts w:eastAsia="Batang"/>
                <w:bCs/>
                <w:sz w:val="20"/>
                <w:lang w:eastAsia="ko-KR"/>
              </w:rPr>
              <w:t> i ][ j ][ k ]</w:t>
            </w:r>
          </w:p>
        </w:tc>
        <w:tc>
          <w:tcPr>
            <w:tcW w:w="1150" w:type="dxa"/>
          </w:tcPr>
          <w:p w14:paraId="7DBBD694" w14:textId="77777777" w:rsidR="00D22B54" w:rsidRPr="00C9691B" w:rsidRDefault="00D22B54" w:rsidP="00C9691B">
            <w:pPr>
              <w:spacing w:before="20" w:after="40"/>
              <w:jc w:val="center"/>
              <w:rPr>
                <w:rFonts w:eastAsia="Batang"/>
                <w:bCs/>
                <w:sz w:val="20"/>
              </w:rPr>
            </w:pPr>
            <w:proofErr w:type="gramStart"/>
            <w:r w:rsidRPr="00C9691B">
              <w:rPr>
                <w:rFonts w:eastAsia="Batang"/>
                <w:bCs/>
                <w:sz w:val="20"/>
              </w:rPr>
              <w:t>u(</w:t>
            </w:r>
            <w:proofErr w:type="gramEnd"/>
            <w:r w:rsidRPr="00C9691B">
              <w:rPr>
                <w:rFonts w:eastAsia="Batang"/>
                <w:bCs/>
                <w:sz w:val="20"/>
              </w:rPr>
              <w:t>8)</w:t>
            </w:r>
          </w:p>
        </w:tc>
      </w:tr>
      <w:tr w:rsidR="00D22B54" w:rsidRPr="00C9691B" w14:paraId="4769E0F7" w14:textId="77777777" w:rsidTr="00E3618E">
        <w:trPr>
          <w:trHeight w:val="204"/>
          <w:jc w:val="center"/>
        </w:trPr>
        <w:tc>
          <w:tcPr>
            <w:tcW w:w="7920" w:type="dxa"/>
          </w:tcPr>
          <w:p w14:paraId="40E0C6AA"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proofErr w:type="gramStart"/>
            <w:r w:rsidRPr="00C9691B">
              <w:rPr>
                <w:color w:val="000000"/>
                <w:sz w:val="20"/>
              </w:rPr>
              <w:t>for( j</w:t>
            </w:r>
            <w:proofErr w:type="gramEnd"/>
            <w:r w:rsidRPr="00C9691B">
              <w:rPr>
                <w:color w:val="000000"/>
                <w:sz w:val="20"/>
              </w:rPr>
              <w:t> = 0; j  &lt;=  num_pps_</w:t>
            </w:r>
            <w:r>
              <w:rPr>
                <w:color w:val="000000"/>
                <w:sz w:val="20"/>
              </w:rPr>
              <w:t>in_info_set</w:t>
            </w:r>
            <w:r w:rsidRPr="00C9691B">
              <w:rPr>
                <w:color w:val="000000"/>
                <w:sz w:val="20"/>
              </w:rPr>
              <w:t>_minus1</w:t>
            </w:r>
            <w:r w:rsidRPr="00C9691B">
              <w:rPr>
                <w:sz w:val="20"/>
              </w:rPr>
              <w:t>[ i ]</w:t>
            </w:r>
            <w:r w:rsidRPr="00C9691B">
              <w:rPr>
                <w:color w:val="000000"/>
                <w:sz w:val="20"/>
              </w:rPr>
              <w:t>; j++ )</w:t>
            </w:r>
          </w:p>
        </w:tc>
        <w:tc>
          <w:tcPr>
            <w:tcW w:w="1150" w:type="dxa"/>
          </w:tcPr>
          <w:p w14:paraId="0A325169" w14:textId="77777777" w:rsidR="00D22B54" w:rsidRPr="00C9691B" w:rsidRDefault="00D22B54" w:rsidP="00C9691B">
            <w:pPr>
              <w:spacing w:before="20" w:after="40"/>
              <w:jc w:val="center"/>
              <w:rPr>
                <w:rFonts w:eastAsia="Batang"/>
                <w:bCs/>
                <w:sz w:val="20"/>
              </w:rPr>
            </w:pPr>
          </w:p>
        </w:tc>
      </w:tr>
      <w:tr w:rsidR="00D22B54" w:rsidRPr="00C9691B" w14:paraId="79F1EE76" w14:textId="77777777" w:rsidTr="00E3618E">
        <w:trPr>
          <w:trHeight w:val="204"/>
          <w:jc w:val="center"/>
        </w:trPr>
        <w:tc>
          <w:tcPr>
            <w:tcW w:w="7920" w:type="dxa"/>
          </w:tcPr>
          <w:p w14:paraId="43E849EF"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r>
            <w:proofErr w:type="gramStart"/>
            <w:r w:rsidRPr="00C9691B">
              <w:rPr>
                <w:color w:val="000000"/>
                <w:sz w:val="20"/>
              </w:rPr>
              <w:t>for( k</w:t>
            </w:r>
            <w:proofErr w:type="gramEnd"/>
            <w:r w:rsidRPr="00C9691B">
              <w:rPr>
                <w:color w:val="000000"/>
                <w:sz w:val="20"/>
              </w:rPr>
              <w:t> = 0; k  &lt;=  </w:t>
            </w:r>
            <w:r w:rsidRPr="00C9691B">
              <w:rPr>
                <w:rFonts w:eastAsia="Batang"/>
                <w:bCs/>
                <w:sz w:val="20"/>
                <w:lang w:eastAsia="ko-KR"/>
              </w:rPr>
              <w:t>pps_rbsp_data_length[ i ][ j ]</w:t>
            </w:r>
            <w:r w:rsidRPr="00C9691B">
              <w:rPr>
                <w:color w:val="000000"/>
                <w:sz w:val="20"/>
              </w:rPr>
              <w:t>; k++ )</w:t>
            </w:r>
          </w:p>
        </w:tc>
        <w:tc>
          <w:tcPr>
            <w:tcW w:w="1150" w:type="dxa"/>
          </w:tcPr>
          <w:p w14:paraId="4169265F" w14:textId="77777777" w:rsidR="00D22B54" w:rsidRPr="00C9691B" w:rsidRDefault="00D22B54" w:rsidP="00C9691B">
            <w:pPr>
              <w:spacing w:before="20" w:after="40"/>
              <w:jc w:val="center"/>
              <w:rPr>
                <w:rFonts w:eastAsia="Batang"/>
                <w:bCs/>
                <w:sz w:val="20"/>
              </w:rPr>
            </w:pPr>
          </w:p>
        </w:tc>
      </w:tr>
      <w:tr w:rsidR="00D22B54" w:rsidRPr="00C9691B" w14:paraId="5DBC2C9A" w14:textId="77777777" w:rsidTr="00E3618E">
        <w:trPr>
          <w:trHeight w:val="204"/>
          <w:jc w:val="center"/>
        </w:trPr>
        <w:tc>
          <w:tcPr>
            <w:tcW w:w="7920" w:type="dxa"/>
          </w:tcPr>
          <w:p w14:paraId="515630E8"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r>
            <w:r w:rsidRPr="00C9691B">
              <w:rPr>
                <w:rFonts w:eastAsia="Batang"/>
                <w:b/>
                <w:bCs/>
                <w:sz w:val="20"/>
                <w:lang w:eastAsia="ko-KR"/>
              </w:rPr>
              <w:tab/>
              <w:t>pps_rbsp_data_</w:t>
            </w:r>
            <w:proofErr w:type="gramStart"/>
            <w:r w:rsidRPr="00C9691B">
              <w:rPr>
                <w:rFonts w:eastAsia="Batang"/>
                <w:b/>
                <w:bCs/>
                <w:sz w:val="20"/>
                <w:lang w:eastAsia="ko-KR"/>
              </w:rPr>
              <w:t>byte</w:t>
            </w:r>
            <w:r w:rsidRPr="00C9691B">
              <w:rPr>
                <w:rFonts w:eastAsia="Batang"/>
                <w:bCs/>
                <w:sz w:val="20"/>
                <w:lang w:eastAsia="ko-KR"/>
              </w:rPr>
              <w:t>[</w:t>
            </w:r>
            <w:proofErr w:type="gramEnd"/>
            <w:r w:rsidRPr="00C9691B">
              <w:rPr>
                <w:rFonts w:eastAsia="Batang"/>
                <w:bCs/>
                <w:sz w:val="20"/>
                <w:lang w:eastAsia="ko-KR"/>
              </w:rPr>
              <w:t> i ][ j ][ k ]</w:t>
            </w:r>
          </w:p>
        </w:tc>
        <w:tc>
          <w:tcPr>
            <w:tcW w:w="1150" w:type="dxa"/>
          </w:tcPr>
          <w:p w14:paraId="729F20D9" w14:textId="77777777" w:rsidR="00D22B54" w:rsidRPr="00C9691B" w:rsidRDefault="00D22B54" w:rsidP="00C9691B">
            <w:pPr>
              <w:spacing w:before="20" w:after="40"/>
              <w:jc w:val="center"/>
              <w:rPr>
                <w:rFonts w:eastAsia="Batang"/>
                <w:bCs/>
                <w:sz w:val="20"/>
              </w:rPr>
            </w:pPr>
            <w:proofErr w:type="gramStart"/>
            <w:r w:rsidRPr="00C9691B">
              <w:rPr>
                <w:rFonts w:eastAsia="Batang"/>
                <w:bCs/>
                <w:sz w:val="20"/>
              </w:rPr>
              <w:t>u(</w:t>
            </w:r>
            <w:proofErr w:type="gramEnd"/>
            <w:r w:rsidRPr="00C9691B">
              <w:rPr>
                <w:rFonts w:eastAsia="Batang"/>
                <w:bCs/>
                <w:sz w:val="20"/>
              </w:rPr>
              <w:t>8)</w:t>
            </w:r>
          </w:p>
        </w:tc>
      </w:tr>
      <w:tr w:rsidR="00D22B54" w:rsidRPr="00C9691B" w14:paraId="674FA141" w14:textId="77777777" w:rsidTr="00E3618E">
        <w:trPr>
          <w:trHeight w:val="204"/>
          <w:jc w:val="center"/>
        </w:trPr>
        <w:tc>
          <w:tcPr>
            <w:tcW w:w="7920" w:type="dxa"/>
          </w:tcPr>
          <w:p w14:paraId="1707EEE2"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
                <w:bCs/>
                <w:sz w:val="20"/>
                <w:lang w:eastAsia="ko-KR"/>
              </w:rPr>
              <w:tab/>
            </w:r>
            <w:r w:rsidRPr="00C9691B">
              <w:rPr>
                <w:rFonts w:eastAsia="Batang"/>
                <w:bCs/>
                <w:sz w:val="20"/>
                <w:lang w:eastAsia="ko-KR"/>
              </w:rPr>
              <w:t>}</w:t>
            </w:r>
          </w:p>
        </w:tc>
        <w:tc>
          <w:tcPr>
            <w:tcW w:w="1150" w:type="dxa"/>
          </w:tcPr>
          <w:p w14:paraId="26640CE6" w14:textId="77777777" w:rsidR="00D22B54" w:rsidRPr="00C9691B" w:rsidRDefault="00D22B54" w:rsidP="00C9691B">
            <w:pPr>
              <w:spacing w:before="20" w:after="40"/>
              <w:jc w:val="center"/>
              <w:rPr>
                <w:rFonts w:eastAsia="Batang"/>
                <w:bCs/>
                <w:sz w:val="20"/>
              </w:rPr>
            </w:pPr>
          </w:p>
        </w:tc>
      </w:tr>
      <w:tr w:rsidR="00D22B54" w:rsidRPr="00C9691B" w14:paraId="2A26C5CD" w14:textId="77777777" w:rsidTr="00E3618E">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4EA2250" w14:textId="77777777" w:rsidR="00D22B54" w:rsidRPr="00C9691B" w:rsidRDefault="00D22B54" w:rsidP="00C9691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C9691B">
              <w:rPr>
                <w:rFonts w:eastAsia="Batang"/>
                <w:bCs/>
                <w:sz w:val="20"/>
                <w:lang w:eastAsia="ko-KR"/>
              </w:rPr>
              <w:t>}</w:t>
            </w:r>
          </w:p>
        </w:tc>
        <w:tc>
          <w:tcPr>
            <w:tcW w:w="1150" w:type="dxa"/>
            <w:tcBorders>
              <w:top w:val="single" w:sz="4" w:space="0" w:color="auto"/>
              <w:left w:val="single" w:sz="4" w:space="0" w:color="auto"/>
              <w:bottom w:val="single" w:sz="4" w:space="0" w:color="auto"/>
              <w:right w:val="single" w:sz="4" w:space="0" w:color="auto"/>
            </w:tcBorders>
          </w:tcPr>
          <w:p w14:paraId="55333FE3" w14:textId="77777777" w:rsidR="00D22B54" w:rsidRPr="00C9691B" w:rsidRDefault="00D22B54" w:rsidP="00C9691B">
            <w:pPr>
              <w:spacing w:before="20" w:after="40"/>
              <w:jc w:val="center"/>
              <w:rPr>
                <w:bCs/>
                <w:sz w:val="20"/>
              </w:rPr>
            </w:pPr>
          </w:p>
        </w:tc>
      </w:tr>
    </w:tbl>
    <w:p w14:paraId="2C7F1740" w14:textId="77777777" w:rsidR="00024D98" w:rsidRPr="00C9691B" w:rsidRDefault="00024D98" w:rsidP="00024D98">
      <w:pPr>
        <w:rPr>
          <w:noProof/>
          <w:sz w:val="20"/>
        </w:rPr>
      </w:pPr>
    </w:p>
    <w:p w14:paraId="22ABBA8F" w14:textId="1090C18D"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C9691B">
        <w:rPr>
          <w:b/>
          <w:szCs w:val="22"/>
        </w:rPr>
        <w:lastRenderedPageBreak/>
        <w:t>D.2.4</w:t>
      </w:r>
      <w:r w:rsidR="00337C75">
        <w:rPr>
          <w:b/>
          <w:szCs w:val="22"/>
        </w:rPr>
        <w:t>4</w:t>
      </w:r>
      <w:r w:rsidRPr="00C9691B">
        <w:rPr>
          <w:b/>
          <w:szCs w:val="22"/>
        </w:rPr>
        <w:tab/>
        <w:t>Motion-constrained tile sets extraction information nesting SEI message syntax</w:t>
      </w:r>
    </w:p>
    <w:p w14:paraId="3120BE4A" w14:textId="77777777" w:rsidR="00024D98" w:rsidRPr="00C9691B"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24D98" w:rsidRPr="00C9691B" w14:paraId="350E5222" w14:textId="77777777" w:rsidTr="00492EB6">
        <w:trPr>
          <w:trHeight w:val="204"/>
          <w:jc w:val="center"/>
        </w:trPr>
        <w:tc>
          <w:tcPr>
            <w:tcW w:w="7920" w:type="dxa"/>
          </w:tcPr>
          <w:p w14:paraId="5030FB84"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s>
              <w:spacing w:before="20" w:after="40"/>
              <w:rPr>
                <w:sz w:val="20"/>
              </w:rPr>
            </w:pPr>
            <w:r w:rsidRPr="00C9691B">
              <w:rPr>
                <w:sz w:val="20"/>
              </w:rPr>
              <w:t>mcts_extraction_info_</w:t>
            </w:r>
            <w:proofErr w:type="gramStart"/>
            <w:r w:rsidRPr="00C9691B">
              <w:rPr>
                <w:sz w:val="20"/>
              </w:rPr>
              <w:t>nesting</w:t>
            </w:r>
            <w:r w:rsidR="0023350B" w:rsidRPr="00C9691B">
              <w:rPr>
                <w:sz w:val="20"/>
              </w:rPr>
              <w:t>(</w:t>
            </w:r>
            <w:r w:rsidR="00806EB4" w:rsidRPr="00C9691B">
              <w:rPr>
                <w:sz w:val="20"/>
              </w:rPr>
              <w:t> )</w:t>
            </w:r>
            <w:proofErr w:type="gramEnd"/>
            <w:r w:rsidR="005D7365" w:rsidRPr="00C9691B">
              <w:rPr>
                <w:sz w:val="20"/>
              </w:rPr>
              <w:t xml:space="preserve"> </w:t>
            </w:r>
            <w:r w:rsidRPr="00C9691B">
              <w:rPr>
                <w:sz w:val="20"/>
              </w:rPr>
              <w:t>{</w:t>
            </w:r>
          </w:p>
        </w:tc>
        <w:tc>
          <w:tcPr>
            <w:tcW w:w="1151" w:type="dxa"/>
          </w:tcPr>
          <w:p w14:paraId="022DE09B" w14:textId="77777777" w:rsidR="00024D98" w:rsidRPr="00C9691B" w:rsidRDefault="00024D98" w:rsidP="00C9691B">
            <w:pPr>
              <w:keepNext/>
              <w:spacing w:before="20" w:after="40"/>
              <w:jc w:val="center"/>
              <w:rPr>
                <w:b/>
                <w:bCs/>
                <w:sz w:val="20"/>
              </w:rPr>
            </w:pPr>
            <w:r w:rsidRPr="00C9691B">
              <w:rPr>
                <w:b/>
                <w:bCs/>
                <w:sz w:val="20"/>
              </w:rPr>
              <w:t>Descriptor</w:t>
            </w:r>
          </w:p>
        </w:tc>
      </w:tr>
      <w:tr w:rsidR="00024D98" w:rsidRPr="00C9691B" w14:paraId="57A16C95" w14:textId="77777777" w:rsidTr="00492EB6">
        <w:trPr>
          <w:trHeight w:val="204"/>
          <w:jc w:val="center"/>
        </w:trPr>
        <w:tc>
          <w:tcPr>
            <w:tcW w:w="7920" w:type="dxa"/>
          </w:tcPr>
          <w:p w14:paraId="0171A232"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s>
              <w:spacing w:before="20" w:after="40"/>
              <w:rPr>
                <w:b/>
                <w:sz w:val="20"/>
              </w:rPr>
            </w:pPr>
            <w:r w:rsidRPr="00C9691B">
              <w:rPr>
                <w:sz w:val="20"/>
              </w:rPr>
              <w:tab/>
            </w:r>
            <w:r w:rsidRPr="00C9691B">
              <w:rPr>
                <w:b/>
                <w:sz w:val="20"/>
              </w:rPr>
              <w:t>all_</w:t>
            </w:r>
            <w:r w:rsidR="00400C49" w:rsidRPr="00C9691B">
              <w:rPr>
                <w:b/>
                <w:sz w:val="20"/>
              </w:rPr>
              <w:t>mcts</w:t>
            </w:r>
            <w:r w:rsidRPr="00C9691B">
              <w:rPr>
                <w:b/>
                <w:sz w:val="20"/>
              </w:rPr>
              <w:t>_flag</w:t>
            </w:r>
          </w:p>
        </w:tc>
        <w:tc>
          <w:tcPr>
            <w:tcW w:w="1151" w:type="dxa"/>
          </w:tcPr>
          <w:p w14:paraId="7F681959" w14:textId="77777777" w:rsidR="00024D98" w:rsidRPr="00C9691B" w:rsidRDefault="00024D98" w:rsidP="00C9691B">
            <w:pPr>
              <w:keepNext/>
              <w:spacing w:before="20" w:after="40"/>
              <w:jc w:val="center"/>
              <w:rPr>
                <w:bCs/>
                <w:sz w:val="20"/>
              </w:rPr>
            </w:pPr>
            <w:proofErr w:type="gramStart"/>
            <w:r w:rsidRPr="00C9691B">
              <w:rPr>
                <w:bCs/>
                <w:sz w:val="20"/>
              </w:rPr>
              <w:t>u(</w:t>
            </w:r>
            <w:proofErr w:type="gramEnd"/>
            <w:r w:rsidRPr="00C9691B">
              <w:rPr>
                <w:bCs/>
                <w:sz w:val="20"/>
              </w:rPr>
              <w:t>1)</w:t>
            </w:r>
          </w:p>
        </w:tc>
      </w:tr>
      <w:tr w:rsidR="00024D98" w:rsidRPr="00C9691B" w14:paraId="2910DD2B" w14:textId="77777777" w:rsidTr="00492EB6">
        <w:trPr>
          <w:trHeight w:val="204"/>
          <w:jc w:val="center"/>
        </w:trPr>
        <w:tc>
          <w:tcPr>
            <w:tcW w:w="7920" w:type="dxa"/>
          </w:tcPr>
          <w:p w14:paraId="66CF823E"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s>
              <w:spacing w:before="20" w:after="40"/>
              <w:rPr>
                <w:rFonts w:eastAsia="Batang"/>
                <w:bCs/>
                <w:sz w:val="20"/>
                <w:lang w:eastAsia="ko-KR"/>
              </w:rPr>
            </w:pPr>
            <w:r w:rsidRPr="00C9691B">
              <w:rPr>
                <w:rFonts w:eastAsia="Batang"/>
                <w:b/>
                <w:bCs/>
                <w:sz w:val="20"/>
                <w:lang w:eastAsia="ko-KR"/>
              </w:rPr>
              <w:tab/>
            </w:r>
            <w:proofErr w:type="gramStart"/>
            <w:r w:rsidRPr="00C9691B">
              <w:rPr>
                <w:rFonts w:eastAsia="Batang"/>
                <w:bCs/>
                <w:sz w:val="20"/>
                <w:lang w:eastAsia="ko-KR"/>
              </w:rPr>
              <w:t>if</w:t>
            </w:r>
            <w:r w:rsidR="0023350B" w:rsidRPr="00C9691B">
              <w:rPr>
                <w:rFonts w:eastAsia="Batang"/>
                <w:bCs/>
                <w:sz w:val="20"/>
                <w:lang w:eastAsia="ko-KR"/>
              </w:rPr>
              <w:t>( </w:t>
            </w:r>
            <w:r w:rsidRPr="00C9691B">
              <w:rPr>
                <w:rFonts w:eastAsia="Batang"/>
                <w:bCs/>
                <w:sz w:val="20"/>
                <w:lang w:eastAsia="ko-KR"/>
              </w:rPr>
              <w:t>!</w:t>
            </w:r>
            <w:proofErr w:type="gramEnd"/>
            <w:r w:rsidR="00400C49" w:rsidRPr="00C9691B">
              <w:rPr>
                <w:rFonts w:eastAsia="Batang"/>
                <w:bCs/>
                <w:sz w:val="20"/>
                <w:lang w:eastAsia="ko-KR"/>
              </w:rPr>
              <w:t>all_mcts_flag</w:t>
            </w:r>
            <w:r w:rsidR="00806EB4" w:rsidRPr="00C9691B">
              <w:rPr>
                <w:rFonts w:eastAsia="Batang"/>
                <w:bCs/>
                <w:sz w:val="20"/>
                <w:lang w:eastAsia="ko-KR"/>
              </w:rPr>
              <w:t> )</w:t>
            </w:r>
            <w:r w:rsidR="00400C49" w:rsidRPr="00C9691B">
              <w:rPr>
                <w:rFonts w:eastAsia="Batang"/>
                <w:bCs/>
                <w:sz w:val="20"/>
                <w:lang w:eastAsia="ko-KR"/>
              </w:rPr>
              <w:t xml:space="preserve"> </w:t>
            </w:r>
            <w:r w:rsidRPr="00C9691B">
              <w:rPr>
                <w:rFonts w:eastAsia="Batang"/>
                <w:bCs/>
                <w:sz w:val="20"/>
                <w:lang w:eastAsia="ko-KR"/>
              </w:rPr>
              <w:t>{</w:t>
            </w:r>
          </w:p>
        </w:tc>
        <w:tc>
          <w:tcPr>
            <w:tcW w:w="1151" w:type="dxa"/>
          </w:tcPr>
          <w:p w14:paraId="41C476DD" w14:textId="77777777" w:rsidR="00024D98" w:rsidRPr="00C9691B" w:rsidRDefault="00024D98" w:rsidP="00C9691B">
            <w:pPr>
              <w:keepNext/>
              <w:spacing w:before="20" w:after="40"/>
              <w:jc w:val="center"/>
              <w:rPr>
                <w:rFonts w:eastAsia="Batang"/>
                <w:bCs/>
                <w:sz w:val="20"/>
              </w:rPr>
            </w:pPr>
          </w:p>
        </w:tc>
      </w:tr>
      <w:tr w:rsidR="00024D98" w:rsidRPr="00C9691B" w14:paraId="7D2FDD48" w14:textId="77777777" w:rsidTr="00492EB6">
        <w:trPr>
          <w:trHeight w:val="204"/>
          <w:jc w:val="center"/>
        </w:trPr>
        <w:tc>
          <w:tcPr>
            <w:tcW w:w="7920" w:type="dxa"/>
          </w:tcPr>
          <w:p w14:paraId="07018F25" w14:textId="77777777" w:rsidR="00024D98" w:rsidRPr="00C9691B" w:rsidRDefault="00024D98" w:rsidP="00C9691B">
            <w:pPr>
              <w:keepNext/>
              <w:tabs>
                <w:tab w:val="clear" w:pos="360"/>
                <w:tab w:val="clear" w:pos="720"/>
                <w:tab w:val="clear" w:pos="1440"/>
                <w:tab w:val="left" w:pos="216"/>
                <w:tab w:val="left" w:pos="432"/>
                <w:tab w:val="left" w:pos="648"/>
                <w:tab w:val="left" w:pos="864"/>
                <w:tab w:val="left" w:pos="1296"/>
                <w:tab w:val="left" w:pos="1512"/>
              </w:tabs>
              <w:spacing w:before="20" w:after="40"/>
              <w:rPr>
                <w:rFonts w:eastAsia="Batang"/>
                <w:b/>
                <w:bCs/>
                <w:sz w:val="20"/>
                <w:lang w:eastAsia="ko-KR"/>
              </w:rPr>
            </w:pPr>
            <w:r w:rsidRPr="00C9691B">
              <w:rPr>
                <w:rFonts w:eastAsia="Batang"/>
                <w:b/>
                <w:bCs/>
                <w:sz w:val="20"/>
                <w:lang w:eastAsia="ko-KR"/>
              </w:rPr>
              <w:tab/>
            </w:r>
            <w:r w:rsidRPr="00C9691B">
              <w:rPr>
                <w:rFonts w:eastAsia="Batang"/>
                <w:b/>
                <w:bCs/>
                <w:sz w:val="20"/>
                <w:lang w:eastAsia="ko-KR"/>
              </w:rPr>
              <w:tab/>
            </w:r>
            <w:r w:rsidRPr="00C9691B">
              <w:rPr>
                <w:b/>
                <w:color w:val="000000"/>
                <w:sz w:val="20"/>
              </w:rPr>
              <w:t>num_</w:t>
            </w:r>
            <w:r w:rsidR="00400C49" w:rsidRPr="00C9691B">
              <w:rPr>
                <w:b/>
                <w:color w:val="000000"/>
                <w:sz w:val="20"/>
              </w:rPr>
              <w:t>associated</w:t>
            </w:r>
            <w:r w:rsidRPr="00C9691B">
              <w:rPr>
                <w:b/>
                <w:color w:val="000000"/>
                <w:sz w:val="20"/>
              </w:rPr>
              <w:t>_mcts_minus1</w:t>
            </w:r>
          </w:p>
        </w:tc>
        <w:tc>
          <w:tcPr>
            <w:tcW w:w="1151" w:type="dxa"/>
          </w:tcPr>
          <w:p w14:paraId="61DD2DB8" w14:textId="77777777" w:rsidR="00024D98" w:rsidRPr="00C9691B" w:rsidRDefault="00024D98" w:rsidP="00C9691B">
            <w:pPr>
              <w:keepNext/>
              <w:spacing w:before="20" w:after="40"/>
              <w:jc w:val="center"/>
              <w:rPr>
                <w:rFonts w:eastAsia="Batang"/>
                <w:bCs/>
                <w:sz w:val="20"/>
              </w:rPr>
            </w:pPr>
            <w:r w:rsidRPr="00C9691B">
              <w:rPr>
                <w:bCs/>
                <w:noProof/>
                <w:sz w:val="20"/>
              </w:rPr>
              <w:t>ue(v)</w:t>
            </w:r>
          </w:p>
        </w:tc>
      </w:tr>
      <w:tr w:rsidR="00024D98" w:rsidRPr="00A44B62" w14:paraId="4CB35FC2" w14:textId="77777777" w:rsidTr="00492EB6">
        <w:trPr>
          <w:trHeight w:val="204"/>
          <w:jc w:val="center"/>
        </w:trPr>
        <w:tc>
          <w:tcPr>
            <w:tcW w:w="7920" w:type="dxa"/>
          </w:tcPr>
          <w:p w14:paraId="30491382" w14:textId="77777777" w:rsidR="00024D98" w:rsidRPr="00A44B62"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C9691B">
              <w:rPr>
                <w:noProof/>
                <w:sz w:val="20"/>
              </w:rPr>
              <w:tab/>
            </w:r>
            <w:r w:rsidRPr="00C9691B">
              <w:rPr>
                <w:noProof/>
                <w:sz w:val="20"/>
              </w:rPr>
              <w:tab/>
              <w:t>for</w:t>
            </w:r>
            <w:r w:rsidR="0023350B" w:rsidRPr="00C9691B">
              <w:rPr>
                <w:noProof/>
                <w:sz w:val="20"/>
              </w:rPr>
              <w:t>( </w:t>
            </w:r>
            <w:r w:rsidRPr="00C9691B">
              <w:rPr>
                <w:noProof/>
                <w:sz w:val="20"/>
              </w:rPr>
              <w:t>i</w:t>
            </w:r>
            <w:r w:rsidR="0023350B" w:rsidRPr="00C9691B">
              <w:rPr>
                <w:noProof/>
                <w:sz w:val="20"/>
              </w:rPr>
              <w:t> = </w:t>
            </w:r>
            <w:r w:rsidRPr="00C9691B">
              <w:rPr>
                <w:noProof/>
                <w:sz w:val="20"/>
              </w:rPr>
              <w:t>0</w:t>
            </w:r>
            <w:r w:rsidR="002A53D2" w:rsidRPr="00A44B62">
              <w:rPr>
                <w:noProof/>
                <w:sz w:val="20"/>
              </w:rPr>
              <w:t>; i  &lt;</w:t>
            </w:r>
            <w:proofErr w:type="gramStart"/>
            <w:r w:rsidR="002A53D2" w:rsidRPr="00A44B62">
              <w:rPr>
                <w:noProof/>
                <w:sz w:val="20"/>
              </w:rPr>
              <w:t>=  </w:t>
            </w:r>
            <w:r w:rsidR="00400C49" w:rsidRPr="00A44B62">
              <w:rPr>
                <w:color w:val="000000"/>
                <w:sz w:val="20"/>
              </w:rPr>
              <w:t>num</w:t>
            </w:r>
            <w:proofErr w:type="gramEnd"/>
            <w:r w:rsidR="00400C49" w:rsidRPr="00A44B62">
              <w:rPr>
                <w:color w:val="000000"/>
                <w:sz w:val="20"/>
              </w:rPr>
              <w:t>_associated_mcts_minus1</w:t>
            </w:r>
            <w:r w:rsidR="002A53D2" w:rsidRPr="00A44B62">
              <w:rPr>
                <w:noProof/>
                <w:sz w:val="20"/>
              </w:rPr>
              <w:t>; i</w:t>
            </w:r>
            <w:r w:rsidRPr="00A44B62">
              <w:rPr>
                <w:noProof/>
                <w:sz w:val="20"/>
              </w:rPr>
              <w:t>++</w:t>
            </w:r>
            <w:r w:rsidR="00806EB4" w:rsidRPr="00A44B62">
              <w:rPr>
                <w:noProof/>
                <w:sz w:val="20"/>
              </w:rPr>
              <w:t> )</w:t>
            </w:r>
          </w:p>
        </w:tc>
        <w:tc>
          <w:tcPr>
            <w:tcW w:w="1151" w:type="dxa"/>
          </w:tcPr>
          <w:p w14:paraId="7E7E41E8" w14:textId="77777777" w:rsidR="00024D98" w:rsidRPr="00A44B62" w:rsidRDefault="00024D98" w:rsidP="00C9691B">
            <w:pPr>
              <w:keepNext/>
              <w:spacing w:before="20" w:after="40"/>
              <w:jc w:val="center"/>
              <w:rPr>
                <w:bCs/>
                <w:noProof/>
                <w:sz w:val="20"/>
              </w:rPr>
            </w:pPr>
          </w:p>
        </w:tc>
      </w:tr>
      <w:tr w:rsidR="00024D98" w:rsidRPr="00A44B62" w14:paraId="572FCE5B" w14:textId="77777777" w:rsidTr="00492EB6">
        <w:trPr>
          <w:trHeight w:val="152"/>
          <w:jc w:val="center"/>
        </w:trPr>
        <w:tc>
          <w:tcPr>
            <w:tcW w:w="7920" w:type="dxa"/>
          </w:tcPr>
          <w:p w14:paraId="186D86B2" w14:textId="77777777" w:rsidR="00024D98" w:rsidRPr="00A44B62"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r>
            <w:r w:rsidRPr="00A44B62">
              <w:rPr>
                <w:noProof/>
                <w:sz w:val="20"/>
              </w:rPr>
              <w:tab/>
            </w:r>
            <w:r w:rsidRPr="00A44B62">
              <w:rPr>
                <w:noProof/>
                <w:sz w:val="20"/>
              </w:rPr>
              <w:tab/>
            </w:r>
            <w:r w:rsidR="00253504">
              <w:rPr>
                <w:b/>
                <w:noProof/>
                <w:sz w:val="20"/>
              </w:rPr>
              <w:t>id</w:t>
            </w:r>
            <w:r w:rsidR="00E6239E">
              <w:rPr>
                <w:b/>
                <w:noProof/>
                <w:sz w:val="20"/>
              </w:rPr>
              <w:t>x</w:t>
            </w:r>
            <w:r w:rsidR="00253504">
              <w:rPr>
                <w:b/>
                <w:noProof/>
                <w:sz w:val="20"/>
              </w:rPr>
              <w:t>_of_associated_mcts</w:t>
            </w:r>
            <w:r w:rsidRPr="00A44B62">
              <w:rPr>
                <w:noProof/>
                <w:sz w:val="20"/>
              </w:rPr>
              <w:t>[ i ]</w:t>
            </w:r>
          </w:p>
        </w:tc>
        <w:tc>
          <w:tcPr>
            <w:tcW w:w="1151" w:type="dxa"/>
          </w:tcPr>
          <w:p w14:paraId="3CD51FC0" w14:textId="77777777" w:rsidR="00024D98" w:rsidRPr="00A44B62" w:rsidRDefault="00024D98" w:rsidP="00C9691B">
            <w:pPr>
              <w:keepNext/>
              <w:spacing w:before="20" w:after="40"/>
              <w:jc w:val="center"/>
              <w:rPr>
                <w:bCs/>
                <w:noProof/>
                <w:sz w:val="20"/>
              </w:rPr>
            </w:pPr>
            <w:r w:rsidRPr="00A44B62">
              <w:rPr>
                <w:bCs/>
                <w:noProof/>
                <w:sz w:val="20"/>
              </w:rPr>
              <w:t>ue(v)</w:t>
            </w:r>
          </w:p>
        </w:tc>
      </w:tr>
      <w:tr w:rsidR="00024D98" w:rsidRPr="00A44B62" w14:paraId="4F1B09CD" w14:textId="77777777" w:rsidTr="00492EB6">
        <w:trPr>
          <w:trHeight w:val="204"/>
          <w:jc w:val="center"/>
        </w:trPr>
        <w:tc>
          <w:tcPr>
            <w:tcW w:w="7920" w:type="dxa"/>
          </w:tcPr>
          <w:p w14:paraId="600C6F72" w14:textId="77777777" w:rsidR="00024D98" w:rsidRPr="00A44B62"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t>}</w:t>
            </w:r>
          </w:p>
        </w:tc>
        <w:tc>
          <w:tcPr>
            <w:tcW w:w="1151" w:type="dxa"/>
          </w:tcPr>
          <w:p w14:paraId="581C41F4" w14:textId="77777777" w:rsidR="00024D98" w:rsidRPr="00A44B62" w:rsidRDefault="00024D98" w:rsidP="00C9691B">
            <w:pPr>
              <w:keepNext/>
              <w:spacing w:before="20" w:after="40"/>
              <w:jc w:val="center"/>
              <w:rPr>
                <w:bCs/>
                <w:noProof/>
                <w:sz w:val="20"/>
              </w:rPr>
            </w:pPr>
          </w:p>
        </w:tc>
      </w:tr>
      <w:tr w:rsidR="00024D98" w:rsidRPr="00A44B62" w14:paraId="542B2F4A"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B53E758" w14:textId="77777777" w:rsidR="00024D98" w:rsidRPr="00A44B62"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A44B62">
              <w:rPr>
                <w:noProof/>
                <w:sz w:val="20"/>
              </w:rPr>
              <w:tab/>
            </w:r>
            <w:r w:rsidRPr="00A44B62">
              <w:rPr>
                <w:b/>
                <w:noProof/>
                <w:sz w:val="20"/>
              </w:rPr>
              <w:t>num_sei_messages_in_mcts_extraction_nesting_minus1</w:t>
            </w:r>
          </w:p>
        </w:tc>
        <w:tc>
          <w:tcPr>
            <w:tcW w:w="1151" w:type="dxa"/>
            <w:tcBorders>
              <w:top w:val="single" w:sz="4" w:space="0" w:color="auto"/>
              <w:left w:val="single" w:sz="4" w:space="0" w:color="auto"/>
              <w:bottom w:val="single" w:sz="4" w:space="0" w:color="auto"/>
              <w:right w:val="single" w:sz="4" w:space="0" w:color="auto"/>
            </w:tcBorders>
          </w:tcPr>
          <w:p w14:paraId="3CDF0E0F" w14:textId="77777777" w:rsidR="00024D98" w:rsidRPr="00A44B62" w:rsidRDefault="00024D98" w:rsidP="00C9691B">
            <w:pPr>
              <w:keepNext/>
              <w:spacing w:before="20" w:after="40"/>
              <w:jc w:val="center"/>
              <w:rPr>
                <w:bCs/>
                <w:sz w:val="20"/>
              </w:rPr>
            </w:pPr>
            <w:r w:rsidRPr="00A44B62">
              <w:rPr>
                <w:bCs/>
                <w:sz w:val="20"/>
              </w:rPr>
              <w:t>ue(v)</w:t>
            </w:r>
          </w:p>
        </w:tc>
      </w:tr>
      <w:tr w:rsidR="00024D98" w:rsidRPr="00A44B62" w14:paraId="29F4F80C"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7C1FB8F" w14:textId="77777777" w:rsidR="00024D98" w:rsidRPr="00A44B62"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r>
            <w:proofErr w:type="gramStart"/>
            <w:r w:rsidRPr="00A44B62">
              <w:rPr>
                <w:sz w:val="20"/>
              </w:rPr>
              <w:t>while</w:t>
            </w:r>
            <w:r w:rsidR="0023350B" w:rsidRPr="00A44B62">
              <w:rPr>
                <w:sz w:val="20"/>
              </w:rPr>
              <w:t>( </w:t>
            </w:r>
            <w:r w:rsidRPr="00A44B62">
              <w:rPr>
                <w:sz w:val="20"/>
              </w:rPr>
              <w:t>!</w:t>
            </w:r>
            <w:proofErr w:type="gramEnd"/>
            <w:r w:rsidRPr="00A44B62">
              <w:rPr>
                <w:sz w:val="20"/>
              </w:rPr>
              <w:t>byte_aligned</w:t>
            </w:r>
            <w:r w:rsidR="0023350B" w:rsidRPr="00A44B62">
              <w:rPr>
                <w:sz w:val="20"/>
              </w:rPr>
              <w:t>(</w:t>
            </w:r>
            <w:r w:rsidR="00806EB4" w:rsidRPr="00A44B62">
              <w:rPr>
                <w:sz w:val="20"/>
              </w:rPr>
              <w:t> )</w:t>
            </w:r>
            <w:r w:rsidR="00400C49" w:rsidRPr="00A44B62">
              <w:rPr>
                <w:sz w:val="20"/>
              </w:rPr>
              <w:t> </w:t>
            </w:r>
            <w:r w:rsidRPr="00A44B62">
              <w:rPr>
                <w:sz w:val="20"/>
              </w:rPr>
              <w:t>)</w:t>
            </w:r>
          </w:p>
        </w:tc>
        <w:tc>
          <w:tcPr>
            <w:tcW w:w="1151" w:type="dxa"/>
            <w:tcBorders>
              <w:top w:val="single" w:sz="4" w:space="0" w:color="auto"/>
              <w:left w:val="single" w:sz="4" w:space="0" w:color="auto"/>
              <w:bottom w:val="single" w:sz="4" w:space="0" w:color="auto"/>
              <w:right w:val="single" w:sz="4" w:space="0" w:color="auto"/>
            </w:tcBorders>
          </w:tcPr>
          <w:p w14:paraId="07DC4FFB" w14:textId="77777777" w:rsidR="00024D98" w:rsidRPr="00A44B62" w:rsidRDefault="00024D98" w:rsidP="00C9691B">
            <w:pPr>
              <w:keepNext/>
              <w:spacing w:before="20" w:after="40"/>
              <w:jc w:val="center"/>
              <w:rPr>
                <w:rFonts w:eastAsia="Batang"/>
                <w:bCs/>
                <w:sz w:val="20"/>
              </w:rPr>
            </w:pPr>
          </w:p>
        </w:tc>
      </w:tr>
      <w:tr w:rsidR="00024D98" w:rsidRPr="00A44B62" w14:paraId="03E8C67A"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35DCB01D" w14:textId="77777777" w:rsidR="00024D98" w:rsidRPr="00C9691B"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r>
            <w:r w:rsidRPr="00A44B62">
              <w:rPr>
                <w:noProof/>
                <w:sz w:val="20"/>
              </w:rPr>
              <w:tab/>
            </w:r>
            <w:r w:rsidRPr="00A44B62">
              <w:rPr>
                <w:b/>
                <w:noProof/>
                <w:sz w:val="20"/>
              </w:rPr>
              <w:t>mcts_nesting_zero_bit</w:t>
            </w:r>
            <w:r w:rsidR="00C9691B">
              <w:rPr>
                <w:noProof/>
                <w:sz w:val="20"/>
              </w:rPr>
              <w:t xml:space="preserve"> </w:t>
            </w:r>
            <w:r w:rsidRPr="00C9691B">
              <w:rPr>
                <w:noProof/>
                <w:sz w:val="20"/>
              </w:rPr>
              <w:t>/*</w:t>
            </w:r>
            <w:r w:rsidR="00253504">
              <w:rPr>
                <w:noProof/>
                <w:sz w:val="20"/>
              </w:rPr>
              <w:t xml:space="preserve"> </w:t>
            </w:r>
            <w:r w:rsidRPr="00C9691B">
              <w:rPr>
                <w:noProof/>
                <w:sz w:val="20"/>
              </w:rPr>
              <w:t>equal</w:t>
            </w:r>
            <w:r w:rsidR="00253504">
              <w:rPr>
                <w:noProof/>
                <w:sz w:val="20"/>
              </w:rPr>
              <w:t xml:space="preserve"> </w:t>
            </w:r>
            <w:r w:rsidRPr="00C9691B">
              <w:rPr>
                <w:noProof/>
                <w:sz w:val="20"/>
              </w:rPr>
              <w:t>to</w:t>
            </w:r>
            <w:r w:rsidR="00253504">
              <w:rPr>
                <w:noProof/>
                <w:sz w:val="20"/>
              </w:rPr>
              <w:t xml:space="preserve"> </w:t>
            </w:r>
            <w:r w:rsidRPr="00C9691B">
              <w:rPr>
                <w:noProof/>
                <w:sz w:val="20"/>
              </w:rPr>
              <w:t>0</w:t>
            </w:r>
            <w:r w:rsidR="00253504">
              <w:rPr>
                <w:noProof/>
                <w:sz w:val="20"/>
              </w:rPr>
              <w:t xml:space="preserve"> </w:t>
            </w:r>
            <w:r w:rsidRPr="00C9691B">
              <w:rPr>
                <w:noProof/>
                <w:sz w:val="20"/>
              </w:rPr>
              <w:t>*/</w:t>
            </w:r>
          </w:p>
        </w:tc>
        <w:tc>
          <w:tcPr>
            <w:tcW w:w="1151" w:type="dxa"/>
            <w:tcBorders>
              <w:top w:val="single" w:sz="4" w:space="0" w:color="auto"/>
              <w:left w:val="single" w:sz="4" w:space="0" w:color="auto"/>
              <w:bottom w:val="single" w:sz="4" w:space="0" w:color="auto"/>
              <w:right w:val="single" w:sz="4" w:space="0" w:color="auto"/>
            </w:tcBorders>
          </w:tcPr>
          <w:p w14:paraId="6E5D1483" w14:textId="77777777" w:rsidR="00024D98" w:rsidRPr="00C9691B" w:rsidRDefault="00024D98" w:rsidP="00C9691B">
            <w:pPr>
              <w:keepNext/>
              <w:spacing w:before="20" w:after="40"/>
              <w:jc w:val="center"/>
              <w:rPr>
                <w:bCs/>
                <w:sz w:val="20"/>
              </w:rPr>
            </w:pPr>
            <w:proofErr w:type="gramStart"/>
            <w:r w:rsidRPr="00C9691B">
              <w:rPr>
                <w:bCs/>
                <w:sz w:val="20"/>
              </w:rPr>
              <w:t>u(</w:t>
            </w:r>
            <w:proofErr w:type="gramEnd"/>
            <w:r w:rsidRPr="00C9691B">
              <w:rPr>
                <w:bCs/>
                <w:sz w:val="20"/>
              </w:rPr>
              <w:t>1)</w:t>
            </w:r>
          </w:p>
        </w:tc>
      </w:tr>
      <w:tr w:rsidR="00024D98" w:rsidRPr="00A44B62" w14:paraId="533CC5B3"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412E48E" w14:textId="77777777" w:rsidR="00024D98" w:rsidRPr="00A44B62"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t>for</w:t>
            </w:r>
            <w:r w:rsidR="0023350B" w:rsidRPr="00A44B62">
              <w:rPr>
                <w:noProof/>
                <w:sz w:val="20"/>
              </w:rPr>
              <w:t>( </w:t>
            </w:r>
            <w:r w:rsidRPr="00A44B62">
              <w:rPr>
                <w:noProof/>
                <w:sz w:val="20"/>
              </w:rPr>
              <w:t>i</w:t>
            </w:r>
            <w:r w:rsidR="0023350B" w:rsidRPr="00A44B62">
              <w:rPr>
                <w:noProof/>
                <w:sz w:val="20"/>
              </w:rPr>
              <w:t> = </w:t>
            </w:r>
            <w:r w:rsidRPr="00A44B62">
              <w:rPr>
                <w:noProof/>
                <w:sz w:val="20"/>
              </w:rPr>
              <w:t>0</w:t>
            </w:r>
            <w:r w:rsidR="002A53D2" w:rsidRPr="00A44B62">
              <w:rPr>
                <w:noProof/>
                <w:sz w:val="20"/>
              </w:rPr>
              <w:t>; i  &lt;=  </w:t>
            </w:r>
            <w:r w:rsidRPr="00A44B62">
              <w:rPr>
                <w:noProof/>
                <w:sz w:val="20"/>
              </w:rPr>
              <w:t>num_sei_messages_in_mcts_extraction_nesting_minus1</w:t>
            </w:r>
            <w:r w:rsidR="002A53D2" w:rsidRPr="00A44B62">
              <w:rPr>
                <w:noProof/>
                <w:sz w:val="20"/>
              </w:rPr>
              <w:t>; i</w:t>
            </w:r>
            <w:r w:rsidRPr="00A44B62">
              <w:rPr>
                <w:noProof/>
                <w:sz w:val="20"/>
              </w:rPr>
              <w:t>++</w:t>
            </w:r>
            <w:r w:rsidR="00806EB4" w:rsidRPr="00A44B62">
              <w:rPr>
                <w:noProof/>
                <w:sz w:val="20"/>
              </w:rPr>
              <w:t> )</w:t>
            </w:r>
          </w:p>
        </w:tc>
        <w:tc>
          <w:tcPr>
            <w:tcW w:w="1151" w:type="dxa"/>
            <w:tcBorders>
              <w:top w:val="single" w:sz="4" w:space="0" w:color="auto"/>
              <w:left w:val="single" w:sz="4" w:space="0" w:color="auto"/>
              <w:bottom w:val="single" w:sz="4" w:space="0" w:color="auto"/>
              <w:right w:val="single" w:sz="4" w:space="0" w:color="auto"/>
            </w:tcBorders>
          </w:tcPr>
          <w:p w14:paraId="33D6D1D6" w14:textId="77777777" w:rsidR="00024D98" w:rsidRPr="00A44B62" w:rsidRDefault="00024D98" w:rsidP="00C9691B">
            <w:pPr>
              <w:keepNext/>
              <w:spacing w:before="20" w:after="40"/>
              <w:jc w:val="center"/>
              <w:rPr>
                <w:bCs/>
                <w:sz w:val="20"/>
              </w:rPr>
            </w:pPr>
          </w:p>
        </w:tc>
      </w:tr>
      <w:tr w:rsidR="00024D98" w:rsidRPr="00A44B62" w14:paraId="3F41EB6A"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D793E64" w14:textId="77777777" w:rsidR="00024D98" w:rsidRPr="00A44B62"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r>
            <w:r w:rsidRPr="00A44B62">
              <w:rPr>
                <w:noProof/>
                <w:sz w:val="20"/>
              </w:rPr>
              <w:tab/>
            </w:r>
            <w:r w:rsidRPr="00A44B62">
              <w:rPr>
                <w:sz w:val="20"/>
              </w:rPr>
              <w:t>sei_</w:t>
            </w:r>
            <w:proofErr w:type="gramStart"/>
            <w:r w:rsidRPr="00A44B62">
              <w:rPr>
                <w:sz w:val="20"/>
              </w:rPr>
              <w:t>message</w:t>
            </w:r>
            <w:r w:rsidR="0023350B" w:rsidRPr="00A44B62">
              <w:rPr>
                <w:sz w:val="20"/>
              </w:rPr>
              <w:t>(</w:t>
            </w:r>
            <w:r w:rsidR="00806EB4" w:rsidRPr="00A44B62">
              <w:rPr>
                <w:sz w:val="20"/>
              </w:rPr>
              <w:t> )</w:t>
            </w:r>
            <w:proofErr w:type="gramEnd"/>
          </w:p>
        </w:tc>
        <w:tc>
          <w:tcPr>
            <w:tcW w:w="1151" w:type="dxa"/>
            <w:tcBorders>
              <w:top w:val="single" w:sz="4" w:space="0" w:color="auto"/>
              <w:left w:val="single" w:sz="4" w:space="0" w:color="auto"/>
              <w:bottom w:val="single" w:sz="4" w:space="0" w:color="auto"/>
              <w:right w:val="single" w:sz="4" w:space="0" w:color="auto"/>
            </w:tcBorders>
          </w:tcPr>
          <w:p w14:paraId="0F5B5E6B" w14:textId="77777777" w:rsidR="00024D98" w:rsidRPr="00A44B62" w:rsidRDefault="00024D98" w:rsidP="00C9691B">
            <w:pPr>
              <w:keepNext/>
              <w:spacing w:before="20" w:after="40"/>
              <w:jc w:val="center"/>
              <w:rPr>
                <w:bCs/>
                <w:sz w:val="20"/>
              </w:rPr>
            </w:pPr>
          </w:p>
        </w:tc>
      </w:tr>
      <w:tr w:rsidR="00024D98" w:rsidRPr="00A44B62" w14:paraId="55B917DF" w14:textId="77777777" w:rsidTr="00492EB6">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EF1125B" w14:textId="77777777" w:rsidR="00024D98" w:rsidRPr="00A44B62" w:rsidRDefault="00024D98" w:rsidP="00C56F3D">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lang w:eastAsia="ko-KR"/>
              </w:rPr>
            </w:pPr>
            <w:r w:rsidRPr="00A44B62">
              <w:rPr>
                <w:noProof/>
                <w:sz w:val="20"/>
              </w:rPr>
              <w:t>}</w:t>
            </w:r>
          </w:p>
        </w:tc>
        <w:tc>
          <w:tcPr>
            <w:tcW w:w="1151" w:type="dxa"/>
            <w:tcBorders>
              <w:top w:val="single" w:sz="4" w:space="0" w:color="auto"/>
              <w:left w:val="single" w:sz="4" w:space="0" w:color="auto"/>
              <w:bottom w:val="single" w:sz="4" w:space="0" w:color="auto"/>
              <w:right w:val="single" w:sz="4" w:space="0" w:color="auto"/>
            </w:tcBorders>
          </w:tcPr>
          <w:p w14:paraId="615A0685" w14:textId="77777777" w:rsidR="00024D98" w:rsidRPr="00A44B62" w:rsidRDefault="00024D98" w:rsidP="00C9691B">
            <w:pPr>
              <w:keepNext/>
              <w:spacing w:before="20" w:after="40"/>
              <w:jc w:val="center"/>
              <w:rPr>
                <w:bCs/>
                <w:sz w:val="20"/>
              </w:rPr>
            </w:pPr>
          </w:p>
        </w:tc>
      </w:tr>
    </w:tbl>
    <w:p w14:paraId="38D5B402" w14:textId="77777777" w:rsidR="00024D98" w:rsidRPr="00A44B62" w:rsidRDefault="00024D98" w:rsidP="00024D98">
      <w:pPr>
        <w:rPr>
          <w:noProof/>
          <w:sz w:val="20"/>
        </w:rPr>
      </w:pPr>
    </w:p>
    <w:p w14:paraId="79677D13" w14:textId="77777777" w:rsidR="00024D98" w:rsidRPr="00A44B62" w:rsidRDefault="00024D98" w:rsidP="00024D98">
      <w:pPr>
        <w:keepNext/>
        <w:keepLines/>
        <w:spacing w:before="360"/>
        <w:outlineLvl w:val="0"/>
        <w:rPr>
          <w:i/>
          <w:noProof/>
          <w:sz w:val="24"/>
        </w:rPr>
      </w:pPr>
      <w:r w:rsidRPr="00A44B62">
        <w:rPr>
          <w:i/>
          <w:noProof/>
          <w:sz w:val="24"/>
        </w:rPr>
        <w:t>In D.3.1, replace the following paragraphs:</w:t>
      </w:r>
    </w:p>
    <w:p w14:paraId="123645A1"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rPr>
      </w:pPr>
      <w:r w:rsidRPr="00A44B62">
        <w:rPr>
          <w:rFonts w:eastAsia="Malgun Gothic"/>
          <w:sz w:val="20"/>
        </w:rPr>
        <w:t>The list SingleLayerSeiList is set to consist of the payloadType values 3, 6, 9, 15, 16, 17, 19, 22, 23, 45, 47, 56, 128, 129, 131, 132, and 134 to 148, inclusive.</w:t>
      </w:r>
    </w:p>
    <w:p w14:paraId="4719F18D"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rPr>
      </w:pPr>
      <w:r w:rsidRPr="00A44B62">
        <w:rPr>
          <w:rFonts w:eastAsia="Malgun Gothic"/>
          <w:sz w:val="20"/>
        </w:rPr>
        <w:t>The list VclAssociatedSeiList is set to consist of the payloadType values 2, 3, 6, 9, 15, 16, 17, 19, 22, 23, 45, 47, 56, 128, 131, 132, and 134 to 148, inclusive.</w:t>
      </w:r>
    </w:p>
    <w:p w14:paraId="495493AD"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jc w:val="both"/>
        <w:rPr>
          <w:rFonts w:eastAsia="Malgun Gothic"/>
          <w:sz w:val="20"/>
        </w:rPr>
      </w:pPr>
      <w:r w:rsidRPr="00A44B62">
        <w:rPr>
          <w:rFonts w:eastAsia="Malgun Gothic"/>
          <w:sz w:val="20"/>
        </w:rPr>
        <w:t>The list PicUnitRepConSeiList is set to consist of the payloadType values 0, 1, 2, 6, 9, 15, 16, 17, 19, 22, 23, 45, 47, 56, 128, 129, 131, 132, 133, and 135 to 148, inclusive.</w:t>
      </w:r>
    </w:p>
    <w:p w14:paraId="4CB22B70" w14:textId="77777777" w:rsidR="00024D98" w:rsidRPr="00A44B62" w:rsidRDefault="00024D98" w:rsidP="00024D98">
      <w:pPr>
        <w:keepNext/>
        <w:keepLines/>
        <w:spacing w:before="360"/>
        <w:outlineLvl w:val="1"/>
        <w:rPr>
          <w:i/>
          <w:noProof/>
          <w:sz w:val="24"/>
        </w:rPr>
      </w:pPr>
      <w:r w:rsidRPr="00A44B62">
        <w:rPr>
          <w:i/>
          <w:noProof/>
          <w:sz w:val="24"/>
        </w:rPr>
        <w:t>with the following:</w:t>
      </w:r>
    </w:p>
    <w:p w14:paraId="6A394E7D" w14:textId="744DFEE8" w:rsidR="00024D98" w:rsidRPr="00A44B62" w:rsidRDefault="00024D98" w:rsidP="00024D98">
      <w:pPr>
        <w:rPr>
          <w:sz w:val="20"/>
        </w:rPr>
      </w:pPr>
      <w:r w:rsidRPr="00A44B62">
        <w:rPr>
          <w:sz w:val="20"/>
        </w:rPr>
        <w:t xml:space="preserve">The list SingleLayerSeiList is set to consist of the payloadType values 3, 6, 9, 15, 16, 17, 19, 22, 23, 45, 47, 56, 128, 129, 131, 132, 134 to </w:t>
      </w:r>
      <w:r w:rsidR="0007089B">
        <w:rPr>
          <w:sz w:val="20"/>
        </w:rPr>
        <w:t>15</w:t>
      </w:r>
      <w:ins w:id="522" w:author="Ye-Kui Wang 00" w:date="2017-11-15T15:22:00Z">
        <w:r w:rsidR="004E366C">
          <w:rPr>
            <w:sz w:val="20"/>
          </w:rPr>
          <w:t>1</w:t>
        </w:r>
      </w:ins>
      <w:ins w:id="523" w:author="Ye-Kui Wang" w:date="2017-10-19T13:53:00Z">
        <w:del w:id="524" w:author="Ye-Kui Wang 00" w:date="2017-11-15T15:22:00Z">
          <w:r w:rsidR="001C3CDD" w:rsidDel="004E366C">
            <w:rPr>
              <w:sz w:val="20"/>
            </w:rPr>
            <w:delText>4</w:delText>
          </w:r>
        </w:del>
      </w:ins>
      <w:del w:id="525" w:author="Ye-Kui Wang" w:date="2017-10-19T13:53:00Z">
        <w:r w:rsidR="0007089B" w:rsidDel="001C3CDD">
          <w:rPr>
            <w:sz w:val="20"/>
          </w:rPr>
          <w:delText>3</w:delText>
        </w:r>
      </w:del>
      <w:r w:rsidR="0007089B" w:rsidRPr="00A44B62">
        <w:rPr>
          <w:sz w:val="20"/>
        </w:rPr>
        <w:t>, inclusive</w:t>
      </w:r>
      <w:r w:rsidR="0007089B">
        <w:rPr>
          <w:sz w:val="20"/>
        </w:rPr>
        <w:t>, and 15</w:t>
      </w:r>
      <w:ins w:id="526" w:author="Ye-Kui Wang 00" w:date="2017-11-15T15:23:00Z">
        <w:r w:rsidR="004E366C">
          <w:rPr>
            <w:sz w:val="20"/>
          </w:rPr>
          <w:t>4</w:t>
        </w:r>
      </w:ins>
      <w:del w:id="527" w:author="Ye-Kui Wang 00" w:date="2017-11-15T15:23:00Z">
        <w:r w:rsidR="0007089B" w:rsidDel="004E366C">
          <w:rPr>
            <w:sz w:val="20"/>
          </w:rPr>
          <w:delText>7</w:delText>
        </w:r>
      </w:del>
      <w:r w:rsidR="0007089B">
        <w:rPr>
          <w:sz w:val="20"/>
        </w:rPr>
        <w:t xml:space="preserve"> to 159</w:t>
      </w:r>
      <w:r w:rsidRPr="00A44B62">
        <w:rPr>
          <w:sz w:val="20"/>
        </w:rPr>
        <w:t>, inclusive.</w:t>
      </w:r>
    </w:p>
    <w:p w14:paraId="3384F358" w14:textId="3C4D80D4" w:rsidR="00024D98" w:rsidRPr="00A44B62" w:rsidRDefault="00024D98" w:rsidP="00024D98">
      <w:pPr>
        <w:rPr>
          <w:sz w:val="20"/>
        </w:rPr>
      </w:pPr>
      <w:r w:rsidRPr="00A44B62">
        <w:rPr>
          <w:sz w:val="20"/>
        </w:rPr>
        <w:t xml:space="preserve">The list VclAssociatedSeiList is set to consist of the payloadType values 2, 3, 6, 9, 15, 16, 17, 19, 22, 23, 45, 47, 56, 128, 131, 132, </w:t>
      </w:r>
      <w:del w:id="528" w:author="Ye-Kui Wang d09" w:date="2018-01-15T14:27:00Z">
        <w:r w:rsidRPr="00A44B62" w:rsidDel="007630CE">
          <w:rPr>
            <w:sz w:val="20"/>
          </w:rPr>
          <w:delText xml:space="preserve">and </w:delText>
        </w:r>
      </w:del>
      <w:r w:rsidRPr="00A44B62">
        <w:rPr>
          <w:sz w:val="20"/>
        </w:rPr>
        <w:t xml:space="preserve">134 to </w:t>
      </w:r>
      <w:r w:rsidR="0007089B">
        <w:rPr>
          <w:sz w:val="20"/>
        </w:rPr>
        <w:t>15</w:t>
      </w:r>
      <w:ins w:id="529" w:author="Ye-Kui Wang 00" w:date="2017-11-15T15:23:00Z">
        <w:r w:rsidR="004E366C">
          <w:rPr>
            <w:sz w:val="20"/>
          </w:rPr>
          <w:t>1</w:t>
        </w:r>
      </w:ins>
      <w:ins w:id="530" w:author="Ye-Kui Wang" w:date="2017-10-19T13:53:00Z">
        <w:del w:id="531" w:author="Ye-Kui Wang 00" w:date="2017-11-15T15:23:00Z">
          <w:r w:rsidR="001C3CDD" w:rsidDel="004E366C">
            <w:rPr>
              <w:sz w:val="20"/>
            </w:rPr>
            <w:delText>4</w:delText>
          </w:r>
        </w:del>
      </w:ins>
      <w:del w:id="532" w:author="Ye-Kui Wang" w:date="2017-10-19T13:53:00Z">
        <w:r w:rsidR="0007089B" w:rsidDel="001C3CDD">
          <w:rPr>
            <w:sz w:val="20"/>
          </w:rPr>
          <w:delText>3</w:delText>
        </w:r>
      </w:del>
      <w:r w:rsidR="0007089B" w:rsidRPr="00A44B62">
        <w:rPr>
          <w:sz w:val="20"/>
        </w:rPr>
        <w:t>, inclusive</w:t>
      </w:r>
      <w:r w:rsidR="0007089B">
        <w:rPr>
          <w:sz w:val="20"/>
        </w:rPr>
        <w:t>, and 15</w:t>
      </w:r>
      <w:ins w:id="533" w:author="Ye-Kui Wang 00" w:date="2017-11-15T15:23:00Z">
        <w:r w:rsidR="004E366C">
          <w:rPr>
            <w:sz w:val="20"/>
          </w:rPr>
          <w:t>4</w:t>
        </w:r>
      </w:ins>
      <w:del w:id="534" w:author="Ye-Kui Wang 00" w:date="2017-11-15T15:23:00Z">
        <w:r w:rsidR="0007089B" w:rsidDel="004E366C">
          <w:rPr>
            <w:sz w:val="20"/>
          </w:rPr>
          <w:delText>7</w:delText>
        </w:r>
      </w:del>
      <w:r w:rsidR="0007089B">
        <w:rPr>
          <w:sz w:val="20"/>
        </w:rPr>
        <w:t xml:space="preserve"> to 159</w:t>
      </w:r>
      <w:r w:rsidRPr="00A44B62">
        <w:rPr>
          <w:sz w:val="20"/>
        </w:rPr>
        <w:t>, inclusive.</w:t>
      </w:r>
    </w:p>
    <w:p w14:paraId="0E7839F5" w14:textId="5DD43EFD" w:rsidR="00024D98" w:rsidRPr="00A44B62" w:rsidRDefault="00024D98" w:rsidP="00024D98">
      <w:pPr>
        <w:rPr>
          <w:sz w:val="20"/>
        </w:rPr>
      </w:pPr>
      <w:r w:rsidRPr="00A44B62">
        <w:rPr>
          <w:sz w:val="20"/>
        </w:rPr>
        <w:t xml:space="preserve">The list PicUnitRepConSeiList is set to consist of the payloadType values 0, 1, 2, 6, 9, 15, 16, 17, 19, 22, 23, 45, 47, 56, 128, 129, 131, 132, 133, </w:t>
      </w:r>
      <w:del w:id="535" w:author="Ye-Kui Wang d09" w:date="2018-01-15T14:27:00Z">
        <w:r w:rsidRPr="00A44B62" w:rsidDel="007630CE">
          <w:rPr>
            <w:sz w:val="20"/>
          </w:rPr>
          <w:delText xml:space="preserve">and </w:delText>
        </w:r>
      </w:del>
      <w:r w:rsidRPr="00A44B62">
        <w:rPr>
          <w:sz w:val="20"/>
        </w:rPr>
        <w:t xml:space="preserve">135 to </w:t>
      </w:r>
      <w:r w:rsidR="0007089B">
        <w:rPr>
          <w:sz w:val="20"/>
        </w:rPr>
        <w:t>15</w:t>
      </w:r>
      <w:ins w:id="536" w:author="Ye-Kui Wang 00" w:date="2017-11-15T15:23:00Z">
        <w:r w:rsidR="004E366C">
          <w:rPr>
            <w:sz w:val="20"/>
          </w:rPr>
          <w:t>1</w:t>
        </w:r>
      </w:ins>
      <w:ins w:id="537" w:author="Ye-Kui Wang" w:date="2017-10-19T13:53:00Z">
        <w:del w:id="538" w:author="Ye-Kui Wang 00" w:date="2017-11-15T15:23:00Z">
          <w:r w:rsidR="001C3CDD" w:rsidDel="004E366C">
            <w:rPr>
              <w:sz w:val="20"/>
            </w:rPr>
            <w:delText>4</w:delText>
          </w:r>
        </w:del>
      </w:ins>
      <w:del w:id="539" w:author="Ye-Kui Wang" w:date="2017-10-19T13:53:00Z">
        <w:r w:rsidR="0007089B" w:rsidDel="001C3CDD">
          <w:rPr>
            <w:sz w:val="20"/>
          </w:rPr>
          <w:delText>3</w:delText>
        </w:r>
      </w:del>
      <w:r w:rsidR="0007089B" w:rsidRPr="00A44B62">
        <w:rPr>
          <w:sz w:val="20"/>
        </w:rPr>
        <w:t>, inclusive</w:t>
      </w:r>
      <w:r w:rsidR="0007089B">
        <w:rPr>
          <w:sz w:val="20"/>
        </w:rPr>
        <w:t>, and 15</w:t>
      </w:r>
      <w:ins w:id="540" w:author="Ye-Kui Wang 00" w:date="2017-11-15T15:23:00Z">
        <w:r w:rsidR="004E366C">
          <w:rPr>
            <w:sz w:val="20"/>
          </w:rPr>
          <w:t>4</w:t>
        </w:r>
      </w:ins>
      <w:del w:id="541" w:author="Ye-Kui Wang 00" w:date="2017-11-15T15:23:00Z">
        <w:r w:rsidR="0007089B" w:rsidDel="004E366C">
          <w:rPr>
            <w:sz w:val="20"/>
          </w:rPr>
          <w:delText>7</w:delText>
        </w:r>
      </w:del>
      <w:r w:rsidR="0007089B">
        <w:rPr>
          <w:sz w:val="20"/>
        </w:rPr>
        <w:t xml:space="preserve"> to 159</w:t>
      </w:r>
      <w:r w:rsidRPr="00A44B62">
        <w:rPr>
          <w:sz w:val="20"/>
        </w:rPr>
        <w:t>, inclusive.</w:t>
      </w:r>
    </w:p>
    <w:p w14:paraId="35542E51" w14:textId="04A5726D" w:rsidR="00151422" w:rsidRPr="00A44B62" w:rsidRDefault="00151422" w:rsidP="00151422">
      <w:pPr>
        <w:keepNext/>
        <w:keepLines/>
        <w:spacing w:before="360"/>
        <w:outlineLvl w:val="0"/>
        <w:rPr>
          <w:i/>
          <w:noProof/>
          <w:sz w:val="24"/>
        </w:rPr>
      </w:pPr>
      <w:r w:rsidRPr="00A44B62">
        <w:rPr>
          <w:i/>
          <w:noProof/>
          <w:sz w:val="24"/>
        </w:rPr>
        <w:t xml:space="preserve">In </w:t>
      </w:r>
      <w:r w:rsidR="00D03382" w:rsidRPr="00A44B62">
        <w:rPr>
          <w:i/>
          <w:noProof/>
          <w:sz w:val="24"/>
        </w:rPr>
        <w:t xml:space="preserve">D.3.1, </w:t>
      </w:r>
      <w:r w:rsidR="00D03382">
        <w:rPr>
          <w:i/>
          <w:noProof/>
          <w:sz w:val="24"/>
        </w:rPr>
        <w:t xml:space="preserve">in </w:t>
      </w:r>
      <w:r w:rsidRPr="00A44B62">
        <w:rPr>
          <w:i/>
          <w:noProof/>
          <w:sz w:val="24"/>
        </w:rPr>
        <w:t xml:space="preserve">Table D.1, replace the </w:t>
      </w:r>
      <w:del w:id="542" w:author="Ye-Kui Wang d09" w:date="2018-01-15T14:30:00Z">
        <w:r w:rsidR="00C112A7" w:rsidDel="007630CE">
          <w:rPr>
            <w:i/>
            <w:noProof/>
            <w:sz w:val="24"/>
          </w:rPr>
          <w:delText>corresponding</w:delText>
        </w:r>
        <w:r w:rsidR="00C112A7" w:rsidRPr="00A44B62" w:rsidDel="007630CE">
          <w:rPr>
            <w:i/>
            <w:noProof/>
            <w:sz w:val="24"/>
          </w:rPr>
          <w:delText xml:space="preserve"> </w:delText>
        </w:r>
      </w:del>
      <w:ins w:id="543" w:author="Ye-Kui Wang d09" w:date="2018-01-15T14:30:00Z">
        <w:r w:rsidR="007630CE">
          <w:rPr>
            <w:i/>
            <w:noProof/>
            <w:sz w:val="24"/>
          </w:rPr>
          <w:t>following</w:t>
        </w:r>
        <w:r w:rsidR="007630CE" w:rsidRPr="00A44B62">
          <w:rPr>
            <w:i/>
            <w:noProof/>
            <w:sz w:val="24"/>
          </w:rPr>
          <w:t xml:space="preserve"> </w:t>
        </w:r>
      </w:ins>
      <w:r w:rsidRPr="00A44B62">
        <w:rPr>
          <w:i/>
          <w:noProof/>
          <w:sz w:val="24"/>
        </w:rPr>
        <w:t xml:space="preserve">rows </w:t>
      </w:r>
      <w:ins w:id="544" w:author="Ye-Kui Wang d09" w:date="2018-01-15T14:30:00Z">
        <w:r w:rsidR="007630CE">
          <w:rPr>
            <w:i/>
            <w:noProof/>
            <w:sz w:val="24"/>
          </w:rPr>
          <w:t>in</w:t>
        </w:r>
      </w:ins>
      <w:del w:id="545" w:author="Ye-Kui Wang d09" w:date="2018-01-15T14:30:00Z">
        <w:r w:rsidRPr="00A44B62" w:rsidDel="007630CE">
          <w:rPr>
            <w:i/>
            <w:noProof/>
            <w:sz w:val="24"/>
          </w:rPr>
          <w:delText xml:space="preserve">of </w:delText>
        </w:r>
      </w:del>
      <w:r w:rsidRPr="00A44B62">
        <w:rPr>
          <w:i/>
          <w:noProof/>
          <w:sz w:val="24"/>
        </w:rPr>
        <w:t>the table</w:t>
      </w:r>
      <w:del w:id="546" w:author="Ye-Kui Wang d09" w:date="2018-01-15T14:29:00Z">
        <w:r w:rsidR="00C112A7" w:rsidDel="007630CE">
          <w:rPr>
            <w:i/>
            <w:noProof/>
            <w:sz w:val="24"/>
          </w:rPr>
          <w:delText xml:space="preserve"> with the following</w:delText>
        </w:r>
      </w:del>
      <w:r w:rsidRPr="00A44B62">
        <w:rPr>
          <w:i/>
          <w:noProof/>
          <w:sz w:val="24"/>
        </w:rPr>
        <w:t>:</w:t>
      </w:r>
    </w:p>
    <w:p w14:paraId="7981A9BF" w14:textId="77777777" w:rsidR="00151422" w:rsidRPr="00A44B62" w:rsidRDefault="00151422" w:rsidP="00151422">
      <w:pPr>
        <w:keepNext/>
        <w:rPr>
          <w:noProof/>
          <w:sz w:val="24"/>
        </w:rPr>
      </w:pPr>
    </w:p>
    <w:tbl>
      <w:tblPr>
        <w:tblW w:w="883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56"/>
        <w:gridCol w:w="5378"/>
      </w:tblGrid>
      <w:tr w:rsidR="00C112A7" w:rsidRPr="00C56F3D" w14:paraId="11AA6DA6" w14:textId="77777777" w:rsidTr="001B4F7B">
        <w:trPr>
          <w:cantSplit/>
          <w:trHeight w:val="323"/>
          <w:jc w:val="center"/>
        </w:trPr>
        <w:tc>
          <w:tcPr>
            <w:tcW w:w="3456" w:type="dxa"/>
            <w:vAlign w:val="center"/>
          </w:tcPr>
          <w:p w14:paraId="0C69EEA6" w14:textId="7134C795" w:rsidR="00C112A7" w:rsidRPr="00C22C99" w:rsidRDefault="00C112A7" w:rsidP="00C112A7">
            <w:pPr>
              <w:keepNext/>
              <w:spacing w:before="40" w:after="40"/>
              <w:jc w:val="center"/>
              <w:rPr>
                <w:sz w:val="20"/>
              </w:rPr>
            </w:pPr>
            <w:r w:rsidRPr="00C56F3D">
              <w:rPr>
                <w:noProof/>
                <w:sz w:val="20"/>
              </w:rPr>
              <w:t>Scene information</w:t>
            </w:r>
          </w:p>
        </w:tc>
        <w:tc>
          <w:tcPr>
            <w:tcW w:w="5378" w:type="dxa"/>
            <w:vAlign w:val="center"/>
          </w:tcPr>
          <w:p w14:paraId="56F50AC1" w14:textId="10D98E7A" w:rsidR="00C112A7" w:rsidRPr="00C112A7" w:rsidRDefault="00C112A7" w:rsidP="00C112A7">
            <w:pPr>
              <w:keepNext/>
              <w:spacing w:before="40" w:after="40"/>
              <w:jc w:val="center"/>
              <w:rPr>
                <w:sz w:val="20"/>
              </w:rPr>
            </w:pPr>
            <w:r w:rsidRPr="001B4F7B">
              <w:rPr>
                <w:noProof/>
                <w:sz w:val="20"/>
              </w:rPr>
              <w:t>The access unit containing the SEI message and up to but not including the next access unit, in decoding order, that contains a scene information SEI message</w:t>
            </w:r>
          </w:p>
        </w:tc>
      </w:tr>
      <w:tr w:rsidR="00C112A7" w:rsidRPr="00C56F3D" w14:paraId="381A9DD8" w14:textId="77777777" w:rsidTr="001B4F7B">
        <w:trPr>
          <w:cantSplit/>
          <w:trHeight w:val="323"/>
          <w:jc w:val="center"/>
        </w:trPr>
        <w:tc>
          <w:tcPr>
            <w:tcW w:w="3456" w:type="dxa"/>
          </w:tcPr>
          <w:p w14:paraId="1156771E" w14:textId="77777777" w:rsidR="00C112A7" w:rsidRPr="00C22C99" w:rsidRDefault="00C112A7" w:rsidP="00C112A7">
            <w:pPr>
              <w:keepNext/>
              <w:spacing w:before="40" w:after="40"/>
              <w:jc w:val="center"/>
              <w:rPr>
                <w:sz w:val="20"/>
              </w:rPr>
            </w:pPr>
            <w:r w:rsidRPr="00C22C99">
              <w:rPr>
                <w:sz w:val="20"/>
              </w:rPr>
              <w:t>Green metadata</w:t>
            </w:r>
          </w:p>
        </w:tc>
        <w:tc>
          <w:tcPr>
            <w:tcW w:w="5378" w:type="dxa"/>
          </w:tcPr>
          <w:p w14:paraId="3D2463EF" w14:textId="77777777" w:rsidR="00C112A7" w:rsidRPr="00C22C99" w:rsidRDefault="00C112A7" w:rsidP="00C112A7">
            <w:pPr>
              <w:keepNext/>
              <w:spacing w:before="40" w:after="40"/>
              <w:jc w:val="center"/>
              <w:rPr>
                <w:sz w:val="20"/>
              </w:rPr>
            </w:pPr>
            <w:r w:rsidRPr="00C22C99">
              <w:rPr>
                <w:sz w:val="20"/>
              </w:rPr>
              <w:t>The CLVS containing the SEI message</w:t>
            </w:r>
          </w:p>
        </w:tc>
      </w:tr>
      <w:tr w:rsidR="00C112A7" w:rsidRPr="00EC05DF" w14:paraId="4BE939BB" w14:textId="77777777" w:rsidTr="001B4F7B">
        <w:trPr>
          <w:cantSplit/>
          <w:trHeight w:val="144"/>
          <w:jc w:val="center"/>
        </w:trPr>
        <w:tc>
          <w:tcPr>
            <w:tcW w:w="3456" w:type="dxa"/>
            <w:vAlign w:val="center"/>
          </w:tcPr>
          <w:p w14:paraId="70262F06" w14:textId="77777777" w:rsidR="00C112A7" w:rsidRPr="00C22C99" w:rsidRDefault="00C112A7" w:rsidP="00C112A7">
            <w:pPr>
              <w:spacing w:before="40" w:after="40"/>
              <w:jc w:val="center"/>
              <w:rPr>
                <w:sz w:val="20"/>
              </w:rPr>
            </w:pPr>
            <w:r w:rsidRPr="00C22C99">
              <w:rPr>
                <w:sz w:val="20"/>
              </w:rPr>
              <w:t>Temporal motion-constrained tile sets</w:t>
            </w:r>
          </w:p>
        </w:tc>
        <w:tc>
          <w:tcPr>
            <w:tcW w:w="5378" w:type="dxa"/>
            <w:vAlign w:val="center"/>
          </w:tcPr>
          <w:p w14:paraId="03E6E4EE" w14:textId="77777777" w:rsidR="00C112A7" w:rsidRPr="00C22C99" w:rsidRDefault="00C112A7" w:rsidP="00C112A7">
            <w:pPr>
              <w:keepLines/>
              <w:numPr>
                <w:ilvl w:val="12"/>
                <w:numId w:val="0"/>
              </w:numPr>
              <w:tabs>
                <w:tab w:val="clear" w:pos="360"/>
                <w:tab w:val="clear" w:pos="720"/>
                <w:tab w:val="clear" w:pos="1080"/>
                <w:tab w:val="clear" w:pos="1440"/>
              </w:tabs>
              <w:spacing w:before="40" w:after="40"/>
              <w:jc w:val="center"/>
              <w:rPr>
                <w:rFonts w:eastAsia="Malgun Gothic"/>
                <w:sz w:val="20"/>
              </w:rPr>
            </w:pPr>
            <w:r w:rsidRPr="00C22C99">
              <w:rPr>
                <w:sz w:val="20"/>
              </w:rPr>
              <w:t>The CLVS containing the SEI message</w:t>
            </w:r>
          </w:p>
        </w:tc>
      </w:tr>
    </w:tbl>
    <w:p w14:paraId="4D588869" w14:textId="77777777" w:rsidR="00536EDE" w:rsidRPr="00A44B62" w:rsidRDefault="00536EDE" w:rsidP="00536EDE">
      <w:pPr>
        <w:jc w:val="both"/>
        <w:rPr>
          <w:noProof/>
          <w:sz w:val="20"/>
        </w:rPr>
      </w:pPr>
    </w:p>
    <w:p w14:paraId="5875F6F0" w14:textId="77777777" w:rsidR="00151422" w:rsidRPr="00A44B62" w:rsidRDefault="00151422" w:rsidP="00151422">
      <w:pPr>
        <w:keepNext/>
        <w:keepLines/>
        <w:spacing w:before="360"/>
        <w:outlineLvl w:val="1"/>
        <w:rPr>
          <w:i/>
          <w:noProof/>
          <w:sz w:val="24"/>
        </w:rPr>
      </w:pPr>
      <w:r w:rsidRPr="00A44B62">
        <w:rPr>
          <w:i/>
          <w:noProof/>
          <w:sz w:val="24"/>
        </w:rPr>
        <w:lastRenderedPageBreak/>
        <w:t>with the following:</w:t>
      </w:r>
    </w:p>
    <w:p w14:paraId="408F4A60" w14:textId="77777777" w:rsidR="00151422" w:rsidRPr="00A44B62" w:rsidRDefault="00151422" w:rsidP="00151422">
      <w:pPr>
        <w:keepNext/>
        <w:rPr>
          <w:noProof/>
          <w:sz w:val="24"/>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C112A7" w:rsidRPr="00C56F3D" w14:paraId="55B57006" w14:textId="77777777" w:rsidTr="001B4F7B">
        <w:trPr>
          <w:cantSplit/>
          <w:trHeight w:val="323"/>
          <w:jc w:val="center"/>
        </w:trPr>
        <w:tc>
          <w:tcPr>
            <w:tcW w:w="3464" w:type="dxa"/>
            <w:vAlign w:val="center"/>
          </w:tcPr>
          <w:p w14:paraId="3D8D0ECC" w14:textId="1E051A69" w:rsidR="00C112A7" w:rsidRPr="00C22C99" w:rsidRDefault="00C112A7" w:rsidP="00C112A7">
            <w:pPr>
              <w:keepNext/>
              <w:spacing w:before="40" w:after="40"/>
              <w:jc w:val="center"/>
              <w:rPr>
                <w:sz w:val="20"/>
              </w:rPr>
            </w:pPr>
            <w:r w:rsidRPr="00C56F3D">
              <w:rPr>
                <w:noProof/>
                <w:sz w:val="20"/>
              </w:rPr>
              <w:t>Scene information</w:t>
            </w:r>
          </w:p>
        </w:tc>
        <w:tc>
          <w:tcPr>
            <w:tcW w:w="5378" w:type="dxa"/>
            <w:vAlign w:val="center"/>
          </w:tcPr>
          <w:p w14:paraId="677D871E" w14:textId="44D2E405" w:rsidR="00C112A7" w:rsidRPr="00C112A7" w:rsidRDefault="00C112A7" w:rsidP="00C112A7">
            <w:pPr>
              <w:keepNext/>
              <w:spacing w:before="40" w:after="40"/>
              <w:jc w:val="center"/>
              <w:rPr>
                <w:rFonts w:eastAsia="Malgun Gothic"/>
                <w:sz w:val="20"/>
              </w:rPr>
            </w:pPr>
            <w:r w:rsidRPr="001B4F7B">
              <w:rPr>
                <w:noProof/>
                <w:sz w:val="20"/>
              </w:rPr>
              <w:t xml:space="preserve">The access unit containing the SEI message and up to but not including the next access unit, in decoding order, that contains a scene information SEI message or </w:t>
            </w:r>
            <w:r w:rsidRPr="001B4F7B">
              <w:rPr>
                <w:sz w:val="20"/>
              </w:rPr>
              <w:t>starts a new CLVS</w:t>
            </w:r>
          </w:p>
        </w:tc>
      </w:tr>
      <w:tr w:rsidR="00C112A7" w:rsidRPr="00C56F3D" w14:paraId="4F3D4861" w14:textId="77777777" w:rsidTr="001B4F7B">
        <w:trPr>
          <w:cantSplit/>
          <w:trHeight w:val="323"/>
          <w:jc w:val="center"/>
        </w:trPr>
        <w:tc>
          <w:tcPr>
            <w:tcW w:w="3464" w:type="dxa"/>
          </w:tcPr>
          <w:p w14:paraId="70D89618" w14:textId="77777777" w:rsidR="00C112A7" w:rsidRPr="00C22C99" w:rsidRDefault="00C112A7" w:rsidP="00C112A7">
            <w:pPr>
              <w:keepNext/>
              <w:spacing w:before="40" w:after="40"/>
              <w:jc w:val="center"/>
              <w:rPr>
                <w:sz w:val="20"/>
              </w:rPr>
            </w:pPr>
            <w:r w:rsidRPr="00C22C99">
              <w:rPr>
                <w:sz w:val="20"/>
              </w:rPr>
              <w:t>Green metadata</w:t>
            </w:r>
          </w:p>
        </w:tc>
        <w:tc>
          <w:tcPr>
            <w:tcW w:w="5378" w:type="dxa"/>
          </w:tcPr>
          <w:p w14:paraId="40030756" w14:textId="77777777" w:rsidR="00C112A7" w:rsidRPr="00C22C99" w:rsidRDefault="00C112A7" w:rsidP="00C112A7">
            <w:pPr>
              <w:keepNext/>
              <w:spacing w:before="40" w:after="40"/>
              <w:jc w:val="center"/>
              <w:rPr>
                <w:sz w:val="20"/>
              </w:rPr>
            </w:pPr>
            <w:r w:rsidRPr="00C22C99">
              <w:rPr>
                <w:rFonts w:eastAsia="Malgun Gothic"/>
                <w:sz w:val="20"/>
              </w:rPr>
              <w:t>Specified by the syntax of the SEI message</w:t>
            </w:r>
          </w:p>
        </w:tc>
      </w:tr>
      <w:tr w:rsidR="00C112A7" w:rsidRPr="00EC05DF" w14:paraId="35304CE6" w14:textId="77777777" w:rsidTr="001B4F7B">
        <w:trPr>
          <w:cantSplit/>
          <w:trHeight w:val="144"/>
          <w:jc w:val="center"/>
        </w:trPr>
        <w:tc>
          <w:tcPr>
            <w:tcW w:w="3464" w:type="dxa"/>
            <w:vAlign w:val="center"/>
          </w:tcPr>
          <w:p w14:paraId="7D0E9EC8" w14:textId="77777777" w:rsidR="00C112A7" w:rsidRPr="00C22C99" w:rsidRDefault="00C112A7" w:rsidP="00C112A7">
            <w:pPr>
              <w:spacing w:before="40" w:after="40"/>
              <w:jc w:val="center"/>
              <w:rPr>
                <w:sz w:val="20"/>
              </w:rPr>
            </w:pPr>
            <w:r w:rsidRPr="00C22C99">
              <w:rPr>
                <w:sz w:val="20"/>
              </w:rPr>
              <w:t>Temporal motion-constrained tile sets</w:t>
            </w:r>
          </w:p>
        </w:tc>
        <w:tc>
          <w:tcPr>
            <w:tcW w:w="5378" w:type="dxa"/>
            <w:vAlign w:val="center"/>
          </w:tcPr>
          <w:p w14:paraId="34EE4DED" w14:textId="77777777" w:rsidR="00C112A7" w:rsidRPr="00C22C99" w:rsidRDefault="00C112A7" w:rsidP="00C112A7">
            <w:pPr>
              <w:keepLines/>
              <w:numPr>
                <w:ilvl w:val="12"/>
                <w:numId w:val="0"/>
              </w:numPr>
              <w:tabs>
                <w:tab w:val="clear" w:pos="360"/>
                <w:tab w:val="clear" w:pos="720"/>
                <w:tab w:val="clear" w:pos="1080"/>
                <w:tab w:val="clear" w:pos="1440"/>
              </w:tabs>
              <w:spacing w:before="40" w:after="40"/>
              <w:jc w:val="center"/>
              <w:rPr>
                <w:rFonts w:eastAsia="Malgun Gothic"/>
                <w:sz w:val="20"/>
              </w:rPr>
            </w:pPr>
            <w:r w:rsidRPr="00C22C99">
              <w:rPr>
                <w:sz w:val="20"/>
              </w:rPr>
              <w:t>The access unit containing the SEI message and up to but not including the next access unit, in decoding order, that contains an SEI message of the same type or starts a new CLVS</w:t>
            </w:r>
          </w:p>
        </w:tc>
      </w:tr>
    </w:tbl>
    <w:p w14:paraId="1902D831" w14:textId="77777777" w:rsidR="00536EDE" w:rsidRPr="00A44B62" w:rsidRDefault="00536EDE" w:rsidP="00536EDE">
      <w:pPr>
        <w:jc w:val="both"/>
        <w:rPr>
          <w:noProof/>
          <w:sz w:val="20"/>
        </w:rPr>
      </w:pPr>
    </w:p>
    <w:p w14:paraId="1D2C91F7" w14:textId="77777777" w:rsidR="00024D98" w:rsidRPr="00A44B62" w:rsidRDefault="00024D98" w:rsidP="00024D98">
      <w:pPr>
        <w:keepNext/>
        <w:keepLines/>
        <w:spacing w:before="360"/>
        <w:outlineLvl w:val="0"/>
        <w:rPr>
          <w:i/>
          <w:noProof/>
          <w:sz w:val="24"/>
        </w:rPr>
      </w:pPr>
      <w:r w:rsidRPr="00A44B62">
        <w:rPr>
          <w:i/>
          <w:noProof/>
          <w:sz w:val="24"/>
        </w:rPr>
        <w:t xml:space="preserve">In </w:t>
      </w:r>
      <w:r w:rsidR="00D03382" w:rsidRPr="00A44B62">
        <w:rPr>
          <w:i/>
          <w:noProof/>
          <w:sz w:val="24"/>
        </w:rPr>
        <w:t xml:space="preserve">D.3.1, </w:t>
      </w:r>
      <w:r w:rsidR="00D03382">
        <w:rPr>
          <w:i/>
          <w:noProof/>
          <w:sz w:val="24"/>
        </w:rPr>
        <w:t xml:space="preserve">in </w:t>
      </w:r>
      <w:r w:rsidRPr="00A44B62">
        <w:rPr>
          <w:i/>
          <w:noProof/>
          <w:sz w:val="24"/>
        </w:rPr>
        <w:t>Table D.1, append the following rows to the end of the table:</w:t>
      </w:r>
    </w:p>
    <w:p w14:paraId="51E8731E" w14:textId="77777777" w:rsidR="00024D98" w:rsidRPr="00A44B62" w:rsidRDefault="00024D98" w:rsidP="00024D98">
      <w:pPr>
        <w:keepNext/>
        <w:rPr>
          <w:noProof/>
          <w:sz w:val="20"/>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Change w:id="547">
          <w:tblGrid>
            <w:gridCol w:w="3464"/>
            <w:gridCol w:w="5378"/>
          </w:tblGrid>
        </w:tblGridChange>
      </w:tblGrid>
      <w:tr w:rsidR="00024D98" w:rsidRPr="00A44B62" w14:paraId="2201F0FD" w14:textId="77777777" w:rsidTr="00C56F3D">
        <w:trPr>
          <w:cantSplit/>
          <w:trHeight w:val="323"/>
          <w:jc w:val="center"/>
        </w:trPr>
        <w:tc>
          <w:tcPr>
            <w:tcW w:w="3464" w:type="dxa"/>
          </w:tcPr>
          <w:p w14:paraId="5D951D30" w14:textId="77777777" w:rsidR="00024D98" w:rsidRPr="00A44B62" w:rsidRDefault="00024D98" w:rsidP="00492EB6">
            <w:pPr>
              <w:keepNext/>
              <w:spacing w:before="40" w:after="40"/>
              <w:jc w:val="center"/>
              <w:rPr>
                <w:sz w:val="20"/>
              </w:rPr>
            </w:pPr>
            <w:r w:rsidRPr="00A44B62">
              <w:rPr>
                <w:sz w:val="20"/>
              </w:rPr>
              <w:t>Content colour volume</w:t>
            </w:r>
          </w:p>
        </w:tc>
        <w:tc>
          <w:tcPr>
            <w:tcW w:w="5378" w:type="dxa"/>
          </w:tcPr>
          <w:p w14:paraId="3C8DABBB" w14:textId="77777777" w:rsidR="00024D98" w:rsidRPr="00A44B62" w:rsidRDefault="000C2458" w:rsidP="00492EB6">
            <w:pPr>
              <w:keepNext/>
              <w:spacing w:before="40" w:after="40"/>
              <w:jc w:val="center"/>
              <w:rPr>
                <w:sz w:val="20"/>
              </w:rPr>
            </w:pPr>
            <w:r w:rsidRPr="00A44B62">
              <w:rPr>
                <w:sz w:val="20"/>
              </w:rPr>
              <w:t>Specified by the syntax of</w:t>
            </w:r>
            <w:r w:rsidR="00024D98" w:rsidRPr="00A44B62">
              <w:rPr>
                <w:sz w:val="20"/>
              </w:rPr>
              <w:t xml:space="preserve"> the SEI message</w:t>
            </w:r>
          </w:p>
        </w:tc>
      </w:tr>
      <w:tr w:rsidR="00024D98" w:rsidRPr="00A44B62" w14:paraId="759A4028" w14:textId="77777777" w:rsidTr="00C56F3D">
        <w:trPr>
          <w:cantSplit/>
          <w:trHeight w:val="144"/>
          <w:jc w:val="center"/>
        </w:trPr>
        <w:tc>
          <w:tcPr>
            <w:tcW w:w="3464" w:type="dxa"/>
          </w:tcPr>
          <w:p w14:paraId="3F86DB66" w14:textId="490D6A26" w:rsidR="00024D98" w:rsidRPr="00A44B62" w:rsidRDefault="00024D98" w:rsidP="00492EB6">
            <w:pPr>
              <w:keepNext/>
              <w:spacing w:before="40" w:after="40"/>
              <w:jc w:val="center"/>
              <w:rPr>
                <w:sz w:val="20"/>
              </w:rPr>
            </w:pPr>
            <w:del w:id="548" w:author="Ye-Kui Wang [2]" w:date="2017-10-20T00:16:00Z">
              <w:r w:rsidRPr="00A44B62" w:rsidDel="004F7ABF">
                <w:rPr>
                  <w:sz w:val="20"/>
                </w:rPr>
                <w:delText xml:space="preserve">Omnidirectional </w:delText>
              </w:r>
            </w:del>
            <w:ins w:id="549" w:author="Ye-Kui Wang [2]" w:date="2017-10-20T00:16:00Z">
              <w:r w:rsidR="004F7ABF">
                <w:rPr>
                  <w:sz w:val="20"/>
                </w:rPr>
                <w:t>Equirectangular</w:t>
              </w:r>
              <w:r w:rsidR="004F7ABF" w:rsidRPr="00A44B62">
                <w:rPr>
                  <w:sz w:val="20"/>
                </w:rPr>
                <w:t xml:space="preserve"> </w:t>
              </w:r>
            </w:ins>
            <w:r w:rsidRPr="00A44B62">
              <w:rPr>
                <w:sz w:val="20"/>
              </w:rPr>
              <w:t>projection</w:t>
            </w:r>
            <w:del w:id="550" w:author="Ye-Kui Wang" w:date="2017-10-19T13:54:00Z">
              <w:r w:rsidRPr="00A44B62" w:rsidDel="001C3CDD">
                <w:rPr>
                  <w:sz w:val="20"/>
                </w:rPr>
                <w:delText xml:space="preserve"> information</w:delText>
              </w:r>
            </w:del>
          </w:p>
        </w:tc>
        <w:tc>
          <w:tcPr>
            <w:tcW w:w="5378" w:type="dxa"/>
          </w:tcPr>
          <w:p w14:paraId="339BA874" w14:textId="77777777" w:rsidR="00024D98" w:rsidRPr="00A44B62" w:rsidRDefault="00EC666F" w:rsidP="00492EB6">
            <w:pPr>
              <w:keepNext/>
              <w:spacing w:before="40" w:after="40"/>
              <w:jc w:val="center"/>
              <w:rPr>
                <w:sz w:val="20"/>
              </w:rPr>
            </w:pPr>
            <w:r w:rsidRPr="00A44B62">
              <w:rPr>
                <w:sz w:val="20"/>
              </w:rPr>
              <w:t xml:space="preserve">Specified by the syntax of </w:t>
            </w:r>
            <w:r w:rsidR="00024D98" w:rsidRPr="00A44B62">
              <w:rPr>
                <w:sz w:val="20"/>
              </w:rPr>
              <w:t>the SEI message</w:t>
            </w:r>
          </w:p>
        </w:tc>
      </w:tr>
      <w:tr w:rsidR="001C3CDD" w:rsidRPr="00A44B62" w14:paraId="48D66471" w14:textId="77777777" w:rsidTr="004F7ABF">
        <w:tblPrEx>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ExChange w:id="551" w:author="Ye-Kui Wang" w:date="2017-10-19T13:54:00Z">
            <w:tblPrEx>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Ex>
          </w:tblPrExChange>
        </w:tblPrEx>
        <w:trPr>
          <w:cantSplit/>
          <w:trHeight w:val="144"/>
          <w:jc w:val="center"/>
          <w:ins w:id="552" w:author="Ye-Kui Wang" w:date="2017-10-19T13:54:00Z"/>
          <w:trPrChange w:id="553" w:author="Ye-Kui Wang" w:date="2017-10-19T13:54:00Z">
            <w:trPr>
              <w:cantSplit/>
              <w:trHeight w:val="144"/>
              <w:jc w:val="center"/>
            </w:trPr>
          </w:trPrChange>
        </w:trPr>
        <w:tc>
          <w:tcPr>
            <w:tcW w:w="3464" w:type="dxa"/>
            <w:tcPrChange w:id="554" w:author="Ye-Kui Wang" w:date="2017-10-19T13:54:00Z">
              <w:tcPr>
                <w:tcW w:w="3464" w:type="dxa"/>
                <w:vAlign w:val="center"/>
              </w:tcPr>
            </w:tcPrChange>
          </w:tcPr>
          <w:p w14:paraId="60D2B1C0" w14:textId="38C2BE26" w:rsidR="001C3CDD" w:rsidRPr="00A44B62" w:rsidRDefault="001C3CDD" w:rsidP="001C3CDD">
            <w:pPr>
              <w:keepNext/>
              <w:spacing w:before="40" w:after="40"/>
              <w:jc w:val="center"/>
              <w:rPr>
                <w:ins w:id="555" w:author="Ye-Kui Wang" w:date="2017-10-19T13:54:00Z"/>
                <w:sz w:val="20"/>
              </w:rPr>
            </w:pPr>
            <w:ins w:id="556" w:author="Ye-Kui Wang" w:date="2017-10-19T13:54:00Z">
              <w:r w:rsidRPr="00A44B62">
                <w:rPr>
                  <w:sz w:val="20"/>
                </w:rPr>
                <w:t>C</w:t>
              </w:r>
              <w:r>
                <w:rPr>
                  <w:sz w:val="20"/>
                </w:rPr>
                <w:t>ubemap projection</w:t>
              </w:r>
            </w:ins>
          </w:p>
        </w:tc>
        <w:tc>
          <w:tcPr>
            <w:tcW w:w="5378" w:type="dxa"/>
            <w:tcPrChange w:id="557" w:author="Ye-Kui Wang" w:date="2017-10-19T13:54:00Z">
              <w:tcPr>
                <w:tcW w:w="5378" w:type="dxa"/>
                <w:vAlign w:val="center"/>
              </w:tcPr>
            </w:tcPrChange>
          </w:tcPr>
          <w:p w14:paraId="0DF9F270" w14:textId="2DA1752B" w:rsidR="001C3CDD" w:rsidRPr="00A44B62" w:rsidRDefault="001C3CDD" w:rsidP="001C3CDD">
            <w:pPr>
              <w:keepNext/>
              <w:spacing w:before="40" w:after="40"/>
              <w:jc w:val="center"/>
              <w:rPr>
                <w:ins w:id="558" w:author="Ye-Kui Wang" w:date="2017-10-19T13:54:00Z"/>
                <w:rFonts w:eastAsia="Malgun Gothic"/>
                <w:sz w:val="20"/>
              </w:rPr>
            </w:pPr>
            <w:ins w:id="559" w:author="Ye-Kui Wang" w:date="2017-10-19T13:54:00Z">
              <w:r w:rsidRPr="00A44B62">
                <w:rPr>
                  <w:sz w:val="20"/>
                </w:rPr>
                <w:t>Specified by the syntax of the SEI message</w:t>
              </w:r>
            </w:ins>
          </w:p>
        </w:tc>
      </w:tr>
      <w:tr w:rsidR="001C3CDD" w:rsidRPr="00A44B62" w14:paraId="579B9510" w14:textId="77777777" w:rsidTr="004F7ABF">
        <w:trPr>
          <w:cantSplit/>
          <w:trHeight w:val="144"/>
          <w:jc w:val="center"/>
          <w:ins w:id="560" w:author="Ye-Kui Wang" w:date="2017-10-19T13:57:00Z"/>
        </w:trPr>
        <w:tc>
          <w:tcPr>
            <w:tcW w:w="3464" w:type="dxa"/>
          </w:tcPr>
          <w:p w14:paraId="13B6923B" w14:textId="77777777" w:rsidR="001C3CDD" w:rsidRPr="00A44B62" w:rsidRDefault="001C3CDD" w:rsidP="004F7ABF">
            <w:pPr>
              <w:keepNext/>
              <w:spacing w:before="40" w:after="40"/>
              <w:jc w:val="center"/>
              <w:rPr>
                <w:ins w:id="561" w:author="Ye-Kui Wang" w:date="2017-10-19T13:57:00Z"/>
                <w:sz w:val="20"/>
              </w:rPr>
            </w:pPr>
            <w:ins w:id="562" w:author="Ye-Kui Wang" w:date="2017-10-19T13:57:00Z">
              <w:r>
                <w:rPr>
                  <w:sz w:val="20"/>
                </w:rPr>
                <w:t>Sphere rotation</w:t>
              </w:r>
            </w:ins>
          </w:p>
        </w:tc>
        <w:tc>
          <w:tcPr>
            <w:tcW w:w="5378" w:type="dxa"/>
          </w:tcPr>
          <w:p w14:paraId="5E149B6D" w14:textId="77777777" w:rsidR="001C3CDD" w:rsidRPr="00A44B62" w:rsidRDefault="001C3CDD" w:rsidP="004F7ABF">
            <w:pPr>
              <w:keepNext/>
              <w:spacing w:before="40" w:after="40"/>
              <w:jc w:val="center"/>
              <w:rPr>
                <w:ins w:id="563" w:author="Ye-Kui Wang" w:date="2017-10-19T13:57:00Z"/>
                <w:rFonts w:eastAsia="Malgun Gothic"/>
                <w:sz w:val="20"/>
              </w:rPr>
            </w:pPr>
            <w:ins w:id="564" w:author="Ye-Kui Wang" w:date="2017-10-19T13:57:00Z">
              <w:r w:rsidRPr="00A44B62">
                <w:rPr>
                  <w:sz w:val="20"/>
                </w:rPr>
                <w:t>Specified by the syntax of the SEI message</w:t>
              </w:r>
            </w:ins>
          </w:p>
        </w:tc>
      </w:tr>
      <w:tr w:rsidR="001C3CDD" w:rsidRPr="00A44B62" w14:paraId="22F0D5C2" w14:textId="77777777" w:rsidTr="004F7ABF">
        <w:tblPrEx>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ExChange w:id="565" w:author="Ye-Kui Wang" w:date="2017-10-19T13:54:00Z">
            <w:tblPrEx>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Ex>
          </w:tblPrExChange>
        </w:tblPrEx>
        <w:trPr>
          <w:cantSplit/>
          <w:trHeight w:val="144"/>
          <w:jc w:val="center"/>
          <w:ins w:id="566" w:author="Ye-Kui Wang" w:date="2017-10-19T13:54:00Z"/>
          <w:trPrChange w:id="567" w:author="Ye-Kui Wang" w:date="2017-10-19T13:54:00Z">
            <w:trPr>
              <w:cantSplit/>
              <w:trHeight w:val="144"/>
              <w:jc w:val="center"/>
            </w:trPr>
          </w:trPrChange>
        </w:trPr>
        <w:tc>
          <w:tcPr>
            <w:tcW w:w="3464" w:type="dxa"/>
            <w:tcPrChange w:id="568" w:author="Ye-Kui Wang" w:date="2017-10-19T13:54:00Z">
              <w:tcPr>
                <w:tcW w:w="3464" w:type="dxa"/>
                <w:vAlign w:val="center"/>
              </w:tcPr>
            </w:tcPrChange>
          </w:tcPr>
          <w:p w14:paraId="63D80DE7" w14:textId="54077950" w:rsidR="001C3CDD" w:rsidRPr="00A44B62" w:rsidRDefault="001C3CDD" w:rsidP="001C3CDD">
            <w:pPr>
              <w:keepNext/>
              <w:spacing w:before="40" w:after="40"/>
              <w:jc w:val="center"/>
              <w:rPr>
                <w:ins w:id="569" w:author="Ye-Kui Wang" w:date="2017-10-19T13:54:00Z"/>
                <w:sz w:val="20"/>
              </w:rPr>
            </w:pPr>
            <w:ins w:id="570" w:author="Ye-Kui Wang" w:date="2017-10-19T13:55:00Z">
              <w:r>
                <w:rPr>
                  <w:sz w:val="20"/>
                </w:rPr>
                <w:t>Region-wise packing</w:t>
              </w:r>
            </w:ins>
          </w:p>
        </w:tc>
        <w:tc>
          <w:tcPr>
            <w:tcW w:w="5378" w:type="dxa"/>
            <w:tcPrChange w:id="571" w:author="Ye-Kui Wang" w:date="2017-10-19T13:54:00Z">
              <w:tcPr>
                <w:tcW w:w="5378" w:type="dxa"/>
                <w:vAlign w:val="center"/>
              </w:tcPr>
            </w:tcPrChange>
          </w:tcPr>
          <w:p w14:paraId="729A425D" w14:textId="20405E5A" w:rsidR="001C3CDD" w:rsidRPr="00A44B62" w:rsidRDefault="001C3CDD" w:rsidP="001C3CDD">
            <w:pPr>
              <w:keepNext/>
              <w:spacing w:before="40" w:after="40"/>
              <w:jc w:val="center"/>
              <w:rPr>
                <w:ins w:id="572" w:author="Ye-Kui Wang" w:date="2017-10-19T13:54:00Z"/>
                <w:rFonts w:eastAsia="Malgun Gothic"/>
                <w:sz w:val="20"/>
              </w:rPr>
            </w:pPr>
            <w:ins w:id="573" w:author="Ye-Kui Wang" w:date="2017-10-19T13:54:00Z">
              <w:r w:rsidRPr="00A44B62">
                <w:rPr>
                  <w:sz w:val="20"/>
                </w:rPr>
                <w:t>Specified by the syntax of the SEI message</w:t>
              </w:r>
            </w:ins>
          </w:p>
        </w:tc>
      </w:tr>
      <w:tr w:rsidR="001C3CDD" w:rsidRPr="00A44B62" w14:paraId="4AFC8D08" w14:textId="77777777" w:rsidTr="00C56F3D">
        <w:trPr>
          <w:cantSplit/>
          <w:trHeight w:val="144"/>
          <w:jc w:val="center"/>
        </w:trPr>
        <w:tc>
          <w:tcPr>
            <w:tcW w:w="3464" w:type="dxa"/>
            <w:vAlign w:val="center"/>
          </w:tcPr>
          <w:p w14:paraId="399C2C74" w14:textId="77777777" w:rsidR="001C3CDD" w:rsidRPr="00A44B62" w:rsidRDefault="001C3CDD" w:rsidP="001C3CDD">
            <w:pPr>
              <w:keepNext/>
              <w:spacing w:before="40" w:after="40"/>
              <w:jc w:val="center"/>
              <w:rPr>
                <w:sz w:val="20"/>
              </w:rPr>
            </w:pPr>
            <w:r w:rsidRPr="00A44B62">
              <w:rPr>
                <w:sz w:val="20"/>
              </w:rPr>
              <w:t>Omnidirectional viewport</w:t>
            </w:r>
          </w:p>
        </w:tc>
        <w:tc>
          <w:tcPr>
            <w:tcW w:w="5378" w:type="dxa"/>
            <w:vAlign w:val="center"/>
          </w:tcPr>
          <w:p w14:paraId="3762239A" w14:textId="77777777" w:rsidR="001C3CDD" w:rsidRPr="00A44B62" w:rsidRDefault="001C3CDD" w:rsidP="001C3CDD">
            <w:pPr>
              <w:keepNext/>
              <w:spacing w:before="40" w:after="40"/>
              <w:jc w:val="center"/>
              <w:rPr>
                <w:sz w:val="20"/>
              </w:rPr>
            </w:pPr>
            <w:r w:rsidRPr="00A44B62">
              <w:rPr>
                <w:rFonts w:eastAsia="Malgun Gothic"/>
                <w:sz w:val="20"/>
              </w:rPr>
              <w:t>Specified by the syntax of the SEI message</w:t>
            </w:r>
          </w:p>
        </w:tc>
      </w:tr>
      <w:tr w:rsidR="001C3CDD" w:rsidRPr="00A44B62" w14:paraId="56052B3F" w14:textId="77777777" w:rsidTr="00C56F3D">
        <w:trPr>
          <w:cantSplit/>
          <w:trHeight w:val="144"/>
          <w:jc w:val="center"/>
        </w:trPr>
        <w:tc>
          <w:tcPr>
            <w:tcW w:w="3464" w:type="dxa"/>
          </w:tcPr>
          <w:p w14:paraId="55BB4DB0" w14:textId="77777777" w:rsidR="001C3CDD" w:rsidRPr="00A44B62" w:rsidRDefault="001C3CDD" w:rsidP="001C3CDD">
            <w:pPr>
              <w:keepNext/>
              <w:spacing w:before="40" w:after="40"/>
              <w:jc w:val="center"/>
              <w:rPr>
                <w:sz w:val="20"/>
              </w:rPr>
            </w:pPr>
            <w:r w:rsidRPr="00A44B62">
              <w:rPr>
                <w:sz w:val="20"/>
              </w:rPr>
              <w:t>Regional nesting</w:t>
            </w:r>
          </w:p>
        </w:tc>
        <w:tc>
          <w:tcPr>
            <w:tcW w:w="5378" w:type="dxa"/>
          </w:tcPr>
          <w:p w14:paraId="0DA0345A" w14:textId="77777777" w:rsidR="001C3CDD" w:rsidRPr="00A44B62" w:rsidRDefault="001C3CDD" w:rsidP="001C3CDD">
            <w:pPr>
              <w:keepNext/>
              <w:spacing w:before="40" w:after="40"/>
              <w:jc w:val="center"/>
              <w:rPr>
                <w:sz w:val="20"/>
              </w:rPr>
            </w:pPr>
            <w:r w:rsidRPr="00A44B62">
              <w:rPr>
                <w:sz w:val="20"/>
              </w:rPr>
              <w:t>Depending on the region-nested SEI messages; each region-nested SEI message has the same persistence scope as if the SEI message was non-region-nested</w:t>
            </w:r>
          </w:p>
        </w:tc>
      </w:tr>
      <w:tr w:rsidR="001C3CDD" w:rsidRPr="00A44B62" w14:paraId="241D7EEA" w14:textId="77777777" w:rsidTr="00C56F3D">
        <w:trPr>
          <w:cantSplit/>
          <w:trHeight w:val="144"/>
          <w:jc w:val="center"/>
        </w:trPr>
        <w:tc>
          <w:tcPr>
            <w:tcW w:w="3464" w:type="dxa"/>
            <w:vAlign w:val="center"/>
          </w:tcPr>
          <w:p w14:paraId="1F5905D3" w14:textId="77777777" w:rsidR="001C3CDD" w:rsidRPr="00A44B62" w:rsidRDefault="001C3CDD" w:rsidP="001C3CDD">
            <w:pPr>
              <w:keepNext/>
              <w:spacing w:before="40" w:after="40"/>
              <w:jc w:val="center"/>
              <w:rPr>
                <w:sz w:val="20"/>
              </w:rPr>
            </w:pPr>
            <w:r w:rsidRPr="00A44B62">
              <w:rPr>
                <w:sz w:val="20"/>
              </w:rPr>
              <w:t>Motion-constrained tile sets extraction information set</w:t>
            </w:r>
            <w:r>
              <w:rPr>
                <w:sz w:val="20"/>
              </w:rPr>
              <w:t>s</w:t>
            </w:r>
          </w:p>
        </w:tc>
        <w:tc>
          <w:tcPr>
            <w:tcW w:w="5378" w:type="dxa"/>
            <w:vAlign w:val="center"/>
          </w:tcPr>
          <w:p w14:paraId="354145BF" w14:textId="77777777" w:rsidR="001C3CDD" w:rsidRPr="00A44B62" w:rsidRDefault="001C3CDD" w:rsidP="001C3CDD">
            <w:pPr>
              <w:keepNext/>
              <w:spacing w:before="40" w:after="40"/>
              <w:jc w:val="center"/>
              <w:rPr>
                <w:rFonts w:eastAsia="Malgun Gothic"/>
                <w:sz w:val="20"/>
              </w:rPr>
            </w:pPr>
            <w:r w:rsidRPr="00A44B62">
              <w:rPr>
                <w:sz w:val="20"/>
              </w:rPr>
              <w:t>The access unit containing the SEI message and up to but not including the next access unit, in decoding order, that contains an SEI message of the same type or starts a new CLVS</w:t>
            </w:r>
          </w:p>
        </w:tc>
      </w:tr>
      <w:tr w:rsidR="001C3CDD" w:rsidRPr="00A44B62" w14:paraId="5288F01D" w14:textId="77777777" w:rsidTr="00C56F3D">
        <w:trPr>
          <w:cantSplit/>
          <w:trHeight w:val="144"/>
          <w:jc w:val="center"/>
        </w:trPr>
        <w:tc>
          <w:tcPr>
            <w:tcW w:w="3464" w:type="dxa"/>
            <w:vAlign w:val="center"/>
          </w:tcPr>
          <w:p w14:paraId="1A9A9846" w14:textId="77777777" w:rsidR="001C3CDD" w:rsidRPr="00A44B62" w:rsidRDefault="001C3CDD" w:rsidP="001C3CDD">
            <w:pPr>
              <w:spacing w:before="40" w:after="40"/>
              <w:jc w:val="center"/>
              <w:rPr>
                <w:sz w:val="20"/>
              </w:rPr>
            </w:pPr>
            <w:r w:rsidRPr="00A44B62">
              <w:rPr>
                <w:sz w:val="20"/>
              </w:rPr>
              <w:t>Motion-constrained tile sets extraction information nesting</w:t>
            </w:r>
          </w:p>
        </w:tc>
        <w:tc>
          <w:tcPr>
            <w:tcW w:w="5378" w:type="dxa"/>
            <w:vAlign w:val="center"/>
          </w:tcPr>
          <w:p w14:paraId="37D070EC" w14:textId="77777777" w:rsidR="001C3CDD" w:rsidRPr="00A44B62" w:rsidRDefault="001C3CDD" w:rsidP="001C3CDD">
            <w:pPr>
              <w:keepLines/>
              <w:numPr>
                <w:ilvl w:val="12"/>
                <w:numId w:val="0"/>
              </w:numPr>
              <w:tabs>
                <w:tab w:val="clear" w:pos="360"/>
                <w:tab w:val="clear" w:pos="720"/>
                <w:tab w:val="clear" w:pos="1080"/>
                <w:tab w:val="clear" w:pos="1440"/>
              </w:tabs>
              <w:spacing w:before="40" w:after="40"/>
              <w:jc w:val="center"/>
              <w:rPr>
                <w:rFonts w:eastAsia="Malgun Gothic"/>
                <w:sz w:val="20"/>
              </w:rPr>
            </w:pPr>
            <w:r w:rsidRPr="00A44B62">
              <w:rPr>
                <w:rFonts w:eastAsia="Malgun Gothic"/>
                <w:sz w:val="20"/>
              </w:rPr>
              <w:t>The access unit containing the SEI message</w:t>
            </w:r>
          </w:p>
        </w:tc>
      </w:tr>
    </w:tbl>
    <w:p w14:paraId="6A707554" w14:textId="77777777" w:rsidR="006364BD" w:rsidRPr="00A44B62" w:rsidRDefault="006364BD" w:rsidP="00E3618E">
      <w:pPr>
        <w:jc w:val="both"/>
        <w:rPr>
          <w:noProof/>
          <w:sz w:val="20"/>
        </w:rPr>
      </w:pPr>
    </w:p>
    <w:p w14:paraId="77520DD3" w14:textId="1FF53760" w:rsidR="00B81E8B" w:rsidRPr="00A44B62" w:rsidRDefault="00B81E8B" w:rsidP="00B81E8B">
      <w:pPr>
        <w:keepNext/>
        <w:keepLines/>
        <w:spacing w:before="360"/>
        <w:outlineLvl w:val="0"/>
        <w:rPr>
          <w:i/>
          <w:noProof/>
          <w:sz w:val="24"/>
        </w:rPr>
      </w:pPr>
      <w:r w:rsidRPr="00A44B62">
        <w:rPr>
          <w:i/>
          <w:noProof/>
          <w:sz w:val="24"/>
        </w:rPr>
        <w:t>In D.3.1, immediately after Table D.1, add the following</w:t>
      </w:r>
      <w:r w:rsidR="00C112A7">
        <w:rPr>
          <w:i/>
          <w:noProof/>
          <w:sz w:val="24"/>
        </w:rPr>
        <w:t xml:space="preserve"> paragraph</w:t>
      </w:r>
      <w:r w:rsidRPr="00A44B62">
        <w:rPr>
          <w:i/>
          <w:noProof/>
          <w:sz w:val="24"/>
        </w:rPr>
        <w:t>:</w:t>
      </w:r>
    </w:p>
    <w:p w14:paraId="21E95097" w14:textId="230BD2A0" w:rsidR="00B81E8B" w:rsidRPr="00A44B62" w:rsidRDefault="00B81E8B" w:rsidP="00B81E8B">
      <w:pPr>
        <w:jc w:val="both"/>
        <w:rPr>
          <w:sz w:val="20"/>
        </w:rPr>
      </w:pPr>
      <w:r w:rsidRPr="00A44B62">
        <w:rPr>
          <w:noProof/>
          <w:sz w:val="20"/>
        </w:rPr>
        <w:t xml:space="preserve">The values of </w:t>
      </w:r>
      <w:r w:rsidR="00AC3B3A" w:rsidRPr="00A44B62">
        <w:rPr>
          <w:noProof/>
          <w:sz w:val="20"/>
        </w:rPr>
        <w:t xml:space="preserve">some SEI message </w:t>
      </w:r>
      <w:r w:rsidRPr="00A44B62">
        <w:rPr>
          <w:noProof/>
          <w:sz w:val="20"/>
        </w:rPr>
        <w:t>syntax elements</w:t>
      </w:r>
      <w:r w:rsidR="00AC3B3A" w:rsidRPr="00A44B62">
        <w:rPr>
          <w:noProof/>
          <w:sz w:val="20"/>
        </w:rPr>
        <w:t>, including</w:t>
      </w:r>
      <w:r w:rsidRPr="00A44B62">
        <w:rPr>
          <w:noProof/>
          <w:sz w:val="20"/>
        </w:rPr>
        <w:t xml:space="preserve"> </w:t>
      </w:r>
      <w:r w:rsidRPr="00A44B62">
        <w:rPr>
          <w:sz w:val="20"/>
        </w:rPr>
        <w:t>pan_scan_rect_id, scene_id, second_scene_id, snapshot_id, progressive_refinement_id, tone_map_id, frame_packing_arrangement_id, mcts_id[ i ], knee_function_id, colour_remap_id, ilcts_id[ i ], and regional_nesting_id</w:t>
      </w:r>
      <w:r w:rsidR="00AC3B3A" w:rsidRPr="00A44B62">
        <w:rPr>
          <w:sz w:val="20"/>
        </w:rPr>
        <w:t>,</w:t>
      </w:r>
      <w:r w:rsidRPr="00A44B62">
        <w:rPr>
          <w:sz w:val="20"/>
        </w:rPr>
        <w:t xml:space="preserve"> are split into two sets of value ranges, where the first set is specified as "may be used as determined by the application"</w:t>
      </w:r>
      <w:r w:rsidR="00465AAF" w:rsidRPr="00A44B62">
        <w:rPr>
          <w:sz w:val="20"/>
        </w:rPr>
        <w:t>,</w:t>
      </w:r>
      <w:r w:rsidRPr="00A44B62">
        <w:rPr>
          <w:sz w:val="20"/>
        </w:rPr>
        <w:t xml:space="preserve"> and the </w:t>
      </w:r>
      <w:r w:rsidR="003561E2">
        <w:rPr>
          <w:sz w:val="20"/>
        </w:rPr>
        <w:t>second</w:t>
      </w:r>
      <w:r w:rsidR="003561E2" w:rsidRPr="00A44B62">
        <w:rPr>
          <w:sz w:val="20"/>
        </w:rPr>
        <w:t xml:space="preserve"> </w:t>
      </w:r>
      <w:r w:rsidRPr="00A44B62">
        <w:rPr>
          <w:sz w:val="20"/>
        </w:rPr>
        <w:t xml:space="preserve">set is specified as "reserved for future use by ITU-T | ISO/IEC". Applications should be cautious </w:t>
      </w:r>
      <w:r w:rsidR="00465AAF" w:rsidRPr="00A44B62">
        <w:rPr>
          <w:sz w:val="20"/>
        </w:rPr>
        <w:t xml:space="preserve">of </w:t>
      </w:r>
      <w:r w:rsidRPr="00A44B62">
        <w:rPr>
          <w:sz w:val="20"/>
        </w:rPr>
        <w:t xml:space="preserve">potential </w:t>
      </w:r>
      <w:r w:rsidR="003561E2">
        <w:rPr>
          <w:sz w:val="20"/>
        </w:rPr>
        <w:t>“</w:t>
      </w:r>
      <w:r w:rsidRPr="00A44B62">
        <w:rPr>
          <w:sz w:val="20"/>
        </w:rPr>
        <w:t>collisions</w:t>
      </w:r>
      <w:r w:rsidR="003561E2">
        <w:rPr>
          <w:sz w:val="20"/>
        </w:rPr>
        <w:t>”</w:t>
      </w:r>
      <w:r w:rsidRPr="00A44B62">
        <w:rPr>
          <w:sz w:val="20"/>
        </w:rPr>
        <w:t xml:space="preserve"> of</w:t>
      </w:r>
      <w:r w:rsidR="00465AAF" w:rsidRPr="00A44B62">
        <w:rPr>
          <w:sz w:val="20"/>
        </w:rPr>
        <w:t xml:space="preserve"> the interpretation for </w:t>
      </w:r>
      <w:r w:rsidR="00AC3B3A" w:rsidRPr="00A44B62">
        <w:rPr>
          <w:sz w:val="20"/>
        </w:rPr>
        <w:t xml:space="preserve">values of these syntax elements belonging to </w:t>
      </w:r>
      <w:r w:rsidR="00465AAF" w:rsidRPr="00A44B62">
        <w:rPr>
          <w:sz w:val="20"/>
        </w:rPr>
        <w:t>the first set of value ranges</w:t>
      </w:r>
      <w:r w:rsidRPr="00A44B62">
        <w:rPr>
          <w:sz w:val="20"/>
        </w:rPr>
        <w:t>.</w:t>
      </w:r>
      <w:r w:rsidR="00C85628" w:rsidRPr="00A44B62">
        <w:rPr>
          <w:sz w:val="20"/>
        </w:rPr>
        <w:t xml:space="preserve"> Since different applications might use these IDs having values in the first set of value ranges for different purposes, </w:t>
      </w:r>
      <w:proofErr w:type="gramStart"/>
      <w:r w:rsidR="00C85628" w:rsidRPr="00A44B62">
        <w:rPr>
          <w:sz w:val="20"/>
        </w:rPr>
        <w:t>particular care</w:t>
      </w:r>
      <w:proofErr w:type="gramEnd"/>
      <w:r w:rsidR="00C85628" w:rsidRPr="00A44B62">
        <w:rPr>
          <w:sz w:val="20"/>
        </w:rPr>
        <w:t xml:space="preserve"> </w:t>
      </w:r>
      <w:r w:rsidR="003561E2">
        <w:rPr>
          <w:sz w:val="20"/>
        </w:rPr>
        <w:t>should</w:t>
      </w:r>
      <w:r w:rsidR="003561E2" w:rsidRPr="00A44B62">
        <w:rPr>
          <w:sz w:val="20"/>
        </w:rPr>
        <w:t xml:space="preserve"> </w:t>
      </w:r>
      <w:r w:rsidR="00C85628" w:rsidRPr="00A44B62">
        <w:rPr>
          <w:sz w:val="20"/>
        </w:rPr>
        <w:t xml:space="preserve">be exercised in the design of encoders that generate SEI messages with these IDs having values in the first set of value ranges, and in the design of decoders that interpret SEI messages with these IDs. This </w:t>
      </w:r>
      <w:r w:rsidR="001F3D36">
        <w:rPr>
          <w:sz w:val="20"/>
        </w:rPr>
        <w:t>Specification</w:t>
      </w:r>
      <w:r w:rsidR="001F3D36" w:rsidRPr="00A44B62">
        <w:rPr>
          <w:sz w:val="20"/>
        </w:rPr>
        <w:t xml:space="preserve"> </w:t>
      </w:r>
      <w:r w:rsidR="00C85628" w:rsidRPr="00A44B62">
        <w:rPr>
          <w:sz w:val="20"/>
        </w:rPr>
        <w:t xml:space="preserve">does not define any management for these values. These IDs having values in the first set of value ranges might only be suitable for use in contexts in which "collisions" of usage (i.e., different definitions of the </w:t>
      </w:r>
      <w:r w:rsidR="00C112A7">
        <w:rPr>
          <w:sz w:val="20"/>
        </w:rPr>
        <w:t>syntax and semantics</w:t>
      </w:r>
      <w:r w:rsidR="00C112A7" w:rsidRPr="00A44B62">
        <w:rPr>
          <w:sz w:val="20"/>
        </w:rPr>
        <w:t xml:space="preserve"> </w:t>
      </w:r>
      <w:r w:rsidR="00C85628" w:rsidRPr="00A44B62">
        <w:rPr>
          <w:sz w:val="20"/>
        </w:rPr>
        <w:t xml:space="preserve">of </w:t>
      </w:r>
      <w:r w:rsidR="00D2042D" w:rsidRPr="00A44B62">
        <w:rPr>
          <w:sz w:val="20"/>
        </w:rPr>
        <w:t>an SEI message with one of these IDs having the same value in the first set of value ranges</w:t>
      </w:r>
      <w:r w:rsidR="00C85628" w:rsidRPr="00A44B62">
        <w:rPr>
          <w:sz w:val="20"/>
        </w:rPr>
        <w:t>) are unimportant, or not possible, or are managed – e.g., defined or managed in the controlling application or transport specification, or by controlling the environment in which bitstreams are distributed.</w:t>
      </w:r>
    </w:p>
    <w:p w14:paraId="0EC56AEE" w14:textId="77777777" w:rsidR="006364BD" w:rsidRPr="00A44B62" w:rsidRDefault="006364BD" w:rsidP="006364BD">
      <w:pPr>
        <w:keepNext/>
        <w:keepLines/>
        <w:spacing w:before="360"/>
        <w:outlineLvl w:val="0"/>
        <w:rPr>
          <w:i/>
          <w:noProof/>
          <w:sz w:val="24"/>
        </w:rPr>
      </w:pPr>
      <w:r w:rsidRPr="00A44B62">
        <w:rPr>
          <w:i/>
          <w:noProof/>
          <w:sz w:val="24"/>
        </w:rPr>
        <w:t>In D.3.4</w:t>
      </w:r>
      <w:r w:rsidR="00131FB1">
        <w:rPr>
          <w:i/>
          <w:noProof/>
          <w:sz w:val="24"/>
        </w:rPr>
        <w:t xml:space="preserve"> (</w:t>
      </w:r>
      <w:r w:rsidR="00131FB1" w:rsidRPr="00131FB1">
        <w:rPr>
          <w:i/>
          <w:noProof/>
          <w:sz w:val="24"/>
        </w:rPr>
        <w:t>Pan-scan rectangle SEI message semantics</w:t>
      </w:r>
      <w:r w:rsidR="00131FB1">
        <w:rPr>
          <w:i/>
          <w:noProof/>
          <w:sz w:val="24"/>
        </w:rPr>
        <w:t>)</w:t>
      </w:r>
      <w:r w:rsidRPr="00A44B62">
        <w:rPr>
          <w:i/>
          <w:noProof/>
          <w:sz w:val="24"/>
        </w:rPr>
        <w:t>, replace</w:t>
      </w:r>
      <w:r w:rsidR="00CC68F4" w:rsidRPr="00A44B62">
        <w:rPr>
          <w:i/>
          <w:noProof/>
          <w:sz w:val="24"/>
        </w:rPr>
        <w:t xml:space="preserve"> the following:</w:t>
      </w:r>
    </w:p>
    <w:p w14:paraId="46A3D72C" w14:textId="77777777" w:rsidR="006364BD" w:rsidRPr="00A44B62" w:rsidRDefault="006364BD" w:rsidP="006364BD">
      <w:pPr>
        <w:jc w:val="both"/>
        <w:rPr>
          <w:sz w:val="20"/>
        </w:rPr>
      </w:pPr>
      <w:r w:rsidRPr="00A44B62">
        <w:rPr>
          <w:sz w:val="20"/>
        </w:rPr>
        <w:t>Values of pan_scan_rect_id from 0 to 255 and from 512 to 2</w:t>
      </w:r>
      <w:r w:rsidRPr="00A44B62">
        <w:rPr>
          <w:sz w:val="20"/>
          <w:vertAlign w:val="superscript"/>
        </w:rPr>
        <w:t>31</w:t>
      </w:r>
      <w:r w:rsidR="00095488" w:rsidRPr="00A44B62">
        <w:rPr>
          <w:sz w:val="20"/>
        </w:rPr>
        <w:t> − </w:t>
      </w:r>
      <w:r w:rsidRPr="00A44B62">
        <w:rPr>
          <w:sz w:val="20"/>
        </w:rPr>
        <w:t>1 may be used as determined by the application. Values of pan_scan_rect_id from 256 to 511 and from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 xml:space="preserve">2 are reserved for future use by ITU-T | ISO/IEC. </w:t>
      </w:r>
      <w:r w:rsidRPr="00A44B62">
        <w:rPr>
          <w:sz w:val="20"/>
        </w:rPr>
        <w:lastRenderedPageBreak/>
        <w:t>Decoders encountering a value of pan_scan_rect_id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shall ignore it.</w:t>
      </w:r>
    </w:p>
    <w:p w14:paraId="16827AFE" w14:textId="77777777" w:rsidR="006364BD" w:rsidRPr="00A44B62" w:rsidRDefault="006364BD" w:rsidP="006364BD">
      <w:pPr>
        <w:keepNext/>
        <w:keepLines/>
        <w:spacing w:before="360"/>
        <w:outlineLvl w:val="1"/>
        <w:rPr>
          <w:i/>
          <w:noProof/>
          <w:sz w:val="24"/>
        </w:rPr>
      </w:pPr>
      <w:r w:rsidRPr="00A44B62">
        <w:rPr>
          <w:i/>
          <w:noProof/>
          <w:sz w:val="24"/>
        </w:rPr>
        <w:t>with the following:</w:t>
      </w:r>
    </w:p>
    <w:p w14:paraId="26B52B1B" w14:textId="77777777" w:rsidR="006364BD" w:rsidRPr="00A44B62" w:rsidRDefault="006364BD" w:rsidP="006364BD">
      <w:pPr>
        <w:jc w:val="both"/>
        <w:rPr>
          <w:sz w:val="20"/>
        </w:rPr>
      </w:pPr>
      <w:r w:rsidRPr="00A44B62">
        <w:rPr>
          <w:sz w:val="20"/>
        </w:rPr>
        <w:t>Values of pan_scan_rect_id from 0 to 255, inclusive, and from 512 to 2</w:t>
      </w:r>
      <w:r w:rsidRPr="00A44B62">
        <w:rPr>
          <w:sz w:val="20"/>
          <w:vertAlign w:val="superscript"/>
        </w:rPr>
        <w:t>31</w:t>
      </w:r>
      <w:r w:rsidR="00095488" w:rsidRPr="00A44B62">
        <w:rPr>
          <w:sz w:val="20"/>
        </w:rPr>
        <w:t> − </w:t>
      </w:r>
      <w:r w:rsidRPr="00A44B62">
        <w:rPr>
          <w:sz w:val="20"/>
        </w:rPr>
        <w:t>1, inclusive, may be used as determined by the application. Values of pan_scan_rect_id from 256 to 511, inclusive, and from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are reserved for future use by ITU-T | ISO/IEC. Decoders encountering a value of pan_scan_rect_id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shall ignore it.</w:t>
      </w:r>
    </w:p>
    <w:p w14:paraId="0F437391" w14:textId="77777777" w:rsidR="00141B48" w:rsidRPr="00A44B62" w:rsidRDefault="00141B48" w:rsidP="00141B48">
      <w:pPr>
        <w:keepNext/>
        <w:keepLines/>
        <w:spacing w:before="360"/>
        <w:outlineLvl w:val="0"/>
        <w:rPr>
          <w:i/>
          <w:noProof/>
          <w:sz w:val="24"/>
        </w:rPr>
      </w:pPr>
      <w:r w:rsidRPr="00A44B62">
        <w:rPr>
          <w:i/>
          <w:noProof/>
          <w:sz w:val="24"/>
        </w:rPr>
        <w:t>In D.3.15</w:t>
      </w:r>
      <w:r w:rsidR="00131FB1">
        <w:rPr>
          <w:i/>
          <w:noProof/>
          <w:sz w:val="24"/>
        </w:rPr>
        <w:t xml:space="preserve"> (</w:t>
      </w:r>
      <w:r w:rsidR="00131FB1" w:rsidRPr="00131FB1">
        <w:rPr>
          <w:i/>
          <w:noProof/>
          <w:sz w:val="24"/>
        </w:rPr>
        <w:t>Tone mapping information SEI message semantics</w:t>
      </w:r>
      <w:r w:rsidR="00131FB1">
        <w:rPr>
          <w:i/>
          <w:noProof/>
          <w:sz w:val="24"/>
        </w:rPr>
        <w:t>)</w:t>
      </w:r>
      <w:r w:rsidRPr="00A44B62">
        <w:rPr>
          <w:i/>
          <w:noProof/>
          <w:sz w:val="24"/>
        </w:rPr>
        <w:t>, replace</w:t>
      </w:r>
      <w:r w:rsidR="00CC68F4" w:rsidRPr="00A44B62">
        <w:rPr>
          <w:i/>
          <w:noProof/>
          <w:sz w:val="24"/>
        </w:rPr>
        <w:t xml:space="preserve"> the following</w:t>
      </w:r>
      <w:r w:rsidR="00131FB1">
        <w:rPr>
          <w:i/>
          <w:noProof/>
          <w:sz w:val="24"/>
        </w:rPr>
        <w:t xml:space="preserve"> paragraph</w:t>
      </w:r>
      <w:r w:rsidR="00CC68F4" w:rsidRPr="00A44B62">
        <w:rPr>
          <w:i/>
          <w:noProof/>
          <w:sz w:val="24"/>
        </w:rPr>
        <w:t>:</w:t>
      </w:r>
    </w:p>
    <w:p w14:paraId="29B54377" w14:textId="77777777" w:rsidR="00141B48" w:rsidRPr="00A44B62" w:rsidRDefault="007E6E47" w:rsidP="00141B48">
      <w:pPr>
        <w:jc w:val="both"/>
        <w:rPr>
          <w:noProof/>
          <w:sz w:val="20"/>
        </w:rPr>
      </w:pPr>
      <w:r w:rsidRPr="00A44B62">
        <w:rPr>
          <w:noProof/>
          <w:sz w:val="20"/>
        </w:rPr>
        <w:t>Values of tone_map_id from 0 to 255 and from 512 to 2</w:t>
      </w:r>
      <w:r w:rsidRPr="00A44B62">
        <w:rPr>
          <w:noProof/>
          <w:sz w:val="20"/>
          <w:vertAlign w:val="superscript"/>
        </w:rPr>
        <w:t>31</w:t>
      </w:r>
      <w:r w:rsidR="00095488" w:rsidRPr="00A44B62">
        <w:rPr>
          <w:noProof/>
          <w:sz w:val="20"/>
        </w:rPr>
        <w:t> − </w:t>
      </w:r>
      <w:r w:rsidRPr="00A44B62">
        <w:rPr>
          <w:noProof/>
          <w:sz w:val="20"/>
        </w:rPr>
        <w:t>1 may be used as determined by the application. Values of tone_map_id from 256 to 511, inclusive, and from 2</w:t>
      </w:r>
      <w:r w:rsidRPr="00A44B62">
        <w:rPr>
          <w:noProof/>
          <w:sz w:val="20"/>
          <w:vertAlign w:val="superscript"/>
        </w:rPr>
        <w:t>31</w:t>
      </w:r>
      <w:r w:rsidRPr="00A44B62">
        <w:rPr>
          <w:noProof/>
          <w:sz w:val="20"/>
        </w:rPr>
        <w:t xml:space="preserve"> to 2</w:t>
      </w:r>
      <w:r w:rsidRPr="00A44B62">
        <w:rPr>
          <w:noProof/>
          <w:sz w:val="20"/>
          <w:vertAlign w:val="superscript"/>
        </w:rPr>
        <w:t>32</w:t>
      </w:r>
      <w:r w:rsidR="00095488" w:rsidRPr="00A44B62">
        <w:rPr>
          <w:noProof/>
          <w:sz w:val="20"/>
        </w:rPr>
        <w:t> − </w:t>
      </w:r>
      <w:r w:rsidRPr="00A44B62">
        <w:rPr>
          <w:noProof/>
          <w:sz w:val="20"/>
        </w:rPr>
        <w:t xml:space="preserve">2, inclusive, are reserved for future use by ITU-T | ISO/IEC. </w:t>
      </w:r>
      <w:r w:rsidR="00141B48" w:rsidRPr="00A44B62">
        <w:rPr>
          <w:noProof/>
          <w:sz w:val="20"/>
        </w:rPr>
        <w:t>Decoders shall ignore all tone mapping information SEI messages containing a value of tone_map_id in the range of 256 to 511, inclusive, or in the range of 2</w:t>
      </w:r>
      <w:r w:rsidR="00141B48" w:rsidRPr="00A44B62">
        <w:rPr>
          <w:noProof/>
          <w:sz w:val="20"/>
          <w:vertAlign w:val="superscript"/>
        </w:rPr>
        <w:t>31</w:t>
      </w:r>
      <w:r w:rsidR="00141B48" w:rsidRPr="00A44B62">
        <w:rPr>
          <w:noProof/>
          <w:sz w:val="20"/>
        </w:rPr>
        <w:t xml:space="preserve"> to 2</w:t>
      </w:r>
      <w:r w:rsidR="00141B48" w:rsidRPr="00A44B62">
        <w:rPr>
          <w:noProof/>
          <w:sz w:val="20"/>
          <w:vertAlign w:val="superscript"/>
        </w:rPr>
        <w:t>32</w:t>
      </w:r>
      <w:r w:rsidR="00095488" w:rsidRPr="00A44B62">
        <w:rPr>
          <w:noProof/>
          <w:sz w:val="20"/>
        </w:rPr>
        <w:t> − </w:t>
      </w:r>
      <w:r w:rsidR="00141B48" w:rsidRPr="00A44B62">
        <w:rPr>
          <w:noProof/>
          <w:sz w:val="20"/>
        </w:rPr>
        <w:t>2, inclusive, and bitstreams shall not contain such values.</w:t>
      </w:r>
    </w:p>
    <w:p w14:paraId="29E9F224" w14:textId="77777777" w:rsidR="00141B48" w:rsidRPr="00A44B62" w:rsidRDefault="00141B48" w:rsidP="00141B48">
      <w:pPr>
        <w:keepNext/>
        <w:keepLines/>
        <w:spacing w:before="360"/>
        <w:outlineLvl w:val="1"/>
        <w:rPr>
          <w:i/>
          <w:noProof/>
          <w:sz w:val="24"/>
        </w:rPr>
      </w:pPr>
      <w:r w:rsidRPr="00A44B62">
        <w:rPr>
          <w:i/>
          <w:noProof/>
          <w:sz w:val="24"/>
        </w:rPr>
        <w:t>with the following:</w:t>
      </w:r>
    </w:p>
    <w:p w14:paraId="0EFB149D" w14:textId="77777777" w:rsidR="00141B48" w:rsidRPr="00A44B62" w:rsidRDefault="007E6E47" w:rsidP="00141B48">
      <w:pPr>
        <w:jc w:val="both"/>
        <w:rPr>
          <w:noProof/>
          <w:sz w:val="20"/>
        </w:rPr>
      </w:pPr>
      <w:r w:rsidRPr="00A44B62">
        <w:rPr>
          <w:noProof/>
          <w:sz w:val="20"/>
        </w:rPr>
        <w:t>Values of tone_map_id from 0 to 255</w:t>
      </w:r>
      <w:r w:rsidRPr="00A44B62">
        <w:rPr>
          <w:noProof/>
          <w:sz w:val="20"/>
          <w:lang w:eastAsia="zh-CN"/>
        </w:rPr>
        <w:t>, inclusive,</w:t>
      </w:r>
      <w:r w:rsidRPr="00A44B62">
        <w:rPr>
          <w:noProof/>
          <w:sz w:val="20"/>
        </w:rPr>
        <w:t xml:space="preserve"> and from 512 to 2</w:t>
      </w:r>
      <w:r w:rsidRPr="00A44B62">
        <w:rPr>
          <w:noProof/>
          <w:sz w:val="20"/>
          <w:vertAlign w:val="superscript"/>
        </w:rPr>
        <w:t>31</w:t>
      </w:r>
      <w:r w:rsidR="00095488" w:rsidRPr="00A44B62">
        <w:rPr>
          <w:noProof/>
          <w:sz w:val="20"/>
        </w:rPr>
        <w:t> − </w:t>
      </w:r>
      <w:r w:rsidRPr="00A44B62">
        <w:rPr>
          <w:noProof/>
          <w:sz w:val="20"/>
        </w:rPr>
        <w:t>1</w:t>
      </w:r>
      <w:r w:rsidRPr="00A44B62">
        <w:rPr>
          <w:noProof/>
          <w:sz w:val="20"/>
          <w:lang w:eastAsia="zh-CN"/>
        </w:rPr>
        <w:t>, inclusive,</w:t>
      </w:r>
      <w:r w:rsidRPr="00A44B62">
        <w:rPr>
          <w:noProof/>
          <w:sz w:val="20"/>
        </w:rPr>
        <w:t xml:space="preserve"> may be used as determined by the application. Values of tone_map_id from 256 to 511, inclusive, and from 2</w:t>
      </w:r>
      <w:r w:rsidRPr="00A44B62">
        <w:rPr>
          <w:noProof/>
          <w:sz w:val="20"/>
          <w:vertAlign w:val="superscript"/>
        </w:rPr>
        <w:t>31</w:t>
      </w:r>
      <w:r w:rsidRPr="00A44B62">
        <w:rPr>
          <w:noProof/>
          <w:sz w:val="20"/>
        </w:rPr>
        <w:t xml:space="preserve"> to 2</w:t>
      </w:r>
      <w:r w:rsidRPr="00A44B62">
        <w:rPr>
          <w:noProof/>
          <w:sz w:val="20"/>
          <w:vertAlign w:val="superscript"/>
        </w:rPr>
        <w:t>32</w:t>
      </w:r>
      <w:r w:rsidR="00095488" w:rsidRPr="00A44B62">
        <w:rPr>
          <w:noProof/>
          <w:sz w:val="20"/>
        </w:rPr>
        <w:t> − </w:t>
      </w:r>
      <w:r w:rsidRPr="00A44B62">
        <w:rPr>
          <w:noProof/>
          <w:sz w:val="20"/>
        </w:rPr>
        <w:t xml:space="preserve">2, inclusive, are reserved for future use by ITU-T | ISO/IEC. </w:t>
      </w:r>
      <w:r w:rsidRPr="00A44B62">
        <w:rPr>
          <w:sz w:val="20"/>
        </w:rPr>
        <w:t xml:space="preserve">Decoders encountering a value of </w:t>
      </w:r>
      <w:r w:rsidRPr="00A44B62">
        <w:rPr>
          <w:noProof/>
          <w:sz w:val="20"/>
        </w:rPr>
        <w:t>tone_map_id</w:t>
      </w:r>
      <w:r w:rsidRPr="00A44B62">
        <w:rPr>
          <w:sz w:val="20"/>
        </w:rPr>
        <w:t xml:space="preserve">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shall ignore it.</w:t>
      </w:r>
    </w:p>
    <w:p w14:paraId="3869C9E7" w14:textId="7C22770A" w:rsidR="00E60CA2" w:rsidRPr="00A44B62" w:rsidRDefault="00E60CA2" w:rsidP="00E60CA2">
      <w:pPr>
        <w:keepNext/>
        <w:keepLines/>
        <w:spacing w:before="360"/>
        <w:outlineLvl w:val="0"/>
        <w:rPr>
          <w:ins w:id="574" w:author="Ye-Kui Wang 00" w:date="2017-11-15T17:04:00Z"/>
          <w:i/>
          <w:noProof/>
          <w:sz w:val="24"/>
        </w:rPr>
      </w:pPr>
      <w:ins w:id="575" w:author="Ye-Kui Wang 00" w:date="2017-11-15T17:04:00Z">
        <w:r w:rsidRPr="00A44B62">
          <w:rPr>
            <w:i/>
            <w:noProof/>
            <w:sz w:val="24"/>
          </w:rPr>
          <w:t>In D.3.16</w:t>
        </w:r>
        <w:r>
          <w:rPr>
            <w:i/>
            <w:noProof/>
            <w:sz w:val="24"/>
          </w:rPr>
          <w:t xml:space="preserve"> (</w:t>
        </w:r>
        <w:r w:rsidRPr="00131FB1">
          <w:rPr>
            <w:i/>
            <w:noProof/>
            <w:sz w:val="24"/>
          </w:rPr>
          <w:t>Frame packing arrangement SEI message semantics</w:t>
        </w:r>
        <w:r>
          <w:rPr>
            <w:i/>
            <w:noProof/>
            <w:sz w:val="24"/>
          </w:rPr>
          <w:t>)</w:t>
        </w:r>
        <w:r w:rsidRPr="00A44B62">
          <w:rPr>
            <w:i/>
            <w:noProof/>
            <w:sz w:val="24"/>
          </w:rPr>
          <w:t>, replace the following</w:t>
        </w:r>
        <w:r>
          <w:rPr>
            <w:i/>
            <w:noProof/>
            <w:sz w:val="24"/>
          </w:rPr>
          <w:t xml:space="preserve"> sentence</w:t>
        </w:r>
        <w:r w:rsidRPr="00A44B62">
          <w:rPr>
            <w:i/>
            <w:noProof/>
            <w:sz w:val="24"/>
          </w:rPr>
          <w:t>:</w:t>
        </w:r>
      </w:ins>
    </w:p>
    <w:p w14:paraId="0A52C073" w14:textId="77777777" w:rsidR="00E60CA2" w:rsidRPr="006B653D" w:rsidRDefault="00E60CA2" w:rsidP="00E60CA2">
      <w:pPr>
        <w:jc w:val="both"/>
        <w:rPr>
          <w:ins w:id="576" w:author="Ye-Kui Wang 00" w:date="2017-11-15T17:05:00Z"/>
          <w:noProof/>
          <w:sz w:val="20"/>
        </w:rPr>
      </w:pPr>
      <w:ins w:id="577" w:author="Ye-Kui Wang 00" w:date="2017-11-15T17:05:00Z">
        <w:r w:rsidRPr="006B653D">
          <w:rPr>
            <w:noProof/>
            <w:sz w:val="20"/>
          </w:rPr>
          <w:t>This SEI message informs the decoder that the output cropped decoded picture contains samples of multiple distinct spatially packed constituent frames that are packed into one frame using an indicated frame packing arrangement scheme.</w:t>
        </w:r>
      </w:ins>
    </w:p>
    <w:p w14:paraId="628BAFE3" w14:textId="77777777" w:rsidR="00E60CA2" w:rsidRPr="00A44B62" w:rsidRDefault="00E60CA2" w:rsidP="00E60CA2">
      <w:pPr>
        <w:keepNext/>
        <w:keepLines/>
        <w:spacing w:before="360"/>
        <w:outlineLvl w:val="1"/>
        <w:rPr>
          <w:ins w:id="578" w:author="Ye-Kui Wang 00" w:date="2017-11-15T17:04:00Z"/>
          <w:i/>
          <w:noProof/>
          <w:sz w:val="24"/>
        </w:rPr>
      </w:pPr>
      <w:ins w:id="579" w:author="Ye-Kui Wang 00" w:date="2017-11-15T17:04:00Z">
        <w:r w:rsidRPr="00A44B62">
          <w:rPr>
            <w:i/>
            <w:noProof/>
            <w:sz w:val="24"/>
          </w:rPr>
          <w:t>with the following:</w:t>
        </w:r>
      </w:ins>
    </w:p>
    <w:p w14:paraId="6AFDD18B" w14:textId="628158F7" w:rsidR="00E60CA2" w:rsidRPr="006B653D" w:rsidRDefault="00E60CA2" w:rsidP="00E60CA2">
      <w:pPr>
        <w:jc w:val="both"/>
        <w:rPr>
          <w:ins w:id="580" w:author="Ye-Kui Wang 00" w:date="2017-11-15T17:05:00Z"/>
          <w:noProof/>
          <w:sz w:val="20"/>
        </w:rPr>
      </w:pPr>
      <w:ins w:id="581" w:author="Ye-Kui Wang 00" w:date="2017-11-15T17:05:00Z">
        <w:r w:rsidRPr="006B653D">
          <w:rPr>
            <w:noProof/>
            <w:sz w:val="20"/>
          </w:rPr>
          <w:t>This SEI message informs the decoder that the output cropped decoded picture contains samples of multiple distinct spatially packed constituent frames that are packed into one frame</w:t>
        </w:r>
        <w:r w:rsidR="007D34C3">
          <w:rPr>
            <w:noProof/>
            <w:sz w:val="20"/>
          </w:rPr>
          <w:t xml:space="preserve">, or </w:t>
        </w:r>
      </w:ins>
      <w:ins w:id="582" w:author="Ye-Kui Wang 00" w:date="2017-11-15T17:07:00Z">
        <w:r w:rsidR="007D34C3">
          <w:rPr>
            <w:noProof/>
            <w:sz w:val="20"/>
          </w:rPr>
          <w:t xml:space="preserve">that the </w:t>
        </w:r>
      </w:ins>
      <w:ins w:id="583" w:author="Ye-Kui Wang 00" w:date="2017-11-15T17:08:00Z">
        <w:r w:rsidR="007D34C3">
          <w:rPr>
            <w:noProof/>
            <w:sz w:val="20"/>
          </w:rPr>
          <w:t xml:space="preserve">output </w:t>
        </w:r>
      </w:ins>
      <w:ins w:id="584" w:author="Ye-Kui Wang 00" w:date="2017-11-15T17:07:00Z">
        <w:r w:rsidR="007D34C3" w:rsidRPr="006B653D">
          <w:rPr>
            <w:noProof/>
            <w:sz w:val="20"/>
          </w:rPr>
          <w:t>cropped decoded picture</w:t>
        </w:r>
        <w:r w:rsidR="007D34C3">
          <w:rPr>
            <w:noProof/>
            <w:sz w:val="20"/>
          </w:rPr>
          <w:t xml:space="preserve">s </w:t>
        </w:r>
      </w:ins>
      <w:ins w:id="585" w:author="Ye-Kui Wang 00" w:date="2017-11-15T17:08:00Z">
        <w:r w:rsidR="007D34C3" w:rsidRPr="007D34C3">
          <w:rPr>
            <w:noProof/>
            <w:sz w:val="20"/>
          </w:rPr>
          <w:t>in output order form a temporal interleaving of alternating first and second constituent frames</w:t>
        </w:r>
      </w:ins>
      <w:ins w:id="586" w:author="Ye-Kui Wang 00" w:date="2017-11-15T17:05:00Z">
        <w:r w:rsidR="007D34C3">
          <w:rPr>
            <w:noProof/>
            <w:sz w:val="20"/>
          </w:rPr>
          <w:t>,</w:t>
        </w:r>
        <w:r w:rsidRPr="006B653D">
          <w:rPr>
            <w:noProof/>
            <w:sz w:val="20"/>
          </w:rPr>
          <w:t xml:space="preserve"> using an indicated frame packing arrangement scheme.</w:t>
        </w:r>
      </w:ins>
    </w:p>
    <w:p w14:paraId="51529417" w14:textId="77777777" w:rsidR="00141B48" w:rsidRPr="00A44B62" w:rsidRDefault="00141B48" w:rsidP="00141B48">
      <w:pPr>
        <w:keepNext/>
        <w:keepLines/>
        <w:spacing w:before="360"/>
        <w:outlineLvl w:val="0"/>
        <w:rPr>
          <w:i/>
          <w:noProof/>
          <w:sz w:val="24"/>
        </w:rPr>
      </w:pPr>
      <w:r w:rsidRPr="00A44B62">
        <w:rPr>
          <w:i/>
          <w:noProof/>
          <w:sz w:val="24"/>
        </w:rPr>
        <w:t>In D.3.16</w:t>
      </w:r>
      <w:r w:rsidR="00131FB1">
        <w:rPr>
          <w:i/>
          <w:noProof/>
          <w:sz w:val="24"/>
        </w:rPr>
        <w:t xml:space="preserve"> (</w:t>
      </w:r>
      <w:r w:rsidR="00131FB1" w:rsidRPr="00131FB1">
        <w:rPr>
          <w:i/>
          <w:noProof/>
          <w:sz w:val="24"/>
        </w:rPr>
        <w:t>Frame packing arrangement SEI message semantics</w:t>
      </w:r>
      <w:r w:rsidR="00131FB1">
        <w:rPr>
          <w:i/>
          <w:noProof/>
          <w:sz w:val="24"/>
        </w:rPr>
        <w:t>)</w:t>
      </w:r>
      <w:r w:rsidRPr="00A44B62">
        <w:rPr>
          <w:i/>
          <w:noProof/>
          <w:sz w:val="24"/>
        </w:rPr>
        <w:t>, replace</w:t>
      </w:r>
      <w:r w:rsidR="00CC68F4" w:rsidRPr="00A44B62">
        <w:rPr>
          <w:i/>
          <w:noProof/>
          <w:sz w:val="24"/>
        </w:rPr>
        <w:t xml:space="preserve"> the following</w:t>
      </w:r>
      <w:r w:rsidR="00131FB1">
        <w:rPr>
          <w:i/>
          <w:noProof/>
          <w:sz w:val="24"/>
        </w:rPr>
        <w:t xml:space="preserve"> paragraph</w:t>
      </w:r>
      <w:r w:rsidR="00CC68F4" w:rsidRPr="00A44B62">
        <w:rPr>
          <w:i/>
          <w:noProof/>
          <w:sz w:val="24"/>
        </w:rPr>
        <w:t>:</w:t>
      </w:r>
    </w:p>
    <w:p w14:paraId="68081404" w14:textId="77777777" w:rsidR="00141B48" w:rsidRPr="00A44B62" w:rsidRDefault="007E6E47" w:rsidP="00141B48">
      <w:pPr>
        <w:jc w:val="both"/>
        <w:rPr>
          <w:sz w:val="20"/>
        </w:rPr>
      </w:pPr>
      <w:r w:rsidRPr="00A44B62">
        <w:rPr>
          <w:sz w:val="20"/>
        </w:rPr>
        <w:t>Values of frame_packing_arrangement_id from 0 to 255 and from 512 to 2</w:t>
      </w:r>
      <w:r w:rsidRPr="00A44B62">
        <w:rPr>
          <w:sz w:val="20"/>
          <w:vertAlign w:val="superscript"/>
        </w:rPr>
        <w:t>31</w:t>
      </w:r>
      <w:r w:rsidR="00095488" w:rsidRPr="00A44B62">
        <w:rPr>
          <w:sz w:val="20"/>
        </w:rPr>
        <w:t> − </w:t>
      </w:r>
      <w:r w:rsidRPr="00A44B62">
        <w:rPr>
          <w:sz w:val="20"/>
        </w:rPr>
        <w:t>1 may be used as determined by the application. Values of frame_packing_arrangement_id from 256 to 511 and from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are reserved for future use by ITU-T | ISO/IEC.</w:t>
      </w:r>
      <w:r w:rsidRPr="001B0A14">
        <w:rPr>
          <w:sz w:val="20"/>
        </w:rPr>
        <w:t xml:space="preserve"> </w:t>
      </w:r>
      <w:r w:rsidR="00141B48" w:rsidRPr="00A44B62">
        <w:rPr>
          <w:sz w:val="20"/>
        </w:rPr>
        <w:t>Decoders shall ignore all frame packing arrangement SEI messages containing a value of frame_packing_arrangement_id in the range of 256 to 511,</w:t>
      </w:r>
      <w:r w:rsidR="00141B48" w:rsidRPr="00A44B62">
        <w:rPr>
          <w:noProof/>
          <w:sz w:val="20"/>
        </w:rPr>
        <w:t xml:space="preserve"> inclusive, </w:t>
      </w:r>
      <w:r w:rsidR="00141B48" w:rsidRPr="00A44B62">
        <w:rPr>
          <w:sz w:val="20"/>
        </w:rPr>
        <w:t>or in the range of 2</w:t>
      </w:r>
      <w:r w:rsidR="00141B48" w:rsidRPr="00A44B62">
        <w:rPr>
          <w:sz w:val="20"/>
          <w:vertAlign w:val="superscript"/>
        </w:rPr>
        <w:t>31</w:t>
      </w:r>
      <w:r w:rsidR="00141B48" w:rsidRPr="00A44B62">
        <w:rPr>
          <w:sz w:val="20"/>
        </w:rPr>
        <w:t xml:space="preserve"> to 2</w:t>
      </w:r>
      <w:r w:rsidR="00141B48" w:rsidRPr="00A44B62">
        <w:rPr>
          <w:sz w:val="20"/>
          <w:vertAlign w:val="superscript"/>
        </w:rPr>
        <w:t>32</w:t>
      </w:r>
      <w:r w:rsidR="00095488" w:rsidRPr="00A44B62">
        <w:rPr>
          <w:sz w:val="20"/>
        </w:rPr>
        <w:t> − </w:t>
      </w:r>
      <w:r w:rsidR="00141B48" w:rsidRPr="00A44B62">
        <w:rPr>
          <w:sz w:val="20"/>
        </w:rPr>
        <w:t xml:space="preserve">2, </w:t>
      </w:r>
      <w:r w:rsidR="00141B48" w:rsidRPr="00A44B62">
        <w:rPr>
          <w:noProof/>
          <w:sz w:val="20"/>
        </w:rPr>
        <w:t xml:space="preserve">inclusive, </w:t>
      </w:r>
      <w:r w:rsidR="00141B48" w:rsidRPr="00A44B62">
        <w:rPr>
          <w:sz w:val="20"/>
        </w:rPr>
        <w:t>and bitstreams shall not contain such values.</w:t>
      </w:r>
    </w:p>
    <w:p w14:paraId="18F4B93E" w14:textId="77777777" w:rsidR="00141B48" w:rsidRPr="00A44B62" w:rsidRDefault="00141B48" w:rsidP="00141B48">
      <w:pPr>
        <w:keepNext/>
        <w:keepLines/>
        <w:spacing w:before="360"/>
        <w:outlineLvl w:val="1"/>
        <w:rPr>
          <w:i/>
          <w:noProof/>
          <w:sz w:val="24"/>
        </w:rPr>
      </w:pPr>
      <w:r w:rsidRPr="00A44B62">
        <w:rPr>
          <w:i/>
          <w:noProof/>
          <w:sz w:val="24"/>
        </w:rPr>
        <w:t>with the following:</w:t>
      </w:r>
    </w:p>
    <w:p w14:paraId="7F73468D" w14:textId="77777777" w:rsidR="00141B48" w:rsidRPr="00A44B62" w:rsidRDefault="007E6E47" w:rsidP="00141B48">
      <w:pPr>
        <w:jc w:val="both"/>
        <w:rPr>
          <w:noProof/>
          <w:sz w:val="20"/>
        </w:rPr>
      </w:pPr>
      <w:r w:rsidRPr="00A44B62">
        <w:rPr>
          <w:sz w:val="20"/>
        </w:rPr>
        <w:t>Values of frame_packing_arrangement_id from 0 to 255</w:t>
      </w:r>
      <w:r w:rsidRPr="00A44B62">
        <w:rPr>
          <w:noProof/>
          <w:sz w:val="20"/>
          <w:lang w:eastAsia="zh-CN"/>
        </w:rPr>
        <w:t>, inclusive,</w:t>
      </w:r>
      <w:r w:rsidRPr="00A44B62">
        <w:rPr>
          <w:sz w:val="20"/>
        </w:rPr>
        <w:t xml:space="preserve"> and from 512 to 2</w:t>
      </w:r>
      <w:r w:rsidRPr="00A44B62">
        <w:rPr>
          <w:sz w:val="20"/>
          <w:vertAlign w:val="superscript"/>
        </w:rPr>
        <w:t>31</w:t>
      </w:r>
      <w:r w:rsidR="00095488" w:rsidRPr="00A44B62">
        <w:rPr>
          <w:sz w:val="20"/>
        </w:rPr>
        <w:t> − </w:t>
      </w:r>
      <w:r w:rsidRPr="00A44B62">
        <w:rPr>
          <w:sz w:val="20"/>
        </w:rPr>
        <w:t>1</w:t>
      </w:r>
      <w:r w:rsidRPr="00A44B62">
        <w:rPr>
          <w:noProof/>
          <w:sz w:val="20"/>
          <w:lang w:eastAsia="zh-CN"/>
        </w:rPr>
        <w:t>, inclusive,</w:t>
      </w:r>
      <w:r w:rsidRPr="00A44B62">
        <w:rPr>
          <w:sz w:val="20"/>
        </w:rPr>
        <w:t xml:space="preserve"> may be used as determined by the application. Values of frame_packing_arrangement_id from 256 to 511</w:t>
      </w:r>
      <w:r w:rsidRPr="00A44B62">
        <w:rPr>
          <w:noProof/>
          <w:sz w:val="20"/>
          <w:lang w:eastAsia="zh-CN"/>
        </w:rPr>
        <w:t>, inclusive,</w:t>
      </w:r>
      <w:r w:rsidRPr="00A44B62">
        <w:rPr>
          <w:sz w:val="20"/>
        </w:rPr>
        <w:t xml:space="preserve"> and from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w:t>
      </w:r>
      <w:r w:rsidRPr="00A44B62">
        <w:rPr>
          <w:noProof/>
          <w:sz w:val="20"/>
          <w:lang w:eastAsia="zh-CN"/>
        </w:rPr>
        <w:t>, inclusive,</w:t>
      </w:r>
      <w:r w:rsidRPr="00A44B62">
        <w:rPr>
          <w:sz w:val="20"/>
        </w:rPr>
        <w:t xml:space="preserve"> are reserved for future use by ITU-T | ISO/IEC.</w:t>
      </w:r>
      <w:r w:rsidRPr="001B0A14">
        <w:rPr>
          <w:sz w:val="20"/>
        </w:rPr>
        <w:t xml:space="preserve"> </w:t>
      </w:r>
      <w:r w:rsidR="00141B48" w:rsidRPr="00A44B62">
        <w:rPr>
          <w:sz w:val="20"/>
        </w:rPr>
        <w:t>Decoders encountering a value of frame_packing_arrangement_id in the range of 256 to 511, inclusive, or in the range of 2</w:t>
      </w:r>
      <w:r w:rsidR="00141B48" w:rsidRPr="00A44B62">
        <w:rPr>
          <w:sz w:val="20"/>
          <w:vertAlign w:val="superscript"/>
        </w:rPr>
        <w:t>31</w:t>
      </w:r>
      <w:r w:rsidR="00141B48" w:rsidRPr="00A44B62">
        <w:rPr>
          <w:sz w:val="20"/>
        </w:rPr>
        <w:t xml:space="preserve"> to 2</w:t>
      </w:r>
      <w:r w:rsidR="00141B48" w:rsidRPr="00A44B62">
        <w:rPr>
          <w:sz w:val="20"/>
          <w:vertAlign w:val="superscript"/>
        </w:rPr>
        <w:t>32</w:t>
      </w:r>
      <w:r w:rsidR="00095488" w:rsidRPr="00A44B62">
        <w:rPr>
          <w:sz w:val="20"/>
        </w:rPr>
        <w:t> − </w:t>
      </w:r>
      <w:r w:rsidR="00141B48" w:rsidRPr="00A44B62">
        <w:rPr>
          <w:sz w:val="20"/>
        </w:rPr>
        <w:t>2, inclusive, shall ignore it.</w:t>
      </w:r>
    </w:p>
    <w:p w14:paraId="0384DAEE" w14:textId="455275BC" w:rsidR="007D34C3" w:rsidRPr="00A44B62" w:rsidRDefault="007D34C3" w:rsidP="007D34C3">
      <w:pPr>
        <w:keepNext/>
        <w:keepLines/>
        <w:spacing w:before="360"/>
        <w:outlineLvl w:val="0"/>
        <w:rPr>
          <w:ins w:id="587" w:author="Ye-Kui Wang 00" w:date="2017-11-15T17:09:00Z"/>
          <w:i/>
          <w:noProof/>
          <w:sz w:val="24"/>
        </w:rPr>
      </w:pPr>
      <w:ins w:id="588" w:author="Ye-Kui Wang 00" w:date="2017-11-15T17:09:00Z">
        <w:r w:rsidRPr="00A44B62">
          <w:rPr>
            <w:i/>
            <w:noProof/>
            <w:sz w:val="24"/>
          </w:rPr>
          <w:lastRenderedPageBreak/>
          <w:t>In D.3.16</w:t>
        </w:r>
        <w:r>
          <w:rPr>
            <w:i/>
            <w:noProof/>
            <w:sz w:val="24"/>
          </w:rPr>
          <w:t xml:space="preserve"> (</w:t>
        </w:r>
        <w:r w:rsidRPr="00131FB1">
          <w:rPr>
            <w:i/>
            <w:noProof/>
            <w:sz w:val="24"/>
          </w:rPr>
          <w:t>Frame packing arrangement SEI message semantics</w:t>
        </w:r>
        <w:r>
          <w:rPr>
            <w:i/>
            <w:noProof/>
            <w:sz w:val="24"/>
          </w:rPr>
          <w:t>)</w:t>
        </w:r>
        <w:r w:rsidRPr="00A44B62">
          <w:rPr>
            <w:i/>
            <w:noProof/>
            <w:sz w:val="24"/>
          </w:rPr>
          <w:t xml:space="preserve">, replace </w:t>
        </w:r>
      </w:ins>
      <w:ins w:id="589" w:author="Ye-Kui Wang 00" w:date="2017-11-15T17:12:00Z">
        <w:r>
          <w:rPr>
            <w:i/>
            <w:noProof/>
            <w:sz w:val="24"/>
          </w:rPr>
          <w:t xml:space="preserve">Table D.8 with </w:t>
        </w:r>
      </w:ins>
      <w:ins w:id="590" w:author="Ye-Kui Wang 00" w:date="2017-11-15T17:09:00Z">
        <w:r w:rsidRPr="00A44B62">
          <w:rPr>
            <w:i/>
            <w:noProof/>
            <w:sz w:val="24"/>
          </w:rPr>
          <w:t>the following:</w:t>
        </w:r>
      </w:ins>
    </w:p>
    <w:p w14:paraId="33867F83" w14:textId="77777777" w:rsidR="002729A5" w:rsidRDefault="002729A5" w:rsidP="002729A5">
      <w:pPr>
        <w:jc w:val="both"/>
        <w:rPr>
          <w:ins w:id="591" w:author="Ye-Kui Wang 00" w:date="2017-11-15T17:16:00Z"/>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
        <w:gridCol w:w="8565"/>
      </w:tblGrid>
      <w:tr w:rsidR="002729A5" w:rsidRPr="006B653D" w14:paraId="6EEE1246" w14:textId="77777777" w:rsidTr="000B5E06">
        <w:trPr>
          <w:jc w:val="center"/>
          <w:ins w:id="592" w:author="Ye-Kui Wang 00" w:date="2017-11-15T17:16:00Z"/>
        </w:trPr>
        <w:tc>
          <w:tcPr>
            <w:tcW w:w="787" w:type="dxa"/>
          </w:tcPr>
          <w:p w14:paraId="49D6A493" w14:textId="77777777" w:rsidR="002729A5" w:rsidRPr="006B653D" w:rsidRDefault="002729A5" w:rsidP="000B5E06">
            <w:pPr>
              <w:keepNext/>
              <w:jc w:val="center"/>
              <w:rPr>
                <w:ins w:id="593" w:author="Ye-Kui Wang 00" w:date="2017-11-15T17:16:00Z"/>
                <w:b/>
                <w:sz w:val="20"/>
              </w:rPr>
            </w:pPr>
            <w:ins w:id="594" w:author="Ye-Kui Wang 00" w:date="2017-11-15T17:16:00Z">
              <w:r w:rsidRPr="006B653D">
                <w:rPr>
                  <w:b/>
                  <w:sz w:val="20"/>
                </w:rPr>
                <w:t>Value</w:t>
              </w:r>
            </w:ins>
          </w:p>
        </w:tc>
        <w:tc>
          <w:tcPr>
            <w:tcW w:w="8789" w:type="dxa"/>
          </w:tcPr>
          <w:p w14:paraId="4A746907" w14:textId="77777777" w:rsidR="002729A5" w:rsidRPr="006B653D" w:rsidRDefault="002729A5" w:rsidP="000B5E06">
            <w:pPr>
              <w:keepNext/>
              <w:jc w:val="center"/>
              <w:rPr>
                <w:ins w:id="595" w:author="Ye-Kui Wang 00" w:date="2017-11-15T17:16:00Z"/>
                <w:b/>
                <w:sz w:val="20"/>
              </w:rPr>
            </w:pPr>
            <w:ins w:id="596" w:author="Ye-Kui Wang 00" w:date="2017-11-15T17:16:00Z">
              <w:r w:rsidRPr="006B653D">
                <w:rPr>
                  <w:b/>
                  <w:sz w:val="20"/>
                </w:rPr>
                <w:t>Interpretation</w:t>
              </w:r>
            </w:ins>
          </w:p>
        </w:tc>
      </w:tr>
      <w:tr w:rsidR="002729A5" w:rsidRPr="006B653D" w14:paraId="22F096EA" w14:textId="77777777" w:rsidTr="000B5E06">
        <w:trPr>
          <w:jc w:val="center"/>
          <w:ins w:id="597" w:author="Ye-Kui Wang 00" w:date="2017-11-15T17:16:00Z"/>
        </w:trPr>
        <w:tc>
          <w:tcPr>
            <w:tcW w:w="787" w:type="dxa"/>
          </w:tcPr>
          <w:p w14:paraId="3E3FF460" w14:textId="77777777" w:rsidR="002729A5" w:rsidRPr="006B653D" w:rsidRDefault="002729A5" w:rsidP="000B5E06">
            <w:pPr>
              <w:keepNext/>
              <w:jc w:val="center"/>
              <w:rPr>
                <w:ins w:id="598" w:author="Ye-Kui Wang 00" w:date="2017-11-15T17:16:00Z"/>
                <w:sz w:val="20"/>
              </w:rPr>
            </w:pPr>
            <w:ins w:id="599" w:author="Ye-Kui Wang 00" w:date="2017-11-15T17:16:00Z">
              <w:r w:rsidRPr="006B653D">
                <w:rPr>
                  <w:sz w:val="20"/>
                </w:rPr>
                <w:t>3</w:t>
              </w:r>
            </w:ins>
          </w:p>
        </w:tc>
        <w:tc>
          <w:tcPr>
            <w:tcW w:w="8789" w:type="dxa"/>
          </w:tcPr>
          <w:p w14:paraId="368EE4E9" w14:textId="5BB5174C" w:rsidR="002729A5" w:rsidRPr="006B653D" w:rsidRDefault="002729A5" w:rsidP="000B5E06">
            <w:pPr>
              <w:keepNext/>
              <w:rPr>
                <w:ins w:id="600" w:author="Ye-Kui Wang 00" w:date="2017-11-15T17:16:00Z"/>
                <w:sz w:val="20"/>
              </w:rPr>
            </w:pPr>
            <w:ins w:id="601" w:author="Ye-Kui Wang 00" w:date="2017-11-15T17:16:00Z">
              <w:r w:rsidRPr="006B653D">
                <w:rPr>
                  <w:sz w:val="20"/>
                </w:rPr>
                <w:t>Each colour component plane of the output cropped decoded picture contains a side-by-side packing arrangement of corresponding planes of two constituent frames as illustrated in Figure D.4, Figure D.5 and Figure D.8.</w:t>
              </w:r>
            </w:ins>
          </w:p>
        </w:tc>
      </w:tr>
      <w:tr w:rsidR="002729A5" w:rsidRPr="006B653D" w14:paraId="34F281C4" w14:textId="77777777" w:rsidTr="000B5E06">
        <w:trPr>
          <w:jc w:val="center"/>
          <w:ins w:id="602" w:author="Ye-Kui Wang 00" w:date="2017-11-15T17:16:00Z"/>
        </w:trPr>
        <w:tc>
          <w:tcPr>
            <w:tcW w:w="787" w:type="dxa"/>
          </w:tcPr>
          <w:p w14:paraId="02DA4170" w14:textId="77777777" w:rsidR="002729A5" w:rsidRPr="006B653D" w:rsidRDefault="002729A5" w:rsidP="000B5E06">
            <w:pPr>
              <w:keepNext/>
              <w:jc w:val="center"/>
              <w:rPr>
                <w:ins w:id="603" w:author="Ye-Kui Wang 00" w:date="2017-11-15T17:16:00Z"/>
                <w:sz w:val="20"/>
              </w:rPr>
            </w:pPr>
            <w:ins w:id="604" w:author="Ye-Kui Wang 00" w:date="2017-11-15T17:16:00Z">
              <w:r w:rsidRPr="006B653D">
                <w:rPr>
                  <w:sz w:val="20"/>
                </w:rPr>
                <w:t>4</w:t>
              </w:r>
            </w:ins>
          </w:p>
        </w:tc>
        <w:tc>
          <w:tcPr>
            <w:tcW w:w="8789" w:type="dxa"/>
          </w:tcPr>
          <w:p w14:paraId="0A0D2288" w14:textId="4823373D" w:rsidR="002729A5" w:rsidRPr="006B653D" w:rsidRDefault="002729A5" w:rsidP="000B5E06">
            <w:pPr>
              <w:keepNext/>
              <w:rPr>
                <w:ins w:id="605" w:author="Ye-Kui Wang 00" w:date="2017-11-15T17:16:00Z"/>
                <w:sz w:val="20"/>
              </w:rPr>
            </w:pPr>
            <w:ins w:id="606" w:author="Ye-Kui Wang 00" w:date="2017-11-15T17:18:00Z">
              <w:r w:rsidRPr="006B653D">
                <w:rPr>
                  <w:sz w:val="20"/>
                </w:rPr>
                <w:t xml:space="preserve">Each colour component plane of the output cropped decoded picture </w:t>
              </w:r>
            </w:ins>
            <w:ins w:id="607" w:author="Ye-Kui Wang 00" w:date="2017-11-15T17:16:00Z">
              <w:r w:rsidRPr="006B653D">
                <w:rPr>
                  <w:sz w:val="20"/>
                </w:rPr>
                <w:t>contains a top-bottom packing arrangement of corresponding planes of two constituent frames as illustrated in Figure D.6 and Figure D.7.</w:t>
              </w:r>
            </w:ins>
          </w:p>
        </w:tc>
      </w:tr>
      <w:tr w:rsidR="002729A5" w:rsidRPr="006B653D" w14:paraId="31977455" w14:textId="77777777" w:rsidTr="000B5E06">
        <w:trPr>
          <w:jc w:val="center"/>
          <w:ins w:id="608" w:author="Ye-Kui Wang 00" w:date="2017-11-15T17:16:00Z"/>
        </w:trPr>
        <w:tc>
          <w:tcPr>
            <w:tcW w:w="787" w:type="dxa"/>
          </w:tcPr>
          <w:p w14:paraId="56691C2D" w14:textId="77777777" w:rsidR="002729A5" w:rsidRPr="006B653D" w:rsidRDefault="002729A5" w:rsidP="000B5E06">
            <w:pPr>
              <w:keepNext/>
              <w:jc w:val="center"/>
              <w:rPr>
                <w:ins w:id="609" w:author="Ye-Kui Wang 00" w:date="2017-11-15T17:16:00Z"/>
                <w:sz w:val="20"/>
              </w:rPr>
            </w:pPr>
            <w:ins w:id="610" w:author="Ye-Kui Wang 00" w:date="2017-11-15T17:16:00Z">
              <w:r w:rsidRPr="006B653D">
                <w:rPr>
                  <w:sz w:val="20"/>
                </w:rPr>
                <w:t>5</w:t>
              </w:r>
            </w:ins>
          </w:p>
        </w:tc>
        <w:tc>
          <w:tcPr>
            <w:tcW w:w="8789" w:type="dxa"/>
          </w:tcPr>
          <w:p w14:paraId="196ACF17" w14:textId="205BD1AA" w:rsidR="002729A5" w:rsidRPr="006B653D" w:rsidRDefault="002729A5" w:rsidP="000B5E06">
            <w:pPr>
              <w:keepNext/>
              <w:rPr>
                <w:ins w:id="611" w:author="Ye-Kui Wang 00" w:date="2017-11-15T17:16:00Z"/>
                <w:sz w:val="20"/>
              </w:rPr>
            </w:pPr>
            <w:ins w:id="612" w:author="Ye-Kui Wang 00" w:date="2017-11-15T17:16:00Z">
              <w:r w:rsidRPr="006B653D">
                <w:rPr>
                  <w:sz w:val="20"/>
                </w:rPr>
                <w:t xml:space="preserve">The </w:t>
              </w:r>
            </w:ins>
            <w:ins w:id="613" w:author="Ye-Kui Wang 00" w:date="2017-11-15T17:19:00Z">
              <w:r>
                <w:rPr>
                  <w:sz w:val="20"/>
                </w:rPr>
                <w:t xml:space="preserve">colour </w:t>
              </w:r>
            </w:ins>
            <w:ins w:id="614" w:author="Ye-Kui Wang 00" w:date="2017-11-15T17:16:00Z">
              <w:r w:rsidRPr="006B653D">
                <w:rPr>
                  <w:sz w:val="20"/>
                </w:rPr>
                <w:t xml:space="preserve">component planes of the </w:t>
              </w:r>
            </w:ins>
            <w:ins w:id="615" w:author="Ye-Kui Wang 00" w:date="2017-11-15T17:19:00Z">
              <w:r w:rsidRPr="006B653D">
                <w:rPr>
                  <w:sz w:val="20"/>
                </w:rPr>
                <w:t>output cropped decoded picture</w:t>
              </w:r>
              <w:r>
                <w:rPr>
                  <w:sz w:val="20"/>
                </w:rPr>
                <w:t>s</w:t>
              </w:r>
              <w:r w:rsidRPr="006B653D">
                <w:rPr>
                  <w:sz w:val="20"/>
                </w:rPr>
                <w:t xml:space="preserve"> </w:t>
              </w:r>
            </w:ins>
            <w:ins w:id="616" w:author="Ye-Kui Wang 00" w:date="2017-11-15T17:16:00Z">
              <w:r w:rsidRPr="006B653D">
                <w:rPr>
                  <w:sz w:val="20"/>
                </w:rPr>
                <w:t>in output order form a temporal interleaving of alternating first and second constituent frames as illustrated in Figure D.9.</w:t>
              </w:r>
            </w:ins>
          </w:p>
        </w:tc>
      </w:tr>
    </w:tbl>
    <w:p w14:paraId="1A74A3F8" w14:textId="77777777" w:rsidR="007D34C3" w:rsidRPr="006B653D" w:rsidRDefault="007D34C3" w:rsidP="007D34C3">
      <w:pPr>
        <w:jc w:val="both"/>
        <w:rPr>
          <w:ins w:id="617" w:author="Ye-Kui Wang 00" w:date="2017-11-15T17:09:00Z"/>
          <w:noProof/>
          <w:sz w:val="20"/>
        </w:rPr>
      </w:pPr>
    </w:p>
    <w:p w14:paraId="046696EC" w14:textId="3F58962D" w:rsidR="00097177" w:rsidRPr="00A44B62" w:rsidRDefault="00097177" w:rsidP="00097177">
      <w:pPr>
        <w:keepNext/>
        <w:keepLines/>
        <w:spacing w:before="360"/>
        <w:outlineLvl w:val="0"/>
        <w:rPr>
          <w:i/>
          <w:noProof/>
          <w:sz w:val="24"/>
        </w:rPr>
      </w:pPr>
      <w:r w:rsidRPr="00A44B62">
        <w:rPr>
          <w:i/>
          <w:noProof/>
          <w:sz w:val="24"/>
        </w:rPr>
        <w:t>In D.3.24</w:t>
      </w:r>
      <w:ins w:id="618" w:author="Ye-Kui Wang 00" w:date="2017-11-15T17:20:00Z">
        <w:r w:rsidR="00E35284">
          <w:rPr>
            <w:i/>
            <w:noProof/>
            <w:sz w:val="24"/>
          </w:rPr>
          <w:t xml:space="preserve"> (</w:t>
        </w:r>
        <w:r w:rsidR="00E35284" w:rsidRPr="00E35284">
          <w:rPr>
            <w:i/>
            <w:noProof/>
            <w:sz w:val="24"/>
          </w:rPr>
          <w:t>Scalable nesting SEI message semantics</w:t>
        </w:r>
        <w:r w:rsidR="00E35284">
          <w:rPr>
            <w:i/>
            <w:noProof/>
            <w:sz w:val="24"/>
          </w:rPr>
          <w:t>)</w:t>
        </w:r>
      </w:ins>
      <w:r w:rsidRPr="00A44B62">
        <w:rPr>
          <w:i/>
          <w:noProof/>
          <w:sz w:val="24"/>
        </w:rPr>
        <w:t>, replace</w:t>
      </w:r>
      <w:r w:rsidR="00CC68F4" w:rsidRPr="00A44B62">
        <w:rPr>
          <w:i/>
          <w:noProof/>
          <w:sz w:val="24"/>
        </w:rPr>
        <w:t xml:space="preserve"> the following:</w:t>
      </w:r>
    </w:p>
    <w:p w14:paraId="6EB88D69" w14:textId="77777777" w:rsidR="00097177" w:rsidRPr="00A44B62" w:rsidRDefault="00097177" w:rsidP="00097177">
      <w:pPr>
        <w:jc w:val="both"/>
        <w:rPr>
          <w:noProof/>
          <w:sz w:val="20"/>
        </w:rPr>
      </w:pPr>
      <w:r w:rsidRPr="00A44B62">
        <w:rPr>
          <w:noProof/>
          <w:sz w:val="20"/>
        </w:rPr>
        <w:t>It is a requirement of bitstream conformance that the following restrictions apply on nesting of SEI messages:</w:t>
      </w:r>
    </w:p>
    <w:p w14:paraId="3915DF65" w14:textId="77777777" w:rsidR="00097177" w:rsidRPr="00A44B62" w:rsidRDefault="00097177" w:rsidP="00097177">
      <w:pPr>
        <w:keepNext/>
        <w:keepLines/>
        <w:spacing w:before="360"/>
        <w:outlineLvl w:val="1"/>
        <w:rPr>
          <w:i/>
          <w:noProof/>
          <w:sz w:val="24"/>
        </w:rPr>
      </w:pPr>
      <w:r w:rsidRPr="00A44B62">
        <w:rPr>
          <w:i/>
          <w:noProof/>
          <w:sz w:val="24"/>
        </w:rPr>
        <w:t>with the following:</w:t>
      </w:r>
    </w:p>
    <w:p w14:paraId="1727EF0D" w14:textId="77777777" w:rsidR="00097177" w:rsidRPr="00A44B62" w:rsidRDefault="00097177" w:rsidP="00097177">
      <w:pPr>
        <w:jc w:val="both"/>
        <w:rPr>
          <w:noProof/>
          <w:sz w:val="20"/>
        </w:rPr>
      </w:pPr>
      <w:r w:rsidRPr="00A44B62">
        <w:rPr>
          <w:noProof/>
          <w:sz w:val="20"/>
        </w:rPr>
        <w:t xml:space="preserve">It is a requirement of bitstream conformance that the following restrictions apply on </w:t>
      </w:r>
      <w:r w:rsidR="003561E2">
        <w:rPr>
          <w:noProof/>
          <w:sz w:val="20"/>
        </w:rPr>
        <w:t xml:space="preserve">the </w:t>
      </w:r>
      <w:r w:rsidRPr="00A44B62">
        <w:rPr>
          <w:noProof/>
          <w:sz w:val="20"/>
        </w:rPr>
        <w:t>containing of SEI messages in a scalable nesting SEI message:</w:t>
      </w:r>
    </w:p>
    <w:p w14:paraId="48696026" w14:textId="639414B8" w:rsidR="00E35284" w:rsidRPr="00A44B62" w:rsidRDefault="00E35284" w:rsidP="00E35284">
      <w:pPr>
        <w:keepNext/>
        <w:keepLines/>
        <w:spacing w:before="360"/>
        <w:outlineLvl w:val="0"/>
        <w:rPr>
          <w:ins w:id="619" w:author="Ye-Kui Wang 00" w:date="2017-11-15T17:20:00Z"/>
          <w:i/>
          <w:noProof/>
          <w:sz w:val="24"/>
        </w:rPr>
      </w:pPr>
      <w:ins w:id="620" w:author="Ye-Kui Wang 00" w:date="2017-11-15T17:20:00Z">
        <w:r w:rsidRPr="00A44B62">
          <w:rPr>
            <w:i/>
            <w:noProof/>
            <w:sz w:val="24"/>
          </w:rPr>
          <w:t>In D.3.2</w:t>
        </w:r>
        <w:r>
          <w:rPr>
            <w:i/>
            <w:noProof/>
            <w:sz w:val="24"/>
          </w:rPr>
          <w:t>9 (</w:t>
        </w:r>
      </w:ins>
      <w:ins w:id="621" w:author="Ye-Kui Wang 00" w:date="2017-11-15T17:21:00Z">
        <w:r w:rsidRPr="00E35284">
          <w:rPr>
            <w:i/>
            <w:noProof/>
            <w:sz w:val="24"/>
          </w:rPr>
          <w:t>Segmented rectangular frame packing arrangement SEI message semantics</w:t>
        </w:r>
      </w:ins>
      <w:ins w:id="622" w:author="Ye-Kui Wang 00" w:date="2017-11-15T17:20:00Z">
        <w:r>
          <w:rPr>
            <w:i/>
            <w:noProof/>
            <w:sz w:val="24"/>
          </w:rPr>
          <w:t>)</w:t>
        </w:r>
        <w:r w:rsidRPr="00A44B62">
          <w:rPr>
            <w:i/>
            <w:noProof/>
            <w:sz w:val="24"/>
          </w:rPr>
          <w:t>, replace the following:</w:t>
        </w:r>
      </w:ins>
    </w:p>
    <w:p w14:paraId="05E4B042" w14:textId="77777777" w:rsidR="00E35284" w:rsidRPr="006B653D" w:rsidRDefault="00E35284" w:rsidP="00E35284">
      <w:pPr>
        <w:jc w:val="both"/>
        <w:rPr>
          <w:ins w:id="623" w:author="Ye-Kui Wang 00" w:date="2017-11-15T17:22:00Z"/>
          <w:sz w:val="20"/>
        </w:rPr>
      </w:pPr>
      <w:ins w:id="624" w:author="Ye-Kui Wang 00" w:date="2017-11-15T17:22:00Z">
        <w:r w:rsidRPr="006B653D">
          <w:rPr>
            <w:sz w:val="20"/>
          </w:rPr>
          <w:t>Each component plane of the decoded frames contains a rectangular region frame packing arrangement of corresponding planes of two constituent frames as illustrated in Figure D.</w:t>
        </w:r>
        <w:r w:rsidRPr="006B653D">
          <w:rPr>
            <w:noProof/>
            <w:sz w:val="20"/>
          </w:rPr>
          <w:t>10</w:t>
        </w:r>
        <w:r w:rsidRPr="006B653D">
          <w:rPr>
            <w:sz w:val="20"/>
          </w:rPr>
          <w:t>.</w:t>
        </w:r>
      </w:ins>
    </w:p>
    <w:p w14:paraId="7AFA89C3" w14:textId="77777777" w:rsidR="00E35284" w:rsidRPr="00A44B62" w:rsidRDefault="00E35284" w:rsidP="00E35284">
      <w:pPr>
        <w:keepNext/>
        <w:keepLines/>
        <w:spacing w:before="360"/>
        <w:outlineLvl w:val="1"/>
        <w:rPr>
          <w:ins w:id="625" w:author="Ye-Kui Wang 00" w:date="2017-11-15T17:20:00Z"/>
          <w:i/>
          <w:noProof/>
          <w:sz w:val="24"/>
        </w:rPr>
      </w:pPr>
      <w:ins w:id="626" w:author="Ye-Kui Wang 00" w:date="2017-11-15T17:20:00Z">
        <w:r w:rsidRPr="00A44B62">
          <w:rPr>
            <w:i/>
            <w:noProof/>
            <w:sz w:val="24"/>
          </w:rPr>
          <w:t>with the following:</w:t>
        </w:r>
      </w:ins>
    </w:p>
    <w:p w14:paraId="3249D7FA" w14:textId="6AF5EDE4" w:rsidR="00E35284" w:rsidRPr="006B653D" w:rsidRDefault="00E35284" w:rsidP="00E35284">
      <w:pPr>
        <w:jc w:val="both"/>
        <w:rPr>
          <w:ins w:id="627" w:author="Ye-Kui Wang 00" w:date="2017-11-15T17:22:00Z"/>
          <w:sz w:val="20"/>
        </w:rPr>
      </w:pPr>
      <w:ins w:id="628" w:author="Ye-Kui Wang 00" w:date="2017-11-15T17:22:00Z">
        <w:r w:rsidRPr="006B653D">
          <w:rPr>
            <w:sz w:val="20"/>
          </w:rPr>
          <w:t xml:space="preserve">Each </w:t>
        </w:r>
        <w:r>
          <w:rPr>
            <w:sz w:val="20"/>
          </w:rPr>
          <w:t xml:space="preserve">colour </w:t>
        </w:r>
        <w:r w:rsidRPr="006B653D">
          <w:rPr>
            <w:sz w:val="20"/>
          </w:rPr>
          <w:t xml:space="preserve">component plane of the </w:t>
        </w:r>
        <w:r>
          <w:rPr>
            <w:sz w:val="20"/>
          </w:rPr>
          <w:t xml:space="preserve">output cropped </w:t>
        </w:r>
        <w:r w:rsidRPr="006B653D">
          <w:rPr>
            <w:sz w:val="20"/>
          </w:rPr>
          <w:t xml:space="preserve">decoded </w:t>
        </w:r>
        <w:r>
          <w:rPr>
            <w:sz w:val="20"/>
          </w:rPr>
          <w:t xml:space="preserve">picture </w:t>
        </w:r>
        <w:r w:rsidRPr="006B653D">
          <w:rPr>
            <w:sz w:val="20"/>
          </w:rPr>
          <w:t>contains a rectangular region frame packing arrangement of corresponding planes of two constituent frames as illustrated in Figure D.</w:t>
        </w:r>
        <w:r w:rsidRPr="006B653D">
          <w:rPr>
            <w:noProof/>
            <w:sz w:val="20"/>
          </w:rPr>
          <w:t>10</w:t>
        </w:r>
        <w:r w:rsidRPr="006B653D">
          <w:rPr>
            <w:sz w:val="20"/>
          </w:rPr>
          <w:t>.</w:t>
        </w:r>
      </w:ins>
    </w:p>
    <w:p w14:paraId="720A7287" w14:textId="77777777" w:rsidR="002755A8" w:rsidRPr="00A44B62" w:rsidRDefault="002755A8" w:rsidP="002755A8">
      <w:pPr>
        <w:keepNext/>
        <w:keepLines/>
        <w:spacing w:before="360"/>
        <w:outlineLvl w:val="0"/>
        <w:rPr>
          <w:i/>
          <w:noProof/>
          <w:sz w:val="24"/>
        </w:rPr>
      </w:pPr>
      <w:r w:rsidRPr="00A44B62">
        <w:rPr>
          <w:i/>
          <w:noProof/>
          <w:sz w:val="24"/>
        </w:rPr>
        <w:t xml:space="preserve">In D.3.30 </w:t>
      </w:r>
      <w:bookmarkStart w:id="629" w:name="_Hlk481528559"/>
      <w:r w:rsidRPr="00A44B62">
        <w:rPr>
          <w:i/>
          <w:noProof/>
          <w:sz w:val="24"/>
        </w:rPr>
        <w:t>(</w:t>
      </w:r>
      <w:r w:rsidRPr="00A44B62">
        <w:rPr>
          <w:bCs/>
          <w:i/>
          <w:noProof/>
          <w:sz w:val="24"/>
        </w:rPr>
        <w:t xml:space="preserve">Temporal motion-constrained tile sets SEI message </w:t>
      </w:r>
      <w:r w:rsidRPr="00A44B62">
        <w:rPr>
          <w:i/>
          <w:noProof/>
          <w:sz w:val="24"/>
        </w:rPr>
        <w:t>semantics)</w:t>
      </w:r>
      <w:bookmarkEnd w:id="629"/>
      <w:r w:rsidRPr="00A44B62">
        <w:rPr>
          <w:i/>
          <w:noProof/>
          <w:sz w:val="24"/>
        </w:rPr>
        <w:t>, replace the following paragraph:</w:t>
      </w:r>
    </w:p>
    <w:p w14:paraId="15D896B6" w14:textId="77777777" w:rsidR="002755A8" w:rsidRPr="00A44B62" w:rsidRDefault="002755A8" w:rsidP="00E3618E">
      <w:pPr>
        <w:keepNext/>
        <w:keepLines/>
        <w:spacing w:before="360"/>
        <w:jc w:val="both"/>
        <w:outlineLvl w:val="0"/>
        <w:rPr>
          <w:sz w:val="20"/>
        </w:rPr>
      </w:pPr>
      <w:r w:rsidRPr="00A44B62">
        <w:rPr>
          <w:sz w:val="20"/>
        </w:rPr>
        <w:t xml:space="preserve">The temporal motion-constrained tile sets SEI message indicates that the inter prediction process is constrained such that no sample value outside each identified tile set, and no sample value at a fractional sample position that is derived using one or more sample values outside the identified tile set, is used for </w:t>
      </w:r>
      <w:proofErr w:type="gramStart"/>
      <w:r w:rsidRPr="00A44B62">
        <w:rPr>
          <w:sz w:val="20"/>
        </w:rPr>
        <w:t>inter</w:t>
      </w:r>
      <w:proofErr w:type="gramEnd"/>
      <w:r w:rsidRPr="00A44B62">
        <w:rPr>
          <w:sz w:val="20"/>
        </w:rPr>
        <w:t xml:space="preserve"> prediction of any sample within the identified tile set.</w:t>
      </w:r>
    </w:p>
    <w:p w14:paraId="311A8CB9" w14:textId="77777777" w:rsidR="002755A8" w:rsidRPr="00A44B62" w:rsidRDefault="002755A8" w:rsidP="002755A8">
      <w:pPr>
        <w:keepNext/>
        <w:keepLines/>
        <w:spacing w:before="360"/>
        <w:outlineLvl w:val="1"/>
        <w:rPr>
          <w:i/>
          <w:noProof/>
          <w:sz w:val="24"/>
        </w:rPr>
      </w:pPr>
      <w:r w:rsidRPr="00A44B62">
        <w:rPr>
          <w:i/>
          <w:noProof/>
          <w:sz w:val="24"/>
        </w:rPr>
        <w:t>with the following:</w:t>
      </w:r>
    </w:p>
    <w:p w14:paraId="62956F6B" w14:textId="77777777" w:rsidR="002755A8" w:rsidRPr="00A44B62" w:rsidRDefault="002755A8" w:rsidP="00E3618E">
      <w:pPr>
        <w:jc w:val="both"/>
        <w:rPr>
          <w:bCs/>
          <w:sz w:val="20"/>
        </w:rPr>
      </w:pPr>
      <w:r w:rsidRPr="00A44B62">
        <w:rPr>
          <w:bCs/>
          <w:sz w:val="20"/>
        </w:rPr>
        <w:t xml:space="preserve">The temporal motion-constrained tile sets SEI message </w:t>
      </w:r>
      <w:r w:rsidRPr="00A44B62">
        <w:rPr>
          <w:sz w:val="20"/>
        </w:rPr>
        <w:t xml:space="preserve">indicates that the following </w:t>
      </w:r>
      <w:r w:rsidR="003561E2">
        <w:rPr>
          <w:sz w:val="20"/>
        </w:rPr>
        <w:t>constraints</w:t>
      </w:r>
      <w:r w:rsidR="00EE1129" w:rsidRPr="00A44B62">
        <w:rPr>
          <w:sz w:val="20"/>
        </w:rPr>
        <w:t xml:space="preserve"> apply</w:t>
      </w:r>
      <w:r w:rsidRPr="00A44B62">
        <w:rPr>
          <w:sz w:val="20"/>
        </w:rPr>
        <w:t>:</w:t>
      </w:r>
    </w:p>
    <w:p w14:paraId="19E05063" w14:textId="68A3B024" w:rsidR="002755A8" w:rsidRPr="00A44B62" w:rsidRDefault="002755A8" w:rsidP="00817471">
      <w:pPr>
        <w:pStyle w:val="enumlev1"/>
        <w:ind w:left="397"/>
        <w:rPr>
          <w:lang w:val="en-CA"/>
        </w:rPr>
      </w:pPr>
      <w:r w:rsidRPr="00A44B62">
        <w:rPr>
          <w:lang w:val="en-CA"/>
        </w:rPr>
        <w:t>–</w:t>
      </w:r>
      <w:r w:rsidRPr="00A44B62">
        <w:rPr>
          <w:lang w:val="en-CA"/>
        </w:rPr>
        <w:tab/>
        <w:t xml:space="preserve">No sample values outside each identified tile set or outside the picture </w:t>
      </w:r>
      <w:r w:rsidR="003561E2">
        <w:rPr>
          <w:lang w:val="en-CA"/>
        </w:rPr>
        <w:t>are</w:t>
      </w:r>
      <w:r w:rsidRPr="00A44B62">
        <w:rPr>
          <w:lang w:val="en-CA"/>
        </w:rPr>
        <w:t xml:space="preserve"> referenced</w:t>
      </w:r>
      <w:r w:rsidR="00C112A7">
        <w:rPr>
          <w:lang w:val="en-CA"/>
        </w:rPr>
        <w:t xml:space="preserve"> for inter prediction</w:t>
      </w:r>
      <w:r w:rsidRPr="00A44B62">
        <w:rPr>
          <w:lang w:val="en-CA"/>
        </w:rPr>
        <w:t>.</w:t>
      </w:r>
    </w:p>
    <w:p w14:paraId="4D78AAC0" w14:textId="77777777" w:rsidR="002755A8" w:rsidRPr="00A44B62" w:rsidRDefault="002755A8" w:rsidP="005A29BC">
      <w:pPr>
        <w:pStyle w:val="enumlev1"/>
        <w:ind w:left="397"/>
        <w:rPr>
          <w:lang w:val="en-CA"/>
        </w:rPr>
      </w:pPr>
      <w:r w:rsidRPr="00A44B62">
        <w:rPr>
          <w:lang w:val="en-CA"/>
        </w:rPr>
        <w:t>–</w:t>
      </w:r>
      <w:r w:rsidRPr="00A44B62">
        <w:rPr>
          <w:lang w:val="en-CA"/>
        </w:rPr>
        <w:tab/>
        <w:t xml:space="preserve">For PUs located directly left </w:t>
      </w:r>
      <w:r w:rsidR="003561E2">
        <w:rPr>
          <w:lang w:val="en-CA"/>
        </w:rPr>
        <w:t>of</w:t>
      </w:r>
      <w:r w:rsidRPr="00A44B62">
        <w:rPr>
          <w:lang w:val="en-CA"/>
        </w:rPr>
        <w:t xml:space="preserve"> the right tile boundary of each identified tile set except the last one at the bottom right, the following applies </w:t>
      </w:r>
      <w:r w:rsidR="00EE1129" w:rsidRPr="00A44B62">
        <w:rPr>
          <w:lang w:val="en-CA"/>
        </w:rPr>
        <w:t>when</w:t>
      </w:r>
      <w:r w:rsidRPr="00A44B62">
        <w:rPr>
          <w:lang w:val="en-CA"/>
        </w:rPr>
        <w:t xml:space="preserve"> </w:t>
      </w:r>
      <w:proofErr w:type="gramStart"/>
      <w:r w:rsidRPr="00A44B62">
        <w:rPr>
          <w:lang w:val="en-CA"/>
        </w:rPr>
        <w:t>CuPredMode[</w:t>
      </w:r>
      <w:proofErr w:type="gramEnd"/>
      <w:r w:rsidRPr="00A44B62" w:rsidDel="003C51E6">
        <w:rPr>
          <w:noProof/>
          <w:lang w:val="en-CA"/>
        </w:rPr>
        <w:t> </w:t>
      </w:r>
      <w:r w:rsidRPr="00A44B62">
        <w:rPr>
          <w:lang w:val="en-CA"/>
        </w:rPr>
        <w:t>xPb</w:t>
      </w:r>
      <w:r w:rsidRPr="00A44B62" w:rsidDel="003C51E6">
        <w:rPr>
          <w:noProof/>
          <w:lang w:val="en-CA"/>
        </w:rPr>
        <w:t> </w:t>
      </w:r>
      <w:r w:rsidRPr="00A44B62">
        <w:rPr>
          <w:lang w:val="en-CA"/>
        </w:rPr>
        <w:t>][</w:t>
      </w:r>
      <w:r w:rsidRPr="00A44B62" w:rsidDel="003C51E6">
        <w:rPr>
          <w:noProof/>
          <w:lang w:val="en-CA"/>
        </w:rPr>
        <w:t> </w:t>
      </w:r>
      <w:r w:rsidRPr="00A44B62">
        <w:rPr>
          <w:lang w:val="en-CA"/>
        </w:rPr>
        <w:t>yPb</w:t>
      </w:r>
      <w:r w:rsidRPr="00A44B62" w:rsidDel="003C51E6">
        <w:rPr>
          <w:noProof/>
          <w:lang w:val="en-CA"/>
        </w:rPr>
        <w:t> </w:t>
      </w:r>
      <w:r w:rsidRPr="00A44B62">
        <w:rPr>
          <w:lang w:val="en-CA"/>
        </w:rPr>
        <w:t>] is equal to MODE_INTER</w:t>
      </w:r>
      <w:r w:rsidR="00AD04C9" w:rsidRPr="00A44B62">
        <w:rPr>
          <w:lang w:val="en-CA"/>
        </w:rPr>
        <w:t xml:space="preserve">, where </w:t>
      </w:r>
      <w:r w:rsidR="0023350B" w:rsidRPr="00A44B62">
        <w:rPr>
          <w:lang w:val="en-CA"/>
        </w:rPr>
        <w:t>( </w:t>
      </w:r>
      <w:r w:rsidR="00AD04C9" w:rsidRPr="00A44B62">
        <w:rPr>
          <w:lang w:val="en-CA"/>
        </w:rPr>
        <w:t>xPb,</w:t>
      </w:r>
      <w:r w:rsidR="00AD04C9" w:rsidRPr="00A44B62" w:rsidDel="003C51E6">
        <w:rPr>
          <w:noProof/>
          <w:lang w:val="en-CA"/>
        </w:rPr>
        <w:t> </w:t>
      </w:r>
      <w:r w:rsidR="00AD04C9" w:rsidRPr="00A44B62">
        <w:rPr>
          <w:lang w:val="en-CA"/>
        </w:rPr>
        <w:t>yPb</w:t>
      </w:r>
      <w:r w:rsidR="00806EB4" w:rsidRPr="00A44B62">
        <w:rPr>
          <w:noProof/>
          <w:lang w:val="en-CA"/>
        </w:rPr>
        <w:t> )</w:t>
      </w:r>
      <w:r w:rsidR="003561E2">
        <w:rPr>
          <w:noProof/>
          <w:lang w:val="en-CA"/>
        </w:rPr>
        <w:t xml:space="preserve"> </w:t>
      </w:r>
      <w:r w:rsidR="00AD04C9" w:rsidRPr="00A44B62">
        <w:rPr>
          <w:lang w:val="en-CA"/>
        </w:rPr>
        <w:t>specifies the top-left sample of the corresponding luma prediction block relative to the top-left sample of the current picture</w:t>
      </w:r>
      <w:r w:rsidR="003561E2">
        <w:rPr>
          <w:lang w:val="en-CA"/>
        </w:rPr>
        <w:t>:</w:t>
      </w:r>
    </w:p>
    <w:p w14:paraId="293B57DA" w14:textId="77777777" w:rsidR="002755A8" w:rsidRPr="00A44B62" w:rsidRDefault="002755A8" w:rsidP="002755A8">
      <w:pPr>
        <w:pStyle w:val="enumlev1"/>
        <w:tabs>
          <w:tab w:val="clear" w:pos="794"/>
          <w:tab w:val="left" w:pos="851"/>
        </w:tabs>
        <w:ind w:left="851"/>
        <w:rPr>
          <w:lang w:val="en-CA"/>
        </w:rPr>
      </w:pPr>
      <w:r w:rsidRPr="00A44B62">
        <w:rPr>
          <w:lang w:val="en-CA"/>
        </w:rPr>
        <w:t>–</w:t>
      </w:r>
      <w:r w:rsidRPr="00A44B62">
        <w:rPr>
          <w:lang w:val="en-CA"/>
        </w:rPr>
        <w:tab/>
      </w:r>
      <w:r w:rsidR="003561E2">
        <w:rPr>
          <w:lang w:val="en-CA"/>
        </w:rPr>
        <w:t>With</w:t>
      </w:r>
      <w:r w:rsidR="003561E2" w:rsidRPr="00A44B62">
        <w:rPr>
          <w:lang w:val="en-CA"/>
        </w:rPr>
        <w:t xml:space="preserve"> </w:t>
      </w:r>
      <w:r w:rsidR="003561E2">
        <w:rPr>
          <w:lang w:val="en-CA"/>
        </w:rPr>
        <w:t xml:space="preserve">the </w:t>
      </w:r>
      <w:r w:rsidRPr="00A44B62">
        <w:rPr>
          <w:lang w:val="en-CA"/>
        </w:rPr>
        <w:t>number of spatial merging candidates numSpatialMergeCand derived as follows:</w:t>
      </w:r>
    </w:p>
    <w:p w14:paraId="64A60056" w14:textId="77777777" w:rsidR="002755A8" w:rsidRPr="00A44B62" w:rsidRDefault="002755A8" w:rsidP="002755A8">
      <w:pPr>
        <w:pStyle w:val="Equation"/>
        <w:tabs>
          <w:tab w:val="clear" w:pos="794"/>
          <w:tab w:val="clear" w:pos="9696"/>
          <w:tab w:val="left" w:pos="1418"/>
          <w:tab w:val="left" w:pos="3261"/>
          <w:tab w:val="right" w:pos="9356"/>
        </w:tabs>
        <w:ind w:left="1134"/>
        <w:rPr>
          <w:lang w:val="en-CA"/>
        </w:rPr>
      </w:pPr>
      <w:r w:rsidRPr="00A44B62">
        <w:rPr>
          <w:lang w:val="en-CA"/>
        </w:rPr>
        <w:lastRenderedPageBreak/>
        <w:t>numSpatialMergeCand</w:t>
      </w:r>
      <w:r w:rsidR="00E3618E" w:rsidRPr="00A44B62">
        <w:rPr>
          <w:lang w:val="en-CA"/>
        </w:rPr>
        <w:t xml:space="preserve"> </w:t>
      </w:r>
      <w:r w:rsidR="0023350B" w:rsidRPr="00A44B62">
        <w:rPr>
          <w:lang w:val="en-CA"/>
        </w:rPr>
        <w:t>=</w:t>
      </w:r>
      <w:r w:rsidRPr="00A44B62">
        <w:rPr>
          <w:lang w:val="en-CA"/>
        </w:rPr>
        <w:tab/>
      </w:r>
      <w:r w:rsidRPr="00A44B62" w:rsidDel="003C51E6">
        <w:rPr>
          <w:noProof/>
          <w:lang w:val="en-CA" w:eastAsia="ko-KR"/>
        </w:rPr>
        <w:t>availableFlagA</w:t>
      </w:r>
      <w:r w:rsidRPr="00A44B62" w:rsidDel="003C51E6">
        <w:rPr>
          <w:noProof/>
          <w:vertAlign w:val="subscript"/>
          <w:lang w:val="en-CA" w:eastAsia="ko-KR"/>
        </w:rPr>
        <w:t>0</w:t>
      </w:r>
      <w:r w:rsidRPr="00A44B62" w:rsidDel="003C51E6">
        <w:rPr>
          <w:noProof/>
          <w:lang w:val="en-CA" w:eastAsia="ko-KR"/>
        </w:rPr>
        <w:t> </w:t>
      </w:r>
      <w:r w:rsidRPr="00A44B62">
        <w:rPr>
          <w:noProof/>
          <w:lang w:val="en-CA" w:eastAsia="ko-KR"/>
        </w:rPr>
        <w:t>+</w:t>
      </w:r>
      <w:r w:rsidRPr="00A44B62" w:rsidDel="003C51E6">
        <w:rPr>
          <w:noProof/>
          <w:lang w:val="en-CA" w:eastAsia="ko-KR"/>
        </w:rPr>
        <w:t> availableFlagA</w:t>
      </w:r>
      <w:r w:rsidRPr="00A44B62" w:rsidDel="003C51E6">
        <w:rPr>
          <w:noProof/>
          <w:vertAlign w:val="subscript"/>
          <w:lang w:val="en-CA" w:eastAsia="ko-KR"/>
        </w:rPr>
        <w:t>1</w:t>
      </w:r>
      <w:r w:rsidRPr="00A44B62" w:rsidDel="003C51E6">
        <w:rPr>
          <w:noProof/>
          <w:lang w:val="en-CA" w:eastAsia="ko-KR"/>
        </w:rPr>
        <w:t> </w:t>
      </w:r>
      <w:r w:rsidRPr="00A44B62">
        <w:rPr>
          <w:noProof/>
          <w:lang w:val="en-CA" w:eastAsia="ko-KR"/>
        </w:rPr>
        <w:t>+</w:t>
      </w:r>
      <w:r w:rsidRPr="00A44B62" w:rsidDel="003C51E6">
        <w:rPr>
          <w:noProof/>
          <w:lang w:val="en-CA" w:eastAsia="ko-KR"/>
        </w:rPr>
        <w:t> </w:t>
      </w:r>
      <w:r w:rsidRPr="00A44B62">
        <w:rPr>
          <w:noProof/>
          <w:lang w:val="en-CA"/>
        </w:rPr>
        <w:tab/>
      </w:r>
      <w:r w:rsidRPr="00A44B62">
        <w:rPr>
          <w:lang w:val="en-CA"/>
        </w:rPr>
        <w:t>(D</w:t>
      </w:r>
      <w:r w:rsidRPr="00A44B62">
        <w:rPr>
          <w:lang w:val="en-CA"/>
        </w:rPr>
        <w:noBreakHyphen/>
      </w:r>
      <w:r w:rsidRPr="00FD5B8E">
        <w:rPr>
          <w:lang w:val="en-CA"/>
        </w:rPr>
        <w:fldChar w:fldCharType="begin" w:fldLock="1"/>
      </w:r>
      <w:r w:rsidRPr="00A44B62">
        <w:rPr>
          <w:lang w:val="en-CA"/>
        </w:rPr>
        <w:instrText xml:space="preserve"> SEQ Equation</w:instrText>
      </w:r>
      <w:r w:rsidR="003561E2">
        <w:rPr>
          <w:lang w:val="en-CA"/>
        </w:rPr>
        <w:instrText xml:space="preserve"> \r 42</w:instrText>
      </w:r>
      <w:r w:rsidRPr="00A44B62">
        <w:rPr>
          <w:lang w:val="en-CA"/>
        </w:rPr>
        <w:instrText xml:space="preserve"> \* ARABIC </w:instrText>
      </w:r>
      <w:r w:rsidRPr="00FD5B8E">
        <w:rPr>
          <w:lang w:val="en-CA"/>
        </w:rPr>
        <w:fldChar w:fldCharType="separate"/>
      </w:r>
      <w:r w:rsidRPr="00FD5B8E">
        <w:rPr>
          <w:noProof/>
          <w:lang w:val="en-CA"/>
        </w:rPr>
        <w:t>42</w:t>
      </w:r>
      <w:r w:rsidRPr="00FD5B8E">
        <w:rPr>
          <w:lang w:val="en-CA"/>
        </w:rPr>
        <w:fldChar w:fldCharType="end"/>
      </w:r>
      <w:r w:rsidRPr="00FD5B8E">
        <w:rPr>
          <w:lang w:val="en-CA"/>
        </w:rPr>
        <w:t>)</w:t>
      </w:r>
      <w:r w:rsidRPr="00FD5B8E" w:rsidDel="003C51E6">
        <w:rPr>
          <w:noProof/>
          <w:lang w:val="en-CA" w:eastAsia="ko-KR"/>
        </w:rPr>
        <w:br/>
      </w:r>
      <w:r w:rsidRPr="00A44B62">
        <w:rPr>
          <w:lang w:val="en-CA"/>
        </w:rPr>
        <w:tab/>
      </w:r>
      <w:r w:rsidRPr="00A44B62">
        <w:rPr>
          <w:lang w:val="en-CA"/>
        </w:rPr>
        <w:tab/>
      </w:r>
      <w:r w:rsidRPr="00A44B62">
        <w:rPr>
          <w:lang w:val="en-CA"/>
        </w:rPr>
        <w:tab/>
      </w:r>
      <w:r w:rsidRPr="00A44B62" w:rsidDel="003C51E6">
        <w:rPr>
          <w:noProof/>
          <w:lang w:val="en-CA" w:eastAsia="ko-KR"/>
        </w:rPr>
        <w:t>availableFlagB</w:t>
      </w:r>
      <w:r w:rsidRPr="00A44B62" w:rsidDel="003C51E6">
        <w:rPr>
          <w:noProof/>
          <w:vertAlign w:val="subscript"/>
          <w:lang w:val="en-CA" w:eastAsia="ko-KR"/>
        </w:rPr>
        <w:t>0</w:t>
      </w:r>
      <w:r w:rsidRPr="00A44B62" w:rsidDel="003C51E6">
        <w:rPr>
          <w:noProof/>
          <w:lang w:val="en-CA" w:eastAsia="ko-KR"/>
        </w:rPr>
        <w:t> </w:t>
      </w:r>
      <w:r w:rsidRPr="00A44B62">
        <w:rPr>
          <w:noProof/>
          <w:lang w:val="en-CA" w:eastAsia="ko-KR"/>
        </w:rPr>
        <w:t>+</w:t>
      </w:r>
      <w:r w:rsidRPr="00A44B62" w:rsidDel="003C51E6">
        <w:rPr>
          <w:noProof/>
          <w:lang w:val="en-CA" w:eastAsia="ko-KR"/>
        </w:rPr>
        <w:t> availableFlagB</w:t>
      </w:r>
      <w:r w:rsidRPr="00A44B62" w:rsidDel="003C51E6">
        <w:rPr>
          <w:noProof/>
          <w:vertAlign w:val="subscript"/>
          <w:lang w:val="en-CA" w:eastAsia="ko-KR"/>
        </w:rPr>
        <w:t>1</w:t>
      </w:r>
      <w:r w:rsidRPr="00A44B62" w:rsidDel="003C51E6">
        <w:rPr>
          <w:noProof/>
          <w:lang w:val="en-CA" w:eastAsia="ko-KR"/>
        </w:rPr>
        <w:t> </w:t>
      </w:r>
      <w:r w:rsidRPr="00A44B62">
        <w:rPr>
          <w:noProof/>
          <w:lang w:val="en-CA" w:eastAsia="ko-KR"/>
        </w:rPr>
        <w:t>+</w:t>
      </w:r>
      <w:r w:rsidRPr="00A44B62" w:rsidDel="003C51E6">
        <w:rPr>
          <w:noProof/>
          <w:lang w:val="en-CA" w:eastAsia="ko-KR"/>
        </w:rPr>
        <w:t> availableFlagB</w:t>
      </w:r>
      <w:r w:rsidRPr="00A44B62" w:rsidDel="003C51E6">
        <w:rPr>
          <w:noProof/>
          <w:vertAlign w:val="subscript"/>
          <w:lang w:val="en-CA" w:eastAsia="ko-KR"/>
        </w:rPr>
        <w:t>2</w:t>
      </w:r>
    </w:p>
    <w:p w14:paraId="4F67E1A5" w14:textId="77777777" w:rsidR="002755A8" w:rsidRPr="00A44B62" w:rsidRDefault="002755A8" w:rsidP="002755A8">
      <w:pPr>
        <w:pStyle w:val="enumlev1"/>
        <w:tabs>
          <w:tab w:val="clear" w:pos="794"/>
          <w:tab w:val="left" w:pos="851"/>
        </w:tabs>
        <w:ind w:left="851"/>
        <w:rPr>
          <w:lang w:val="en-CA"/>
        </w:rPr>
      </w:pPr>
      <w:r w:rsidRPr="00A44B62">
        <w:rPr>
          <w:lang w:val="en-CA"/>
        </w:rPr>
        <w:tab/>
      </w:r>
      <w:r w:rsidR="003561E2">
        <w:rPr>
          <w:lang w:val="en-CA"/>
        </w:rPr>
        <w:t>where</w:t>
      </w:r>
      <w:r w:rsidR="003561E2" w:rsidRPr="00A44B62">
        <w:rPr>
          <w:lang w:val="en-CA"/>
        </w:rPr>
        <w:t xml:space="preserve"> </w:t>
      </w:r>
      <w:r w:rsidRPr="00A44B62" w:rsidDel="003C51E6">
        <w:rPr>
          <w:noProof/>
          <w:lang w:val="en-CA" w:eastAsia="ko-KR"/>
        </w:rPr>
        <w:t>availableFlagA</w:t>
      </w:r>
      <w:r w:rsidRPr="00A44B62" w:rsidDel="003C51E6">
        <w:rPr>
          <w:noProof/>
          <w:vertAlign w:val="subscript"/>
          <w:lang w:val="en-CA" w:eastAsia="ko-KR"/>
        </w:rPr>
        <w:t>0</w:t>
      </w:r>
      <w:r w:rsidRPr="00A44B62">
        <w:rPr>
          <w:noProof/>
          <w:lang w:val="en-CA" w:eastAsia="ko-KR"/>
        </w:rPr>
        <w:t xml:space="preserve">, </w:t>
      </w:r>
      <w:r w:rsidRPr="00A44B62" w:rsidDel="003C51E6">
        <w:rPr>
          <w:noProof/>
          <w:lang w:val="en-CA" w:eastAsia="ko-KR"/>
        </w:rPr>
        <w:t>availableFlagA</w:t>
      </w:r>
      <w:r w:rsidRPr="00A44B62" w:rsidDel="003C51E6">
        <w:rPr>
          <w:noProof/>
          <w:vertAlign w:val="subscript"/>
          <w:lang w:val="en-CA" w:eastAsia="ko-KR"/>
        </w:rPr>
        <w:t>1</w:t>
      </w:r>
      <w:r w:rsidRPr="00A44B62">
        <w:rPr>
          <w:noProof/>
          <w:lang w:val="en-CA" w:eastAsia="ko-KR"/>
        </w:rPr>
        <w:t xml:space="preserve">, </w:t>
      </w:r>
      <w:r w:rsidRPr="00A44B62" w:rsidDel="003C51E6">
        <w:rPr>
          <w:noProof/>
          <w:lang w:val="en-CA" w:eastAsia="ko-KR"/>
        </w:rPr>
        <w:t>availableFlagB</w:t>
      </w:r>
      <w:r w:rsidRPr="00A44B62" w:rsidDel="003C51E6">
        <w:rPr>
          <w:noProof/>
          <w:vertAlign w:val="subscript"/>
          <w:lang w:val="en-CA" w:eastAsia="ko-KR"/>
        </w:rPr>
        <w:t>0</w:t>
      </w:r>
      <w:r w:rsidRPr="00A44B62">
        <w:rPr>
          <w:noProof/>
          <w:lang w:val="en-CA" w:eastAsia="ko-KR"/>
        </w:rPr>
        <w:t xml:space="preserve">, </w:t>
      </w:r>
      <w:r w:rsidRPr="00A44B62" w:rsidDel="003C51E6">
        <w:rPr>
          <w:noProof/>
          <w:lang w:val="en-CA" w:eastAsia="ko-KR"/>
        </w:rPr>
        <w:t>availableFlagB</w:t>
      </w:r>
      <w:r w:rsidRPr="00A44B62" w:rsidDel="003C51E6">
        <w:rPr>
          <w:noProof/>
          <w:vertAlign w:val="subscript"/>
          <w:lang w:val="en-CA" w:eastAsia="ko-KR"/>
        </w:rPr>
        <w:t>1</w:t>
      </w:r>
      <w:r w:rsidR="00303CCA" w:rsidRPr="00A44B62">
        <w:rPr>
          <w:noProof/>
          <w:lang w:val="en-CA" w:eastAsia="ko-KR"/>
        </w:rPr>
        <w:t xml:space="preserve">, </w:t>
      </w:r>
      <w:r w:rsidRPr="00A44B62">
        <w:rPr>
          <w:noProof/>
          <w:lang w:val="en-CA" w:eastAsia="ko-KR"/>
        </w:rPr>
        <w:t xml:space="preserve">and </w:t>
      </w:r>
      <w:r w:rsidRPr="00A44B62" w:rsidDel="003C51E6">
        <w:rPr>
          <w:noProof/>
          <w:lang w:val="en-CA" w:eastAsia="ko-KR"/>
        </w:rPr>
        <w:t>availableFlagB</w:t>
      </w:r>
      <w:r w:rsidRPr="00A44B62" w:rsidDel="003C51E6">
        <w:rPr>
          <w:noProof/>
          <w:vertAlign w:val="subscript"/>
          <w:lang w:val="en-CA" w:eastAsia="ko-KR"/>
        </w:rPr>
        <w:t>2</w:t>
      </w:r>
      <w:r w:rsidRPr="00A44B62">
        <w:rPr>
          <w:noProof/>
          <w:vertAlign w:val="subscript"/>
          <w:lang w:val="en-CA" w:eastAsia="ko-KR"/>
        </w:rPr>
        <w:t xml:space="preserve"> </w:t>
      </w:r>
      <w:r w:rsidR="003561E2">
        <w:rPr>
          <w:lang w:val="en-CA"/>
        </w:rPr>
        <w:t>are</w:t>
      </w:r>
      <w:r w:rsidR="003561E2" w:rsidRPr="00A44B62">
        <w:rPr>
          <w:lang w:val="en-CA"/>
        </w:rPr>
        <w:t xml:space="preserve"> </w:t>
      </w:r>
      <w:r w:rsidRPr="00A44B62">
        <w:rPr>
          <w:lang w:val="en-CA"/>
        </w:rPr>
        <w:t xml:space="preserve">the output of </w:t>
      </w:r>
      <w:bookmarkStart w:id="630" w:name="_Ref331176897"/>
      <w:r w:rsidRPr="00A44B62">
        <w:rPr>
          <w:lang w:val="en-CA"/>
        </w:rPr>
        <w:t xml:space="preserve">the </w:t>
      </w:r>
      <w:r w:rsidRPr="00A44B62">
        <w:rPr>
          <w:noProof/>
          <w:lang w:val="en-CA"/>
        </w:rPr>
        <w:t>d</w:t>
      </w:r>
      <w:r w:rsidRPr="00A44B62" w:rsidDel="003C51E6">
        <w:rPr>
          <w:noProof/>
          <w:lang w:val="en-CA"/>
        </w:rPr>
        <w:t>erivation process for spatial merging candidates</w:t>
      </w:r>
      <w:bookmarkEnd w:id="630"/>
      <w:r w:rsidRPr="00A44B62" w:rsidDel="003C51E6">
        <w:rPr>
          <w:noProof/>
          <w:lang w:val="en-CA" w:eastAsia="ko-KR"/>
        </w:rPr>
        <w:t xml:space="preserve"> </w:t>
      </w:r>
      <w:r w:rsidRPr="00A44B62">
        <w:rPr>
          <w:noProof/>
          <w:lang w:val="en-CA" w:eastAsia="ko-KR"/>
        </w:rPr>
        <w:t>specified in clause</w:t>
      </w:r>
      <w:r w:rsidR="00536EDE" w:rsidRPr="00A44B62">
        <w:rPr>
          <w:noProof/>
          <w:lang w:val="en-CA" w:eastAsia="ko-KR"/>
        </w:rPr>
        <w:t xml:space="preserve"> </w:t>
      </w:r>
      <w:r w:rsidRPr="00A44B62">
        <w:rPr>
          <w:lang w:val="en-CA"/>
        </w:rPr>
        <w:t>8.5.3.2.3</w:t>
      </w:r>
      <w:r w:rsidR="003561E2">
        <w:rPr>
          <w:lang w:val="en-CA"/>
        </w:rPr>
        <w:t>,</w:t>
      </w:r>
      <w:r w:rsidRPr="00A44B62">
        <w:rPr>
          <w:noProof/>
          <w:lang w:val="en-CA" w:eastAsia="ko-KR"/>
        </w:rPr>
        <w:t xml:space="preserve"> </w:t>
      </w:r>
      <w:r w:rsidRPr="00A44B62">
        <w:rPr>
          <w:lang w:val="en-CA"/>
        </w:rPr>
        <w:t>the following applies:</w:t>
      </w:r>
    </w:p>
    <w:p w14:paraId="5F486130" w14:textId="77777777" w:rsidR="002755A8" w:rsidRPr="00A44B62" w:rsidRDefault="002755A8" w:rsidP="002755A8">
      <w:pPr>
        <w:pStyle w:val="enumlev1"/>
        <w:tabs>
          <w:tab w:val="clear" w:pos="794"/>
          <w:tab w:val="clear" w:pos="1191"/>
          <w:tab w:val="left" w:pos="851"/>
          <w:tab w:val="left" w:pos="1276"/>
        </w:tabs>
        <w:ind w:left="1276"/>
        <w:rPr>
          <w:lang w:val="en-CA"/>
        </w:rPr>
      </w:pPr>
      <w:r w:rsidRPr="00A44B62">
        <w:rPr>
          <w:lang w:val="en-CA"/>
        </w:rPr>
        <w:t>–</w:t>
      </w:r>
      <w:r w:rsidRPr="00A44B62">
        <w:rPr>
          <w:lang w:val="en-CA"/>
        </w:rPr>
        <w:tab/>
        <w:t>If numSpatialMergeCand is equal to 0, merge_</w:t>
      </w:r>
      <w:proofErr w:type="gramStart"/>
      <w:r w:rsidRPr="00A44B62">
        <w:rPr>
          <w:lang w:val="en-CA"/>
        </w:rPr>
        <w:t>flag</w:t>
      </w:r>
      <w:r w:rsidRPr="00A44B62" w:rsidDel="003C51E6">
        <w:rPr>
          <w:noProof/>
          <w:lang w:val="en-CA" w:eastAsia="ko-KR"/>
        </w:rPr>
        <w:t>[</w:t>
      </w:r>
      <w:proofErr w:type="gramEnd"/>
      <w:r w:rsidRPr="00A44B62" w:rsidDel="003C51E6">
        <w:rPr>
          <w:noProof/>
          <w:lang w:val="en-CA"/>
        </w:rPr>
        <w:t> x</w:t>
      </w:r>
      <w:r w:rsidRPr="00A44B62">
        <w:rPr>
          <w:noProof/>
          <w:lang w:val="en-CA"/>
        </w:rPr>
        <w:t>Pb</w:t>
      </w:r>
      <w:r w:rsidRPr="00A44B62" w:rsidDel="003C51E6">
        <w:rPr>
          <w:noProof/>
          <w:lang w:val="en-CA" w:eastAsia="ko-KR"/>
        </w:rPr>
        <w:t> ][ y</w:t>
      </w:r>
      <w:r w:rsidRPr="00A44B62">
        <w:rPr>
          <w:noProof/>
          <w:lang w:val="en-CA"/>
        </w:rPr>
        <w:t>Pb</w:t>
      </w:r>
      <w:r w:rsidRPr="00A44B62" w:rsidDel="003C51E6">
        <w:rPr>
          <w:noProof/>
          <w:lang w:val="en-CA" w:eastAsia="ko-KR"/>
        </w:rPr>
        <w:t> ]</w:t>
      </w:r>
      <w:r w:rsidRPr="00A44B62">
        <w:rPr>
          <w:lang w:val="en-CA"/>
        </w:rPr>
        <w:t xml:space="preserve"> </w:t>
      </w:r>
      <w:r w:rsidR="003561E2">
        <w:rPr>
          <w:lang w:val="en-CA"/>
        </w:rPr>
        <w:t>is</w:t>
      </w:r>
      <w:r w:rsidRPr="00A44B62">
        <w:rPr>
          <w:lang w:val="en-CA"/>
        </w:rPr>
        <w:t xml:space="preserve"> equal to 0.</w:t>
      </w:r>
    </w:p>
    <w:p w14:paraId="76C55E01" w14:textId="77777777" w:rsidR="002755A8" w:rsidRPr="00A44B62" w:rsidRDefault="002755A8" w:rsidP="002755A8">
      <w:pPr>
        <w:pStyle w:val="enumlev1"/>
        <w:tabs>
          <w:tab w:val="clear" w:pos="794"/>
          <w:tab w:val="clear" w:pos="1191"/>
          <w:tab w:val="left" w:pos="851"/>
          <w:tab w:val="left" w:pos="1276"/>
        </w:tabs>
        <w:ind w:left="1276"/>
        <w:rPr>
          <w:lang w:val="en-CA"/>
        </w:rPr>
      </w:pPr>
      <w:r w:rsidRPr="00A44B62">
        <w:rPr>
          <w:lang w:val="en-CA"/>
        </w:rPr>
        <w:t>–</w:t>
      </w:r>
      <w:r w:rsidRPr="00A44B62">
        <w:rPr>
          <w:lang w:val="en-CA"/>
        </w:rPr>
        <w:tab/>
        <w:t xml:space="preserve">Otherwise </w:t>
      </w:r>
      <w:r w:rsidR="0023350B" w:rsidRPr="00A44B62">
        <w:rPr>
          <w:lang w:val="en-CA"/>
        </w:rPr>
        <w:t>(</w:t>
      </w:r>
      <w:r w:rsidRPr="00A44B62">
        <w:rPr>
          <w:lang w:val="en-CA"/>
        </w:rPr>
        <w:t>numSpatialMergeCand is greater than 0</w:t>
      </w:r>
      <w:r w:rsidR="00806EB4" w:rsidRPr="00A44B62">
        <w:rPr>
          <w:noProof/>
          <w:lang w:val="en-CA" w:eastAsia="ko-KR"/>
        </w:rPr>
        <w:t>)</w:t>
      </w:r>
      <w:r w:rsidRPr="00A44B62">
        <w:rPr>
          <w:lang w:val="en-CA"/>
        </w:rPr>
        <w:t>, merge_</w:t>
      </w:r>
      <w:proofErr w:type="gramStart"/>
      <w:r w:rsidRPr="00A44B62">
        <w:rPr>
          <w:lang w:val="en-CA"/>
        </w:rPr>
        <w:t>idx</w:t>
      </w:r>
      <w:r w:rsidRPr="00A44B62" w:rsidDel="003C51E6">
        <w:rPr>
          <w:noProof/>
          <w:lang w:val="en-CA" w:eastAsia="ko-KR"/>
        </w:rPr>
        <w:t>[</w:t>
      </w:r>
      <w:proofErr w:type="gramEnd"/>
      <w:r w:rsidRPr="00A44B62" w:rsidDel="003C51E6">
        <w:rPr>
          <w:noProof/>
          <w:lang w:val="en-CA"/>
        </w:rPr>
        <w:t> x</w:t>
      </w:r>
      <w:r w:rsidRPr="00A44B62">
        <w:rPr>
          <w:noProof/>
          <w:lang w:val="en-CA"/>
        </w:rPr>
        <w:t>Pb</w:t>
      </w:r>
      <w:r w:rsidRPr="00A44B62" w:rsidDel="003C51E6">
        <w:rPr>
          <w:noProof/>
          <w:lang w:val="en-CA" w:eastAsia="ko-KR"/>
        </w:rPr>
        <w:t> ][ y</w:t>
      </w:r>
      <w:r w:rsidRPr="00A44B62">
        <w:rPr>
          <w:noProof/>
          <w:lang w:val="en-CA"/>
        </w:rPr>
        <w:t>Pb</w:t>
      </w:r>
      <w:r w:rsidRPr="00A44B62" w:rsidDel="003C51E6">
        <w:rPr>
          <w:noProof/>
          <w:lang w:val="en-CA" w:eastAsia="ko-KR"/>
        </w:rPr>
        <w:t> ]</w:t>
      </w:r>
      <w:r w:rsidRPr="00A44B62">
        <w:rPr>
          <w:lang w:val="en-CA"/>
        </w:rPr>
        <w:t xml:space="preserve"> </w:t>
      </w:r>
      <w:r w:rsidR="003561E2">
        <w:rPr>
          <w:lang w:val="en-CA"/>
        </w:rPr>
        <w:t>is</w:t>
      </w:r>
      <w:r w:rsidRPr="00A44B62">
        <w:rPr>
          <w:lang w:val="en-CA"/>
        </w:rPr>
        <w:t xml:space="preserve"> in the range of 0 to numSpatialMergeCand</w:t>
      </w:r>
      <w:r w:rsidR="00095488" w:rsidRPr="00A44B62">
        <w:rPr>
          <w:noProof/>
          <w:lang w:val="en-CA"/>
        </w:rPr>
        <w:t> − </w:t>
      </w:r>
      <w:r w:rsidRPr="00A44B62">
        <w:rPr>
          <w:lang w:val="en-CA"/>
        </w:rPr>
        <w:t>1, inclusive.</w:t>
      </w:r>
    </w:p>
    <w:p w14:paraId="0CB437F7" w14:textId="77777777" w:rsidR="002755A8" w:rsidRPr="00A44B62" w:rsidRDefault="002755A8" w:rsidP="002755A8">
      <w:pPr>
        <w:pStyle w:val="enumlev1"/>
        <w:tabs>
          <w:tab w:val="clear" w:pos="794"/>
          <w:tab w:val="left" w:pos="851"/>
        </w:tabs>
        <w:ind w:left="851"/>
        <w:rPr>
          <w:lang w:val="en-CA"/>
        </w:rPr>
      </w:pPr>
      <w:r w:rsidRPr="00A44B62">
        <w:rPr>
          <w:lang w:val="en-CA"/>
        </w:rPr>
        <w:t>–</w:t>
      </w:r>
      <w:r w:rsidRPr="00A44B62">
        <w:rPr>
          <w:lang w:val="en-CA"/>
        </w:rPr>
        <w:tab/>
      </w:r>
      <w:r w:rsidR="003561E2">
        <w:rPr>
          <w:lang w:val="en-CA"/>
        </w:rPr>
        <w:t>With the</w:t>
      </w:r>
      <w:r w:rsidR="003561E2" w:rsidRPr="00A44B62">
        <w:rPr>
          <w:lang w:val="en-CA"/>
        </w:rPr>
        <w:t xml:space="preserve"> </w:t>
      </w:r>
      <w:r w:rsidRPr="00A44B62">
        <w:rPr>
          <w:lang w:val="en-CA"/>
        </w:rPr>
        <w:t>number of spatial motion vector predictor candidates numSpatialMvpCand derived as follows:</w:t>
      </w:r>
    </w:p>
    <w:p w14:paraId="78D3ABE9" w14:textId="77777777" w:rsidR="002755A8" w:rsidRPr="00FD5B8E" w:rsidRDefault="002755A8" w:rsidP="002755A8">
      <w:pPr>
        <w:pStyle w:val="Equation"/>
        <w:tabs>
          <w:tab w:val="clear" w:pos="794"/>
          <w:tab w:val="clear" w:pos="9696"/>
          <w:tab w:val="left" w:pos="1418"/>
          <w:tab w:val="right" w:pos="9356"/>
        </w:tabs>
        <w:ind w:left="1134"/>
        <w:rPr>
          <w:lang w:val="en-CA"/>
        </w:rPr>
      </w:pPr>
      <w:r w:rsidRPr="00A44B62">
        <w:rPr>
          <w:lang w:val="en-CA"/>
        </w:rPr>
        <w:t xml:space="preserve">if </w:t>
      </w:r>
      <w:proofErr w:type="gramStart"/>
      <w:r w:rsidR="0023350B" w:rsidRPr="00A44B62">
        <w:rPr>
          <w:lang w:val="en-CA"/>
        </w:rPr>
        <w:t>( </w:t>
      </w:r>
      <w:r w:rsidRPr="00A44B62" w:rsidDel="003C51E6">
        <w:rPr>
          <w:noProof/>
          <w:lang w:val="en-CA" w:eastAsia="ko-KR"/>
        </w:rPr>
        <w:t>availableFlagLXA</w:t>
      </w:r>
      <w:proofErr w:type="gramEnd"/>
      <w:r w:rsidR="00806EB4" w:rsidRPr="00A44B62">
        <w:rPr>
          <w:noProof/>
          <w:lang w:val="en-CA" w:eastAsia="ko-KR"/>
        </w:rPr>
        <w:t> )</w:t>
      </w:r>
      <w:r w:rsidRPr="00A44B62" w:rsidDel="003C51E6">
        <w:rPr>
          <w:noProof/>
          <w:lang w:val="en-CA" w:eastAsia="ko-KR"/>
        </w:rPr>
        <w:br/>
      </w:r>
      <w:r w:rsidRPr="00A44B62">
        <w:rPr>
          <w:noProof/>
          <w:lang w:val="en-CA"/>
        </w:rPr>
        <w:tab/>
      </w:r>
      <w:r w:rsidRPr="00A44B62">
        <w:rPr>
          <w:lang w:val="en-CA"/>
        </w:rPr>
        <w:t>numSpatialMvpCand</w:t>
      </w:r>
      <w:r w:rsidR="00E3618E" w:rsidRPr="00A44B62">
        <w:rPr>
          <w:noProof/>
          <w:lang w:val="en-CA"/>
        </w:rPr>
        <w:t xml:space="preserve"> = </w:t>
      </w:r>
      <w:bookmarkStart w:id="631" w:name="_Hlk482187440"/>
      <w:r w:rsidRPr="00A44B62" w:rsidDel="003C51E6">
        <w:rPr>
          <w:noProof/>
          <w:lang w:val="en-CA" w:eastAsia="ko-KR"/>
        </w:rPr>
        <w:t>availableFlagLXA</w:t>
      </w:r>
      <w:r w:rsidR="006469EA" w:rsidRPr="00A44B62">
        <w:rPr>
          <w:noProof/>
          <w:lang w:val="en-CA" w:eastAsia="ko-KR"/>
        </w:rPr>
        <w:t> </w:t>
      </w:r>
      <w:r w:rsidRPr="00A44B62">
        <w:rPr>
          <w:noProof/>
          <w:lang w:val="en-CA" w:eastAsia="ko-KR"/>
        </w:rPr>
        <w:t>+</w:t>
      </w:r>
      <w:r w:rsidRPr="00A44B62" w:rsidDel="003C51E6">
        <w:rPr>
          <w:noProof/>
          <w:lang w:val="en-CA"/>
        </w:rPr>
        <w:t> </w:t>
      </w:r>
      <w:r w:rsidR="00066AF8">
        <w:rPr>
          <w:noProof/>
          <w:lang w:val="en-CA"/>
        </w:rPr>
        <w:t>( </w:t>
      </w:r>
      <w:r w:rsidR="0023350B" w:rsidRPr="00A44B62">
        <w:rPr>
          <w:noProof/>
          <w:lang w:val="en-CA" w:eastAsia="ko-KR"/>
        </w:rPr>
        <w:t>( </w:t>
      </w:r>
      <w:r w:rsidRPr="00A44B62" w:rsidDel="003C51E6">
        <w:rPr>
          <w:noProof/>
          <w:lang w:val="en-CA" w:eastAsia="ko-KR"/>
        </w:rPr>
        <w:t>mvLXA</w:t>
      </w:r>
      <w:r w:rsidRPr="00A44B62" w:rsidDel="003C51E6">
        <w:rPr>
          <w:noProof/>
          <w:lang w:val="en-CA"/>
        </w:rPr>
        <w:t> </w:t>
      </w:r>
      <w:r w:rsidR="006469EA" w:rsidRPr="00A44B62">
        <w:rPr>
          <w:noProof/>
          <w:lang w:val="en-CA"/>
        </w:rPr>
        <w:t> </w:t>
      </w:r>
      <w:r w:rsidRPr="00A44B62" w:rsidDel="003C51E6">
        <w:rPr>
          <w:noProof/>
          <w:lang w:val="en-CA" w:eastAsia="ko-KR"/>
        </w:rPr>
        <w:t>!=</w:t>
      </w:r>
      <w:r w:rsidR="006469EA" w:rsidRPr="00A44B62">
        <w:rPr>
          <w:noProof/>
          <w:lang w:val="en-CA" w:eastAsia="ko-KR"/>
        </w:rPr>
        <w:t> </w:t>
      </w:r>
      <w:r w:rsidRPr="00A44B62" w:rsidDel="003C51E6">
        <w:rPr>
          <w:noProof/>
          <w:lang w:val="en-CA"/>
        </w:rPr>
        <w:t> </w:t>
      </w:r>
      <w:r w:rsidRPr="00A44B62" w:rsidDel="003C51E6">
        <w:rPr>
          <w:noProof/>
          <w:lang w:val="en-CA" w:eastAsia="ko-KR"/>
        </w:rPr>
        <w:t>mvLXB</w:t>
      </w:r>
      <w:r w:rsidR="00806EB4" w:rsidRPr="00A44B62">
        <w:rPr>
          <w:noProof/>
          <w:lang w:val="en-CA"/>
        </w:rPr>
        <w:t> )</w:t>
      </w:r>
      <w:r w:rsidR="006469EA" w:rsidRPr="00A44B62">
        <w:rPr>
          <w:noProof/>
          <w:lang w:val="en-CA"/>
        </w:rPr>
        <w:t> </w:t>
      </w:r>
      <w:r w:rsidRPr="00A44B62">
        <w:rPr>
          <w:lang w:val="en-CA"/>
        </w:rPr>
        <w:t>?</w:t>
      </w:r>
      <w:r w:rsidRPr="00A44B62" w:rsidDel="003C51E6">
        <w:rPr>
          <w:noProof/>
          <w:lang w:val="en-CA"/>
        </w:rPr>
        <w:t> </w:t>
      </w:r>
      <w:r w:rsidRPr="00A44B62" w:rsidDel="003C51E6">
        <w:rPr>
          <w:noProof/>
          <w:lang w:val="en-CA" w:eastAsia="ko-KR"/>
        </w:rPr>
        <w:t>availableFlagLXB</w:t>
      </w:r>
      <w:r w:rsidR="006469EA" w:rsidRPr="00A44B62">
        <w:rPr>
          <w:noProof/>
          <w:lang w:val="en-CA" w:eastAsia="ko-KR"/>
        </w:rPr>
        <w:t> </w:t>
      </w:r>
      <w:r w:rsidRPr="00A44B62">
        <w:rPr>
          <w:noProof/>
          <w:lang w:val="en-CA" w:eastAsia="ko-KR"/>
        </w:rPr>
        <w:t>:</w:t>
      </w:r>
      <w:r w:rsidR="006469EA" w:rsidRPr="00A44B62">
        <w:rPr>
          <w:noProof/>
          <w:lang w:val="en-CA" w:eastAsia="ko-KR"/>
        </w:rPr>
        <w:t> </w:t>
      </w:r>
      <w:r w:rsidRPr="00A44B62">
        <w:rPr>
          <w:noProof/>
          <w:lang w:val="en-CA" w:eastAsia="ko-KR"/>
        </w:rPr>
        <w:t>0</w:t>
      </w:r>
      <w:bookmarkEnd w:id="631"/>
      <w:r w:rsidR="00066AF8">
        <w:rPr>
          <w:noProof/>
          <w:lang w:val="en-CA" w:eastAsia="ko-KR"/>
        </w:rPr>
        <w:t> )</w:t>
      </w:r>
      <w:r w:rsidRPr="00A44B62" w:rsidDel="003C51E6">
        <w:rPr>
          <w:noProof/>
          <w:lang w:val="en-CA" w:eastAsia="ko-KR"/>
        </w:rPr>
        <w:br/>
      </w:r>
      <w:r w:rsidRPr="00A44B62">
        <w:rPr>
          <w:noProof/>
          <w:lang w:val="en-CA" w:eastAsia="ko-KR"/>
        </w:rPr>
        <w:t>else</w:t>
      </w:r>
      <w:r w:rsidRPr="00A44B62">
        <w:rPr>
          <w:noProof/>
          <w:lang w:val="en-CA"/>
        </w:rPr>
        <w:tab/>
      </w:r>
      <w:r w:rsidRPr="00A44B62">
        <w:rPr>
          <w:noProof/>
          <w:lang w:val="en-CA"/>
        </w:rPr>
        <w:tab/>
      </w:r>
      <w:r w:rsidRPr="00A44B62">
        <w:rPr>
          <w:noProof/>
          <w:lang w:val="en-CA"/>
        </w:rPr>
        <w:tab/>
      </w:r>
      <w:r w:rsidRPr="00A44B62">
        <w:rPr>
          <w:lang w:val="en-CA"/>
        </w:rPr>
        <w:t>(D</w:t>
      </w:r>
      <w:r w:rsidRPr="00A44B62">
        <w:rPr>
          <w:lang w:val="en-CA"/>
        </w:rPr>
        <w:noBreakHyphen/>
      </w:r>
      <w:r w:rsidRPr="00FD5B8E">
        <w:rPr>
          <w:lang w:val="en-CA"/>
        </w:rPr>
        <w:fldChar w:fldCharType="begin" w:fldLock="1"/>
      </w:r>
      <w:r w:rsidRPr="00A44B62">
        <w:rPr>
          <w:lang w:val="en-CA"/>
        </w:rPr>
        <w:instrText xml:space="preserve"> SEQ Equation \* ARABIC </w:instrText>
      </w:r>
      <w:r w:rsidRPr="00FD5B8E">
        <w:rPr>
          <w:lang w:val="en-CA"/>
        </w:rPr>
        <w:fldChar w:fldCharType="separate"/>
      </w:r>
      <w:r w:rsidRPr="00FD5B8E">
        <w:rPr>
          <w:noProof/>
          <w:lang w:val="en-CA"/>
        </w:rPr>
        <w:t>43</w:t>
      </w:r>
      <w:r w:rsidRPr="00FD5B8E">
        <w:rPr>
          <w:lang w:val="en-CA"/>
        </w:rPr>
        <w:fldChar w:fldCharType="end"/>
      </w:r>
      <w:r w:rsidRPr="00FD5B8E">
        <w:rPr>
          <w:lang w:val="en-CA"/>
        </w:rPr>
        <w:t>)</w:t>
      </w:r>
      <w:r w:rsidRPr="00FD5B8E" w:rsidDel="003C51E6">
        <w:rPr>
          <w:noProof/>
          <w:lang w:val="en-CA" w:eastAsia="ko-KR"/>
        </w:rPr>
        <w:br/>
      </w:r>
      <w:r w:rsidRPr="00FD5B8E">
        <w:rPr>
          <w:noProof/>
          <w:lang w:val="en-CA"/>
        </w:rPr>
        <w:tab/>
      </w:r>
      <w:r w:rsidRPr="00FD5B8E">
        <w:rPr>
          <w:lang w:val="en-CA"/>
        </w:rPr>
        <w:t>numSpatialMvpCand</w:t>
      </w:r>
      <w:r w:rsidR="00E3618E" w:rsidRPr="00FD5B8E">
        <w:rPr>
          <w:noProof/>
          <w:lang w:val="en-CA"/>
        </w:rPr>
        <w:t xml:space="preserve"> = </w:t>
      </w:r>
      <w:r w:rsidRPr="00FD5B8E" w:rsidDel="003C51E6">
        <w:rPr>
          <w:noProof/>
          <w:lang w:val="en-CA" w:eastAsia="ko-KR"/>
        </w:rPr>
        <w:t>availableFlagLXB</w:t>
      </w:r>
    </w:p>
    <w:p w14:paraId="6B76F7C9" w14:textId="77777777" w:rsidR="002755A8" w:rsidRPr="00A44B62" w:rsidRDefault="002755A8" w:rsidP="002755A8">
      <w:pPr>
        <w:pStyle w:val="enumlev1"/>
        <w:tabs>
          <w:tab w:val="clear" w:pos="794"/>
          <w:tab w:val="left" w:pos="851"/>
        </w:tabs>
        <w:ind w:left="851"/>
        <w:rPr>
          <w:lang w:val="en-CA"/>
        </w:rPr>
      </w:pPr>
      <w:r w:rsidRPr="00FD5B8E">
        <w:rPr>
          <w:lang w:val="en-CA"/>
        </w:rPr>
        <w:tab/>
      </w:r>
      <w:r w:rsidR="003561E2">
        <w:rPr>
          <w:lang w:val="en-CA"/>
        </w:rPr>
        <w:t>where</w:t>
      </w:r>
      <w:r w:rsidR="003561E2" w:rsidRPr="00FD5B8E">
        <w:rPr>
          <w:lang w:val="en-CA"/>
        </w:rPr>
        <w:t xml:space="preserve"> </w:t>
      </w:r>
      <w:r w:rsidRPr="00FD5B8E" w:rsidDel="003C51E6">
        <w:rPr>
          <w:noProof/>
          <w:lang w:val="en-CA" w:eastAsia="ko-KR"/>
        </w:rPr>
        <w:t>availableFlagLXA</w:t>
      </w:r>
      <w:r w:rsidRPr="00FD5B8E">
        <w:rPr>
          <w:noProof/>
          <w:lang w:val="en-CA" w:eastAsia="ko-KR"/>
        </w:rPr>
        <w:t xml:space="preserve">, availableFlagLXB, </w:t>
      </w:r>
      <w:r w:rsidRPr="00FD5B8E" w:rsidDel="003C51E6">
        <w:rPr>
          <w:noProof/>
          <w:lang w:val="en-CA" w:eastAsia="ko-KR"/>
        </w:rPr>
        <w:t>mvLXA</w:t>
      </w:r>
      <w:r w:rsidR="00303CCA" w:rsidRPr="003151FF">
        <w:rPr>
          <w:noProof/>
          <w:lang w:val="en-CA" w:eastAsia="ko-KR"/>
        </w:rPr>
        <w:t>,</w:t>
      </w:r>
      <w:r w:rsidRPr="003151FF">
        <w:rPr>
          <w:noProof/>
          <w:lang w:val="en-CA" w:eastAsia="ko-KR"/>
        </w:rPr>
        <w:t xml:space="preserve"> and </w:t>
      </w:r>
      <w:r w:rsidRPr="003151FF" w:rsidDel="003C51E6">
        <w:rPr>
          <w:noProof/>
          <w:lang w:val="en-CA" w:eastAsia="ko-KR"/>
        </w:rPr>
        <w:t>mvLXB</w:t>
      </w:r>
      <w:r w:rsidRPr="003151FF">
        <w:rPr>
          <w:noProof/>
          <w:lang w:val="en-CA"/>
        </w:rPr>
        <w:t xml:space="preserve"> </w:t>
      </w:r>
      <w:r w:rsidR="003561E2">
        <w:rPr>
          <w:noProof/>
          <w:lang w:val="en-CA"/>
        </w:rPr>
        <w:t>are</w:t>
      </w:r>
      <w:r w:rsidR="003561E2" w:rsidRPr="003151FF">
        <w:rPr>
          <w:noProof/>
          <w:lang w:val="en-CA"/>
        </w:rPr>
        <w:t xml:space="preserve"> </w:t>
      </w:r>
      <w:r w:rsidRPr="003151FF">
        <w:rPr>
          <w:noProof/>
          <w:lang w:val="en-CA"/>
        </w:rPr>
        <w:t xml:space="preserve">the output of the </w:t>
      </w:r>
      <w:r w:rsidRPr="003151FF" w:rsidDel="003C51E6">
        <w:rPr>
          <w:noProof/>
          <w:lang w:val="en-CA" w:eastAsia="ko-KR"/>
        </w:rPr>
        <w:t xml:space="preserve">derivation process for motion vector predictor candidates from neighbouring prediction unit partitions </w:t>
      </w:r>
      <w:r w:rsidRPr="003151FF">
        <w:rPr>
          <w:noProof/>
          <w:lang w:val="en-CA" w:eastAsia="ko-KR"/>
        </w:rPr>
        <w:t xml:space="preserve">specified </w:t>
      </w:r>
      <w:r w:rsidRPr="00C9691B" w:rsidDel="003C51E6">
        <w:rPr>
          <w:noProof/>
          <w:lang w:val="en-CA" w:eastAsia="ko-KR"/>
        </w:rPr>
        <w:t xml:space="preserve">in clause </w:t>
      </w:r>
      <w:r w:rsidRPr="00A44B62">
        <w:rPr>
          <w:noProof/>
          <w:lang w:val="en-CA" w:eastAsia="ko-KR"/>
        </w:rPr>
        <w:t>8.5.3.2.7</w:t>
      </w:r>
      <w:r w:rsidR="003561E2">
        <w:rPr>
          <w:noProof/>
          <w:lang w:val="en-CA" w:eastAsia="ko-KR"/>
        </w:rPr>
        <w:t>,</w:t>
      </w:r>
      <w:r w:rsidRPr="00A44B62">
        <w:rPr>
          <w:noProof/>
          <w:lang w:val="en-CA" w:eastAsia="ko-KR"/>
        </w:rPr>
        <w:t xml:space="preserve"> </w:t>
      </w:r>
      <w:r w:rsidR="00EE1129" w:rsidRPr="00A44B62">
        <w:rPr>
          <w:noProof/>
          <w:lang w:val="en-CA" w:eastAsia="ko-KR"/>
        </w:rPr>
        <w:t xml:space="preserve">the </w:t>
      </w:r>
      <w:r w:rsidRPr="00A44B62">
        <w:rPr>
          <w:noProof/>
          <w:lang w:val="en-CA" w:eastAsia="ko-KR"/>
        </w:rPr>
        <w:t>following applies</w:t>
      </w:r>
      <w:r w:rsidRPr="00A44B62">
        <w:rPr>
          <w:lang w:val="en-CA"/>
        </w:rPr>
        <w:t>:</w:t>
      </w:r>
    </w:p>
    <w:p w14:paraId="4E0CDAD2" w14:textId="77777777" w:rsidR="002755A8" w:rsidRPr="00A44B62" w:rsidRDefault="002755A8" w:rsidP="002755A8">
      <w:pPr>
        <w:pStyle w:val="enumlev1"/>
        <w:tabs>
          <w:tab w:val="clear" w:pos="794"/>
          <w:tab w:val="clear" w:pos="1191"/>
          <w:tab w:val="left" w:pos="851"/>
          <w:tab w:val="left" w:pos="1276"/>
        </w:tabs>
        <w:ind w:left="1276"/>
        <w:rPr>
          <w:lang w:val="en-CA"/>
        </w:rPr>
      </w:pPr>
      <w:r w:rsidRPr="00A44B62">
        <w:rPr>
          <w:lang w:val="en-CA"/>
        </w:rPr>
        <w:t>–</w:t>
      </w:r>
      <w:r w:rsidRPr="00A44B62">
        <w:rPr>
          <w:lang w:val="en-CA"/>
        </w:rPr>
        <w:tab/>
        <w:t>If numSpatialMvpCand is equal to 0, mvp_l0_</w:t>
      </w:r>
      <w:proofErr w:type="gramStart"/>
      <w:r w:rsidRPr="00A44B62">
        <w:rPr>
          <w:lang w:val="en-CA"/>
        </w:rPr>
        <w:t>flag</w:t>
      </w:r>
      <w:r w:rsidRPr="00A44B62" w:rsidDel="003C51E6">
        <w:rPr>
          <w:noProof/>
          <w:lang w:val="en-CA" w:eastAsia="ko-KR"/>
        </w:rPr>
        <w:t>[</w:t>
      </w:r>
      <w:proofErr w:type="gramEnd"/>
      <w:r w:rsidRPr="00A44B62" w:rsidDel="003C51E6">
        <w:rPr>
          <w:noProof/>
          <w:lang w:val="en-CA"/>
        </w:rPr>
        <w:t> x</w:t>
      </w:r>
      <w:r w:rsidRPr="00A44B62">
        <w:rPr>
          <w:noProof/>
          <w:lang w:val="en-CA"/>
        </w:rPr>
        <w:t>Pb</w:t>
      </w:r>
      <w:r w:rsidRPr="00A44B62" w:rsidDel="003C51E6">
        <w:rPr>
          <w:noProof/>
          <w:lang w:val="en-CA" w:eastAsia="ko-KR"/>
        </w:rPr>
        <w:t> ][ y</w:t>
      </w:r>
      <w:r w:rsidRPr="00A44B62">
        <w:rPr>
          <w:noProof/>
          <w:lang w:val="en-CA"/>
        </w:rPr>
        <w:t>Pb</w:t>
      </w:r>
      <w:r w:rsidRPr="00A44B62" w:rsidDel="003C51E6">
        <w:rPr>
          <w:noProof/>
          <w:lang w:val="en-CA" w:eastAsia="ko-KR"/>
        </w:rPr>
        <w:t> ]</w:t>
      </w:r>
      <w:r w:rsidRPr="00A44B62">
        <w:rPr>
          <w:lang w:val="en-CA"/>
        </w:rPr>
        <w:t xml:space="preserve"> and mvp_l1_flag</w:t>
      </w:r>
      <w:r w:rsidRPr="00A44B62" w:rsidDel="003C51E6">
        <w:rPr>
          <w:noProof/>
          <w:lang w:val="en-CA" w:eastAsia="ko-KR"/>
        </w:rPr>
        <w:t>[</w:t>
      </w:r>
      <w:r w:rsidRPr="00A44B62" w:rsidDel="003C51E6">
        <w:rPr>
          <w:noProof/>
          <w:lang w:val="en-CA"/>
        </w:rPr>
        <w:t> x</w:t>
      </w:r>
      <w:r w:rsidRPr="00A44B62">
        <w:rPr>
          <w:noProof/>
          <w:lang w:val="en-CA"/>
        </w:rPr>
        <w:t>Pb</w:t>
      </w:r>
      <w:r w:rsidRPr="00A44B62" w:rsidDel="003C51E6">
        <w:rPr>
          <w:noProof/>
          <w:lang w:val="en-CA" w:eastAsia="ko-KR"/>
        </w:rPr>
        <w:t> ][ y</w:t>
      </w:r>
      <w:r w:rsidRPr="00A44B62">
        <w:rPr>
          <w:noProof/>
          <w:lang w:val="en-CA"/>
        </w:rPr>
        <w:t>Pb</w:t>
      </w:r>
      <w:r w:rsidRPr="00A44B62" w:rsidDel="003C51E6">
        <w:rPr>
          <w:noProof/>
          <w:lang w:val="en-CA" w:eastAsia="ko-KR"/>
        </w:rPr>
        <w:t> ]</w:t>
      </w:r>
      <w:r w:rsidRPr="00A44B62">
        <w:rPr>
          <w:noProof/>
          <w:lang w:val="en-CA" w:eastAsia="ko-KR"/>
        </w:rPr>
        <w:t xml:space="preserve"> </w:t>
      </w:r>
      <w:r w:rsidR="003561E2">
        <w:rPr>
          <w:noProof/>
          <w:lang w:val="en-CA" w:eastAsia="ko-KR"/>
        </w:rPr>
        <w:t>is</w:t>
      </w:r>
      <w:r w:rsidRPr="00A44B62">
        <w:rPr>
          <w:noProof/>
          <w:lang w:val="en-CA" w:eastAsia="ko-KR"/>
        </w:rPr>
        <w:t xml:space="preserve"> equal to 1</w:t>
      </w:r>
      <w:r w:rsidRPr="00A44B62">
        <w:rPr>
          <w:lang w:val="en-CA"/>
        </w:rPr>
        <w:t>.</w:t>
      </w:r>
    </w:p>
    <w:p w14:paraId="5E338D6B" w14:textId="77777777" w:rsidR="002755A8" w:rsidRPr="00A44B62" w:rsidRDefault="002755A8" w:rsidP="002755A8">
      <w:pPr>
        <w:pStyle w:val="enumlev1"/>
        <w:tabs>
          <w:tab w:val="clear" w:pos="794"/>
          <w:tab w:val="clear" w:pos="1191"/>
          <w:tab w:val="left" w:pos="851"/>
          <w:tab w:val="left" w:pos="1276"/>
        </w:tabs>
        <w:ind w:left="1276"/>
        <w:rPr>
          <w:lang w:val="en-CA"/>
        </w:rPr>
      </w:pPr>
      <w:r w:rsidRPr="00A44B62">
        <w:rPr>
          <w:lang w:val="en-CA"/>
        </w:rPr>
        <w:t>–</w:t>
      </w:r>
      <w:r w:rsidRPr="00A44B62">
        <w:rPr>
          <w:lang w:val="en-CA"/>
        </w:rPr>
        <w:tab/>
        <w:t xml:space="preserve">Otherwise </w:t>
      </w:r>
      <w:r w:rsidR="0023350B" w:rsidRPr="00A44B62">
        <w:rPr>
          <w:lang w:val="en-CA"/>
        </w:rPr>
        <w:t>(</w:t>
      </w:r>
      <w:r w:rsidRPr="00A44B62">
        <w:rPr>
          <w:lang w:val="en-CA"/>
        </w:rPr>
        <w:t xml:space="preserve">numSpatialMvpCand is greater than </w:t>
      </w:r>
      <w:r w:rsidR="00D76059" w:rsidRPr="00A44B62">
        <w:rPr>
          <w:lang w:val="en-CA"/>
        </w:rPr>
        <w:t>0</w:t>
      </w:r>
      <w:r w:rsidR="00806EB4" w:rsidRPr="00A44B62">
        <w:rPr>
          <w:noProof/>
          <w:lang w:val="en-CA" w:eastAsia="ko-KR"/>
        </w:rPr>
        <w:t>)</w:t>
      </w:r>
      <w:r w:rsidRPr="00A44B62">
        <w:rPr>
          <w:lang w:val="en-CA"/>
        </w:rPr>
        <w:t>, mvp_l0_</w:t>
      </w:r>
      <w:proofErr w:type="gramStart"/>
      <w:r w:rsidRPr="00A44B62">
        <w:rPr>
          <w:lang w:val="en-CA"/>
        </w:rPr>
        <w:t>flag</w:t>
      </w:r>
      <w:r w:rsidRPr="00A44B62" w:rsidDel="003C51E6">
        <w:rPr>
          <w:noProof/>
          <w:lang w:val="en-CA" w:eastAsia="ko-KR"/>
        </w:rPr>
        <w:t>[</w:t>
      </w:r>
      <w:proofErr w:type="gramEnd"/>
      <w:r w:rsidRPr="00A44B62" w:rsidDel="003C51E6">
        <w:rPr>
          <w:noProof/>
          <w:lang w:val="en-CA"/>
        </w:rPr>
        <w:t> x</w:t>
      </w:r>
      <w:r w:rsidRPr="00A44B62">
        <w:rPr>
          <w:noProof/>
          <w:lang w:val="en-CA"/>
        </w:rPr>
        <w:t>Pb</w:t>
      </w:r>
      <w:r w:rsidRPr="00A44B62" w:rsidDel="003C51E6">
        <w:rPr>
          <w:noProof/>
          <w:lang w:val="en-CA" w:eastAsia="ko-KR"/>
        </w:rPr>
        <w:t> ][ y</w:t>
      </w:r>
      <w:r w:rsidRPr="00A44B62">
        <w:rPr>
          <w:noProof/>
          <w:lang w:val="en-CA"/>
        </w:rPr>
        <w:t>Pb</w:t>
      </w:r>
      <w:r w:rsidRPr="00A44B62" w:rsidDel="003C51E6">
        <w:rPr>
          <w:noProof/>
          <w:lang w:val="en-CA" w:eastAsia="ko-KR"/>
        </w:rPr>
        <w:t> ]</w:t>
      </w:r>
      <w:r w:rsidRPr="00A44B62">
        <w:rPr>
          <w:lang w:val="en-CA"/>
        </w:rPr>
        <w:t xml:space="preserve"> and mvp_l1_flag</w:t>
      </w:r>
      <w:r w:rsidRPr="00A44B62" w:rsidDel="003C51E6">
        <w:rPr>
          <w:noProof/>
          <w:lang w:val="en-CA" w:eastAsia="ko-KR"/>
        </w:rPr>
        <w:t>[</w:t>
      </w:r>
      <w:r w:rsidRPr="00A44B62" w:rsidDel="003C51E6">
        <w:rPr>
          <w:noProof/>
          <w:lang w:val="en-CA"/>
        </w:rPr>
        <w:t> x</w:t>
      </w:r>
      <w:r w:rsidRPr="00A44B62">
        <w:rPr>
          <w:noProof/>
          <w:lang w:val="en-CA"/>
        </w:rPr>
        <w:t>Pb</w:t>
      </w:r>
      <w:r w:rsidRPr="00A44B62" w:rsidDel="003C51E6">
        <w:rPr>
          <w:noProof/>
          <w:lang w:val="en-CA" w:eastAsia="ko-KR"/>
        </w:rPr>
        <w:t> ][ y</w:t>
      </w:r>
      <w:r w:rsidRPr="00A44B62">
        <w:rPr>
          <w:noProof/>
          <w:lang w:val="en-CA"/>
        </w:rPr>
        <w:t>Pb</w:t>
      </w:r>
      <w:r w:rsidRPr="00A44B62" w:rsidDel="003C51E6">
        <w:rPr>
          <w:noProof/>
          <w:lang w:val="en-CA" w:eastAsia="ko-KR"/>
        </w:rPr>
        <w:t> ]</w:t>
      </w:r>
      <w:r w:rsidRPr="00A44B62">
        <w:rPr>
          <w:noProof/>
          <w:lang w:val="en-CA" w:eastAsia="ko-KR"/>
        </w:rPr>
        <w:t xml:space="preserve"> </w:t>
      </w:r>
      <w:r w:rsidR="003561E2">
        <w:rPr>
          <w:noProof/>
          <w:lang w:val="en-CA" w:eastAsia="ko-KR"/>
        </w:rPr>
        <w:t>is</w:t>
      </w:r>
      <w:r w:rsidRPr="00A44B62">
        <w:rPr>
          <w:noProof/>
          <w:lang w:val="en-CA" w:eastAsia="ko-KR"/>
        </w:rPr>
        <w:t xml:space="preserve"> in the range of 0 to </w:t>
      </w:r>
      <w:r w:rsidRPr="00A44B62">
        <w:rPr>
          <w:lang w:val="en-CA"/>
        </w:rPr>
        <w:t>numSpatialMvpCand</w:t>
      </w:r>
      <w:r w:rsidR="00095488" w:rsidRPr="00A44B62">
        <w:rPr>
          <w:noProof/>
          <w:lang w:val="en-CA"/>
        </w:rPr>
        <w:t> − </w:t>
      </w:r>
      <w:r w:rsidRPr="00A44B62">
        <w:rPr>
          <w:lang w:val="en-CA"/>
        </w:rPr>
        <w:t>1, inclusive.</w:t>
      </w:r>
    </w:p>
    <w:p w14:paraId="7AC5279F" w14:textId="77777777" w:rsidR="002755A8" w:rsidRPr="00FD5B8E" w:rsidRDefault="002755A8" w:rsidP="00E3618E">
      <w:pPr>
        <w:pStyle w:val="enumlev1"/>
        <w:ind w:left="397"/>
        <w:rPr>
          <w:sz w:val="18"/>
          <w:szCs w:val="18"/>
          <w:lang w:val="en-CA"/>
        </w:rPr>
      </w:pPr>
      <w:r w:rsidRPr="00A44B62">
        <w:rPr>
          <w:sz w:val="18"/>
          <w:szCs w:val="18"/>
          <w:lang w:val="en-CA"/>
        </w:rPr>
        <w:t>NOTE </w:t>
      </w:r>
      <w:r w:rsidRPr="00FD5B8E">
        <w:rPr>
          <w:lang w:val="en-CA"/>
        </w:rPr>
        <w:fldChar w:fldCharType="begin" w:fldLock="1"/>
      </w:r>
      <w:r w:rsidRPr="00FD5B8E">
        <w:rPr>
          <w:lang w:val="en-CA"/>
        </w:rPr>
        <w:instrText xml:space="preserve"> SEQ NoteCounter \* MERGEFORMAT \r 1 </w:instrText>
      </w:r>
      <w:r w:rsidRPr="00FD5B8E">
        <w:rPr>
          <w:lang w:val="en-CA"/>
        </w:rPr>
        <w:fldChar w:fldCharType="separate"/>
      </w:r>
      <w:r w:rsidRPr="00FD5B8E">
        <w:rPr>
          <w:noProof/>
          <w:sz w:val="18"/>
          <w:szCs w:val="18"/>
          <w:lang w:val="en-CA"/>
        </w:rPr>
        <w:t>1</w:t>
      </w:r>
      <w:r w:rsidRPr="00FD5B8E">
        <w:rPr>
          <w:noProof/>
          <w:sz w:val="18"/>
          <w:szCs w:val="18"/>
          <w:lang w:val="en-CA"/>
        </w:rPr>
        <w:fldChar w:fldCharType="end"/>
      </w:r>
      <w:r w:rsidRPr="00FD5B8E">
        <w:rPr>
          <w:sz w:val="18"/>
          <w:szCs w:val="18"/>
          <w:lang w:val="en-CA"/>
        </w:rPr>
        <w:t> – The first constraint restricts motion vectors to point to full-sample locations inside each identified tile set and to fractional-sample locations that require only full-sample locations inside each identified tile set for interpolation.</w:t>
      </w:r>
      <w:r w:rsidR="00AD04C9" w:rsidRPr="00FD5B8E">
        <w:rPr>
          <w:sz w:val="18"/>
          <w:szCs w:val="18"/>
          <w:lang w:val="en-CA"/>
        </w:rPr>
        <w:t xml:space="preserve"> The second constraint restricts </w:t>
      </w:r>
      <w:r w:rsidR="003561E2">
        <w:rPr>
          <w:sz w:val="18"/>
          <w:szCs w:val="18"/>
          <w:lang w:val="en-CA"/>
        </w:rPr>
        <w:t xml:space="preserve">the </w:t>
      </w:r>
      <w:r w:rsidR="00AD04C9" w:rsidRPr="00FD5B8E">
        <w:rPr>
          <w:sz w:val="18"/>
          <w:szCs w:val="18"/>
          <w:lang w:val="en-CA"/>
        </w:rPr>
        <w:t>usage of motion vector candidates derived from blocks outside each identified tile set.</w:t>
      </w:r>
    </w:p>
    <w:p w14:paraId="788DF239" w14:textId="77777777" w:rsidR="003561E2" w:rsidRPr="00A44B62" w:rsidRDefault="003561E2" w:rsidP="00772D0B">
      <w:pPr>
        <w:keepLines/>
        <w:spacing w:before="360"/>
        <w:outlineLvl w:val="0"/>
        <w:rPr>
          <w:i/>
          <w:noProof/>
          <w:sz w:val="24"/>
        </w:rPr>
      </w:pPr>
      <w:r w:rsidRPr="00A44B62">
        <w:rPr>
          <w:i/>
          <w:noProof/>
          <w:sz w:val="24"/>
        </w:rPr>
        <w:t>In D.3.30 (</w:t>
      </w:r>
      <w:r w:rsidRPr="00A44B62">
        <w:rPr>
          <w:bCs/>
          <w:i/>
          <w:noProof/>
          <w:sz w:val="24"/>
        </w:rPr>
        <w:t xml:space="preserve">Temporal motion-constrained tile sets SEI message </w:t>
      </w:r>
      <w:r w:rsidRPr="00A44B62">
        <w:rPr>
          <w:i/>
          <w:noProof/>
          <w:sz w:val="24"/>
        </w:rPr>
        <w:t>semantics)</w:t>
      </w:r>
      <w:r>
        <w:rPr>
          <w:i/>
          <w:noProof/>
          <w:sz w:val="24"/>
        </w:rPr>
        <w:t>, renumber the subsequent NOTEs to account for the added NOTE.</w:t>
      </w:r>
    </w:p>
    <w:p w14:paraId="78927176" w14:textId="3B0682FB" w:rsidR="003561E2" w:rsidRPr="00A44B62" w:rsidRDefault="003561E2" w:rsidP="00772D0B">
      <w:pPr>
        <w:keepLines/>
        <w:spacing w:before="360"/>
        <w:outlineLvl w:val="0"/>
        <w:rPr>
          <w:i/>
          <w:noProof/>
          <w:sz w:val="24"/>
        </w:rPr>
      </w:pPr>
      <w:r w:rsidRPr="00A44B62">
        <w:rPr>
          <w:i/>
          <w:noProof/>
          <w:sz w:val="24"/>
        </w:rPr>
        <w:t>In D.3.30 (</w:t>
      </w:r>
      <w:r w:rsidRPr="00A44B62">
        <w:rPr>
          <w:bCs/>
          <w:i/>
          <w:noProof/>
          <w:sz w:val="24"/>
        </w:rPr>
        <w:t xml:space="preserve">Temporal motion-constrained tile sets SEI message </w:t>
      </w:r>
      <w:r w:rsidRPr="00A44B62">
        <w:rPr>
          <w:i/>
          <w:noProof/>
          <w:sz w:val="24"/>
        </w:rPr>
        <w:t>semantics)</w:t>
      </w:r>
      <w:r>
        <w:rPr>
          <w:i/>
          <w:noProof/>
          <w:sz w:val="24"/>
        </w:rPr>
        <w:t xml:space="preserve"> and </w:t>
      </w:r>
      <w:r w:rsidR="00131FB1">
        <w:rPr>
          <w:i/>
          <w:noProof/>
          <w:sz w:val="24"/>
        </w:rPr>
        <w:t>subsequent subclauses of Annex D</w:t>
      </w:r>
      <w:r>
        <w:rPr>
          <w:i/>
          <w:noProof/>
          <w:sz w:val="24"/>
        </w:rPr>
        <w:t>, renumber the subsequent formulae to account for the added formula</w:t>
      </w:r>
      <w:r w:rsidR="00C112A7">
        <w:rPr>
          <w:i/>
          <w:noProof/>
          <w:sz w:val="24"/>
        </w:rPr>
        <w:t>e</w:t>
      </w:r>
      <w:r>
        <w:rPr>
          <w:i/>
          <w:noProof/>
          <w:sz w:val="24"/>
        </w:rPr>
        <w:t>.</w:t>
      </w:r>
    </w:p>
    <w:p w14:paraId="2517A658" w14:textId="77777777" w:rsidR="00D42037" w:rsidRPr="00FD5B8E" w:rsidRDefault="00D42037" w:rsidP="00D42037">
      <w:pPr>
        <w:keepNext/>
        <w:keepLines/>
        <w:spacing w:before="360"/>
        <w:outlineLvl w:val="0"/>
        <w:rPr>
          <w:i/>
          <w:noProof/>
          <w:sz w:val="24"/>
        </w:rPr>
      </w:pPr>
      <w:r w:rsidRPr="00FD5B8E">
        <w:rPr>
          <w:i/>
          <w:noProof/>
          <w:sz w:val="24"/>
        </w:rPr>
        <w:t>In D.3.30 (</w:t>
      </w:r>
      <w:r w:rsidRPr="00FD5B8E">
        <w:rPr>
          <w:bCs/>
          <w:i/>
          <w:noProof/>
          <w:sz w:val="24"/>
        </w:rPr>
        <w:t xml:space="preserve">Temporal motion-constrained tile sets SEI message </w:t>
      </w:r>
      <w:r w:rsidRPr="00FD5B8E">
        <w:rPr>
          <w:i/>
          <w:noProof/>
          <w:sz w:val="24"/>
        </w:rPr>
        <w:t>semantics), remove the following paragraph:</w:t>
      </w:r>
    </w:p>
    <w:p w14:paraId="175535CB" w14:textId="77777777" w:rsidR="00D42037" w:rsidRPr="003151FF" w:rsidRDefault="00D42037" w:rsidP="00E3618E">
      <w:pPr>
        <w:pStyle w:val="LightGrid-Accent31"/>
        <w:ind w:leftChars="0" w:left="0"/>
        <w:jc w:val="both"/>
        <w:rPr>
          <w:sz w:val="20"/>
        </w:rPr>
      </w:pPr>
      <w:r w:rsidRPr="003151FF">
        <w:rPr>
          <w:sz w:val="20"/>
        </w:rPr>
        <w:t>The number of temporal motion-constrained tile sets SEI messages applicable to the same nuh_layer_id value in each access unit shall not exceed 5.</w:t>
      </w:r>
    </w:p>
    <w:p w14:paraId="3AFD6C96" w14:textId="77777777" w:rsidR="007849DD" w:rsidRPr="00A44B62" w:rsidRDefault="007849DD" w:rsidP="007849DD">
      <w:pPr>
        <w:keepNext/>
        <w:keepLines/>
        <w:spacing w:before="360"/>
        <w:outlineLvl w:val="0"/>
        <w:rPr>
          <w:i/>
          <w:noProof/>
          <w:sz w:val="24"/>
        </w:rPr>
      </w:pPr>
      <w:r w:rsidRPr="003151FF">
        <w:rPr>
          <w:i/>
          <w:noProof/>
          <w:sz w:val="24"/>
        </w:rPr>
        <w:t>In D.3.30</w:t>
      </w:r>
      <w:r w:rsidR="009C4D9F" w:rsidRPr="003151FF">
        <w:rPr>
          <w:i/>
          <w:noProof/>
          <w:sz w:val="24"/>
        </w:rPr>
        <w:t xml:space="preserve"> (</w:t>
      </w:r>
      <w:r w:rsidR="009C4D9F" w:rsidRPr="003151FF">
        <w:rPr>
          <w:bCs/>
          <w:i/>
          <w:noProof/>
          <w:sz w:val="24"/>
        </w:rPr>
        <w:t xml:space="preserve">Temporal motion-constrained tile sets SEI message </w:t>
      </w:r>
      <w:r w:rsidR="009C4D9F" w:rsidRPr="003151FF">
        <w:rPr>
          <w:i/>
          <w:noProof/>
          <w:sz w:val="24"/>
        </w:rPr>
        <w:t>semantics)</w:t>
      </w:r>
      <w:r w:rsidRPr="00C9691B">
        <w:rPr>
          <w:i/>
          <w:noProof/>
          <w:sz w:val="24"/>
        </w:rPr>
        <w:t>, add the following paragraph</w:t>
      </w:r>
      <w:r w:rsidR="004C4FB7" w:rsidRPr="00A44B62">
        <w:rPr>
          <w:i/>
          <w:noProof/>
          <w:sz w:val="24"/>
        </w:rPr>
        <w:t>s</w:t>
      </w:r>
      <w:r w:rsidRPr="00A44B62">
        <w:rPr>
          <w:i/>
          <w:noProof/>
          <w:sz w:val="24"/>
        </w:rPr>
        <w:t xml:space="preserve"> immediately before the semantics of mc_all_tiles_exact_sample_value_match_flag:</w:t>
      </w:r>
    </w:p>
    <w:p w14:paraId="273B870B" w14:textId="77777777" w:rsidR="007849DD" w:rsidRPr="00A44B62" w:rsidRDefault="003561E2" w:rsidP="00E3618E">
      <w:pPr>
        <w:jc w:val="both"/>
        <w:rPr>
          <w:sz w:val="20"/>
        </w:rPr>
      </w:pPr>
      <w:r w:rsidRPr="003561E2">
        <w:rPr>
          <w:sz w:val="20"/>
        </w:rPr>
        <w:t>When a temporal motion-constrained tile sets SEI message is present</w:t>
      </w:r>
      <w:r>
        <w:rPr>
          <w:sz w:val="20"/>
        </w:rPr>
        <w:t>,</w:t>
      </w:r>
      <w:r w:rsidRPr="003561E2">
        <w:rPr>
          <w:sz w:val="20"/>
        </w:rPr>
        <w:t xml:space="preserve"> </w:t>
      </w:r>
      <w:r>
        <w:rPr>
          <w:sz w:val="20"/>
        </w:rPr>
        <w:t>a</w:t>
      </w:r>
      <w:r w:rsidR="007849DD" w:rsidRPr="00A44B62">
        <w:rPr>
          <w:sz w:val="20"/>
        </w:rPr>
        <w:t xml:space="preserve"> slice segment that contains one or more tiles </w:t>
      </w:r>
      <w:r>
        <w:rPr>
          <w:sz w:val="20"/>
        </w:rPr>
        <w:t>in</w:t>
      </w:r>
      <w:r w:rsidR="007849DD" w:rsidRPr="00A44B62">
        <w:rPr>
          <w:sz w:val="20"/>
        </w:rPr>
        <w:t xml:space="preserve"> any </w:t>
      </w:r>
      <w:proofErr w:type="gramStart"/>
      <w:r w:rsidR="007849DD" w:rsidRPr="00A44B62">
        <w:rPr>
          <w:sz w:val="20"/>
        </w:rPr>
        <w:t xml:space="preserve">particular </w:t>
      </w:r>
      <w:r w:rsidR="00E6239E">
        <w:rPr>
          <w:sz w:val="20"/>
        </w:rPr>
        <w:t>temporal</w:t>
      </w:r>
      <w:proofErr w:type="gramEnd"/>
      <w:r w:rsidR="00E6239E">
        <w:rPr>
          <w:sz w:val="20"/>
        </w:rPr>
        <w:t xml:space="preserve"> </w:t>
      </w:r>
      <w:r>
        <w:rPr>
          <w:sz w:val="20"/>
        </w:rPr>
        <w:t>motion-constrained tile set</w:t>
      </w:r>
      <w:r w:rsidR="007849DD" w:rsidRPr="00A44B62">
        <w:rPr>
          <w:sz w:val="20"/>
        </w:rPr>
        <w:t xml:space="preserve"> shall not be a dependent slice segment of an independent slice segment that contains one or more tiles that do not belong to </w:t>
      </w:r>
      <w:r>
        <w:rPr>
          <w:sz w:val="20"/>
        </w:rPr>
        <w:t xml:space="preserve">that </w:t>
      </w:r>
      <w:r w:rsidR="00E6239E">
        <w:rPr>
          <w:sz w:val="20"/>
        </w:rPr>
        <w:t xml:space="preserve">temporal </w:t>
      </w:r>
      <w:r>
        <w:rPr>
          <w:sz w:val="20"/>
        </w:rPr>
        <w:t>motion-constrained tile set</w:t>
      </w:r>
      <w:r w:rsidR="007849DD" w:rsidRPr="00A44B62">
        <w:rPr>
          <w:sz w:val="20"/>
        </w:rPr>
        <w:t>.</w:t>
      </w:r>
    </w:p>
    <w:p w14:paraId="31B86E97" w14:textId="77777777" w:rsidR="00E6239E" w:rsidRDefault="00E6239E" w:rsidP="00E3618E">
      <w:pPr>
        <w:jc w:val="both"/>
        <w:rPr>
          <w:sz w:val="20"/>
        </w:rPr>
      </w:pPr>
      <w:r>
        <w:rPr>
          <w:sz w:val="20"/>
        </w:rPr>
        <w:t xml:space="preserve">For purposes of referencing a </w:t>
      </w:r>
      <w:proofErr w:type="gramStart"/>
      <w:r>
        <w:rPr>
          <w:sz w:val="20"/>
        </w:rPr>
        <w:t xml:space="preserve">particular </w:t>
      </w:r>
      <w:r w:rsidRPr="003561E2">
        <w:rPr>
          <w:sz w:val="20"/>
        </w:rPr>
        <w:t>temporal</w:t>
      </w:r>
      <w:proofErr w:type="gramEnd"/>
      <w:r w:rsidRPr="003561E2">
        <w:rPr>
          <w:sz w:val="20"/>
        </w:rPr>
        <w:t xml:space="preserve"> </w:t>
      </w:r>
      <w:r>
        <w:rPr>
          <w:sz w:val="20"/>
        </w:rPr>
        <w:t xml:space="preserve">motion-constrained tile set that is identified in a </w:t>
      </w:r>
      <w:r w:rsidRPr="003561E2">
        <w:rPr>
          <w:sz w:val="20"/>
        </w:rPr>
        <w:t>temporal motion-constrained tile sets SEI message</w:t>
      </w:r>
      <w:r>
        <w:rPr>
          <w:sz w:val="20"/>
        </w:rPr>
        <w:t xml:space="preserve"> (e.g., for </w:t>
      </w:r>
      <w:r w:rsidR="00F83F5A">
        <w:rPr>
          <w:sz w:val="20"/>
        </w:rPr>
        <w:t>use with</w:t>
      </w:r>
      <w:r>
        <w:rPr>
          <w:sz w:val="20"/>
        </w:rPr>
        <w:t xml:space="preserve"> </w:t>
      </w:r>
      <w:r w:rsidR="00F83F5A">
        <w:rPr>
          <w:sz w:val="20"/>
        </w:rPr>
        <w:t>a m</w:t>
      </w:r>
      <w:r w:rsidR="00F83F5A" w:rsidRPr="00F83F5A">
        <w:rPr>
          <w:sz w:val="20"/>
        </w:rPr>
        <w:t>otion-constrained tile sets extraction information sets SEI message</w:t>
      </w:r>
      <w:r w:rsidR="00F83F5A">
        <w:rPr>
          <w:sz w:val="20"/>
        </w:rPr>
        <w:t xml:space="preserve"> or a m</w:t>
      </w:r>
      <w:r w:rsidR="00F83F5A" w:rsidRPr="00F83F5A">
        <w:rPr>
          <w:sz w:val="20"/>
        </w:rPr>
        <w:t>otion-constrained tile sets extraction information nesting SEI message</w:t>
      </w:r>
      <w:r w:rsidR="00C27933">
        <w:rPr>
          <w:sz w:val="20"/>
        </w:rPr>
        <w:t>), an MCTS index is defined as follows:</w:t>
      </w:r>
    </w:p>
    <w:p w14:paraId="0B77562C" w14:textId="77777777" w:rsidR="00F83F5A" w:rsidRDefault="00F83F5A" w:rsidP="00C56F3D">
      <w:pPr>
        <w:pStyle w:val="enumlev1"/>
        <w:ind w:left="397"/>
        <w:rPr>
          <w:lang w:val="en-CA"/>
        </w:rPr>
      </w:pPr>
      <w:r w:rsidRPr="00A44B62">
        <w:rPr>
          <w:lang w:val="en-CA"/>
        </w:rPr>
        <w:t>–</w:t>
      </w:r>
      <w:r w:rsidRPr="00A44B62">
        <w:rPr>
          <w:lang w:val="en-CA"/>
        </w:rPr>
        <w:tab/>
      </w:r>
      <w:r w:rsidR="004C4FB7" w:rsidRPr="00A44B62">
        <w:rPr>
          <w:lang w:val="en-CA"/>
        </w:rPr>
        <w:t xml:space="preserve">If the value of each_tile_one_tile_set_flag of the temporal </w:t>
      </w:r>
      <w:r w:rsidR="00C27933" w:rsidRPr="003561E2">
        <w:rPr>
          <w:lang w:val="en-CA"/>
        </w:rPr>
        <w:t xml:space="preserve">motion-constrained tile sets </w:t>
      </w:r>
      <w:r w:rsidR="004C4FB7" w:rsidRPr="00A44B62">
        <w:rPr>
          <w:lang w:val="en-CA"/>
        </w:rPr>
        <w:t>SEI message is equal to</w:t>
      </w:r>
      <w:r>
        <w:rPr>
          <w:lang w:val="en-CA"/>
        </w:rPr>
        <w:t> </w:t>
      </w:r>
      <w:r w:rsidR="004C4FB7" w:rsidRPr="00A44B62">
        <w:rPr>
          <w:lang w:val="en-CA"/>
        </w:rPr>
        <w:t xml:space="preserve">0, the MCTS </w:t>
      </w:r>
      <w:r w:rsidR="00C27933">
        <w:rPr>
          <w:lang w:val="en-CA"/>
        </w:rPr>
        <w:t>index</w:t>
      </w:r>
      <w:r w:rsidR="00C27933" w:rsidRPr="00A44B62">
        <w:rPr>
          <w:lang w:val="en-CA"/>
        </w:rPr>
        <w:t xml:space="preserve"> </w:t>
      </w:r>
      <w:r w:rsidR="004C4FB7" w:rsidRPr="00A44B62">
        <w:rPr>
          <w:lang w:val="en-CA"/>
        </w:rPr>
        <w:t>is the value of the variable i within the loop of the num_sets_in_message_minus1 + 1 sets of MCTS information specified by the temporal MCTS SEI message.</w:t>
      </w:r>
    </w:p>
    <w:p w14:paraId="7C319C1D" w14:textId="77777777" w:rsidR="004C4FB7" w:rsidRPr="00A44B62" w:rsidRDefault="00F83F5A" w:rsidP="00C56F3D">
      <w:pPr>
        <w:pStyle w:val="enumlev1"/>
        <w:ind w:left="397"/>
        <w:rPr>
          <w:lang w:val="en-CA"/>
        </w:rPr>
      </w:pPr>
      <w:r w:rsidRPr="00A44B62">
        <w:rPr>
          <w:lang w:val="en-CA"/>
        </w:rPr>
        <w:t>–</w:t>
      </w:r>
      <w:r w:rsidRPr="00A44B62">
        <w:rPr>
          <w:lang w:val="en-CA"/>
        </w:rPr>
        <w:tab/>
      </w:r>
      <w:r w:rsidR="004C4FB7" w:rsidRPr="00A44B62">
        <w:rPr>
          <w:lang w:val="en-CA"/>
        </w:rPr>
        <w:t xml:space="preserve">Otherwise, the MCTS </w:t>
      </w:r>
      <w:r w:rsidR="00C27933">
        <w:rPr>
          <w:lang w:val="en-CA"/>
        </w:rPr>
        <w:t>index of</w:t>
      </w:r>
      <w:r w:rsidR="004C4FB7" w:rsidRPr="00A44B62">
        <w:rPr>
          <w:lang w:val="en-CA"/>
        </w:rPr>
        <w:t xml:space="preserve"> each MCTS is the tile position of the tile in tile raster scan order.</w:t>
      </w:r>
    </w:p>
    <w:p w14:paraId="163F0557" w14:textId="77777777" w:rsidR="00141B48" w:rsidRPr="00A44B62" w:rsidRDefault="00141B48" w:rsidP="00141B48">
      <w:pPr>
        <w:keepNext/>
        <w:keepLines/>
        <w:spacing w:before="360"/>
        <w:outlineLvl w:val="0"/>
        <w:rPr>
          <w:i/>
          <w:noProof/>
          <w:sz w:val="24"/>
        </w:rPr>
      </w:pPr>
      <w:r w:rsidRPr="00A44B62">
        <w:rPr>
          <w:i/>
          <w:noProof/>
          <w:sz w:val="24"/>
        </w:rPr>
        <w:lastRenderedPageBreak/>
        <w:t>In D.3.30</w:t>
      </w:r>
      <w:r w:rsidR="00131FB1">
        <w:rPr>
          <w:i/>
          <w:noProof/>
          <w:sz w:val="24"/>
        </w:rPr>
        <w:t xml:space="preserve"> </w:t>
      </w:r>
      <w:r w:rsidR="00131FB1" w:rsidRPr="003151FF">
        <w:rPr>
          <w:i/>
          <w:noProof/>
          <w:sz w:val="24"/>
        </w:rPr>
        <w:t>(</w:t>
      </w:r>
      <w:r w:rsidR="00131FB1" w:rsidRPr="003151FF">
        <w:rPr>
          <w:bCs/>
          <w:i/>
          <w:noProof/>
          <w:sz w:val="24"/>
        </w:rPr>
        <w:t xml:space="preserve">Temporal motion-constrained tile sets SEI message </w:t>
      </w:r>
      <w:r w:rsidR="00131FB1" w:rsidRPr="003151FF">
        <w:rPr>
          <w:i/>
          <w:noProof/>
          <w:sz w:val="24"/>
        </w:rPr>
        <w:t>semantics)</w:t>
      </w:r>
      <w:r w:rsidRPr="00A44B62">
        <w:rPr>
          <w:i/>
          <w:noProof/>
          <w:sz w:val="24"/>
        </w:rPr>
        <w:t>, replace</w:t>
      </w:r>
      <w:r w:rsidR="00CC68F4" w:rsidRPr="00A44B62">
        <w:rPr>
          <w:i/>
          <w:noProof/>
          <w:sz w:val="24"/>
        </w:rPr>
        <w:t xml:space="preserve"> the following</w:t>
      </w:r>
      <w:r w:rsidR="00131FB1">
        <w:rPr>
          <w:i/>
          <w:noProof/>
          <w:sz w:val="24"/>
        </w:rPr>
        <w:t xml:space="preserve"> sentence</w:t>
      </w:r>
      <w:r w:rsidR="00CC68F4" w:rsidRPr="00A44B62">
        <w:rPr>
          <w:i/>
          <w:noProof/>
          <w:sz w:val="24"/>
        </w:rPr>
        <w:t>:</w:t>
      </w:r>
    </w:p>
    <w:p w14:paraId="0ABC9760" w14:textId="77777777" w:rsidR="00074448" w:rsidRPr="00A44B62" w:rsidRDefault="00074448" w:rsidP="00074448">
      <w:pPr>
        <w:jc w:val="both"/>
        <w:rPr>
          <w:sz w:val="20"/>
        </w:rPr>
      </w:pPr>
      <w:r w:rsidRPr="00A44B62">
        <w:rPr>
          <w:sz w:val="20"/>
        </w:rPr>
        <w:t>Decoders shall ignore (remove from the bitstream and discard) those SEI messages containing a value of mcts_</w:t>
      </w:r>
      <w:proofErr w:type="gramStart"/>
      <w:r w:rsidRPr="00A44B62">
        <w:rPr>
          <w:sz w:val="20"/>
        </w:rPr>
        <w:t>id[</w:t>
      </w:r>
      <w:proofErr w:type="gramEnd"/>
      <w:r w:rsidRPr="00A44B62">
        <w:rPr>
          <w:sz w:val="20"/>
        </w:rPr>
        <w:t> i ]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w:t>
      </w:r>
    </w:p>
    <w:p w14:paraId="0007FD45" w14:textId="77777777" w:rsidR="00141B48" w:rsidRPr="00A44B62" w:rsidRDefault="00141B48" w:rsidP="00141B48">
      <w:pPr>
        <w:keepNext/>
        <w:keepLines/>
        <w:spacing w:before="360"/>
        <w:outlineLvl w:val="1"/>
        <w:rPr>
          <w:i/>
          <w:noProof/>
          <w:sz w:val="24"/>
        </w:rPr>
      </w:pPr>
      <w:r w:rsidRPr="00A44B62">
        <w:rPr>
          <w:i/>
          <w:noProof/>
          <w:sz w:val="24"/>
        </w:rPr>
        <w:t>with the following:</w:t>
      </w:r>
    </w:p>
    <w:p w14:paraId="4D8BE6CE" w14:textId="77777777" w:rsidR="00141B48" w:rsidRPr="00A44B62" w:rsidRDefault="00141B48" w:rsidP="00141B48">
      <w:pPr>
        <w:jc w:val="both"/>
        <w:rPr>
          <w:noProof/>
          <w:sz w:val="20"/>
        </w:rPr>
      </w:pPr>
      <w:r w:rsidRPr="00A44B62">
        <w:rPr>
          <w:sz w:val="20"/>
        </w:rPr>
        <w:t xml:space="preserve">Decoders encountering a value of </w:t>
      </w:r>
      <w:r w:rsidR="00074448" w:rsidRPr="00A44B62">
        <w:rPr>
          <w:sz w:val="20"/>
        </w:rPr>
        <w:t>mcts_</w:t>
      </w:r>
      <w:proofErr w:type="gramStart"/>
      <w:r w:rsidR="00074448" w:rsidRPr="00A44B62">
        <w:rPr>
          <w:sz w:val="20"/>
        </w:rPr>
        <w:t>id[</w:t>
      </w:r>
      <w:proofErr w:type="gramEnd"/>
      <w:r w:rsidR="00074448" w:rsidRPr="00A44B62">
        <w:rPr>
          <w:sz w:val="20"/>
        </w:rPr>
        <w:t> i ]</w:t>
      </w:r>
      <w:r w:rsidRPr="00A44B62">
        <w:rPr>
          <w:sz w:val="20"/>
        </w:rPr>
        <w:t xml:space="preserve">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shall ignore it.</w:t>
      </w:r>
    </w:p>
    <w:p w14:paraId="0B224329" w14:textId="77777777" w:rsidR="002278CE" w:rsidRPr="00A44B62" w:rsidRDefault="00A31479" w:rsidP="00C56F3D">
      <w:pPr>
        <w:keepNext/>
        <w:keepLines/>
        <w:spacing w:before="360"/>
        <w:outlineLvl w:val="0"/>
        <w:rPr>
          <w:i/>
          <w:noProof/>
          <w:sz w:val="24"/>
        </w:rPr>
      </w:pPr>
      <w:r w:rsidRPr="00A44B62">
        <w:rPr>
          <w:i/>
          <w:noProof/>
          <w:sz w:val="24"/>
        </w:rPr>
        <w:t>In D.3.30 (</w:t>
      </w:r>
      <w:r w:rsidRPr="00A44B62">
        <w:rPr>
          <w:bCs/>
          <w:i/>
          <w:noProof/>
          <w:sz w:val="24"/>
        </w:rPr>
        <w:t xml:space="preserve">Temporal motion-constrained tile sets SEI message </w:t>
      </w:r>
      <w:r w:rsidRPr="00A44B62">
        <w:rPr>
          <w:i/>
          <w:noProof/>
          <w:sz w:val="24"/>
        </w:rPr>
        <w:t xml:space="preserve">semantics), </w:t>
      </w:r>
      <w:r w:rsidR="00F83F5A">
        <w:rPr>
          <w:i/>
          <w:noProof/>
          <w:sz w:val="24"/>
        </w:rPr>
        <w:t>after the</w:t>
      </w:r>
      <w:r w:rsidRPr="00A44B62">
        <w:rPr>
          <w:i/>
          <w:noProof/>
          <w:sz w:val="24"/>
        </w:rPr>
        <w:t xml:space="preserve"> paragrap</w:t>
      </w:r>
      <w:r w:rsidR="00D938E1" w:rsidRPr="00A44B62">
        <w:rPr>
          <w:i/>
          <w:noProof/>
          <w:sz w:val="24"/>
        </w:rPr>
        <w:t>h</w:t>
      </w:r>
      <w:r w:rsidR="00F83F5A">
        <w:rPr>
          <w:i/>
          <w:noProof/>
          <w:sz w:val="24"/>
        </w:rPr>
        <w:t xml:space="preserve"> providing the </w:t>
      </w:r>
      <w:r w:rsidR="00F83F5A" w:rsidRPr="00C56F3D">
        <w:rPr>
          <w:i/>
          <w:noProof/>
          <w:sz w:val="24"/>
          <w:szCs w:val="24"/>
        </w:rPr>
        <w:t xml:space="preserve">semantics of </w:t>
      </w:r>
      <w:r w:rsidR="002278CE" w:rsidRPr="00C56F3D">
        <w:rPr>
          <w:i/>
          <w:sz w:val="24"/>
          <w:szCs w:val="24"/>
        </w:rPr>
        <w:t>top_left_tile_</w:t>
      </w:r>
      <w:proofErr w:type="gramStart"/>
      <w:r w:rsidR="002278CE" w:rsidRPr="00C56F3D">
        <w:rPr>
          <w:i/>
          <w:sz w:val="24"/>
          <w:szCs w:val="24"/>
        </w:rPr>
        <w:t>index[</w:t>
      </w:r>
      <w:proofErr w:type="gramEnd"/>
      <w:r w:rsidR="002278CE" w:rsidRPr="00C56F3D">
        <w:rPr>
          <w:i/>
          <w:sz w:val="24"/>
          <w:szCs w:val="24"/>
        </w:rPr>
        <w:t> i ][ j ] and bottom_right_tile_index[ i ][ j ]</w:t>
      </w:r>
      <w:r w:rsidR="00F83F5A" w:rsidRPr="00C56F3D">
        <w:rPr>
          <w:i/>
          <w:sz w:val="24"/>
          <w:szCs w:val="24"/>
        </w:rPr>
        <w:t xml:space="preserve">, </w:t>
      </w:r>
      <w:r w:rsidR="00536EDE" w:rsidRPr="00C56F3D">
        <w:rPr>
          <w:i/>
          <w:noProof/>
          <w:sz w:val="24"/>
          <w:szCs w:val="24"/>
        </w:rPr>
        <w:t>add</w:t>
      </w:r>
      <w:r w:rsidR="00536EDE" w:rsidRPr="00A44B62">
        <w:rPr>
          <w:i/>
          <w:noProof/>
          <w:sz w:val="24"/>
        </w:rPr>
        <w:t xml:space="preserve"> </w:t>
      </w:r>
      <w:r w:rsidR="002278CE" w:rsidRPr="00A44B62">
        <w:rPr>
          <w:i/>
          <w:noProof/>
          <w:sz w:val="24"/>
        </w:rPr>
        <w:t>the following</w:t>
      </w:r>
      <w:r w:rsidR="00D938E1" w:rsidRPr="00A44B62">
        <w:rPr>
          <w:i/>
          <w:noProof/>
          <w:sz w:val="24"/>
        </w:rPr>
        <w:t xml:space="preserve"> </w:t>
      </w:r>
      <w:r w:rsidR="00536EDE" w:rsidRPr="00A44B62">
        <w:rPr>
          <w:i/>
          <w:noProof/>
          <w:sz w:val="24"/>
        </w:rPr>
        <w:t>sentence</w:t>
      </w:r>
      <w:r w:rsidR="002278CE" w:rsidRPr="00A44B62">
        <w:rPr>
          <w:i/>
          <w:noProof/>
          <w:sz w:val="24"/>
        </w:rPr>
        <w:t>:</w:t>
      </w:r>
    </w:p>
    <w:p w14:paraId="3C77203C" w14:textId="77777777" w:rsidR="00A31479" w:rsidRPr="00A44B62" w:rsidRDefault="009C4D9F" w:rsidP="00E3618E">
      <w:pPr>
        <w:pStyle w:val="LightGrid-Accent31"/>
        <w:ind w:leftChars="0" w:left="0"/>
        <w:jc w:val="both"/>
        <w:rPr>
          <w:sz w:val="20"/>
        </w:rPr>
      </w:pPr>
      <w:r w:rsidRPr="00A44B62">
        <w:rPr>
          <w:sz w:val="20"/>
        </w:rPr>
        <w:t>The value of top_left_tile_</w:t>
      </w:r>
      <w:proofErr w:type="gramStart"/>
      <w:r w:rsidRPr="00A44B62">
        <w:rPr>
          <w:sz w:val="20"/>
        </w:rPr>
        <w:t>index[</w:t>
      </w:r>
      <w:proofErr w:type="gramEnd"/>
      <w:r w:rsidRPr="00A44B62">
        <w:rPr>
          <w:sz w:val="20"/>
        </w:rPr>
        <w:t> i ][ j ] and bottom_right_tile_index[ i ][ j ] shall be in the range of 0 to </w:t>
      </w:r>
      <w:r w:rsidR="0023350B" w:rsidRPr="00A44B62">
        <w:rPr>
          <w:sz w:val="20"/>
        </w:rPr>
        <w:t>( </w:t>
      </w:r>
      <w:r w:rsidRPr="00A44B62">
        <w:rPr>
          <w:sz w:val="20"/>
        </w:rPr>
        <w:t>num_tile_columns_minus1 + 1</w:t>
      </w:r>
      <w:r w:rsidR="00806EB4" w:rsidRPr="00A44B62">
        <w:rPr>
          <w:sz w:val="20"/>
        </w:rPr>
        <w:t> )</w:t>
      </w:r>
      <w:r w:rsidR="00C860FD" w:rsidRPr="00A44B62">
        <w:rPr>
          <w:sz w:val="20"/>
        </w:rPr>
        <w:t> </w:t>
      </w:r>
      <w:r w:rsidRPr="00A44B62">
        <w:rPr>
          <w:sz w:val="20"/>
        </w:rPr>
        <w:t>*</w:t>
      </w:r>
      <w:r w:rsidR="00C860FD" w:rsidRPr="00A44B62">
        <w:rPr>
          <w:sz w:val="20"/>
        </w:rPr>
        <w:t> </w:t>
      </w:r>
      <w:r w:rsidR="0023350B" w:rsidRPr="00A44B62">
        <w:rPr>
          <w:sz w:val="20"/>
        </w:rPr>
        <w:t>( </w:t>
      </w:r>
      <w:r w:rsidRPr="00A44B62">
        <w:rPr>
          <w:sz w:val="20"/>
        </w:rPr>
        <w:t>num_tile_rows_minus1 + 1</w:t>
      </w:r>
      <w:r w:rsidR="00806EB4" w:rsidRPr="00A44B62">
        <w:rPr>
          <w:sz w:val="20"/>
        </w:rPr>
        <w:t> )</w:t>
      </w:r>
      <w:r w:rsidR="00C860FD" w:rsidRPr="00A44B62">
        <w:rPr>
          <w:sz w:val="20"/>
        </w:rPr>
        <w:t> </w:t>
      </w:r>
      <w:r w:rsidRPr="00A44B62">
        <w:rPr>
          <w:sz w:val="20"/>
        </w:rPr>
        <w:t>− 1, inclusive.</w:t>
      </w:r>
    </w:p>
    <w:p w14:paraId="411C7B4F" w14:textId="77777777" w:rsidR="002D1532" w:rsidRPr="00A44B62" w:rsidRDefault="002D1532" w:rsidP="002D1532">
      <w:pPr>
        <w:keepNext/>
        <w:keepLines/>
        <w:spacing w:before="360"/>
        <w:outlineLvl w:val="0"/>
        <w:rPr>
          <w:i/>
          <w:noProof/>
          <w:sz w:val="24"/>
        </w:rPr>
      </w:pPr>
      <w:r w:rsidRPr="00A44B62">
        <w:rPr>
          <w:i/>
          <w:noProof/>
          <w:sz w:val="24"/>
        </w:rPr>
        <w:t>In D.3.31 (</w:t>
      </w:r>
      <w:r w:rsidRPr="00A44B62">
        <w:rPr>
          <w:bCs/>
          <w:i/>
          <w:noProof/>
          <w:sz w:val="24"/>
        </w:rPr>
        <w:t xml:space="preserve">Chroma resampling filter hint SEI message </w:t>
      </w:r>
      <w:r w:rsidRPr="00A44B62">
        <w:rPr>
          <w:i/>
          <w:noProof/>
          <w:sz w:val="24"/>
        </w:rPr>
        <w:t xml:space="preserve">semantics), </w:t>
      </w:r>
      <w:r w:rsidR="00004D0B" w:rsidRPr="00A44B62">
        <w:rPr>
          <w:i/>
          <w:noProof/>
          <w:sz w:val="24"/>
        </w:rPr>
        <w:t>add</w:t>
      </w:r>
      <w:r w:rsidRPr="00A44B62">
        <w:rPr>
          <w:i/>
          <w:noProof/>
          <w:sz w:val="24"/>
        </w:rPr>
        <w:t xml:space="preserve"> the following paragraph</w:t>
      </w:r>
      <w:r w:rsidR="00004D0B" w:rsidRPr="00A44B62">
        <w:rPr>
          <w:i/>
          <w:noProof/>
          <w:sz w:val="24"/>
        </w:rPr>
        <w:t xml:space="preserve"> before the semantics of hor_chroma_filter_idc</w:t>
      </w:r>
      <w:r w:rsidRPr="00A44B62">
        <w:rPr>
          <w:i/>
          <w:noProof/>
          <w:sz w:val="24"/>
        </w:rPr>
        <w:t>:</w:t>
      </w:r>
    </w:p>
    <w:p w14:paraId="7CB3538C" w14:textId="77777777" w:rsidR="002D1532" w:rsidRPr="00A44B62" w:rsidRDefault="002D1532" w:rsidP="00E3618E">
      <w:pPr>
        <w:jc w:val="both"/>
        <w:rPr>
          <w:rFonts w:eastAsia="MS Mincho"/>
          <w:sz w:val="20"/>
        </w:rPr>
      </w:pPr>
      <w:r w:rsidRPr="00A44B62">
        <w:rPr>
          <w:rFonts w:eastAsia="MS Mincho"/>
          <w:sz w:val="20"/>
        </w:rPr>
        <w:t xml:space="preserve">All </w:t>
      </w:r>
      <w:r w:rsidR="00451AFD" w:rsidRPr="00A44B62">
        <w:rPr>
          <w:rFonts w:eastAsia="MS Mincho"/>
          <w:sz w:val="20"/>
        </w:rPr>
        <w:t>ch</w:t>
      </w:r>
      <w:r w:rsidRPr="00A44B62">
        <w:rPr>
          <w:rFonts w:eastAsia="MS Mincho"/>
          <w:sz w:val="20"/>
        </w:rPr>
        <w:t>roma resampling filter hint SEI messages that apply to the same CLVS shall have the same content.</w:t>
      </w:r>
    </w:p>
    <w:p w14:paraId="06991780" w14:textId="77777777" w:rsidR="00074448" w:rsidRPr="00A44B62" w:rsidRDefault="00074448" w:rsidP="00074448">
      <w:pPr>
        <w:keepNext/>
        <w:keepLines/>
        <w:spacing w:before="360"/>
        <w:outlineLvl w:val="0"/>
        <w:rPr>
          <w:i/>
          <w:noProof/>
          <w:sz w:val="24"/>
        </w:rPr>
      </w:pPr>
      <w:r w:rsidRPr="00A44B62">
        <w:rPr>
          <w:i/>
          <w:noProof/>
          <w:sz w:val="24"/>
        </w:rPr>
        <w:t>In D.3.32</w:t>
      </w:r>
      <w:r w:rsidR="00131FB1">
        <w:rPr>
          <w:i/>
          <w:noProof/>
          <w:sz w:val="24"/>
        </w:rPr>
        <w:t xml:space="preserve"> (</w:t>
      </w:r>
      <w:r w:rsidR="00131FB1" w:rsidRPr="00131FB1">
        <w:rPr>
          <w:i/>
          <w:noProof/>
          <w:sz w:val="24"/>
        </w:rPr>
        <w:t>Knee function information SEI message semantics</w:t>
      </w:r>
      <w:r w:rsidR="00131FB1">
        <w:rPr>
          <w:i/>
          <w:noProof/>
          <w:sz w:val="24"/>
        </w:rPr>
        <w:t>)</w:t>
      </w:r>
      <w:r w:rsidRPr="00A44B62">
        <w:rPr>
          <w:i/>
          <w:noProof/>
          <w:sz w:val="24"/>
        </w:rPr>
        <w:t>, replace</w:t>
      </w:r>
      <w:r w:rsidR="00CC68F4" w:rsidRPr="00A44B62">
        <w:rPr>
          <w:i/>
          <w:noProof/>
          <w:sz w:val="24"/>
        </w:rPr>
        <w:t xml:space="preserve"> the following:</w:t>
      </w:r>
    </w:p>
    <w:p w14:paraId="3A2743DF" w14:textId="77777777" w:rsidR="00074448" w:rsidRPr="00A44B62" w:rsidRDefault="00074448" w:rsidP="00074448">
      <w:pPr>
        <w:jc w:val="both"/>
        <w:rPr>
          <w:sz w:val="20"/>
        </w:rPr>
      </w:pPr>
      <w:r w:rsidRPr="00A44B62">
        <w:rPr>
          <w:sz w:val="20"/>
        </w:rPr>
        <w:t>Decoders shall ignore all knee function information SEI messages containing a value of knee_function_id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and bitstreams shall not contain such values.</w:t>
      </w:r>
    </w:p>
    <w:p w14:paraId="0F638899" w14:textId="77777777" w:rsidR="00074448" w:rsidRPr="00A44B62" w:rsidRDefault="00074448" w:rsidP="00074448">
      <w:pPr>
        <w:keepNext/>
        <w:keepLines/>
        <w:spacing w:before="360"/>
        <w:outlineLvl w:val="1"/>
        <w:rPr>
          <w:i/>
          <w:noProof/>
          <w:sz w:val="24"/>
        </w:rPr>
      </w:pPr>
      <w:r w:rsidRPr="00A44B62">
        <w:rPr>
          <w:i/>
          <w:noProof/>
          <w:sz w:val="24"/>
        </w:rPr>
        <w:t>with the following:</w:t>
      </w:r>
    </w:p>
    <w:p w14:paraId="787C0D1A" w14:textId="77777777" w:rsidR="00074448" w:rsidRPr="00A44B62" w:rsidRDefault="00074448" w:rsidP="00074448">
      <w:pPr>
        <w:jc w:val="both"/>
        <w:rPr>
          <w:noProof/>
          <w:sz w:val="20"/>
        </w:rPr>
      </w:pPr>
      <w:r w:rsidRPr="00A44B62">
        <w:rPr>
          <w:sz w:val="20"/>
        </w:rPr>
        <w:t>Decoders encountering a value of knee_function_id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shall ignore it.</w:t>
      </w:r>
    </w:p>
    <w:p w14:paraId="4A0F8F23" w14:textId="77777777" w:rsidR="00E0302C" w:rsidRPr="00A44B62" w:rsidRDefault="00E0302C" w:rsidP="00E0302C">
      <w:pPr>
        <w:keepNext/>
        <w:keepLines/>
        <w:spacing w:before="360"/>
        <w:outlineLvl w:val="0"/>
        <w:rPr>
          <w:i/>
          <w:noProof/>
          <w:sz w:val="24"/>
        </w:rPr>
      </w:pPr>
      <w:r w:rsidRPr="00A44B62">
        <w:rPr>
          <w:i/>
          <w:noProof/>
          <w:sz w:val="24"/>
        </w:rPr>
        <w:t>In D.3.33</w:t>
      </w:r>
      <w:r w:rsidR="00131FB1">
        <w:rPr>
          <w:i/>
          <w:noProof/>
          <w:sz w:val="24"/>
        </w:rPr>
        <w:t xml:space="preserve"> (</w:t>
      </w:r>
      <w:r w:rsidR="00131FB1" w:rsidRPr="00131FB1">
        <w:rPr>
          <w:i/>
          <w:noProof/>
          <w:sz w:val="24"/>
        </w:rPr>
        <w:t>Colour remapping information SEI message semantics</w:t>
      </w:r>
      <w:r w:rsidR="00131FB1">
        <w:rPr>
          <w:i/>
          <w:noProof/>
          <w:sz w:val="24"/>
        </w:rPr>
        <w:t>)</w:t>
      </w:r>
      <w:r w:rsidRPr="00A44B62">
        <w:rPr>
          <w:i/>
          <w:noProof/>
          <w:sz w:val="24"/>
        </w:rPr>
        <w:t>, replace</w:t>
      </w:r>
      <w:r w:rsidR="00CC68F4" w:rsidRPr="00A44B62">
        <w:rPr>
          <w:i/>
          <w:noProof/>
          <w:sz w:val="24"/>
        </w:rPr>
        <w:t xml:space="preserve"> the following</w:t>
      </w:r>
      <w:r w:rsidR="00131FB1">
        <w:rPr>
          <w:i/>
          <w:noProof/>
          <w:sz w:val="24"/>
        </w:rPr>
        <w:t xml:space="preserve"> paragraph</w:t>
      </w:r>
      <w:r w:rsidR="00CC68F4" w:rsidRPr="00A44B62">
        <w:rPr>
          <w:i/>
          <w:noProof/>
          <w:sz w:val="24"/>
        </w:rPr>
        <w:t>:</w:t>
      </w:r>
    </w:p>
    <w:p w14:paraId="51F312BF" w14:textId="77777777" w:rsidR="00E0302C" w:rsidRPr="00A44B62" w:rsidRDefault="00B03C7E" w:rsidP="00E0302C">
      <w:pPr>
        <w:jc w:val="both"/>
        <w:rPr>
          <w:sz w:val="20"/>
        </w:rPr>
      </w:pPr>
      <w:r w:rsidRPr="00A44B62">
        <w:rPr>
          <w:sz w:val="20"/>
        </w:rPr>
        <w:t>Values of colour_remap_id from 0 to 255 and from 512 to 2</w:t>
      </w:r>
      <w:r w:rsidRPr="00A44B62">
        <w:rPr>
          <w:sz w:val="20"/>
          <w:vertAlign w:val="superscript"/>
        </w:rPr>
        <w:t>31</w:t>
      </w:r>
      <w:r w:rsidR="00095488" w:rsidRPr="00A44B62">
        <w:rPr>
          <w:sz w:val="20"/>
        </w:rPr>
        <w:t> − </w:t>
      </w:r>
      <w:r w:rsidRPr="00A44B62">
        <w:rPr>
          <w:sz w:val="20"/>
        </w:rPr>
        <w:t>1 may be used as determined by the application. Values of colour_remap_id from 256 to 511, inclusive, and from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 xml:space="preserve">2, inclusive, are reserved for future use by ITU-T | ISO/IEC. </w:t>
      </w:r>
      <w:r w:rsidR="00E0302C" w:rsidRPr="00A44B62">
        <w:rPr>
          <w:sz w:val="20"/>
        </w:rPr>
        <w:t>Decoders shall ignore all colour remapping information SEI messages containing a value of colour_remap_id in the range of 256 to 511, inclusive, or in the range of 2</w:t>
      </w:r>
      <w:r w:rsidR="00E0302C" w:rsidRPr="00A44B62">
        <w:rPr>
          <w:sz w:val="20"/>
          <w:vertAlign w:val="superscript"/>
        </w:rPr>
        <w:t>31</w:t>
      </w:r>
      <w:r w:rsidR="00E0302C" w:rsidRPr="00A44B62">
        <w:rPr>
          <w:sz w:val="20"/>
        </w:rPr>
        <w:t xml:space="preserve"> to 2</w:t>
      </w:r>
      <w:r w:rsidR="00E0302C" w:rsidRPr="00A44B62">
        <w:rPr>
          <w:sz w:val="20"/>
          <w:vertAlign w:val="superscript"/>
        </w:rPr>
        <w:t>32</w:t>
      </w:r>
      <w:r w:rsidR="00095488" w:rsidRPr="00A44B62">
        <w:rPr>
          <w:sz w:val="20"/>
        </w:rPr>
        <w:t> − </w:t>
      </w:r>
      <w:r w:rsidR="00E0302C" w:rsidRPr="00A44B62">
        <w:rPr>
          <w:sz w:val="20"/>
        </w:rPr>
        <w:t>2, inclusive, and bitstreams shall not contain such values.</w:t>
      </w:r>
    </w:p>
    <w:p w14:paraId="75230BD7" w14:textId="77777777" w:rsidR="00E0302C" w:rsidRPr="00A44B62" w:rsidRDefault="00E0302C" w:rsidP="00E0302C">
      <w:pPr>
        <w:keepNext/>
        <w:keepLines/>
        <w:spacing w:before="360"/>
        <w:outlineLvl w:val="1"/>
        <w:rPr>
          <w:i/>
          <w:noProof/>
          <w:sz w:val="24"/>
        </w:rPr>
      </w:pPr>
      <w:r w:rsidRPr="00A44B62">
        <w:rPr>
          <w:i/>
          <w:noProof/>
          <w:sz w:val="24"/>
        </w:rPr>
        <w:t>with the following:</w:t>
      </w:r>
    </w:p>
    <w:p w14:paraId="5C8A2ADE" w14:textId="77777777" w:rsidR="00E0302C" w:rsidRPr="00A44B62" w:rsidRDefault="00B03C7E" w:rsidP="00E0302C">
      <w:pPr>
        <w:jc w:val="both"/>
        <w:rPr>
          <w:noProof/>
          <w:sz w:val="20"/>
        </w:rPr>
      </w:pPr>
      <w:r w:rsidRPr="00A44B62">
        <w:rPr>
          <w:sz w:val="20"/>
        </w:rPr>
        <w:t>Values of colour_remap_id from 0 to 255, inclusive, and from 512 to 2</w:t>
      </w:r>
      <w:r w:rsidRPr="00A44B62">
        <w:rPr>
          <w:sz w:val="20"/>
          <w:vertAlign w:val="superscript"/>
        </w:rPr>
        <w:t>31</w:t>
      </w:r>
      <w:r w:rsidR="00095488" w:rsidRPr="00A44B62">
        <w:rPr>
          <w:sz w:val="20"/>
        </w:rPr>
        <w:t> − </w:t>
      </w:r>
      <w:r w:rsidRPr="00A44B62">
        <w:rPr>
          <w:sz w:val="20"/>
        </w:rPr>
        <w:t>1, inclusive, may be used as determined by the application. Values of colour_remap_id from 256 to 511, inclusive, and from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 xml:space="preserve">2, inclusive, are reserved for future use by ITU-T | ISO/IEC. </w:t>
      </w:r>
      <w:r w:rsidR="00E0302C" w:rsidRPr="00A44B62">
        <w:rPr>
          <w:sz w:val="20"/>
        </w:rPr>
        <w:t>Decoders encountering a value of colour_remap_id in the range of 256 to 511, inclusive, or in the range of 2</w:t>
      </w:r>
      <w:r w:rsidR="00E0302C" w:rsidRPr="00A44B62">
        <w:rPr>
          <w:sz w:val="20"/>
          <w:vertAlign w:val="superscript"/>
        </w:rPr>
        <w:t>31</w:t>
      </w:r>
      <w:r w:rsidR="00E0302C" w:rsidRPr="00A44B62">
        <w:rPr>
          <w:sz w:val="20"/>
        </w:rPr>
        <w:t xml:space="preserve"> to 2</w:t>
      </w:r>
      <w:r w:rsidR="00E0302C" w:rsidRPr="00A44B62">
        <w:rPr>
          <w:sz w:val="20"/>
          <w:vertAlign w:val="superscript"/>
        </w:rPr>
        <w:t>32</w:t>
      </w:r>
      <w:r w:rsidR="00095488" w:rsidRPr="00A44B62">
        <w:rPr>
          <w:sz w:val="20"/>
        </w:rPr>
        <w:t> − </w:t>
      </w:r>
      <w:r w:rsidR="00E0302C" w:rsidRPr="00A44B62">
        <w:rPr>
          <w:sz w:val="20"/>
        </w:rPr>
        <w:t>2, inclusive, shall ignore it.</w:t>
      </w:r>
    </w:p>
    <w:p w14:paraId="3B9B78EA" w14:textId="77777777" w:rsidR="00004D0B" w:rsidRPr="00A44B62" w:rsidRDefault="00004D0B" w:rsidP="00004D0B">
      <w:pPr>
        <w:keepNext/>
        <w:keepLines/>
        <w:spacing w:before="360"/>
        <w:outlineLvl w:val="0"/>
        <w:rPr>
          <w:i/>
          <w:noProof/>
          <w:sz w:val="24"/>
        </w:rPr>
      </w:pPr>
      <w:r w:rsidRPr="00A44B62">
        <w:rPr>
          <w:i/>
          <w:noProof/>
          <w:sz w:val="24"/>
        </w:rPr>
        <w:t>In D.3.3</w:t>
      </w:r>
      <w:r w:rsidR="003F26D0" w:rsidRPr="00A44B62">
        <w:rPr>
          <w:i/>
          <w:noProof/>
          <w:sz w:val="24"/>
        </w:rPr>
        <w:t>5</w:t>
      </w:r>
      <w:r w:rsidRPr="00A44B62">
        <w:rPr>
          <w:i/>
          <w:noProof/>
          <w:sz w:val="24"/>
        </w:rPr>
        <w:t xml:space="preserve"> (</w:t>
      </w:r>
      <w:r w:rsidRPr="00A44B62">
        <w:rPr>
          <w:bCs/>
          <w:i/>
          <w:noProof/>
          <w:sz w:val="24"/>
        </w:rPr>
        <w:t>C</w:t>
      </w:r>
      <w:r w:rsidR="003F26D0" w:rsidRPr="00A44B62">
        <w:rPr>
          <w:bCs/>
          <w:i/>
          <w:noProof/>
          <w:sz w:val="24"/>
        </w:rPr>
        <w:t>ontent light level information</w:t>
      </w:r>
      <w:r w:rsidRPr="00A44B62">
        <w:rPr>
          <w:bCs/>
          <w:i/>
          <w:noProof/>
          <w:sz w:val="24"/>
        </w:rPr>
        <w:t xml:space="preserve"> SEI message </w:t>
      </w:r>
      <w:r w:rsidRPr="00A44B62">
        <w:rPr>
          <w:i/>
          <w:noProof/>
          <w:sz w:val="24"/>
        </w:rPr>
        <w:t>semantics), add the following paragraph before the</w:t>
      </w:r>
      <w:r w:rsidR="0001662D" w:rsidRPr="00A44B62">
        <w:rPr>
          <w:i/>
          <w:noProof/>
          <w:sz w:val="24"/>
        </w:rPr>
        <w:t xml:space="preserve"> semantics of max_content_light_level</w:t>
      </w:r>
      <w:r w:rsidRPr="00A44B62">
        <w:rPr>
          <w:i/>
          <w:noProof/>
          <w:sz w:val="24"/>
        </w:rPr>
        <w:t>:</w:t>
      </w:r>
    </w:p>
    <w:p w14:paraId="567A82EC" w14:textId="77777777" w:rsidR="00004D0B" w:rsidRPr="00A44B62" w:rsidRDefault="00004D0B" w:rsidP="00E3618E">
      <w:pPr>
        <w:jc w:val="both"/>
        <w:rPr>
          <w:rFonts w:eastAsia="MS Mincho"/>
          <w:sz w:val="20"/>
        </w:rPr>
      </w:pPr>
      <w:r w:rsidRPr="00A44B62">
        <w:rPr>
          <w:rFonts w:eastAsia="MS Mincho"/>
          <w:sz w:val="20"/>
        </w:rPr>
        <w:t xml:space="preserve">All </w:t>
      </w:r>
      <w:r w:rsidR="0001662D" w:rsidRPr="00A44B62">
        <w:rPr>
          <w:rFonts w:eastAsia="MS Mincho"/>
          <w:sz w:val="20"/>
        </w:rPr>
        <w:t>content light level information</w:t>
      </w:r>
      <w:r w:rsidRPr="00A44B62">
        <w:rPr>
          <w:rFonts w:eastAsia="MS Mincho"/>
          <w:sz w:val="20"/>
        </w:rPr>
        <w:t xml:space="preserve"> SEI messages that apply to the same CLVS shall have the same content.</w:t>
      </w:r>
    </w:p>
    <w:p w14:paraId="34FD7060" w14:textId="57744C1D" w:rsidR="00024D98" w:rsidRPr="00A44B62" w:rsidRDefault="00024D98" w:rsidP="00024D98">
      <w:pPr>
        <w:keepNext/>
        <w:keepLines/>
        <w:spacing w:before="360"/>
        <w:outlineLvl w:val="0"/>
        <w:rPr>
          <w:i/>
          <w:noProof/>
          <w:sz w:val="24"/>
        </w:rPr>
      </w:pPr>
      <w:r w:rsidRPr="00A44B62">
        <w:rPr>
          <w:i/>
          <w:noProof/>
          <w:sz w:val="24"/>
        </w:rPr>
        <w:lastRenderedPageBreak/>
        <w:t>Renumber clause D.3.40 (Reserved SEI message semantics) as D.3.4</w:t>
      </w:r>
      <w:ins w:id="632" w:author="Ye-Kui Wang d09" w:date="2018-01-15T14:15:00Z">
        <w:r w:rsidR="00DB70D2">
          <w:rPr>
            <w:i/>
            <w:noProof/>
            <w:sz w:val="24"/>
          </w:rPr>
          <w:t>5</w:t>
        </w:r>
      </w:ins>
      <w:del w:id="633" w:author="Ye-Kui Wang d09" w:date="2018-01-15T14:15:00Z">
        <w:r w:rsidR="00141CDA" w:rsidDel="00DB70D2">
          <w:rPr>
            <w:i/>
            <w:noProof/>
            <w:sz w:val="24"/>
          </w:rPr>
          <w:delText>6</w:delText>
        </w:r>
      </w:del>
      <w:r w:rsidRPr="00A44B62">
        <w:rPr>
          <w:i/>
          <w:noProof/>
          <w:sz w:val="24"/>
        </w:rPr>
        <w:t>.</w:t>
      </w:r>
    </w:p>
    <w:p w14:paraId="79CCE824" w14:textId="78F1D03B" w:rsidR="00024D98" w:rsidRPr="00A44B62" w:rsidRDefault="00024D98" w:rsidP="00024D98">
      <w:pPr>
        <w:keepNext/>
        <w:keepLines/>
        <w:spacing w:before="360"/>
        <w:outlineLvl w:val="0"/>
        <w:rPr>
          <w:i/>
          <w:noProof/>
          <w:sz w:val="24"/>
        </w:rPr>
      </w:pPr>
      <w:r w:rsidRPr="00A44B62">
        <w:rPr>
          <w:i/>
          <w:noProof/>
          <w:sz w:val="24"/>
        </w:rPr>
        <w:t xml:space="preserve">Add </w:t>
      </w:r>
      <w:r w:rsidR="00EC05DF">
        <w:rPr>
          <w:i/>
          <w:noProof/>
          <w:sz w:val="24"/>
        </w:rPr>
        <w:t>sub</w:t>
      </w:r>
      <w:r w:rsidRPr="00A44B62">
        <w:rPr>
          <w:i/>
          <w:noProof/>
          <w:sz w:val="24"/>
        </w:rPr>
        <w:t>clauses D.3.40 through D.3.4</w:t>
      </w:r>
      <w:r w:rsidR="00337C75">
        <w:rPr>
          <w:i/>
          <w:noProof/>
          <w:sz w:val="24"/>
        </w:rPr>
        <w:t>4</w:t>
      </w:r>
      <w:r w:rsidRPr="00A44B62">
        <w:rPr>
          <w:i/>
          <w:noProof/>
          <w:sz w:val="24"/>
        </w:rPr>
        <w:t>, as follows:</w:t>
      </w:r>
    </w:p>
    <w:p w14:paraId="44F2A20B" w14:textId="77777777" w:rsidR="00024D98" w:rsidRPr="00A44B6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A44B62">
        <w:rPr>
          <w:b/>
          <w:szCs w:val="22"/>
        </w:rPr>
        <w:t>D.3.40</w:t>
      </w:r>
      <w:r w:rsidRPr="00A44B62">
        <w:rPr>
          <w:b/>
          <w:szCs w:val="22"/>
        </w:rPr>
        <w:tab/>
        <w:t>Content colour volume SEI message semantics</w:t>
      </w:r>
    </w:p>
    <w:p w14:paraId="2B3F484E" w14:textId="1EAA749D" w:rsidR="00024D98" w:rsidRPr="00A44B6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A44B62">
        <w:rPr>
          <w:sz w:val="20"/>
        </w:rPr>
        <w:t xml:space="preserve">The content colour volume SEI message </w:t>
      </w:r>
      <w:r w:rsidR="00C3209B">
        <w:rPr>
          <w:sz w:val="20"/>
        </w:rPr>
        <w:t>describes</w:t>
      </w:r>
      <w:r w:rsidRPr="00A44B62">
        <w:rPr>
          <w:sz w:val="20"/>
        </w:rPr>
        <w:t xml:space="preserve"> the colour volume characteristics of the associated picture</w:t>
      </w:r>
      <w:r w:rsidR="00C3209B">
        <w:rPr>
          <w:sz w:val="20"/>
        </w:rPr>
        <w:t xml:space="preserve">s. These </w:t>
      </w:r>
      <w:r w:rsidRPr="00A44B62">
        <w:rPr>
          <w:sz w:val="20"/>
        </w:rPr>
        <w:t xml:space="preserve">colour volume characteristics </w:t>
      </w:r>
      <w:r w:rsidR="00C3209B">
        <w:rPr>
          <w:sz w:val="20"/>
        </w:rPr>
        <w:t>are expressed</w:t>
      </w:r>
      <w:r w:rsidRPr="00A44B62">
        <w:rPr>
          <w:sz w:val="20"/>
        </w:rPr>
        <w:t xml:space="preserve"> in terms of a nominal range, a</w:t>
      </w:r>
      <w:r w:rsidR="00C3209B">
        <w:rPr>
          <w:sz w:val="20"/>
        </w:rPr>
        <w:t>lthough</w:t>
      </w:r>
      <w:r w:rsidRPr="00A44B62">
        <w:rPr>
          <w:sz w:val="20"/>
        </w:rPr>
        <w:t xml:space="preserve"> deviations from this range may occur.</w:t>
      </w:r>
    </w:p>
    <w:p w14:paraId="35C596AD"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A44B62">
        <w:rPr>
          <w:sz w:val="20"/>
        </w:rPr>
        <w:t>The variable transferCharacteristics is specified as follows:</w:t>
      </w:r>
    </w:p>
    <w:p w14:paraId="7832497B"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360" w:hanging="360"/>
        <w:jc w:val="both"/>
        <w:rPr>
          <w:sz w:val="20"/>
        </w:rPr>
      </w:pPr>
      <w:r w:rsidRPr="00A44B62">
        <w:rPr>
          <w:sz w:val="20"/>
        </w:rPr>
        <w:t>–</w:t>
      </w:r>
      <w:r w:rsidRPr="00A44B62">
        <w:rPr>
          <w:sz w:val="20"/>
        </w:rPr>
        <w:tab/>
        <w:t>If an alternative transfer characteristics SEI message is present for the CLVS, transferCharacteristics is set equal to preferred_transfer_characteristics;</w:t>
      </w:r>
    </w:p>
    <w:p w14:paraId="3C39DD55"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360" w:hanging="360"/>
        <w:jc w:val="both"/>
        <w:rPr>
          <w:sz w:val="20"/>
        </w:rPr>
      </w:pPr>
      <w:r w:rsidRPr="00A44B62">
        <w:rPr>
          <w:sz w:val="20"/>
        </w:rPr>
        <w:t>–</w:t>
      </w:r>
      <w:r w:rsidRPr="00A44B62">
        <w:rPr>
          <w:sz w:val="20"/>
        </w:rPr>
        <w:tab/>
        <w:t>Otherwise, (an alternative transfer characteristics SEI message is not present for the CLVS), transferCharacteristics is set equal to transfer_characteristics.</w:t>
      </w:r>
    </w:p>
    <w:p w14:paraId="12ECE437" w14:textId="77777777" w:rsidR="00482745" w:rsidRPr="00A44B6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A44B62">
        <w:rPr>
          <w:sz w:val="20"/>
        </w:rPr>
        <w:t>Th</w:t>
      </w:r>
      <w:r w:rsidR="00927342" w:rsidRPr="00A44B62">
        <w:rPr>
          <w:sz w:val="20"/>
        </w:rPr>
        <w:t xml:space="preserve">e content colour volume </w:t>
      </w:r>
      <w:r w:rsidRPr="00A44B62">
        <w:rPr>
          <w:sz w:val="20"/>
        </w:rPr>
        <w:t>SEI message shall not be present</w:t>
      </w:r>
      <w:r w:rsidR="008D7DAF" w:rsidRPr="00A44B62">
        <w:rPr>
          <w:sz w:val="20"/>
        </w:rPr>
        <w:t>,</w:t>
      </w:r>
      <w:r w:rsidRPr="00A44B62">
        <w:rPr>
          <w:sz w:val="20"/>
        </w:rPr>
        <w:t xml:space="preserve"> </w:t>
      </w:r>
      <w:r w:rsidR="008D7DAF" w:rsidRPr="00A44B62">
        <w:rPr>
          <w:sz w:val="20"/>
        </w:rPr>
        <w:t xml:space="preserve">and decoders shall ignore it, </w:t>
      </w:r>
      <w:r w:rsidRPr="00A44B62">
        <w:rPr>
          <w:sz w:val="20"/>
        </w:rPr>
        <w:t xml:space="preserve">when </w:t>
      </w:r>
      <w:r w:rsidR="00482745" w:rsidRPr="00A44B62">
        <w:rPr>
          <w:sz w:val="20"/>
        </w:rPr>
        <w:t>any of the following conditions is true:</w:t>
      </w:r>
    </w:p>
    <w:p w14:paraId="24FBDFC2" w14:textId="77777777" w:rsidR="00024D98" w:rsidRPr="00A44B62" w:rsidRDefault="00482745" w:rsidP="00E3618E">
      <w:pPr>
        <w:tabs>
          <w:tab w:val="clear" w:pos="360"/>
          <w:tab w:val="clear" w:pos="720"/>
          <w:tab w:val="clear" w:pos="1080"/>
          <w:tab w:val="clear" w:pos="1440"/>
          <w:tab w:val="left" w:pos="794"/>
          <w:tab w:val="left" w:pos="1191"/>
          <w:tab w:val="left" w:pos="1588"/>
          <w:tab w:val="left" w:pos="1985"/>
        </w:tabs>
        <w:ind w:left="360" w:hanging="360"/>
        <w:jc w:val="both"/>
        <w:rPr>
          <w:sz w:val="20"/>
        </w:rPr>
      </w:pPr>
      <w:r w:rsidRPr="00A44B62">
        <w:rPr>
          <w:sz w:val="20"/>
        </w:rPr>
        <w:t>–</w:t>
      </w:r>
      <w:r w:rsidRPr="00A44B62">
        <w:rPr>
          <w:sz w:val="20"/>
        </w:rPr>
        <w:tab/>
        <w:t>A</w:t>
      </w:r>
      <w:r w:rsidR="00024D98" w:rsidRPr="00A44B62">
        <w:rPr>
          <w:sz w:val="20"/>
        </w:rPr>
        <w:t>ny of the values of transferCharacteristics, colour_primaries, and matrix_coeffs has a value defined as unspecified.</w:t>
      </w:r>
    </w:p>
    <w:p w14:paraId="6DC3DDC8" w14:textId="77777777" w:rsidR="00482745" w:rsidRPr="00A44B62" w:rsidRDefault="00482745" w:rsidP="00E3618E">
      <w:pPr>
        <w:tabs>
          <w:tab w:val="clear" w:pos="360"/>
          <w:tab w:val="clear" w:pos="720"/>
          <w:tab w:val="clear" w:pos="1080"/>
          <w:tab w:val="clear" w:pos="1440"/>
          <w:tab w:val="left" w:pos="794"/>
          <w:tab w:val="left" w:pos="1191"/>
          <w:tab w:val="left" w:pos="1588"/>
          <w:tab w:val="left" w:pos="1985"/>
        </w:tabs>
        <w:ind w:left="360" w:hanging="360"/>
        <w:jc w:val="both"/>
        <w:rPr>
          <w:sz w:val="20"/>
        </w:rPr>
      </w:pPr>
      <w:r w:rsidRPr="00A44B62">
        <w:rPr>
          <w:sz w:val="20"/>
        </w:rPr>
        <w:t>–</w:t>
      </w:r>
      <w:r w:rsidRPr="00A44B62">
        <w:rPr>
          <w:sz w:val="20"/>
        </w:rPr>
        <w:tab/>
      </w:r>
      <w:r w:rsidR="00927342" w:rsidRPr="00A44B62">
        <w:rPr>
          <w:sz w:val="20"/>
        </w:rPr>
        <w:t>The value of transfer_characteristics is equal to 2, 4, or 5.</w:t>
      </w:r>
    </w:p>
    <w:p w14:paraId="0E20265D" w14:textId="77777777" w:rsidR="00927342" w:rsidRPr="00A44B62" w:rsidRDefault="00927342" w:rsidP="00E3618E">
      <w:pPr>
        <w:tabs>
          <w:tab w:val="clear" w:pos="360"/>
          <w:tab w:val="clear" w:pos="720"/>
          <w:tab w:val="clear" w:pos="1080"/>
          <w:tab w:val="clear" w:pos="1440"/>
          <w:tab w:val="left" w:pos="794"/>
          <w:tab w:val="left" w:pos="1191"/>
          <w:tab w:val="left" w:pos="1588"/>
          <w:tab w:val="left" w:pos="1985"/>
        </w:tabs>
        <w:ind w:left="360" w:hanging="360"/>
        <w:jc w:val="both"/>
        <w:rPr>
          <w:sz w:val="20"/>
        </w:rPr>
      </w:pPr>
      <w:r w:rsidRPr="00A44B62">
        <w:rPr>
          <w:sz w:val="20"/>
        </w:rPr>
        <w:t>–</w:t>
      </w:r>
      <w:r w:rsidRPr="00A44B62">
        <w:rPr>
          <w:sz w:val="20"/>
        </w:rPr>
        <w:tab/>
        <w:t xml:space="preserve">The value of colour_primaries </w:t>
      </w:r>
      <w:proofErr w:type="gramStart"/>
      <w:r w:rsidRPr="00A44B62">
        <w:rPr>
          <w:sz w:val="20"/>
        </w:rPr>
        <w:t>is</w:t>
      </w:r>
      <w:proofErr w:type="gramEnd"/>
      <w:r w:rsidRPr="00A44B62">
        <w:rPr>
          <w:sz w:val="20"/>
        </w:rPr>
        <w:t xml:space="preserve"> equal to 2.</w:t>
      </w:r>
    </w:p>
    <w:p w14:paraId="026C760F"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jc w:val="both"/>
        <w:rPr>
          <w:sz w:val="20"/>
        </w:rPr>
      </w:pPr>
      <w:r w:rsidRPr="00A44B62">
        <w:rPr>
          <w:sz w:val="20"/>
        </w:rPr>
        <w:t xml:space="preserve">The following applies when converting the signal from </w:t>
      </w:r>
      <w:r w:rsidR="00F83F5A">
        <w:rPr>
          <w:sz w:val="20"/>
        </w:rPr>
        <w:t xml:space="preserve">a </w:t>
      </w:r>
      <w:r w:rsidRPr="00A44B62">
        <w:rPr>
          <w:sz w:val="20"/>
        </w:rPr>
        <w:t>non-linear to a linear representation:</w:t>
      </w:r>
    </w:p>
    <w:p w14:paraId="15F9E0BD" w14:textId="4DBD546D"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rPr>
      </w:pPr>
      <w:r w:rsidRPr="00A44B62">
        <w:rPr>
          <w:sz w:val="20"/>
        </w:rPr>
        <w:t>–</w:t>
      </w:r>
      <w:r w:rsidRPr="00A44B62">
        <w:rPr>
          <w:sz w:val="20"/>
        </w:rPr>
        <w:tab/>
        <w:t>If the value of transferCharacteristics is equal to 1, 6, 7, 14, or 15, the Rec. ITU</w:t>
      </w:r>
      <w:r w:rsidRPr="00A44B62">
        <w:rPr>
          <w:sz w:val="20"/>
        </w:rPr>
        <w:noBreakHyphen/>
        <w:t>R BT.1886</w:t>
      </w:r>
      <w:r w:rsidR="00131FB1">
        <w:rPr>
          <w:sz w:val="20"/>
        </w:rPr>
        <w:t>-0</w:t>
      </w:r>
      <w:r w:rsidRPr="00A44B62">
        <w:rPr>
          <w:sz w:val="20"/>
        </w:rPr>
        <w:t xml:space="preserve"> reference electro-optical transfer function should be used to convert the signal to its linear representation, where the value of screen luminance for white is set equal to 100 cd/m</w:t>
      </w:r>
      <w:r w:rsidRPr="00A44B62">
        <w:rPr>
          <w:sz w:val="20"/>
          <w:vertAlign w:val="superscript"/>
        </w:rPr>
        <w:t>2</w:t>
      </w:r>
      <w:r w:rsidRPr="00A44B62">
        <w:rPr>
          <w:sz w:val="20"/>
        </w:rPr>
        <w:t>, the value of screen luminance for black is set equal to 0 cd/m</w:t>
      </w:r>
      <w:r w:rsidRPr="00A44B62">
        <w:rPr>
          <w:sz w:val="20"/>
          <w:vertAlign w:val="superscript"/>
        </w:rPr>
        <w:t>2</w:t>
      </w:r>
      <w:r w:rsidRPr="00A44B62">
        <w:rPr>
          <w:sz w:val="20"/>
        </w:rPr>
        <w:t>, and the value of the exponent of the power function is set equal to 2.4.</w:t>
      </w:r>
    </w:p>
    <w:p w14:paraId="2E2F6A7C" w14:textId="31D4EC7D"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rPr>
      </w:pPr>
      <w:r w:rsidRPr="00A44B62">
        <w:rPr>
          <w:sz w:val="20"/>
        </w:rPr>
        <w:t>–</w:t>
      </w:r>
      <w:r w:rsidRPr="00A44B62">
        <w:rPr>
          <w:sz w:val="20"/>
        </w:rPr>
        <w:tab/>
        <w:t>Otherwise, if the value of transferCharacteristics is equal to 18, the hybrid log-gamma reference electro-optical transfer function specified in Rec. ITU-R BT.2100</w:t>
      </w:r>
      <w:r w:rsidR="00131FB1">
        <w:rPr>
          <w:sz w:val="20"/>
        </w:rPr>
        <w:t>-</w:t>
      </w:r>
      <w:ins w:id="634" w:author="Ye-Kui Wang d08" w:date="2018-01-15T12:01:00Z">
        <w:r w:rsidR="009074BF">
          <w:rPr>
            <w:sz w:val="20"/>
          </w:rPr>
          <w:t>1</w:t>
        </w:r>
      </w:ins>
      <w:del w:id="635" w:author="Ye-Kui Wang d08" w:date="2018-01-15T12:01:00Z">
        <w:r w:rsidR="00131FB1" w:rsidDel="009074BF">
          <w:rPr>
            <w:sz w:val="20"/>
          </w:rPr>
          <w:delText>0</w:delText>
        </w:r>
      </w:del>
      <w:r w:rsidRPr="00A44B62">
        <w:rPr>
          <w:sz w:val="20"/>
        </w:rPr>
        <w:t xml:space="preserve"> should be used</w:t>
      </w:r>
      <w:r w:rsidR="00C3209B" w:rsidRPr="00C3209B">
        <w:rPr>
          <w:sz w:val="20"/>
        </w:rPr>
        <w:t xml:space="preserve"> </w:t>
      </w:r>
      <w:r w:rsidR="00C3209B" w:rsidRPr="00A44B62">
        <w:rPr>
          <w:sz w:val="20"/>
        </w:rPr>
        <w:t>to convert the signal to its linear representation</w:t>
      </w:r>
      <w:r w:rsidRPr="00A44B62">
        <w:rPr>
          <w:sz w:val="20"/>
        </w:rPr>
        <w:t>, where the value of nominal peak luminance of the display is set equal to 1000 cd/m</w:t>
      </w:r>
      <w:r w:rsidRPr="00A44B62">
        <w:rPr>
          <w:sz w:val="20"/>
          <w:vertAlign w:val="superscript"/>
        </w:rPr>
        <w:t>2</w:t>
      </w:r>
      <w:r w:rsidRPr="00A44B62">
        <w:rPr>
          <w:sz w:val="20"/>
        </w:rPr>
        <w:t>, the value of the display luminance for black is set equal to 0 cd/m</w:t>
      </w:r>
      <w:r w:rsidRPr="00A44B62">
        <w:rPr>
          <w:sz w:val="20"/>
          <w:vertAlign w:val="superscript"/>
        </w:rPr>
        <w:t>2</w:t>
      </w:r>
      <w:r w:rsidRPr="00A44B62">
        <w:rPr>
          <w:sz w:val="20"/>
        </w:rPr>
        <w:t>, and the value of system gamma is set equal to 1.2.</w:t>
      </w:r>
    </w:p>
    <w:p w14:paraId="6C14EDE3"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rPr>
      </w:pPr>
      <w:r w:rsidRPr="00A44B62">
        <w:rPr>
          <w:sz w:val="20"/>
        </w:rPr>
        <w:t>–</w:t>
      </w:r>
      <w:r w:rsidRPr="00A44B62">
        <w:rPr>
          <w:sz w:val="20"/>
        </w:rPr>
        <w:tab/>
        <w:t>Otherwise (the value of transferCharacteristics is not equal to 1, 6, 7, 14, 15, or 18)</w:t>
      </w:r>
      <w:r w:rsidR="00B0033E" w:rsidRPr="00A44B62">
        <w:rPr>
          <w:sz w:val="20"/>
        </w:rPr>
        <w:t xml:space="preserve"> when the content colour volume SEI message is present</w:t>
      </w:r>
      <w:r w:rsidRPr="00A44B62">
        <w:rPr>
          <w:sz w:val="20"/>
        </w:rPr>
        <w:t>, the exact inverse of the transfer function specified in Table E.4 should be used to convert the non-linear signal to a linear representation.</w:t>
      </w:r>
    </w:p>
    <w:p w14:paraId="79F70B4E" w14:textId="77777777" w:rsidR="00024D98" w:rsidRPr="00A44B62" w:rsidRDefault="00024D98" w:rsidP="00024D98">
      <w:pPr>
        <w:jc w:val="both"/>
        <w:rPr>
          <w:sz w:val="20"/>
        </w:rPr>
      </w:pPr>
      <w:r w:rsidRPr="00A44B62">
        <w:rPr>
          <w:b/>
          <w:sz w:val="20"/>
        </w:rPr>
        <w:t>ccv_cancel_flag</w:t>
      </w:r>
      <w:r w:rsidRPr="00A44B62">
        <w:rPr>
          <w:sz w:val="20"/>
        </w:rPr>
        <w:t xml:space="preserve"> equal to 1 indicates that the content colour volume SEI message cancels the persistence of any previous content colour volume SEI message in output order that applies to the current layer. ccv_cancel_flag</w:t>
      </w:r>
      <w:r w:rsidRPr="00A44B62">
        <w:rPr>
          <w:b/>
          <w:sz w:val="20"/>
        </w:rPr>
        <w:t xml:space="preserve"> </w:t>
      </w:r>
      <w:r w:rsidRPr="00A44B62">
        <w:rPr>
          <w:sz w:val="20"/>
        </w:rPr>
        <w:t>equal to 0 indicates that content colour volume information follows.</w:t>
      </w:r>
    </w:p>
    <w:p w14:paraId="1579BAA1" w14:textId="77777777" w:rsidR="00024D98" w:rsidRPr="00A44B62" w:rsidRDefault="00024D98" w:rsidP="00024D98">
      <w:pPr>
        <w:jc w:val="both"/>
        <w:rPr>
          <w:noProof/>
          <w:sz w:val="20"/>
        </w:rPr>
      </w:pPr>
      <w:r w:rsidRPr="00A44B62">
        <w:rPr>
          <w:b/>
          <w:noProof/>
          <w:sz w:val="20"/>
        </w:rPr>
        <w:t>ccv_persistence_flag</w:t>
      </w:r>
      <w:r w:rsidRPr="00A44B62">
        <w:rPr>
          <w:sz w:val="20"/>
        </w:rPr>
        <w:t xml:space="preserve"> </w:t>
      </w:r>
      <w:r w:rsidRPr="00A44B62">
        <w:rPr>
          <w:noProof/>
          <w:sz w:val="20"/>
        </w:rPr>
        <w:t xml:space="preserve">specifies the persistence of the </w:t>
      </w:r>
      <w:r w:rsidRPr="00A44B62">
        <w:rPr>
          <w:sz w:val="20"/>
        </w:rPr>
        <w:t xml:space="preserve">content colour volume </w:t>
      </w:r>
      <w:r w:rsidRPr="00A44B62">
        <w:rPr>
          <w:noProof/>
          <w:sz w:val="20"/>
        </w:rPr>
        <w:t>SEI message for the current layer.</w:t>
      </w:r>
    </w:p>
    <w:p w14:paraId="79F97FBC" w14:textId="77777777" w:rsidR="00024D98" w:rsidRPr="00A44B62" w:rsidRDefault="00024D98" w:rsidP="00024D98">
      <w:pPr>
        <w:jc w:val="both"/>
        <w:rPr>
          <w:noProof/>
          <w:sz w:val="20"/>
        </w:rPr>
      </w:pPr>
      <w:r w:rsidRPr="00A44B62">
        <w:rPr>
          <w:noProof/>
          <w:sz w:val="20"/>
        </w:rPr>
        <w:t xml:space="preserve">ccv_persistence_flag equal to 0 specifies that the </w:t>
      </w:r>
      <w:r w:rsidRPr="00A44B62">
        <w:rPr>
          <w:sz w:val="20"/>
        </w:rPr>
        <w:t xml:space="preserve">content colour volume </w:t>
      </w:r>
      <w:r w:rsidRPr="00A44B62">
        <w:rPr>
          <w:noProof/>
          <w:sz w:val="20"/>
        </w:rPr>
        <w:t>applies to the current decoded picture only.</w:t>
      </w:r>
    </w:p>
    <w:p w14:paraId="73A659E9" w14:textId="77777777" w:rsidR="00024D98" w:rsidRPr="00A44B62" w:rsidRDefault="00024D98" w:rsidP="00024D98">
      <w:pPr>
        <w:jc w:val="both"/>
        <w:rPr>
          <w:sz w:val="20"/>
        </w:rPr>
      </w:pPr>
      <w:r w:rsidRPr="00A44B62">
        <w:rPr>
          <w:sz w:val="20"/>
        </w:rPr>
        <w:t xml:space="preserve">Let picA be the current picture. </w:t>
      </w:r>
      <w:r w:rsidRPr="00A44B62">
        <w:rPr>
          <w:noProof/>
          <w:sz w:val="20"/>
        </w:rPr>
        <w:t>ccv_persistence_flag</w:t>
      </w:r>
      <w:r w:rsidRPr="00A44B62">
        <w:rPr>
          <w:sz w:val="20"/>
        </w:rPr>
        <w:t xml:space="preserve"> equal to 1 specifies that the content colour volume SEI message persists for the current layer in output order until any of the following conditions are true:</w:t>
      </w:r>
    </w:p>
    <w:p w14:paraId="4FD44158"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397" w:hanging="397"/>
        <w:jc w:val="both"/>
        <w:rPr>
          <w:sz w:val="20"/>
        </w:rPr>
      </w:pPr>
      <w:r w:rsidRPr="00A44B62">
        <w:rPr>
          <w:sz w:val="20"/>
        </w:rPr>
        <w:t>–</w:t>
      </w:r>
      <w:r w:rsidRPr="00A44B62">
        <w:rPr>
          <w:sz w:val="20"/>
        </w:rPr>
        <w:tab/>
        <w:t>A new CLVS of the current layer begins.</w:t>
      </w:r>
    </w:p>
    <w:p w14:paraId="1CDBB6FF"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noProof/>
          <w:sz w:val="20"/>
        </w:rPr>
        <w:t>–</w:t>
      </w:r>
      <w:r w:rsidRPr="00A44B62">
        <w:rPr>
          <w:noProof/>
          <w:sz w:val="20"/>
        </w:rPr>
        <w:tab/>
        <w:t>The bitstream ends.</w:t>
      </w:r>
    </w:p>
    <w:p w14:paraId="340808F0"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before="86"/>
        <w:ind w:left="397" w:hanging="397"/>
        <w:jc w:val="both"/>
        <w:rPr>
          <w:noProof/>
          <w:sz w:val="20"/>
        </w:rPr>
      </w:pPr>
      <w:r w:rsidRPr="00A44B62">
        <w:rPr>
          <w:sz w:val="20"/>
        </w:rPr>
        <w:t>–</w:t>
      </w:r>
      <w:r w:rsidRPr="00A44B62">
        <w:rPr>
          <w:sz w:val="20"/>
        </w:rPr>
        <w:tab/>
      </w:r>
      <w:r w:rsidRPr="00A44B62">
        <w:rPr>
          <w:noProof/>
          <w:sz w:val="20"/>
        </w:rPr>
        <w:t xml:space="preserve">A picture picB in the current layer in an access unit containing a </w:t>
      </w:r>
      <w:r w:rsidRPr="00A44B62">
        <w:rPr>
          <w:sz w:val="20"/>
        </w:rPr>
        <w:t xml:space="preserve">content colour volume </w:t>
      </w:r>
      <w:r w:rsidRPr="00A44B62">
        <w:rPr>
          <w:noProof/>
          <w:sz w:val="20"/>
        </w:rPr>
        <w:t xml:space="preserve">SEI message that is applicable to the current layer is output </w:t>
      </w:r>
      <w:r w:rsidRPr="00A44B62">
        <w:rPr>
          <w:sz w:val="20"/>
        </w:rPr>
        <w:t xml:space="preserve">for which </w:t>
      </w:r>
      <w:proofErr w:type="gramStart"/>
      <w:r w:rsidRPr="00A44B62">
        <w:rPr>
          <w:sz w:val="20"/>
        </w:rPr>
        <w:t>PicOrderCnt</w:t>
      </w:r>
      <w:r w:rsidR="0023350B" w:rsidRPr="00A44B62">
        <w:rPr>
          <w:sz w:val="20"/>
        </w:rPr>
        <w:t>( </w:t>
      </w:r>
      <w:r w:rsidRPr="00A44B62">
        <w:rPr>
          <w:sz w:val="20"/>
        </w:rPr>
        <w:t>picB</w:t>
      </w:r>
      <w:proofErr w:type="gramEnd"/>
      <w:r w:rsidR="00806EB4" w:rsidRPr="00A44B62">
        <w:rPr>
          <w:sz w:val="20"/>
        </w:rPr>
        <w:t> )</w:t>
      </w:r>
      <w:r w:rsidR="00C860FD" w:rsidRPr="00A44B62">
        <w:rPr>
          <w:sz w:val="20"/>
        </w:rPr>
        <w:t xml:space="preserve"> </w:t>
      </w:r>
      <w:r w:rsidRPr="00A44B62">
        <w:rPr>
          <w:sz w:val="20"/>
        </w:rPr>
        <w:t>is</w:t>
      </w:r>
      <w:r w:rsidRPr="00A44B62">
        <w:rPr>
          <w:noProof/>
          <w:sz w:val="20"/>
        </w:rPr>
        <w:t xml:space="preserve"> greater than </w:t>
      </w:r>
      <w:r w:rsidRPr="00A44B62">
        <w:rPr>
          <w:sz w:val="20"/>
        </w:rPr>
        <w:t>PicOrderCnt</w:t>
      </w:r>
      <w:r w:rsidR="0023350B" w:rsidRPr="00A44B62">
        <w:rPr>
          <w:sz w:val="20"/>
        </w:rPr>
        <w:t>( </w:t>
      </w:r>
      <w:r w:rsidRPr="00A44B62">
        <w:rPr>
          <w:sz w:val="20"/>
        </w:rPr>
        <w:t>picA</w:t>
      </w:r>
      <w:r w:rsidR="00806EB4" w:rsidRPr="00A44B62">
        <w:rPr>
          <w:sz w:val="20"/>
        </w:rPr>
        <w:t> )</w:t>
      </w:r>
      <w:r w:rsidRPr="00A44B62">
        <w:rPr>
          <w:sz w:val="20"/>
        </w:rPr>
        <w:t>, where PicOrderCnt</w:t>
      </w:r>
      <w:r w:rsidR="0023350B" w:rsidRPr="00A44B62">
        <w:rPr>
          <w:sz w:val="20"/>
        </w:rPr>
        <w:t>( </w:t>
      </w:r>
      <w:r w:rsidRPr="00A44B62">
        <w:rPr>
          <w:sz w:val="20"/>
        </w:rPr>
        <w:t>picB</w:t>
      </w:r>
      <w:r w:rsidR="00806EB4" w:rsidRPr="00A44B62">
        <w:rPr>
          <w:sz w:val="20"/>
        </w:rPr>
        <w:t> )</w:t>
      </w:r>
      <w:r w:rsidR="00C860FD" w:rsidRPr="00A44B62">
        <w:rPr>
          <w:sz w:val="20"/>
        </w:rPr>
        <w:t xml:space="preserve"> </w:t>
      </w:r>
      <w:r w:rsidRPr="00A44B62">
        <w:rPr>
          <w:sz w:val="20"/>
        </w:rPr>
        <w:t>and PicOrderCnt</w:t>
      </w:r>
      <w:r w:rsidR="0023350B" w:rsidRPr="00A44B62">
        <w:rPr>
          <w:sz w:val="20"/>
        </w:rPr>
        <w:t>( </w:t>
      </w:r>
      <w:r w:rsidRPr="00A44B62">
        <w:rPr>
          <w:sz w:val="20"/>
        </w:rPr>
        <w:t>picA</w:t>
      </w:r>
      <w:r w:rsidR="00806EB4" w:rsidRPr="00A44B62">
        <w:rPr>
          <w:sz w:val="20"/>
        </w:rPr>
        <w:t> )</w:t>
      </w:r>
      <w:r w:rsidR="00C860FD" w:rsidRPr="00A44B62">
        <w:rPr>
          <w:sz w:val="20"/>
        </w:rPr>
        <w:t xml:space="preserve"> </w:t>
      </w:r>
      <w:r w:rsidRPr="00A44B62">
        <w:rPr>
          <w:sz w:val="20"/>
        </w:rPr>
        <w:t>are the PicOrderCntVal values of picB and picA, respectively, immediately after the invocation of the decoding process for the picture order count of picB</w:t>
      </w:r>
      <w:r w:rsidRPr="00A44B62">
        <w:rPr>
          <w:noProof/>
          <w:sz w:val="20"/>
        </w:rPr>
        <w:t>.</w:t>
      </w:r>
    </w:p>
    <w:p w14:paraId="334BB0C9"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after="120"/>
        <w:jc w:val="both"/>
        <w:rPr>
          <w:noProof/>
          <w:sz w:val="20"/>
        </w:rPr>
      </w:pPr>
      <w:r w:rsidRPr="00A44B62">
        <w:rPr>
          <w:b/>
          <w:noProof/>
          <w:sz w:val="20"/>
        </w:rPr>
        <w:t>ccv_primaries_present_flag</w:t>
      </w:r>
      <w:r w:rsidRPr="00A44B62">
        <w:rPr>
          <w:noProof/>
          <w:sz w:val="20"/>
        </w:rPr>
        <w:t xml:space="preserve"> equal to 1 specifies that the syntax elements </w:t>
      </w:r>
      <w:r w:rsidRPr="00A44B62">
        <w:rPr>
          <w:sz w:val="20"/>
        </w:rPr>
        <w:t>ccv_primaries_</w:t>
      </w:r>
      <w:proofErr w:type="gramStart"/>
      <w:r w:rsidRPr="00A44B62">
        <w:rPr>
          <w:sz w:val="20"/>
        </w:rPr>
        <w:t>x[</w:t>
      </w:r>
      <w:proofErr w:type="gramEnd"/>
      <w:r w:rsidRPr="00A44B62">
        <w:rPr>
          <w:sz w:val="20"/>
        </w:rPr>
        <w:t> c ] and ccv_primaries_y[ c ]</w:t>
      </w:r>
      <w:r w:rsidRPr="00A44B62">
        <w:rPr>
          <w:noProof/>
          <w:sz w:val="20"/>
        </w:rPr>
        <w:t xml:space="preserve"> are present. ccv_primaries_present_flag equal to 0 specifies that the syntax elements </w:t>
      </w:r>
      <w:r w:rsidRPr="00A44B62">
        <w:rPr>
          <w:sz w:val="20"/>
        </w:rPr>
        <w:t>ccv_primaries_</w:t>
      </w:r>
      <w:proofErr w:type="gramStart"/>
      <w:r w:rsidRPr="00A44B62">
        <w:rPr>
          <w:sz w:val="20"/>
        </w:rPr>
        <w:t>x[</w:t>
      </w:r>
      <w:proofErr w:type="gramEnd"/>
      <w:r w:rsidRPr="00A44B62">
        <w:rPr>
          <w:sz w:val="20"/>
        </w:rPr>
        <w:t> c ] and ccv_primaries_y[ c ]</w:t>
      </w:r>
      <w:r w:rsidRPr="00A44B62">
        <w:rPr>
          <w:noProof/>
          <w:sz w:val="20"/>
        </w:rPr>
        <w:t xml:space="preserve"> are not present.</w:t>
      </w:r>
    </w:p>
    <w:p w14:paraId="79C9E170"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after="120"/>
        <w:jc w:val="both"/>
        <w:rPr>
          <w:noProof/>
          <w:sz w:val="20"/>
        </w:rPr>
      </w:pPr>
      <w:r w:rsidRPr="00A44B62">
        <w:rPr>
          <w:b/>
          <w:sz w:val="20"/>
        </w:rPr>
        <w:lastRenderedPageBreak/>
        <w:t>ccv_min_luminance_value_present_flag</w:t>
      </w:r>
      <w:r w:rsidRPr="00A44B62">
        <w:rPr>
          <w:noProof/>
          <w:sz w:val="20"/>
        </w:rPr>
        <w:t xml:space="preserve"> equal to 1 specifies that the syntax element </w:t>
      </w:r>
      <w:r w:rsidRPr="00A44B62">
        <w:rPr>
          <w:sz w:val="20"/>
        </w:rPr>
        <w:t>ccv_min_luminance_value</w:t>
      </w:r>
      <w:r w:rsidRPr="00A44B62">
        <w:rPr>
          <w:noProof/>
          <w:sz w:val="20"/>
        </w:rPr>
        <w:t xml:space="preserve"> is present. ccv_min_luminance_value_present_flag equal to 0 specifies that the syntax element </w:t>
      </w:r>
      <w:r w:rsidRPr="00A44B62">
        <w:rPr>
          <w:sz w:val="20"/>
        </w:rPr>
        <w:t>ccv_min_luminance_value</w:t>
      </w:r>
      <w:r w:rsidRPr="00A44B62">
        <w:rPr>
          <w:noProof/>
          <w:sz w:val="20"/>
        </w:rPr>
        <w:t xml:space="preserve"> is not present.</w:t>
      </w:r>
    </w:p>
    <w:p w14:paraId="50DA7E65"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after="120"/>
        <w:jc w:val="both"/>
        <w:rPr>
          <w:b/>
          <w:noProof/>
          <w:sz w:val="20"/>
        </w:rPr>
      </w:pPr>
      <w:r w:rsidRPr="00A44B62">
        <w:rPr>
          <w:b/>
          <w:sz w:val="20"/>
        </w:rPr>
        <w:t>ccv_max_luminance_value_present_flag</w:t>
      </w:r>
      <w:r w:rsidRPr="00A44B62">
        <w:rPr>
          <w:noProof/>
          <w:sz w:val="20"/>
        </w:rPr>
        <w:t xml:space="preserve"> equal to 1 specifies that the syntax element </w:t>
      </w:r>
      <w:r w:rsidRPr="00A44B62">
        <w:rPr>
          <w:sz w:val="20"/>
        </w:rPr>
        <w:t>ccv_max_luminance_value</w:t>
      </w:r>
      <w:r w:rsidRPr="00A44B62">
        <w:rPr>
          <w:noProof/>
          <w:sz w:val="20"/>
        </w:rPr>
        <w:t xml:space="preserve"> is present. ccv_max_luminance_value_present_flag equal to 0 specifies that the syntax element </w:t>
      </w:r>
      <w:r w:rsidRPr="00A44B62">
        <w:rPr>
          <w:sz w:val="20"/>
        </w:rPr>
        <w:t>ccv_max_luminance_value</w:t>
      </w:r>
      <w:r w:rsidRPr="00A44B62">
        <w:rPr>
          <w:noProof/>
          <w:sz w:val="20"/>
        </w:rPr>
        <w:t xml:space="preserve"> is not present.</w:t>
      </w:r>
    </w:p>
    <w:p w14:paraId="692FDA81"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after="120"/>
        <w:jc w:val="both"/>
        <w:rPr>
          <w:noProof/>
          <w:sz w:val="20"/>
        </w:rPr>
      </w:pPr>
      <w:r w:rsidRPr="00A44B62">
        <w:rPr>
          <w:b/>
          <w:sz w:val="20"/>
        </w:rPr>
        <w:t>ccv_avg_luminance_value_present_flag</w:t>
      </w:r>
      <w:r w:rsidRPr="00A44B62">
        <w:rPr>
          <w:noProof/>
          <w:sz w:val="20"/>
        </w:rPr>
        <w:t xml:space="preserve"> equal to 1 specifies that the syntax element </w:t>
      </w:r>
      <w:r w:rsidRPr="00A44B62">
        <w:rPr>
          <w:sz w:val="20"/>
        </w:rPr>
        <w:t>ccv_avg_luminance_value</w:t>
      </w:r>
      <w:r w:rsidRPr="00A44B62">
        <w:rPr>
          <w:noProof/>
          <w:sz w:val="20"/>
        </w:rPr>
        <w:t xml:space="preserve"> is present. ccv_avg_luminance_value_present_flag equal to 0 specifies that the syntax element </w:t>
      </w:r>
      <w:r w:rsidRPr="00A44B62">
        <w:rPr>
          <w:sz w:val="20"/>
        </w:rPr>
        <w:t>ccv_avg_luminance_value</w:t>
      </w:r>
      <w:r w:rsidRPr="00A44B62">
        <w:rPr>
          <w:noProof/>
          <w:sz w:val="20"/>
        </w:rPr>
        <w:t xml:space="preserve"> is not present.</w:t>
      </w:r>
    </w:p>
    <w:p w14:paraId="6BDE83B1"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spacing w:after="120"/>
        <w:jc w:val="both"/>
        <w:rPr>
          <w:sz w:val="20"/>
        </w:rPr>
      </w:pPr>
      <w:r w:rsidRPr="00A44B62">
        <w:rPr>
          <w:sz w:val="20"/>
        </w:rPr>
        <w:t>It is a requirement of bitstream conformance that the values of ccv_primaries_present_flag, ccv_min_luminance_value_present_flag, ccv_max_luminance_value_present_flag, and ccv_avg_luminance_value_present_flag shall not all be equal to 0.</w:t>
      </w:r>
    </w:p>
    <w:p w14:paraId="526F0EAB" w14:textId="77777777" w:rsidR="00024D98" w:rsidRPr="00A44B62" w:rsidRDefault="00024D98" w:rsidP="00024D98">
      <w:pPr>
        <w:jc w:val="both"/>
        <w:rPr>
          <w:bCs/>
          <w:noProof/>
          <w:sz w:val="20"/>
        </w:rPr>
      </w:pPr>
      <w:r w:rsidRPr="00A44B62">
        <w:rPr>
          <w:b/>
          <w:bCs/>
          <w:noProof/>
          <w:sz w:val="20"/>
        </w:rPr>
        <w:t>ccv_reserved_zero_2bits</w:t>
      </w:r>
      <w:r w:rsidRPr="00A44B62">
        <w:rPr>
          <w:bCs/>
          <w:noProof/>
          <w:sz w:val="20"/>
        </w:rPr>
        <w:t xml:space="preserve">[ i ] shall be equal to 0 in bitstreams conforming to this version of this </w:t>
      </w:r>
      <w:r w:rsidR="00C85628" w:rsidRPr="00A44B62">
        <w:rPr>
          <w:bCs/>
          <w:noProof/>
          <w:sz w:val="20"/>
        </w:rPr>
        <w:t>Specification</w:t>
      </w:r>
      <w:r w:rsidRPr="00A44B62">
        <w:rPr>
          <w:bCs/>
          <w:noProof/>
          <w:sz w:val="20"/>
        </w:rPr>
        <w:t>. Other values for reserved_zero_2bits[ i ] are reserved for future use by ITU-T | ISO/IEC. Decoders shall ignore the value of reserved_zero_2bits[ i ].</w:t>
      </w:r>
    </w:p>
    <w:p w14:paraId="09928938" w14:textId="49E9EAFC" w:rsidR="00024D98" w:rsidRPr="00A44B62" w:rsidRDefault="00024D98" w:rsidP="00024D98">
      <w:pPr>
        <w:jc w:val="both"/>
        <w:rPr>
          <w:sz w:val="20"/>
        </w:rPr>
      </w:pPr>
      <w:r w:rsidRPr="00A44B62">
        <w:rPr>
          <w:b/>
          <w:sz w:val="20"/>
        </w:rPr>
        <w:t>ccv_primaries_</w:t>
      </w:r>
      <w:proofErr w:type="gramStart"/>
      <w:r w:rsidRPr="00A44B62">
        <w:rPr>
          <w:b/>
          <w:sz w:val="20"/>
        </w:rPr>
        <w:t>x</w:t>
      </w:r>
      <w:r w:rsidRPr="00A44B62">
        <w:rPr>
          <w:sz w:val="20"/>
        </w:rPr>
        <w:t>[</w:t>
      </w:r>
      <w:proofErr w:type="gramEnd"/>
      <w:r w:rsidRPr="00A44B62">
        <w:rPr>
          <w:sz w:val="20"/>
        </w:rPr>
        <w:t xml:space="preserve"> c ] and </w:t>
      </w:r>
      <w:r w:rsidRPr="00A44B62">
        <w:rPr>
          <w:b/>
          <w:sz w:val="20"/>
        </w:rPr>
        <w:t>ccv_primaries_y</w:t>
      </w:r>
      <w:r w:rsidRPr="00A44B62">
        <w:rPr>
          <w:sz w:val="20"/>
        </w:rPr>
        <w:t>[ c ] specify the normalized x and y chromaticity coordinates, respectively, of the colour primary component c of the nominal content colour volume</w:t>
      </w:r>
      <w:del w:id="636" w:author="Gary Sullivan" w:date="2018-01-12T23:10:00Z">
        <w:r w:rsidRPr="00A44B62" w:rsidDel="00D74816">
          <w:rPr>
            <w:sz w:val="20"/>
          </w:rPr>
          <w:delText xml:space="preserve"> in </w:delText>
        </w:r>
        <w:r w:rsidR="00066AF8" w:rsidDel="00D74816">
          <w:rPr>
            <w:sz w:val="20"/>
          </w:rPr>
          <w:delText>normalized increments</w:delText>
        </w:r>
        <w:r w:rsidR="00097177" w:rsidRPr="00A44B62" w:rsidDel="00D74816">
          <w:rPr>
            <w:sz w:val="20"/>
          </w:rPr>
          <w:delText xml:space="preserve"> </w:delText>
        </w:r>
        <w:r w:rsidRPr="00A44B62" w:rsidDel="00D74816">
          <w:rPr>
            <w:sz w:val="20"/>
          </w:rPr>
          <w:delText>of 0.00002</w:delText>
        </w:r>
      </w:del>
      <w:r w:rsidRPr="00A44B62">
        <w:rPr>
          <w:sz w:val="20"/>
        </w:rPr>
        <w:t>, according to the CIE 1931 definition of x and y as specified in ISO 11664-1 (see also ISO 11664-3 and CIE 15)</w:t>
      </w:r>
      <w:ins w:id="637" w:author="Gary Sullivan" w:date="2018-01-12T23:10:00Z">
        <w:r w:rsidR="00D74816">
          <w:rPr>
            <w:sz w:val="20"/>
          </w:rPr>
          <w:t>,</w:t>
        </w:r>
        <w:r w:rsidR="00D74816" w:rsidRPr="00A44B62">
          <w:rPr>
            <w:sz w:val="20"/>
          </w:rPr>
          <w:t xml:space="preserve"> in </w:t>
        </w:r>
        <w:r w:rsidR="00D74816">
          <w:rPr>
            <w:sz w:val="20"/>
          </w:rPr>
          <w:t>normalized increments</w:t>
        </w:r>
        <w:r w:rsidR="00D74816" w:rsidRPr="00A44B62">
          <w:rPr>
            <w:sz w:val="20"/>
          </w:rPr>
          <w:t xml:space="preserve"> of 0.00002</w:t>
        </w:r>
      </w:ins>
      <w:r w:rsidRPr="00A44B62">
        <w:rPr>
          <w:sz w:val="20"/>
        </w:rPr>
        <w:t>. For describing colour volumes that use red, green, and blue colour primaries, it is suggested that index value c equal to 0 should correspond to the green primary, c equal to 1 should correspond to the blue primary, and c equal to 2 should correspond to the red colour primary (see also Annex E and Table E.3).</w:t>
      </w:r>
    </w:p>
    <w:p w14:paraId="55A6EDAD" w14:textId="77777777" w:rsidR="00024D98" w:rsidRPr="00A44B62" w:rsidRDefault="00024D98" w:rsidP="00024D98">
      <w:pPr>
        <w:jc w:val="both"/>
        <w:rPr>
          <w:sz w:val="20"/>
        </w:rPr>
      </w:pPr>
      <w:r w:rsidRPr="00A44B62">
        <w:rPr>
          <w:sz w:val="20"/>
        </w:rPr>
        <w:t>The values of ccv_primaries_</w:t>
      </w:r>
      <w:proofErr w:type="gramStart"/>
      <w:r w:rsidRPr="00A44B62">
        <w:rPr>
          <w:sz w:val="20"/>
        </w:rPr>
        <w:t>x[</w:t>
      </w:r>
      <w:proofErr w:type="gramEnd"/>
      <w:r w:rsidRPr="00A44B62">
        <w:rPr>
          <w:sz w:val="20"/>
        </w:rPr>
        <w:t> c ] and ccv_primaries_y[ c ] shall be in the range of −5 000 000 to 5 000 000, inclusive.</w:t>
      </w:r>
    </w:p>
    <w:p w14:paraId="7FF8F8DC" w14:textId="77777777" w:rsidR="00024D98" w:rsidRPr="00A44B62" w:rsidRDefault="00024D98" w:rsidP="00024D98">
      <w:pPr>
        <w:jc w:val="both"/>
        <w:rPr>
          <w:sz w:val="20"/>
        </w:rPr>
      </w:pPr>
      <w:r w:rsidRPr="00A44B62">
        <w:rPr>
          <w:sz w:val="20"/>
        </w:rPr>
        <w:t>When ccv_primaries_</w:t>
      </w:r>
      <w:proofErr w:type="gramStart"/>
      <w:r w:rsidRPr="00A44B62">
        <w:rPr>
          <w:sz w:val="20"/>
        </w:rPr>
        <w:t>x[</w:t>
      </w:r>
      <w:proofErr w:type="gramEnd"/>
      <w:r w:rsidRPr="00A44B62">
        <w:rPr>
          <w:sz w:val="20"/>
        </w:rPr>
        <w:t> c ] and ccv_primaries_y[ c ]</w:t>
      </w:r>
      <w:r w:rsidRPr="00A44B62">
        <w:rPr>
          <w:noProof/>
          <w:sz w:val="20"/>
        </w:rPr>
        <w:t xml:space="preserve"> are not present, they </w:t>
      </w:r>
      <w:r w:rsidR="00482745" w:rsidRPr="00A44B62">
        <w:rPr>
          <w:noProof/>
          <w:sz w:val="20"/>
        </w:rPr>
        <w:t>are</w:t>
      </w:r>
      <w:r w:rsidRPr="00A44B62">
        <w:rPr>
          <w:noProof/>
          <w:sz w:val="20"/>
        </w:rPr>
        <w:t xml:space="preserve"> inferred </w:t>
      </w:r>
      <w:r w:rsidR="00097177" w:rsidRPr="00A44B62">
        <w:rPr>
          <w:noProof/>
          <w:sz w:val="20"/>
        </w:rPr>
        <w:t>to be</w:t>
      </w:r>
      <w:r w:rsidRPr="00A44B62">
        <w:rPr>
          <w:noProof/>
          <w:sz w:val="20"/>
        </w:rPr>
        <w:t xml:space="preserve"> equal to the normalized x and y chromaticity coordinates</w:t>
      </w:r>
      <w:r w:rsidR="00097177" w:rsidRPr="00A44B62">
        <w:rPr>
          <w:noProof/>
          <w:sz w:val="20"/>
        </w:rPr>
        <w:t>, respectively,</w:t>
      </w:r>
      <w:r w:rsidRPr="00A44B62">
        <w:rPr>
          <w:noProof/>
          <w:sz w:val="20"/>
        </w:rPr>
        <w:t xml:space="preserve"> specified by colour_primaries.</w:t>
      </w:r>
    </w:p>
    <w:p w14:paraId="0D700929" w14:textId="77777777" w:rsidR="00024D98" w:rsidRPr="00A44B62" w:rsidRDefault="00024D98" w:rsidP="00024D98">
      <w:pPr>
        <w:jc w:val="both"/>
        <w:rPr>
          <w:sz w:val="20"/>
          <w:lang w:eastAsia="ko-KR"/>
        </w:rPr>
      </w:pPr>
      <w:r w:rsidRPr="00A44B62">
        <w:rPr>
          <w:b/>
          <w:sz w:val="20"/>
        </w:rPr>
        <w:t>ccv_min_luminance_value</w:t>
      </w:r>
      <w:r w:rsidRPr="00A44B62">
        <w:rPr>
          <w:sz w:val="20"/>
        </w:rPr>
        <w:t xml:space="preserve"> specifies the normalized minimum luminance value, according to CIE 1931, that is expected to be present in the content, where values are normalized to L</w:t>
      </w:r>
      <w:r w:rsidRPr="00A44B62">
        <w:rPr>
          <w:sz w:val="20"/>
          <w:vertAlign w:val="subscript"/>
        </w:rPr>
        <w:t>o</w:t>
      </w:r>
      <w:r w:rsidRPr="00A44B62">
        <w:rPr>
          <w:sz w:val="20"/>
        </w:rPr>
        <w:t xml:space="preserve"> or L</w:t>
      </w:r>
      <w:r w:rsidRPr="00A44B62">
        <w:rPr>
          <w:sz w:val="20"/>
          <w:vertAlign w:val="subscript"/>
        </w:rPr>
        <w:t>c</w:t>
      </w:r>
      <w:r w:rsidRPr="00A44B62">
        <w:rPr>
          <w:sz w:val="20"/>
        </w:rPr>
        <w:t xml:space="preserve"> as specified in Table E.4 according to the indicated transfer characteristics of the signal.</w:t>
      </w:r>
      <w:r w:rsidRPr="00A44B62">
        <w:rPr>
          <w:sz w:val="20"/>
          <w:lang w:eastAsia="ko-KR"/>
        </w:rPr>
        <w:t xml:space="preserve"> The</w:t>
      </w:r>
      <w:r w:rsidRPr="00A44B62">
        <w:rPr>
          <w:sz w:val="20"/>
        </w:rPr>
        <w:t xml:space="preserve"> values of ccv_min_luminance_value </w:t>
      </w:r>
      <w:proofErr w:type="gramStart"/>
      <w:r w:rsidRPr="00A44B62">
        <w:rPr>
          <w:sz w:val="20"/>
        </w:rPr>
        <w:t>are</w:t>
      </w:r>
      <w:proofErr w:type="gramEnd"/>
      <w:r w:rsidRPr="00A44B62">
        <w:rPr>
          <w:sz w:val="20"/>
        </w:rPr>
        <w:t xml:space="preserve"> in normalized </w:t>
      </w:r>
      <w:r w:rsidR="00066AF8">
        <w:rPr>
          <w:sz w:val="20"/>
        </w:rPr>
        <w:t>increments</w:t>
      </w:r>
      <w:r w:rsidR="00066AF8" w:rsidRPr="00A44B62">
        <w:rPr>
          <w:sz w:val="20"/>
        </w:rPr>
        <w:t xml:space="preserve"> </w:t>
      </w:r>
      <w:r w:rsidRPr="00A44B62">
        <w:rPr>
          <w:sz w:val="20"/>
        </w:rPr>
        <w:t>of 0.0000001</w:t>
      </w:r>
      <w:r w:rsidRPr="00A44B62">
        <w:rPr>
          <w:sz w:val="20"/>
          <w:lang w:eastAsia="ko-KR"/>
        </w:rPr>
        <w:t>.</w:t>
      </w:r>
    </w:p>
    <w:p w14:paraId="1E1C197A" w14:textId="77777777" w:rsidR="00024D98" w:rsidRPr="00A44B62" w:rsidRDefault="00024D98" w:rsidP="00024D98">
      <w:pPr>
        <w:jc w:val="both"/>
        <w:rPr>
          <w:sz w:val="20"/>
        </w:rPr>
      </w:pPr>
      <w:r w:rsidRPr="00A44B62">
        <w:rPr>
          <w:b/>
          <w:sz w:val="20"/>
        </w:rPr>
        <w:t>ccv_max_luminance_value</w:t>
      </w:r>
      <w:r w:rsidRPr="00A44B62">
        <w:rPr>
          <w:sz w:val="20"/>
        </w:rPr>
        <w:t xml:space="preserve"> specifies the maximum luminance value, according to CIE 1931, that is expected to be present in the content, where values are normalized to L</w:t>
      </w:r>
      <w:r w:rsidRPr="00A44B62">
        <w:rPr>
          <w:sz w:val="20"/>
          <w:vertAlign w:val="subscript"/>
        </w:rPr>
        <w:t>o</w:t>
      </w:r>
      <w:r w:rsidRPr="00A44B62">
        <w:rPr>
          <w:sz w:val="20"/>
        </w:rPr>
        <w:t xml:space="preserve"> or L</w:t>
      </w:r>
      <w:r w:rsidRPr="00A44B62">
        <w:rPr>
          <w:sz w:val="20"/>
          <w:vertAlign w:val="subscript"/>
        </w:rPr>
        <w:t>c</w:t>
      </w:r>
      <w:r w:rsidRPr="00A44B62">
        <w:rPr>
          <w:sz w:val="20"/>
        </w:rPr>
        <w:t xml:space="preserve"> as specified in Table E.4 according to the transfer characteristics of the signal.</w:t>
      </w:r>
      <w:r w:rsidRPr="00A44B62">
        <w:rPr>
          <w:sz w:val="20"/>
          <w:lang w:eastAsia="ko-KR"/>
        </w:rPr>
        <w:t xml:space="preserve"> The</w:t>
      </w:r>
      <w:r w:rsidRPr="00A44B62">
        <w:rPr>
          <w:sz w:val="20"/>
        </w:rPr>
        <w:t xml:space="preserve"> values of ccv_m</w:t>
      </w:r>
      <w:r w:rsidRPr="00A44B62">
        <w:rPr>
          <w:sz w:val="20"/>
          <w:lang w:eastAsia="ko-KR"/>
        </w:rPr>
        <w:t>ax</w:t>
      </w:r>
      <w:r w:rsidRPr="00A44B62">
        <w:rPr>
          <w:sz w:val="20"/>
        </w:rPr>
        <w:t xml:space="preserve">_luminance_value </w:t>
      </w:r>
      <w:proofErr w:type="gramStart"/>
      <w:r w:rsidRPr="00A44B62">
        <w:rPr>
          <w:sz w:val="20"/>
        </w:rPr>
        <w:t>are</w:t>
      </w:r>
      <w:proofErr w:type="gramEnd"/>
      <w:r w:rsidRPr="00A44B62">
        <w:rPr>
          <w:sz w:val="20"/>
        </w:rPr>
        <w:t xml:space="preserve"> in normalized </w:t>
      </w:r>
      <w:r w:rsidR="00066AF8">
        <w:rPr>
          <w:sz w:val="20"/>
        </w:rPr>
        <w:t>increments</w:t>
      </w:r>
      <w:r w:rsidR="00066AF8" w:rsidRPr="00A44B62">
        <w:rPr>
          <w:sz w:val="20"/>
        </w:rPr>
        <w:t xml:space="preserve"> </w:t>
      </w:r>
      <w:r w:rsidRPr="00A44B62">
        <w:rPr>
          <w:sz w:val="20"/>
        </w:rPr>
        <w:t>of 0.0000001</w:t>
      </w:r>
      <w:r w:rsidRPr="00A44B62">
        <w:rPr>
          <w:sz w:val="20"/>
          <w:lang w:eastAsia="ko-KR"/>
        </w:rPr>
        <w:t>.</w:t>
      </w:r>
    </w:p>
    <w:p w14:paraId="370A1DE9" w14:textId="77777777" w:rsidR="00024D98" w:rsidRPr="00A44B62" w:rsidRDefault="00024D98" w:rsidP="00024D98">
      <w:pPr>
        <w:jc w:val="both"/>
        <w:rPr>
          <w:sz w:val="20"/>
        </w:rPr>
      </w:pPr>
      <w:r w:rsidRPr="00A44B62">
        <w:rPr>
          <w:b/>
          <w:sz w:val="20"/>
        </w:rPr>
        <w:t>ccv_avg_luminance_value</w:t>
      </w:r>
      <w:r w:rsidRPr="00A44B62">
        <w:rPr>
          <w:sz w:val="20"/>
        </w:rPr>
        <w:t xml:space="preserve"> specifies the average luminance value, according to CIE 1931, that is expected to be present in the content, where values are normalized to L</w:t>
      </w:r>
      <w:r w:rsidRPr="00A44B62">
        <w:rPr>
          <w:sz w:val="20"/>
          <w:vertAlign w:val="subscript"/>
        </w:rPr>
        <w:t>o</w:t>
      </w:r>
      <w:r w:rsidRPr="00A44B62">
        <w:rPr>
          <w:sz w:val="20"/>
        </w:rPr>
        <w:t xml:space="preserve"> or L</w:t>
      </w:r>
      <w:r w:rsidRPr="00A44B62">
        <w:rPr>
          <w:sz w:val="20"/>
          <w:vertAlign w:val="subscript"/>
        </w:rPr>
        <w:t>c</w:t>
      </w:r>
      <w:r w:rsidRPr="00A44B62">
        <w:rPr>
          <w:sz w:val="20"/>
        </w:rPr>
        <w:t xml:space="preserve"> as specified in Table E.4 according to the transfer characteristics of the signal.</w:t>
      </w:r>
      <w:r w:rsidRPr="00A44B62">
        <w:rPr>
          <w:sz w:val="20"/>
          <w:lang w:eastAsia="ko-KR"/>
        </w:rPr>
        <w:t xml:space="preserve"> The</w:t>
      </w:r>
      <w:r w:rsidRPr="00A44B62">
        <w:rPr>
          <w:sz w:val="20"/>
        </w:rPr>
        <w:t xml:space="preserve"> values of ccv_avg_luminance_value </w:t>
      </w:r>
      <w:proofErr w:type="gramStart"/>
      <w:r w:rsidRPr="00A44B62">
        <w:rPr>
          <w:sz w:val="20"/>
        </w:rPr>
        <w:t>are</w:t>
      </w:r>
      <w:proofErr w:type="gramEnd"/>
      <w:r w:rsidRPr="00A44B62">
        <w:rPr>
          <w:sz w:val="20"/>
        </w:rPr>
        <w:t xml:space="preserve"> in normalized </w:t>
      </w:r>
      <w:r w:rsidR="00066AF8">
        <w:rPr>
          <w:sz w:val="20"/>
        </w:rPr>
        <w:t>increments</w:t>
      </w:r>
      <w:r w:rsidR="00066AF8" w:rsidRPr="00A44B62">
        <w:rPr>
          <w:sz w:val="20"/>
        </w:rPr>
        <w:t xml:space="preserve"> </w:t>
      </w:r>
      <w:r w:rsidRPr="00A44B62">
        <w:rPr>
          <w:sz w:val="20"/>
        </w:rPr>
        <w:t>of 0.0000001</w:t>
      </w:r>
      <w:r w:rsidRPr="00A44B62">
        <w:rPr>
          <w:sz w:val="20"/>
          <w:lang w:eastAsia="ko-KR"/>
        </w:rPr>
        <w:t>.</w:t>
      </w:r>
    </w:p>
    <w:p w14:paraId="1A2A3D27" w14:textId="77777777" w:rsidR="00024D98" w:rsidRPr="00FD5B8E" w:rsidRDefault="00024D98" w:rsidP="00C56F3D">
      <w:pPr>
        <w:pStyle w:val="Note1"/>
      </w:pPr>
      <w:r w:rsidRPr="00A44B62">
        <w:t xml:space="preserve">NOTE – The resulting domain from this conversion process may or may not represent light in a source or display domain – it is merely a gamut representation domain rather than necessarily being a representation of actual light in either the scene or display domain. Therefore, the values corresponding to </w:t>
      </w:r>
      <w:r w:rsidR="00482745" w:rsidRPr="00A44B62">
        <w:t xml:space="preserve">ccv_min_luminance_value, ccv_max_luminance_value, and </w:t>
      </w:r>
      <w:r w:rsidRPr="00A44B62">
        <w:t xml:space="preserve">ccv_avg_luminance_value might not necessarily correspond to a true luminance </w:t>
      </w:r>
      <w:r w:rsidRPr="009074BF">
        <w:t>value.</w:t>
      </w:r>
    </w:p>
    <w:p w14:paraId="6178BBE9" w14:textId="77777777" w:rsidR="00024D98" w:rsidRPr="009074BF" w:rsidRDefault="00482745" w:rsidP="00024D98">
      <w:pPr>
        <w:jc w:val="both"/>
        <w:rPr>
          <w:sz w:val="20"/>
          <w:rPrChange w:id="638" w:author="Ye-Kui Wang d08" w:date="2018-01-15T12:02:00Z">
            <w:rPr>
              <w:sz w:val="20"/>
              <w:highlight w:val="yellow"/>
            </w:rPr>
          </w:rPrChange>
        </w:rPr>
      </w:pPr>
      <w:r w:rsidRPr="003151FF">
        <w:rPr>
          <w:sz w:val="20"/>
        </w:rPr>
        <w:t xml:space="preserve">The value of </w:t>
      </w:r>
      <w:r w:rsidR="00024D98" w:rsidRPr="003151FF">
        <w:rPr>
          <w:sz w:val="20"/>
        </w:rPr>
        <w:t>ccv_min_luminance_value</w:t>
      </w:r>
      <w:r w:rsidRPr="003151FF">
        <w:rPr>
          <w:sz w:val="20"/>
        </w:rPr>
        <w:t>, when present, shall</w:t>
      </w:r>
      <w:r w:rsidR="00024D98" w:rsidRPr="003151FF">
        <w:rPr>
          <w:sz w:val="20"/>
        </w:rPr>
        <w:t xml:space="preserve"> be less than or equal to ccv_avg_luminance_value</w:t>
      </w:r>
      <w:r w:rsidRPr="003151FF">
        <w:rPr>
          <w:sz w:val="20"/>
        </w:rPr>
        <w:t>, when present</w:t>
      </w:r>
      <w:r w:rsidR="00024D98" w:rsidRPr="003151FF">
        <w:rPr>
          <w:sz w:val="20"/>
        </w:rPr>
        <w:t xml:space="preserve">. </w:t>
      </w:r>
      <w:r w:rsidRPr="003151FF">
        <w:rPr>
          <w:sz w:val="20"/>
        </w:rPr>
        <w:t xml:space="preserve">The value of </w:t>
      </w:r>
      <w:r w:rsidR="00024D98" w:rsidRPr="003151FF">
        <w:rPr>
          <w:sz w:val="20"/>
        </w:rPr>
        <w:t>ccv_avg_luminance_value</w:t>
      </w:r>
      <w:r w:rsidRPr="003151FF">
        <w:rPr>
          <w:sz w:val="20"/>
        </w:rPr>
        <w:t>, when present, shall</w:t>
      </w:r>
      <w:r w:rsidR="00024D98" w:rsidRPr="003151FF">
        <w:rPr>
          <w:sz w:val="20"/>
        </w:rPr>
        <w:t xml:space="preserve"> be less than or equal to ccv_max_luminance_value</w:t>
      </w:r>
      <w:r w:rsidRPr="003151FF">
        <w:rPr>
          <w:sz w:val="20"/>
        </w:rPr>
        <w:t>, when present</w:t>
      </w:r>
      <w:r w:rsidR="00024D98" w:rsidRPr="003151FF">
        <w:rPr>
          <w:sz w:val="20"/>
        </w:rPr>
        <w:t>.</w:t>
      </w:r>
      <w:r w:rsidR="008A0B8C" w:rsidRPr="003151FF">
        <w:rPr>
          <w:sz w:val="20"/>
        </w:rPr>
        <w:t xml:space="preserve"> </w:t>
      </w:r>
      <w:r w:rsidR="000F5346" w:rsidRPr="003151FF">
        <w:rPr>
          <w:sz w:val="20"/>
        </w:rPr>
        <w:t xml:space="preserve">The value of ccv_min_luminance_value, when present, shall be less than or equal to ccv_max_luminance_value, when </w:t>
      </w:r>
      <w:r w:rsidR="000F5346" w:rsidRPr="009074BF">
        <w:rPr>
          <w:sz w:val="20"/>
        </w:rPr>
        <w:t>present.</w:t>
      </w:r>
    </w:p>
    <w:p w14:paraId="6FCDC311" w14:textId="77777777" w:rsidR="00024D98" w:rsidRPr="00A44B62" w:rsidRDefault="00024D98" w:rsidP="00131FB1">
      <w:pPr>
        <w:jc w:val="both"/>
        <w:rPr>
          <w:sz w:val="20"/>
        </w:rPr>
      </w:pPr>
      <w:r w:rsidRPr="003151FF">
        <w:rPr>
          <w:sz w:val="20"/>
        </w:rPr>
        <w:t>When the visually relevant region does not correspond to the entire cropped decoded picture, such as for "letterbox" encoding of video content with a wide picture aspect ratio within a taller cropped decoded picture, the indicated ccv_min_luminance_value, ccv_max_luminance_value</w:t>
      </w:r>
      <w:r w:rsidR="008A0B8C" w:rsidRPr="003151FF">
        <w:rPr>
          <w:sz w:val="20"/>
        </w:rPr>
        <w:t>,</w:t>
      </w:r>
      <w:r w:rsidRPr="003151FF">
        <w:rPr>
          <w:sz w:val="20"/>
        </w:rPr>
        <w:t xml:space="preserve"> and ccv_avg_luminance_value should </w:t>
      </w:r>
      <w:r w:rsidR="00131FB1">
        <w:rPr>
          <w:sz w:val="20"/>
        </w:rPr>
        <w:t xml:space="preserve">correspond </w:t>
      </w:r>
      <w:r w:rsidRPr="003151FF">
        <w:rPr>
          <w:sz w:val="20"/>
        </w:rPr>
        <w:t xml:space="preserve">only </w:t>
      </w:r>
      <w:r w:rsidR="00131FB1">
        <w:rPr>
          <w:sz w:val="20"/>
        </w:rPr>
        <w:t xml:space="preserve">to values </w:t>
      </w:r>
      <w:r w:rsidRPr="003151FF">
        <w:rPr>
          <w:sz w:val="20"/>
        </w:rPr>
        <w:t>within the visually relevant region.</w:t>
      </w:r>
    </w:p>
    <w:p w14:paraId="43C152D2" w14:textId="7955554A" w:rsidR="00024D98" w:rsidRPr="00A44B62" w:rsidRDefault="00024D98" w:rsidP="00185275">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A44B62">
        <w:rPr>
          <w:b/>
          <w:szCs w:val="22"/>
        </w:rPr>
        <w:t>D.3.41</w:t>
      </w:r>
      <w:r w:rsidRPr="00A44B62">
        <w:rPr>
          <w:b/>
          <w:szCs w:val="22"/>
        </w:rPr>
        <w:tab/>
      </w:r>
      <w:r w:rsidR="00337C75">
        <w:rPr>
          <w:b/>
          <w:szCs w:val="22"/>
        </w:rPr>
        <w:t>Semantics of o</w:t>
      </w:r>
      <w:r w:rsidRPr="00A44B62">
        <w:rPr>
          <w:b/>
          <w:szCs w:val="22"/>
        </w:rPr>
        <w:t xml:space="preserve">mnidirectional </w:t>
      </w:r>
      <w:r w:rsidR="00337C75">
        <w:rPr>
          <w:b/>
          <w:szCs w:val="22"/>
        </w:rPr>
        <w:t xml:space="preserve">video </w:t>
      </w:r>
      <w:ins w:id="639" w:author="Gary Sullivan" w:date="2018-01-12T13:21:00Z">
        <w:r w:rsidR="00A46B5B">
          <w:rPr>
            <w:b/>
            <w:szCs w:val="22"/>
          </w:rPr>
          <w:t xml:space="preserve">specific </w:t>
        </w:r>
      </w:ins>
      <w:r w:rsidRPr="00A44B62">
        <w:rPr>
          <w:b/>
          <w:szCs w:val="22"/>
        </w:rPr>
        <w:t>SEI message</w:t>
      </w:r>
      <w:r w:rsidR="00337C75">
        <w:rPr>
          <w:b/>
          <w:szCs w:val="22"/>
        </w:rPr>
        <w:t>s</w:t>
      </w:r>
    </w:p>
    <w:p w14:paraId="1B67C81D" w14:textId="0D7E3462" w:rsidR="00BE0820" w:rsidRPr="004C0079" w:rsidRDefault="00BE0820" w:rsidP="00BE0820">
      <w:pPr>
        <w:pStyle w:val="3N2"/>
        <w:keepNext/>
        <w:ind w:left="6"/>
        <w:rPr>
          <w:b/>
        </w:rPr>
      </w:pPr>
      <w:bookmarkStart w:id="640" w:name="ErpSeiSemantics"/>
      <w:r w:rsidRPr="004C0079">
        <w:rPr>
          <w:b/>
        </w:rPr>
        <w:t>D.</w:t>
      </w:r>
      <w:r>
        <w:rPr>
          <w:b/>
        </w:rPr>
        <w:t>3</w:t>
      </w:r>
      <w:r w:rsidRPr="004C0079">
        <w:rPr>
          <w:b/>
        </w:rPr>
        <w:t>.41.</w:t>
      </w:r>
      <w:r w:rsidR="00185275">
        <w:rPr>
          <w:b/>
        </w:rPr>
        <w:t>1</w:t>
      </w:r>
      <w:bookmarkEnd w:id="640"/>
      <w:r w:rsidRPr="004C0079">
        <w:rPr>
          <w:b/>
        </w:rPr>
        <w:tab/>
      </w:r>
      <w:r>
        <w:rPr>
          <w:b/>
        </w:rPr>
        <w:t xml:space="preserve">Equirectangular </w:t>
      </w:r>
      <w:r w:rsidRPr="004C0079">
        <w:rPr>
          <w:b/>
        </w:rPr>
        <w:t>projection SEI message s</w:t>
      </w:r>
      <w:r>
        <w:rPr>
          <w:b/>
        </w:rPr>
        <w:t>emantics</w:t>
      </w:r>
    </w:p>
    <w:p w14:paraId="7774CF48" w14:textId="446DDCF1" w:rsidR="003B4174" w:rsidRDefault="003B4174" w:rsidP="00E3618E">
      <w:pPr>
        <w:jc w:val="both"/>
        <w:rPr>
          <w:noProof/>
          <w:sz w:val="20"/>
        </w:rPr>
      </w:pPr>
      <w:r w:rsidRPr="00A44B62">
        <w:rPr>
          <w:sz w:val="20"/>
        </w:rPr>
        <w:t xml:space="preserve">The </w:t>
      </w:r>
      <w:r w:rsidR="00D24604" w:rsidRPr="007B1F08">
        <w:rPr>
          <w:sz w:val="20"/>
        </w:rPr>
        <w:t xml:space="preserve">equirectangular </w:t>
      </w:r>
      <w:r w:rsidRPr="00A44B62">
        <w:rPr>
          <w:sz w:val="20"/>
        </w:rPr>
        <w:t xml:space="preserve">projection SEI message provides information to enable remapping </w:t>
      </w:r>
      <w:r w:rsidR="00A16F1B">
        <w:rPr>
          <w:sz w:val="20"/>
        </w:rPr>
        <w:t xml:space="preserve">(through </w:t>
      </w:r>
      <w:r w:rsidR="001F3D36">
        <w:rPr>
          <w:sz w:val="20"/>
        </w:rPr>
        <w:t xml:space="preserve">an </w:t>
      </w:r>
      <w:r w:rsidR="00A16F1B" w:rsidRPr="007B1F08">
        <w:rPr>
          <w:sz w:val="20"/>
        </w:rPr>
        <w:t xml:space="preserve">equirectangular </w:t>
      </w:r>
      <w:r w:rsidR="00A16F1B" w:rsidRPr="00A44B62">
        <w:rPr>
          <w:sz w:val="20"/>
        </w:rPr>
        <w:t>projection</w:t>
      </w:r>
      <w:r w:rsidR="00A16F1B">
        <w:rPr>
          <w:sz w:val="20"/>
        </w:rPr>
        <w:t>)</w:t>
      </w:r>
      <w:r w:rsidR="00A16F1B" w:rsidRPr="00A44B62" w:rsidDel="005E5617">
        <w:rPr>
          <w:sz w:val="20"/>
        </w:rPr>
        <w:t xml:space="preserve"> </w:t>
      </w:r>
      <w:r w:rsidRPr="00A44B62">
        <w:rPr>
          <w:sz w:val="20"/>
        </w:rPr>
        <w:t xml:space="preserve">of the colour samples of the </w:t>
      </w:r>
      <w:r w:rsidR="00D17A58">
        <w:rPr>
          <w:sz w:val="20"/>
        </w:rPr>
        <w:t>projected</w:t>
      </w:r>
      <w:r w:rsidRPr="00D17A58">
        <w:rPr>
          <w:sz w:val="20"/>
        </w:rPr>
        <w:t xml:space="preserve"> pictures</w:t>
      </w:r>
      <w:r w:rsidRPr="00A44B62">
        <w:rPr>
          <w:sz w:val="20"/>
        </w:rPr>
        <w:t xml:space="preserve"> onto a spher</w:t>
      </w:r>
      <w:r w:rsidR="00E24C8C">
        <w:rPr>
          <w:sz w:val="20"/>
        </w:rPr>
        <w:t>e</w:t>
      </w:r>
      <w:r w:rsidRPr="00A44B62">
        <w:rPr>
          <w:sz w:val="20"/>
        </w:rPr>
        <w:t xml:space="preserve"> coordinate space </w:t>
      </w:r>
      <w:r w:rsidR="00066AF8">
        <w:rPr>
          <w:sz w:val="20"/>
        </w:rPr>
        <w:t xml:space="preserve">in </w:t>
      </w:r>
      <w:r w:rsidR="00D24604">
        <w:rPr>
          <w:sz w:val="20"/>
        </w:rPr>
        <w:t xml:space="preserve">sphere </w:t>
      </w:r>
      <w:r w:rsidR="00066AF8">
        <w:rPr>
          <w:sz w:val="20"/>
        </w:rPr>
        <w:t>coordinates (</w:t>
      </w:r>
      <w:r w:rsidR="00066AF8" w:rsidRPr="001B0A14">
        <w:rPr>
          <w:sz w:val="20"/>
        </w:rPr>
        <w:t>ϕ</w:t>
      </w:r>
      <w:r w:rsidR="00066AF8">
        <w:rPr>
          <w:sz w:val="20"/>
        </w:rPr>
        <w:t>, </w:t>
      </w:r>
      <w:r w:rsidR="00066AF8" w:rsidRPr="001B0A14">
        <w:rPr>
          <w:rFonts w:eastAsia="Times New Roman"/>
          <w:sz w:val="20"/>
        </w:rPr>
        <w:t>θ</w:t>
      </w:r>
      <w:r w:rsidR="00066AF8">
        <w:rPr>
          <w:sz w:val="20"/>
        </w:rPr>
        <w:t xml:space="preserve">) </w:t>
      </w:r>
      <w:r w:rsidRPr="00A44B62">
        <w:rPr>
          <w:sz w:val="20"/>
        </w:rPr>
        <w:t>for use in omnidirectional video applications</w:t>
      </w:r>
      <w:r w:rsidR="0035327D" w:rsidRPr="0035327D">
        <w:t xml:space="preserve"> </w:t>
      </w:r>
      <w:r w:rsidR="0035327D">
        <w:rPr>
          <w:sz w:val="20"/>
        </w:rPr>
        <w:t>for</w:t>
      </w:r>
      <w:r w:rsidR="0035327D" w:rsidRPr="0035327D">
        <w:rPr>
          <w:sz w:val="20"/>
        </w:rPr>
        <w:t xml:space="preserve"> which the viewing perspective is from the origin looking </w:t>
      </w:r>
      <w:r w:rsidR="0035327D">
        <w:rPr>
          <w:sz w:val="20"/>
        </w:rPr>
        <w:t xml:space="preserve">outward </w:t>
      </w:r>
      <w:r w:rsidR="0035327D" w:rsidRPr="0035327D">
        <w:rPr>
          <w:sz w:val="20"/>
        </w:rPr>
        <w:lastRenderedPageBreak/>
        <w:t>toward the inside of the sphere</w:t>
      </w:r>
      <w:r w:rsidRPr="00A44B62">
        <w:rPr>
          <w:sz w:val="20"/>
        </w:rPr>
        <w:t>.</w:t>
      </w:r>
      <w:r w:rsidRPr="00A44B62">
        <w:rPr>
          <w:rFonts w:eastAsia="Malgun Gothic"/>
          <w:noProof/>
          <w:sz w:val="20"/>
          <w:lang w:eastAsia="ko-KR"/>
        </w:rPr>
        <w:t xml:space="preserve"> The</w:t>
      </w:r>
      <w:r w:rsidRPr="00A44B62">
        <w:rPr>
          <w:noProof/>
          <w:sz w:val="20"/>
        </w:rPr>
        <w:t xml:space="preserve"> spher</w:t>
      </w:r>
      <w:r w:rsidR="00D24604">
        <w:rPr>
          <w:noProof/>
          <w:sz w:val="20"/>
        </w:rPr>
        <w:t>e</w:t>
      </w:r>
      <w:r w:rsidRPr="00A44B62">
        <w:rPr>
          <w:noProof/>
          <w:sz w:val="20"/>
        </w:rPr>
        <w:t xml:space="preserve"> coordinates are defined so that </w:t>
      </w:r>
      <w:bookmarkStart w:id="641" w:name="_Hlk482191371"/>
      <w:r w:rsidR="00F74D04" w:rsidRPr="001B0A14">
        <w:rPr>
          <w:sz w:val="20"/>
        </w:rPr>
        <w:t>ϕ</w:t>
      </w:r>
      <w:bookmarkEnd w:id="641"/>
      <w:r w:rsidRPr="00FD5B8E">
        <w:rPr>
          <w:noProof/>
          <w:sz w:val="20"/>
        </w:rPr>
        <w:t xml:space="preserve"> is the azimuth (longitude</w:t>
      </w:r>
      <w:r w:rsidR="00E35C16">
        <w:rPr>
          <w:noProof/>
          <w:sz w:val="20"/>
        </w:rPr>
        <w:t>, increasing eastward</w:t>
      </w:r>
      <w:r w:rsidRPr="00FD5B8E">
        <w:rPr>
          <w:noProof/>
          <w:sz w:val="20"/>
        </w:rPr>
        <w:t xml:space="preserve">) and </w:t>
      </w:r>
      <w:r w:rsidR="00F74D04" w:rsidRPr="001B0A14">
        <w:rPr>
          <w:rFonts w:eastAsia="Times New Roman"/>
          <w:sz w:val="20"/>
        </w:rPr>
        <w:t>θ</w:t>
      </w:r>
      <w:r w:rsidRPr="00FD5B8E">
        <w:rPr>
          <w:noProof/>
          <w:sz w:val="20"/>
        </w:rPr>
        <w:t xml:space="preserve"> is the elevation (latitude</w:t>
      </w:r>
      <w:r w:rsidR="00E35C16">
        <w:rPr>
          <w:noProof/>
          <w:sz w:val="20"/>
        </w:rPr>
        <w:t>, increasing northward</w:t>
      </w:r>
      <w:r w:rsidRPr="00FD5B8E">
        <w:rPr>
          <w:noProof/>
          <w:sz w:val="20"/>
        </w:rPr>
        <w:t>).</w:t>
      </w:r>
    </w:p>
    <w:p w14:paraId="0A8F4B14" w14:textId="0D25EF52" w:rsidR="00185275" w:rsidDel="007E298C" w:rsidRDefault="00185275" w:rsidP="00185275">
      <w:pPr>
        <w:jc w:val="both"/>
        <w:rPr>
          <w:del w:id="642" w:author="Ye-Kui Wang" w:date="2017-10-19T04:35:00Z"/>
          <w:rFonts w:eastAsia="Malgun Gothic"/>
          <w:sz w:val="20"/>
          <w:lang w:eastAsia="ko-KR"/>
        </w:rPr>
      </w:pPr>
      <w:del w:id="643" w:author="Ye-Kui Wang" w:date="2017-10-19T04:35:00Z">
        <w:r w:rsidDel="007E298C">
          <w:rPr>
            <w:rFonts w:eastAsia="Malgun Gothic"/>
            <w:sz w:val="20"/>
            <w:lang w:eastAsia="ko-KR"/>
          </w:rPr>
          <w:delText xml:space="preserve">Rotation angles yaw </w:delText>
        </w:r>
        <w:r w:rsidRPr="00B92C82" w:rsidDel="007E298C">
          <w:rPr>
            <w:rFonts w:eastAsia="Malgun Gothic"/>
            <w:sz w:val="20"/>
            <w:lang w:eastAsia="ko-KR"/>
          </w:rPr>
          <w:delText>(</w:delText>
        </w:r>
        <w:r w:rsidDel="007E298C">
          <w:rPr>
            <w:rFonts w:eastAsia="Malgun Gothic"/>
            <w:sz w:val="20"/>
            <w:lang w:eastAsia="ko-KR"/>
          </w:rPr>
          <w:delText>α), pitch (β</w:delText>
        </w:r>
        <w:r w:rsidRPr="00B92C82" w:rsidDel="007E298C">
          <w:rPr>
            <w:rFonts w:eastAsia="Malgun Gothic"/>
            <w:sz w:val="20"/>
            <w:lang w:eastAsia="ko-KR"/>
          </w:rPr>
          <w:delText>)</w:delText>
        </w:r>
        <w:r w:rsidDel="007E298C">
          <w:rPr>
            <w:rFonts w:eastAsia="Malgun Gothic"/>
            <w:sz w:val="20"/>
            <w:lang w:eastAsia="ko-KR"/>
          </w:rPr>
          <w:delText>, and roll (γ) are also used in the specification of these semantics.</w:delText>
        </w:r>
      </w:del>
    </w:p>
    <w:p w14:paraId="47E36335" w14:textId="042F9887" w:rsidR="00185275" w:rsidRPr="00FD5B8E" w:rsidDel="007E298C" w:rsidRDefault="00185275" w:rsidP="00185275">
      <w:pPr>
        <w:jc w:val="both"/>
        <w:rPr>
          <w:del w:id="644" w:author="Ye-Kui Wang" w:date="2017-10-19T04:35:00Z"/>
          <w:rFonts w:eastAsia="Malgun Gothic"/>
          <w:sz w:val="20"/>
          <w:lang w:eastAsia="ko-KR"/>
        </w:rPr>
      </w:pPr>
      <w:del w:id="645" w:author="Ye-Kui Wang" w:date="2017-10-19T04:35:00Z">
        <w:r w:rsidDel="007E298C">
          <w:rPr>
            <w:rFonts w:eastAsia="Malgun Gothic"/>
            <w:sz w:val="20"/>
            <w:lang w:eastAsia="ko-KR"/>
          </w:rPr>
          <w:delText>Relative to an (x, y, z) Cartesian coordinate system, y</w:delText>
        </w:r>
        <w:r w:rsidRPr="00FF3668" w:rsidDel="007E298C">
          <w:rPr>
            <w:rFonts w:eastAsia="Malgun Gothic"/>
            <w:sz w:val="20"/>
            <w:lang w:eastAsia="ko-KR"/>
          </w:rPr>
          <w:delText xml:space="preserve">aw </w:delText>
        </w:r>
        <w:r w:rsidDel="007E298C">
          <w:rPr>
            <w:rFonts w:eastAsia="Malgun Gothic"/>
            <w:sz w:val="20"/>
            <w:lang w:eastAsia="ko-KR"/>
          </w:rPr>
          <w:delText xml:space="preserve">expresses a </w:delText>
        </w:r>
        <w:r w:rsidRPr="00FF3668" w:rsidDel="007E298C">
          <w:rPr>
            <w:rFonts w:eastAsia="Malgun Gothic"/>
            <w:sz w:val="20"/>
            <w:lang w:eastAsia="ko-KR"/>
          </w:rPr>
          <w:delText>rotat</w:delText>
        </w:r>
        <w:r w:rsidDel="007E298C">
          <w:rPr>
            <w:rFonts w:eastAsia="Malgun Gothic"/>
            <w:sz w:val="20"/>
            <w:lang w:eastAsia="ko-KR"/>
          </w:rPr>
          <w:delText>ion</w:delText>
        </w:r>
        <w:r w:rsidRPr="00FF3668" w:rsidDel="007E298C">
          <w:rPr>
            <w:rFonts w:eastAsia="Malgun Gothic"/>
            <w:sz w:val="20"/>
            <w:lang w:eastAsia="ko-KR"/>
          </w:rPr>
          <w:delText xml:space="preserve"> aro</w:delText>
        </w:r>
        <w:r w:rsidDel="007E298C">
          <w:rPr>
            <w:rFonts w:eastAsia="Malgun Gothic"/>
            <w:sz w:val="20"/>
            <w:lang w:eastAsia="ko-KR"/>
          </w:rPr>
          <w:delText>und the z (vertical, up) axis, p</w:delText>
        </w:r>
        <w:r w:rsidRPr="00FF3668" w:rsidDel="007E298C">
          <w:rPr>
            <w:rFonts w:eastAsia="Malgun Gothic"/>
            <w:sz w:val="20"/>
            <w:lang w:eastAsia="ko-KR"/>
          </w:rPr>
          <w:delText xml:space="preserve">itch </w:delText>
        </w:r>
        <w:r w:rsidDel="007E298C">
          <w:rPr>
            <w:rFonts w:eastAsia="Malgun Gothic"/>
            <w:sz w:val="20"/>
            <w:lang w:eastAsia="ko-KR"/>
          </w:rPr>
          <w:delText xml:space="preserve">rotates </w:delText>
        </w:r>
        <w:r w:rsidRPr="00FF3668" w:rsidDel="007E298C">
          <w:rPr>
            <w:rFonts w:eastAsia="Malgun Gothic"/>
            <w:sz w:val="20"/>
            <w:lang w:eastAsia="ko-KR"/>
          </w:rPr>
          <w:delText xml:space="preserve">around the </w:delText>
        </w:r>
        <w:r w:rsidDel="007E298C">
          <w:rPr>
            <w:rFonts w:eastAsia="Malgun Gothic"/>
            <w:sz w:val="20"/>
            <w:lang w:eastAsia="ko-KR"/>
          </w:rPr>
          <w:delText>y</w:delText>
        </w:r>
        <w:r w:rsidRPr="00FF3668" w:rsidDel="007E298C">
          <w:rPr>
            <w:rFonts w:eastAsia="Malgun Gothic"/>
            <w:sz w:val="20"/>
            <w:lang w:eastAsia="ko-KR"/>
          </w:rPr>
          <w:delText xml:space="preserve"> (lateral, side-to-side) axis, </w:delText>
        </w:r>
        <w:r w:rsidDel="007E298C">
          <w:rPr>
            <w:rFonts w:eastAsia="Malgun Gothic"/>
            <w:sz w:val="20"/>
            <w:lang w:eastAsia="ko-KR"/>
          </w:rPr>
          <w:delText>and r</w:delText>
        </w:r>
        <w:r w:rsidRPr="00FF3668" w:rsidDel="007E298C">
          <w:rPr>
            <w:rFonts w:eastAsia="Malgun Gothic"/>
            <w:sz w:val="20"/>
            <w:lang w:eastAsia="ko-KR"/>
          </w:rPr>
          <w:delText xml:space="preserve">oll </w:delText>
        </w:r>
        <w:r w:rsidDel="007E298C">
          <w:rPr>
            <w:rFonts w:eastAsia="Malgun Gothic"/>
            <w:sz w:val="20"/>
            <w:lang w:eastAsia="ko-KR"/>
          </w:rPr>
          <w:delText xml:space="preserve">rotates </w:delText>
        </w:r>
        <w:r w:rsidRPr="00FF3668" w:rsidDel="007E298C">
          <w:rPr>
            <w:rFonts w:eastAsia="Malgun Gothic"/>
            <w:sz w:val="20"/>
            <w:lang w:eastAsia="ko-KR"/>
          </w:rPr>
          <w:delText xml:space="preserve">around the </w:delText>
        </w:r>
        <w:r w:rsidDel="007E298C">
          <w:rPr>
            <w:rFonts w:eastAsia="Malgun Gothic"/>
            <w:sz w:val="20"/>
            <w:lang w:eastAsia="ko-KR"/>
          </w:rPr>
          <w:delText>x</w:delText>
        </w:r>
        <w:r w:rsidRPr="00FF3668" w:rsidDel="007E298C">
          <w:rPr>
            <w:rFonts w:eastAsia="Malgun Gothic"/>
            <w:sz w:val="20"/>
            <w:lang w:eastAsia="ko-KR"/>
          </w:rPr>
          <w:delText xml:space="preserve"> (back-to-front) axis.</w:delText>
        </w:r>
        <w:r w:rsidDel="007E298C">
          <w:rPr>
            <w:rFonts w:eastAsia="Malgun Gothic"/>
            <w:sz w:val="20"/>
            <w:lang w:eastAsia="ko-KR"/>
          </w:rPr>
          <w:delText xml:space="preserve"> </w:delText>
        </w:r>
        <w:r w:rsidRPr="00FF3668" w:rsidDel="007E298C">
          <w:rPr>
            <w:rFonts w:eastAsia="Malgun Gothic"/>
            <w:sz w:val="20"/>
            <w:lang w:eastAsia="ko-KR"/>
          </w:rPr>
          <w:delText xml:space="preserve">Rotations are extrinsic, i.e., around </w:delText>
        </w:r>
        <w:r w:rsidDel="007E298C">
          <w:rPr>
            <w:rFonts w:eastAsia="Malgun Gothic"/>
            <w:sz w:val="20"/>
            <w:lang w:eastAsia="ko-KR"/>
          </w:rPr>
          <w:delText>x</w:delText>
        </w:r>
        <w:r w:rsidRPr="00FF3668" w:rsidDel="007E298C">
          <w:rPr>
            <w:rFonts w:eastAsia="Malgun Gothic"/>
            <w:sz w:val="20"/>
            <w:lang w:eastAsia="ko-KR"/>
          </w:rPr>
          <w:delText xml:space="preserve">, </w:delText>
        </w:r>
        <w:r w:rsidDel="007E298C">
          <w:rPr>
            <w:rFonts w:eastAsia="Malgun Gothic"/>
            <w:sz w:val="20"/>
            <w:lang w:eastAsia="ko-KR"/>
          </w:rPr>
          <w:delText>y</w:delText>
        </w:r>
        <w:r w:rsidRPr="00FF3668" w:rsidDel="007E298C">
          <w:rPr>
            <w:rFonts w:eastAsia="Malgun Gothic"/>
            <w:sz w:val="20"/>
            <w:lang w:eastAsia="ko-KR"/>
          </w:rPr>
          <w:delText xml:space="preserve">, and </w:delText>
        </w:r>
        <w:r w:rsidDel="007E298C">
          <w:rPr>
            <w:rFonts w:eastAsia="Malgun Gothic"/>
            <w:sz w:val="20"/>
            <w:lang w:eastAsia="ko-KR"/>
          </w:rPr>
          <w:delText>z</w:delText>
        </w:r>
        <w:r w:rsidRPr="00FF3668" w:rsidDel="007E298C">
          <w:rPr>
            <w:rFonts w:eastAsia="Malgun Gothic"/>
            <w:sz w:val="20"/>
            <w:lang w:eastAsia="ko-KR"/>
          </w:rPr>
          <w:delText xml:space="preserve"> fixed reference axes. The angles increase clockwise when looking </w:delText>
        </w:r>
        <w:r w:rsidRPr="00CE44EF" w:rsidDel="007E298C">
          <w:rPr>
            <w:rFonts w:eastAsia="Malgun Gothic"/>
            <w:sz w:val="20"/>
            <w:lang w:eastAsia="ko-KR"/>
          </w:rPr>
          <w:delText>from the origin towards the positive end of an axis</w:delText>
        </w:r>
        <w:r w:rsidRPr="00FF3668" w:rsidDel="007E298C">
          <w:rPr>
            <w:rFonts w:eastAsia="Malgun Gothic"/>
            <w:sz w:val="20"/>
            <w:lang w:eastAsia="ko-KR"/>
          </w:rPr>
          <w:delText>.</w:delText>
        </w:r>
      </w:del>
    </w:p>
    <w:p w14:paraId="5740F9B0" w14:textId="72318FD1" w:rsidR="003B4174" w:rsidRPr="003151FF" w:rsidRDefault="003B4174" w:rsidP="00817471">
      <w:pPr>
        <w:tabs>
          <w:tab w:val="clear" w:pos="360"/>
          <w:tab w:val="clear" w:pos="720"/>
          <w:tab w:val="clear" w:pos="1080"/>
          <w:tab w:val="clear" w:pos="1440"/>
          <w:tab w:val="left" w:pos="794"/>
          <w:tab w:val="left" w:pos="1191"/>
          <w:tab w:val="left" w:pos="1588"/>
          <w:tab w:val="left" w:pos="1985"/>
        </w:tabs>
        <w:jc w:val="both"/>
        <w:rPr>
          <w:sz w:val="20"/>
        </w:rPr>
      </w:pPr>
      <w:r w:rsidRPr="003151FF">
        <w:rPr>
          <w:sz w:val="20"/>
        </w:rPr>
        <w:t xml:space="preserve">When an </w:t>
      </w:r>
      <w:r w:rsidR="00D24604">
        <w:rPr>
          <w:sz w:val="20"/>
        </w:rPr>
        <w:t>equirectangular</w:t>
      </w:r>
      <w:r w:rsidR="00D24604" w:rsidRPr="003151FF">
        <w:rPr>
          <w:sz w:val="20"/>
        </w:rPr>
        <w:t xml:space="preserve"> </w:t>
      </w:r>
      <w:r w:rsidRPr="003151FF">
        <w:rPr>
          <w:sz w:val="20"/>
        </w:rPr>
        <w:t xml:space="preserve">projection SEI message is present for any picture of a CLVS of a </w:t>
      </w:r>
      <w:proofErr w:type="gramStart"/>
      <w:r w:rsidRPr="003151FF">
        <w:rPr>
          <w:sz w:val="20"/>
        </w:rPr>
        <w:t>particular layer</w:t>
      </w:r>
      <w:proofErr w:type="gramEnd"/>
      <w:r w:rsidRPr="003151FF">
        <w:rPr>
          <w:sz w:val="20"/>
        </w:rPr>
        <w:t xml:space="preserve">, an </w:t>
      </w:r>
      <w:r w:rsidR="00D24604">
        <w:rPr>
          <w:sz w:val="20"/>
        </w:rPr>
        <w:t>equirectangular</w:t>
      </w:r>
      <w:r w:rsidR="00D24604" w:rsidRPr="003151FF">
        <w:rPr>
          <w:sz w:val="20"/>
        </w:rPr>
        <w:t xml:space="preserve"> </w:t>
      </w:r>
      <w:r w:rsidRPr="003151FF">
        <w:rPr>
          <w:sz w:val="20"/>
        </w:rPr>
        <w:t>projection SEI message shall be present for the first picture of the CLVS</w:t>
      </w:r>
      <w:r w:rsidR="0057380E" w:rsidRPr="0057380E">
        <w:rPr>
          <w:sz w:val="20"/>
          <w:lang w:val="en-GB"/>
        </w:rPr>
        <w:t xml:space="preserve"> </w:t>
      </w:r>
      <w:r w:rsidR="0057380E" w:rsidRPr="007B3C65">
        <w:rPr>
          <w:sz w:val="20"/>
          <w:lang w:val="en-GB"/>
        </w:rPr>
        <w:t xml:space="preserve">and no SEI message </w:t>
      </w:r>
      <w:r w:rsidR="0057380E">
        <w:rPr>
          <w:sz w:val="20"/>
          <w:lang w:val="en-GB"/>
        </w:rPr>
        <w:t xml:space="preserve">indicating a different type of projection </w:t>
      </w:r>
      <w:r w:rsidR="0057380E" w:rsidRPr="007B3C65">
        <w:rPr>
          <w:sz w:val="20"/>
          <w:lang w:val="en-GB"/>
        </w:rPr>
        <w:t>shall be present for any picture of the CLVS</w:t>
      </w:r>
      <w:r w:rsidRPr="003151FF">
        <w:rPr>
          <w:sz w:val="20"/>
        </w:rPr>
        <w:t>.</w:t>
      </w:r>
    </w:p>
    <w:p w14:paraId="72B7AA94" w14:textId="7FC26A13" w:rsidR="00847669" w:rsidRPr="003151FF" w:rsidRDefault="00847669" w:rsidP="00847669">
      <w:pPr>
        <w:jc w:val="both"/>
        <w:rPr>
          <w:sz w:val="20"/>
        </w:rPr>
      </w:pPr>
      <w:r w:rsidRPr="003151FF">
        <w:rPr>
          <w:sz w:val="20"/>
        </w:rPr>
        <w:t xml:space="preserve">When general_non_packed_constraint_flag is equal to 1 in the active SPS for the current layer, there shall be no </w:t>
      </w:r>
      <w:r w:rsidR="00D24604">
        <w:rPr>
          <w:sz w:val="20"/>
        </w:rPr>
        <w:t>equirectangular</w:t>
      </w:r>
      <w:r w:rsidR="00D24604" w:rsidRPr="003151FF">
        <w:rPr>
          <w:sz w:val="20"/>
        </w:rPr>
        <w:t xml:space="preserve"> </w:t>
      </w:r>
      <w:r w:rsidRPr="003151FF">
        <w:rPr>
          <w:sz w:val="20"/>
        </w:rPr>
        <w:t>projection SEI message</w:t>
      </w:r>
      <w:r w:rsidR="00620C67" w:rsidRPr="003151FF">
        <w:rPr>
          <w:sz w:val="20"/>
        </w:rPr>
        <w:t>s</w:t>
      </w:r>
      <w:r w:rsidRPr="003151FF">
        <w:rPr>
          <w:sz w:val="20"/>
        </w:rPr>
        <w:t xml:space="preserve"> applicable for any picture of the CLVS of the current layer.</w:t>
      </w:r>
    </w:p>
    <w:p w14:paraId="753970A5" w14:textId="3126EC16" w:rsidR="00022524" w:rsidRDefault="00022524" w:rsidP="00817471">
      <w:pPr>
        <w:tabs>
          <w:tab w:val="clear" w:pos="360"/>
          <w:tab w:val="clear" w:pos="720"/>
          <w:tab w:val="clear" w:pos="1080"/>
          <w:tab w:val="clear" w:pos="1440"/>
          <w:tab w:val="left" w:pos="1191"/>
          <w:tab w:val="left" w:pos="1588"/>
          <w:tab w:val="left" w:pos="1985"/>
        </w:tabs>
        <w:jc w:val="both"/>
        <w:rPr>
          <w:ins w:id="646" w:author="Ye-Kui Wang 00" w:date="2017-11-15T16:13:00Z"/>
          <w:sz w:val="20"/>
          <w:lang w:eastAsia="de-DE"/>
        </w:rPr>
      </w:pPr>
      <w:ins w:id="647" w:author="Ye-Kui Wang 00" w:date="2017-11-15T16:13:00Z">
        <w:r w:rsidRPr="003151FF">
          <w:rPr>
            <w:sz w:val="20"/>
          </w:rPr>
          <w:t xml:space="preserve">When </w:t>
        </w:r>
      </w:ins>
      <w:ins w:id="648" w:author="Ye-Kui Wang 00" w:date="2017-11-15T16:15:00Z">
        <w:r>
          <w:rPr>
            <w:sz w:val="20"/>
          </w:rPr>
          <w:t xml:space="preserve">aspect_ratio_idc is </w:t>
        </w:r>
      </w:ins>
      <w:ins w:id="649" w:author="Ye-Kui Wang 00" w:date="2017-11-15T16:17:00Z">
        <w:r w:rsidR="003A69B3">
          <w:rPr>
            <w:sz w:val="20"/>
          </w:rPr>
          <w:t xml:space="preserve">present and </w:t>
        </w:r>
      </w:ins>
      <w:ins w:id="650" w:author="Ye-Kui Wang 00" w:date="2017-11-15T16:15:00Z">
        <w:r>
          <w:rPr>
            <w:sz w:val="20"/>
          </w:rPr>
          <w:t>greater than 1</w:t>
        </w:r>
        <w:r w:rsidRPr="00022524">
          <w:rPr>
            <w:sz w:val="20"/>
          </w:rPr>
          <w:t xml:space="preserve"> </w:t>
        </w:r>
        <w:r w:rsidRPr="003151FF">
          <w:rPr>
            <w:sz w:val="20"/>
          </w:rPr>
          <w:t xml:space="preserve">in the active SPS for the current layer, there </w:t>
        </w:r>
      </w:ins>
      <w:ins w:id="651" w:author="Ye-Kui Wang 00" w:date="2017-11-15T16:16:00Z">
        <w:r>
          <w:rPr>
            <w:sz w:val="20"/>
          </w:rPr>
          <w:t xml:space="preserve">should be no </w:t>
        </w:r>
      </w:ins>
      <w:ins w:id="652" w:author="Ye-Kui Wang 00" w:date="2017-11-15T16:15:00Z">
        <w:r>
          <w:rPr>
            <w:sz w:val="20"/>
          </w:rPr>
          <w:t>equirectangular</w:t>
        </w:r>
        <w:r w:rsidRPr="003151FF">
          <w:rPr>
            <w:sz w:val="20"/>
          </w:rPr>
          <w:t xml:space="preserve"> projection SEI messages applicable for any picture of the CLVS of the current layer</w:t>
        </w:r>
      </w:ins>
      <w:ins w:id="653" w:author="Ye-Kui Wang 00" w:date="2017-11-15T16:16:00Z">
        <w:r>
          <w:rPr>
            <w:sz w:val="20"/>
          </w:rPr>
          <w:t>.</w:t>
        </w:r>
      </w:ins>
    </w:p>
    <w:p w14:paraId="132B2B03" w14:textId="77777777" w:rsidR="00C0714C" w:rsidRDefault="00C0714C" w:rsidP="00C0714C">
      <w:pPr>
        <w:tabs>
          <w:tab w:val="clear" w:pos="360"/>
          <w:tab w:val="clear" w:pos="720"/>
          <w:tab w:val="clear" w:pos="1080"/>
          <w:tab w:val="clear" w:pos="1440"/>
          <w:tab w:val="left" w:pos="1191"/>
          <w:tab w:val="left" w:pos="1588"/>
          <w:tab w:val="left" w:pos="1985"/>
        </w:tabs>
        <w:jc w:val="both"/>
        <w:rPr>
          <w:ins w:id="654" w:author="Ye-Kui Wang 02" w:date="2017-11-27T22:44:00Z"/>
          <w:color w:val="000000"/>
          <w:sz w:val="20"/>
        </w:rPr>
      </w:pPr>
      <w:ins w:id="655" w:author="Ye-Kui Wang 02" w:date="2017-11-27T22:44:00Z">
        <w:r>
          <w:rPr>
            <w:sz w:val="20"/>
            <w:lang w:eastAsia="de-DE"/>
          </w:rPr>
          <w:t>A</w:t>
        </w:r>
        <w:r w:rsidRPr="003151FF">
          <w:rPr>
            <w:rFonts w:eastAsia="Malgun Gothic"/>
            <w:bCs/>
            <w:noProof/>
            <w:sz w:val="20"/>
            <w:lang w:eastAsia="zh-CN"/>
          </w:rPr>
          <w:t xml:space="preserve"> frame </w:t>
        </w:r>
        <w:r w:rsidRPr="003151FF">
          <w:rPr>
            <w:color w:val="000000"/>
            <w:sz w:val="20"/>
          </w:rPr>
          <w:t xml:space="preserve">packing arrangement SEI message </w:t>
        </w:r>
        <w:r>
          <w:rPr>
            <w:color w:val="000000"/>
            <w:sz w:val="20"/>
          </w:rPr>
          <w:t xml:space="preserve">for which all the following conditions are true is referred to as an </w:t>
        </w:r>
        <w:r>
          <w:rPr>
            <w:sz w:val="20"/>
            <w:lang w:eastAsia="de-DE"/>
          </w:rPr>
          <w:t>effectively applicable</w:t>
        </w:r>
        <w:r w:rsidRPr="003151FF">
          <w:rPr>
            <w:color w:val="000000"/>
            <w:sz w:val="20"/>
          </w:rPr>
          <w:t xml:space="preserve"> </w:t>
        </w:r>
        <w:r w:rsidRPr="003151FF">
          <w:rPr>
            <w:rFonts w:eastAsia="Malgun Gothic"/>
            <w:bCs/>
            <w:noProof/>
            <w:sz w:val="20"/>
            <w:lang w:eastAsia="zh-CN"/>
          </w:rPr>
          <w:t xml:space="preserve">frame </w:t>
        </w:r>
        <w:r w:rsidRPr="003151FF">
          <w:rPr>
            <w:color w:val="000000"/>
            <w:sz w:val="20"/>
          </w:rPr>
          <w:t>packing arrangement SEI message</w:t>
        </w:r>
        <w:r>
          <w:rPr>
            <w:color w:val="000000"/>
            <w:sz w:val="20"/>
          </w:rPr>
          <w:t>:</w:t>
        </w:r>
      </w:ins>
    </w:p>
    <w:p w14:paraId="7A1DBC6C" w14:textId="77777777" w:rsidR="00C0714C" w:rsidRDefault="00C0714C" w:rsidP="00C0714C">
      <w:pPr>
        <w:tabs>
          <w:tab w:val="clear" w:pos="360"/>
          <w:tab w:val="clear" w:pos="720"/>
          <w:tab w:val="clear" w:pos="1080"/>
          <w:tab w:val="clear" w:pos="1440"/>
          <w:tab w:val="left" w:pos="794"/>
          <w:tab w:val="left" w:pos="1191"/>
          <w:tab w:val="left" w:pos="1588"/>
          <w:tab w:val="left" w:pos="1985"/>
        </w:tabs>
        <w:spacing w:before="86"/>
        <w:ind w:left="397" w:hanging="397"/>
        <w:jc w:val="both"/>
        <w:rPr>
          <w:ins w:id="656" w:author="Ye-Kui Wang 02" w:date="2017-11-27T22:44:00Z"/>
          <w:rFonts w:eastAsia="Malgun Gothic"/>
          <w:color w:val="000000"/>
          <w:sz w:val="20"/>
        </w:rPr>
      </w:pPr>
      <w:ins w:id="657" w:author="Ye-Kui Wang 02" w:date="2017-11-27T22:44:00Z">
        <w:r w:rsidRPr="00C9691B">
          <w:rPr>
            <w:rFonts w:eastAsia="Malgun Gothic"/>
            <w:noProof/>
            <w:sz w:val="20"/>
          </w:rPr>
          <w:t>–</w:t>
        </w:r>
        <w:r w:rsidRPr="00C9691B">
          <w:rPr>
            <w:rFonts w:eastAsia="Malgun Gothic"/>
            <w:noProof/>
            <w:sz w:val="20"/>
          </w:rPr>
          <w:tab/>
        </w:r>
        <w:r>
          <w:rPr>
            <w:rFonts w:eastAsia="Malgun Gothic"/>
            <w:noProof/>
            <w:sz w:val="20"/>
          </w:rPr>
          <w:t>The value of</w:t>
        </w:r>
        <w:r w:rsidRPr="003151FF">
          <w:rPr>
            <w:color w:val="000000"/>
            <w:sz w:val="20"/>
          </w:rPr>
          <w:t xml:space="preserve"> frame_packing_arrangement_cancel_flag </w:t>
        </w:r>
        <w:r>
          <w:rPr>
            <w:color w:val="000000"/>
            <w:sz w:val="20"/>
          </w:rPr>
          <w:t xml:space="preserve">is </w:t>
        </w:r>
        <w:r w:rsidRPr="003151FF">
          <w:rPr>
            <w:rFonts w:eastAsia="Malgun Gothic"/>
            <w:color w:val="000000"/>
            <w:sz w:val="20"/>
          </w:rPr>
          <w:t>equal to 0</w:t>
        </w:r>
        <w:r>
          <w:rPr>
            <w:rFonts w:eastAsia="Malgun Gothic"/>
            <w:color w:val="000000"/>
            <w:sz w:val="20"/>
          </w:rPr>
          <w:t>.</w:t>
        </w:r>
      </w:ins>
    </w:p>
    <w:p w14:paraId="61D26D20" w14:textId="77777777" w:rsidR="00C0714C" w:rsidRDefault="00C0714C" w:rsidP="00C0714C">
      <w:pPr>
        <w:tabs>
          <w:tab w:val="clear" w:pos="360"/>
          <w:tab w:val="clear" w:pos="720"/>
          <w:tab w:val="clear" w:pos="1080"/>
          <w:tab w:val="clear" w:pos="1440"/>
          <w:tab w:val="left" w:pos="794"/>
          <w:tab w:val="left" w:pos="1191"/>
          <w:tab w:val="left" w:pos="1588"/>
          <w:tab w:val="left" w:pos="1985"/>
        </w:tabs>
        <w:spacing w:before="86"/>
        <w:ind w:left="397" w:hanging="397"/>
        <w:jc w:val="both"/>
        <w:rPr>
          <w:ins w:id="658" w:author="Ye-Kui Wang 02" w:date="2017-11-27T22:44:00Z"/>
          <w:sz w:val="20"/>
          <w:lang w:eastAsia="de-DE"/>
        </w:rPr>
      </w:pPr>
      <w:ins w:id="659" w:author="Ye-Kui Wang 02" w:date="2017-11-27T22:44:00Z">
        <w:r w:rsidRPr="00C9691B">
          <w:rPr>
            <w:rFonts w:eastAsia="Malgun Gothic"/>
            <w:noProof/>
            <w:sz w:val="20"/>
          </w:rPr>
          <w:t>–</w:t>
        </w:r>
        <w:r w:rsidRPr="00C9691B">
          <w:rPr>
            <w:rFonts w:eastAsia="Malgun Gothic"/>
            <w:noProof/>
            <w:sz w:val="20"/>
          </w:rPr>
          <w:tab/>
        </w:r>
        <w:r>
          <w:rPr>
            <w:rFonts w:eastAsia="Malgun Gothic"/>
            <w:bCs/>
            <w:noProof/>
            <w:sz w:val="20"/>
            <w:lang w:eastAsia="zh-CN"/>
          </w:rPr>
          <w:t>T</w:t>
        </w:r>
        <w:r w:rsidRPr="003151FF">
          <w:rPr>
            <w:color w:val="000000"/>
            <w:sz w:val="20"/>
          </w:rPr>
          <w:t xml:space="preserve">he value of </w:t>
        </w:r>
        <w:r w:rsidRPr="003151FF">
          <w:rPr>
            <w:rFonts w:eastAsia="Times New Roman"/>
            <w:color w:val="000000"/>
            <w:sz w:val="20"/>
          </w:rPr>
          <w:t>frame_packing_arrangement_type</w:t>
        </w:r>
        <w:r w:rsidRPr="003151FF">
          <w:rPr>
            <w:sz w:val="20"/>
            <w:lang w:eastAsia="de-DE"/>
          </w:rPr>
          <w:t xml:space="preserve"> </w:t>
        </w:r>
        <w:r>
          <w:rPr>
            <w:sz w:val="20"/>
            <w:lang w:eastAsia="de-DE"/>
          </w:rPr>
          <w:t xml:space="preserve">is </w:t>
        </w:r>
        <w:r w:rsidRPr="00C9691B">
          <w:rPr>
            <w:sz w:val="20"/>
            <w:lang w:eastAsia="de-DE"/>
          </w:rPr>
          <w:t>equal t</w:t>
        </w:r>
        <w:r w:rsidRPr="00A44B62">
          <w:rPr>
            <w:sz w:val="20"/>
            <w:lang w:eastAsia="de-DE"/>
          </w:rPr>
          <w:t>o 3, 4, or 5</w:t>
        </w:r>
        <w:r>
          <w:rPr>
            <w:sz w:val="20"/>
            <w:lang w:eastAsia="de-DE"/>
          </w:rPr>
          <w:t>.</w:t>
        </w:r>
      </w:ins>
    </w:p>
    <w:p w14:paraId="60B1420F" w14:textId="77777777" w:rsidR="00C0714C" w:rsidRDefault="00C0714C" w:rsidP="00C0714C">
      <w:pPr>
        <w:tabs>
          <w:tab w:val="clear" w:pos="360"/>
          <w:tab w:val="clear" w:pos="720"/>
          <w:tab w:val="clear" w:pos="1080"/>
          <w:tab w:val="clear" w:pos="1440"/>
          <w:tab w:val="left" w:pos="794"/>
          <w:tab w:val="left" w:pos="1191"/>
          <w:tab w:val="left" w:pos="1588"/>
          <w:tab w:val="left" w:pos="1985"/>
        </w:tabs>
        <w:spacing w:before="86"/>
        <w:ind w:left="397" w:hanging="397"/>
        <w:jc w:val="both"/>
        <w:rPr>
          <w:ins w:id="660" w:author="Ye-Kui Wang 02" w:date="2017-11-27T22:44:00Z"/>
          <w:sz w:val="20"/>
          <w:lang w:eastAsia="de-DE"/>
        </w:rPr>
      </w:pPr>
      <w:ins w:id="661" w:author="Ye-Kui Wang 02" w:date="2017-11-27T22:44:00Z">
        <w:r w:rsidRPr="00C9691B">
          <w:rPr>
            <w:rFonts w:eastAsia="Malgun Gothic"/>
            <w:noProof/>
            <w:sz w:val="20"/>
          </w:rPr>
          <w:t>–</w:t>
        </w:r>
        <w:r w:rsidRPr="00C9691B">
          <w:rPr>
            <w:rFonts w:eastAsia="Malgun Gothic"/>
            <w:noProof/>
            <w:sz w:val="20"/>
          </w:rPr>
          <w:tab/>
        </w:r>
        <w:r>
          <w:rPr>
            <w:rFonts w:eastAsia="Malgun Gothic"/>
            <w:noProof/>
            <w:sz w:val="20"/>
          </w:rPr>
          <w:t>T</w:t>
        </w:r>
        <w:r w:rsidRPr="00A44B62">
          <w:rPr>
            <w:sz w:val="20"/>
            <w:lang w:eastAsia="de-DE"/>
          </w:rPr>
          <w:t xml:space="preserve">he value of quincunx_sampling_flag </w:t>
        </w:r>
        <w:r>
          <w:rPr>
            <w:sz w:val="20"/>
            <w:lang w:eastAsia="de-DE"/>
          </w:rPr>
          <w:t xml:space="preserve">is </w:t>
        </w:r>
        <w:r w:rsidRPr="00A44B62">
          <w:rPr>
            <w:sz w:val="20"/>
            <w:lang w:eastAsia="de-DE"/>
          </w:rPr>
          <w:t>equal to 0</w:t>
        </w:r>
        <w:r>
          <w:rPr>
            <w:sz w:val="20"/>
            <w:lang w:eastAsia="de-DE"/>
          </w:rPr>
          <w:t>.</w:t>
        </w:r>
      </w:ins>
    </w:p>
    <w:p w14:paraId="0B4026B3" w14:textId="77777777" w:rsidR="00C0714C" w:rsidRDefault="00C0714C" w:rsidP="00C0714C">
      <w:pPr>
        <w:tabs>
          <w:tab w:val="clear" w:pos="360"/>
          <w:tab w:val="clear" w:pos="720"/>
          <w:tab w:val="clear" w:pos="1080"/>
          <w:tab w:val="clear" w:pos="1440"/>
          <w:tab w:val="left" w:pos="794"/>
          <w:tab w:val="left" w:pos="1191"/>
          <w:tab w:val="left" w:pos="1588"/>
          <w:tab w:val="left" w:pos="1985"/>
        </w:tabs>
        <w:spacing w:before="86"/>
        <w:ind w:left="397" w:hanging="397"/>
        <w:jc w:val="both"/>
        <w:rPr>
          <w:ins w:id="662" w:author="Ye-Kui Wang 02" w:date="2017-11-27T22:44:00Z"/>
          <w:sz w:val="20"/>
          <w:lang w:eastAsia="de-DE"/>
        </w:rPr>
      </w:pPr>
      <w:ins w:id="663" w:author="Ye-Kui Wang 02" w:date="2017-11-27T22:44:00Z">
        <w:r w:rsidRPr="00C9691B">
          <w:rPr>
            <w:rFonts w:eastAsia="Malgun Gothic"/>
            <w:noProof/>
            <w:sz w:val="20"/>
          </w:rPr>
          <w:t>–</w:t>
        </w:r>
        <w:r w:rsidRPr="00C9691B">
          <w:rPr>
            <w:rFonts w:eastAsia="Malgun Gothic"/>
            <w:noProof/>
            <w:sz w:val="20"/>
          </w:rPr>
          <w:tab/>
        </w:r>
        <w:r>
          <w:rPr>
            <w:rFonts w:eastAsia="Malgun Gothic"/>
            <w:noProof/>
            <w:sz w:val="20"/>
          </w:rPr>
          <w:t>T</w:t>
        </w:r>
        <w:r w:rsidRPr="00A44B62">
          <w:rPr>
            <w:sz w:val="20"/>
            <w:lang w:eastAsia="de-DE"/>
          </w:rPr>
          <w:t>he value of</w:t>
        </w:r>
        <w:r>
          <w:rPr>
            <w:sz w:val="20"/>
            <w:lang w:eastAsia="de-DE"/>
          </w:rPr>
          <w:t xml:space="preserve"> </w:t>
        </w:r>
        <w:r w:rsidRPr="00A50F5C">
          <w:rPr>
            <w:sz w:val="20"/>
            <w:lang w:eastAsia="de-DE"/>
          </w:rPr>
          <w:t>spatial_flipping_flag</w:t>
        </w:r>
        <w:r>
          <w:rPr>
            <w:sz w:val="20"/>
            <w:lang w:eastAsia="de-DE"/>
          </w:rPr>
          <w:t xml:space="preserve"> is equal to 0.</w:t>
        </w:r>
      </w:ins>
    </w:p>
    <w:p w14:paraId="37194E0F" w14:textId="77777777" w:rsidR="00C0714C" w:rsidRDefault="00C0714C" w:rsidP="00C0714C">
      <w:pPr>
        <w:tabs>
          <w:tab w:val="clear" w:pos="360"/>
          <w:tab w:val="clear" w:pos="720"/>
          <w:tab w:val="clear" w:pos="1080"/>
          <w:tab w:val="clear" w:pos="1440"/>
          <w:tab w:val="left" w:pos="794"/>
          <w:tab w:val="left" w:pos="1191"/>
          <w:tab w:val="left" w:pos="1588"/>
          <w:tab w:val="left" w:pos="1985"/>
        </w:tabs>
        <w:spacing w:before="86"/>
        <w:ind w:left="397" w:hanging="397"/>
        <w:jc w:val="both"/>
        <w:rPr>
          <w:ins w:id="664" w:author="Ye-Kui Wang 02" w:date="2017-11-27T22:44:00Z"/>
          <w:sz w:val="20"/>
          <w:lang w:eastAsia="de-DE"/>
        </w:rPr>
      </w:pPr>
      <w:ins w:id="665" w:author="Ye-Kui Wang 02" w:date="2017-11-27T22:44:00Z">
        <w:r w:rsidRPr="00C9691B">
          <w:rPr>
            <w:rFonts w:eastAsia="Malgun Gothic"/>
            <w:noProof/>
            <w:sz w:val="20"/>
          </w:rPr>
          <w:t>–</w:t>
        </w:r>
        <w:r w:rsidRPr="00C9691B">
          <w:rPr>
            <w:rFonts w:eastAsia="Malgun Gothic"/>
            <w:noProof/>
            <w:sz w:val="20"/>
          </w:rPr>
          <w:tab/>
        </w:r>
        <w:r>
          <w:rPr>
            <w:rFonts w:eastAsia="Malgun Gothic"/>
            <w:noProof/>
            <w:sz w:val="20"/>
          </w:rPr>
          <w:t>T</w:t>
        </w:r>
        <w:r w:rsidRPr="00A44B62">
          <w:rPr>
            <w:sz w:val="20"/>
            <w:lang w:eastAsia="de-DE"/>
          </w:rPr>
          <w:t>he value of</w:t>
        </w:r>
        <w:r>
          <w:rPr>
            <w:sz w:val="20"/>
            <w:lang w:eastAsia="de-DE"/>
          </w:rPr>
          <w:t xml:space="preserve"> </w:t>
        </w:r>
        <w:r w:rsidRPr="00A50F5C">
          <w:rPr>
            <w:sz w:val="20"/>
            <w:lang w:eastAsia="de-DE"/>
          </w:rPr>
          <w:t>field_views_flag</w:t>
        </w:r>
        <w:r>
          <w:rPr>
            <w:sz w:val="20"/>
            <w:lang w:eastAsia="de-DE"/>
          </w:rPr>
          <w:t xml:space="preserve"> is equal to 0.</w:t>
        </w:r>
      </w:ins>
    </w:p>
    <w:p w14:paraId="60D475A8" w14:textId="77777777" w:rsidR="00C0714C" w:rsidRDefault="00C0714C" w:rsidP="00C0714C">
      <w:pPr>
        <w:tabs>
          <w:tab w:val="clear" w:pos="360"/>
          <w:tab w:val="clear" w:pos="720"/>
          <w:tab w:val="clear" w:pos="1080"/>
          <w:tab w:val="clear" w:pos="1440"/>
          <w:tab w:val="left" w:pos="794"/>
          <w:tab w:val="left" w:pos="1191"/>
          <w:tab w:val="left" w:pos="1588"/>
          <w:tab w:val="left" w:pos="1985"/>
        </w:tabs>
        <w:spacing w:before="86"/>
        <w:ind w:left="397" w:hanging="397"/>
        <w:jc w:val="both"/>
        <w:rPr>
          <w:ins w:id="666" w:author="Ye-Kui Wang 02" w:date="2017-11-27T22:44:00Z"/>
          <w:sz w:val="20"/>
          <w:lang w:eastAsia="de-DE"/>
        </w:rPr>
      </w:pPr>
      <w:ins w:id="667" w:author="Ye-Kui Wang 02" w:date="2017-11-27T22:44:00Z">
        <w:r w:rsidRPr="00C9691B">
          <w:rPr>
            <w:rFonts w:eastAsia="Malgun Gothic"/>
            <w:noProof/>
            <w:sz w:val="20"/>
          </w:rPr>
          <w:t>–</w:t>
        </w:r>
        <w:r w:rsidRPr="00C9691B">
          <w:rPr>
            <w:rFonts w:eastAsia="Malgun Gothic"/>
            <w:noProof/>
            <w:sz w:val="20"/>
          </w:rPr>
          <w:tab/>
        </w:r>
        <w:r>
          <w:rPr>
            <w:rFonts w:eastAsia="Malgun Gothic"/>
            <w:noProof/>
            <w:sz w:val="20"/>
          </w:rPr>
          <w:t>T</w:t>
        </w:r>
        <w:r w:rsidRPr="00A44B62">
          <w:rPr>
            <w:sz w:val="20"/>
            <w:lang w:eastAsia="de-DE"/>
          </w:rPr>
          <w:t>he value of</w:t>
        </w:r>
        <w:r>
          <w:rPr>
            <w:sz w:val="20"/>
            <w:lang w:eastAsia="de-DE"/>
          </w:rPr>
          <w:t xml:space="preserve"> </w:t>
        </w:r>
        <w:r w:rsidRPr="00A50F5C">
          <w:rPr>
            <w:sz w:val="20"/>
            <w:lang w:eastAsia="de-DE"/>
          </w:rPr>
          <w:t>frame0_grid_position_x</w:t>
        </w:r>
        <w:r>
          <w:rPr>
            <w:sz w:val="20"/>
            <w:lang w:eastAsia="de-DE"/>
          </w:rPr>
          <w:t xml:space="preserve"> is equal to 0.</w:t>
        </w:r>
      </w:ins>
    </w:p>
    <w:p w14:paraId="51B29090" w14:textId="77777777" w:rsidR="00C0714C" w:rsidRDefault="00C0714C" w:rsidP="00C0714C">
      <w:pPr>
        <w:tabs>
          <w:tab w:val="clear" w:pos="360"/>
          <w:tab w:val="clear" w:pos="720"/>
          <w:tab w:val="clear" w:pos="1080"/>
          <w:tab w:val="clear" w:pos="1440"/>
          <w:tab w:val="left" w:pos="794"/>
          <w:tab w:val="left" w:pos="1191"/>
          <w:tab w:val="left" w:pos="1588"/>
          <w:tab w:val="left" w:pos="1985"/>
        </w:tabs>
        <w:spacing w:before="86"/>
        <w:ind w:left="397" w:hanging="397"/>
        <w:jc w:val="both"/>
        <w:rPr>
          <w:ins w:id="668" w:author="Ye-Kui Wang 02" w:date="2017-11-27T22:44:00Z"/>
          <w:sz w:val="20"/>
          <w:lang w:eastAsia="de-DE"/>
        </w:rPr>
      </w:pPr>
      <w:ins w:id="669" w:author="Ye-Kui Wang 02" w:date="2017-11-27T22:44:00Z">
        <w:r w:rsidRPr="00C9691B">
          <w:rPr>
            <w:rFonts w:eastAsia="Malgun Gothic"/>
            <w:noProof/>
            <w:sz w:val="20"/>
          </w:rPr>
          <w:t>–</w:t>
        </w:r>
        <w:r w:rsidRPr="00C9691B">
          <w:rPr>
            <w:rFonts w:eastAsia="Malgun Gothic"/>
            <w:noProof/>
            <w:sz w:val="20"/>
          </w:rPr>
          <w:tab/>
        </w:r>
        <w:r>
          <w:rPr>
            <w:rFonts w:eastAsia="Malgun Gothic"/>
            <w:noProof/>
            <w:sz w:val="20"/>
          </w:rPr>
          <w:t>T</w:t>
        </w:r>
        <w:r w:rsidRPr="00A44B62">
          <w:rPr>
            <w:sz w:val="20"/>
            <w:lang w:eastAsia="de-DE"/>
          </w:rPr>
          <w:t>he value of</w:t>
        </w:r>
        <w:r>
          <w:rPr>
            <w:sz w:val="20"/>
            <w:lang w:eastAsia="de-DE"/>
          </w:rPr>
          <w:t xml:space="preserve"> </w:t>
        </w:r>
        <w:r w:rsidRPr="00A50F5C">
          <w:rPr>
            <w:sz w:val="20"/>
            <w:lang w:eastAsia="de-DE"/>
          </w:rPr>
          <w:t>frame0_grid_position_</w:t>
        </w:r>
        <w:r>
          <w:rPr>
            <w:sz w:val="20"/>
            <w:lang w:eastAsia="de-DE"/>
          </w:rPr>
          <w:t>y is equal to 0.</w:t>
        </w:r>
      </w:ins>
    </w:p>
    <w:p w14:paraId="4A60B8AE" w14:textId="77777777" w:rsidR="00C0714C" w:rsidRDefault="00C0714C" w:rsidP="00C0714C">
      <w:pPr>
        <w:tabs>
          <w:tab w:val="clear" w:pos="360"/>
          <w:tab w:val="clear" w:pos="720"/>
          <w:tab w:val="clear" w:pos="1080"/>
          <w:tab w:val="clear" w:pos="1440"/>
          <w:tab w:val="left" w:pos="794"/>
          <w:tab w:val="left" w:pos="1191"/>
          <w:tab w:val="left" w:pos="1588"/>
          <w:tab w:val="left" w:pos="1985"/>
        </w:tabs>
        <w:spacing w:before="86"/>
        <w:ind w:left="397" w:hanging="397"/>
        <w:jc w:val="both"/>
        <w:rPr>
          <w:ins w:id="670" w:author="Ye-Kui Wang 02" w:date="2017-11-27T22:44:00Z"/>
          <w:sz w:val="20"/>
          <w:lang w:eastAsia="de-DE"/>
        </w:rPr>
      </w:pPr>
      <w:ins w:id="671" w:author="Ye-Kui Wang 02" w:date="2017-11-27T22:44:00Z">
        <w:r w:rsidRPr="00C9691B">
          <w:rPr>
            <w:rFonts w:eastAsia="Malgun Gothic"/>
            <w:noProof/>
            <w:sz w:val="20"/>
          </w:rPr>
          <w:t>–</w:t>
        </w:r>
        <w:r w:rsidRPr="00C9691B">
          <w:rPr>
            <w:rFonts w:eastAsia="Malgun Gothic"/>
            <w:noProof/>
            <w:sz w:val="20"/>
          </w:rPr>
          <w:tab/>
        </w:r>
        <w:r>
          <w:rPr>
            <w:rFonts w:eastAsia="Malgun Gothic"/>
            <w:noProof/>
            <w:sz w:val="20"/>
          </w:rPr>
          <w:t>T</w:t>
        </w:r>
        <w:r w:rsidRPr="00A44B62">
          <w:rPr>
            <w:sz w:val="20"/>
            <w:lang w:eastAsia="de-DE"/>
          </w:rPr>
          <w:t>he value of</w:t>
        </w:r>
        <w:r>
          <w:rPr>
            <w:sz w:val="20"/>
            <w:lang w:eastAsia="de-DE"/>
          </w:rPr>
          <w:t xml:space="preserve"> </w:t>
        </w:r>
        <w:r w:rsidRPr="00A50F5C">
          <w:rPr>
            <w:sz w:val="20"/>
            <w:lang w:eastAsia="de-DE"/>
          </w:rPr>
          <w:t>frame</w:t>
        </w:r>
        <w:r>
          <w:rPr>
            <w:sz w:val="20"/>
            <w:lang w:eastAsia="de-DE"/>
          </w:rPr>
          <w:t>1</w:t>
        </w:r>
        <w:r w:rsidRPr="00A50F5C">
          <w:rPr>
            <w:sz w:val="20"/>
            <w:lang w:eastAsia="de-DE"/>
          </w:rPr>
          <w:t>_grid_position_</w:t>
        </w:r>
        <w:r>
          <w:rPr>
            <w:sz w:val="20"/>
            <w:lang w:eastAsia="de-DE"/>
          </w:rPr>
          <w:t>x is equal to 0.</w:t>
        </w:r>
      </w:ins>
    </w:p>
    <w:p w14:paraId="7B99D947" w14:textId="77777777" w:rsidR="00C0714C" w:rsidRDefault="00C0714C" w:rsidP="00C0714C">
      <w:pPr>
        <w:tabs>
          <w:tab w:val="clear" w:pos="360"/>
          <w:tab w:val="clear" w:pos="720"/>
          <w:tab w:val="clear" w:pos="1080"/>
          <w:tab w:val="clear" w:pos="1440"/>
          <w:tab w:val="left" w:pos="794"/>
          <w:tab w:val="left" w:pos="1191"/>
          <w:tab w:val="left" w:pos="1588"/>
          <w:tab w:val="left" w:pos="1985"/>
        </w:tabs>
        <w:spacing w:before="86"/>
        <w:ind w:left="397" w:hanging="397"/>
        <w:jc w:val="both"/>
        <w:rPr>
          <w:ins w:id="672" w:author="Ye-Kui Wang 02" w:date="2017-11-27T22:44:00Z"/>
          <w:sz w:val="20"/>
          <w:lang w:eastAsia="de-DE"/>
        </w:rPr>
      </w:pPr>
      <w:ins w:id="673" w:author="Ye-Kui Wang 02" w:date="2017-11-27T22:44:00Z">
        <w:r w:rsidRPr="00C9691B">
          <w:rPr>
            <w:rFonts w:eastAsia="Malgun Gothic"/>
            <w:noProof/>
            <w:sz w:val="20"/>
          </w:rPr>
          <w:t>–</w:t>
        </w:r>
        <w:r w:rsidRPr="00C9691B">
          <w:rPr>
            <w:rFonts w:eastAsia="Malgun Gothic"/>
            <w:noProof/>
            <w:sz w:val="20"/>
          </w:rPr>
          <w:tab/>
        </w:r>
        <w:r>
          <w:rPr>
            <w:rFonts w:eastAsia="Malgun Gothic"/>
            <w:noProof/>
            <w:sz w:val="20"/>
          </w:rPr>
          <w:t>T</w:t>
        </w:r>
        <w:r w:rsidRPr="00A44B62">
          <w:rPr>
            <w:sz w:val="20"/>
            <w:lang w:eastAsia="de-DE"/>
          </w:rPr>
          <w:t>he value of</w:t>
        </w:r>
        <w:r>
          <w:rPr>
            <w:sz w:val="20"/>
            <w:lang w:eastAsia="de-DE"/>
          </w:rPr>
          <w:t xml:space="preserve"> </w:t>
        </w:r>
        <w:r w:rsidRPr="00A50F5C">
          <w:rPr>
            <w:sz w:val="20"/>
            <w:lang w:eastAsia="de-DE"/>
          </w:rPr>
          <w:t>frame</w:t>
        </w:r>
        <w:r>
          <w:rPr>
            <w:sz w:val="20"/>
            <w:lang w:eastAsia="de-DE"/>
          </w:rPr>
          <w:t>1</w:t>
        </w:r>
        <w:r w:rsidRPr="00A50F5C">
          <w:rPr>
            <w:sz w:val="20"/>
            <w:lang w:eastAsia="de-DE"/>
          </w:rPr>
          <w:t>_grid_position_</w:t>
        </w:r>
        <w:r>
          <w:rPr>
            <w:sz w:val="20"/>
            <w:lang w:eastAsia="de-DE"/>
          </w:rPr>
          <w:t>y is equal to 0.</w:t>
        </w:r>
      </w:ins>
    </w:p>
    <w:p w14:paraId="0B17E136" w14:textId="10971A3D" w:rsidR="003B4174" w:rsidRPr="00C0714C" w:rsidRDefault="003B4174" w:rsidP="00A50F5C">
      <w:pPr>
        <w:tabs>
          <w:tab w:val="clear" w:pos="360"/>
          <w:tab w:val="clear" w:pos="720"/>
          <w:tab w:val="clear" w:pos="1080"/>
          <w:tab w:val="clear" w:pos="1440"/>
          <w:tab w:val="left" w:pos="1191"/>
          <w:tab w:val="left" w:pos="1588"/>
          <w:tab w:val="left" w:pos="1985"/>
        </w:tabs>
        <w:jc w:val="both"/>
        <w:rPr>
          <w:sz w:val="20"/>
          <w:lang w:eastAsia="de-DE"/>
        </w:rPr>
      </w:pPr>
      <w:r w:rsidRPr="003151FF">
        <w:rPr>
          <w:sz w:val="20"/>
          <w:lang w:eastAsia="de-DE"/>
        </w:rPr>
        <w:t xml:space="preserve">When </w:t>
      </w:r>
      <w:ins w:id="674" w:author="Gary Sullivan" w:date="2018-01-12T14:44:00Z">
        <w:r w:rsidR="00C0092A">
          <w:rPr>
            <w:sz w:val="20"/>
            <w:lang w:eastAsia="de-DE"/>
          </w:rPr>
          <w:t xml:space="preserve">a </w:t>
        </w:r>
        <w:r w:rsidR="00C0092A" w:rsidRPr="003151FF">
          <w:rPr>
            <w:rFonts w:eastAsia="Malgun Gothic"/>
            <w:bCs/>
            <w:noProof/>
            <w:sz w:val="20"/>
            <w:lang w:eastAsia="zh-CN"/>
          </w:rPr>
          <w:t xml:space="preserve">frame </w:t>
        </w:r>
        <w:r w:rsidR="00C0092A" w:rsidRPr="003151FF">
          <w:rPr>
            <w:color w:val="000000"/>
            <w:sz w:val="20"/>
          </w:rPr>
          <w:t xml:space="preserve">packing arrangement SEI message </w:t>
        </w:r>
      </w:ins>
      <w:ins w:id="675" w:author="Gary Sullivan" w:date="2018-01-12T14:45:00Z">
        <w:r w:rsidR="00C0092A">
          <w:rPr>
            <w:color w:val="000000"/>
            <w:sz w:val="20"/>
          </w:rPr>
          <w:t xml:space="preserve">with </w:t>
        </w:r>
        <w:r w:rsidR="00C0092A" w:rsidRPr="003151FF">
          <w:rPr>
            <w:color w:val="000000"/>
            <w:sz w:val="20"/>
          </w:rPr>
          <w:t xml:space="preserve">frame_packing_arrangement_cancel_flag </w:t>
        </w:r>
        <w:r w:rsidR="00C0092A" w:rsidRPr="003151FF">
          <w:rPr>
            <w:rFonts w:eastAsia="Malgun Gothic"/>
            <w:color w:val="000000"/>
            <w:sz w:val="20"/>
          </w:rPr>
          <w:t>equal to 0</w:t>
        </w:r>
        <w:r w:rsidR="00C0092A">
          <w:rPr>
            <w:rFonts w:eastAsia="Malgun Gothic"/>
            <w:color w:val="000000"/>
            <w:sz w:val="20"/>
          </w:rPr>
          <w:t xml:space="preserve"> </w:t>
        </w:r>
        <w:r w:rsidR="00C0092A">
          <w:rPr>
            <w:rFonts w:eastAsia="Malgun Gothic"/>
            <w:bCs/>
            <w:noProof/>
            <w:sz w:val="20"/>
            <w:lang w:eastAsia="zh-CN"/>
          </w:rPr>
          <w:t>that</w:t>
        </w:r>
        <w:r w:rsidR="00C0092A" w:rsidRPr="003151FF">
          <w:rPr>
            <w:rFonts w:eastAsia="Malgun Gothic"/>
            <w:bCs/>
            <w:noProof/>
            <w:sz w:val="20"/>
            <w:lang w:eastAsia="zh-CN"/>
          </w:rPr>
          <w:t xml:space="preserve"> applies to the picture</w:t>
        </w:r>
        <w:r w:rsidR="00C0092A">
          <w:rPr>
            <w:rFonts w:eastAsia="Malgun Gothic"/>
            <w:bCs/>
            <w:noProof/>
            <w:sz w:val="20"/>
            <w:lang w:eastAsia="zh-CN"/>
          </w:rPr>
          <w:t xml:space="preserve"> </w:t>
        </w:r>
        <w:r w:rsidR="00C0092A">
          <w:rPr>
            <w:rFonts w:eastAsia="Malgun Gothic"/>
            <w:color w:val="000000"/>
            <w:sz w:val="20"/>
          </w:rPr>
          <w:t xml:space="preserve">is present that is not </w:t>
        </w:r>
      </w:ins>
      <w:r w:rsidR="007307B5" w:rsidRPr="003151FF">
        <w:rPr>
          <w:rFonts w:eastAsia="Malgun Gothic"/>
          <w:bCs/>
          <w:noProof/>
          <w:sz w:val="20"/>
          <w:lang w:eastAsia="zh-CN"/>
        </w:rPr>
        <w:t>a</w:t>
      </w:r>
      <w:ins w:id="676" w:author="Ye-Kui Wang 02" w:date="2017-11-27T22:45:00Z">
        <w:r w:rsidR="00C0714C">
          <w:rPr>
            <w:rFonts w:eastAsia="Malgun Gothic"/>
            <w:bCs/>
            <w:noProof/>
            <w:sz w:val="20"/>
            <w:lang w:val="en-GB" w:eastAsia="zh-CN"/>
          </w:rPr>
          <w:t>n</w:t>
        </w:r>
        <w:r w:rsidR="00C0714C" w:rsidRPr="00C0714C">
          <w:rPr>
            <w:sz w:val="20"/>
            <w:lang w:eastAsia="de-DE"/>
          </w:rPr>
          <w:t xml:space="preserve"> </w:t>
        </w:r>
        <w:r w:rsidR="00C0714C">
          <w:rPr>
            <w:sz w:val="20"/>
            <w:lang w:eastAsia="de-DE"/>
          </w:rPr>
          <w:t>effectively applicable</w:t>
        </w:r>
      </w:ins>
      <w:r w:rsidR="007307B5" w:rsidRPr="003151FF">
        <w:rPr>
          <w:rFonts w:eastAsia="Malgun Gothic"/>
          <w:bCs/>
          <w:noProof/>
          <w:sz w:val="20"/>
          <w:lang w:eastAsia="zh-CN"/>
        </w:rPr>
        <w:t xml:space="preserve"> frame </w:t>
      </w:r>
      <w:r w:rsidR="007307B5" w:rsidRPr="003151FF">
        <w:rPr>
          <w:color w:val="000000"/>
          <w:sz w:val="20"/>
        </w:rPr>
        <w:t>packing arrangement SEI message</w:t>
      </w:r>
      <w:del w:id="677" w:author="Gary Sullivan" w:date="2018-01-12T14:46:00Z">
        <w:r w:rsidR="007307B5" w:rsidRPr="003151FF" w:rsidDel="00C0092A">
          <w:rPr>
            <w:color w:val="000000"/>
            <w:sz w:val="20"/>
          </w:rPr>
          <w:delText xml:space="preserve"> with frame_packing_arrangement_cancel_flag </w:delText>
        </w:r>
        <w:r w:rsidR="007307B5" w:rsidRPr="003151FF" w:rsidDel="00C0092A">
          <w:rPr>
            <w:rFonts w:eastAsia="Malgun Gothic"/>
            <w:color w:val="000000"/>
            <w:sz w:val="20"/>
          </w:rPr>
          <w:delText>equal to 0</w:delText>
        </w:r>
        <w:r w:rsidR="007307B5" w:rsidRPr="003151FF" w:rsidDel="00C0092A">
          <w:rPr>
            <w:rFonts w:eastAsia="Malgun Gothic"/>
            <w:bCs/>
            <w:noProof/>
            <w:sz w:val="20"/>
            <w:lang w:eastAsia="zh-CN"/>
          </w:rPr>
          <w:delText xml:space="preserve"> </w:delText>
        </w:r>
        <w:r w:rsidR="00131FB1" w:rsidDel="00C0092A">
          <w:rPr>
            <w:rFonts w:eastAsia="Malgun Gothic"/>
            <w:bCs/>
            <w:noProof/>
            <w:sz w:val="20"/>
            <w:lang w:eastAsia="zh-CN"/>
          </w:rPr>
          <w:delText>is present that</w:delText>
        </w:r>
        <w:r w:rsidR="00131FB1" w:rsidRPr="003151FF" w:rsidDel="00C0092A">
          <w:rPr>
            <w:rFonts w:eastAsia="Malgun Gothic"/>
            <w:bCs/>
            <w:noProof/>
            <w:sz w:val="20"/>
            <w:lang w:eastAsia="zh-CN"/>
          </w:rPr>
          <w:delText xml:space="preserve"> </w:delText>
        </w:r>
        <w:r w:rsidR="007307B5" w:rsidRPr="003151FF" w:rsidDel="00C0092A">
          <w:rPr>
            <w:rFonts w:eastAsia="Malgun Gothic"/>
            <w:bCs/>
            <w:noProof/>
            <w:sz w:val="20"/>
            <w:lang w:eastAsia="zh-CN"/>
          </w:rPr>
          <w:delText>applies to the picture</w:delText>
        </w:r>
      </w:del>
      <w:ins w:id="678" w:author="Ye-Kui Wang 02" w:date="2017-11-27T22:45:00Z">
        <w:del w:id="679" w:author="Gary Sullivan" w:date="2018-01-12T14:46:00Z">
          <w:r w:rsidR="00C0714C" w:rsidDel="00C0092A">
            <w:rPr>
              <w:rFonts w:eastAsia="Malgun Gothic"/>
              <w:bCs/>
              <w:noProof/>
              <w:sz w:val="20"/>
              <w:lang w:eastAsia="zh-CN"/>
            </w:rPr>
            <w:delText xml:space="preserve"> is not present</w:delText>
          </w:r>
        </w:del>
      </w:ins>
      <w:r w:rsidR="007307B5" w:rsidRPr="003151FF">
        <w:rPr>
          <w:rFonts w:eastAsia="Malgun Gothic"/>
          <w:bCs/>
          <w:noProof/>
          <w:sz w:val="20"/>
          <w:lang w:eastAsia="zh-CN"/>
        </w:rPr>
        <w:t xml:space="preserve">, </w:t>
      </w:r>
      <w:del w:id="680" w:author="Ye-Kui Wang 02" w:date="2017-11-27T22:45:00Z">
        <w:r w:rsidR="00131FB1" w:rsidDel="00C0714C">
          <w:rPr>
            <w:rFonts w:eastAsia="Malgun Gothic"/>
            <w:bCs/>
            <w:noProof/>
            <w:sz w:val="20"/>
            <w:lang w:eastAsia="zh-CN"/>
          </w:rPr>
          <w:delText xml:space="preserve">and </w:delText>
        </w:r>
        <w:r w:rsidR="000C2458" w:rsidRPr="003151FF" w:rsidDel="00C0714C">
          <w:rPr>
            <w:color w:val="000000"/>
            <w:sz w:val="20"/>
          </w:rPr>
          <w:delText xml:space="preserve">the value of </w:delText>
        </w:r>
        <w:r w:rsidR="007307B5" w:rsidRPr="003151FF" w:rsidDel="00C0714C">
          <w:rPr>
            <w:rFonts w:eastAsia="Times New Roman"/>
            <w:color w:val="000000"/>
            <w:sz w:val="20"/>
          </w:rPr>
          <w:delText>frame_packing_arrangement_type</w:delText>
        </w:r>
        <w:r w:rsidR="007307B5" w:rsidRPr="003151FF" w:rsidDel="00C0714C">
          <w:rPr>
            <w:sz w:val="20"/>
            <w:lang w:eastAsia="de-DE"/>
          </w:rPr>
          <w:delText xml:space="preserve"> of the </w:delText>
        </w:r>
        <w:r w:rsidR="00BD5B05" w:rsidRPr="003151FF" w:rsidDel="00C0714C">
          <w:rPr>
            <w:rFonts w:eastAsia="Malgun Gothic"/>
            <w:bCs/>
            <w:noProof/>
            <w:sz w:val="20"/>
            <w:lang w:eastAsia="zh-CN"/>
          </w:rPr>
          <w:delText xml:space="preserve">frame </w:delText>
        </w:r>
        <w:r w:rsidR="00BD5B05" w:rsidRPr="00C9691B" w:rsidDel="00C0714C">
          <w:rPr>
            <w:color w:val="000000"/>
            <w:sz w:val="20"/>
          </w:rPr>
          <w:delText>packing arrangement SEI message</w:delText>
        </w:r>
        <w:r w:rsidR="00BD5B05" w:rsidRPr="00C9691B" w:rsidDel="00C0714C">
          <w:rPr>
            <w:sz w:val="20"/>
            <w:lang w:eastAsia="de-DE"/>
          </w:rPr>
          <w:delText xml:space="preserve"> </w:delText>
        </w:r>
        <w:r w:rsidR="00131FB1" w:rsidDel="00C0714C">
          <w:rPr>
            <w:sz w:val="20"/>
            <w:lang w:eastAsia="de-DE"/>
          </w:rPr>
          <w:delText>is not</w:delText>
        </w:r>
        <w:r w:rsidR="007307B5" w:rsidRPr="00C9691B" w:rsidDel="00C0714C">
          <w:rPr>
            <w:sz w:val="20"/>
            <w:lang w:eastAsia="de-DE"/>
          </w:rPr>
          <w:delText xml:space="preserve"> equal t</w:delText>
        </w:r>
        <w:r w:rsidR="007307B5" w:rsidRPr="00A44B62" w:rsidDel="00C0714C">
          <w:rPr>
            <w:sz w:val="20"/>
            <w:lang w:eastAsia="de-DE"/>
          </w:rPr>
          <w:delText xml:space="preserve">o 3, 4, or 5, </w:delText>
        </w:r>
        <w:r w:rsidR="00131FB1" w:rsidDel="00C0714C">
          <w:rPr>
            <w:sz w:val="20"/>
            <w:lang w:eastAsia="de-DE"/>
          </w:rPr>
          <w:delText>or</w:delText>
        </w:r>
        <w:r w:rsidR="00131FB1" w:rsidRPr="00A44B62" w:rsidDel="00C0714C">
          <w:rPr>
            <w:sz w:val="20"/>
            <w:lang w:eastAsia="de-DE"/>
          </w:rPr>
          <w:delText xml:space="preserve"> </w:delText>
        </w:r>
        <w:r w:rsidR="00BD5B05" w:rsidRPr="00A44B62" w:rsidDel="00C0714C">
          <w:rPr>
            <w:sz w:val="20"/>
            <w:lang w:eastAsia="de-DE"/>
          </w:rPr>
          <w:delText xml:space="preserve">the value of </w:delText>
        </w:r>
        <w:r w:rsidRPr="00A44B62" w:rsidDel="00C0714C">
          <w:rPr>
            <w:sz w:val="20"/>
            <w:lang w:eastAsia="de-DE"/>
          </w:rPr>
          <w:delText xml:space="preserve">quincunx_sampling_flag </w:delText>
        </w:r>
        <w:r w:rsidR="007307B5" w:rsidRPr="00A44B62" w:rsidDel="00C0714C">
          <w:rPr>
            <w:sz w:val="20"/>
            <w:lang w:eastAsia="de-DE"/>
          </w:rPr>
          <w:delText xml:space="preserve">of </w:delText>
        </w:r>
        <w:r w:rsidR="00BD5B05" w:rsidRPr="00A44B62" w:rsidDel="00C0714C">
          <w:rPr>
            <w:sz w:val="20"/>
            <w:lang w:eastAsia="de-DE"/>
          </w:rPr>
          <w:delText xml:space="preserve">the </w:delText>
        </w:r>
        <w:r w:rsidR="00BD5B05" w:rsidRPr="00A44B62" w:rsidDel="00C0714C">
          <w:rPr>
            <w:rFonts w:eastAsia="Malgun Gothic"/>
            <w:bCs/>
            <w:noProof/>
            <w:sz w:val="20"/>
            <w:lang w:eastAsia="zh-CN"/>
          </w:rPr>
          <w:delText xml:space="preserve">frame </w:delText>
        </w:r>
        <w:r w:rsidR="00BD5B05" w:rsidRPr="00A44B62" w:rsidDel="00C0714C">
          <w:rPr>
            <w:color w:val="000000"/>
            <w:sz w:val="20"/>
          </w:rPr>
          <w:delText>packing arrangement SEI message</w:delText>
        </w:r>
        <w:r w:rsidR="00BD5B05" w:rsidRPr="00A44B62" w:rsidDel="00C0714C">
          <w:rPr>
            <w:sz w:val="20"/>
            <w:lang w:eastAsia="de-DE"/>
          </w:rPr>
          <w:delText xml:space="preserve"> </w:delText>
        </w:r>
        <w:r w:rsidR="00131FB1" w:rsidDel="00C0714C">
          <w:rPr>
            <w:sz w:val="20"/>
            <w:lang w:eastAsia="de-DE"/>
          </w:rPr>
          <w:delText>is not</w:delText>
        </w:r>
        <w:r w:rsidRPr="00A44B62" w:rsidDel="00C0714C">
          <w:rPr>
            <w:sz w:val="20"/>
            <w:lang w:eastAsia="de-DE"/>
          </w:rPr>
          <w:delText xml:space="preserve"> equal to 0</w:delText>
        </w:r>
        <w:r w:rsidR="00131FB1" w:rsidDel="00C0714C">
          <w:rPr>
            <w:sz w:val="20"/>
            <w:lang w:eastAsia="de-DE"/>
          </w:rPr>
          <w:delText xml:space="preserve">, </w:delText>
        </w:r>
      </w:del>
      <w:r w:rsidR="00131FB1" w:rsidRPr="003151FF">
        <w:rPr>
          <w:color w:val="000000"/>
          <w:sz w:val="20"/>
        </w:rPr>
        <w:t xml:space="preserve">an </w:t>
      </w:r>
      <w:r w:rsidR="0057380E">
        <w:rPr>
          <w:sz w:val="20"/>
        </w:rPr>
        <w:t>equirectangular</w:t>
      </w:r>
      <w:r w:rsidR="0057380E" w:rsidRPr="003151FF">
        <w:rPr>
          <w:sz w:val="20"/>
        </w:rPr>
        <w:t xml:space="preserve"> </w:t>
      </w:r>
      <w:r w:rsidR="00131FB1" w:rsidRPr="003151FF">
        <w:rPr>
          <w:sz w:val="20"/>
        </w:rPr>
        <w:t xml:space="preserve">projection SEI message with </w:t>
      </w:r>
      <w:r w:rsidR="0057380E">
        <w:rPr>
          <w:sz w:val="20"/>
        </w:rPr>
        <w:t>erp</w:t>
      </w:r>
      <w:r w:rsidR="00131FB1" w:rsidRPr="003151FF">
        <w:rPr>
          <w:rFonts w:eastAsia="Malgun Gothic"/>
          <w:noProof/>
          <w:sz w:val="20"/>
          <w:lang w:eastAsia="zh-CN"/>
        </w:rPr>
        <w:t>_</w:t>
      </w:r>
      <w:r w:rsidR="00131FB1" w:rsidRPr="003151FF">
        <w:rPr>
          <w:rFonts w:eastAsia="Malgun Gothic"/>
          <w:bCs/>
          <w:noProof/>
          <w:sz w:val="20"/>
          <w:lang w:eastAsia="zh-CN"/>
        </w:rPr>
        <w:t>cancel_flag equal to</w:t>
      </w:r>
      <w:r w:rsidR="00185275">
        <w:rPr>
          <w:rFonts w:eastAsia="Malgun Gothic"/>
          <w:bCs/>
          <w:noProof/>
          <w:sz w:val="20"/>
          <w:lang w:eastAsia="zh-CN"/>
        </w:rPr>
        <w:t xml:space="preserve"> </w:t>
      </w:r>
      <w:r w:rsidR="00131FB1" w:rsidRPr="003151FF">
        <w:rPr>
          <w:rFonts w:eastAsia="Malgun Gothic"/>
          <w:bCs/>
          <w:noProof/>
          <w:sz w:val="20"/>
          <w:lang w:eastAsia="zh-CN"/>
        </w:rPr>
        <w:t>0</w:t>
      </w:r>
      <w:r w:rsidR="00131FB1">
        <w:rPr>
          <w:rFonts w:eastAsia="Malgun Gothic"/>
          <w:bCs/>
          <w:noProof/>
          <w:sz w:val="20"/>
          <w:lang w:eastAsia="zh-CN"/>
        </w:rPr>
        <w:t xml:space="preserve"> </w:t>
      </w:r>
      <w:del w:id="681" w:author="Ye-Kui Wang 02" w:date="2017-11-27T22:45:00Z">
        <w:r w:rsidR="00131FB1" w:rsidDel="00C0714C">
          <w:rPr>
            <w:rFonts w:eastAsia="Malgun Gothic"/>
            <w:bCs/>
            <w:noProof/>
            <w:sz w:val="20"/>
            <w:lang w:eastAsia="zh-CN"/>
          </w:rPr>
          <w:delText xml:space="preserve">shall not be present </w:delText>
        </w:r>
      </w:del>
      <w:r w:rsidR="00131FB1">
        <w:rPr>
          <w:rFonts w:eastAsia="Malgun Gothic"/>
          <w:bCs/>
          <w:noProof/>
          <w:sz w:val="20"/>
          <w:lang w:eastAsia="zh-CN"/>
        </w:rPr>
        <w:t>that applies to the picture</w:t>
      </w:r>
      <w:ins w:id="682" w:author="Ye-Kui Wang 02" w:date="2017-11-27T22:45:00Z">
        <w:r w:rsidR="00C0714C" w:rsidRPr="00C0714C">
          <w:rPr>
            <w:rFonts w:eastAsia="Malgun Gothic"/>
            <w:bCs/>
            <w:noProof/>
            <w:sz w:val="20"/>
            <w:lang w:eastAsia="zh-CN"/>
          </w:rPr>
          <w:t xml:space="preserve"> </w:t>
        </w:r>
        <w:r w:rsidR="00C0714C">
          <w:rPr>
            <w:rFonts w:eastAsia="Malgun Gothic"/>
            <w:bCs/>
            <w:noProof/>
            <w:sz w:val="20"/>
            <w:lang w:eastAsia="zh-CN"/>
          </w:rPr>
          <w:t>shall not be present</w:t>
        </w:r>
      </w:ins>
      <w:r w:rsidRPr="00A44B62">
        <w:rPr>
          <w:sz w:val="20"/>
          <w:lang w:eastAsia="de-DE"/>
        </w:rPr>
        <w:t>.</w:t>
      </w:r>
      <w:r w:rsidR="00F74D04">
        <w:rPr>
          <w:sz w:val="20"/>
          <w:lang w:eastAsia="de-DE"/>
        </w:rPr>
        <w:t xml:space="preserve"> </w:t>
      </w:r>
      <w:r w:rsidR="00F74D04" w:rsidRPr="00A44B62">
        <w:rPr>
          <w:noProof/>
          <w:sz w:val="20"/>
        </w:rPr>
        <w:t xml:space="preserve">Decoders shall ignore </w:t>
      </w:r>
      <w:r w:rsidR="0057380E">
        <w:rPr>
          <w:sz w:val="20"/>
        </w:rPr>
        <w:t>equirectangular</w:t>
      </w:r>
      <w:r w:rsidR="0057380E" w:rsidRPr="003151FF">
        <w:rPr>
          <w:sz w:val="20"/>
        </w:rPr>
        <w:t xml:space="preserve"> </w:t>
      </w:r>
      <w:r w:rsidR="00F74D04" w:rsidRPr="00A44B62">
        <w:rPr>
          <w:sz w:val="20"/>
        </w:rPr>
        <w:t>projection SEI messages</w:t>
      </w:r>
      <w:r w:rsidR="00F74D04" w:rsidRPr="00A44B62">
        <w:rPr>
          <w:noProof/>
          <w:sz w:val="20"/>
        </w:rPr>
        <w:t xml:space="preserve"> </w:t>
      </w:r>
      <w:r w:rsidR="00F74D04">
        <w:rPr>
          <w:noProof/>
          <w:sz w:val="20"/>
        </w:rPr>
        <w:t xml:space="preserve">when </w:t>
      </w:r>
      <w:ins w:id="683" w:author="Gary Sullivan" w:date="2018-01-12T14:48:00Z">
        <w:r w:rsidR="00C0092A">
          <w:rPr>
            <w:sz w:val="20"/>
            <w:lang w:eastAsia="de-DE"/>
          </w:rPr>
          <w:t xml:space="preserve">a </w:t>
        </w:r>
        <w:r w:rsidR="00C0092A" w:rsidRPr="003151FF">
          <w:rPr>
            <w:rFonts w:eastAsia="Malgun Gothic"/>
            <w:bCs/>
            <w:noProof/>
            <w:sz w:val="20"/>
            <w:lang w:eastAsia="zh-CN"/>
          </w:rPr>
          <w:t xml:space="preserve">frame </w:t>
        </w:r>
        <w:r w:rsidR="00C0092A" w:rsidRPr="003151FF">
          <w:rPr>
            <w:color w:val="000000"/>
            <w:sz w:val="20"/>
          </w:rPr>
          <w:t xml:space="preserve">packing arrangement SEI message </w:t>
        </w:r>
        <w:r w:rsidR="00C0092A">
          <w:rPr>
            <w:color w:val="000000"/>
            <w:sz w:val="20"/>
          </w:rPr>
          <w:t xml:space="preserve">with </w:t>
        </w:r>
        <w:r w:rsidR="00C0092A" w:rsidRPr="003151FF">
          <w:rPr>
            <w:color w:val="000000"/>
            <w:sz w:val="20"/>
          </w:rPr>
          <w:t xml:space="preserve">frame_packing_arrangement_cancel_flag </w:t>
        </w:r>
        <w:r w:rsidR="00C0092A" w:rsidRPr="003151FF">
          <w:rPr>
            <w:rFonts w:eastAsia="Malgun Gothic"/>
            <w:color w:val="000000"/>
            <w:sz w:val="20"/>
          </w:rPr>
          <w:t>equal to 0</w:t>
        </w:r>
        <w:r w:rsidR="00C0092A">
          <w:rPr>
            <w:rFonts w:eastAsia="Malgun Gothic"/>
            <w:color w:val="000000"/>
            <w:sz w:val="20"/>
          </w:rPr>
          <w:t xml:space="preserve"> </w:t>
        </w:r>
        <w:r w:rsidR="00C0092A">
          <w:rPr>
            <w:rFonts w:eastAsia="Malgun Gothic"/>
            <w:bCs/>
            <w:noProof/>
            <w:sz w:val="20"/>
            <w:lang w:eastAsia="zh-CN"/>
          </w:rPr>
          <w:t>that</w:t>
        </w:r>
        <w:r w:rsidR="00C0092A" w:rsidRPr="003151FF">
          <w:rPr>
            <w:rFonts w:eastAsia="Malgun Gothic"/>
            <w:bCs/>
            <w:noProof/>
            <w:sz w:val="20"/>
            <w:lang w:eastAsia="zh-CN"/>
          </w:rPr>
          <w:t xml:space="preserve"> applies to the picture</w:t>
        </w:r>
        <w:r w:rsidR="00C0092A">
          <w:rPr>
            <w:rFonts w:eastAsia="Malgun Gothic"/>
            <w:bCs/>
            <w:noProof/>
            <w:sz w:val="20"/>
            <w:lang w:eastAsia="zh-CN"/>
          </w:rPr>
          <w:t xml:space="preserve"> </w:t>
        </w:r>
        <w:r w:rsidR="00C0092A">
          <w:rPr>
            <w:rFonts w:eastAsia="Malgun Gothic"/>
            <w:color w:val="000000"/>
            <w:sz w:val="20"/>
          </w:rPr>
          <w:t xml:space="preserve">is present that is not </w:t>
        </w:r>
        <w:r w:rsidR="00C0092A" w:rsidRPr="003151FF">
          <w:rPr>
            <w:rFonts w:eastAsia="Malgun Gothic"/>
            <w:bCs/>
            <w:noProof/>
            <w:sz w:val="20"/>
            <w:lang w:eastAsia="zh-CN"/>
          </w:rPr>
          <w:t>a</w:t>
        </w:r>
        <w:r w:rsidR="00C0092A">
          <w:rPr>
            <w:rFonts w:eastAsia="Malgun Gothic"/>
            <w:bCs/>
            <w:noProof/>
            <w:sz w:val="20"/>
            <w:lang w:val="en-GB" w:eastAsia="zh-CN"/>
          </w:rPr>
          <w:t>n</w:t>
        </w:r>
        <w:r w:rsidR="00C0092A" w:rsidRPr="00C0714C">
          <w:rPr>
            <w:sz w:val="20"/>
            <w:lang w:eastAsia="de-DE"/>
          </w:rPr>
          <w:t xml:space="preserve"> </w:t>
        </w:r>
        <w:r w:rsidR="00C0092A">
          <w:rPr>
            <w:sz w:val="20"/>
            <w:lang w:eastAsia="de-DE"/>
          </w:rPr>
          <w:t>effectively applicable</w:t>
        </w:r>
        <w:r w:rsidR="00C0092A" w:rsidRPr="003151FF">
          <w:rPr>
            <w:rFonts w:eastAsia="Malgun Gothic"/>
            <w:bCs/>
            <w:noProof/>
            <w:sz w:val="20"/>
            <w:lang w:eastAsia="zh-CN"/>
          </w:rPr>
          <w:t xml:space="preserve"> frame </w:t>
        </w:r>
        <w:r w:rsidR="00C0092A" w:rsidRPr="003151FF">
          <w:rPr>
            <w:color w:val="000000"/>
            <w:sz w:val="20"/>
          </w:rPr>
          <w:t>packing arrangement SEI message</w:t>
        </w:r>
      </w:ins>
      <w:del w:id="684" w:author="Gary Sullivan" w:date="2018-01-12T14:48:00Z">
        <w:r w:rsidR="00F74D04" w:rsidDel="00C0092A">
          <w:rPr>
            <w:noProof/>
            <w:sz w:val="20"/>
          </w:rPr>
          <w:delText>a</w:delText>
        </w:r>
      </w:del>
      <w:ins w:id="685" w:author="Ye-Kui Wang 02" w:date="2017-11-27T22:46:00Z">
        <w:del w:id="686" w:author="Gary Sullivan" w:date="2018-01-12T14:48:00Z">
          <w:r w:rsidR="00C0714C" w:rsidDel="00C0092A">
            <w:rPr>
              <w:noProof/>
              <w:sz w:val="20"/>
              <w:lang w:val="en-GB"/>
            </w:rPr>
            <w:delText>n</w:delText>
          </w:r>
          <w:r w:rsidR="00C0714C" w:rsidRPr="00C0714C" w:rsidDel="00C0092A">
            <w:rPr>
              <w:sz w:val="20"/>
              <w:lang w:eastAsia="de-DE"/>
            </w:rPr>
            <w:delText xml:space="preserve"> </w:delText>
          </w:r>
          <w:r w:rsidR="00C0714C" w:rsidDel="00C0092A">
            <w:rPr>
              <w:sz w:val="20"/>
              <w:lang w:eastAsia="de-DE"/>
            </w:rPr>
            <w:delText>effectively applicable</w:delText>
          </w:r>
        </w:del>
      </w:ins>
      <w:del w:id="687" w:author="Gary Sullivan" w:date="2018-01-12T14:48:00Z">
        <w:r w:rsidR="00F74D04" w:rsidDel="00C0092A">
          <w:rPr>
            <w:noProof/>
            <w:sz w:val="20"/>
          </w:rPr>
          <w:delText xml:space="preserve"> </w:delText>
        </w:r>
        <w:r w:rsidR="00F74D04" w:rsidRPr="003151FF" w:rsidDel="00C0092A">
          <w:rPr>
            <w:rFonts w:eastAsia="Malgun Gothic"/>
            <w:bCs/>
            <w:noProof/>
            <w:sz w:val="20"/>
            <w:lang w:eastAsia="zh-CN"/>
          </w:rPr>
          <w:delText xml:space="preserve">frame </w:delText>
        </w:r>
        <w:r w:rsidR="00F74D04" w:rsidRPr="003151FF" w:rsidDel="00C0092A">
          <w:rPr>
            <w:color w:val="000000"/>
            <w:sz w:val="20"/>
          </w:rPr>
          <w:delText xml:space="preserve">packing arrangement SEI message with frame_packing_arrangement_cancel_flag </w:delText>
        </w:r>
        <w:r w:rsidR="00F74D04" w:rsidRPr="003151FF" w:rsidDel="00C0092A">
          <w:rPr>
            <w:rFonts w:eastAsia="Malgun Gothic"/>
            <w:color w:val="000000"/>
            <w:sz w:val="20"/>
          </w:rPr>
          <w:delText>equal to 0</w:delText>
        </w:r>
        <w:r w:rsidR="00F74D04" w:rsidRPr="003151FF" w:rsidDel="00C0092A">
          <w:rPr>
            <w:rFonts w:eastAsia="Malgun Gothic"/>
            <w:bCs/>
            <w:noProof/>
            <w:sz w:val="20"/>
            <w:lang w:eastAsia="zh-CN"/>
          </w:rPr>
          <w:delText xml:space="preserve"> </w:delText>
        </w:r>
        <w:r w:rsidR="00F74D04" w:rsidDel="00C0092A">
          <w:rPr>
            <w:rFonts w:eastAsia="Malgun Gothic"/>
            <w:bCs/>
            <w:noProof/>
            <w:sz w:val="20"/>
            <w:lang w:eastAsia="zh-CN"/>
          </w:rPr>
          <w:delText>is present that</w:delText>
        </w:r>
        <w:r w:rsidR="00F74D04" w:rsidRPr="003151FF" w:rsidDel="00C0092A">
          <w:rPr>
            <w:rFonts w:eastAsia="Malgun Gothic"/>
            <w:bCs/>
            <w:noProof/>
            <w:sz w:val="20"/>
            <w:lang w:eastAsia="zh-CN"/>
          </w:rPr>
          <w:delText xml:space="preserve"> applies to the picture</w:delText>
        </w:r>
      </w:del>
      <w:ins w:id="688" w:author="Ye-Kui Wang 02" w:date="2017-11-27T22:46:00Z">
        <w:del w:id="689" w:author="Gary Sullivan" w:date="2018-01-12T14:48:00Z">
          <w:r w:rsidR="00C0714C" w:rsidDel="00C0092A">
            <w:rPr>
              <w:rFonts w:eastAsia="Malgun Gothic"/>
              <w:bCs/>
              <w:noProof/>
              <w:sz w:val="20"/>
              <w:lang w:eastAsia="zh-CN"/>
            </w:rPr>
            <w:delText xml:space="preserve"> is</w:delText>
          </w:r>
        </w:del>
      </w:ins>
      <w:ins w:id="690" w:author="Ye-Kui Wang 02" w:date="2017-11-27T22:47:00Z">
        <w:del w:id="691" w:author="Gary Sullivan" w:date="2018-01-12T14:48:00Z">
          <w:r w:rsidR="00C0714C" w:rsidDel="00C0092A">
            <w:rPr>
              <w:rFonts w:eastAsia="Malgun Gothic"/>
              <w:bCs/>
              <w:noProof/>
              <w:sz w:val="20"/>
              <w:lang w:eastAsia="zh-CN"/>
            </w:rPr>
            <w:delText xml:space="preserve"> not present</w:delText>
          </w:r>
        </w:del>
      </w:ins>
      <w:del w:id="692" w:author="Ye-Kui Wang 02" w:date="2017-11-27T22:47:00Z">
        <w:r w:rsidR="00F74D04" w:rsidDel="00C0714C">
          <w:rPr>
            <w:rFonts w:eastAsia="Malgun Gothic"/>
            <w:bCs/>
            <w:noProof/>
            <w:sz w:val="20"/>
            <w:lang w:eastAsia="zh-CN"/>
          </w:rPr>
          <w:delText xml:space="preserve">, and </w:delText>
        </w:r>
        <w:r w:rsidR="00F74D04" w:rsidRPr="003151FF" w:rsidDel="00C0714C">
          <w:rPr>
            <w:color w:val="000000"/>
            <w:sz w:val="20"/>
          </w:rPr>
          <w:delText xml:space="preserve">the value of </w:delText>
        </w:r>
        <w:r w:rsidR="00F74D04" w:rsidRPr="003151FF" w:rsidDel="00C0714C">
          <w:rPr>
            <w:rFonts w:eastAsia="Times New Roman"/>
            <w:color w:val="000000"/>
            <w:sz w:val="20"/>
          </w:rPr>
          <w:delText>frame_packing_arrangement_type</w:delText>
        </w:r>
        <w:r w:rsidR="00F74D04" w:rsidRPr="003151FF" w:rsidDel="00C0714C">
          <w:rPr>
            <w:sz w:val="20"/>
            <w:lang w:eastAsia="de-DE"/>
          </w:rPr>
          <w:delText xml:space="preserve"> of the </w:delText>
        </w:r>
        <w:r w:rsidR="00F74D04" w:rsidRPr="003151FF" w:rsidDel="00C0714C">
          <w:rPr>
            <w:rFonts w:eastAsia="Malgun Gothic"/>
            <w:bCs/>
            <w:noProof/>
            <w:sz w:val="20"/>
            <w:lang w:eastAsia="zh-CN"/>
          </w:rPr>
          <w:delText xml:space="preserve">frame </w:delText>
        </w:r>
        <w:r w:rsidR="00F74D04" w:rsidRPr="00C9691B" w:rsidDel="00C0714C">
          <w:rPr>
            <w:color w:val="000000"/>
            <w:sz w:val="20"/>
          </w:rPr>
          <w:delText>packing arrangement SEI message</w:delText>
        </w:r>
        <w:r w:rsidR="00F74D04" w:rsidRPr="00C9691B" w:rsidDel="00C0714C">
          <w:rPr>
            <w:sz w:val="20"/>
            <w:lang w:eastAsia="de-DE"/>
          </w:rPr>
          <w:delText xml:space="preserve"> </w:delText>
        </w:r>
        <w:r w:rsidR="00F74D04" w:rsidDel="00C0714C">
          <w:rPr>
            <w:sz w:val="20"/>
            <w:lang w:eastAsia="de-DE"/>
          </w:rPr>
          <w:delText>is not</w:delText>
        </w:r>
        <w:r w:rsidR="00F74D04" w:rsidRPr="00C9691B" w:rsidDel="00C0714C">
          <w:rPr>
            <w:sz w:val="20"/>
            <w:lang w:eastAsia="de-DE"/>
          </w:rPr>
          <w:delText xml:space="preserve"> equal t</w:delText>
        </w:r>
        <w:r w:rsidR="00F74D04" w:rsidRPr="00A44B62" w:rsidDel="00C0714C">
          <w:rPr>
            <w:sz w:val="20"/>
            <w:lang w:eastAsia="de-DE"/>
          </w:rPr>
          <w:delText xml:space="preserve">o 3, 4, or 5, </w:delText>
        </w:r>
        <w:r w:rsidR="00F74D04" w:rsidDel="00C0714C">
          <w:rPr>
            <w:sz w:val="20"/>
            <w:lang w:eastAsia="de-DE"/>
          </w:rPr>
          <w:delText>or</w:delText>
        </w:r>
        <w:r w:rsidR="00F74D04" w:rsidRPr="00A44B62" w:rsidDel="00C0714C">
          <w:rPr>
            <w:sz w:val="20"/>
            <w:lang w:eastAsia="de-DE"/>
          </w:rPr>
          <w:delText xml:space="preserve"> the value of quincunx_sampling_flag of the </w:delText>
        </w:r>
        <w:r w:rsidR="00F74D04" w:rsidRPr="00A44B62" w:rsidDel="00C0714C">
          <w:rPr>
            <w:rFonts w:eastAsia="Malgun Gothic"/>
            <w:bCs/>
            <w:noProof/>
            <w:sz w:val="20"/>
            <w:lang w:eastAsia="zh-CN"/>
          </w:rPr>
          <w:delText xml:space="preserve">frame </w:delText>
        </w:r>
        <w:r w:rsidR="00F74D04" w:rsidRPr="00A44B62" w:rsidDel="00C0714C">
          <w:rPr>
            <w:color w:val="000000"/>
            <w:sz w:val="20"/>
          </w:rPr>
          <w:delText>packing arrangement SEI message</w:delText>
        </w:r>
        <w:r w:rsidR="00F74D04" w:rsidRPr="00A44B62" w:rsidDel="00C0714C">
          <w:rPr>
            <w:sz w:val="20"/>
            <w:lang w:eastAsia="de-DE"/>
          </w:rPr>
          <w:delText xml:space="preserve"> </w:delText>
        </w:r>
        <w:r w:rsidR="00F74D04" w:rsidDel="00C0714C">
          <w:rPr>
            <w:sz w:val="20"/>
            <w:lang w:eastAsia="de-DE"/>
          </w:rPr>
          <w:delText>is not</w:delText>
        </w:r>
        <w:r w:rsidR="00F74D04" w:rsidRPr="00A44B62" w:rsidDel="00C0714C">
          <w:rPr>
            <w:sz w:val="20"/>
            <w:lang w:eastAsia="de-DE"/>
          </w:rPr>
          <w:delText xml:space="preserve"> equal to 0</w:delText>
        </w:r>
      </w:del>
      <w:r w:rsidR="00F74D04" w:rsidRPr="00A44B62">
        <w:rPr>
          <w:noProof/>
          <w:sz w:val="20"/>
        </w:rPr>
        <w:t>.</w:t>
      </w:r>
    </w:p>
    <w:p w14:paraId="2E278865" w14:textId="43AA04CF" w:rsidR="00131FB1" w:rsidRPr="00A44B62" w:rsidRDefault="00131FB1" w:rsidP="00817471">
      <w:pPr>
        <w:tabs>
          <w:tab w:val="clear" w:pos="360"/>
          <w:tab w:val="clear" w:pos="720"/>
          <w:tab w:val="clear" w:pos="1080"/>
          <w:tab w:val="clear" w:pos="1440"/>
          <w:tab w:val="left" w:pos="1191"/>
          <w:tab w:val="left" w:pos="1588"/>
          <w:tab w:val="left" w:pos="1985"/>
        </w:tabs>
        <w:jc w:val="both"/>
        <w:rPr>
          <w:sz w:val="20"/>
        </w:rPr>
      </w:pPr>
      <w:r w:rsidRPr="00FD5B8E">
        <w:rPr>
          <w:sz w:val="20"/>
        </w:rPr>
        <w:t xml:space="preserve">When </w:t>
      </w:r>
      <w:r>
        <w:rPr>
          <w:sz w:val="20"/>
        </w:rPr>
        <w:t xml:space="preserve">a </w:t>
      </w:r>
      <w:r w:rsidRPr="00FD5B8E">
        <w:rPr>
          <w:sz w:val="20"/>
        </w:rPr>
        <w:t>segmented</w:t>
      </w:r>
      <w:r>
        <w:rPr>
          <w:sz w:val="20"/>
        </w:rPr>
        <w:t xml:space="preserve"> </w:t>
      </w:r>
      <w:r w:rsidRPr="00FD5B8E">
        <w:rPr>
          <w:sz w:val="20"/>
        </w:rPr>
        <w:t>rect</w:t>
      </w:r>
      <w:r>
        <w:rPr>
          <w:sz w:val="20"/>
        </w:rPr>
        <w:t xml:space="preserve">angular </w:t>
      </w:r>
      <w:r w:rsidRPr="00FD5B8E">
        <w:rPr>
          <w:sz w:val="20"/>
        </w:rPr>
        <w:t>frame</w:t>
      </w:r>
      <w:r>
        <w:rPr>
          <w:sz w:val="20"/>
        </w:rPr>
        <w:t xml:space="preserve"> </w:t>
      </w:r>
      <w:r w:rsidRPr="00FD5B8E">
        <w:rPr>
          <w:sz w:val="20"/>
        </w:rPr>
        <w:t>packing</w:t>
      </w:r>
      <w:r>
        <w:rPr>
          <w:sz w:val="20"/>
        </w:rPr>
        <w:t xml:space="preserve"> </w:t>
      </w:r>
      <w:r w:rsidRPr="00FD5B8E">
        <w:rPr>
          <w:sz w:val="20"/>
        </w:rPr>
        <w:t xml:space="preserve">arrangement SEI </w:t>
      </w:r>
      <w:r>
        <w:rPr>
          <w:sz w:val="20"/>
        </w:rPr>
        <w:t xml:space="preserve">message with </w:t>
      </w:r>
      <w:r w:rsidRPr="00131FB1">
        <w:rPr>
          <w:sz w:val="20"/>
        </w:rPr>
        <w:t xml:space="preserve">segmented_rect_frame_packing_arrangement_cancel_flag </w:t>
      </w:r>
      <w:r>
        <w:rPr>
          <w:sz w:val="20"/>
        </w:rPr>
        <w:t xml:space="preserve">equal to 0 </w:t>
      </w:r>
      <w:r w:rsidRPr="00FD5B8E">
        <w:rPr>
          <w:sz w:val="20"/>
        </w:rPr>
        <w:t>is present</w:t>
      </w:r>
      <w:r>
        <w:rPr>
          <w:sz w:val="20"/>
        </w:rPr>
        <w:t xml:space="preserve"> that applies to the picture</w:t>
      </w:r>
      <w:r>
        <w:rPr>
          <w:sz w:val="20"/>
          <w:lang w:eastAsia="de-DE"/>
        </w:rPr>
        <w:t xml:space="preserve">, </w:t>
      </w:r>
      <w:r w:rsidRPr="003151FF">
        <w:rPr>
          <w:color w:val="000000"/>
          <w:sz w:val="20"/>
        </w:rPr>
        <w:t xml:space="preserve">an </w:t>
      </w:r>
      <w:r w:rsidR="0057380E">
        <w:rPr>
          <w:sz w:val="20"/>
        </w:rPr>
        <w:t>equirectangular</w:t>
      </w:r>
      <w:r w:rsidR="0057380E" w:rsidRPr="003151FF">
        <w:rPr>
          <w:sz w:val="20"/>
        </w:rPr>
        <w:t xml:space="preserve"> </w:t>
      </w:r>
      <w:r w:rsidRPr="003151FF">
        <w:rPr>
          <w:sz w:val="20"/>
        </w:rPr>
        <w:t xml:space="preserve">projection SEI message with </w:t>
      </w:r>
      <w:r w:rsidR="0057380E">
        <w:rPr>
          <w:sz w:val="20"/>
        </w:rPr>
        <w:t>erp</w:t>
      </w:r>
      <w:r w:rsidRPr="003151FF">
        <w:rPr>
          <w:rFonts w:eastAsia="Malgun Gothic"/>
          <w:noProof/>
          <w:sz w:val="20"/>
          <w:lang w:eastAsia="zh-CN"/>
        </w:rPr>
        <w:t>_</w:t>
      </w:r>
      <w:r w:rsidRPr="003151FF">
        <w:rPr>
          <w:rFonts w:eastAsia="Malgun Gothic"/>
          <w:bCs/>
          <w:noProof/>
          <w:sz w:val="20"/>
          <w:lang w:eastAsia="zh-CN"/>
        </w:rPr>
        <w:t>cancel_flag equal to 0</w:t>
      </w:r>
      <w:r>
        <w:rPr>
          <w:rFonts w:eastAsia="Malgun Gothic"/>
          <w:bCs/>
          <w:noProof/>
          <w:sz w:val="20"/>
          <w:lang w:eastAsia="zh-CN"/>
        </w:rPr>
        <w:t xml:space="preserve"> shall not be present that applies to the picture</w:t>
      </w:r>
      <w:r w:rsidRPr="00A44B62">
        <w:rPr>
          <w:sz w:val="20"/>
          <w:lang w:eastAsia="de-DE"/>
        </w:rPr>
        <w:t>.</w:t>
      </w:r>
      <w:r w:rsidR="00F74D04" w:rsidRPr="00F74D04">
        <w:rPr>
          <w:noProof/>
          <w:sz w:val="20"/>
        </w:rPr>
        <w:t xml:space="preserve"> </w:t>
      </w:r>
      <w:r w:rsidR="00F74D04" w:rsidRPr="00A44B62">
        <w:rPr>
          <w:noProof/>
          <w:sz w:val="20"/>
        </w:rPr>
        <w:t xml:space="preserve">Decoders shall ignore </w:t>
      </w:r>
      <w:r w:rsidR="0057380E">
        <w:rPr>
          <w:sz w:val="20"/>
        </w:rPr>
        <w:t>equirectangular</w:t>
      </w:r>
      <w:r w:rsidR="0057380E" w:rsidRPr="003151FF">
        <w:rPr>
          <w:sz w:val="20"/>
        </w:rPr>
        <w:t xml:space="preserve"> </w:t>
      </w:r>
      <w:r w:rsidR="00F74D04" w:rsidRPr="00A44B62">
        <w:rPr>
          <w:sz w:val="20"/>
        </w:rPr>
        <w:t>projection SEI messages</w:t>
      </w:r>
      <w:r w:rsidR="00F74D04" w:rsidRPr="00A44B62">
        <w:rPr>
          <w:noProof/>
          <w:sz w:val="20"/>
        </w:rPr>
        <w:t xml:space="preserve"> </w:t>
      </w:r>
      <w:r w:rsidR="00F74D04">
        <w:rPr>
          <w:noProof/>
          <w:sz w:val="20"/>
        </w:rPr>
        <w:t xml:space="preserve">when </w:t>
      </w:r>
      <w:r w:rsidR="00F74D04">
        <w:rPr>
          <w:sz w:val="20"/>
        </w:rPr>
        <w:t xml:space="preserve">a </w:t>
      </w:r>
      <w:r w:rsidR="00F74D04" w:rsidRPr="00FD5B8E">
        <w:rPr>
          <w:sz w:val="20"/>
        </w:rPr>
        <w:t>segmented</w:t>
      </w:r>
      <w:r w:rsidR="00F74D04">
        <w:rPr>
          <w:sz w:val="20"/>
        </w:rPr>
        <w:t xml:space="preserve"> </w:t>
      </w:r>
      <w:r w:rsidR="00F74D04" w:rsidRPr="00FD5B8E">
        <w:rPr>
          <w:sz w:val="20"/>
        </w:rPr>
        <w:t>rect</w:t>
      </w:r>
      <w:r w:rsidR="00F74D04">
        <w:rPr>
          <w:sz w:val="20"/>
        </w:rPr>
        <w:t xml:space="preserve">angular </w:t>
      </w:r>
      <w:r w:rsidR="00F74D04" w:rsidRPr="00FD5B8E">
        <w:rPr>
          <w:sz w:val="20"/>
        </w:rPr>
        <w:t>frame</w:t>
      </w:r>
      <w:r w:rsidR="00F74D04">
        <w:rPr>
          <w:sz w:val="20"/>
        </w:rPr>
        <w:t xml:space="preserve"> </w:t>
      </w:r>
      <w:r w:rsidR="00F74D04" w:rsidRPr="00FD5B8E">
        <w:rPr>
          <w:sz w:val="20"/>
        </w:rPr>
        <w:t>packing</w:t>
      </w:r>
      <w:r w:rsidR="00F74D04">
        <w:rPr>
          <w:sz w:val="20"/>
        </w:rPr>
        <w:t xml:space="preserve"> </w:t>
      </w:r>
      <w:r w:rsidR="00F74D04" w:rsidRPr="00FD5B8E">
        <w:rPr>
          <w:sz w:val="20"/>
        </w:rPr>
        <w:t xml:space="preserve">arrangement SEI </w:t>
      </w:r>
      <w:r w:rsidR="00F74D04">
        <w:rPr>
          <w:sz w:val="20"/>
        </w:rPr>
        <w:t xml:space="preserve">message with </w:t>
      </w:r>
      <w:r w:rsidR="00F74D04" w:rsidRPr="00131FB1">
        <w:rPr>
          <w:sz w:val="20"/>
        </w:rPr>
        <w:t xml:space="preserve">segmented_rect_frame_packing_arrangement_cancel_flag </w:t>
      </w:r>
      <w:r w:rsidR="00F74D04">
        <w:rPr>
          <w:sz w:val="20"/>
        </w:rPr>
        <w:t xml:space="preserve">equal to 0 </w:t>
      </w:r>
      <w:r w:rsidR="00F74D04" w:rsidRPr="00FD5B8E">
        <w:rPr>
          <w:sz w:val="20"/>
        </w:rPr>
        <w:t>is present</w:t>
      </w:r>
      <w:r w:rsidR="00F74D04">
        <w:rPr>
          <w:sz w:val="20"/>
        </w:rPr>
        <w:t xml:space="preserve"> that applies to the picture</w:t>
      </w:r>
      <w:r w:rsidR="00F74D04" w:rsidRPr="00A44B62">
        <w:rPr>
          <w:noProof/>
          <w:sz w:val="20"/>
        </w:rPr>
        <w:t>.</w:t>
      </w:r>
    </w:p>
    <w:p w14:paraId="3DA851E0" w14:textId="760E3883" w:rsidR="003B4174" w:rsidRPr="003151FF" w:rsidRDefault="0057380E" w:rsidP="00E3618E">
      <w:pPr>
        <w:jc w:val="both"/>
        <w:rPr>
          <w:noProof/>
          <w:sz w:val="20"/>
        </w:rPr>
      </w:pPr>
      <w:r>
        <w:rPr>
          <w:b/>
          <w:noProof/>
          <w:sz w:val="20"/>
        </w:rPr>
        <w:t>erp</w:t>
      </w:r>
      <w:r w:rsidR="003B4174" w:rsidRPr="003151FF">
        <w:rPr>
          <w:b/>
          <w:noProof/>
          <w:sz w:val="20"/>
        </w:rPr>
        <w:t>_cancel_flag</w:t>
      </w:r>
      <w:r w:rsidR="003B4174" w:rsidRPr="003151FF">
        <w:rPr>
          <w:noProof/>
          <w:sz w:val="20"/>
        </w:rPr>
        <w:t xml:space="preserve"> equal to 1 indicates that the SEI message cancels the persistence of any previous </w:t>
      </w:r>
      <w:r>
        <w:rPr>
          <w:sz w:val="20"/>
        </w:rPr>
        <w:t>equirectangular</w:t>
      </w:r>
      <w:r w:rsidRPr="003151FF">
        <w:rPr>
          <w:sz w:val="20"/>
        </w:rPr>
        <w:t xml:space="preserve"> </w:t>
      </w:r>
      <w:r w:rsidR="003B4174" w:rsidRPr="003151FF">
        <w:rPr>
          <w:rFonts w:eastAsia="Malgun Gothic"/>
          <w:noProof/>
          <w:sz w:val="20"/>
          <w:lang w:eastAsia="ko-KR"/>
        </w:rPr>
        <w:t xml:space="preserve">projection </w:t>
      </w:r>
      <w:r w:rsidR="003B4174" w:rsidRPr="003151FF">
        <w:rPr>
          <w:noProof/>
          <w:sz w:val="20"/>
        </w:rPr>
        <w:t xml:space="preserve">SEI message in output order. </w:t>
      </w:r>
      <w:r>
        <w:rPr>
          <w:noProof/>
          <w:sz w:val="20"/>
        </w:rPr>
        <w:t>erp</w:t>
      </w:r>
      <w:r w:rsidR="003B4174" w:rsidRPr="003151FF">
        <w:rPr>
          <w:noProof/>
          <w:sz w:val="20"/>
        </w:rPr>
        <w:t xml:space="preserve">_cancel_flag equal to 0 indicates that </w:t>
      </w:r>
      <w:r>
        <w:rPr>
          <w:sz w:val="20"/>
        </w:rPr>
        <w:t>equirectangular</w:t>
      </w:r>
      <w:r w:rsidRPr="003151FF">
        <w:rPr>
          <w:sz w:val="20"/>
        </w:rPr>
        <w:t xml:space="preserve"> </w:t>
      </w:r>
      <w:r w:rsidR="003B4174" w:rsidRPr="003151FF">
        <w:rPr>
          <w:rFonts w:eastAsia="Malgun Gothic"/>
          <w:noProof/>
          <w:sz w:val="20"/>
          <w:lang w:eastAsia="ko-KR"/>
        </w:rPr>
        <w:t xml:space="preserve">projection </w:t>
      </w:r>
      <w:r w:rsidR="003B4174" w:rsidRPr="003151FF">
        <w:rPr>
          <w:noProof/>
          <w:sz w:val="20"/>
        </w:rPr>
        <w:t>information follows.</w:t>
      </w:r>
    </w:p>
    <w:p w14:paraId="7D59C747" w14:textId="40713ED3" w:rsidR="003B4174" w:rsidRPr="003151FF" w:rsidRDefault="0057380E" w:rsidP="00E3618E">
      <w:pPr>
        <w:jc w:val="both"/>
        <w:rPr>
          <w:noProof/>
          <w:sz w:val="20"/>
        </w:rPr>
      </w:pPr>
      <w:r>
        <w:rPr>
          <w:b/>
          <w:noProof/>
          <w:sz w:val="20"/>
        </w:rPr>
        <w:t>erp</w:t>
      </w:r>
      <w:r w:rsidR="003B4174" w:rsidRPr="003151FF">
        <w:rPr>
          <w:b/>
          <w:noProof/>
          <w:sz w:val="20"/>
        </w:rPr>
        <w:t>_persistence_flag</w:t>
      </w:r>
      <w:r w:rsidR="003B4174" w:rsidRPr="003151FF">
        <w:rPr>
          <w:noProof/>
          <w:sz w:val="20"/>
        </w:rPr>
        <w:t xml:space="preserve"> specifies the persistence of the </w:t>
      </w:r>
      <w:r>
        <w:rPr>
          <w:sz w:val="20"/>
        </w:rPr>
        <w:t>equirectangular</w:t>
      </w:r>
      <w:r w:rsidRPr="003151FF">
        <w:rPr>
          <w:sz w:val="20"/>
        </w:rPr>
        <w:t xml:space="preserve"> </w:t>
      </w:r>
      <w:r w:rsidR="003B4174" w:rsidRPr="003151FF">
        <w:rPr>
          <w:rFonts w:eastAsia="Malgun Gothic"/>
          <w:noProof/>
          <w:sz w:val="20"/>
          <w:lang w:eastAsia="ko-KR"/>
        </w:rPr>
        <w:t xml:space="preserve">projection </w:t>
      </w:r>
      <w:r w:rsidR="003B4174" w:rsidRPr="003151FF">
        <w:rPr>
          <w:noProof/>
          <w:sz w:val="20"/>
        </w:rPr>
        <w:t>SEI message for the current layer.</w:t>
      </w:r>
    </w:p>
    <w:p w14:paraId="783EE4E0" w14:textId="170706BB" w:rsidR="003B4174" w:rsidRPr="003151FF" w:rsidRDefault="0057380E" w:rsidP="00E3618E">
      <w:pPr>
        <w:jc w:val="both"/>
        <w:rPr>
          <w:noProof/>
          <w:sz w:val="20"/>
        </w:rPr>
      </w:pPr>
      <w:r>
        <w:rPr>
          <w:noProof/>
          <w:sz w:val="20"/>
        </w:rPr>
        <w:t>erp</w:t>
      </w:r>
      <w:r w:rsidR="003B4174" w:rsidRPr="003151FF">
        <w:rPr>
          <w:noProof/>
          <w:sz w:val="20"/>
        </w:rPr>
        <w:t xml:space="preserve">_persistence_flag equal to 0 specifies that the </w:t>
      </w:r>
      <w:r>
        <w:rPr>
          <w:sz w:val="20"/>
        </w:rPr>
        <w:t>equirectangular</w:t>
      </w:r>
      <w:r w:rsidRPr="003151FF">
        <w:rPr>
          <w:sz w:val="20"/>
        </w:rPr>
        <w:t xml:space="preserve"> </w:t>
      </w:r>
      <w:r w:rsidR="003B4174" w:rsidRPr="003151FF">
        <w:rPr>
          <w:rFonts w:eastAsia="Malgun Gothic"/>
          <w:noProof/>
          <w:sz w:val="20"/>
          <w:lang w:eastAsia="ko-KR"/>
        </w:rPr>
        <w:t xml:space="preserve">projection </w:t>
      </w:r>
      <w:r w:rsidR="003B4174" w:rsidRPr="003151FF">
        <w:rPr>
          <w:noProof/>
          <w:sz w:val="20"/>
        </w:rPr>
        <w:t>SEI message applies to the current decoded picture only.</w:t>
      </w:r>
    </w:p>
    <w:p w14:paraId="1FDF6FC5" w14:textId="01AF260C" w:rsidR="003B4174" w:rsidRPr="00C9691B" w:rsidRDefault="003B4174" w:rsidP="00E3618E">
      <w:pPr>
        <w:jc w:val="both"/>
        <w:rPr>
          <w:noProof/>
          <w:sz w:val="20"/>
        </w:rPr>
      </w:pPr>
      <w:r w:rsidRPr="003151FF">
        <w:rPr>
          <w:noProof/>
          <w:sz w:val="20"/>
        </w:rPr>
        <w:t xml:space="preserve">Let picA be the current picture. </w:t>
      </w:r>
      <w:r w:rsidR="0057380E">
        <w:rPr>
          <w:noProof/>
          <w:sz w:val="20"/>
        </w:rPr>
        <w:t>erp</w:t>
      </w:r>
      <w:r w:rsidRPr="003151FF">
        <w:rPr>
          <w:noProof/>
          <w:sz w:val="20"/>
        </w:rPr>
        <w:t>_persiste</w:t>
      </w:r>
      <w:r w:rsidRPr="00C9691B">
        <w:rPr>
          <w:noProof/>
          <w:sz w:val="20"/>
        </w:rPr>
        <w:t xml:space="preserve">nce_flag equal to 1 specifies that the </w:t>
      </w:r>
      <w:r w:rsidR="0057380E">
        <w:rPr>
          <w:sz w:val="20"/>
        </w:rPr>
        <w:t>equirectangular</w:t>
      </w:r>
      <w:r w:rsidR="0057380E" w:rsidRPr="003151FF">
        <w:rPr>
          <w:sz w:val="20"/>
        </w:rPr>
        <w:t xml:space="preserve"> </w:t>
      </w:r>
      <w:r w:rsidRPr="00C9691B">
        <w:rPr>
          <w:rFonts w:eastAsia="Malgun Gothic"/>
          <w:noProof/>
          <w:sz w:val="20"/>
          <w:lang w:eastAsia="ko-KR"/>
        </w:rPr>
        <w:t xml:space="preserve">projection </w:t>
      </w:r>
      <w:r w:rsidRPr="00C9691B">
        <w:rPr>
          <w:noProof/>
          <w:sz w:val="20"/>
        </w:rPr>
        <w:t>SEI message persists for the current layer in output order until one or more of the following conditions are true:</w:t>
      </w:r>
    </w:p>
    <w:p w14:paraId="59CF9EEC" w14:textId="77777777" w:rsidR="003B4174" w:rsidRPr="00C9691B" w:rsidRDefault="003B4174" w:rsidP="00817471">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C9691B">
        <w:rPr>
          <w:rFonts w:eastAsia="Malgun Gothic"/>
          <w:noProof/>
          <w:sz w:val="20"/>
        </w:rPr>
        <w:t>–</w:t>
      </w:r>
      <w:r w:rsidRPr="00C9691B">
        <w:rPr>
          <w:rFonts w:eastAsia="Malgun Gothic"/>
          <w:noProof/>
          <w:sz w:val="20"/>
        </w:rPr>
        <w:tab/>
        <w:t>A new CLVS of the current layer begins.</w:t>
      </w:r>
    </w:p>
    <w:p w14:paraId="0D10B315" w14:textId="77777777" w:rsidR="003B4174" w:rsidRPr="00C9691B" w:rsidRDefault="003B4174" w:rsidP="005A29BC">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C9691B">
        <w:rPr>
          <w:rFonts w:eastAsia="Malgun Gothic"/>
          <w:noProof/>
          <w:sz w:val="20"/>
        </w:rPr>
        <w:t>–</w:t>
      </w:r>
      <w:r w:rsidRPr="00C9691B">
        <w:rPr>
          <w:rFonts w:eastAsia="Malgun Gothic"/>
          <w:noProof/>
          <w:sz w:val="20"/>
        </w:rPr>
        <w:tab/>
        <w:t>The bitstream ends.</w:t>
      </w:r>
    </w:p>
    <w:p w14:paraId="54B2DCF5" w14:textId="112024F4" w:rsidR="003B4174" w:rsidRDefault="003B4174" w:rsidP="00AD04C9">
      <w:pPr>
        <w:tabs>
          <w:tab w:val="clear" w:pos="360"/>
          <w:tab w:val="clear" w:pos="720"/>
          <w:tab w:val="clear" w:pos="1080"/>
          <w:tab w:val="clear" w:pos="1440"/>
          <w:tab w:val="left" w:pos="794"/>
          <w:tab w:val="left" w:pos="1191"/>
          <w:tab w:val="left" w:pos="1588"/>
          <w:tab w:val="left" w:pos="1985"/>
        </w:tabs>
        <w:spacing w:before="86"/>
        <w:ind w:left="397" w:hanging="397"/>
        <w:jc w:val="both"/>
        <w:rPr>
          <w:ins w:id="693" w:author="Robert Skupin" w:date="2017-10-24T11:20:00Z"/>
          <w:rFonts w:eastAsia="Malgun Gothic"/>
          <w:noProof/>
          <w:sz w:val="20"/>
        </w:rPr>
      </w:pPr>
      <w:r w:rsidRPr="00C9691B">
        <w:rPr>
          <w:rFonts w:eastAsia="Malgun Gothic"/>
          <w:noProof/>
          <w:sz w:val="20"/>
        </w:rPr>
        <w:t>–</w:t>
      </w:r>
      <w:r w:rsidRPr="00C9691B">
        <w:rPr>
          <w:rFonts w:eastAsia="Malgun Gothic"/>
          <w:noProof/>
          <w:sz w:val="20"/>
        </w:rPr>
        <w:tab/>
        <w:t>A picture picB in the current layer in an access unit containing a</w:t>
      </w:r>
      <w:r w:rsidR="0057380E">
        <w:rPr>
          <w:rFonts w:eastAsia="Malgun Gothic"/>
          <w:noProof/>
          <w:sz w:val="20"/>
        </w:rPr>
        <w:t>n</w:t>
      </w:r>
      <w:r w:rsidRPr="00C9691B">
        <w:rPr>
          <w:rFonts w:eastAsia="Malgun Gothic"/>
          <w:noProof/>
          <w:sz w:val="20"/>
        </w:rPr>
        <w:t xml:space="preserve"> </w:t>
      </w:r>
      <w:r w:rsidR="0057380E">
        <w:rPr>
          <w:sz w:val="20"/>
        </w:rPr>
        <w:t>equirectangular</w:t>
      </w:r>
      <w:r w:rsidR="0057380E" w:rsidRPr="003151FF">
        <w:rPr>
          <w:sz w:val="20"/>
        </w:rPr>
        <w:t xml:space="preserve"> </w:t>
      </w:r>
      <w:r w:rsidRPr="00C9691B">
        <w:rPr>
          <w:rFonts w:eastAsia="Malgun Gothic"/>
          <w:noProof/>
          <w:sz w:val="20"/>
          <w:lang w:eastAsia="ko-KR"/>
        </w:rPr>
        <w:t xml:space="preserve">projection </w:t>
      </w:r>
      <w:r w:rsidRPr="00C9691B">
        <w:rPr>
          <w:rFonts w:eastAsia="Malgun Gothic"/>
          <w:noProof/>
          <w:sz w:val="20"/>
        </w:rPr>
        <w:t xml:space="preserve">SEI message that is applicable to the current layer is output </w:t>
      </w:r>
      <w:r w:rsidRPr="00C9691B">
        <w:rPr>
          <w:rFonts w:eastAsia="Malgun Gothic"/>
          <w:sz w:val="20"/>
        </w:rPr>
        <w:t xml:space="preserve">for which </w:t>
      </w:r>
      <w:proofErr w:type="gramStart"/>
      <w:r w:rsidRPr="00C9691B">
        <w:rPr>
          <w:rFonts w:eastAsia="Malgun Gothic"/>
          <w:sz w:val="20"/>
        </w:rPr>
        <w:t>PicOrderCnt</w:t>
      </w:r>
      <w:r w:rsidR="0023350B" w:rsidRPr="00C9691B">
        <w:rPr>
          <w:rFonts w:eastAsia="Malgun Gothic"/>
          <w:sz w:val="20"/>
        </w:rPr>
        <w:t>( </w:t>
      </w:r>
      <w:r w:rsidRPr="00C9691B">
        <w:rPr>
          <w:rFonts w:eastAsia="Malgun Gothic"/>
          <w:sz w:val="20"/>
        </w:rPr>
        <w:t>picB</w:t>
      </w:r>
      <w:proofErr w:type="gramEnd"/>
      <w:r w:rsidR="00806EB4" w:rsidRPr="00C9691B">
        <w:rPr>
          <w:rFonts w:eastAsia="Malgun Gothic"/>
          <w:sz w:val="20"/>
        </w:rPr>
        <w:t> )</w:t>
      </w:r>
      <w:r w:rsidR="00F4333F" w:rsidRPr="00C9691B">
        <w:rPr>
          <w:rFonts w:eastAsia="Malgun Gothic"/>
          <w:sz w:val="20"/>
        </w:rPr>
        <w:t xml:space="preserve"> </w:t>
      </w:r>
      <w:r w:rsidRPr="00C9691B">
        <w:rPr>
          <w:rFonts w:eastAsia="Malgun Gothic"/>
          <w:sz w:val="20"/>
        </w:rPr>
        <w:t>is</w:t>
      </w:r>
      <w:r w:rsidRPr="00C9691B">
        <w:rPr>
          <w:rFonts w:eastAsia="Malgun Gothic"/>
          <w:noProof/>
          <w:sz w:val="20"/>
        </w:rPr>
        <w:t xml:space="preserve"> greater than </w:t>
      </w:r>
      <w:r w:rsidRPr="00A44B62">
        <w:rPr>
          <w:rFonts w:eastAsia="Malgun Gothic"/>
          <w:sz w:val="20"/>
        </w:rPr>
        <w:t>PicOrderCnt</w:t>
      </w:r>
      <w:r w:rsidR="0023350B" w:rsidRPr="00A44B62">
        <w:rPr>
          <w:rFonts w:eastAsia="Malgun Gothic"/>
          <w:sz w:val="20"/>
        </w:rPr>
        <w:t>( </w:t>
      </w:r>
      <w:r w:rsidRPr="00A44B62">
        <w:rPr>
          <w:rFonts w:eastAsia="Malgun Gothic"/>
          <w:sz w:val="20"/>
        </w:rPr>
        <w:t>picA</w:t>
      </w:r>
      <w:r w:rsidR="00806EB4" w:rsidRPr="00A44B62">
        <w:rPr>
          <w:rFonts w:eastAsia="Malgun Gothic"/>
          <w:sz w:val="20"/>
        </w:rPr>
        <w:t> )</w:t>
      </w:r>
      <w:r w:rsidRPr="00A44B62">
        <w:rPr>
          <w:rFonts w:eastAsia="Malgun Gothic"/>
          <w:sz w:val="20"/>
        </w:rPr>
        <w:t>, where PicOrderCnt</w:t>
      </w:r>
      <w:r w:rsidR="0023350B" w:rsidRPr="00A44B62">
        <w:rPr>
          <w:rFonts w:eastAsia="Malgun Gothic"/>
          <w:sz w:val="20"/>
        </w:rPr>
        <w:t>( </w:t>
      </w:r>
      <w:r w:rsidRPr="00A44B62">
        <w:rPr>
          <w:rFonts w:eastAsia="Malgun Gothic"/>
          <w:sz w:val="20"/>
        </w:rPr>
        <w:t>picB</w:t>
      </w:r>
      <w:r w:rsidR="00806EB4" w:rsidRPr="00A44B62">
        <w:rPr>
          <w:rFonts w:eastAsia="Malgun Gothic"/>
          <w:sz w:val="20"/>
        </w:rPr>
        <w:t> )</w:t>
      </w:r>
      <w:r w:rsidR="00F4333F" w:rsidRPr="00A44B62">
        <w:rPr>
          <w:rFonts w:eastAsia="Malgun Gothic"/>
          <w:sz w:val="20"/>
        </w:rPr>
        <w:t xml:space="preserve"> </w:t>
      </w:r>
      <w:r w:rsidRPr="00A44B62">
        <w:rPr>
          <w:rFonts w:eastAsia="Malgun Gothic"/>
          <w:sz w:val="20"/>
        </w:rPr>
        <w:t>and PicOrderCnt</w:t>
      </w:r>
      <w:r w:rsidR="0023350B" w:rsidRPr="00A44B62">
        <w:rPr>
          <w:rFonts w:eastAsia="Malgun Gothic"/>
          <w:sz w:val="20"/>
        </w:rPr>
        <w:t>( </w:t>
      </w:r>
      <w:r w:rsidRPr="00A44B62">
        <w:rPr>
          <w:rFonts w:eastAsia="Malgun Gothic"/>
          <w:sz w:val="20"/>
        </w:rPr>
        <w:t>picA</w:t>
      </w:r>
      <w:r w:rsidR="00806EB4" w:rsidRPr="00A44B62">
        <w:rPr>
          <w:rFonts w:eastAsia="Malgun Gothic"/>
          <w:sz w:val="20"/>
        </w:rPr>
        <w:t> )</w:t>
      </w:r>
      <w:r w:rsidR="00F4333F" w:rsidRPr="00A44B62">
        <w:rPr>
          <w:rFonts w:eastAsia="Malgun Gothic"/>
          <w:sz w:val="20"/>
        </w:rPr>
        <w:t xml:space="preserve"> </w:t>
      </w:r>
      <w:r w:rsidRPr="00A44B62">
        <w:rPr>
          <w:rFonts w:eastAsia="Malgun Gothic"/>
          <w:sz w:val="20"/>
        </w:rPr>
        <w:t>are the PicOrderCntVal values of picB and picA, respectively, immediately after the invocation of the decoding process for picture order count for picB</w:t>
      </w:r>
      <w:r w:rsidRPr="00A44B62">
        <w:rPr>
          <w:rFonts w:eastAsia="Malgun Gothic"/>
          <w:noProof/>
          <w:sz w:val="20"/>
        </w:rPr>
        <w:t>.</w:t>
      </w:r>
    </w:p>
    <w:p w14:paraId="61762462" w14:textId="31B4BC34" w:rsidR="00F86D4B" w:rsidRDefault="00F86D4B" w:rsidP="00F86D4B">
      <w:pPr>
        <w:jc w:val="both"/>
        <w:rPr>
          <w:ins w:id="694" w:author="Robert Skupin" w:date="2017-10-24T11:21:00Z"/>
          <w:sz w:val="20"/>
          <w:lang w:val="en-GB"/>
        </w:rPr>
      </w:pPr>
      <w:moveToRangeStart w:id="695" w:author="Robert Skupin" w:date="2017-10-24T11:20:00Z" w:name="move496607373"/>
      <w:moveTo w:id="696" w:author="Robert Skupin" w:date="2017-10-24T11:20:00Z">
        <w:del w:id="697" w:author="Gary Sullivan" w:date="2018-01-12T13:57:00Z">
          <w:r w:rsidDel="00052898">
            <w:rPr>
              <w:b/>
              <w:sz w:val="20"/>
              <w:lang w:val="en-GB"/>
            </w:rPr>
            <w:delText>er</w:delText>
          </w:r>
          <w:r w:rsidRPr="007B3C65" w:rsidDel="00052898">
            <w:rPr>
              <w:b/>
              <w:sz w:val="20"/>
              <w:lang w:val="en-GB"/>
            </w:rPr>
            <w:delText>p_</w:delText>
          </w:r>
          <w:r w:rsidDel="00052898">
            <w:rPr>
              <w:b/>
              <w:sz w:val="20"/>
              <w:lang w:val="en-GB"/>
            </w:rPr>
            <w:delText>padding</w:delText>
          </w:r>
          <w:r w:rsidRPr="007B3C65" w:rsidDel="00052898">
            <w:rPr>
              <w:b/>
              <w:sz w:val="20"/>
              <w:lang w:val="en-GB"/>
            </w:rPr>
            <w:delText>_flag</w:delText>
          </w:r>
        </w:del>
      </w:moveTo>
      <w:ins w:id="698" w:author="Gary Sullivan" w:date="2018-01-12T13:57:00Z">
        <w:r w:rsidR="00052898">
          <w:rPr>
            <w:b/>
            <w:sz w:val="20"/>
            <w:lang w:val="en-GB"/>
          </w:rPr>
          <w:t>erp_guard_band_flag</w:t>
        </w:r>
      </w:ins>
      <w:moveTo w:id="699" w:author="Robert Skupin" w:date="2017-10-24T11:20:00Z">
        <w:r w:rsidRPr="007B3C65">
          <w:rPr>
            <w:sz w:val="20"/>
            <w:lang w:val="en-GB"/>
          </w:rPr>
          <w:t xml:space="preserve"> equal to 1 </w:t>
        </w:r>
        <w:r>
          <w:rPr>
            <w:sz w:val="20"/>
            <w:lang w:val="en-GB"/>
          </w:rPr>
          <w:t xml:space="preserve">indicates that the </w:t>
        </w:r>
        <w:r w:rsidRPr="00FC31D5">
          <w:rPr>
            <w:bCs/>
            <w:noProof/>
            <w:sz w:val="20"/>
          </w:rPr>
          <w:t xml:space="preserve">constituent picture </w:t>
        </w:r>
        <w:r>
          <w:rPr>
            <w:sz w:val="20"/>
            <w:lang w:val="en-GB"/>
          </w:rPr>
          <w:t xml:space="preserve">contains </w:t>
        </w:r>
        <w:del w:id="700" w:author="Gary Sullivan" w:date="2018-01-12T14:10:00Z">
          <w:r w:rsidDel="00052898">
            <w:rPr>
              <w:sz w:val="20"/>
              <w:lang w:val="en-GB"/>
            </w:rPr>
            <w:delText>padded</w:delText>
          </w:r>
        </w:del>
      </w:moveTo>
      <w:ins w:id="701" w:author="Gary Sullivan" w:date="2018-01-12T14:10:00Z">
        <w:r w:rsidR="00052898">
          <w:rPr>
            <w:sz w:val="20"/>
            <w:lang w:val="en-GB"/>
          </w:rPr>
          <w:t>guard band</w:t>
        </w:r>
      </w:ins>
      <w:moveTo w:id="702" w:author="Robert Skupin" w:date="2017-10-24T11:20:00Z">
        <w:r>
          <w:rPr>
            <w:sz w:val="20"/>
            <w:lang w:val="en-GB"/>
          </w:rPr>
          <w:t xml:space="preserve"> areas for which the sizes are specified by the syntax elements </w:t>
        </w:r>
      </w:moveTo>
      <w:ins w:id="703" w:author="Gary Sullivan" w:date="2018-01-12T13:31:00Z">
        <w:r w:rsidR="00A42004">
          <w:rPr>
            <w:sz w:val="20"/>
            <w:lang w:val="en-GB"/>
          </w:rPr>
          <w:t>erp_</w:t>
        </w:r>
      </w:ins>
      <w:moveTo w:id="704" w:author="Robert Skupin" w:date="2017-10-24T11:20:00Z">
        <w:r w:rsidRPr="008D7EAD">
          <w:rPr>
            <w:sz w:val="20"/>
            <w:lang w:val="en-GB"/>
          </w:rPr>
          <w:t>left_</w:t>
        </w:r>
        <w:del w:id="705" w:author="Gary Sullivan" w:date="2018-01-12T13:27:00Z">
          <w:r w:rsidRPr="008D7EAD" w:rsidDel="00A46B5B">
            <w:rPr>
              <w:sz w:val="20"/>
              <w:lang w:val="en-GB"/>
            </w:rPr>
            <w:delText>gb_</w:delText>
          </w:r>
        </w:del>
      </w:moveTo>
      <w:ins w:id="706" w:author="Gary Sullivan" w:date="2018-01-12T13:27:00Z">
        <w:r w:rsidR="00A46B5B">
          <w:rPr>
            <w:sz w:val="20"/>
            <w:lang w:val="en-GB"/>
          </w:rPr>
          <w:t>guard_band_</w:t>
        </w:r>
      </w:ins>
      <w:moveTo w:id="707" w:author="Robert Skupin" w:date="2017-10-24T11:20:00Z">
        <w:del w:id="708" w:author="Gary Sullivan" w:date="2018-01-12T13:31:00Z">
          <w:r w:rsidRPr="008D7EAD" w:rsidDel="00A42004">
            <w:rPr>
              <w:sz w:val="20"/>
              <w:lang w:val="en-GB"/>
            </w:rPr>
            <w:delText>erp_</w:delText>
          </w:r>
        </w:del>
        <w:r w:rsidRPr="008D7EAD">
          <w:rPr>
            <w:sz w:val="20"/>
            <w:lang w:val="en-GB"/>
          </w:rPr>
          <w:t xml:space="preserve">width </w:t>
        </w:r>
        <w:r>
          <w:rPr>
            <w:sz w:val="20"/>
            <w:lang w:val="en-GB"/>
          </w:rPr>
          <w:t xml:space="preserve">and </w:t>
        </w:r>
      </w:moveTo>
      <w:ins w:id="709" w:author="Gary Sullivan" w:date="2018-01-12T13:32:00Z">
        <w:r w:rsidR="00A42004">
          <w:rPr>
            <w:sz w:val="20"/>
            <w:lang w:val="en-GB"/>
          </w:rPr>
          <w:t>erp_</w:t>
        </w:r>
      </w:ins>
      <w:moveTo w:id="710" w:author="Robert Skupin" w:date="2017-10-24T11:20:00Z">
        <w:r>
          <w:rPr>
            <w:sz w:val="20"/>
            <w:lang w:val="en-GB"/>
          </w:rPr>
          <w:t>right</w:t>
        </w:r>
        <w:r w:rsidRPr="008D7EAD">
          <w:rPr>
            <w:sz w:val="20"/>
            <w:lang w:val="en-GB"/>
          </w:rPr>
          <w:t>_</w:t>
        </w:r>
        <w:del w:id="711" w:author="Gary Sullivan" w:date="2018-01-12T13:27:00Z">
          <w:r w:rsidRPr="008D7EAD" w:rsidDel="00A46B5B">
            <w:rPr>
              <w:sz w:val="20"/>
              <w:lang w:val="en-GB"/>
            </w:rPr>
            <w:delText>gb_</w:delText>
          </w:r>
        </w:del>
      </w:moveTo>
      <w:ins w:id="712" w:author="Gary Sullivan" w:date="2018-01-12T13:27:00Z">
        <w:r w:rsidR="00A46B5B">
          <w:rPr>
            <w:sz w:val="20"/>
            <w:lang w:val="en-GB"/>
          </w:rPr>
          <w:t>guard_band</w:t>
        </w:r>
      </w:ins>
      <w:moveTo w:id="713" w:author="Robert Skupin" w:date="2017-10-24T11:20:00Z">
        <w:del w:id="714" w:author="Gary Sullivan" w:date="2018-01-12T13:32:00Z">
          <w:r w:rsidRPr="008D7EAD" w:rsidDel="00A42004">
            <w:rPr>
              <w:sz w:val="20"/>
              <w:lang w:val="en-GB"/>
            </w:rPr>
            <w:delText>erp</w:delText>
          </w:r>
        </w:del>
        <w:r w:rsidRPr="008D7EAD">
          <w:rPr>
            <w:sz w:val="20"/>
            <w:lang w:val="en-GB"/>
          </w:rPr>
          <w:t>_width</w:t>
        </w:r>
        <w:r>
          <w:rPr>
            <w:sz w:val="20"/>
            <w:lang w:val="en-GB"/>
          </w:rPr>
          <w:t xml:space="preserve">. </w:t>
        </w:r>
        <w:del w:id="715" w:author="Gary Sullivan" w:date="2018-01-12T13:57:00Z">
          <w:r w:rsidDel="00052898">
            <w:rPr>
              <w:sz w:val="20"/>
              <w:lang w:val="en-GB"/>
            </w:rPr>
            <w:delText>erp</w:delText>
          </w:r>
          <w:r w:rsidRPr="005A1FFF" w:rsidDel="00052898">
            <w:rPr>
              <w:sz w:val="20"/>
              <w:lang w:val="en-GB"/>
            </w:rPr>
            <w:delText>_padding_flag</w:delText>
          </w:r>
        </w:del>
      </w:moveTo>
      <w:ins w:id="716" w:author="Gary Sullivan" w:date="2018-01-12T13:57:00Z">
        <w:r w:rsidR="00052898">
          <w:rPr>
            <w:sz w:val="20"/>
            <w:lang w:val="en-GB"/>
          </w:rPr>
          <w:t>erp_guard_band_flag</w:t>
        </w:r>
      </w:ins>
      <w:moveTo w:id="717" w:author="Robert Skupin" w:date="2017-10-24T11:20:00Z">
        <w:r w:rsidRPr="00F07056">
          <w:rPr>
            <w:sz w:val="20"/>
            <w:lang w:val="en-GB"/>
          </w:rPr>
          <w:t xml:space="preserve"> </w:t>
        </w:r>
        <w:r w:rsidRPr="007B3C65">
          <w:rPr>
            <w:sz w:val="20"/>
            <w:lang w:val="en-GB"/>
          </w:rPr>
          <w:t xml:space="preserve">equal to </w:t>
        </w:r>
        <w:r>
          <w:rPr>
            <w:sz w:val="20"/>
            <w:lang w:val="en-GB"/>
          </w:rPr>
          <w:t>0</w:t>
        </w:r>
        <w:r w:rsidRPr="007B3C65">
          <w:rPr>
            <w:sz w:val="20"/>
            <w:lang w:val="en-GB"/>
          </w:rPr>
          <w:t xml:space="preserve"> </w:t>
        </w:r>
        <w:r>
          <w:rPr>
            <w:sz w:val="20"/>
            <w:lang w:val="en-GB"/>
          </w:rPr>
          <w:t xml:space="preserve">indicates that the </w:t>
        </w:r>
        <w:r w:rsidRPr="00FC31D5">
          <w:rPr>
            <w:bCs/>
            <w:noProof/>
            <w:sz w:val="20"/>
          </w:rPr>
          <w:t xml:space="preserve">constituent picture </w:t>
        </w:r>
        <w:r>
          <w:rPr>
            <w:bCs/>
            <w:noProof/>
            <w:sz w:val="20"/>
          </w:rPr>
          <w:t xml:space="preserve">does not </w:t>
        </w:r>
        <w:r>
          <w:rPr>
            <w:sz w:val="20"/>
            <w:lang w:val="en-GB"/>
          </w:rPr>
          <w:t xml:space="preserve">contains </w:t>
        </w:r>
        <w:del w:id="718" w:author="Gary Sullivan" w:date="2018-01-12T14:10:00Z">
          <w:r w:rsidDel="00052898">
            <w:rPr>
              <w:sz w:val="20"/>
              <w:lang w:val="en-GB"/>
            </w:rPr>
            <w:delText>padded</w:delText>
          </w:r>
        </w:del>
      </w:moveTo>
      <w:ins w:id="719" w:author="Gary Sullivan" w:date="2018-01-12T14:10:00Z">
        <w:r w:rsidR="00052898">
          <w:rPr>
            <w:sz w:val="20"/>
            <w:lang w:val="en-GB"/>
          </w:rPr>
          <w:t>guard band</w:t>
        </w:r>
      </w:ins>
      <w:moveTo w:id="720" w:author="Robert Skupin" w:date="2017-10-24T11:20:00Z">
        <w:r>
          <w:rPr>
            <w:sz w:val="20"/>
            <w:lang w:val="en-GB"/>
          </w:rPr>
          <w:t xml:space="preserve"> areas for which the sizes are specified by the syntax elements </w:t>
        </w:r>
      </w:moveTo>
      <w:ins w:id="721" w:author="Gary Sullivan" w:date="2018-01-12T13:32:00Z">
        <w:r w:rsidR="00A42004">
          <w:rPr>
            <w:sz w:val="20"/>
            <w:lang w:val="en-GB"/>
          </w:rPr>
          <w:t>erp_</w:t>
        </w:r>
      </w:ins>
      <w:moveTo w:id="722" w:author="Robert Skupin" w:date="2017-10-24T11:20:00Z">
        <w:r w:rsidRPr="008D7EAD">
          <w:rPr>
            <w:sz w:val="20"/>
            <w:lang w:val="en-GB"/>
          </w:rPr>
          <w:t>left_</w:t>
        </w:r>
        <w:del w:id="723" w:author="Gary Sullivan" w:date="2018-01-12T13:27:00Z">
          <w:r w:rsidRPr="008D7EAD" w:rsidDel="00A46B5B">
            <w:rPr>
              <w:sz w:val="20"/>
              <w:lang w:val="en-GB"/>
            </w:rPr>
            <w:delText>gb_</w:delText>
          </w:r>
        </w:del>
      </w:moveTo>
      <w:ins w:id="724" w:author="Gary Sullivan" w:date="2018-01-12T13:27:00Z">
        <w:r w:rsidR="00A46B5B">
          <w:rPr>
            <w:sz w:val="20"/>
            <w:lang w:val="en-GB"/>
          </w:rPr>
          <w:t>guard_band</w:t>
        </w:r>
      </w:ins>
      <w:moveTo w:id="725" w:author="Robert Skupin" w:date="2017-10-24T11:20:00Z">
        <w:del w:id="726" w:author="Gary Sullivan" w:date="2018-01-12T13:32:00Z">
          <w:r w:rsidRPr="008D7EAD" w:rsidDel="00A42004">
            <w:rPr>
              <w:sz w:val="20"/>
              <w:lang w:val="en-GB"/>
            </w:rPr>
            <w:delText>erp</w:delText>
          </w:r>
        </w:del>
        <w:r w:rsidRPr="008D7EAD">
          <w:rPr>
            <w:sz w:val="20"/>
            <w:lang w:val="en-GB"/>
          </w:rPr>
          <w:t xml:space="preserve">_width </w:t>
        </w:r>
        <w:r>
          <w:rPr>
            <w:sz w:val="20"/>
            <w:lang w:val="en-GB"/>
          </w:rPr>
          <w:t xml:space="preserve">and </w:t>
        </w:r>
      </w:moveTo>
      <w:ins w:id="727" w:author="Gary Sullivan" w:date="2018-01-12T13:32:00Z">
        <w:r w:rsidR="00A42004">
          <w:rPr>
            <w:sz w:val="20"/>
            <w:lang w:val="en-GB"/>
          </w:rPr>
          <w:t>erp_</w:t>
        </w:r>
      </w:ins>
      <w:moveTo w:id="728" w:author="Robert Skupin" w:date="2017-10-24T11:20:00Z">
        <w:r>
          <w:rPr>
            <w:sz w:val="20"/>
            <w:lang w:val="en-GB"/>
          </w:rPr>
          <w:t>right</w:t>
        </w:r>
        <w:r w:rsidRPr="008D7EAD">
          <w:rPr>
            <w:sz w:val="20"/>
            <w:lang w:val="en-GB"/>
          </w:rPr>
          <w:t>_</w:t>
        </w:r>
        <w:del w:id="729" w:author="Gary Sullivan" w:date="2018-01-12T13:27:00Z">
          <w:r w:rsidRPr="008D7EAD" w:rsidDel="00A46B5B">
            <w:rPr>
              <w:sz w:val="20"/>
              <w:lang w:val="en-GB"/>
            </w:rPr>
            <w:delText>gb_</w:delText>
          </w:r>
        </w:del>
      </w:moveTo>
      <w:ins w:id="730" w:author="Gary Sullivan" w:date="2018-01-12T13:27:00Z">
        <w:r w:rsidR="00A46B5B">
          <w:rPr>
            <w:sz w:val="20"/>
            <w:lang w:val="en-GB"/>
          </w:rPr>
          <w:t>guard_band</w:t>
        </w:r>
      </w:ins>
      <w:moveTo w:id="731" w:author="Robert Skupin" w:date="2017-10-24T11:20:00Z">
        <w:del w:id="732" w:author="Gary Sullivan" w:date="2018-01-12T13:32:00Z">
          <w:r w:rsidRPr="008D7EAD" w:rsidDel="00A42004">
            <w:rPr>
              <w:sz w:val="20"/>
              <w:lang w:val="en-GB"/>
            </w:rPr>
            <w:delText>erp</w:delText>
          </w:r>
        </w:del>
        <w:r w:rsidRPr="008D7EAD">
          <w:rPr>
            <w:sz w:val="20"/>
            <w:lang w:val="en-GB"/>
          </w:rPr>
          <w:t>_width</w:t>
        </w:r>
        <w:r>
          <w:rPr>
            <w:sz w:val="20"/>
            <w:lang w:val="en-GB"/>
          </w:rPr>
          <w:t>.</w:t>
        </w:r>
      </w:moveTo>
    </w:p>
    <w:p w14:paraId="6C81A8BD" w14:textId="441A7D88" w:rsidR="00F86D4B" w:rsidRPr="00A44B62" w:rsidRDefault="00F86D4B" w:rsidP="00F86D4B">
      <w:pPr>
        <w:tabs>
          <w:tab w:val="clear" w:pos="360"/>
          <w:tab w:val="clear" w:pos="720"/>
          <w:tab w:val="clear" w:pos="1080"/>
          <w:tab w:val="clear" w:pos="1440"/>
          <w:tab w:val="left" w:pos="794"/>
          <w:tab w:val="left" w:pos="1191"/>
          <w:tab w:val="left" w:pos="1588"/>
          <w:tab w:val="left" w:pos="1985"/>
        </w:tabs>
        <w:spacing w:before="86"/>
        <w:jc w:val="both"/>
        <w:rPr>
          <w:ins w:id="733" w:author="Robert Skupin" w:date="2017-10-24T11:21:00Z"/>
          <w:rFonts w:eastAsia="Malgun Gothic"/>
          <w:noProof/>
          <w:sz w:val="20"/>
        </w:rPr>
      </w:pPr>
      <w:ins w:id="734" w:author="Robert Skupin" w:date="2017-10-24T11:21:00Z">
        <w:r w:rsidRPr="007B1F08">
          <w:rPr>
            <w:b/>
            <w:sz w:val="20"/>
          </w:rPr>
          <w:lastRenderedPageBreak/>
          <w:t>erp</w:t>
        </w:r>
        <w:r>
          <w:rPr>
            <w:sz w:val="20"/>
          </w:rPr>
          <w:t>_</w:t>
        </w:r>
        <w:r>
          <w:rPr>
            <w:b/>
            <w:bCs/>
            <w:sz w:val="20"/>
          </w:rPr>
          <w:t>reserved_zero_2bits</w:t>
        </w:r>
        <w:r w:rsidRPr="00E5218A">
          <w:rPr>
            <w:rFonts w:eastAsia="Malgun Gothic"/>
            <w:noProof/>
            <w:sz w:val="20"/>
            <w:lang w:eastAsia="zh-CN"/>
          </w:rPr>
          <w:t xml:space="preserve"> shall be equal to 0</w:t>
        </w:r>
        <w:r w:rsidRPr="00A67445">
          <w:rPr>
            <w:bCs/>
            <w:noProof/>
            <w:sz w:val="20"/>
          </w:rPr>
          <w:t xml:space="preserve"> </w:t>
        </w:r>
        <w:r w:rsidRPr="00A44B62">
          <w:rPr>
            <w:bCs/>
            <w:noProof/>
            <w:sz w:val="20"/>
          </w:rPr>
          <w:t xml:space="preserve">in bitstreams conforming to this version of this Specification. Other values for </w:t>
        </w:r>
        <w:r w:rsidRPr="00FE1ACF">
          <w:rPr>
            <w:noProof/>
            <w:sz w:val="20"/>
          </w:rPr>
          <w:t>erp_reserved_zero_</w:t>
        </w:r>
        <w:r>
          <w:rPr>
            <w:noProof/>
            <w:sz w:val="20"/>
          </w:rPr>
          <w:t>2</w:t>
        </w:r>
        <w:r w:rsidRPr="00FE1ACF">
          <w:rPr>
            <w:noProof/>
            <w:sz w:val="20"/>
          </w:rPr>
          <w:t>bits</w:t>
        </w:r>
        <w:r w:rsidRPr="00A44B62">
          <w:rPr>
            <w:bCs/>
            <w:noProof/>
            <w:sz w:val="20"/>
          </w:rPr>
          <w:t xml:space="preserve"> are reserved for future use by ITU-T | ISO/IEC. Decoders shall ignore the value of </w:t>
        </w:r>
        <w:r w:rsidRPr="00FE1ACF">
          <w:rPr>
            <w:noProof/>
            <w:sz w:val="20"/>
          </w:rPr>
          <w:t>erp_reserved_zero_</w:t>
        </w:r>
        <w:r>
          <w:rPr>
            <w:noProof/>
            <w:sz w:val="20"/>
          </w:rPr>
          <w:t>2</w:t>
        </w:r>
        <w:r w:rsidRPr="00FE1ACF">
          <w:rPr>
            <w:noProof/>
            <w:sz w:val="20"/>
          </w:rPr>
          <w:t>bits</w:t>
        </w:r>
        <w:r w:rsidRPr="00E5218A">
          <w:rPr>
            <w:rFonts w:eastAsia="Malgun Gothic"/>
            <w:noProof/>
            <w:sz w:val="20"/>
            <w:lang w:eastAsia="zh-CN"/>
          </w:rPr>
          <w:t>.</w:t>
        </w:r>
        <w:del w:id="735" w:author="Ye-Kui Wang 00" w:date="2017-11-15T15:31:00Z">
          <w:r w:rsidDel="009201F0">
            <w:rPr>
              <w:rFonts w:eastAsia="Malgun Gothic"/>
              <w:noProof/>
              <w:sz w:val="20"/>
              <w:lang w:eastAsia="zh-CN"/>
            </w:rPr>
            <w:delText xml:space="preserve"> </w:delText>
          </w:r>
        </w:del>
      </w:ins>
    </w:p>
    <w:p w14:paraId="107B7D46" w14:textId="3C3B5767" w:rsidR="00F86D4B" w:rsidDel="009201F0" w:rsidRDefault="00F86D4B" w:rsidP="00F86D4B">
      <w:pPr>
        <w:jc w:val="both"/>
        <w:rPr>
          <w:ins w:id="736" w:author="Robert Skupin" w:date="2017-10-24T11:20:00Z"/>
          <w:del w:id="737" w:author="Ye-Kui Wang 00" w:date="2017-11-15T15:31:00Z"/>
          <w:sz w:val="20"/>
          <w:lang w:val="en-GB"/>
        </w:rPr>
      </w:pPr>
    </w:p>
    <w:p w14:paraId="0400D383" w14:textId="004DB437" w:rsidR="00F86D4B" w:rsidRPr="007B5DBC" w:rsidRDefault="00F86D4B" w:rsidP="00F86D4B">
      <w:pPr>
        <w:jc w:val="both"/>
        <w:rPr>
          <w:ins w:id="738" w:author="Robert Skupin" w:date="2017-10-24T11:20:00Z"/>
          <w:bCs/>
          <w:noProof/>
          <w:sz w:val="20"/>
        </w:rPr>
      </w:pPr>
      <w:ins w:id="739" w:author="Robert Skupin" w:date="2017-10-24T11:20:00Z">
        <w:del w:id="740" w:author="Gary Sullivan" w:date="2018-01-12T13:27:00Z">
          <w:r w:rsidRPr="007B5DBC" w:rsidDel="00A46B5B">
            <w:rPr>
              <w:b/>
              <w:bCs/>
              <w:noProof/>
              <w:sz w:val="20"/>
            </w:rPr>
            <w:delText>gb_</w:delText>
          </w:r>
        </w:del>
      </w:ins>
      <w:ins w:id="741" w:author="Gary Sullivan" w:date="2018-01-12T13:34:00Z">
        <w:r w:rsidR="00A42004">
          <w:rPr>
            <w:b/>
            <w:bCs/>
            <w:noProof/>
            <w:sz w:val="20"/>
          </w:rPr>
          <w:t>erp_guard_</w:t>
        </w:r>
      </w:ins>
      <w:ins w:id="742" w:author="Gary Sullivan" w:date="2018-01-12T13:27:00Z">
        <w:r w:rsidR="00A46B5B">
          <w:rPr>
            <w:b/>
            <w:bCs/>
            <w:noProof/>
            <w:sz w:val="20"/>
          </w:rPr>
          <w:t>band_</w:t>
        </w:r>
      </w:ins>
      <w:ins w:id="743" w:author="Robert Skupin" w:date="2017-10-24T11:20:00Z">
        <w:del w:id="744" w:author="Gary Sullivan" w:date="2018-01-12T13:33:00Z">
          <w:r w:rsidDel="00A42004">
            <w:rPr>
              <w:b/>
              <w:bCs/>
              <w:noProof/>
              <w:sz w:val="20"/>
            </w:rPr>
            <w:delText>erp_</w:delText>
          </w:r>
          <w:r w:rsidRPr="007B5DBC" w:rsidDel="00A42004">
            <w:rPr>
              <w:b/>
              <w:bCs/>
              <w:noProof/>
              <w:sz w:val="20"/>
            </w:rPr>
            <w:delText>type</w:delText>
          </w:r>
        </w:del>
      </w:ins>
      <w:ins w:id="745" w:author="Gary Sullivan" w:date="2018-01-12T13:33:00Z">
        <w:r w:rsidR="00A42004">
          <w:rPr>
            <w:b/>
            <w:bCs/>
            <w:noProof/>
            <w:sz w:val="20"/>
          </w:rPr>
          <w:t>type</w:t>
        </w:r>
      </w:ins>
      <w:ins w:id="746" w:author="Robert Skupin" w:date="2017-10-24T11:20:00Z">
        <w:r w:rsidRPr="007B5DBC">
          <w:rPr>
            <w:bCs/>
            <w:noProof/>
            <w:sz w:val="20"/>
          </w:rPr>
          <w:t xml:space="preserve"> </w:t>
        </w:r>
        <w:del w:id="747" w:author="Gary Sullivan" w:date="2018-01-12T14:12:00Z">
          <w:r w:rsidRPr="007B5DBC" w:rsidDel="00052898">
            <w:rPr>
              <w:bCs/>
              <w:noProof/>
              <w:sz w:val="20"/>
            </w:rPr>
            <w:delText>specifies</w:delText>
          </w:r>
        </w:del>
      </w:ins>
      <w:ins w:id="748" w:author="Gary Sullivan" w:date="2018-01-12T14:12:00Z">
        <w:r w:rsidR="00052898">
          <w:rPr>
            <w:bCs/>
            <w:noProof/>
            <w:sz w:val="20"/>
          </w:rPr>
          <w:t>indicates</w:t>
        </w:r>
      </w:ins>
      <w:ins w:id="749" w:author="Robert Skupin" w:date="2017-10-24T11:20:00Z">
        <w:r w:rsidRPr="007B5DBC">
          <w:rPr>
            <w:bCs/>
            <w:noProof/>
            <w:sz w:val="20"/>
          </w:rPr>
          <w:t xml:space="preserve"> the type of the guard band</w:t>
        </w:r>
        <w:r>
          <w:rPr>
            <w:bCs/>
            <w:noProof/>
            <w:sz w:val="20"/>
          </w:rPr>
          <w:t>s as follows</w:t>
        </w:r>
        <w:r w:rsidRPr="007B5DBC">
          <w:rPr>
            <w:bCs/>
            <w:noProof/>
            <w:sz w:val="20"/>
          </w:rPr>
          <w:t>:</w:t>
        </w:r>
      </w:ins>
    </w:p>
    <w:p w14:paraId="2EBEFB65" w14:textId="343DA45F" w:rsidR="00F86D4B" w:rsidRPr="00313A2D" w:rsidRDefault="00F86D4B" w:rsidP="00F86D4B">
      <w:pPr>
        <w:pStyle w:val="enumlev1"/>
        <w:ind w:left="397"/>
        <w:rPr>
          <w:ins w:id="750" w:author="Robert Skupin" w:date="2017-10-24T11:20:00Z"/>
        </w:rPr>
      </w:pPr>
      <w:ins w:id="751" w:author="Robert Skupin" w:date="2017-10-24T11:20:00Z">
        <w:r w:rsidRPr="00313A2D">
          <w:rPr>
            <w:noProof/>
            <w:lang w:val="en-CA"/>
          </w:rPr>
          <w:t>–</w:t>
        </w:r>
        <w:r w:rsidRPr="00313A2D">
          <w:rPr>
            <w:noProof/>
            <w:lang w:val="en-CA"/>
          </w:rPr>
          <w:tab/>
        </w:r>
        <w:del w:id="752" w:author="Gary Sullivan" w:date="2018-01-12T13:27:00Z">
          <w:r w:rsidRPr="007B5DBC" w:rsidDel="00A46B5B">
            <w:delText>gb</w:delText>
          </w:r>
          <w:r w:rsidDel="00A46B5B">
            <w:delText>_</w:delText>
          </w:r>
        </w:del>
      </w:ins>
      <w:ins w:id="753" w:author="Gary Sullivan" w:date="2018-01-12T13:34:00Z">
        <w:r w:rsidR="00A42004">
          <w:t>erp_guard_</w:t>
        </w:r>
      </w:ins>
      <w:ins w:id="754" w:author="Gary Sullivan" w:date="2018-01-12T13:27:00Z">
        <w:r w:rsidR="00A46B5B">
          <w:t>band_</w:t>
        </w:r>
      </w:ins>
      <w:ins w:id="755" w:author="Robert Skupin" w:date="2017-10-24T11:20:00Z">
        <w:del w:id="756" w:author="Gary Sullivan" w:date="2018-01-12T13:33:00Z">
          <w:r w:rsidDel="00A42004">
            <w:delText>erp</w:delText>
          </w:r>
          <w:r w:rsidRPr="007B5DBC" w:rsidDel="00A42004">
            <w:delText>_type</w:delText>
          </w:r>
        </w:del>
      </w:ins>
      <w:ins w:id="757" w:author="Gary Sullivan" w:date="2018-01-12T13:33:00Z">
        <w:r w:rsidR="00A42004">
          <w:t>type</w:t>
        </w:r>
      </w:ins>
      <w:ins w:id="758" w:author="Robert Skupin" w:date="2017-10-24T11:20:00Z">
        <w:r w:rsidRPr="00313A2D">
          <w:t xml:space="preserve"> equal to 0 </w:t>
        </w:r>
        <w:del w:id="759" w:author="Gary Sullivan" w:date="2018-01-12T14:13:00Z">
          <w:r w:rsidRPr="00313A2D" w:rsidDel="00052898">
            <w:delText>specifies</w:delText>
          </w:r>
        </w:del>
      </w:ins>
      <w:ins w:id="760" w:author="Gary Sullivan" w:date="2018-01-12T14:13:00Z">
        <w:r w:rsidR="00052898">
          <w:t>indicates</w:t>
        </w:r>
      </w:ins>
      <w:ins w:id="761" w:author="Robert Skupin" w:date="2017-10-24T11:20:00Z">
        <w:r w:rsidRPr="00313A2D">
          <w:t xml:space="preserve"> that the content of the guard band in relation to the content of the </w:t>
        </w:r>
        <w:r w:rsidRPr="00FC31D5">
          <w:rPr>
            <w:bCs/>
            <w:noProof/>
          </w:rPr>
          <w:t>constituent picture</w:t>
        </w:r>
        <w:r w:rsidRPr="00313A2D">
          <w:t xml:space="preserve"> is unspecified.</w:t>
        </w:r>
      </w:ins>
    </w:p>
    <w:p w14:paraId="6FBF0B02" w14:textId="5989E4CB" w:rsidR="00F86D4B" w:rsidRPr="00313A2D" w:rsidRDefault="00F86D4B" w:rsidP="00F86D4B">
      <w:pPr>
        <w:pStyle w:val="enumlev1"/>
        <w:ind w:left="397"/>
        <w:rPr>
          <w:ins w:id="762" w:author="Robert Skupin" w:date="2017-10-24T11:20:00Z"/>
        </w:rPr>
      </w:pPr>
      <w:ins w:id="763" w:author="Robert Skupin" w:date="2017-10-24T11:20:00Z">
        <w:r w:rsidRPr="00313A2D">
          <w:rPr>
            <w:noProof/>
            <w:lang w:val="en-CA"/>
          </w:rPr>
          <w:t>–</w:t>
        </w:r>
        <w:r w:rsidRPr="00313A2D">
          <w:rPr>
            <w:noProof/>
            <w:lang w:val="en-CA"/>
          </w:rPr>
          <w:tab/>
        </w:r>
        <w:del w:id="764" w:author="Gary Sullivan" w:date="2018-01-12T13:27:00Z">
          <w:r w:rsidRPr="007B5DBC" w:rsidDel="00A46B5B">
            <w:delText>gb</w:delText>
          </w:r>
          <w:r w:rsidDel="00A46B5B">
            <w:delText>_</w:delText>
          </w:r>
        </w:del>
      </w:ins>
      <w:ins w:id="765" w:author="Gary Sullivan" w:date="2018-01-12T13:34:00Z">
        <w:r w:rsidR="00A42004">
          <w:t>erp_guard_</w:t>
        </w:r>
      </w:ins>
      <w:ins w:id="766" w:author="Gary Sullivan" w:date="2018-01-12T13:27:00Z">
        <w:r w:rsidR="00A46B5B">
          <w:t>band_</w:t>
        </w:r>
      </w:ins>
      <w:ins w:id="767" w:author="Robert Skupin" w:date="2017-10-24T11:20:00Z">
        <w:del w:id="768" w:author="Gary Sullivan" w:date="2018-01-12T13:33:00Z">
          <w:r w:rsidDel="00A42004">
            <w:delText>erp</w:delText>
          </w:r>
          <w:r w:rsidRPr="007B5DBC" w:rsidDel="00A42004">
            <w:delText>_type</w:delText>
          </w:r>
        </w:del>
      </w:ins>
      <w:ins w:id="769" w:author="Gary Sullivan" w:date="2018-01-12T13:33:00Z">
        <w:r w:rsidR="00A42004">
          <w:t>type</w:t>
        </w:r>
      </w:ins>
      <w:ins w:id="770" w:author="Robert Skupin" w:date="2017-10-24T11:20:00Z">
        <w:r w:rsidRPr="00313A2D">
          <w:t xml:space="preserve"> equal to 1 </w:t>
        </w:r>
        <w:del w:id="771" w:author="Gary Sullivan" w:date="2018-01-12T14:13:00Z">
          <w:r w:rsidRPr="00313A2D" w:rsidDel="00052898">
            <w:delText>specifies</w:delText>
          </w:r>
        </w:del>
      </w:ins>
      <w:ins w:id="772" w:author="Gary Sullivan" w:date="2018-01-12T14:13:00Z">
        <w:r w:rsidR="00052898">
          <w:t>indicates</w:t>
        </w:r>
      </w:ins>
      <w:ins w:id="773" w:author="Robert Skupin" w:date="2017-10-24T11:20:00Z">
        <w:r w:rsidRPr="00313A2D">
          <w:t xml:space="preserve"> that the content of the guard band suffices for interpolation of </w:t>
        </w:r>
        <w:r>
          <w:t xml:space="preserve">sample values at </w:t>
        </w:r>
        <w:r w:rsidRPr="00313A2D">
          <w:t>sub-p</w:t>
        </w:r>
        <w:r>
          <w:t xml:space="preserve">el </w:t>
        </w:r>
        <w:r w:rsidRPr="00B24873" w:rsidDel="003C51E6">
          <w:rPr>
            <w:noProof/>
            <w:lang w:val="en-US" w:eastAsia="ko-KR"/>
          </w:rPr>
          <w:t>sample fractional locations</w:t>
        </w:r>
        <w:r w:rsidRPr="00313A2D">
          <w:t xml:space="preserve"> within the </w:t>
        </w:r>
        <w:r w:rsidRPr="00FC31D5">
          <w:rPr>
            <w:bCs/>
            <w:noProof/>
          </w:rPr>
          <w:t>constituent picture</w:t>
        </w:r>
        <w:r w:rsidRPr="00313A2D">
          <w:t>.</w:t>
        </w:r>
      </w:ins>
    </w:p>
    <w:p w14:paraId="0F164A35" w14:textId="69E57DEF" w:rsidR="00F86D4B" w:rsidRPr="007B5DBC" w:rsidRDefault="00F86D4B" w:rsidP="00F86D4B">
      <w:pPr>
        <w:ind w:left="720"/>
        <w:jc w:val="both"/>
        <w:rPr>
          <w:ins w:id="774" w:author="Robert Skupin" w:date="2017-10-24T11:20:00Z"/>
          <w:sz w:val="18"/>
          <w:szCs w:val="18"/>
        </w:rPr>
      </w:pPr>
      <w:ins w:id="775" w:author="Robert Skupin" w:date="2017-10-24T11:20:00Z">
        <w:r w:rsidRPr="001B2642">
          <w:rPr>
            <w:sz w:val="18"/>
            <w:szCs w:val="18"/>
          </w:rPr>
          <w:t>NOTE – </w:t>
        </w:r>
        <w:del w:id="776" w:author="Gary Sullivan" w:date="2018-01-12T13:27:00Z">
          <w:r w:rsidRPr="007B5DBC" w:rsidDel="00A46B5B">
            <w:rPr>
              <w:sz w:val="18"/>
              <w:szCs w:val="18"/>
            </w:rPr>
            <w:delText>gb_</w:delText>
          </w:r>
        </w:del>
      </w:ins>
      <w:ins w:id="777" w:author="Gary Sullivan" w:date="2018-01-12T13:34:00Z">
        <w:r w:rsidR="00A42004">
          <w:rPr>
            <w:sz w:val="18"/>
            <w:szCs w:val="18"/>
          </w:rPr>
          <w:t>erp_guard_</w:t>
        </w:r>
      </w:ins>
      <w:ins w:id="778" w:author="Gary Sullivan" w:date="2018-01-12T13:27:00Z">
        <w:r w:rsidR="00A46B5B">
          <w:rPr>
            <w:sz w:val="18"/>
            <w:szCs w:val="18"/>
          </w:rPr>
          <w:t>band_</w:t>
        </w:r>
      </w:ins>
      <w:ins w:id="779" w:author="Robert Skupin" w:date="2017-10-24T11:20:00Z">
        <w:del w:id="780" w:author="Gary Sullivan" w:date="2018-01-12T13:33:00Z">
          <w:r w:rsidDel="00A42004">
            <w:rPr>
              <w:sz w:val="18"/>
              <w:szCs w:val="18"/>
            </w:rPr>
            <w:delText>erp_</w:delText>
          </w:r>
          <w:r w:rsidRPr="007B5DBC" w:rsidDel="00A42004">
            <w:rPr>
              <w:sz w:val="18"/>
              <w:szCs w:val="18"/>
            </w:rPr>
            <w:delText>type</w:delText>
          </w:r>
        </w:del>
      </w:ins>
      <w:ins w:id="781" w:author="Gary Sullivan" w:date="2018-01-12T13:33:00Z">
        <w:r w:rsidR="00A42004">
          <w:rPr>
            <w:sz w:val="18"/>
            <w:szCs w:val="18"/>
          </w:rPr>
          <w:t>type</w:t>
        </w:r>
      </w:ins>
      <w:ins w:id="782" w:author="Robert Skupin" w:date="2017-10-24T11:20:00Z">
        <w:r w:rsidRPr="007B5DBC">
          <w:rPr>
            <w:sz w:val="18"/>
            <w:szCs w:val="18"/>
          </w:rPr>
          <w:t xml:space="preserve"> equal to 1 </w:t>
        </w:r>
        <w:r>
          <w:rPr>
            <w:sz w:val="18"/>
            <w:szCs w:val="18"/>
          </w:rPr>
          <w:t>could</w:t>
        </w:r>
        <w:r w:rsidRPr="007B5DBC">
          <w:rPr>
            <w:sz w:val="18"/>
            <w:szCs w:val="18"/>
          </w:rPr>
          <w:t xml:space="preserve"> be used when the boundary samples of a </w:t>
        </w:r>
        <w:r w:rsidRPr="00FC31D5">
          <w:rPr>
            <w:bCs/>
            <w:noProof/>
            <w:sz w:val="20"/>
          </w:rPr>
          <w:t>constituent picture</w:t>
        </w:r>
        <w:r w:rsidRPr="007B5DBC">
          <w:rPr>
            <w:sz w:val="18"/>
            <w:szCs w:val="18"/>
          </w:rPr>
          <w:t xml:space="preserve"> have been copied horizontally to the guard band.</w:t>
        </w:r>
      </w:ins>
    </w:p>
    <w:p w14:paraId="65299E1B" w14:textId="75AE396D" w:rsidR="00F86D4B" w:rsidRPr="007B5DBC" w:rsidRDefault="00F86D4B" w:rsidP="00F86D4B">
      <w:pPr>
        <w:pStyle w:val="enumlev1"/>
        <w:ind w:left="397"/>
        <w:rPr>
          <w:ins w:id="783" w:author="Robert Skupin" w:date="2017-10-24T11:20:00Z"/>
          <w:noProof/>
          <w:lang w:val="en-CA"/>
        </w:rPr>
      </w:pPr>
      <w:ins w:id="784" w:author="Robert Skupin" w:date="2017-10-24T11:20:00Z">
        <w:r w:rsidRPr="00313A2D">
          <w:rPr>
            <w:noProof/>
            <w:lang w:val="en-CA"/>
          </w:rPr>
          <w:t>–</w:t>
        </w:r>
        <w:r w:rsidRPr="00313A2D">
          <w:rPr>
            <w:noProof/>
            <w:lang w:val="en-CA"/>
          </w:rPr>
          <w:tab/>
        </w:r>
        <w:del w:id="785" w:author="Gary Sullivan" w:date="2018-01-12T13:27:00Z">
          <w:r w:rsidRPr="007B5DBC" w:rsidDel="00A46B5B">
            <w:delText>gb</w:delText>
          </w:r>
          <w:r w:rsidDel="00A46B5B">
            <w:delText>_</w:delText>
          </w:r>
        </w:del>
      </w:ins>
      <w:ins w:id="786" w:author="Gary Sullivan" w:date="2018-01-12T13:34:00Z">
        <w:r w:rsidR="00A42004">
          <w:t>erp_guard_</w:t>
        </w:r>
      </w:ins>
      <w:ins w:id="787" w:author="Gary Sullivan" w:date="2018-01-12T13:27:00Z">
        <w:r w:rsidR="00A46B5B">
          <w:t>band_</w:t>
        </w:r>
      </w:ins>
      <w:ins w:id="788" w:author="Robert Skupin" w:date="2017-10-24T11:20:00Z">
        <w:del w:id="789" w:author="Gary Sullivan" w:date="2018-01-12T13:33:00Z">
          <w:r w:rsidDel="00A42004">
            <w:delText>erp_</w:delText>
          </w:r>
          <w:r w:rsidRPr="007B5DBC" w:rsidDel="00A42004">
            <w:delText>type</w:delText>
          </w:r>
        </w:del>
      </w:ins>
      <w:ins w:id="790" w:author="Gary Sullivan" w:date="2018-01-12T13:33:00Z">
        <w:r w:rsidR="00A42004">
          <w:t>type</w:t>
        </w:r>
      </w:ins>
      <w:ins w:id="791" w:author="Robert Skupin" w:date="2017-10-24T11:20:00Z">
        <w:r w:rsidRPr="007B5DBC">
          <w:rPr>
            <w:noProof/>
            <w:lang w:val="en-CA"/>
          </w:rPr>
          <w:t xml:space="preserve"> equal to 2 </w:t>
        </w:r>
        <w:del w:id="792" w:author="Gary Sullivan" w:date="2018-01-12T14:13:00Z">
          <w:r w:rsidRPr="007B5DBC" w:rsidDel="00052898">
            <w:rPr>
              <w:noProof/>
              <w:lang w:val="en-CA"/>
            </w:rPr>
            <w:delText>specifies</w:delText>
          </w:r>
        </w:del>
      </w:ins>
      <w:ins w:id="793" w:author="Gary Sullivan" w:date="2018-01-12T14:13:00Z">
        <w:r w:rsidR="00052898">
          <w:rPr>
            <w:noProof/>
            <w:lang w:val="en-CA"/>
          </w:rPr>
          <w:t>indicates</w:t>
        </w:r>
      </w:ins>
      <w:ins w:id="794" w:author="Robert Skupin" w:date="2017-10-24T11:20:00Z">
        <w:r w:rsidRPr="007B5DBC">
          <w:rPr>
            <w:noProof/>
            <w:lang w:val="en-CA"/>
          </w:rPr>
          <w:t xml:space="preserve"> that the content of the guard band represents actual </w:t>
        </w:r>
        <w:r>
          <w:rPr>
            <w:noProof/>
            <w:lang w:val="en-CA"/>
          </w:rPr>
          <w:t xml:space="preserve">picture </w:t>
        </w:r>
        <w:r w:rsidRPr="007B5DBC">
          <w:rPr>
            <w:noProof/>
            <w:lang w:val="en-CA"/>
          </w:rPr>
          <w:t xml:space="preserve">content at </w:t>
        </w:r>
      </w:ins>
      <w:bookmarkStart w:id="795" w:name="_Hlk503532499"/>
      <w:ins w:id="796" w:author="Gary Sullivan" w:date="2018-01-12T14:20:00Z">
        <w:r w:rsidR="00BE1B70">
          <w:rPr>
            <w:noProof/>
            <w:lang w:val="en-CA"/>
          </w:rPr>
          <w:t xml:space="preserve">a </w:t>
        </w:r>
      </w:ins>
      <w:ins w:id="797" w:author="Robert Skupin" w:date="2017-10-24T11:20:00Z">
        <w:r w:rsidRPr="007B5DBC">
          <w:rPr>
            <w:noProof/>
            <w:lang w:val="en-CA"/>
          </w:rPr>
          <w:t xml:space="preserve">quality that gradually changes from the picture quality of the </w:t>
        </w:r>
        <w:r w:rsidRPr="00FC31D5">
          <w:rPr>
            <w:bCs/>
            <w:noProof/>
          </w:rPr>
          <w:t>constituent picture</w:t>
        </w:r>
      </w:ins>
      <w:ins w:id="798" w:author="Gary Sullivan" w:date="2018-01-12T14:58:00Z">
        <w:r w:rsidR="00D6229A" w:rsidRPr="00D6229A">
          <w:rPr>
            <w:noProof/>
            <w:lang w:val="en-CA"/>
          </w:rPr>
          <w:t xml:space="preserve"> </w:t>
        </w:r>
        <w:r w:rsidR="00D6229A" w:rsidRPr="007B5DBC">
          <w:rPr>
            <w:noProof/>
            <w:lang w:val="en-CA"/>
          </w:rPr>
          <w:t>to that of the spherically adjacent region</w:t>
        </w:r>
      </w:ins>
      <w:bookmarkEnd w:id="795"/>
      <w:ins w:id="799" w:author="Robert Skupin" w:date="2017-10-24T11:20:00Z">
        <w:r w:rsidRPr="007B5DBC">
          <w:rPr>
            <w:noProof/>
            <w:lang w:val="en-CA"/>
          </w:rPr>
          <w:t>.</w:t>
        </w:r>
      </w:ins>
    </w:p>
    <w:p w14:paraId="08A35D42" w14:textId="1FB17DED" w:rsidR="00F86D4B" w:rsidRPr="007B5DBC" w:rsidRDefault="00F86D4B" w:rsidP="00F86D4B">
      <w:pPr>
        <w:pStyle w:val="enumlev1"/>
        <w:ind w:left="397"/>
        <w:rPr>
          <w:ins w:id="800" w:author="Robert Skupin" w:date="2017-10-24T11:20:00Z"/>
          <w:noProof/>
          <w:lang w:val="en-CA"/>
        </w:rPr>
      </w:pPr>
      <w:ins w:id="801" w:author="Robert Skupin" w:date="2017-10-24T11:20:00Z">
        <w:r w:rsidRPr="00313A2D">
          <w:rPr>
            <w:noProof/>
            <w:lang w:val="en-CA"/>
          </w:rPr>
          <w:t>–</w:t>
        </w:r>
        <w:r w:rsidRPr="00313A2D">
          <w:rPr>
            <w:noProof/>
            <w:lang w:val="en-CA"/>
          </w:rPr>
          <w:tab/>
        </w:r>
        <w:del w:id="802" w:author="Gary Sullivan" w:date="2018-01-12T13:27:00Z">
          <w:r w:rsidRPr="007B5DBC" w:rsidDel="00A46B5B">
            <w:delText>gb</w:delText>
          </w:r>
          <w:r w:rsidDel="00A46B5B">
            <w:delText>_</w:delText>
          </w:r>
        </w:del>
      </w:ins>
      <w:ins w:id="803" w:author="Gary Sullivan" w:date="2018-01-12T13:34:00Z">
        <w:r w:rsidR="00A42004">
          <w:t>erp_guard_</w:t>
        </w:r>
      </w:ins>
      <w:ins w:id="804" w:author="Gary Sullivan" w:date="2018-01-12T13:27:00Z">
        <w:r w:rsidR="00A46B5B">
          <w:t>band_</w:t>
        </w:r>
      </w:ins>
      <w:ins w:id="805" w:author="Robert Skupin" w:date="2017-10-24T11:20:00Z">
        <w:del w:id="806" w:author="Gary Sullivan" w:date="2018-01-12T13:33:00Z">
          <w:r w:rsidDel="00A42004">
            <w:delText>erp</w:delText>
          </w:r>
          <w:r w:rsidRPr="007B5DBC" w:rsidDel="00A42004">
            <w:delText>_type</w:delText>
          </w:r>
        </w:del>
      </w:ins>
      <w:ins w:id="807" w:author="Gary Sullivan" w:date="2018-01-12T13:33:00Z">
        <w:r w:rsidR="00A42004">
          <w:t>type</w:t>
        </w:r>
      </w:ins>
      <w:ins w:id="808" w:author="Robert Skupin" w:date="2017-10-24T11:20:00Z">
        <w:r w:rsidRPr="007B5DBC">
          <w:rPr>
            <w:noProof/>
            <w:lang w:val="en-CA"/>
          </w:rPr>
          <w:t xml:space="preserve"> equal to 3 </w:t>
        </w:r>
        <w:del w:id="809" w:author="Gary Sullivan" w:date="2018-01-12T14:13:00Z">
          <w:r w:rsidRPr="007B5DBC" w:rsidDel="00052898">
            <w:rPr>
              <w:noProof/>
              <w:lang w:val="en-CA"/>
            </w:rPr>
            <w:delText>specifies</w:delText>
          </w:r>
        </w:del>
      </w:ins>
      <w:ins w:id="810" w:author="Gary Sullivan" w:date="2018-01-12T14:13:00Z">
        <w:r w:rsidR="00052898">
          <w:rPr>
            <w:noProof/>
            <w:lang w:val="en-CA"/>
          </w:rPr>
          <w:t>indicates</w:t>
        </w:r>
      </w:ins>
      <w:ins w:id="811" w:author="Robert Skupin" w:date="2017-10-24T11:20:00Z">
        <w:r w:rsidRPr="007B5DBC">
          <w:rPr>
            <w:noProof/>
            <w:lang w:val="en-CA"/>
          </w:rPr>
          <w:t xml:space="preserve"> that the content of the guard bands represents actual </w:t>
        </w:r>
        <w:r>
          <w:rPr>
            <w:noProof/>
            <w:lang w:val="en-CA"/>
          </w:rPr>
          <w:t>picture</w:t>
        </w:r>
        <w:r w:rsidRPr="007B5DBC">
          <w:rPr>
            <w:noProof/>
            <w:lang w:val="en-CA"/>
          </w:rPr>
          <w:t xml:space="preserve"> content at </w:t>
        </w:r>
        <w:r>
          <w:rPr>
            <w:noProof/>
            <w:lang w:val="en-CA"/>
          </w:rPr>
          <w:t xml:space="preserve">a similar level of </w:t>
        </w:r>
        <w:r w:rsidRPr="007B5DBC">
          <w:rPr>
            <w:noProof/>
            <w:lang w:val="en-CA"/>
          </w:rPr>
          <w:t xml:space="preserve">quality </w:t>
        </w:r>
      </w:ins>
      <w:ins w:id="812" w:author="Ye-Kui Wang 00" w:date="2017-11-15T15:32:00Z">
        <w:r w:rsidR="009201F0">
          <w:rPr>
            <w:noProof/>
            <w:lang w:val="en-CA"/>
          </w:rPr>
          <w:t>as</w:t>
        </w:r>
      </w:ins>
      <w:ins w:id="813" w:author="Robert Skupin" w:date="2017-10-24T11:20:00Z">
        <w:del w:id="814" w:author="Ye-Kui Wang 00" w:date="2017-11-15T15:33:00Z">
          <w:r w:rsidRPr="007B5DBC" w:rsidDel="009201F0">
            <w:rPr>
              <w:noProof/>
              <w:lang w:val="en-CA"/>
            </w:rPr>
            <w:delText>of</w:delText>
          </w:r>
        </w:del>
        <w:r w:rsidRPr="007B5DBC">
          <w:rPr>
            <w:noProof/>
            <w:lang w:val="en-CA"/>
          </w:rPr>
          <w:t xml:space="preserve"> the </w:t>
        </w:r>
        <w:r w:rsidRPr="00FC31D5">
          <w:rPr>
            <w:bCs/>
            <w:noProof/>
          </w:rPr>
          <w:t>constituent picture</w:t>
        </w:r>
        <w:r w:rsidRPr="007B5DBC">
          <w:rPr>
            <w:noProof/>
            <w:lang w:val="en-CA"/>
          </w:rPr>
          <w:t>.</w:t>
        </w:r>
      </w:ins>
    </w:p>
    <w:p w14:paraId="2CB3AD01" w14:textId="4C19096B" w:rsidR="00F86D4B" w:rsidRPr="007B3C65" w:rsidRDefault="00F86D4B">
      <w:pPr>
        <w:pStyle w:val="enumlev1"/>
        <w:ind w:left="397"/>
        <w:rPr>
          <w:noProof/>
          <w:lang w:eastAsia="zh-CN"/>
        </w:rPr>
        <w:pPrChange w:id="815" w:author="Robert Skupin" w:date="2017-10-24T11:20:00Z">
          <w:pPr>
            <w:jc w:val="both"/>
          </w:pPr>
        </w:pPrChange>
      </w:pPr>
      <w:ins w:id="816" w:author="Robert Skupin" w:date="2017-10-24T11:20:00Z">
        <w:r w:rsidRPr="00313A2D">
          <w:rPr>
            <w:noProof/>
            <w:lang w:val="en-CA"/>
          </w:rPr>
          <w:t>–</w:t>
        </w:r>
        <w:r w:rsidRPr="00313A2D">
          <w:rPr>
            <w:noProof/>
            <w:lang w:val="en-CA"/>
          </w:rPr>
          <w:tab/>
        </w:r>
        <w:del w:id="817" w:author="Gary Sullivan" w:date="2018-01-12T13:27:00Z">
          <w:r w:rsidRPr="007B5DBC" w:rsidDel="00A46B5B">
            <w:delText>gb</w:delText>
          </w:r>
          <w:r w:rsidDel="00A46B5B">
            <w:delText>_</w:delText>
          </w:r>
        </w:del>
      </w:ins>
      <w:ins w:id="818" w:author="Gary Sullivan" w:date="2018-01-12T13:34:00Z">
        <w:r w:rsidR="00A42004">
          <w:t>erp_guard_</w:t>
        </w:r>
      </w:ins>
      <w:ins w:id="819" w:author="Gary Sullivan" w:date="2018-01-12T13:27:00Z">
        <w:r w:rsidR="00A46B5B">
          <w:t>band_</w:t>
        </w:r>
      </w:ins>
      <w:ins w:id="820" w:author="Robert Skupin" w:date="2017-10-24T11:20:00Z">
        <w:del w:id="821" w:author="Gary Sullivan" w:date="2018-01-12T13:33:00Z">
          <w:r w:rsidDel="00A42004">
            <w:delText>erp</w:delText>
          </w:r>
          <w:r w:rsidRPr="007B5DBC" w:rsidDel="00A42004">
            <w:delText>_type</w:delText>
          </w:r>
        </w:del>
      </w:ins>
      <w:ins w:id="822" w:author="Gary Sullivan" w:date="2018-01-12T13:33:00Z">
        <w:r w:rsidR="00A42004">
          <w:t>type</w:t>
        </w:r>
      </w:ins>
      <w:ins w:id="823" w:author="Robert Skupin" w:date="2017-10-24T11:20:00Z">
        <w:r w:rsidRPr="007B5DBC">
          <w:rPr>
            <w:noProof/>
            <w:lang w:val="en-CA"/>
          </w:rPr>
          <w:t xml:space="preserve"> values greater than 3 are reserved</w:t>
        </w:r>
      </w:ins>
      <w:ins w:id="824" w:author="Gary Sullivan" w:date="2018-01-12T14:30:00Z">
        <w:r w:rsidR="009E18F6" w:rsidRPr="009E18F6">
          <w:t xml:space="preserve"> </w:t>
        </w:r>
        <w:r w:rsidR="009E18F6" w:rsidRPr="00A44B62">
          <w:t>for future use by ITU-T | ISO/IEC</w:t>
        </w:r>
      </w:ins>
      <w:ins w:id="825" w:author="Robert Skupin" w:date="2017-10-24T11:20:00Z">
        <w:r w:rsidRPr="007B5DBC">
          <w:rPr>
            <w:noProof/>
            <w:lang w:val="en-CA"/>
          </w:rPr>
          <w:t>.</w:t>
        </w:r>
        <w:r>
          <w:rPr>
            <w:noProof/>
            <w:lang w:val="en-CA"/>
          </w:rPr>
          <w:t xml:space="preserve"> Decoders shall </w:t>
        </w:r>
        <w:del w:id="826" w:author="Gary Sullivan" w:date="2018-01-12T14:27:00Z">
          <w:r w:rsidRPr="00A44B62" w:rsidDel="009E18F6">
            <w:rPr>
              <w:bCs/>
              <w:noProof/>
            </w:rPr>
            <w:delText>ignore</w:delText>
          </w:r>
        </w:del>
      </w:ins>
      <w:ins w:id="827" w:author="Gary Sullivan" w:date="2018-01-12T14:27:00Z">
        <w:r w:rsidR="009E18F6">
          <w:rPr>
            <w:bCs/>
            <w:noProof/>
          </w:rPr>
          <w:t>treat</w:t>
        </w:r>
      </w:ins>
      <w:ins w:id="828" w:author="Robert Skupin" w:date="2017-10-24T11:20:00Z">
        <w:r w:rsidRPr="00A44B62">
          <w:rPr>
            <w:bCs/>
            <w:noProof/>
          </w:rPr>
          <w:t xml:space="preserve"> the value of </w:t>
        </w:r>
        <w:del w:id="829" w:author="Gary Sullivan" w:date="2018-01-12T13:28:00Z">
          <w:r w:rsidRPr="007B5DBC" w:rsidDel="00A46B5B">
            <w:delText>gb</w:delText>
          </w:r>
          <w:r w:rsidDel="00A46B5B">
            <w:delText>_</w:delText>
          </w:r>
        </w:del>
      </w:ins>
      <w:ins w:id="830" w:author="Gary Sullivan" w:date="2018-01-12T13:34:00Z">
        <w:r w:rsidR="00A42004">
          <w:t>erp_guard_</w:t>
        </w:r>
      </w:ins>
      <w:ins w:id="831" w:author="Gary Sullivan" w:date="2018-01-12T13:28:00Z">
        <w:r w:rsidR="00A46B5B">
          <w:t>band_</w:t>
        </w:r>
      </w:ins>
      <w:ins w:id="832" w:author="Robert Skupin" w:date="2017-10-24T11:20:00Z">
        <w:del w:id="833" w:author="Gary Sullivan" w:date="2018-01-12T13:33:00Z">
          <w:r w:rsidDel="00A42004">
            <w:delText>erp</w:delText>
          </w:r>
          <w:r w:rsidRPr="007B5DBC" w:rsidDel="00A42004">
            <w:delText>_type</w:delText>
          </w:r>
        </w:del>
      </w:ins>
      <w:ins w:id="834" w:author="Gary Sullivan" w:date="2018-01-12T13:33:00Z">
        <w:r w:rsidR="00A42004">
          <w:t>type</w:t>
        </w:r>
      </w:ins>
      <w:ins w:id="835" w:author="Robert Skupin" w:date="2017-10-24T11:20:00Z">
        <w:r>
          <w:rPr>
            <w:bCs/>
            <w:noProof/>
            <w:lang w:val="en-US"/>
          </w:rPr>
          <w:t xml:space="preserve"> when the value is greater than 3</w:t>
        </w:r>
      </w:ins>
      <w:ins w:id="836" w:author="Gary Sullivan" w:date="2018-01-12T14:28:00Z">
        <w:r w:rsidR="009E18F6">
          <w:rPr>
            <w:bCs/>
            <w:noProof/>
            <w:lang w:val="en-US"/>
          </w:rPr>
          <w:t xml:space="preserve"> as equivalent to the value 0</w:t>
        </w:r>
      </w:ins>
      <w:ins w:id="837" w:author="Robert Skupin" w:date="2017-10-24T11:20:00Z">
        <w:r>
          <w:rPr>
            <w:bCs/>
            <w:noProof/>
            <w:lang w:val="en-US"/>
          </w:rPr>
          <w:t>.</w:t>
        </w:r>
      </w:ins>
    </w:p>
    <w:p w14:paraId="0C5EBF63" w14:textId="5989FE79" w:rsidR="00F86D4B" w:rsidDel="00F86D4B" w:rsidRDefault="00F86D4B" w:rsidP="00F86D4B">
      <w:pPr>
        <w:jc w:val="both"/>
        <w:rPr>
          <w:del w:id="838" w:author="Robert Skupin" w:date="2017-10-24T11:20:00Z"/>
          <w:rFonts w:eastAsia="Malgun Gothic"/>
          <w:noProof/>
          <w:sz w:val="20"/>
          <w:lang w:eastAsia="zh-CN"/>
        </w:rPr>
      </w:pPr>
      <w:moveTo w:id="839" w:author="Robert Skupin" w:date="2017-10-24T11:20:00Z">
        <w:del w:id="840" w:author="Robert Skupin" w:date="2017-10-24T11:20:00Z">
          <w:r w:rsidRPr="007B1F08" w:rsidDel="00F86D4B">
            <w:rPr>
              <w:b/>
              <w:sz w:val="20"/>
            </w:rPr>
            <w:delText>erp</w:delText>
          </w:r>
          <w:r w:rsidDel="00F86D4B">
            <w:rPr>
              <w:sz w:val="20"/>
            </w:rPr>
            <w:delText>_</w:delText>
          </w:r>
          <w:r w:rsidDel="00F86D4B">
            <w:rPr>
              <w:b/>
              <w:bCs/>
              <w:sz w:val="20"/>
            </w:rPr>
            <w:delText>reserved_zero_5bits</w:delText>
          </w:r>
          <w:r w:rsidRPr="00E5218A" w:rsidDel="00F86D4B">
            <w:rPr>
              <w:rFonts w:eastAsia="Malgun Gothic"/>
              <w:noProof/>
              <w:sz w:val="20"/>
              <w:lang w:eastAsia="zh-CN"/>
            </w:rPr>
            <w:delText xml:space="preserve"> shall be equal to 0</w:delText>
          </w:r>
          <w:r w:rsidRPr="00A67445" w:rsidDel="00F86D4B">
            <w:rPr>
              <w:bCs/>
              <w:noProof/>
              <w:sz w:val="20"/>
            </w:rPr>
            <w:delText xml:space="preserve"> </w:delText>
          </w:r>
          <w:r w:rsidRPr="00A44B62" w:rsidDel="00F86D4B">
            <w:rPr>
              <w:bCs/>
              <w:noProof/>
              <w:sz w:val="20"/>
            </w:rPr>
            <w:delText xml:space="preserve">in bitstreams conforming to this version of this Specification. Other values for </w:delText>
          </w:r>
          <w:r w:rsidRPr="00FE1ACF" w:rsidDel="00F86D4B">
            <w:rPr>
              <w:noProof/>
              <w:sz w:val="20"/>
            </w:rPr>
            <w:delText>erp_reserved_zero_5bits</w:delText>
          </w:r>
          <w:r w:rsidRPr="00A44B62" w:rsidDel="00F86D4B">
            <w:rPr>
              <w:bCs/>
              <w:noProof/>
              <w:sz w:val="20"/>
            </w:rPr>
            <w:delText xml:space="preserve"> are reserved for future use by ITU-T | ISO/IEC. Decoders shall ignore the value of </w:delText>
          </w:r>
          <w:r w:rsidRPr="00FE1ACF" w:rsidDel="00F86D4B">
            <w:rPr>
              <w:noProof/>
              <w:sz w:val="20"/>
            </w:rPr>
            <w:delText>erp_reserved_zero_5bits</w:delText>
          </w:r>
          <w:r w:rsidRPr="00E5218A" w:rsidDel="00F86D4B">
            <w:rPr>
              <w:rFonts w:eastAsia="Malgun Gothic"/>
              <w:noProof/>
              <w:sz w:val="20"/>
              <w:lang w:eastAsia="zh-CN"/>
            </w:rPr>
            <w:delText>.</w:delText>
          </w:r>
        </w:del>
      </w:moveTo>
    </w:p>
    <w:p w14:paraId="29E0EF24" w14:textId="355BDD84" w:rsidR="00F86D4B" w:rsidRPr="007B5DBC" w:rsidRDefault="00F86D4B" w:rsidP="00F86D4B">
      <w:pPr>
        <w:jc w:val="both"/>
        <w:rPr>
          <w:bCs/>
          <w:noProof/>
          <w:sz w:val="20"/>
        </w:rPr>
      </w:pPr>
      <w:moveTo w:id="841" w:author="Robert Skupin" w:date="2017-10-24T11:20:00Z">
        <w:del w:id="842" w:author="Gary Sullivan" w:date="2018-01-12T13:37:00Z">
          <w:r w:rsidRPr="007B5DBC" w:rsidDel="00A42004">
            <w:rPr>
              <w:b/>
              <w:bCs/>
              <w:noProof/>
              <w:sz w:val="20"/>
            </w:rPr>
            <w:delText>left_</w:delText>
          </w:r>
        </w:del>
      </w:moveTo>
      <w:ins w:id="843" w:author="Gary Sullivan" w:date="2018-01-12T13:37:00Z">
        <w:r w:rsidR="00A42004">
          <w:rPr>
            <w:b/>
            <w:bCs/>
            <w:noProof/>
            <w:sz w:val="20"/>
          </w:rPr>
          <w:t>erp_left_</w:t>
        </w:r>
      </w:ins>
      <w:moveTo w:id="844" w:author="Robert Skupin" w:date="2017-10-24T11:20:00Z">
        <w:del w:id="845" w:author="Gary Sullivan" w:date="2018-01-12T13:28:00Z">
          <w:r w:rsidRPr="007B5DBC" w:rsidDel="00A46B5B">
            <w:rPr>
              <w:b/>
              <w:bCs/>
              <w:noProof/>
              <w:sz w:val="20"/>
            </w:rPr>
            <w:delText>gb</w:delText>
          </w:r>
          <w:r w:rsidDel="00A46B5B">
            <w:rPr>
              <w:b/>
              <w:bCs/>
              <w:noProof/>
              <w:sz w:val="20"/>
            </w:rPr>
            <w:delText>_</w:delText>
          </w:r>
        </w:del>
      </w:moveTo>
      <w:ins w:id="846" w:author="Gary Sullivan" w:date="2018-01-12T13:28:00Z">
        <w:r w:rsidR="00A46B5B">
          <w:rPr>
            <w:b/>
            <w:bCs/>
            <w:noProof/>
            <w:sz w:val="20"/>
          </w:rPr>
          <w:t>guard_band_</w:t>
        </w:r>
      </w:ins>
      <w:moveTo w:id="847" w:author="Robert Skupin" w:date="2017-10-24T11:20:00Z">
        <w:del w:id="848" w:author="Gary Sullivan" w:date="2018-01-12T13:48:00Z">
          <w:r w:rsidDel="00A42004">
            <w:rPr>
              <w:b/>
              <w:bCs/>
              <w:noProof/>
              <w:sz w:val="20"/>
            </w:rPr>
            <w:delText>erp</w:delText>
          </w:r>
          <w:r w:rsidRPr="007B5DBC" w:rsidDel="00A42004">
            <w:rPr>
              <w:b/>
              <w:bCs/>
              <w:noProof/>
              <w:sz w:val="20"/>
            </w:rPr>
            <w:delText>_width</w:delText>
          </w:r>
        </w:del>
      </w:moveTo>
      <w:ins w:id="849" w:author="Gary Sullivan" w:date="2018-01-12T13:48:00Z">
        <w:r w:rsidR="00A42004">
          <w:rPr>
            <w:b/>
            <w:bCs/>
            <w:noProof/>
            <w:sz w:val="20"/>
          </w:rPr>
          <w:t>width</w:t>
        </w:r>
      </w:ins>
      <w:moveTo w:id="850" w:author="Robert Skupin" w:date="2017-10-24T11:20:00Z">
        <w:r w:rsidRPr="007B5DBC">
          <w:rPr>
            <w:bCs/>
            <w:noProof/>
            <w:sz w:val="20"/>
          </w:rPr>
          <w:t xml:space="preserve"> </w:t>
        </w:r>
        <w:del w:id="851" w:author="Gary Sullivan" w:date="2018-01-12T14:13:00Z">
          <w:r w:rsidRPr="007B5DBC" w:rsidDel="00052898">
            <w:rPr>
              <w:bCs/>
              <w:noProof/>
              <w:sz w:val="20"/>
            </w:rPr>
            <w:delText>specifies</w:delText>
          </w:r>
        </w:del>
      </w:moveTo>
      <w:ins w:id="852" w:author="Gary Sullivan" w:date="2018-01-12T14:13:00Z">
        <w:r w:rsidR="00052898">
          <w:rPr>
            <w:bCs/>
            <w:noProof/>
            <w:sz w:val="20"/>
          </w:rPr>
          <w:t>indicates</w:t>
        </w:r>
      </w:ins>
      <w:moveTo w:id="853" w:author="Robert Skupin" w:date="2017-10-24T11:20:00Z">
        <w:r w:rsidRPr="007B5DBC">
          <w:rPr>
            <w:bCs/>
            <w:noProof/>
            <w:sz w:val="20"/>
          </w:rPr>
          <w:t xml:space="preserve"> the width of the guard band on the left side of the </w:t>
        </w:r>
        <w:r w:rsidRPr="00FC31D5">
          <w:rPr>
            <w:bCs/>
            <w:noProof/>
            <w:sz w:val="20"/>
          </w:rPr>
          <w:t xml:space="preserve">constituent picture </w:t>
        </w:r>
        <w:r>
          <w:rPr>
            <w:bCs/>
            <w:noProof/>
            <w:sz w:val="20"/>
          </w:rPr>
          <w:t>in units of luma</w:t>
        </w:r>
        <w:r w:rsidRPr="007B5DBC">
          <w:rPr>
            <w:bCs/>
            <w:noProof/>
            <w:sz w:val="20"/>
          </w:rPr>
          <w:t xml:space="preserve"> sample</w:t>
        </w:r>
        <w:r>
          <w:rPr>
            <w:bCs/>
            <w:noProof/>
            <w:sz w:val="20"/>
          </w:rPr>
          <w:t>s</w:t>
        </w:r>
        <w:r w:rsidRPr="007B5DBC">
          <w:rPr>
            <w:bCs/>
            <w:noProof/>
            <w:sz w:val="20"/>
          </w:rPr>
          <w:t xml:space="preserve">. </w:t>
        </w:r>
      </w:moveTo>
      <w:ins w:id="854" w:author="Ye-Kui Wang 04" w:date="2017-12-13T08:12:00Z">
        <w:r w:rsidR="00DF3A1B">
          <w:rPr>
            <w:bCs/>
            <w:noProof/>
            <w:sz w:val="20"/>
          </w:rPr>
          <w:t xml:space="preserve">When </w:t>
        </w:r>
        <w:del w:id="855" w:author="Gary Sullivan" w:date="2018-01-12T13:57:00Z">
          <w:r w:rsidR="00DF3A1B" w:rsidDel="00052898">
            <w:rPr>
              <w:sz w:val="20"/>
              <w:lang w:val="en-GB"/>
            </w:rPr>
            <w:delText>erp</w:delText>
          </w:r>
          <w:r w:rsidR="00DF3A1B" w:rsidRPr="005A1FFF" w:rsidDel="00052898">
            <w:rPr>
              <w:sz w:val="20"/>
              <w:lang w:val="en-GB"/>
            </w:rPr>
            <w:delText>_padding_flag</w:delText>
          </w:r>
        </w:del>
      </w:ins>
      <w:ins w:id="856" w:author="Gary Sullivan" w:date="2018-01-12T13:57:00Z">
        <w:r w:rsidR="00052898">
          <w:rPr>
            <w:sz w:val="20"/>
            <w:lang w:val="en-GB"/>
          </w:rPr>
          <w:t>erp_guard_band_flag</w:t>
        </w:r>
      </w:ins>
      <w:ins w:id="857" w:author="Ye-Kui Wang 04" w:date="2017-12-13T08:12:00Z">
        <w:r w:rsidR="00DF3A1B" w:rsidRPr="00F07056">
          <w:rPr>
            <w:sz w:val="20"/>
            <w:lang w:val="en-GB"/>
          </w:rPr>
          <w:t xml:space="preserve"> </w:t>
        </w:r>
        <w:r w:rsidR="00DF3A1B">
          <w:rPr>
            <w:sz w:val="20"/>
            <w:lang w:val="en-GB"/>
          </w:rPr>
          <w:t xml:space="preserve">is </w:t>
        </w:r>
        <w:r w:rsidR="00DF3A1B" w:rsidRPr="007B3C65">
          <w:rPr>
            <w:sz w:val="20"/>
            <w:lang w:val="en-GB"/>
          </w:rPr>
          <w:t xml:space="preserve">equal to </w:t>
        </w:r>
        <w:r w:rsidR="00DF3A1B">
          <w:rPr>
            <w:sz w:val="20"/>
            <w:lang w:val="en-GB"/>
          </w:rPr>
          <w:t xml:space="preserve">0, the value of </w:t>
        </w:r>
        <w:del w:id="858" w:author="Gary Sullivan" w:date="2018-01-12T13:37:00Z">
          <w:r w:rsidR="00DF3A1B" w:rsidRPr="007B5DBC" w:rsidDel="00A42004">
            <w:rPr>
              <w:bCs/>
              <w:noProof/>
              <w:sz w:val="20"/>
            </w:rPr>
            <w:delText>left_</w:delText>
          </w:r>
        </w:del>
      </w:ins>
      <w:ins w:id="859" w:author="Gary Sullivan" w:date="2018-01-12T13:37:00Z">
        <w:r w:rsidR="00A42004">
          <w:rPr>
            <w:bCs/>
            <w:noProof/>
            <w:sz w:val="20"/>
          </w:rPr>
          <w:t>erp_left_</w:t>
        </w:r>
      </w:ins>
      <w:ins w:id="860" w:author="Ye-Kui Wang 04" w:date="2017-12-13T08:12:00Z">
        <w:del w:id="861" w:author="Gary Sullivan" w:date="2018-01-12T13:28:00Z">
          <w:r w:rsidR="00DF3A1B" w:rsidRPr="007B5DBC" w:rsidDel="00A46B5B">
            <w:rPr>
              <w:bCs/>
              <w:noProof/>
              <w:sz w:val="20"/>
            </w:rPr>
            <w:delText>gb</w:delText>
          </w:r>
          <w:r w:rsidR="00DF3A1B" w:rsidDel="00A46B5B">
            <w:rPr>
              <w:bCs/>
              <w:noProof/>
              <w:sz w:val="20"/>
            </w:rPr>
            <w:delText>_</w:delText>
          </w:r>
        </w:del>
      </w:ins>
      <w:ins w:id="862" w:author="Gary Sullivan" w:date="2018-01-12T13:28:00Z">
        <w:r w:rsidR="00A46B5B">
          <w:rPr>
            <w:bCs/>
            <w:noProof/>
            <w:sz w:val="20"/>
          </w:rPr>
          <w:t>guard_band_</w:t>
        </w:r>
      </w:ins>
      <w:ins w:id="863" w:author="Ye-Kui Wang 04" w:date="2017-12-13T08:12:00Z">
        <w:del w:id="864" w:author="Gary Sullivan" w:date="2018-01-12T13:48:00Z">
          <w:r w:rsidR="00DF3A1B" w:rsidDel="00A42004">
            <w:rPr>
              <w:bCs/>
              <w:noProof/>
              <w:sz w:val="20"/>
            </w:rPr>
            <w:delText>erp</w:delText>
          </w:r>
          <w:r w:rsidR="00DF3A1B" w:rsidRPr="007B5DBC" w:rsidDel="00A42004">
            <w:rPr>
              <w:bCs/>
              <w:noProof/>
              <w:sz w:val="20"/>
            </w:rPr>
            <w:delText>_width</w:delText>
          </w:r>
        </w:del>
      </w:ins>
      <w:ins w:id="865" w:author="Gary Sullivan" w:date="2018-01-12T13:48:00Z">
        <w:r w:rsidR="00A42004">
          <w:rPr>
            <w:bCs/>
            <w:noProof/>
            <w:sz w:val="20"/>
          </w:rPr>
          <w:t>width</w:t>
        </w:r>
      </w:ins>
      <w:ins w:id="866" w:author="Ye-Kui Wang 04" w:date="2017-12-13T08:12:00Z">
        <w:r w:rsidR="00DF3A1B">
          <w:rPr>
            <w:sz w:val="20"/>
            <w:lang w:val="en-GB"/>
          </w:rPr>
          <w:t xml:space="preserve"> is inferred to be equal to 0. </w:t>
        </w:r>
      </w:ins>
      <w:moveTo w:id="867" w:author="Robert Skupin" w:date="2017-10-24T11:20:00Z">
        <w:r w:rsidRPr="007B5DBC">
          <w:rPr>
            <w:bCs/>
            <w:noProof/>
            <w:sz w:val="20"/>
          </w:rPr>
          <w:t xml:space="preserve">When </w:t>
        </w:r>
      </w:moveTo>
      <w:ins w:id="868" w:author="Gary Sullivan" w:date="2018-01-12T14:34:00Z">
        <w:r w:rsidR="009E18F6" w:rsidRPr="00C56F3D">
          <w:rPr>
            <w:sz w:val="20"/>
          </w:rPr>
          <w:t>chroma_format_idc is equal to 1 (4:2:0 chroma format) or 2 (4:2:2 chroma format)</w:t>
        </w:r>
      </w:ins>
      <w:moveTo w:id="869" w:author="Robert Skupin" w:date="2017-10-24T11:20:00Z">
        <w:del w:id="870" w:author="Gary Sullivan" w:date="2018-01-12T14:34:00Z">
          <w:r w:rsidRPr="007B5DBC" w:rsidDel="009E18F6">
            <w:rPr>
              <w:bCs/>
              <w:noProof/>
              <w:sz w:val="20"/>
            </w:rPr>
            <w:delText>the decoded picture has 4:2:0 or 4:2:2 chroma format</w:delText>
          </w:r>
        </w:del>
        <w:r w:rsidRPr="007B5DBC">
          <w:rPr>
            <w:bCs/>
            <w:noProof/>
            <w:sz w:val="20"/>
          </w:rPr>
          <w:t xml:space="preserve">, </w:t>
        </w:r>
        <w:del w:id="871" w:author="Gary Sullivan" w:date="2018-01-12T13:37:00Z">
          <w:r w:rsidRPr="007B5DBC" w:rsidDel="00A42004">
            <w:rPr>
              <w:bCs/>
              <w:noProof/>
              <w:sz w:val="20"/>
            </w:rPr>
            <w:delText>left_</w:delText>
          </w:r>
        </w:del>
      </w:moveTo>
      <w:ins w:id="872" w:author="Gary Sullivan" w:date="2018-01-12T13:37:00Z">
        <w:r w:rsidR="00A42004">
          <w:rPr>
            <w:bCs/>
            <w:noProof/>
            <w:sz w:val="20"/>
          </w:rPr>
          <w:t>erp_left_</w:t>
        </w:r>
      </w:ins>
      <w:moveTo w:id="873" w:author="Robert Skupin" w:date="2017-10-24T11:20:00Z">
        <w:del w:id="874" w:author="Gary Sullivan" w:date="2018-01-12T13:28:00Z">
          <w:r w:rsidRPr="007B5DBC" w:rsidDel="00A46B5B">
            <w:rPr>
              <w:bCs/>
              <w:noProof/>
              <w:sz w:val="20"/>
            </w:rPr>
            <w:delText>gb</w:delText>
          </w:r>
          <w:r w:rsidDel="00A46B5B">
            <w:rPr>
              <w:bCs/>
              <w:noProof/>
              <w:sz w:val="20"/>
            </w:rPr>
            <w:delText>_</w:delText>
          </w:r>
        </w:del>
      </w:moveTo>
      <w:ins w:id="875" w:author="Gary Sullivan" w:date="2018-01-12T13:28:00Z">
        <w:r w:rsidR="00A46B5B">
          <w:rPr>
            <w:bCs/>
            <w:noProof/>
            <w:sz w:val="20"/>
          </w:rPr>
          <w:t>guard_band_</w:t>
        </w:r>
      </w:ins>
      <w:moveTo w:id="876" w:author="Robert Skupin" w:date="2017-10-24T11:20:00Z">
        <w:del w:id="877" w:author="Gary Sullivan" w:date="2018-01-12T13:48:00Z">
          <w:r w:rsidDel="00A42004">
            <w:rPr>
              <w:bCs/>
              <w:noProof/>
              <w:sz w:val="20"/>
            </w:rPr>
            <w:delText>erp</w:delText>
          </w:r>
          <w:r w:rsidRPr="007B5DBC" w:rsidDel="00A42004">
            <w:rPr>
              <w:bCs/>
              <w:noProof/>
              <w:sz w:val="20"/>
            </w:rPr>
            <w:delText>_width</w:delText>
          </w:r>
        </w:del>
      </w:moveTo>
      <w:ins w:id="878" w:author="Gary Sullivan" w:date="2018-01-12T13:48:00Z">
        <w:r w:rsidR="00A42004">
          <w:rPr>
            <w:bCs/>
            <w:noProof/>
            <w:sz w:val="20"/>
          </w:rPr>
          <w:t>width</w:t>
        </w:r>
      </w:ins>
      <w:moveTo w:id="879" w:author="Robert Skupin" w:date="2017-10-24T11:20:00Z">
        <w:r w:rsidRPr="007B5DBC">
          <w:rPr>
            <w:bCs/>
            <w:noProof/>
            <w:sz w:val="20"/>
          </w:rPr>
          <w:t xml:space="preserve"> shall </w:t>
        </w:r>
        <w:r>
          <w:rPr>
            <w:bCs/>
            <w:noProof/>
            <w:sz w:val="20"/>
          </w:rPr>
          <w:t xml:space="preserve">be </w:t>
        </w:r>
        <w:r w:rsidRPr="007B5DBC">
          <w:rPr>
            <w:bCs/>
            <w:noProof/>
            <w:sz w:val="20"/>
          </w:rPr>
          <w:t>an even number.</w:t>
        </w:r>
      </w:moveTo>
    </w:p>
    <w:p w14:paraId="3542F811" w14:textId="35661460" w:rsidR="00F86D4B" w:rsidRPr="007B5DBC" w:rsidRDefault="00F86D4B" w:rsidP="00F86D4B">
      <w:pPr>
        <w:jc w:val="both"/>
        <w:rPr>
          <w:bCs/>
          <w:noProof/>
          <w:sz w:val="20"/>
        </w:rPr>
      </w:pPr>
      <w:moveTo w:id="880" w:author="Robert Skupin" w:date="2017-10-24T11:20:00Z">
        <w:del w:id="881" w:author="Gary Sullivan" w:date="2018-01-12T13:38:00Z">
          <w:r w:rsidRPr="007B5DBC" w:rsidDel="00A42004">
            <w:rPr>
              <w:b/>
              <w:bCs/>
              <w:noProof/>
              <w:sz w:val="20"/>
            </w:rPr>
            <w:delText>right_</w:delText>
          </w:r>
        </w:del>
      </w:moveTo>
      <w:ins w:id="882" w:author="Gary Sullivan" w:date="2018-01-12T13:38:00Z">
        <w:r w:rsidR="00A42004">
          <w:rPr>
            <w:b/>
            <w:bCs/>
            <w:noProof/>
            <w:sz w:val="20"/>
          </w:rPr>
          <w:t>erp_right_</w:t>
        </w:r>
      </w:ins>
      <w:moveTo w:id="883" w:author="Robert Skupin" w:date="2017-10-24T11:20:00Z">
        <w:del w:id="884" w:author="Gary Sullivan" w:date="2018-01-12T13:28:00Z">
          <w:r w:rsidRPr="007B5DBC" w:rsidDel="00A46B5B">
            <w:rPr>
              <w:b/>
              <w:bCs/>
              <w:noProof/>
              <w:sz w:val="20"/>
            </w:rPr>
            <w:delText>gb</w:delText>
          </w:r>
          <w:r w:rsidDel="00A46B5B">
            <w:rPr>
              <w:b/>
              <w:bCs/>
              <w:noProof/>
              <w:sz w:val="20"/>
            </w:rPr>
            <w:delText>_</w:delText>
          </w:r>
        </w:del>
      </w:moveTo>
      <w:ins w:id="885" w:author="Gary Sullivan" w:date="2018-01-12T13:28:00Z">
        <w:r w:rsidR="00A46B5B">
          <w:rPr>
            <w:b/>
            <w:bCs/>
            <w:noProof/>
            <w:sz w:val="20"/>
          </w:rPr>
          <w:t>guard_band_</w:t>
        </w:r>
      </w:ins>
      <w:moveTo w:id="886" w:author="Robert Skupin" w:date="2017-10-24T11:20:00Z">
        <w:del w:id="887" w:author="Gary Sullivan" w:date="2018-01-12T13:48:00Z">
          <w:r w:rsidDel="00A42004">
            <w:rPr>
              <w:b/>
              <w:bCs/>
              <w:noProof/>
              <w:sz w:val="20"/>
            </w:rPr>
            <w:delText>erp</w:delText>
          </w:r>
          <w:r w:rsidRPr="007B5DBC" w:rsidDel="00A42004">
            <w:rPr>
              <w:b/>
              <w:bCs/>
              <w:noProof/>
              <w:sz w:val="20"/>
            </w:rPr>
            <w:delText>_width</w:delText>
          </w:r>
        </w:del>
      </w:moveTo>
      <w:ins w:id="888" w:author="Gary Sullivan" w:date="2018-01-12T13:48:00Z">
        <w:r w:rsidR="00A42004">
          <w:rPr>
            <w:b/>
            <w:bCs/>
            <w:noProof/>
            <w:sz w:val="20"/>
          </w:rPr>
          <w:t>width</w:t>
        </w:r>
      </w:ins>
      <w:moveTo w:id="889" w:author="Robert Skupin" w:date="2017-10-24T11:20:00Z">
        <w:r w:rsidRPr="007B5DBC">
          <w:rPr>
            <w:bCs/>
            <w:noProof/>
            <w:sz w:val="20"/>
          </w:rPr>
          <w:t xml:space="preserve"> </w:t>
        </w:r>
        <w:del w:id="890" w:author="Gary Sullivan" w:date="2018-01-12T14:13:00Z">
          <w:r w:rsidRPr="007B5DBC" w:rsidDel="00052898">
            <w:rPr>
              <w:bCs/>
              <w:noProof/>
              <w:sz w:val="20"/>
            </w:rPr>
            <w:delText>specifies</w:delText>
          </w:r>
        </w:del>
      </w:moveTo>
      <w:ins w:id="891" w:author="Gary Sullivan" w:date="2018-01-12T14:13:00Z">
        <w:r w:rsidR="00052898">
          <w:rPr>
            <w:bCs/>
            <w:noProof/>
            <w:sz w:val="20"/>
          </w:rPr>
          <w:t>indicates</w:t>
        </w:r>
      </w:ins>
      <w:moveTo w:id="892" w:author="Robert Skupin" w:date="2017-10-24T11:20:00Z">
        <w:r w:rsidRPr="007B5DBC">
          <w:rPr>
            <w:bCs/>
            <w:noProof/>
            <w:sz w:val="20"/>
          </w:rPr>
          <w:t xml:space="preserve"> the width of the guard band on the right side of the </w:t>
        </w:r>
        <w:r w:rsidRPr="00FC31D5">
          <w:rPr>
            <w:bCs/>
            <w:noProof/>
            <w:sz w:val="20"/>
          </w:rPr>
          <w:t xml:space="preserve">constituent picture </w:t>
        </w:r>
        <w:r>
          <w:rPr>
            <w:bCs/>
            <w:noProof/>
            <w:sz w:val="20"/>
          </w:rPr>
          <w:t>in units of luma</w:t>
        </w:r>
        <w:r w:rsidRPr="007B5DBC">
          <w:rPr>
            <w:bCs/>
            <w:noProof/>
            <w:sz w:val="20"/>
          </w:rPr>
          <w:t xml:space="preserve"> sample</w:t>
        </w:r>
        <w:r>
          <w:rPr>
            <w:bCs/>
            <w:noProof/>
            <w:sz w:val="20"/>
          </w:rPr>
          <w:t>s</w:t>
        </w:r>
        <w:r w:rsidRPr="007B5DBC">
          <w:rPr>
            <w:bCs/>
            <w:noProof/>
            <w:sz w:val="20"/>
          </w:rPr>
          <w:t xml:space="preserve">. </w:t>
        </w:r>
      </w:moveTo>
      <w:ins w:id="893" w:author="Ye-Kui Wang 04" w:date="2017-12-13T08:12:00Z">
        <w:r w:rsidR="00DF3A1B">
          <w:rPr>
            <w:bCs/>
            <w:noProof/>
            <w:sz w:val="20"/>
          </w:rPr>
          <w:t xml:space="preserve">When </w:t>
        </w:r>
        <w:del w:id="894" w:author="Gary Sullivan" w:date="2018-01-12T13:57:00Z">
          <w:r w:rsidR="00DF3A1B" w:rsidDel="00052898">
            <w:rPr>
              <w:sz w:val="20"/>
              <w:lang w:val="en-GB"/>
            </w:rPr>
            <w:delText>erp</w:delText>
          </w:r>
          <w:r w:rsidR="00DF3A1B" w:rsidRPr="005A1FFF" w:rsidDel="00052898">
            <w:rPr>
              <w:sz w:val="20"/>
              <w:lang w:val="en-GB"/>
            </w:rPr>
            <w:delText>_padding_flag</w:delText>
          </w:r>
        </w:del>
      </w:ins>
      <w:ins w:id="895" w:author="Gary Sullivan" w:date="2018-01-12T13:57:00Z">
        <w:r w:rsidR="00052898">
          <w:rPr>
            <w:sz w:val="20"/>
            <w:lang w:val="en-GB"/>
          </w:rPr>
          <w:t>erp_guard_band_flag</w:t>
        </w:r>
      </w:ins>
      <w:ins w:id="896" w:author="Ye-Kui Wang 04" w:date="2017-12-13T08:12:00Z">
        <w:r w:rsidR="00DF3A1B" w:rsidRPr="00F07056">
          <w:rPr>
            <w:sz w:val="20"/>
            <w:lang w:val="en-GB"/>
          </w:rPr>
          <w:t xml:space="preserve"> </w:t>
        </w:r>
        <w:r w:rsidR="00DF3A1B">
          <w:rPr>
            <w:sz w:val="20"/>
            <w:lang w:val="en-GB"/>
          </w:rPr>
          <w:t xml:space="preserve">is </w:t>
        </w:r>
        <w:r w:rsidR="00DF3A1B" w:rsidRPr="007B3C65">
          <w:rPr>
            <w:sz w:val="20"/>
            <w:lang w:val="en-GB"/>
          </w:rPr>
          <w:t xml:space="preserve">equal to </w:t>
        </w:r>
        <w:r w:rsidR="00DF3A1B">
          <w:rPr>
            <w:sz w:val="20"/>
            <w:lang w:val="en-GB"/>
          </w:rPr>
          <w:t xml:space="preserve">0, the value of </w:t>
        </w:r>
        <w:del w:id="897" w:author="Gary Sullivan" w:date="2018-01-12T13:38:00Z">
          <w:r w:rsidR="00DF3A1B" w:rsidDel="00A42004">
            <w:rPr>
              <w:sz w:val="20"/>
              <w:lang w:val="en-GB"/>
            </w:rPr>
            <w:delText>right</w:delText>
          </w:r>
          <w:r w:rsidR="00DF3A1B" w:rsidRPr="007B5DBC" w:rsidDel="00A42004">
            <w:rPr>
              <w:bCs/>
              <w:noProof/>
              <w:sz w:val="20"/>
            </w:rPr>
            <w:delText>_</w:delText>
          </w:r>
        </w:del>
      </w:ins>
      <w:ins w:id="898" w:author="Gary Sullivan" w:date="2018-01-12T13:38:00Z">
        <w:r w:rsidR="00A42004">
          <w:rPr>
            <w:sz w:val="20"/>
            <w:lang w:val="en-GB"/>
          </w:rPr>
          <w:t>erp_right_</w:t>
        </w:r>
      </w:ins>
      <w:ins w:id="899" w:author="Ye-Kui Wang 04" w:date="2017-12-13T08:12:00Z">
        <w:del w:id="900" w:author="Gary Sullivan" w:date="2018-01-12T13:28:00Z">
          <w:r w:rsidR="00DF3A1B" w:rsidRPr="007B5DBC" w:rsidDel="00A46B5B">
            <w:rPr>
              <w:bCs/>
              <w:noProof/>
              <w:sz w:val="20"/>
            </w:rPr>
            <w:delText>gb</w:delText>
          </w:r>
          <w:r w:rsidR="00DF3A1B" w:rsidDel="00A46B5B">
            <w:rPr>
              <w:bCs/>
              <w:noProof/>
              <w:sz w:val="20"/>
            </w:rPr>
            <w:delText>_</w:delText>
          </w:r>
        </w:del>
      </w:ins>
      <w:ins w:id="901" w:author="Gary Sullivan" w:date="2018-01-12T13:28:00Z">
        <w:r w:rsidR="00A46B5B">
          <w:rPr>
            <w:bCs/>
            <w:noProof/>
            <w:sz w:val="20"/>
          </w:rPr>
          <w:t>guard_band_</w:t>
        </w:r>
      </w:ins>
      <w:ins w:id="902" w:author="Ye-Kui Wang 04" w:date="2017-12-13T08:12:00Z">
        <w:del w:id="903" w:author="Gary Sullivan" w:date="2018-01-12T13:48:00Z">
          <w:r w:rsidR="00DF3A1B" w:rsidDel="00A42004">
            <w:rPr>
              <w:bCs/>
              <w:noProof/>
              <w:sz w:val="20"/>
            </w:rPr>
            <w:delText>erp</w:delText>
          </w:r>
          <w:r w:rsidR="00DF3A1B" w:rsidRPr="007B5DBC" w:rsidDel="00A42004">
            <w:rPr>
              <w:bCs/>
              <w:noProof/>
              <w:sz w:val="20"/>
            </w:rPr>
            <w:delText>_width</w:delText>
          </w:r>
        </w:del>
      </w:ins>
      <w:ins w:id="904" w:author="Gary Sullivan" w:date="2018-01-12T13:48:00Z">
        <w:r w:rsidR="00A42004">
          <w:rPr>
            <w:bCs/>
            <w:noProof/>
            <w:sz w:val="20"/>
          </w:rPr>
          <w:t>width</w:t>
        </w:r>
      </w:ins>
      <w:ins w:id="905" w:author="Ye-Kui Wang 04" w:date="2017-12-13T08:12:00Z">
        <w:r w:rsidR="00DF3A1B">
          <w:rPr>
            <w:sz w:val="20"/>
            <w:lang w:val="en-GB"/>
          </w:rPr>
          <w:t xml:space="preserve"> is inferred to be equal to 0. </w:t>
        </w:r>
      </w:ins>
      <w:moveTo w:id="906" w:author="Robert Skupin" w:date="2017-10-24T11:20:00Z">
        <w:r w:rsidRPr="007B5DBC">
          <w:rPr>
            <w:bCs/>
            <w:noProof/>
            <w:sz w:val="20"/>
          </w:rPr>
          <w:t xml:space="preserve">When </w:t>
        </w:r>
      </w:moveTo>
      <w:ins w:id="907" w:author="Gary Sullivan" w:date="2018-01-12T14:35:00Z">
        <w:r w:rsidR="009E18F6" w:rsidRPr="00C56F3D">
          <w:rPr>
            <w:sz w:val="20"/>
          </w:rPr>
          <w:t>chroma_format_idc is equal to 1 (4:2:0 chroma format) or 2 (4:2:2 chroma format)</w:t>
        </w:r>
      </w:ins>
      <w:moveTo w:id="908" w:author="Robert Skupin" w:date="2017-10-24T11:20:00Z">
        <w:del w:id="909" w:author="Gary Sullivan" w:date="2018-01-12T14:35:00Z">
          <w:r w:rsidRPr="007B5DBC" w:rsidDel="009E18F6">
            <w:rPr>
              <w:bCs/>
              <w:noProof/>
              <w:sz w:val="20"/>
            </w:rPr>
            <w:delText>the decoded picture has 4:2:0 or 4:2:2 chroma format</w:delText>
          </w:r>
        </w:del>
        <w:r w:rsidRPr="007B5DBC">
          <w:rPr>
            <w:bCs/>
            <w:noProof/>
            <w:sz w:val="20"/>
          </w:rPr>
          <w:t xml:space="preserve">, </w:t>
        </w:r>
        <w:del w:id="910" w:author="Gary Sullivan" w:date="2018-01-12T13:38:00Z">
          <w:r w:rsidDel="00A42004">
            <w:rPr>
              <w:bCs/>
              <w:noProof/>
              <w:sz w:val="20"/>
            </w:rPr>
            <w:delText>right</w:delText>
          </w:r>
          <w:r w:rsidRPr="007B5DBC" w:rsidDel="00A42004">
            <w:rPr>
              <w:bCs/>
              <w:noProof/>
              <w:sz w:val="20"/>
            </w:rPr>
            <w:delText>_</w:delText>
          </w:r>
        </w:del>
      </w:moveTo>
      <w:ins w:id="911" w:author="Gary Sullivan" w:date="2018-01-12T13:38:00Z">
        <w:r w:rsidR="00A42004">
          <w:rPr>
            <w:bCs/>
            <w:noProof/>
            <w:sz w:val="20"/>
          </w:rPr>
          <w:t>erp_right_</w:t>
        </w:r>
      </w:ins>
      <w:moveTo w:id="912" w:author="Robert Skupin" w:date="2017-10-24T11:20:00Z">
        <w:del w:id="913" w:author="Gary Sullivan" w:date="2018-01-12T13:28:00Z">
          <w:r w:rsidRPr="007B5DBC" w:rsidDel="00A46B5B">
            <w:rPr>
              <w:bCs/>
              <w:noProof/>
              <w:sz w:val="20"/>
            </w:rPr>
            <w:delText>gb</w:delText>
          </w:r>
          <w:r w:rsidDel="00A46B5B">
            <w:rPr>
              <w:bCs/>
              <w:noProof/>
              <w:sz w:val="20"/>
            </w:rPr>
            <w:delText>_</w:delText>
          </w:r>
        </w:del>
      </w:moveTo>
      <w:ins w:id="914" w:author="Gary Sullivan" w:date="2018-01-12T13:28:00Z">
        <w:r w:rsidR="00A46B5B">
          <w:rPr>
            <w:bCs/>
            <w:noProof/>
            <w:sz w:val="20"/>
          </w:rPr>
          <w:t>guard_band_</w:t>
        </w:r>
      </w:ins>
      <w:moveTo w:id="915" w:author="Robert Skupin" w:date="2017-10-24T11:20:00Z">
        <w:del w:id="916" w:author="Gary Sullivan" w:date="2018-01-12T13:48:00Z">
          <w:r w:rsidDel="00A42004">
            <w:rPr>
              <w:bCs/>
              <w:noProof/>
              <w:sz w:val="20"/>
            </w:rPr>
            <w:delText>erp</w:delText>
          </w:r>
          <w:r w:rsidRPr="007B5DBC" w:rsidDel="00A42004">
            <w:rPr>
              <w:bCs/>
              <w:noProof/>
              <w:sz w:val="20"/>
            </w:rPr>
            <w:delText>_width</w:delText>
          </w:r>
        </w:del>
      </w:moveTo>
      <w:ins w:id="917" w:author="Gary Sullivan" w:date="2018-01-12T13:48:00Z">
        <w:r w:rsidR="00A42004">
          <w:rPr>
            <w:bCs/>
            <w:noProof/>
            <w:sz w:val="20"/>
          </w:rPr>
          <w:t>width</w:t>
        </w:r>
      </w:ins>
      <w:moveTo w:id="918" w:author="Robert Skupin" w:date="2017-10-24T11:20:00Z">
        <w:r w:rsidRPr="007B5DBC">
          <w:rPr>
            <w:bCs/>
            <w:noProof/>
            <w:sz w:val="20"/>
          </w:rPr>
          <w:t xml:space="preserve"> shall </w:t>
        </w:r>
        <w:r>
          <w:rPr>
            <w:bCs/>
            <w:noProof/>
            <w:sz w:val="20"/>
          </w:rPr>
          <w:t xml:space="preserve">be </w:t>
        </w:r>
        <w:r w:rsidRPr="007B5DBC">
          <w:rPr>
            <w:bCs/>
            <w:noProof/>
            <w:sz w:val="20"/>
          </w:rPr>
          <w:t>an even number.</w:t>
        </w:r>
      </w:moveTo>
    </w:p>
    <w:p w14:paraId="653382A9" w14:textId="0594BDC4" w:rsidR="00F86D4B" w:rsidRPr="00022524" w:rsidDel="00F86D4B" w:rsidRDefault="00F86D4B">
      <w:pPr>
        <w:pStyle w:val="3N2"/>
        <w:keepNext/>
        <w:ind w:left="6"/>
        <w:rPr>
          <w:del w:id="919" w:author="Robert Skupin" w:date="2017-10-24T11:20:00Z"/>
          <w:b/>
          <w:rPrChange w:id="920" w:author="Ye-Kui Wang 00" w:date="2017-11-15T16:17:00Z">
            <w:rPr>
              <w:del w:id="921" w:author="Robert Skupin" w:date="2017-10-24T11:20:00Z"/>
              <w:bCs/>
              <w:noProof/>
              <w:sz w:val="20"/>
            </w:rPr>
          </w:rPrChange>
        </w:rPr>
        <w:pPrChange w:id="922" w:author="Ye-Kui Wang 00" w:date="2017-11-15T16:17:00Z">
          <w:pPr>
            <w:jc w:val="both"/>
          </w:pPr>
        </w:pPrChange>
      </w:pPr>
      <w:bookmarkStart w:id="923" w:name="CmpSeiSemantics"/>
      <w:moveTo w:id="924" w:author="Robert Skupin" w:date="2017-10-24T11:20:00Z">
        <w:del w:id="925" w:author="Robert Skupin" w:date="2017-10-24T11:20:00Z">
          <w:r w:rsidRPr="00022524" w:rsidDel="00F86D4B">
            <w:rPr>
              <w:b/>
              <w:rPrChange w:id="926" w:author="Ye-Kui Wang 00" w:date="2017-11-15T16:17:00Z">
                <w:rPr>
                  <w:b/>
                  <w:bCs/>
                  <w:noProof/>
                  <w:sz w:val="20"/>
                </w:rPr>
              </w:rPrChange>
            </w:rPr>
            <w:delText>gb_erp_type</w:delText>
          </w:r>
          <w:r w:rsidRPr="00022524" w:rsidDel="00F86D4B">
            <w:rPr>
              <w:b/>
              <w:rPrChange w:id="927" w:author="Ye-Kui Wang 00" w:date="2017-11-15T16:17:00Z">
                <w:rPr>
                  <w:bCs/>
                  <w:noProof/>
                  <w:sz w:val="20"/>
                </w:rPr>
              </w:rPrChange>
            </w:rPr>
            <w:delText xml:space="preserve"> specifies the type of the guard bands as follows:</w:delText>
          </w:r>
        </w:del>
      </w:moveTo>
    </w:p>
    <w:p w14:paraId="0428691C" w14:textId="5B0ADCEB" w:rsidR="00F86D4B" w:rsidRPr="00022524" w:rsidDel="00F86D4B" w:rsidRDefault="00F86D4B">
      <w:pPr>
        <w:pStyle w:val="3N2"/>
        <w:keepNext/>
        <w:ind w:left="6"/>
        <w:rPr>
          <w:del w:id="928" w:author="Robert Skupin" w:date="2017-10-24T11:20:00Z"/>
          <w:b/>
          <w:rPrChange w:id="929" w:author="Ye-Kui Wang 00" w:date="2017-11-15T16:17:00Z">
            <w:rPr>
              <w:del w:id="930" w:author="Robert Skupin" w:date="2017-10-24T11:20:00Z"/>
            </w:rPr>
          </w:rPrChange>
        </w:rPr>
        <w:pPrChange w:id="931" w:author="Ye-Kui Wang 00" w:date="2017-11-15T16:17:00Z">
          <w:pPr>
            <w:pStyle w:val="enumlev1"/>
            <w:ind w:left="397"/>
          </w:pPr>
        </w:pPrChange>
      </w:pPr>
      <w:moveTo w:id="932" w:author="Robert Skupin" w:date="2017-10-24T11:20:00Z">
        <w:del w:id="933" w:author="Robert Skupin" w:date="2017-10-24T11:20:00Z">
          <w:r w:rsidRPr="00022524" w:rsidDel="00F86D4B">
            <w:rPr>
              <w:b/>
              <w:rPrChange w:id="934" w:author="Ye-Kui Wang 00" w:date="2017-11-15T16:17:00Z">
                <w:rPr>
                  <w:noProof/>
                </w:rPr>
              </w:rPrChange>
            </w:rPr>
            <w:delText>–</w:delText>
          </w:r>
          <w:r w:rsidRPr="00022524" w:rsidDel="00F86D4B">
            <w:rPr>
              <w:b/>
              <w:rPrChange w:id="935" w:author="Ye-Kui Wang 00" w:date="2017-11-15T16:17:00Z">
                <w:rPr>
                  <w:noProof/>
                </w:rPr>
              </w:rPrChange>
            </w:rPr>
            <w:tab/>
          </w:r>
          <w:r w:rsidRPr="00022524" w:rsidDel="00F86D4B">
            <w:rPr>
              <w:b/>
              <w:rPrChange w:id="936" w:author="Ye-Kui Wang 00" w:date="2017-11-15T16:17:00Z">
                <w:rPr/>
              </w:rPrChange>
            </w:rPr>
            <w:delText xml:space="preserve">gb_erp_type equal to 0 specifies that the content of the guard band in relation to the content of the </w:delText>
          </w:r>
          <w:r w:rsidRPr="00022524" w:rsidDel="00F86D4B">
            <w:rPr>
              <w:b/>
              <w:rPrChange w:id="937" w:author="Ye-Kui Wang 00" w:date="2017-11-15T16:17:00Z">
                <w:rPr>
                  <w:bCs/>
                  <w:noProof/>
                </w:rPr>
              </w:rPrChange>
            </w:rPr>
            <w:delText>constituent picture</w:delText>
          </w:r>
          <w:r w:rsidRPr="00022524" w:rsidDel="00F86D4B">
            <w:rPr>
              <w:b/>
              <w:rPrChange w:id="938" w:author="Ye-Kui Wang 00" w:date="2017-11-15T16:17:00Z">
                <w:rPr/>
              </w:rPrChange>
            </w:rPr>
            <w:delText xml:space="preserve"> is unspecified.</w:delText>
          </w:r>
        </w:del>
      </w:moveTo>
    </w:p>
    <w:p w14:paraId="1D55173D" w14:textId="1F5ABF3B" w:rsidR="00F86D4B" w:rsidRPr="00022524" w:rsidDel="00F86D4B" w:rsidRDefault="00F86D4B">
      <w:pPr>
        <w:pStyle w:val="3N2"/>
        <w:keepNext/>
        <w:ind w:left="6"/>
        <w:rPr>
          <w:del w:id="939" w:author="Robert Skupin" w:date="2017-10-24T11:20:00Z"/>
          <w:b/>
          <w:rPrChange w:id="940" w:author="Ye-Kui Wang 00" w:date="2017-11-15T16:17:00Z">
            <w:rPr>
              <w:del w:id="941" w:author="Robert Skupin" w:date="2017-10-24T11:20:00Z"/>
            </w:rPr>
          </w:rPrChange>
        </w:rPr>
        <w:pPrChange w:id="942" w:author="Ye-Kui Wang 00" w:date="2017-11-15T16:17:00Z">
          <w:pPr>
            <w:pStyle w:val="enumlev1"/>
            <w:ind w:left="397"/>
          </w:pPr>
        </w:pPrChange>
      </w:pPr>
      <w:moveTo w:id="943" w:author="Robert Skupin" w:date="2017-10-24T11:20:00Z">
        <w:del w:id="944" w:author="Robert Skupin" w:date="2017-10-24T11:20:00Z">
          <w:r w:rsidRPr="00022524" w:rsidDel="00F86D4B">
            <w:rPr>
              <w:b/>
              <w:rPrChange w:id="945" w:author="Ye-Kui Wang 00" w:date="2017-11-15T16:17:00Z">
                <w:rPr>
                  <w:noProof/>
                </w:rPr>
              </w:rPrChange>
            </w:rPr>
            <w:delText>–</w:delText>
          </w:r>
          <w:r w:rsidRPr="00022524" w:rsidDel="00F86D4B">
            <w:rPr>
              <w:b/>
              <w:rPrChange w:id="946" w:author="Ye-Kui Wang 00" w:date="2017-11-15T16:17:00Z">
                <w:rPr>
                  <w:noProof/>
                </w:rPr>
              </w:rPrChange>
            </w:rPr>
            <w:tab/>
          </w:r>
          <w:r w:rsidRPr="00022524" w:rsidDel="00F86D4B">
            <w:rPr>
              <w:b/>
              <w:rPrChange w:id="947" w:author="Ye-Kui Wang 00" w:date="2017-11-15T16:17:00Z">
                <w:rPr/>
              </w:rPrChange>
            </w:rPr>
            <w:delText xml:space="preserve">gb_erp_type equal to 1 specifies that the content of the guard band suffices for interpolation of sample values at sub-pel </w:delText>
          </w:r>
          <w:r w:rsidRPr="00022524" w:rsidDel="00F86D4B">
            <w:rPr>
              <w:b/>
              <w:rPrChange w:id="948" w:author="Ye-Kui Wang 00" w:date="2017-11-15T16:17:00Z">
                <w:rPr>
                  <w:noProof/>
                  <w:lang w:val="en-US" w:eastAsia="ko-KR"/>
                </w:rPr>
              </w:rPrChange>
            </w:rPr>
            <w:delText>sample fractional locations</w:delText>
          </w:r>
          <w:r w:rsidRPr="00022524" w:rsidDel="00F86D4B">
            <w:rPr>
              <w:b/>
              <w:rPrChange w:id="949" w:author="Ye-Kui Wang 00" w:date="2017-11-15T16:17:00Z">
                <w:rPr/>
              </w:rPrChange>
            </w:rPr>
            <w:delText xml:space="preserve"> within the </w:delText>
          </w:r>
          <w:r w:rsidRPr="00022524" w:rsidDel="00F86D4B">
            <w:rPr>
              <w:b/>
              <w:rPrChange w:id="950" w:author="Ye-Kui Wang 00" w:date="2017-11-15T16:17:00Z">
                <w:rPr>
                  <w:bCs/>
                  <w:noProof/>
                </w:rPr>
              </w:rPrChange>
            </w:rPr>
            <w:delText>constituent picture</w:delText>
          </w:r>
          <w:r w:rsidRPr="00022524" w:rsidDel="00F86D4B">
            <w:rPr>
              <w:b/>
              <w:rPrChange w:id="951" w:author="Ye-Kui Wang 00" w:date="2017-11-15T16:17:00Z">
                <w:rPr/>
              </w:rPrChange>
            </w:rPr>
            <w:delText>.</w:delText>
          </w:r>
        </w:del>
      </w:moveTo>
    </w:p>
    <w:p w14:paraId="64693E3F" w14:textId="022DD3F9" w:rsidR="00F86D4B" w:rsidRPr="00022524" w:rsidDel="00F86D4B" w:rsidRDefault="00F86D4B">
      <w:pPr>
        <w:pStyle w:val="3N2"/>
        <w:keepNext/>
        <w:ind w:left="6"/>
        <w:rPr>
          <w:del w:id="952" w:author="Robert Skupin" w:date="2017-10-24T11:20:00Z"/>
          <w:b/>
          <w:rPrChange w:id="953" w:author="Ye-Kui Wang 00" w:date="2017-11-15T16:17:00Z">
            <w:rPr>
              <w:del w:id="954" w:author="Robert Skupin" w:date="2017-10-24T11:20:00Z"/>
              <w:sz w:val="18"/>
              <w:szCs w:val="18"/>
            </w:rPr>
          </w:rPrChange>
        </w:rPr>
        <w:pPrChange w:id="955" w:author="Ye-Kui Wang 00" w:date="2017-11-15T16:17:00Z">
          <w:pPr>
            <w:ind w:left="720"/>
            <w:jc w:val="both"/>
          </w:pPr>
        </w:pPrChange>
      </w:pPr>
      <w:moveTo w:id="956" w:author="Robert Skupin" w:date="2017-10-24T11:20:00Z">
        <w:del w:id="957" w:author="Robert Skupin" w:date="2017-10-24T11:20:00Z">
          <w:r w:rsidRPr="00022524" w:rsidDel="00F86D4B">
            <w:rPr>
              <w:b/>
              <w:rPrChange w:id="958" w:author="Ye-Kui Wang 00" w:date="2017-11-15T16:17:00Z">
                <w:rPr>
                  <w:sz w:val="18"/>
                  <w:szCs w:val="18"/>
                </w:rPr>
              </w:rPrChange>
            </w:rPr>
            <w:delText xml:space="preserve">NOTE – gb_erp_type equal to 1 could be used when the boundary samples of a </w:delText>
          </w:r>
          <w:r w:rsidRPr="00022524" w:rsidDel="00F86D4B">
            <w:rPr>
              <w:b/>
              <w:rPrChange w:id="959" w:author="Ye-Kui Wang 00" w:date="2017-11-15T16:17:00Z">
                <w:rPr>
                  <w:bCs/>
                  <w:noProof/>
                  <w:sz w:val="20"/>
                </w:rPr>
              </w:rPrChange>
            </w:rPr>
            <w:delText>constituent picture</w:delText>
          </w:r>
          <w:r w:rsidRPr="00022524" w:rsidDel="00F86D4B">
            <w:rPr>
              <w:b/>
              <w:rPrChange w:id="960" w:author="Ye-Kui Wang 00" w:date="2017-11-15T16:17:00Z">
                <w:rPr>
                  <w:sz w:val="18"/>
                  <w:szCs w:val="18"/>
                </w:rPr>
              </w:rPrChange>
            </w:rPr>
            <w:delText xml:space="preserve"> have been copied horizontally to the guard band.</w:delText>
          </w:r>
        </w:del>
      </w:moveTo>
    </w:p>
    <w:p w14:paraId="3485F4D8" w14:textId="3CE7AEA5" w:rsidR="00F86D4B" w:rsidRPr="00022524" w:rsidDel="00F86D4B" w:rsidRDefault="00F86D4B">
      <w:pPr>
        <w:pStyle w:val="3N2"/>
        <w:keepNext/>
        <w:ind w:left="6"/>
        <w:rPr>
          <w:del w:id="961" w:author="Robert Skupin" w:date="2017-10-24T11:20:00Z"/>
          <w:b/>
          <w:rPrChange w:id="962" w:author="Ye-Kui Wang 00" w:date="2017-11-15T16:17:00Z">
            <w:rPr>
              <w:del w:id="963" w:author="Robert Skupin" w:date="2017-10-24T11:20:00Z"/>
              <w:noProof/>
              <w:lang w:val="en-CA"/>
            </w:rPr>
          </w:rPrChange>
        </w:rPr>
        <w:pPrChange w:id="964" w:author="Ye-Kui Wang 00" w:date="2017-11-15T16:17:00Z">
          <w:pPr>
            <w:pStyle w:val="enumlev1"/>
            <w:ind w:left="397"/>
          </w:pPr>
        </w:pPrChange>
      </w:pPr>
      <w:moveTo w:id="965" w:author="Robert Skupin" w:date="2017-10-24T11:20:00Z">
        <w:del w:id="966" w:author="Robert Skupin" w:date="2017-10-24T11:20:00Z">
          <w:r w:rsidRPr="00022524" w:rsidDel="00F86D4B">
            <w:rPr>
              <w:b/>
              <w:rPrChange w:id="967" w:author="Ye-Kui Wang 00" w:date="2017-11-15T16:17:00Z">
                <w:rPr>
                  <w:noProof/>
                </w:rPr>
              </w:rPrChange>
            </w:rPr>
            <w:delText>–</w:delText>
          </w:r>
          <w:r w:rsidRPr="00022524" w:rsidDel="00F86D4B">
            <w:rPr>
              <w:b/>
              <w:rPrChange w:id="968" w:author="Ye-Kui Wang 00" w:date="2017-11-15T16:17:00Z">
                <w:rPr>
                  <w:noProof/>
                </w:rPr>
              </w:rPrChange>
            </w:rPr>
            <w:tab/>
          </w:r>
          <w:r w:rsidRPr="00022524" w:rsidDel="00F86D4B">
            <w:rPr>
              <w:b/>
              <w:rPrChange w:id="969" w:author="Ye-Kui Wang 00" w:date="2017-11-15T16:17:00Z">
                <w:rPr/>
              </w:rPrChange>
            </w:rPr>
            <w:delText>gb_erp_type</w:delText>
          </w:r>
          <w:r w:rsidRPr="00022524" w:rsidDel="00F86D4B">
            <w:rPr>
              <w:b/>
              <w:rPrChange w:id="970" w:author="Ye-Kui Wang 00" w:date="2017-11-15T16:17:00Z">
                <w:rPr>
                  <w:noProof/>
                </w:rPr>
              </w:rPrChange>
            </w:rPr>
            <w:delText xml:space="preserve"> equal to 2 specifies that the content of the guard band represents actual picture content at quality that gradually changes from the picture quality of the </w:delText>
          </w:r>
          <w:r w:rsidRPr="00022524" w:rsidDel="00F86D4B">
            <w:rPr>
              <w:b/>
              <w:rPrChange w:id="971" w:author="Ye-Kui Wang 00" w:date="2017-11-15T16:17:00Z">
                <w:rPr>
                  <w:bCs/>
                  <w:noProof/>
                </w:rPr>
              </w:rPrChange>
            </w:rPr>
            <w:delText>constituent picture</w:delText>
          </w:r>
          <w:r w:rsidRPr="00022524" w:rsidDel="00F86D4B">
            <w:rPr>
              <w:b/>
              <w:rPrChange w:id="972" w:author="Ye-Kui Wang 00" w:date="2017-11-15T16:17:00Z">
                <w:rPr>
                  <w:noProof/>
                </w:rPr>
              </w:rPrChange>
            </w:rPr>
            <w:delText>.</w:delText>
          </w:r>
        </w:del>
      </w:moveTo>
    </w:p>
    <w:p w14:paraId="120EC2E9" w14:textId="18FFF97B" w:rsidR="00F86D4B" w:rsidRPr="00022524" w:rsidDel="00F86D4B" w:rsidRDefault="00F86D4B">
      <w:pPr>
        <w:pStyle w:val="3N2"/>
        <w:keepNext/>
        <w:ind w:left="6"/>
        <w:rPr>
          <w:del w:id="973" w:author="Robert Skupin" w:date="2017-10-24T11:20:00Z"/>
          <w:b/>
          <w:rPrChange w:id="974" w:author="Ye-Kui Wang 00" w:date="2017-11-15T16:17:00Z">
            <w:rPr>
              <w:del w:id="975" w:author="Robert Skupin" w:date="2017-10-24T11:20:00Z"/>
              <w:noProof/>
              <w:lang w:val="en-CA"/>
            </w:rPr>
          </w:rPrChange>
        </w:rPr>
        <w:pPrChange w:id="976" w:author="Ye-Kui Wang 00" w:date="2017-11-15T16:17:00Z">
          <w:pPr>
            <w:pStyle w:val="enumlev1"/>
            <w:ind w:left="397"/>
          </w:pPr>
        </w:pPrChange>
      </w:pPr>
      <w:moveTo w:id="977" w:author="Robert Skupin" w:date="2017-10-24T11:20:00Z">
        <w:del w:id="978" w:author="Robert Skupin" w:date="2017-10-24T11:20:00Z">
          <w:r w:rsidRPr="00022524" w:rsidDel="00F86D4B">
            <w:rPr>
              <w:b/>
              <w:rPrChange w:id="979" w:author="Ye-Kui Wang 00" w:date="2017-11-15T16:17:00Z">
                <w:rPr>
                  <w:noProof/>
                </w:rPr>
              </w:rPrChange>
            </w:rPr>
            <w:delText>–</w:delText>
          </w:r>
          <w:r w:rsidRPr="00022524" w:rsidDel="00F86D4B">
            <w:rPr>
              <w:b/>
              <w:rPrChange w:id="980" w:author="Ye-Kui Wang 00" w:date="2017-11-15T16:17:00Z">
                <w:rPr>
                  <w:noProof/>
                </w:rPr>
              </w:rPrChange>
            </w:rPr>
            <w:tab/>
          </w:r>
          <w:r w:rsidRPr="00022524" w:rsidDel="00F86D4B">
            <w:rPr>
              <w:b/>
              <w:rPrChange w:id="981" w:author="Ye-Kui Wang 00" w:date="2017-11-15T16:17:00Z">
                <w:rPr/>
              </w:rPrChange>
            </w:rPr>
            <w:delText>gb_erp_type</w:delText>
          </w:r>
          <w:r w:rsidRPr="00022524" w:rsidDel="00F86D4B">
            <w:rPr>
              <w:b/>
              <w:rPrChange w:id="982" w:author="Ye-Kui Wang 00" w:date="2017-11-15T16:17:00Z">
                <w:rPr>
                  <w:noProof/>
                </w:rPr>
              </w:rPrChange>
            </w:rPr>
            <w:delText xml:space="preserve"> equal to 3 specifies that the content of the guard bands represents actual picture content at a similar level of quality of the </w:delText>
          </w:r>
          <w:r w:rsidRPr="00022524" w:rsidDel="00F86D4B">
            <w:rPr>
              <w:b/>
              <w:rPrChange w:id="983" w:author="Ye-Kui Wang 00" w:date="2017-11-15T16:17:00Z">
                <w:rPr>
                  <w:bCs/>
                  <w:noProof/>
                </w:rPr>
              </w:rPrChange>
            </w:rPr>
            <w:delText>constituent picture</w:delText>
          </w:r>
          <w:r w:rsidRPr="00022524" w:rsidDel="00F86D4B">
            <w:rPr>
              <w:b/>
              <w:rPrChange w:id="984" w:author="Ye-Kui Wang 00" w:date="2017-11-15T16:17:00Z">
                <w:rPr>
                  <w:noProof/>
                </w:rPr>
              </w:rPrChange>
            </w:rPr>
            <w:delText>.</w:delText>
          </w:r>
        </w:del>
      </w:moveTo>
    </w:p>
    <w:p w14:paraId="5B582036" w14:textId="27456801" w:rsidR="00F86D4B" w:rsidRPr="00022524" w:rsidDel="00F86D4B" w:rsidRDefault="00F86D4B">
      <w:pPr>
        <w:pStyle w:val="3N2"/>
        <w:keepNext/>
        <w:ind w:left="6"/>
        <w:rPr>
          <w:del w:id="985" w:author="Robert Skupin" w:date="2017-10-24T11:20:00Z"/>
          <w:b/>
          <w:rPrChange w:id="986" w:author="Ye-Kui Wang 00" w:date="2017-11-15T16:17:00Z">
            <w:rPr>
              <w:del w:id="987" w:author="Robert Skupin" w:date="2017-10-24T11:20:00Z"/>
              <w:noProof/>
              <w:lang w:eastAsia="zh-CN"/>
            </w:rPr>
          </w:rPrChange>
        </w:rPr>
        <w:pPrChange w:id="988" w:author="Ye-Kui Wang 00" w:date="2017-11-15T16:17:00Z">
          <w:pPr>
            <w:pStyle w:val="enumlev1"/>
            <w:ind w:left="397"/>
          </w:pPr>
        </w:pPrChange>
      </w:pPr>
      <w:moveTo w:id="989" w:author="Robert Skupin" w:date="2017-10-24T11:20:00Z">
        <w:del w:id="990" w:author="Robert Skupin" w:date="2017-10-24T11:20:00Z">
          <w:r w:rsidRPr="00022524" w:rsidDel="00F86D4B">
            <w:rPr>
              <w:b/>
              <w:rPrChange w:id="991" w:author="Ye-Kui Wang 00" w:date="2017-11-15T16:17:00Z">
                <w:rPr>
                  <w:noProof/>
                </w:rPr>
              </w:rPrChange>
            </w:rPr>
            <w:delText>–</w:delText>
          </w:r>
          <w:r w:rsidRPr="00022524" w:rsidDel="00F86D4B">
            <w:rPr>
              <w:b/>
              <w:rPrChange w:id="992" w:author="Ye-Kui Wang 00" w:date="2017-11-15T16:17:00Z">
                <w:rPr>
                  <w:noProof/>
                </w:rPr>
              </w:rPrChange>
            </w:rPr>
            <w:tab/>
          </w:r>
          <w:r w:rsidRPr="00022524" w:rsidDel="00F86D4B">
            <w:rPr>
              <w:b/>
              <w:rPrChange w:id="993" w:author="Ye-Kui Wang 00" w:date="2017-11-15T16:17:00Z">
                <w:rPr/>
              </w:rPrChange>
            </w:rPr>
            <w:delText>gb_erp_type</w:delText>
          </w:r>
          <w:r w:rsidRPr="00022524" w:rsidDel="00F86D4B">
            <w:rPr>
              <w:b/>
              <w:rPrChange w:id="994" w:author="Ye-Kui Wang 00" w:date="2017-11-15T16:17:00Z">
                <w:rPr>
                  <w:noProof/>
                </w:rPr>
              </w:rPrChange>
            </w:rPr>
            <w:delText xml:space="preserve"> values greater than 3 are reserved. Decoders shall </w:delText>
          </w:r>
          <w:r w:rsidRPr="00022524" w:rsidDel="00F86D4B">
            <w:rPr>
              <w:b/>
              <w:rPrChange w:id="995" w:author="Ye-Kui Wang 00" w:date="2017-11-15T16:17:00Z">
                <w:rPr>
                  <w:bCs/>
                  <w:noProof/>
                </w:rPr>
              </w:rPrChange>
            </w:rPr>
            <w:delText xml:space="preserve">ignore the value of </w:delText>
          </w:r>
          <w:r w:rsidRPr="00022524" w:rsidDel="00F86D4B">
            <w:rPr>
              <w:b/>
              <w:rPrChange w:id="996" w:author="Ye-Kui Wang 00" w:date="2017-11-15T16:17:00Z">
                <w:rPr/>
              </w:rPrChange>
            </w:rPr>
            <w:delText>gb_erp_type</w:delText>
          </w:r>
          <w:r w:rsidRPr="00022524" w:rsidDel="00F86D4B">
            <w:rPr>
              <w:b/>
              <w:rPrChange w:id="997" w:author="Ye-Kui Wang 00" w:date="2017-11-15T16:17:00Z">
                <w:rPr>
                  <w:bCs/>
                  <w:noProof/>
                  <w:lang w:val="en-US"/>
                </w:rPr>
              </w:rPrChange>
            </w:rPr>
            <w:delText xml:space="preserve"> when the value is greater than 3.</w:delText>
          </w:r>
        </w:del>
      </w:moveTo>
    </w:p>
    <w:p w14:paraId="5ED8A0F7" w14:textId="1FD3962D" w:rsidR="00F86D4B" w:rsidRPr="00022524" w:rsidDel="00F86D4B" w:rsidRDefault="00F86D4B">
      <w:pPr>
        <w:pStyle w:val="3N2"/>
        <w:keepNext/>
        <w:ind w:left="6"/>
        <w:rPr>
          <w:del w:id="998" w:author="Robert Skupin" w:date="2017-10-24T11:21:00Z"/>
          <w:b/>
          <w:rPrChange w:id="999" w:author="Ye-Kui Wang 00" w:date="2017-11-15T16:17:00Z">
            <w:rPr>
              <w:del w:id="1000" w:author="Robert Skupin" w:date="2017-10-24T11:21:00Z"/>
              <w:rFonts w:eastAsia="Malgun Gothic"/>
              <w:noProof/>
              <w:sz w:val="20"/>
              <w:lang w:eastAsia="zh-CN"/>
            </w:rPr>
          </w:rPrChange>
        </w:rPr>
        <w:pPrChange w:id="1001" w:author="Ye-Kui Wang 00" w:date="2017-11-15T16:17:00Z">
          <w:pPr>
            <w:jc w:val="both"/>
          </w:pPr>
        </w:pPrChange>
      </w:pPr>
      <w:moveTo w:id="1002" w:author="Robert Skupin" w:date="2017-10-24T11:20:00Z">
        <w:del w:id="1003" w:author="Robert Skupin" w:date="2017-10-24T11:21:00Z">
          <w:r w:rsidRPr="007B1F08" w:rsidDel="00F86D4B">
            <w:rPr>
              <w:b/>
            </w:rPr>
            <w:delText>erp</w:delText>
          </w:r>
          <w:r w:rsidRPr="00022524" w:rsidDel="00F86D4B">
            <w:rPr>
              <w:b/>
              <w:rPrChange w:id="1004" w:author="Ye-Kui Wang 00" w:date="2017-11-15T16:17:00Z">
                <w:rPr>
                  <w:sz w:val="20"/>
                </w:rPr>
              </w:rPrChange>
            </w:rPr>
            <w:delText>_</w:delText>
          </w:r>
          <w:r w:rsidRPr="00022524" w:rsidDel="00F86D4B">
            <w:rPr>
              <w:b/>
            </w:rPr>
            <w:delText>reserved_zero_2bits</w:delText>
          </w:r>
          <w:r w:rsidRPr="00022524" w:rsidDel="00F86D4B">
            <w:rPr>
              <w:b/>
              <w:rPrChange w:id="1005" w:author="Ye-Kui Wang 00" w:date="2017-11-15T16:17:00Z">
                <w:rPr>
                  <w:rFonts w:eastAsia="Malgun Gothic"/>
                  <w:noProof/>
                  <w:sz w:val="20"/>
                  <w:lang w:eastAsia="zh-CN"/>
                </w:rPr>
              </w:rPrChange>
            </w:rPr>
            <w:delText xml:space="preserve"> shall be equal to 0</w:delText>
          </w:r>
          <w:r w:rsidRPr="00022524" w:rsidDel="00F86D4B">
            <w:rPr>
              <w:b/>
              <w:rPrChange w:id="1006" w:author="Ye-Kui Wang 00" w:date="2017-11-15T16:17:00Z">
                <w:rPr>
                  <w:bCs/>
                  <w:noProof/>
                  <w:sz w:val="20"/>
                </w:rPr>
              </w:rPrChange>
            </w:rPr>
            <w:delText xml:space="preserve"> in bitstreams conforming to this version of this Specification. Other values for </w:delText>
          </w:r>
          <w:r w:rsidRPr="00022524" w:rsidDel="00F86D4B">
            <w:rPr>
              <w:b/>
              <w:rPrChange w:id="1007" w:author="Ye-Kui Wang 00" w:date="2017-11-15T16:17:00Z">
                <w:rPr>
                  <w:noProof/>
                  <w:sz w:val="20"/>
                </w:rPr>
              </w:rPrChange>
            </w:rPr>
            <w:delText>erp_reserved_zero_2bits</w:delText>
          </w:r>
          <w:r w:rsidRPr="00022524" w:rsidDel="00F86D4B">
            <w:rPr>
              <w:b/>
              <w:rPrChange w:id="1008" w:author="Ye-Kui Wang 00" w:date="2017-11-15T16:17:00Z">
                <w:rPr>
                  <w:bCs/>
                  <w:noProof/>
                  <w:sz w:val="20"/>
                </w:rPr>
              </w:rPrChange>
            </w:rPr>
            <w:delText xml:space="preserve"> are reserved for future use by ITU-T | ISO/IEC. Decoders shall ignore the value of </w:delText>
          </w:r>
          <w:r w:rsidRPr="00022524" w:rsidDel="00F86D4B">
            <w:rPr>
              <w:b/>
              <w:rPrChange w:id="1009" w:author="Ye-Kui Wang 00" w:date="2017-11-15T16:17:00Z">
                <w:rPr>
                  <w:noProof/>
                  <w:sz w:val="20"/>
                </w:rPr>
              </w:rPrChange>
            </w:rPr>
            <w:delText>erp_reserved_zero_2bits</w:delText>
          </w:r>
          <w:r w:rsidRPr="00022524" w:rsidDel="00F86D4B">
            <w:rPr>
              <w:b/>
              <w:rPrChange w:id="1010" w:author="Ye-Kui Wang 00" w:date="2017-11-15T16:17:00Z">
                <w:rPr>
                  <w:rFonts w:eastAsia="Malgun Gothic"/>
                  <w:noProof/>
                  <w:sz w:val="20"/>
                  <w:lang w:eastAsia="zh-CN"/>
                </w:rPr>
              </w:rPrChange>
            </w:rPr>
            <w:delText>.</w:delText>
          </w:r>
        </w:del>
      </w:moveTo>
    </w:p>
    <w:moveToRangeEnd w:id="695"/>
    <w:p w14:paraId="27A3DF0B" w14:textId="1334ED34" w:rsidR="00F86D4B" w:rsidRPr="00022524" w:rsidDel="00F86D4B" w:rsidRDefault="00F86D4B">
      <w:pPr>
        <w:pStyle w:val="3N2"/>
        <w:keepNext/>
        <w:ind w:left="6"/>
        <w:rPr>
          <w:del w:id="1011" w:author="Robert Skupin" w:date="2017-10-24T11:21:00Z"/>
          <w:b/>
          <w:rPrChange w:id="1012" w:author="Ye-Kui Wang 00" w:date="2017-11-15T16:17:00Z">
            <w:rPr>
              <w:del w:id="1013" w:author="Robert Skupin" w:date="2017-10-24T11:21:00Z"/>
              <w:rFonts w:eastAsia="Malgun Gothic"/>
              <w:noProof/>
              <w:sz w:val="20"/>
            </w:rPr>
          </w:rPrChange>
        </w:rPr>
        <w:pPrChange w:id="1014" w:author="Ye-Kui Wang 00" w:date="2017-11-15T16:17:00Z">
          <w:pPr>
            <w:tabs>
              <w:tab w:val="clear" w:pos="360"/>
              <w:tab w:val="clear" w:pos="720"/>
              <w:tab w:val="clear" w:pos="1080"/>
              <w:tab w:val="clear" w:pos="1440"/>
              <w:tab w:val="left" w:pos="794"/>
              <w:tab w:val="left" w:pos="1191"/>
              <w:tab w:val="left" w:pos="1588"/>
              <w:tab w:val="left" w:pos="1985"/>
            </w:tabs>
            <w:spacing w:before="86"/>
            <w:ind w:left="397" w:hanging="397"/>
            <w:jc w:val="both"/>
          </w:pPr>
        </w:pPrChange>
      </w:pPr>
    </w:p>
    <w:p w14:paraId="2C7C8BB0" w14:textId="6BCF5944" w:rsidR="006C0C3E" w:rsidRPr="00022524" w:rsidDel="007E298C" w:rsidRDefault="006C0C3E">
      <w:pPr>
        <w:pStyle w:val="3N2"/>
        <w:keepNext/>
        <w:ind w:left="6"/>
        <w:rPr>
          <w:del w:id="1015" w:author="Ye-Kui Wang" w:date="2017-10-19T04:35:00Z"/>
          <w:b/>
          <w:rPrChange w:id="1016" w:author="Ye-Kui Wang 00" w:date="2017-11-15T16:17:00Z">
            <w:rPr>
              <w:del w:id="1017" w:author="Ye-Kui Wang" w:date="2017-10-19T04:35:00Z"/>
              <w:sz w:val="20"/>
              <w:lang w:val="en-GB"/>
            </w:rPr>
          </w:rPrChange>
        </w:rPr>
        <w:pPrChange w:id="1018" w:author="Ye-Kui Wang 00" w:date="2017-11-15T16:17:00Z">
          <w:pPr>
            <w:jc w:val="both"/>
          </w:pPr>
        </w:pPrChange>
      </w:pPr>
      <w:del w:id="1019" w:author="Ye-Kui Wang" w:date="2017-10-19T04:35:00Z">
        <w:r w:rsidRPr="00022524" w:rsidDel="007E298C">
          <w:rPr>
            <w:b/>
          </w:rPr>
          <w:delText>erp_rotation_flag</w:delText>
        </w:r>
        <w:r w:rsidRPr="00022524" w:rsidDel="007E298C">
          <w:rPr>
            <w:b/>
            <w:rPrChange w:id="1020" w:author="Ye-Kui Wang 00" w:date="2017-11-15T16:17:00Z">
              <w:rPr>
                <w:sz w:val="20"/>
                <w:lang w:val="en-GB"/>
              </w:rPr>
            </w:rPrChange>
          </w:rPr>
          <w:delText xml:space="preserve"> equal to 1 indicates that a rotation for conversion between the global and local coordinate systems </w:delText>
        </w:r>
        <w:r w:rsidRPr="00022524" w:rsidDel="007E298C">
          <w:rPr>
            <w:b/>
            <w:rPrChange w:id="1021" w:author="Ye-Kui Wang 00" w:date="2017-11-15T16:17:00Z">
              <w:rPr>
                <w:bCs/>
                <w:sz w:val="20"/>
                <w:lang w:val="en-GB"/>
              </w:rPr>
            </w:rPrChange>
          </w:rPr>
          <w:delText>applies</w:delText>
        </w:r>
        <w:r w:rsidRPr="00022524" w:rsidDel="007E298C">
          <w:rPr>
            <w:b/>
            <w:rPrChange w:id="1022" w:author="Ye-Kui Wang 00" w:date="2017-11-15T16:17:00Z">
              <w:rPr>
                <w:sz w:val="20"/>
                <w:lang w:val="en-GB"/>
              </w:rPr>
            </w:rPrChange>
          </w:rPr>
          <w:delText>. erp_rotation_flag equal to 0 indicates that no rotation is applied and the global and local coordinate systems are identical.</w:delText>
        </w:r>
      </w:del>
    </w:p>
    <w:p w14:paraId="4107AC1D" w14:textId="7BD9D4EE" w:rsidR="006A3BBB" w:rsidRPr="00022524" w:rsidDel="007E298C" w:rsidRDefault="006A3BBB">
      <w:pPr>
        <w:pStyle w:val="3N2"/>
        <w:keepNext/>
        <w:ind w:left="6"/>
        <w:rPr>
          <w:del w:id="1023" w:author="Ye-Kui Wang" w:date="2017-10-19T04:35:00Z"/>
          <w:b/>
          <w:rPrChange w:id="1024" w:author="Ye-Kui Wang 00" w:date="2017-11-15T16:17:00Z">
            <w:rPr>
              <w:del w:id="1025" w:author="Ye-Kui Wang" w:date="2017-10-19T04:35:00Z"/>
              <w:sz w:val="20"/>
            </w:rPr>
          </w:rPrChange>
        </w:rPr>
        <w:pPrChange w:id="1026" w:author="Ye-Kui Wang 00" w:date="2017-11-15T16:17:00Z">
          <w:pPr>
            <w:jc w:val="both"/>
          </w:pPr>
        </w:pPrChange>
      </w:pPr>
      <w:del w:id="1027" w:author="Ye-Kui Wang" w:date="2017-10-19T04:35:00Z">
        <w:r w:rsidRPr="00022524" w:rsidDel="007E298C">
          <w:rPr>
            <w:b/>
          </w:rPr>
          <w:delText>erp_explicit_coverage_</w:delText>
        </w:r>
        <w:r w:rsidR="00727427" w:rsidRPr="00022524" w:rsidDel="007E298C">
          <w:rPr>
            <w:b/>
          </w:rPr>
          <w:delText>range</w:delText>
        </w:r>
        <w:r w:rsidRPr="00022524" w:rsidDel="007E298C">
          <w:rPr>
            <w:b/>
          </w:rPr>
          <w:delText>_flag</w:delText>
        </w:r>
        <w:r w:rsidRPr="00022524" w:rsidDel="007E298C">
          <w:rPr>
            <w:b/>
            <w:rPrChange w:id="1028" w:author="Ye-Kui Wang 00" w:date="2017-11-15T16:17:00Z">
              <w:rPr>
                <w:sz w:val="20"/>
              </w:rPr>
            </w:rPrChange>
          </w:rPr>
          <w:delText xml:space="preserve"> indicates the presence of syntax elements that describe the </w:delText>
        </w:r>
        <w:r w:rsidR="00755776" w:rsidRPr="00022524" w:rsidDel="007E298C">
          <w:rPr>
            <w:b/>
            <w:rPrChange w:id="1029" w:author="Ye-Kui Wang 00" w:date="2017-11-15T16:17:00Z">
              <w:rPr>
                <w:sz w:val="20"/>
              </w:rPr>
            </w:rPrChange>
          </w:rPr>
          <w:delText>coverage sphere region.</w:delText>
        </w:r>
      </w:del>
    </w:p>
    <w:p w14:paraId="5E62B1D2" w14:textId="6987CA14" w:rsidR="006A3BBB" w:rsidRPr="00022524" w:rsidDel="007E298C" w:rsidRDefault="006A3BBB">
      <w:pPr>
        <w:pStyle w:val="3N2"/>
        <w:keepNext/>
        <w:ind w:left="6"/>
        <w:rPr>
          <w:del w:id="1030" w:author="Ye-Kui Wang" w:date="2017-10-19T04:35:00Z"/>
          <w:b/>
          <w:rPrChange w:id="1031" w:author="Ye-Kui Wang 00" w:date="2017-11-15T16:17:00Z">
            <w:rPr>
              <w:del w:id="1032" w:author="Ye-Kui Wang" w:date="2017-10-19T04:35:00Z"/>
              <w:sz w:val="20"/>
            </w:rPr>
          </w:rPrChange>
        </w:rPr>
        <w:pPrChange w:id="1033" w:author="Ye-Kui Wang 00" w:date="2017-11-15T16:17:00Z">
          <w:pPr>
            <w:jc w:val="both"/>
          </w:pPr>
        </w:pPrChange>
      </w:pPr>
      <w:del w:id="1034" w:author="Ye-Kui Wang" w:date="2017-10-19T04:35:00Z">
        <w:r w:rsidRPr="002F6303" w:rsidDel="007E298C">
          <w:rPr>
            <w:b/>
          </w:rPr>
          <w:delText>erp</w:delText>
        </w:r>
        <w:r w:rsidRPr="00022524" w:rsidDel="007E298C">
          <w:rPr>
            <w:b/>
            <w:rPrChange w:id="1035" w:author="Ye-Kui Wang 00" w:date="2017-11-15T16:17:00Z">
              <w:rPr>
                <w:sz w:val="20"/>
              </w:rPr>
            </w:rPrChange>
          </w:rPr>
          <w:delText>_</w:delText>
        </w:r>
        <w:r w:rsidRPr="00022524" w:rsidDel="007E298C">
          <w:rPr>
            <w:b/>
          </w:rPr>
          <w:delText>reserved_zero_4bits</w:delText>
        </w:r>
        <w:r w:rsidRPr="00022524" w:rsidDel="007E298C">
          <w:rPr>
            <w:b/>
            <w:rPrChange w:id="1036" w:author="Ye-Kui Wang 00" w:date="2017-11-15T16:17:00Z">
              <w:rPr>
                <w:bCs/>
                <w:szCs w:val="22"/>
              </w:rPr>
            </w:rPrChange>
          </w:rPr>
          <w:delText xml:space="preserve">, </w:delText>
        </w:r>
        <w:r w:rsidRPr="00022524" w:rsidDel="007E298C">
          <w:rPr>
            <w:b/>
            <w:rPrChange w:id="1037" w:author="Ye-Kui Wang 00" w:date="2017-11-15T16:17:00Z">
              <w:rPr>
                <w:sz w:val="20"/>
              </w:rPr>
            </w:rPrChange>
          </w:rPr>
          <w:delText>when present, shall be equal to 0 in bitstreams conforming to this version of this Specification. Other values for erp_reserved_zero_4bits are reserved for future use by ITU-T | ISO/IEC. Decoders shall ignore the value of erp_reserved_zero_4bits.</w:delText>
        </w:r>
      </w:del>
    </w:p>
    <w:p w14:paraId="0B4CA49A" w14:textId="3C1CD89A" w:rsidR="006A3BBB" w:rsidRPr="00022524" w:rsidDel="007E298C" w:rsidRDefault="006A3BBB">
      <w:pPr>
        <w:pStyle w:val="3N2"/>
        <w:keepNext/>
        <w:ind w:left="6"/>
        <w:rPr>
          <w:del w:id="1038" w:author="Ye-Kui Wang" w:date="2017-10-19T04:35:00Z"/>
          <w:b/>
          <w:rPrChange w:id="1039" w:author="Ye-Kui Wang 00" w:date="2017-11-15T16:17:00Z">
            <w:rPr>
              <w:del w:id="1040" w:author="Ye-Kui Wang" w:date="2017-10-19T04:35:00Z"/>
              <w:rFonts w:eastAsia="Malgun Gothic"/>
              <w:sz w:val="20"/>
              <w:lang w:eastAsia="ko-KR"/>
            </w:rPr>
          </w:rPrChange>
        </w:rPr>
        <w:pPrChange w:id="1041" w:author="Ye-Kui Wang 00" w:date="2017-11-15T16:17:00Z">
          <w:pPr>
            <w:jc w:val="both"/>
          </w:pPr>
        </w:pPrChange>
      </w:pPr>
      <w:del w:id="1042" w:author="Ye-Kui Wang" w:date="2017-10-19T04:35:00Z">
        <w:r w:rsidRPr="00022524" w:rsidDel="007E298C">
          <w:rPr>
            <w:b/>
            <w:rPrChange w:id="1043" w:author="Ye-Kui Wang 00" w:date="2017-11-15T16:17:00Z">
              <w:rPr>
                <w:rFonts w:eastAsia="Malgun Gothic"/>
                <w:b/>
                <w:noProof/>
                <w:sz w:val="20"/>
                <w:lang w:eastAsia="zh-CN"/>
              </w:rPr>
            </w:rPrChange>
          </w:rPr>
          <w:delText>erp_</w:delText>
        </w:r>
        <w:r w:rsidRPr="00022524" w:rsidDel="007E298C">
          <w:rPr>
            <w:b/>
            <w:rPrChange w:id="1044" w:author="Ye-Kui Wang 00" w:date="2017-11-15T16:17:00Z">
              <w:rPr>
                <w:b/>
                <w:bCs/>
                <w:color w:val="000000"/>
                <w:sz w:val="20"/>
              </w:rPr>
            </w:rPrChange>
          </w:rPr>
          <w:delText>yaw_rotation</w:delText>
        </w:r>
        <w:r w:rsidRPr="00022524" w:rsidDel="007E298C">
          <w:rPr>
            <w:b/>
            <w:rPrChange w:id="1045" w:author="Ye-Kui Wang 00" w:date="2017-11-15T16:17:00Z">
              <w:rPr>
                <w:sz w:val="20"/>
              </w:rPr>
            </w:rPrChange>
          </w:rPr>
          <w:delText xml:space="preserve"> specifies the value of the yaw rotation angle, in units of </w:delText>
        </w:r>
        <w:r w:rsidRPr="00022524" w:rsidDel="007E298C">
          <w:rPr>
            <w:b/>
            <w:rPrChange w:id="1046" w:author="Ye-Kui Wang 00" w:date="2017-11-15T16:17:00Z">
              <w:rPr>
                <w:rFonts w:eastAsia="Malgun Gothic"/>
                <w:sz w:val="20"/>
                <w:lang w:eastAsia="ko-KR"/>
              </w:rPr>
            </w:rPrChange>
          </w:rPr>
          <w:delText>2</w:delText>
        </w:r>
        <w:r w:rsidRPr="00022524" w:rsidDel="007E298C">
          <w:rPr>
            <w:b/>
            <w:rPrChange w:id="1047" w:author="Ye-Kui Wang 00" w:date="2017-11-15T16:17:00Z">
              <w:rPr>
                <w:rFonts w:eastAsia="Malgun Gothic"/>
                <w:sz w:val="20"/>
                <w:vertAlign w:val="superscript"/>
                <w:lang w:eastAsia="ko-KR"/>
              </w:rPr>
            </w:rPrChange>
          </w:rPr>
          <w:delText>−sp</w:delText>
        </w:r>
        <w:r w:rsidRPr="00022524" w:rsidDel="007E298C">
          <w:rPr>
            <w:b/>
            <w:rPrChange w:id="1048" w:author="Ye-Kui Wang 00" w:date="2017-11-15T16:17:00Z">
              <w:rPr>
                <w:rFonts w:eastAsia="Malgun Gothic"/>
                <w:sz w:val="20"/>
                <w:lang w:eastAsia="ko-KR"/>
              </w:rPr>
            </w:rPrChange>
          </w:rPr>
          <w:delText xml:space="preserve"> </w:delText>
        </w:r>
        <w:r w:rsidRPr="00022524" w:rsidDel="007E298C">
          <w:rPr>
            <w:b/>
            <w:rPrChange w:id="1049" w:author="Ye-Kui Wang 00" w:date="2017-11-15T16:17:00Z">
              <w:rPr>
                <w:sz w:val="20"/>
              </w:rPr>
            </w:rPrChange>
          </w:rPr>
          <w:delText xml:space="preserve">degrees. The value of erp_yaw_rotation shall be in the range of </w:delText>
        </w:r>
        <w:r w:rsidRPr="00022524" w:rsidDel="007E298C">
          <w:rPr>
            <w:b/>
            <w:rPrChange w:id="1050" w:author="Ye-Kui Wang 00" w:date="2017-11-15T16:17:00Z">
              <w:rPr>
                <w:rFonts w:eastAsia="Malgun Gothic"/>
                <w:sz w:val="20"/>
                <w:lang w:eastAsia="ko-KR"/>
              </w:rPr>
            </w:rPrChange>
          </w:rPr>
          <w:delText>−</w:delText>
        </w:r>
        <w:r w:rsidRPr="00022524" w:rsidDel="007E298C">
          <w:rPr>
            <w:b/>
            <w:rPrChange w:id="1051" w:author="Ye-Kui Wang 00" w:date="2017-11-15T16:17:00Z">
              <w:rPr>
                <w:sz w:val="20"/>
              </w:rPr>
            </w:rPrChange>
          </w:rPr>
          <w:delText>180 * 2</w:delText>
        </w:r>
        <w:r w:rsidRPr="00022524" w:rsidDel="007E298C">
          <w:rPr>
            <w:b/>
            <w:rPrChange w:id="1052" w:author="Ye-Kui Wang 00" w:date="2017-11-15T16:17:00Z">
              <w:rPr>
                <w:sz w:val="20"/>
                <w:vertAlign w:val="superscript"/>
              </w:rPr>
            </w:rPrChange>
          </w:rPr>
          <w:delText>16</w:delText>
        </w:r>
        <w:r w:rsidRPr="00022524" w:rsidDel="007E298C">
          <w:rPr>
            <w:b/>
            <w:rPrChange w:id="1053" w:author="Ye-Kui Wang 00" w:date="2017-11-15T16:17:00Z">
              <w:rPr>
                <w:sz w:val="20"/>
              </w:rPr>
            </w:rPrChange>
          </w:rPr>
          <w:delText xml:space="preserve"> (i.e., </w:delText>
        </w:r>
        <w:r w:rsidRPr="00022524" w:rsidDel="007E298C">
          <w:rPr>
            <w:b/>
            <w:rPrChange w:id="1054" w:author="Ye-Kui Wang 00" w:date="2017-11-15T16:17:00Z">
              <w:rPr>
                <w:rFonts w:eastAsia="Malgun Gothic"/>
                <w:sz w:val="20"/>
                <w:lang w:eastAsia="ko-KR"/>
              </w:rPr>
            </w:rPrChange>
          </w:rPr>
          <w:delText>−(i</w:delText>
        </w:r>
        <w:r w:rsidR="00987DE2" w:rsidRPr="00022524" w:rsidDel="007E298C">
          <w:rPr>
            <w:b/>
            <w:rPrChange w:id="1055" w:author="Ye-Kui Wang 00" w:date="2017-11-15T16:17:00Z">
              <w:rPr>
                <w:rFonts w:eastAsia="Malgun Gothic"/>
                <w:sz w:val="20"/>
                <w:lang w:eastAsia="ko-KR"/>
              </w:rPr>
            </w:rPrChange>
          </w:rPr>
          <w:delText> </w:delText>
        </w:r>
        <w:r w:rsidRPr="00022524" w:rsidDel="007E298C">
          <w:rPr>
            <w:b/>
            <w:rPrChange w:id="1056" w:author="Ye-Kui Wang 00" w:date="2017-11-15T16:17:00Z">
              <w:rPr>
                <w:rFonts w:eastAsia="Malgun Gothic"/>
                <w:sz w:val="20"/>
                <w:lang w:eastAsia="ko-KR"/>
              </w:rPr>
            </w:rPrChange>
          </w:rPr>
          <w:delText>796</w:delText>
        </w:r>
        <w:r w:rsidR="00987DE2" w:rsidRPr="00022524" w:rsidDel="007E298C">
          <w:rPr>
            <w:b/>
            <w:rPrChange w:id="1057" w:author="Ye-Kui Wang 00" w:date="2017-11-15T16:17:00Z">
              <w:rPr>
                <w:rFonts w:eastAsia="Malgun Gothic"/>
                <w:sz w:val="20"/>
                <w:lang w:eastAsia="ko-KR"/>
              </w:rPr>
            </w:rPrChange>
          </w:rPr>
          <w:delText> </w:delText>
        </w:r>
        <w:r w:rsidRPr="00022524" w:rsidDel="007E298C">
          <w:rPr>
            <w:b/>
            <w:rPrChange w:id="1058" w:author="Ye-Kui Wang 00" w:date="2017-11-15T16:17:00Z">
              <w:rPr>
                <w:rFonts w:eastAsia="Malgun Gothic"/>
                <w:sz w:val="20"/>
                <w:lang w:eastAsia="ko-KR"/>
              </w:rPr>
            </w:rPrChange>
          </w:rPr>
          <w:delText>480)</w:delText>
        </w:r>
        <w:r w:rsidRPr="00022524" w:rsidDel="007E298C">
          <w:rPr>
            <w:b/>
            <w:rPrChange w:id="1059" w:author="Ye-Kui Wang 00" w:date="2017-11-15T16:17:00Z">
              <w:rPr>
                <w:sz w:val="20"/>
              </w:rPr>
            </w:rPrChange>
          </w:rPr>
          <w:delText xml:space="preserve"> to 180 * 2</w:delText>
        </w:r>
        <w:r w:rsidRPr="00022524" w:rsidDel="007E298C">
          <w:rPr>
            <w:b/>
            <w:rPrChange w:id="1060" w:author="Ye-Kui Wang 00" w:date="2017-11-15T16:17:00Z">
              <w:rPr>
                <w:sz w:val="20"/>
                <w:vertAlign w:val="superscript"/>
              </w:rPr>
            </w:rPrChange>
          </w:rPr>
          <w:delText>16</w:delText>
        </w:r>
        <w:r w:rsidRPr="00022524" w:rsidDel="007E298C">
          <w:rPr>
            <w:b/>
            <w:rPrChange w:id="1061" w:author="Ye-Kui Wang 00" w:date="2017-11-15T16:17:00Z">
              <w:rPr>
                <w:sz w:val="20"/>
              </w:rPr>
            </w:rPrChange>
          </w:rPr>
          <w:delText> </w:delText>
        </w:r>
        <w:r w:rsidRPr="00022524" w:rsidDel="007E298C">
          <w:rPr>
            <w:b/>
            <w:rPrChange w:id="1062" w:author="Ye-Kui Wang 00" w:date="2017-11-15T16:17:00Z">
              <w:rPr>
                <w:rFonts w:eastAsia="Malgun Gothic"/>
                <w:sz w:val="20"/>
                <w:lang w:eastAsia="ko-KR"/>
              </w:rPr>
            </w:rPrChange>
          </w:rPr>
          <w:delText>−</w:delText>
        </w:r>
        <w:r w:rsidRPr="00022524" w:rsidDel="007E298C">
          <w:rPr>
            <w:b/>
            <w:rPrChange w:id="1063" w:author="Ye-Kui Wang 00" w:date="2017-11-15T16:17:00Z">
              <w:rPr>
                <w:sz w:val="20"/>
              </w:rPr>
            </w:rPrChange>
          </w:rPr>
          <w:delText> 1 (i.e., </w:delText>
        </w:r>
        <w:r w:rsidRPr="00022524" w:rsidDel="007E298C">
          <w:rPr>
            <w:b/>
            <w:rPrChange w:id="1064" w:author="Ye-Kui Wang 00" w:date="2017-11-15T16:17:00Z">
              <w:rPr>
                <w:rFonts w:eastAsia="Malgun Gothic"/>
                <w:sz w:val="20"/>
                <w:lang w:eastAsia="ko-KR"/>
              </w:rPr>
            </w:rPrChange>
          </w:rPr>
          <w:delText>11</w:delText>
        </w:r>
        <w:r w:rsidR="00987DE2" w:rsidRPr="00022524" w:rsidDel="007E298C">
          <w:rPr>
            <w:b/>
            <w:rPrChange w:id="1065" w:author="Ye-Kui Wang 00" w:date="2017-11-15T16:17:00Z">
              <w:rPr>
                <w:rFonts w:eastAsia="Malgun Gothic"/>
                <w:sz w:val="20"/>
                <w:lang w:eastAsia="ko-KR"/>
              </w:rPr>
            </w:rPrChange>
          </w:rPr>
          <w:delText> </w:delText>
        </w:r>
        <w:r w:rsidRPr="00022524" w:rsidDel="007E298C">
          <w:rPr>
            <w:b/>
            <w:rPrChange w:id="1066" w:author="Ye-Kui Wang 00" w:date="2017-11-15T16:17:00Z">
              <w:rPr>
                <w:rFonts w:eastAsia="Malgun Gothic"/>
                <w:sz w:val="20"/>
                <w:lang w:eastAsia="ko-KR"/>
              </w:rPr>
            </w:rPrChange>
          </w:rPr>
          <w:delText>796</w:delText>
        </w:r>
        <w:r w:rsidR="00987DE2" w:rsidRPr="00022524" w:rsidDel="007E298C">
          <w:rPr>
            <w:b/>
            <w:rPrChange w:id="1067" w:author="Ye-Kui Wang 00" w:date="2017-11-15T16:17:00Z">
              <w:rPr>
                <w:rFonts w:eastAsia="Malgun Gothic"/>
                <w:sz w:val="20"/>
                <w:lang w:eastAsia="ko-KR"/>
              </w:rPr>
            </w:rPrChange>
          </w:rPr>
          <w:delText> </w:delText>
        </w:r>
        <w:r w:rsidRPr="00022524" w:rsidDel="007E298C">
          <w:rPr>
            <w:b/>
            <w:rPrChange w:id="1068" w:author="Ye-Kui Wang 00" w:date="2017-11-15T16:17:00Z">
              <w:rPr>
                <w:rFonts w:eastAsia="Malgun Gothic"/>
                <w:sz w:val="20"/>
                <w:lang w:eastAsia="ko-KR"/>
              </w:rPr>
            </w:rPrChange>
          </w:rPr>
          <w:delText>479), inclusive</w:delText>
        </w:r>
        <w:r w:rsidRPr="00022524" w:rsidDel="007E298C">
          <w:rPr>
            <w:b/>
            <w:rPrChange w:id="1069" w:author="Ye-Kui Wang 00" w:date="2017-11-15T16:17:00Z">
              <w:rPr>
                <w:sz w:val="20"/>
              </w:rPr>
            </w:rPrChange>
          </w:rPr>
          <w:delText>. When not present, the value of erp_yaw_rotation</w:delText>
        </w:r>
        <w:r w:rsidRPr="00022524" w:rsidDel="007E298C">
          <w:rPr>
            <w:b/>
            <w:rPrChange w:id="1070" w:author="Ye-Kui Wang 00" w:date="2017-11-15T16:17:00Z">
              <w:rPr>
                <w:rFonts w:eastAsia="Malgun Gothic"/>
                <w:sz w:val="20"/>
                <w:lang w:eastAsia="ko-KR"/>
              </w:rPr>
            </w:rPrChange>
          </w:rPr>
          <w:delText xml:space="preserve"> </w:delText>
        </w:r>
        <w:r w:rsidRPr="00022524" w:rsidDel="007E298C">
          <w:rPr>
            <w:b/>
            <w:rPrChange w:id="1071" w:author="Ye-Kui Wang 00" w:date="2017-11-15T16:17:00Z">
              <w:rPr>
                <w:sz w:val="20"/>
              </w:rPr>
            </w:rPrChange>
          </w:rPr>
          <w:delText>is inferred to be equal to 0.</w:delText>
        </w:r>
      </w:del>
    </w:p>
    <w:p w14:paraId="16535D39" w14:textId="40A5F253" w:rsidR="006A3BBB" w:rsidRPr="00022524" w:rsidDel="007E298C" w:rsidRDefault="006A3BBB">
      <w:pPr>
        <w:pStyle w:val="3N2"/>
        <w:keepNext/>
        <w:ind w:left="6"/>
        <w:rPr>
          <w:del w:id="1072" w:author="Ye-Kui Wang" w:date="2017-10-19T04:35:00Z"/>
          <w:b/>
          <w:rPrChange w:id="1073" w:author="Ye-Kui Wang 00" w:date="2017-11-15T16:17:00Z">
            <w:rPr>
              <w:del w:id="1074" w:author="Ye-Kui Wang" w:date="2017-10-19T04:35:00Z"/>
              <w:rFonts w:eastAsia="Malgun Gothic"/>
              <w:sz w:val="20"/>
              <w:lang w:eastAsia="ko-KR"/>
            </w:rPr>
          </w:rPrChange>
        </w:rPr>
        <w:pPrChange w:id="1075" w:author="Ye-Kui Wang 00" w:date="2017-11-15T16:17:00Z">
          <w:pPr>
            <w:jc w:val="both"/>
          </w:pPr>
        </w:pPrChange>
      </w:pPr>
      <w:del w:id="1076" w:author="Ye-Kui Wang" w:date="2017-10-19T04:35:00Z">
        <w:r w:rsidRPr="00022524" w:rsidDel="007E298C">
          <w:rPr>
            <w:b/>
            <w:rPrChange w:id="1077" w:author="Ye-Kui Wang 00" w:date="2017-11-15T16:17:00Z">
              <w:rPr>
                <w:rFonts w:eastAsia="Malgun Gothic"/>
                <w:b/>
                <w:noProof/>
                <w:sz w:val="20"/>
                <w:lang w:eastAsia="zh-CN"/>
              </w:rPr>
            </w:rPrChange>
          </w:rPr>
          <w:delText>erp_</w:delText>
        </w:r>
        <w:r w:rsidRPr="00022524" w:rsidDel="007E298C">
          <w:rPr>
            <w:b/>
            <w:rPrChange w:id="1078" w:author="Ye-Kui Wang 00" w:date="2017-11-15T16:17:00Z">
              <w:rPr>
                <w:b/>
                <w:bCs/>
                <w:color w:val="000000"/>
                <w:sz w:val="20"/>
              </w:rPr>
            </w:rPrChange>
          </w:rPr>
          <w:delText>pitch_rotation</w:delText>
        </w:r>
        <w:r w:rsidRPr="00022524" w:rsidDel="007E298C">
          <w:rPr>
            <w:b/>
            <w:rPrChange w:id="1079" w:author="Ye-Kui Wang 00" w:date="2017-11-15T16:17:00Z">
              <w:rPr>
                <w:sz w:val="20"/>
              </w:rPr>
            </w:rPrChange>
          </w:rPr>
          <w:delText xml:space="preserve"> specifies the value of the pitch rotation angle, in units of 2</w:delText>
        </w:r>
        <w:r w:rsidRPr="00022524" w:rsidDel="007E298C">
          <w:rPr>
            <w:b/>
            <w:rPrChange w:id="1080" w:author="Ye-Kui Wang 00" w:date="2017-11-15T16:17:00Z">
              <w:rPr>
                <w:sz w:val="20"/>
                <w:vertAlign w:val="superscript"/>
              </w:rPr>
            </w:rPrChange>
          </w:rPr>
          <w:delText>−sp</w:delText>
        </w:r>
        <w:r w:rsidRPr="00022524" w:rsidDel="007E298C">
          <w:rPr>
            <w:b/>
            <w:rPrChange w:id="1081" w:author="Ye-Kui Wang 00" w:date="2017-11-15T16:17:00Z">
              <w:rPr>
                <w:sz w:val="20"/>
              </w:rPr>
            </w:rPrChange>
          </w:rPr>
          <w:delText xml:space="preserve"> degrees. The value of erp_pitch_rotation shall be in the range of </w:delText>
        </w:r>
        <w:r w:rsidRPr="00022524" w:rsidDel="007E298C">
          <w:rPr>
            <w:b/>
            <w:rPrChange w:id="1082" w:author="Ye-Kui Wang 00" w:date="2017-11-15T16:17:00Z">
              <w:rPr>
                <w:rFonts w:eastAsia="Malgun Gothic"/>
                <w:sz w:val="20"/>
                <w:lang w:eastAsia="ko-KR"/>
              </w:rPr>
            </w:rPrChange>
          </w:rPr>
          <w:delText>−</w:delText>
        </w:r>
        <w:r w:rsidRPr="00022524" w:rsidDel="007E298C">
          <w:rPr>
            <w:b/>
            <w:rPrChange w:id="1083" w:author="Ye-Kui Wang 00" w:date="2017-11-15T16:17:00Z">
              <w:rPr>
                <w:sz w:val="20"/>
              </w:rPr>
            </w:rPrChange>
          </w:rPr>
          <w:delText>90 * 2</w:delText>
        </w:r>
        <w:r w:rsidRPr="00022524" w:rsidDel="007E298C">
          <w:rPr>
            <w:b/>
            <w:rPrChange w:id="1084" w:author="Ye-Kui Wang 00" w:date="2017-11-15T16:17:00Z">
              <w:rPr>
                <w:sz w:val="20"/>
                <w:vertAlign w:val="superscript"/>
              </w:rPr>
            </w:rPrChange>
          </w:rPr>
          <w:delText>16</w:delText>
        </w:r>
        <w:r w:rsidRPr="00022524" w:rsidDel="007E298C">
          <w:rPr>
            <w:b/>
            <w:rPrChange w:id="1085" w:author="Ye-Kui Wang 00" w:date="2017-11-15T16:17:00Z">
              <w:rPr>
                <w:sz w:val="20"/>
              </w:rPr>
            </w:rPrChange>
          </w:rPr>
          <w:delText xml:space="preserve"> (i.e., </w:delText>
        </w:r>
        <w:r w:rsidRPr="00022524" w:rsidDel="007E298C">
          <w:rPr>
            <w:b/>
            <w:rPrChange w:id="1086" w:author="Ye-Kui Wang 00" w:date="2017-11-15T16:17:00Z">
              <w:rPr>
                <w:rFonts w:eastAsia="Malgun Gothic"/>
                <w:sz w:val="20"/>
                <w:lang w:eastAsia="ko-KR"/>
              </w:rPr>
            </w:rPrChange>
          </w:rPr>
          <w:delText>−(</w:delText>
        </w:r>
        <w:r w:rsidR="00987DE2" w:rsidRPr="00022524" w:rsidDel="007E298C">
          <w:rPr>
            <w:b/>
            <w:rPrChange w:id="1087" w:author="Ye-Kui Wang 00" w:date="2017-11-15T16:17:00Z">
              <w:rPr>
                <w:rFonts w:eastAsia="Malgun Gothic"/>
                <w:sz w:val="20"/>
                <w:lang w:eastAsia="ko-KR"/>
              </w:rPr>
            </w:rPrChange>
          </w:rPr>
          <w:delText> </w:delText>
        </w:r>
        <w:r w:rsidRPr="00022524" w:rsidDel="007E298C">
          <w:rPr>
            <w:b/>
            <w:rPrChange w:id="1088" w:author="Ye-Kui Wang 00" w:date="2017-11-15T16:17:00Z">
              <w:rPr>
                <w:rFonts w:eastAsia="Malgun Gothic"/>
                <w:sz w:val="20"/>
                <w:lang w:eastAsia="ko-KR"/>
              </w:rPr>
            </w:rPrChange>
          </w:rPr>
          <w:delText>898</w:delText>
        </w:r>
        <w:r w:rsidR="00987DE2" w:rsidRPr="00022524" w:rsidDel="007E298C">
          <w:rPr>
            <w:b/>
            <w:rPrChange w:id="1089" w:author="Ye-Kui Wang 00" w:date="2017-11-15T16:17:00Z">
              <w:rPr>
                <w:rFonts w:eastAsia="Malgun Gothic"/>
                <w:sz w:val="20"/>
                <w:lang w:eastAsia="ko-KR"/>
              </w:rPr>
            </w:rPrChange>
          </w:rPr>
          <w:delText> </w:delText>
        </w:r>
        <w:r w:rsidRPr="00022524" w:rsidDel="007E298C">
          <w:rPr>
            <w:b/>
            <w:rPrChange w:id="1090" w:author="Ye-Kui Wang 00" w:date="2017-11-15T16:17:00Z">
              <w:rPr>
                <w:rFonts w:eastAsia="Malgun Gothic"/>
                <w:sz w:val="20"/>
                <w:lang w:eastAsia="ko-KR"/>
              </w:rPr>
            </w:rPrChange>
          </w:rPr>
          <w:delText xml:space="preserve">240) to </w:delText>
        </w:r>
        <w:r w:rsidRPr="00022524" w:rsidDel="007E298C">
          <w:rPr>
            <w:b/>
            <w:rPrChange w:id="1091" w:author="Ye-Kui Wang 00" w:date="2017-11-15T16:17:00Z">
              <w:rPr>
                <w:sz w:val="20"/>
              </w:rPr>
            </w:rPrChange>
          </w:rPr>
          <w:delText>90 * 2</w:delText>
        </w:r>
        <w:r w:rsidRPr="00022524" w:rsidDel="007E298C">
          <w:rPr>
            <w:b/>
            <w:rPrChange w:id="1092" w:author="Ye-Kui Wang 00" w:date="2017-11-15T16:17:00Z">
              <w:rPr>
                <w:sz w:val="20"/>
                <w:vertAlign w:val="superscript"/>
              </w:rPr>
            </w:rPrChange>
          </w:rPr>
          <w:delText>16</w:delText>
        </w:r>
        <w:r w:rsidRPr="00022524" w:rsidDel="007E298C">
          <w:rPr>
            <w:b/>
            <w:rPrChange w:id="1093" w:author="Ye-Kui Wang 00" w:date="2017-11-15T16:17:00Z">
              <w:rPr>
                <w:sz w:val="20"/>
              </w:rPr>
            </w:rPrChange>
          </w:rPr>
          <w:delText xml:space="preserve"> (i.e., </w:delText>
        </w:r>
        <w:r w:rsidRPr="00022524" w:rsidDel="007E298C">
          <w:rPr>
            <w:b/>
            <w:rPrChange w:id="1094" w:author="Ye-Kui Wang 00" w:date="2017-11-15T16:17:00Z">
              <w:rPr>
                <w:rFonts w:eastAsia="Malgun Gothic"/>
                <w:sz w:val="20"/>
                <w:lang w:eastAsia="ko-KR"/>
              </w:rPr>
            </w:rPrChange>
          </w:rPr>
          <w:delText>5</w:delText>
        </w:r>
        <w:r w:rsidR="00987DE2" w:rsidRPr="00022524" w:rsidDel="007E298C">
          <w:rPr>
            <w:b/>
            <w:rPrChange w:id="1095" w:author="Ye-Kui Wang 00" w:date="2017-11-15T16:17:00Z">
              <w:rPr>
                <w:rFonts w:eastAsia="Malgun Gothic"/>
                <w:sz w:val="20"/>
                <w:lang w:eastAsia="ko-KR"/>
              </w:rPr>
            </w:rPrChange>
          </w:rPr>
          <w:delText> </w:delText>
        </w:r>
        <w:r w:rsidRPr="00022524" w:rsidDel="007E298C">
          <w:rPr>
            <w:b/>
            <w:rPrChange w:id="1096" w:author="Ye-Kui Wang 00" w:date="2017-11-15T16:17:00Z">
              <w:rPr>
                <w:rFonts w:eastAsia="Malgun Gothic"/>
                <w:sz w:val="20"/>
                <w:lang w:eastAsia="ko-KR"/>
              </w:rPr>
            </w:rPrChange>
          </w:rPr>
          <w:delText>898</w:delText>
        </w:r>
        <w:r w:rsidR="00987DE2" w:rsidRPr="00022524" w:rsidDel="007E298C">
          <w:rPr>
            <w:b/>
            <w:rPrChange w:id="1097" w:author="Ye-Kui Wang 00" w:date="2017-11-15T16:17:00Z">
              <w:rPr>
                <w:rFonts w:eastAsia="Malgun Gothic"/>
                <w:sz w:val="20"/>
                <w:lang w:eastAsia="ko-KR"/>
              </w:rPr>
            </w:rPrChange>
          </w:rPr>
          <w:delText> </w:delText>
        </w:r>
        <w:r w:rsidRPr="00022524" w:rsidDel="007E298C">
          <w:rPr>
            <w:b/>
            <w:rPrChange w:id="1098" w:author="Ye-Kui Wang 00" w:date="2017-11-15T16:17:00Z">
              <w:rPr>
                <w:rFonts w:eastAsia="Malgun Gothic"/>
                <w:sz w:val="20"/>
                <w:lang w:eastAsia="ko-KR"/>
              </w:rPr>
            </w:rPrChange>
          </w:rPr>
          <w:delText>240), inclusive</w:delText>
        </w:r>
        <w:r w:rsidRPr="00022524" w:rsidDel="007E298C">
          <w:rPr>
            <w:b/>
            <w:rPrChange w:id="1099" w:author="Ye-Kui Wang 00" w:date="2017-11-15T16:17:00Z">
              <w:rPr>
                <w:sz w:val="20"/>
              </w:rPr>
            </w:rPrChange>
          </w:rPr>
          <w:delText>. When not present, the value of erp_pitch_rotation is inferred to be equal to 0.</w:delText>
        </w:r>
      </w:del>
    </w:p>
    <w:p w14:paraId="172C0CCE" w14:textId="1F96890D" w:rsidR="006A3BBB" w:rsidRPr="00022524" w:rsidDel="007E298C" w:rsidRDefault="006A3BBB">
      <w:pPr>
        <w:pStyle w:val="3N2"/>
        <w:keepNext/>
        <w:ind w:left="6"/>
        <w:rPr>
          <w:del w:id="1100" w:author="Ye-Kui Wang" w:date="2017-10-19T04:35:00Z"/>
          <w:b/>
          <w:rPrChange w:id="1101" w:author="Ye-Kui Wang 00" w:date="2017-11-15T16:17:00Z">
            <w:rPr>
              <w:del w:id="1102" w:author="Ye-Kui Wang" w:date="2017-10-19T04:35:00Z"/>
              <w:sz w:val="20"/>
            </w:rPr>
          </w:rPrChange>
        </w:rPr>
        <w:pPrChange w:id="1103" w:author="Ye-Kui Wang 00" w:date="2017-11-15T16:17:00Z">
          <w:pPr>
            <w:jc w:val="both"/>
          </w:pPr>
        </w:pPrChange>
      </w:pPr>
      <w:del w:id="1104" w:author="Ye-Kui Wang" w:date="2017-10-19T04:35:00Z">
        <w:r w:rsidRPr="00022524" w:rsidDel="007E298C">
          <w:rPr>
            <w:b/>
            <w:rPrChange w:id="1105" w:author="Ye-Kui Wang 00" w:date="2017-11-15T16:17:00Z">
              <w:rPr>
                <w:rFonts w:eastAsia="Malgun Gothic"/>
                <w:b/>
                <w:noProof/>
                <w:sz w:val="20"/>
                <w:lang w:eastAsia="zh-CN"/>
              </w:rPr>
            </w:rPrChange>
          </w:rPr>
          <w:delText>erp_</w:delText>
        </w:r>
        <w:r w:rsidRPr="00022524" w:rsidDel="007E298C">
          <w:rPr>
            <w:b/>
            <w:rPrChange w:id="1106" w:author="Ye-Kui Wang 00" w:date="2017-11-15T16:17:00Z">
              <w:rPr>
                <w:b/>
                <w:bCs/>
                <w:color w:val="000000"/>
                <w:sz w:val="20"/>
              </w:rPr>
            </w:rPrChange>
          </w:rPr>
          <w:delText>roll_rotation</w:delText>
        </w:r>
        <w:r w:rsidRPr="00022524" w:rsidDel="007E298C">
          <w:rPr>
            <w:b/>
            <w:rPrChange w:id="1107" w:author="Ye-Kui Wang 00" w:date="2017-11-15T16:17:00Z">
              <w:rPr>
                <w:sz w:val="20"/>
              </w:rPr>
            </w:rPrChange>
          </w:rPr>
          <w:delText xml:space="preserve"> specifies the value of the roll rotation angle, in units of 2</w:delText>
        </w:r>
        <w:r w:rsidRPr="00022524" w:rsidDel="007E298C">
          <w:rPr>
            <w:b/>
            <w:rPrChange w:id="1108" w:author="Ye-Kui Wang 00" w:date="2017-11-15T16:17:00Z">
              <w:rPr>
                <w:sz w:val="20"/>
                <w:vertAlign w:val="superscript"/>
              </w:rPr>
            </w:rPrChange>
          </w:rPr>
          <w:delText>−sp</w:delText>
        </w:r>
        <w:r w:rsidRPr="00022524" w:rsidDel="007E298C">
          <w:rPr>
            <w:b/>
            <w:rPrChange w:id="1109" w:author="Ye-Kui Wang 00" w:date="2017-11-15T16:17:00Z">
              <w:rPr>
                <w:sz w:val="20"/>
              </w:rPr>
            </w:rPrChange>
          </w:rPr>
          <w:delText xml:space="preserve"> degrees. The value of erp_roll_rotation shall be in the range of </w:delText>
        </w:r>
        <w:r w:rsidRPr="00022524" w:rsidDel="007E298C">
          <w:rPr>
            <w:b/>
            <w:rPrChange w:id="1110" w:author="Ye-Kui Wang 00" w:date="2017-11-15T16:17:00Z">
              <w:rPr>
                <w:rFonts w:eastAsia="Malgun Gothic"/>
                <w:sz w:val="20"/>
                <w:lang w:eastAsia="ko-KR"/>
              </w:rPr>
            </w:rPrChange>
          </w:rPr>
          <w:delText>−</w:delText>
        </w:r>
        <w:r w:rsidRPr="00022524" w:rsidDel="007E298C">
          <w:rPr>
            <w:b/>
            <w:rPrChange w:id="1111" w:author="Ye-Kui Wang 00" w:date="2017-11-15T16:17:00Z">
              <w:rPr>
                <w:sz w:val="20"/>
              </w:rPr>
            </w:rPrChange>
          </w:rPr>
          <w:delText>180 * 2</w:delText>
        </w:r>
        <w:r w:rsidRPr="00022524" w:rsidDel="007E298C">
          <w:rPr>
            <w:b/>
            <w:rPrChange w:id="1112" w:author="Ye-Kui Wang 00" w:date="2017-11-15T16:17:00Z">
              <w:rPr>
                <w:sz w:val="20"/>
                <w:vertAlign w:val="superscript"/>
              </w:rPr>
            </w:rPrChange>
          </w:rPr>
          <w:delText>16</w:delText>
        </w:r>
        <w:r w:rsidRPr="00022524" w:rsidDel="007E298C">
          <w:rPr>
            <w:b/>
            <w:rPrChange w:id="1113" w:author="Ye-Kui Wang 00" w:date="2017-11-15T16:17:00Z">
              <w:rPr>
                <w:sz w:val="20"/>
              </w:rPr>
            </w:rPrChange>
          </w:rPr>
          <w:delText xml:space="preserve"> (i.e., </w:delText>
        </w:r>
        <w:r w:rsidRPr="00022524" w:rsidDel="007E298C">
          <w:rPr>
            <w:b/>
            <w:rPrChange w:id="1114" w:author="Ye-Kui Wang 00" w:date="2017-11-15T16:17:00Z">
              <w:rPr>
                <w:rFonts w:eastAsia="Malgun Gothic"/>
                <w:sz w:val="20"/>
                <w:lang w:eastAsia="ko-KR"/>
              </w:rPr>
            </w:rPrChange>
          </w:rPr>
          <w:delText>−(i</w:delText>
        </w:r>
        <w:r w:rsidR="00987DE2" w:rsidRPr="00022524" w:rsidDel="007E298C">
          <w:rPr>
            <w:b/>
            <w:rPrChange w:id="1115" w:author="Ye-Kui Wang 00" w:date="2017-11-15T16:17:00Z">
              <w:rPr>
                <w:rFonts w:eastAsia="Malgun Gothic"/>
                <w:sz w:val="20"/>
                <w:lang w:eastAsia="ko-KR"/>
              </w:rPr>
            </w:rPrChange>
          </w:rPr>
          <w:delText> </w:delText>
        </w:r>
        <w:r w:rsidRPr="00022524" w:rsidDel="007E298C">
          <w:rPr>
            <w:b/>
            <w:rPrChange w:id="1116" w:author="Ye-Kui Wang 00" w:date="2017-11-15T16:17:00Z">
              <w:rPr>
                <w:rFonts w:eastAsia="Malgun Gothic"/>
                <w:sz w:val="20"/>
                <w:lang w:eastAsia="ko-KR"/>
              </w:rPr>
            </w:rPrChange>
          </w:rPr>
          <w:delText>796</w:delText>
        </w:r>
        <w:r w:rsidR="00987DE2" w:rsidRPr="00022524" w:rsidDel="007E298C">
          <w:rPr>
            <w:b/>
            <w:rPrChange w:id="1117" w:author="Ye-Kui Wang 00" w:date="2017-11-15T16:17:00Z">
              <w:rPr>
                <w:rFonts w:eastAsia="Malgun Gothic"/>
                <w:sz w:val="20"/>
                <w:lang w:eastAsia="ko-KR"/>
              </w:rPr>
            </w:rPrChange>
          </w:rPr>
          <w:delText> </w:delText>
        </w:r>
        <w:r w:rsidRPr="00022524" w:rsidDel="007E298C">
          <w:rPr>
            <w:b/>
            <w:rPrChange w:id="1118" w:author="Ye-Kui Wang 00" w:date="2017-11-15T16:17:00Z">
              <w:rPr>
                <w:rFonts w:eastAsia="Malgun Gothic"/>
                <w:sz w:val="20"/>
                <w:lang w:eastAsia="ko-KR"/>
              </w:rPr>
            </w:rPrChange>
          </w:rPr>
          <w:delText>480)</w:delText>
        </w:r>
        <w:r w:rsidRPr="00022524" w:rsidDel="007E298C">
          <w:rPr>
            <w:b/>
            <w:rPrChange w:id="1119" w:author="Ye-Kui Wang 00" w:date="2017-11-15T16:17:00Z">
              <w:rPr>
                <w:sz w:val="20"/>
              </w:rPr>
            </w:rPrChange>
          </w:rPr>
          <w:delText xml:space="preserve"> to 180 * 2</w:delText>
        </w:r>
        <w:r w:rsidRPr="00022524" w:rsidDel="007E298C">
          <w:rPr>
            <w:b/>
            <w:rPrChange w:id="1120" w:author="Ye-Kui Wang 00" w:date="2017-11-15T16:17:00Z">
              <w:rPr>
                <w:sz w:val="20"/>
                <w:vertAlign w:val="superscript"/>
              </w:rPr>
            </w:rPrChange>
          </w:rPr>
          <w:delText>16</w:delText>
        </w:r>
        <w:r w:rsidRPr="00022524" w:rsidDel="007E298C">
          <w:rPr>
            <w:b/>
            <w:rPrChange w:id="1121" w:author="Ye-Kui Wang 00" w:date="2017-11-15T16:17:00Z">
              <w:rPr>
                <w:sz w:val="20"/>
              </w:rPr>
            </w:rPrChange>
          </w:rPr>
          <w:delText> − 1 (i.e., </w:delText>
        </w:r>
        <w:r w:rsidRPr="00022524" w:rsidDel="007E298C">
          <w:rPr>
            <w:b/>
            <w:rPrChange w:id="1122" w:author="Ye-Kui Wang 00" w:date="2017-11-15T16:17:00Z">
              <w:rPr>
                <w:rFonts w:eastAsia="Malgun Gothic"/>
                <w:sz w:val="20"/>
                <w:lang w:eastAsia="ko-KR"/>
              </w:rPr>
            </w:rPrChange>
          </w:rPr>
          <w:delText>11</w:delText>
        </w:r>
        <w:r w:rsidR="00987DE2" w:rsidRPr="00022524" w:rsidDel="007E298C">
          <w:rPr>
            <w:b/>
            <w:rPrChange w:id="1123" w:author="Ye-Kui Wang 00" w:date="2017-11-15T16:17:00Z">
              <w:rPr>
                <w:rFonts w:eastAsia="Malgun Gothic"/>
                <w:sz w:val="20"/>
                <w:lang w:eastAsia="ko-KR"/>
              </w:rPr>
            </w:rPrChange>
          </w:rPr>
          <w:delText> </w:delText>
        </w:r>
        <w:r w:rsidRPr="00022524" w:rsidDel="007E298C">
          <w:rPr>
            <w:b/>
            <w:rPrChange w:id="1124" w:author="Ye-Kui Wang 00" w:date="2017-11-15T16:17:00Z">
              <w:rPr>
                <w:rFonts w:eastAsia="Malgun Gothic"/>
                <w:sz w:val="20"/>
                <w:lang w:eastAsia="ko-KR"/>
              </w:rPr>
            </w:rPrChange>
          </w:rPr>
          <w:delText>796</w:delText>
        </w:r>
        <w:r w:rsidR="00987DE2" w:rsidRPr="00022524" w:rsidDel="007E298C">
          <w:rPr>
            <w:b/>
            <w:rPrChange w:id="1125" w:author="Ye-Kui Wang 00" w:date="2017-11-15T16:17:00Z">
              <w:rPr>
                <w:rFonts w:eastAsia="Malgun Gothic"/>
                <w:sz w:val="20"/>
                <w:lang w:eastAsia="ko-KR"/>
              </w:rPr>
            </w:rPrChange>
          </w:rPr>
          <w:delText> </w:delText>
        </w:r>
        <w:r w:rsidRPr="00022524" w:rsidDel="007E298C">
          <w:rPr>
            <w:b/>
            <w:rPrChange w:id="1126" w:author="Ye-Kui Wang 00" w:date="2017-11-15T16:17:00Z">
              <w:rPr>
                <w:rFonts w:eastAsia="Malgun Gothic"/>
                <w:sz w:val="20"/>
                <w:lang w:eastAsia="ko-KR"/>
              </w:rPr>
            </w:rPrChange>
          </w:rPr>
          <w:delText>479), inclusive</w:delText>
        </w:r>
        <w:r w:rsidRPr="00022524" w:rsidDel="007E298C">
          <w:rPr>
            <w:b/>
            <w:rPrChange w:id="1127" w:author="Ye-Kui Wang 00" w:date="2017-11-15T16:17:00Z">
              <w:rPr>
                <w:sz w:val="20"/>
              </w:rPr>
            </w:rPrChange>
          </w:rPr>
          <w:delText>. When not present, the value of erp_roll_rotation is inferred to be equal to 0.</w:delText>
        </w:r>
      </w:del>
    </w:p>
    <w:p w14:paraId="1E65E994" w14:textId="223CD798" w:rsidR="006A3BBB" w:rsidRPr="00022524" w:rsidDel="007E298C" w:rsidRDefault="006A3BBB">
      <w:pPr>
        <w:pStyle w:val="3N2"/>
        <w:keepNext/>
        <w:ind w:left="6"/>
        <w:rPr>
          <w:del w:id="1128" w:author="Ye-Kui Wang" w:date="2017-10-19T04:35:00Z"/>
          <w:b/>
          <w:rPrChange w:id="1129" w:author="Ye-Kui Wang 00" w:date="2017-11-15T16:17:00Z">
            <w:rPr>
              <w:del w:id="1130" w:author="Ye-Kui Wang" w:date="2017-10-19T04:35:00Z"/>
              <w:sz w:val="20"/>
            </w:rPr>
          </w:rPrChange>
        </w:rPr>
        <w:pPrChange w:id="1131" w:author="Ye-Kui Wang 00" w:date="2017-11-15T16:17:00Z">
          <w:pPr>
            <w:jc w:val="both"/>
          </w:pPr>
        </w:pPrChange>
      </w:pPr>
      <w:del w:id="1132" w:author="Ye-Kui Wang" w:date="2017-10-19T04:35:00Z">
        <w:r w:rsidDel="007E298C">
          <w:rPr>
            <w:b/>
          </w:rPr>
          <w:delText>erp_</w:delText>
        </w:r>
        <w:r w:rsidR="009A1323" w:rsidDel="007E298C">
          <w:rPr>
            <w:b/>
          </w:rPr>
          <w:delText>azimuth</w:delText>
        </w:r>
        <w:r w:rsidDel="007E298C">
          <w:rPr>
            <w:b/>
          </w:rPr>
          <w:delText>_min</w:delText>
        </w:r>
        <w:r w:rsidRPr="00022524" w:rsidDel="007E298C">
          <w:rPr>
            <w:b/>
            <w:rPrChange w:id="1133" w:author="Ye-Kui Wang 00" w:date="2017-11-15T16:17:00Z">
              <w:rPr>
                <w:sz w:val="20"/>
              </w:rPr>
            </w:rPrChange>
          </w:rPr>
          <w:delText xml:space="preserve"> specifies the minimum </w:delText>
        </w:r>
        <w:r w:rsidR="009A1323" w:rsidRPr="00022524" w:rsidDel="007E298C">
          <w:rPr>
            <w:b/>
            <w:rPrChange w:id="1134" w:author="Ye-Kui Wang 00" w:date="2017-11-15T16:17:00Z">
              <w:rPr>
                <w:sz w:val="20"/>
              </w:rPr>
            </w:rPrChange>
          </w:rPr>
          <w:delText>azimuth</w:delText>
        </w:r>
        <w:r w:rsidRPr="00022524" w:rsidDel="007E298C">
          <w:rPr>
            <w:b/>
            <w:rPrChange w:id="1135" w:author="Ye-Kui Wang 00" w:date="2017-11-15T16:17:00Z">
              <w:rPr>
                <w:sz w:val="20"/>
              </w:rPr>
            </w:rPrChange>
          </w:rPr>
          <w:delText xml:space="preserve"> value</w:delText>
        </w:r>
        <w:r w:rsidR="00DC524B" w:rsidRPr="00022524" w:rsidDel="007E298C">
          <w:rPr>
            <w:b/>
            <w:rPrChange w:id="1136" w:author="Ye-Kui Wang 00" w:date="2017-11-15T16:17:00Z">
              <w:rPr>
                <w:sz w:val="20"/>
              </w:rPr>
            </w:rPrChange>
          </w:rPr>
          <w:delText xml:space="preserve"> of the </w:delText>
        </w:r>
        <w:r w:rsidR="00755776" w:rsidRPr="00022524" w:rsidDel="007E298C">
          <w:rPr>
            <w:b/>
            <w:rPrChange w:id="1137" w:author="Ye-Kui Wang 00" w:date="2017-11-15T16:17:00Z">
              <w:rPr>
                <w:sz w:val="20"/>
              </w:rPr>
            </w:rPrChange>
          </w:rPr>
          <w:delText>coverage sphere region</w:delText>
        </w:r>
        <w:r w:rsidRPr="00022524" w:rsidDel="007E298C">
          <w:rPr>
            <w:b/>
            <w:rPrChange w:id="1138" w:author="Ye-Kui Wang 00" w:date="2017-11-15T16:17:00Z">
              <w:rPr>
                <w:sz w:val="20"/>
              </w:rPr>
            </w:rPrChange>
          </w:rPr>
          <w:delText>, in units of 2</w:delText>
        </w:r>
        <w:r w:rsidRPr="00022524" w:rsidDel="007E298C">
          <w:rPr>
            <w:b/>
            <w:rPrChange w:id="1139" w:author="Ye-Kui Wang 00" w:date="2017-11-15T16:17:00Z">
              <w:rPr>
                <w:sz w:val="20"/>
                <w:vertAlign w:val="superscript"/>
              </w:rPr>
            </w:rPrChange>
          </w:rPr>
          <w:delText>− i</w:delText>
        </w:r>
        <w:r w:rsidRPr="00022524" w:rsidDel="007E298C">
          <w:rPr>
            <w:b/>
            <w:rPrChange w:id="1140" w:author="Ye-Kui Wang 00" w:date="2017-11-15T16:17:00Z">
              <w:rPr>
                <w:sz w:val="20"/>
              </w:rPr>
            </w:rPrChange>
          </w:rPr>
          <w:delText xml:space="preserve"> degrees. The value of erp_</w:delText>
        </w:r>
        <w:r w:rsidR="009A1323" w:rsidRPr="00022524" w:rsidDel="007E298C">
          <w:rPr>
            <w:b/>
            <w:rPrChange w:id="1141" w:author="Ye-Kui Wang 00" w:date="2017-11-15T16:17:00Z">
              <w:rPr>
                <w:sz w:val="20"/>
              </w:rPr>
            </w:rPrChange>
          </w:rPr>
          <w:delText>az</w:delText>
        </w:r>
        <w:r w:rsidR="00987DE2" w:rsidRPr="00022524" w:rsidDel="007E298C">
          <w:rPr>
            <w:b/>
            <w:rPrChange w:id="1142" w:author="Ye-Kui Wang 00" w:date="2017-11-15T16:17:00Z">
              <w:rPr>
                <w:sz w:val="20"/>
              </w:rPr>
            </w:rPrChange>
          </w:rPr>
          <w:delText>i</w:delText>
        </w:r>
        <w:r w:rsidR="009A1323" w:rsidRPr="00022524" w:rsidDel="007E298C">
          <w:rPr>
            <w:b/>
            <w:rPrChange w:id="1143" w:author="Ye-Kui Wang 00" w:date="2017-11-15T16:17:00Z">
              <w:rPr>
                <w:sz w:val="20"/>
              </w:rPr>
            </w:rPrChange>
          </w:rPr>
          <w:delText>muth</w:delText>
        </w:r>
        <w:r w:rsidRPr="00022524" w:rsidDel="007E298C">
          <w:rPr>
            <w:b/>
            <w:rPrChange w:id="1144" w:author="Ye-Kui Wang 00" w:date="2017-11-15T16:17:00Z">
              <w:rPr>
                <w:sz w:val="20"/>
              </w:rPr>
            </w:rPrChange>
          </w:rPr>
          <w:delText xml:space="preserve">_min shall be in the range of </w:delText>
        </w:r>
        <w:r w:rsidRPr="00022524" w:rsidDel="007E298C">
          <w:rPr>
            <w:b/>
            <w:rPrChange w:id="1145" w:author="Ye-Kui Wang 00" w:date="2017-11-15T16:17:00Z">
              <w:rPr>
                <w:rFonts w:eastAsia="Malgun Gothic"/>
                <w:sz w:val="20"/>
                <w:lang w:eastAsia="ko-KR"/>
              </w:rPr>
            </w:rPrChange>
          </w:rPr>
          <w:delText>−</w:delText>
        </w:r>
        <w:r w:rsidRPr="00022524" w:rsidDel="007E298C">
          <w:rPr>
            <w:b/>
            <w:rPrChange w:id="1146" w:author="Ye-Kui Wang 00" w:date="2017-11-15T16:17:00Z">
              <w:rPr>
                <w:sz w:val="20"/>
              </w:rPr>
            </w:rPrChange>
          </w:rPr>
          <w:delText>360 * 2</w:delText>
        </w:r>
        <w:r w:rsidRPr="00022524" w:rsidDel="007E298C">
          <w:rPr>
            <w:b/>
            <w:rPrChange w:id="1147" w:author="Ye-Kui Wang 00" w:date="2017-11-15T16:17:00Z">
              <w:rPr>
                <w:sz w:val="20"/>
                <w:vertAlign w:val="superscript"/>
              </w:rPr>
            </w:rPrChange>
          </w:rPr>
          <w:delText>16</w:delText>
        </w:r>
        <w:r w:rsidRPr="00022524" w:rsidDel="007E298C">
          <w:rPr>
            <w:b/>
            <w:rPrChange w:id="1148" w:author="Ye-Kui Wang 00" w:date="2017-11-15T16:17:00Z">
              <w:rPr>
                <w:sz w:val="20"/>
              </w:rPr>
            </w:rPrChange>
          </w:rPr>
          <w:delText xml:space="preserve"> (i.e., </w:delText>
        </w:r>
        <w:r w:rsidRPr="00022524" w:rsidDel="007E298C">
          <w:rPr>
            <w:b/>
            <w:rPrChange w:id="1149" w:author="Ye-Kui Wang 00" w:date="2017-11-15T16:17:00Z">
              <w:rPr>
                <w:rFonts w:eastAsia="Malgun Gothic"/>
                <w:sz w:val="20"/>
                <w:lang w:eastAsia="ko-KR"/>
              </w:rPr>
            </w:rPrChange>
          </w:rPr>
          <w:delText>−(i</w:delText>
        </w:r>
        <w:r w:rsidR="00987DE2" w:rsidRPr="00022524" w:rsidDel="007E298C">
          <w:rPr>
            <w:b/>
            <w:rPrChange w:id="1150" w:author="Ye-Kui Wang 00" w:date="2017-11-15T16:17:00Z">
              <w:rPr>
                <w:rFonts w:eastAsia="Malgun Gothic"/>
                <w:sz w:val="20"/>
                <w:lang w:eastAsia="ko-KR"/>
              </w:rPr>
            </w:rPrChange>
          </w:rPr>
          <w:delText> </w:delText>
        </w:r>
        <w:r w:rsidRPr="00022524" w:rsidDel="007E298C">
          <w:rPr>
            <w:b/>
            <w:rPrChange w:id="1151" w:author="Ye-Kui Wang 00" w:date="2017-11-15T16:17:00Z">
              <w:rPr>
                <w:rFonts w:eastAsia="Malgun Gothic"/>
                <w:sz w:val="20"/>
                <w:lang w:eastAsia="ko-KR"/>
              </w:rPr>
            </w:rPrChange>
          </w:rPr>
          <w:delText>592</w:delText>
        </w:r>
        <w:r w:rsidR="00987DE2" w:rsidRPr="00022524" w:rsidDel="007E298C">
          <w:rPr>
            <w:b/>
            <w:rPrChange w:id="1152" w:author="Ye-Kui Wang 00" w:date="2017-11-15T16:17:00Z">
              <w:rPr>
                <w:rFonts w:eastAsia="Malgun Gothic"/>
                <w:sz w:val="20"/>
                <w:lang w:eastAsia="ko-KR"/>
              </w:rPr>
            </w:rPrChange>
          </w:rPr>
          <w:delText> </w:delText>
        </w:r>
        <w:r w:rsidRPr="00022524" w:rsidDel="007E298C">
          <w:rPr>
            <w:b/>
            <w:rPrChange w:id="1153" w:author="Ye-Kui Wang 00" w:date="2017-11-15T16:17:00Z">
              <w:rPr>
                <w:rFonts w:eastAsia="Malgun Gothic"/>
                <w:sz w:val="20"/>
                <w:lang w:eastAsia="ko-KR"/>
              </w:rPr>
            </w:rPrChange>
          </w:rPr>
          <w:delText>960)</w:delText>
        </w:r>
        <w:r w:rsidRPr="00022524" w:rsidDel="007E298C">
          <w:rPr>
            <w:b/>
            <w:rPrChange w:id="1154" w:author="Ye-Kui Wang 00" w:date="2017-11-15T16:17:00Z">
              <w:rPr>
                <w:sz w:val="20"/>
              </w:rPr>
            </w:rPrChange>
          </w:rPr>
          <w:delText xml:space="preserve"> to 360 * 2</w:delText>
        </w:r>
        <w:r w:rsidRPr="00022524" w:rsidDel="007E298C">
          <w:rPr>
            <w:b/>
            <w:rPrChange w:id="1155" w:author="Ye-Kui Wang 00" w:date="2017-11-15T16:17:00Z">
              <w:rPr>
                <w:sz w:val="20"/>
                <w:vertAlign w:val="superscript"/>
              </w:rPr>
            </w:rPrChange>
          </w:rPr>
          <w:delText>16</w:delText>
        </w:r>
        <w:r w:rsidR="00E652C1" w:rsidRPr="00022524" w:rsidDel="007E298C">
          <w:rPr>
            <w:b/>
            <w:rPrChange w:id="1156" w:author="Ye-Kui Wang 00" w:date="2017-11-15T16:17:00Z">
              <w:rPr>
                <w:sz w:val="20"/>
              </w:rPr>
            </w:rPrChange>
          </w:rPr>
          <w:delText>−6o</w:delText>
        </w:r>
        <w:r w:rsidRPr="00022524" w:rsidDel="007E298C">
          <w:rPr>
            <w:b/>
            <w:rPrChange w:id="1157" w:author="Ye-Kui Wang 00" w:date="2017-11-15T16:17:00Z">
              <w:rPr>
                <w:sz w:val="20"/>
              </w:rPr>
            </w:rPrChange>
          </w:rPr>
          <w:delText>(i.e., </w:delText>
        </w:r>
        <w:r w:rsidRPr="00022524" w:rsidDel="007E298C">
          <w:rPr>
            <w:b/>
            <w:rPrChange w:id="1158" w:author="Ye-Kui Wang 00" w:date="2017-11-15T16:17:00Z">
              <w:rPr>
                <w:rFonts w:eastAsia="Malgun Gothic"/>
                <w:sz w:val="20"/>
                <w:lang w:eastAsia="ko-KR"/>
              </w:rPr>
            </w:rPrChange>
          </w:rPr>
          <w:delText>23</w:delText>
        </w:r>
        <w:r w:rsidR="00987DE2" w:rsidRPr="00022524" w:rsidDel="007E298C">
          <w:rPr>
            <w:b/>
            <w:rPrChange w:id="1159" w:author="Ye-Kui Wang 00" w:date="2017-11-15T16:17:00Z">
              <w:rPr>
                <w:rFonts w:eastAsia="Malgun Gothic"/>
                <w:sz w:val="20"/>
                <w:lang w:eastAsia="ko-KR"/>
              </w:rPr>
            </w:rPrChange>
          </w:rPr>
          <w:delText> </w:delText>
        </w:r>
        <w:r w:rsidRPr="00022524" w:rsidDel="007E298C">
          <w:rPr>
            <w:b/>
            <w:rPrChange w:id="1160" w:author="Ye-Kui Wang 00" w:date="2017-11-15T16:17:00Z">
              <w:rPr>
                <w:rFonts w:eastAsia="Malgun Gothic"/>
                <w:sz w:val="20"/>
                <w:lang w:eastAsia="ko-KR"/>
              </w:rPr>
            </w:rPrChange>
          </w:rPr>
          <w:delText>592</w:delText>
        </w:r>
        <w:r w:rsidR="00987DE2" w:rsidRPr="00022524" w:rsidDel="007E298C">
          <w:rPr>
            <w:b/>
            <w:rPrChange w:id="1161" w:author="Ye-Kui Wang 00" w:date="2017-11-15T16:17:00Z">
              <w:rPr>
                <w:rFonts w:eastAsia="Malgun Gothic"/>
                <w:sz w:val="20"/>
                <w:lang w:eastAsia="ko-KR"/>
              </w:rPr>
            </w:rPrChange>
          </w:rPr>
          <w:delText> </w:delText>
        </w:r>
        <w:r w:rsidRPr="00022524" w:rsidDel="007E298C">
          <w:rPr>
            <w:b/>
            <w:rPrChange w:id="1162" w:author="Ye-Kui Wang 00" w:date="2017-11-15T16:17:00Z">
              <w:rPr>
                <w:rFonts w:eastAsia="Malgun Gothic"/>
                <w:sz w:val="20"/>
                <w:lang w:eastAsia="ko-KR"/>
              </w:rPr>
            </w:rPrChange>
          </w:rPr>
          <w:delText>9</w:delText>
        </w:r>
        <w:r w:rsidR="00E652C1" w:rsidRPr="00022524" w:rsidDel="007E298C">
          <w:rPr>
            <w:b/>
            <w:rPrChange w:id="1163" w:author="Ye-Kui Wang 00" w:date="2017-11-15T16:17:00Z">
              <w:rPr>
                <w:rFonts w:eastAsia="Malgun Gothic"/>
                <w:sz w:val="20"/>
                <w:lang w:eastAsia="ko-KR"/>
              </w:rPr>
            </w:rPrChange>
          </w:rPr>
          <w:delText>59</w:delText>
        </w:r>
        <w:r w:rsidRPr="00022524" w:rsidDel="007E298C">
          <w:rPr>
            <w:b/>
            <w:rPrChange w:id="1164" w:author="Ye-Kui Wang 00" w:date="2017-11-15T16:17:00Z">
              <w:rPr>
                <w:rFonts w:eastAsia="Malgun Gothic"/>
                <w:sz w:val="20"/>
                <w:lang w:eastAsia="ko-KR"/>
              </w:rPr>
            </w:rPrChange>
          </w:rPr>
          <w:delText>)</w:delText>
        </w:r>
        <w:r w:rsidR="00A928D2" w:rsidRPr="00022524" w:rsidDel="007E298C">
          <w:rPr>
            <w:b/>
            <w:rPrChange w:id="1165" w:author="Ye-Kui Wang 00" w:date="2017-11-15T16:17:00Z">
              <w:rPr>
                <w:rFonts w:eastAsia="Malgun Gothic"/>
                <w:sz w:val="20"/>
                <w:lang w:eastAsia="ko-KR"/>
              </w:rPr>
            </w:rPrChange>
          </w:rPr>
          <w:delText>,</w:delText>
        </w:r>
        <w:r w:rsidRPr="00022524" w:rsidDel="007E298C">
          <w:rPr>
            <w:b/>
            <w:rPrChange w:id="1166" w:author="Ye-Kui Wang 00" w:date="2017-11-15T16:17:00Z">
              <w:rPr>
                <w:sz w:val="20"/>
              </w:rPr>
            </w:rPrChange>
          </w:rPr>
          <w:delText xml:space="preserve"> inclusive. When not present, the value of erp_</w:delText>
        </w:r>
        <w:r w:rsidR="009A1323" w:rsidRPr="00022524" w:rsidDel="007E298C">
          <w:rPr>
            <w:b/>
            <w:rPrChange w:id="1167" w:author="Ye-Kui Wang 00" w:date="2017-11-15T16:17:00Z">
              <w:rPr>
                <w:sz w:val="20"/>
              </w:rPr>
            </w:rPrChange>
          </w:rPr>
          <w:delText>azimuth</w:delText>
        </w:r>
        <w:r w:rsidRPr="00022524" w:rsidDel="007E298C">
          <w:rPr>
            <w:b/>
            <w:rPrChange w:id="1168" w:author="Ye-Kui Wang 00" w:date="2017-11-15T16:17:00Z">
              <w:rPr>
                <w:sz w:val="20"/>
              </w:rPr>
            </w:rPrChange>
          </w:rPr>
          <w:delText xml:space="preserve">_min is inferred to be equal to </w:delText>
        </w:r>
        <w:r w:rsidRPr="00022524" w:rsidDel="007E298C">
          <w:rPr>
            <w:b/>
            <w:rPrChange w:id="1169" w:author="Ye-Kui Wang 00" w:date="2017-11-15T16:17:00Z">
              <w:rPr>
                <w:rFonts w:eastAsia="Malgun Gothic"/>
                <w:sz w:val="20"/>
                <w:lang w:eastAsia="ko-KR"/>
              </w:rPr>
            </w:rPrChange>
          </w:rPr>
          <w:delText>−</w:delText>
        </w:r>
        <w:r w:rsidRPr="00022524" w:rsidDel="007E298C">
          <w:rPr>
            <w:b/>
            <w:rPrChange w:id="1170" w:author="Ye-Kui Wang 00" w:date="2017-11-15T16:17:00Z">
              <w:rPr>
                <w:sz w:val="20"/>
              </w:rPr>
            </w:rPrChange>
          </w:rPr>
          <w:delText>180 * 2</w:delText>
        </w:r>
        <w:r w:rsidRPr="00022524" w:rsidDel="007E298C">
          <w:rPr>
            <w:b/>
            <w:rPrChange w:id="1171" w:author="Ye-Kui Wang 00" w:date="2017-11-15T16:17:00Z">
              <w:rPr>
                <w:sz w:val="20"/>
                <w:vertAlign w:val="superscript"/>
              </w:rPr>
            </w:rPrChange>
          </w:rPr>
          <w:delText>16</w:delText>
        </w:r>
        <w:r w:rsidRPr="00022524" w:rsidDel="007E298C">
          <w:rPr>
            <w:b/>
            <w:rPrChange w:id="1172" w:author="Ye-Kui Wang 00" w:date="2017-11-15T16:17:00Z">
              <w:rPr>
                <w:sz w:val="20"/>
              </w:rPr>
            </w:rPrChange>
          </w:rPr>
          <w:delText xml:space="preserve"> (i.e., </w:delText>
        </w:r>
        <w:r w:rsidRPr="00022524" w:rsidDel="007E298C">
          <w:rPr>
            <w:b/>
            <w:rPrChange w:id="1173" w:author="Ye-Kui Wang 00" w:date="2017-11-15T16:17:00Z">
              <w:rPr>
                <w:rFonts w:eastAsia="Malgun Gothic"/>
                <w:sz w:val="20"/>
                <w:lang w:eastAsia="ko-KR"/>
              </w:rPr>
            </w:rPrChange>
          </w:rPr>
          <w:delText>11</w:delText>
        </w:r>
        <w:r w:rsidR="00987DE2" w:rsidRPr="00022524" w:rsidDel="007E298C">
          <w:rPr>
            <w:b/>
            <w:rPrChange w:id="1174" w:author="Ye-Kui Wang 00" w:date="2017-11-15T16:17:00Z">
              <w:rPr>
                <w:rFonts w:eastAsia="Malgun Gothic"/>
                <w:sz w:val="20"/>
                <w:lang w:eastAsia="ko-KR"/>
              </w:rPr>
            </w:rPrChange>
          </w:rPr>
          <w:delText> </w:delText>
        </w:r>
        <w:r w:rsidRPr="00022524" w:rsidDel="007E298C">
          <w:rPr>
            <w:b/>
            <w:rPrChange w:id="1175" w:author="Ye-Kui Wang 00" w:date="2017-11-15T16:17:00Z">
              <w:rPr>
                <w:rFonts w:eastAsia="Malgun Gothic"/>
                <w:sz w:val="20"/>
                <w:lang w:eastAsia="ko-KR"/>
              </w:rPr>
            </w:rPrChange>
          </w:rPr>
          <w:delText>796</w:delText>
        </w:r>
        <w:r w:rsidR="00987DE2" w:rsidRPr="00022524" w:rsidDel="007E298C">
          <w:rPr>
            <w:b/>
            <w:rPrChange w:id="1176" w:author="Ye-Kui Wang 00" w:date="2017-11-15T16:17:00Z">
              <w:rPr>
                <w:rFonts w:eastAsia="Malgun Gothic"/>
                <w:sz w:val="20"/>
                <w:lang w:eastAsia="ko-KR"/>
              </w:rPr>
            </w:rPrChange>
          </w:rPr>
          <w:delText> </w:delText>
        </w:r>
        <w:r w:rsidRPr="00022524" w:rsidDel="007E298C">
          <w:rPr>
            <w:b/>
            <w:rPrChange w:id="1177" w:author="Ye-Kui Wang 00" w:date="2017-11-15T16:17:00Z">
              <w:rPr>
                <w:rFonts w:eastAsia="Malgun Gothic"/>
                <w:sz w:val="20"/>
                <w:lang w:eastAsia="ko-KR"/>
              </w:rPr>
            </w:rPrChange>
          </w:rPr>
          <w:delText>480).</w:delText>
        </w:r>
      </w:del>
    </w:p>
    <w:p w14:paraId="46BE96BA" w14:textId="7AAFD10C" w:rsidR="00003CBD" w:rsidRPr="00022524" w:rsidDel="007E298C" w:rsidRDefault="006A3BBB">
      <w:pPr>
        <w:pStyle w:val="3N2"/>
        <w:keepNext/>
        <w:ind w:left="6"/>
        <w:rPr>
          <w:del w:id="1178" w:author="Ye-Kui Wang" w:date="2017-10-19T04:35:00Z"/>
          <w:b/>
          <w:rPrChange w:id="1179" w:author="Ye-Kui Wang 00" w:date="2017-11-15T16:17:00Z">
            <w:rPr>
              <w:del w:id="1180" w:author="Ye-Kui Wang" w:date="2017-10-19T04:35:00Z"/>
              <w:sz w:val="20"/>
            </w:rPr>
          </w:rPrChange>
        </w:rPr>
        <w:pPrChange w:id="1181" w:author="Ye-Kui Wang 00" w:date="2017-11-15T16:17:00Z">
          <w:pPr>
            <w:jc w:val="both"/>
          </w:pPr>
        </w:pPrChange>
      </w:pPr>
      <w:bookmarkStart w:id="1182" w:name="_Hlk492757129"/>
      <w:del w:id="1183" w:author="Ye-Kui Wang" w:date="2017-10-19T04:35:00Z">
        <w:r w:rsidDel="007E298C">
          <w:rPr>
            <w:b/>
          </w:rPr>
          <w:delText>erp_</w:delText>
        </w:r>
        <w:r w:rsidR="009A1323" w:rsidDel="007E298C">
          <w:rPr>
            <w:b/>
          </w:rPr>
          <w:delText>azimuth</w:delText>
        </w:r>
        <w:r w:rsidDel="007E298C">
          <w:rPr>
            <w:b/>
          </w:rPr>
          <w:delText>_max</w:delText>
        </w:r>
        <w:r w:rsidRPr="00022524" w:rsidDel="007E298C">
          <w:rPr>
            <w:b/>
            <w:rPrChange w:id="1184" w:author="Ye-Kui Wang 00" w:date="2017-11-15T16:17:00Z">
              <w:rPr>
                <w:sz w:val="20"/>
              </w:rPr>
            </w:rPrChange>
          </w:rPr>
          <w:delText xml:space="preserve"> </w:delText>
        </w:r>
        <w:bookmarkEnd w:id="1182"/>
        <w:r w:rsidRPr="00022524" w:rsidDel="007E298C">
          <w:rPr>
            <w:b/>
            <w:rPrChange w:id="1185" w:author="Ye-Kui Wang 00" w:date="2017-11-15T16:17:00Z">
              <w:rPr>
                <w:sz w:val="20"/>
              </w:rPr>
            </w:rPrChange>
          </w:rPr>
          <w:delText xml:space="preserve">specifies the maximum </w:delText>
        </w:r>
        <w:r w:rsidR="009A1323" w:rsidRPr="00022524" w:rsidDel="007E298C">
          <w:rPr>
            <w:b/>
            <w:rPrChange w:id="1186" w:author="Ye-Kui Wang 00" w:date="2017-11-15T16:17:00Z">
              <w:rPr>
                <w:sz w:val="20"/>
              </w:rPr>
            </w:rPrChange>
          </w:rPr>
          <w:delText xml:space="preserve">azimuth </w:delText>
        </w:r>
        <w:r w:rsidRPr="00022524" w:rsidDel="007E298C">
          <w:rPr>
            <w:b/>
            <w:rPrChange w:id="1187" w:author="Ye-Kui Wang 00" w:date="2017-11-15T16:17:00Z">
              <w:rPr>
                <w:sz w:val="20"/>
              </w:rPr>
            </w:rPrChange>
          </w:rPr>
          <w:delText xml:space="preserve">value </w:delText>
        </w:r>
        <w:r w:rsidR="00DC524B" w:rsidRPr="00022524" w:rsidDel="007E298C">
          <w:rPr>
            <w:b/>
            <w:rPrChange w:id="1188" w:author="Ye-Kui Wang 00" w:date="2017-11-15T16:17:00Z">
              <w:rPr>
                <w:sz w:val="20"/>
              </w:rPr>
            </w:rPrChange>
          </w:rPr>
          <w:delText xml:space="preserve">of the </w:delText>
        </w:r>
        <w:r w:rsidR="00755776" w:rsidRPr="00022524" w:rsidDel="007E298C">
          <w:rPr>
            <w:b/>
            <w:rPrChange w:id="1189" w:author="Ye-Kui Wang 00" w:date="2017-11-15T16:17:00Z">
              <w:rPr>
                <w:sz w:val="20"/>
              </w:rPr>
            </w:rPrChange>
          </w:rPr>
          <w:delText>coverage sphere region</w:delText>
        </w:r>
        <w:r w:rsidRPr="00022524" w:rsidDel="007E298C">
          <w:rPr>
            <w:b/>
            <w:rPrChange w:id="1190" w:author="Ye-Kui Wang 00" w:date="2017-11-15T16:17:00Z">
              <w:rPr>
                <w:sz w:val="20"/>
              </w:rPr>
            </w:rPrChange>
          </w:rPr>
          <w:delText>, in units of 2</w:delText>
        </w:r>
        <w:r w:rsidRPr="00022524" w:rsidDel="007E298C">
          <w:rPr>
            <w:b/>
            <w:rPrChange w:id="1191" w:author="Ye-Kui Wang 00" w:date="2017-11-15T16:17:00Z">
              <w:rPr>
                <w:sz w:val="20"/>
                <w:vertAlign w:val="superscript"/>
              </w:rPr>
            </w:rPrChange>
          </w:rPr>
          <w:delText>− i</w:delText>
        </w:r>
        <w:r w:rsidRPr="00022524" w:rsidDel="007E298C">
          <w:rPr>
            <w:b/>
            <w:rPrChange w:id="1192" w:author="Ye-Kui Wang 00" w:date="2017-11-15T16:17:00Z">
              <w:rPr>
                <w:sz w:val="20"/>
              </w:rPr>
            </w:rPrChange>
          </w:rPr>
          <w:delText xml:space="preserve"> degrees. The value of erp_</w:delText>
        </w:r>
        <w:r w:rsidR="009A1323" w:rsidRPr="00022524" w:rsidDel="007E298C">
          <w:rPr>
            <w:b/>
            <w:rPrChange w:id="1193" w:author="Ye-Kui Wang 00" w:date="2017-11-15T16:17:00Z">
              <w:rPr>
                <w:sz w:val="20"/>
              </w:rPr>
            </w:rPrChange>
          </w:rPr>
          <w:delText>azimuth</w:delText>
        </w:r>
        <w:r w:rsidRPr="00022524" w:rsidDel="007E298C">
          <w:rPr>
            <w:b/>
            <w:rPrChange w:id="1194" w:author="Ye-Kui Wang 00" w:date="2017-11-15T16:17:00Z">
              <w:rPr>
                <w:sz w:val="20"/>
              </w:rPr>
            </w:rPrChange>
          </w:rPr>
          <w:delText xml:space="preserve">_max shall be in the range of </w:delText>
        </w:r>
        <w:r w:rsidRPr="00022524" w:rsidDel="007E298C">
          <w:rPr>
            <w:b/>
            <w:rPrChange w:id="1195" w:author="Ye-Kui Wang 00" w:date="2017-11-15T16:17:00Z">
              <w:rPr>
                <w:rFonts w:eastAsia="Malgun Gothic"/>
                <w:sz w:val="20"/>
                <w:lang w:eastAsia="ko-KR"/>
              </w:rPr>
            </w:rPrChange>
          </w:rPr>
          <w:delText>−</w:delText>
        </w:r>
        <w:r w:rsidRPr="00022524" w:rsidDel="007E298C">
          <w:rPr>
            <w:b/>
            <w:rPrChange w:id="1196" w:author="Ye-Kui Wang 00" w:date="2017-11-15T16:17:00Z">
              <w:rPr>
                <w:sz w:val="20"/>
              </w:rPr>
            </w:rPrChange>
          </w:rPr>
          <w:delText>360 * 2</w:delText>
        </w:r>
        <w:r w:rsidRPr="00022524" w:rsidDel="007E298C">
          <w:rPr>
            <w:b/>
            <w:rPrChange w:id="1197" w:author="Ye-Kui Wang 00" w:date="2017-11-15T16:17:00Z">
              <w:rPr>
                <w:sz w:val="20"/>
                <w:vertAlign w:val="superscript"/>
              </w:rPr>
            </w:rPrChange>
          </w:rPr>
          <w:delText>16</w:delText>
        </w:r>
        <w:r w:rsidR="00E652C1" w:rsidRPr="00022524" w:rsidDel="007E298C">
          <w:rPr>
            <w:b/>
            <w:rPrChange w:id="1198" w:author="Ye-Kui Wang 00" w:date="2017-11-15T16:17:00Z">
              <w:rPr>
                <w:sz w:val="20"/>
              </w:rPr>
            </w:rPrChange>
          </w:rPr>
          <w:delText xml:space="preserve">+1 </w:delText>
        </w:r>
        <w:r w:rsidRPr="00022524" w:rsidDel="007E298C">
          <w:rPr>
            <w:b/>
            <w:rPrChange w:id="1199" w:author="Ye-Kui Wang 00" w:date="2017-11-15T16:17:00Z">
              <w:rPr>
                <w:sz w:val="20"/>
              </w:rPr>
            </w:rPrChange>
          </w:rPr>
          <w:delText>(i.e., </w:delText>
        </w:r>
        <w:r w:rsidRPr="00022524" w:rsidDel="007E298C">
          <w:rPr>
            <w:b/>
            <w:rPrChange w:id="1200" w:author="Ye-Kui Wang 00" w:date="2017-11-15T16:17:00Z">
              <w:rPr>
                <w:rFonts w:eastAsia="Malgun Gothic"/>
                <w:sz w:val="20"/>
                <w:lang w:eastAsia="ko-KR"/>
              </w:rPr>
            </w:rPrChange>
          </w:rPr>
          <w:delText>−i.</w:delText>
        </w:r>
        <w:r w:rsidR="00987DE2" w:rsidRPr="00022524" w:rsidDel="007E298C">
          <w:rPr>
            <w:b/>
            <w:rPrChange w:id="1201" w:author="Ye-Kui Wang 00" w:date="2017-11-15T16:17:00Z">
              <w:rPr>
                <w:rFonts w:eastAsia="Malgun Gothic"/>
                <w:sz w:val="20"/>
                <w:lang w:eastAsia="ko-KR"/>
              </w:rPr>
            </w:rPrChange>
          </w:rPr>
          <w:delText> </w:delText>
        </w:r>
        <w:r w:rsidRPr="00022524" w:rsidDel="007E298C">
          <w:rPr>
            <w:b/>
            <w:rPrChange w:id="1202" w:author="Ye-Kui Wang 00" w:date="2017-11-15T16:17:00Z">
              <w:rPr>
                <w:rFonts w:eastAsia="Malgun Gothic"/>
                <w:sz w:val="20"/>
                <w:lang w:eastAsia="ko-KR"/>
              </w:rPr>
            </w:rPrChange>
          </w:rPr>
          <w:delText>592</w:delText>
        </w:r>
        <w:r w:rsidR="00987DE2" w:rsidRPr="00022524" w:rsidDel="007E298C">
          <w:rPr>
            <w:b/>
            <w:rPrChange w:id="1203" w:author="Ye-Kui Wang 00" w:date="2017-11-15T16:17:00Z">
              <w:rPr>
                <w:rFonts w:eastAsia="Malgun Gothic"/>
                <w:sz w:val="20"/>
                <w:lang w:eastAsia="ko-KR"/>
              </w:rPr>
            </w:rPrChange>
          </w:rPr>
          <w:delText> </w:delText>
        </w:r>
        <w:r w:rsidRPr="00022524" w:rsidDel="007E298C">
          <w:rPr>
            <w:b/>
            <w:rPrChange w:id="1204" w:author="Ye-Kui Wang 00" w:date="2017-11-15T16:17:00Z">
              <w:rPr>
                <w:rFonts w:eastAsia="Malgun Gothic"/>
                <w:sz w:val="20"/>
                <w:lang w:eastAsia="ko-KR"/>
              </w:rPr>
            </w:rPrChange>
          </w:rPr>
          <w:delText>9</w:delText>
        </w:r>
        <w:r w:rsidR="00E652C1" w:rsidRPr="00022524" w:rsidDel="007E298C">
          <w:rPr>
            <w:b/>
            <w:rPrChange w:id="1205" w:author="Ye-Kui Wang 00" w:date="2017-11-15T16:17:00Z">
              <w:rPr>
                <w:rFonts w:eastAsia="Malgun Gothic"/>
                <w:sz w:val="20"/>
                <w:lang w:eastAsia="ko-KR"/>
              </w:rPr>
            </w:rPrChange>
          </w:rPr>
          <w:delText>59</w:delText>
        </w:r>
        <w:r w:rsidRPr="00022524" w:rsidDel="007E298C">
          <w:rPr>
            <w:b/>
            <w:rPrChange w:id="1206" w:author="Ye-Kui Wang 00" w:date="2017-11-15T16:17:00Z">
              <w:rPr>
                <w:rFonts w:eastAsia="Malgun Gothic"/>
                <w:sz w:val="20"/>
                <w:lang w:eastAsia="ko-KR"/>
              </w:rPr>
            </w:rPrChange>
          </w:rPr>
          <w:delText>)</w:delText>
        </w:r>
        <w:r w:rsidRPr="00022524" w:rsidDel="007E298C">
          <w:rPr>
            <w:b/>
            <w:rPrChange w:id="1207" w:author="Ye-Kui Wang 00" w:date="2017-11-15T16:17:00Z">
              <w:rPr>
                <w:sz w:val="20"/>
              </w:rPr>
            </w:rPrChange>
          </w:rPr>
          <w:delText xml:space="preserve"> to 360 * 2</w:delText>
        </w:r>
        <w:r w:rsidRPr="00022524" w:rsidDel="007E298C">
          <w:rPr>
            <w:b/>
            <w:rPrChange w:id="1208" w:author="Ye-Kui Wang 00" w:date="2017-11-15T16:17:00Z">
              <w:rPr>
                <w:sz w:val="20"/>
                <w:vertAlign w:val="superscript"/>
              </w:rPr>
            </w:rPrChange>
          </w:rPr>
          <w:delText>16</w:delText>
        </w:r>
        <w:r w:rsidRPr="00022524" w:rsidDel="007E298C">
          <w:rPr>
            <w:b/>
            <w:rPrChange w:id="1209" w:author="Ye-Kui Wang 00" w:date="2017-11-15T16:17:00Z">
              <w:rPr>
                <w:sz w:val="20"/>
              </w:rPr>
            </w:rPrChange>
          </w:rPr>
          <w:delText xml:space="preserve"> (i.e., </w:delText>
        </w:r>
        <w:r w:rsidRPr="00022524" w:rsidDel="007E298C">
          <w:rPr>
            <w:b/>
            <w:rPrChange w:id="1210" w:author="Ye-Kui Wang 00" w:date="2017-11-15T16:17:00Z">
              <w:rPr>
                <w:rFonts w:eastAsia="Malgun Gothic"/>
                <w:sz w:val="20"/>
                <w:lang w:eastAsia="ko-KR"/>
              </w:rPr>
            </w:rPrChange>
          </w:rPr>
          <w:delText>23</w:delText>
        </w:r>
        <w:r w:rsidR="00987DE2" w:rsidRPr="00022524" w:rsidDel="007E298C">
          <w:rPr>
            <w:b/>
            <w:rPrChange w:id="1211" w:author="Ye-Kui Wang 00" w:date="2017-11-15T16:17:00Z">
              <w:rPr>
                <w:rFonts w:eastAsia="Malgun Gothic"/>
                <w:sz w:val="20"/>
                <w:lang w:eastAsia="ko-KR"/>
              </w:rPr>
            </w:rPrChange>
          </w:rPr>
          <w:delText> </w:delText>
        </w:r>
        <w:r w:rsidRPr="00022524" w:rsidDel="007E298C">
          <w:rPr>
            <w:b/>
            <w:rPrChange w:id="1212" w:author="Ye-Kui Wang 00" w:date="2017-11-15T16:17:00Z">
              <w:rPr>
                <w:rFonts w:eastAsia="Malgun Gothic"/>
                <w:sz w:val="20"/>
                <w:lang w:eastAsia="ko-KR"/>
              </w:rPr>
            </w:rPrChange>
          </w:rPr>
          <w:delText>592</w:delText>
        </w:r>
        <w:r w:rsidR="00987DE2" w:rsidRPr="00022524" w:rsidDel="007E298C">
          <w:rPr>
            <w:b/>
            <w:rPrChange w:id="1213" w:author="Ye-Kui Wang 00" w:date="2017-11-15T16:17:00Z">
              <w:rPr>
                <w:rFonts w:eastAsia="Malgun Gothic"/>
                <w:sz w:val="20"/>
                <w:lang w:eastAsia="ko-KR"/>
              </w:rPr>
            </w:rPrChange>
          </w:rPr>
          <w:delText> </w:delText>
        </w:r>
        <w:r w:rsidRPr="00022524" w:rsidDel="007E298C">
          <w:rPr>
            <w:b/>
            <w:rPrChange w:id="1214" w:author="Ye-Kui Wang 00" w:date="2017-11-15T16:17:00Z">
              <w:rPr>
                <w:rFonts w:eastAsia="Malgun Gothic"/>
                <w:sz w:val="20"/>
                <w:lang w:eastAsia="ko-KR"/>
              </w:rPr>
            </w:rPrChange>
          </w:rPr>
          <w:delText>960)</w:delText>
        </w:r>
        <w:r w:rsidRPr="00022524" w:rsidDel="007E298C">
          <w:rPr>
            <w:b/>
            <w:rPrChange w:id="1215" w:author="Ye-Kui Wang 00" w:date="2017-11-15T16:17:00Z">
              <w:rPr>
                <w:sz w:val="20"/>
              </w:rPr>
            </w:rPrChange>
          </w:rPr>
          <w:delText>, inclusive. When not present, the value of erp_</w:delText>
        </w:r>
        <w:r w:rsidR="009A1323" w:rsidRPr="00022524" w:rsidDel="007E298C">
          <w:rPr>
            <w:b/>
            <w:rPrChange w:id="1216" w:author="Ye-Kui Wang 00" w:date="2017-11-15T16:17:00Z">
              <w:rPr>
                <w:sz w:val="20"/>
              </w:rPr>
            </w:rPrChange>
          </w:rPr>
          <w:delText>azimuth</w:delText>
        </w:r>
        <w:r w:rsidRPr="00022524" w:rsidDel="007E298C">
          <w:rPr>
            <w:b/>
            <w:rPrChange w:id="1217" w:author="Ye-Kui Wang 00" w:date="2017-11-15T16:17:00Z">
              <w:rPr>
                <w:sz w:val="20"/>
              </w:rPr>
            </w:rPrChange>
          </w:rPr>
          <w:delText>_max is inferred to be equal to 180 * 2</w:delText>
        </w:r>
        <w:r w:rsidRPr="00022524" w:rsidDel="007E298C">
          <w:rPr>
            <w:b/>
            <w:rPrChange w:id="1218" w:author="Ye-Kui Wang 00" w:date="2017-11-15T16:17:00Z">
              <w:rPr>
                <w:sz w:val="20"/>
                <w:vertAlign w:val="superscript"/>
              </w:rPr>
            </w:rPrChange>
          </w:rPr>
          <w:delText>16</w:delText>
        </w:r>
        <w:r w:rsidRPr="00022524" w:rsidDel="007E298C">
          <w:rPr>
            <w:b/>
            <w:rPrChange w:id="1219" w:author="Ye-Kui Wang 00" w:date="2017-11-15T16:17:00Z">
              <w:rPr>
                <w:sz w:val="20"/>
              </w:rPr>
            </w:rPrChange>
          </w:rPr>
          <w:delText xml:space="preserve"> (i.e., </w:delText>
        </w:r>
        <w:r w:rsidRPr="00022524" w:rsidDel="007E298C">
          <w:rPr>
            <w:b/>
            <w:rPrChange w:id="1220" w:author="Ye-Kui Wang 00" w:date="2017-11-15T16:17:00Z">
              <w:rPr>
                <w:rFonts w:eastAsia="Malgun Gothic"/>
                <w:sz w:val="20"/>
                <w:lang w:eastAsia="ko-KR"/>
              </w:rPr>
            </w:rPrChange>
          </w:rPr>
          <w:delText>11</w:delText>
        </w:r>
        <w:r w:rsidR="00987DE2" w:rsidRPr="00022524" w:rsidDel="007E298C">
          <w:rPr>
            <w:b/>
            <w:rPrChange w:id="1221" w:author="Ye-Kui Wang 00" w:date="2017-11-15T16:17:00Z">
              <w:rPr>
                <w:rFonts w:eastAsia="Malgun Gothic"/>
                <w:sz w:val="20"/>
                <w:lang w:eastAsia="ko-KR"/>
              </w:rPr>
            </w:rPrChange>
          </w:rPr>
          <w:delText> </w:delText>
        </w:r>
        <w:r w:rsidRPr="00022524" w:rsidDel="007E298C">
          <w:rPr>
            <w:b/>
            <w:rPrChange w:id="1222" w:author="Ye-Kui Wang 00" w:date="2017-11-15T16:17:00Z">
              <w:rPr>
                <w:rFonts w:eastAsia="Malgun Gothic"/>
                <w:sz w:val="20"/>
                <w:lang w:eastAsia="ko-KR"/>
              </w:rPr>
            </w:rPrChange>
          </w:rPr>
          <w:delText>796</w:delText>
        </w:r>
        <w:r w:rsidR="00987DE2" w:rsidRPr="00022524" w:rsidDel="007E298C">
          <w:rPr>
            <w:b/>
            <w:rPrChange w:id="1223" w:author="Ye-Kui Wang 00" w:date="2017-11-15T16:17:00Z">
              <w:rPr>
                <w:rFonts w:eastAsia="Malgun Gothic"/>
                <w:sz w:val="20"/>
                <w:lang w:eastAsia="ko-KR"/>
              </w:rPr>
            </w:rPrChange>
          </w:rPr>
          <w:delText> </w:delText>
        </w:r>
        <w:r w:rsidRPr="00022524" w:rsidDel="007E298C">
          <w:rPr>
            <w:b/>
            <w:rPrChange w:id="1224" w:author="Ye-Kui Wang 00" w:date="2017-11-15T16:17:00Z">
              <w:rPr>
                <w:rFonts w:eastAsia="Malgun Gothic"/>
                <w:sz w:val="20"/>
                <w:lang w:eastAsia="ko-KR"/>
              </w:rPr>
            </w:rPrChange>
          </w:rPr>
          <w:delText>480)</w:delText>
        </w:r>
        <w:r w:rsidRPr="00022524" w:rsidDel="007E298C">
          <w:rPr>
            <w:b/>
            <w:rPrChange w:id="1225" w:author="Ye-Kui Wang 00" w:date="2017-11-15T16:17:00Z">
              <w:rPr>
                <w:sz w:val="20"/>
              </w:rPr>
            </w:rPrChange>
          </w:rPr>
          <w:delText>.</w:delText>
        </w:r>
      </w:del>
    </w:p>
    <w:p w14:paraId="13EAA2AD" w14:textId="678AEBD9" w:rsidR="00E652C1" w:rsidRPr="00022524" w:rsidDel="007E298C" w:rsidRDefault="00E652C1">
      <w:pPr>
        <w:pStyle w:val="3N2"/>
        <w:keepNext/>
        <w:ind w:left="6"/>
        <w:rPr>
          <w:del w:id="1226" w:author="Ye-Kui Wang" w:date="2017-10-19T04:35:00Z"/>
          <w:b/>
          <w:rPrChange w:id="1227" w:author="Ye-Kui Wang 00" w:date="2017-11-15T16:17:00Z">
            <w:rPr>
              <w:del w:id="1228" w:author="Ye-Kui Wang" w:date="2017-10-19T04:35:00Z"/>
              <w:sz w:val="20"/>
            </w:rPr>
          </w:rPrChange>
        </w:rPr>
        <w:pPrChange w:id="1229" w:author="Ye-Kui Wang 00" w:date="2017-11-15T16:17:00Z">
          <w:pPr>
            <w:jc w:val="both"/>
          </w:pPr>
        </w:pPrChange>
      </w:pPr>
      <w:del w:id="1230" w:author="Ye-Kui Wang" w:date="2017-10-19T04:35:00Z">
        <w:r w:rsidRPr="00022524" w:rsidDel="007E298C">
          <w:rPr>
            <w:b/>
            <w:rPrChange w:id="1231" w:author="Ye-Kui Wang 00" w:date="2017-11-15T16:17:00Z">
              <w:rPr>
                <w:sz w:val="20"/>
              </w:rPr>
            </w:rPrChange>
          </w:rPr>
          <w:delText>The value of erp_azimuth_max shall be greater than erp_azimuth_min.</w:delText>
        </w:r>
      </w:del>
    </w:p>
    <w:p w14:paraId="2D4CB980" w14:textId="44B22063" w:rsidR="006A3BBB" w:rsidRPr="00022524" w:rsidDel="007E298C" w:rsidRDefault="006A3BBB">
      <w:pPr>
        <w:pStyle w:val="3N2"/>
        <w:keepNext/>
        <w:ind w:left="6"/>
        <w:rPr>
          <w:del w:id="1232" w:author="Ye-Kui Wang" w:date="2017-10-19T04:35:00Z"/>
          <w:b/>
          <w:rPrChange w:id="1233" w:author="Ye-Kui Wang 00" w:date="2017-11-15T16:17:00Z">
            <w:rPr>
              <w:del w:id="1234" w:author="Ye-Kui Wang" w:date="2017-10-19T04:35:00Z"/>
              <w:sz w:val="20"/>
            </w:rPr>
          </w:rPrChange>
        </w:rPr>
        <w:pPrChange w:id="1235" w:author="Ye-Kui Wang 00" w:date="2017-11-15T16:17:00Z">
          <w:pPr>
            <w:jc w:val="both"/>
          </w:pPr>
        </w:pPrChange>
      </w:pPr>
      <w:del w:id="1236" w:author="Ye-Kui Wang" w:date="2017-10-19T04:35:00Z">
        <w:r w:rsidDel="007E298C">
          <w:rPr>
            <w:b/>
          </w:rPr>
          <w:delText>erp_</w:delText>
        </w:r>
        <w:r w:rsidR="009A1323" w:rsidDel="007E298C">
          <w:rPr>
            <w:b/>
          </w:rPr>
          <w:delText>elevation</w:delText>
        </w:r>
        <w:r w:rsidR="00DC524B" w:rsidDel="007E298C">
          <w:rPr>
            <w:b/>
          </w:rPr>
          <w:delText>_min</w:delText>
        </w:r>
        <w:r w:rsidRPr="00022524" w:rsidDel="007E298C">
          <w:rPr>
            <w:b/>
            <w:rPrChange w:id="1237" w:author="Ye-Kui Wang 00" w:date="2017-11-15T16:17:00Z">
              <w:rPr>
                <w:sz w:val="20"/>
              </w:rPr>
            </w:rPrChange>
          </w:rPr>
          <w:delText xml:space="preserve"> specifies the minimum </w:delText>
        </w:r>
        <w:r w:rsidR="00DC524B" w:rsidRPr="00022524" w:rsidDel="007E298C">
          <w:rPr>
            <w:b/>
            <w:rPrChange w:id="1238" w:author="Ye-Kui Wang 00" w:date="2017-11-15T16:17:00Z">
              <w:rPr>
                <w:sz w:val="20"/>
              </w:rPr>
            </w:rPrChange>
          </w:rPr>
          <w:delText>elevation</w:delText>
        </w:r>
        <w:r w:rsidRPr="00022524" w:rsidDel="007E298C">
          <w:rPr>
            <w:b/>
            <w:rPrChange w:id="1239" w:author="Ye-Kui Wang 00" w:date="2017-11-15T16:17:00Z">
              <w:rPr>
                <w:sz w:val="20"/>
              </w:rPr>
            </w:rPrChange>
          </w:rPr>
          <w:delText xml:space="preserve"> value </w:delText>
        </w:r>
        <w:r w:rsidR="00DC524B" w:rsidRPr="00022524" w:rsidDel="007E298C">
          <w:rPr>
            <w:b/>
            <w:rPrChange w:id="1240" w:author="Ye-Kui Wang 00" w:date="2017-11-15T16:17:00Z">
              <w:rPr>
                <w:sz w:val="20"/>
              </w:rPr>
            </w:rPrChange>
          </w:rPr>
          <w:delText xml:space="preserve">of the </w:delText>
        </w:r>
        <w:bookmarkStart w:id="1241" w:name="_Hlk490820168"/>
        <w:r w:rsidR="00755776" w:rsidRPr="00022524" w:rsidDel="007E298C">
          <w:rPr>
            <w:b/>
            <w:rPrChange w:id="1242" w:author="Ye-Kui Wang 00" w:date="2017-11-15T16:17:00Z">
              <w:rPr>
                <w:sz w:val="20"/>
              </w:rPr>
            </w:rPrChange>
          </w:rPr>
          <w:delText>coverage sphere region</w:delText>
        </w:r>
        <w:bookmarkEnd w:id="1241"/>
        <w:r w:rsidRPr="00022524" w:rsidDel="007E298C">
          <w:rPr>
            <w:b/>
            <w:rPrChange w:id="1243" w:author="Ye-Kui Wang 00" w:date="2017-11-15T16:17:00Z">
              <w:rPr>
                <w:sz w:val="20"/>
              </w:rPr>
            </w:rPrChange>
          </w:rPr>
          <w:delText>, in units of 2</w:delText>
        </w:r>
        <w:r w:rsidRPr="00022524" w:rsidDel="007E298C">
          <w:rPr>
            <w:b/>
            <w:rPrChange w:id="1244" w:author="Ye-Kui Wang 00" w:date="2017-11-15T16:17:00Z">
              <w:rPr>
                <w:sz w:val="20"/>
                <w:vertAlign w:val="superscript"/>
              </w:rPr>
            </w:rPrChange>
          </w:rPr>
          <w:delText>− i</w:delText>
        </w:r>
        <w:r w:rsidRPr="00022524" w:rsidDel="007E298C">
          <w:rPr>
            <w:b/>
            <w:rPrChange w:id="1245" w:author="Ye-Kui Wang 00" w:date="2017-11-15T16:17:00Z">
              <w:rPr>
                <w:sz w:val="20"/>
              </w:rPr>
            </w:rPrChange>
          </w:rPr>
          <w:delText xml:space="preserve"> degrees. The value of erp_</w:delText>
        </w:r>
        <w:r w:rsidR="00DC524B" w:rsidRPr="00022524" w:rsidDel="007E298C">
          <w:rPr>
            <w:b/>
            <w:rPrChange w:id="1246" w:author="Ye-Kui Wang 00" w:date="2017-11-15T16:17:00Z">
              <w:rPr>
                <w:sz w:val="20"/>
              </w:rPr>
            </w:rPrChange>
          </w:rPr>
          <w:delText>elevation_min</w:delText>
        </w:r>
        <w:r w:rsidRPr="00022524" w:rsidDel="007E298C">
          <w:rPr>
            <w:b/>
            <w:rPrChange w:id="1247" w:author="Ye-Kui Wang 00" w:date="2017-11-15T16:17:00Z">
              <w:rPr>
                <w:sz w:val="20"/>
              </w:rPr>
            </w:rPrChange>
          </w:rPr>
          <w:delText xml:space="preserve"> shall be in the range of </w:delText>
        </w:r>
        <w:r w:rsidRPr="00022524" w:rsidDel="007E298C">
          <w:rPr>
            <w:b/>
            <w:rPrChange w:id="1248" w:author="Ye-Kui Wang 00" w:date="2017-11-15T16:17:00Z">
              <w:rPr>
                <w:rFonts w:eastAsia="Malgun Gothic"/>
                <w:sz w:val="20"/>
                <w:lang w:eastAsia="ko-KR"/>
              </w:rPr>
            </w:rPrChange>
          </w:rPr>
          <w:delText>−</w:delText>
        </w:r>
        <w:r w:rsidRPr="00022524" w:rsidDel="007E298C">
          <w:rPr>
            <w:b/>
            <w:rPrChange w:id="1249" w:author="Ye-Kui Wang 00" w:date="2017-11-15T16:17:00Z">
              <w:rPr>
                <w:sz w:val="20"/>
              </w:rPr>
            </w:rPrChange>
          </w:rPr>
          <w:delText>90 * 2</w:delText>
        </w:r>
        <w:r w:rsidRPr="00022524" w:rsidDel="007E298C">
          <w:rPr>
            <w:b/>
            <w:rPrChange w:id="1250" w:author="Ye-Kui Wang 00" w:date="2017-11-15T16:17:00Z">
              <w:rPr>
                <w:sz w:val="20"/>
                <w:vertAlign w:val="superscript"/>
              </w:rPr>
            </w:rPrChange>
          </w:rPr>
          <w:delText>16</w:delText>
        </w:r>
        <w:r w:rsidRPr="00022524" w:rsidDel="007E298C">
          <w:rPr>
            <w:b/>
            <w:rPrChange w:id="1251" w:author="Ye-Kui Wang 00" w:date="2017-11-15T16:17:00Z">
              <w:rPr>
                <w:sz w:val="20"/>
              </w:rPr>
            </w:rPrChange>
          </w:rPr>
          <w:delText xml:space="preserve"> (i.e., </w:delText>
        </w:r>
        <w:r w:rsidRPr="00022524" w:rsidDel="007E298C">
          <w:rPr>
            <w:b/>
            <w:rPrChange w:id="1252" w:author="Ye-Kui Wang 00" w:date="2017-11-15T16:17:00Z">
              <w:rPr>
                <w:rFonts w:eastAsia="Malgun Gothic"/>
                <w:sz w:val="20"/>
                <w:lang w:eastAsia="ko-KR"/>
              </w:rPr>
            </w:rPrChange>
          </w:rPr>
          <w:delText>−(</w:delText>
        </w:r>
        <w:r w:rsidR="00987DE2" w:rsidRPr="00022524" w:rsidDel="007E298C">
          <w:rPr>
            <w:b/>
            <w:rPrChange w:id="1253" w:author="Ye-Kui Wang 00" w:date="2017-11-15T16:17:00Z">
              <w:rPr>
                <w:rFonts w:eastAsia="Malgun Gothic"/>
                <w:sz w:val="20"/>
                <w:lang w:eastAsia="ko-KR"/>
              </w:rPr>
            </w:rPrChange>
          </w:rPr>
          <w:delText> </w:delText>
        </w:r>
        <w:r w:rsidRPr="00022524" w:rsidDel="007E298C">
          <w:rPr>
            <w:b/>
            <w:rPrChange w:id="1254" w:author="Ye-Kui Wang 00" w:date="2017-11-15T16:17:00Z">
              <w:rPr>
                <w:rFonts w:eastAsia="Malgun Gothic"/>
                <w:sz w:val="20"/>
                <w:lang w:eastAsia="ko-KR"/>
              </w:rPr>
            </w:rPrChange>
          </w:rPr>
          <w:delText>898</w:delText>
        </w:r>
        <w:r w:rsidR="00987DE2" w:rsidRPr="00022524" w:rsidDel="007E298C">
          <w:rPr>
            <w:b/>
            <w:rPrChange w:id="1255" w:author="Ye-Kui Wang 00" w:date="2017-11-15T16:17:00Z">
              <w:rPr>
                <w:rFonts w:eastAsia="Malgun Gothic"/>
                <w:sz w:val="20"/>
                <w:lang w:eastAsia="ko-KR"/>
              </w:rPr>
            </w:rPrChange>
          </w:rPr>
          <w:delText> </w:delText>
        </w:r>
        <w:r w:rsidRPr="00022524" w:rsidDel="007E298C">
          <w:rPr>
            <w:b/>
            <w:rPrChange w:id="1256" w:author="Ye-Kui Wang 00" w:date="2017-11-15T16:17:00Z">
              <w:rPr>
                <w:rFonts w:eastAsia="Malgun Gothic"/>
                <w:sz w:val="20"/>
                <w:lang w:eastAsia="ko-KR"/>
              </w:rPr>
            </w:rPrChange>
          </w:rPr>
          <w:delText xml:space="preserve">240) to </w:delText>
        </w:r>
        <w:r w:rsidRPr="00022524" w:rsidDel="007E298C">
          <w:rPr>
            <w:b/>
            <w:rPrChange w:id="1257" w:author="Ye-Kui Wang 00" w:date="2017-11-15T16:17:00Z">
              <w:rPr>
                <w:sz w:val="20"/>
              </w:rPr>
            </w:rPrChange>
          </w:rPr>
          <w:delText>90 * 2</w:delText>
        </w:r>
        <w:r w:rsidRPr="00022524" w:rsidDel="007E298C">
          <w:rPr>
            <w:b/>
            <w:rPrChange w:id="1258" w:author="Ye-Kui Wang 00" w:date="2017-11-15T16:17:00Z">
              <w:rPr>
                <w:sz w:val="20"/>
                <w:vertAlign w:val="superscript"/>
              </w:rPr>
            </w:rPrChange>
          </w:rPr>
          <w:delText>16</w:delText>
        </w:r>
        <w:r w:rsidR="00E652C1" w:rsidRPr="00022524" w:rsidDel="007E298C">
          <w:rPr>
            <w:b/>
            <w:rPrChange w:id="1259" w:author="Ye-Kui Wang 00" w:date="2017-11-15T16:17:00Z">
              <w:rPr>
                <w:sz w:val="20"/>
              </w:rPr>
            </w:rPrChange>
          </w:rPr>
          <w:delText>−6 </w:delText>
        </w:r>
        <w:r w:rsidRPr="00022524" w:rsidDel="007E298C">
          <w:rPr>
            <w:b/>
            <w:rPrChange w:id="1260" w:author="Ye-Kui Wang 00" w:date="2017-11-15T16:17:00Z">
              <w:rPr>
                <w:sz w:val="20"/>
              </w:rPr>
            </w:rPrChange>
          </w:rPr>
          <w:delText>(i.e., </w:delText>
        </w:r>
        <w:r w:rsidRPr="00022524" w:rsidDel="007E298C">
          <w:rPr>
            <w:b/>
            <w:rPrChange w:id="1261" w:author="Ye-Kui Wang 00" w:date="2017-11-15T16:17:00Z">
              <w:rPr>
                <w:rFonts w:eastAsia="Malgun Gothic"/>
                <w:sz w:val="20"/>
                <w:lang w:eastAsia="ko-KR"/>
              </w:rPr>
            </w:rPrChange>
          </w:rPr>
          <w:delText>5</w:delText>
        </w:r>
        <w:r w:rsidR="00987DE2" w:rsidRPr="00022524" w:rsidDel="007E298C">
          <w:rPr>
            <w:b/>
            <w:rPrChange w:id="1262" w:author="Ye-Kui Wang 00" w:date="2017-11-15T16:17:00Z">
              <w:rPr>
                <w:rFonts w:eastAsia="Malgun Gothic"/>
                <w:sz w:val="20"/>
                <w:lang w:eastAsia="ko-KR"/>
              </w:rPr>
            </w:rPrChange>
          </w:rPr>
          <w:delText> </w:delText>
        </w:r>
        <w:r w:rsidRPr="00022524" w:rsidDel="007E298C">
          <w:rPr>
            <w:b/>
            <w:rPrChange w:id="1263" w:author="Ye-Kui Wang 00" w:date="2017-11-15T16:17:00Z">
              <w:rPr>
                <w:rFonts w:eastAsia="Malgun Gothic"/>
                <w:sz w:val="20"/>
                <w:lang w:eastAsia="ko-KR"/>
              </w:rPr>
            </w:rPrChange>
          </w:rPr>
          <w:delText>898</w:delText>
        </w:r>
        <w:r w:rsidR="00987DE2" w:rsidRPr="00022524" w:rsidDel="007E298C">
          <w:rPr>
            <w:b/>
            <w:rPrChange w:id="1264" w:author="Ye-Kui Wang 00" w:date="2017-11-15T16:17:00Z">
              <w:rPr>
                <w:rFonts w:eastAsia="Malgun Gothic"/>
                <w:sz w:val="20"/>
                <w:lang w:eastAsia="ko-KR"/>
              </w:rPr>
            </w:rPrChange>
          </w:rPr>
          <w:delText> </w:delText>
        </w:r>
        <w:r w:rsidRPr="00022524" w:rsidDel="007E298C">
          <w:rPr>
            <w:b/>
            <w:rPrChange w:id="1265" w:author="Ye-Kui Wang 00" w:date="2017-11-15T16:17:00Z">
              <w:rPr>
                <w:rFonts w:eastAsia="Malgun Gothic"/>
                <w:sz w:val="20"/>
                <w:lang w:eastAsia="ko-KR"/>
              </w:rPr>
            </w:rPrChange>
          </w:rPr>
          <w:delText>2</w:delText>
        </w:r>
        <w:r w:rsidR="00E652C1" w:rsidRPr="00022524" w:rsidDel="007E298C">
          <w:rPr>
            <w:b/>
            <w:rPrChange w:id="1266" w:author="Ye-Kui Wang 00" w:date="2017-11-15T16:17:00Z">
              <w:rPr>
                <w:rFonts w:eastAsia="Malgun Gothic"/>
                <w:sz w:val="20"/>
                <w:lang w:eastAsia="ko-KR"/>
              </w:rPr>
            </w:rPrChange>
          </w:rPr>
          <w:delText>39</w:delText>
        </w:r>
        <w:r w:rsidRPr="00022524" w:rsidDel="007E298C">
          <w:rPr>
            <w:b/>
            <w:rPrChange w:id="1267" w:author="Ye-Kui Wang 00" w:date="2017-11-15T16:17:00Z">
              <w:rPr>
                <w:rFonts w:eastAsia="Malgun Gothic"/>
                <w:sz w:val="20"/>
                <w:lang w:eastAsia="ko-KR"/>
              </w:rPr>
            </w:rPrChange>
          </w:rPr>
          <w:delText>), inclusive</w:delText>
        </w:r>
        <w:r w:rsidRPr="00022524" w:rsidDel="007E298C">
          <w:rPr>
            <w:b/>
            <w:rPrChange w:id="1268" w:author="Ye-Kui Wang 00" w:date="2017-11-15T16:17:00Z">
              <w:rPr>
                <w:sz w:val="20"/>
              </w:rPr>
            </w:rPrChange>
          </w:rPr>
          <w:delText>. When not present, the value of erp_</w:delText>
        </w:r>
        <w:r w:rsidR="00DC524B" w:rsidRPr="00022524" w:rsidDel="007E298C">
          <w:rPr>
            <w:b/>
            <w:rPrChange w:id="1269" w:author="Ye-Kui Wang 00" w:date="2017-11-15T16:17:00Z">
              <w:rPr>
                <w:sz w:val="20"/>
              </w:rPr>
            </w:rPrChange>
          </w:rPr>
          <w:delText>elevation_min</w:delText>
        </w:r>
        <w:r w:rsidRPr="00022524" w:rsidDel="007E298C">
          <w:rPr>
            <w:b/>
            <w:rPrChange w:id="1270" w:author="Ye-Kui Wang 00" w:date="2017-11-15T16:17:00Z">
              <w:rPr>
                <w:sz w:val="20"/>
              </w:rPr>
            </w:rPrChange>
          </w:rPr>
          <w:delText xml:space="preserve"> is inferred to be equal to </w:delText>
        </w:r>
        <w:r w:rsidRPr="00022524" w:rsidDel="007E298C">
          <w:rPr>
            <w:b/>
            <w:rPrChange w:id="1271" w:author="Ye-Kui Wang 00" w:date="2017-11-15T16:17:00Z">
              <w:rPr>
                <w:rFonts w:eastAsia="Malgun Gothic"/>
                <w:sz w:val="20"/>
                <w:lang w:eastAsia="ko-KR"/>
              </w:rPr>
            </w:rPrChange>
          </w:rPr>
          <w:delText>−</w:delText>
        </w:r>
        <w:r w:rsidRPr="00022524" w:rsidDel="007E298C">
          <w:rPr>
            <w:b/>
            <w:rPrChange w:id="1272" w:author="Ye-Kui Wang 00" w:date="2017-11-15T16:17:00Z">
              <w:rPr>
                <w:sz w:val="20"/>
              </w:rPr>
            </w:rPrChange>
          </w:rPr>
          <w:delText>90 * 2</w:delText>
        </w:r>
        <w:r w:rsidRPr="00022524" w:rsidDel="007E298C">
          <w:rPr>
            <w:b/>
            <w:rPrChange w:id="1273" w:author="Ye-Kui Wang 00" w:date="2017-11-15T16:17:00Z">
              <w:rPr>
                <w:sz w:val="20"/>
                <w:vertAlign w:val="superscript"/>
              </w:rPr>
            </w:rPrChange>
          </w:rPr>
          <w:delText>16</w:delText>
        </w:r>
        <w:r w:rsidRPr="00022524" w:rsidDel="007E298C">
          <w:rPr>
            <w:b/>
            <w:rPrChange w:id="1274" w:author="Ye-Kui Wang 00" w:date="2017-11-15T16:17:00Z">
              <w:rPr>
                <w:sz w:val="20"/>
              </w:rPr>
            </w:rPrChange>
          </w:rPr>
          <w:delText>.</w:delText>
        </w:r>
      </w:del>
    </w:p>
    <w:p w14:paraId="7375376B" w14:textId="5B394C98" w:rsidR="00003CBD" w:rsidRPr="00022524" w:rsidDel="007E298C" w:rsidRDefault="006A3BBB">
      <w:pPr>
        <w:pStyle w:val="3N2"/>
        <w:keepNext/>
        <w:ind w:left="6"/>
        <w:rPr>
          <w:del w:id="1275" w:author="Ye-Kui Wang" w:date="2017-10-19T04:35:00Z"/>
          <w:b/>
          <w:rPrChange w:id="1276" w:author="Ye-Kui Wang 00" w:date="2017-11-15T16:17:00Z">
            <w:rPr>
              <w:del w:id="1277" w:author="Ye-Kui Wang" w:date="2017-10-19T04:35:00Z"/>
              <w:sz w:val="20"/>
            </w:rPr>
          </w:rPrChange>
        </w:rPr>
        <w:pPrChange w:id="1278" w:author="Ye-Kui Wang 00" w:date="2017-11-15T16:17:00Z">
          <w:pPr>
            <w:jc w:val="both"/>
          </w:pPr>
        </w:pPrChange>
      </w:pPr>
      <w:del w:id="1279" w:author="Ye-Kui Wang" w:date="2017-10-19T04:35:00Z">
        <w:r w:rsidDel="007E298C">
          <w:rPr>
            <w:b/>
          </w:rPr>
          <w:delText>erp_</w:delText>
        </w:r>
        <w:r w:rsidR="00DC524B" w:rsidDel="007E298C">
          <w:rPr>
            <w:b/>
          </w:rPr>
          <w:delText>elevation</w:delText>
        </w:r>
        <w:r w:rsidDel="007E298C">
          <w:rPr>
            <w:b/>
          </w:rPr>
          <w:delText>_max</w:delText>
        </w:r>
        <w:r w:rsidRPr="00022524" w:rsidDel="007E298C">
          <w:rPr>
            <w:b/>
            <w:rPrChange w:id="1280" w:author="Ye-Kui Wang 00" w:date="2017-11-15T16:17:00Z">
              <w:rPr>
                <w:sz w:val="20"/>
              </w:rPr>
            </w:rPrChange>
          </w:rPr>
          <w:delText xml:space="preserve"> specifies the maximum </w:delText>
        </w:r>
        <w:r w:rsidR="00DC524B" w:rsidRPr="00022524" w:rsidDel="007E298C">
          <w:rPr>
            <w:b/>
            <w:rPrChange w:id="1281" w:author="Ye-Kui Wang 00" w:date="2017-11-15T16:17:00Z">
              <w:rPr>
                <w:sz w:val="20"/>
              </w:rPr>
            </w:rPrChange>
          </w:rPr>
          <w:delText>elevation</w:delText>
        </w:r>
        <w:r w:rsidRPr="00022524" w:rsidDel="007E298C">
          <w:rPr>
            <w:b/>
            <w:rPrChange w:id="1282" w:author="Ye-Kui Wang 00" w:date="2017-11-15T16:17:00Z">
              <w:rPr>
                <w:sz w:val="20"/>
              </w:rPr>
            </w:rPrChange>
          </w:rPr>
          <w:delText xml:space="preserve"> value </w:delText>
        </w:r>
        <w:r w:rsidR="00DC524B" w:rsidRPr="00022524" w:rsidDel="007E298C">
          <w:rPr>
            <w:b/>
            <w:rPrChange w:id="1283" w:author="Ye-Kui Wang 00" w:date="2017-11-15T16:17:00Z">
              <w:rPr>
                <w:sz w:val="20"/>
              </w:rPr>
            </w:rPrChange>
          </w:rPr>
          <w:delText xml:space="preserve">of the </w:delText>
        </w:r>
        <w:r w:rsidR="00755776" w:rsidRPr="00022524" w:rsidDel="007E298C">
          <w:rPr>
            <w:b/>
            <w:rPrChange w:id="1284" w:author="Ye-Kui Wang 00" w:date="2017-11-15T16:17:00Z">
              <w:rPr>
                <w:sz w:val="20"/>
              </w:rPr>
            </w:rPrChange>
          </w:rPr>
          <w:delText>coverage sphere region</w:delText>
        </w:r>
        <w:r w:rsidRPr="00022524" w:rsidDel="007E298C">
          <w:rPr>
            <w:b/>
            <w:rPrChange w:id="1285" w:author="Ye-Kui Wang 00" w:date="2017-11-15T16:17:00Z">
              <w:rPr>
                <w:sz w:val="20"/>
              </w:rPr>
            </w:rPrChange>
          </w:rPr>
          <w:delText>, in units of 2</w:delText>
        </w:r>
        <w:r w:rsidRPr="00022524" w:rsidDel="007E298C">
          <w:rPr>
            <w:b/>
            <w:rPrChange w:id="1286" w:author="Ye-Kui Wang 00" w:date="2017-11-15T16:17:00Z">
              <w:rPr>
                <w:sz w:val="20"/>
                <w:vertAlign w:val="superscript"/>
              </w:rPr>
            </w:rPrChange>
          </w:rPr>
          <w:delText>− i</w:delText>
        </w:r>
        <w:r w:rsidRPr="00022524" w:rsidDel="007E298C">
          <w:rPr>
            <w:b/>
            <w:rPrChange w:id="1287" w:author="Ye-Kui Wang 00" w:date="2017-11-15T16:17:00Z">
              <w:rPr>
                <w:sz w:val="20"/>
              </w:rPr>
            </w:rPrChange>
          </w:rPr>
          <w:delText xml:space="preserve"> degrees. The value of erp_</w:delText>
        </w:r>
        <w:r w:rsidR="00DC524B" w:rsidRPr="00022524" w:rsidDel="007E298C">
          <w:rPr>
            <w:b/>
            <w:rPrChange w:id="1288" w:author="Ye-Kui Wang 00" w:date="2017-11-15T16:17:00Z">
              <w:rPr>
                <w:sz w:val="20"/>
              </w:rPr>
            </w:rPrChange>
          </w:rPr>
          <w:delText>elevation</w:delText>
        </w:r>
        <w:r w:rsidRPr="00022524" w:rsidDel="007E298C">
          <w:rPr>
            <w:b/>
            <w:rPrChange w:id="1289" w:author="Ye-Kui Wang 00" w:date="2017-11-15T16:17:00Z">
              <w:rPr>
                <w:sz w:val="20"/>
              </w:rPr>
            </w:rPrChange>
          </w:rPr>
          <w:delText xml:space="preserve">_max shall be in the range of </w:delText>
        </w:r>
        <w:r w:rsidRPr="00022524" w:rsidDel="007E298C">
          <w:rPr>
            <w:b/>
            <w:rPrChange w:id="1290" w:author="Ye-Kui Wang 00" w:date="2017-11-15T16:17:00Z">
              <w:rPr>
                <w:rFonts w:eastAsia="Malgun Gothic"/>
                <w:sz w:val="20"/>
                <w:lang w:eastAsia="ko-KR"/>
              </w:rPr>
            </w:rPrChange>
          </w:rPr>
          <w:delText>−</w:delText>
        </w:r>
        <w:r w:rsidRPr="00022524" w:rsidDel="007E298C">
          <w:rPr>
            <w:b/>
            <w:rPrChange w:id="1291" w:author="Ye-Kui Wang 00" w:date="2017-11-15T16:17:00Z">
              <w:rPr>
                <w:sz w:val="20"/>
              </w:rPr>
            </w:rPrChange>
          </w:rPr>
          <w:delText>90 * 2</w:delText>
        </w:r>
        <w:r w:rsidRPr="00022524" w:rsidDel="007E298C">
          <w:rPr>
            <w:b/>
            <w:rPrChange w:id="1292" w:author="Ye-Kui Wang 00" w:date="2017-11-15T16:17:00Z">
              <w:rPr>
                <w:sz w:val="20"/>
                <w:vertAlign w:val="superscript"/>
              </w:rPr>
            </w:rPrChange>
          </w:rPr>
          <w:delText>16</w:delText>
        </w:r>
        <w:r w:rsidR="00E652C1" w:rsidRPr="00022524" w:rsidDel="007E298C">
          <w:rPr>
            <w:b/>
            <w:rPrChange w:id="1293" w:author="Ye-Kui Wang 00" w:date="2017-11-15T16:17:00Z">
              <w:rPr>
                <w:sz w:val="20"/>
              </w:rPr>
            </w:rPrChange>
          </w:rPr>
          <w:delText xml:space="preserve">+1 </w:delText>
        </w:r>
        <w:r w:rsidRPr="00022524" w:rsidDel="007E298C">
          <w:rPr>
            <w:b/>
            <w:rPrChange w:id="1294" w:author="Ye-Kui Wang 00" w:date="2017-11-15T16:17:00Z">
              <w:rPr>
                <w:sz w:val="20"/>
              </w:rPr>
            </w:rPrChange>
          </w:rPr>
          <w:delText>(i.e., </w:delText>
        </w:r>
        <w:r w:rsidRPr="00022524" w:rsidDel="007E298C">
          <w:rPr>
            <w:b/>
            <w:rPrChange w:id="1295" w:author="Ye-Kui Wang 00" w:date="2017-11-15T16:17:00Z">
              <w:rPr>
                <w:rFonts w:eastAsia="Malgun Gothic"/>
                <w:sz w:val="20"/>
                <w:lang w:eastAsia="ko-KR"/>
              </w:rPr>
            </w:rPrChange>
          </w:rPr>
          <w:delText>−i</w:delText>
        </w:r>
        <w:r w:rsidR="00987DE2" w:rsidRPr="00022524" w:rsidDel="007E298C">
          <w:rPr>
            <w:b/>
            <w:rPrChange w:id="1296" w:author="Ye-Kui Wang 00" w:date="2017-11-15T16:17:00Z">
              <w:rPr>
                <w:rFonts w:eastAsia="Malgun Gothic"/>
                <w:sz w:val="20"/>
                <w:lang w:eastAsia="ko-KR"/>
              </w:rPr>
            </w:rPrChange>
          </w:rPr>
          <w:delText> </w:delText>
        </w:r>
        <w:r w:rsidRPr="00022524" w:rsidDel="007E298C">
          <w:rPr>
            <w:b/>
            <w:rPrChange w:id="1297" w:author="Ye-Kui Wang 00" w:date="2017-11-15T16:17:00Z">
              <w:rPr>
                <w:rFonts w:eastAsia="Malgun Gothic"/>
                <w:sz w:val="20"/>
                <w:lang w:eastAsia="ko-KR"/>
              </w:rPr>
            </w:rPrChange>
          </w:rPr>
          <w:delText>898</w:delText>
        </w:r>
        <w:r w:rsidR="00987DE2" w:rsidRPr="00022524" w:rsidDel="007E298C">
          <w:rPr>
            <w:b/>
            <w:rPrChange w:id="1298" w:author="Ye-Kui Wang 00" w:date="2017-11-15T16:17:00Z">
              <w:rPr>
                <w:rFonts w:eastAsia="Malgun Gothic"/>
                <w:sz w:val="20"/>
                <w:lang w:eastAsia="ko-KR"/>
              </w:rPr>
            </w:rPrChange>
          </w:rPr>
          <w:delText> </w:delText>
        </w:r>
        <w:r w:rsidRPr="00022524" w:rsidDel="007E298C">
          <w:rPr>
            <w:b/>
            <w:rPrChange w:id="1299" w:author="Ye-Kui Wang 00" w:date="2017-11-15T16:17:00Z">
              <w:rPr>
                <w:rFonts w:eastAsia="Malgun Gothic"/>
                <w:sz w:val="20"/>
                <w:lang w:eastAsia="ko-KR"/>
              </w:rPr>
            </w:rPrChange>
          </w:rPr>
          <w:delText>2</w:delText>
        </w:r>
        <w:r w:rsidR="00E652C1" w:rsidRPr="00022524" w:rsidDel="007E298C">
          <w:rPr>
            <w:b/>
            <w:rPrChange w:id="1300" w:author="Ye-Kui Wang 00" w:date="2017-11-15T16:17:00Z">
              <w:rPr>
                <w:rFonts w:eastAsia="Malgun Gothic"/>
                <w:sz w:val="20"/>
                <w:lang w:eastAsia="ko-KR"/>
              </w:rPr>
            </w:rPrChange>
          </w:rPr>
          <w:delText>39</w:delText>
        </w:r>
        <w:r w:rsidRPr="00022524" w:rsidDel="007E298C">
          <w:rPr>
            <w:b/>
            <w:rPrChange w:id="1301" w:author="Ye-Kui Wang 00" w:date="2017-11-15T16:17:00Z">
              <w:rPr>
                <w:rFonts w:eastAsia="Malgun Gothic"/>
                <w:sz w:val="20"/>
                <w:lang w:eastAsia="ko-KR"/>
              </w:rPr>
            </w:rPrChange>
          </w:rPr>
          <w:delText xml:space="preserve">) to </w:delText>
        </w:r>
        <w:r w:rsidRPr="00022524" w:rsidDel="007E298C">
          <w:rPr>
            <w:b/>
            <w:rPrChange w:id="1302" w:author="Ye-Kui Wang 00" w:date="2017-11-15T16:17:00Z">
              <w:rPr>
                <w:sz w:val="20"/>
              </w:rPr>
            </w:rPrChange>
          </w:rPr>
          <w:delText>90 * 2</w:delText>
        </w:r>
        <w:r w:rsidRPr="00022524" w:rsidDel="007E298C">
          <w:rPr>
            <w:b/>
            <w:rPrChange w:id="1303" w:author="Ye-Kui Wang 00" w:date="2017-11-15T16:17:00Z">
              <w:rPr>
                <w:sz w:val="20"/>
                <w:vertAlign w:val="superscript"/>
              </w:rPr>
            </w:rPrChange>
          </w:rPr>
          <w:delText>16</w:delText>
        </w:r>
        <w:r w:rsidRPr="00022524" w:rsidDel="007E298C">
          <w:rPr>
            <w:b/>
            <w:rPrChange w:id="1304" w:author="Ye-Kui Wang 00" w:date="2017-11-15T16:17:00Z">
              <w:rPr>
                <w:sz w:val="20"/>
              </w:rPr>
            </w:rPrChange>
          </w:rPr>
          <w:delText xml:space="preserve"> (i.e., </w:delText>
        </w:r>
        <w:r w:rsidRPr="00022524" w:rsidDel="007E298C">
          <w:rPr>
            <w:b/>
            <w:rPrChange w:id="1305" w:author="Ye-Kui Wang 00" w:date="2017-11-15T16:17:00Z">
              <w:rPr>
                <w:rFonts w:eastAsia="Malgun Gothic"/>
                <w:sz w:val="20"/>
                <w:lang w:eastAsia="ko-KR"/>
              </w:rPr>
            </w:rPrChange>
          </w:rPr>
          <w:delText>5</w:delText>
        </w:r>
        <w:r w:rsidR="00987DE2" w:rsidRPr="00022524" w:rsidDel="007E298C">
          <w:rPr>
            <w:b/>
            <w:rPrChange w:id="1306" w:author="Ye-Kui Wang 00" w:date="2017-11-15T16:17:00Z">
              <w:rPr>
                <w:rFonts w:eastAsia="Malgun Gothic"/>
                <w:sz w:val="20"/>
                <w:lang w:eastAsia="ko-KR"/>
              </w:rPr>
            </w:rPrChange>
          </w:rPr>
          <w:delText> </w:delText>
        </w:r>
        <w:r w:rsidRPr="00022524" w:rsidDel="007E298C">
          <w:rPr>
            <w:b/>
            <w:rPrChange w:id="1307" w:author="Ye-Kui Wang 00" w:date="2017-11-15T16:17:00Z">
              <w:rPr>
                <w:rFonts w:eastAsia="Malgun Gothic"/>
                <w:sz w:val="20"/>
                <w:lang w:eastAsia="ko-KR"/>
              </w:rPr>
            </w:rPrChange>
          </w:rPr>
          <w:delText>898</w:delText>
        </w:r>
        <w:r w:rsidR="00987DE2" w:rsidRPr="00022524" w:rsidDel="007E298C">
          <w:rPr>
            <w:b/>
            <w:rPrChange w:id="1308" w:author="Ye-Kui Wang 00" w:date="2017-11-15T16:17:00Z">
              <w:rPr>
                <w:rFonts w:eastAsia="Malgun Gothic"/>
                <w:sz w:val="20"/>
                <w:lang w:eastAsia="ko-KR"/>
              </w:rPr>
            </w:rPrChange>
          </w:rPr>
          <w:delText> </w:delText>
        </w:r>
        <w:r w:rsidRPr="00022524" w:rsidDel="007E298C">
          <w:rPr>
            <w:b/>
            <w:rPrChange w:id="1309" w:author="Ye-Kui Wang 00" w:date="2017-11-15T16:17:00Z">
              <w:rPr>
                <w:rFonts w:eastAsia="Malgun Gothic"/>
                <w:sz w:val="20"/>
                <w:lang w:eastAsia="ko-KR"/>
              </w:rPr>
            </w:rPrChange>
          </w:rPr>
          <w:delText>240), inclusive</w:delText>
        </w:r>
        <w:r w:rsidRPr="00022524" w:rsidDel="007E298C">
          <w:rPr>
            <w:b/>
            <w:rPrChange w:id="1310" w:author="Ye-Kui Wang 00" w:date="2017-11-15T16:17:00Z">
              <w:rPr>
                <w:sz w:val="20"/>
              </w:rPr>
            </w:rPrChange>
          </w:rPr>
          <w:delText>. When not present, the value of erp_</w:delText>
        </w:r>
        <w:r w:rsidR="00DC524B" w:rsidRPr="00022524" w:rsidDel="007E298C">
          <w:rPr>
            <w:b/>
            <w:rPrChange w:id="1311" w:author="Ye-Kui Wang 00" w:date="2017-11-15T16:17:00Z">
              <w:rPr>
                <w:sz w:val="20"/>
              </w:rPr>
            </w:rPrChange>
          </w:rPr>
          <w:delText>elevation</w:delText>
        </w:r>
        <w:r w:rsidRPr="00022524" w:rsidDel="007E298C">
          <w:rPr>
            <w:b/>
            <w:rPrChange w:id="1312" w:author="Ye-Kui Wang 00" w:date="2017-11-15T16:17:00Z">
              <w:rPr>
                <w:sz w:val="20"/>
              </w:rPr>
            </w:rPrChange>
          </w:rPr>
          <w:delText>_max is inferred to be equal to 90 * 2</w:delText>
        </w:r>
        <w:r w:rsidRPr="00022524" w:rsidDel="007E298C">
          <w:rPr>
            <w:b/>
            <w:rPrChange w:id="1313" w:author="Ye-Kui Wang 00" w:date="2017-11-15T16:17:00Z">
              <w:rPr>
                <w:sz w:val="20"/>
                <w:vertAlign w:val="superscript"/>
              </w:rPr>
            </w:rPrChange>
          </w:rPr>
          <w:delText>16</w:delText>
        </w:r>
        <w:r w:rsidRPr="00022524" w:rsidDel="007E298C">
          <w:rPr>
            <w:b/>
            <w:rPrChange w:id="1314" w:author="Ye-Kui Wang 00" w:date="2017-11-15T16:17:00Z">
              <w:rPr>
                <w:sz w:val="20"/>
              </w:rPr>
            </w:rPrChange>
          </w:rPr>
          <w:delText>.</w:delText>
        </w:r>
      </w:del>
    </w:p>
    <w:p w14:paraId="38CB419B" w14:textId="409E24F8" w:rsidR="00E652C1" w:rsidRPr="00022524" w:rsidDel="007E298C" w:rsidRDefault="00E652C1">
      <w:pPr>
        <w:pStyle w:val="3N2"/>
        <w:keepNext/>
        <w:ind w:left="6"/>
        <w:rPr>
          <w:del w:id="1315" w:author="Ye-Kui Wang" w:date="2017-10-19T04:35:00Z"/>
          <w:b/>
          <w:rPrChange w:id="1316" w:author="Ye-Kui Wang 00" w:date="2017-11-15T16:17:00Z">
            <w:rPr>
              <w:del w:id="1317" w:author="Ye-Kui Wang" w:date="2017-10-19T04:35:00Z"/>
              <w:sz w:val="20"/>
            </w:rPr>
          </w:rPrChange>
        </w:rPr>
        <w:pPrChange w:id="1318" w:author="Ye-Kui Wang 00" w:date="2017-11-15T16:17:00Z">
          <w:pPr>
            <w:jc w:val="both"/>
          </w:pPr>
        </w:pPrChange>
      </w:pPr>
      <w:del w:id="1319" w:author="Ye-Kui Wang" w:date="2017-10-19T04:35:00Z">
        <w:r w:rsidRPr="00022524" w:rsidDel="007E298C">
          <w:rPr>
            <w:b/>
            <w:rPrChange w:id="1320" w:author="Ye-Kui Wang 00" w:date="2017-11-15T16:17:00Z">
              <w:rPr>
                <w:sz w:val="20"/>
              </w:rPr>
            </w:rPrChange>
          </w:rPr>
          <w:delText>The value of erp_elevation_max shall be greater than erp_elevation_min.</w:delText>
        </w:r>
      </w:del>
    </w:p>
    <w:p w14:paraId="1365EA51" w14:textId="5580ECAD" w:rsidR="001D722D" w:rsidRPr="004C0079" w:rsidRDefault="001D722D" w:rsidP="00022524">
      <w:pPr>
        <w:pStyle w:val="3N2"/>
        <w:keepNext/>
        <w:ind w:left="6"/>
        <w:rPr>
          <w:b/>
        </w:rPr>
      </w:pPr>
      <w:r w:rsidRPr="004C0079">
        <w:rPr>
          <w:b/>
        </w:rPr>
        <w:t>D.</w:t>
      </w:r>
      <w:r>
        <w:rPr>
          <w:b/>
        </w:rPr>
        <w:t>3</w:t>
      </w:r>
      <w:r w:rsidRPr="004C0079">
        <w:rPr>
          <w:b/>
        </w:rPr>
        <w:t>.41.</w:t>
      </w:r>
      <w:r w:rsidR="00185275">
        <w:rPr>
          <w:b/>
        </w:rPr>
        <w:t>2</w:t>
      </w:r>
      <w:bookmarkEnd w:id="923"/>
      <w:r w:rsidRPr="004C0079">
        <w:rPr>
          <w:b/>
        </w:rPr>
        <w:tab/>
      </w:r>
      <w:r>
        <w:rPr>
          <w:b/>
        </w:rPr>
        <w:t xml:space="preserve">Cubemap </w:t>
      </w:r>
      <w:r w:rsidRPr="004C0079">
        <w:rPr>
          <w:b/>
        </w:rPr>
        <w:t>projection SEI message s</w:t>
      </w:r>
      <w:r>
        <w:rPr>
          <w:b/>
        </w:rPr>
        <w:t>emantics</w:t>
      </w:r>
    </w:p>
    <w:p w14:paraId="47DAD288" w14:textId="219D2025" w:rsidR="005E5617" w:rsidRPr="00FD5B8E" w:rsidRDefault="005E5617" w:rsidP="005E5617">
      <w:pPr>
        <w:jc w:val="both"/>
        <w:rPr>
          <w:rFonts w:eastAsia="Malgun Gothic"/>
          <w:sz w:val="20"/>
          <w:lang w:eastAsia="ko-KR"/>
        </w:rPr>
      </w:pPr>
      <w:r w:rsidRPr="00A44B62">
        <w:rPr>
          <w:sz w:val="20"/>
        </w:rPr>
        <w:t xml:space="preserve">The </w:t>
      </w:r>
      <w:r w:rsidRPr="007B3C65">
        <w:rPr>
          <w:sz w:val="20"/>
          <w:lang w:val="en-GB"/>
        </w:rPr>
        <w:t xml:space="preserve">cubemap </w:t>
      </w:r>
      <w:r w:rsidRPr="00A44B62">
        <w:rPr>
          <w:sz w:val="20"/>
        </w:rPr>
        <w:t xml:space="preserve">projection SEI message provides information to enable </w:t>
      </w:r>
      <w:r w:rsidR="00A16F1B">
        <w:rPr>
          <w:sz w:val="20"/>
        </w:rPr>
        <w:t xml:space="preserve">remapping (through </w:t>
      </w:r>
      <w:r w:rsidR="001F3D36">
        <w:rPr>
          <w:sz w:val="20"/>
        </w:rPr>
        <w:t xml:space="preserve">a </w:t>
      </w:r>
      <w:r w:rsidRPr="007B3C65">
        <w:rPr>
          <w:sz w:val="20"/>
          <w:lang w:val="en-GB"/>
        </w:rPr>
        <w:t xml:space="preserve">cubemap </w:t>
      </w:r>
      <w:r w:rsidRPr="00A44B62">
        <w:rPr>
          <w:sz w:val="20"/>
        </w:rPr>
        <w:t>projection</w:t>
      </w:r>
      <w:r w:rsidR="00A16F1B">
        <w:rPr>
          <w:sz w:val="20"/>
        </w:rPr>
        <w:t>)</w:t>
      </w:r>
      <w:r w:rsidRPr="00A44B62" w:rsidDel="005E5617">
        <w:rPr>
          <w:sz w:val="20"/>
        </w:rPr>
        <w:t xml:space="preserve"> </w:t>
      </w:r>
      <w:r w:rsidRPr="00A44B62">
        <w:rPr>
          <w:sz w:val="20"/>
        </w:rPr>
        <w:t xml:space="preserve">of the colour samples </w:t>
      </w:r>
      <w:r w:rsidRPr="00E24C8C">
        <w:rPr>
          <w:sz w:val="20"/>
        </w:rPr>
        <w:t xml:space="preserve">of the </w:t>
      </w:r>
      <w:r w:rsidR="00E24C8C">
        <w:rPr>
          <w:sz w:val="20"/>
        </w:rPr>
        <w:t>projected</w:t>
      </w:r>
      <w:r w:rsidRPr="00E24C8C">
        <w:rPr>
          <w:sz w:val="20"/>
        </w:rPr>
        <w:t xml:space="preserve"> picture</w:t>
      </w:r>
      <w:r w:rsidR="00E24C8C">
        <w:rPr>
          <w:sz w:val="20"/>
        </w:rPr>
        <w:t>s</w:t>
      </w:r>
      <w:r w:rsidRPr="00E24C8C">
        <w:rPr>
          <w:sz w:val="20"/>
        </w:rPr>
        <w:t xml:space="preserve"> onto a spher</w:t>
      </w:r>
      <w:r w:rsidR="00E24C8C">
        <w:rPr>
          <w:sz w:val="20"/>
        </w:rPr>
        <w:t>e</w:t>
      </w:r>
      <w:r w:rsidRPr="00A44B62">
        <w:rPr>
          <w:sz w:val="20"/>
        </w:rPr>
        <w:t xml:space="preserve"> coordinate space </w:t>
      </w:r>
      <w:r>
        <w:rPr>
          <w:sz w:val="20"/>
        </w:rPr>
        <w:t>in sphere coordinates (</w:t>
      </w:r>
      <w:r w:rsidRPr="001B0A14">
        <w:rPr>
          <w:sz w:val="20"/>
        </w:rPr>
        <w:t>ϕ</w:t>
      </w:r>
      <w:r>
        <w:rPr>
          <w:sz w:val="20"/>
        </w:rPr>
        <w:t>, </w:t>
      </w:r>
      <w:r w:rsidRPr="001B0A14">
        <w:rPr>
          <w:rFonts w:eastAsia="Times New Roman"/>
          <w:sz w:val="20"/>
        </w:rPr>
        <w:t>θ</w:t>
      </w:r>
      <w:r>
        <w:rPr>
          <w:sz w:val="20"/>
        </w:rPr>
        <w:t xml:space="preserve">) </w:t>
      </w:r>
      <w:r w:rsidRPr="00A44B62">
        <w:rPr>
          <w:sz w:val="20"/>
        </w:rPr>
        <w:t>for use in omnidirectional video applications</w:t>
      </w:r>
      <w:r w:rsidRPr="0035327D">
        <w:t xml:space="preserve"> </w:t>
      </w:r>
      <w:r>
        <w:rPr>
          <w:sz w:val="20"/>
        </w:rPr>
        <w:t>for</w:t>
      </w:r>
      <w:r w:rsidRPr="0035327D">
        <w:rPr>
          <w:sz w:val="20"/>
        </w:rPr>
        <w:t xml:space="preserve"> which the viewing perspective is from the origin looking </w:t>
      </w:r>
      <w:r>
        <w:rPr>
          <w:sz w:val="20"/>
        </w:rPr>
        <w:t xml:space="preserve">outward </w:t>
      </w:r>
      <w:r w:rsidRPr="0035327D">
        <w:rPr>
          <w:sz w:val="20"/>
        </w:rPr>
        <w:t>toward the inside of the sphere</w:t>
      </w:r>
      <w:r w:rsidRPr="00A44B62">
        <w:rPr>
          <w:sz w:val="20"/>
        </w:rPr>
        <w:t>.</w:t>
      </w:r>
      <w:r w:rsidRPr="00A44B62">
        <w:rPr>
          <w:rFonts w:eastAsia="Malgun Gothic"/>
          <w:noProof/>
          <w:sz w:val="20"/>
          <w:lang w:eastAsia="ko-KR"/>
        </w:rPr>
        <w:t xml:space="preserve"> The</w:t>
      </w:r>
      <w:r w:rsidRPr="00A44B62">
        <w:rPr>
          <w:noProof/>
          <w:sz w:val="20"/>
        </w:rPr>
        <w:t xml:space="preserve"> spher</w:t>
      </w:r>
      <w:r>
        <w:rPr>
          <w:noProof/>
          <w:sz w:val="20"/>
        </w:rPr>
        <w:t>e</w:t>
      </w:r>
      <w:r w:rsidRPr="00A44B62">
        <w:rPr>
          <w:noProof/>
          <w:sz w:val="20"/>
        </w:rPr>
        <w:t xml:space="preserve"> coordinates are defined so that </w:t>
      </w:r>
      <w:r w:rsidRPr="001B0A14">
        <w:rPr>
          <w:sz w:val="20"/>
        </w:rPr>
        <w:t>ϕ</w:t>
      </w:r>
      <w:r w:rsidRPr="00FD5B8E">
        <w:rPr>
          <w:noProof/>
          <w:sz w:val="20"/>
        </w:rPr>
        <w:t xml:space="preserve"> is the azimuth (longitude</w:t>
      </w:r>
      <w:r>
        <w:rPr>
          <w:noProof/>
          <w:sz w:val="20"/>
        </w:rPr>
        <w:t>, increasing eastward</w:t>
      </w:r>
      <w:r w:rsidRPr="00FD5B8E">
        <w:rPr>
          <w:noProof/>
          <w:sz w:val="20"/>
        </w:rPr>
        <w:t xml:space="preserve">) and </w:t>
      </w:r>
      <w:r w:rsidRPr="001B0A14">
        <w:rPr>
          <w:rFonts w:eastAsia="Times New Roman"/>
          <w:sz w:val="20"/>
        </w:rPr>
        <w:t>θ</w:t>
      </w:r>
      <w:r w:rsidRPr="00FD5B8E">
        <w:rPr>
          <w:noProof/>
          <w:sz w:val="20"/>
        </w:rPr>
        <w:t xml:space="preserve"> is the elevation (latitude</w:t>
      </w:r>
      <w:r>
        <w:rPr>
          <w:noProof/>
          <w:sz w:val="20"/>
        </w:rPr>
        <w:t>, increasing northward</w:t>
      </w:r>
      <w:r w:rsidRPr="00FD5B8E">
        <w:rPr>
          <w:noProof/>
          <w:sz w:val="20"/>
        </w:rPr>
        <w:t>).</w:t>
      </w:r>
    </w:p>
    <w:p w14:paraId="7C6E532B" w14:textId="79CB7284" w:rsidR="005374A0" w:rsidDel="007E298C" w:rsidRDefault="005374A0" w:rsidP="005374A0">
      <w:pPr>
        <w:jc w:val="both"/>
        <w:rPr>
          <w:del w:id="1321" w:author="Ye-Kui Wang" w:date="2017-10-19T04:36:00Z"/>
          <w:rFonts w:eastAsia="Malgun Gothic"/>
          <w:sz w:val="20"/>
          <w:lang w:eastAsia="ko-KR"/>
        </w:rPr>
      </w:pPr>
      <w:del w:id="1322" w:author="Ye-Kui Wang" w:date="2017-10-19T04:36:00Z">
        <w:r w:rsidDel="007E298C">
          <w:rPr>
            <w:rFonts w:eastAsia="Malgun Gothic"/>
            <w:sz w:val="20"/>
            <w:lang w:eastAsia="ko-KR"/>
          </w:rPr>
          <w:delText xml:space="preserve">Rotation angles yaw </w:delText>
        </w:r>
        <w:r w:rsidRPr="00B92C82" w:rsidDel="007E298C">
          <w:rPr>
            <w:rFonts w:eastAsia="Malgun Gothic"/>
            <w:sz w:val="20"/>
            <w:lang w:eastAsia="ko-KR"/>
          </w:rPr>
          <w:delText>(</w:delText>
        </w:r>
        <w:r w:rsidDel="007E298C">
          <w:rPr>
            <w:rFonts w:eastAsia="Malgun Gothic"/>
            <w:sz w:val="20"/>
            <w:lang w:eastAsia="ko-KR"/>
          </w:rPr>
          <w:delText>α), pitch (β</w:delText>
        </w:r>
        <w:r w:rsidRPr="00B92C82" w:rsidDel="007E298C">
          <w:rPr>
            <w:rFonts w:eastAsia="Malgun Gothic"/>
            <w:sz w:val="20"/>
            <w:lang w:eastAsia="ko-KR"/>
          </w:rPr>
          <w:delText>)</w:delText>
        </w:r>
        <w:r w:rsidDel="007E298C">
          <w:rPr>
            <w:rFonts w:eastAsia="Malgun Gothic"/>
            <w:sz w:val="20"/>
            <w:lang w:eastAsia="ko-KR"/>
          </w:rPr>
          <w:delText>, and roll (γ) are also used in the specification of these semantics.</w:delText>
        </w:r>
      </w:del>
    </w:p>
    <w:p w14:paraId="2F799F32" w14:textId="3E90F3A2" w:rsidR="005374A0" w:rsidRPr="00FD5B8E" w:rsidDel="007E298C" w:rsidRDefault="005374A0" w:rsidP="005374A0">
      <w:pPr>
        <w:jc w:val="both"/>
        <w:rPr>
          <w:del w:id="1323" w:author="Ye-Kui Wang" w:date="2017-10-19T04:36:00Z"/>
          <w:rFonts w:eastAsia="Malgun Gothic"/>
          <w:sz w:val="20"/>
          <w:lang w:eastAsia="ko-KR"/>
        </w:rPr>
      </w:pPr>
      <w:del w:id="1324" w:author="Ye-Kui Wang" w:date="2017-10-19T04:36:00Z">
        <w:r w:rsidDel="007E298C">
          <w:rPr>
            <w:rFonts w:eastAsia="Malgun Gothic"/>
            <w:sz w:val="20"/>
            <w:lang w:eastAsia="ko-KR"/>
          </w:rPr>
          <w:delText>Relative to an (x, y, z) Cartesian coordinate system, y</w:delText>
        </w:r>
        <w:r w:rsidRPr="00FF3668" w:rsidDel="007E298C">
          <w:rPr>
            <w:rFonts w:eastAsia="Malgun Gothic"/>
            <w:sz w:val="20"/>
            <w:lang w:eastAsia="ko-KR"/>
          </w:rPr>
          <w:delText xml:space="preserve">aw </w:delText>
        </w:r>
        <w:r w:rsidDel="007E298C">
          <w:rPr>
            <w:rFonts w:eastAsia="Malgun Gothic"/>
            <w:sz w:val="20"/>
            <w:lang w:eastAsia="ko-KR"/>
          </w:rPr>
          <w:delText xml:space="preserve">expresses a </w:delText>
        </w:r>
        <w:r w:rsidRPr="00FF3668" w:rsidDel="007E298C">
          <w:rPr>
            <w:rFonts w:eastAsia="Malgun Gothic"/>
            <w:sz w:val="20"/>
            <w:lang w:eastAsia="ko-KR"/>
          </w:rPr>
          <w:delText>rotat</w:delText>
        </w:r>
        <w:r w:rsidDel="007E298C">
          <w:rPr>
            <w:rFonts w:eastAsia="Malgun Gothic"/>
            <w:sz w:val="20"/>
            <w:lang w:eastAsia="ko-KR"/>
          </w:rPr>
          <w:delText>ion</w:delText>
        </w:r>
        <w:r w:rsidRPr="00FF3668" w:rsidDel="007E298C">
          <w:rPr>
            <w:rFonts w:eastAsia="Malgun Gothic"/>
            <w:sz w:val="20"/>
            <w:lang w:eastAsia="ko-KR"/>
          </w:rPr>
          <w:delText xml:space="preserve"> aro</w:delText>
        </w:r>
        <w:r w:rsidDel="007E298C">
          <w:rPr>
            <w:rFonts w:eastAsia="Malgun Gothic"/>
            <w:sz w:val="20"/>
            <w:lang w:eastAsia="ko-KR"/>
          </w:rPr>
          <w:delText>und the z (vertical, up) axis, p</w:delText>
        </w:r>
        <w:r w:rsidRPr="00FF3668" w:rsidDel="007E298C">
          <w:rPr>
            <w:rFonts w:eastAsia="Malgun Gothic"/>
            <w:sz w:val="20"/>
            <w:lang w:eastAsia="ko-KR"/>
          </w:rPr>
          <w:delText xml:space="preserve">itch </w:delText>
        </w:r>
        <w:r w:rsidDel="007E298C">
          <w:rPr>
            <w:rFonts w:eastAsia="Malgun Gothic"/>
            <w:sz w:val="20"/>
            <w:lang w:eastAsia="ko-KR"/>
          </w:rPr>
          <w:delText xml:space="preserve">rotates </w:delText>
        </w:r>
        <w:r w:rsidRPr="00FF3668" w:rsidDel="007E298C">
          <w:rPr>
            <w:rFonts w:eastAsia="Malgun Gothic"/>
            <w:sz w:val="20"/>
            <w:lang w:eastAsia="ko-KR"/>
          </w:rPr>
          <w:delText xml:space="preserve">around the </w:delText>
        </w:r>
        <w:r w:rsidDel="007E298C">
          <w:rPr>
            <w:rFonts w:eastAsia="Malgun Gothic"/>
            <w:sz w:val="20"/>
            <w:lang w:eastAsia="ko-KR"/>
          </w:rPr>
          <w:delText>y</w:delText>
        </w:r>
        <w:r w:rsidRPr="00FF3668" w:rsidDel="007E298C">
          <w:rPr>
            <w:rFonts w:eastAsia="Malgun Gothic"/>
            <w:sz w:val="20"/>
            <w:lang w:eastAsia="ko-KR"/>
          </w:rPr>
          <w:delText xml:space="preserve"> (lateral, side-to-side) axis, </w:delText>
        </w:r>
        <w:r w:rsidDel="007E298C">
          <w:rPr>
            <w:rFonts w:eastAsia="Malgun Gothic"/>
            <w:sz w:val="20"/>
            <w:lang w:eastAsia="ko-KR"/>
          </w:rPr>
          <w:delText>and r</w:delText>
        </w:r>
        <w:r w:rsidRPr="00FF3668" w:rsidDel="007E298C">
          <w:rPr>
            <w:rFonts w:eastAsia="Malgun Gothic"/>
            <w:sz w:val="20"/>
            <w:lang w:eastAsia="ko-KR"/>
          </w:rPr>
          <w:delText xml:space="preserve">oll </w:delText>
        </w:r>
        <w:r w:rsidDel="007E298C">
          <w:rPr>
            <w:rFonts w:eastAsia="Malgun Gothic"/>
            <w:sz w:val="20"/>
            <w:lang w:eastAsia="ko-KR"/>
          </w:rPr>
          <w:delText xml:space="preserve">rotates </w:delText>
        </w:r>
        <w:r w:rsidRPr="00FF3668" w:rsidDel="007E298C">
          <w:rPr>
            <w:rFonts w:eastAsia="Malgun Gothic"/>
            <w:sz w:val="20"/>
            <w:lang w:eastAsia="ko-KR"/>
          </w:rPr>
          <w:delText xml:space="preserve">around the </w:delText>
        </w:r>
        <w:r w:rsidDel="007E298C">
          <w:rPr>
            <w:rFonts w:eastAsia="Malgun Gothic"/>
            <w:sz w:val="20"/>
            <w:lang w:eastAsia="ko-KR"/>
          </w:rPr>
          <w:delText>x</w:delText>
        </w:r>
        <w:r w:rsidRPr="00FF3668" w:rsidDel="007E298C">
          <w:rPr>
            <w:rFonts w:eastAsia="Malgun Gothic"/>
            <w:sz w:val="20"/>
            <w:lang w:eastAsia="ko-KR"/>
          </w:rPr>
          <w:delText xml:space="preserve"> (back-to-front) axis.</w:delText>
        </w:r>
        <w:r w:rsidDel="007E298C">
          <w:rPr>
            <w:rFonts w:eastAsia="Malgun Gothic"/>
            <w:sz w:val="20"/>
            <w:lang w:eastAsia="ko-KR"/>
          </w:rPr>
          <w:delText xml:space="preserve"> </w:delText>
        </w:r>
        <w:r w:rsidRPr="00FF3668" w:rsidDel="007E298C">
          <w:rPr>
            <w:rFonts w:eastAsia="Malgun Gothic"/>
            <w:sz w:val="20"/>
            <w:lang w:eastAsia="ko-KR"/>
          </w:rPr>
          <w:delText xml:space="preserve">Rotations are extrinsic, i.e., around </w:delText>
        </w:r>
        <w:r w:rsidDel="007E298C">
          <w:rPr>
            <w:rFonts w:eastAsia="Malgun Gothic"/>
            <w:sz w:val="20"/>
            <w:lang w:eastAsia="ko-KR"/>
          </w:rPr>
          <w:delText>x</w:delText>
        </w:r>
        <w:r w:rsidRPr="00FF3668" w:rsidDel="007E298C">
          <w:rPr>
            <w:rFonts w:eastAsia="Malgun Gothic"/>
            <w:sz w:val="20"/>
            <w:lang w:eastAsia="ko-KR"/>
          </w:rPr>
          <w:delText xml:space="preserve">, </w:delText>
        </w:r>
        <w:r w:rsidDel="007E298C">
          <w:rPr>
            <w:rFonts w:eastAsia="Malgun Gothic"/>
            <w:sz w:val="20"/>
            <w:lang w:eastAsia="ko-KR"/>
          </w:rPr>
          <w:delText>y</w:delText>
        </w:r>
        <w:r w:rsidRPr="00FF3668" w:rsidDel="007E298C">
          <w:rPr>
            <w:rFonts w:eastAsia="Malgun Gothic"/>
            <w:sz w:val="20"/>
            <w:lang w:eastAsia="ko-KR"/>
          </w:rPr>
          <w:delText xml:space="preserve">, and </w:delText>
        </w:r>
        <w:r w:rsidDel="007E298C">
          <w:rPr>
            <w:rFonts w:eastAsia="Malgun Gothic"/>
            <w:sz w:val="20"/>
            <w:lang w:eastAsia="ko-KR"/>
          </w:rPr>
          <w:delText>z</w:delText>
        </w:r>
        <w:r w:rsidRPr="00FF3668" w:rsidDel="007E298C">
          <w:rPr>
            <w:rFonts w:eastAsia="Malgun Gothic"/>
            <w:sz w:val="20"/>
            <w:lang w:eastAsia="ko-KR"/>
          </w:rPr>
          <w:delText xml:space="preserve"> fixed reference axes. The angles increase clockwise when looking </w:delText>
        </w:r>
        <w:r w:rsidRPr="00CE44EF" w:rsidDel="007E298C">
          <w:rPr>
            <w:rFonts w:eastAsia="Malgun Gothic"/>
            <w:sz w:val="20"/>
            <w:lang w:eastAsia="ko-KR"/>
          </w:rPr>
          <w:delText>from the origin towards the positive end of an axis</w:delText>
        </w:r>
        <w:r w:rsidRPr="00FF3668" w:rsidDel="007E298C">
          <w:rPr>
            <w:rFonts w:eastAsia="Malgun Gothic"/>
            <w:sz w:val="20"/>
            <w:lang w:eastAsia="ko-KR"/>
          </w:rPr>
          <w:delText>.</w:delText>
        </w:r>
      </w:del>
    </w:p>
    <w:p w14:paraId="30CB9295" w14:textId="77777777" w:rsidR="005A0188" w:rsidRPr="007B3C65" w:rsidRDefault="005A0188" w:rsidP="005A0188">
      <w:pPr>
        <w:tabs>
          <w:tab w:val="clear" w:pos="360"/>
          <w:tab w:val="clear" w:pos="720"/>
          <w:tab w:val="clear" w:pos="1080"/>
          <w:tab w:val="clear" w:pos="1440"/>
          <w:tab w:val="left" w:pos="794"/>
          <w:tab w:val="left" w:pos="1191"/>
          <w:tab w:val="left" w:pos="1588"/>
          <w:tab w:val="left" w:pos="1985"/>
        </w:tabs>
        <w:jc w:val="both"/>
        <w:rPr>
          <w:sz w:val="20"/>
          <w:lang w:val="en-GB"/>
        </w:rPr>
      </w:pPr>
      <w:r w:rsidRPr="007B3C65">
        <w:rPr>
          <w:sz w:val="20"/>
          <w:lang w:val="en-GB"/>
        </w:rPr>
        <w:t xml:space="preserve">When a cubemap projection SEI message is present for any picture of a CLVS of </w:t>
      </w:r>
      <w:r w:rsidR="00D24604">
        <w:rPr>
          <w:sz w:val="20"/>
          <w:lang w:val="en-GB"/>
        </w:rPr>
        <w:t xml:space="preserve">a </w:t>
      </w:r>
      <w:proofErr w:type="gramStart"/>
      <w:r w:rsidR="00D24604">
        <w:rPr>
          <w:sz w:val="20"/>
          <w:lang w:val="en-GB"/>
        </w:rPr>
        <w:t>particular layer</w:t>
      </w:r>
      <w:proofErr w:type="gramEnd"/>
      <w:r w:rsidRPr="007B3C65">
        <w:rPr>
          <w:sz w:val="20"/>
          <w:lang w:val="en-GB"/>
        </w:rPr>
        <w:t xml:space="preserve">, a cubemap projection SEI message shall be present for the first picture of the CLVS and no SEI message </w:t>
      </w:r>
      <w:r>
        <w:rPr>
          <w:sz w:val="20"/>
          <w:lang w:val="en-GB"/>
        </w:rPr>
        <w:t xml:space="preserve">indicating a different type of projection </w:t>
      </w:r>
      <w:r w:rsidRPr="007B3C65">
        <w:rPr>
          <w:sz w:val="20"/>
          <w:lang w:val="en-GB"/>
        </w:rPr>
        <w:t>shall be present for any picture of the CLVS.</w:t>
      </w:r>
    </w:p>
    <w:p w14:paraId="0CC33C8B" w14:textId="77777777" w:rsidR="005A0188" w:rsidRPr="007B3C65" w:rsidRDefault="005A0188" w:rsidP="005A0188">
      <w:pPr>
        <w:jc w:val="both"/>
        <w:rPr>
          <w:sz w:val="20"/>
          <w:lang w:val="en-GB"/>
        </w:rPr>
      </w:pPr>
      <w:r w:rsidRPr="007B3C65">
        <w:rPr>
          <w:sz w:val="20"/>
          <w:lang w:val="en-GB"/>
        </w:rPr>
        <w:t>When general_non_packed_constraint_flag is equal to 1 in the active SPS for the current layer, there shall be no cubemap projection SEI messages applicable for any picture of the CLVS of the current layer.</w:t>
      </w:r>
    </w:p>
    <w:p w14:paraId="2DEC945C" w14:textId="2F204D85" w:rsidR="00022524" w:rsidRDefault="00022524" w:rsidP="00022524">
      <w:pPr>
        <w:tabs>
          <w:tab w:val="clear" w:pos="360"/>
          <w:tab w:val="clear" w:pos="720"/>
          <w:tab w:val="clear" w:pos="1080"/>
          <w:tab w:val="clear" w:pos="1440"/>
          <w:tab w:val="left" w:pos="1191"/>
          <w:tab w:val="left" w:pos="1588"/>
          <w:tab w:val="left" w:pos="1985"/>
        </w:tabs>
        <w:jc w:val="both"/>
        <w:rPr>
          <w:ins w:id="1325" w:author="Ye-Kui Wang 00" w:date="2017-11-15T16:16:00Z"/>
          <w:sz w:val="20"/>
          <w:lang w:eastAsia="de-DE"/>
        </w:rPr>
      </w:pPr>
      <w:ins w:id="1326" w:author="Ye-Kui Wang 00" w:date="2017-11-15T16:16:00Z">
        <w:r w:rsidRPr="003151FF">
          <w:rPr>
            <w:sz w:val="20"/>
          </w:rPr>
          <w:t xml:space="preserve">When </w:t>
        </w:r>
        <w:r>
          <w:rPr>
            <w:sz w:val="20"/>
          </w:rPr>
          <w:t xml:space="preserve">aspect_ratio_idc is </w:t>
        </w:r>
      </w:ins>
      <w:ins w:id="1327" w:author="Ye-Kui Wang 00" w:date="2017-11-15T16:18:00Z">
        <w:r w:rsidR="003A69B3">
          <w:rPr>
            <w:sz w:val="20"/>
          </w:rPr>
          <w:t xml:space="preserve">present and </w:t>
        </w:r>
      </w:ins>
      <w:ins w:id="1328" w:author="Ye-Kui Wang 00" w:date="2017-11-15T16:16:00Z">
        <w:r>
          <w:rPr>
            <w:sz w:val="20"/>
          </w:rPr>
          <w:t>greater than 1</w:t>
        </w:r>
        <w:r w:rsidRPr="00022524">
          <w:rPr>
            <w:sz w:val="20"/>
          </w:rPr>
          <w:t xml:space="preserve"> </w:t>
        </w:r>
        <w:r w:rsidRPr="003151FF">
          <w:rPr>
            <w:sz w:val="20"/>
          </w:rPr>
          <w:t xml:space="preserve">in the active SPS for the current layer, there </w:t>
        </w:r>
        <w:r>
          <w:rPr>
            <w:sz w:val="20"/>
          </w:rPr>
          <w:t xml:space="preserve">should be no </w:t>
        </w:r>
      </w:ins>
      <w:ins w:id="1329" w:author="Ye-Kui Wang 00" w:date="2017-11-15T16:18:00Z">
        <w:r w:rsidR="003A69B3" w:rsidRPr="007B3C65">
          <w:rPr>
            <w:sz w:val="20"/>
            <w:lang w:val="en-GB"/>
          </w:rPr>
          <w:t xml:space="preserve">cubemap projection SEI messages </w:t>
        </w:r>
      </w:ins>
      <w:ins w:id="1330" w:author="Ye-Kui Wang 00" w:date="2017-11-15T16:16:00Z">
        <w:r w:rsidRPr="003151FF">
          <w:rPr>
            <w:sz w:val="20"/>
          </w:rPr>
          <w:t>applicable for any picture of the CLVS of the current layer</w:t>
        </w:r>
        <w:r>
          <w:rPr>
            <w:sz w:val="20"/>
          </w:rPr>
          <w:t>.</w:t>
        </w:r>
      </w:ins>
    </w:p>
    <w:p w14:paraId="63A14ED3" w14:textId="77777777" w:rsidR="00FE5130" w:rsidRDefault="00FE5130" w:rsidP="00FE5130">
      <w:pPr>
        <w:tabs>
          <w:tab w:val="clear" w:pos="360"/>
          <w:tab w:val="clear" w:pos="720"/>
          <w:tab w:val="clear" w:pos="1080"/>
          <w:tab w:val="clear" w:pos="1440"/>
          <w:tab w:val="left" w:pos="1191"/>
          <w:tab w:val="left" w:pos="1588"/>
          <w:tab w:val="left" w:pos="1985"/>
        </w:tabs>
        <w:jc w:val="both"/>
        <w:rPr>
          <w:ins w:id="1331" w:author="Ye-Kui Wang 02" w:date="2017-11-27T22:41:00Z"/>
          <w:color w:val="000000"/>
          <w:sz w:val="20"/>
        </w:rPr>
      </w:pPr>
      <w:ins w:id="1332" w:author="Ye-Kui Wang 02" w:date="2017-11-27T22:41:00Z">
        <w:r>
          <w:rPr>
            <w:sz w:val="20"/>
            <w:lang w:eastAsia="de-DE"/>
          </w:rPr>
          <w:t>A</w:t>
        </w:r>
        <w:r w:rsidRPr="003151FF">
          <w:rPr>
            <w:rFonts w:eastAsia="Malgun Gothic"/>
            <w:bCs/>
            <w:noProof/>
            <w:sz w:val="20"/>
            <w:lang w:eastAsia="zh-CN"/>
          </w:rPr>
          <w:t xml:space="preserve"> frame </w:t>
        </w:r>
        <w:r w:rsidRPr="003151FF">
          <w:rPr>
            <w:color w:val="000000"/>
            <w:sz w:val="20"/>
          </w:rPr>
          <w:t xml:space="preserve">packing arrangement SEI message </w:t>
        </w:r>
        <w:r>
          <w:rPr>
            <w:color w:val="000000"/>
            <w:sz w:val="20"/>
          </w:rPr>
          <w:t xml:space="preserve">for which all the following conditions are true is referred to as an </w:t>
        </w:r>
        <w:r>
          <w:rPr>
            <w:sz w:val="20"/>
            <w:lang w:eastAsia="de-DE"/>
          </w:rPr>
          <w:t>effectively applicable</w:t>
        </w:r>
        <w:r w:rsidRPr="003151FF">
          <w:rPr>
            <w:color w:val="000000"/>
            <w:sz w:val="20"/>
          </w:rPr>
          <w:t xml:space="preserve"> </w:t>
        </w:r>
        <w:r w:rsidRPr="003151FF">
          <w:rPr>
            <w:rFonts w:eastAsia="Malgun Gothic"/>
            <w:bCs/>
            <w:noProof/>
            <w:sz w:val="20"/>
            <w:lang w:eastAsia="zh-CN"/>
          </w:rPr>
          <w:t xml:space="preserve">frame </w:t>
        </w:r>
        <w:r w:rsidRPr="003151FF">
          <w:rPr>
            <w:color w:val="000000"/>
            <w:sz w:val="20"/>
          </w:rPr>
          <w:t>packing arrangement SEI message</w:t>
        </w:r>
        <w:r>
          <w:rPr>
            <w:color w:val="000000"/>
            <w:sz w:val="20"/>
          </w:rPr>
          <w:t>:</w:t>
        </w:r>
      </w:ins>
    </w:p>
    <w:p w14:paraId="3E59E02D" w14:textId="77777777" w:rsidR="00FE5130" w:rsidRDefault="00FE5130" w:rsidP="00FE5130">
      <w:pPr>
        <w:tabs>
          <w:tab w:val="clear" w:pos="360"/>
          <w:tab w:val="clear" w:pos="720"/>
          <w:tab w:val="clear" w:pos="1080"/>
          <w:tab w:val="clear" w:pos="1440"/>
          <w:tab w:val="left" w:pos="794"/>
          <w:tab w:val="left" w:pos="1191"/>
          <w:tab w:val="left" w:pos="1588"/>
          <w:tab w:val="left" w:pos="1985"/>
        </w:tabs>
        <w:spacing w:before="86"/>
        <w:ind w:left="397" w:hanging="397"/>
        <w:jc w:val="both"/>
        <w:rPr>
          <w:ins w:id="1333" w:author="Ye-Kui Wang 02" w:date="2017-11-27T22:41:00Z"/>
          <w:rFonts w:eastAsia="Malgun Gothic"/>
          <w:color w:val="000000"/>
          <w:sz w:val="20"/>
        </w:rPr>
      </w:pPr>
      <w:ins w:id="1334" w:author="Ye-Kui Wang 02" w:date="2017-11-27T22:41:00Z">
        <w:r w:rsidRPr="00C9691B">
          <w:rPr>
            <w:rFonts w:eastAsia="Malgun Gothic"/>
            <w:noProof/>
            <w:sz w:val="20"/>
          </w:rPr>
          <w:t>–</w:t>
        </w:r>
        <w:r w:rsidRPr="00C9691B">
          <w:rPr>
            <w:rFonts w:eastAsia="Malgun Gothic"/>
            <w:noProof/>
            <w:sz w:val="20"/>
          </w:rPr>
          <w:tab/>
        </w:r>
        <w:r>
          <w:rPr>
            <w:rFonts w:eastAsia="Malgun Gothic"/>
            <w:noProof/>
            <w:sz w:val="20"/>
          </w:rPr>
          <w:t>The value of</w:t>
        </w:r>
        <w:r w:rsidRPr="003151FF">
          <w:rPr>
            <w:color w:val="000000"/>
            <w:sz w:val="20"/>
          </w:rPr>
          <w:t xml:space="preserve"> frame_packing_arrangement_cancel_flag </w:t>
        </w:r>
        <w:r>
          <w:rPr>
            <w:color w:val="000000"/>
            <w:sz w:val="20"/>
          </w:rPr>
          <w:t xml:space="preserve">is </w:t>
        </w:r>
        <w:r w:rsidRPr="003151FF">
          <w:rPr>
            <w:rFonts w:eastAsia="Malgun Gothic"/>
            <w:color w:val="000000"/>
            <w:sz w:val="20"/>
          </w:rPr>
          <w:t>equal to 0</w:t>
        </w:r>
        <w:r>
          <w:rPr>
            <w:rFonts w:eastAsia="Malgun Gothic"/>
            <w:color w:val="000000"/>
            <w:sz w:val="20"/>
          </w:rPr>
          <w:t>.</w:t>
        </w:r>
      </w:ins>
    </w:p>
    <w:p w14:paraId="18F9EAED" w14:textId="77777777" w:rsidR="00FE5130" w:rsidRDefault="00FE5130" w:rsidP="00FE5130">
      <w:pPr>
        <w:tabs>
          <w:tab w:val="clear" w:pos="360"/>
          <w:tab w:val="clear" w:pos="720"/>
          <w:tab w:val="clear" w:pos="1080"/>
          <w:tab w:val="clear" w:pos="1440"/>
          <w:tab w:val="left" w:pos="794"/>
          <w:tab w:val="left" w:pos="1191"/>
          <w:tab w:val="left" w:pos="1588"/>
          <w:tab w:val="left" w:pos="1985"/>
        </w:tabs>
        <w:spacing w:before="86"/>
        <w:ind w:left="397" w:hanging="397"/>
        <w:jc w:val="both"/>
        <w:rPr>
          <w:ins w:id="1335" w:author="Ye-Kui Wang 02" w:date="2017-11-27T22:41:00Z"/>
          <w:sz w:val="20"/>
          <w:lang w:eastAsia="de-DE"/>
        </w:rPr>
      </w:pPr>
      <w:ins w:id="1336" w:author="Ye-Kui Wang 02" w:date="2017-11-27T22:41:00Z">
        <w:r w:rsidRPr="00C9691B">
          <w:rPr>
            <w:rFonts w:eastAsia="Malgun Gothic"/>
            <w:noProof/>
            <w:sz w:val="20"/>
          </w:rPr>
          <w:t>–</w:t>
        </w:r>
        <w:r w:rsidRPr="00C9691B">
          <w:rPr>
            <w:rFonts w:eastAsia="Malgun Gothic"/>
            <w:noProof/>
            <w:sz w:val="20"/>
          </w:rPr>
          <w:tab/>
        </w:r>
        <w:r>
          <w:rPr>
            <w:rFonts w:eastAsia="Malgun Gothic"/>
            <w:bCs/>
            <w:noProof/>
            <w:sz w:val="20"/>
            <w:lang w:eastAsia="zh-CN"/>
          </w:rPr>
          <w:t>T</w:t>
        </w:r>
        <w:r w:rsidRPr="003151FF">
          <w:rPr>
            <w:color w:val="000000"/>
            <w:sz w:val="20"/>
          </w:rPr>
          <w:t xml:space="preserve">he value of </w:t>
        </w:r>
        <w:r w:rsidRPr="003151FF">
          <w:rPr>
            <w:rFonts w:eastAsia="Times New Roman"/>
            <w:color w:val="000000"/>
            <w:sz w:val="20"/>
          </w:rPr>
          <w:t>frame_packing_arrangement_type</w:t>
        </w:r>
        <w:r w:rsidRPr="003151FF">
          <w:rPr>
            <w:sz w:val="20"/>
            <w:lang w:eastAsia="de-DE"/>
          </w:rPr>
          <w:t xml:space="preserve"> </w:t>
        </w:r>
        <w:r>
          <w:rPr>
            <w:sz w:val="20"/>
            <w:lang w:eastAsia="de-DE"/>
          </w:rPr>
          <w:t xml:space="preserve">is </w:t>
        </w:r>
        <w:r w:rsidRPr="00C9691B">
          <w:rPr>
            <w:sz w:val="20"/>
            <w:lang w:eastAsia="de-DE"/>
          </w:rPr>
          <w:t>equal t</w:t>
        </w:r>
        <w:r w:rsidRPr="00A44B62">
          <w:rPr>
            <w:sz w:val="20"/>
            <w:lang w:eastAsia="de-DE"/>
          </w:rPr>
          <w:t>o 3, 4, or 5</w:t>
        </w:r>
        <w:r>
          <w:rPr>
            <w:sz w:val="20"/>
            <w:lang w:eastAsia="de-DE"/>
          </w:rPr>
          <w:t>.</w:t>
        </w:r>
      </w:ins>
    </w:p>
    <w:p w14:paraId="46B65200" w14:textId="77777777" w:rsidR="00FE5130" w:rsidRDefault="00FE5130" w:rsidP="00FE5130">
      <w:pPr>
        <w:tabs>
          <w:tab w:val="clear" w:pos="360"/>
          <w:tab w:val="clear" w:pos="720"/>
          <w:tab w:val="clear" w:pos="1080"/>
          <w:tab w:val="clear" w:pos="1440"/>
          <w:tab w:val="left" w:pos="794"/>
          <w:tab w:val="left" w:pos="1191"/>
          <w:tab w:val="left" w:pos="1588"/>
          <w:tab w:val="left" w:pos="1985"/>
        </w:tabs>
        <w:spacing w:before="86"/>
        <w:ind w:left="397" w:hanging="397"/>
        <w:jc w:val="both"/>
        <w:rPr>
          <w:ins w:id="1337" w:author="Ye-Kui Wang 02" w:date="2017-11-27T22:41:00Z"/>
          <w:sz w:val="20"/>
          <w:lang w:eastAsia="de-DE"/>
        </w:rPr>
      </w:pPr>
      <w:ins w:id="1338" w:author="Ye-Kui Wang 02" w:date="2017-11-27T22:41:00Z">
        <w:r w:rsidRPr="00C9691B">
          <w:rPr>
            <w:rFonts w:eastAsia="Malgun Gothic"/>
            <w:noProof/>
            <w:sz w:val="20"/>
          </w:rPr>
          <w:t>–</w:t>
        </w:r>
        <w:r w:rsidRPr="00C9691B">
          <w:rPr>
            <w:rFonts w:eastAsia="Malgun Gothic"/>
            <w:noProof/>
            <w:sz w:val="20"/>
          </w:rPr>
          <w:tab/>
        </w:r>
        <w:r>
          <w:rPr>
            <w:rFonts w:eastAsia="Malgun Gothic"/>
            <w:noProof/>
            <w:sz w:val="20"/>
          </w:rPr>
          <w:t>T</w:t>
        </w:r>
        <w:r w:rsidRPr="00A44B62">
          <w:rPr>
            <w:sz w:val="20"/>
            <w:lang w:eastAsia="de-DE"/>
          </w:rPr>
          <w:t xml:space="preserve">he value of quincunx_sampling_flag </w:t>
        </w:r>
        <w:r>
          <w:rPr>
            <w:sz w:val="20"/>
            <w:lang w:eastAsia="de-DE"/>
          </w:rPr>
          <w:t xml:space="preserve">is </w:t>
        </w:r>
        <w:r w:rsidRPr="00A44B62">
          <w:rPr>
            <w:sz w:val="20"/>
            <w:lang w:eastAsia="de-DE"/>
          </w:rPr>
          <w:t>equal to 0</w:t>
        </w:r>
        <w:r>
          <w:rPr>
            <w:sz w:val="20"/>
            <w:lang w:eastAsia="de-DE"/>
          </w:rPr>
          <w:t>.</w:t>
        </w:r>
      </w:ins>
    </w:p>
    <w:p w14:paraId="5B74A3EA" w14:textId="77777777" w:rsidR="00FE5130" w:rsidRDefault="00FE5130" w:rsidP="00FE5130">
      <w:pPr>
        <w:tabs>
          <w:tab w:val="clear" w:pos="360"/>
          <w:tab w:val="clear" w:pos="720"/>
          <w:tab w:val="clear" w:pos="1080"/>
          <w:tab w:val="clear" w:pos="1440"/>
          <w:tab w:val="left" w:pos="794"/>
          <w:tab w:val="left" w:pos="1191"/>
          <w:tab w:val="left" w:pos="1588"/>
          <w:tab w:val="left" w:pos="1985"/>
        </w:tabs>
        <w:spacing w:before="86"/>
        <w:ind w:left="397" w:hanging="397"/>
        <w:jc w:val="both"/>
        <w:rPr>
          <w:ins w:id="1339" w:author="Ye-Kui Wang 02" w:date="2017-11-27T22:41:00Z"/>
          <w:sz w:val="20"/>
          <w:lang w:eastAsia="de-DE"/>
        </w:rPr>
      </w:pPr>
      <w:ins w:id="1340" w:author="Ye-Kui Wang 02" w:date="2017-11-27T22:41:00Z">
        <w:r w:rsidRPr="00C9691B">
          <w:rPr>
            <w:rFonts w:eastAsia="Malgun Gothic"/>
            <w:noProof/>
            <w:sz w:val="20"/>
          </w:rPr>
          <w:t>–</w:t>
        </w:r>
        <w:r w:rsidRPr="00C9691B">
          <w:rPr>
            <w:rFonts w:eastAsia="Malgun Gothic"/>
            <w:noProof/>
            <w:sz w:val="20"/>
          </w:rPr>
          <w:tab/>
        </w:r>
        <w:r>
          <w:rPr>
            <w:rFonts w:eastAsia="Malgun Gothic"/>
            <w:noProof/>
            <w:sz w:val="20"/>
          </w:rPr>
          <w:t>T</w:t>
        </w:r>
        <w:r w:rsidRPr="00A44B62">
          <w:rPr>
            <w:sz w:val="20"/>
            <w:lang w:eastAsia="de-DE"/>
          </w:rPr>
          <w:t>he value of</w:t>
        </w:r>
        <w:r>
          <w:rPr>
            <w:sz w:val="20"/>
            <w:lang w:eastAsia="de-DE"/>
          </w:rPr>
          <w:t xml:space="preserve"> </w:t>
        </w:r>
        <w:r w:rsidRPr="00A50F5C">
          <w:rPr>
            <w:sz w:val="20"/>
            <w:lang w:eastAsia="de-DE"/>
          </w:rPr>
          <w:t>spatial_flipping_flag</w:t>
        </w:r>
        <w:r>
          <w:rPr>
            <w:sz w:val="20"/>
            <w:lang w:eastAsia="de-DE"/>
          </w:rPr>
          <w:t xml:space="preserve"> is equal to 0.</w:t>
        </w:r>
      </w:ins>
    </w:p>
    <w:p w14:paraId="24C120A6" w14:textId="77777777" w:rsidR="00FE5130" w:rsidRDefault="00FE5130" w:rsidP="00FE5130">
      <w:pPr>
        <w:tabs>
          <w:tab w:val="clear" w:pos="360"/>
          <w:tab w:val="clear" w:pos="720"/>
          <w:tab w:val="clear" w:pos="1080"/>
          <w:tab w:val="clear" w:pos="1440"/>
          <w:tab w:val="left" w:pos="794"/>
          <w:tab w:val="left" w:pos="1191"/>
          <w:tab w:val="left" w:pos="1588"/>
          <w:tab w:val="left" w:pos="1985"/>
        </w:tabs>
        <w:spacing w:before="86"/>
        <w:ind w:left="397" w:hanging="397"/>
        <w:jc w:val="both"/>
        <w:rPr>
          <w:ins w:id="1341" w:author="Ye-Kui Wang 02" w:date="2017-11-27T22:41:00Z"/>
          <w:sz w:val="20"/>
          <w:lang w:eastAsia="de-DE"/>
        </w:rPr>
      </w:pPr>
      <w:ins w:id="1342" w:author="Ye-Kui Wang 02" w:date="2017-11-27T22:41:00Z">
        <w:r w:rsidRPr="00C9691B">
          <w:rPr>
            <w:rFonts w:eastAsia="Malgun Gothic"/>
            <w:noProof/>
            <w:sz w:val="20"/>
          </w:rPr>
          <w:t>–</w:t>
        </w:r>
        <w:r w:rsidRPr="00C9691B">
          <w:rPr>
            <w:rFonts w:eastAsia="Malgun Gothic"/>
            <w:noProof/>
            <w:sz w:val="20"/>
          </w:rPr>
          <w:tab/>
        </w:r>
        <w:r>
          <w:rPr>
            <w:rFonts w:eastAsia="Malgun Gothic"/>
            <w:noProof/>
            <w:sz w:val="20"/>
          </w:rPr>
          <w:t>T</w:t>
        </w:r>
        <w:r w:rsidRPr="00A44B62">
          <w:rPr>
            <w:sz w:val="20"/>
            <w:lang w:eastAsia="de-DE"/>
          </w:rPr>
          <w:t>he value of</w:t>
        </w:r>
        <w:r>
          <w:rPr>
            <w:sz w:val="20"/>
            <w:lang w:eastAsia="de-DE"/>
          </w:rPr>
          <w:t xml:space="preserve"> </w:t>
        </w:r>
        <w:r w:rsidRPr="00A50F5C">
          <w:rPr>
            <w:sz w:val="20"/>
            <w:lang w:eastAsia="de-DE"/>
          </w:rPr>
          <w:t>field_views_flag</w:t>
        </w:r>
        <w:r>
          <w:rPr>
            <w:sz w:val="20"/>
            <w:lang w:eastAsia="de-DE"/>
          </w:rPr>
          <w:t xml:space="preserve"> is equal to 0.</w:t>
        </w:r>
      </w:ins>
    </w:p>
    <w:p w14:paraId="200E5593" w14:textId="77777777" w:rsidR="00FE5130" w:rsidRDefault="00FE5130" w:rsidP="00FE5130">
      <w:pPr>
        <w:tabs>
          <w:tab w:val="clear" w:pos="360"/>
          <w:tab w:val="clear" w:pos="720"/>
          <w:tab w:val="clear" w:pos="1080"/>
          <w:tab w:val="clear" w:pos="1440"/>
          <w:tab w:val="left" w:pos="794"/>
          <w:tab w:val="left" w:pos="1191"/>
          <w:tab w:val="left" w:pos="1588"/>
          <w:tab w:val="left" w:pos="1985"/>
        </w:tabs>
        <w:spacing w:before="86"/>
        <w:ind w:left="397" w:hanging="397"/>
        <w:jc w:val="both"/>
        <w:rPr>
          <w:ins w:id="1343" w:author="Ye-Kui Wang 02" w:date="2017-11-27T22:41:00Z"/>
          <w:sz w:val="20"/>
          <w:lang w:eastAsia="de-DE"/>
        </w:rPr>
      </w:pPr>
      <w:ins w:id="1344" w:author="Ye-Kui Wang 02" w:date="2017-11-27T22:41:00Z">
        <w:r w:rsidRPr="00C9691B">
          <w:rPr>
            <w:rFonts w:eastAsia="Malgun Gothic"/>
            <w:noProof/>
            <w:sz w:val="20"/>
          </w:rPr>
          <w:t>–</w:t>
        </w:r>
        <w:r w:rsidRPr="00C9691B">
          <w:rPr>
            <w:rFonts w:eastAsia="Malgun Gothic"/>
            <w:noProof/>
            <w:sz w:val="20"/>
          </w:rPr>
          <w:tab/>
        </w:r>
        <w:r>
          <w:rPr>
            <w:rFonts w:eastAsia="Malgun Gothic"/>
            <w:noProof/>
            <w:sz w:val="20"/>
          </w:rPr>
          <w:t>T</w:t>
        </w:r>
        <w:r w:rsidRPr="00A44B62">
          <w:rPr>
            <w:sz w:val="20"/>
            <w:lang w:eastAsia="de-DE"/>
          </w:rPr>
          <w:t>he value of</w:t>
        </w:r>
        <w:r>
          <w:rPr>
            <w:sz w:val="20"/>
            <w:lang w:eastAsia="de-DE"/>
          </w:rPr>
          <w:t xml:space="preserve"> </w:t>
        </w:r>
        <w:r w:rsidRPr="00A50F5C">
          <w:rPr>
            <w:sz w:val="20"/>
            <w:lang w:eastAsia="de-DE"/>
          </w:rPr>
          <w:t>frame0_grid_position_x</w:t>
        </w:r>
        <w:r>
          <w:rPr>
            <w:sz w:val="20"/>
            <w:lang w:eastAsia="de-DE"/>
          </w:rPr>
          <w:t xml:space="preserve"> is equal to 0.</w:t>
        </w:r>
      </w:ins>
    </w:p>
    <w:p w14:paraId="60F5B700" w14:textId="77777777" w:rsidR="00FE5130" w:rsidRDefault="00FE5130" w:rsidP="00FE5130">
      <w:pPr>
        <w:tabs>
          <w:tab w:val="clear" w:pos="360"/>
          <w:tab w:val="clear" w:pos="720"/>
          <w:tab w:val="clear" w:pos="1080"/>
          <w:tab w:val="clear" w:pos="1440"/>
          <w:tab w:val="left" w:pos="794"/>
          <w:tab w:val="left" w:pos="1191"/>
          <w:tab w:val="left" w:pos="1588"/>
          <w:tab w:val="left" w:pos="1985"/>
        </w:tabs>
        <w:spacing w:before="86"/>
        <w:ind w:left="397" w:hanging="397"/>
        <w:jc w:val="both"/>
        <w:rPr>
          <w:ins w:id="1345" w:author="Ye-Kui Wang 02" w:date="2017-11-27T22:41:00Z"/>
          <w:sz w:val="20"/>
          <w:lang w:eastAsia="de-DE"/>
        </w:rPr>
      </w:pPr>
      <w:ins w:id="1346" w:author="Ye-Kui Wang 02" w:date="2017-11-27T22:41:00Z">
        <w:r w:rsidRPr="00C9691B">
          <w:rPr>
            <w:rFonts w:eastAsia="Malgun Gothic"/>
            <w:noProof/>
            <w:sz w:val="20"/>
          </w:rPr>
          <w:t>–</w:t>
        </w:r>
        <w:r w:rsidRPr="00C9691B">
          <w:rPr>
            <w:rFonts w:eastAsia="Malgun Gothic"/>
            <w:noProof/>
            <w:sz w:val="20"/>
          </w:rPr>
          <w:tab/>
        </w:r>
        <w:r>
          <w:rPr>
            <w:rFonts w:eastAsia="Malgun Gothic"/>
            <w:noProof/>
            <w:sz w:val="20"/>
          </w:rPr>
          <w:t>T</w:t>
        </w:r>
        <w:r w:rsidRPr="00A44B62">
          <w:rPr>
            <w:sz w:val="20"/>
            <w:lang w:eastAsia="de-DE"/>
          </w:rPr>
          <w:t>he value of</w:t>
        </w:r>
        <w:r>
          <w:rPr>
            <w:sz w:val="20"/>
            <w:lang w:eastAsia="de-DE"/>
          </w:rPr>
          <w:t xml:space="preserve"> </w:t>
        </w:r>
        <w:r w:rsidRPr="00A50F5C">
          <w:rPr>
            <w:sz w:val="20"/>
            <w:lang w:eastAsia="de-DE"/>
          </w:rPr>
          <w:t>frame0_grid_position_</w:t>
        </w:r>
        <w:r>
          <w:rPr>
            <w:sz w:val="20"/>
            <w:lang w:eastAsia="de-DE"/>
          </w:rPr>
          <w:t>y is equal to 0.</w:t>
        </w:r>
      </w:ins>
    </w:p>
    <w:p w14:paraId="4D7A6998" w14:textId="77777777" w:rsidR="00FE5130" w:rsidRDefault="00FE5130" w:rsidP="00FE5130">
      <w:pPr>
        <w:tabs>
          <w:tab w:val="clear" w:pos="360"/>
          <w:tab w:val="clear" w:pos="720"/>
          <w:tab w:val="clear" w:pos="1080"/>
          <w:tab w:val="clear" w:pos="1440"/>
          <w:tab w:val="left" w:pos="794"/>
          <w:tab w:val="left" w:pos="1191"/>
          <w:tab w:val="left" w:pos="1588"/>
          <w:tab w:val="left" w:pos="1985"/>
        </w:tabs>
        <w:spacing w:before="86"/>
        <w:ind w:left="397" w:hanging="397"/>
        <w:jc w:val="both"/>
        <w:rPr>
          <w:ins w:id="1347" w:author="Ye-Kui Wang 02" w:date="2017-11-27T22:41:00Z"/>
          <w:sz w:val="20"/>
          <w:lang w:eastAsia="de-DE"/>
        </w:rPr>
      </w:pPr>
      <w:ins w:id="1348" w:author="Ye-Kui Wang 02" w:date="2017-11-27T22:41:00Z">
        <w:r w:rsidRPr="00C9691B">
          <w:rPr>
            <w:rFonts w:eastAsia="Malgun Gothic"/>
            <w:noProof/>
            <w:sz w:val="20"/>
          </w:rPr>
          <w:t>–</w:t>
        </w:r>
        <w:r w:rsidRPr="00C9691B">
          <w:rPr>
            <w:rFonts w:eastAsia="Malgun Gothic"/>
            <w:noProof/>
            <w:sz w:val="20"/>
          </w:rPr>
          <w:tab/>
        </w:r>
        <w:r>
          <w:rPr>
            <w:rFonts w:eastAsia="Malgun Gothic"/>
            <w:noProof/>
            <w:sz w:val="20"/>
          </w:rPr>
          <w:t>T</w:t>
        </w:r>
        <w:r w:rsidRPr="00A44B62">
          <w:rPr>
            <w:sz w:val="20"/>
            <w:lang w:eastAsia="de-DE"/>
          </w:rPr>
          <w:t>he value of</w:t>
        </w:r>
        <w:r>
          <w:rPr>
            <w:sz w:val="20"/>
            <w:lang w:eastAsia="de-DE"/>
          </w:rPr>
          <w:t xml:space="preserve"> </w:t>
        </w:r>
        <w:r w:rsidRPr="00A50F5C">
          <w:rPr>
            <w:sz w:val="20"/>
            <w:lang w:eastAsia="de-DE"/>
          </w:rPr>
          <w:t>frame</w:t>
        </w:r>
        <w:r>
          <w:rPr>
            <w:sz w:val="20"/>
            <w:lang w:eastAsia="de-DE"/>
          </w:rPr>
          <w:t>1</w:t>
        </w:r>
        <w:r w:rsidRPr="00A50F5C">
          <w:rPr>
            <w:sz w:val="20"/>
            <w:lang w:eastAsia="de-DE"/>
          </w:rPr>
          <w:t>_grid_position_</w:t>
        </w:r>
        <w:r>
          <w:rPr>
            <w:sz w:val="20"/>
            <w:lang w:eastAsia="de-DE"/>
          </w:rPr>
          <w:t>x is equal to 0.</w:t>
        </w:r>
      </w:ins>
    </w:p>
    <w:p w14:paraId="6C31C9F4" w14:textId="77777777" w:rsidR="00FE5130" w:rsidRDefault="00FE5130" w:rsidP="00FE5130">
      <w:pPr>
        <w:tabs>
          <w:tab w:val="clear" w:pos="360"/>
          <w:tab w:val="clear" w:pos="720"/>
          <w:tab w:val="clear" w:pos="1080"/>
          <w:tab w:val="clear" w:pos="1440"/>
          <w:tab w:val="left" w:pos="794"/>
          <w:tab w:val="left" w:pos="1191"/>
          <w:tab w:val="left" w:pos="1588"/>
          <w:tab w:val="left" w:pos="1985"/>
        </w:tabs>
        <w:spacing w:before="86"/>
        <w:ind w:left="397" w:hanging="397"/>
        <w:jc w:val="both"/>
        <w:rPr>
          <w:ins w:id="1349" w:author="Ye-Kui Wang 02" w:date="2017-11-27T22:41:00Z"/>
          <w:sz w:val="20"/>
          <w:lang w:eastAsia="de-DE"/>
        </w:rPr>
      </w:pPr>
      <w:ins w:id="1350" w:author="Ye-Kui Wang 02" w:date="2017-11-27T22:41:00Z">
        <w:r w:rsidRPr="00C9691B">
          <w:rPr>
            <w:rFonts w:eastAsia="Malgun Gothic"/>
            <w:noProof/>
            <w:sz w:val="20"/>
          </w:rPr>
          <w:t>–</w:t>
        </w:r>
        <w:r w:rsidRPr="00C9691B">
          <w:rPr>
            <w:rFonts w:eastAsia="Malgun Gothic"/>
            <w:noProof/>
            <w:sz w:val="20"/>
          </w:rPr>
          <w:tab/>
        </w:r>
        <w:r>
          <w:rPr>
            <w:rFonts w:eastAsia="Malgun Gothic"/>
            <w:noProof/>
            <w:sz w:val="20"/>
          </w:rPr>
          <w:t>T</w:t>
        </w:r>
        <w:r w:rsidRPr="00A44B62">
          <w:rPr>
            <w:sz w:val="20"/>
            <w:lang w:eastAsia="de-DE"/>
          </w:rPr>
          <w:t>he value of</w:t>
        </w:r>
        <w:r>
          <w:rPr>
            <w:sz w:val="20"/>
            <w:lang w:eastAsia="de-DE"/>
          </w:rPr>
          <w:t xml:space="preserve"> </w:t>
        </w:r>
        <w:r w:rsidRPr="00A50F5C">
          <w:rPr>
            <w:sz w:val="20"/>
            <w:lang w:eastAsia="de-DE"/>
          </w:rPr>
          <w:t>frame</w:t>
        </w:r>
        <w:r>
          <w:rPr>
            <w:sz w:val="20"/>
            <w:lang w:eastAsia="de-DE"/>
          </w:rPr>
          <w:t>1</w:t>
        </w:r>
        <w:r w:rsidRPr="00A50F5C">
          <w:rPr>
            <w:sz w:val="20"/>
            <w:lang w:eastAsia="de-DE"/>
          </w:rPr>
          <w:t>_grid_position_</w:t>
        </w:r>
        <w:r>
          <w:rPr>
            <w:sz w:val="20"/>
            <w:lang w:eastAsia="de-DE"/>
          </w:rPr>
          <w:t>y is equal to 0.</w:t>
        </w:r>
      </w:ins>
    </w:p>
    <w:p w14:paraId="38F64EE1" w14:textId="07BCFBF9" w:rsidR="005A0188" w:rsidRPr="007B3C65" w:rsidRDefault="005A0188" w:rsidP="005A0188">
      <w:pPr>
        <w:tabs>
          <w:tab w:val="clear" w:pos="360"/>
          <w:tab w:val="clear" w:pos="720"/>
          <w:tab w:val="clear" w:pos="1080"/>
          <w:tab w:val="clear" w:pos="1440"/>
          <w:tab w:val="left" w:pos="1191"/>
          <w:tab w:val="left" w:pos="1588"/>
          <w:tab w:val="left" w:pos="1985"/>
        </w:tabs>
        <w:jc w:val="both"/>
        <w:rPr>
          <w:sz w:val="20"/>
          <w:lang w:val="en-GB" w:eastAsia="de-DE"/>
        </w:rPr>
      </w:pPr>
      <w:r w:rsidRPr="007B3C65">
        <w:rPr>
          <w:sz w:val="20"/>
          <w:lang w:val="en-GB" w:eastAsia="de-DE"/>
        </w:rPr>
        <w:lastRenderedPageBreak/>
        <w:t xml:space="preserve">When </w:t>
      </w:r>
      <w:ins w:id="1351" w:author="Gary Sullivan" w:date="2018-01-12T14:51:00Z">
        <w:r w:rsidR="00C0092A">
          <w:rPr>
            <w:sz w:val="20"/>
            <w:lang w:eastAsia="de-DE"/>
          </w:rPr>
          <w:t xml:space="preserve">a </w:t>
        </w:r>
        <w:r w:rsidR="00C0092A" w:rsidRPr="003151FF">
          <w:rPr>
            <w:rFonts w:eastAsia="Malgun Gothic"/>
            <w:bCs/>
            <w:noProof/>
            <w:sz w:val="20"/>
            <w:lang w:eastAsia="zh-CN"/>
          </w:rPr>
          <w:t xml:space="preserve">frame </w:t>
        </w:r>
        <w:r w:rsidR="00C0092A" w:rsidRPr="003151FF">
          <w:rPr>
            <w:color w:val="000000"/>
            <w:sz w:val="20"/>
          </w:rPr>
          <w:t xml:space="preserve">packing arrangement SEI message </w:t>
        </w:r>
        <w:r w:rsidR="00C0092A">
          <w:rPr>
            <w:color w:val="000000"/>
            <w:sz w:val="20"/>
          </w:rPr>
          <w:t xml:space="preserve">with </w:t>
        </w:r>
        <w:r w:rsidR="00C0092A" w:rsidRPr="003151FF">
          <w:rPr>
            <w:color w:val="000000"/>
            <w:sz w:val="20"/>
          </w:rPr>
          <w:t xml:space="preserve">frame_packing_arrangement_cancel_flag </w:t>
        </w:r>
        <w:r w:rsidR="00C0092A" w:rsidRPr="003151FF">
          <w:rPr>
            <w:rFonts w:eastAsia="Malgun Gothic"/>
            <w:color w:val="000000"/>
            <w:sz w:val="20"/>
          </w:rPr>
          <w:t>equal to 0</w:t>
        </w:r>
        <w:r w:rsidR="00C0092A">
          <w:rPr>
            <w:rFonts w:eastAsia="Malgun Gothic"/>
            <w:color w:val="000000"/>
            <w:sz w:val="20"/>
          </w:rPr>
          <w:t xml:space="preserve"> </w:t>
        </w:r>
        <w:r w:rsidR="00C0092A">
          <w:rPr>
            <w:rFonts w:eastAsia="Malgun Gothic"/>
            <w:bCs/>
            <w:noProof/>
            <w:sz w:val="20"/>
            <w:lang w:eastAsia="zh-CN"/>
          </w:rPr>
          <w:t>that</w:t>
        </w:r>
        <w:r w:rsidR="00C0092A" w:rsidRPr="003151FF">
          <w:rPr>
            <w:rFonts w:eastAsia="Malgun Gothic"/>
            <w:bCs/>
            <w:noProof/>
            <w:sz w:val="20"/>
            <w:lang w:eastAsia="zh-CN"/>
          </w:rPr>
          <w:t xml:space="preserve"> applies to the picture</w:t>
        </w:r>
        <w:r w:rsidR="00C0092A">
          <w:rPr>
            <w:rFonts w:eastAsia="Malgun Gothic"/>
            <w:bCs/>
            <w:noProof/>
            <w:sz w:val="20"/>
            <w:lang w:eastAsia="zh-CN"/>
          </w:rPr>
          <w:t xml:space="preserve"> </w:t>
        </w:r>
        <w:r w:rsidR="00C0092A">
          <w:rPr>
            <w:rFonts w:eastAsia="Malgun Gothic"/>
            <w:color w:val="000000"/>
            <w:sz w:val="20"/>
          </w:rPr>
          <w:t xml:space="preserve">is present that is not </w:t>
        </w:r>
      </w:ins>
      <w:r w:rsidRPr="007B3C65">
        <w:rPr>
          <w:rFonts w:eastAsia="Malgun Gothic"/>
          <w:bCs/>
          <w:noProof/>
          <w:sz w:val="20"/>
          <w:lang w:val="en-GB" w:eastAsia="zh-CN"/>
        </w:rPr>
        <w:t>a</w:t>
      </w:r>
      <w:ins w:id="1352" w:author="Ye-Kui Wang 02" w:date="2017-11-27T22:41:00Z">
        <w:r w:rsidR="00C0714C">
          <w:rPr>
            <w:rFonts w:eastAsia="Malgun Gothic"/>
            <w:bCs/>
            <w:noProof/>
            <w:sz w:val="20"/>
            <w:lang w:val="en-GB" w:eastAsia="zh-CN"/>
          </w:rPr>
          <w:t>n</w:t>
        </w:r>
        <w:r w:rsidR="00C0714C" w:rsidRPr="00C0714C">
          <w:rPr>
            <w:sz w:val="20"/>
            <w:lang w:eastAsia="de-DE"/>
          </w:rPr>
          <w:t xml:space="preserve"> </w:t>
        </w:r>
        <w:r w:rsidR="00C0714C">
          <w:rPr>
            <w:sz w:val="20"/>
            <w:lang w:eastAsia="de-DE"/>
          </w:rPr>
          <w:t>effectively applicable</w:t>
        </w:r>
      </w:ins>
      <w:r w:rsidRPr="007B3C65">
        <w:rPr>
          <w:rFonts w:eastAsia="Malgun Gothic"/>
          <w:bCs/>
          <w:noProof/>
          <w:sz w:val="20"/>
          <w:lang w:val="en-GB" w:eastAsia="zh-CN"/>
        </w:rPr>
        <w:t xml:space="preserve"> frame </w:t>
      </w:r>
      <w:r w:rsidRPr="007B3C65">
        <w:rPr>
          <w:color w:val="000000"/>
          <w:sz w:val="20"/>
          <w:lang w:val="en-GB"/>
        </w:rPr>
        <w:t>packing arrangement SEI message</w:t>
      </w:r>
      <w:del w:id="1353" w:author="Ye-Kui Wang 02" w:date="2017-11-27T22:41:00Z">
        <w:r w:rsidRPr="007B3C65" w:rsidDel="00C0714C">
          <w:rPr>
            <w:color w:val="000000"/>
            <w:sz w:val="20"/>
            <w:lang w:val="en-GB"/>
          </w:rPr>
          <w:delText xml:space="preserve"> with frame_packing_arrangement_cancel_flag </w:delText>
        </w:r>
        <w:r w:rsidRPr="007B3C65" w:rsidDel="00C0714C">
          <w:rPr>
            <w:rFonts w:eastAsia="Malgun Gothic"/>
            <w:color w:val="000000"/>
            <w:sz w:val="20"/>
            <w:lang w:val="en-GB"/>
          </w:rPr>
          <w:delText>equal to 0</w:delText>
        </w:r>
      </w:del>
      <w:del w:id="1354" w:author="Gary Sullivan" w:date="2018-01-12T14:51:00Z">
        <w:r w:rsidRPr="007B3C65" w:rsidDel="00C0092A">
          <w:rPr>
            <w:rFonts w:eastAsia="Malgun Gothic"/>
            <w:bCs/>
            <w:noProof/>
            <w:sz w:val="20"/>
            <w:lang w:val="en-GB" w:eastAsia="zh-CN"/>
          </w:rPr>
          <w:delText xml:space="preserve"> is present that applies to the picture</w:delText>
        </w:r>
      </w:del>
      <w:ins w:id="1355" w:author="Ye-Kui Wang 02" w:date="2017-11-27T22:42:00Z">
        <w:del w:id="1356" w:author="Gary Sullivan" w:date="2018-01-12T14:51:00Z">
          <w:r w:rsidR="00C0714C" w:rsidDel="00C0092A">
            <w:rPr>
              <w:rFonts w:eastAsia="Malgun Gothic"/>
              <w:bCs/>
              <w:noProof/>
              <w:sz w:val="20"/>
              <w:lang w:val="en-GB" w:eastAsia="zh-CN"/>
            </w:rPr>
            <w:delText xml:space="preserve"> is not present</w:delText>
          </w:r>
        </w:del>
      </w:ins>
      <w:r w:rsidRPr="007B3C65">
        <w:rPr>
          <w:rFonts w:eastAsia="Malgun Gothic"/>
          <w:bCs/>
          <w:noProof/>
          <w:sz w:val="20"/>
          <w:lang w:val="en-GB" w:eastAsia="zh-CN"/>
        </w:rPr>
        <w:t xml:space="preserve">, </w:t>
      </w:r>
      <w:del w:id="1357" w:author="Ye-Kui Wang 02" w:date="2017-11-27T22:41:00Z">
        <w:r w:rsidRPr="007B3C65" w:rsidDel="00C0714C">
          <w:rPr>
            <w:rFonts w:eastAsia="Malgun Gothic"/>
            <w:bCs/>
            <w:noProof/>
            <w:sz w:val="20"/>
            <w:lang w:val="en-GB" w:eastAsia="zh-CN"/>
          </w:rPr>
          <w:delText xml:space="preserve">and </w:delText>
        </w:r>
        <w:r w:rsidRPr="007B3C65" w:rsidDel="00C0714C">
          <w:rPr>
            <w:color w:val="000000"/>
            <w:sz w:val="20"/>
            <w:lang w:val="en-GB"/>
          </w:rPr>
          <w:delText xml:space="preserve">the value of </w:delText>
        </w:r>
        <w:r w:rsidRPr="007B3C65" w:rsidDel="00C0714C">
          <w:rPr>
            <w:rFonts w:eastAsia="Times New Roman"/>
            <w:color w:val="000000"/>
            <w:sz w:val="20"/>
            <w:lang w:val="en-GB"/>
          </w:rPr>
          <w:delText>frame_packing_arrangement_type</w:delText>
        </w:r>
        <w:r w:rsidRPr="007B3C65" w:rsidDel="00C0714C">
          <w:rPr>
            <w:sz w:val="20"/>
            <w:lang w:val="en-GB" w:eastAsia="de-DE"/>
          </w:rPr>
          <w:delText xml:space="preserve"> of the </w:delText>
        </w:r>
        <w:r w:rsidRPr="007B3C65" w:rsidDel="00C0714C">
          <w:rPr>
            <w:rFonts w:eastAsia="Malgun Gothic"/>
            <w:bCs/>
            <w:noProof/>
            <w:sz w:val="20"/>
            <w:lang w:val="en-GB" w:eastAsia="zh-CN"/>
          </w:rPr>
          <w:delText xml:space="preserve">frame </w:delText>
        </w:r>
        <w:r w:rsidRPr="007B3C65" w:rsidDel="00C0714C">
          <w:rPr>
            <w:color w:val="000000"/>
            <w:sz w:val="20"/>
            <w:lang w:val="en-GB"/>
          </w:rPr>
          <w:delText>packing arrangement SEI message</w:delText>
        </w:r>
        <w:r w:rsidRPr="007B3C65" w:rsidDel="00C0714C">
          <w:rPr>
            <w:sz w:val="20"/>
            <w:lang w:val="en-GB" w:eastAsia="de-DE"/>
          </w:rPr>
          <w:delText xml:space="preserve"> is not equal to 3, 4, or 5, or the value of quincunx_sampling_flag of the </w:delText>
        </w:r>
        <w:r w:rsidRPr="007B3C65" w:rsidDel="00C0714C">
          <w:rPr>
            <w:rFonts w:eastAsia="Malgun Gothic"/>
            <w:bCs/>
            <w:noProof/>
            <w:sz w:val="20"/>
            <w:lang w:val="en-GB" w:eastAsia="zh-CN"/>
          </w:rPr>
          <w:delText xml:space="preserve">frame </w:delText>
        </w:r>
        <w:r w:rsidRPr="007B3C65" w:rsidDel="00C0714C">
          <w:rPr>
            <w:color w:val="000000"/>
            <w:sz w:val="20"/>
            <w:lang w:val="en-GB"/>
          </w:rPr>
          <w:delText>packing arrangement SEI message</w:delText>
        </w:r>
        <w:r w:rsidRPr="007B3C65" w:rsidDel="00C0714C">
          <w:rPr>
            <w:sz w:val="20"/>
            <w:lang w:val="en-GB" w:eastAsia="de-DE"/>
          </w:rPr>
          <w:delText xml:space="preserve"> is not equal to 0, </w:delText>
        </w:r>
      </w:del>
      <w:r w:rsidRPr="007B3C65">
        <w:rPr>
          <w:color w:val="000000"/>
          <w:sz w:val="20"/>
          <w:lang w:val="en-GB"/>
        </w:rPr>
        <w:t xml:space="preserve">a cubemap projection </w:t>
      </w:r>
      <w:r w:rsidRPr="007B3C65">
        <w:rPr>
          <w:sz w:val="20"/>
          <w:lang w:val="en-GB"/>
        </w:rPr>
        <w:t xml:space="preserve">SEI message with </w:t>
      </w:r>
      <w:r w:rsidRPr="007B3C65">
        <w:rPr>
          <w:rFonts w:eastAsia="Malgun Gothic"/>
          <w:noProof/>
          <w:sz w:val="20"/>
          <w:lang w:val="en-GB" w:eastAsia="zh-CN"/>
        </w:rPr>
        <w:t>cmp_cancel_flag</w:t>
      </w:r>
      <w:r w:rsidRPr="007B3C65">
        <w:rPr>
          <w:rFonts w:eastAsia="Malgun Gothic"/>
          <w:bCs/>
          <w:noProof/>
          <w:sz w:val="20"/>
          <w:lang w:val="en-GB" w:eastAsia="zh-CN"/>
        </w:rPr>
        <w:t xml:space="preserve"> equal to 0 </w:t>
      </w:r>
      <w:del w:id="1358" w:author="Ye-Kui Wang 02" w:date="2017-11-27T22:43:00Z">
        <w:r w:rsidRPr="007B3C65" w:rsidDel="00C0714C">
          <w:rPr>
            <w:rFonts w:eastAsia="Malgun Gothic"/>
            <w:bCs/>
            <w:noProof/>
            <w:sz w:val="20"/>
            <w:lang w:val="en-GB" w:eastAsia="zh-CN"/>
          </w:rPr>
          <w:delText xml:space="preserve">shall not be present </w:delText>
        </w:r>
      </w:del>
      <w:r w:rsidRPr="007B3C65">
        <w:rPr>
          <w:rFonts w:eastAsia="Malgun Gothic"/>
          <w:bCs/>
          <w:noProof/>
          <w:sz w:val="20"/>
          <w:lang w:val="en-GB" w:eastAsia="zh-CN"/>
        </w:rPr>
        <w:t>that applies to the picture</w:t>
      </w:r>
      <w:ins w:id="1359" w:author="Ye-Kui Wang 02" w:date="2017-11-27T22:43:00Z">
        <w:r w:rsidR="00C0714C" w:rsidRPr="00C0714C">
          <w:rPr>
            <w:rFonts w:eastAsia="Malgun Gothic"/>
            <w:bCs/>
            <w:noProof/>
            <w:sz w:val="20"/>
            <w:lang w:val="en-GB" w:eastAsia="zh-CN"/>
          </w:rPr>
          <w:t xml:space="preserve"> </w:t>
        </w:r>
        <w:r w:rsidR="00C0714C" w:rsidRPr="007B3C65">
          <w:rPr>
            <w:rFonts w:eastAsia="Malgun Gothic"/>
            <w:bCs/>
            <w:noProof/>
            <w:sz w:val="20"/>
            <w:lang w:val="en-GB" w:eastAsia="zh-CN"/>
          </w:rPr>
          <w:t>shall not be present</w:t>
        </w:r>
      </w:ins>
      <w:r w:rsidRPr="007B3C65">
        <w:rPr>
          <w:sz w:val="20"/>
          <w:lang w:val="en-GB" w:eastAsia="de-DE"/>
        </w:rPr>
        <w:t xml:space="preserve">. </w:t>
      </w:r>
      <w:r w:rsidRPr="007B3C65">
        <w:rPr>
          <w:noProof/>
          <w:sz w:val="20"/>
          <w:lang w:val="en-GB"/>
        </w:rPr>
        <w:t xml:space="preserve">Decoders shall ignore </w:t>
      </w:r>
      <w:r w:rsidRPr="007B3C65">
        <w:rPr>
          <w:sz w:val="20"/>
          <w:lang w:val="en-GB"/>
        </w:rPr>
        <w:t>cubemap projection SEI messages</w:t>
      </w:r>
      <w:r w:rsidRPr="007B3C65">
        <w:rPr>
          <w:noProof/>
          <w:sz w:val="20"/>
          <w:lang w:val="en-GB"/>
        </w:rPr>
        <w:t xml:space="preserve"> when </w:t>
      </w:r>
      <w:ins w:id="1360" w:author="Gary Sullivan" w:date="2018-01-12T14:52:00Z">
        <w:r w:rsidR="00C0092A">
          <w:rPr>
            <w:sz w:val="20"/>
            <w:lang w:eastAsia="de-DE"/>
          </w:rPr>
          <w:t xml:space="preserve">a </w:t>
        </w:r>
        <w:r w:rsidR="00C0092A" w:rsidRPr="003151FF">
          <w:rPr>
            <w:rFonts w:eastAsia="Malgun Gothic"/>
            <w:bCs/>
            <w:noProof/>
            <w:sz w:val="20"/>
            <w:lang w:eastAsia="zh-CN"/>
          </w:rPr>
          <w:t xml:space="preserve">frame </w:t>
        </w:r>
        <w:r w:rsidR="00C0092A" w:rsidRPr="003151FF">
          <w:rPr>
            <w:color w:val="000000"/>
            <w:sz w:val="20"/>
          </w:rPr>
          <w:t xml:space="preserve">packing arrangement SEI message </w:t>
        </w:r>
        <w:r w:rsidR="00C0092A">
          <w:rPr>
            <w:color w:val="000000"/>
            <w:sz w:val="20"/>
          </w:rPr>
          <w:t xml:space="preserve">with </w:t>
        </w:r>
        <w:r w:rsidR="00C0092A" w:rsidRPr="003151FF">
          <w:rPr>
            <w:color w:val="000000"/>
            <w:sz w:val="20"/>
          </w:rPr>
          <w:t xml:space="preserve">frame_packing_arrangement_cancel_flag </w:t>
        </w:r>
        <w:r w:rsidR="00C0092A" w:rsidRPr="003151FF">
          <w:rPr>
            <w:rFonts w:eastAsia="Malgun Gothic"/>
            <w:color w:val="000000"/>
            <w:sz w:val="20"/>
          </w:rPr>
          <w:t>equal to 0</w:t>
        </w:r>
        <w:r w:rsidR="00C0092A">
          <w:rPr>
            <w:rFonts w:eastAsia="Malgun Gothic"/>
            <w:color w:val="000000"/>
            <w:sz w:val="20"/>
          </w:rPr>
          <w:t xml:space="preserve"> </w:t>
        </w:r>
        <w:r w:rsidR="00C0092A">
          <w:rPr>
            <w:rFonts w:eastAsia="Malgun Gothic"/>
            <w:bCs/>
            <w:noProof/>
            <w:sz w:val="20"/>
            <w:lang w:eastAsia="zh-CN"/>
          </w:rPr>
          <w:t>that</w:t>
        </w:r>
        <w:r w:rsidR="00C0092A" w:rsidRPr="003151FF">
          <w:rPr>
            <w:rFonts w:eastAsia="Malgun Gothic"/>
            <w:bCs/>
            <w:noProof/>
            <w:sz w:val="20"/>
            <w:lang w:eastAsia="zh-CN"/>
          </w:rPr>
          <w:t xml:space="preserve"> applies to the picture</w:t>
        </w:r>
        <w:r w:rsidR="00C0092A">
          <w:rPr>
            <w:rFonts w:eastAsia="Malgun Gothic"/>
            <w:bCs/>
            <w:noProof/>
            <w:sz w:val="20"/>
            <w:lang w:eastAsia="zh-CN"/>
          </w:rPr>
          <w:t xml:space="preserve"> </w:t>
        </w:r>
        <w:r w:rsidR="00C0092A">
          <w:rPr>
            <w:rFonts w:eastAsia="Malgun Gothic"/>
            <w:color w:val="000000"/>
            <w:sz w:val="20"/>
          </w:rPr>
          <w:t xml:space="preserve">is present that is not </w:t>
        </w:r>
        <w:r w:rsidR="00C0092A" w:rsidRPr="007B3C65">
          <w:rPr>
            <w:rFonts w:eastAsia="Malgun Gothic"/>
            <w:bCs/>
            <w:noProof/>
            <w:sz w:val="20"/>
            <w:lang w:val="en-GB" w:eastAsia="zh-CN"/>
          </w:rPr>
          <w:t>a</w:t>
        </w:r>
        <w:r w:rsidR="00C0092A">
          <w:rPr>
            <w:rFonts w:eastAsia="Malgun Gothic"/>
            <w:bCs/>
            <w:noProof/>
            <w:sz w:val="20"/>
            <w:lang w:val="en-GB" w:eastAsia="zh-CN"/>
          </w:rPr>
          <w:t>n</w:t>
        </w:r>
        <w:r w:rsidR="00C0092A" w:rsidRPr="00C0714C">
          <w:rPr>
            <w:sz w:val="20"/>
            <w:lang w:eastAsia="de-DE"/>
          </w:rPr>
          <w:t xml:space="preserve"> </w:t>
        </w:r>
        <w:r w:rsidR="00C0092A">
          <w:rPr>
            <w:sz w:val="20"/>
            <w:lang w:eastAsia="de-DE"/>
          </w:rPr>
          <w:t>effectively applicable</w:t>
        </w:r>
        <w:r w:rsidR="00C0092A" w:rsidRPr="007B3C65">
          <w:rPr>
            <w:rFonts w:eastAsia="Malgun Gothic"/>
            <w:bCs/>
            <w:noProof/>
            <w:sz w:val="20"/>
            <w:lang w:val="en-GB" w:eastAsia="zh-CN"/>
          </w:rPr>
          <w:t xml:space="preserve"> frame </w:t>
        </w:r>
        <w:r w:rsidR="00C0092A" w:rsidRPr="007B3C65">
          <w:rPr>
            <w:color w:val="000000"/>
            <w:sz w:val="20"/>
            <w:lang w:val="en-GB"/>
          </w:rPr>
          <w:t>packing arrangement SEI message</w:t>
        </w:r>
      </w:ins>
      <w:del w:id="1361" w:author="Gary Sullivan" w:date="2018-01-12T14:52:00Z">
        <w:r w:rsidRPr="007B3C65" w:rsidDel="00C0092A">
          <w:rPr>
            <w:noProof/>
            <w:sz w:val="20"/>
            <w:lang w:val="en-GB"/>
          </w:rPr>
          <w:delText>a</w:delText>
        </w:r>
      </w:del>
      <w:ins w:id="1362" w:author="Ye-Kui Wang 02" w:date="2017-11-27T22:43:00Z">
        <w:del w:id="1363" w:author="Gary Sullivan" w:date="2018-01-12T14:52:00Z">
          <w:r w:rsidR="00C0714C" w:rsidDel="00C0092A">
            <w:rPr>
              <w:noProof/>
              <w:sz w:val="20"/>
              <w:lang w:val="en-GB"/>
            </w:rPr>
            <w:delText>n</w:delText>
          </w:r>
          <w:r w:rsidR="00C0714C" w:rsidRPr="00C0714C" w:rsidDel="00C0092A">
            <w:rPr>
              <w:sz w:val="20"/>
              <w:lang w:eastAsia="de-DE"/>
            </w:rPr>
            <w:delText xml:space="preserve"> </w:delText>
          </w:r>
          <w:r w:rsidR="00C0714C" w:rsidDel="00C0092A">
            <w:rPr>
              <w:sz w:val="20"/>
              <w:lang w:eastAsia="de-DE"/>
            </w:rPr>
            <w:delText>effectively applicable</w:delText>
          </w:r>
        </w:del>
      </w:ins>
      <w:del w:id="1364" w:author="Gary Sullivan" w:date="2018-01-12T14:52:00Z">
        <w:r w:rsidRPr="007B3C65" w:rsidDel="00C0092A">
          <w:rPr>
            <w:noProof/>
            <w:sz w:val="20"/>
            <w:lang w:val="en-GB"/>
          </w:rPr>
          <w:delText xml:space="preserve"> </w:delText>
        </w:r>
        <w:r w:rsidRPr="007B3C65" w:rsidDel="00C0092A">
          <w:rPr>
            <w:rFonts w:eastAsia="Malgun Gothic"/>
            <w:bCs/>
            <w:noProof/>
            <w:sz w:val="20"/>
            <w:lang w:val="en-GB" w:eastAsia="zh-CN"/>
          </w:rPr>
          <w:delText xml:space="preserve">frame </w:delText>
        </w:r>
        <w:r w:rsidRPr="007B3C65" w:rsidDel="00C0092A">
          <w:rPr>
            <w:color w:val="000000"/>
            <w:sz w:val="20"/>
            <w:lang w:val="en-GB"/>
          </w:rPr>
          <w:delText xml:space="preserve">packing arrangement SEI message with frame_packing_arrangement_cancel_flag </w:delText>
        </w:r>
        <w:r w:rsidRPr="007B3C65" w:rsidDel="00C0092A">
          <w:rPr>
            <w:rFonts w:eastAsia="Malgun Gothic"/>
            <w:color w:val="000000"/>
            <w:sz w:val="20"/>
            <w:lang w:val="en-GB"/>
          </w:rPr>
          <w:delText>equal to 0</w:delText>
        </w:r>
        <w:r w:rsidRPr="007B3C65" w:rsidDel="00C0092A">
          <w:rPr>
            <w:rFonts w:eastAsia="Malgun Gothic"/>
            <w:bCs/>
            <w:noProof/>
            <w:sz w:val="20"/>
            <w:lang w:val="en-GB" w:eastAsia="zh-CN"/>
          </w:rPr>
          <w:delText xml:space="preserve"> is present that applies to the picture</w:delText>
        </w:r>
      </w:del>
      <w:ins w:id="1365" w:author="Ye-Kui Wang 02" w:date="2017-11-27T22:43:00Z">
        <w:del w:id="1366" w:author="Gary Sullivan" w:date="2018-01-12T14:52:00Z">
          <w:r w:rsidR="00C0714C" w:rsidDel="00C0092A">
            <w:rPr>
              <w:rFonts w:eastAsia="Malgun Gothic"/>
              <w:bCs/>
              <w:noProof/>
              <w:sz w:val="20"/>
              <w:lang w:val="en-GB" w:eastAsia="zh-CN"/>
            </w:rPr>
            <w:delText xml:space="preserve"> </w:delText>
          </w:r>
        </w:del>
      </w:ins>
      <w:ins w:id="1367" w:author="Ye-Kui Wang 02" w:date="2017-11-27T22:44:00Z">
        <w:del w:id="1368" w:author="Gary Sullivan" w:date="2018-01-12T14:52:00Z">
          <w:r w:rsidR="00C0714C" w:rsidDel="00C0092A">
            <w:rPr>
              <w:rFonts w:eastAsia="Malgun Gothic"/>
              <w:bCs/>
              <w:noProof/>
              <w:sz w:val="20"/>
              <w:lang w:val="en-GB" w:eastAsia="zh-CN"/>
            </w:rPr>
            <w:delText>is not present</w:delText>
          </w:r>
        </w:del>
      </w:ins>
      <w:del w:id="1369" w:author="Ye-Kui Wang 02" w:date="2017-11-27T22:44:00Z">
        <w:r w:rsidRPr="007B3C65" w:rsidDel="00C0714C">
          <w:rPr>
            <w:rFonts w:eastAsia="Malgun Gothic"/>
            <w:bCs/>
            <w:noProof/>
            <w:sz w:val="20"/>
            <w:lang w:val="en-GB" w:eastAsia="zh-CN"/>
          </w:rPr>
          <w:delText xml:space="preserve">, and </w:delText>
        </w:r>
        <w:r w:rsidRPr="007B3C65" w:rsidDel="00C0714C">
          <w:rPr>
            <w:color w:val="000000"/>
            <w:sz w:val="20"/>
            <w:lang w:val="en-GB"/>
          </w:rPr>
          <w:delText xml:space="preserve">the value of </w:delText>
        </w:r>
        <w:r w:rsidRPr="007B3C65" w:rsidDel="00C0714C">
          <w:rPr>
            <w:rFonts w:eastAsia="Times New Roman"/>
            <w:color w:val="000000"/>
            <w:sz w:val="20"/>
            <w:lang w:val="en-GB"/>
          </w:rPr>
          <w:delText>frame_packing_arrangement_type</w:delText>
        </w:r>
        <w:r w:rsidRPr="007B3C65" w:rsidDel="00C0714C">
          <w:rPr>
            <w:sz w:val="20"/>
            <w:lang w:val="en-GB" w:eastAsia="de-DE"/>
          </w:rPr>
          <w:delText xml:space="preserve"> of the </w:delText>
        </w:r>
        <w:r w:rsidRPr="007B3C65" w:rsidDel="00C0714C">
          <w:rPr>
            <w:rFonts w:eastAsia="Malgun Gothic"/>
            <w:bCs/>
            <w:noProof/>
            <w:sz w:val="20"/>
            <w:lang w:val="en-GB" w:eastAsia="zh-CN"/>
          </w:rPr>
          <w:delText xml:space="preserve">frame </w:delText>
        </w:r>
        <w:r w:rsidRPr="007B3C65" w:rsidDel="00C0714C">
          <w:rPr>
            <w:color w:val="000000"/>
            <w:sz w:val="20"/>
            <w:lang w:val="en-GB"/>
          </w:rPr>
          <w:delText>packing arrangement SEI message</w:delText>
        </w:r>
        <w:r w:rsidRPr="007B3C65" w:rsidDel="00C0714C">
          <w:rPr>
            <w:sz w:val="20"/>
            <w:lang w:val="en-GB" w:eastAsia="de-DE"/>
          </w:rPr>
          <w:delText xml:space="preserve"> is not equal to 3, 4, or 5, or the value of quincunx_sampling_flag of the </w:delText>
        </w:r>
        <w:r w:rsidRPr="007B3C65" w:rsidDel="00C0714C">
          <w:rPr>
            <w:rFonts w:eastAsia="Malgun Gothic"/>
            <w:bCs/>
            <w:noProof/>
            <w:sz w:val="20"/>
            <w:lang w:val="en-GB" w:eastAsia="zh-CN"/>
          </w:rPr>
          <w:delText xml:space="preserve">frame </w:delText>
        </w:r>
        <w:r w:rsidRPr="007B3C65" w:rsidDel="00C0714C">
          <w:rPr>
            <w:color w:val="000000"/>
            <w:sz w:val="20"/>
            <w:lang w:val="en-GB"/>
          </w:rPr>
          <w:delText>packing arrangement SEI message</w:delText>
        </w:r>
        <w:r w:rsidRPr="007B3C65" w:rsidDel="00C0714C">
          <w:rPr>
            <w:sz w:val="20"/>
            <w:lang w:val="en-GB" w:eastAsia="de-DE"/>
          </w:rPr>
          <w:delText xml:space="preserve"> is not equal to 0</w:delText>
        </w:r>
      </w:del>
      <w:r w:rsidRPr="007B3C65">
        <w:rPr>
          <w:noProof/>
          <w:sz w:val="20"/>
          <w:lang w:val="en-GB"/>
        </w:rPr>
        <w:t>.</w:t>
      </w:r>
    </w:p>
    <w:p w14:paraId="5C3CD1EC" w14:textId="77777777" w:rsidR="005A0188" w:rsidRPr="007B3C65" w:rsidRDefault="005A0188" w:rsidP="005A0188">
      <w:pPr>
        <w:tabs>
          <w:tab w:val="clear" w:pos="360"/>
          <w:tab w:val="clear" w:pos="720"/>
          <w:tab w:val="clear" w:pos="1080"/>
          <w:tab w:val="clear" w:pos="1440"/>
          <w:tab w:val="left" w:pos="1191"/>
          <w:tab w:val="left" w:pos="1588"/>
          <w:tab w:val="left" w:pos="1985"/>
        </w:tabs>
        <w:jc w:val="both"/>
        <w:rPr>
          <w:noProof/>
          <w:sz w:val="20"/>
          <w:lang w:val="en-GB"/>
        </w:rPr>
      </w:pPr>
      <w:r w:rsidRPr="007B3C65">
        <w:rPr>
          <w:sz w:val="20"/>
          <w:lang w:val="en-GB"/>
        </w:rPr>
        <w:t>When a segmented rectangular frame packing arrangement SEI message with segmented_rect_frame_packing_arrangement_cancel_flag equal to 0 is present that applies to the picture</w:t>
      </w:r>
      <w:r w:rsidRPr="007B3C65">
        <w:rPr>
          <w:sz w:val="20"/>
          <w:lang w:val="en-GB" w:eastAsia="de-DE"/>
        </w:rPr>
        <w:t xml:space="preserve">, </w:t>
      </w:r>
      <w:r w:rsidRPr="007B3C65">
        <w:rPr>
          <w:color w:val="000000"/>
          <w:sz w:val="20"/>
          <w:lang w:val="en-GB"/>
        </w:rPr>
        <w:t xml:space="preserve">a cubemap projection </w:t>
      </w:r>
      <w:r w:rsidRPr="007B3C65">
        <w:rPr>
          <w:sz w:val="20"/>
          <w:lang w:val="en-GB"/>
        </w:rPr>
        <w:t xml:space="preserve">SEI message with </w:t>
      </w:r>
      <w:r w:rsidRPr="007B3C65">
        <w:rPr>
          <w:rFonts w:eastAsia="Malgun Gothic"/>
          <w:noProof/>
          <w:sz w:val="20"/>
          <w:lang w:val="en-GB" w:eastAsia="zh-CN"/>
        </w:rPr>
        <w:t>cmp_cancel_flag</w:t>
      </w:r>
      <w:r w:rsidRPr="007B3C65">
        <w:rPr>
          <w:rFonts w:eastAsia="Malgun Gothic"/>
          <w:bCs/>
          <w:noProof/>
          <w:sz w:val="20"/>
          <w:lang w:val="en-GB" w:eastAsia="zh-CN"/>
        </w:rPr>
        <w:t xml:space="preserve"> equal to 0 shall not be present that applies to the picture</w:t>
      </w:r>
      <w:r w:rsidRPr="007B3C65">
        <w:rPr>
          <w:sz w:val="20"/>
          <w:lang w:val="en-GB" w:eastAsia="de-DE"/>
        </w:rPr>
        <w:t>.</w:t>
      </w:r>
      <w:r w:rsidRPr="007B3C65">
        <w:rPr>
          <w:noProof/>
          <w:sz w:val="20"/>
          <w:lang w:val="en-GB"/>
        </w:rPr>
        <w:t xml:space="preserve"> Decoders shall ignore </w:t>
      </w:r>
      <w:r w:rsidRPr="007B3C65">
        <w:rPr>
          <w:sz w:val="20"/>
          <w:lang w:val="en-GB"/>
        </w:rPr>
        <w:t>cubemap projection SEI messages</w:t>
      </w:r>
      <w:r w:rsidRPr="007B3C65">
        <w:rPr>
          <w:noProof/>
          <w:sz w:val="20"/>
          <w:lang w:val="en-GB"/>
        </w:rPr>
        <w:t xml:space="preserve"> when </w:t>
      </w:r>
      <w:r w:rsidRPr="007B3C65">
        <w:rPr>
          <w:sz w:val="20"/>
          <w:lang w:val="en-GB"/>
        </w:rPr>
        <w:t>a segmented rectangular frame packing arrangement SEI message with segmented_rect_frame_packing_arrangement_cancel_flag equal to 0 is present that applies to the picture</w:t>
      </w:r>
      <w:r w:rsidRPr="007B3C65">
        <w:rPr>
          <w:noProof/>
          <w:sz w:val="20"/>
          <w:lang w:val="en-GB"/>
        </w:rPr>
        <w:t>.</w:t>
      </w:r>
    </w:p>
    <w:p w14:paraId="244E2FD1" w14:textId="77777777" w:rsidR="005A0188" w:rsidRPr="007B3C65" w:rsidRDefault="005A0188" w:rsidP="005A0188">
      <w:pPr>
        <w:jc w:val="both"/>
        <w:rPr>
          <w:noProof/>
          <w:sz w:val="20"/>
          <w:lang w:val="en-GB"/>
        </w:rPr>
      </w:pPr>
      <w:r w:rsidRPr="007B3C65">
        <w:rPr>
          <w:b/>
          <w:noProof/>
          <w:sz w:val="20"/>
          <w:lang w:val="en-GB"/>
        </w:rPr>
        <w:t>cmp_cancel_flag</w:t>
      </w:r>
      <w:r w:rsidRPr="007B3C65">
        <w:rPr>
          <w:noProof/>
          <w:sz w:val="20"/>
          <w:lang w:val="en-GB"/>
        </w:rPr>
        <w:t xml:space="preserve"> equal to 1 indicates that the SEI message cancels the persistence of any previous </w:t>
      </w:r>
      <w:r w:rsidRPr="007B3C65">
        <w:rPr>
          <w:rFonts w:eastAsia="Malgun Gothic"/>
          <w:noProof/>
          <w:sz w:val="20"/>
          <w:lang w:val="en-GB" w:eastAsia="ko-KR"/>
        </w:rPr>
        <w:t xml:space="preserve">cubemap projection </w:t>
      </w:r>
      <w:r w:rsidRPr="007B3C65">
        <w:rPr>
          <w:noProof/>
          <w:sz w:val="20"/>
          <w:lang w:val="en-GB"/>
        </w:rPr>
        <w:t xml:space="preserve">SEI message in output order. cmp_cancel_flag equal to 0 indicates that </w:t>
      </w:r>
      <w:r w:rsidRPr="007B3C65">
        <w:rPr>
          <w:rFonts w:eastAsia="Malgun Gothic"/>
          <w:noProof/>
          <w:sz w:val="20"/>
          <w:lang w:val="en-GB" w:eastAsia="ko-KR"/>
        </w:rPr>
        <w:t xml:space="preserve">cubemap projection information </w:t>
      </w:r>
      <w:r w:rsidRPr="007B3C65">
        <w:rPr>
          <w:noProof/>
          <w:sz w:val="20"/>
          <w:lang w:val="en-GB"/>
        </w:rPr>
        <w:t>follows.</w:t>
      </w:r>
    </w:p>
    <w:p w14:paraId="668D19AC" w14:textId="77777777" w:rsidR="005A0188" w:rsidRPr="007B3C65" w:rsidRDefault="005A0188" w:rsidP="005A0188">
      <w:pPr>
        <w:jc w:val="both"/>
        <w:rPr>
          <w:noProof/>
          <w:sz w:val="20"/>
          <w:lang w:val="en-GB"/>
        </w:rPr>
      </w:pPr>
      <w:r w:rsidRPr="007B3C65">
        <w:rPr>
          <w:b/>
          <w:noProof/>
          <w:sz w:val="20"/>
          <w:lang w:val="en-GB"/>
        </w:rPr>
        <w:t>cmp_persistence_flag</w:t>
      </w:r>
      <w:r w:rsidRPr="007B3C65">
        <w:rPr>
          <w:noProof/>
          <w:sz w:val="20"/>
          <w:lang w:val="en-GB"/>
        </w:rPr>
        <w:t xml:space="preserve"> specifies the persistence of the </w:t>
      </w:r>
      <w:r w:rsidRPr="007B3C65">
        <w:rPr>
          <w:rFonts w:eastAsia="Malgun Gothic"/>
          <w:noProof/>
          <w:sz w:val="20"/>
          <w:lang w:val="en-GB" w:eastAsia="ko-KR"/>
        </w:rPr>
        <w:t xml:space="preserve">cubemap projection </w:t>
      </w:r>
      <w:r w:rsidRPr="007B3C65">
        <w:rPr>
          <w:noProof/>
          <w:sz w:val="20"/>
          <w:lang w:val="en-GB"/>
        </w:rPr>
        <w:t>SEI message for the current layer.</w:t>
      </w:r>
    </w:p>
    <w:p w14:paraId="4E1ED6E4" w14:textId="77777777" w:rsidR="005A0188" w:rsidRPr="007B3C65" w:rsidRDefault="005A0188" w:rsidP="005A0188">
      <w:pPr>
        <w:jc w:val="both"/>
        <w:rPr>
          <w:noProof/>
          <w:sz w:val="20"/>
          <w:lang w:val="en-GB"/>
        </w:rPr>
      </w:pPr>
      <w:r w:rsidRPr="007B3C65">
        <w:rPr>
          <w:noProof/>
          <w:sz w:val="20"/>
          <w:lang w:val="en-GB"/>
        </w:rPr>
        <w:t xml:space="preserve">cmp_persistence_flag equal to 0 specifies that the </w:t>
      </w:r>
      <w:r w:rsidRPr="007B3C65">
        <w:rPr>
          <w:rFonts w:eastAsia="Malgun Gothic"/>
          <w:noProof/>
          <w:sz w:val="20"/>
          <w:lang w:val="en-GB" w:eastAsia="ko-KR"/>
        </w:rPr>
        <w:t xml:space="preserve">cubemap projection </w:t>
      </w:r>
      <w:r w:rsidRPr="007B3C65">
        <w:rPr>
          <w:noProof/>
          <w:sz w:val="20"/>
          <w:lang w:val="en-GB"/>
        </w:rPr>
        <w:t>SEI message applies to the current decoded picture only.</w:t>
      </w:r>
    </w:p>
    <w:p w14:paraId="1026C8E4" w14:textId="77777777" w:rsidR="005A0188" w:rsidRPr="007B3C65" w:rsidRDefault="005A0188" w:rsidP="005A0188">
      <w:pPr>
        <w:jc w:val="both"/>
        <w:rPr>
          <w:noProof/>
          <w:sz w:val="20"/>
          <w:lang w:val="en-GB"/>
        </w:rPr>
      </w:pPr>
      <w:r w:rsidRPr="007B3C65">
        <w:rPr>
          <w:noProof/>
          <w:sz w:val="20"/>
          <w:lang w:val="en-GB"/>
        </w:rPr>
        <w:t xml:space="preserve">Let picA be the current picture. cmp_persistence_flag equal to 1 specifies that the </w:t>
      </w:r>
      <w:r w:rsidRPr="007B3C65">
        <w:rPr>
          <w:rFonts w:eastAsia="Malgun Gothic"/>
          <w:noProof/>
          <w:sz w:val="20"/>
          <w:lang w:val="en-GB" w:eastAsia="ko-KR"/>
        </w:rPr>
        <w:t xml:space="preserve">cubemap projection </w:t>
      </w:r>
      <w:r w:rsidRPr="007B3C65">
        <w:rPr>
          <w:noProof/>
          <w:sz w:val="20"/>
          <w:lang w:val="en-GB"/>
        </w:rPr>
        <w:t>SEI message persists for the current layer in output order until one or more of the following conditions are true:</w:t>
      </w:r>
    </w:p>
    <w:p w14:paraId="3AF5810F" w14:textId="77777777" w:rsidR="005A0188" w:rsidRPr="007B3C65" w:rsidRDefault="005A0188" w:rsidP="005A0188">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lang w:val="en-GB"/>
        </w:rPr>
      </w:pPr>
      <w:r w:rsidRPr="007B3C65">
        <w:rPr>
          <w:rFonts w:eastAsia="Malgun Gothic"/>
          <w:noProof/>
          <w:sz w:val="20"/>
          <w:lang w:val="en-GB"/>
        </w:rPr>
        <w:t>–</w:t>
      </w:r>
      <w:r w:rsidRPr="007B3C65">
        <w:rPr>
          <w:rFonts w:eastAsia="Malgun Gothic"/>
          <w:noProof/>
          <w:sz w:val="20"/>
          <w:lang w:val="en-GB"/>
        </w:rPr>
        <w:tab/>
        <w:t>A new CLVS of the current layer begins.</w:t>
      </w:r>
    </w:p>
    <w:p w14:paraId="7764F90F" w14:textId="77777777" w:rsidR="005A0188" w:rsidRPr="007B3C65" w:rsidRDefault="005A0188" w:rsidP="005A0188">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lang w:val="en-GB"/>
        </w:rPr>
      </w:pPr>
      <w:r w:rsidRPr="007B3C65">
        <w:rPr>
          <w:rFonts w:eastAsia="Malgun Gothic"/>
          <w:noProof/>
          <w:sz w:val="20"/>
          <w:lang w:val="en-GB"/>
        </w:rPr>
        <w:t>–</w:t>
      </w:r>
      <w:r w:rsidRPr="007B3C65">
        <w:rPr>
          <w:rFonts w:eastAsia="Malgun Gothic"/>
          <w:noProof/>
          <w:sz w:val="20"/>
          <w:lang w:val="en-GB"/>
        </w:rPr>
        <w:tab/>
        <w:t>The bitstream ends.</w:t>
      </w:r>
    </w:p>
    <w:p w14:paraId="77B3A1C4" w14:textId="77777777" w:rsidR="005A0188" w:rsidRPr="007B3C65" w:rsidRDefault="005A0188" w:rsidP="005A0188">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lang w:val="en-GB"/>
        </w:rPr>
      </w:pPr>
      <w:r w:rsidRPr="007B3C65">
        <w:rPr>
          <w:rFonts w:eastAsia="Malgun Gothic"/>
          <w:noProof/>
          <w:sz w:val="20"/>
          <w:lang w:val="en-GB"/>
        </w:rPr>
        <w:t>–</w:t>
      </w:r>
      <w:r w:rsidRPr="007B3C65">
        <w:rPr>
          <w:rFonts w:eastAsia="Malgun Gothic"/>
          <w:noProof/>
          <w:sz w:val="20"/>
          <w:lang w:val="en-GB"/>
        </w:rPr>
        <w:tab/>
        <w:t xml:space="preserve">A picture picB in the current layer in an access unit containing a </w:t>
      </w:r>
      <w:r w:rsidRPr="007B3C65">
        <w:rPr>
          <w:rFonts w:eastAsia="Malgun Gothic"/>
          <w:noProof/>
          <w:sz w:val="20"/>
          <w:lang w:val="en-GB" w:eastAsia="ko-KR"/>
        </w:rPr>
        <w:t xml:space="preserve">cubemap projection </w:t>
      </w:r>
      <w:r w:rsidRPr="007B3C65">
        <w:rPr>
          <w:rFonts w:eastAsia="Malgun Gothic"/>
          <w:noProof/>
          <w:sz w:val="20"/>
          <w:lang w:val="en-GB"/>
        </w:rPr>
        <w:t xml:space="preserve">SEI message that is applicable to the current layer is output </w:t>
      </w:r>
      <w:r w:rsidRPr="007B3C65">
        <w:rPr>
          <w:rFonts w:eastAsia="Malgun Gothic"/>
          <w:sz w:val="20"/>
          <w:lang w:val="en-GB"/>
        </w:rPr>
        <w:t xml:space="preserve">for which </w:t>
      </w:r>
      <w:proofErr w:type="gramStart"/>
      <w:r w:rsidRPr="007B3C65">
        <w:rPr>
          <w:rFonts w:eastAsia="Malgun Gothic"/>
          <w:sz w:val="20"/>
          <w:lang w:val="en-GB"/>
        </w:rPr>
        <w:t>PicOrderCnt( picB</w:t>
      </w:r>
      <w:proofErr w:type="gramEnd"/>
      <w:r w:rsidRPr="007B3C65">
        <w:rPr>
          <w:rFonts w:eastAsia="Malgun Gothic"/>
          <w:sz w:val="20"/>
          <w:lang w:val="en-GB"/>
        </w:rPr>
        <w:t> ) is</w:t>
      </w:r>
      <w:r w:rsidRPr="007B3C65">
        <w:rPr>
          <w:rFonts w:eastAsia="Malgun Gothic"/>
          <w:noProof/>
          <w:sz w:val="20"/>
          <w:lang w:val="en-GB"/>
        </w:rPr>
        <w:t xml:space="preserve"> greater than </w:t>
      </w:r>
      <w:r w:rsidRPr="007B3C65">
        <w:rPr>
          <w:rFonts w:eastAsia="Malgun Gothic"/>
          <w:sz w:val="20"/>
          <w:lang w:val="en-GB"/>
        </w:rPr>
        <w:t>PicOrderCnt( picA ), where PicOrderCnt( picB ) and PicOrderCnt( picA ) are the PicOrderCntVal values of picB and picA, respectively, immediately after the invocation of the decoding process for picture order count for picB</w:t>
      </w:r>
      <w:r w:rsidRPr="007B3C65">
        <w:rPr>
          <w:rFonts w:eastAsia="Malgun Gothic"/>
          <w:noProof/>
          <w:sz w:val="20"/>
          <w:lang w:val="en-GB"/>
        </w:rPr>
        <w:t>.</w:t>
      </w:r>
    </w:p>
    <w:p w14:paraId="6911608A" w14:textId="773679C6" w:rsidR="008D7EAD" w:rsidRPr="007B3C65" w:rsidDel="00C01536" w:rsidRDefault="008D7EAD" w:rsidP="008D7EAD">
      <w:pPr>
        <w:jc w:val="both"/>
        <w:rPr>
          <w:ins w:id="1370" w:author="Ye-Kui Wang v2" w:date="2017-10-20T06:05:00Z"/>
          <w:del w:id="1371" w:author="Ye-Kui Wang 00" w:date="2017-11-15T15:35:00Z"/>
          <w:sz w:val="20"/>
          <w:lang w:val="en-GB"/>
        </w:rPr>
      </w:pPr>
      <w:bookmarkStart w:id="1372" w:name="_Hlk494983013"/>
      <w:moveFromRangeStart w:id="1373" w:author="Robert Skupin" w:date="2017-10-24T11:20:00Z" w:name="move496607373"/>
      <w:moveFrom w:id="1374" w:author="Robert Skupin" w:date="2017-10-24T11:20:00Z">
        <w:ins w:id="1375" w:author="Ye-Kui Wang v2" w:date="2017-10-20T06:05:00Z">
          <w:del w:id="1376" w:author="Ye-Kui Wang 00" w:date="2017-11-15T15:35:00Z">
            <w:r w:rsidDel="00C01536">
              <w:rPr>
                <w:b/>
                <w:sz w:val="20"/>
                <w:lang w:val="en-GB"/>
              </w:rPr>
              <w:delText>er</w:delText>
            </w:r>
            <w:r w:rsidRPr="007B3C65" w:rsidDel="00C01536">
              <w:rPr>
                <w:b/>
                <w:sz w:val="20"/>
                <w:lang w:val="en-GB"/>
              </w:rPr>
              <w:delText>p_</w:delText>
            </w:r>
            <w:r w:rsidDel="00C01536">
              <w:rPr>
                <w:b/>
                <w:sz w:val="20"/>
                <w:lang w:val="en-GB"/>
              </w:rPr>
              <w:delText>padding</w:delText>
            </w:r>
            <w:r w:rsidRPr="007B3C65" w:rsidDel="00C01536">
              <w:rPr>
                <w:b/>
                <w:sz w:val="20"/>
                <w:lang w:val="en-GB"/>
              </w:rPr>
              <w:delText>_flag</w:delText>
            </w:r>
            <w:r w:rsidRPr="007B3C65" w:rsidDel="00C01536">
              <w:rPr>
                <w:sz w:val="20"/>
                <w:lang w:val="en-GB"/>
              </w:rPr>
              <w:delText xml:space="preserve"> equal to 1 </w:delText>
            </w:r>
            <w:r w:rsidDel="00C01536">
              <w:rPr>
                <w:sz w:val="20"/>
                <w:lang w:val="en-GB"/>
              </w:rPr>
              <w:delText xml:space="preserve">indicates that the </w:delText>
            </w:r>
          </w:del>
        </w:ins>
        <w:ins w:id="1377" w:author="Ye-Kui Wang v2" w:date="2017-10-20T06:06:00Z">
          <w:del w:id="1378" w:author="Ye-Kui Wang 00" w:date="2017-11-15T15:35:00Z">
            <w:r w:rsidRPr="00FC31D5" w:rsidDel="00C01536">
              <w:rPr>
                <w:bCs/>
                <w:noProof/>
                <w:sz w:val="20"/>
              </w:rPr>
              <w:delText xml:space="preserve">constituent picture </w:delText>
            </w:r>
          </w:del>
        </w:ins>
        <w:ins w:id="1379" w:author="Ye-Kui Wang v2" w:date="2017-10-20T06:05:00Z">
          <w:del w:id="1380" w:author="Ye-Kui Wang 00" w:date="2017-11-15T15:35:00Z">
            <w:r w:rsidDel="00C01536">
              <w:rPr>
                <w:sz w:val="20"/>
                <w:lang w:val="en-GB"/>
              </w:rPr>
              <w:delText>contains padded areas for which the size</w:delText>
            </w:r>
          </w:del>
        </w:ins>
        <w:ins w:id="1381" w:author="Ye-Kui Wang v2" w:date="2017-10-20T06:07:00Z">
          <w:del w:id="1382" w:author="Ye-Kui Wang 00" w:date="2017-11-15T15:35:00Z">
            <w:r w:rsidDel="00C01536">
              <w:rPr>
                <w:sz w:val="20"/>
                <w:lang w:val="en-GB"/>
              </w:rPr>
              <w:delText>s</w:delText>
            </w:r>
          </w:del>
        </w:ins>
        <w:ins w:id="1383" w:author="Ye-Kui Wang v2" w:date="2017-10-20T06:05:00Z">
          <w:del w:id="1384" w:author="Ye-Kui Wang 00" w:date="2017-11-15T15:35:00Z">
            <w:r w:rsidDel="00C01536">
              <w:rPr>
                <w:sz w:val="20"/>
                <w:lang w:val="en-GB"/>
              </w:rPr>
              <w:delText xml:space="preserve"> </w:delText>
            </w:r>
          </w:del>
        </w:ins>
        <w:ins w:id="1385" w:author="Ye-Kui Wang v2" w:date="2017-10-20T06:07:00Z">
          <w:del w:id="1386" w:author="Ye-Kui Wang 00" w:date="2017-11-15T15:35:00Z">
            <w:r w:rsidDel="00C01536">
              <w:rPr>
                <w:sz w:val="20"/>
                <w:lang w:val="en-GB"/>
              </w:rPr>
              <w:delText>are</w:delText>
            </w:r>
          </w:del>
        </w:ins>
        <w:ins w:id="1387" w:author="Ye-Kui Wang v2" w:date="2017-10-20T06:05:00Z">
          <w:del w:id="1388" w:author="Ye-Kui Wang 00" w:date="2017-11-15T15:35:00Z">
            <w:r w:rsidDel="00C01536">
              <w:rPr>
                <w:sz w:val="20"/>
                <w:lang w:val="en-GB"/>
              </w:rPr>
              <w:delText xml:space="preserve"> specified by the syntax element</w:delText>
            </w:r>
          </w:del>
        </w:ins>
        <w:ins w:id="1389" w:author="Ye-Kui Wang v2" w:date="2017-10-20T06:07:00Z">
          <w:del w:id="1390" w:author="Ye-Kui Wang 00" w:date="2017-11-15T15:35:00Z">
            <w:r w:rsidDel="00C01536">
              <w:rPr>
                <w:sz w:val="20"/>
                <w:lang w:val="en-GB"/>
              </w:rPr>
              <w:delText>s</w:delText>
            </w:r>
          </w:del>
        </w:ins>
        <w:ins w:id="1391" w:author="Ye-Kui Wang v2" w:date="2017-10-20T06:05:00Z">
          <w:del w:id="1392" w:author="Ye-Kui Wang 00" w:date="2017-11-15T15:35:00Z">
            <w:r w:rsidDel="00C01536">
              <w:rPr>
                <w:sz w:val="20"/>
                <w:lang w:val="en-GB"/>
              </w:rPr>
              <w:delText xml:space="preserve"> </w:delText>
            </w:r>
          </w:del>
        </w:ins>
        <w:ins w:id="1393" w:author="Ye-Kui Wang v2" w:date="2017-10-20T06:06:00Z">
          <w:del w:id="1394" w:author="Ye-Kui Wang 00" w:date="2017-11-15T15:35:00Z">
            <w:r w:rsidRPr="008D7EAD" w:rsidDel="00C01536">
              <w:rPr>
                <w:sz w:val="20"/>
                <w:lang w:val="en-GB"/>
              </w:rPr>
              <w:delText xml:space="preserve">left_gb_erp_width </w:delText>
            </w:r>
            <w:r w:rsidDel="00C01536">
              <w:rPr>
                <w:sz w:val="20"/>
                <w:lang w:val="en-GB"/>
              </w:rPr>
              <w:delText>and right</w:delText>
            </w:r>
            <w:r w:rsidRPr="008D7EAD" w:rsidDel="00C01536">
              <w:rPr>
                <w:sz w:val="20"/>
                <w:lang w:val="en-GB"/>
              </w:rPr>
              <w:delText>_gb_erp_width</w:delText>
            </w:r>
          </w:del>
        </w:ins>
        <w:ins w:id="1395" w:author="Ye-Kui Wang v2" w:date="2017-10-20T06:05:00Z">
          <w:del w:id="1396" w:author="Ye-Kui Wang 00" w:date="2017-11-15T15:35:00Z">
            <w:r w:rsidDel="00C01536">
              <w:rPr>
                <w:sz w:val="20"/>
                <w:lang w:val="en-GB"/>
              </w:rPr>
              <w:delText xml:space="preserve">. </w:delText>
            </w:r>
          </w:del>
        </w:ins>
        <w:ins w:id="1397" w:author="Ye-Kui Wang v2" w:date="2017-10-20T06:07:00Z">
          <w:del w:id="1398" w:author="Ye-Kui Wang 00" w:date="2017-11-15T15:35:00Z">
            <w:r w:rsidDel="00C01536">
              <w:rPr>
                <w:sz w:val="20"/>
                <w:lang w:val="en-GB"/>
              </w:rPr>
              <w:delText>erp</w:delText>
            </w:r>
          </w:del>
        </w:ins>
        <w:ins w:id="1399" w:author="Ye-Kui Wang v2" w:date="2017-10-20T06:05:00Z">
          <w:del w:id="1400" w:author="Ye-Kui Wang 00" w:date="2017-11-15T15:35:00Z">
            <w:r w:rsidRPr="005A1FFF" w:rsidDel="00C01536">
              <w:rPr>
                <w:sz w:val="20"/>
                <w:lang w:val="en-GB"/>
              </w:rPr>
              <w:delText>_padding_flag</w:delText>
            </w:r>
            <w:r w:rsidRPr="00F07056" w:rsidDel="00C01536">
              <w:rPr>
                <w:sz w:val="20"/>
                <w:lang w:val="en-GB"/>
              </w:rPr>
              <w:delText xml:space="preserve"> </w:delText>
            </w:r>
            <w:r w:rsidRPr="007B3C65" w:rsidDel="00C01536">
              <w:rPr>
                <w:sz w:val="20"/>
                <w:lang w:val="en-GB"/>
              </w:rPr>
              <w:delText xml:space="preserve">equal to </w:delText>
            </w:r>
            <w:r w:rsidDel="00C01536">
              <w:rPr>
                <w:sz w:val="20"/>
                <w:lang w:val="en-GB"/>
              </w:rPr>
              <w:delText>0</w:delText>
            </w:r>
            <w:r w:rsidRPr="007B3C65" w:rsidDel="00C01536">
              <w:rPr>
                <w:sz w:val="20"/>
                <w:lang w:val="en-GB"/>
              </w:rPr>
              <w:delText xml:space="preserve"> </w:delText>
            </w:r>
            <w:r w:rsidDel="00C01536">
              <w:rPr>
                <w:sz w:val="20"/>
                <w:lang w:val="en-GB"/>
              </w:rPr>
              <w:delText>indicates that</w:delText>
            </w:r>
          </w:del>
        </w:ins>
        <w:ins w:id="1401" w:author="Ye-Kui Wang v2" w:date="2017-10-20T06:07:00Z">
          <w:del w:id="1402" w:author="Ye-Kui Wang 00" w:date="2017-11-15T15:35:00Z">
            <w:r w:rsidDel="00C01536">
              <w:rPr>
                <w:sz w:val="20"/>
                <w:lang w:val="en-GB"/>
              </w:rPr>
              <w:delText xml:space="preserve"> the </w:delText>
            </w:r>
            <w:r w:rsidRPr="00FC31D5" w:rsidDel="00C01536">
              <w:rPr>
                <w:bCs/>
                <w:noProof/>
                <w:sz w:val="20"/>
              </w:rPr>
              <w:delText xml:space="preserve">constituent picture </w:delText>
            </w:r>
            <w:r w:rsidDel="00C01536">
              <w:rPr>
                <w:bCs/>
                <w:noProof/>
                <w:sz w:val="20"/>
              </w:rPr>
              <w:delText xml:space="preserve">does not </w:delText>
            </w:r>
            <w:r w:rsidDel="00C01536">
              <w:rPr>
                <w:sz w:val="20"/>
                <w:lang w:val="en-GB"/>
              </w:rPr>
              <w:delText>contains padded area</w:delText>
            </w:r>
          </w:del>
        </w:ins>
        <w:ins w:id="1403" w:author="Ye-Kui Wang v2" w:date="2017-10-20T06:08:00Z">
          <w:del w:id="1404" w:author="Ye-Kui Wang 00" w:date="2017-11-15T15:35:00Z">
            <w:r w:rsidDel="00C01536">
              <w:rPr>
                <w:sz w:val="20"/>
                <w:lang w:val="en-GB"/>
              </w:rPr>
              <w:delText>s</w:delText>
            </w:r>
          </w:del>
        </w:ins>
        <w:ins w:id="1405" w:author="Ye-Kui Wang v2" w:date="2017-10-20T06:07:00Z">
          <w:del w:id="1406" w:author="Ye-Kui Wang 00" w:date="2017-11-15T15:35:00Z">
            <w:r w:rsidDel="00C01536">
              <w:rPr>
                <w:sz w:val="20"/>
                <w:lang w:val="en-GB"/>
              </w:rPr>
              <w:delText xml:space="preserve"> for which the sizes are specified by the syntax elements </w:delText>
            </w:r>
            <w:r w:rsidRPr="008D7EAD" w:rsidDel="00C01536">
              <w:rPr>
                <w:sz w:val="20"/>
                <w:lang w:val="en-GB"/>
              </w:rPr>
              <w:delText xml:space="preserve">left_gb_erp_width </w:delText>
            </w:r>
            <w:r w:rsidDel="00C01536">
              <w:rPr>
                <w:sz w:val="20"/>
                <w:lang w:val="en-GB"/>
              </w:rPr>
              <w:delText>and right</w:delText>
            </w:r>
            <w:r w:rsidRPr="008D7EAD" w:rsidDel="00C01536">
              <w:rPr>
                <w:sz w:val="20"/>
                <w:lang w:val="en-GB"/>
              </w:rPr>
              <w:delText>_gb_erp_width</w:delText>
            </w:r>
            <w:r w:rsidDel="00C01536">
              <w:rPr>
                <w:sz w:val="20"/>
                <w:lang w:val="en-GB"/>
              </w:rPr>
              <w:delText>.</w:delText>
            </w:r>
          </w:del>
        </w:ins>
      </w:moveFrom>
    </w:p>
    <w:bookmarkEnd w:id="1372"/>
    <w:p w14:paraId="1B56F2CB" w14:textId="65D71241" w:rsidR="001F4795" w:rsidDel="00C01536" w:rsidRDefault="001F4795" w:rsidP="001F4795">
      <w:pPr>
        <w:jc w:val="both"/>
        <w:rPr>
          <w:ins w:id="1407" w:author="Ye-Kui Wang v2" w:date="2017-10-20T05:29:00Z"/>
          <w:del w:id="1408" w:author="Ye-Kui Wang 00" w:date="2017-11-15T15:35:00Z"/>
          <w:rFonts w:eastAsia="Malgun Gothic"/>
          <w:noProof/>
          <w:sz w:val="20"/>
          <w:lang w:eastAsia="zh-CN"/>
        </w:rPr>
      </w:pPr>
      <w:moveFrom w:id="1409" w:author="Robert Skupin" w:date="2017-10-24T11:20:00Z">
        <w:ins w:id="1410" w:author="Ye-Kui Wang v2" w:date="2017-10-20T05:26:00Z">
          <w:del w:id="1411" w:author="Ye-Kui Wang 00" w:date="2017-11-15T15:35:00Z">
            <w:r w:rsidRPr="007B1F08" w:rsidDel="00C01536">
              <w:rPr>
                <w:b/>
                <w:sz w:val="20"/>
              </w:rPr>
              <w:delText>erp</w:delText>
            </w:r>
            <w:r w:rsidDel="00C01536">
              <w:rPr>
                <w:sz w:val="20"/>
              </w:rPr>
              <w:delText>_</w:delText>
            </w:r>
            <w:r w:rsidDel="00C01536">
              <w:rPr>
                <w:b/>
                <w:bCs/>
                <w:sz w:val="20"/>
              </w:rPr>
              <w:delText>reserved_zero_5bits</w:delText>
            </w:r>
          </w:del>
        </w:ins>
        <w:ins w:id="1412" w:author="Ye-Kui Wang v2" w:date="2017-10-20T05:25:00Z">
          <w:del w:id="1413" w:author="Ye-Kui Wang 00" w:date="2017-11-15T15:35:00Z">
            <w:r w:rsidRPr="00E5218A" w:rsidDel="00C01536">
              <w:rPr>
                <w:rFonts w:eastAsia="Malgun Gothic"/>
                <w:noProof/>
                <w:sz w:val="20"/>
                <w:lang w:eastAsia="zh-CN"/>
              </w:rPr>
              <w:delText xml:space="preserve"> shall be equal to 0</w:delText>
            </w:r>
            <w:r w:rsidRPr="00A67445" w:rsidDel="00C01536">
              <w:rPr>
                <w:bCs/>
                <w:noProof/>
                <w:sz w:val="20"/>
              </w:rPr>
              <w:delText xml:space="preserve"> </w:delText>
            </w:r>
            <w:r w:rsidRPr="00A44B62" w:rsidDel="00C01536">
              <w:rPr>
                <w:bCs/>
                <w:noProof/>
                <w:sz w:val="20"/>
              </w:rPr>
              <w:delText xml:space="preserve">in bitstreams conforming to this version of this Specification. Other values for </w:delText>
            </w:r>
          </w:del>
        </w:ins>
        <w:ins w:id="1414" w:author="Ye-Kui Wang v2" w:date="2017-10-20T05:29:00Z">
          <w:del w:id="1415" w:author="Ye-Kui Wang 00" w:date="2017-11-15T15:35:00Z">
            <w:r w:rsidR="00FE1ACF" w:rsidRPr="00FE1ACF" w:rsidDel="00C01536">
              <w:rPr>
                <w:noProof/>
                <w:sz w:val="20"/>
              </w:rPr>
              <w:delText>erp_reserved_zero_5bits</w:delText>
            </w:r>
          </w:del>
        </w:ins>
        <w:ins w:id="1416" w:author="Ye-Kui Wang v2" w:date="2017-10-20T05:25:00Z">
          <w:del w:id="1417" w:author="Ye-Kui Wang 00" w:date="2017-11-15T15:35:00Z">
            <w:r w:rsidRPr="00A44B62" w:rsidDel="00C01536">
              <w:rPr>
                <w:bCs/>
                <w:noProof/>
                <w:sz w:val="20"/>
              </w:rPr>
              <w:delText xml:space="preserve"> are reserved for future use by ITU-T | ISO/IEC. Decoders shall ignore the value of </w:delText>
            </w:r>
          </w:del>
        </w:ins>
        <w:ins w:id="1418" w:author="Ye-Kui Wang v2" w:date="2017-10-20T05:29:00Z">
          <w:del w:id="1419" w:author="Ye-Kui Wang 00" w:date="2017-11-15T15:35:00Z">
            <w:r w:rsidR="00FE1ACF" w:rsidRPr="00FE1ACF" w:rsidDel="00C01536">
              <w:rPr>
                <w:noProof/>
                <w:sz w:val="20"/>
              </w:rPr>
              <w:delText>erp_reserved_zero_5bits</w:delText>
            </w:r>
          </w:del>
        </w:ins>
        <w:ins w:id="1420" w:author="Ye-Kui Wang v2" w:date="2017-10-20T05:25:00Z">
          <w:del w:id="1421" w:author="Ye-Kui Wang 00" w:date="2017-11-15T15:35:00Z">
            <w:r w:rsidRPr="00E5218A" w:rsidDel="00C01536">
              <w:rPr>
                <w:rFonts w:eastAsia="Malgun Gothic"/>
                <w:noProof/>
                <w:sz w:val="20"/>
                <w:lang w:eastAsia="zh-CN"/>
              </w:rPr>
              <w:delText>.</w:delText>
            </w:r>
          </w:del>
        </w:ins>
      </w:moveFrom>
    </w:p>
    <w:p w14:paraId="32B1F8B6" w14:textId="2F351A8E" w:rsidR="00FE1ACF" w:rsidRPr="007B5DBC" w:rsidDel="00C01536" w:rsidRDefault="00FE1ACF" w:rsidP="00FE1ACF">
      <w:pPr>
        <w:jc w:val="both"/>
        <w:rPr>
          <w:ins w:id="1422" w:author="Ye-Kui Wang v2" w:date="2017-10-20T05:30:00Z"/>
          <w:del w:id="1423" w:author="Ye-Kui Wang 00" w:date="2017-11-15T15:35:00Z"/>
          <w:bCs/>
          <w:noProof/>
          <w:sz w:val="20"/>
        </w:rPr>
      </w:pPr>
      <w:moveFrom w:id="1424" w:author="Robert Skupin" w:date="2017-10-24T11:20:00Z">
        <w:ins w:id="1425" w:author="Ye-Kui Wang v2" w:date="2017-10-20T05:30:00Z">
          <w:del w:id="1426" w:author="Ye-Kui Wang 00" w:date="2017-11-15T15:35:00Z">
            <w:r w:rsidRPr="007B5DBC" w:rsidDel="00C01536">
              <w:rPr>
                <w:b/>
                <w:bCs/>
                <w:noProof/>
                <w:sz w:val="20"/>
              </w:rPr>
              <w:delText>left_gb</w:delText>
            </w:r>
          </w:del>
        </w:ins>
        <w:ins w:id="1427" w:author="Ye-Kui Wang v2" w:date="2017-10-20T05:32:00Z">
          <w:del w:id="1428" w:author="Ye-Kui Wang 00" w:date="2017-11-15T15:35:00Z">
            <w:r w:rsidDel="00C01536">
              <w:rPr>
                <w:b/>
                <w:bCs/>
                <w:noProof/>
                <w:sz w:val="20"/>
              </w:rPr>
              <w:delText>_erp</w:delText>
            </w:r>
          </w:del>
        </w:ins>
        <w:ins w:id="1429" w:author="Ye-Kui Wang v2" w:date="2017-10-20T05:30:00Z">
          <w:del w:id="1430" w:author="Ye-Kui Wang 00" w:date="2017-11-15T15:35:00Z">
            <w:r w:rsidRPr="007B5DBC" w:rsidDel="00C01536">
              <w:rPr>
                <w:b/>
                <w:bCs/>
                <w:noProof/>
                <w:sz w:val="20"/>
              </w:rPr>
              <w:delText>_width</w:delText>
            </w:r>
            <w:r w:rsidRPr="007B5DBC" w:rsidDel="00C01536">
              <w:rPr>
                <w:bCs/>
                <w:noProof/>
                <w:sz w:val="20"/>
              </w:rPr>
              <w:delText xml:space="preserve"> specifies the width of the guard band on the left side of the </w:delText>
            </w:r>
          </w:del>
        </w:ins>
        <w:ins w:id="1431" w:author="Ye-Kui Wang v2" w:date="2017-10-20T05:48:00Z">
          <w:del w:id="1432" w:author="Ye-Kui Wang 00" w:date="2017-11-15T15:35:00Z">
            <w:r w:rsidR="00FC31D5" w:rsidRPr="00FC31D5" w:rsidDel="00C01536">
              <w:rPr>
                <w:bCs/>
                <w:noProof/>
                <w:sz w:val="20"/>
              </w:rPr>
              <w:delText xml:space="preserve">constituent picture </w:delText>
            </w:r>
          </w:del>
        </w:ins>
        <w:ins w:id="1433" w:author="Ye-Kui Wang v2" w:date="2017-10-20T05:49:00Z">
          <w:del w:id="1434" w:author="Ye-Kui Wang 00" w:date="2017-11-15T15:35:00Z">
            <w:r w:rsidR="00FC31D5" w:rsidDel="00C01536">
              <w:rPr>
                <w:bCs/>
                <w:noProof/>
                <w:sz w:val="20"/>
              </w:rPr>
              <w:delText>in units of luma</w:delText>
            </w:r>
          </w:del>
        </w:ins>
        <w:ins w:id="1435" w:author="Ye-Kui Wang v2" w:date="2017-10-20T05:30:00Z">
          <w:del w:id="1436" w:author="Ye-Kui Wang 00" w:date="2017-11-15T15:35:00Z">
            <w:r w:rsidRPr="007B5DBC" w:rsidDel="00C01536">
              <w:rPr>
                <w:bCs/>
                <w:noProof/>
                <w:sz w:val="20"/>
              </w:rPr>
              <w:delText xml:space="preserve"> sample</w:delText>
            </w:r>
          </w:del>
        </w:ins>
        <w:ins w:id="1437" w:author="Ye-Kui Wang v2" w:date="2017-10-20T05:49:00Z">
          <w:del w:id="1438" w:author="Ye-Kui Wang 00" w:date="2017-11-15T15:35:00Z">
            <w:r w:rsidR="00FC31D5" w:rsidDel="00C01536">
              <w:rPr>
                <w:bCs/>
                <w:noProof/>
                <w:sz w:val="20"/>
              </w:rPr>
              <w:delText>s</w:delText>
            </w:r>
          </w:del>
        </w:ins>
        <w:ins w:id="1439" w:author="Ye-Kui Wang v2" w:date="2017-10-20T05:30:00Z">
          <w:del w:id="1440" w:author="Ye-Kui Wang 00" w:date="2017-11-15T15:35:00Z">
            <w:r w:rsidRPr="007B5DBC" w:rsidDel="00C01536">
              <w:rPr>
                <w:bCs/>
                <w:noProof/>
                <w:sz w:val="20"/>
              </w:rPr>
              <w:delText>. When the decoded picture has 4:2:0 or 4:2:2 chroma format, left_gb</w:delText>
            </w:r>
          </w:del>
        </w:ins>
        <w:ins w:id="1441" w:author="Ye-Kui Wang v2" w:date="2017-10-20T05:50:00Z">
          <w:del w:id="1442" w:author="Ye-Kui Wang 00" w:date="2017-11-15T15:35:00Z">
            <w:r w:rsidR="00FC31D5" w:rsidDel="00C01536">
              <w:rPr>
                <w:bCs/>
                <w:noProof/>
                <w:sz w:val="20"/>
              </w:rPr>
              <w:delText>_erp</w:delText>
            </w:r>
          </w:del>
        </w:ins>
        <w:ins w:id="1443" w:author="Ye-Kui Wang v2" w:date="2017-10-20T05:30:00Z">
          <w:del w:id="1444" w:author="Ye-Kui Wang 00" w:date="2017-11-15T15:35:00Z">
            <w:r w:rsidRPr="007B5DBC" w:rsidDel="00C01536">
              <w:rPr>
                <w:bCs/>
                <w:noProof/>
                <w:sz w:val="20"/>
              </w:rPr>
              <w:delText xml:space="preserve">_width shall </w:delText>
            </w:r>
          </w:del>
        </w:ins>
        <w:ins w:id="1445" w:author="Ye-Kui Wang v2" w:date="2017-10-20T23:39:00Z">
          <w:del w:id="1446" w:author="Ye-Kui Wang 00" w:date="2017-11-15T15:35:00Z">
            <w:r w:rsidR="005A375A" w:rsidDel="00C01536">
              <w:rPr>
                <w:bCs/>
                <w:noProof/>
                <w:sz w:val="20"/>
              </w:rPr>
              <w:delText xml:space="preserve">be </w:delText>
            </w:r>
          </w:del>
        </w:ins>
        <w:ins w:id="1447" w:author="Ye-Kui Wang v2" w:date="2017-10-20T05:30:00Z">
          <w:del w:id="1448" w:author="Ye-Kui Wang 00" w:date="2017-11-15T15:35:00Z">
            <w:r w:rsidRPr="007B5DBC" w:rsidDel="00C01536">
              <w:rPr>
                <w:bCs/>
                <w:noProof/>
                <w:sz w:val="20"/>
              </w:rPr>
              <w:delText>an even number.</w:delText>
            </w:r>
          </w:del>
        </w:ins>
      </w:moveFrom>
    </w:p>
    <w:p w14:paraId="709F345B" w14:textId="36C7B68D" w:rsidR="00FE1ACF" w:rsidRPr="007B5DBC" w:rsidDel="00C01536" w:rsidRDefault="00FE1ACF" w:rsidP="00FE1ACF">
      <w:pPr>
        <w:jc w:val="both"/>
        <w:rPr>
          <w:ins w:id="1449" w:author="Ye-Kui Wang v2" w:date="2017-10-20T05:30:00Z"/>
          <w:del w:id="1450" w:author="Ye-Kui Wang 00" w:date="2017-11-15T15:35:00Z"/>
          <w:bCs/>
          <w:noProof/>
          <w:sz w:val="20"/>
        </w:rPr>
      </w:pPr>
      <w:moveFrom w:id="1451" w:author="Robert Skupin" w:date="2017-10-24T11:20:00Z">
        <w:ins w:id="1452" w:author="Ye-Kui Wang v2" w:date="2017-10-20T05:30:00Z">
          <w:del w:id="1453" w:author="Ye-Kui Wang 00" w:date="2017-11-15T15:35:00Z">
            <w:r w:rsidRPr="007B5DBC" w:rsidDel="00C01536">
              <w:rPr>
                <w:b/>
                <w:bCs/>
                <w:noProof/>
                <w:sz w:val="20"/>
              </w:rPr>
              <w:delText>right_gb</w:delText>
            </w:r>
          </w:del>
        </w:ins>
        <w:ins w:id="1454" w:author="Ye-Kui Wang v2" w:date="2017-10-20T05:50:00Z">
          <w:del w:id="1455" w:author="Ye-Kui Wang 00" w:date="2017-11-15T15:35:00Z">
            <w:r w:rsidR="00FC31D5" w:rsidDel="00C01536">
              <w:rPr>
                <w:b/>
                <w:bCs/>
                <w:noProof/>
                <w:sz w:val="20"/>
              </w:rPr>
              <w:delText>_erp</w:delText>
            </w:r>
          </w:del>
        </w:ins>
        <w:ins w:id="1456" w:author="Ye-Kui Wang v2" w:date="2017-10-20T05:30:00Z">
          <w:del w:id="1457" w:author="Ye-Kui Wang 00" w:date="2017-11-15T15:35:00Z">
            <w:r w:rsidRPr="007B5DBC" w:rsidDel="00C01536">
              <w:rPr>
                <w:b/>
                <w:bCs/>
                <w:noProof/>
                <w:sz w:val="20"/>
              </w:rPr>
              <w:delText>_width</w:delText>
            </w:r>
            <w:r w:rsidRPr="007B5DBC" w:rsidDel="00C01536">
              <w:rPr>
                <w:bCs/>
                <w:noProof/>
                <w:sz w:val="20"/>
              </w:rPr>
              <w:delText xml:space="preserve"> specifies the width of the guard band on the right side </w:delText>
            </w:r>
          </w:del>
        </w:ins>
        <w:ins w:id="1458" w:author="Ye-Kui Wang v2" w:date="2017-10-20T05:50:00Z">
          <w:del w:id="1459" w:author="Ye-Kui Wang 00" w:date="2017-11-15T15:35:00Z">
            <w:r w:rsidR="00FC31D5" w:rsidRPr="007B5DBC" w:rsidDel="00C01536">
              <w:rPr>
                <w:bCs/>
                <w:noProof/>
                <w:sz w:val="20"/>
              </w:rPr>
              <w:delText xml:space="preserve">of the </w:delText>
            </w:r>
            <w:r w:rsidR="00FC31D5" w:rsidRPr="00FC31D5" w:rsidDel="00C01536">
              <w:rPr>
                <w:bCs/>
                <w:noProof/>
                <w:sz w:val="20"/>
              </w:rPr>
              <w:delText xml:space="preserve">constituent picture </w:delText>
            </w:r>
            <w:r w:rsidR="00FC31D5" w:rsidDel="00C01536">
              <w:rPr>
                <w:bCs/>
                <w:noProof/>
                <w:sz w:val="20"/>
              </w:rPr>
              <w:delText>in units of luma</w:delText>
            </w:r>
            <w:r w:rsidR="00FC31D5" w:rsidRPr="007B5DBC" w:rsidDel="00C01536">
              <w:rPr>
                <w:bCs/>
                <w:noProof/>
                <w:sz w:val="20"/>
              </w:rPr>
              <w:delText xml:space="preserve"> sample</w:delText>
            </w:r>
            <w:r w:rsidR="00FC31D5" w:rsidDel="00C01536">
              <w:rPr>
                <w:bCs/>
                <w:noProof/>
                <w:sz w:val="20"/>
              </w:rPr>
              <w:delText>s</w:delText>
            </w:r>
            <w:r w:rsidR="00FC31D5" w:rsidRPr="007B5DBC" w:rsidDel="00C01536">
              <w:rPr>
                <w:bCs/>
                <w:noProof/>
                <w:sz w:val="20"/>
              </w:rPr>
              <w:delText xml:space="preserve">. When the decoded picture has 4:2:0 or 4:2:2 chroma format, </w:delText>
            </w:r>
          </w:del>
        </w:ins>
        <w:ins w:id="1460" w:author="Ye-Kui Wang v2" w:date="2017-10-20T05:51:00Z">
          <w:del w:id="1461" w:author="Ye-Kui Wang 00" w:date="2017-11-15T15:35:00Z">
            <w:r w:rsidR="00FC31D5" w:rsidDel="00C01536">
              <w:rPr>
                <w:bCs/>
                <w:noProof/>
                <w:sz w:val="20"/>
              </w:rPr>
              <w:delText>right</w:delText>
            </w:r>
          </w:del>
        </w:ins>
        <w:ins w:id="1462" w:author="Ye-Kui Wang v2" w:date="2017-10-20T05:50:00Z">
          <w:del w:id="1463" w:author="Ye-Kui Wang 00" w:date="2017-11-15T15:35:00Z">
            <w:r w:rsidR="00FC31D5" w:rsidRPr="007B5DBC" w:rsidDel="00C01536">
              <w:rPr>
                <w:bCs/>
                <w:noProof/>
                <w:sz w:val="20"/>
              </w:rPr>
              <w:delText>_gb</w:delText>
            </w:r>
            <w:r w:rsidR="00FC31D5" w:rsidDel="00C01536">
              <w:rPr>
                <w:bCs/>
                <w:noProof/>
                <w:sz w:val="20"/>
              </w:rPr>
              <w:delText>_erp</w:delText>
            </w:r>
            <w:r w:rsidR="00FC31D5" w:rsidRPr="007B5DBC" w:rsidDel="00C01536">
              <w:rPr>
                <w:bCs/>
                <w:noProof/>
                <w:sz w:val="20"/>
              </w:rPr>
              <w:delText xml:space="preserve">_width shall </w:delText>
            </w:r>
          </w:del>
        </w:ins>
        <w:ins w:id="1464" w:author="Ye-Kui Wang v2" w:date="2017-10-20T23:39:00Z">
          <w:del w:id="1465" w:author="Ye-Kui Wang 00" w:date="2017-11-15T15:35:00Z">
            <w:r w:rsidR="005A375A" w:rsidDel="00C01536">
              <w:rPr>
                <w:bCs/>
                <w:noProof/>
                <w:sz w:val="20"/>
              </w:rPr>
              <w:delText xml:space="preserve">be </w:delText>
            </w:r>
          </w:del>
        </w:ins>
        <w:ins w:id="1466" w:author="Ye-Kui Wang v2" w:date="2017-10-20T05:50:00Z">
          <w:del w:id="1467" w:author="Ye-Kui Wang 00" w:date="2017-11-15T15:35:00Z">
            <w:r w:rsidR="00FC31D5" w:rsidRPr="007B5DBC" w:rsidDel="00C01536">
              <w:rPr>
                <w:bCs/>
                <w:noProof/>
                <w:sz w:val="20"/>
              </w:rPr>
              <w:delText>an even number.</w:delText>
            </w:r>
          </w:del>
        </w:ins>
      </w:moveFrom>
    </w:p>
    <w:p w14:paraId="30A0DA9B" w14:textId="3788A6E2" w:rsidR="00FE1ACF" w:rsidRPr="007B5DBC" w:rsidDel="00C01536" w:rsidRDefault="00FE1ACF" w:rsidP="00FE1ACF">
      <w:pPr>
        <w:jc w:val="both"/>
        <w:rPr>
          <w:ins w:id="1468" w:author="Ye-Kui Wang v2" w:date="2017-10-20T05:31:00Z"/>
          <w:del w:id="1469" w:author="Ye-Kui Wang 00" w:date="2017-11-15T15:35:00Z"/>
          <w:bCs/>
          <w:noProof/>
          <w:sz w:val="20"/>
        </w:rPr>
      </w:pPr>
      <w:moveFrom w:id="1470" w:author="Robert Skupin" w:date="2017-10-24T11:20:00Z">
        <w:ins w:id="1471" w:author="Ye-Kui Wang v2" w:date="2017-10-20T05:31:00Z">
          <w:del w:id="1472" w:author="Ye-Kui Wang 00" w:date="2017-11-15T15:35:00Z">
            <w:r w:rsidRPr="007B5DBC" w:rsidDel="00C01536">
              <w:rPr>
                <w:b/>
                <w:bCs/>
                <w:noProof/>
                <w:sz w:val="20"/>
              </w:rPr>
              <w:delText>gb_</w:delText>
            </w:r>
          </w:del>
        </w:ins>
        <w:ins w:id="1473" w:author="Ye-Kui Wang v2" w:date="2017-10-20T05:53:00Z">
          <w:del w:id="1474" w:author="Ye-Kui Wang 00" w:date="2017-11-15T15:35:00Z">
            <w:r w:rsidR="00FC31D5" w:rsidDel="00C01536">
              <w:rPr>
                <w:b/>
                <w:bCs/>
                <w:noProof/>
                <w:sz w:val="20"/>
              </w:rPr>
              <w:delText>erp_</w:delText>
            </w:r>
          </w:del>
        </w:ins>
        <w:ins w:id="1475" w:author="Ye-Kui Wang v2" w:date="2017-10-20T05:31:00Z">
          <w:del w:id="1476" w:author="Ye-Kui Wang 00" w:date="2017-11-15T15:35:00Z">
            <w:r w:rsidRPr="007B5DBC" w:rsidDel="00C01536">
              <w:rPr>
                <w:b/>
                <w:bCs/>
                <w:noProof/>
                <w:sz w:val="20"/>
              </w:rPr>
              <w:delText>type</w:delText>
            </w:r>
            <w:r w:rsidRPr="007B5DBC" w:rsidDel="00C01536">
              <w:rPr>
                <w:bCs/>
                <w:noProof/>
                <w:sz w:val="20"/>
              </w:rPr>
              <w:delText xml:space="preserve"> specifies the type of the guard band</w:delText>
            </w:r>
          </w:del>
        </w:ins>
        <w:ins w:id="1477" w:author="Ye-Kui Wang v2" w:date="2017-10-21T00:05:00Z">
          <w:del w:id="1478" w:author="Ye-Kui Wang 00" w:date="2017-11-15T15:35:00Z">
            <w:r w:rsidR="00BC5C9F" w:rsidDel="00C01536">
              <w:rPr>
                <w:bCs/>
                <w:noProof/>
                <w:sz w:val="20"/>
              </w:rPr>
              <w:delText>s as follows</w:delText>
            </w:r>
          </w:del>
        </w:ins>
        <w:ins w:id="1479" w:author="Ye-Kui Wang v2" w:date="2017-10-20T05:31:00Z">
          <w:del w:id="1480" w:author="Ye-Kui Wang 00" w:date="2017-11-15T15:35:00Z">
            <w:r w:rsidRPr="007B5DBC" w:rsidDel="00C01536">
              <w:rPr>
                <w:bCs/>
                <w:noProof/>
                <w:sz w:val="20"/>
              </w:rPr>
              <w:delText>:</w:delText>
            </w:r>
          </w:del>
        </w:ins>
      </w:moveFrom>
    </w:p>
    <w:p w14:paraId="25EF38F6" w14:textId="62C509A8" w:rsidR="00FE1ACF" w:rsidRPr="00313A2D" w:rsidDel="00C01536" w:rsidRDefault="00FE1ACF" w:rsidP="00FE1ACF">
      <w:pPr>
        <w:pStyle w:val="enumlev1"/>
        <w:ind w:left="397"/>
        <w:rPr>
          <w:ins w:id="1481" w:author="Ye-Kui Wang v2" w:date="2017-10-20T05:31:00Z"/>
          <w:del w:id="1482" w:author="Ye-Kui Wang 00" w:date="2017-11-15T15:35:00Z"/>
        </w:rPr>
      </w:pPr>
      <w:moveFrom w:id="1483" w:author="Robert Skupin" w:date="2017-10-24T11:20:00Z">
        <w:ins w:id="1484" w:author="Ye-Kui Wang v2" w:date="2017-10-20T05:31:00Z">
          <w:del w:id="1485" w:author="Ye-Kui Wang 00" w:date="2017-11-15T15:35:00Z">
            <w:r w:rsidRPr="00313A2D" w:rsidDel="00C01536">
              <w:rPr>
                <w:noProof/>
                <w:lang w:val="en-CA"/>
              </w:rPr>
              <w:delText>–</w:delText>
            </w:r>
            <w:r w:rsidRPr="00313A2D" w:rsidDel="00C01536">
              <w:rPr>
                <w:noProof/>
                <w:lang w:val="en-CA"/>
              </w:rPr>
              <w:tab/>
            </w:r>
            <w:r w:rsidRPr="007B5DBC" w:rsidDel="00C01536">
              <w:delText>gb</w:delText>
            </w:r>
          </w:del>
        </w:ins>
        <w:ins w:id="1486" w:author="Ye-Kui Wang v2" w:date="2017-10-20T05:54:00Z">
          <w:del w:id="1487" w:author="Ye-Kui Wang 00" w:date="2017-11-15T15:35:00Z">
            <w:r w:rsidR="00FC31D5" w:rsidDel="00C01536">
              <w:delText>_erp</w:delText>
            </w:r>
          </w:del>
        </w:ins>
        <w:ins w:id="1488" w:author="Ye-Kui Wang v2" w:date="2017-10-20T05:31:00Z">
          <w:del w:id="1489" w:author="Ye-Kui Wang 00" w:date="2017-11-15T15:35:00Z">
            <w:r w:rsidRPr="007B5DBC" w:rsidDel="00C01536">
              <w:delText>_type</w:delText>
            </w:r>
            <w:r w:rsidRPr="00313A2D" w:rsidDel="00C01536">
              <w:delText xml:space="preserve"> equal to 0 specifies that the content of the guard band in relation to the content of the </w:delText>
            </w:r>
          </w:del>
        </w:ins>
        <w:ins w:id="1490" w:author="Ye-Kui Wang v2" w:date="2017-10-20T05:55:00Z">
          <w:del w:id="1491" w:author="Ye-Kui Wang 00" w:date="2017-11-15T15:35:00Z">
            <w:r w:rsidR="00FC31D5" w:rsidRPr="00FC31D5" w:rsidDel="00C01536">
              <w:rPr>
                <w:bCs/>
                <w:noProof/>
              </w:rPr>
              <w:delText>constituent picture</w:delText>
            </w:r>
          </w:del>
        </w:ins>
        <w:ins w:id="1492" w:author="Ye-Kui Wang v2" w:date="2017-10-20T05:31:00Z">
          <w:del w:id="1493" w:author="Ye-Kui Wang 00" w:date="2017-11-15T15:35:00Z">
            <w:r w:rsidRPr="00313A2D" w:rsidDel="00C01536">
              <w:delText xml:space="preserve"> is unspecified.</w:delText>
            </w:r>
          </w:del>
        </w:ins>
      </w:moveFrom>
    </w:p>
    <w:p w14:paraId="6569083C" w14:textId="2108230F" w:rsidR="00FE1ACF" w:rsidRPr="00313A2D" w:rsidDel="00C01536" w:rsidRDefault="00FE1ACF" w:rsidP="00FE1ACF">
      <w:pPr>
        <w:pStyle w:val="enumlev1"/>
        <w:ind w:left="397"/>
        <w:rPr>
          <w:ins w:id="1494" w:author="Ye-Kui Wang v2" w:date="2017-10-20T05:31:00Z"/>
          <w:del w:id="1495" w:author="Ye-Kui Wang 00" w:date="2017-11-15T15:35:00Z"/>
        </w:rPr>
      </w:pPr>
      <w:moveFrom w:id="1496" w:author="Robert Skupin" w:date="2017-10-24T11:20:00Z">
        <w:ins w:id="1497" w:author="Ye-Kui Wang v2" w:date="2017-10-20T05:31:00Z">
          <w:del w:id="1498" w:author="Ye-Kui Wang 00" w:date="2017-11-15T15:35:00Z">
            <w:r w:rsidRPr="00313A2D" w:rsidDel="00C01536">
              <w:rPr>
                <w:noProof/>
                <w:lang w:val="en-CA"/>
              </w:rPr>
              <w:delText>–</w:delText>
            </w:r>
            <w:r w:rsidRPr="00313A2D" w:rsidDel="00C01536">
              <w:rPr>
                <w:noProof/>
                <w:lang w:val="en-CA"/>
              </w:rPr>
              <w:tab/>
            </w:r>
            <w:r w:rsidRPr="007B5DBC" w:rsidDel="00C01536">
              <w:delText>gb</w:delText>
            </w:r>
          </w:del>
        </w:ins>
        <w:ins w:id="1499" w:author="Ye-Kui Wang v2" w:date="2017-10-20T05:56:00Z">
          <w:del w:id="1500" w:author="Ye-Kui Wang 00" w:date="2017-11-15T15:35:00Z">
            <w:r w:rsidR="006C2929" w:rsidDel="00C01536">
              <w:delText>_erp</w:delText>
            </w:r>
          </w:del>
        </w:ins>
        <w:ins w:id="1501" w:author="Ye-Kui Wang v2" w:date="2017-10-20T05:31:00Z">
          <w:del w:id="1502" w:author="Ye-Kui Wang 00" w:date="2017-11-15T15:35:00Z">
            <w:r w:rsidRPr="007B5DBC" w:rsidDel="00C01536">
              <w:delText>_type</w:delText>
            </w:r>
            <w:r w:rsidRPr="00313A2D" w:rsidDel="00C01536">
              <w:delText xml:space="preserve"> equal to 1 specifies that the content of the guard band suffices for interpolation of </w:delText>
            </w:r>
            <w:r w:rsidDel="00C01536">
              <w:delText xml:space="preserve">sample values at </w:delText>
            </w:r>
            <w:r w:rsidRPr="00313A2D" w:rsidDel="00C01536">
              <w:delText>sub-p</w:delText>
            </w:r>
            <w:r w:rsidDel="00C01536">
              <w:delText xml:space="preserve">el </w:delText>
            </w:r>
            <w:r w:rsidRPr="00B24873" w:rsidDel="00C01536">
              <w:rPr>
                <w:noProof/>
                <w:lang w:val="en-US" w:eastAsia="ko-KR"/>
              </w:rPr>
              <w:delText>sample fractional locations</w:delText>
            </w:r>
            <w:r w:rsidRPr="00313A2D" w:rsidDel="00C01536">
              <w:delText xml:space="preserve"> within the </w:delText>
            </w:r>
          </w:del>
        </w:ins>
        <w:ins w:id="1503" w:author="Ye-Kui Wang v2" w:date="2017-10-20T05:57:00Z">
          <w:del w:id="1504" w:author="Ye-Kui Wang 00" w:date="2017-11-15T15:35:00Z">
            <w:r w:rsidR="006C2929" w:rsidRPr="00FC31D5" w:rsidDel="00C01536">
              <w:rPr>
                <w:bCs/>
                <w:noProof/>
              </w:rPr>
              <w:delText>constituent picture</w:delText>
            </w:r>
          </w:del>
        </w:ins>
        <w:ins w:id="1505" w:author="Ye-Kui Wang v2" w:date="2017-10-20T05:31:00Z">
          <w:del w:id="1506" w:author="Ye-Kui Wang 00" w:date="2017-11-15T15:35:00Z">
            <w:r w:rsidRPr="00313A2D" w:rsidDel="00C01536">
              <w:delText>.</w:delText>
            </w:r>
          </w:del>
        </w:ins>
      </w:moveFrom>
    </w:p>
    <w:p w14:paraId="096DE1F5" w14:textId="0D3F2AFE" w:rsidR="00FE1ACF" w:rsidRPr="007B5DBC" w:rsidDel="00C01536" w:rsidRDefault="00FE1ACF" w:rsidP="00FE1ACF">
      <w:pPr>
        <w:ind w:left="720"/>
        <w:jc w:val="both"/>
        <w:rPr>
          <w:ins w:id="1507" w:author="Ye-Kui Wang v2" w:date="2017-10-20T05:31:00Z"/>
          <w:del w:id="1508" w:author="Ye-Kui Wang 00" w:date="2017-11-15T15:35:00Z"/>
          <w:sz w:val="18"/>
          <w:szCs w:val="18"/>
        </w:rPr>
      </w:pPr>
      <w:moveFrom w:id="1509" w:author="Robert Skupin" w:date="2017-10-24T11:20:00Z">
        <w:ins w:id="1510" w:author="Ye-Kui Wang v2" w:date="2017-10-20T05:31:00Z">
          <w:del w:id="1511" w:author="Ye-Kui Wang 00" w:date="2017-11-15T15:35:00Z">
            <w:r w:rsidRPr="001B2642" w:rsidDel="00C01536">
              <w:rPr>
                <w:sz w:val="18"/>
                <w:szCs w:val="18"/>
              </w:rPr>
              <w:delText>NOTE – </w:delText>
            </w:r>
            <w:r w:rsidRPr="007B5DBC" w:rsidDel="00C01536">
              <w:rPr>
                <w:sz w:val="18"/>
                <w:szCs w:val="18"/>
              </w:rPr>
              <w:delText>gb_</w:delText>
            </w:r>
          </w:del>
        </w:ins>
        <w:ins w:id="1512" w:author="Ye-Kui Wang v2" w:date="2017-10-20T05:59:00Z">
          <w:del w:id="1513" w:author="Ye-Kui Wang 00" w:date="2017-11-15T15:35:00Z">
            <w:r w:rsidR="006C2929" w:rsidDel="00C01536">
              <w:rPr>
                <w:sz w:val="18"/>
                <w:szCs w:val="18"/>
              </w:rPr>
              <w:delText>erp_</w:delText>
            </w:r>
          </w:del>
        </w:ins>
        <w:ins w:id="1514" w:author="Ye-Kui Wang v2" w:date="2017-10-20T05:31:00Z">
          <w:del w:id="1515" w:author="Ye-Kui Wang 00" w:date="2017-11-15T15:35:00Z">
            <w:r w:rsidRPr="007B5DBC" w:rsidDel="00C01536">
              <w:rPr>
                <w:sz w:val="18"/>
                <w:szCs w:val="18"/>
              </w:rPr>
              <w:delText xml:space="preserve">type equal to 1 </w:delText>
            </w:r>
          </w:del>
        </w:ins>
        <w:ins w:id="1516" w:author="Ye-Kui Wang v2" w:date="2017-10-21T00:04:00Z">
          <w:del w:id="1517" w:author="Ye-Kui Wang 00" w:date="2017-11-15T15:35:00Z">
            <w:r w:rsidR="00BC5C9F" w:rsidDel="00C01536">
              <w:rPr>
                <w:sz w:val="18"/>
                <w:szCs w:val="18"/>
              </w:rPr>
              <w:delText>could</w:delText>
            </w:r>
          </w:del>
        </w:ins>
        <w:ins w:id="1518" w:author="Ye-Kui Wang v2" w:date="2017-10-20T05:31:00Z">
          <w:del w:id="1519" w:author="Ye-Kui Wang 00" w:date="2017-11-15T15:35:00Z">
            <w:r w:rsidRPr="007B5DBC" w:rsidDel="00C01536">
              <w:rPr>
                <w:sz w:val="18"/>
                <w:szCs w:val="18"/>
              </w:rPr>
              <w:delText xml:space="preserve"> be used when the boundary samples of a </w:delText>
            </w:r>
          </w:del>
        </w:ins>
        <w:ins w:id="1520" w:author="Ye-Kui Wang v2" w:date="2017-10-20T05:59:00Z">
          <w:del w:id="1521" w:author="Ye-Kui Wang 00" w:date="2017-11-15T15:35:00Z">
            <w:r w:rsidR="006C2929" w:rsidRPr="00FC31D5" w:rsidDel="00C01536">
              <w:rPr>
                <w:bCs/>
                <w:noProof/>
                <w:sz w:val="20"/>
              </w:rPr>
              <w:delText>constituent picture</w:delText>
            </w:r>
            <w:r w:rsidR="006C2929" w:rsidRPr="007B5DBC" w:rsidDel="00C01536">
              <w:rPr>
                <w:sz w:val="18"/>
                <w:szCs w:val="18"/>
              </w:rPr>
              <w:delText xml:space="preserve"> </w:delText>
            </w:r>
          </w:del>
        </w:ins>
        <w:ins w:id="1522" w:author="Ye-Kui Wang v2" w:date="2017-10-20T05:31:00Z">
          <w:del w:id="1523" w:author="Ye-Kui Wang 00" w:date="2017-11-15T15:35:00Z">
            <w:r w:rsidRPr="007B5DBC" w:rsidDel="00C01536">
              <w:rPr>
                <w:sz w:val="18"/>
                <w:szCs w:val="18"/>
              </w:rPr>
              <w:delText>have been copied horizontally to the guard band.</w:delText>
            </w:r>
          </w:del>
        </w:ins>
      </w:moveFrom>
    </w:p>
    <w:p w14:paraId="578226A8" w14:textId="58936649" w:rsidR="00FE1ACF" w:rsidRPr="007B5DBC" w:rsidDel="00C01536" w:rsidRDefault="00FE1ACF" w:rsidP="00FE1ACF">
      <w:pPr>
        <w:pStyle w:val="enumlev1"/>
        <w:ind w:left="397"/>
        <w:rPr>
          <w:ins w:id="1524" w:author="Ye-Kui Wang v2" w:date="2017-10-20T05:31:00Z"/>
          <w:del w:id="1525" w:author="Ye-Kui Wang 00" w:date="2017-11-15T15:35:00Z"/>
          <w:noProof/>
          <w:lang w:val="en-CA"/>
        </w:rPr>
      </w:pPr>
      <w:moveFrom w:id="1526" w:author="Robert Skupin" w:date="2017-10-24T11:20:00Z">
        <w:ins w:id="1527" w:author="Ye-Kui Wang v2" w:date="2017-10-20T05:31:00Z">
          <w:del w:id="1528" w:author="Ye-Kui Wang 00" w:date="2017-11-15T15:35:00Z">
            <w:r w:rsidRPr="00313A2D" w:rsidDel="00C01536">
              <w:rPr>
                <w:noProof/>
                <w:lang w:val="en-CA"/>
              </w:rPr>
              <w:delText>–</w:delText>
            </w:r>
            <w:r w:rsidRPr="00313A2D" w:rsidDel="00C01536">
              <w:rPr>
                <w:noProof/>
                <w:lang w:val="en-CA"/>
              </w:rPr>
              <w:tab/>
            </w:r>
            <w:r w:rsidRPr="007B5DBC" w:rsidDel="00C01536">
              <w:delText>gb</w:delText>
            </w:r>
          </w:del>
        </w:ins>
        <w:ins w:id="1529" w:author="Ye-Kui Wang v2" w:date="2017-10-20T05:59:00Z">
          <w:del w:id="1530" w:author="Ye-Kui Wang 00" w:date="2017-11-15T15:35:00Z">
            <w:r w:rsidR="006C2929" w:rsidDel="00C01536">
              <w:delText>_erp_</w:delText>
            </w:r>
          </w:del>
        </w:ins>
        <w:ins w:id="1531" w:author="Ye-Kui Wang v2" w:date="2017-10-20T05:31:00Z">
          <w:del w:id="1532" w:author="Ye-Kui Wang 00" w:date="2017-11-15T15:35:00Z">
            <w:r w:rsidRPr="007B5DBC" w:rsidDel="00C01536">
              <w:delText>type</w:delText>
            </w:r>
            <w:r w:rsidRPr="007B5DBC" w:rsidDel="00C01536">
              <w:rPr>
                <w:noProof/>
                <w:lang w:val="en-CA"/>
              </w:rPr>
              <w:delText xml:space="preserve"> equal to 2 specifies that the content of the guard band represents actual </w:delText>
            </w:r>
            <w:r w:rsidDel="00C01536">
              <w:rPr>
                <w:noProof/>
                <w:lang w:val="en-CA"/>
              </w:rPr>
              <w:delText xml:space="preserve">picture </w:delText>
            </w:r>
            <w:r w:rsidRPr="007B5DBC" w:rsidDel="00C01536">
              <w:rPr>
                <w:noProof/>
                <w:lang w:val="en-CA"/>
              </w:rPr>
              <w:delText xml:space="preserve">content at quality that gradually changes from the picture quality of the </w:delText>
            </w:r>
          </w:del>
        </w:ins>
        <w:ins w:id="1533" w:author="Ye-Kui Wang v2" w:date="2017-10-20T06:00:00Z">
          <w:del w:id="1534" w:author="Ye-Kui Wang 00" w:date="2017-11-15T15:35:00Z">
            <w:r w:rsidR="006C2929" w:rsidRPr="00FC31D5" w:rsidDel="00C01536">
              <w:rPr>
                <w:bCs/>
                <w:noProof/>
              </w:rPr>
              <w:delText>constituent picture</w:delText>
            </w:r>
          </w:del>
        </w:ins>
        <w:ins w:id="1535" w:author="Ye-Kui Wang v2" w:date="2017-10-20T05:31:00Z">
          <w:del w:id="1536" w:author="Ye-Kui Wang 00" w:date="2017-11-15T15:35:00Z">
            <w:r w:rsidRPr="007B5DBC" w:rsidDel="00C01536">
              <w:rPr>
                <w:noProof/>
                <w:lang w:val="en-CA"/>
              </w:rPr>
              <w:delText>.</w:delText>
            </w:r>
          </w:del>
        </w:ins>
      </w:moveFrom>
    </w:p>
    <w:p w14:paraId="3711CCC7" w14:textId="1BFDCB92" w:rsidR="00FE1ACF" w:rsidRPr="007B5DBC" w:rsidDel="00C01536" w:rsidRDefault="00FE1ACF" w:rsidP="00FE1ACF">
      <w:pPr>
        <w:pStyle w:val="enumlev1"/>
        <w:ind w:left="397"/>
        <w:rPr>
          <w:ins w:id="1537" w:author="Ye-Kui Wang v2" w:date="2017-10-20T05:31:00Z"/>
          <w:del w:id="1538" w:author="Ye-Kui Wang 00" w:date="2017-11-15T15:35:00Z"/>
          <w:noProof/>
          <w:lang w:val="en-CA"/>
        </w:rPr>
      </w:pPr>
      <w:moveFrom w:id="1539" w:author="Robert Skupin" w:date="2017-10-24T11:20:00Z">
        <w:ins w:id="1540" w:author="Ye-Kui Wang v2" w:date="2017-10-20T05:31:00Z">
          <w:del w:id="1541" w:author="Ye-Kui Wang 00" w:date="2017-11-15T15:35:00Z">
            <w:r w:rsidRPr="00313A2D" w:rsidDel="00C01536">
              <w:rPr>
                <w:noProof/>
                <w:lang w:val="en-CA"/>
              </w:rPr>
              <w:delText>–</w:delText>
            </w:r>
            <w:r w:rsidRPr="00313A2D" w:rsidDel="00C01536">
              <w:rPr>
                <w:noProof/>
                <w:lang w:val="en-CA"/>
              </w:rPr>
              <w:tab/>
            </w:r>
            <w:r w:rsidRPr="007B5DBC" w:rsidDel="00C01536">
              <w:delText>gb</w:delText>
            </w:r>
          </w:del>
        </w:ins>
        <w:ins w:id="1542" w:author="Ye-Kui Wang v2" w:date="2017-10-20T06:00:00Z">
          <w:del w:id="1543" w:author="Ye-Kui Wang 00" w:date="2017-11-15T15:35:00Z">
            <w:r w:rsidR="006C2929" w:rsidDel="00C01536">
              <w:delText>_erp</w:delText>
            </w:r>
          </w:del>
        </w:ins>
        <w:ins w:id="1544" w:author="Ye-Kui Wang v2" w:date="2017-10-20T05:31:00Z">
          <w:del w:id="1545" w:author="Ye-Kui Wang 00" w:date="2017-11-15T15:35:00Z">
            <w:r w:rsidRPr="007B5DBC" w:rsidDel="00C01536">
              <w:delText>_type</w:delText>
            </w:r>
            <w:r w:rsidRPr="007B5DBC" w:rsidDel="00C01536">
              <w:rPr>
                <w:noProof/>
                <w:lang w:val="en-CA"/>
              </w:rPr>
              <w:delText xml:space="preserve"> equal to 3 specifies that the content of the guard bands represents actual </w:delText>
            </w:r>
            <w:r w:rsidDel="00C01536">
              <w:rPr>
                <w:noProof/>
                <w:lang w:val="en-CA"/>
              </w:rPr>
              <w:delText>picture</w:delText>
            </w:r>
            <w:r w:rsidRPr="007B5DBC" w:rsidDel="00C01536">
              <w:rPr>
                <w:noProof/>
                <w:lang w:val="en-CA"/>
              </w:rPr>
              <w:delText xml:space="preserve"> content at </w:delText>
            </w:r>
          </w:del>
        </w:ins>
        <w:ins w:id="1546" w:author="Ye-Kui Wang v2" w:date="2017-10-20T23:56:00Z">
          <w:del w:id="1547" w:author="Ye-Kui Wang 00" w:date="2017-11-15T15:35:00Z">
            <w:r w:rsidR="008C788E" w:rsidDel="00C01536">
              <w:rPr>
                <w:noProof/>
                <w:lang w:val="en-CA"/>
              </w:rPr>
              <w:delText xml:space="preserve">a similar level of </w:delText>
            </w:r>
          </w:del>
        </w:ins>
        <w:ins w:id="1548" w:author="Ye-Kui Wang v2" w:date="2017-10-20T05:31:00Z">
          <w:del w:id="1549" w:author="Ye-Kui Wang 00" w:date="2017-11-15T15:35:00Z">
            <w:r w:rsidRPr="007B5DBC" w:rsidDel="00C01536">
              <w:rPr>
                <w:noProof/>
                <w:lang w:val="en-CA"/>
              </w:rPr>
              <w:delText xml:space="preserve">quality of the </w:delText>
            </w:r>
          </w:del>
        </w:ins>
        <w:ins w:id="1550" w:author="Ye-Kui Wang v2" w:date="2017-10-20T06:00:00Z">
          <w:del w:id="1551" w:author="Ye-Kui Wang 00" w:date="2017-11-15T15:35:00Z">
            <w:r w:rsidR="006C2929" w:rsidRPr="00FC31D5" w:rsidDel="00C01536">
              <w:rPr>
                <w:bCs/>
                <w:noProof/>
              </w:rPr>
              <w:delText>constituent picture</w:delText>
            </w:r>
          </w:del>
        </w:ins>
        <w:ins w:id="1552" w:author="Ye-Kui Wang v2" w:date="2017-10-20T05:31:00Z">
          <w:del w:id="1553" w:author="Ye-Kui Wang 00" w:date="2017-11-15T15:35:00Z">
            <w:r w:rsidRPr="007B5DBC" w:rsidDel="00C01536">
              <w:rPr>
                <w:noProof/>
                <w:lang w:val="en-CA"/>
              </w:rPr>
              <w:delText>.</w:delText>
            </w:r>
          </w:del>
        </w:ins>
      </w:moveFrom>
    </w:p>
    <w:p w14:paraId="6135154E" w14:textId="78D5A855" w:rsidR="001F4795" w:rsidDel="00C01536" w:rsidRDefault="00FE1ACF">
      <w:pPr>
        <w:pStyle w:val="enumlev1"/>
        <w:ind w:left="397"/>
        <w:rPr>
          <w:ins w:id="1554" w:author="Ye-Kui Wang v2" w:date="2017-10-20T05:25:00Z"/>
          <w:del w:id="1555" w:author="Ye-Kui Wang 00" w:date="2017-11-15T15:35:00Z"/>
          <w:noProof/>
          <w:lang w:eastAsia="zh-CN"/>
        </w:rPr>
        <w:pPrChange w:id="1556" w:author="Ye-Kui Wang v2" w:date="2017-10-20T05:31:00Z">
          <w:pPr>
            <w:jc w:val="both"/>
          </w:pPr>
        </w:pPrChange>
      </w:pPr>
      <w:moveFrom w:id="1557" w:author="Robert Skupin" w:date="2017-10-24T11:20:00Z">
        <w:ins w:id="1558" w:author="Ye-Kui Wang v2" w:date="2017-10-20T05:31:00Z">
          <w:del w:id="1559" w:author="Ye-Kui Wang 00" w:date="2017-11-15T15:35:00Z">
            <w:r w:rsidRPr="00313A2D" w:rsidDel="00C01536">
              <w:rPr>
                <w:noProof/>
                <w:lang w:val="en-CA"/>
              </w:rPr>
              <w:delText>–</w:delText>
            </w:r>
            <w:r w:rsidRPr="00313A2D" w:rsidDel="00C01536">
              <w:rPr>
                <w:noProof/>
                <w:lang w:val="en-CA"/>
              </w:rPr>
              <w:tab/>
            </w:r>
            <w:r w:rsidRPr="007B5DBC" w:rsidDel="00C01536">
              <w:delText>gb</w:delText>
            </w:r>
          </w:del>
        </w:ins>
        <w:ins w:id="1560" w:author="Ye-Kui Wang v2" w:date="2017-10-20T06:00:00Z">
          <w:del w:id="1561" w:author="Ye-Kui Wang 00" w:date="2017-11-15T15:35:00Z">
            <w:r w:rsidR="006C2929" w:rsidDel="00C01536">
              <w:delText>_erp</w:delText>
            </w:r>
          </w:del>
        </w:ins>
        <w:ins w:id="1562" w:author="Ye-Kui Wang v2" w:date="2017-10-20T05:31:00Z">
          <w:del w:id="1563" w:author="Ye-Kui Wang 00" w:date="2017-11-15T15:35:00Z">
            <w:r w:rsidRPr="007B5DBC" w:rsidDel="00C01536">
              <w:delText>_type</w:delText>
            </w:r>
            <w:r w:rsidRPr="007B5DBC" w:rsidDel="00C01536">
              <w:rPr>
                <w:noProof/>
                <w:lang w:val="en-CA"/>
              </w:rPr>
              <w:delText xml:space="preserve"> values greater than 3 are reserved.</w:delText>
            </w:r>
            <w:r w:rsidDel="00C01536">
              <w:rPr>
                <w:noProof/>
                <w:lang w:val="en-CA"/>
              </w:rPr>
              <w:delText xml:space="preserve"> Decoders shall </w:delText>
            </w:r>
            <w:r w:rsidRPr="00A44B62" w:rsidDel="00C01536">
              <w:rPr>
                <w:bCs/>
                <w:noProof/>
              </w:rPr>
              <w:delText xml:space="preserve">ignore the value of </w:delText>
            </w:r>
            <w:r w:rsidRPr="007B5DBC" w:rsidDel="00C01536">
              <w:delText>gb</w:delText>
            </w:r>
          </w:del>
        </w:ins>
        <w:ins w:id="1564" w:author="Ye-Kui Wang v2" w:date="2017-10-20T06:01:00Z">
          <w:del w:id="1565" w:author="Ye-Kui Wang 00" w:date="2017-11-15T15:35:00Z">
            <w:r w:rsidR="006C2929" w:rsidDel="00C01536">
              <w:delText>_erp</w:delText>
            </w:r>
          </w:del>
        </w:ins>
        <w:ins w:id="1566" w:author="Ye-Kui Wang v2" w:date="2017-10-20T05:31:00Z">
          <w:del w:id="1567" w:author="Ye-Kui Wang 00" w:date="2017-11-15T15:35:00Z">
            <w:r w:rsidRPr="007B5DBC" w:rsidDel="00C01536">
              <w:delText>_type</w:delText>
            </w:r>
            <w:r w:rsidDel="00C01536">
              <w:rPr>
                <w:bCs/>
                <w:noProof/>
                <w:lang w:val="en-US"/>
              </w:rPr>
              <w:delText xml:space="preserve"> when the value is greater than 3.</w:delText>
            </w:r>
          </w:del>
        </w:ins>
      </w:moveFrom>
    </w:p>
    <w:p w14:paraId="11B09C9F" w14:textId="7A84CFB9" w:rsidR="008D7EAD" w:rsidDel="00C01536" w:rsidRDefault="008D7EAD" w:rsidP="008D7EAD">
      <w:pPr>
        <w:jc w:val="both"/>
        <w:rPr>
          <w:ins w:id="1568" w:author="Ye-Kui Wang v2" w:date="2017-10-20T06:02:00Z"/>
          <w:del w:id="1569" w:author="Ye-Kui Wang 00" w:date="2017-11-15T15:35:00Z"/>
          <w:rFonts w:eastAsia="Malgun Gothic"/>
          <w:noProof/>
          <w:sz w:val="20"/>
          <w:lang w:eastAsia="zh-CN"/>
        </w:rPr>
      </w:pPr>
      <w:moveFrom w:id="1570" w:author="Robert Skupin" w:date="2017-10-24T11:20:00Z">
        <w:ins w:id="1571" w:author="Ye-Kui Wang v2" w:date="2017-10-20T06:02:00Z">
          <w:del w:id="1572" w:author="Ye-Kui Wang 00" w:date="2017-11-15T15:35:00Z">
            <w:r w:rsidRPr="007B1F08" w:rsidDel="00C01536">
              <w:rPr>
                <w:b/>
                <w:sz w:val="20"/>
              </w:rPr>
              <w:delText>erp</w:delText>
            </w:r>
            <w:r w:rsidDel="00C01536">
              <w:rPr>
                <w:sz w:val="20"/>
              </w:rPr>
              <w:delText>_</w:delText>
            </w:r>
            <w:r w:rsidDel="00C01536">
              <w:rPr>
                <w:b/>
                <w:bCs/>
                <w:sz w:val="20"/>
              </w:rPr>
              <w:delText>reserved_zero_2bits</w:delText>
            </w:r>
            <w:r w:rsidRPr="00E5218A" w:rsidDel="00C01536">
              <w:rPr>
                <w:rFonts w:eastAsia="Malgun Gothic"/>
                <w:noProof/>
                <w:sz w:val="20"/>
                <w:lang w:eastAsia="zh-CN"/>
              </w:rPr>
              <w:delText xml:space="preserve"> shall be equal to 0</w:delText>
            </w:r>
            <w:r w:rsidRPr="00A67445" w:rsidDel="00C01536">
              <w:rPr>
                <w:bCs/>
                <w:noProof/>
                <w:sz w:val="20"/>
              </w:rPr>
              <w:delText xml:space="preserve"> </w:delText>
            </w:r>
            <w:r w:rsidRPr="00A44B62" w:rsidDel="00C01536">
              <w:rPr>
                <w:bCs/>
                <w:noProof/>
                <w:sz w:val="20"/>
              </w:rPr>
              <w:delText xml:space="preserve">in bitstreams conforming to this version of this Specification. Other values for </w:delText>
            </w:r>
            <w:r w:rsidRPr="00FE1ACF" w:rsidDel="00C01536">
              <w:rPr>
                <w:noProof/>
                <w:sz w:val="20"/>
              </w:rPr>
              <w:delText>erp_reserved_zero_</w:delText>
            </w:r>
            <w:r w:rsidDel="00C01536">
              <w:rPr>
                <w:noProof/>
                <w:sz w:val="20"/>
              </w:rPr>
              <w:delText>2</w:delText>
            </w:r>
            <w:r w:rsidRPr="00FE1ACF" w:rsidDel="00C01536">
              <w:rPr>
                <w:noProof/>
                <w:sz w:val="20"/>
              </w:rPr>
              <w:delText>bits</w:delText>
            </w:r>
            <w:r w:rsidRPr="00A44B62" w:rsidDel="00C01536">
              <w:rPr>
                <w:bCs/>
                <w:noProof/>
                <w:sz w:val="20"/>
              </w:rPr>
              <w:delText xml:space="preserve"> are reserved for future use by ITU-T | ISO/IEC. Decoders shall ignore the value of </w:delText>
            </w:r>
            <w:r w:rsidRPr="00FE1ACF" w:rsidDel="00C01536">
              <w:rPr>
                <w:noProof/>
                <w:sz w:val="20"/>
              </w:rPr>
              <w:delText>erp_reserved_zero_</w:delText>
            </w:r>
            <w:r w:rsidDel="00C01536">
              <w:rPr>
                <w:noProof/>
                <w:sz w:val="20"/>
              </w:rPr>
              <w:delText>2</w:delText>
            </w:r>
            <w:r w:rsidRPr="00FE1ACF" w:rsidDel="00C01536">
              <w:rPr>
                <w:noProof/>
                <w:sz w:val="20"/>
              </w:rPr>
              <w:delText>bits</w:delText>
            </w:r>
            <w:r w:rsidRPr="00E5218A" w:rsidDel="00C01536">
              <w:rPr>
                <w:rFonts w:eastAsia="Malgun Gothic"/>
                <w:noProof/>
                <w:sz w:val="20"/>
                <w:lang w:eastAsia="zh-CN"/>
              </w:rPr>
              <w:delText>.</w:delText>
            </w:r>
          </w:del>
        </w:ins>
      </w:moveFrom>
    </w:p>
    <w:moveFromRangeEnd w:id="1373"/>
    <w:p w14:paraId="4151DD01" w14:textId="3B8A9015" w:rsidR="005A0188" w:rsidRPr="007B3C65" w:rsidDel="00D32D5B" w:rsidRDefault="005A0188" w:rsidP="005A0188">
      <w:pPr>
        <w:jc w:val="both"/>
        <w:rPr>
          <w:del w:id="1573" w:author="Ye-Kui Wang" w:date="2017-10-19T13:49:00Z"/>
          <w:sz w:val="20"/>
          <w:lang w:val="en-GB"/>
        </w:rPr>
      </w:pPr>
      <w:del w:id="1574" w:author="Ye-Kui Wang" w:date="2017-10-19T13:49:00Z">
        <w:r w:rsidRPr="007B3C65" w:rsidDel="00D32D5B">
          <w:rPr>
            <w:b/>
            <w:sz w:val="20"/>
            <w:lang w:val="en-GB"/>
          </w:rPr>
          <w:delText>cmp_rotation_flag</w:delText>
        </w:r>
        <w:r w:rsidRPr="007B3C65" w:rsidDel="00D32D5B">
          <w:rPr>
            <w:sz w:val="20"/>
            <w:lang w:val="en-GB"/>
          </w:rPr>
          <w:delText xml:space="preserve"> equal to 1 indicates </w:delText>
        </w:r>
        <w:r w:rsidR="006C0C3E" w:rsidDel="00D32D5B">
          <w:rPr>
            <w:sz w:val="20"/>
            <w:lang w:val="en-GB"/>
          </w:rPr>
          <w:delText xml:space="preserve">that </w:delText>
        </w:r>
        <w:r w:rsidRPr="007B3C65" w:rsidDel="00D32D5B">
          <w:rPr>
            <w:sz w:val="20"/>
            <w:lang w:val="en-GB"/>
          </w:rPr>
          <w:delText xml:space="preserve">a rotation </w:delText>
        </w:r>
        <w:r w:rsidR="008E3C4B" w:rsidDel="00D32D5B">
          <w:rPr>
            <w:sz w:val="20"/>
            <w:lang w:val="en-GB"/>
          </w:rPr>
          <w:delText xml:space="preserve">for conversion between the global and the local </w:delText>
        </w:r>
        <w:r w:rsidRPr="007B3C65" w:rsidDel="00D32D5B">
          <w:rPr>
            <w:sz w:val="20"/>
            <w:lang w:val="en-GB"/>
          </w:rPr>
          <w:delText>coordinate system</w:delText>
        </w:r>
        <w:r w:rsidR="008E3C4B" w:rsidDel="00D32D5B">
          <w:rPr>
            <w:sz w:val="20"/>
            <w:lang w:val="en-GB"/>
          </w:rPr>
          <w:delText>s</w:delText>
        </w:r>
        <w:r w:rsidRPr="007B3C65" w:rsidDel="00D32D5B">
          <w:rPr>
            <w:sz w:val="20"/>
            <w:lang w:val="en-GB"/>
          </w:rPr>
          <w:delText xml:space="preserve"> </w:delText>
        </w:r>
        <w:r w:rsidR="00677B0E" w:rsidDel="00D32D5B">
          <w:rPr>
            <w:bCs/>
            <w:sz w:val="20"/>
            <w:lang w:val="en-GB"/>
          </w:rPr>
          <w:delText>applies</w:delText>
        </w:r>
        <w:r w:rsidRPr="007B3C65" w:rsidDel="00D32D5B">
          <w:rPr>
            <w:sz w:val="20"/>
            <w:lang w:val="en-GB"/>
          </w:rPr>
          <w:delText xml:space="preserve">. cmp_rotation_flag equal to 0 indicates that no rotation is applied </w:delText>
        </w:r>
        <w:r w:rsidR="006C0C3E" w:rsidDel="00D32D5B">
          <w:rPr>
            <w:sz w:val="20"/>
            <w:lang w:val="en-GB"/>
          </w:rPr>
          <w:delText>and the global and local coordinate systems are identical</w:delText>
        </w:r>
        <w:r w:rsidRPr="007B3C65" w:rsidDel="00D32D5B">
          <w:rPr>
            <w:sz w:val="20"/>
            <w:lang w:val="en-GB"/>
          </w:rPr>
          <w:delText>.</w:delText>
        </w:r>
      </w:del>
    </w:p>
    <w:p w14:paraId="7C98527D" w14:textId="738F9329" w:rsidR="005A0188" w:rsidRPr="007B3C65" w:rsidDel="00D32D5B" w:rsidRDefault="005A0188" w:rsidP="005A0188">
      <w:pPr>
        <w:jc w:val="both"/>
        <w:rPr>
          <w:del w:id="1575" w:author="Ye-Kui Wang" w:date="2017-10-19T13:49:00Z"/>
          <w:sz w:val="20"/>
          <w:lang w:val="en-GB"/>
        </w:rPr>
      </w:pPr>
      <w:del w:id="1576" w:author="Ye-Kui Wang" w:date="2017-10-19T13:49:00Z">
        <w:r w:rsidRPr="007B3C65" w:rsidDel="00D32D5B">
          <w:rPr>
            <w:b/>
            <w:sz w:val="20"/>
            <w:lang w:val="en-GB"/>
          </w:rPr>
          <w:delText>cmp</w:delText>
        </w:r>
        <w:r w:rsidRPr="007B3C65" w:rsidDel="00D32D5B">
          <w:rPr>
            <w:sz w:val="20"/>
            <w:lang w:val="en-GB"/>
          </w:rPr>
          <w:delText>_</w:delText>
        </w:r>
        <w:r w:rsidRPr="007B3C65" w:rsidDel="00D32D5B">
          <w:rPr>
            <w:b/>
            <w:bCs/>
            <w:sz w:val="20"/>
            <w:lang w:val="en-GB"/>
          </w:rPr>
          <w:delText>reserved_zero_4bits</w:delText>
        </w:r>
        <w:r w:rsidRPr="007B3C65" w:rsidDel="00D32D5B">
          <w:rPr>
            <w:bCs/>
            <w:szCs w:val="22"/>
            <w:lang w:val="en-GB"/>
          </w:rPr>
          <w:delText xml:space="preserve"> </w:delText>
        </w:r>
        <w:r w:rsidRPr="007B3C65" w:rsidDel="00D32D5B">
          <w:rPr>
            <w:sz w:val="20"/>
            <w:lang w:val="en-GB"/>
          </w:rPr>
          <w:delText>when present, shall be equal to 0 in bitstreams conforming to this version of this Specification. Other values for cmp_reserved_zero_4bits are reserved for future use by ITU-T | ISO/IEC. Decoders shall ignore the value of cmp_reserved_zero_4bits.</w:delText>
        </w:r>
      </w:del>
    </w:p>
    <w:p w14:paraId="7AA19186" w14:textId="6C0D60C8" w:rsidR="005A0188" w:rsidDel="00D32D5B" w:rsidRDefault="005A0188" w:rsidP="005A0188">
      <w:pPr>
        <w:jc w:val="both"/>
        <w:rPr>
          <w:del w:id="1577" w:author="Ye-Kui Wang" w:date="2017-10-19T13:49:00Z"/>
          <w:bCs/>
          <w:sz w:val="20"/>
          <w:lang w:val="en-GB"/>
        </w:rPr>
      </w:pPr>
      <w:del w:id="1578" w:author="Ye-Kui Wang" w:date="2017-10-19T13:49:00Z">
        <w:r w:rsidRPr="007B3C65" w:rsidDel="00D32D5B">
          <w:rPr>
            <w:b/>
            <w:sz w:val="20"/>
            <w:lang w:val="en-GB"/>
          </w:rPr>
          <w:delText>cmp_</w:delText>
        </w:r>
        <w:r w:rsidRPr="007B3C65" w:rsidDel="00D32D5B">
          <w:rPr>
            <w:b/>
            <w:bCs/>
            <w:sz w:val="20"/>
            <w:lang w:val="en-GB"/>
          </w:rPr>
          <w:delText>padding_type</w:delText>
        </w:r>
        <w:r w:rsidRPr="007B3C65" w:rsidDel="00D32D5B">
          <w:rPr>
            <w:bCs/>
            <w:sz w:val="20"/>
            <w:lang w:val="en-GB"/>
          </w:rPr>
          <w:delText xml:space="preserve"> equal to 0 indicates that the sample values within the padding area are unspecified. cmp_padding_type equal to 1 indicates that the value of each sample inside the padding area is equal to the value of the spatially nearest sample outside the padding area in the adjacent padded face. cmp_padding_type equal to 2 indicates that the values of the samples inside the padding area </w:delText>
        </w:r>
        <w:r w:rsidR="00C3209B" w:rsidDel="00D32D5B">
          <w:rPr>
            <w:bCs/>
            <w:sz w:val="20"/>
            <w:lang w:val="en-GB"/>
          </w:rPr>
          <w:delText>equivalent</w:delText>
        </w:r>
        <w:r w:rsidRPr="007B3C65" w:rsidDel="00D32D5B">
          <w:rPr>
            <w:bCs/>
            <w:sz w:val="20"/>
            <w:lang w:val="en-GB"/>
          </w:rPr>
          <w:delText xml:space="preserve"> to the values of the samples that are projected to the face neighbo</w:delText>
        </w:r>
        <w:r w:rsidR="00C3209B" w:rsidDel="00D32D5B">
          <w:rPr>
            <w:bCs/>
            <w:sz w:val="20"/>
            <w:lang w:val="en-GB"/>
          </w:rPr>
          <w:delText>u</w:delText>
        </w:r>
        <w:r w:rsidRPr="007B3C65" w:rsidDel="00D32D5B">
          <w:rPr>
            <w:bCs/>
            <w:sz w:val="20"/>
            <w:lang w:val="en-GB"/>
          </w:rPr>
          <w:delText>ring the padded face. cmp_padding_type equal to 3 indicates that the values of samples inside the padding area are derived through projection to the extended planar surface of the face adjacent to the padding area. The value of cmp_padding_type shall be in the range of 0 to 3.</w:delText>
        </w:r>
      </w:del>
    </w:p>
    <w:p w14:paraId="1D2FE294" w14:textId="4FC90998" w:rsidR="002A2AF2" w:rsidRPr="007B3C65" w:rsidDel="00D32D5B" w:rsidRDefault="002A2AF2" w:rsidP="002A2AF2">
      <w:pPr>
        <w:jc w:val="both"/>
        <w:rPr>
          <w:del w:id="1579" w:author="Ye-Kui Wang" w:date="2017-10-19T13:49:00Z"/>
          <w:sz w:val="20"/>
          <w:lang w:val="en-GB"/>
        </w:rPr>
      </w:pPr>
      <w:bookmarkStart w:id="1580" w:name="_Hlk490824892"/>
      <w:del w:id="1581" w:author="Ye-Kui Wang" w:date="2017-10-19T13:49:00Z">
        <w:r w:rsidRPr="007B3C65" w:rsidDel="00D32D5B">
          <w:rPr>
            <w:b/>
            <w:sz w:val="20"/>
            <w:lang w:val="en-GB"/>
          </w:rPr>
          <w:delText>cmp</w:delText>
        </w:r>
        <w:r w:rsidRPr="007B3C65" w:rsidDel="00D32D5B">
          <w:rPr>
            <w:sz w:val="20"/>
            <w:lang w:val="en-GB"/>
          </w:rPr>
          <w:delText>_</w:delText>
        </w:r>
        <w:r w:rsidRPr="007B3C65" w:rsidDel="00D32D5B">
          <w:rPr>
            <w:b/>
            <w:bCs/>
            <w:sz w:val="20"/>
            <w:lang w:val="en-GB"/>
          </w:rPr>
          <w:delText>reserved_zero_</w:delText>
        </w:r>
        <w:r w:rsidDel="00D32D5B">
          <w:rPr>
            <w:b/>
            <w:bCs/>
            <w:sz w:val="20"/>
            <w:lang w:val="en-GB"/>
          </w:rPr>
          <w:delText>6</w:delText>
        </w:r>
        <w:r w:rsidRPr="007B3C65" w:rsidDel="00D32D5B">
          <w:rPr>
            <w:b/>
            <w:bCs/>
            <w:sz w:val="20"/>
            <w:lang w:val="en-GB"/>
          </w:rPr>
          <w:delText>bits</w:delText>
        </w:r>
        <w:bookmarkEnd w:id="1580"/>
        <w:r w:rsidR="005E2F29" w:rsidDel="00D32D5B">
          <w:rPr>
            <w:bCs/>
            <w:szCs w:val="22"/>
            <w:lang w:val="en-GB"/>
          </w:rPr>
          <w:delText xml:space="preserve">, </w:delText>
        </w:r>
        <w:r w:rsidRPr="007B3C65" w:rsidDel="00D32D5B">
          <w:rPr>
            <w:sz w:val="20"/>
            <w:lang w:val="en-GB"/>
          </w:rPr>
          <w:delText>when present, shall be equal to 0 in bitstreams conforming to this version of this Specification. Other values for cmp_reserved_zero_</w:delText>
        </w:r>
        <w:r w:rsidDel="00D32D5B">
          <w:rPr>
            <w:sz w:val="20"/>
            <w:lang w:val="en-GB"/>
          </w:rPr>
          <w:delText>6</w:delText>
        </w:r>
        <w:r w:rsidRPr="007B3C65" w:rsidDel="00D32D5B">
          <w:rPr>
            <w:sz w:val="20"/>
            <w:lang w:val="en-GB"/>
          </w:rPr>
          <w:delText>bits are reserved for future use by ITU-T | ISO/IEC. Decoders shall ignore the value of cmp_reserved_zero_</w:delText>
        </w:r>
        <w:r w:rsidDel="00D32D5B">
          <w:rPr>
            <w:sz w:val="20"/>
            <w:lang w:val="en-GB"/>
          </w:rPr>
          <w:delText>6</w:delText>
        </w:r>
        <w:r w:rsidRPr="007B3C65" w:rsidDel="00D32D5B">
          <w:rPr>
            <w:sz w:val="20"/>
            <w:lang w:val="en-GB"/>
          </w:rPr>
          <w:delText>bits.</w:delText>
        </w:r>
      </w:del>
    </w:p>
    <w:p w14:paraId="5114038F" w14:textId="650FBE61" w:rsidR="005A0188" w:rsidRPr="007B3C65" w:rsidDel="00D32D5B" w:rsidRDefault="005A0188" w:rsidP="005A0188">
      <w:pPr>
        <w:jc w:val="both"/>
        <w:rPr>
          <w:del w:id="1582" w:author="Ye-Kui Wang" w:date="2017-10-19T13:49:00Z"/>
          <w:bCs/>
          <w:sz w:val="20"/>
          <w:lang w:val="en-GB"/>
        </w:rPr>
      </w:pPr>
      <w:del w:id="1583" w:author="Ye-Kui Wang" w:date="2017-10-19T13:49:00Z">
        <w:r w:rsidRPr="007B3C65" w:rsidDel="00D32D5B">
          <w:rPr>
            <w:b/>
            <w:sz w:val="20"/>
            <w:lang w:val="en-GB"/>
          </w:rPr>
          <w:delText>cmp_</w:delText>
        </w:r>
        <w:r w:rsidRPr="007B3C65" w:rsidDel="00D32D5B">
          <w:rPr>
            <w:b/>
            <w:bCs/>
            <w:sz w:val="20"/>
            <w:lang w:val="en-GB"/>
          </w:rPr>
          <w:delText>padding_</w:delText>
        </w:r>
        <w:r w:rsidR="0038127E" w:rsidDel="00D32D5B">
          <w:rPr>
            <w:b/>
            <w:bCs/>
            <w:sz w:val="20"/>
            <w:lang w:val="en-GB"/>
          </w:rPr>
          <w:delText>chroma_</w:delText>
        </w:r>
        <w:r w:rsidRPr="007B3C65" w:rsidDel="00D32D5B">
          <w:rPr>
            <w:b/>
            <w:bCs/>
            <w:sz w:val="20"/>
            <w:lang w:val="en-GB"/>
          </w:rPr>
          <w:delText>sample_range_minus1</w:delText>
        </w:r>
        <w:r w:rsidRPr="00977481" w:rsidDel="00D32D5B">
          <w:rPr>
            <w:bCs/>
            <w:sz w:val="20"/>
            <w:lang w:val="en-GB"/>
          </w:rPr>
          <w:delText xml:space="preserve"> </w:delText>
        </w:r>
        <w:r w:rsidRPr="007B3C65" w:rsidDel="00D32D5B">
          <w:rPr>
            <w:bCs/>
            <w:sz w:val="20"/>
            <w:lang w:val="en-GB"/>
          </w:rPr>
          <w:delText xml:space="preserve">plus 1 indicates the thickness of the padding areas in </w:delText>
        </w:r>
        <w:r w:rsidR="00C3209B" w:rsidDel="00D32D5B">
          <w:rPr>
            <w:bCs/>
            <w:sz w:val="20"/>
            <w:lang w:val="en-GB"/>
          </w:rPr>
          <w:delText>units</w:delText>
        </w:r>
        <w:r w:rsidR="00C3209B" w:rsidRPr="007B3C65" w:rsidDel="00D32D5B">
          <w:rPr>
            <w:bCs/>
            <w:sz w:val="20"/>
            <w:lang w:val="en-GB"/>
          </w:rPr>
          <w:delText xml:space="preserve"> </w:delText>
        </w:r>
        <w:r w:rsidRPr="007B3C65" w:rsidDel="00D32D5B">
          <w:rPr>
            <w:bCs/>
            <w:sz w:val="20"/>
            <w:lang w:val="en-GB"/>
          </w:rPr>
          <w:delText xml:space="preserve">of </w:delText>
        </w:r>
        <w:r w:rsidR="0038127E" w:rsidDel="00D32D5B">
          <w:rPr>
            <w:bCs/>
            <w:sz w:val="20"/>
            <w:lang w:val="en-GB"/>
          </w:rPr>
          <w:delText xml:space="preserve">chroma </w:delText>
        </w:r>
        <w:r w:rsidRPr="007B3C65" w:rsidDel="00D32D5B">
          <w:rPr>
            <w:bCs/>
            <w:sz w:val="20"/>
            <w:lang w:val="en-GB"/>
          </w:rPr>
          <w:delText>samples. The value of cmp_padding_</w:delText>
        </w:r>
        <w:r w:rsidR="0038127E" w:rsidDel="00D32D5B">
          <w:rPr>
            <w:bCs/>
            <w:sz w:val="20"/>
            <w:lang w:val="en-GB"/>
          </w:rPr>
          <w:delText>chroma_</w:delText>
        </w:r>
        <w:r w:rsidRPr="007B3C65" w:rsidDel="00D32D5B">
          <w:rPr>
            <w:bCs/>
            <w:sz w:val="20"/>
            <w:lang w:val="en-GB"/>
          </w:rPr>
          <w:delText>sample_range_minus1 shall be in the range of 0 to 255.</w:delText>
        </w:r>
      </w:del>
    </w:p>
    <w:p w14:paraId="3514E4B4" w14:textId="3489B631" w:rsidR="005A0188" w:rsidRPr="007B3C65" w:rsidDel="00D32D5B" w:rsidRDefault="005A0188" w:rsidP="005A0188">
      <w:pPr>
        <w:jc w:val="both"/>
        <w:rPr>
          <w:del w:id="1584" w:author="Ye-Kui Wang" w:date="2017-10-19T13:49:00Z"/>
          <w:sz w:val="20"/>
          <w:lang w:val="en-GB"/>
        </w:rPr>
      </w:pPr>
      <w:del w:id="1585" w:author="Ye-Kui Wang" w:date="2017-10-19T13:49:00Z">
        <w:r w:rsidRPr="007B3C65" w:rsidDel="00D32D5B">
          <w:rPr>
            <w:rFonts w:eastAsia="Malgun Gothic"/>
            <w:b/>
            <w:noProof/>
            <w:sz w:val="20"/>
            <w:lang w:val="en-GB" w:eastAsia="zh-CN"/>
          </w:rPr>
          <w:delText>cmp_</w:delText>
        </w:r>
        <w:r w:rsidRPr="007B3C65" w:rsidDel="00D32D5B">
          <w:rPr>
            <w:b/>
            <w:bCs/>
            <w:color w:val="000000"/>
            <w:sz w:val="20"/>
            <w:lang w:val="en-GB"/>
          </w:rPr>
          <w:delText>yaw_rotation</w:delText>
        </w:r>
        <w:r w:rsidRPr="007B3C65" w:rsidDel="00D32D5B">
          <w:rPr>
            <w:sz w:val="20"/>
            <w:lang w:val="en-GB"/>
          </w:rPr>
          <w:delText xml:space="preserve"> specifies the value of the yaw rotation angle, in units of </w:delText>
        </w:r>
        <w:r w:rsidRPr="007B3C65" w:rsidDel="00D32D5B">
          <w:rPr>
            <w:rFonts w:eastAsia="Malgun Gothic"/>
            <w:sz w:val="20"/>
            <w:lang w:val="en-GB" w:eastAsia="ko-KR"/>
          </w:rPr>
          <w:delText>2</w:delText>
        </w:r>
        <w:r w:rsidRPr="007B3C65" w:rsidDel="00D32D5B">
          <w:rPr>
            <w:rFonts w:eastAsia="Malgun Gothic"/>
            <w:sz w:val="20"/>
            <w:vertAlign w:val="superscript"/>
            <w:lang w:val="en-GB" w:eastAsia="ko-KR"/>
          </w:rPr>
          <w:delText>−16</w:delText>
        </w:r>
        <w:r w:rsidRPr="007B3C65" w:rsidDel="00D32D5B">
          <w:rPr>
            <w:rFonts w:eastAsia="Malgun Gothic"/>
            <w:sz w:val="20"/>
            <w:lang w:val="en-GB" w:eastAsia="ko-KR"/>
          </w:rPr>
          <w:delText xml:space="preserve"> </w:delText>
        </w:r>
        <w:r w:rsidRPr="007B3C65" w:rsidDel="00D32D5B">
          <w:rPr>
            <w:sz w:val="20"/>
            <w:lang w:val="en-GB"/>
          </w:rPr>
          <w:delText xml:space="preserve">degrees. The value of cmp_yaw_rotation shall be in the range of </w:delText>
        </w:r>
        <w:r w:rsidRPr="007B3C65" w:rsidDel="00D32D5B">
          <w:rPr>
            <w:rFonts w:eastAsia="Malgun Gothic"/>
            <w:sz w:val="20"/>
            <w:lang w:val="en-GB" w:eastAsia="ko-KR"/>
          </w:rPr>
          <w:delText>−</w:delText>
        </w:r>
        <w:r w:rsidRPr="007B3C65" w:rsidDel="00D32D5B">
          <w:rPr>
            <w:sz w:val="20"/>
            <w:lang w:val="en-GB"/>
          </w:rPr>
          <w:delText>180 * 2</w:delText>
        </w:r>
        <w:r w:rsidRPr="007B3C65" w:rsidDel="00D32D5B">
          <w:rPr>
            <w:sz w:val="20"/>
            <w:vertAlign w:val="superscript"/>
            <w:lang w:val="en-GB"/>
          </w:rPr>
          <w:delText>16</w:delText>
        </w:r>
        <w:r w:rsidRPr="007B3C65" w:rsidDel="00D32D5B">
          <w:rPr>
            <w:sz w:val="20"/>
            <w:lang w:val="en-GB"/>
          </w:rPr>
          <w:delText xml:space="preserve"> (i.e., </w:delText>
        </w:r>
        <w:r w:rsidRPr="007B3C65" w:rsidDel="00D32D5B">
          <w:rPr>
            <w:rFonts w:eastAsia="Malgun Gothic"/>
            <w:sz w:val="20"/>
            <w:lang w:val="en-GB" w:eastAsia="ko-KR"/>
          </w:rPr>
          <w:delText>−11796480)</w:delText>
        </w:r>
        <w:r w:rsidRPr="007B3C65" w:rsidDel="00D32D5B">
          <w:rPr>
            <w:sz w:val="20"/>
            <w:lang w:val="en-GB"/>
          </w:rPr>
          <w:delText xml:space="preserve"> to 180 * 2</w:delText>
        </w:r>
        <w:r w:rsidRPr="007B3C65" w:rsidDel="00D32D5B">
          <w:rPr>
            <w:sz w:val="20"/>
            <w:vertAlign w:val="superscript"/>
            <w:lang w:val="en-GB"/>
          </w:rPr>
          <w:delText>16</w:delText>
        </w:r>
        <w:r w:rsidRPr="007B3C65" w:rsidDel="00D32D5B">
          <w:rPr>
            <w:sz w:val="20"/>
            <w:lang w:val="en-GB"/>
          </w:rPr>
          <w:delText> </w:delText>
        </w:r>
        <w:r w:rsidRPr="007B3C65" w:rsidDel="00D32D5B">
          <w:rPr>
            <w:rFonts w:eastAsia="Malgun Gothic"/>
            <w:sz w:val="20"/>
            <w:lang w:val="en-GB" w:eastAsia="ko-KR"/>
          </w:rPr>
          <w:delText>−</w:delText>
        </w:r>
        <w:r w:rsidRPr="007B3C65" w:rsidDel="00D32D5B">
          <w:rPr>
            <w:sz w:val="20"/>
            <w:lang w:val="en-GB"/>
          </w:rPr>
          <w:delText> 1 (i.e., </w:delText>
        </w:r>
        <w:r w:rsidRPr="007B3C65" w:rsidDel="00D32D5B">
          <w:rPr>
            <w:rFonts w:eastAsia="Malgun Gothic"/>
            <w:sz w:val="20"/>
            <w:lang w:val="en-GB" w:eastAsia="ko-KR"/>
          </w:rPr>
          <w:delText>11796479), inclusive</w:delText>
        </w:r>
        <w:r w:rsidRPr="007B3C65" w:rsidDel="00D32D5B">
          <w:rPr>
            <w:sz w:val="20"/>
            <w:lang w:val="en-GB"/>
          </w:rPr>
          <w:delText>. When not present, the value of cmp_yaw_rotation</w:delText>
        </w:r>
        <w:r w:rsidRPr="007B3C65" w:rsidDel="00D32D5B">
          <w:rPr>
            <w:rFonts w:eastAsia="Malgun Gothic"/>
            <w:sz w:val="20"/>
            <w:lang w:val="en-GB" w:eastAsia="ko-KR"/>
          </w:rPr>
          <w:delText xml:space="preserve"> </w:delText>
        </w:r>
        <w:r w:rsidRPr="007B3C65" w:rsidDel="00D32D5B">
          <w:rPr>
            <w:sz w:val="20"/>
            <w:lang w:val="en-GB"/>
          </w:rPr>
          <w:delText>is inferred to be equal to 0.</w:delText>
        </w:r>
      </w:del>
    </w:p>
    <w:p w14:paraId="7D9698EA" w14:textId="0C997A50" w:rsidR="005A0188" w:rsidRPr="007B3C65" w:rsidDel="00D32D5B" w:rsidRDefault="005A0188" w:rsidP="005A0188">
      <w:pPr>
        <w:jc w:val="both"/>
        <w:rPr>
          <w:del w:id="1586" w:author="Ye-Kui Wang" w:date="2017-10-19T13:49:00Z"/>
          <w:sz w:val="20"/>
          <w:lang w:val="en-GB"/>
        </w:rPr>
      </w:pPr>
      <w:del w:id="1587" w:author="Ye-Kui Wang" w:date="2017-10-19T13:49:00Z">
        <w:r w:rsidRPr="007B3C65" w:rsidDel="00D32D5B">
          <w:rPr>
            <w:rFonts w:eastAsia="Malgun Gothic"/>
            <w:b/>
            <w:noProof/>
            <w:sz w:val="20"/>
            <w:lang w:val="en-GB" w:eastAsia="zh-CN"/>
          </w:rPr>
          <w:delText>cmp_</w:delText>
        </w:r>
        <w:r w:rsidRPr="007B3C65" w:rsidDel="00D32D5B">
          <w:rPr>
            <w:b/>
            <w:bCs/>
            <w:color w:val="000000"/>
            <w:sz w:val="20"/>
            <w:lang w:val="en-GB"/>
          </w:rPr>
          <w:delText>pitch_rotation</w:delText>
        </w:r>
        <w:r w:rsidRPr="007B3C65" w:rsidDel="00D32D5B">
          <w:rPr>
            <w:sz w:val="20"/>
            <w:lang w:val="en-GB"/>
          </w:rPr>
          <w:delText xml:space="preserve"> specifies the value of the pitch rotation angle, in units of 2</w:delText>
        </w:r>
        <w:r w:rsidRPr="007B3C65" w:rsidDel="00D32D5B">
          <w:rPr>
            <w:sz w:val="20"/>
            <w:vertAlign w:val="superscript"/>
            <w:lang w:val="en-GB"/>
          </w:rPr>
          <w:delText>−16</w:delText>
        </w:r>
        <w:r w:rsidRPr="007B3C65" w:rsidDel="00D32D5B">
          <w:rPr>
            <w:sz w:val="20"/>
            <w:lang w:val="en-GB"/>
          </w:rPr>
          <w:delText xml:space="preserve"> degrees. The value of cmp_pitch_rotation shall be in the range of </w:delText>
        </w:r>
        <w:r w:rsidRPr="007B3C65" w:rsidDel="00D32D5B">
          <w:rPr>
            <w:rFonts w:eastAsia="Malgun Gothic"/>
            <w:sz w:val="20"/>
            <w:lang w:val="en-GB" w:eastAsia="ko-KR"/>
          </w:rPr>
          <w:delText>−</w:delText>
        </w:r>
        <w:r w:rsidRPr="007B3C65" w:rsidDel="00D32D5B">
          <w:rPr>
            <w:sz w:val="20"/>
            <w:lang w:val="en-GB"/>
          </w:rPr>
          <w:delText>90 * 2</w:delText>
        </w:r>
        <w:r w:rsidRPr="007B3C65" w:rsidDel="00D32D5B">
          <w:rPr>
            <w:sz w:val="20"/>
            <w:vertAlign w:val="superscript"/>
            <w:lang w:val="en-GB"/>
          </w:rPr>
          <w:delText>16</w:delText>
        </w:r>
        <w:r w:rsidRPr="007B3C65" w:rsidDel="00D32D5B">
          <w:rPr>
            <w:sz w:val="20"/>
            <w:lang w:val="en-GB"/>
          </w:rPr>
          <w:delText xml:space="preserve"> (i.e., </w:delText>
        </w:r>
        <w:r w:rsidRPr="007B3C65" w:rsidDel="00D32D5B">
          <w:rPr>
            <w:rFonts w:eastAsia="Malgun Gothic"/>
            <w:sz w:val="20"/>
            <w:lang w:val="en-GB" w:eastAsia="ko-KR"/>
          </w:rPr>
          <w:delText xml:space="preserve">−5898240) to </w:delText>
        </w:r>
        <w:r w:rsidRPr="007B3C65" w:rsidDel="00D32D5B">
          <w:rPr>
            <w:sz w:val="20"/>
            <w:lang w:val="en-GB"/>
          </w:rPr>
          <w:delText>90 * 2</w:delText>
        </w:r>
        <w:r w:rsidRPr="007B3C65" w:rsidDel="00D32D5B">
          <w:rPr>
            <w:sz w:val="20"/>
            <w:vertAlign w:val="superscript"/>
            <w:lang w:val="en-GB"/>
          </w:rPr>
          <w:delText>16</w:delText>
        </w:r>
        <w:r w:rsidRPr="007B3C65" w:rsidDel="00D32D5B">
          <w:rPr>
            <w:sz w:val="20"/>
            <w:lang w:val="en-GB"/>
          </w:rPr>
          <w:delText xml:space="preserve"> (i.e., </w:delText>
        </w:r>
        <w:r w:rsidRPr="007B3C65" w:rsidDel="00D32D5B">
          <w:rPr>
            <w:rFonts w:eastAsia="Malgun Gothic"/>
            <w:sz w:val="20"/>
            <w:lang w:val="en-GB" w:eastAsia="ko-KR"/>
          </w:rPr>
          <w:delText>5898240), inclusive</w:delText>
        </w:r>
        <w:r w:rsidRPr="007B3C65" w:rsidDel="00D32D5B">
          <w:rPr>
            <w:sz w:val="20"/>
            <w:lang w:val="en-GB"/>
          </w:rPr>
          <w:delText>. When not present, the value of cmp_pitch_rotation is inferred to be equal to 0.</w:delText>
        </w:r>
      </w:del>
    </w:p>
    <w:p w14:paraId="6A3195E3" w14:textId="28EFFB4F" w:rsidR="007E298C" w:rsidRPr="004C0079" w:rsidRDefault="005A0188" w:rsidP="007E298C">
      <w:pPr>
        <w:pStyle w:val="3N2"/>
        <w:keepNext/>
        <w:ind w:left="6"/>
        <w:rPr>
          <w:ins w:id="1588" w:author="Ye-Kui Wang" w:date="2017-10-19T04:37:00Z"/>
          <w:b/>
        </w:rPr>
      </w:pPr>
      <w:del w:id="1589" w:author="Ye-Kui Wang" w:date="2017-10-19T13:49:00Z">
        <w:r w:rsidRPr="007B3C65" w:rsidDel="00D32D5B">
          <w:rPr>
            <w:rFonts w:eastAsia="Malgun Gothic"/>
            <w:b/>
            <w:noProof/>
            <w:lang w:eastAsia="zh-CN"/>
          </w:rPr>
          <w:delText>cmp_</w:delText>
        </w:r>
        <w:r w:rsidRPr="007B3C65" w:rsidDel="00D32D5B">
          <w:rPr>
            <w:b/>
            <w:bCs/>
            <w:color w:val="000000"/>
          </w:rPr>
          <w:delText>roll_rotation</w:delText>
        </w:r>
        <w:r w:rsidRPr="007B3C65" w:rsidDel="00D32D5B">
          <w:delText xml:space="preserve"> specifies the value of the roll rotation angle, in units of 2</w:delText>
        </w:r>
        <w:r w:rsidRPr="007B3C65" w:rsidDel="00D32D5B">
          <w:rPr>
            <w:vertAlign w:val="superscript"/>
          </w:rPr>
          <w:delText>−16</w:delText>
        </w:r>
        <w:r w:rsidRPr="007B3C65" w:rsidDel="00D32D5B">
          <w:delText xml:space="preserve"> degrees. The value of cmp_roll_rotation shall be in the range of </w:delText>
        </w:r>
        <w:r w:rsidRPr="007B3C65" w:rsidDel="00D32D5B">
          <w:rPr>
            <w:rFonts w:eastAsia="Malgun Gothic"/>
          </w:rPr>
          <w:delText>−</w:delText>
        </w:r>
        <w:r w:rsidRPr="007B3C65" w:rsidDel="00D32D5B">
          <w:delText>180 * 2</w:delText>
        </w:r>
        <w:r w:rsidRPr="007B3C65" w:rsidDel="00D32D5B">
          <w:rPr>
            <w:vertAlign w:val="superscript"/>
          </w:rPr>
          <w:delText>16</w:delText>
        </w:r>
        <w:r w:rsidRPr="007B3C65" w:rsidDel="00D32D5B">
          <w:delText xml:space="preserve"> (i.e., </w:delText>
        </w:r>
        <w:r w:rsidRPr="007B3C65" w:rsidDel="00D32D5B">
          <w:rPr>
            <w:rFonts w:eastAsia="Malgun Gothic"/>
          </w:rPr>
          <w:delText>−11796480)</w:delText>
        </w:r>
        <w:r w:rsidRPr="007B3C65" w:rsidDel="00D32D5B">
          <w:delText xml:space="preserve"> to 180 * 2</w:delText>
        </w:r>
        <w:r w:rsidRPr="007B3C65" w:rsidDel="00D32D5B">
          <w:rPr>
            <w:vertAlign w:val="superscript"/>
          </w:rPr>
          <w:delText>16</w:delText>
        </w:r>
        <w:r w:rsidRPr="007B3C65" w:rsidDel="00D32D5B">
          <w:delText> − 1 (i.e., </w:delText>
        </w:r>
        <w:r w:rsidRPr="007B3C65" w:rsidDel="00D32D5B">
          <w:rPr>
            <w:rFonts w:eastAsia="Malgun Gothic"/>
          </w:rPr>
          <w:delText>11796479), inclusive</w:delText>
        </w:r>
        <w:r w:rsidRPr="007B3C65" w:rsidDel="00D32D5B">
          <w:delText>. When not present, the value of cmp_roll_rotation is inferred to be equal to 0.</w:delText>
        </w:r>
      </w:del>
      <w:ins w:id="1590" w:author="Ye-Kui Wang" w:date="2017-10-19T04:37:00Z">
        <w:r w:rsidR="007E298C" w:rsidRPr="004C0079">
          <w:rPr>
            <w:b/>
          </w:rPr>
          <w:t>D.</w:t>
        </w:r>
        <w:r w:rsidR="007E298C">
          <w:rPr>
            <w:b/>
          </w:rPr>
          <w:t>3</w:t>
        </w:r>
        <w:r w:rsidR="007E298C" w:rsidRPr="004C0079">
          <w:rPr>
            <w:b/>
          </w:rPr>
          <w:t>.41.</w:t>
        </w:r>
        <w:r w:rsidR="007E298C">
          <w:rPr>
            <w:b/>
          </w:rPr>
          <w:t>3</w:t>
        </w:r>
        <w:r w:rsidR="007E298C" w:rsidRPr="004C0079">
          <w:rPr>
            <w:b/>
          </w:rPr>
          <w:tab/>
        </w:r>
        <w:r w:rsidR="007E298C">
          <w:rPr>
            <w:b/>
          </w:rPr>
          <w:t xml:space="preserve">Sphere rotation </w:t>
        </w:r>
        <w:r w:rsidR="007E298C" w:rsidRPr="004C0079">
          <w:rPr>
            <w:b/>
          </w:rPr>
          <w:t>SEI message s</w:t>
        </w:r>
        <w:r w:rsidR="007E298C">
          <w:rPr>
            <w:b/>
          </w:rPr>
          <w:t>emantics</w:t>
        </w:r>
      </w:ins>
    </w:p>
    <w:p w14:paraId="08B98FF8" w14:textId="77777777" w:rsidR="007E298C" w:rsidRDefault="007E298C" w:rsidP="007E298C">
      <w:pPr>
        <w:jc w:val="both"/>
        <w:rPr>
          <w:ins w:id="1591" w:author="Ye-Kui Wang" w:date="2017-10-19T04:38:00Z"/>
          <w:rFonts w:eastAsia="Malgun Gothic"/>
          <w:sz w:val="20"/>
          <w:lang w:eastAsia="ko-KR"/>
        </w:rPr>
      </w:pPr>
      <w:ins w:id="1592" w:author="Ye-Kui Wang" w:date="2017-10-19T04:38:00Z">
        <w:r>
          <w:rPr>
            <w:bCs/>
            <w:noProof/>
            <w:sz w:val="20"/>
          </w:rPr>
          <w:t xml:space="preserve">The sphere rotation SEI message </w:t>
        </w:r>
        <w:r w:rsidRPr="00743DC4">
          <w:rPr>
            <w:bCs/>
            <w:noProof/>
            <w:sz w:val="20"/>
          </w:rPr>
          <w:t xml:space="preserve">provides information </w:t>
        </w:r>
        <w:r>
          <w:rPr>
            <w:bCs/>
            <w:noProof/>
            <w:sz w:val="20"/>
          </w:rPr>
          <w:t xml:space="preserve">on rotation angles </w:t>
        </w:r>
        <w:r>
          <w:rPr>
            <w:rFonts w:eastAsia="Malgun Gothic"/>
            <w:sz w:val="20"/>
            <w:lang w:eastAsia="ko-KR"/>
          </w:rPr>
          <w:t xml:space="preserve">yaw </w:t>
        </w:r>
        <w:r w:rsidRPr="00B92C82">
          <w:rPr>
            <w:rFonts w:eastAsia="Malgun Gothic"/>
            <w:sz w:val="20"/>
            <w:lang w:eastAsia="ko-KR"/>
          </w:rPr>
          <w:t>(</w:t>
        </w:r>
        <w:r>
          <w:rPr>
            <w:rFonts w:eastAsia="Malgun Gothic"/>
            <w:sz w:val="20"/>
            <w:lang w:eastAsia="ko-KR"/>
          </w:rPr>
          <w:t>α), pitch (β</w:t>
        </w:r>
        <w:r w:rsidRPr="00B92C82">
          <w:rPr>
            <w:rFonts w:eastAsia="Malgun Gothic"/>
            <w:sz w:val="20"/>
            <w:lang w:eastAsia="ko-KR"/>
          </w:rPr>
          <w:t>)</w:t>
        </w:r>
        <w:r>
          <w:rPr>
            <w:rFonts w:eastAsia="Malgun Gothic"/>
            <w:sz w:val="20"/>
            <w:lang w:eastAsia="ko-KR"/>
          </w:rPr>
          <w:t>, and roll (γ) that are used for conversion between the global coordinate axes and the local coordinate axes.</w:t>
        </w:r>
      </w:ins>
    </w:p>
    <w:p w14:paraId="51D4E45A" w14:textId="77777777" w:rsidR="007E298C" w:rsidRPr="00FD5B8E" w:rsidRDefault="007E298C" w:rsidP="007E298C">
      <w:pPr>
        <w:jc w:val="both"/>
        <w:rPr>
          <w:ins w:id="1593" w:author="Ye-Kui Wang" w:date="2017-10-19T04:38:00Z"/>
          <w:rFonts w:eastAsia="Malgun Gothic"/>
          <w:sz w:val="20"/>
          <w:lang w:eastAsia="ko-KR"/>
        </w:rPr>
      </w:pPr>
      <w:ins w:id="1594" w:author="Ye-Kui Wang" w:date="2017-10-19T04:38:00Z">
        <w:r>
          <w:rPr>
            <w:rFonts w:eastAsia="Malgun Gothic"/>
            <w:sz w:val="20"/>
            <w:lang w:eastAsia="ko-KR"/>
          </w:rPr>
          <w:t>Relative to an (x, y, z) Cartesian coordinate system, y</w:t>
        </w:r>
        <w:r w:rsidRPr="00FF3668">
          <w:rPr>
            <w:rFonts w:eastAsia="Malgun Gothic"/>
            <w:sz w:val="20"/>
            <w:lang w:eastAsia="ko-KR"/>
          </w:rPr>
          <w:t xml:space="preserve">aw </w:t>
        </w:r>
        <w:r>
          <w:rPr>
            <w:rFonts w:eastAsia="Malgun Gothic"/>
            <w:sz w:val="20"/>
            <w:lang w:eastAsia="ko-KR"/>
          </w:rPr>
          <w:t xml:space="preserve">expresses a </w:t>
        </w:r>
        <w:r w:rsidRPr="00FF3668">
          <w:rPr>
            <w:rFonts w:eastAsia="Malgun Gothic"/>
            <w:sz w:val="20"/>
            <w:lang w:eastAsia="ko-KR"/>
          </w:rPr>
          <w:t>rotat</w:t>
        </w:r>
        <w:r>
          <w:rPr>
            <w:rFonts w:eastAsia="Malgun Gothic"/>
            <w:sz w:val="20"/>
            <w:lang w:eastAsia="ko-KR"/>
          </w:rPr>
          <w:t>ion</w:t>
        </w:r>
        <w:r w:rsidRPr="00FF3668">
          <w:rPr>
            <w:rFonts w:eastAsia="Malgun Gothic"/>
            <w:sz w:val="20"/>
            <w:lang w:eastAsia="ko-KR"/>
          </w:rPr>
          <w:t xml:space="preserve"> aro</w:t>
        </w:r>
        <w:r>
          <w:rPr>
            <w:rFonts w:eastAsia="Malgun Gothic"/>
            <w:sz w:val="20"/>
            <w:lang w:eastAsia="ko-KR"/>
          </w:rPr>
          <w:t>und the z (vertical, up) axis, p</w:t>
        </w:r>
        <w:r w:rsidRPr="00FF3668">
          <w:rPr>
            <w:rFonts w:eastAsia="Malgun Gothic"/>
            <w:sz w:val="20"/>
            <w:lang w:eastAsia="ko-KR"/>
          </w:rPr>
          <w:t xml:space="preserve">itch </w:t>
        </w:r>
        <w:r>
          <w:rPr>
            <w:rFonts w:eastAsia="Malgun Gothic"/>
            <w:sz w:val="20"/>
            <w:lang w:eastAsia="ko-KR"/>
          </w:rPr>
          <w:t xml:space="preserve">rotates </w:t>
        </w:r>
        <w:r w:rsidRPr="00FF3668">
          <w:rPr>
            <w:rFonts w:eastAsia="Malgun Gothic"/>
            <w:sz w:val="20"/>
            <w:lang w:eastAsia="ko-KR"/>
          </w:rPr>
          <w:t xml:space="preserve">around the </w:t>
        </w:r>
        <w:r>
          <w:rPr>
            <w:rFonts w:eastAsia="Malgun Gothic"/>
            <w:sz w:val="20"/>
            <w:lang w:eastAsia="ko-KR"/>
          </w:rPr>
          <w:t>y</w:t>
        </w:r>
        <w:r w:rsidRPr="00FF3668">
          <w:rPr>
            <w:rFonts w:eastAsia="Malgun Gothic"/>
            <w:sz w:val="20"/>
            <w:lang w:eastAsia="ko-KR"/>
          </w:rPr>
          <w:t xml:space="preserve"> (lateral, side-to-side) axis, </w:t>
        </w:r>
        <w:r>
          <w:rPr>
            <w:rFonts w:eastAsia="Malgun Gothic"/>
            <w:sz w:val="20"/>
            <w:lang w:eastAsia="ko-KR"/>
          </w:rPr>
          <w:t>and r</w:t>
        </w:r>
        <w:r w:rsidRPr="00FF3668">
          <w:rPr>
            <w:rFonts w:eastAsia="Malgun Gothic"/>
            <w:sz w:val="20"/>
            <w:lang w:eastAsia="ko-KR"/>
          </w:rPr>
          <w:t xml:space="preserve">oll </w:t>
        </w:r>
        <w:r>
          <w:rPr>
            <w:rFonts w:eastAsia="Malgun Gothic"/>
            <w:sz w:val="20"/>
            <w:lang w:eastAsia="ko-KR"/>
          </w:rPr>
          <w:t xml:space="preserve">rotates </w:t>
        </w:r>
        <w:r w:rsidRPr="00FF3668">
          <w:rPr>
            <w:rFonts w:eastAsia="Malgun Gothic"/>
            <w:sz w:val="20"/>
            <w:lang w:eastAsia="ko-KR"/>
          </w:rPr>
          <w:t xml:space="preserve">around the </w:t>
        </w:r>
        <w:r>
          <w:rPr>
            <w:rFonts w:eastAsia="Malgun Gothic"/>
            <w:sz w:val="20"/>
            <w:lang w:eastAsia="ko-KR"/>
          </w:rPr>
          <w:t>x</w:t>
        </w:r>
        <w:r w:rsidRPr="00FF3668">
          <w:rPr>
            <w:rFonts w:eastAsia="Malgun Gothic"/>
            <w:sz w:val="20"/>
            <w:lang w:eastAsia="ko-KR"/>
          </w:rPr>
          <w:t xml:space="preserve"> (back-to-front) axis.</w:t>
        </w:r>
        <w:r>
          <w:rPr>
            <w:rFonts w:eastAsia="Malgun Gothic"/>
            <w:sz w:val="20"/>
            <w:lang w:eastAsia="ko-KR"/>
          </w:rPr>
          <w:t xml:space="preserve"> </w:t>
        </w:r>
        <w:r w:rsidRPr="00FF3668">
          <w:rPr>
            <w:rFonts w:eastAsia="Malgun Gothic"/>
            <w:sz w:val="20"/>
            <w:lang w:eastAsia="ko-KR"/>
          </w:rPr>
          <w:t xml:space="preserve">Rotations are extrinsic, i.e., around </w:t>
        </w:r>
        <w:r>
          <w:rPr>
            <w:rFonts w:eastAsia="Malgun Gothic"/>
            <w:sz w:val="20"/>
            <w:lang w:eastAsia="ko-KR"/>
          </w:rPr>
          <w:t>x</w:t>
        </w:r>
        <w:r w:rsidRPr="00FF3668">
          <w:rPr>
            <w:rFonts w:eastAsia="Malgun Gothic"/>
            <w:sz w:val="20"/>
            <w:lang w:eastAsia="ko-KR"/>
          </w:rPr>
          <w:t xml:space="preserve">, </w:t>
        </w:r>
        <w:r>
          <w:rPr>
            <w:rFonts w:eastAsia="Malgun Gothic"/>
            <w:sz w:val="20"/>
            <w:lang w:eastAsia="ko-KR"/>
          </w:rPr>
          <w:t>y</w:t>
        </w:r>
        <w:r w:rsidRPr="00FF3668">
          <w:rPr>
            <w:rFonts w:eastAsia="Malgun Gothic"/>
            <w:sz w:val="20"/>
            <w:lang w:eastAsia="ko-KR"/>
          </w:rPr>
          <w:t xml:space="preserve">, and </w:t>
        </w:r>
        <w:r>
          <w:rPr>
            <w:rFonts w:eastAsia="Malgun Gothic"/>
            <w:sz w:val="20"/>
            <w:lang w:eastAsia="ko-KR"/>
          </w:rPr>
          <w:t>z</w:t>
        </w:r>
        <w:r w:rsidRPr="00FF3668">
          <w:rPr>
            <w:rFonts w:eastAsia="Malgun Gothic"/>
            <w:sz w:val="20"/>
            <w:lang w:eastAsia="ko-KR"/>
          </w:rPr>
          <w:t xml:space="preserve"> fixed reference axes. The angles increase clockwise when looking </w:t>
        </w:r>
        <w:r w:rsidRPr="00CE44EF">
          <w:rPr>
            <w:rFonts w:eastAsia="Malgun Gothic"/>
            <w:sz w:val="20"/>
            <w:lang w:eastAsia="ko-KR"/>
          </w:rPr>
          <w:t>from the origin towards the positive end of an axis</w:t>
        </w:r>
        <w:r w:rsidRPr="00FF3668">
          <w:rPr>
            <w:rFonts w:eastAsia="Malgun Gothic"/>
            <w:sz w:val="20"/>
            <w:lang w:eastAsia="ko-KR"/>
          </w:rPr>
          <w:t>.</w:t>
        </w:r>
      </w:ins>
    </w:p>
    <w:p w14:paraId="6F492091" w14:textId="77777777" w:rsidR="007E298C" w:rsidRPr="00A44B62" w:rsidRDefault="007E298C" w:rsidP="007E298C">
      <w:pPr>
        <w:jc w:val="both"/>
        <w:rPr>
          <w:ins w:id="1595" w:author="Ye-Kui Wang" w:date="2017-10-19T04:38:00Z"/>
          <w:noProof/>
          <w:sz w:val="20"/>
        </w:rPr>
      </w:pPr>
      <w:ins w:id="1596" w:author="Ye-Kui Wang" w:date="2017-10-19T04:38:00Z">
        <w:r>
          <w:rPr>
            <w:b/>
            <w:noProof/>
            <w:sz w:val="20"/>
          </w:rPr>
          <w:t>sphere_rotation</w:t>
        </w:r>
        <w:r w:rsidRPr="00A44B62">
          <w:rPr>
            <w:b/>
            <w:noProof/>
            <w:sz w:val="20"/>
          </w:rPr>
          <w:t>_cancel_flag</w:t>
        </w:r>
        <w:r w:rsidRPr="00A44B62">
          <w:rPr>
            <w:noProof/>
            <w:sz w:val="20"/>
          </w:rPr>
          <w:t xml:space="preserve"> equal to 1 indicates that the SEI message cancels the persistence of any previous </w:t>
        </w:r>
        <w:r>
          <w:rPr>
            <w:noProof/>
            <w:sz w:val="20"/>
          </w:rPr>
          <w:t xml:space="preserve">sphere rotation </w:t>
        </w:r>
        <w:r w:rsidRPr="00A44B62">
          <w:rPr>
            <w:noProof/>
            <w:sz w:val="20"/>
          </w:rPr>
          <w:t xml:space="preserve">SEI message in output order. </w:t>
        </w:r>
        <w:r w:rsidRPr="000A3B66">
          <w:rPr>
            <w:noProof/>
            <w:sz w:val="20"/>
          </w:rPr>
          <w:t>sphere_</w:t>
        </w:r>
        <w:r>
          <w:rPr>
            <w:noProof/>
            <w:sz w:val="20"/>
          </w:rPr>
          <w:t>rotation_</w:t>
        </w:r>
        <w:r w:rsidRPr="00A44B62">
          <w:rPr>
            <w:noProof/>
            <w:sz w:val="20"/>
          </w:rPr>
          <w:t>cancel</w:t>
        </w:r>
        <w:r>
          <w:rPr>
            <w:noProof/>
            <w:sz w:val="20"/>
          </w:rPr>
          <w:t>_</w:t>
        </w:r>
        <w:r w:rsidRPr="00A44B62">
          <w:rPr>
            <w:noProof/>
            <w:sz w:val="20"/>
          </w:rPr>
          <w:t xml:space="preserve">flag equal to 0 indicates that </w:t>
        </w:r>
        <w:r>
          <w:rPr>
            <w:noProof/>
            <w:sz w:val="20"/>
          </w:rPr>
          <w:t xml:space="preserve">sphere rotation </w:t>
        </w:r>
        <w:r w:rsidRPr="00A44B62">
          <w:rPr>
            <w:noProof/>
            <w:sz w:val="20"/>
          </w:rPr>
          <w:t>information follows.</w:t>
        </w:r>
      </w:ins>
    </w:p>
    <w:p w14:paraId="63734CA4" w14:textId="77777777" w:rsidR="007E298C" w:rsidRPr="00A44B62" w:rsidRDefault="007E298C" w:rsidP="007E298C">
      <w:pPr>
        <w:jc w:val="both"/>
        <w:rPr>
          <w:ins w:id="1597" w:author="Ye-Kui Wang" w:date="2017-10-19T04:38:00Z"/>
          <w:noProof/>
          <w:sz w:val="20"/>
        </w:rPr>
      </w:pPr>
      <w:bookmarkStart w:id="1598" w:name="_Hlk494120860"/>
      <w:ins w:id="1599" w:author="Ye-Kui Wang" w:date="2017-10-19T04:38:00Z">
        <w:r>
          <w:rPr>
            <w:b/>
            <w:noProof/>
            <w:sz w:val="20"/>
          </w:rPr>
          <w:t>sphere_</w:t>
        </w:r>
        <w:r w:rsidRPr="00B34E18">
          <w:rPr>
            <w:b/>
            <w:noProof/>
            <w:sz w:val="20"/>
          </w:rPr>
          <w:t>rotation</w:t>
        </w:r>
        <w:bookmarkEnd w:id="1598"/>
        <w:r w:rsidRPr="00A44B62">
          <w:rPr>
            <w:b/>
            <w:noProof/>
            <w:sz w:val="20"/>
          </w:rPr>
          <w:t>_persistence_flag</w:t>
        </w:r>
        <w:r w:rsidRPr="00A44B62">
          <w:rPr>
            <w:noProof/>
            <w:sz w:val="20"/>
          </w:rPr>
          <w:t xml:space="preserve"> specifies the persistence of the </w:t>
        </w:r>
        <w:r w:rsidRPr="00337B8A">
          <w:rPr>
            <w:noProof/>
            <w:sz w:val="20"/>
          </w:rPr>
          <w:t>sphere</w:t>
        </w:r>
        <w:r>
          <w:rPr>
            <w:noProof/>
            <w:sz w:val="20"/>
          </w:rPr>
          <w:t xml:space="preserve"> rotation </w:t>
        </w:r>
        <w:r w:rsidRPr="00A44B62">
          <w:rPr>
            <w:noProof/>
            <w:sz w:val="20"/>
          </w:rPr>
          <w:t>SEI message for the current layer.</w:t>
        </w:r>
      </w:ins>
    </w:p>
    <w:p w14:paraId="5950140E" w14:textId="77777777" w:rsidR="007E298C" w:rsidRPr="00A44B62" w:rsidRDefault="007E298C" w:rsidP="007E298C">
      <w:pPr>
        <w:jc w:val="both"/>
        <w:rPr>
          <w:ins w:id="1600" w:author="Ye-Kui Wang" w:date="2017-10-19T04:38:00Z"/>
          <w:noProof/>
          <w:sz w:val="20"/>
        </w:rPr>
      </w:pPr>
      <w:ins w:id="1601" w:author="Ye-Kui Wang" w:date="2017-10-19T04:38:00Z">
        <w:r w:rsidRPr="00337B8A">
          <w:rPr>
            <w:noProof/>
            <w:sz w:val="20"/>
          </w:rPr>
          <w:t>sphere_</w:t>
        </w:r>
        <w:r>
          <w:rPr>
            <w:noProof/>
            <w:sz w:val="20"/>
          </w:rPr>
          <w:t>rotation</w:t>
        </w:r>
        <w:r w:rsidRPr="00A44B62">
          <w:rPr>
            <w:noProof/>
            <w:sz w:val="20"/>
          </w:rPr>
          <w:t xml:space="preserve">_persistence_flag equal to 0 specifies that the </w:t>
        </w:r>
        <w:r w:rsidRPr="00D753D3">
          <w:rPr>
            <w:noProof/>
            <w:sz w:val="20"/>
          </w:rPr>
          <w:t>sphere</w:t>
        </w:r>
        <w:r>
          <w:rPr>
            <w:noProof/>
            <w:sz w:val="20"/>
          </w:rPr>
          <w:t xml:space="preserve"> rotation </w:t>
        </w:r>
        <w:r w:rsidRPr="00A44B62">
          <w:rPr>
            <w:noProof/>
            <w:sz w:val="20"/>
          </w:rPr>
          <w:t>SEI message applies to the current decoded picture only.</w:t>
        </w:r>
      </w:ins>
    </w:p>
    <w:p w14:paraId="701E4D2D" w14:textId="77777777" w:rsidR="007E298C" w:rsidRPr="00A44B62" w:rsidRDefault="007E298C" w:rsidP="007E298C">
      <w:pPr>
        <w:keepNext/>
        <w:jc w:val="both"/>
        <w:rPr>
          <w:ins w:id="1602" w:author="Ye-Kui Wang" w:date="2017-10-19T04:38:00Z"/>
          <w:noProof/>
          <w:sz w:val="20"/>
        </w:rPr>
      </w:pPr>
      <w:ins w:id="1603" w:author="Ye-Kui Wang" w:date="2017-10-19T04:38:00Z">
        <w:r w:rsidRPr="00A44B62">
          <w:rPr>
            <w:noProof/>
            <w:sz w:val="20"/>
          </w:rPr>
          <w:t xml:space="preserve">Let picA be the current picture. </w:t>
        </w:r>
        <w:r w:rsidRPr="00337B8A">
          <w:rPr>
            <w:noProof/>
            <w:sz w:val="20"/>
          </w:rPr>
          <w:t>sphere_</w:t>
        </w:r>
        <w:r>
          <w:rPr>
            <w:noProof/>
            <w:sz w:val="20"/>
          </w:rPr>
          <w:t>rotation</w:t>
        </w:r>
        <w:r w:rsidRPr="00A44B62">
          <w:rPr>
            <w:noProof/>
            <w:sz w:val="20"/>
          </w:rPr>
          <w:t xml:space="preserve">_persistence_flag equal to 1 specifies that the </w:t>
        </w:r>
        <w:r w:rsidRPr="00337B8A">
          <w:rPr>
            <w:noProof/>
            <w:sz w:val="20"/>
          </w:rPr>
          <w:t>sphere</w:t>
        </w:r>
        <w:r>
          <w:rPr>
            <w:noProof/>
            <w:sz w:val="20"/>
          </w:rPr>
          <w:t xml:space="preserve"> rotation </w:t>
        </w:r>
        <w:r w:rsidRPr="00A44B62">
          <w:rPr>
            <w:noProof/>
            <w:sz w:val="20"/>
          </w:rPr>
          <w:t>SEI message persists for the current layer in output order until one or more of the following conditions are true:</w:t>
        </w:r>
      </w:ins>
    </w:p>
    <w:p w14:paraId="5583AD5C" w14:textId="77777777" w:rsidR="007E298C" w:rsidRPr="00A44B62" w:rsidRDefault="007E298C" w:rsidP="007E298C">
      <w:pPr>
        <w:pStyle w:val="enumlev1"/>
        <w:spacing w:before="136"/>
        <w:ind w:left="397"/>
        <w:rPr>
          <w:ins w:id="1604" w:author="Ye-Kui Wang" w:date="2017-10-19T04:38:00Z"/>
          <w:noProof/>
          <w:lang w:val="en-CA"/>
        </w:rPr>
      </w:pPr>
      <w:ins w:id="1605" w:author="Ye-Kui Wang" w:date="2017-10-19T04:38:00Z">
        <w:r w:rsidRPr="00A44B62">
          <w:rPr>
            <w:noProof/>
            <w:lang w:val="en-CA"/>
          </w:rPr>
          <w:t>–</w:t>
        </w:r>
        <w:r w:rsidRPr="00A44B62">
          <w:rPr>
            <w:noProof/>
            <w:lang w:val="en-CA"/>
          </w:rPr>
          <w:tab/>
          <w:t>A new CLVS of the current layer begins.</w:t>
        </w:r>
      </w:ins>
    </w:p>
    <w:p w14:paraId="379E7F8F" w14:textId="77777777" w:rsidR="007E298C" w:rsidRPr="00A44B62" w:rsidRDefault="007E298C" w:rsidP="007E298C">
      <w:pPr>
        <w:pStyle w:val="enumlev1"/>
        <w:spacing w:before="136"/>
        <w:ind w:left="397"/>
        <w:rPr>
          <w:ins w:id="1606" w:author="Ye-Kui Wang" w:date="2017-10-19T04:38:00Z"/>
          <w:noProof/>
          <w:lang w:val="en-CA"/>
        </w:rPr>
      </w:pPr>
      <w:ins w:id="1607" w:author="Ye-Kui Wang" w:date="2017-10-19T04:38:00Z">
        <w:r w:rsidRPr="00A44B62">
          <w:rPr>
            <w:noProof/>
            <w:lang w:val="en-CA"/>
          </w:rPr>
          <w:t>–</w:t>
        </w:r>
        <w:r w:rsidRPr="00A44B62">
          <w:rPr>
            <w:noProof/>
            <w:lang w:val="en-CA"/>
          </w:rPr>
          <w:tab/>
          <w:t>The bitstream ends.</w:t>
        </w:r>
      </w:ins>
    </w:p>
    <w:p w14:paraId="56906252" w14:textId="77777777" w:rsidR="007E298C" w:rsidRPr="00A44B62" w:rsidRDefault="007E298C" w:rsidP="007E298C">
      <w:pPr>
        <w:pStyle w:val="enumlev1"/>
        <w:spacing w:before="136"/>
        <w:ind w:left="397"/>
        <w:rPr>
          <w:ins w:id="1608" w:author="Ye-Kui Wang" w:date="2017-10-19T04:38:00Z"/>
          <w:noProof/>
          <w:lang w:val="en-CA"/>
        </w:rPr>
      </w:pPr>
      <w:ins w:id="1609" w:author="Ye-Kui Wang" w:date="2017-10-19T04:38:00Z">
        <w:r w:rsidRPr="00A44B62">
          <w:rPr>
            <w:noProof/>
            <w:lang w:val="en-CA"/>
          </w:rPr>
          <w:t>–</w:t>
        </w:r>
        <w:r w:rsidRPr="00A44B62">
          <w:rPr>
            <w:noProof/>
            <w:lang w:val="en-CA"/>
          </w:rPr>
          <w:tab/>
          <w:t xml:space="preserve">A picture picB in the current layer in an access unit containing a </w:t>
        </w:r>
        <w:r w:rsidRPr="00337B8A">
          <w:rPr>
            <w:noProof/>
          </w:rPr>
          <w:t>sphere</w:t>
        </w:r>
        <w:r>
          <w:rPr>
            <w:noProof/>
          </w:rPr>
          <w:t xml:space="preserve"> rotation </w:t>
        </w:r>
        <w:r w:rsidRPr="00A44B62">
          <w:rPr>
            <w:noProof/>
            <w:lang w:val="en-CA"/>
          </w:rPr>
          <w:t xml:space="preserve">SEI message that is applicable to the current layer is output </w:t>
        </w:r>
        <w:r w:rsidRPr="00A44B62">
          <w:rPr>
            <w:lang w:val="en-CA"/>
          </w:rPr>
          <w:t xml:space="preserve">for which </w:t>
        </w:r>
        <w:proofErr w:type="gramStart"/>
        <w:r w:rsidRPr="00A44B62">
          <w:rPr>
            <w:lang w:val="en-CA"/>
          </w:rPr>
          <w:t>PicOrderCnt( picB</w:t>
        </w:r>
        <w:proofErr w:type="gramEnd"/>
        <w:r w:rsidRPr="00A44B62">
          <w:rPr>
            <w:lang w:val="en-CA"/>
          </w:rPr>
          <w:t> ) is</w:t>
        </w:r>
        <w:r w:rsidRPr="00A44B62">
          <w:rPr>
            <w:noProof/>
            <w:lang w:val="en-CA"/>
          </w:rPr>
          <w:t xml:space="preserve"> greater than </w:t>
        </w:r>
        <w:r w:rsidRPr="00A44B62">
          <w:rPr>
            <w:lang w:val="en-CA"/>
          </w:rPr>
          <w:t>PicOrderCnt( picA ), where PicOrderCnt( picB ) and PicOrderCnt( picA ) are the PicOrderCntVal values of picB and picA, respectively, immediately after the invocation of the decoding process for picture order count for picB</w:t>
        </w:r>
        <w:r w:rsidRPr="00A44B62">
          <w:rPr>
            <w:noProof/>
            <w:lang w:val="en-CA"/>
          </w:rPr>
          <w:t>.</w:t>
        </w:r>
      </w:ins>
    </w:p>
    <w:p w14:paraId="7C18C7AA" w14:textId="77777777" w:rsidR="007E298C" w:rsidRDefault="007E298C" w:rsidP="007E298C">
      <w:pPr>
        <w:jc w:val="both"/>
        <w:rPr>
          <w:ins w:id="1610" w:author="Ye-Kui Wang" w:date="2017-10-19T04:38:00Z"/>
          <w:noProof/>
          <w:sz w:val="20"/>
        </w:rPr>
      </w:pPr>
      <w:ins w:id="1611" w:author="Ye-Kui Wang" w:date="2017-10-19T04:38:00Z">
        <w:r>
          <w:rPr>
            <w:noProof/>
            <w:sz w:val="20"/>
          </w:rPr>
          <w:t>When an</w:t>
        </w:r>
        <w:r w:rsidRPr="00A44B62">
          <w:rPr>
            <w:noProof/>
            <w:sz w:val="20"/>
          </w:rPr>
          <w:t xml:space="preserve"> </w:t>
        </w:r>
        <w:r w:rsidRPr="007B1F08">
          <w:rPr>
            <w:noProof/>
            <w:sz w:val="20"/>
          </w:rPr>
          <w:t xml:space="preserve">equirectangular </w:t>
        </w:r>
        <w:r w:rsidRPr="00A44B62">
          <w:rPr>
            <w:noProof/>
            <w:sz w:val="20"/>
          </w:rPr>
          <w:t xml:space="preserve">projection SEI message </w:t>
        </w:r>
        <w:r>
          <w:rPr>
            <w:noProof/>
            <w:sz w:val="20"/>
          </w:rPr>
          <w:t>with erp</w:t>
        </w:r>
        <w:r w:rsidRPr="001B0A14">
          <w:rPr>
            <w:noProof/>
            <w:sz w:val="20"/>
          </w:rPr>
          <w:t xml:space="preserve">_cancel_flag </w:t>
        </w:r>
        <w:r>
          <w:rPr>
            <w:noProof/>
            <w:sz w:val="20"/>
          </w:rPr>
          <w:t xml:space="preserve">equal to 0 or a cubemap </w:t>
        </w:r>
        <w:r w:rsidRPr="00A44B62">
          <w:rPr>
            <w:noProof/>
            <w:sz w:val="20"/>
          </w:rPr>
          <w:t xml:space="preserve">projection SEI message </w:t>
        </w:r>
        <w:r>
          <w:rPr>
            <w:noProof/>
            <w:sz w:val="20"/>
          </w:rPr>
          <w:t>with cmp</w:t>
        </w:r>
        <w:r w:rsidRPr="001B0A14">
          <w:rPr>
            <w:noProof/>
            <w:sz w:val="20"/>
          </w:rPr>
          <w:t xml:space="preserve">_cancel_flag </w:t>
        </w:r>
        <w:r>
          <w:rPr>
            <w:noProof/>
            <w:sz w:val="20"/>
          </w:rPr>
          <w:t xml:space="preserve">equal to 0 is not present </w:t>
        </w:r>
        <w:r w:rsidRPr="00A44B62">
          <w:rPr>
            <w:noProof/>
            <w:sz w:val="20"/>
          </w:rPr>
          <w:t>in the CLVS</w:t>
        </w:r>
        <w:r>
          <w:rPr>
            <w:noProof/>
            <w:sz w:val="20"/>
          </w:rPr>
          <w:t xml:space="preserve"> that applies to the current picture and precedes the </w:t>
        </w:r>
        <w:r w:rsidRPr="00337B8A">
          <w:rPr>
            <w:noProof/>
            <w:sz w:val="20"/>
          </w:rPr>
          <w:t>sphere</w:t>
        </w:r>
        <w:r>
          <w:rPr>
            <w:noProof/>
            <w:sz w:val="20"/>
          </w:rPr>
          <w:t xml:space="preserve"> rotation </w:t>
        </w:r>
        <w:r w:rsidRPr="00A44B62">
          <w:rPr>
            <w:noProof/>
            <w:sz w:val="20"/>
          </w:rPr>
          <w:t>SEI message</w:t>
        </w:r>
        <w:r>
          <w:rPr>
            <w:noProof/>
            <w:sz w:val="20"/>
          </w:rPr>
          <w:t xml:space="preserve"> in decoding order, a </w:t>
        </w:r>
        <w:r w:rsidRPr="00337B8A">
          <w:rPr>
            <w:noProof/>
            <w:sz w:val="20"/>
          </w:rPr>
          <w:t>sphere</w:t>
        </w:r>
        <w:r>
          <w:rPr>
            <w:noProof/>
            <w:sz w:val="20"/>
          </w:rPr>
          <w:t xml:space="preserve"> rotation </w:t>
        </w:r>
        <w:r w:rsidRPr="00A44B62">
          <w:rPr>
            <w:noProof/>
            <w:sz w:val="20"/>
          </w:rPr>
          <w:t>SEI message</w:t>
        </w:r>
        <w:r>
          <w:rPr>
            <w:noProof/>
            <w:sz w:val="20"/>
          </w:rPr>
          <w:t xml:space="preserve"> with sphere_rotation</w:t>
        </w:r>
        <w:r w:rsidRPr="00A44B62">
          <w:rPr>
            <w:noProof/>
            <w:sz w:val="20"/>
          </w:rPr>
          <w:t>_</w:t>
        </w:r>
        <w:r>
          <w:rPr>
            <w:noProof/>
            <w:sz w:val="20"/>
          </w:rPr>
          <w:t>cancel</w:t>
        </w:r>
        <w:r w:rsidRPr="00A44B62">
          <w:rPr>
            <w:noProof/>
            <w:sz w:val="20"/>
          </w:rPr>
          <w:t>_flag</w:t>
        </w:r>
        <w:r w:rsidRPr="001B0A14">
          <w:rPr>
            <w:noProof/>
            <w:sz w:val="20"/>
          </w:rPr>
          <w:t xml:space="preserve"> equal to</w:t>
        </w:r>
        <w:r>
          <w:rPr>
            <w:noProof/>
            <w:sz w:val="20"/>
          </w:rPr>
          <w:t xml:space="preserve"> 0 shall not be present </w:t>
        </w:r>
        <w:r w:rsidRPr="00A44B62">
          <w:rPr>
            <w:noProof/>
            <w:sz w:val="20"/>
          </w:rPr>
          <w:t>in the CLVS</w:t>
        </w:r>
        <w:r>
          <w:rPr>
            <w:noProof/>
            <w:sz w:val="20"/>
          </w:rPr>
          <w:t xml:space="preserve"> that applies to the current picture. </w:t>
        </w:r>
        <w:r w:rsidRPr="00A44B62">
          <w:rPr>
            <w:noProof/>
            <w:sz w:val="20"/>
          </w:rPr>
          <w:t xml:space="preserve">Decoders shall ignore </w:t>
        </w:r>
        <w:r w:rsidRPr="00337B8A">
          <w:rPr>
            <w:noProof/>
            <w:sz w:val="20"/>
          </w:rPr>
          <w:t>sphere</w:t>
        </w:r>
        <w:r>
          <w:rPr>
            <w:noProof/>
            <w:sz w:val="20"/>
          </w:rPr>
          <w:t xml:space="preserve"> rotation </w:t>
        </w:r>
        <w:r w:rsidRPr="00A44B62">
          <w:rPr>
            <w:noProof/>
            <w:sz w:val="20"/>
          </w:rPr>
          <w:t xml:space="preserve">SEI messages </w:t>
        </w:r>
        <w:r>
          <w:rPr>
            <w:noProof/>
            <w:sz w:val="20"/>
          </w:rPr>
          <w:t xml:space="preserve">with </w:t>
        </w:r>
        <w:r w:rsidRPr="00337B8A">
          <w:rPr>
            <w:noProof/>
            <w:sz w:val="20"/>
          </w:rPr>
          <w:t>sphere</w:t>
        </w:r>
        <w:r>
          <w:rPr>
            <w:noProof/>
            <w:sz w:val="20"/>
          </w:rPr>
          <w:t>_rotation</w:t>
        </w:r>
        <w:r w:rsidRPr="00A44B62">
          <w:rPr>
            <w:noProof/>
            <w:sz w:val="20"/>
          </w:rPr>
          <w:t>_</w:t>
        </w:r>
        <w:r>
          <w:rPr>
            <w:noProof/>
            <w:sz w:val="20"/>
          </w:rPr>
          <w:t>cancel</w:t>
        </w:r>
        <w:r w:rsidRPr="00A44B62">
          <w:rPr>
            <w:noProof/>
            <w:sz w:val="20"/>
          </w:rPr>
          <w:t>_flag</w:t>
        </w:r>
        <w:r w:rsidRPr="001B0A14">
          <w:rPr>
            <w:noProof/>
            <w:sz w:val="20"/>
          </w:rPr>
          <w:t xml:space="preserve"> equal to</w:t>
        </w:r>
        <w:r>
          <w:rPr>
            <w:noProof/>
            <w:sz w:val="20"/>
          </w:rPr>
          <w:t xml:space="preserve"> 0 </w:t>
        </w:r>
        <w:r w:rsidRPr="00A44B62">
          <w:rPr>
            <w:noProof/>
            <w:sz w:val="20"/>
          </w:rPr>
          <w:t xml:space="preserve">that do not follow, in decoding order, </w:t>
        </w:r>
        <w:r>
          <w:rPr>
            <w:noProof/>
            <w:sz w:val="20"/>
          </w:rPr>
          <w:t>an</w:t>
        </w:r>
        <w:r w:rsidRPr="00A44B62">
          <w:rPr>
            <w:noProof/>
            <w:sz w:val="20"/>
          </w:rPr>
          <w:t xml:space="preserve"> </w:t>
        </w:r>
        <w:r w:rsidRPr="007B1F08">
          <w:rPr>
            <w:noProof/>
            <w:sz w:val="20"/>
          </w:rPr>
          <w:t xml:space="preserve">equirectangular </w:t>
        </w:r>
        <w:r w:rsidRPr="00A44B62">
          <w:rPr>
            <w:noProof/>
            <w:sz w:val="20"/>
          </w:rPr>
          <w:lastRenderedPageBreak/>
          <w:t xml:space="preserve">projection SEI message </w:t>
        </w:r>
        <w:r>
          <w:rPr>
            <w:noProof/>
            <w:sz w:val="20"/>
          </w:rPr>
          <w:t>with erp</w:t>
        </w:r>
        <w:r w:rsidRPr="001B0A14">
          <w:rPr>
            <w:noProof/>
            <w:sz w:val="20"/>
          </w:rPr>
          <w:t xml:space="preserve">_cancel_flag </w:t>
        </w:r>
        <w:r>
          <w:rPr>
            <w:noProof/>
            <w:sz w:val="20"/>
          </w:rPr>
          <w:t xml:space="preserve">equal to 0 or a cubemap </w:t>
        </w:r>
        <w:r w:rsidRPr="00A44B62">
          <w:rPr>
            <w:noProof/>
            <w:sz w:val="20"/>
          </w:rPr>
          <w:t xml:space="preserve">projection SEI message </w:t>
        </w:r>
        <w:r>
          <w:rPr>
            <w:noProof/>
            <w:sz w:val="20"/>
          </w:rPr>
          <w:t>with cmp</w:t>
        </w:r>
        <w:r w:rsidRPr="001B0A14">
          <w:rPr>
            <w:noProof/>
            <w:sz w:val="20"/>
          </w:rPr>
          <w:t xml:space="preserve">_cancel_flag </w:t>
        </w:r>
        <w:r>
          <w:rPr>
            <w:noProof/>
            <w:sz w:val="20"/>
          </w:rPr>
          <w:t xml:space="preserve">equal to 0 </w:t>
        </w:r>
        <w:r w:rsidRPr="00A44B62">
          <w:rPr>
            <w:noProof/>
            <w:sz w:val="20"/>
          </w:rPr>
          <w:t>in the CLVS</w:t>
        </w:r>
        <w:r>
          <w:rPr>
            <w:noProof/>
            <w:sz w:val="20"/>
          </w:rPr>
          <w:t xml:space="preserve"> that applies to the current picture</w:t>
        </w:r>
        <w:r w:rsidRPr="00A44B62">
          <w:rPr>
            <w:noProof/>
            <w:sz w:val="20"/>
          </w:rPr>
          <w:t>.</w:t>
        </w:r>
      </w:ins>
    </w:p>
    <w:p w14:paraId="5DB0C9D4" w14:textId="77777777" w:rsidR="007E298C" w:rsidRDefault="007E298C" w:rsidP="007E298C">
      <w:pPr>
        <w:jc w:val="both"/>
        <w:rPr>
          <w:ins w:id="1612" w:author="Ye-Kui Wang" w:date="2017-10-19T04:38:00Z"/>
          <w:rFonts w:eastAsia="Malgun Gothic"/>
          <w:noProof/>
          <w:sz w:val="20"/>
          <w:lang w:eastAsia="zh-CN"/>
        </w:rPr>
      </w:pPr>
      <w:ins w:id="1613" w:author="Ye-Kui Wang" w:date="2017-10-19T04:38:00Z">
        <w:r w:rsidRPr="00420E7B">
          <w:rPr>
            <w:rFonts w:eastAsia="Malgun Gothic"/>
            <w:b/>
            <w:noProof/>
            <w:sz w:val="20"/>
            <w:lang w:eastAsia="zh-CN"/>
          </w:rPr>
          <w:t>sphere</w:t>
        </w:r>
        <w:r>
          <w:rPr>
            <w:rFonts w:eastAsia="Malgun Gothic"/>
            <w:b/>
            <w:noProof/>
            <w:sz w:val="20"/>
            <w:lang w:eastAsia="zh-CN"/>
          </w:rPr>
          <w:t>_</w:t>
        </w:r>
        <w:r w:rsidRPr="0096217F">
          <w:rPr>
            <w:rFonts w:eastAsia="Malgun Gothic"/>
            <w:b/>
            <w:noProof/>
            <w:sz w:val="20"/>
            <w:lang w:eastAsia="zh-CN"/>
          </w:rPr>
          <w:t>rotation</w:t>
        </w:r>
        <w:r>
          <w:rPr>
            <w:rFonts w:eastAsia="Malgun Gothic"/>
            <w:b/>
            <w:noProof/>
            <w:sz w:val="20"/>
            <w:lang w:eastAsia="zh-CN"/>
          </w:rPr>
          <w:t>_reserved_zero_6bits</w:t>
        </w:r>
        <w:r w:rsidRPr="00E5218A">
          <w:rPr>
            <w:rFonts w:eastAsia="Malgun Gothic"/>
            <w:noProof/>
            <w:sz w:val="20"/>
            <w:lang w:eastAsia="zh-CN"/>
          </w:rPr>
          <w:t xml:space="preserve"> shall be equal to 0</w:t>
        </w:r>
        <w:r w:rsidRPr="00A67445">
          <w:rPr>
            <w:bCs/>
            <w:noProof/>
            <w:sz w:val="20"/>
          </w:rPr>
          <w:t xml:space="preserve"> </w:t>
        </w:r>
        <w:r w:rsidRPr="00A44B62">
          <w:rPr>
            <w:bCs/>
            <w:noProof/>
            <w:sz w:val="20"/>
          </w:rPr>
          <w:t xml:space="preserve">in bitstreams conforming to this version of this Specification. Other values for </w:t>
        </w:r>
        <w:r w:rsidRPr="00337B8A">
          <w:rPr>
            <w:noProof/>
            <w:sz w:val="20"/>
          </w:rPr>
          <w:t>sphere</w:t>
        </w:r>
        <w:r>
          <w:rPr>
            <w:noProof/>
            <w:sz w:val="20"/>
          </w:rPr>
          <w:t>_rotation</w:t>
        </w:r>
        <w:r w:rsidRPr="00A67445">
          <w:rPr>
            <w:bCs/>
            <w:noProof/>
            <w:sz w:val="20"/>
          </w:rPr>
          <w:t>_</w:t>
        </w:r>
        <w:r w:rsidRPr="00A44B62">
          <w:rPr>
            <w:bCs/>
            <w:noProof/>
            <w:sz w:val="20"/>
          </w:rPr>
          <w:t>reserved_zero_</w:t>
        </w:r>
        <w:r>
          <w:rPr>
            <w:bCs/>
            <w:noProof/>
            <w:sz w:val="20"/>
          </w:rPr>
          <w:t>6</w:t>
        </w:r>
        <w:r w:rsidRPr="00A44B62">
          <w:rPr>
            <w:bCs/>
            <w:noProof/>
            <w:sz w:val="20"/>
          </w:rPr>
          <w:t xml:space="preserve">bits are reserved for future use by ITU-T | ISO/IEC. Decoders shall ignore the value of </w:t>
        </w:r>
        <w:r w:rsidRPr="00337B8A">
          <w:rPr>
            <w:noProof/>
            <w:sz w:val="20"/>
          </w:rPr>
          <w:t>sphere</w:t>
        </w:r>
        <w:r>
          <w:rPr>
            <w:noProof/>
            <w:sz w:val="20"/>
          </w:rPr>
          <w:t>_rotation</w:t>
        </w:r>
        <w:r w:rsidRPr="00A67445">
          <w:rPr>
            <w:bCs/>
            <w:noProof/>
            <w:sz w:val="20"/>
          </w:rPr>
          <w:t>_</w:t>
        </w:r>
        <w:r w:rsidRPr="00A44B62">
          <w:rPr>
            <w:bCs/>
            <w:noProof/>
            <w:sz w:val="20"/>
          </w:rPr>
          <w:t>reserved_zero_</w:t>
        </w:r>
        <w:r>
          <w:rPr>
            <w:bCs/>
            <w:noProof/>
            <w:sz w:val="20"/>
          </w:rPr>
          <w:t>6</w:t>
        </w:r>
        <w:r w:rsidRPr="00A44B62">
          <w:rPr>
            <w:bCs/>
            <w:noProof/>
            <w:sz w:val="20"/>
          </w:rPr>
          <w:t>bits</w:t>
        </w:r>
        <w:r w:rsidRPr="00E5218A">
          <w:rPr>
            <w:rFonts w:eastAsia="Malgun Gothic"/>
            <w:noProof/>
            <w:sz w:val="20"/>
            <w:lang w:eastAsia="zh-CN"/>
          </w:rPr>
          <w:t>.</w:t>
        </w:r>
      </w:ins>
    </w:p>
    <w:p w14:paraId="623BBAA2" w14:textId="77777777" w:rsidR="007E298C" w:rsidRPr="00A44B62" w:rsidRDefault="007E298C" w:rsidP="007E298C">
      <w:pPr>
        <w:jc w:val="both"/>
        <w:rPr>
          <w:ins w:id="1614" w:author="Ye-Kui Wang" w:date="2017-10-19T04:38:00Z"/>
          <w:rFonts w:eastAsia="Malgun Gothic"/>
          <w:sz w:val="20"/>
          <w:lang w:eastAsia="ko-KR"/>
        </w:rPr>
      </w:pPr>
      <w:ins w:id="1615" w:author="Ye-Kui Wang" w:date="2017-10-19T04:38:00Z">
        <w:r w:rsidRPr="00A44B62">
          <w:rPr>
            <w:b/>
            <w:bCs/>
            <w:color w:val="000000"/>
            <w:sz w:val="20"/>
          </w:rPr>
          <w:t>yaw_</w:t>
        </w:r>
        <w:r>
          <w:rPr>
            <w:b/>
            <w:bCs/>
            <w:color w:val="000000"/>
            <w:sz w:val="20"/>
          </w:rPr>
          <w:t>rotation</w:t>
        </w:r>
        <w:r w:rsidRPr="00A44B62">
          <w:rPr>
            <w:sz w:val="20"/>
          </w:rPr>
          <w:t xml:space="preserve"> specifies the value of </w:t>
        </w:r>
        <w:r>
          <w:rPr>
            <w:sz w:val="20"/>
          </w:rPr>
          <w:t xml:space="preserve">the </w:t>
        </w:r>
        <w:r w:rsidRPr="00A44B62">
          <w:rPr>
            <w:sz w:val="20"/>
          </w:rPr>
          <w:t xml:space="preserve">yaw </w:t>
        </w:r>
        <w:r>
          <w:rPr>
            <w:sz w:val="20"/>
          </w:rPr>
          <w:t>rotation angle</w:t>
        </w:r>
        <w:r w:rsidRPr="00A44B62">
          <w:rPr>
            <w:sz w:val="20"/>
          </w:rPr>
          <w:t xml:space="preserve">, in units of </w:t>
        </w:r>
        <w:r w:rsidRPr="00A44B62">
          <w:rPr>
            <w:rFonts w:eastAsia="Malgun Gothic"/>
            <w:sz w:val="20"/>
            <w:lang w:eastAsia="ko-KR"/>
          </w:rPr>
          <w:t>2</w:t>
        </w:r>
        <w:r w:rsidRPr="00A44B62">
          <w:rPr>
            <w:rFonts w:eastAsia="Malgun Gothic"/>
            <w:sz w:val="20"/>
            <w:vertAlign w:val="superscript"/>
            <w:lang w:eastAsia="ko-KR"/>
          </w:rPr>
          <w:t>−16</w:t>
        </w:r>
        <w:r w:rsidRPr="00A44B62">
          <w:rPr>
            <w:rFonts w:eastAsia="Malgun Gothic"/>
            <w:sz w:val="20"/>
            <w:lang w:eastAsia="ko-KR"/>
          </w:rPr>
          <w:t xml:space="preserve"> </w:t>
        </w:r>
        <w:r w:rsidRPr="00A44B62">
          <w:rPr>
            <w:sz w:val="20"/>
          </w:rPr>
          <w:t>degrees. The value of yaw_</w:t>
        </w:r>
        <w:r>
          <w:rPr>
            <w:sz w:val="20"/>
          </w:rPr>
          <w:t>rotation</w:t>
        </w:r>
        <w:r w:rsidRPr="00A44B62">
          <w:rPr>
            <w:sz w:val="20"/>
          </w:rPr>
          <w:t xml:space="preserve"> shall be in the range of </w:t>
        </w:r>
        <w:r w:rsidRPr="00A44B62">
          <w:rPr>
            <w:rFonts w:eastAsia="Malgun Gothic"/>
            <w:sz w:val="20"/>
            <w:lang w:eastAsia="ko-KR"/>
          </w:rPr>
          <w:t>−</w:t>
        </w:r>
        <w:r w:rsidRPr="00A44B62">
          <w:rPr>
            <w:sz w:val="20"/>
          </w:rPr>
          <w:t>180 * 2</w:t>
        </w:r>
        <w:r w:rsidRPr="00A44B62">
          <w:rPr>
            <w:sz w:val="20"/>
            <w:vertAlign w:val="superscript"/>
          </w:rPr>
          <w:t>16</w:t>
        </w:r>
        <w:r w:rsidRPr="00A44B62">
          <w:rPr>
            <w:sz w:val="20"/>
          </w:rPr>
          <w:t xml:space="preserve"> (i.e., </w:t>
        </w:r>
        <w:r w:rsidRPr="00A44B62">
          <w:rPr>
            <w:rFonts w:eastAsia="Malgun Gothic"/>
            <w:sz w:val="20"/>
            <w:lang w:eastAsia="ko-KR"/>
          </w:rPr>
          <w:t>−11</w:t>
        </w:r>
        <w:r>
          <w:rPr>
            <w:rFonts w:eastAsia="Malgun Gothic"/>
            <w:sz w:val="20"/>
            <w:lang w:eastAsia="ko-KR"/>
          </w:rPr>
          <w:t> </w:t>
        </w:r>
        <w:r w:rsidRPr="00A44B62">
          <w:rPr>
            <w:rFonts w:eastAsia="Malgun Gothic"/>
            <w:sz w:val="20"/>
            <w:lang w:eastAsia="ko-KR"/>
          </w:rPr>
          <w:t>796</w:t>
        </w:r>
        <w:r>
          <w:rPr>
            <w:rFonts w:eastAsia="Malgun Gothic"/>
            <w:sz w:val="20"/>
            <w:lang w:eastAsia="ko-KR"/>
          </w:rPr>
          <w:t> </w:t>
        </w:r>
        <w:r w:rsidRPr="00A44B62">
          <w:rPr>
            <w:rFonts w:eastAsia="Malgun Gothic"/>
            <w:sz w:val="20"/>
            <w:lang w:eastAsia="ko-KR"/>
          </w:rPr>
          <w:t>480)</w:t>
        </w:r>
        <w:r w:rsidRPr="00A44B62">
          <w:rPr>
            <w:sz w:val="20"/>
          </w:rPr>
          <w:t xml:space="preserve"> to 180 * 2</w:t>
        </w:r>
        <w:r w:rsidRPr="00A44B62">
          <w:rPr>
            <w:sz w:val="20"/>
            <w:vertAlign w:val="superscript"/>
          </w:rPr>
          <w:t>16</w:t>
        </w:r>
        <w:r w:rsidRPr="00A44B62">
          <w:rPr>
            <w:sz w:val="20"/>
          </w:rPr>
          <w:t> </w:t>
        </w:r>
        <w:r w:rsidRPr="00A44B62">
          <w:rPr>
            <w:rFonts w:eastAsia="Malgun Gothic"/>
            <w:sz w:val="20"/>
            <w:lang w:eastAsia="ko-KR"/>
          </w:rPr>
          <w:t>−</w:t>
        </w:r>
        <w:r w:rsidRPr="00A44B62">
          <w:rPr>
            <w:sz w:val="20"/>
          </w:rPr>
          <w:t> 1 (i.e., </w:t>
        </w:r>
        <w:r w:rsidRPr="00A44B62">
          <w:rPr>
            <w:rFonts w:eastAsia="Malgun Gothic"/>
            <w:sz w:val="20"/>
            <w:lang w:eastAsia="ko-KR"/>
          </w:rPr>
          <w:t>11</w:t>
        </w:r>
        <w:r>
          <w:rPr>
            <w:rFonts w:eastAsia="Malgun Gothic"/>
            <w:sz w:val="20"/>
            <w:lang w:eastAsia="ko-KR"/>
          </w:rPr>
          <w:t> </w:t>
        </w:r>
        <w:r w:rsidRPr="00A44B62">
          <w:rPr>
            <w:rFonts w:eastAsia="Malgun Gothic"/>
            <w:sz w:val="20"/>
            <w:lang w:eastAsia="ko-KR"/>
          </w:rPr>
          <w:t>796</w:t>
        </w:r>
        <w:r>
          <w:rPr>
            <w:rFonts w:eastAsia="Malgun Gothic"/>
            <w:sz w:val="20"/>
            <w:lang w:eastAsia="ko-KR"/>
          </w:rPr>
          <w:t> </w:t>
        </w:r>
        <w:r w:rsidRPr="00A44B62">
          <w:rPr>
            <w:rFonts w:eastAsia="Malgun Gothic"/>
            <w:sz w:val="20"/>
            <w:lang w:eastAsia="ko-KR"/>
          </w:rPr>
          <w:t>479), inclusive</w:t>
        </w:r>
        <w:r w:rsidRPr="00A44B62">
          <w:rPr>
            <w:sz w:val="20"/>
          </w:rPr>
          <w:t>. When not present, the value of yaw_</w:t>
        </w:r>
        <w:r>
          <w:rPr>
            <w:sz w:val="20"/>
          </w:rPr>
          <w:t>rotation</w:t>
        </w:r>
        <w:r w:rsidRPr="00A44B62">
          <w:rPr>
            <w:rFonts w:eastAsia="Malgun Gothic"/>
            <w:sz w:val="20"/>
            <w:lang w:eastAsia="ko-KR"/>
          </w:rPr>
          <w:t xml:space="preserve"> </w:t>
        </w:r>
        <w:r w:rsidRPr="00A44B62">
          <w:rPr>
            <w:sz w:val="20"/>
          </w:rPr>
          <w:t>is inferred to be equal to 0.</w:t>
        </w:r>
      </w:ins>
    </w:p>
    <w:p w14:paraId="2873B2EB" w14:textId="77777777" w:rsidR="007E298C" w:rsidRPr="00A44B62" w:rsidRDefault="007E298C" w:rsidP="007E298C">
      <w:pPr>
        <w:jc w:val="both"/>
        <w:rPr>
          <w:ins w:id="1616" w:author="Ye-Kui Wang" w:date="2017-10-19T04:38:00Z"/>
          <w:rFonts w:eastAsia="Malgun Gothic"/>
          <w:sz w:val="20"/>
          <w:lang w:eastAsia="ko-KR"/>
        </w:rPr>
      </w:pPr>
      <w:ins w:id="1617" w:author="Ye-Kui Wang" w:date="2017-10-19T04:38:00Z">
        <w:r w:rsidRPr="00A44B62">
          <w:rPr>
            <w:b/>
            <w:bCs/>
            <w:color w:val="000000"/>
            <w:sz w:val="20"/>
          </w:rPr>
          <w:t>pitch_</w:t>
        </w:r>
        <w:r>
          <w:rPr>
            <w:b/>
            <w:bCs/>
            <w:color w:val="000000"/>
            <w:sz w:val="20"/>
          </w:rPr>
          <w:t>rotation</w:t>
        </w:r>
        <w:r w:rsidRPr="00A44B62">
          <w:rPr>
            <w:sz w:val="20"/>
          </w:rPr>
          <w:t xml:space="preserve"> specifies the value of </w:t>
        </w:r>
        <w:r>
          <w:rPr>
            <w:sz w:val="20"/>
          </w:rPr>
          <w:t xml:space="preserve">the </w:t>
        </w:r>
        <w:r w:rsidRPr="00A44B62">
          <w:rPr>
            <w:sz w:val="20"/>
          </w:rPr>
          <w:t xml:space="preserve">pitch </w:t>
        </w:r>
        <w:r>
          <w:rPr>
            <w:sz w:val="20"/>
          </w:rPr>
          <w:t>rotation angle</w:t>
        </w:r>
        <w:r w:rsidRPr="00A44B62">
          <w:rPr>
            <w:sz w:val="20"/>
          </w:rPr>
          <w:t>, in units of 2</w:t>
        </w:r>
        <w:r w:rsidRPr="00A44B62">
          <w:rPr>
            <w:sz w:val="20"/>
            <w:vertAlign w:val="superscript"/>
          </w:rPr>
          <w:t>−16</w:t>
        </w:r>
        <w:r w:rsidRPr="00A44B62">
          <w:rPr>
            <w:sz w:val="20"/>
          </w:rPr>
          <w:t xml:space="preserve"> degrees. The value of pitch_</w:t>
        </w:r>
        <w:r>
          <w:rPr>
            <w:sz w:val="20"/>
          </w:rPr>
          <w:t>rotation</w:t>
        </w:r>
        <w:r w:rsidRPr="00A44B62">
          <w:rPr>
            <w:sz w:val="20"/>
          </w:rPr>
          <w:t xml:space="preserve"> shall be in the range of </w:t>
        </w:r>
        <w:r w:rsidRPr="00A44B62">
          <w:rPr>
            <w:rFonts w:eastAsia="Malgun Gothic"/>
            <w:sz w:val="20"/>
            <w:lang w:eastAsia="ko-KR"/>
          </w:rPr>
          <w:t>−</w:t>
        </w:r>
        <w:r w:rsidRPr="00A44B62">
          <w:rPr>
            <w:sz w:val="20"/>
          </w:rPr>
          <w:t>90 * 2</w:t>
        </w:r>
        <w:r w:rsidRPr="00A44B62">
          <w:rPr>
            <w:sz w:val="20"/>
            <w:vertAlign w:val="superscript"/>
          </w:rPr>
          <w:t>16</w:t>
        </w:r>
        <w:r w:rsidRPr="00A44B62">
          <w:rPr>
            <w:sz w:val="20"/>
          </w:rPr>
          <w:t xml:space="preserve"> (i.e., </w:t>
        </w:r>
        <w:r w:rsidRPr="00A44B62">
          <w:rPr>
            <w:rFonts w:eastAsia="Malgun Gothic"/>
            <w:sz w:val="20"/>
            <w:lang w:eastAsia="ko-KR"/>
          </w:rPr>
          <w:t>−5</w:t>
        </w:r>
        <w:r>
          <w:rPr>
            <w:rFonts w:eastAsia="Malgun Gothic"/>
            <w:sz w:val="20"/>
            <w:lang w:eastAsia="ko-KR"/>
          </w:rPr>
          <w:t> </w:t>
        </w:r>
        <w:r w:rsidRPr="00A44B62">
          <w:rPr>
            <w:rFonts w:eastAsia="Malgun Gothic"/>
            <w:sz w:val="20"/>
            <w:lang w:eastAsia="ko-KR"/>
          </w:rPr>
          <w:t>898</w:t>
        </w:r>
        <w:r>
          <w:rPr>
            <w:rFonts w:eastAsia="Malgun Gothic"/>
            <w:sz w:val="20"/>
            <w:lang w:eastAsia="ko-KR"/>
          </w:rPr>
          <w:t> </w:t>
        </w:r>
        <w:r w:rsidRPr="00A44B62">
          <w:rPr>
            <w:rFonts w:eastAsia="Malgun Gothic"/>
            <w:sz w:val="20"/>
            <w:lang w:eastAsia="ko-KR"/>
          </w:rPr>
          <w:t xml:space="preserve">240) to </w:t>
        </w:r>
        <w:r w:rsidRPr="00A44B62">
          <w:rPr>
            <w:sz w:val="20"/>
          </w:rPr>
          <w:t>90 * 2</w:t>
        </w:r>
        <w:r w:rsidRPr="00A44B62">
          <w:rPr>
            <w:sz w:val="20"/>
            <w:vertAlign w:val="superscript"/>
          </w:rPr>
          <w:t>16</w:t>
        </w:r>
        <w:r w:rsidRPr="00A44B62">
          <w:rPr>
            <w:sz w:val="20"/>
          </w:rPr>
          <w:t xml:space="preserve"> (i.e., </w:t>
        </w:r>
        <w:r w:rsidRPr="00A44B62">
          <w:rPr>
            <w:rFonts w:eastAsia="Malgun Gothic"/>
            <w:sz w:val="20"/>
            <w:lang w:eastAsia="ko-KR"/>
          </w:rPr>
          <w:t>5</w:t>
        </w:r>
        <w:r>
          <w:rPr>
            <w:rFonts w:eastAsia="Malgun Gothic"/>
            <w:sz w:val="20"/>
            <w:lang w:eastAsia="ko-KR"/>
          </w:rPr>
          <w:t> </w:t>
        </w:r>
        <w:r w:rsidRPr="00A44B62">
          <w:rPr>
            <w:rFonts w:eastAsia="Malgun Gothic"/>
            <w:sz w:val="20"/>
            <w:lang w:eastAsia="ko-KR"/>
          </w:rPr>
          <w:t>898</w:t>
        </w:r>
        <w:r>
          <w:rPr>
            <w:rFonts w:eastAsia="Malgun Gothic"/>
            <w:sz w:val="20"/>
            <w:lang w:eastAsia="ko-KR"/>
          </w:rPr>
          <w:t> </w:t>
        </w:r>
        <w:r w:rsidRPr="00A44B62">
          <w:rPr>
            <w:rFonts w:eastAsia="Malgun Gothic"/>
            <w:sz w:val="20"/>
            <w:lang w:eastAsia="ko-KR"/>
          </w:rPr>
          <w:t>240), inclusive</w:t>
        </w:r>
        <w:r w:rsidRPr="00A44B62">
          <w:rPr>
            <w:sz w:val="20"/>
          </w:rPr>
          <w:t>. When not present, the value of pitch_</w:t>
        </w:r>
        <w:r>
          <w:rPr>
            <w:sz w:val="20"/>
          </w:rPr>
          <w:t>rotation</w:t>
        </w:r>
        <w:r w:rsidRPr="00A44B62">
          <w:rPr>
            <w:sz w:val="20"/>
          </w:rPr>
          <w:t xml:space="preserve"> is inferred to be equal to 0.</w:t>
        </w:r>
      </w:ins>
    </w:p>
    <w:p w14:paraId="7C22AC3B" w14:textId="0BCAEBFE" w:rsidR="007E298C" w:rsidRPr="007E298C" w:rsidRDefault="007E298C" w:rsidP="005A0188">
      <w:pPr>
        <w:jc w:val="both"/>
        <w:rPr>
          <w:sz w:val="20"/>
        </w:rPr>
      </w:pPr>
      <w:ins w:id="1618" w:author="Ye-Kui Wang" w:date="2017-10-19T04:38:00Z">
        <w:r w:rsidRPr="00A44B62">
          <w:rPr>
            <w:b/>
            <w:bCs/>
            <w:color w:val="000000"/>
            <w:sz w:val="20"/>
          </w:rPr>
          <w:t>roll</w:t>
        </w:r>
        <w:r>
          <w:rPr>
            <w:b/>
            <w:bCs/>
            <w:color w:val="000000"/>
            <w:sz w:val="20"/>
          </w:rPr>
          <w:t>_rotation</w:t>
        </w:r>
        <w:r w:rsidRPr="00A44B62">
          <w:rPr>
            <w:sz w:val="20"/>
          </w:rPr>
          <w:t xml:space="preserve"> specifies the value of</w:t>
        </w:r>
        <w:r>
          <w:rPr>
            <w:sz w:val="20"/>
          </w:rPr>
          <w:t xml:space="preserve"> the</w:t>
        </w:r>
        <w:r w:rsidRPr="00A44B62">
          <w:rPr>
            <w:sz w:val="20"/>
          </w:rPr>
          <w:t xml:space="preserve"> roll </w:t>
        </w:r>
        <w:r>
          <w:rPr>
            <w:sz w:val="20"/>
          </w:rPr>
          <w:t>rotation angle</w:t>
        </w:r>
        <w:r w:rsidRPr="00A44B62">
          <w:rPr>
            <w:sz w:val="20"/>
          </w:rPr>
          <w:t>, in units of 2</w:t>
        </w:r>
        <w:r w:rsidRPr="00A44B62">
          <w:rPr>
            <w:sz w:val="20"/>
            <w:vertAlign w:val="superscript"/>
          </w:rPr>
          <w:t>−16</w:t>
        </w:r>
        <w:r w:rsidRPr="00A44B62">
          <w:rPr>
            <w:sz w:val="20"/>
          </w:rPr>
          <w:t xml:space="preserve"> degrees. The value of roll</w:t>
        </w:r>
        <w:r>
          <w:rPr>
            <w:sz w:val="20"/>
          </w:rPr>
          <w:t>_rotation</w:t>
        </w:r>
        <w:r w:rsidRPr="00A44B62">
          <w:rPr>
            <w:sz w:val="20"/>
          </w:rPr>
          <w:t xml:space="preserve"> shall be in the range of </w:t>
        </w:r>
        <w:r w:rsidRPr="00A44B62">
          <w:rPr>
            <w:rFonts w:eastAsia="Malgun Gothic"/>
            <w:sz w:val="20"/>
            <w:lang w:eastAsia="ko-KR"/>
          </w:rPr>
          <w:t>−</w:t>
        </w:r>
        <w:r w:rsidRPr="00A44B62">
          <w:rPr>
            <w:sz w:val="20"/>
          </w:rPr>
          <w:t>180 * 2</w:t>
        </w:r>
        <w:r w:rsidRPr="00A44B62">
          <w:rPr>
            <w:sz w:val="20"/>
            <w:vertAlign w:val="superscript"/>
          </w:rPr>
          <w:t>16</w:t>
        </w:r>
        <w:r w:rsidRPr="00A44B62">
          <w:rPr>
            <w:sz w:val="20"/>
          </w:rPr>
          <w:t xml:space="preserve"> (i.e., </w:t>
        </w:r>
        <w:r w:rsidRPr="00A44B62">
          <w:rPr>
            <w:rFonts w:eastAsia="Malgun Gothic"/>
            <w:sz w:val="20"/>
            <w:lang w:eastAsia="ko-KR"/>
          </w:rPr>
          <w:t>−11</w:t>
        </w:r>
        <w:r>
          <w:rPr>
            <w:rFonts w:eastAsia="Malgun Gothic"/>
            <w:sz w:val="20"/>
            <w:lang w:eastAsia="ko-KR"/>
          </w:rPr>
          <w:t> </w:t>
        </w:r>
        <w:r w:rsidRPr="00A44B62">
          <w:rPr>
            <w:rFonts w:eastAsia="Malgun Gothic"/>
            <w:sz w:val="20"/>
            <w:lang w:eastAsia="ko-KR"/>
          </w:rPr>
          <w:t>796</w:t>
        </w:r>
        <w:r>
          <w:rPr>
            <w:rFonts w:eastAsia="Malgun Gothic"/>
            <w:sz w:val="20"/>
            <w:lang w:eastAsia="ko-KR"/>
          </w:rPr>
          <w:t> </w:t>
        </w:r>
        <w:r w:rsidRPr="00A44B62">
          <w:rPr>
            <w:rFonts w:eastAsia="Malgun Gothic"/>
            <w:sz w:val="20"/>
            <w:lang w:eastAsia="ko-KR"/>
          </w:rPr>
          <w:t>480)</w:t>
        </w:r>
        <w:r w:rsidRPr="00A44B62">
          <w:rPr>
            <w:sz w:val="20"/>
          </w:rPr>
          <w:t xml:space="preserve"> to 180 * 2</w:t>
        </w:r>
        <w:r w:rsidRPr="00A44B62">
          <w:rPr>
            <w:sz w:val="20"/>
            <w:vertAlign w:val="superscript"/>
          </w:rPr>
          <w:t>16</w:t>
        </w:r>
        <w:r w:rsidRPr="00A44B62">
          <w:rPr>
            <w:sz w:val="20"/>
          </w:rPr>
          <w:t> − 1 (i.e., </w:t>
        </w:r>
        <w:r w:rsidRPr="00A44B62">
          <w:rPr>
            <w:rFonts w:eastAsia="Malgun Gothic"/>
            <w:sz w:val="20"/>
            <w:lang w:eastAsia="ko-KR"/>
          </w:rPr>
          <w:t>11</w:t>
        </w:r>
        <w:r>
          <w:rPr>
            <w:rFonts w:eastAsia="Malgun Gothic"/>
            <w:sz w:val="20"/>
            <w:lang w:eastAsia="ko-KR"/>
          </w:rPr>
          <w:t> </w:t>
        </w:r>
        <w:r w:rsidRPr="00A44B62">
          <w:rPr>
            <w:rFonts w:eastAsia="Malgun Gothic"/>
            <w:sz w:val="20"/>
            <w:lang w:eastAsia="ko-KR"/>
          </w:rPr>
          <w:t>796</w:t>
        </w:r>
        <w:r>
          <w:rPr>
            <w:rFonts w:eastAsia="Malgun Gothic"/>
            <w:sz w:val="20"/>
            <w:lang w:eastAsia="ko-KR"/>
          </w:rPr>
          <w:t> </w:t>
        </w:r>
        <w:r w:rsidRPr="00A44B62">
          <w:rPr>
            <w:rFonts w:eastAsia="Malgun Gothic"/>
            <w:sz w:val="20"/>
            <w:lang w:eastAsia="ko-KR"/>
          </w:rPr>
          <w:t>479), inclusive</w:t>
        </w:r>
        <w:r w:rsidRPr="00A44B62">
          <w:rPr>
            <w:sz w:val="20"/>
          </w:rPr>
          <w:t>. When not present, the value of roll</w:t>
        </w:r>
        <w:r>
          <w:rPr>
            <w:sz w:val="20"/>
          </w:rPr>
          <w:t>_rotation</w:t>
        </w:r>
        <w:r w:rsidRPr="00A44B62">
          <w:rPr>
            <w:sz w:val="20"/>
          </w:rPr>
          <w:t xml:space="preserve"> is inferred to be equal to 0.</w:t>
        </w:r>
      </w:ins>
    </w:p>
    <w:p w14:paraId="50106828" w14:textId="579F6154" w:rsidR="001D722D" w:rsidRPr="004C0079" w:rsidRDefault="001D722D" w:rsidP="001D722D">
      <w:pPr>
        <w:pStyle w:val="3N2"/>
        <w:keepNext/>
        <w:ind w:left="6"/>
        <w:rPr>
          <w:b/>
        </w:rPr>
      </w:pPr>
      <w:r w:rsidRPr="004C0079">
        <w:rPr>
          <w:b/>
        </w:rPr>
        <w:t>D.</w:t>
      </w:r>
      <w:r>
        <w:rPr>
          <w:b/>
        </w:rPr>
        <w:t>3</w:t>
      </w:r>
      <w:r w:rsidRPr="004C0079">
        <w:rPr>
          <w:b/>
        </w:rPr>
        <w:t>.41.</w:t>
      </w:r>
      <w:ins w:id="1619" w:author="Ye-Kui Wang" w:date="2017-10-19T04:37:00Z">
        <w:r w:rsidR="007E298C">
          <w:rPr>
            <w:b/>
          </w:rPr>
          <w:t>4</w:t>
        </w:r>
      </w:ins>
      <w:del w:id="1620" w:author="Ye-Kui Wang" w:date="2017-10-19T04:37:00Z">
        <w:r w:rsidR="00185275" w:rsidDel="007E298C">
          <w:rPr>
            <w:b/>
          </w:rPr>
          <w:delText>3</w:delText>
        </w:r>
      </w:del>
      <w:r w:rsidRPr="004C0079">
        <w:rPr>
          <w:b/>
        </w:rPr>
        <w:tab/>
      </w:r>
      <w:r>
        <w:rPr>
          <w:b/>
        </w:rPr>
        <w:t xml:space="preserve">Region-wise packing </w:t>
      </w:r>
      <w:r w:rsidRPr="004C0079">
        <w:rPr>
          <w:b/>
        </w:rPr>
        <w:t>SEI message s</w:t>
      </w:r>
      <w:r>
        <w:rPr>
          <w:b/>
        </w:rPr>
        <w:t>emantics</w:t>
      </w:r>
    </w:p>
    <w:p w14:paraId="2078A0E6" w14:textId="7841933D" w:rsidR="00D17A58" w:rsidRDefault="00D17A58" w:rsidP="00D17A58">
      <w:pPr>
        <w:jc w:val="both"/>
        <w:rPr>
          <w:bCs/>
          <w:noProof/>
          <w:sz w:val="20"/>
        </w:rPr>
      </w:pPr>
      <w:r>
        <w:rPr>
          <w:bCs/>
          <w:noProof/>
          <w:sz w:val="20"/>
        </w:rPr>
        <w:t xml:space="preserve">The region-wise packing SEI message </w:t>
      </w:r>
      <w:r w:rsidRPr="00743DC4">
        <w:rPr>
          <w:bCs/>
          <w:noProof/>
          <w:sz w:val="20"/>
        </w:rPr>
        <w:t xml:space="preserve">provides information to enable remapping of the colour samples of the </w:t>
      </w:r>
      <w:r w:rsidR="00AA3C1E" w:rsidRPr="00D17A58">
        <w:rPr>
          <w:sz w:val="20"/>
        </w:rPr>
        <w:t xml:space="preserve">cropped </w:t>
      </w:r>
      <w:ins w:id="1621" w:author="Ye-Kui Wang" w:date="2017-10-19T04:40:00Z">
        <w:r w:rsidR="00281706">
          <w:rPr>
            <w:sz w:val="20"/>
          </w:rPr>
          <w:t>decoded</w:t>
        </w:r>
        <w:r w:rsidR="00281706" w:rsidRPr="00743DC4">
          <w:rPr>
            <w:bCs/>
            <w:noProof/>
            <w:sz w:val="20"/>
          </w:rPr>
          <w:t xml:space="preserve"> </w:t>
        </w:r>
      </w:ins>
      <w:del w:id="1622" w:author="Ye-Kui Wang" w:date="2017-10-19T04:40:00Z">
        <w:r w:rsidRPr="00743DC4" w:rsidDel="00281706">
          <w:rPr>
            <w:bCs/>
            <w:noProof/>
            <w:sz w:val="20"/>
          </w:rPr>
          <w:delText xml:space="preserve">output </w:delText>
        </w:r>
      </w:del>
      <w:r w:rsidRPr="00743DC4">
        <w:rPr>
          <w:bCs/>
          <w:noProof/>
          <w:sz w:val="20"/>
        </w:rPr>
        <w:t xml:space="preserve">pictures onto </w:t>
      </w:r>
      <w:r>
        <w:rPr>
          <w:bCs/>
          <w:noProof/>
          <w:sz w:val="20"/>
        </w:rPr>
        <w:t>projected pictures</w:t>
      </w:r>
      <w:ins w:id="1623" w:author="Ye-Kui Wang" w:date="2017-10-19T04:40:00Z">
        <w:r w:rsidR="00281706">
          <w:rPr>
            <w:bCs/>
            <w:noProof/>
            <w:sz w:val="20"/>
          </w:rPr>
          <w:t xml:space="preserve"> as well as information on the location and size of the guard bands, if any</w:t>
        </w:r>
      </w:ins>
      <w:r>
        <w:rPr>
          <w:bCs/>
          <w:noProof/>
          <w:sz w:val="20"/>
        </w:rPr>
        <w:t>.</w:t>
      </w:r>
    </w:p>
    <w:p w14:paraId="68BE7FB2" w14:textId="77777777" w:rsidR="00D17A58" w:rsidRPr="00A44B62" w:rsidRDefault="00B130A0" w:rsidP="00D17A58">
      <w:pPr>
        <w:jc w:val="both"/>
        <w:rPr>
          <w:noProof/>
          <w:sz w:val="20"/>
        </w:rPr>
      </w:pPr>
      <w:r>
        <w:rPr>
          <w:b/>
          <w:noProof/>
          <w:sz w:val="20"/>
        </w:rPr>
        <w:t>rwp</w:t>
      </w:r>
      <w:r w:rsidR="00D17A58" w:rsidRPr="00A44B62">
        <w:rPr>
          <w:b/>
          <w:noProof/>
          <w:sz w:val="20"/>
        </w:rPr>
        <w:t>_cancel_flag</w:t>
      </w:r>
      <w:r w:rsidR="00D17A58" w:rsidRPr="00A44B62">
        <w:rPr>
          <w:noProof/>
          <w:sz w:val="20"/>
        </w:rPr>
        <w:t xml:space="preserve"> equal to 1 indicates that the SEI message cancels the persistence of any previous </w:t>
      </w:r>
      <w:r w:rsidR="00D17A58">
        <w:rPr>
          <w:bCs/>
          <w:noProof/>
          <w:sz w:val="20"/>
        </w:rPr>
        <w:t xml:space="preserve">region-wise packing </w:t>
      </w:r>
      <w:r w:rsidR="00D17A58" w:rsidRPr="00A44B62">
        <w:rPr>
          <w:noProof/>
          <w:sz w:val="20"/>
        </w:rPr>
        <w:t xml:space="preserve">SEI message in output order. </w:t>
      </w:r>
      <w:r>
        <w:rPr>
          <w:noProof/>
          <w:sz w:val="20"/>
        </w:rPr>
        <w:t>rwp</w:t>
      </w:r>
      <w:r w:rsidR="00D17A58">
        <w:rPr>
          <w:noProof/>
          <w:sz w:val="20"/>
        </w:rPr>
        <w:t>_</w:t>
      </w:r>
      <w:r w:rsidR="00D17A58" w:rsidRPr="00A44B62">
        <w:rPr>
          <w:noProof/>
          <w:sz w:val="20"/>
        </w:rPr>
        <w:t>cancel</w:t>
      </w:r>
      <w:r w:rsidR="00D17A58">
        <w:rPr>
          <w:noProof/>
          <w:sz w:val="20"/>
        </w:rPr>
        <w:t>_</w:t>
      </w:r>
      <w:r w:rsidR="00D17A58" w:rsidRPr="00A44B62">
        <w:rPr>
          <w:noProof/>
          <w:sz w:val="20"/>
        </w:rPr>
        <w:t xml:space="preserve">flag equal to 0 indicates that </w:t>
      </w:r>
      <w:r w:rsidR="00D17A58">
        <w:rPr>
          <w:bCs/>
          <w:noProof/>
          <w:sz w:val="20"/>
        </w:rPr>
        <w:t xml:space="preserve">region-wise packing </w:t>
      </w:r>
      <w:r w:rsidR="00D17A58" w:rsidRPr="00A44B62">
        <w:rPr>
          <w:noProof/>
          <w:sz w:val="20"/>
        </w:rPr>
        <w:t>information follows.</w:t>
      </w:r>
    </w:p>
    <w:p w14:paraId="6F35C6DF" w14:textId="77777777" w:rsidR="00D17A58" w:rsidRPr="00A44B62" w:rsidRDefault="00B130A0" w:rsidP="00D17A58">
      <w:pPr>
        <w:jc w:val="both"/>
        <w:rPr>
          <w:noProof/>
          <w:sz w:val="20"/>
        </w:rPr>
      </w:pPr>
      <w:r>
        <w:rPr>
          <w:b/>
          <w:noProof/>
          <w:sz w:val="20"/>
        </w:rPr>
        <w:t>rwp</w:t>
      </w:r>
      <w:r w:rsidR="00D17A58" w:rsidRPr="00A44B62">
        <w:rPr>
          <w:b/>
          <w:noProof/>
          <w:sz w:val="20"/>
        </w:rPr>
        <w:t>_persistence_flag</w:t>
      </w:r>
      <w:r w:rsidR="00D17A58" w:rsidRPr="00A44B62">
        <w:rPr>
          <w:noProof/>
          <w:sz w:val="20"/>
        </w:rPr>
        <w:t xml:space="preserve"> specifies the persistence of the </w:t>
      </w:r>
      <w:r w:rsidR="00D17A58">
        <w:rPr>
          <w:bCs/>
          <w:noProof/>
          <w:sz w:val="20"/>
        </w:rPr>
        <w:t xml:space="preserve">region-wise packing </w:t>
      </w:r>
      <w:r w:rsidR="00D17A58" w:rsidRPr="00A44B62">
        <w:rPr>
          <w:noProof/>
          <w:sz w:val="20"/>
        </w:rPr>
        <w:t>SEI message for the current layer.</w:t>
      </w:r>
    </w:p>
    <w:p w14:paraId="7D1B58D6" w14:textId="77777777" w:rsidR="00D17A58" w:rsidRPr="00A44B62" w:rsidRDefault="00B130A0" w:rsidP="00D17A58">
      <w:pPr>
        <w:jc w:val="both"/>
        <w:rPr>
          <w:noProof/>
          <w:sz w:val="20"/>
        </w:rPr>
      </w:pPr>
      <w:r>
        <w:rPr>
          <w:noProof/>
          <w:sz w:val="20"/>
        </w:rPr>
        <w:t>rwp</w:t>
      </w:r>
      <w:r w:rsidR="00D17A58" w:rsidRPr="00A44B62">
        <w:rPr>
          <w:noProof/>
          <w:sz w:val="20"/>
        </w:rPr>
        <w:t xml:space="preserve">_persistence_flag equal to 0 specifies that the </w:t>
      </w:r>
      <w:r w:rsidR="00D17A58">
        <w:rPr>
          <w:bCs/>
          <w:noProof/>
          <w:sz w:val="20"/>
        </w:rPr>
        <w:t xml:space="preserve">region-wise packing </w:t>
      </w:r>
      <w:r w:rsidR="00D17A58" w:rsidRPr="00A44B62">
        <w:rPr>
          <w:noProof/>
          <w:sz w:val="20"/>
        </w:rPr>
        <w:t>SEI message applies to the current decoded picture only.</w:t>
      </w:r>
    </w:p>
    <w:p w14:paraId="1D2C0574" w14:textId="77777777" w:rsidR="00D17A58" w:rsidRPr="00A44B62" w:rsidRDefault="00D17A58" w:rsidP="00D17A58">
      <w:pPr>
        <w:keepNext/>
        <w:jc w:val="both"/>
        <w:rPr>
          <w:noProof/>
          <w:sz w:val="20"/>
        </w:rPr>
      </w:pPr>
      <w:r w:rsidRPr="00A44B62">
        <w:rPr>
          <w:noProof/>
          <w:sz w:val="20"/>
        </w:rPr>
        <w:t xml:space="preserve">Let picA be the current picture. </w:t>
      </w:r>
      <w:r w:rsidR="008E195F">
        <w:rPr>
          <w:noProof/>
          <w:sz w:val="20"/>
        </w:rPr>
        <w:t>rwp</w:t>
      </w:r>
      <w:r w:rsidRPr="00A44B62">
        <w:rPr>
          <w:noProof/>
          <w:sz w:val="20"/>
        </w:rPr>
        <w:t xml:space="preserve">_persistence_flag equal to 1 specifies that the </w:t>
      </w:r>
      <w:r>
        <w:rPr>
          <w:bCs/>
          <w:noProof/>
          <w:sz w:val="20"/>
        </w:rPr>
        <w:t xml:space="preserve">region-wise packing </w:t>
      </w:r>
      <w:r w:rsidRPr="00A44B62">
        <w:rPr>
          <w:noProof/>
          <w:sz w:val="20"/>
        </w:rPr>
        <w:t>SEI message persists for the current layer in output order until one or more of the following conditions are true:</w:t>
      </w:r>
    </w:p>
    <w:p w14:paraId="3CD9E26C" w14:textId="77777777" w:rsidR="00D17A58" w:rsidRPr="00A44B62" w:rsidRDefault="00D17A58" w:rsidP="00D17A58">
      <w:pPr>
        <w:pStyle w:val="enumlev1"/>
        <w:ind w:left="397"/>
        <w:rPr>
          <w:noProof/>
          <w:lang w:val="en-CA"/>
        </w:rPr>
      </w:pPr>
      <w:r w:rsidRPr="00A44B62">
        <w:rPr>
          <w:noProof/>
          <w:lang w:val="en-CA"/>
        </w:rPr>
        <w:t>–</w:t>
      </w:r>
      <w:r w:rsidRPr="00A44B62">
        <w:rPr>
          <w:noProof/>
          <w:lang w:val="en-CA"/>
        </w:rPr>
        <w:tab/>
        <w:t>A new CLVS of the current layer begins.</w:t>
      </w:r>
    </w:p>
    <w:p w14:paraId="0DD01451" w14:textId="77777777" w:rsidR="00D17A58" w:rsidRPr="00A44B62" w:rsidRDefault="00D17A58" w:rsidP="00D17A58">
      <w:pPr>
        <w:pStyle w:val="enumlev1"/>
        <w:ind w:left="397"/>
        <w:rPr>
          <w:noProof/>
          <w:lang w:val="en-CA"/>
        </w:rPr>
      </w:pPr>
      <w:r w:rsidRPr="00A44B62">
        <w:rPr>
          <w:noProof/>
          <w:lang w:val="en-CA"/>
        </w:rPr>
        <w:t>–</w:t>
      </w:r>
      <w:r w:rsidRPr="00A44B62">
        <w:rPr>
          <w:noProof/>
          <w:lang w:val="en-CA"/>
        </w:rPr>
        <w:tab/>
        <w:t>The bitstream ends.</w:t>
      </w:r>
    </w:p>
    <w:p w14:paraId="02A81B0E" w14:textId="77777777" w:rsidR="00D17A58" w:rsidRPr="00A44B62" w:rsidRDefault="00D17A58" w:rsidP="00D17A58">
      <w:pPr>
        <w:pStyle w:val="enumlev1"/>
        <w:ind w:left="397"/>
        <w:rPr>
          <w:noProof/>
          <w:lang w:val="en-CA"/>
        </w:rPr>
      </w:pPr>
      <w:r w:rsidRPr="00A44B62">
        <w:rPr>
          <w:noProof/>
          <w:lang w:val="en-CA"/>
        </w:rPr>
        <w:t>–</w:t>
      </w:r>
      <w:r w:rsidRPr="00A44B62">
        <w:rPr>
          <w:noProof/>
          <w:lang w:val="en-CA"/>
        </w:rPr>
        <w:tab/>
        <w:t xml:space="preserve">A picture picB in the current layer in an access unit containing a </w:t>
      </w:r>
      <w:r>
        <w:rPr>
          <w:bCs/>
          <w:noProof/>
        </w:rPr>
        <w:t xml:space="preserve">region-wise packing </w:t>
      </w:r>
      <w:r w:rsidRPr="00A44B62">
        <w:rPr>
          <w:noProof/>
          <w:lang w:val="en-CA"/>
        </w:rPr>
        <w:t xml:space="preserve">SEI message that is applicable to the current layer is output </w:t>
      </w:r>
      <w:r w:rsidRPr="00A44B62">
        <w:rPr>
          <w:lang w:val="en-CA"/>
        </w:rPr>
        <w:t xml:space="preserve">for which </w:t>
      </w:r>
      <w:proofErr w:type="gramStart"/>
      <w:r w:rsidRPr="00A44B62">
        <w:rPr>
          <w:lang w:val="en-CA"/>
        </w:rPr>
        <w:t>PicOrderCnt( picB</w:t>
      </w:r>
      <w:proofErr w:type="gramEnd"/>
      <w:r w:rsidRPr="00A44B62">
        <w:rPr>
          <w:lang w:val="en-CA"/>
        </w:rPr>
        <w:t> ) is</w:t>
      </w:r>
      <w:r w:rsidRPr="00A44B62">
        <w:rPr>
          <w:noProof/>
          <w:lang w:val="en-CA"/>
        </w:rPr>
        <w:t xml:space="preserve"> greater than </w:t>
      </w:r>
      <w:r w:rsidRPr="00A44B62">
        <w:rPr>
          <w:lang w:val="en-CA"/>
        </w:rPr>
        <w:t>PicOrderCnt( picA ), where PicOrderCnt( picB ) and PicOrderCnt( picA ) are the PicOrderCntVal values of picB and picA, respectively, immediately after the invocation of the decoding process for picture order count for picB</w:t>
      </w:r>
      <w:r w:rsidRPr="00A44B62">
        <w:rPr>
          <w:noProof/>
          <w:lang w:val="en-CA"/>
        </w:rPr>
        <w:t>.</w:t>
      </w:r>
    </w:p>
    <w:p w14:paraId="0622A156" w14:textId="653B59EA" w:rsidR="00D17A58" w:rsidRDefault="00D17A58" w:rsidP="00D17A58">
      <w:pPr>
        <w:jc w:val="both"/>
        <w:rPr>
          <w:noProof/>
          <w:sz w:val="20"/>
        </w:rPr>
      </w:pPr>
      <w:r>
        <w:rPr>
          <w:noProof/>
          <w:sz w:val="20"/>
        </w:rPr>
        <w:t>When an</w:t>
      </w:r>
      <w:r w:rsidRPr="00A44B62">
        <w:rPr>
          <w:noProof/>
          <w:sz w:val="20"/>
        </w:rPr>
        <w:t xml:space="preserve"> </w:t>
      </w:r>
      <w:r w:rsidR="008E195F" w:rsidRPr="007B1F08">
        <w:rPr>
          <w:sz w:val="20"/>
        </w:rPr>
        <w:t xml:space="preserve">equirectangular </w:t>
      </w:r>
      <w:r w:rsidRPr="00A44B62">
        <w:rPr>
          <w:noProof/>
          <w:sz w:val="20"/>
        </w:rPr>
        <w:t xml:space="preserve">projection SEI message </w:t>
      </w:r>
      <w:r>
        <w:rPr>
          <w:noProof/>
          <w:sz w:val="20"/>
        </w:rPr>
        <w:t xml:space="preserve">with </w:t>
      </w:r>
      <w:r w:rsidR="008E195F">
        <w:rPr>
          <w:noProof/>
          <w:sz w:val="20"/>
        </w:rPr>
        <w:t>erp</w:t>
      </w:r>
      <w:r w:rsidRPr="001B0A14">
        <w:rPr>
          <w:noProof/>
          <w:sz w:val="20"/>
        </w:rPr>
        <w:t xml:space="preserve">_cancel_flag </w:t>
      </w:r>
      <w:r>
        <w:rPr>
          <w:noProof/>
          <w:sz w:val="20"/>
        </w:rPr>
        <w:t>equal to</w:t>
      </w:r>
      <w:r w:rsidR="008E195F">
        <w:rPr>
          <w:noProof/>
          <w:sz w:val="20"/>
        </w:rPr>
        <w:t xml:space="preserve"> </w:t>
      </w:r>
      <w:r>
        <w:rPr>
          <w:noProof/>
          <w:sz w:val="20"/>
        </w:rPr>
        <w:t xml:space="preserve">0 </w:t>
      </w:r>
      <w:ins w:id="1624" w:author="Ye-Kui Wang v2" w:date="2017-10-20T06:09:00Z">
        <w:r w:rsidR="00D74BD5">
          <w:rPr>
            <w:noProof/>
            <w:sz w:val="20"/>
          </w:rPr>
          <w:t xml:space="preserve">and </w:t>
        </w:r>
        <w:del w:id="1625" w:author="Gary Sullivan" w:date="2018-01-12T13:57:00Z">
          <w:r w:rsidR="00D74BD5" w:rsidDel="00052898">
            <w:rPr>
              <w:sz w:val="20"/>
              <w:lang w:val="en-GB"/>
            </w:rPr>
            <w:delText>erp</w:delText>
          </w:r>
          <w:r w:rsidR="00D74BD5" w:rsidRPr="005A1FFF" w:rsidDel="00052898">
            <w:rPr>
              <w:sz w:val="20"/>
              <w:lang w:val="en-GB"/>
            </w:rPr>
            <w:delText>_padding_flag</w:delText>
          </w:r>
        </w:del>
      </w:ins>
      <w:ins w:id="1626" w:author="Gary Sullivan" w:date="2018-01-12T13:57:00Z">
        <w:r w:rsidR="00052898">
          <w:rPr>
            <w:sz w:val="20"/>
            <w:lang w:val="en-GB"/>
          </w:rPr>
          <w:t>erp_guard_band_flag</w:t>
        </w:r>
      </w:ins>
      <w:ins w:id="1627" w:author="Ye-Kui Wang v2" w:date="2017-10-20T06:09:00Z">
        <w:r w:rsidR="00D74BD5" w:rsidRPr="00F07056">
          <w:rPr>
            <w:sz w:val="20"/>
            <w:lang w:val="en-GB"/>
          </w:rPr>
          <w:t xml:space="preserve"> </w:t>
        </w:r>
        <w:r w:rsidR="00D74BD5" w:rsidRPr="007B3C65">
          <w:rPr>
            <w:sz w:val="20"/>
            <w:lang w:val="en-GB"/>
          </w:rPr>
          <w:t xml:space="preserve">equal to </w:t>
        </w:r>
        <w:r w:rsidR="00D74BD5">
          <w:rPr>
            <w:sz w:val="20"/>
            <w:lang w:val="en-GB"/>
          </w:rPr>
          <w:t>0</w:t>
        </w:r>
        <w:r w:rsidR="00D74BD5" w:rsidRPr="007B3C65">
          <w:rPr>
            <w:sz w:val="20"/>
            <w:lang w:val="en-GB"/>
          </w:rPr>
          <w:t xml:space="preserve"> </w:t>
        </w:r>
      </w:ins>
      <w:r w:rsidR="008E195F">
        <w:rPr>
          <w:noProof/>
          <w:sz w:val="20"/>
        </w:rPr>
        <w:t xml:space="preserve">or a cubemap </w:t>
      </w:r>
      <w:r w:rsidR="008E195F" w:rsidRPr="00A44B62">
        <w:rPr>
          <w:noProof/>
          <w:sz w:val="20"/>
        </w:rPr>
        <w:t xml:space="preserve">projection SEI message </w:t>
      </w:r>
      <w:r w:rsidR="008E195F">
        <w:rPr>
          <w:noProof/>
          <w:sz w:val="20"/>
        </w:rPr>
        <w:t>with cmp</w:t>
      </w:r>
      <w:r w:rsidR="008E195F" w:rsidRPr="001B0A14">
        <w:rPr>
          <w:noProof/>
          <w:sz w:val="20"/>
        </w:rPr>
        <w:t xml:space="preserve">_cancel_flag </w:t>
      </w:r>
      <w:r w:rsidR="008E195F">
        <w:rPr>
          <w:noProof/>
          <w:sz w:val="20"/>
        </w:rPr>
        <w:t xml:space="preserve">equal to 0 </w:t>
      </w:r>
      <w:r>
        <w:rPr>
          <w:noProof/>
          <w:sz w:val="20"/>
        </w:rPr>
        <w:t xml:space="preserve">is not present </w:t>
      </w:r>
      <w:r w:rsidRPr="00A44B62">
        <w:rPr>
          <w:noProof/>
          <w:sz w:val="20"/>
        </w:rPr>
        <w:t>in the CLVS</w:t>
      </w:r>
      <w:r>
        <w:rPr>
          <w:noProof/>
          <w:sz w:val="20"/>
        </w:rPr>
        <w:t xml:space="preserve"> that applies to the current picture and precedes the </w:t>
      </w:r>
      <w:r>
        <w:rPr>
          <w:bCs/>
          <w:noProof/>
          <w:sz w:val="20"/>
        </w:rPr>
        <w:t xml:space="preserve">region-wise packing </w:t>
      </w:r>
      <w:r w:rsidRPr="00A44B62">
        <w:rPr>
          <w:noProof/>
          <w:sz w:val="20"/>
        </w:rPr>
        <w:t>SEI message</w:t>
      </w:r>
      <w:r>
        <w:rPr>
          <w:noProof/>
          <w:sz w:val="20"/>
        </w:rPr>
        <w:t xml:space="preserve"> in decoding order, a </w:t>
      </w:r>
      <w:r>
        <w:rPr>
          <w:bCs/>
          <w:noProof/>
          <w:sz w:val="20"/>
        </w:rPr>
        <w:t xml:space="preserve">region-wise packing </w:t>
      </w:r>
      <w:r w:rsidRPr="00A44B62">
        <w:rPr>
          <w:noProof/>
          <w:sz w:val="20"/>
        </w:rPr>
        <w:t>SEI message</w:t>
      </w:r>
      <w:r>
        <w:rPr>
          <w:noProof/>
          <w:sz w:val="20"/>
        </w:rPr>
        <w:t xml:space="preserve"> with </w:t>
      </w:r>
      <w:r w:rsidR="008E195F">
        <w:rPr>
          <w:noProof/>
          <w:sz w:val="20"/>
        </w:rPr>
        <w:t>rwp</w:t>
      </w:r>
      <w:r w:rsidRPr="00A44B62">
        <w:rPr>
          <w:noProof/>
          <w:sz w:val="20"/>
        </w:rPr>
        <w:t>_</w:t>
      </w:r>
      <w:ins w:id="1628" w:author="Ye-Kui Wang" w:date="2017-10-19T04:40:00Z">
        <w:r w:rsidR="004971DB">
          <w:rPr>
            <w:noProof/>
            <w:sz w:val="20"/>
          </w:rPr>
          <w:t>cancel</w:t>
        </w:r>
      </w:ins>
      <w:del w:id="1629" w:author="Ye-Kui Wang" w:date="2017-10-19T04:40:00Z">
        <w:r w:rsidRPr="00A44B62" w:rsidDel="004971DB">
          <w:rPr>
            <w:noProof/>
            <w:sz w:val="20"/>
          </w:rPr>
          <w:delText>persistence</w:delText>
        </w:r>
      </w:del>
      <w:r w:rsidRPr="00A44B62">
        <w:rPr>
          <w:noProof/>
          <w:sz w:val="20"/>
        </w:rPr>
        <w:t>_flag</w:t>
      </w:r>
      <w:r w:rsidRPr="001B0A14">
        <w:rPr>
          <w:noProof/>
          <w:sz w:val="20"/>
        </w:rPr>
        <w:t xml:space="preserve"> equal to</w:t>
      </w:r>
      <w:r>
        <w:rPr>
          <w:noProof/>
          <w:sz w:val="20"/>
        </w:rPr>
        <w:t xml:space="preserve"> 0 shall not be present </w:t>
      </w:r>
      <w:r w:rsidRPr="00A44B62">
        <w:rPr>
          <w:noProof/>
          <w:sz w:val="20"/>
        </w:rPr>
        <w:t>in the CLVS</w:t>
      </w:r>
      <w:r>
        <w:rPr>
          <w:noProof/>
          <w:sz w:val="20"/>
        </w:rPr>
        <w:t xml:space="preserve"> that applies to the current picture. </w:t>
      </w:r>
      <w:r w:rsidRPr="00A44B62">
        <w:rPr>
          <w:sz w:val="20"/>
        </w:rPr>
        <w:t xml:space="preserve">Decoders shall ignore </w:t>
      </w:r>
      <w:r>
        <w:rPr>
          <w:bCs/>
          <w:noProof/>
          <w:sz w:val="20"/>
        </w:rPr>
        <w:t xml:space="preserve">region-wise packing </w:t>
      </w:r>
      <w:r w:rsidRPr="00A44B62">
        <w:rPr>
          <w:sz w:val="20"/>
        </w:rPr>
        <w:t xml:space="preserve">SEI messages </w:t>
      </w:r>
      <w:r>
        <w:rPr>
          <w:noProof/>
          <w:sz w:val="20"/>
        </w:rPr>
        <w:t xml:space="preserve">with </w:t>
      </w:r>
      <w:r w:rsidR="008E195F">
        <w:rPr>
          <w:noProof/>
          <w:sz w:val="20"/>
        </w:rPr>
        <w:t>rwp</w:t>
      </w:r>
      <w:r w:rsidRPr="00A44B62">
        <w:rPr>
          <w:noProof/>
          <w:sz w:val="20"/>
        </w:rPr>
        <w:t>_</w:t>
      </w:r>
      <w:ins w:id="1630" w:author="Ye-Kui Wang" w:date="2017-10-19T04:40:00Z">
        <w:r w:rsidR="00281706">
          <w:rPr>
            <w:noProof/>
            <w:sz w:val="20"/>
          </w:rPr>
          <w:t>cancel</w:t>
        </w:r>
      </w:ins>
      <w:del w:id="1631" w:author="Ye-Kui Wang" w:date="2017-10-19T04:40:00Z">
        <w:r w:rsidRPr="00A44B62" w:rsidDel="00281706">
          <w:rPr>
            <w:noProof/>
            <w:sz w:val="20"/>
          </w:rPr>
          <w:delText>persistence</w:delText>
        </w:r>
      </w:del>
      <w:r w:rsidRPr="00A44B62">
        <w:rPr>
          <w:noProof/>
          <w:sz w:val="20"/>
        </w:rPr>
        <w:t>_flag</w:t>
      </w:r>
      <w:r w:rsidRPr="001B0A14">
        <w:rPr>
          <w:noProof/>
          <w:sz w:val="20"/>
        </w:rPr>
        <w:t xml:space="preserve"> equal to</w:t>
      </w:r>
      <w:r>
        <w:rPr>
          <w:noProof/>
          <w:sz w:val="20"/>
        </w:rPr>
        <w:t xml:space="preserve"> 0 </w:t>
      </w:r>
      <w:r w:rsidRPr="00A44B62">
        <w:rPr>
          <w:sz w:val="20"/>
        </w:rPr>
        <w:t>that do not follow</w:t>
      </w:r>
      <w:r w:rsidRPr="00A44B62">
        <w:rPr>
          <w:noProof/>
          <w:sz w:val="20"/>
        </w:rPr>
        <w:t>, in decoding order,</w:t>
      </w:r>
      <w:r w:rsidRPr="00A44B62">
        <w:rPr>
          <w:sz w:val="20"/>
        </w:rPr>
        <w:t xml:space="preserve"> </w:t>
      </w:r>
      <w:r>
        <w:rPr>
          <w:sz w:val="20"/>
        </w:rPr>
        <w:t>an</w:t>
      </w:r>
      <w:r w:rsidRPr="00A44B62">
        <w:rPr>
          <w:sz w:val="20"/>
        </w:rPr>
        <w:t xml:space="preserve"> </w:t>
      </w:r>
      <w:r w:rsidR="008E195F" w:rsidRPr="007B1F08">
        <w:rPr>
          <w:sz w:val="20"/>
        </w:rPr>
        <w:t xml:space="preserve">equirectangular </w:t>
      </w:r>
      <w:r w:rsidRPr="00A44B62">
        <w:rPr>
          <w:noProof/>
          <w:sz w:val="20"/>
        </w:rPr>
        <w:t xml:space="preserve">projection SEI message </w:t>
      </w:r>
      <w:r>
        <w:rPr>
          <w:noProof/>
          <w:sz w:val="20"/>
        </w:rPr>
        <w:t xml:space="preserve">with </w:t>
      </w:r>
      <w:r w:rsidR="008E195F">
        <w:rPr>
          <w:noProof/>
          <w:sz w:val="20"/>
        </w:rPr>
        <w:t>erp</w:t>
      </w:r>
      <w:r w:rsidRPr="001B0A14">
        <w:rPr>
          <w:noProof/>
          <w:sz w:val="20"/>
        </w:rPr>
        <w:t xml:space="preserve">_cancel_flag </w:t>
      </w:r>
      <w:r>
        <w:rPr>
          <w:noProof/>
          <w:sz w:val="20"/>
        </w:rPr>
        <w:t xml:space="preserve">equal to 0 </w:t>
      </w:r>
      <w:r w:rsidR="008E195F">
        <w:rPr>
          <w:noProof/>
          <w:sz w:val="20"/>
        </w:rPr>
        <w:t xml:space="preserve">or a cubemap </w:t>
      </w:r>
      <w:r w:rsidR="008E195F" w:rsidRPr="00A44B62">
        <w:rPr>
          <w:noProof/>
          <w:sz w:val="20"/>
        </w:rPr>
        <w:t xml:space="preserve">projection SEI message </w:t>
      </w:r>
      <w:r w:rsidR="008E195F">
        <w:rPr>
          <w:noProof/>
          <w:sz w:val="20"/>
        </w:rPr>
        <w:t>with cmp</w:t>
      </w:r>
      <w:r w:rsidR="008E195F" w:rsidRPr="001B0A14">
        <w:rPr>
          <w:noProof/>
          <w:sz w:val="20"/>
        </w:rPr>
        <w:t xml:space="preserve">_cancel_flag </w:t>
      </w:r>
      <w:r w:rsidR="008E195F">
        <w:rPr>
          <w:noProof/>
          <w:sz w:val="20"/>
        </w:rPr>
        <w:t xml:space="preserve">equal to 0 </w:t>
      </w:r>
      <w:r w:rsidRPr="00A44B62">
        <w:rPr>
          <w:noProof/>
          <w:sz w:val="20"/>
        </w:rPr>
        <w:t>in the CLVS</w:t>
      </w:r>
      <w:r>
        <w:rPr>
          <w:noProof/>
          <w:sz w:val="20"/>
        </w:rPr>
        <w:t xml:space="preserve"> that applies to the current picture</w:t>
      </w:r>
      <w:r w:rsidRPr="00A44B62">
        <w:rPr>
          <w:noProof/>
          <w:sz w:val="20"/>
        </w:rPr>
        <w:t>.</w:t>
      </w:r>
    </w:p>
    <w:p w14:paraId="68720DB7" w14:textId="61825E24" w:rsidR="00785E11" w:rsidRDefault="00022A1F" w:rsidP="004971DB">
      <w:pPr>
        <w:jc w:val="both"/>
        <w:rPr>
          <w:ins w:id="1632" w:author="Ye-Kui Wang 00" w:date="2017-11-15T20:08:00Z"/>
          <w:rFonts w:eastAsia="Malgun Gothic"/>
          <w:noProof/>
          <w:sz w:val="20"/>
          <w:lang w:eastAsia="zh-CN"/>
        </w:rPr>
      </w:pPr>
      <w:ins w:id="1633" w:author="Ye-Kui Wang 00" w:date="2017-11-15T20:13:00Z">
        <w:r>
          <w:rPr>
            <w:rFonts w:eastAsia="Malgun Gothic"/>
            <w:noProof/>
            <w:sz w:val="20"/>
            <w:lang w:eastAsia="zh-CN"/>
          </w:rPr>
          <w:t xml:space="preserve">For </w:t>
        </w:r>
        <w:r>
          <w:rPr>
            <w:noProof/>
            <w:sz w:val="20"/>
          </w:rPr>
          <w:t xml:space="preserve">the frame packing arrangment scheme indicated by </w:t>
        </w:r>
        <w:r>
          <w:rPr>
            <w:rFonts w:eastAsia="Malgun Gothic"/>
            <w:noProof/>
            <w:sz w:val="20"/>
            <w:lang w:eastAsia="zh-CN"/>
          </w:rPr>
          <w:t>a frame packing arrangement SEI message that applies to the current picture, i</w:t>
        </w:r>
      </w:ins>
      <w:ins w:id="1634" w:author="Ye-Kui Wang 00" w:date="2017-11-15T20:08:00Z">
        <w:r w:rsidR="00785E11" w:rsidRPr="00785E11">
          <w:rPr>
            <w:rFonts w:eastAsia="Malgun Gothic"/>
            <w:noProof/>
            <w:sz w:val="20"/>
            <w:lang w:eastAsia="zh-CN"/>
          </w:rPr>
          <w:t xml:space="preserve">f </w:t>
        </w:r>
      </w:ins>
      <w:ins w:id="1635" w:author="Ye-Kui Wang 00" w:date="2017-11-15T20:10:00Z">
        <w:r>
          <w:rPr>
            <w:noProof/>
            <w:sz w:val="20"/>
          </w:rPr>
          <w:t xml:space="preserve">a </w:t>
        </w:r>
        <w:r>
          <w:rPr>
            <w:bCs/>
            <w:noProof/>
            <w:sz w:val="20"/>
          </w:rPr>
          <w:t xml:space="preserve">region-wise packing </w:t>
        </w:r>
        <w:r w:rsidRPr="00A44B62">
          <w:rPr>
            <w:noProof/>
            <w:sz w:val="20"/>
          </w:rPr>
          <w:t>SEI message</w:t>
        </w:r>
        <w:r>
          <w:rPr>
            <w:noProof/>
            <w:sz w:val="20"/>
          </w:rPr>
          <w:t xml:space="preserve"> with rwp</w:t>
        </w:r>
        <w:r w:rsidRPr="00A44B62">
          <w:rPr>
            <w:noProof/>
            <w:sz w:val="20"/>
          </w:rPr>
          <w:t>_</w:t>
        </w:r>
        <w:r>
          <w:rPr>
            <w:noProof/>
            <w:sz w:val="20"/>
          </w:rPr>
          <w:t>cancel</w:t>
        </w:r>
        <w:r w:rsidRPr="00A44B62">
          <w:rPr>
            <w:noProof/>
            <w:sz w:val="20"/>
          </w:rPr>
          <w:t>_flag</w:t>
        </w:r>
        <w:r w:rsidRPr="001B0A14">
          <w:rPr>
            <w:noProof/>
            <w:sz w:val="20"/>
          </w:rPr>
          <w:t xml:space="preserve"> equal to</w:t>
        </w:r>
        <w:r>
          <w:rPr>
            <w:noProof/>
            <w:sz w:val="20"/>
          </w:rPr>
          <w:t xml:space="preserve"> 0 is present that applies to the current picture,</w:t>
        </w:r>
      </w:ins>
      <w:ins w:id="1636" w:author="Ye-Kui Wang 00" w:date="2017-11-15T20:13:00Z">
        <w:r>
          <w:rPr>
            <w:rFonts w:eastAsia="Malgun Gothic"/>
            <w:noProof/>
            <w:sz w:val="20"/>
            <w:lang w:eastAsia="zh-CN"/>
          </w:rPr>
          <w:t xml:space="preserve"> </w:t>
        </w:r>
      </w:ins>
      <w:ins w:id="1637" w:author="Ye-Kui Wang 00" w:date="2017-11-15T20:14:00Z">
        <w:r>
          <w:rPr>
            <w:rFonts w:eastAsia="Malgun Gothic"/>
            <w:noProof/>
            <w:sz w:val="20"/>
            <w:lang w:eastAsia="zh-CN"/>
          </w:rPr>
          <w:t xml:space="preserve">the frame </w:t>
        </w:r>
      </w:ins>
      <w:ins w:id="1638" w:author="Ye-Kui Wang 00" w:date="2017-11-15T20:08:00Z">
        <w:r w:rsidR="00785E11" w:rsidRPr="00785E11">
          <w:rPr>
            <w:rFonts w:eastAsia="Malgun Gothic"/>
            <w:noProof/>
            <w:sz w:val="20"/>
            <w:lang w:eastAsia="zh-CN"/>
          </w:rPr>
          <w:t xml:space="preserve">packing arrangement scheme applies to the projected picture, otherwise, the </w:t>
        </w:r>
      </w:ins>
      <w:ins w:id="1639" w:author="Ye-Kui Wang 00" w:date="2017-11-15T20:14:00Z">
        <w:r>
          <w:rPr>
            <w:rFonts w:eastAsia="Malgun Gothic"/>
            <w:noProof/>
            <w:sz w:val="20"/>
            <w:lang w:eastAsia="zh-CN"/>
          </w:rPr>
          <w:t xml:space="preserve">frame </w:t>
        </w:r>
      </w:ins>
      <w:ins w:id="1640" w:author="Ye-Kui Wang 00" w:date="2017-11-15T20:08:00Z">
        <w:r w:rsidR="00785E11" w:rsidRPr="00785E11">
          <w:rPr>
            <w:rFonts w:eastAsia="Malgun Gothic"/>
            <w:noProof/>
            <w:sz w:val="20"/>
            <w:lang w:eastAsia="zh-CN"/>
          </w:rPr>
          <w:t>packing arrangement scheme applies to the cropped decoded picture.</w:t>
        </w:r>
      </w:ins>
    </w:p>
    <w:p w14:paraId="227E2614" w14:textId="67C76B73" w:rsidR="004971DB" w:rsidRDefault="004971DB" w:rsidP="004971DB">
      <w:pPr>
        <w:jc w:val="both"/>
        <w:rPr>
          <w:ins w:id="1641" w:author="Ye-Kui Wang" w:date="2017-10-19T04:41:00Z"/>
          <w:rFonts w:eastAsia="Malgun Gothic"/>
          <w:bCs/>
          <w:noProof/>
          <w:sz w:val="20"/>
          <w:lang w:val="en-GB" w:eastAsia="zh-CN"/>
        </w:rPr>
      </w:pPr>
      <w:ins w:id="1642" w:author="Ye-Kui Wang" w:date="2017-10-19T04:41:00Z">
        <w:r>
          <w:rPr>
            <w:rFonts w:eastAsia="Malgun Gothic"/>
            <w:noProof/>
            <w:sz w:val="20"/>
            <w:lang w:eastAsia="zh-CN"/>
          </w:rPr>
          <w:t>If</w:t>
        </w:r>
        <w:r w:rsidRPr="0018684D">
          <w:rPr>
            <w:rFonts w:eastAsia="Malgun Gothic"/>
            <w:noProof/>
            <w:sz w:val="20"/>
            <w:lang w:eastAsia="zh-CN"/>
          </w:rPr>
          <w:t xml:space="preserve"> </w:t>
        </w:r>
        <w:r>
          <w:rPr>
            <w:rFonts w:eastAsia="Malgun Gothic"/>
            <w:noProof/>
            <w:sz w:val="20"/>
            <w:lang w:eastAsia="zh-CN"/>
          </w:rPr>
          <w:t>a frame packing arrangement SEI message</w:t>
        </w:r>
        <w:r w:rsidRPr="0018684D">
          <w:rPr>
            <w:rFonts w:eastAsia="Malgun Gothic"/>
            <w:noProof/>
            <w:sz w:val="20"/>
            <w:lang w:eastAsia="zh-CN"/>
          </w:rPr>
          <w:t xml:space="preserve"> </w:t>
        </w:r>
        <w:r>
          <w:rPr>
            <w:rFonts w:eastAsia="Malgun Gothic"/>
            <w:noProof/>
            <w:sz w:val="20"/>
            <w:lang w:eastAsia="zh-CN"/>
          </w:rPr>
          <w:t xml:space="preserve">with </w:t>
        </w:r>
        <w:r w:rsidRPr="007B3C65">
          <w:rPr>
            <w:color w:val="000000"/>
            <w:sz w:val="20"/>
            <w:lang w:val="en-GB"/>
          </w:rPr>
          <w:t xml:space="preserve">frame_packing_arrangement_cancel_flag </w:t>
        </w:r>
        <w:r w:rsidRPr="007B3C65">
          <w:rPr>
            <w:rFonts w:eastAsia="Malgun Gothic"/>
            <w:color w:val="000000"/>
            <w:sz w:val="20"/>
            <w:lang w:val="en-GB"/>
          </w:rPr>
          <w:t>equal to 0</w:t>
        </w:r>
        <w:r>
          <w:rPr>
            <w:rFonts w:eastAsia="Malgun Gothic"/>
            <w:color w:val="000000"/>
            <w:sz w:val="20"/>
            <w:lang w:val="en-GB"/>
          </w:rPr>
          <w:t>,</w:t>
        </w:r>
        <w:r w:rsidRPr="007B3C65">
          <w:rPr>
            <w:rFonts w:eastAsia="Malgun Gothic"/>
            <w:bCs/>
            <w:noProof/>
            <w:sz w:val="20"/>
            <w:lang w:val="en-GB" w:eastAsia="zh-CN"/>
          </w:rPr>
          <w:t xml:space="preserve"> </w:t>
        </w:r>
        <w:r w:rsidRPr="007B3C65">
          <w:rPr>
            <w:color w:val="000000"/>
            <w:sz w:val="20"/>
            <w:lang w:val="en-GB"/>
          </w:rPr>
          <w:t>frame_packing_arrangement_type</w:t>
        </w:r>
        <w:r w:rsidRPr="007B3C65">
          <w:rPr>
            <w:sz w:val="20"/>
            <w:lang w:val="en-GB" w:eastAsia="de-DE"/>
          </w:rPr>
          <w:t xml:space="preserve"> equal to 3, 4, or 5, </w:t>
        </w:r>
        <w:r>
          <w:rPr>
            <w:sz w:val="20"/>
            <w:lang w:val="en-GB" w:eastAsia="de-DE"/>
          </w:rPr>
          <w:t xml:space="preserve">and </w:t>
        </w:r>
        <w:r w:rsidRPr="007B3C65">
          <w:rPr>
            <w:sz w:val="20"/>
            <w:lang w:val="en-GB" w:eastAsia="de-DE"/>
          </w:rPr>
          <w:t>quincunx_sampling_flag equal to 0</w:t>
        </w:r>
        <w:r>
          <w:rPr>
            <w:sz w:val="20"/>
            <w:lang w:val="en-GB" w:eastAsia="de-DE"/>
          </w:rPr>
          <w:t xml:space="preserve"> is not </w:t>
        </w:r>
        <w:r w:rsidRPr="007B3C65">
          <w:rPr>
            <w:rFonts w:eastAsia="Malgun Gothic"/>
            <w:bCs/>
            <w:noProof/>
            <w:sz w:val="20"/>
            <w:lang w:val="en-GB" w:eastAsia="zh-CN"/>
          </w:rPr>
          <w:t xml:space="preserve">present that applies to the </w:t>
        </w:r>
        <w:r>
          <w:rPr>
            <w:rFonts w:eastAsia="Malgun Gothic"/>
            <w:bCs/>
            <w:noProof/>
            <w:sz w:val="20"/>
            <w:lang w:val="en-GB" w:eastAsia="zh-CN"/>
          </w:rPr>
          <w:t xml:space="preserve">current </w:t>
        </w:r>
        <w:r w:rsidRPr="007B3C65">
          <w:rPr>
            <w:rFonts w:eastAsia="Malgun Gothic"/>
            <w:bCs/>
            <w:noProof/>
            <w:sz w:val="20"/>
            <w:lang w:val="en-GB" w:eastAsia="zh-CN"/>
          </w:rPr>
          <w:t>picture</w:t>
        </w:r>
        <w:r>
          <w:rPr>
            <w:rFonts w:eastAsia="Malgun Gothic"/>
            <w:bCs/>
            <w:noProof/>
            <w:sz w:val="20"/>
            <w:lang w:val="en-GB" w:eastAsia="zh-CN"/>
          </w:rPr>
          <w:t xml:space="preserve">, the variables StereoFlag, </w:t>
        </w:r>
        <w:r w:rsidRPr="00230537">
          <w:rPr>
            <w:rFonts w:eastAsia="Malgun Gothic"/>
            <w:bCs/>
            <w:noProof/>
            <w:sz w:val="20"/>
            <w:lang w:val="en-GB" w:eastAsia="zh-CN"/>
          </w:rPr>
          <w:t>TopBottomFlag, SideBySideFlag</w:t>
        </w:r>
        <w:r>
          <w:rPr>
            <w:rFonts w:eastAsia="Malgun Gothic"/>
            <w:bCs/>
            <w:noProof/>
            <w:sz w:val="20"/>
            <w:lang w:val="en-GB" w:eastAsia="zh-CN"/>
          </w:rPr>
          <w:t>, and TempInterleavingFlag</w:t>
        </w:r>
        <w:r w:rsidRPr="00230537">
          <w:rPr>
            <w:rFonts w:eastAsia="Malgun Gothic"/>
            <w:bCs/>
            <w:noProof/>
            <w:sz w:val="20"/>
            <w:lang w:val="en-GB" w:eastAsia="zh-CN"/>
          </w:rPr>
          <w:t xml:space="preserve"> are </w:t>
        </w:r>
        <w:r>
          <w:rPr>
            <w:rFonts w:eastAsia="Malgun Gothic"/>
            <w:bCs/>
            <w:noProof/>
            <w:sz w:val="20"/>
            <w:lang w:val="en-GB" w:eastAsia="zh-CN"/>
          </w:rPr>
          <w:t xml:space="preserve">all </w:t>
        </w:r>
        <w:r w:rsidRPr="00230537">
          <w:rPr>
            <w:rFonts w:eastAsia="Malgun Gothic"/>
            <w:bCs/>
            <w:noProof/>
            <w:sz w:val="20"/>
            <w:lang w:val="en-GB" w:eastAsia="zh-CN"/>
          </w:rPr>
          <w:t>set equal to 0</w:t>
        </w:r>
        <w:r>
          <w:rPr>
            <w:rFonts w:eastAsia="Malgun Gothic"/>
            <w:bCs/>
            <w:noProof/>
            <w:sz w:val="20"/>
            <w:lang w:val="en-GB" w:eastAsia="zh-CN"/>
          </w:rPr>
          <w:t xml:space="preserve">, the variables </w:t>
        </w:r>
        <w:r w:rsidRPr="00E72BEB">
          <w:rPr>
            <w:rFonts w:eastAsia="Calibri"/>
            <w:sz w:val="20"/>
            <w:lang w:val="en-GB"/>
          </w:rPr>
          <w:t>HorDiv1 and VerDiv1</w:t>
        </w:r>
        <w:r>
          <w:rPr>
            <w:rFonts w:eastAsia="Calibri"/>
            <w:sz w:val="20"/>
            <w:lang w:val="en-GB"/>
          </w:rPr>
          <w:t xml:space="preserve"> are both set equal to 1</w:t>
        </w:r>
        <w:r>
          <w:rPr>
            <w:rFonts w:eastAsia="Malgun Gothic"/>
            <w:bCs/>
            <w:noProof/>
            <w:sz w:val="20"/>
            <w:lang w:val="en-GB" w:eastAsia="zh-CN"/>
          </w:rPr>
          <w:t>. Otherwise the following applies:</w:t>
        </w:r>
      </w:ins>
    </w:p>
    <w:p w14:paraId="5C878623" w14:textId="77777777" w:rsidR="004971DB" w:rsidRPr="00A44B62" w:rsidRDefault="004971DB" w:rsidP="004971DB">
      <w:pPr>
        <w:pStyle w:val="enumlev1"/>
        <w:ind w:left="397"/>
        <w:rPr>
          <w:ins w:id="1643" w:author="Ye-Kui Wang" w:date="2017-10-19T04:41:00Z"/>
          <w:noProof/>
          <w:lang w:val="en-CA"/>
        </w:rPr>
      </w:pPr>
      <w:ins w:id="1644" w:author="Ye-Kui Wang" w:date="2017-10-19T04:41:00Z">
        <w:r w:rsidRPr="00A44B62">
          <w:rPr>
            <w:noProof/>
            <w:lang w:val="en-CA"/>
          </w:rPr>
          <w:t>–</w:t>
        </w:r>
        <w:r w:rsidRPr="00A44B62">
          <w:rPr>
            <w:noProof/>
            <w:lang w:val="en-CA"/>
          </w:rPr>
          <w:tab/>
        </w:r>
        <w:r>
          <w:rPr>
            <w:noProof/>
            <w:lang w:val="en-CA"/>
          </w:rPr>
          <w:t>StereoFlag is equal to 1</w:t>
        </w:r>
        <w:r w:rsidRPr="00A44B62">
          <w:rPr>
            <w:noProof/>
            <w:lang w:val="en-CA"/>
          </w:rPr>
          <w:t>.</w:t>
        </w:r>
      </w:ins>
    </w:p>
    <w:p w14:paraId="5631C162" w14:textId="77777777" w:rsidR="004971DB" w:rsidRPr="00A44B62" w:rsidRDefault="004971DB" w:rsidP="004971DB">
      <w:pPr>
        <w:pStyle w:val="enumlev1"/>
        <w:ind w:left="397"/>
        <w:rPr>
          <w:ins w:id="1645" w:author="Ye-Kui Wang" w:date="2017-10-19T04:41:00Z"/>
          <w:noProof/>
          <w:lang w:val="en-CA"/>
        </w:rPr>
      </w:pPr>
      <w:ins w:id="1646" w:author="Ye-Kui Wang" w:date="2017-10-19T04:41:00Z">
        <w:r w:rsidRPr="00A44B62">
          <w:rPr>
            <w:noProof/>
            <w:lang w:val="en-CA"/>
          </w:rPr>
          <w:t>–</w:t>
        </w:r>
        <w:r w:rsidRPr="00A44B62">
          <w:rPr>
            <w:noProof/>
            <w:lang w:val="en-CA"/>
          </w:rPr>
          <w:tab/>
        </w:r>
        <w:r>
          <w:rPr>
            <w:noProof/>
            <w:lang w:val="en-CA"/>
          </w:rPr>
          <w:t xml:space="preserve">When the </w:t>
        </w:r>
        <w:r w:rsidRPr="007B3C65">
          <w:rPr>
            <w:color w:val="000000"/>
          </w:rPr>
          <w:t>frame_packing_arrangement_type</w:t>
        </w:r>
        <w:r>
          <w:rPr>
            <w:noProof/>
            <w:lang w:val="en-CA"/>
          </w:rPr>
          <w:t xml:space="preserve"> is equal to 3, </w:t>
        </w:r>
        <w:bookmarkStart w:id="1647" w:name="_Hlk494701674"/>
        <w:r w:rsidRPr="00230537">
          <w:rPr>
            <w:bCs/>
            <w:noProof/>
            <w:lang w:eastAsia="zh-CN"/>
          </w:rPr>
          <w:t>SideBySideFlag</w:t>
        </w:r>
        <w:bookmarkEnd w:id="1647"/>
        <w:r>
          <w:rPr>
            <w:bCs/>
            <w:noProof/>
            <w:lang w:eastAsia="zh-CN"/>
          </w:rPr>
          <w:t xml:space="preserve"> is set equal to 1, </w:t>
        </w:r>
        <w:r w:rsidRPr="00230537">
          <w:rPr>
            <w:bCs/>
            <w:noProof/>
            <w:lang w:eastAsia="zh-CN"/>
          </w:rPr>
          <w:t>TopBottomFlag</w:t>
        </w:r>
        <w:r>
          <w:rPr>
            <w:noProof/>
            <w:lang w:val="en-CA"/>
          </w:rPr>
          <w:t xml:space="preserve"> </w:t>
        </w:r>
        <w:r>
          <w:rPr>
            <w:bCs/>
            <w:noProof/>
            <w:lang w:eastAsia="zh-CN"/>
          </w:rPr>
          <w:t xml:space="preserve">and TempInterleavingFlag are both set equal to 0, </w:t>
        </w:r>
        <w:bookmarkStart w:id="1648" w:name="_Hlk490740040"/>
        <w:r w:rsidRPr="007B38CC">
          <w:rPr>
            <w:rFonts w:eastAsia="Calibri"/>
          </w:rPr>
          <w:t>HorDiv1 is set equal to 2 and VerDiv1 is set equal to 1</w:t>
        </w:r>
        <w:bookmarkEnd w:id="1648"/>
        <w:r w:rsidRPr="00A44B62">
          <w:rPr>
            <w:noProof/>
            <w:lang w:val="en-CA"/>
          </w:rPr>
          <w:t>.</w:t>
        </w:r>
      </w:ins>
    </w:p>
    <w:p w14:paraId="4DD4B02E" w14:textId="77777777" w:rsidR="004971DB" w:rsidRPr="00A44B62" w:rsidRDefault="004971DB" w:rsidP="004971DB">
      <w:pPr>
        <w:pStyle w:val="enumlev1"/>
        <w:ind w:left="397"/>
        <w:rPr>
          <w:ins w:id="1649" w:author="Ye-Kui Wang" w:date="2017-10-19T04:41:00Z"/>
          <w:noProof/>
          <w:lang w:val="en-CA"/>
        </w:rPr>
      </w:pPr>
      <w:ins w:id="1650" w:author="Ye-Kui Wang" w:date="2017-10-19T04:41:00Z">
        <w:r w:rsidRPr="00A44B62">
          <w:rPr>
            <w:noProof/>
            <w:lang w:val="en-CA"/>
          </w:rPr>
          <w:t>–</w:t>
        </w:r>
        <w:r w:rsidRPr="00A44B62">
          <w:rPr>
            <w:noProof/>
            <w:lang w:val="en-CA"/>
          </w:rPr>
          <w:tab/>
        </w:r>
        <w:r>
          <w:rPr>
            <w:noProof/>
            <w:lang w:val="en-CA"/>
          </w:rPr>
          <w:t xml:space="preserve">When the </w:t>
        </w:r>
        <w:r w:rsidRPr="007B3C65">
          <w:rPr>
            <w:color w:val="000000"/>
          </w:rPr>
          <w:t>frame_packing_arrangement_type</w:t>
        </w:r>
        <w:r>
          <w:rPr>
            <w:noProof/>
            <w:lang w:val="en-CA"/>
          </w:rPr>
          <w:t xml:space="preserve"> is equal to 4, </w:t>
        </w:r>
        <w:r w:rsidRPr="00230537">
          <w:rPr>
            <w:bCs/>
            <w:noProof/>
            <w:lang w:eastAsia="zh-CN"/>
          </w:rPr>
          <w:t>TopBottomFlag</w:t>
        </w:r>
        <w:r>
          <w:rPr>
            <w:noProof/>
            <w:lang w:val="en-CA"/>
          </w:rPr>
          <w:t xml:space="preserve"> is set equal to 1, </w:t>
        </w:r>
        <w:r w:rsidRPr="00230537">
          <w:rPr>
            <w:bCs/>
            <w:noProof/>
            <w:lang w:eastAsia="zh-CN"/>
          </w:rPr>
          <w:t>SideBySideFlag</w:t>
        </w:r>
        <w:r>
          <w:rPr>
            <w:bCs/>
            <w:noProof/>
            <w:lang w:eastAsia="zh-CN"/>
          </w:rPr>
          <w:t xml:space="preserve"> and TempInterleavingFlag are both set equal to 0, </w:t>
        </w:r>
        <w:bookmarkStart w:id="1651" w:name="_Hlk490740069"/>
        <w:r w:rsidRPr="007B38CC">
          <w:rPr>
            <w:rFonts w:eastAsia="Calibri"/>
          </w:rPr>
          <w:t>HorDiv1 is set equal to 1 and VerDiv1 is set equal to 2</w:t>
        </w:r>
        <w:bookmarkEnd w:id="1651"/>
        <w:r w:rsidRPr="00A44B62">
          <w:rPr>
            <w:noProof/>
            <w:lang w:val="en-CA"/>
          </w:rPr>
          <w:t>.</w:t>
        </w:r>
      </w:ins>
    </w:p>
    <w:p w14:paraId="7377BDE8" w14:textId="35688A2D" w:rsidR="004971DB" w:rsidRDefault="004971DB" w:rsidP="004971DB">
      <w:pPr>
        <w:pStyle w:val="enumlev1"/>
        <w:ind w:left="397"/>
        <w:rPr>
          <w:ins w:id="1652" w:author="Ye-Kui Wang" w:date="2017-10-19T04:41:00Z"/>
          <w:noProof/>
          <w:lang w:eastAsia="zh-CN"/>
        </w:rPr>
      </w:pPr>
      <w:ins w:id="1653" w:author="Ye-Kui Wang" w:date="2017-10-19T04:41:00Z">
        <w:r w:rsidRPr="00A44B62">
          <w:rPr>
            <w:noProof/>
            <w:lang w:val="en-CA"/>
          </w:rPr>
          <w:lastRenderedPageBreak/>
          <w:t>–</w:t>
        </w:r>
        <w:r w:rsidRPr="00A44B62">
          <w:rPr>
            <w:noProof/>
            <w:lang w:val="en-CA"/>
          </w:rPr>
          <w:tab/>
        </w:r>
        <w:r>
          <w:rPr>
            <w:noProof/>
            <w:lang w:val="en-CA"/>
          </w:rPr>
          <w:t xml:space="preserve">When the </w:t>
        </w:r>
        <w:r w:rsidRPr="007B3C65">
          <w:rPr>
            <w:color w:val="000000"/>
          </w:rPr>
          <w:t>frame_packing_arrangement_type</w:t>
        </w:r>
        <w:r>
          <w:rPr>
            <w:noProof/>
            <w:lang w:val="en-CA"/>
          </w:rPr>
          <w:t xml:space="preserve"> is equal to 5, </w:t>
        </w:r>
        <w:r>
          <w:rPr>
            <w:bCs/>
            <w:noProof/>
            <w:lang w:eastAsia="zh-CN"/>
          </w:rPr>
          <w:t xml:space="preserve">TempInterleavingFlag </w:t>
        </w:r>
        <w:r>
          <w:rPr>
            <w:noProof/>
            <w:lang w:val="en-CA"/>
          </w:rPr>
          <w:t xml:space="preserve">is set equal to 1, </w:t>
        </w:r>
        <w:r w:rsidRPr="00230537">
          <w:rPr>
            <w:bCs/>
            <w:noProof/>
            <w:lang w:eastAsia="zh-CN"/>
          </w:rPr>
          <w:t xml:space="preserve">TopBottomFlag </w:t>
        </w:r>
        <w:r>
          <w:rPr>
            <w:bCs/>
            <w:noProof/>
            <w:lang w:eastAsia="zh-CN"/>
          </w:rPr>
          <w:t xml:space="preserve">and </w:t>
        </w:r>
      </w:ins>
      <w:ins w:id="1654" w:author="Ye-Kui Wang v2" w:date="2017-10-20T06:03:00Z">
        <w:r w:rsidR="008D7EAD">
          <w:rPr>
            <w:bCs/>
            <w:noProof/>
            <w:lang w:eastAsia="zh-CN"/>
          </w:rPr>
          <w:t xml:space="preserve">SideBySideFlag </w:t>
        </w:r>
      </w:ins>
      <w:ins w:id="1655" w:author="Ye-Kui Wang" w:date="2017-10-19T04:41:00Z">
        <w:del w:id="1656" w:author="Ye-Kui Wang v2" w:date="2017-10-20T06:03:00Z">
          <w:r w:rsidDel="008D7EAD">
            <w:rPr>
              <w:bCs/>
              <w:noProof/>
              <w:lang w:eastAsia="zh-CN"/>
            </w:rPr>
            <w:delText xml:space="preserve">TempInterleavingFlag </w:delText>
          </w:r>
        </w:del>
        <w:r>
          <w:rPr>
            <w:bCs/>
            <w:noProof/>
            <w:lang w:eastAsia="zh-CN"/>
          </w:rPr>
          <w:t xml:space="preserve">are both set equal to 0, </w:t>
        </w:r>
        <w:r w:rsidRPr="007B38CC">
          <w:rPr>
            <w:rFonts w:eastAsia="Calibri"/>
          </w:rPr>
          <w:t xml:space="preserve">HorDiv1 </w:t>
        </w:r>
        <w:r>
          <w:rPr>
            <w:rFonts w:eastAsia="Calibri"/>
          </w:rPr>
          <w:t xml:space="preserve">and </w:t>
        </w:r>
        <w:r w:rsidRPr="007B38CC">
          <w:rPr>
            <w:rFonts w:eastAsia="Calibri"/>
          </w:rPr>
          <w:t xml:space="preserve">VerDiv1 </w:t>
        </w:r>
        <w:r>
          <w:rPr>
            <w:rFonts w:eastAsia="Calibri"/>
          </w:rPr>
          <w:t>are both</w:t>
        </w:r>
        <w:r w:rsidRPr="007B38CC">
          <w:rPr>
            <w:rFonts w:eastAsia="Calibri"/>
          </w:rPr>
          <w:t xml:space="preserve"> set equal to</w:t>
        </w:r>
      </w:ins>
      <w:ins w:id="1657" w:author="Ye-Kui Wang 04" w:date="2017-12-12T12:23:00Z">
        <w:r w:rsidR="002B66AB">
          <w:rPr>
            <w:rFonts w:eastAsia="Calibri"/>
          </w:rPr>
          <w:t xml:space="preserve"> </w:t>
        </w:r>
      </w:ins>
      <w:ins w:id="1658" w:author="Ye-Kui Wang" w:date="2017-10-19T04:41:00Z">
        <w:del w:id="1659" w:author="Ye-Kui Wang 04" w:date="2017-12-12T12:23:00Z">
          <w:r w:rsidDel="002B66AB">
            <w:rPr>
              <w:rFonts w:eastAsia="Calibri"/>
            </w:rPr>
            <w:delText> </w:delText>
          </w:r>
        </w:del>
        <w:r>
          <w:rPr>
            <w:rFonts w:eastAsia="Calibri"/>
          </w:rPr>
          <w:t>1</w:t>
        </w:r>
        <w:r w:rsidRPr="00A44B62">
          <w:rPr>
            <w:noProof/>
            <w:lang w:val="en-CA"/>
          </w:rPr>
          <w:t>.</w:t>
        </w:r>
      </w:ins>
    </w:p>
    <w:p w14:paraId="53BD6E62" w14:textId="77777777" w:rsidR="004971DB" w:rsidRDefault="004971DB" w:rsidP="004971DB">
      <w:pPr>
        <w:jc w:val="both"/>
        <w:rPr>
          <w:ins w:id="1660" w:author="Ye-Kui Wang" w:date="2017-10-19T04:41:00Z"/>
          <w:rFonts w:eastAsia="Malgun Gothic"/>
          <w:noProof/>
          <w:sz w:val="20"/>
          <w:lang w:eastAsia="zh-CN"/>
        </w:rPr>
      </w:pPr>
      <w:ins w:id="1661" w:author="Ye-Kui Wang" w:date="2017-10-19T04:41:00Z">
        <w:r w:rsidRPr="000F2C10">
          <w:rPr>
            <w:rFonts w:eastAsia="Malgun Gothic"/>
            <w:b/>
            <w:noProof/>
            <w:sz w:val="20"/>
            <w:lang w:eastAsia="zh-CN"/>
          </w:rPr>
          <w:t>constituent_picture_matching_flag</w:t>
        </w:r>
        <w:r w:rsidRPr="0018684D">
          <w:rPr>
            <w:rFonts w:eastAsia="Malgun Gothic"/>
            <w:noProof/>
            <w:sz w:val="20"/>
            <w:lang w:eastAsia="zh-CN"/>
          </w:rPr>
          <w:t xml:space="preserve"> equal to 1 specifies that the projected region information, packed region information, and guard band region information in this </w:t>
        </w:r>
        <w:r>
          <w:rPr>
            <w:rFonts w:eastAsia="Malgun Gothic"/>
            <w:noProof/>
            <w:sz w:val="20"/>
            <w:lang w:eastAsia="zh-CN"/>
          </w:rPr>
          <w:t xml:space="preserve">SEI message </w:t>
        </w:r>
        <w:r w:rsidRPr="0018684D">
          <w:rPr>
            <w:rFonts w:eastAsia="Malgun Gothic"/>
            <w:noProof/>
            <w:sz w:val="20"/>
            <w:lang w:eastAsia="zh-CN"/>
          </w:rPr>
          <w:t xml:space="preserve">apply individually to each constituent picture and that the packed picture and the projected picture have the same stereoscopic frame packing format indicated by the </w:t>
        </w:r>
        <w:r>
          <w:rPr>
            <w:rFonts w:eastAsia="Malgun Gothic"/>
            <w:noProof/>
            <w:sz w:val="20"/>
            <w:lang w:eastAsia="zh-CN"/>
          </w:rPr>
          <w:t>frame packing arrangement SEI message</w:t>
        </w:r>
        <w:r w:rsidRPr="0018684D">
          <w:rPr>
            <w:rFonts w:eastAsia="Malgun Gothic"/>
            <w:noProof/>
            <w:sz w:val="20"/>
            <w:lang w:eastAsia="zh-CN"/>
          </w:rPr>
          <w:t xml:space="preserve">. constituent_picture_matching_flag equal to 0 specifies that the projected region information, packed region information, and guard band region information in this </w:t>
        </w:r>
        <w:r>
          <w:rPr>
            <w:rFonts w:eastAsia="Malgun Gothic"/>
            <w:noProof/>
            <w:sz w:val="20"/>
            <w:lang w:eastAsia="zh-CN"/>
          </w:rPr>
          <w:t xml:space="preserve">SEI message </w:t>
        </w:r>
        <w:r w:rsidRPr="0018684D">
          <w:rPr>
            <w:rFonts w:eastAsia="Malgun Gothic"/>
            <w:noProof/>
            <w:sz w:val="20"/>
            <w:lang w:eastAsia="zh-CN"/>
          </w:rPr>
          <w:t>apply to the projected picture.</w:t>
        </w:r>
      </w:ins>
    </w:p>
    <w:p w14:paraId="25407E3E" w14:textId="40D35D8F" w:rsidR="004971DB" w:rsidRDefault="004971DB" w:rsidP="004971DB">
      <w:pPr>
        <w:jc w:val="both"/>
        <w:rPr>
          <w:ins w:id="1662" w:author="Ye-Kui Wang" w:date="2017-10-19T04:41:00Z"/>
          <w:rFonts w:eastAsia="Malgun Gothic"/>
          <w:noProof/>
          <w:sz w:val="20"/>
          <w:lang w:eastAsia="zh-CN"/>
        </w:rPr>
      </w:pPr>
      <w:ins w:id="1663" w:author="Ye-Kui Wang" w:date="2017-10-19T04:41:00Z">
        <w:r w:rsidRPr="0018684D">
          <w:rPr>
            <w:rFonts w:eastAsia="Malgun Gothic"/>
            <w:noProof/>
            <w:sz w:val="20"/>
            <w:lang w:eastAsia="zh-CN"/>
          </w:rPr>
          <w:t xml:space="preserve">When </w:t>
        </w:r>
        <w:del w:id="1664" w:author="Sachin Deshpande" w:date="2017-10-23T17:49:00Z">
          <w:r w:rsidDel="00F915CB">
            <w:rPr>
              <w:rFonts w:eastAsia="Malgun Gothic"/>
              <w:noProof/>
              <w:sz w:val="20"/>
              <w:lang w:eastAsia="zh-CN"/>
            </w:rPr>
            <w:delText>a frame packing arrangement SEI message</w:delText>
          </w:r>
          <w:r w:rsidRPr="0018684D" w:rsidDel="00F915CB">
            <w:rPr>
              <w:rFonts w:eastAsia="Malgun Gothic"/>
              <w:noProof/>
              <w:sz w:val="20"/>
              <w:lang w:eastAsia="zh-CN"/>
            </w:rPr>
            <w:delText xml:space="preserve"> </w:delText>
          </w:r>
          <w:r w:rsidDel="00F915CB">
            <w:rPr>
              <w:rFonts w:eastAsia="Malgun Gothic"/>
              <w:noProof/>
              <w:sz w:val="20"/>
              <w:lang w:eastAsia="zh-CN"/>
            </w:rPr>
            <w:delText xml:space="preserve">with </w:delText>
          </w:r>
          <w:r w:rsidRPr="007B3C65" w:rsidDel="00F915CB">
            <w:rPr>
              <w:color w:val="000000"/>
              <w:sz w:val="20"/>
              <w:lang w:val="en-GB"/>
            </w:rPr>
            <w:delText>frame_packing_arrangement_cancel_flag</w:delText>
          </w:r>
        </w:del>
      </w:ins>
      <w:ins w:id="1665" w:author="Sachin Deshpande" w:date="2017-10-23T17:49:00Z">
        <w:r w:rsidR="00F915CB">
          <w:rPr>
            <w:rFonts w:eastAsia="Malgun Gothic"/>
            <w:noProof/>
            <w:sz w:val="20"/>
            <w:lang w:eastAsia="zh-CN"/>
          </w:rPr>
          <w:t>StereoFlag</w:t>
        </w:r>
      </w:ins>
      <w:ins w:id="1666" w:author="Sachin Deshpande" w:date="2017-10-23T17:50:00Z">
        <w:r w:rsidR="00BB42C2">
          <w:rPr>
            <w:rFonts w:eastAsia="Malgun Gothic"/>
            <w:noProof/>
            <w:sz w:val="20"/>
            <w:lang w:eastAsia="zh-CN"/>
          </w:rPr>
          <w:t xml:space="preserve"> is</w:t>
        </w:r>
      </w:ins>
      <w:ins w:id="1667" w:author="Ye-Kui Wang" w:date="2017-10-19T04:41:00Z">
        <w:r w:rsidRPr="007B3C65">
          <w:rPr>
            <w:color w:val="000000"/>
            <w:sz w:val="20"/>
            <w:lang w:val="en-GB"/>
          </w:rPr>
          <w:t xml:space="preserve"> </w:t>
        </w:r>
        <w:r w:rsidRPr="007B3C65">
          <w:rPr>
            <w:rFonts w:eastAsia="Malgun Gothic"/>
            <w:color w:val="000000"/>
            <w:sz w:val="20"/>
            <w:lang w:val="en-GB"/>
          </w:rPr>
          <w:t>equal to 0</w:t>
        </w:r>
        <w:r>
          <w:rPr>
            <w:rFonts w:eastAsia="Malgun Gothic"/>
            <w:color w:val="000000"/>
            <w:sz w:val="20"/>
            <w:lang w:val="en-GB"/>
          </w:rPr>
          <w:t>,</w:t>
        </w:r>
        <w:r w:rsidRPr="007B3C65">
          <w:rPr>
            <w:rFonts w:eastAsia="Malgun Gothic"/>
            <w:bCs/>
            <w:noProof/>
            <w:sz w:val="20"/>
            <w:lang w:val="en-GB" w:eastAsia="zh-CN"/>
          </w:rPr>
          <w:t xml:space="preserve"> </w:t>
        </w:r>
      </w:ins>
      <w:ins w:id="1668" w:author="Sachin Deshpande" w:date="2017-10-23T17:50:00Z">
        <w:r w:rsidR="00BB42C2">
          <w:rPr>
            <w:rFonts w:eastAsia="Malgun Gothic"/>
            <w:bCs/>
            <w:noProof/>
            <w:sz w:val="20"/>
            <w:lang w:val="en-GB" w:eastAsia="zh-CN"/>
          </w:rPr>
          <w:t xml:space="preserve">or StereoFlag is equal to 1 and </w:t>
        </w:r>
      </w:ins>
      <w:ins w:id="1669" w:author="Ye-Kui Wang" w:date="2017-10-19T04:41:00Z">
        <w:r w:rsidRPr="007B3C65">
          <w:rPr>
            <w:color w:val="000000"/>
            <w:sz w:val="20"/>
            <w:lang w:val="en-GB"/>
          </w:rPr>
          <w:t>frame_packing_arrangement_type</w:t>
        </w:r>
        <w:r w:rsidRPr="007B3C65">
          <w:rPr>
            <w:sz w:val="20"/>
            <w:lang w:val="en-GB" w:eastAsia="de-DE"/>
          </w:rPr>
          <w:t xml:space="preserve"> </w:t>
        </w:r>
      </w:ins>
      <w:ins w:id="1670" w:author="Sachin Deshpande" w:date="2017-10-23T17:50:00Z">
        <w:r w:rsidR="00BB42C2">
          <w:rPr>
            <w:sz w:val="20"/>
            <w:lang w:val="en-GB" w:eastAsia="de-DE"/>
          </w:rPr>
          <w:t xml:space="preserve">is </w:t>
        </w:r>
      </w:ins>
      <w:ins w:id="1671" w:author="Ye-Kui Wang" w:date="2017-10-19T04:41:00Z">
        <w:r w:rsidRPr="007B3C65">
          <w:rPr>
            <w:sz w:val="20"/>
            <w:lang w:val="en-GB" w:eastAsia="de-DE"/>
          </w:rPr>
          <w:t xml:space="preserve">equal to </w:t>
        </w:r>
        <w:del w:id="1672" w:author="Sachin Deshpande" w:date="2017-10-23T17:50:00Z">
          <w:r w:rsidRPr="007B3C65" w:rsidDel="00BB42C2">
            <w:rPr>
              <w:sz w:val="20"/>
              <w:lang w:val="en-GB" w:eastAsia="de-DE"/>
            </w:rPr>
            <w:delText xml:space="preserve">3, 4, or </w:delText>
          </w:r>
        </w:del>
        <w:r w:rsidRPr="007B3C65">
          <w:rPr>
            <w:sz w:val="20"/>
            <w:lang w:val="en-GB" w:eastAsia="de-DE"/>
          </w:rPr>
          <w:t xml:space="preserve">5, </w:t>
        </w:r>
        <w:del w:id="1673" w:author="Sachin Deshpande" w:date="2017-10-23T17:50:00Z">
          <w:r w:rsidDel="00BB42C2">
            <w:rPr>
              <w:sz w:val="20"/>
              <w:lang w:val="en-GB" w:eastAsia="de-DE"/>
            </w:rPr>
            <w:delText xml:space="preserve">and </w:delText>
          </w:r>
          <w:r w:rsidRPr="007B3C65" w:rsidDel="00BB42C2">
            <w:rPr>
              <w:sz w:val="20"/>
              <w:lang w:val="en-GB" w:eastAsia="de-DE"/>
            </w:rPr>
            <w:delText>quincunx_sampling_flag equal to 0</w:delText>
          </w:r>
          <w:r w:rsidDel="00BB42C2">
            <w:rPr>
              <w:sz w:val="20"/>
              <w:lang w:val="en-GB" w:eastAsia="de-DE"/>
            </w:rPr>
            <w:delText xml:space="preserve"> is not </w:delText>
          </w:r>
          <w:r w:rsidRPr="007B3C65" w:rsidDel="00BB42C2">
            <w:rPr>
              <w:rFonts w:eastAsia="Malgun Gothic"/>
              <w:bCs/>
              <w:noProof/>
              <w:sz w:val="20"/>
              <w:lang w:val="en-GB" w:eastAsia="zh-CN"/>
            </w:rPr>
            <w:delText xml:space="preserve">present that applies to the </w:delText>
          </w:r>
          <w:r w:rsidDel="00BB42C2">
            <w:rPr>
              <w:rFonts w:eastAsia="Malgun Gothic"/>
              <w:bCs/>
              <w:noProof/>
              <w:sz w:val="20"/>
              <w:lang w:val="en-GB" w:eastAsia="zh-CN"/>
            </w:rPr>
            <w:delText xml:space="preserve">current </w:delText>
          </w:r>
          <w:r w:rsidRPr="007B3C65" w:rsidDel="00BB42C2">
            <w:rPr>
              <w:rFonts w:eastAsia="Malgun Gothic"/>
              <w:bCs/>
              <w:noProof/>
              <w:sz w:val="20"/>
              <w:lang w:val="en-GB" w:eastAsia="zh-CN"/>
            </w:rPr>
            <w:delText>picture</w:delText>
          </w:r>
          <w:r w:rsidDel="00BB42C2">
            <w:rPr>
              <w:rFonts w:eastAsia="Malgun Gothic"/>
              <w:bCs/>
              <w:noProof/>
              <w:sz w:val="20"/>
              <w:lang w:val="en-GB" w:eastAsia="zh-CN"/>
            </w:rPr>
            <w:delText xml:space="preserve">, </w:delText>
          </w:r>
        </w:del>
        <w:r>
          <w:rPr>
            <w:rFonts w:eastAsia="Malgun Gothic"/>
            <w:bCs/>
            <w:noProof/>
            <w:sz w:val="20"/>
            <w:lang w:val="en-GB" w:eastAsia="zh-CN"/>
          </w:rPr>
          <w:t xml:space="preserve">the value of </w:t>
        </w:r>
        <w:r w:rsidRPr="0018684D">
          <w:rPr>
            <w:rFonts w:eastAsia="Malgun Gothic"/>
            <w:noProof/>
            <w:sz w:val="20"/>
            <w:lang w:eastAsia="zh-CN"/>
          </w:rPr>
          <w:t>constituent_picture_matching_flag shall be equal to 0.</w:t>
        </w:r>
      </w:ins>
    </w:p>
    <w:p w14:paraId="79940B07" w14:textId="52B8070E" w:rsidR="00D17A58" w:rsidRPr="00E5218A" w:rsidRDefault="00D17A58" w:rsidP="00D17A58">
      <w:pPr>
        <w:jc w:val="both"/>
        <w:rPr>
          <w:sz w:val="20"/>
        </w:rPr>
      </w:pPr>
      <w:r>
        <w:rPr>
          <w:rFonts w:eastAsia="Malgun Gothic"/>
          <w:b/>
          <w:noProof/>
          <w:sz w:val="20"/>
          <w:lang w:eastAsia="zh-CN"/>
        </w:rPr>
        <w:t>rwp_reserved_zero_</w:t>
      </w:r>
      <w:ins w:id="1674" w:author="Ye-Kui Wang" w:date="2017-10-19T04:41:00Z">
        <w:r w:rsidR="004971DB">
          <w:rPr>
            <w:rFonts w:eastAsia="Malgun Gothic"/>
            <w:b/>
            <w:noProof/>
            <w:sz w:val="20"/>
            <w:lang w:eastAsia="zh-CN"/>
          </w:rPr>
          <w:t>5</w:t>
        </w:r>
      </w:ins>
      <w:del w:id="1675" w:author="Ye-Kui Wang" w:date="2017-10-19T04:41:00Z">
        <w:r w:rsidDel="004971DB">
          <w:rPr>
            <w:rFonts w:eastAsia="Malgun Gothic"/>
            <w:b/>
            <w:noProof/>
            <w:sz w:val="20"/>
            <w:lang w:eastAsia="zh-CN"/>
          </w:rPr>
          <w:delText>6</w:delText>
        </w:r>
      </w:del>
      <w:r>
        <w:rPr>
          <w:rFonts w:eastAsia="Malgun Gothic"/>
          <w:b/>
          <w:noProof/>
          <w:sz w:val="20"/>
          <w:lang w:eastAsia="zh-CN"/>
        </w:rPr>
        <w:t>bits</w:t>
      </w:r>
      <w:r w:rsidRPr="00E5218A">
        <w:rPr>
          <w:rFonts w:eastAsia="Malgun Gothic"/>
          <w:noProof/>
          <w:sz w:val="20"/>
          <w:lang w:eastAsia="zh-CN"/>
        </w:rPr>
        <w:t xml:space="preserve"> shall be equal to 0</w:t>
      </w:r>
      <w:r w:rsidRPr="00A67445">
        <w:rPr>
          <w:bCs/>
          <w:noProof/>
          <w:sz w:val="20"/>
        </w:rPr>
        <w:t xml:space="preserve"> </w:t>
      </w:r>
      <w:r w:rsidRPr="00A44B62">
        <w:rPr>
          <w:bCs/>
          <w:noProof/>
          <w:sz w:val="20"/>
        </w:rPr>
        <w:t xml:space="preserve">in bitstreams conforming to this version of this Specification. Other values for </w:t>
      </w:r>
      <w:r w:rsidRPr="00A67445">
        <w:rPr>
          <w:bCs/>
          <w:noProof/>
          <w:sz w:val="20"/>
        </w:rPr>
        <w:t>rwp_</w:t>
      </w:r>
      <w:r w:rsidRPr="00A44B62">
        <w:rPr>
          <w:bCs/>
          <w:noProof/>
          <w:sz w:val="20"/>
        </w:rPr>
        <w:t>reserved_zero_</w:t>
      </w:r>
      <w:ins w:id="1676" w:author="Ye-Kui Wang" w:date="2017-10-19T04:41:00Z">
        <w:r w:rsidR="004971DB">
          <w:rPr>
            <w:bCs/>
            <w:noProof/>
            <w:sz w:val="20"/>
          </w:rPr>
          <w:t>5</w:t>
        </w:r>
      </w:ins>
      <w:r>
        <w:rPr>
          <w:bCs/>
          <w:noProof/>
          <w:sz w:val="20"/>
        </w:rPr>
        <w:t>6</w:t>
      </w:r>
      <w:r w:rsidRPr="00A44B62">
        <w:rPr>
          <w:bCs/>
          <w:noProof/>
          <w:sz w:val="20"/>
        </w:rPr>
        <w:t xml:space="preserve">bits[ i ] are reserved for future use by ITU-T | ISO/IEC. Decoders shall ignore the value of </w:t>
      </w:r>
      <w:r w:rsidRPr="00A67445">
        <w:rPr>
          <w:bCs/>
          <w:noProof/>
          <w:sz w:val="20"/>
        </w:rPr>
        <w:t>rwp_</w:t>
      </w:r>
      <w:r w:rsidRPr="00A44B62">
        <w:rPr>
          <w:bCs/>
          <w:noProof/>
          <w:sz w:val="20"/>
        </w:rPr>
        <w:t>reserved_zero_</w:t>
      </w:r>
      <w:ins w:id="1677" w:author="Ye-Kui Wang" w:date="2017-10-19T04:41:00Z">
        <w:r w:rsidR="004971DB">
          <w:rPr>
            <w:bCs/>
            <w:noProof/>
            <w:sz w:val="20"/>
          </w:rPr>
          <w:t>5</w:t>
        </w:r>
      </w:ins>
      <w:del w:id="1678" w:author="Ye-Kui Wang" w:date="2017-10-19T04:41:00Z">
        <w:r w:rsidDel="004971DB">
          <w:rPr>
            <w:bCs/>
            <w:noProof/>
            <w:sz w:val="20"/>
          </w:rPr>
          <w:delText>6</w:delText>
        </w:r>
      </w:del>
      <w:r w:rsidRPr="00A44B62">
        <w:rPr>
          <w:bCs/>
          <w:noProof/>
          <w:sz w:val="20"/>
        </w:rPr>
        <w:t>bits[ i ]</w:t>
      </w:r>
      <w:r w:rsidRPr="00E5218A">
        <w:rPr>
          <w:rFonts w:eastAsia="Malgun Gothic"/>
          <w:noProof/>
          <w:sz w:val="20"/>
          <w:lang w:eastAsia="zh-CN"/>
        </w:rPr>
        <w:t>.</w:t>
      </w:r>
    </w:p>
    <w:p w14:paraId="31A59658" w14:textId="6BC1ACA5" w:rsidR="004971DB" w:rsidRPr="002457A6" w:rsidRDefault="004971DB" w:rsidP="004971DB">
      <w:pPr>
        <w:jc w:val="both"/>
        <w:rPr>
          <w:sz w:val="20"/>
        </w:rPr>
      </w:pPr>
      <w:r w:rsidRPr="002457A6">
        <w:rPr>
          <w:b/>
          <w:sz w:val="20"/>
        </w:rPr>
        <w:t>num_</w:t>
      </w:r>
      <w:r>
        <w:rPr>
          <w:b/>
          <w:sz w:val="20"/>
        </w:rPr>
        <w:t>packed_</w:t>
      </w:r>
      <w:r w:rsidRPr="002457A6">
        <w:rPr>
          <w:b/>
          <w:sz w:val="20"/>
        </w:rPr>
        <w:t>regions</w:t>
      </w:r>
      <w:r w:rsidRPr="002457A6">
        <w:rPr>
          <w:sz w:val="20"/>
        </w:rPr>
        <w:t xml:space="preserve"> </w:t>
      </w:r>
      <w:proofErr w:type="gramStart"/>
      <w:r w:rsidRPr="002457A6">
        <w:rPr>
          <w:sz w:val="20"/>
        </w:rPr>
        <w:t>specifies</w:t>
      </w:r>
      <w:proofErr w:type="gramEnd"/>
      <w:r w:rsidRPr="002457A6">
        <w:rPr>
          <w:sz w:val="20"/>
        </w:rPr>
        <w:t xml:space="preserve"> the number of packed regions</w:t>
      </w:r>
      <w:ins w:id="1679" w:author="Ye-Kui Wang [2]" w:date="2017-09-29T17:25:00Z">
        <w:r>
          <w:rPr>
            <w:sz w:val="20"/>
          </w:rPr>
          <w:t xml:space="preserve"> </w:t>
        </w:r>
        <w:bookmarkStart w:id="1680" w:name="_Hlk494469384"/>
        <w:r>
          <w:rPr>
            <w:sz w:val="20"/>
          </w:rPr>
          <w:t xml:space="preserve">when </w:t>
        </w:r>
        <w:r w:rsidRPr="006B1F0A">
          <w:rPr>
            <w:sz w:val="20"/>
          </w:rPr>
          <w:t>constituent_picture_matching_flag is equal to</w:t>
        </w:r>
        <w:r>
          <w:rPr>
            <w:sz w:val="20"/>
          </w:rPr>
          <w:t> 0</w:t>
        </w:r>
      </w:ins>
      <w:bookmarkEnd w:id="1680"/>
      <w:r w:rsidRPr="002457A6">
        <w:rPr>
          <w:sz w:val="20"/>
        </w:rPr>
        <w:t xml:space="preserve">. </w:t>
      </w:r>
      <w:r>
        <w:rPr>
          <w:sz w:val="20"/>
        </w:rPr>
        <w:t xml:space="preserve">The value of </w:t>
      </w:r>
      <w:r w:rsidRPr="002457A6">
        <w:rPr>
          <w:sz w:val="20"/>
        </w:rPr>
        <w:t>num_packed</w:t>
      </w:r>
      <w:r>
        <w:rPr>
          <w:sz w:val="20"/>
        </w:rPr>
        <w:t>_</w:t>
      </w:r>
      <w:r w:rsidRPr="002457A6">
        <w:rPr>
          <w:sz w:val="20"/>
        </w:rPr>
        <w:t xml:space="preserve">regions </w:t>
      </w:r>
      <w:r>
        <w:rPr>
          <w:sz w:val="20"/>
        </w:rPr>
        <w:t xml:space="preserve">shall be greater than </w:t>
      </w:r>
      <w:r w:rsidRPr="002457A6">
        <w:rPr>
          <w:sz w:val="20"/>
        </w:rPr>
        <w:t>0.</w:t>
      </w:r>
      <w:ins w:id="1681" w:author="Ye-Kui Wang [2]" w:date="2017-09-29T17:21:00Z">
        <w:r>
          <w:rPr>
            <w:sz w:val="20"/>
          </w:rPr>
          <w:t xml:space="preserve"> </w:t>
        </w:r>
        <w:r w:rsidRPr="006B1F0A">
          <w:rPr>
            <w:sz w:val="20"/>
          </w:rPr>
          <w:t>When constituent_picture_matching_flag is equal to</w:t>
        </w:r>
      </w:ins>
      <w:ins w:id="1682" w:author="Ye-Kui Wang [2]" w:date="2017-09-29T17:25:00Z">
        <w:r>
          <w:rPr>
            <w:sz w:val="20"/>
          </w:rPr>
          <w:t> </w:t>
        </w:r>
      </w:ins>
      <w:ins w:id="1683" w:author="Ye-Kui Wang [2]" w:date="2017-09-29T17:21:00Z">
        <w:r w:rsidRPr="006B1F0A">
          <w:rPr>
            <w:sz w:val="20"/>
          </w:rPr>
          <w:t xml:space="preserve">1, the </w:t>
        </w:r>
      </w:ins>
      <w:ins w:id="1684" w:author="Ye-Kui Wang 03" w:date="2017-11-28T08:58:00Z">
        <w:r w:rsidR="000E1EAA">
          <w:rPr>
            <w:sz w:val="20"/>
          </w:rPr>
          <w:t xml:space="preserve">total </w:t>
        </w:r>
      </w:ins>
      <w:ins w:id="1685" w:author="Ye-Kui Wang [2]" w:date="2017-09-29T17:21:00Z">
        <w:r w:rsidRPr="006B1F0A">
          <w:rPr>
            <w:sz w:val="20"/>
          </w:rPr>
          <w:t>number of packed regions is equal to num</w:t>
        </w:r>
      </w:ins>
      <w:ins w:id="1686" w:author="Ye-Kui Wang 03" w:date="2017-11-28T08:59:00Z">
        <w:r w:rsidR="000E1EAA">
          <w:rPr>
            <w:sz w:val="20"/>
          </w:rPr>
          <w:t>_packed</w:t>
        </w:r>
      </w:ins>
      <w:ins w:id="1687" w:author="Ye-Kui Wang [2]" w:date="2017-09-29T17:21:00Z">
        <w:r w:rsidRPr="006B1F0A">
          <w:rPr>
            <w:sz w:val="20"/>
          </w:rPr>
          <w:t>_regions</w:t>
        </w:r>
        <w:r>
          <w:rPr>
            <w:sz w:val="20"/>
          </w:rPr>
          <w:t> * 2</w:t>
        </w:r>
      </w:ins>
      <w:ins w:id="1688" w:author="Ye-Kui Wang [2]" w:date="2017-09-29T17:24:00Z">
        <w:r>
          <w:rPr>
            <w:sz w:val="20"/>
          </w:rPr>
          <w:t>,</w:t>
        </w:r>
      </w:ins>
      <w:ins w:id="1689" w:author="Ye-Kui Wang [2]" w:date="2017-09-29T17:21:00Z">
        <w:r w:rsidRPr="006B1F0A">
          <w:rPr>
            <w:sz w:val="20"/>
          </w:rPr>
          <w:t xml:space="preserve"> and the information in </w:t>
        </w:r>
        <w:r>
          <w:rPr>
            <w:sz w:val="20"/>
          </w:rPr>
          <w:t xml:space="preserve">each </w:t>
        </w:r>
      </w:ins>
      <w:ins w:id="1690" w:author="Ye-Kui Wang [2]" w:date="2017-09-29T17:23:00Z">
        <w:r>
          <w:rPr>
            <w:sz w:val="20"/>
          </w:rPr>
          <w:t xml:space="preserve">entry of </w:t>
        </w:r>
      </w:ins>
      <w:ins w:id="1691" w:author="Ye-Kui Wang [2]" w:date="2017-09-29T17:21:00Z">
        <w:r>
          <w:rPr>
            <w:sz w:val="20"/>
          </w:rPr>
          <w:t xml:space="preserve">the loop </w:t>
        </w:r>
      </w:ins>
      <w:ins w:id="1692" w:author="Ye-Kui Wang [2]" w:date="2017-09-29T17:23:00Z">
        <w:r>
          <w:rPr>
            <w:sz w:val="20"/>
          </w:rPr>
          <w:t xml:space="preserve">of </w:t>
        </w:r>
      </w:ins>
      <w:ins w:id="1693" w:author="Ye-Kui Wang [2]" w:date="2017-09-29T17:22:00Z">
        <w:r w:rsidRPr="00201C40">
          <w:rPr>
            <w:bCs/>
            <w:noProof/>
            <w:sz w:val="20"/>
            <w:lang w:val="en-GB"/>
          </w:rPr>
          <w:t>num</w:t>
        </w:r>
        <w:r>
          <w:rPr>
            <w:bCs/>
            <w:noProof/>
            <w:sz w:val="20"/>
            <w:lang w:val="en-GB"/>
          </w:rPr>
          <w:t>_packed</w:t>
        </w:r>
        <w:r w:rsidRPr="00201C40">
          <w:rPr>
            <w:bCs/>
            <w:noProof/>
            <w:sz w:val="20"/>
            <w:lang w:val="en-GB"/>
          </w:rPr>
          <w:t>_</w:t>
        </w:r>
        <w:r>
          <w:rPr>
            <w:bCs/>
            <w:noProof/>
            <w:sz w:val="20"/>
            <w:lang w:val="en-GB"/>
          </w:rPr>
          <w:t>regions</w:t>
        </w:r>
      </w:ins>
      <w:ins w:id="1694" w:author="Ye-Kui Wang [2]" w:date="2017-09-29T17:23:00Z">
        <w:r>
          <w:rPr>
            <w:bCs/>
            <w:noProof/>
            <w:sz w:val="20"/>
            <w:lang w:val="en-GB"/>
          </w:rPr>
          <w:t xml:space="preserve"> entries</w:t>
        </w:r>
      </w:ins>
      <w:ins w:id="1695" w:author="Ye-Kui Wang [2]" w:date="2017-09-29T17:22:00Z">
        <w:r>
          <w:rPr>
            <w:noProof/>
            <w:sz w:val="20"/>
          </w:rPr>
          <w:t xml:space="preserve"> </w:t>
        </w:r>
      </w:ins>
      <w:ins w:id="1696" w:author="Ye-Kui Wang [2]" w:date="2017-09-29T17:21:00Z">
        <w:r w:rsidRPr="006B1F0A">
          <w:rPr>
            <w:sz w:val="20"/>
          </w:rPr>
          <w:t>applies to each constituent picture of the projected picture and the packed picture.</w:t>
        </w:r>
      </w:ins>
    </w:p>
    <w:p w14:paraId="38858BB4" w14:textId="77777777" w:rsidR="004971DB" w:rsidRDefault="004971DB" w:rsidP="004971DB">
      <w:pPr>
        <w:jc w:val="both"/>
        <w:rPr>
          <w:ins w:id="1697" w:author="Ye-Kui Wang [2]" w:date="2017-09-29T17:32:00Z"/>
          <w:sz w:val="20"/>
        </w:rPr>
      </w:pPr>
      <w:r w:rsidRPr="002457A6">
        <w:rPr>
          <w:b/>
          <w:sz w:val="20"/>
        </w:rPr>
        <w:t>proj_picture_width</w:t>
      </w:r>
      <w:r w:rsidRPr="002457A6">
        <w:rPr>
          <w:sz w:val="20"/>
        </w:rPr>
        <w:t xml:space="preserve"> and </w:t>
      </w:r>
      <w:r w:rsidRPr="002457A6">
        <w:rPr>
          <w:b/>
          <w:sz w:val="20"/>
        </w:rPr>
        <w:t>proj_picture_height</w:t>
      </w:r>
      <w:r w:rsidRPr="002457A6">
        <w:rPr>
          <w:sz w:val="20"/>
        </w:rPr>
        <w:t xml:space="preserve"> specify the width and height, respectively, of the projected </w:t>
      </w:r>
      <w:r w:rsidRPr="002457A6">
        <w:rPr>
          <w:rFonts w:hint="eastAsia"/>
          <w:sz w:val="20"/>
        </w:rPr>
        <w:t>picture</w:t>
      </w:r>
      <w:ins w:id="1698" w:author="Ye-Kui Wang [2]" w:date="2017-09-29T17:29:00Z">
        <w:r w:rsidRPr="00E87287">
          <w:rPr>
            <w:sz w:val="20"/>
          </w:rPr>
          <w:t>, in relative projected picture sample units</w:t>
        </w:r>
      </w:ins>
      <w:r w:rsidRPr="002457A6">
        <w:rPr>
          <w:sz w:val="20"/>
        </w:rPr>
        <w:t>.</w:t>
      </w:r>
    </w:p>
    <w:p w14:paraId="764D5B25" w14:textId="77777777" w:rsidR="004971DB" w:rsidRDefault="004971DB" w:rsidP="004971DB">
      <w:pPr>
        <w:jc w:val="both"/>
        <w:rPr>
          <w:sz w:val="20"/>
        </w:rPr>
      </w:pPr>
      <w:del w:id="1699" w:author="Ye-Kui Wang [2]" w:date="2017-09-29T17:32:00Z">
        <w:r w:rsidDel="00E87287">
          <w:rPr>
            <w:sz w:val="20"/>
          </w:rPr>
          <w:delText xml:space="preserve"> </w:delText>
        </w:r>
      </w:del>
      <w:r>
        <w:rPr>
          <w:sz w:val="20"/>
        </w:rPr>
        <w:t>The value</w:t>
      </w:r>
      <w:ins w:id="1700" w:author="Ye-Kui Wang [2]" w:date="2017-09-29T17:32:00Z">
        <w:r>
          <w:rPr>
            <w:sz w:val="20"/>
          </w:rPr>
          <w:t>s</w:t>
        </w:r>
      </w:ins>
      <w:r>
        <w:rPr>
          <w:sz w:val="20"/>
        </w:rPr>
        <w:t xml:space="preserve"> of </w:t>
      </w:r>
      <w:r w:rsidRPr="002457A6">
        <w:rPr>
          <w:sz w:val="20"/>
        </w:rPr>
        <w:t xml:space="preserve">proj_picture_width and proj_picture_height shall </w:t>
      </w:r>
      <w:ins w:id="1701" w:author="Ye-Kui Wang [2]" w:date="2017-09-29T17:29:00Z">
        <w:r>
          <w:rPr>
            <w:sz w:val="20"/>
          </w:rPr>
          <w:t xml:space="preserve">both </w:t>
        </w:r>
      </w:ins>
      <w:r w:rsidRPr="002457A6">
        <w:rPr>
          <w:sz w:val="20"/>
        </w:rPr>
        <w:t xml:space="preserve">be </w:t>
      </w:r>
      <w:del w:id="1702" w:author="Ye-Kui Wang [2]" w:date="2017-09-29T17:29:00Z">
        <w:r w:rsidDel="00E87287">
          <w:rPr>
            <w:sz w:val="20"/>
          </w:rPr>
          <w:delText xml:space="preserve">both </w:delText>
        </w:r>
      </w:del>
      <w:r w:rsidRPr="002457A6">
        <w:rPr>
          <w:sz w:val="20"/>
        </w:rPr>
        <w:t>greater than 0.</w:t>
      </w:r>
    </w:p>
    <w:p w14:paraId="10AE83B8" w14:textId="77777777" w:rsidR="004971DB" w:rsidRDefault="004971DB" w:rsidP="004971DB">
      <w:pPr>
        <w:jc w:val="both"/>
        <w:rPr>
          <w:ins w:id="1703" w:author="Ye-Kui Wang [2]" w:date="2017-09-29T17:32:00Z"/>
          <w:sz w:val="20"/>
        </w:rPr>
      </w:pPr>
      <w:ins w:id="1704" w:author="Ye-Kui Wang [2]" w:date="2017-09-29T17:31:00Z">
        <w:r w:rsidRPr="00AE2C2F">
          <w:rPr>
            <w:b/>
            <w:sz w:val="20"/>
          </w:rPr>
          <w:t>packed_picture_width</w:t>
        </w:r>
        <w:r w:rsidRPr="0018684D">
          <w:rPr>
            <w:sz w:val="20"/>
          </w:rPr>
          <w:t xml:space="preserve"> and </w:t>
        </w:r>
        <w:r w:rsidRPr="00AE2C2F">
          <w:rPr>
            <w:b/>
            <w:sz w:val="20"/>
          </w:rPr>
          <w:t>packed_picture_height</w:t>
        </w:r>
        <w:r w:rsidRPr="0018684D">
          <w:rPr>
            <w:sz w:val="20"/>
          </w:rPr>
          <w:t xml:space="preserve"> specify the width and height, respectively, of the packed </w:t>
        </w:r>
        <w:r w:rsidRPr="0018684D">
          <w:rPr>
            <w:rFonts w:hint="eastAsia"/>
            <w:sz w:val="20"/>
          </w:rPr>
          <w:t>picture</w:t>
        </w:r>
        <w:r w:rsidRPr="0018684D">
          <w:rPr>
            <w:sz w:val="20"/>
          </w:rPr>
          <w:t>, in relative packed picture sample units.</w:t>
        </w:r>
      </w:ins>
    </w:p>
    <w:p w14:paraId="11FFE544" w14:textId="77777777" w:rsidR="004971DB" w:rsidRDefault="004971DB" w:rsidP="004971DB">
      <w:pPr>
        <w:jc w:val="both"/>
        <w:rPr>
          <w:ins w:id="1705" w:author="Ye-Kui Wang [2]" w:date="2017-09-29T17:32:00Z"/>
          <w:sz w:val="20"/>
        </w:rPr>
      </w:pPr>
      <w:ins w:id="1706" w:author="Ye-Kui Wang [2]" w:date="2017-09-29T17:32:00Z">
        <w:r>
          <w:rPr>
            <w:sz w:val="20"/>
          </w:rPr>
          <w:t xml:space="preserve">The values of </w:t>
        </w:r>
      </w:ins>
      <w:ins w:id="1707" w:author="Ye-Kui Wang [2]" w:date="2017-09-29T17:31:00Z">
        <w:r w:rsidRPr="0018684D">
          <w:rPr>
            <w:sz w:val="20"/>
          </w:rPr>
          <w:t>packed_picture_width and packed_picture_height shall both be greater than 0.</w:t>
        </w:r>
      </w:ins>
    </w:p>
    <w:p w14:paraId="210B16C1" w14:textId="3E49A279" w:rsidR="004971DB" w:rsidRPr="0018684D" w:rsidRDefault="004971DB" w:rsidP="004971DB">
      <w:pPr>
        <w:jc w:val="both"/>
        <w:rPr>
          <w:ins w:id="1708" w:author="Ye-Kui Wang [2]" w:date="2017-09-29T17:31:00Z"/>
          <w:sz w:val="20"/>
        </w:rPr>
      </w:pPr>
      <w:ins w:id="1709" w:author="Ye-Kui Wang [2]" w:date="2017-09-29T17:32:00Z">
        <w:r>
          <w:rPr>
            <w:sz w:val="20"/>
          </w:rPr>
          <w:t xml:space="preserve">It is a requirement of bitstream conformance that </w:t>
        </w:r>
      </w:ins>
      <w:ins w:id="1710" w:author="Ye-Kui Wang [2]" w:date="2017-09-29T17:31:00Z">
        <w:r w:rsidRPr="0018684D">
          <w:rPr>
            <w:sz w:val="20"/>
          </w:rPr>
          <w:t>packed_picture_width and packed_picture_height shall have such values that</w:t>
        </w:r>
        <w:del w:id="1711" w:author="Ye-Kui Wang 02" w:date="2017-11-27T22:07:00Z">
          <w:r w:rsidRPr="0018684D" w:rsidDel="00094D50">
            <w:rPr>
              <w:sz w:val="20"/>
            </w:rPr>
            <w:delText xml:space="preserve"> packed_reg</w:delText>
          </w:r>
        </w:del>
      </w:ins>
      <w:ins w:id="1712" w:author="Ye-Kui Wang [2]" w:date="2017-09-29T17:33:00Z">
        <w:del w:id="1713" w:author="Ye-Kui Wang 02" w:date="2017-11-27T22:07:00Z">
          <w:r w:rsidDel="00094D50">
            <w:rPr>
              <w:sz w:val="20"/>
            </w:rPr>
            <w:delText>ion</w:delText>
          </w:r>
        </w:del>
      </w:ins>
      <w:ins w:id="1714" w:author="Ye-Kui Wang [2]" w:date="2017-09-29T17:31:00Z">
        <w:del w:id="1715" w:author="Ye-Kui Wang 02" w:date="2017-11-27T22:07:00Z">
          <w:r w:rsidRPr="0018684D" w:rsidDel="00094D50">
            <w:rPr>
              <w:sz w:val="20"/>
            </w:rPr>
            <w:delText>_width[</w:delText>
          </w:r>
        </w:del>
      </w:ins>
      <w:ins w:id="1716" w:author="Ye-Kui Wang [2]" w:date="2017-09-29T17:33:00Z">
        <w:del w:id="1717" w:author="Ye-Kui Wang 02" w:date="2017-11-27T22:07:00Z">
          <w:r w:rsidDel="00094D50">
            <w:rPr>
              <w:sz w:val="20"/>
            </w:rPr>
            <w:delText> </w:delText>
          </w:r>
        </w:del>
      </w:ins>
      <w:ins w:id="1718" w:author="Ye-Kui Wang [2]" w:date="2017-09-29T17:31:00Z">
        <w:del w:id="1719" w:author="Ye-Kui Wang 02" w:date="2017-11-27T22:07:00Z">
          <w:r w:rsidRPr="0018684D" w:rsidDel="00094D50">
            <w:rPr>
              <w:sz w:val="20"/>
            </w:rPr>
            <w:delText>i</w:delText>
          </w:r>
        </w:del>
      </w:ins>
      <w:ins w:id="1720" w:author="Ye-Kui Wang [2]" w:date="2017-09-29T17:33:00Z">
        <w:del w:id="1721" w:author="Ye-Kui Wang 02" w:date="2017-11-27T22:07:00Z">
          <w:r w:rsidDel="00094D50">
            <w:rPr>
              <w:sz w:val="20"/>
            </w:rPr>
            <w:delText> </w:delText>
          </w:r>
        </w:del>
      </w:ins>
      <w:ins w:id="1722" w:author="Ye-Kui Wang [2]" w:date="2017-09-29T17:31:00Z">
        <w:del w:id="1723" w:author="Ye-Kui Wang 02" w:date="2017-11-27T22:07:00Z">
          <w:r w:rsidRPr="0018684D" w:rsidDel="00094D50">
            <w:rPr>
              <w:sz w:val="20"/>
            </w:rPr>
            <w:delText>]</w:delText>
          </w:r>
          <w:r w:rsidRPr="00E87287" w:rsidDel="00094D50">
            <w:rPr>
              <w:sz w:val="20"/>
            </w:rPr>
            <w:delText xml:space="preserve">, </w:delText>
          </w:r>
          <w:r w:rsidRPr="0018684D" w:rsidDel="00094D50">
            <w:rPr>
              <w:sz w:val="20"/>
            </w:rPr>
            <w:delText>packed_reg</w:delText>
          </w:r>
        </w:del>
      </w:ins>
      <w:ins w:id="1724" w:author="Ye-Kui Wang [2]" w:date="2017-09-29T17:33:00Z">
        <w:del w:id="1725" w:author="Ye-Kui Wang 02" w:date="2017-11-27T22:07:00Z">
          <w:r w:rsidDel="00094D50">
            <w:rPr>
              <w:sz w:val="20"/>
            </w:rPr>
            <w:delText>ion</w:delText>
          </w:r>
        </w:del>
      </w:ins>
      <w:ins w:id="1726" w:author="Ye-Kui Wang [2]" w:date="2017-09-29T17:31:00Z">
        <w:del w:id="1727" w:author="Ye-Kui Wang 02" w:date="2017-11-27T22:07:00Z">
          <w:r w:rsidRPr="0018684D" w:rsidDel="00094D50">
            <w:rPr>
              <w:sz w:val="20"/>
            </w:rPr>
            <w:delText>_height[</w:delText>
          </w:r>
        </w:del>
      </w:ins>
      <w:ins w:id="1728" w:author="Ye-Kui Wang [2]" w:date="2017-09-29T17:33:00Z">
        <w:del w:id="1729" w:author="Ye-Kui Wang 02" w:date="2017-11-27T22:07:00Z">
          <w:r w:rsidDel="00094D50">
            <w:rPr>
              <w:sz w:val="20"/>
            </w:rPr>
            <w:delText> </w:delText>
          </w:r>
        </w:del>
      </w:ins>
      <w:ins w:id="1730" w:author="Ye-Kui Wang [2]" w:date="2017-09-29T17:31:00Z">
        <w:del w:id="1731" w:author="Ye-Kui Wang 02" w:date="2017-11-27T22:07:00Z">
          <w:r w:rsidRPr="0018684D" w:rsidDel="00094D50">
            <w:rPr>
              <w:sz w:val="20"/>
            </w:rPr>
            <w:delText>i</w:delText>
          </w:r>
        </w:del>
      </w:ins>
      <w:ins w:id="1732" w:author="Ye-Kui Wang [2]" w:date="2017-09-29T17:33:00Z">
        <w:del w:id="1733" w:author="Ye-Kui Wang 02" w:date="2017-11-27T22:07:00Z">
          <w:r w:rsidDel="00094D50">
            <w:rPr>
              <w:sz w:val="20"/>
            </w:rPr>
            <w:delText> </w:delText>
          </w:r>
        </w:del>
      </w:ins>
      <w:ins w:id="1734" w:author="Ye-Kui Wang [2]" w:date="2017-09-29T17:31:00Z">
        <w:del w:id="1735" w:author="Ye-Kui Wang 02" w:date="2017-11-27T22:07:00Z">
          <w:r w:rsidRPr="0018684D" w:rsidDel="00094D50">
            <w:rPr>
              <w:sz w:val="20"/>
            </w:rPr>
            <w:delText>]</w:delText>
          </w:r>
          <w:r w:rsidRPr="00E87287" w:rsidDel="00094D50">
            <w:rPr>
              <w:sz w:val="20"/>
            </w:rPr>
            <w:delText xml:space="preserve">, </w:delText>
          </w:r>
          <w:r w:rsidRPr="0018684D" w:rsidDel="00094D50">
            <w:rPr>
              <w:sz w:val="20"/>
            </w:rPr>
            <w:delText>packed_reg</w:delText>
          </w:r>
        </w:del>
      </w:ins>
      <w:ins w:id="1736" w:author="Ye-Kui Wang [2]" w:date="2017-09-29T17:33:00Z">
        <w:del w:id="1737" w:author="Ye-Kui Wang 02" w:date="2017-11-27T22:07:00Z">
          <w:r w:rsidDel="00094D50">
            <w:rPr>
              <w:sz w:val="20"/>
            </w:rPr>
            <w:delText>ion</w:delText>
          </w:r>
        </w:del>
      </w:ins>
      <w:ins w:id="1738" w:author="Ye-Kui Wang [2]" w:date="2017-09-29T17:31:00Z">
        <w:del w:id="1739" w:author="Ye-Kui Wang 02" w:date="2017-11-27T22:07:00Z">
          <w:r w:rsidRPr="0018684D" w:rsidDel="00094D50">
            <w:rPr>
              <w:sz w:val="20"/>
            </w:rPr>
            <w:delText>_top[</w:delText>
          </w:r>
        </w:del>
      </w:ins>
      <w:ins w:id="1740" w:author="Ye-Kui Wang [2]" w:date="2017-09-29T17:34:00Z">
        <w:del w:id="1741" w:author="Ye-Kui Wang 02" w:date="2017-11-27T22:07:00Z">
          <w:r w:rsidDel="00094D50">
            <w:rPr>
              <w:sz w:val="20"/>
            </w:rPr>
            <w:delText> </w:delText>
          </w:r>
        </w:del>
      </w:ins>
      <w:ins w:id="1742" w:author="Ye-Kui Wang [2]" w:date="2017-09-29T17:31:00Z">
        <w:del w:id="1743" w:author="Ye-Kui Wang 02" w:date="2017-11-27T22:07:00Z">
          <w:r w:rsidRPr="0018684D" w:rsidDel="00094D50">
            <w:rPr>
              <w:sz w:val="20"/>
            </w:rPr>
            <w:delText>i</w:delText>
          </w:r>
        </w:del>
      </w:ins>
      <w:ins w:id="1744" w:author="Ye-Kui Wang [2]" w:date="2017-09-29T17:34:00Z">
        <w:del w:id="1745" w:author="Ye-Kui Wang 02" w:date="2017-11-27T22:07:00Z">
          <w:r w:rsidDel="00094D50">
            <w:rPr>
              <w:sz w:val="20"/>
            </w:rPr>
            <w:delText> </w:delText>
          </w:r>
        </w:del>
      </w:ins>
      <w:ins w:id="1746" w:author="Ye-Kui Wang [2]" w:date="2017-09-29T17:31:00Z">
        <w:del w:id="1747" w:author="Ye-Kui Wang 02" w:date="2017-11-27T22:07:00Z">
          <w:r w:rsidRPr="0018684D" w:rsidDel="00094D50">
            <w:rPr>
              <w:sz w:val="20"/>
            </w:rPr>
            <w:delText>]</w:delText>
          </w:r>
          <w:r w:rsidRPr="00E87287" w:rsidDel="00094D50">
            <w:rPr>
              <w:sz w:val="20"/>
            </w:rPr>
            <w:delText xml:space="preserve">, and </w:delText>
          </w:r>
          <w:r w:rsidRPr="0018684D" w:rsidDel="00094D50">
            <w:rPr>
              <w:sz w:val="20"/>
            </w:rPr>
            <w:delText>packed_reg</w:delText>
          </w:r>
        </w:del>
      </w:ins>
      <w:ins w:id="1748" w:author="Ye-Kui Wang [2]" w:date="2017-09-29T17:34:00Z">
        <w:del w:id="1749" w:author="Ye-Kui Wang 02" w:date="2017-11-27T22:07:00Z">
          <w:r w:rsidDel="00094D50">
            <w:rPr>
              <w:sz w:val="20"/>
            </w:rPr>
            <w:delText>ion</w:delText>
          </w:r>
        </w:del>
      </w:ins>
      <w:ins w:id="1750" w:author="Ye-Kui Wang [2]" w:date="2017-09-29T17:31:00Z">
        <w:del w:id="1751" w:author="Ye-Kui Wang 02" w:date="2017-11-27T22:07:00Z">
          <w:r w:rsidRPr="0018684D" w:rsidDel="00094D50">
            <w:rPr>
              <w:sz w:val="20"/>
            </w:rPr>
            <w:delText>_left[</w:delText>
          </w:r>
        </w:del>
      </w:ins>
      <w:ins w:id="1752" w:author="Ye-Kui Wang [2]" w:date="2017-09-29T17:34:00Z">
        <w:del w:id="1753" w:author="Ye-Kui Wang 02" w:date="2017-11-27T22:07:00Z">
          <w:r w:rsidDel="00094D50">
            <w:rPr>
              <w:sz w:val="20"/>
            </w:rPr>
            <w:delText> </w:delText>
          </w:r>
        </w:del>
      </w:ins>
      <w:ins w:id="1754" w:author="Ye-Kui Wang [2]" w:date="2017-09-29T17:31:00Z">
        <w:del w:id="1755" w:author="Ye-Kui Wang 02" w:date="2017-11-27T22:07:00Z">
          <w:r w:rsidRPr="0018684D" w:rsidDel="00094D50">
            <w:rPr>
              <w:sz w:val="20"/>
            </w:rPr>
            <w:delText>i</w:delText>
          </w:r>
        </w:del>
      </w:ins>
      <w:ins w:id="1756" w:author="Ye-Kui Wang [2]" w:date="2017-09-29T17:34:00Z">
        <w:del w:id="1757" w:author="Ye-Kui Wang 02" w:date="2017-11-27T22:07:00Z">
          <w:r w:rsidDel="00094D50">
            <w:rPr>
              <w:sz w:val="20"/>
            </w:rPr>
            <w:delText> </w:delText>
          </w:r>
        </w:del>
      </w:ins>
      <w:ins w:id="1758" w:author="Ye-Kui Wang [2]" w:date="2017-09-29T17:31:00Z">
        <w:del w:id="1759" w:author="Ye-Kui Wang 02" w:date="2017-11-27T22:07:00Z">
          <w:r w:rsidRPr="0018684D" w:rsidDel="00094D50">
            <w:rPr>
              <w:sz w:val="20"/>
            </w:rPr>
            <w:delText>]</w:delText>
          </w:r>
          <w:r w:rsidRPr="00E87287" w:rsidDel="00094D50">
            <w:rPr>
              <w:sz w:val="20"/>
            </w:rPr>
            <w:delText xml:space="preserve">, represent integer horizontal and vertical coordinates of luma sample units within the </w:delText>
          </w:r>
        </w:del>
      </w:ins>
      <w:ins w:id="1760" w:author="Ye-Kui Wang [2]" w:date="2017-09-29T17:34:00Z">
        <w:del w:id="1761" w:author="Ye-Kui Wang 02" w:date="2017-11-27T22:07:00Z">
          <w:r w:rsidDel="00094D50">
            <w:rPr>
              <w:sz w:val="20"/>
            </w:rPr>
            <w:delText xml:space="preserve">cropped </w:delText>
          </w:r>
        </w:del>
      </w:ins>
      <w:ins w:id="1762" w:author="Ye-Kui Wang [2]" w:date="2017-09-29T17:31:00Z">
        <w:del w:id="1763" w:author="Ye-Kui Wang 02" w:date="2017-11-27T22:07:00Z">
          <w:r w:rsidRPr="00E87287" w:rsidDel="00094D50">
            <w:rPr>
              <w:sz w:val="20"/>
            </w:rPr>
            <w:delText>decoded pictures</w:delText>
          </w:r>
        </w:del>
      </w:ins>
      <w:ins w:id="1764" w:author="Ye-Kui Wang 02" w:date="2017-11-27T22:07:00Z">
        <w:r w:rsidR="00094D50">
          <w:rPr>
            <w:sz w:val="20"/>
          </w:rPr>
          <w:t xml:space="preserve"> </w:t>
        </w:r>
        <w:r w:rsidR="00094D50" w:rsidRPr="00094D50">
          <w:rPr>
            <w:sz w:val="20"/>
          </w:rPr>
          <w:t xml:space="preserve">packed_picture_width is an integer multiple of </w:t>
        </w:r>
      </w:ins>
      <w:ins w:id="1765" w:author="Ye-Kui Wang 02" w:date="2017-11-27T22:11:00Z">
        <w:r w:rsidR="00AE6651" w:rsidRPr="00BE0820">
          <w:rPr>
            <w:rFonts w:eastAsia="Malgun Gothic"/>
            <w:sz w:val="20"/>
            <w:lang w:eastAsia="ko-KR"/>
          </w:rPr>
          <w:t>cropPicW</w:t>
        </w:r>
        <w:r w:rsidR="00AE6651" w:rsidRPr="00055CE8">
          <w:rPr>
            <w:rFonts w:eastAsia="Malgun Gothic"/>
            <w:sz w:val="20"/>
            <w:lang w:eastAsia="ko-KR"/>
          </w:rPr>
          <w:t>idth</w:t>
        </w:r>
        <w:r w:rsidR="00AE6651">
          <w:rPr>
            <w:rFonts w:eastAsia="Malgun Gothic"/>
            <w:sz w:val="20"/>
            <w:lang w:eastAsia="ko-KR"/>
          </w:rPr>
          <w:t xml:space="preserve"> </w:t>
        </w:r>
      </w:ins>
      <w:ins w:id="1766" w:author="Ye-Kui Wang 02" w:date="2017-11-27T22:07:00Z">
        <w:r w:rsidR="00094D50" w:rsidRPr="00094D50">
          <w:rPr>
            <w:sz w:val="20"/>
          </w:rPr>
          <w:t xml:space="preserve">and packed_picture_height is an integer multiple of </w:t>
        </w:r>
      </w:ins>
      <w:ins w:id="1767" w:author="Ye-Kui Wang 02" w:date="2017-11-27T22:11:00Z">
        <w:r w:rsidR="00AE6651" w:rsidRPr="00BE0820">
          <w:rPr>
            <w:rFonts w:eastAsia="Malgun Gothic"/>
            <w:sz w:val="20"/>
            <w:lang w:eastAsia="ko-KR"/>
          </w:rPr>
          <w:t>cropPicH</w:t>
        </w:r>
        <w:r w:rsidR="00AE6651" w:rsidRPr="00055CE8">
          <w:rPr>
            <w:rFonts w:eastAsia="Malgun Gothic"/>
            <w:sz w:val="20"/>
            <w:lang w:eastAsia="ko-KR"/>
          </w:rPr>
          <w:t>eight</w:t>
        </w:r>
        <w:r w:rsidR="00AE6651">
          <w:rPr>
            <w:rFonts w:eastAsia="Malgun Gothic"/>
            <w:sz w:val="20"/>
            <w:lang w:eastAsia="ko-KR"/>
          </w:rPr>
          <w:t xml:space="preserve">, where </w:t>
        </w:r>
      </w:ins>
      <w:ins w:id="1768" w:author="Ye-Kui Wang 02" w:date="2017-11-27T22:10:00Z">
        <w:r w:rsidR="00094D50" w:rsidRPr="00055CE8">
          <w:rPr>
            <w:rFonts w:eastAsia="Malgun Gothic"/>
            <w:sz w:val="20"/>
            <w:lang w:eastAsia="ko-KR"/>
          </w:rPr>
          <w:t>cropPicWidth</w:t>
        </w:r>
        <w:r w:rsidR="00094D50" w:rsidRPr="00BE0820">
          <w:rPr>
            <w:rFonts w:eastAsia="Malgun Gothic"/>
            <w:sz w:val="20"/>
            <w:lang w:eastAsia="ko-KR"/>
          </w:rPr>
          <w:t xml:space="preserve"> and </w:t>
        </w:r>
        <w:r w:rsidR="00094D50" w:rsidRPr="00055CE8">
          <w:rPr>
            <w:rFonts w:eastAsia="Malgun Gothic"/>
            <w:sz w:val="20"/>
            <w:lang w:eastAsia="ko-KR"/>
          </w:rPr>
          <w:t>cropPicHeight</w:t>
        </w:r>
        <w:r w:rsidR="00094D50" w:rsidRPr="00BE0820">
          <w:rPr>
            <w:rFonts w:eastAsia="Malgun Gothic"/>
            <w:sz w:val="20"/>
            <w:lang w:eastAsia="ko-KR"/>
          </w:rPr>
          <w:t xml:space="preserve"> are the width and height, respectively, of the cropped </w:t>
        </w:r>
      </w:ins>
      <w:ins w:id="1769" w:author="Ye-Kui Wang 02" w:date="2017-11-27T22:12:00Z">
        <w:r w:rsidR="00AE6651">
          <w:rPr>
            <w:rFonts w:eastAsia="Malgun Gothic"/>
            <w:sz w:val="20"/>
            <w:lang w:eastAsia="ko-KR"/>
          </w:rPr>
          <w:t xml:space="preserve">decoded </w:t>
        </w:r>
      </w:ins>
      <w:ins w:id="1770" w:author="Ye-Kui Wang 02" w:date="2017-11-27T22:10:00Z">
        <w:r w:rsidR="00094D50" w:rsidRPr="00BE0820">
          <w:rPr>
            <w:rFonts w:eastAsia="Malgun Gothic"/>
            <w:sz w:val="20"/>
            <w:lang w:eastAsia="ko-KR"/>
          </w:rPr>
          <w:t>picture</w:t>
        </w:r>
      </w:ins>
      <w:ins w:id="1771" w:author="Ye-Kui Wang [2]" w:date="2017-09-29T17:31:00Z">
        <w:r w:rsidRPr="0018684D">
          <w:rPr>
            <w:sz w:val="20"/>
          </w:rPr>
          <w:t>.</w:t>
        </w:r>
      </w:ins>
    </w:p>
    <w:p w14:paraId="4174B4AB" w14:textId="08CCC8B9" w:rsidR="004971DB" w:rsidRPr="00E5218A" w:rsidRDefault="004971DB" w:rsidP="004971DB">
      <w:pPr>
        <w:jc w:val="both"/>
        <w:rPr>
          <w:sz w:val="20"/>
        </w:rPr>
      </w:pPr>
      <w:r>
        <w:rPr>
          <w:rFonts w:eastAsia="Malgun Gothic"/>
          <w:b/>
          <w:noProof/>
          <w:sz w:val="20"/>
          <w:lang w:eastAsia="zh-CN"/>
        </w:rPr>
        <w:t>rwp_reserved_zero_</w:t>
      </w:r>
      <w:ins w:id="1772" w:author="Ye-Kui Wang v2" w:date="2017-10-20T05:14:00Z">
        <w:r w:rsidR="00B643F5">
          <w:rPr>
            <w:rFonts w:eastAsia="Malgun Gothic"/>
            <w:b/>
            <w:noProof/>
            <w:sz w:val="20"/>
            <w:lang w:eastAsia="zh-CN"/>
          </w:rPr>
          <w:t>4</w:t>
        </w:r>
      </w:ins>
      <w:ins w:id="1773" w:author="Ye-Kui Wang [2]" w:date="2017-09-29T17:37:00Z">
        <w:del w:id="1774" w:author="Ye-Kui Wang v2" w:date="2017-10-20T05:14:00Z">
          <w:r w:rsidDel="00B643F5">
            <w:rPr>
              <w:rFonts w:eastAsia="Malgun Gothic"/>
              <w:b/>
              <w:noProof/>
              <w:sz w:val="20"/>
              <w:lang w:eastAsia="zh-CN"/>
            </w:rPr>
            <w:delText>3</w:delText>
          </w:r>
        </w:del>
      </w:ins>
      <w:del w:id="1775" w:author="Ye-Kui Wang [2]" w:date="2017-09-29T17:37:00Z">
        <w:r w:rsidDel="00623E23">
          <w:rPr>
            <w:rFonts w:eastAsia="Malgun Gothic"/>
            <w:b/>
            <w:noProof/>
            <w:sz w:val="20"/>
            <w:lang w:eastAsia="zh-CN"/>
          </w:rPr>
          <w:delText>4</w:delText>
        </w:r>
      </w:del>
      <w:r>
        <w:rPr>
          <w:rFonts w:eastAsia="Malgun Gothic"/>
          <w:b/>
          <w:noProof/>
          <w:sz w:val="20"/>
          <w:lang w:eastAsia="zh-CN"/>
        </w:rPr>
        <w:t>bits</w:t>
      </w:r>
      <w:ins w:id="1776" w:author="Ye-Kui Wang [2]" w:date="2017-09-29T17:37:00Z">
        <w:r w:rsidRPr="00A44B62">
          <w:rPr>
            <w:bCs/>
            <w:noProof/>
            <w:sz w:val="20"/>
          </w:rPr>
          <w:t>[ i ]</w:t>
        </w:r>
      </w:ins>
      <w:r w:rsidRPr="00E5218A">
        <w:rPr>
          <w:rFonts w:eastAsia="Malgun Gothic"/>
          <w:noProof/>
          <w:sz w:val="20"/>
          <w:lang w:eastAsia="zh-CN"/>
        </w:rPr>
        <w:t xml:space="preserve"> shall be equal to 0</w:t>
      </w:r>
      <w:r w:rsidRPr="00A67445">
        <w:rPr>
          <w:bCs/>
          <w:noProof/>
          <w:sz w:val="20"/>
        </w:rPr>
        <w:t xml:space="preserve"> </w:t>
      </w:r>
      <w:r w:rsidRPr="00A44B62">
        <w:rPr>
          <w:bCs/>
          <w:noProof/>
          <w:sz w:val="20"/>
        </w:rPr>
        <w:t xml:space="preserve">in bitstreams conforming to this version of this Specification. Other values for </w:t>
      </w:r>
      <w:r w:rsidRPr="00A67445">
        <w:rPr>
          <w:bCs/>
          <w:noProof/>
          <w:sz w:val="20"/>
        </w:rPr>
        <w:t>rwp_</w:t>
      </w:r>
      <w:r w:rsidRPr="00A44B62">
        <w:rPr>
          <w:bCs/>
          <w:noProof/>
          <w:sz w:val="20"/>
        </w:rPr>
        <w:t>reserved_zero_</w:t>
      </w:r>
      <w:ins w:id="1777" w:author="Ye-Kui Wang v2" w:date="2017-10-20T05:14:00Z">
        <w:r w:rsidR="00B643F5">
          <w:rPr>
            <w:bCs/>
            <w:noProof/>
            <w:sz w:val="20"/>
          </w:rPr>
          <w:t>4</w:t>
        </w:r>
      </w:ins>
      <w:ins w:id="1778" w:author="Ye-Kui Wang [2]" w:date="2017-09-29T17:37:00Z">
        <w:del w:id="1779" w:author="Ye-Kui Wang v2" w:date="2017-10-20T05:14:00Z">
          <w:r w:rsidDel="00B643F5">
            <w:rPr>
              <w:bCs/>
              <w:noProof/>
              <w:sz w:val="20"/>
            </w:rPr>
            <w:delText>3</w:delText>
          </w:r>
        </w:del>
      </w:ins>
      <w:del w:id="1780" w:author="Ye-Kui Wang [2]" w:date="2017-09-29T17:37:00Z">
        <w:r w:rsidDel="00623E23">
          <w:rPr>
            <w:bCs/>
            <w:noProof/>
            <w:sz w:val="20"/>
          </w:rPr>
          <w:delText>4</w:delText>
        </w:r>
      </w:del>
      <w:r w:rsidRPr="00A44B62">
        <w:rPr>
          <w:bCs/>
          <w:noProof/>
          <w:sz w:val="20"/>
        </w:rPr>
        <w:t xml:space="preserve">bits[ i ] are reserved for future use by ITU-T | ISO/IEC. Decoders shall ignore the value of </w:t>
      </w:r>
      <w:r w:rsidRPr="00A67445">
        <w:rPr>
          <w:bCs/>
          <w:noProof/>
          <w:sz w:val="20"/>
        </w:rPr>
        <w:t>rwp_</w:t>
      </w:r>
      <w:r w:rsidRPr="00A44B62">
        <w:rPr>
          <w:bCs/>
          <w:noProof/>
          <w:sz w:val="20"/>
        </w:rPr>
        <w:t>reserved_zero_</w:t>
      </w:r>
      <w:ins w:id="1781" w:author="Ye-Kui Wang v2" w:date="2017-10-20T05:14:00Z">
        <w:r w:rsidR="00B643F5">
          <w:rPr>
            <w:bCs/>
            <w:noProof/>
            <w:sz w:val="20"/>
          </w:rPr>
          <w:t>4</w:t>
        </w:r>
      </w:ins>
      <w:ins w:id="1782" w:author="Ye-Kui Wang [2]" w:date="2017-09-29T17:37:00Z">
        <w:del w:id="1783" w:author="Ye-Kui Wang v2" w:date="2017-10-20T05:14:00Z">
          <w:r w:rsidDel="00B643F5">
            <w:rPr>
              <w:bCs/>
              <w:noProof/>
              <w:sz w:val="20"/>
            </w:rPr>
            <w:delText>3</w:delText>
          </w:r>
        </w:del>
      </w:ins>
      <w:del w:id="1784" w:author="Ye-Kui Wang [2]" w:date="2017-09-29T17:37:00Z">
        <w:r w:rsidDel="00623E23">
          <w:rPr>
            <w:bCs/>
            <w:noProof/>
            <w:sz w:val="20"/>
          </w:rPr>
          <w:delText>4</w:delText>
        </w:r>
      </w:del>
      <w:r w:rsidRPr="00A44B62">
        <w:rPr>
          <w:bCs/>
          <w:noProof/>
          <w:sz w:val="20"/>
        </w:rPr>
        <w:t>bits[ i ]</w:t>
      </w:r>
      <w:r w:rsidRPr="00E5218A">
        <w:rPr>
          <w:rFonts w:eastAsia="Malgun Gothic"/>
          <w:noProof/>
          <w:sz w:val="20"/>
          <w:lang w:eastAsia="zh-CN"/>
        </w:rPr>
        <w:t>.</w:t>
      </w:r>
    </w:p>
    <w:p w14:paraId="4E8A39A9" w14:textId="38713BDA" w:rsidR="00B643F5" w:rsidRDefault="00B643F5" w:rsidP="00B643F5">
      <w:pPr>
        <w:jc w:val="both"/>
        <w:rPr>
          <w:sz w:val="20"/>
          <w:lang w:val="en-GB"/>
        </w:rPr>
      </w:pPr>
      <w:moveToRangeStart w:id="1785" w:author="Ye-Kui Wang v2" w:date="2017-10-20T05:14:00Z" w:name="move496239776"/>
      <w:moveTo w:id="1786" w:author="Ye-Kui Wang v2" w:date="2017-10-20T05:14:00Z">
        <w:del w:id="1787" w:author="Gary Sullivan" w:date="2018-01-12T14:02:00Z">
          <w:r w:rsidRPr="008576EF" w:rsidDel="00052898">
            <w:rPr>
              <w:b/>
              <w:sz w:val="20"/>
              <w:lang w:val="en-GB"/>
            </w:rPr>
            <w:delText>transform_type</w:delText>
          </w:r>
        </w:del>
      </w:moveTo>
      <w:ins w:id="1788" w:author="Gary Sullivan" w:date="2018-01-12T14:02:00Z">
        <w:r w:rsidR="00052898">
          <w:rPr>
            <w:b/>
            <w:sz w:val="20"/>
            <w:lang w:val="en-GB"/>
          </w:rPr>
          <w:t>rwp_transform_</w:t>
        </w:r>
        <w:proofErr w:type="gramStart"/>
        <w:r w:rsidR="00052898">
          <w:rPr>
            <w:b/>
            <w:sz w:val="20"/>
            <w:lang w:val="en-GB"/>
          </w:rPr>
          <w:t>type</w:t>
        </w:r>
      </w:ins>
      <w:moveTo w:id="1789" w:author="Ye-Kui Wang v2" w:date="2017-10-20T05:14:00Z">
        <w:r w:rsidRPr="00EA19E2">
          <w:rPr>
            <w:bCs/>
            <w:noProof/>
            <w:sz w:val="20"/>
          </w:rPr>
          <w:t>[</w:t>
        </w:r>
        <w:proofErr w:type="gramEnd"/>
        <w:r w:rsidRPr="00EA19E2">
          <w:rPr>
            <w:bCs/>
            <w:noProof/>
            <w:sz w:val="20"/>
          </w:rPr>
          <w:t> i ]</w:t>
        </w:r>
        <w:r w:rsidRPr="008576EF">
          <w:rPr>
            <w:sz w:val="20"/>
            <w:lang w:val="en-GB"/>
          </w:rPr>
          <w:t xml:space="preserve"> specifies the rotation and mirroring </w:t>
        </w:r>
        <w:r>
          <w:rPr>
            <w:sz w:val="20"/>
            <w:lang w:val="en-GB"/>
          </w:rPr>
          <w:t>to be</w:t>
        </w:r>
        <w:r w:rsidRPr="008576EF">
          <w:rPr>
            <w:sz w:val="20"/>
            <w:lang w:val="en-GB"/>
          </w:rPr>
          <w:t xml:space="preserve"> applied to the i-th </w:t>
        </w:r>
        <w:r>
          <w:rPr>
            <w:sz w:val="20"/>
            <w:lang w:val="en-GB"/>
          </w:rPr>
          <w:t xml:space="preserve">packed region to remap to the i-th </w:t>
        </w:r>
        <w:r w:rsidRPr="008576EF">
          <w:rPr>
            <w:sz w:val="20"/>
            <w:lang w:val="en-GB"/>
          </w:rPr>
          <w:t xml:space="preserve">projected region. When </w:t>
        </w:r>
        <w:del w:id="1790" w:author="Gary Sullivan" w:date="2018-01-12T14:02:00Z">
          <w:r w:rsidRPr="008576EF" w:rsidDel="00052898">
            <w:rPr>
              <w:sz w:val="20"/>
              <w:lang w:val="en-GB"/>
            </w:rPr>
            <w:delText>transform_type</w:delText>
          </w:r>
        </w:del>
      </w:moveTo>
      <w:ins w:id="1791" w:author="Gary Sullivan" w:date="2018-01-12T14:02:00Z">
        <w:r w:rsidR="00052898">
          <w:rPr>
            <w:sz w:val="20"/>
            <w:lang w:val="en-GB"/>
          </w:rPr>
          <w:t>rwp_transform_</w:t>
        </w:r>
        <w:proofErr w:type="gramStart"/>
        <w:r w:rsidR="00052898">
          <w:rPr>
            <w:sz w:val="20"/>
            <w:lang w:val="en-GB"/>
          </w:rPr>
          <w:t>type</w:t>
        </w:r>
      </w:ins>
      <w:moveTo w:id="1792" w:author="Ye-Kui Wang v2" w:date="2017-10-20T05:14:00Z">
        <w:r w:rsidRPr="00EA19E2">
          <w:rPr>
            <w:bCs/>
            <w:noProof/>
            <w:sz w:val="20"/>
          </w:rPr>
          <w:t>[</w:t>
        </w:r>
        <w:proofErr w:type="gramEnd"/>
        <w:r w:rsidRPr="00EA19E2">
          <w:rPr>
            <w:bCs/>
            <w:noProof/>
            <w:sz w:val="20"/>
          </w:rPr>
          <w:t> i ]</w:t>
        </w:r>
        <w:r w:rsidRPr="008576EF">
          <w:rPr>
            <w:sz w:val="20"/>
            <w:lang w:val="en-GB"/>
          </w:rPr>
          <w:t xml:space="preserve"> specifies both rotation and mirroring, rotation </w:t>
        </w:r>
        <w:r>
          <w:rPr>
            <w:sz w:val="20"/>
            <w:lang w:val="en-GB"/>
          </w:rPr>
          <w:t xml:space="preserve">applies before </w:t>
        </w:r>
        <w:r w:rsidRPr="008576EF">
          <w:rPr>
            <w:sz w:val="20"/>
            <w:lang w:val="en-GB"/>
          </w:rPr>
          <w:t xml:space="preserve">mirroring. The </w:t>
        </w:r>
        <w:r>
          <w:rPr>
            <w:sz w:val="20"/>
            <w:lang w:val="en-GB"/>
          </w:rPr>
          <w:t xml:space="preserve">values of </w:t>
        </w:r>
        <w:del w:id="1793" w:author="Gary Sullivan" w:date="2018-01-12T14:02:00Z">
          <w:r w:rsidRPr="008576EF" w:rsidDel="00052898">
            <w:rPr>
              <w:sz w:val="20"/>
              <w:lang w:val="en-GB"/>
            </w:rPr>
            <w:delText>transform_type</w:delText>
          </w:r>
        </w:del>
      </w:moveTo>
      <w:ins w:id="1794" w:author="Gary Sullivan" w:date="2018-01-12T14:02:00Z">
        <w:r w:rsidR="00052898">
          <w:rPr>
            <w:sz w:val="20"/>
            <w:lang w:val="en-GB"/>
          </w:rPr>
          <w:t>rwp_transform_</w:t>
        </w:r>
        <w:proofErr w:type="gramStart"/>
        <w:r w:rsidR="00052898">
          <w:rPr>
            <w:sz w:val="20"/>
            <w:lang w:val="en-GB"/>
          </w:rPr>
          <w:t>type</w:t>
        </w:r>
      </w:ins>
      <w:moveTo w:id="1795" w:author="Ye-Kui Wang v2" w:date="2017-10-20T05:14:00Z">
        <w:r w:rsidRPr="00EA19E2">
          <w:rPr>
            <w:bCs/>
            <w:noProof/>
            <w:sz w:val="20"/>
          </w:rPr>
          <w:t>[</w:t>
        </w:r>
        <w:proofErr w:type="gramEnd"/>
        <w:r w:rsidRPr="00EA19E2">
          <w:rPr>
            <w:bCs/>
            <w:noProof/>
            <w:sz w:val="20"/>
          </w:rPr>
          <w:t> i ]</w:t>
        </w:r>
        <w:r w:rsidRPr="008576EF">
          <w:rPr>
            <w:sz w:val="20"/>
            <w:lang w:val="en-GB"/>
          </w:rPr>
          <w:t xml:space="preserve"> are </w:t>
        </w:r>
        <w:r>
          <w:rPr>
            <w:sz w:val="20"/>
          </w:rPr>
          <w:t>specified in Table D.</w:t>
        </w:r>
        <w:del w:id="1796" w:author="Ye-Kui Wang d06" w:date="2018-01-02T10:58:00Z">
          <w:r w:rsidRPr="00AF2081" w:rsidDel="00DB5FE1">
            <w:rPr>
              <w:sz w:val="20"/>
              <w:highlight w:val="yellow"/>
            </w:rPr>
            <w:delText xml:space="preserve"> </w:delText>
          </w:r>
        </w:del>
        <w:r w:rsidRPr="003F43A1">
          <w:rPr>
            <w:sz w:val="20"/>
            <w:highlight w:val="yellow"/>
          </w:rPr>
          <w:t>X</w:t>
        </w:r>
        <w:r w:rsidRPr="008576EF">
          <w:rPr>
            <w:sz w:val="20"/>
            <w:lang w:val="en-GB"/>
          </w:rPr>
          <w:t>:</w:t>
        </w:r>
      </w:moveTo>
    </w:p>
    <w:p w14:paraId="27D2ED06" w14:textId="0F61DE25" w:rsidR="00B643F5" w:rsidRPr="008576EF" w:rsidRDefault="00B643F5" w:rsidP="00B643F5">
      <w:pPr>
        <w:pStyle w:val="TableTitle"/>
      </w:pPr>
      <w:moveTo w:id="1797" w:author="Ye-Kui Wang v2" w:date="2017-10-20T05:14:00Z">
        <w:r w:rsidRPr="008576EF">
          <w:t>Table D.</w:t>
        </w:r>
        <w:r w:rsidRPr="008576EF">
          <w:rPr>
            <w:highlight w:val="yellow"/>
          </w:rPr>
          <w:t>X</w:t>
        </w:r>
        <w:r w:rsidRPr="008576EF">
          <w:t xml:space="preserve"> – </w:t>
        </w:r>
        <w:del w:id="1798" w:author="Gary Sullivan" w:date="2018-01-12T14:02:00Z">
          <w:r w:rsidRPr="008576EF" w:rsidDel="00052898">
            <w:rPr>
              <w:rFonts w:eastAsia="Times New Roman"/>
            </w:rPr>
            <w:delText>transform_type</w:delText>
          </w:r>
        </w:del>
      </w:moveTo>
      <w:ins w:id="1799" w:author="Gary Sullivan" w:date="2018-01-12T14:02:00Z">
        <w:r w:rsidR="00052898">
          <w:rPr>
            <w:rFonts w:eastAsia="Times New Roman"/>
          </w:rPr>
          <w:t>rwp_transform_</w:t>
        </w:r>
        <w:proofErr w:type="gramStart"/>
        <w:r w:rsidR="00052898">
          <w:rPr>
            <w:rFonts w:eastAsia="Times New Roman"/>
          </w:rPr>
          <w:t>type</w:t>
        </w:r>
      </w:ins>
      <w:moveTo w:id="1800" w:author="Ye-Kui Wang v2" w:date="2017-10-20T05:14:00Z">
        <w:r w:rsidRPr="00D17A58">
          <w:rPr>
            <w:rFonts w:eastAsia="DengXian"/>
            <w:bCs w:val="0"/>
            <w:noProof/>
            <w:lang w:val="en-US"/>
          </w:rPr>
          <w:t>[</w:t>
        </w:r>
        <w:proofErr w:type="gramEnd"/>
        <w:r w:rsidRPr="008576EF">
          <w:rPr>
            <w:bCs w:val="0"/>
            <w:noProof/>
          </w:rPr>
          <w:t> </w:t>
        </w:r>
        <w:r w:rsidRPr="00D17A58">
          <w:rPr>
            <w:rFonts w:eastAsia="DengXian"/>
            <w:bCs w:val="0"/>
            <w:noProof/>
            <w:lang w:val="en-US"/>
          </w:rPr>
          <w:t>i</w:t>
        </w:r>
        <w:r w:rsidRPr="008576EF">
          <w:rPr>
            <w:bCs w:val="0"/>
            <w:noProof/>
          </w:rPr>
          <w:t> </w:t>
        </w:r>
        <w:r w:rsidRPr="00D17A58">
          <w:rPr>
            <w:rFonts w:eastAsia="DengXian"/>
            <w:bCs w:val="0"/>
            <w:noProof/>
            <w:lang w:val="en-US"/>
          </w:rPr>
          <w:t>]</w:t>
        </w:r>
        <w:r w:rsidRPr="008576EF">
          <w:t xml:space="preserve"> values</w:t>
        </w:r>
      </w:moveTo>
    </w:p>
    <w:p w14:paraId="61DBD6D8" w14:textId="77777777" w:rsidR="00B643F5" w:rsidRPr="00617CB8" w:rsidRDefault="00B643F5" w:rsidP="00B643F5">
      <w:pPr>
        <w:pStyle w:val="Blanc"/>
        <w:rPr>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B643F5" w:rsidRPr="003F43A1" w14:paraId="3C7E4AD1" w14:textId="77777777" w:rsidTr="00E76166">
        <w:trPr>
          <w:cantSplit/>
          <w:jc w:val="center"/>
        </w:trPr>
        <w:tc>
          <w:tcPr>
            <w:tcW w:w="1384" w:type="dxa"/>
            <w:vAlign w:val="center"/>
          </w:tcPr>
          <w:p w14:paraId="49CE0A3D" w14:textId="77777777" w:rsidR="00B643F5" w:rsidRPr="003F43A1" w:rsidRDefault="00B643F5" w:rsidP="00E76166">
            <w:pPr>
              <w:keepNext/>
              <w:keepLines/>
              <w:tabs>
                <w:tab w:val="left" w:pos="216"/>
                <w:tab w:val="left" w:pos="432"/>
                <w:tab w:val="left" w:pos="648"/>
                <w:tab w:val="left" w:pos="864"/>
                <w:tab w:val="left" w:pos="1296"/>
                <w:tab w:val="left" w:pos="1512"/>
                <w:tab w:val="left" w:pos="1728"/>
                <w:tab w:val="left" w:pos="1944"/>
                <w:tab w:val="left" w:pos="2160"/>
              </w:tabs>
              <w:jc w:val="center"/>
              <w:rPr>
                <w:b/>
                <w:sz w:val="20"/>
              </w:rPr>
            </w:pPr>
            <w:moveTo w:id="1801" w:author="Ye-Kui Wang v2" w:date="2017-10-20T05:14:00Z">
              <w:r w:rsidRPr="003F43A1">
                <w:rPr>
                  <w:b/>
                  <w:sz w:val="20"/>
                </w:rPr>
                <w:t>Value</w:t>
              </w:r>
            </w:moveTo>
          </w:p>
        </w:tc>
        <w:tc>
          <w:tcPr>
            <w:tcW w:w="5991" w:type="dxa"/>
            <w:vAlign w:val="center"/>
          </w:tcPr>
          <w:p w14:paraId="006BA3F9" w14:textId="77777777" w:rsidR="00B643F5" w:rsidRPr="003F43A1" w:rsidRDefault="00B643F5" w:rsidP="00E76166">
            <w:pPr>
              <w:keepNext/>
              <w:keepLines/>
              <w:spacing w:after="60"/>
              <w:jc w:val="center"/>
              <w:rPr>
                <w:b/>
                <w:sz w:val="20"/>
              </w:rPr>
            </w:pPr>
            <w:moveTo w:id="1802" w:author="Ye-Kui Wang v2" w:date="2017-10-20T05:14:00Z">
              <w:r w:rsidRPr="003F43A1">
                <w:rPr>
                  <w:b/>
                  <w:sz w:val="20"/>
                </w:rPr>
                <w:t>Description</w:t>
              </w:r>
            </w:moveTo>
          </w:p>
        </w:tc>
      </w:tr>
      <w:tr w:rsidR="00B643F5" w:rsidRPr="003F43A1" w14:paraId="26965178" w14:textId="77777777" w:rsidTr="00E76166">
        <w:trPr>
          <w:cantSplit/>
          <w:jc w:val="center"/>
        </w:trPr>
        <w:tc>
          <w:tcPr>
            <w:tcW w:w="1384" w:type="dxa"/>
            <w:vAlign w:val="center"/>
          </w:tcPr>
          <w:p w14:paraId="54091914" w14:textId="77777777" w:rsidR="00B643F5" w:rsidRPr="003F43A1" w:rsidRDefault="00B643F5" w:rsidP="00E76166">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moveTo w:id="1803" w:author="Ye-Kui Wang v2" w:date="2017-10-20T05:14:00Z">
              <w:r w:rsidRPr="003F43A1">
                <w:rPr>
                  <w:sz w:val="20"/>
                </w:rPr>
                <w:t>0</w:t>
              </w:r>
            </w:moveTo>
          </w:p>
        </w:tc>
        <w:tc>
          <w:tcPr>
            <w:tcW w:w="5991" w:type="dxa"/>
            <w:vAlign w:val="center"/>
          </w:tcPr>
          <w:p w14:paraId="7C1401CF" w14:textId="77777777" w:rsidR="00B643F5" w:rsidRPr="003F43A1" w:rsidRDefault="00B643F5" w:rsidP="00E76166">
            <w:pPr>
              <w:keepNext/>
              <w:keepLines/>
              <w:spacing w:after="60"/>
              <w:rPr>
                <w:sz w:val="20"/>
              </w:rPr>
            </w:pPr>
            <w:moveTo w:id="1804" w:author="Ye-Kui Wang v2" w:date="2017-10-20T05:14:00Z">
              <w:r>
                <w:rPr>
                  <w:sz w:val="20"/>
                </w:rPr>
                <w:t>no transform</w:t>
              </w:r>
            </w:moveTo>
          </w:p>
        </w:tc>
      </w:tr>
      <w:tr w:rsidR="00B643F5" w:rsidRPr="003F43A1" w14:paraId="07CA3BAE" w14:textId="77777777" w:rsidTr="00E76166">
        <w:trPr>
          <w:cantSplit/>
          <w:jc w:val="center"/>
        </w:trPr>
        <w:tc>
          <w:tcPr>
            <w:tcW w:w="1384" w:type="dxa"/>
            <w:vAlign w:val="center"/>
          </w:tcPr>
          <w:p w14:paraId="6FC03864" w14:textId="77777777" w:rsidR="00B643F5" w:rsidRPr="003F43A1" w:rsidRDefault="00B643F5" w:rsidP="00E76166">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moveTo w:id="1805" w:author="Ye-Kui Wang v2" w:date="2017-10-20T05:14:00Z">
              <w:r>
                <w:rPr>
                  <w:sz w:val="20"/>
                </w:rPr>
                <w:t>1</w:t>
              </w:r>
            </w:moveTo>
          </w:p>
        </w:tc>
        <w:tc>
          <w:tcPr>
            <w:tcW w:w="5991" w:type="dxa"/>
            <w:vAlign w:val="center"/>
          </w:tcPr>
          <w:p w14:paraId="3C403F54" w14:textId="77777777" w:rsidR="00B643F5" w:rsidRPr="003F43A1" w:rsidRDefault="00B643F5" w:rsidP="00E76166">
            <w:pPr>
              <w:keepNext/>
              <w:keepLines/>
              <w:spacing w:after="60"/>
              <w:rPr>
                <w:sz w:val="20"/>
              </w:rPr>
            </w:pPr>
            <w:moveTo w:id="1806" w:author="Ye-Kui Wang v2" w:date="2017-10-20T05:14:00Z">
              <w:r w:rsidRPr="00B547AB">
                <w:rPr>
                  <w:sz w:val="20"/>
                  <w:lang w:val="en-GB"/>
                </w:rPr>
                <w:t>mirroring horizontally</w:t>
              </w:r>
            </w:moveTo>
          </w:p>
        </w:tc>
      </w:tr>
      <w:tr w:rsidR="00B643F5" w:rsidRPr="003F43A1" w14:paraId="740DF460" w14:textId="77777777" w:rsidTr="00E76166">
        <w:trPr>
          <w:cantSplit/>
          <w:jc w:val="center"/>
        </w:trPr>
        <w:tc>
          <w:tcPr>
            <w:tcW w:w="1384" w:type="dxa"/>
            <w:vAlign w:val="center"/>
          </w:tcPr>
          <w:p w14:paraId="74604498" w14:textId="77777777" w:rsidR="00B643F5" w:rsidRPr="003F43A1" w:rsidRDefault="00B643F5" w:rsidP="00E76166">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moveTo w:id="1807" w:author="Ye-Kui Wang v2" w:date="2017-10-20T05:14:00Z">
              <w:r>
                <w:rPr>
                  <w:sz w:val="20"/>
                </w:rPr>
                <w:t>2</w:t>
              </w:r>
            </w:moveTo>
          </w:p>
        </w:tc>
        <w:tc>
          <w:tcPr>
            <w:tcW w:w="5991" w:type="dxa"/>
            <w:vAlign w:val="center"/>
          </w:tcPr>
          <w:p w14:paraId="2C3478E0" w14:textId="5F52D255" w:rsidR="00B643F5" w:rsidRPr="003F43A1" w:rsidRDefault="00B643F5" w:rsidP="00E76166">
            <w:pPr>
              <w:keepNext/>
              <w:keepLines/>
              <w:spacing w:after="60"/>
              <w:rPr>
                <w:sz w:val="20"/>
              </w:rPr>
            </w:pPr>
            <w:moveTo w:id="1808" w:author="Ye-Kui Wang v2" w:date="2017-10-20T05:14:00Z">
              <w:r w:rsidRPr="00B547AB">
                <w:rPr>
                  <w:sz w:val="20"/>
                  <w:lang w:val="en-GB"/>
                </w:rPr>
                <w:t>rotation by 180 degrees</w:t>
              </w:r>
              <w:r>
                <w:rPr>
                  <w:sz w:val="20"/>
                  <w:lang w:val="en-GB"/>
                </w:rPr>
                <w:t xml:space="preserve"> </w:t>
              </w:r>
              <w:r>
                <w:rPr>
                  <w:rFonts w:hint="eastAsia"/>
                  <w:sz w:val="20"/>
                  <w:lang w:val="en-GB" w:eastAsia="ko-KR"/>
                </w:rPr>
                <w:t>(</w:t>
              </w:r>
              <w:del w:id="1809" w:author="Gary Sullivan" w:date="2018-01-12T13:25:00Z">
                <w:r w:rsidDel="00A46B5B">
                  <w:rPr>
                    <w:rFonts w:hint="eastAsia"/>
                    <w:sz w:val="20"/>
                    <w:lang w:val="en-GB" w:eastAsia="ko-KR"/>
                  </w:rPr>
                  <w:delText>counter</w:delText>
                </w:r>
                <w:r w:rsidDel="00A46B5B">
                  <w:rPr>
                    <w:sz w:val="20"/>
                    <w:lang w:val="en-GB" w:eastAsia="ko-KR"/>
                  </w:rPr>
                  <w:delText>-</w:delText>
                </w:r>
                <w:r w:rsidDel="00A46B5B">
                  <w:rPr>
                    <w:rFonts w:hint="eastAsia"/>
                    <w:sz w:val="20"/>
                    <w:lang w:val="en-GB" w:eastAsia="ko-KR"/>
                  </w:rPr>
                  <w:delText>clockwise</w:delText>
                </w:r>
              </w:del>
            </w:moveTo>
            <w:ins w:id="1810" w:author="Gary Sullivan" w:date="2018-01-12T13:25:00Z">
              <w:r w:rsidR="00A46B5B">
                <w:rPr>
                  <w:rFonts w:hint="eastAsia"/>
                  <w:sz w:val="20"/>
                  <w:lang w:val="en-GB" w:eastAsia="ko-KR"/>
                </w:rPr>
                <w:t>anticlockwise</w:t>
              </w:r>
            </w:ins>
            <w:moveTo w:id="1811" w:author="Ye-Kui Wang v2" w:date="2017-10-20T05:14:00Z">
              <w:r>
                <w:rPr>
                  <w:rFonts w:hint="eastAsia"/>
                  <w:sz w:val="20"/>
                  <w:lang w:val="en-GB" w:eastAsia="ko-KR"/>
                </w:rPr>
                <w:t>)</w:t>
              </w:r>
            </w:moveTo>
          </w:p>
        </w:tc>
      </w:tr>
      <w:tr w:rsidR="00B643F5" w:rsidRPr="003F43A1" w14:paraId="3A453B87" w14:textId="77777777" w:rsidTr="00E76166">
        <w:trPr>
          <w:cantSplit/>
          <w:jc w:val="center"/>
        </w:trPr>
        <w:tc>
          <w:tcPr>
            <w:tcW w:w="1384" w:type="dxa"/>
            <w:vAlign w:val="center"/>
          </w:tcPr>
          <w:p w14:paraId="56650042" w14:textId="77777777" w:rsidR="00B643F5" w:rsidRPr="003F43A1" w:rsidRDefault="00B643F5" w:rsidP="00E76166">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moveTo w:id="1812" w:author="Ye-Kui Wang v2" w:date="2017-10-20T05:14:00Z">
              <w:r>
                <w:rPr>
                  <w:sz w:val="20"/>
                </w:rPr>
                <w:t>3</w:t>
              </w:r>
            </w:moveTo>
          </w:p>
        </w:tc>
        <w:tc>
          <w:tcPr>
            <w:tcW w:w="5991" w:type="dxa"/>
            <w:vAlign w:val="center"/>
          </w:tcPr>
          <w:p w14:paraId="7BC7C7B4" w14:textId="26EC5CFC" w:rsidR="00B643F5" w:rsidRPr="003F43A1" w:rsidRDefault="00B643F5" w:rsidP="00E76166">
            <w:pPr>
              <w:keepNext/>
              <w:keepLines/>
              <w:spacing w:after="60"/>
              <w:rPr>
                <w:sz w:val="20"/>
              </w:rPr>
            </w:pPr>
            <w:moveTo w:id="1813" w:author="Ye-Kui Wang v2" w:date="2017-10-20T05:14:00Z">
              <w:r w:rsidRPr="00B547AB">
                <w:rPr>
                  <w:sz w:val="20"/>
                  <w:lang w:val="en-GB"/>
                </w:rPr>
                <w:t xml:space="preserve">rotation by 180 degrees </w:t>
              </w:r>
              <w:r>
                <w:rPr>
                  <w:rFonts w:hint="eastAsia"/>
                  <w:sz w:val="20"/>
                  <w:lang w:val="en-GB" w:eastAsia="ko-KR"/>
                </w:rPr>
                <w:t>(</w:t>
              </w:r>
              <w:del w:id="1814" w:author="Gary Sullivan" w:date="2018-01-12T13:25:00Z">
                <w:r w:rsidDel="00A46B5B">
                  <w:rPr>
                    <w:rFonts w:hint="eastAsia"/>
                    <w:sz w:val="20"/>
                    <w:lang w:val="en-GB" w:eastAsia="ko-KR"/>
                  </w:rPr>
                  <w:delText>counter</w:delText>
                </w:r>
                <w:r w:rsidDel="00A46B5B">
                  <w:rPr>
                    <w:sz w:val="20"/>
                    <w:lang w:val="en-GB" w:eastAsia="ko-KR"/>
                  </w:rPr>
                  <w:delText>-</w:delText>
                </w:r>
                <w:r w:rsidDel="00A46B5B">
                  <w:rPr>
                    <w:rFonts w:hint="eastAsia"/>
                    <w:sz w:val="20"/>
                    <w:lang w:val="en-GB" w:eastAsia="ko-KR"/>
                  </w:rPr>
                  <w:delText>clockwise</w:delText>
                </w:r>
              </w:del>
            </w:moveTo>
            <w:ins w:id="1815" w:author="Gary Sullivan" w:date="2018-01-12T13:25:00Z">
              <w:r w:rsidR="00A46B5B">
                <w:rPr>
                  <w:rFonts w:hint="eastAsia"/>
                  <w:sz w:val="20"/>
                  <w:lang w:val="en-GB" w:eastAsia="ko-KR"/>
                </w:rPr>
                <w:t>anticlockwise</w:t>
              </w:r>
            </w:ins>
            <w:moveTo w:id="1816" w:author="Ye-Kui Wang v2" w:date="2017-10-20T05:14:00Z">
              <w:r>
                <w:rPr>
                  <w:rFonts w:hint="eastAsia"/>
                  <w:sz w:val="20"/>
                  <w:lang w:val="en-GB" w:eastAsia="ko-KR"/>
                </w:rPr>
                <w:t>)</w:t>
              </w:r>
              <w:r>
                <w:rPr>
                  <w:sz w:val="20"/>
                  <w:lang w:val="en-GB" w:eastAsia="ko-KR"/>
                </w:rPr>
                <w:t xml:space="preserve"> </w:t>
              </w:r>
              <w:r>
                <w:rPr>
                  <w:rFonts w:hint="eastAsia"/>
                  <w:sz w:val="20"/>
                  <w:lang w:val="en-GB" w:eastAsia="ko-KR"/>
                </w:rPr>
                <w:t>after</w:t>
              </w:r>
              <w:r w:rsidRPr="00B547AB">
                <w:rPr>
                  <w:sz w:val="20"/>
                  <w:lang w:val="en-GB"/>
                </w:rPr>
                <w:t xml:space="preserve"> mirroring horizontally</w:t>
              </w:r>
            </w:moveTo>
          </w:p>
        </w:tc>
      </w:tr>
      <w:tr w:rsidR="00B643F5" w:rsidRPr="003F43A1" w14:paraId="0DE13DD2" w14:textId="77777777" w:rsidTr="00E76166">
        <w:trPr>
          <w:cantSplit/>
          <w:jc w:val="center"/>
        </w:trPr>
        <w:tc>
          <w:tcPr>
            <w:tcW w:w="1384" w:type="dxa"/>
            <w:vAlign w:val="center"/>
          </w:tcPr>
          <w:p w14:paraId="0D097CB1" w14:textId="77777777" w:rsidR="00B643F5" w:rsidRDefault="00B643F5" w:rsidP="00E76166">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moveTo w:id="1817" w:author="Ye-Kui Wang v2" w:date="2017-10-20T05:14:00Z">
              <w:r>
                <w:rPr>
                  <w:sz w:val="20"/>
                </w:rPr>
                <w:t>4</w:t>
              </w:r>
            </w:moveTo>
          </w:p>
        </w:tc>
        <w:tc>
          <w:tcPr>
            <w:tcW w:w="5991" w:type="dxa"/>
            <w:vAlign w:val="center"/>
          </w:tcPr>
          <w:p w14:paraId="40015330" w14:textId="2256A73E" w:rsidR="00B643F5" w:rsidRPr="00B547AB" w:rsidRDefault="00B643F5" w:rsidP="00E76166">
            <w:pPr>
              <w:keepNext/>
              <w:keepLines/>
              <w:spacing w:after="60"/>
              <w:rPr>
                <w:sz w:val="20"/>
                <w:lang w:val="en-GB"/>
              </w:rPr>
            </w:pPr>
            <w:moveTo w:id="1818" w:author="Ye-Kui Wang v2" w:date="2017-10-20T05:14:00Z">
              <w:r w:rsidRPr="00B547AB">
                <w:rPr>
                  <w:sz w:val="20"/>
                  <w:lang w:val="en-GB"/>
                </w:rPr>
                <w:t xml:space="preserve">rotation by 90 degrees </w:t>
              </w:r>
              <w:r>
                <w:rPr>
                  <w:rFonts w:hint="eastAsia"/>
                  <w:sz w:val="20"/>
                  <w:lang w:val="en-GB" w:eastAsia="ko-KR"/>
                </w:rPr>
                <w:t>(</w:t>
              </w:r>
              <w:del w:id="1819" w:author="Gary Sullivan" w:date="2018-01-12T13:25:00Z">
                <w:r w:rsidDel="00A46B5B">
                  <w:rPr>
                    <w:rFonts w:hint="eastAsia"/>
                    <w:sz w:val="20"/>
                    <w:lang w:val="en-GB" w:eastAsia="ko-KR"/>
                  </w:rPr>
                  <w:delText>counter</w:delText>
                </w:r>
                <w:r w:rsidDel="00A46B5B">
                  <w:rPr>
                    <w:sz w:val="20"/>
                    <w:lang w:val="en-GB" w:eastAsia="ko-KR"/>
                  </w:rPr>
                  <w:delText>-</w:delText>
                </w:r>
                <w:r w:rsidDel="00A46B5B">
                  <w:rPr>
                    <w:rFonts w:hint="eastAsia"/>
                    <w:sz w:val="20"/>
                    <w:lang w:val="en-GB" w:eastAsia="ko-KR"/>
                  </w:rPr>
                  <w:delText>clockwise</w:delText>
                </w:r>
              </w:del>
            </w:moveTo>
            <w:ins w:id="1820" w:author="Gary Sullivan" w:date="2018-01-12T13:25:00Z">
              <w:r w:rsidR="00A46B5B">
                <w:rPr>
                  <w:rFonts w:hint="eastAsia"/>
                  <w:sz w:val="20"/>
                  <w:lang w:val="en-GB" w:eastAsia="ko-KR"/>
                </w:rPr>
                <w:t>anticlockwise</w:t>
              </w:r>
            </w:ins>
            <w:moveTo w:id="1821" w:author="Ye-Kui Wang v2" w:date="2017-10-20T05:14:00Z">
              <w:r>
                <w:rPr>
                  <w:rFonts w:hint="eastAsia"/>
                  <w:sz w:val="20"/>
                  <w:lang w:val="en-GB" w:eastAsia="ko-KR"/>
                </w:rPr>
                <w:t>)</w:t>
              </w:r>
              <w:r>
                <w:rPr>
                  <w:sz w:val="20"/>
                  <w:lang w:val="en-GB" w:eastAsia="ko-KR"/>
                </w:rPr>
                <w:t xml:space="preserve"> before</w:t>
              </w:r>
              <w:r w:rsidRPr="00B547AB">
                <w:rPr>
                  <w:sz w:val="20"/>
                  <w:lang w:val="en-GB"/>
                </w:rPr>
                <w:t xml:space="preserve"> mirroring horizontally</w:t>
              </w:r>
            </w:moveTo>
          </w:p>
        </w:tc>
      </w:tr>
      <w:tr w:rsidR="00B643F5" w:rsidRPr="003F43A1" w14:paraId="4B47EE36" w14:textId="77777777" w:rsidTr="00E76166">
        <w:trPr>
          <w:cantSplit/>
          <w:jc w:val="center"/>
        </w:trPr>
        <w:tc>
          <w:tcPr>
            <w:tcW w:w="1384" w:type="dxa"/>
            <w:vAlign w:val="center"/>
          </w:tcPr>
          <w:p w14:paraId="150D4B8D" w14:textId="77777777" w:rsidR="00B643F5" w:rsidRDefault="00B643F5" w:rsidP="00E76166">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moveTo w:id="1822" w:author="Ye-Kui Wang v2" w:date="2017-10-20T05:14:00Z">
              <w:r>
                <w:rPr>
                  <w:sz w:val="20"/>
                </w:rPr>
                <w:t>5</w:t>
              </w:r>
            </w:moveTo>
          </w:p>
        </w:tc>
        <w:tc>
          <w:tcPr>
            <w:tcW w:w="5991" w:type="dxa"/>
            <w:vAlign w:val="center"/>
          </w:tcPr>
          <w:p w14:paraId="3A1824C8" w14:textId="2977232E" w:rsidR="00B643F5" w:rsidRPr="00B547AB" w:rsidRDefault="00B643F5" w:rsidP="00E76166">
            <w:pPr>
              <w:keepNext/>
              <w:keepLines/>
              <w:spacing w:after="60"/>
              <w:rPr>
                <w:sz w:val="20"/>
                <w:lang w:val="en-GB"/>
              </w:rPr>
            </w:pPr>
            <w:moveTo w:id="1823" w:author="Ye-Kui Wang v2" w:date="2017-10-20T05:14:00Z">
              <w:r w:rsidRPr="00B547AB">
                <w:rPr>
                  <w:sz w:val="20"/>
                  <w:lang w:val="en-GB"/>
                </w:rPr>
                <w:t xml:space="preserve">rotation by </w:t>
              </w:r>
              <w:r>
                <w:rPr>
                  <w:sz w:val="20"/>
                  <w:lang w:val="en-GB"/>
                </w:rPr>
                <w:t>90</w:t>
              </w:r>
              <w:r w:rsidRPr="00B547AB">
                <w:rPr>
                  <w:sz w:val="20"/>
                  <w:lang w:val="en-GB"/>
                </w:rPr>
                <w:t xml:space="preserve"> degrees</w:t>
              </w:r>
              <w:r>
                <w:rPr>
                  <w:rFonts w:hint="eastAsia"/>
                  <w:sz w:val="20"/>
                  <w:lang w:val="en-GB" w:eastAsia="ko-KR"/>
                </w:rPr>
                <w:t xml:space="preserve"> (</w:t>
              </w:r>
              <w:del w:id="1824" w:author="Gary Sullivan" w:date="2018-01-12T13:25:00Z">
                <w:r w:rsidDel="00A46B5B">
                  <w:rPr>
                    <w:rFonts w:hint="eastAsia"/>
                    <w:sz w:val="20"/>
                    <w:lang w:val="en-GB" w:eastAsia="ko-KR"/>
                  </w:rPr>
                  <w:delText>counter</w:delText>
                </w:r>
                <w:r w:rsidDel="00A46B5B">
                  <w:rPr>
                    <w:sz w:val="20"/>
                    <w:lang w:val="en-GB" w:eastAsia="ko-KR"/>
                  </w:rPr>
                  <w:delText>-</w:delText>
                </w:r>
                <w:r w:rsidDel="00A46B5B">
                  <w:rPr>
                    <w:rFonts w:hint="eastAsia"/>
                    <w:sz w:val="20"/>
                    <w:lang w:val="en-GB" w:eastAsia="ko-KR"/>
                  </w:rPr>
                  <w:delText>clockwise</w:delText>
                </w:r>
              </w:del>
            </w:moveTo>
            <w:ins w:id="1825" w:author="Gary Sullivan" w:date="2018-01-12T13:25:00Z">
              <w:r w:rsidR="00A46B5B">
                <w:rPr>
                  <w:rFonts w:hint="eastAsia"/>
                  <w:sz w:val="20"/>
                  <w:lang w:val="en-GB" w:eastAsia="ko-KR"/>
                </w:rPr>
                <w:t>anticlockwise</w:t>
              </w:r>
            </w:ins>
            <w:moveTo w:id="1826" w:author="Ye-Kui Wang v2" w:date="2017-10-20T05:14:00Z">
              <w:r>
                <w:rPr>
                  <w:rFonts w:hint="eastAsia"/>
                  <w:sz w:val="20"/>
                  <w:lang w:val="en-GB" w:eastAsia="ko-KR"/>
                </w:rPr>
                <w:t>)</w:t>
              </w:r>
            </w:moveTo>
          </w:p>
        </w:tc>
      </w:tr>
      <w:tr w:rsidR="00B643F5" w:rsidRPr="003F43A1" w14:paraId="3D0938F7" w14:textId="77777777" w:rsidTr="00E76166">
        <w:trPr>
          <w:cantSplit/>
          <w:jc w:val="center"/>
        </w:trPr>
        <w:tc>
          <w:tcPr>
            <w:tcW w:w="1384" w:type="dxa"/>
            <w:vAlign w:val="center"/>
          </w:tcPr>
          <w:p w14:paraId="218A7A7D" w14:textId="77777777" w:rsidR="00B643F5" w:rsidRDefault="00B643F5" w:rsidP="00E76166">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moveTo w:id="1827" w:author="Ye-Kui Wang v2" w:date="2017-10-20T05:14:00Z">
              <w:r>
                <w:rPr>
                  <w:sz w:val="20"/>
                </w:rPr>
                <w:t>6</w:t>
              </w:r>
            </w:moveTo>
          </w:p>
        </w:tc>
        <w:tc>
          <w:tcPr>
            <w:tcW w:w="5991" w:type="dxa"/>
            <w:vAlign w:val="center"/>
          </w:tcPr>
          <w:p w14:paraId="5889E453" w14:textId="72AA893F" w:rsidR="00B643F5" w:rsidRPr="00B547AB" w:rsidRDefault="00B643F5" w:rsidP="00E76166">
            <w:pPr>
              <w:keepNext/>
              <w:keepLines/>
              <w:spacing w:after="60"/>
              <w:rPr>
                <w:sz w:val="20"/>
                <w:lang w:val="en-GB"/>
              </w:rPr>
            </w:pPr>
            <w:moveTo w:id="1828" w:author="Ye-Kui Wang v2" w:date="2017-10-20T05:14:00Z">
              <w:r w:rsidRPr="00B547AB">
                <w:rPr>
                  <w:sz w:val="20"/>
                  <w:lang w:val="en-GB"/>
                </w:rPr>
                <w:t>rotation by 270 degrees</w:t>
              </w:r>
              <w:r>
                <w:rPr>
                  <w:rFonts w:hint="eastAsia"/>
                  <w:sz w:val="20"/>
                  <w:lang w:val="en-GB" w:eastAsia="ko-KR"/>
                </w:rPr>
                <w:t xml:space="preserve"> (</w:t>
              </w:r>
              <w:del w:id="1829" w:author="Gary Sullivan" w:date="2018-01-12T13:25:00Z">
                <w:r w:rsidDel="00A46B5B">
                  <w:rPr>
                    <w:rFonts w:hint="eastAsia"/>
                    <w:sz w:val="20"/>
                    <w:lang w:val="en-GB" w:eastAsia="ko-KR"/>
                  </w:rPr>
                  <w:delText>counter</w:delText>
                </w:r>
                <w:r w:rsidDel="00A46B5B">
                  <w:rPr>
                    <w:sz w:val="20"/>
                    <w:lang w:val="en-GB" w:eastAsia="ko-KR"/>
                  </w:rPr>
                  <w:delText>-</w:delText>
                </w:r>
                <w:r w:rsidDel="00A46B5B">
                  <w:rPr>
                    <w:rFonts w:hint="eastAsia"/>
                    <w:sz w:val="20"/>
                    <w:lang w:val="en-GB" w:eastAsia="ko-KR"/>
                  </w:rPr>
                  <w:delText>clockwise</w:delText>
                </w:r>
              </w:del>
            </w:moveTo>
            <w:ins w:id="1830" w:author="Gary Sullivan" w:date="2018-01-12T13:25:00Z">
              <w:r w:rsidR="00A46B5B">
                <w:rPr>
                  <w:rFonts w:hint="eastAsia"/>
                  <w:sz w:val="20"/>
                  <w:lang w:val="en-GB" w:eastAsia="ko-KR"/>
                </w:rPr>
                <w:t>anticlockwise</w:t>
              </w:r>
            </w:ins>
            <w:moveTo w:id="1831" w:author="Ye-Kui Wang v2" w:date="2017-10-20T05:14:00Z">
              <w:r>
                <w:rPr>
                  <w:rFonts w:hint="eastAsia"/>
                  <w:sz w:val="20"/>
                  <w:lang w:val="en-GB" w:eastAsia="ko-KR"/>
                </w:rPr>
                <w:t>)</w:t>
              </w:r>
              <w:r w:rsidRPr="00B547AB">
                <w:rPr>
                  <w:sz w:val="20"/>
                  <w:lang w:val="en-GB"/>
                </w:rPr>
                <w:t xml:space="preserve"> </w:t>
              </w:r>
              <w:r>
                <w:rPr>
                  <w:sz w:val="20"/>
                  <w:lang w:val="en-GB"/>
                </w:rPr>
                <w:t>before</w:t>
              </w:r>
              <w:r w:rsidRPr="00B547AB">
                <w:rPr>
                  <w:sz w:val="20"/>
                  <w:lang w:val="en-GB"/>
                </w:rPr>
                <w:t xml:space="preserve"> mirroring horizontally</w:t>
              </w:r>
            </w:moveTo>
          </w:p>
        </w:tc>
      </w:tr>
      <w:tr w:rsidR="00B643F5" w:rsidRPr="003F43A1" w14:paraId="6A740A8E" w14:textId="77777777" w:rsidTr="00E76166">
        <w:trPr>
          <w:cantSplit/>
          <w:jc w:val="center"/>
        </w:trPr>
        <w:tc>
          <w:tcPr>
            <w:tcW w:w="1384" w:type="dxa"/>
            <w:vAlign w:val="center"/>
          </w:tcPr>
          <w:p w14:paraId="25DB3C64" w14:textId="77777777" w:rsidR="00B643F5" w:rsidRDefault="00B643F5" w:rsidP="00E76166">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moveTo w:id="1832" w:author="Ye-Kui Wang v2" w:date="2017-10-20T05:14:00Z">
              <w:r>
                <w:rPr>
                  <w:sz w:val="20"/>
                </w:rPr>
                <w:t>7</w:t>
              </w:r>
            </w:moveTo>
          </w:p>
        </w:tc>
        <w:tc>
          <w:tcPr>
            <w:tcW w:w="5991" w:type="dxa"/>
            <w:vAlign w:val="center"/>
          </w:tcPr>
          <w:p w14:paraId="66A887F1" w14:textId="422CE605" w:rsidR="00B643F5" w:rsidRPr="00B547AB" w:rsidRDefault="00B643F5" w:rsidP="00E76166">
            <w:pPr>
              <w:keepNext/>
              <w:keepLines/>
              <w:spacing w:after="60"/>
              <w:rPr>
                <w:sz w:val="20"/>
                <w:lang w:val="en-GB"/>
              </w:rPr>
            </w:pPr>
            <w:moveTo w:id="1833" w:author="Ye-Kui Wang v2" w:date="2017-10-20T05:14:00Z">
              <w:r w:rsidRPr="00B547AB">
                <w:rPr>
                  <w:sz w:val="20"/>
                  <w:lang w:val="en-GB"/>
                </w:rPr>
                <w:t xml:space="preserve">rotation by </w:t>
              </w:r>
              <w:r>
                <w:rPr>
                  <w:sz w:val="20"/>
                  <w:lang w:val="en-GB"/>
                </w:rPr>
                <w:t>270</w:t>
              </w:r>
              <w:r w:rsidRPr="00B547AB">
                <w:rPr>
                  <w:sz w:val="20"/>
                  <w:lang w:val="en-GB"/>
                </w:rPr>
                <w:t xml:space="preserve"> degrees</w:t>
              </w:r>
              <w:r>
                <w:rPr>
                  <w:rFonts w:hint="eastAsia"/>
                  <w:sz w:val="20"/>
                  <w:lang w:val="en-GB" w:eastAsia="ko-KR"/>
                </w:rPr>
                <w:t xml:space="preserve"> (</w:t>
              </w:r>
              <w:del w:id="1834" w:author="Gary Sullivan" w:date="2018-01-12T13:25:00Z">
                <w:r w:rsidDel="00A46B5B">
                  <w:rPr>
                    <w:rFonts w:hint="eastAsia"/>
                    <w:sz w:val="20"/>
                    <w:lang w:val="en-GB" w:eastAsia="ko-KR"/>
                  </w:rPr>
                  <w:delText>counter</w:delText>
                </w:r>
                <w:r w:rsidDel="00A46B5B">
                  <w:rPr>
                    <w:sz w:val="20"/>
                    <w:lang w:val="en-GB" w:eastAsia="ko-KR"/>
                  </w:rPr>
                  <w:delText>-</w:delText>
                </w:r>
                <w:r w:rsidDel="00A46B5B">
                  <w:rPr>
                    <w:rFonts w:hint="eastAsia"/>
                    <w:sz w:val="20"/>
                    <w:lang w:val="en-GB" w:eastAsia="ko-KR"/>
                  </w:rPr>
                  <w:delText>clockwise</w:delText>
                </w:r>
              </w:del>
            </w:moveTo>
            <w:ins w:id="1835" w:author="Gary Sullivan" w:date="2018-01-12T13:25:00Z">
              <w:r w:rsidR="00A46B5B">
                <w:rPr>
                  <w:rFonts w:hint="eastAsia"/>
                  <w:sz w:val="20"/>
                  <w:lang w:val="en-GB" w:eastAsia="ko-KR"/>
                </w:rPr>
                <w:t>anticlockwise</w:t>
              </w:r>
            </w:ins>
            <w:moveTo w:id="1836" w:author="Ye-Kui Wang v2" w:date="2017-10-20T05:14:00Z">
              <w:r>
                <w:rPr>
                  <w:rFonts w:hint="eastAsia"/>
                  <w:sz w:val="20"/>
                  <w:lang w:val="en-GB" w:eastAsia="ko-KR"/>
                </w:rPr>
                <w:t>)</w:t>
              </w:r>
            </w:moveTo>
          </w:p>
        </w:tc>
      </w:tr>
    </w:tbl>
    <w:p w14:paraId="00C5D9E8" w14:textId="77777777" w:rsidR="00B643F5" w:rsidRPr="00CD2DDB" w:rsidRDefault="00B643F5" w:rsidP="00B643F5">
      <w:pPr>
        <w:jc w:val="both"/>
        <w:rPr>
          <w:sz w:val="20"/>
          <w:szCs w:val="22"/>
        </w:rPr>
      </w:pPr>
    </w:p>
    <w:p w14:paraId="41455779" w14:textId="081D6A63" w:rsidR="00B643F5" w:rsidRPr="00E5218A" w:rsidDel="00B643F5" w:rsidRDefault="00B643F5" w:rsidP="00B643F5">
      <w:pPr>
        <w:jc w:val="both"/>
        <w:rPr>
          <w:del w:id="1837" w:author="Ye-Kui Wang v2" w:date="2017-10-20T05:15:00Z"/>
          <w:sz w:val="20"/>
        </w:rPr>
      </w:pPr>
      <w:moveTo w:id="1838" w:author="Ye-Kui Wang v2" w:date="2017-10-20T05:14:00Z">
        <w:del w:id="1839" w:author="Ye-Kui Wang v2" w:date="2017-10-20T05:15:00Z">
          <w:r w:rsidDel="00B643F5">
            <w:rPr>
              <w:rFonts w:eastAsia="Malgun Gothic"/>
              <w:b/>
              <w:noProof/>
              <w:sz w:val="20"/>
              <w:lang w:eastAsia="zh-CN"/>
            </w:rPr>
            <w:lastRenderedPageBreak/>
            <w:delText>rwp_reserved_zero_5bits</w:delText>
          </w:r>
          <w:r w:rsidRPr="00E5218A" w:rsidDel="00B643F5">
            <w:rPr>
              <w:rFonts w:eastAsia="Malgun Gothic"/>
              <w:noProof/>
              <w:sz w:val="20"/>
              <w:lang w:eastAsia="zh-CN"/>
            </w:rPr>
            <w:delText xml:space="preserve"> shall be equal to 0</w:delText>
          </w:r>
          <w:r w:rsidRPr="00A67445" w:rsidDel="00B643F5">
            <w:rPr>
              <w:bCs/>
              <w:noProof/>
              <w:sz w:val="20"/>
            </w:rPr>
            <w:delText xml:space="preserve"> </w:delText>
          </w:r>
          <w:r w:rsidRPr="00A44B62" w:rsidDel="00B643F5">
            <w:rPr>
              <w:bCs/>
              <w:noProof/>
              <w:sz w:val="20"/>
            </w:rPr>
            <w:delText xml:space="preserve">in bitstreams conforming to this version of this Specification. Other values for </w:delText>
          </w:r>
          <w:r w:rsidRPr="00A67445" w:rsidDel="00B643F5">
            <w:rPr>
              <w:bCs/>
              <w:noProof/>
              <w:sz w:val="20"/>
            </w:rPr>
            <w:delText>rwp_</w:delText>
          </w:r>
          <w:r w:rsidRPr="00A44B62" w:rsidDel="00B643F5">
            <w:rPr>
              <w:bCs/>
              <w:noProof/>
              <w:sz w:val="20"/>
            </w:rPr>
            <w:delText>reserved_zero_</w:delText>
          </w:r>
          <w:r w:rsidDel="00B643F5">
            <w:rPr>
              <w:bCs/>
              <w:noProof/>
              <w:sz w:val="20"/>
            </w:rPr>
            <w:delText>5</w:delText>
          </w:r>
          <w:r w:rsidRPr="00A44B62" w:rsidDel="00B643F5">
            <w:rPr>
              <w:bCs/>
              <w:noProof/>
              <w:sz w:val="20"/>
            </w:rPr>
            <w:delText xml:space="preserve">bits[ i ] are reserved for future use by ITU-T | ISO/IEC. Decoders shall ignore the value of </w:delText>
          </w:r>
          <w:r w:rsidRPr="00A67445" w:rsidDel="00B643F5">
            <w:rPr>
              <w:bCs/>
              <w:noProof/>
              <w:sz w:val="20"/>
            </w:rPr>
            <w:delText>rwp_</w:delText>
          </w:r>
          <w:r w:rsidRPr="00A44B62" w:rsidDel="00B643F5">
            <w:rPr>
              <w:bCs/>
              <w:noProof/>
              <w:sz w:val="20"/>
            </w:rPr>
            <w:delText>reserved_zero_</w:delText>
          </w:r>
          <w:r w:rsidDel="00B643F5">
            <w:rPr>
              <w:bCs/>
              <w:noProof/>
              <w:sz w:val="20"/>
            </w:rPr>
            <w:delText>5</w:delText>
          </w:r>
          <w:r w:rsidRPr="00A44B62" w:rsidDel="00B643F5">
            <w:rPr>
              <w:bCs/>
              <w:noProof/>
              <w:sz w:val="20"/>
            </w:rPr>
            <w:delText>bits[ i ]</w:delText>
          </w:r>
          <w:r w:rsidRPr="00E5218A" w:rsidDel="00B643F5">
            <w:rPr>
              <w:rFonts w:eastAsia="Malgun Gothic"/>
              <w:noProof/>
              <w:sz w:val="20"/>
              <w:lang w:eastAsia="zh-CN"/>
            </w:rPr>
            <w:delText>.</w:delText>
          </w:r>
        </w:del>
      </w:moveTo>
    </w:p>
    <w:moveToRangeEnd w:id="1785"/>
    <w:p w14:paraId="3543D3B2" w14:textId="2C628658" w:rsidR="004971DB" w:rsidRPr="0018684D" w:rsidRDefault="004971DB" w:rsidP="004971DB">
      <w:pPr>
        <w:jc w:val="both"/>
        <w:rPr>
          <w:ins w:id="1840" w:author="Ye-Kui Wang [2]" w:date="2017-09-29T17:39:00Z"/>
          <w:bCs/>
          <w:noProof/>
          <w:sz w:val="20"/>
        </w:rPr>
      </w:pPr>
      <w:ins w:id="1841" w:author="Ye-Kui Wang [2]" w:date="2017-09-29T17:39:00Z">
        <w:del w:id="1842" w:author="Gary Sullivan" w:date="2018-01-12T13:55:00Z">
          <w:r w:rsidRPr="0018684D" w:rsidDel="00052898">
            <w:rPr>
              <w:b/>
              <w:bCs/>
              <w:noProof/>
              <w:sz w:val="20"/>
            </w:rPr>
            <w:delText>guard_band_flag</w:delText>
          </w:r>
        </w:del>
      </w:ins>
      <w:ins w:id="1843" w:author="Gary Sullivan" w:date="2018-01-12T13:55:00Z">
        <w:r w:rsidR="00052898">
          <w:rPr>
            <w:b/>
            <w:bCs/>
            <w:noProof/>
            <w:sz w:val="20"/>
          </w:rPr>
          <w:t>rwp_guard_band_flag</w:t>
        </w:r>
      </w:ins>
      <w:ins w:id="1844" w:author="Ye-Kui Wang [2]" w:date="2017-09-29T17:39:00Z">
        <w:r w:rsidRPr="0018684D">
          <w:rPr>
            <w:bCs/>
            <w:noProof/>
            <w:sz w:val="20"/>
          </w:rPr>
          <w:t>[</w:t>
        </w:r>
        <w:r>
          <w:rPr>
            <w:bCs/>
            <w:noProof/>
            <w:sz w:val="20"/>
          </w:rPr>
          <w:t> </w:t>
        </w:r>
        <w:r w:rsidRPr="0018684D">
          <w:rPr>
            <w:bCs/>
            <w:noProof/>
            <w:sz w:val="20"/>
          </w:rPr>
          <w:t>i</w:t>
        </w:r>
        <w:r>
          <w:rPr>
            <w:bCs/>
            <w:noProof/>
            <w:sz w:val="20"/>
          </w:rPr>
          <w:t> </w:t>
        </w:r>
        <w:r w:rsidRPr="0018684D">
          <w:rPr>
            <w:bCs/>
            <w:noProof/>
            <w:sz w:val="20"/>
          </w:rPr>
          <w:t xml:space="preserve">] equal to 0 specifies that the i-th packed region does not have a guard band. </w:t>
        </w:r>
        <w:del w:id="1845" w:author="Gary Sullivan" w:date="2018-01-12T13:55:00Z">
          <w:r w:rsidRPr="0018684D" w:rsidDel="00052898">
            <w:rPr>
              <w:bCs/>
              <w:noProof/>
              <w:sz w:val="20"/>
            </w:rPr>
            <w:delText>guard_band_flag</w:delText>
          </w:r>
        </w:del>
      </w:ins>
      <w:ins w:id="1846" w:author="Gary Sullivan" w:date="2018-01-12T13:55:00Z">
        <w:r w:rsidR="00052898">
          <w:rPr>
            <w:bCs/>
            <w:noProof/>
            <w:sz w:val="20"/>
          </w:rPr>
          <w:t>rwp_guard_band_flag</w:t>
        </w:r>
      </w:ins>
      <w:ins w:id="1847" w:author="Ye-Kui Wang [2]" w:date="2017-09-29T17:39:00Z">
        <w:r w:rsidRPr="0018684D">
          <w:rPr>
            <w:bCs/>
            <w:noProof/>
            <w:sz w:val="20"/>
          </w:rPr>
          <w:t>[</w:t>
        </w:r>
        <w:r>
          <w:rPr>
            <w:bCs/>
            <w:noProof/>
            <w:sz w:val="20"/>
          </w:rPr>
          <w:t> </w:t>
        </w:r>
        <w:r w:rsidRPr="0018684D">
          <w:rPr>
            <w:bCs/>
            <w:noProof/>
            <w:sz w:val="20"/>
          </w:rPr>
          <w:t>i</w:t>
        </w:r>
        <w:r>
          <w:rPr>
            <w:bCs/>
            <w:noProof/>
            <w:sz w:val="20"/>
          </w:rPr>
          <w:t> </w:t>
        </w:r>
        <w:r w:rsidRPr="0018684D">
          <w:rPr>
            <w:bCs/>
            <w:noProof/>
            <w:sz w:val="20"/>
          </w:rPr>
          <w:t>] equal to 1 specifies that the i-th packed region has a guard band.</w:t>
        </w:r>
      </w:ins>
    </w:p>
    <w:p w14:paraId="061D29C3" w14:textId="3B90CCE3" w:rsidR="004971DB" w:rsidRPr="002457A6" w:rsidDel="00B643F5" w:rsidRDefault="004971DB" w:rsidP="004971DB">
      <w:pPr>
        <w:jc w:val="both"/>
        <w:rPr>
          <w:del w:id="1848" w:author="Ye-Kui Wang v2" w:date="2017-10-20T05:13:00Z"/>
          <w:bCs/>
          <w:noProof/>
          <w:sz w:val="20"/>
        </w:rPr>
      </w:pPr>
      <w:del w:id="1849" w:author="Ye-Kui Wang v2" w:date="2017-10-20T05:13:00Z">
        <w:r w:rsidRPr="002457A6" w:rsidDel="00B643F5">
          <w:rPr>
            <w:b/>
            <w:bCs/>
            <w:noProof/>
            <w:sz w:val="20"/>
          </w:rPr>
          <w:delText>packing_type</w:delText>
        </w:r>
        <w:r w:rsidRPr="002457A6" w:rsidDel="00B643F5">
          <w:rPr>
            <w:bCs/>
            <w:noProof/>
            <w:sz w:val="20"/>
          </w:rPr>
          <w:delText>[ i ] specifies the type of region-wise packing. packing_type[ i ] equal to 0 indicates rectangular region-wise packing. Other values are reserved.</w:delText>
        </w:r>
        <w:r w:rsidDel="00B643F5">
          <w:rPr>
            <w:bCs/>
            <w:noProof/>
            <w:sz w:val="20"/>
          </w:rPr>
          <w:delText xml:space="preserve"> The value of </w:delText>
        </w:r>
        <w:r w:rsidRPr="002457A6" w:rsidDel="00B643F5">
          <w:rPr>
            <w:bCs/>
            <w:noProof/>
            <w:sz w:val="20"/>
          </w:rPr>
          <w:delText>packing_type[ i ]</w:delText>
        </w:r>
        <w:r w:rsidDel="00B643F5">
          <w:rPr>
            <w:bCs/>
            <w:noProof/>
            <w:sz w:val="20"/>
          </w:rPr>
          <w:delText xml:space="preserve"> shall be equal to 0 in this version of this Specification. Decoders shall allow values of </w:delText>
        </w:r>
        <w:r w:rsidRPr="002457A6" w:rsidDel="00B643F5">
          <w:rPr>
            <w:bCs/>
            <w:noProof/>
            <w:sz w:val="20"/>
          </w:rPr>
          <w:delText>packing_type[ i ]</w:delText>
        </w:r>
        <w:r w:rsidDel="00B643F5">
          <w:rPr>
            <w:bCs/>
            <w:noProof/>
            <w:sz w:val="20"/>
          </w:rPr>
          <w:delText xml:space="preserve"> greater than 0 and shall ignore all region-wise packing SEI messages with </w:delText>
        </w:r>
        <w:r w:rsidRPr="002457A6" w:rsidDel="00B643F5">
          <w:rPr>
            <w:bCs/>
            <w:noProof/>
            <w:sz w:val="20"/>
          </w:rPr>
          <w:delText>packing_type[ i ]</w:delText>
        </w:r>
        <w:r w:rsidDel="00B643F5">
          <w:rPr>
            <w:bCs/>
            <w:noProof/>
            <w:sz w:val="20"/>
          </w:rPr>
          <w:delText xml:space="preserve"> greater than 0 for any value of i.</w:delText>
        </w:r>
      </w:del>
    </w:p>
    <w:p w14:paraId="27D7C601" w14:textId="77777777" w:rsidR="004971DB" w:rsidRPr="00E537E8" w:rsidDel="00456487" w:rsidRDefault="004971DB" w:rsidP="004971DB">
      <w:pPr>
        <w:jc w:val="both"/>
        <w:rPr>
          <w:del w:id="1850" w:author="Ye-Kui Wang [2]" w:date="2017-09-29T17:42:00Z"/>
          <w:bCs/>
          <w:noProof/>
          <w:sz w:val="20"/>
        </w:rPr>
      </w:pPr>
      <w:del w:id="1851" w:author="Ye-Kui Wang [2]" w:date="2017-09-29T17:42:00Z">
        <w:r w:rsidRPr="00E537E8" w:rsidDel="00456487">
          <w:rPr>
            <w:b/>
            <w:bCs/>
            <w:noProof/>
            <w:sz w:val="20"/>
          </w:rPr>
          <w:delText>proj_reg</w:delText>
        </w:r>
        <w:r w:rsidDel="00456487">
          <w:rPr>
            <w:b/>
            <w:bCs/>
            <w:noProof/>
            <w:sz w:val="20"/>
          </w:rPr>
          <w:delText>ion</w:delText>
        </w:r>
        <w:r w:rsidRPr="00E537E8" w:rsidDel="00456487">
          <w:rPr>
            <w:b/>
            <w:bCs/>
            <w:noProof/>
            <w:sz w:val="20"/>
          </w:rPr>
          <w:delText>_width</w:delText>
        </w:r>
        <w:r w:rsidRPr="002457A6" w:rsidDel="00456487">
          <w:rPr>
            <w:bCs/>
            <w:noProof/>
            <w:sz w:val="20"/>
          </w:rPr>
          <w:delText>[ i ]</w:delText>
        </w:r>
        <w:r w:rsidRPr="00E537E8" w:rsidDel="00456487">
          <w:rPr>
            <w:bCs/>
            <w:noProof/>
            <w:sz w:val="20"/>
          </w:rPr>
          <w:delText xml:space="preserve">, </w:delText>
        </w:r>
        <w:r w:rsidRPr="00E537E8" w:rsidDel="00456487">
          <w:rPr>
            <w:b/>
            <w:bCs/>
            <w:noProof/>
            <w:sz w:val="20"/>
          </w:rPr>
          <w:delText>proj_reg</w:delText>
        </w:r>
        <w:r w:rsidDel="00456487">
          <w:rPr>
            <w:b/>
            <w:bCs/>
            <w:noProof/>
            <w:sz w:val="20"/>
          </w:rPr>
          <w:delText>ion</w:delText>
        </w:r>
        <w:r w:rsidRPr="00E537E8" w:rsidDel="00456487">
          <w:rPr>
            <w:b/>
            <w:bCs/>
            <w:noProof/>
            <w:sz w:val="20"/>
          </w:rPr>
          <w:delText>_height</w:delText>
        </w:r>
        <w:r w:rsidRPr="002457A6" w:rsidDel="00456487">
          <w:rPr>
            <w:bCs/>
            <w:noProof/>
            <w:sz w:val="20"/>
          </w:rPr>
          <w:delText>[ i ]</w:delText>
        </w:r>
        <w:r w:rsidRPr="00E537E8" w:rsidDel="00456487">
          <w:rPr>
            <w:bCs/>
            <w:noProof/>
            <w:sz w:val="20"/>
          </w:rPr>
          <w:delText xml:space="preserve">, </w:delText>
        </w:r>
        <w:r w:rsidRPr="00E537E8" w:rsidDel="00456487">
          <w:rPr>
            <w:b/>
            <w:bCs/>
            <w:noProof/>
            <w:sz w:val="20"/>
          </w:rPr>
          <w:delText>proj_reg</w:delText>
        </w:r>
        <w:r w:rsidDel="00456487">
          <w:rPr>
            <w:b/>
            <w:bCs/>
            <w:noProof/>
            <w:sz w:val="20"/>
          </w:rPr>
          <w:delText>ion</w:delText>
        </w:r>
        <w:r w:rsidRPr="00E537E8" w:rsidDel="00456487">
          <w:rPr>
            <w:b/>
            <w:bCs/>
            <w:noProof/>
            <w:sz w:val="20"/>
          </w:rPr>
          <w:delText>_top</w:delText>
        </w:r>
        <w:r w:rsidRPr="002457A6" w:rsidDel="00456487">
          <w:rPr>
            <w:bCs/>
            <w:noProof/>
            <w:sz w:val="20"/>
          </w:rPr>
          <w:delText>[ i ]</w:delText>
        </w:r>
        <w:r w:rsidDel="00456487">
          <w:rPr>
            <w:bCs/>
            <w:noProof/>
            <w:sz w:val="20"/>
          </w:rPr>
          <w:delText>,</w:delText>
        </w:r>
        <w:r w:rsidRPr="00E537E8" w:rsidDel="00456487">
          <w:rPr>
            <w:bCs/>
            <w:noProof/>
            <w:sz w:val="20"/>
          </w:rPr>
          <w:delText xml:space="preserve"> and </w:delText>
        </w:r>
        <w:r w:rsidRPr="00E537E8" w:rsidDel="00456487">
          <w:rPr>
            <w:b/>
            <w:bCs/>
            <w:noProof/>
            <w:sz w:val="20"/>
          </w:rPr>
          <w:delText>proj_reg</w:delText>
        </w:r>
        <w:r w:rsidDel="00456487">
          <w:rPr>
            <w:b/>
            <w:bCs/>
            <w:noProof/>
            <w:sz w:val="20"/>
          </w:rPr>
          <w:delText>ion</w:delText>
        </w:r>
        <w:r w:rsidRPr="00E537E8" w:rsidDel="00456487">
          <w:rPr>
            <w:b/>
            <w:bCs/>
            <w:noProof/>
            <w:sz w:val="20"/>
          </w:rPr>
          <w:delText>_left</w:delText>
        </w:r>
        <w:r w:rsidRPr="002457A6" w:rsidDel="00456487">
          <w:rPr>
            <w:bCs/>
            <w:noProof/>
            <w:sz w:val="20"/>
          </w:rPr>
          <w:delText>[ i ]</w:delText>
        </w:r>
        <w:r w:rsidRPr="00E537E8" w:rsidDel="00456487">
          <w:rPr>
            <w:bCs/>
            <w:noProof/>
            <w:sz w:val="20"/>
          </w:rPr>
          <w:delText xml:space="preserve"> are indicated in units of </w:delText>
        </w:r>
        <w:r w:rsidDel="00456487">
          <w:rPr>
            <w:bCs/>
            <w:noProof/>
            <w:sz w:val="20"/>
          </w:rPr>
          <w:delText>luma samples</w:delText>
        </w:r>
        <w:r w:rsidRPr="00E537E8" w:rsidDel="00456487">
          <w:rPr>
            <w:bCs/>
            <w:noProof/>
            <w:sz w:val="20"/>
          </w:rPr>
          <w:delText xml:space="preserve"> in a projected picture with width and height equal to proj_picture_width and proj_picture_height, respectively.</w:delText>
        </w:r>
      </w:del>
    </w:p>
    <w:p w14:paraId="1BD3D5A1" w14:textId="77777777" w:rsidR="004971DB" w:rsidRPr="00E537E8" w:rsidDel="00456487" w:rsidRDefault="004971DB" w:rsidP="004971DB">
      <w:pPr>
        <w:jc w:val="both"/>
        <w:rPr>
          <w:del w:id="1852" w:author="Ye-Kui Wang [2]" w:date="2017-09-29T17:45:00Z"/>
          <w:sz w:val="20"/>
          <w:lang w:val="en-GB"/>
        </w:rPr>
      </w:pPr>
      <w:r w:rsidRPr="00E537E8">
        <w:rPr>
          <w:b/>
          <w:bCs/>
          <w:noProof/>
          <w:sz w:val="20"/>
        </w:rPr>
        <w:t>proj</w:t>
      </w:r>
      <w:r w:rsidRPr="00E537E8">
        <w:rPr>
          <w:b/>
          <w:sz w:val="20"/>
          <w:lang w:val="en-GB"/>
        </w:rPr>
        <w:t>_reg</w:t>
      </w:r>
      <w:r>
        <w:rPr>
          <w:b/>
          <w:sz w:val="20"/>
          <w:lang w:val="en-GB"/>
        </w:rPr>
        <w:t>ion</w:t>
      </w:r>
      <w:r w:rsidRPr="00E537E8">
        <w:rPr>
          <w:b/>
          <w:sz w:val="20"/>
          <w:lang w:val="en-GB"/>
        </w:rPr>
        <w:t>_</w:t>
      </w:r>
      <w:proofErr w:type="gramStart"/>
      <w:r w:rsidRPr="00E537E8">
        <w:rPr>
          <w:b/>
          <w:sz w:val="20"/>
          <w:lang w:val="en-GB"/>
        </w:rPr>
        <w:t>width</w:t>
      </w:r>
      <w:r w:rsidRPr="002457A6">
        <w:rPr>
          <w:bCs/>
          <w:noProof/>
          <w:sz w:val="20"/>
        </w:rPr>
        <w:t>[</w:t>
      </w:r>
      <w:proofErr w:type="gramEnd"/>
      <w:r w:rsidRPr="002457A6">
        <w:rPr>
          <w:bCs/>
          <w:noProof/>
          <w:sz w:val="20"/>
        </w:rPr>
        <w:t> i ]</w:t>
      </w:r>
      <w:del w:id="1853" w:author="Ye-Kui Wang [2]" w:date="2017-10-02T11:38:00Z">
        <w:r w:rsidRPr="00E537E8" w:rsidDel="00141475">
          <w:rPr>
            <w:sz w:val="20"/>
            <w:lang w:val="en-GB"/>
          </w:rPr>
          <w:delText xml:space="preserve"> </w:delText>
        </w:r>
      </w:del>
      <w:ins w:id="1854" w:author="Ye-Kui Wang [2]" w:date="2017-10-02T11:38:00Z">
        <w:r>
          <w:rPr>
            <w:sz w:val="20"/>
            <w:lang w:val="en-GB"/>
          </w:rPr>
          <w:t xml:space="preserve">, </w:t>
        </w:r>
      </w:ins>
      <w:del w:id="1855" w:author="Ye-Kui Wang [2]" w:date="2017-09-29T17:45:00Z">
        <w:r w:rsidRPr="00E537E8" w:rsidDel="00456487">
          <w:rPr>
            <w:sz w:val="20"/>
            <w:lang w:val="en-GB"/>
          </w:rPr>
          <w:delText>specifies the width of the i-th projected region.</w:delText>
        </w:r>
      </w:del>
      <w:del w:id="1856" w:author="Ye-Kui Wang [2]" w:date="2017-09-29T17:43:00Z">
        <w:r w:rsidRPr="00E537E8" w:rsidDel="00456487">
          <w:rPr>
            <w:sz w:val="20"/>
            <w:lang w:val="en-GB"/>
          </w:rPr>
          <w:delText xml:space="preserve"> proj_reg</w:delText>
        </w:r>
        <w:r w:rsidDel="00456487">
          <w:rPr>
            <w:sz w:val="20"/>
            <w:lang w:val="en-GB"/>
          </w:rPr>
          <w:delText>ion</w:delText>
        </w:r>
        <w:r w:rsidRPr="00E537E8" w:rsidDel="00456487">
          <w:rPr>
            <w:sz w:val="20"/>
            <w:lang w:val="en-GB"/>
          </w:rPr>
          <w:delText>_width</w:delText>
        </w:r>
        <w:r w:rsidRPr="002457A6" w:rsidDel="00456487">
          <w:rPr>
            <w:bCs/>
            <w:noProof/>
            <w:sz w:val="20"/>
          </w:rPr>
          <w:delText>[ i ]</w:delText>
        </w:r>
        <w:r w:rsidRPr="00E537E8" w:rsidDel="00456487">
          <w:rPr>
            <w:sz w:val="20"/>
            <w:lang w:val="en-GB"/>
          </w:rPr>
          <w:delText xml:space="preserve"> shall be greater than 0.</w:delText>
        </w:r>
      </w:del>
    </w:p>
    <w:p w14:paraId="28B73CFC" w14:textId="77777777" w:rsidR="004971DB" w:rsidRPr="00E537E8" w:rsidDel="00141475" w:rsidRDefault="004971DB" w:rsidP="004971DB">
      <w:pPr>
        <w:jc w:val="both"/>
        <w:rPr>
          <w:del w:id="1857" w:author="Ye-Kui Wang [2]" w:date="2017-10-02T11:38:00Z"/>
          <w:sz w:val="20"/>
          <w:lang w:val="en-GB"/>
        </w:rPr>
      </w:pPr>
      <w:r w:rsidRPr="00E537E8">
        <w:rPr>
          <w:b/>
          <w:sz w:val="20"/>
          <w:lang w:val="en-GB"/>
        </w:rPr>
        <w:t>proj_reg</w:t>
      </w:r>
      <w:r>
        <w:rPr>
          <w:b/>
          <w:sz w:val="20"/>
          <w:lang w:val="en-GB"/>
        </w:rPr>
        <w:t>ion</w:t>
      </w:r>
      <w:r w:rsidRPr="00E537E8">
        <w:rPr>
          <w:b/>
          <w:sz w:val="20"/>
          <w:lang w:val="en-GB"/>
        </w:rPr>
        <w:t>_</w:t>
      </w:r>
      <w:proofErr w:type="gramStart"/>
      <w:r w:rsidRPr="00E537E8">
        <w:rPr>
          <w:b/>
          <w:sz w:val="20"/>
          <w:lang w:val="en-GB"/>
        </w:rPr>
        <w:t>height</w:t>
      </w:r>
      <w:r w:rsidRPr="002457A6">
        <w:rPr>
          <w:bCs/>
          <w:noProof/>
          <w:sz w:val="20"/>
        </w:rPr>
        <w:t>[</w:t>
      </w:r>
      <w:proofErr w:type="gramEnd"/>
      <w:r w:rsidRPr="002457A6">
        <w:rPr>
          <w:bCs/>
          <w:noProof/>
          <w:sz w:val="20"/>
        </w:rPr>
        <w:t> i ]</w:t>
      </w:r>
      <w:ins w:id="1858" w:author="Ye-Kui Wang [2]" w:date="2017-10-02T11:38:00Z">
        <w:r>
          <w:rPr>
            <w:bCs/>
            <w:noProof/>
            <w:sz w:val="20"/>
          </w:rPr>
          <w:t xml:space="preserve">, </w:t>
        </w:r>
      </w:ins>
      <w:del w:id="1859" w:author="Ye-Kui Wang [2]" w:date="2017-10-02T11:38:00Z">
        <w:r w:rsidRPr="00E537E8" w:rsidDel="00141475">
          <w:rPr>
            <w:sz w:val="20"/>
            <w:lang w:val="en-GB"/>
          </w:rPr>
          <w:delText xml:space="preserve"> specif</w:delText>
        </w:r>
      </w:del>
      <w:del w:id="1860" w:author="Ye-Kui Wang [2]" w:date="2017-09-29T17:46:00Z">
        <w:r w:rsidRPr="00E537E8" w:rsidDel="00456487">
          <w:rPr>
            <w:sz w:val="20"/>
            <w:lang w:val="en-GB"/>
          </w:rPr>
          <w:delText>ies</w:delText>
        </w:r>
      </w:del>
      <w:del w:id="1861" w:author="Ye-Kui Wang [2]" w:date="2017-10-02T11:38:00Z">
        <w:r w:rsidRPr="00E537E8" w:rsidDel="00141475">
          <w:rPr>
            <w:sz w:val="20"/>
            <w:lang w:val="en-GB"/>
          </w:rPr>
          <w:delText xml:space="preserve"> the height of the i-th projected region.</w:delText>
        </w:r>
      </w:del>
      <w:del w:id="1862" w:author="Ye-Kui Wang [2]" w:date="2017-09-29T17:43:00Z">
        <w:r w:rsidRPr="00E537E8" w:rsidDel="00456487">
          <w:rPr>
            <w:sz w:val="20"/>
            <w:lang w:val="en-GB"/>
          </w:rPr>
          <w:delText xml:space="preserve"> proj_reg</w:delText>
        </w:r>
        <w:r w:rsidDel="00456487">
          <w:rPr>
            <w:sz w:val="20"/>
            <w:lang w:val="en-GB"/>
          </w:rPr>
          <w:delText>ion</w:delText>
        </w:r>
        <w:r w:rsidRPr="00E537E8" w:rsidDel="00456487">
          <w:rPr>
            <w:sz w:val="20"/>
            <w:lang w:val="en-GB"/>
          </w:rPr>
          <w:delText>_height</w:delText>
        </w:r>
        <w:r w:rsidRPr="002457A6" w:rsidDel="00456487">
          <w:rPr>
            <w:bCs/>
            <w:noProof/>
            <w:sz w:val="20"/>
          </w:rPr>
          <w:delText>[ i ]</w:delText>
        </w:r>
        <w:r w:rsidRPr="00E537E8" w:rsidDel="00456487">
          <w:rPr>
            <w:sz w:val="20"/>
            <w:lang w:val="en-GB"/>
          </w:rPr>
          <w:delText xml:space="preserve"> shall be greater than</w:delText>
        </w:r>
        <w:r w:rsidDel="00456487">
          <w:rPr>
            <w:sz w:val="20"/>
            <w:lang w:val="en-GB"/>
          </w:rPr>
          <w:delText> </w:delText>
        </w:r>
        <w:r w:rsidRPr="00E537E8" w:rsidDel="00456487">
          <w:rPr>
            <w:sz w:val="20"/>
            <w:lang w:val="en-GB"/>
          </w:rPr>
          <w:delText>0.</w:delText>
        </w:r>
      </w:del>
    </w:p>
    <w:p w14:paraId="18AB4B91" w14:textId="3BC8A6FF" w:rsidR="004971DB" w:rsidRDefault="004971DB" w:rsidP="004971DB">
      <w:pPr>
        <w:jc w:val="both"/>
        <w:rPr>
          <w:ins w:id="1863" w:author="Ye-Kui Wang [2]" w:date="2017-09-29T17:45:00Z"/>
          <w:sz w:val="20"/>
          <w:lang w:val="en-GB"/>
        </w:rPr>
      </w:pPr>
      <w:r w:rsidRPr="00E537E8">
        <w:rPr>
          <w:b/>
          <w:sz w:val="20"/>
          <w:lang w:val="en-GB"/>
        </w:rPr>
        <w:t>proj_reg</w:t>
      </w:r>
      <w:r>
        <w:rPr>
          <w:b/>
          <w:sz w:val="20"/>
          <w:lang w:val="en-GB"/>
        </w:rPr>
        <w:t>ion</w:t>
      </w:r>
      <w:r w:rsidRPr="00E537E8">
        <w:rPr>
          <w:b/>
          <w:sz w:val="20"/>
          <w:lang w:val="en-GB"/>
        </w:rPr>
        <w:t>_</w:t>
      </w:r>
      <w:proofErr w:type="gramStart"/>
      <w:r w:rsidRPr="00E537E8">
        <w:rPr>
          <w:b/>
          <w:sz w:val="20"/>
          <w:lang w:val="en-GB"/>
        </w:rPr>
        <w:t>top</w:t>
      </w:r>
      <w:r w:rsidRPr="002457A6">
        <w:rPr>
          <w:bCs/>
          <w:noProof/>
          <w:sz w:val="20"/>
        </w:rPr>
        <w:t>[</w:t>
      </w:r>
      <w:proofErr w:type="gramEnd"/>
      <w:r w:rsidRPr="002457A6">
        <w:rPr>
          <w:bCs/>
          <w:noProof/>
          <w:sz w:val="20"/>
        </w:rPr>
        <w:t> i ]</w:t>
      </w:r>
      <w:r w:rsidRPr="00E537E8">
        <w:rPr>
          <w:sz w:val="20"/>
          <w:lang w:val="en-GB"/>
        </w:rPr>
        <w:t xml:space="preserve"> and </w:t>
      </w:r>
      <w:r w:rsidRPr="00E537E8">
        <w:rPr>
          <w:b/>
          <w:sz w:val="20"/>
          <w:lang w:val="en-GB"/>
        </w:rPr>
        <w:t>proj_reg</w:t>
      </w:r>
      <w:r>
        <w:rPr>
          <w:b/>
          <w:sz w:val="20"/>
          <w:lang w:val="en-GB"/>
        </w:rPr>
        <w:t>ion</w:t>
      </w:r>
      <w:r w:rsidRPr="00E537E8">
        <w:rPr>
          <w:b/>
          <w:sz w:val="20"/>
          <w:lang w:val="en-GB"/>
        </w:rPr>
        <w:t>_left</w:t>
      </w:r>
      <w:r w:rsidRPr="002457A6">
        <w:rPr>
          <w:bCs/>
          <w:noProof/>
          <w:sz w:val="20"/>
        </w:rPr>
        <w:t>[ i ]</w:t>
      </w:r>
      <w:r w:rsidRPr="00E537E8">
        <w:rPr>
          <w:sz w:val="20"/>
          <w:lang w:val="en-GB"/>
        </w:rPr>
        <w:t xml:space="preserve"> specify the </w:t>
      </w:r>
      <w:ins w:id="1864" w:author="Ye-Kui Wang [2]" w:date="2017-10-02T11:38:00Z">
        <w:r>
          <w:rPr>
            <w:sz w:val="20"/>
            <w:lang w:val="en-GB"/>
          </w:rPr>
          <w:t xml:space="preserve">width, </w:t>
        </w:r>
        <w:r w:rsidRPr="00E537E8">
          <w:rPr>
            <w:sz w:val="20"/>
            <w:lang w:val="en-GB"/>
          </w:rPr>
          <w:t>height</w:t>
        </w:r>
        <w:r>
          <w:rPr>
            <w:sz w:val="20"/>
            <w:lang w:val="en-GB"/>
          </w:rPr>
          <w:t xml:space="preserve">, </w:t>
        </w:r>
      </w:ins>
      <w:r w:rsidRPr="00E537E8">
        <w:rPr>
          <w:sz w:val="20"/>
          <w:lang w:val="en-GB"/>
        </w:rPr>
        <w:t xml:space="preserve">top </w:t>
      </w:r>
      <w:del w:id="1865" w:author="Ye-Kui Wang [2]" w:date="2017-09-29T17:43:00Z">
        <w:r w:rsidDel="00456487">
          <w:rPr>
            <w:sz w:val="20"/>
            <w:lang w:val="en-GB"/>
          </w:rPr>
          <w:delText xml:space="preserve">luma </w:delText>
        </w:r>
      </w:del>
      <w:r w:rsidRPr="00E537E8">
        <w:rPr>
          <w:sz w:val="20"/>
          <w:lang w:val="en-GB"/>
        </w:rPr>
        <w:t>sample row</w:t>
      </w:r>
      <w:ins w:id="1866" w:author="Ye-Kui Wang [2]" w:date="2017-10-02T11:38:00Z">
        <w:r>
          <w:rPr>
            <w:sz w:val="20"/>
            <w:lang w:val="en-GB"/>
          </w:rPr>
          <w:t>,</w:t>
        </w:r>
      </w:ins>
      <w:r w:rsidRPr="00E537E8">
        <w:rPr>
          <w:sz w:val="20"/>
          <w:lang w:val="en-GB"/>
        </w:rPr>
        <w:t xml:space="preserve"> and the left-most </w:t>
      </w:r>
      <w:del w:id="1867" w:author="Ye-Kui Wang [2]" w:date="2017-09-29T17:43:00Z">
        <w:r w:rsidDel="00456487">
          <w:rPr>
            <w:sz w:val="20"/>
            <w:lang w:val="en-GB"/>
          </w:rPr>
          <w:delText xml:space="preserve">luma </w:delText>
        </w:r>
      </w:del>
      <w:r w:rsidRPr="00E537E8">
        <w:rPr>
          <w:sz w:val="20"/>
          <w:lang w:val="en-GB"/>
        </w:rPr>
        <w:t>sample column</w:t>
      </w:r>
      <w:r>
        <w:rPr>
          <w:sz w:val="20"/>
          <w:lang w:val="en-GB"/>
        </w:rPr>
        <w:t>, respectively,</w:t>
      </w:r>
      <w:r w:rsidRPr="00E537E8">
        <w:rPr>
          <w:sz w:val="20"/>
          <w:lang w:val="en-GB"/>
        </w:rPr>
        <w:t xml:space="preserve"> </w:t>
      </w:r>
      <w:ins w:id="1868" w:author="Ye-Kui Wang [2]" w:date="2017-09-29T17:43:00Z">
        <w:r>
          <w:rPr>
            <w:sz w:val="20"/>
            <w:lang w:val="en-GB"/>
          </w:rPr>
          <w:t xml:space="preserve">of the </w:t>
        </w:r>
      </w:ins>
      <w:ins w:id="1869" w:author="Ye-Kui Wang [2]" w:date="2017-09-29T17:44:00Z">
        <w:r w:rsidRPr="00456487">
          <w:rPr>
            <w:sz w:val="20"/>
            <w:lang w:val="en-GB"/>
          </w:rPr>
          <w:t>i-th projected region</w:t>
        </w:r>
      </w:ins>
      <w:ins w:id="1870" w:author="Ye-Kui Wang [2]" w:date="2017-10-02T11:38:00Z">
        <w:r>
          <w:rPr>
            <w:sz w:val="20"/>
            <w:lang w:val="en-GB"/>
          </w:rPr>
          <w:t>,</w:t>
        </w:r>
      </w:ins>
      <w:ins w:id="1871" w:author="Ye-Kui Wang [2]" w:date="2017-09-29T17:44:00Z">
        <w:r w:rsidRPr="00456487">
          <w:rPr>
            <w:sz w:val="20"/>
            <w:lang w:val="en-GB"/>
          </w:rPr>
          <w:t xml:space="preserve"> </w:t>
        </w:r>
        <w:r>
          <w:rPr>
            <w:sz w:val="20"/>
            <w:lang w:val="en-GB"/>
          </w:rPr>
          <w:t xml:space="preserve">either </w:t>
        </w:r>
      </w:ins>
      <w:ins w:id="1872" w:author="Ye-Kui Wang [2]" w:date="2017-10-02T11:37:00Z">
        <w:r>
          <w:rPr>
            <w:sz w:val="20"/>
            <w:lang w:val="en-GB"/>
          </w:rPr>
          <w:t>with</w:t>
        </w:r>
      </w:ins>
      <w:r w:rsidRPr="00E537E8">
        <w:rPr>
          <w:sz w:val="20"/>
          <w:lang w:val="en-GB"/>
        </w:rPr>
        <w:t>in the projected picture</w:t>
      </w:r>
      <w:ins w:id="1873" w:author="Ye-Kui Wang [2]" w:date="2017-09-29T17:44:00Z">
        <w:r>
          <w:rPr>
            <w:sz w:val="20"/>
            <w:lang w:val="en-GB"/>
          </w:rPr>
          <w:t xml:space="preserve"> </w:t>
        </w:r>
        <w:r w:rsidRPr="00456487">
          <w:rPr>
            <w:sz w:val="20"/>
            <w:lang w:val="en-GB"/>
          </w:rPr>
          <w:t>(when constituent_picture_matching_flag is equal to 0)</w:t>
        </w:r>
      </w:ins>
      <w:ins w:id="1874" w:author="Ye-Kui Wang [2]" w:date="2017-09-29T17:45:00Z">
        <w:r w:rsidRPr="00456487">
          <w:t xml:space="preserve"> </w:t>
        </w:r>
        <w:r w:rsidRPr="00456487">
          <w:rPr>
            <w:sz w:val="20"/>
            <w:lang w:val="en-GB"/>
          </w:rPr>
          <w:t xml:space="preserve">or </w:t>
        </w:r>
      </w:ins>
      <w:ins w:id="1875" w:author="Ye-Kui Wang [2]" w:date="2017-10-02T11:37:00Z">
        <w:r>
          <w:rPr>
            <w:sz w:val="20"/>
            <w:lang w:val="en-GB"/>
          </w:rPr>
          <w:t>with</w:t>
        </w:r>
      </w:ins>
      <w:ins w:id="1876" w:author="Ye-Kui Wang [2]" w:date="2017-09-29T17:45:00Z">
        <w:r w:rsidRPr="00456487">
          <w:rPr>
            <w:sz w:val="20"/>
            <w:lang w:val="en-GB"/>
          </w:rPr>
          <w:t>in the constituent picture of the projected picture (when constituent_picture_matching_flag is equal to</w:t>
        </w:r>
      </w:ins>
      <w:ins w:id="1877" w:author="Ye-Kui Wang" w:date="2017-10-19T13:50:00Z">
        <w:r w:rsidR="00D32D5B">
          <w:rPr>
            <w:sz w:val="20"/>
            <w:lang w:val="en-GB"/>
          </w:rPr>
          <w:t xml:space="preserve"> </w:t>
        </w:r>
      </w:ins>
      <w:ins w:id="1878" w:author="Ye-Kui Wang [2]" w:date="2017-09-29T17:45:00Z">
        <w:del w:id="1879" w:author="Ye-Kui Wang" w:date="2017-10-19T13:50:00Z">
          <w:r w:rsidDel="00D32D5B">
            <w:rPr>
              <w:sz w:val="20"/>
              <w:lang w:val="en-GB"/>
            </w:rPr>
            <w:delText> </w:delText>
          </w:r>
        </w:del>
        <w:r w:rsidRPr="00456487">
          <w:rPr>
            <w:sz w:val="20"/>
            <w:lang w:val="en-GB"/>
          </w:rPr>
          <w:t>1)</w:t>
        </w:r>
      </w:ins>
      <w:r w:rsidRPr="00E537E8">
        <w:rPr>
          <w:sz w:val="20"/>
          <w:lang w:val="en-GB"/>
        </w:rPr>
        <w:t>.</w:t>
      </w:r>
    </w:p>
    <w:p w14:paraId="7E7EC01B" w14:textId="77777777" w:rsidR="004971DB" w:rsidRPr="00E537E8" w:rsidDel="006F5C6A" w:rsidRDefault="004971DB" w:rsidP="004971DB">
      <w:pPr>
        <w:jc w:val="both"/>
        <w:rPr>
          <w:del w:id="1880" w:author="Ye-Kui Wang [2]" w:date="2017-09-29T17:49:00Z"/>
          <w:sz w:val="20"/>
          <w:lang w:val="en-GB"/>
        </w:rPr>
      </w:pPr>
      <w:del w:id="1881" w:author="Ye-Kui Wang [2]" w:date="2017-09-29T17:48:00Z">
        <w:r w:rsidRPr="00E537E8" w:rsidDel="006F5C6A">
          <w:rPr>
            <w:sz w:val="20"/>
            <w:lang w:val="en-GB"/>
          </w:rPr>
          <w:delText xml:space="preserve"> </w:delText>
        </w:r>
      </w:del>
      <w:del w:id="1882" w:author="Ye-Kui Wang [2]" w:date="2017-09-29T17:49:00Z">
        <w:r w:rsidRPr="00E537E8" w:rsidDel="006F5C6A">
          <w:rPr>
            <w:sz w:val="20"/>
            <w:lang w:val="en-GB"/>
          </w:rPr>
          <w:delText xml:space="preserve">The values </w:delText>
        </w:r>
        <w:r w:rsidDel="006F5C6A">
          <w:rPr>
            <w:sz w:val="20"/>
            <w:lang w:val="en-GB"/>
          </w:rPr>
          <w:delText xml:space="preserve">of </w:delText>
        </w:r>
        <w:r w:rsidRPr="00EA19E2" w:rsidDel="006F5C6A">
          <w:rPr>
            <w:sz w:val="20"/>
            <w:lang w:val="en-GB"/>
          </w:rPr>
          <w:delText>proj_reg</w:delText>
        </w:r>
        <w:r w:rsidDel="006F5C6A">
          <w:rPr>
            <w:sz w:val="20"/>
            <w:lang w:val="en-GB"/>
          </w:rPr>
          <w:delText>ion</w:delText>
        </w:r>
        <w:r w:rsidRPr="00EA19E2" w:rsidDel="006F5C6A">
          <w:rPr>
            <w:sz w:val="20"/>
            <w:lang w:val="en-GB"/>
          </w:rPr>
          <w:delText>_top</w:delText>
        </w:r>
        <w:r w:rsidRPr="00EA19E2" w:rsidDel="006F5C6A">
          <w:rPr>
            <w:bCs/>
            <w:noProof/>
            <w:sz w:val="20"/>
          </w:rPr>
          <w:delText>[ i ]</w:delText>
        </w:r>
        <w:r w:rsidRPr="00EA19E2" w:rsidDel="006F5C6A">
          <w:rPr>
            <w:sz w:val="20"/>
            <w:lang w:val="en-GB"/>
          </w:rPr>
          <w:delText xml:space="preserve"> and proj_reg</w:delText>
        </w:r>
        <w:r w:rsidDel="006F5C6A">
          <w:rPr>
            <w:sz w:val="20"/>
            <w:lang w:val="en-GB"/>
          </w:rPr>
          <w:delText>ion</w:delText>
        </w:r>
        <w:r w:rsidRPr="00EA19E2" w:rsidDel="006F5C6A">
          <w:rPr>
            <w:sz w:val="20"/>
            <w:lang w:val="en-GB"/>
          </w:rPr>
          <w:delText>_left</w:delText>
        </w:r>
        <w:r w:rsidRPr="00EA19E2" w:rsidDel="006F5C6A">
          <w:rPr>
            <w:bCs/>
            <w:noProof/>
            <w:sz w:val="20"/>
          </w:rPr>
          <w:delText>[ i ]</w:delText>
        </w:r>
      </w:del>
      <w:del w:id="1883" w:author="Ye-Kui Wang [2]" w:date="2017-09-29T17:48:00Z">
        <w:r w:rsidRPr="00EA19E2" w:rsidDel="006F5C6A">
          <w:rPr>
            <w:sz w:val="20"/>
            <w:lang w:val="en-GB"/>
          </w:rPr>
          <w:delText>,</w:delText>
        </w:r>
        <w:r w:rsidDel="006F5C6A">
          <w:rPr>
            <w:sz w:val="20"/>
            <w:lang w:val="en-GB"/>
          </w:rPr>
          <w:delText xml:space="preserve"> </w:delText>
        </w:r>
        <w:r w:rsidRPr="00E537E8" w:rsidDel="006F5C6A">
          <w:rPr>
            <w:sz w:val="20"/>
            <w:lang w:val="en-GB"/>
          </w:rPr>
          <w:delText>shall be in the range from 0, inclusive, indicating the top-left corner of the projected picture, to proj_picture_height − </w:delText>
        </w:r>
        <w:r w:rsidDel="006F5C6A">
          <w:rPr>
            <w:sz w:val="20"/>
            <w:lang w:val="en-GB"/>
          </w:rPr>
          <w:delText>1</w:delText>
        </w:r>
        <w:r w:rsidRPr="00E537E8" w:rsidDel="006F5C6A">
          <w:rPr>
            <w:sz w:val="20"/>
            <w:lang w:val="en-GB"/>
          </w:rPr>
          <w:delText>, inclusive, and proj_picture_width − </w:delText>
        </w:r>
        <w:r w:rsidDel="006F5C6A">
          <w:rPr>
            <w:sz w:val="20"/>
            <w:lang w:val="en-GB"/>
          </w:rPr>
          <w:delText>1</w:delText>
        </w:r>
        <w:r w:rsidRPr="00E537E8" w:rsidDel="006F5C6A">
          <w:rPr>
            <w:sz w:val="20"/>
            <w:lang w:val="en-GB"/>
          </w:rPr>
          <w:delText>, inclusive, respectively.</w:delText>
        </w:r>
      </w:del>
    </w:p>
    <w:p w14:paraId="5F9CC21E" w14:textId="77777777" w:rsidR="004971DB" w:rsidRDefault="004971DB" w:rsidP="004971DB">
      <w:pPr>
        <w:jc w:val="both"/>
        <w:rPr>
          <w:ins w:id="1884" w:author="Ye-Kui Wang [2]" w:date="2017-09-29T17:49:00Z"/>
          <w:bCs/>
          <w:noProof/>
          <w:sz w:val="20"/>
        </w:rPr>
      </w:pPr>
      <w:ins w:id="1885" w:author="Ye-Kui Wang [2]" w:date="2017-09-29T17:49:00Z">
        <w:r w:rsidRPr="0018684D">
          <w:rPr>
            <w:bCs/>
            <w:noProof/>
            <w:sz w:val="20"/>
          </w:rPr>
          <w:t>proj_region_width</w:t>
        </w:r>
        <w:r w:rsidRPr="00456487">
          <w:rPr>
            <w:bCs/>
            <w:noProof/>
            <w:sz w:val="20"/>
          </w:rPr>
          <w:t xml:space="preserve">[ i ], </w:t>
        </w:r>
        <w:r w:rsidRPr="0018684D">
          <w:rPr>
            <w:bCs/>
            <w:noProof/>
            <w:sz w:val="20"/>
          </w:rPr>
          <w:t>proj_region_height</w:t>
        </w:r>
        <w:r w:rsidRPr="00456487">
          <w:rPr>
            <w:bCs/>
            <w:noProof/>
            <w:sz w:val="20"/>
          </w:rPr>
          <w:t xml:space="preserve">[ i ], </w:t>
        </w:r>
        <w:r w:rsidRPr="0018684D">
          <w:rPr>
            <w:bCs/>
            <w:noProof/>
            <w:sz w:val="20"/>
          </w:rPr>
          <w:t>proj_region_top</w:t>
        </w:r>
        <w:r w:rsidRPr="00456487">
          <w:rPr>
            <w:bCs/>
            <w:noProof/>
            <w:sz w:val="20"/>
          </w:rPr>
          <w:t>[ i ],</w:t>
        </w:r>
        <w:r w:rsidRPr="0018684D">
          <w:rPr>
            <w:bCs/>
            <w:noProof/>
            <w:sz w:val="20"/>
          </w:rPr>
          <w:t xml:space="preserve"> and proj_region_left</w:t>
        </w:r>
        <w:r w:rsidRPr="00456487">
          <w:rPr>
            <w:bCs/>
            <w:noProof/>
            <w:sz w:val="20"/>
          </w:rPr>
          <w:t>[ i ] are indicated in relative projected picture sample units</w:t>
        </w:r>
        <w:r w:rsidRPr="00E537E8">
          <w:rPr>
            <w:bCs/>
            <w:noProof/>
            <w:sz w:val="20"/>
          </w:rPr>
          <w:t>.</w:t>
        </w:r>
      </w:ins>
    </w:p>
    <w:p w14:paraId="1BCFF1E9" w14:textId="77777777" w:rsidR="004971DB" w:rsidRPr="00E357EB" w:rsidDel="00E357EB" w:rsidRDefault="004971DB">
      <w:pPr>
        <w:pStyle w:val="ListParagraph"/>
        <w:numPr>
          <w:ilvl w:val="0"/>
          <w:numId w:val="14"/>
        </w:numPr>
        <w:contextualSpacing w:val="0"/>
        <w:jc w:val="both"/>
        <w:rPr>
          <w:del w:id="1886" w:author="Ye-Kui Wang [2]" w:date="2017-10-02T10:14:00Z"/>
          <w:sz w:val="20"/>
          <w:lang w:val="en-GB"/>
        </w:rPr>
        <w:pPrChange w:id="1887" w:author="Ye-Kui Wang [2]" w:date="2017-09-29T17:49:00Z">
          <w:pPr>
            <w:jc w:val="both"/>
          </w:pPr>
        </w:pPrChange>
      </w:pPr>
      <w:del w:id="1888" w:author="Ye-Kui Wang [2]" w:date="2017-10-02T10:14:00Z">
        <w:r w:rsidRPr="00E357EB" w:rsidDel="00E357EB">
          <w:rPr>
            <w:sz w:val="20"/>
            <w:lang w:val="en-GB"/>
          </w:rPr>
          <w:delText>The sum of proj_region_width</w:delText>
        </w:r>
        <w:r w:rsidRPr="00E357EB" w:rsidDel="00E357EB">
          <w:rPr>
            <w:bCs/>
            <w:noProof/>
            <w:sz w:val="20"/>
          </w:rPr>
          <w:delText>[ i ]</w:delText>
        </w:r>
        <w:r w:rsidRPr="00E357EB" w:rsidDel="00E357EB">
          <w:rPr>
            <w:sz w:val="20"/>
            <w:lang w:val="en-GB"/>
          </w:rPr>
          <w:delText xml:space="preserve"> and proj_region_left</w:delText>
        </w:r>
        <w:r w:rsidRPr="00E357EB" w:rsidDel="00E357EB">
          <w:rPr>
            <w:bCs/>
            <w:noProof/>
            <w:sz w:val="20"/>
          </w:rPr>
          <w:delText>[ i ]</w:delText>
        </w:r>
        <w:r w:rsidRPr="00E357EB" w:rsidDel="00E357EB">
          <w:rPr>
            <w:sz w:val="20"/>
            <w:lang w:val="en-GB"/>
          </w:rPr>
          <w:delText xml:space="preserve"> shall be less than proj_picture_width. The sum of proj_region_height</w:delText>
        </w:r>
        <w:r w:rsidRPr="00E357EB" w:rsidDel="00E357EB">
          <w:rPr>
            <w:bCs/>
            <w:noProof/>
            <w:sz w:val="20"/>
          </w:rPr>
          <w:delText>[ i ]</w:delText>
        </w:r>
        <w:r w:rsidRPr="00E357EB" w:rsidDel="00E357EB">
          <w:rPr>
            <w:sz w:val="20"/>
            <w:lang w:val="en-GB"/>
          </w:rPr>
          <w:delText xml:space="preserve"> and proj_region_top</w:delText>
        </w:r>
        <w:r w:rsidRPr="00E357EB" w:rsidDel="00E357EB">
          <w:rPr>
            <w:bCs/>
            <w:noProof/>
            <w:sz w:val="20"/>
          </w:rPr>
          <w:delText>[ i ]</w:delText>
        </w:r>
        <w:r w:rsidRPr="00E357EB" w:rsidDel="00E357EB">
          <w:rPr>
            <w:sz w:val="20"/>
            <w:lang w:val="en-GB"/>
          </w:rPr>
          <w:delText xml:space="preserve"> shall be less than proj_picture_height.</w:delText>
        </w:r>
      </w:del>
    </w:p>
    <w:p w14:paraId="13803889" w14:textId="77777777" w:rsidR="004971DB" w:rsidRPr="001B2642" w:rsidDel="00E357EB" w:rsidRDefault="004971DB" w:rsidP="004971DB">
      <w:pPr>
        <w:jc w:val="both"/>
        <w:rPr>
          <w:del w:id="1889" w:author="Ye-Kui Wang [2]" w:date="2017-10-02T10:14:00Z"/>
          <w:sz w:val="20"/>
          <w:lang w:val="en-GB"/>
        </w:rPr>
      </w:pPr>
      <w:del w:id="1890" w:author="Ye-Kui Wang [2]" w:date="2017-10-02T10:14:00Z">
        <w:r w:rsidRPr="00E357EB" w:rsidDel="00E357EB">
          <w:rPr>
            <w:sz w:val="20"/>
            <w:lang w:val="en-GB"/>
          </w:rPr>
          <w:delText>The values of proj_region_width</w:delText>
        </w:r>
        <w:r w:rsidRPr="00E357EB" w:rsidDel="00E357EB">
          <w:rPr>
            <w:bCs/>
            <w:noProof/>
            <w:sz w:val="20"/>
          </w:rPr>
          <w:delText>[ i ]</w:delText>
        </w:r>
        <w:r w:rsidRPr="00E357EB" w:rsidDel="00E357EB">
          <w:rPr>
            <w:sz w:val="20"/>
            <w:lang w:val="en-GB"/>
          </w:rPr>
          <w:delText>, proj_region_height</w:delText>
        </w:r>
        <w:r w:rsidRPr="00E357EB" w:rsidDel="00E357EB">
          <w:rPr>
            <w:bCs/>
            <w:noProof/>
            <w:sz w:val="20"/>
          </w:rPr>
          <w:delText>[ i ]</w:delText>
        </w:r>
        <w:r w:rsidRPr="00E357EB" w:rsidDel="00E357EB">
          <w:rPr>
            <w:sz w:val="20"/>
            <w:lang w:val="en-GB"/>
          </w:rPr>
          <w:delText>, proj_region_top</w:delText>
        </w:r>
        <w:r w:rsidRPr="00E357EB" w:rsidDel="00E357EB">
          <w:rPr>
            <w:bCs/>
            <w:noProof/>
            <w:sz w:val="20"/>
          </w:rPr>
          <w:delText>[ i ]</w:delText>
        </w:r>
        <w:r w:rsidRPr="00E357EB" w:rsidDel="00E357EB">
          <w:rPr>
            <w:sz w:val="20"/>
            <w:lang w:val="en-GB"/>
          </w:rPr>
          <w:delText xml:space="preserve"> and proj_region_left</w:delText>
        </w:r>
        <w:r w:rsidRPr="00E357EB" w:rsidDel="00E357EB">
          <w:rPr>
            <w:bCs/>
            <w:noProof/>
            <w:sz w:val="20"/>
          </w:rPr>
          <w:delText>[ i ]</w:delText>
        </w:r>
        <w:r w:rsidRPr="00E357EB" w:rsidDel="00E357EB">
          <w:rPr>
            <w:sz w:val="20"/>
            <w:lang w:val="en-GB"/>
          </w:rPr>
          <w:delText xml:space="preserve"> shall be such that the projected region identified by these fields is within a single constituent picture of the projected picture.</w:delText>
        </w:r>
      </w:del>
    </w:p>
    <w:p w14:paraId="39059EC9" w14:textId="77777777" w:rsidR="004971DB" w:rsidRPr="00FD5B8E" w:rsidRDefault="004971DB" w:rsidP="004971DB">
      <w:pPr>
        <w:ind w:left="360"/>
        <w:jc w:val="both"/>
        <w:rPr>
          <w:sz w:val="18"/>
          <w:szCs w:val="18"/>
        </w:rPr>
      </w:pPr>
      <w:r w:rsidRPr="001B2642">
        <w:rPr>
          <w:sz w:val="18"/>
          <w:szCs w:val="18"/>
        </w:rPr>
        <w:t>NOTE </w:t>
      </w:r>
      <w:ins w:id="1891" w:author="Ye-Kui Wang [2]" w:date="2017-10-02T14:18:00Z">
        <w:r>
          <w:fldChar w:fldCharType="begin" w:fldLock="1"/>
        </w:r>
        <w:r>
          <w:instrText xml:space="preserve"> SEQ NoteCounter \* MERGEFORMAT \r 1 </w:instrText>
        </w:r>
        <w:r>
          <w:fldChar w:fldCharType="separate"/>
        </w:r>
        <w:r w:rsidRPr="00FD5B8E">
          <w:rPr>
            <w:noProof/>
            <w:sz w:val="18"/>
            <w:szCs w:val="18"/>
          </w:rPr>
          <w:t>1</w:t>
        </w:r>
        <w:r>
          <w:rPr>
            <w:noProof/>
            <w:sz w:val="18"/>
            <w:szCs w:val="18"/>
          </w:rPr>
          <w:fldChar w:fldCharType="end"/>
        </w:r>
        <w:r>
          <w:rPr>
            <w:noProof/>
            <w:sz w:val="18"/>
            <w:szCs w:val="18"/>
          </w:rPr>
          <w:t> </w:t>
        </w:r>
      </w:ins>
      <w:r w:rsidRPr="001B2642">
        <w:rPr>
          <w:sz w:val="18"/>
          <w:szCs w:val="18"/>
        </w:rPr>
        <w:t xml:space="preserve">– Two </w:t>
      </w:r>
      <w:bookmarkStart w:id="1892" w:name="_Hlk492652940"/>
      <w:r w:rsidRPr="001B2642">
        <w:rPr>
          <w:sz w:val="18"/>
          <w:szCs w:val="18"/>
        </w:rPr>
        <w:t>projected regions may partially or entirely overlap with each other</w:t>
      </w:r>
      <w:bookmarkEnd w:id="1892"/>
      <w:r w:rsidRPr="001B2642">
        <w:rPr>
          <w:sz w:val="18"/>
          <w:szCs w:val="18"/>
        </w:rPr>
        <w:t>.</w:t>
      </w:r>
    </w:p>
    <w:p w14:paraId="27A955A5" w14:textId="310D68E0" w:rsidR="004971DB" w:rsidRPr="001B2642" w:rsidDel="000E1EAA" w:rsidRDefault="004971DB" w:rsidP="004971DB">
      <w:pPr>
        <w:jc w:val="both"/>
        <w:rPr>
          <w:ins w:id="1893" w:author="Ye-Kui Wang [2]" w:date="2017-10-02T11:29:00Z"/>
          <w:del w:id="1894" w:author="Ye-Kui Wang 03" w:date="2017-11-28T09:01:00Z"/>
          <w:sz w:val="20"/>
          <w:lang w:val="en-GB"/>
        </w:rPr>
      </w:pPr>
      <w:ins w:id="1895" w:author="Ye-Kui Wang [2]" w:date="2017-10-02T11:29:00Z">
        <w:del w:id="1896" w:author="Ye-Kui Wang 03" w:date="2017-11-28T09:01:00Z">
          <w:r w:rsidRPr="001B2642" w:rsidDel="000E1EAA">
            <w:rPr>
              <w:sz w:val="20"/>
              <w:lang w:val="en-GB"/>
            </w:rPr>
            <w:delText>The values of proj_region_width</w:delText>
          </w:r>
          <w:r w:rsidRPr="001B2642" w:rsidDel="000E1EAA">
            <w:rPr>
              <w:bCs/>
              <w:noProof/>
              <w:sz w:val="20"/>
            </w:rPr>
            <w:delText>[ i ],</w:delText>
          </w:r>
          <w:r w:rsidRPr="001B2642" w:rsidDel="000E1EAA">
            <w:rPr>
              <w:sz w:val="20"/>
              <w:lang w:val="en-GB"/>
            </w:rPr>
            <w:delText xml:space="preserve"> proj_region_</w:delText>
          </w:r>
          <w:r w:rsidDel="000E1EAA">
            <w:rPr>
              <w:sz w:val="20"/>
              <w:lang w:val="en-GB"/>
            </w:rPr>
            <w:delText>height</w:delText>
          </w:r>
          <w:r w:rsidRPr="001B2642" w:rsidDel="000E1EAA">
            <w:rPr>
              <w:bCs/>
              <w:noProof/>
              <w:sz w:val="20"/>
            </w:rPr>
            <w:delText xml:space="preserve">[ i ], </w:delText>
          </w:r>
          <w:r w:rsidRPr="001B2642" w:rsidDel="000E1EAA">
            <w:rPr>
              <w:sz w:val="20"/>
              <w:lang w:val="en-GB"/>
            </w:rPr>
            <w:delText>proj_region_top</w:delText>
          </w:r>
          <w:r w:rsidRPr="001B2642" w:rsidDel="000E1EAA">
            <w:rPr>
              <w:bCs/>
              <w:noProof/>
              <w:sz w:val="20"/>
            </w:rPr>
            <w:delText>[ i ]</w:delText>
          </w:r>
          <w:r w:rsidRPr="001B2642" w:rsidDel="000E1EAA">
            <w:rPr>
              <w:sz w:val="20"/>
              <w:lang w:val="en-GB"/>
            </w:rPr>
            <w:delText xml:space="preserve"> and proj_region_left</w:delText>
          </w:r>
          <w:r w:rsidRPr="001B2642" w:rsidDel="000E1EAA">
            <w:rPr>
              <w:bCs/>
              <w:noProof/>
              <w:sz w:val="20"/>
            </w:rPr>
            <w:delText>[ i ] are constrained as follows:</w:delText>
          </w:r>
        </w:del>
      </w:ins>
    </w:p>
    <w:p w14:paraId="26475F81" w14:textId="0140595C" w:rsidR="004971DB" w:rsidRPr="007B5DBC" w:rsidDel="000E1EAA" w:rsidRDefault="004971DB" w:rsidP="004971DB">
      <w:pPr>
        <w:pStyle w:val="enumlev1"/>
        <w:ind w:left="397"/>
        <w:rPr>
          <w:ins w:id="1897" w:author="Ye-Kui Wang [2]" w:date="2017-10-02T11:29:00Z"/>
          <w:del w:id="1898" w:author="Ye-Kui Wang 03" w:date="2017-11-28T09:01:00Z"/>
          <w:rFonts w:eastAsia="Times New Roman"/>
        </w:rPr>
      </w:pPr>
      <w:ins w:id="1899" w:author="Ye-Kui Wang [2]" w:date="2017-10-02T11:29:00Z">
        <w:del w:id="1900" w:author="Ye-Kui Wang 03" w:date="2017-11-28T09:01:00Z">
          <w:r w:rsidRPr="000F2C10" w:rsidDel="000E1EAA">
            <w:rPr>
              <w:noProof/>
              <w:lang w:val="en-CA"/>
            </w:rPr>
            <w:delText>–</w:delText>
          </w:r>
          <w:r w:rsidRPr="000F2C10" w:rsidDel="000E1EAA">
            <w:rPr>
              <w:noProof/>
              <w:lang w:val="en-CA"/>
            </w:rPr>
            <w:tab/>
          </w:r>
          <w:r w:rsidRPr="00E357EB" w:rsidDel="000E1EAA">
            <w:rPr>
              <w:noProof/>
              <w:lang w:val="en-CA"/>
            </w:rPr>
            <w:delText>If</w:delText>
          </w:r>
          <w:r w:rsidRPr="00E357EB" w:rsidDel="000E1EAA">
            <w:rPr>
              <w:lang w:val="en-CA" w:eastAsia="ko-KR"/>
            </w:rPr>
            <w:delText xml:space="preserve"> </w:delText>
          </w:r>
          <w:r w:rsidRPr="00E357EB" w:rsidDel="000E1EAA">
            <w:rPr>
              <w:bCs/>
              <w:noProof/>
              <w:lang w:eastAsia="zh-CN"/>
            </w:rPr>
            <w:delText>SideBySideFlag</w:delText>
          </w:r>
          <w:r w:rsidRPr="00026878" w:rsidDel="000E1EAA">
            <w:rPr>
              <w:lang w:val="en-CA" w:eastAsia="ko-KR"/>
            </w:rPr>
            <w:delText xml:space="preserve"> is equal to 0,</w:delText>
          </w:r>
          <w:r w:rsidRPr="007B5DBC" w:rsidDel="000E1EAA">
            <w:rPr>
              <w:noProof/>
              <w:lang w:eastAsia="ko-KR"/>
            </w:rPr>
            <w:delText xml:space="preserve"> proj_reg</w:delText>
          </w:r>
          <w:r w:rsidRPr="00E357EB" w:rsidDel="000E1EAA">
            <w:rPr>
              <w:noProof/>
              <w:lang w:eastAsia="ko-KR"/>
            </w:rPr>
            <w:delText>ion</w:delText>
          </w:r>
          <w:r w:rsidRPr="007B5DBC" w:rsidDel="000E1EAA">
            <w:rPr>
              <w:noProof/>
              <w:lang w:eastAsia="ko-KR"/>
            </w:rPr>
            <w:delText>_width</w:delText>
          </w:r>
          <w:r w:rsidRPr="007B5DBC" w:rsidDel="000E1EAA">
            <w:delText>[</w:delText>
          </w:r>
          <w:r w:rsidRPr="00E357EB" w:rsidDel="000E1EAA">
            <w:delText> </w:delText>
          </w:r>
          <w:r w:rsidRPr="007B5DBC" w:rsidDel="000E1EAA">
            <w:delText>i</w:delText>
          </w:r>
          <w:r w:rsidRPr="00E357EB" w:rsidDel="000E1EAA">
            <w:delText> </w:delText>
          </w:r>
          <w:r w:rsidRPr="007B5DBC" w:rsidDel="000E1EAA">
            <w:delText>]</w:delText>
          </w:r>
          <w:r w:rsidRPr="00E357EB" w:rsidDel="000E1EAA">
            <w:delText xml:space="preserve"> </w:delText>
          </w:r>
          <w:r w:rsidRPr="00E357EB" w:rsidDel="000E1EAA">
            <w:rPr>
              <w:noProof/>
              <w:lang w:eastAsia="ko-KR"/>
            </w:rPr>
            <w:delText xml:space="preserve">shall be in the range of 1 to </w:delText>
          </w:r>
          <w:r w:rsidRPr="007B5DBC" w:rsidDel="000E1EAA">
            <w:rPr>
              <w:noProof/>
              <w:lang w:eastAsia="ko-KR"/>
            </w:rPr>
            <w:delText>proj_picture_width</w:delText>
          </w:r>
          <w:r w:rsidRPr="00E357EB" w:rsidDel="000E1EAA">
            <w:rPr>
              <w:noProof/>
              <w:lang w:eastAsia="ko-KR"/>
            </w:rPr>
            <w:delText xml:space="preserve">, inclusive. </w:delText>
          </w:r>
          <w:r w:rsidRPr="00E357EB" w:rsidDel="000E1EAA">
            <w:rPr>
              <w:lang w:val="en-CA" w:eastAsia="ko-KR"/>
            </w:rPr>
            <w:delText>Otherwise (SideBySideFlag is equal to 1)</w:delText>
          </w:r>
          <w:r w:rsidRPr="00E357EB" w:rsidDel="000E1EAA">
            <w:rPr>
              <w:lang w:eastAsia="ko-KR"/>
            </w:rPr>
            <w:delText xml:space="preserve">, </w:delText>
          </w:r>
          <w:r w:rsidRPr="007B5DBC" w:rsidDel="000E1EAA">
            <w:rPr>
              <w:noProof/>
              <w:lang w:eastAsia="ko-KR"/>
            </w:rPr>
            <w:delText>proj_reg</w:delText>
          </w:r>
          <w:r w:rsidRPr="00E357EB" w:rsidDel="000E1EAA">
            <w:rPr>
              <w:noProof/>
              <w:lang w:eastAsia="ko-KR"/>
            </w:rPr>
            <w:delText>ion</w:delText>
          </w:r>
          <w:r w:rsidRPr="007B5DBC" w:rsidDel="000E1EAA">
            <w:rPr>
              <w:noProof/>
              <w:lang w:eastAsia="ko-KR"/>
            </w:rPr>
            <w:delText>_width</w:delText>
          </w:r>
          <w:r w:rsidRPr="007B5DBC" w:rsidDel="000E1EAA">
            <w:delText>[</w:delText>
          </w:r>
          <w:r w:rsidRPr="00E357EB" w:rsidDel="000E1EAA">
            <w:delText> </w:delText>
          </w:r>
          <w:r w:rsidRPr="007B5DBC" w:rsidDel="000E1EAA">
            <w:delText>i</w:delText>
          </w:r>
          <w:r w:rsidRPr="00E357EB" w:rsidDel="000E1EAA">
            <w:delText> </w:delText>
          </w:r>
          <w:r w:rsidRPr="007B5DBC" w:rsidDel="000E1EAA">
            <w:delText>]</w:delText>
          </w:r>
          <w:r w:rsidRPr="00E357EB" w:rsidDel="000E1EAA">
            <w:delText xml:space="preserve"> </w:delText>
          </w:r>
          <w:r w:rsidRPr="00E357EB" w:rsidDel="000E1EAA">
            <w:rPr>
              <w:noProof/>
              <w:lang w:eastAsia="ko-KR"/>
            </w:rPr>
            <w:delText xml:space="preserve">shall be in the range of 1 to </w:delText>
          </w:r>
          <w:r w:rsidRPr="007B5DBC" w:rsidDel="000E1EAA">
            <w:rPr>
              <w:noProof/>
              <w:lang w:eastAsia="ko-KR"/>
            </w:rPr>
            <w:delText>proj_picture_width</w:delText>
          </w:r>
          <w:r w:rsidRPr="00E357EB" w:rsidDel="000E1EAA">
            <w:rPr>
              <w:noProof/>
              <w:lang w:eastAsia="ko-KR"/>
            </w:rPr>
            <w:delText> / 2, inclusive.</w:delText>
          </w:r>
        </w:del>
      </w:ins>
    </w:p>
    <w:p w14:paraId="1B27930F" w14:textId="475EC69D" w:rsidR="004971DB" w:rsidRPr="007B5DBC" w:rsidDel="000E1EAA" w:rsidRDefault="004971DB" w:rsidP="004971DB">
      <w:pPr>
        <w:pStyle w:val="enumlev1"/>
        <w:ind w:left="397"/>
        <w:rPr>
          <w:ins w:id="1901" w:author="Ye-Kui Wang [2]" w:date="2017-10-02T11:29:00Z"/>
          <w:del w:id="1902" w:author="Ye-Kui Wang 03" w:date="2017-11-28T09:01:00Z"/>
          <w:rFonts w:eastAsia="Times New Roman"/>
        </w:rPr>
      </w:pPr>
      <w:ins w:id="1903" w:author="Ye-Kui Wang [2]" w:date="2017-10-02T11:29:00Z">
        <w:del w:id="1904" w:author="Ye-Kui Wang 03" w:date="2017-11-28T09:01:00Z">
          <w:r w:rsidRPr="007B5DBC" w:rsidDel="000E1EAA">
            <w:rPr>
              <w:noProof/>
              <w:lang w:val="en-CA"/>
            </w:rPr>
            <w:delText>–</w:delText>
          </w:r>
          <w:r w:rsidRPr="007B5DBC" w:rsidDel="000E1EAA">
            <w:rPr>
              <w:noProof/>
              <w:lang w:val="en-CA"/>
            </w:rPr>
            <w:tab/>
          </w:r>
          <w:r w:rsidRPr="007B5DBC" w:rsidDel="000E1EAA">
            <w:rPr>
              <w:bCs/>
              <w:noProof/>
              <w:lang w:eastAsia="zh-CN"/>
            </w:rPr>
            <w:delText>proj</w:delText>
          </w:r>
          <w:r w:rsidRPr="007B5DBC" w:rsidDel="000E1EAA">
            <w:rPr>
              <w:rFonts w:eastAsia="Times New Roman"/>
            </w:rPr>
            <w:delText>_region_height[ i ] shall be greater than 0.</w:delText>
          </w:r>
        </w:del>
      </w:ins>
    </w:p>
    <w:p w14:paraId="58416CF5" w14:textId="3756B310" w:rsidR="004971DB" w:rsidRPr="007B5DBC" w:rsidDel="000E1EAA" w:rsidRDefault="004971DB" w:rsidP="004971DB">
      <w:pPr>
        <w:pStyle w:val="enumlev1"/>
        <w:ind w:left="397"/>
        <w:rPr>
          <w:ins w:id="1905" w:author="Ye-Kui Wang [2]" w:date="2017-10-02T11:29:00Z"/>
          <w:del w:id="1906" w:author="Ye-Kui Wang 03" w:date="2017-11-28T09:01:00Z"/>
          <w:noProof/>
          <w:lang w:val="en-CA"/>
        </w:rPr>
      </w:pPr>
      <w:ins w:id="1907" w:author="Ye-Kui Wang [2]" w:date="2017-10-02T11:29:00Z">
        <w:del w:id="1908" w:author="Ye-Kui Wang 03" w:date="2017-11-28T09:01:00Z">
          <w:r w:rsidRPr="007B5DBC" w:rsidDel="000E1EAA">
            <w:rPr>
              <w:noProof/>
              <w:lang w:val="en-CA"/>
            </w:rPr>
            <w:delText>–</w:delText>
          </w:r>
          <w:r w:rsidRPr="007B5DBC" w:rsidDel="000E1EAA">
            <w:rPr>
              <w:noProof/>
              <w:lang w:val="en-CA"/>
            </w:rPr>
            <w:tab/>
            <w:delText>If constituent_picture_matching_flag is equal to 0, the values of proj_reg</w:delText>
          </w:r>
          <w:r w:rsidRPr="00E357EB" w:rsidDel="000E1EAA">
            <w:rPr>
              <w:noProof/>
              <w:lang w:val="en-CA"/>
            </w:rPr>
            <w:delText>ion</w:delText>
          </w:r>
          <w:r w:rsidRPr="007B5DBC" w:rsidDel="000E1EAA">
            <w:rPr>
              <w:noProof/>
              <w:lang w:val="en-CA"/>
            </w:rPr>
            <w:delText>_top[</w:delText>
          </w:r>
          <w:r w:rsidRPr="00E357EB" w:rsidDel="000E1EAA">
            <w:rPr>
              <w:noProof/>
              <w:lang w:val="en-CA"/>
            </w:rPr>
            <w:delText> </w:delText>
          </w:r>
          <w:r w:rsidRPr="007B5DBC" w:rsidDel="000E1EAA">
            <w:rPr>
              <w:noProof/>
              <w:lang w:val="en-CA"/>
            </w:rPr>
            <w:delText>i</w:delText>
          </w:r>
          <w:r w:rsidRPr="00E357EB" w:rsidDel="000E1EAA">
            <w:rPr>
              <w:noProof/>
              <w:lang w:val="en-CA"/>
            </w:rPr>
            <w:delText> </w:delText>
          </w:r>
          <w:r w:rsidRPr="007B5DBC" w:rsidDel="000E1EAA">
            <w:rPr>
              <w:noProof/>
              <w:lang w:val="en-CA"/>
            </w:rPr>
            <w:delText>] and proj_reg</w:delText>
          </w:r>
          <w:r w:rsidRPr="00E357EB" w:rsidDel="000E1EAA">
            <w:rPr>
              <w:noProof/>
              <w:lang w:val="en-CA"/>
            </w:rPr>
            <w:delText>ion</w:delText>
          </w:r>
          <w:r w:rsidRPr="007B5DBC" w:rsidDel="000E1EAA">
            <w:rPr>
              <w:noProof/>
              <w:lang w:val="en-CA"/>
            </w:rPr>
            <w:delText>_left[</w:delText>
          </w:r>
          <w:r w:rsidRPr="00E357EB" w:rsidDel="000E1EAA">
            <w:rPr>
              <w:noProof/>
              <w:lang w:val="en-CA"/>
            </w:rPr>
            <w:delText> </w:delText>
          </w:r>
          <w:r w:rsidRPr="007B5DBC" w:rsidDel="000E1EAA">
            <w:rPr>
              <w:noProof/>
              <w:lang w:val="en-CA"/>
            </w:rPr>
            <w:delText>i</w:delText>
          </w:r>
          <w:r w:rsidRPr="00E357EB" w:rsidDel="000E1EAA">
            <w:rPr>
              <w:noProof/>
              <w:lang w:val="en-CA"/>
            </w:rPr>
            <w:delText> </w:delText>
          </w:r>
          <w:r w:rsidRPr="007B5DBC" w:rsidDel="000E1EAA">
            <w:rPr>
              <w:noProof/>
              <w:lang w:val="en-CA"/>
            </w:rPr>
            <w:delText>] shall be in the range from 0, indicating the top-left corner of the projected picture, to proj_picture_height − 1, inclusive, and proj_picture_width − 1, inclusive, respectively. Otherwise (constituent_picture_matching_flag is equal to 1), the values of proj_reg</w:delText>
          </w:r>
          <w:r w:rsidRPr="00E357EB" w:rsidDel="000E1EAA">
            <w:rPr>
              <w:noProof/>
              <w:lang w:val="en-CA"/>
            </w:rPr>
            <w:delText>ion</w:delText>
          </w:r>
          <w:r w:rsidRPr="007B5DBC" w:rsidDel="000E1EAA">
            <w:rPr>
              <w:noProof/>
              <w:lang w:val="en-CA"/>
            </w:rPr>
            <w:delText>_top[</w:delText>
          </w:r>
          <w:r w:rsidRPr="00E357EB" w:rsidDel="000E1EAA">
            <w:rPr>
              <w:noProof/>
              <w:lang w:val="en-CA"/>
            </w:rPr>
            <w:delText> </w:delText>
          </w:r>
          <w:r w:rsidRPr="007B5DBC" w:rsidDel="000E1EAA">
            <w:rPr>
              <w:noProof/>
              <w:lang w:val="en-CA"/>
            </w:rPr>
            <w:delText>i</w:delText>
          </w:r>
          <w:r w:rsidRPr="00E357EB" w:rsidDel="000E1EAA">
            <w:rPr>
              <w:noProof/>
              <w:lang w:val="en-CA"/>
            </w:rPr>
            <w:delText> </w:delText>
          </w:r>
          <w:r w:rsidRPr="007B5DBC" w:rsidDel="000E1EAA">
            <w:rPr>
              <w:noProof/>
              <w:lang w:val="en-CA"/>
            </w:rPr>
            <w:delText>] and proj_reg</w:delText>
          </w:r>
          <w:r w:rsidRPr="00E357EB" w:rsidDel="000E1EAA">
            <w:rPr>
              <w:noProof/>
              <w:lang w:val="en-CA"/>
            </w:rPr>
            <w:delText>ion</w:delText>
          </w:r>
          <w:r w:rsidRPr="007B5DBC" w:rsidDel="000E1EAA">
            <w:rPr>
              <w:noProof/>
              <w:lang w:val="en-CA"/>
            </w:rPr>
            <w:delText>_left[</w:delText>
          </w:r>
          <w:r w:rsidRPr="00E357EB" w:rsidDel="000E1EAA">
            <w:rPr>
              <w:noProof/>
              <w:lang w:val="en-CA"/>
            </w:rPr>
            <w:delText> </w:delText>
          </w:r>
          <w:r w:rsidRPr="007B5DBC" w:rsidDel="000E1EAA">
            <w:rPr>
              <w:noProof/>
              <w:lang w:val="en-CA"/>
            </w:rPr>
            <w:delText>i</w:delText>
          </w:r>
          <w:r w:rsidRPr="00E357EB" w:rsidDel="000E1EAA">
            <w:rPr>
              <w:noProof/>
              <w:lang w:val="en-CA"/>
            </w:rPr>
            <w:delText> </w:delText>
          </w:r>
          <w:r w:rsidRPr="007B5DBC" w:rsidDel="000E1EAA">
            <w:rPr>
              <w:noProof/>
              <w:lang w:val="en-CA"/>
            </w:rPr>
            <w:delText>] shall be in the range from 0 to proj_picture_height / </w:delText>
          </w:r>
          <w:bookmarkStart w:id="1909" w:name="_Hlk494702033"/>
          <w:r w:rsidRPr="007B5DBC" w:rsidDel="000E1EAA">
            <w:rPr>
              <w:noProof/>
              <w:lang w:val="en-CA"/>
            </w:rPr>
            <w:delText>VerDiv1</w:delText>
          </w:r>
          <w:bookmarkEnd w:id="1909"/>
          <w:r w:rsidRPr="007B5DBC" w:rsidDel="000E1EAA">
            <w:rPr>
              <w:noProof/>
              <w:lang w:val="en-CA"/>
            </w:rPr>
            <w:delText> − 1, inclusive, and proj_picture_width / HorDiv1 − 1, inclusive, respectively.</w:delText>
          </w:r>
        </w:del>
      </w:ins>
    </w:p>
    <w:p w14:paraId="60FDC9EB" w14:textId="44327F9C" w:rsidR="004971DB" w:rsidRPr="00E357EB" w:rsidDel="000E1EAA" w:rsidRDefault="004971DB" w:rsidP="004971DB">
      <w:pPr>
        <w:pStyle w:val="enumlev1"/>
        <w:ind w:left="397"/>
        <w:rPr>
          <w:ins w:id="1910" w:author="Ye-Kui Wang [2]" w:date="2017-10-02T11:29:00Z"/>
          <w:del w:id="1911" w:author="Ye-Kui Wang 03" w:date="2017-11-28T09:01:00Z"/>
          <w:noProof/>
          <w:lang w:val="en-CA"/>
        </w:rPr>
      </w:pPr>
      <w:ins w:id="1912" w:author="Ye-Kui Wang [2]" w:date="2017-10-02T11:29:00Z">
        <w:del w:id="1913" w:author="Ye-Kui Wang 03" w:date="2017-11-28T09:01:00Z">
          <w:r w:rsidRPr="00E357EB" w:rsidDel="000E1EAA">
            <w:rPr>
              <w:noProof/>
              <w:lang w:val="en-CA"/>
            </w:rPr>
            <w:delText>–</w:delText>
          </w:r>
          <w:r w:rsidRPr="00E357EB" w:rsidDel="000E1EAA">
            <w:rPr>
              <w:noProof/>
              <w:lang w:val="en-CA"/>
            </w:rPr>
            <w:tab/>
          </w:r>
          <w:r w:rsidRPr="007B5DBC" w:rsidDel="000E1EAA">
            <w:rPr>
              <w:noProof/>
              <w:lang w:val="en-CA"/>
            </w:rPr>
            <w:delText xml:space="preserve">When </w:delText>
          </w:r>
          <w:r w:rsidRPr="00E357EB" w:rsidDel="000E1EAA">
            <w:rPr>
              <w:noProof/>
              <w:lang w:val="en-CA"/>
            </w:rPr>
            <w:delText xml:space="preserve">StereoFlag is equal to 0 or </w:delText>
          </w:r>
          <w:r w:rsidRPr="007B5DBC" w:rsidDel="000E1EAA">
            <w:rPr>
              <w:noProof/>
              <w:lang w:val="en-CA"/>
            </w:rPr>
            <w:delText>constituent_picture_matching_flag is equal to 0, proj_reg</w:delText>
          </w:r>
          <w:r w:rsidRPr="00E357EB" w:rsidDel="000E1EAA">
            <w:rPr>
              <w:noProof/>
              <w:lang w:val="en-CA"/>
            </w:rPr>
            <w:delText>ion</w:delText>
          </w:r>
          <w:r w:rsidRPr="007B5DBC" w:rsidDel="000E1EAA">
            <w:rPr>
              <w:noProof/>
              <w:lang w:val="en-CA"/>
            </w:rPr>
            <w:delText>_height[</w:delText>
          </w:r>
          <w:r w:rsidRPr="00E357EB" w:rsidDel="000E1EAA">
            <w:rPr>
              <w:noProof/>
              <w:lang w:val="en-CA"/>
            </w:rPr>
            <w:delText> </w:delText>
          </w:r>
          <w:r w:rsidRPr="007B5DBC" w:rsidDel="000E1EAA">
            <w:rPr>
              <w:noProof/>
              <w:lang w:val="en-CA"/>
            </w:rPr>
            <w:delText>i</w:delText>
          </w:r>
          <w:r w:rsidRPr="00E357EB" w:rsidDel="000E1EAA">
            <w:rPr>
              <w:noProof/>
              <w:lang w:val="en-CA"/>
            </w:rPr>
            <w:delText> </w:delText>
          </w:r>
          <w:r w:rsidRPr="007B5DBC" w:rsidDel="000E1EAA">
            <w:rPr>
              <w:noProof/>
              <w:lang w:val="en-CA"/>
            </w:rPr>
            <w:delText>] and proj_reg</w:delText>
          </w:r>
          <w:r w:rsidRPr="00E357EB" w:rsidDel="000E1EAA">
            <w:rPr>
              <w:noProof/>
              <w:lang w:val="en-CA"/>
            </w:rPr>
            <w:delText>ion</w:delText>
          </w:r>
          <w:r w:rsidRPr="007B5DBC" w:rsidDel="000E1EAA">
            <w:rPr>
              <w:noProof/>
              <w:lang w:val="en-CA"/>
            </w:rPr>
            <w:delText>_top[</w:delText>
          </w:r>
          <w:r w:rsidRPr="00E357EB" w:rsidDel="000E1EAA">
            <w:rPr>
              <w:noProof/>
              <w:lang w:val="en-CA"/>
            </w:rPr>
            <w:delText> </w:delText>
          </w:r>
          <w:r w:rsidRPr="007B5DBC" w:rsidDel="000E1EAA">
            <w:rPr>
              <w:noProof/>
              <w:lang w:val="en-CA"/>
            </w:rPr>
            <w:delText>i</w:delText>
          </w:r>
          <w:r w:rsidRPr="00E357EB" w:rsidDel="000E1EAA">
            <w:rPr>
              <w:noProof/>
              <w:lang w:val="en-CA"/>
            </w:rPr>
            <w:delText> </w:delText>
          </w:r>
          <w:r w:rsidRPr="007B5DBC" w:rsidDel="000E1EAA">
            <w:rPr>
              <w:noProof/>
              <w:lang w:val="en-CA"/>
            </w:rPr>
            <w:delText>] shall be constrained such that proj_reg</w:delText>
          </w:r>
          <w:r w:rsidRPr="00E357EB" w:rsidDel="000E1EAA">
            <w:rPr>
              <w:noProof/>
              <w:lang w:val="en-CA"/>
            </w:rPr>
            <w:delText>ion</w:delText>
          </w:r>
          <w:r w:rsidRPr="007B5DBC" w:rsidDel="000E1EAA">
            <w:rPr>
              <w:noProof/>
              <w:lang w:val="en-CA"/>
            </w:rPr>
            <w:delText>_height[</w:delText>
          </w:r>
          <w:r w:rsidRPr="00E357EB" w:rsidDel="000E1EAA">
            <w:rPr>
              <w:noProof/>
              <w:lang w:val="en-CA"/>
            </w:rPr>
            <w:delText> </w:delText>
          </w:r>
          <w:r w:rsidRPr="007B5DBC" w:rsidDel="000E1EAA">
            <w:rPr>
              <w:noProof/>
              <w:lang w:val="en-CA"/>
            </w:rPr>
            <w:delText>i</w:delText>
          </w:r>
          <w:r w:rsidRPr="00E357EB" w:rsidDel="000E1EAA">
            <w:rPr>
              <w:noProof/>
              <w:lang w:val="en-CA"/>
            </w:rPr>
            <w:delText> </w:delText>
          </w:r>
          <w:r w:rsidRPr="007B5DBC" w:rsidDel="000E1EAA">
            <w:rPr>
              <w:noProof/>
              <w:lang w:val="en-CA"/>
            </w:rPr>
            <w:delText>]</w:delText>
          </w:r>
          <w:r w:rsidRPr="00E357EB" w:rsidDel="000E1EAA">
            <w:rPr>
              <w:noProof/>
              <w:lang w:val="en-CA"/>
            </w:rPr>
            <w:delText> </w:delText>
          </w:r>
          <w:r w:rsidRPr="007B5DBC" w:rsidDel="000E1EAA">
            <w:rPr>
              <w:noProof/>
              <w:lang w:val="en-CA"/>
            </w:rPr>
            <w:delText>+</w:delText>
          </w:r>
          <w:r w:rsidRPr="00E357EB" w:rsidDel="000E1EAA">
            <w:rPr>
              <w:noProof/>
              <w:lang w:val="en-CA"/>
            </w:rPr>
            <w:delText> </w:delText>
          </w:r>
          <w:r w:rsidRPr="007B5DBC" w:rsidDel="000E1EAA">
            <w:rPr>
              <w:noProof/>
              <w:lang w:val="en-CA"/>
            </w:rPr>
            <w:delText>proj_reg</w:delText>
          </w:r>
          <w:r w:rsidRPr="00E357EB" w:rsidDel="000E1EAA">
            <w:rPr>
              <w:noProof/>
              <w:lang w:val="en-CA"/>
            </w:rPr>
            <w:delText>ion</w:delText>
          </w:r>
          <w:r w:rsidRPr="007B5DBC" w:rsidDel="000E1EAA">
            <w:rPr>
              <w:noProof/>
              <w:lang w:val="en-CA"/>
            </w:rPr>
            <w:delText>_top[</w:delText>
          </w:r>
          <w:r w:rsidRPr="00E357EB" w:rsidDel="000E1EAA">
            <w:rPr>
              <w:noProof/>
              <w:lang w:val="en-CA"/>
            </w:rPr>
            <w:delText> </w:delText>
          </w:r>
          <w:r w:rsidRPr="007B5DBC" w:rsidDel="000E1EAA">
            <w:rPr>
              <w:noProof/>
              <w:lang w:val="en-CA"/>
            </w:rPr>
            <w:delText>i</w:delText>
          </w:r>
          <w:r w:rsidRPr="00E357EB" w:rsidDel="000E1EAA">
            <w:rPr>
              <w:noProof/>
              <w:lang w:val="en-CA"/>
            </w:rPr>
            <w:delText> </w:delText>
          </w:r>
          <w:r w:rsidRPr="007B5DBC" w:rsidDel="000E1EAA">
            <w:rPr>
              <w:noProof/>
              <w:lang w:val="en-CA"/>
            </w:rPr>
            <w:delText>] − 1 is less than proj_picture_height.</w:delText>
          </w:r>
        </w:del>
      </w:ins>
    </w:p>
    <w:p w14:paraId="03383130" w14:textId="02FB562E" w:rsidR="004971DB" w:rsidRPr="00026878" w:rsidDel="000E1EAA" w:rsidRDefault="004971DB" w:rsidP="004971DB">
      <w:pPr>
        <w:pStyle w:val="enumlev1"/>
        <w:ind w:left="397"/>
        <w:rPr>
          <w:ins w:id="1914" w:author="Ye-Kui Wang [2]" w:date="2017-10-02T11:29:00Z"/>
          <w:del w:id="1915" w:author="Ye-Kui Wang 03" w:date="2017-11-28T09:01:00Z"/>
          <w:lang w:val="en-CA" w:eastAsia="ko-KR"/>
        </w:rPr>
      </w:pPr>
      <w:ins w:id="1916" w:author="Ye-Kui Wang [2]" w:date="2017-10-02T11:29:00Z">
        <w:del w:id="1917" w:author="Ye-Kui Wang 03" w:date="2017-11-28T09:01:00Z">
          <w:r w:rsidRPr="00026878" w:rsidDel="000E1EAA">
            <w:rPr>
              <w:noProof/>
              <w:lang w:val="en-CA"/>
            </w:rPr>
            <w:delText>–</w:delText>
          </w:r>
          <w:r w:rsidRPr="00026878" w:rsidDel="000E1EAA">
            <w:rPr>
              <w:noProof/>
              <w:lang w:val="en-CA"/>
            </w:rPr>
            <w:tab/>
          </w:r>
          <w:r w:rsidRPr="00026878" w:rsidDel="000E1EAA">
            <w:rPr>
              <w:lang w:val="en-CA" w:eastAsia="ko-KR"/>
            </w:rPr>
            <w:delText>When StereoFlag is equal to 1, the following applies:</w:delText>
          </w:r>
        </w:del>
      </w:ins>
    </w:p>
    <w:p w14:paraId="1DC3B8BC" w14:textId="6E58EE51" w:rsidR="004971DB" w:rsidRPr="00026878" w:rsidDel="000E1EAA" w:rsidRDefault="004971DB" w:rsidP="004971DB">
      <w:pPr>
        <w:pStyle w:val="enumlev1"/>
        <w:ind w:left="794"/>
        <w:rPr>
          <w:ins w:id="1918" w:author="Ye-Kui Wang [2]" w:date="2017-10-02T11:29:00Z"/>
          <w:del w:id="1919" w:author="Ye-Kui Wang 03" w:date="2017-11-28T09:01:00Z"/>
        </w:rPr>
      </w:pPr>
      <w:ins w:id="1920" w:author="Ye-Kui Wang [2]" w:date="2017-10-02T11:29:00Z">
        <w:del w:id="1921" w:author="Ye-Kui Wang 03" w:date="2017-11-28T09:01:00Z">
          <w:r w:rsidRPr="00026878" w:rsidDel="000E1EAA">
            <w:rPr>
              <w:noProof/>
              <w:lang w:val="en-CA"/>
            </w:rPr>
            <w:delText>–</w:delText>
          </w:r>
          <w:r w:rsidRPr="00026878" w:rsidDel="000E1EAA">
            <w:rPr>
              <w:noProof/>
              <w:lang w:val="en-CA"/>
            </w:rPr>
            <w:tab/>
          </w:r>
          <w:r w:rsidRPr="007B5DBC" w:rsidDel="000E1EAA">
            <w:delText>proj_reg</w:delText>
          </w:r>
          <w:r w:rsidDel="000E1EAA">
            <w:delText>ion</w:delText>
          </w:r>
          <w:r w:rsidRPr="007B5DBC" w:rsidDel="000E1EAA">
            <w:delText>_width[</w:delText>
          </w:r>
          <w:r w:rsidDel="000E1EAA">
            <w:delText> </w:delText>
          </w:r>
          <w:r w:rsidRPr="007B5DBC" w:rsidDel="000E1EAA">
            <w:delText>i</w:delText>
          </w:r>
          <w:r w:rsidDel="000E1EAA">
            <w:delText> </w:delText>
          </w:r>
          <w:r w:rsidRPr="007B5DBC" w:rsidDel="000E1EAA">
            <w:delText xml:space="preserve">] </w:delText>
          </w:r>
          <w:r w:rsidRPr="00E357EB" w:rsidDel="000E1EAA">
            <w:delText xml:space="preserve">shall be less than or equal to </w:delText>
          </w:r>
          <w:r w:rsidRPr="007B5DBC" w:rsidDel="000E1EAA">
            <w:delText>proj_picture_width</w:delText>
          </w:r>
          <w:r w:rsidRPr="00E357EB" w:rsidDel="000E1EAA">
            <w:rPr>
              <w:lang w:val="en-CA" w:eastAsia="ko-KR"/>
            </w:rPr>
            <w:delText> / HorDiv1</w:delText>
          </w:r>
          <w:r w:rsidRPr="00E357EB" w:rsidDel="000E1EAA">
            <w:delText>.</w:delText>
          </w:r>
        </w:del>
      </w:ins>
    </w:p>
    <w:p w14:paraId="7892C3E9" w14:textId="18D29A2A" w:rsidR="004971DB" w:rsidRPr="00026878" w:rsidDel="000E1EAA" w:rsidRDefault="004971DB" w:rsidP="004971DB">
      <w:pPr>
        <w:pStyle w:val="enumlev1"/>
        <w:ind w:left="794"/>
        <w:rPr>
          <w:ins w:id="1922" w:author="Ye-Kui Wang [2]" w:date="2017-10-02T11:29:00Z"/>
          <w:del w:id="1923" w:author="Ye-Kui Wang 03" w:date="2017-11-28T09:01:00Z"/>
          <w:noProof/>
          <w:lang w:val="en-CA"/>
        </w:rPr>
      </w:pPr>
      <w:ins w:id="1924" w:author="Ye-Kui Wang [2]" w:date="2017-10-02T11:29:00Z">
        <w:del w:id="1925" w:author="Ye-Kui Wang 03" w:date="2017-11-28T09:01:00Z">
          <w:r w:rsidRPr="00026878" w:rsidDel="000E1EAA">
            <w:rPr>
              <w:noProof/>
              <w:lang w:val="en-CA"/>
            </w:rPr>
            <w:delText>–</w:delText>
          </w:r>
          <w:r w:rsidRPr="00026878" w:rsidDel="000E1EAA">
            <w:rPr>
              <w:noProof/>
              <w:lang w:val="en-CA"/>
            </w:rPr>
            <w:tab/>
          </w:r>
          <w:r w:rsidRPr="007B5DBC" w:rsidDel="000E1EAA">
            <w:rPr>
              <w:noProof/>
              <w:lang w:val="en-CA"/>
            </w:rPr>
            <w:delText>proj_reg</w:delText>
          </w:r>
          <w:r w:rsidRPr="00E357EB" w:rsidDel="000E1EAA">
            <w:rPr>
              <w:noProof/>
              <w:lang w:val="en-CA"/>
            </w:rPr>
            <w:delText>ion</w:delText>
          </w:r>
          <w:r w:rsidRPr="007B5DBC" w:rsidDel="000E1EAA">
            <w:rPr>
              <w:noProof/>
              <w:lang w:val="en-CA"/>
            </w:rPr>
            <w:delText>_height[</w:delText>
          </w:r>
          <w:r w:rsidRPr="00E357EB" w:rsidDel="000E1EAA">
            <w:rPr>
              <w:noProof/>
              <w:lang w:val="en-CA"/>
            </w:rPr>
            <w:delText> </w:delText>
          </w:r>
          <w:r w:rsidRPr="007B5DBC" w:rsidDel="000E1EAA">
            <w:rPr>
              <w:noProof/>
              <w:lang w:val="en-CA"/>
            </w:rPr>
            <w:delText>i</w:delText>
          </w:r>
          <w:r w:rsidRPr="00E357EB" w:rsidDel="000E1EAA">
            <w:rPr>
              <w:noProof/>
              <w:lang w:val="en-CA"/>
            </w:rPr>
            <w:delText> </w:delText>
          </w:r>
          <w:r w:rsidRPr="007B5DBC" w:rsidDel="000E1EAA">
            <w:rPr>
              <w:noProof/>
              <w:lang w:val="en-CA"/>
            </w:rPr>
            <w:delText>]</w:delText>
          </w:r>
          <w:r w:rsidRPr="00E357EB" w:rsidDel="000E1EAA">
            <w:delText xml:space="preserve"> shall be less than or equal to </w:delText>
          </w:r>
          <w:r w:rsidRPr="007B5DBC" w:rsidDel="000E1EAA">
            <w:delText>proj_picture_height</w:delText>
          </w:r>
          <w:r w:rsidRPr="00E357EB" w:rsidDel="000E1EAA">
            <w:rPr>
              <w:lang w:val="en-CA" w:eastAsia="ko-KR"/>
            </w:rPr>
            <w:delText> / VerDiv1</w:delText>
          </w:r>
          <w:r w:rsidRPr="00E357EB" w:rsidDel="000E1EAA">
            <w:delText>.</w:delText>
          </w:r>
        </w:del>
      </w:ins>
    </w:p>
    <w:p w14:paraId="3172BAA8" w14:textId="4A91660D" w:rsidR="004971DB" w:rsidRPr="00E357EB" w:rsidDel="000E1EAA" w:rsidRDefault="004971DB" w:rsidP="004971DB">
      <w:pPr>
        <w:pStyle w:val="enumlev1"/>
        <w:ind w:left="794"/>
        <w:rPr>
          <w:ins w:id="1926" w:author="Ye-Kui Wang [2]" w:date="2017-10-02T11:29:00Z"/>
          <w:del w:id="1927" w:author="Ye-Kui Wang 03" w:date="2017-11-28T09:01:00Z"/>
          <w:noProof/>
          <w:lang w:val="en-CA"/>
        </w:rPr>
      </w:pPr>
      <w:ins w:id="1928" w:author="Ye-Kui Wang [2]" w:date="2017-10-02T11:29:00Z">
        <w:del w:id="1929" w:author="Ye-Kui Wang 03" w:date="2017-11-28T09:01:00Z">
          <w:r w:rsidRPr="00026878" w:rsidDel="000E1EAA">
            <w:rPr>
              <w:noProof/>
              <w:lang w:val="en-CA"/>
            </w:rPr>
            <w:delText>–</w:delText>
          </w:r>
          <w:r w:rsidRPr="00026878" w:rsidDel="000E1EAA">
            <w:rPr>
              <w:noProof/>
              <w:lang w:val="en-CA"/>
            </w:rPr>
            <w:tab/>
          </w:r>
          <w:r w:rsidRPr="00026878" w:rsidDel="000E1EAA">
            <w:delText>If</w:delText>
          </w:r>
          <w:r w:rsidRPr="007B5DBC" w:rsidDel="000E1EAA">
            <w:delText xml:space="preserve"> </w:delText>
          </w:r>
          <w:r w:rsidRPr="001B2642" w:rsidDel="000E1EAA">
            <w:delText>proj_region_left</w:delText>
          </w:r>
          <w:r w:rsidRPr="001B2642" w:rsidDel="000E1EAA">
            <w:rPr>
              <w:bCs/>
              <w:noProof/>
            </w:rPr>
            <w:delText>[ i ]</w:delText>
          </w:r>
          <w:r w:rsidRPr="007B5DBC" w:rsidDel="000E1EAA">
            <w:delText xml:space="preserve"> </w:delText>
          </w:r>
          <w:r w:rsidRPr="00E357EB" w:rsidDel="000E1EAA">
            <w:rPr>
              <w:lang w:val="en-CA" w:eastAsia="ko-KR"/>
            </w:rPr>
            <w:delText xml:space="preserve">is less than </w:delText>
          </w:r>
          <w:r w:rsidRPr="007B5DBC" w:rsidDel="000E1EAA">
            <w:delText>proj_picture_width</w:delText>
          </w:r>
          <w:r w:rsidRPr="00E357EB" w:rsidDel="000E1EAA">
            <w:rPr>
              <w:lang w:val="en-CA" w:eastAsia="ko-KR"/>
            </w:rPr>
            <w:delText> / HorDiv1,</w:delText>
          </w:r>
          <w:r w:rsidRPr="007B5DBC" w:rsidDel="000E1EAA">
            <w:delText xml:space="preserve"> proj_reg</w:delText>
          </w:r>
          <w:r w:rsidDel="000E1EAA">
            <w:delText>ion</w:delText>
          </w:r>
          <w:r w:rsidRPr="007B5DBC" w:rsidDel="000E1EAA">
            <w:delText>_width[</w:delText>
          </w:r>
          <w:r w:rsidDel="000E1EAA">
            <w:delText> </w:delText>
          </w:r>
          <w:r w:rsidRPr="007B5DBC" w:rsidDel="000E1EAA">
            <w:delText>i</w:delText>
          </w:r>
          <w:r w:rsidDel="000E1EAA">
            <w:delText> </w:delText>
          </w:r>
          <w:r w:rsidRPr="007B5DBC" w:rsidDel="000E1EAA">
            <w:delText>]</w:delText>
          </w:r>
          <w:r w:rsidRPr="00E357EB" w:rsidDel="000E1EAA">
            <w:delText xml:space="preserve"> and </w:delText>
          </w:r>
          <w:r w:rsidRPr="001B2642" w:rsidDel="000E1EAA">
            <w:delText>proj_region_left</w:delText>
          </w:r>
          <w:r w:rsidRPr="001B2642" w:rsidDel="000E1EAA">
            <w:rPr>
              <w:bCs/>
              <w:noProof/>
            </w:rPr>
            <w:delText>[ i ]</w:delText>
          </w:r>
          <w:r w:rsidRPr="00E357EB" w:rsidDel="000E1EAA">
            <w:delText xml:space="preserve"> shall be constrained such that </w:delText>
          </w:r>
          <w:r w:rsidRPr="007B5DBC" w:rsidDel="000E1EAA">
            <w:delText>proj_reg</w:delText>
          </w:r>
          <w:r w:rsidDel="000E1EAA">
            <w:delText>ion</w:delText>
          </w:r>
          <w:r w:rsidRPr="007B5DBC" w:rsidDel="000E1EAA">
            <w:delText>_width[</w:delText>
          </w:r>
          <w:r w:rsidDel="000E1EAA">
            <w:delText> </w:delText>
          </w:r>
          <w:r w:rsidRPr="007B5DBC" w:rsidDel="000E1EAA">
            <w:delText>i</w:delText>
          </w:r>
          <w:r w:rsidDel="000E1EAA">
            <w:delText> </w:delText>
          </w:r>
          <w:r w:rsidRPr="007B5DBC" w:rsidDel="000E1EAA">
            <w:delText>]</w:delText>
          </w:r>
          <w:r w:rsidDel="000E1EAA">
            <w:delText> + </w:delText>
          </w:r>
          <w:r w:rsidRPr="001B2642" w:rsidDel="000E1EAA">
            <w:delText>proj_region_left</w:delText>
          </w:r>
          <w:r w:rsidRPr="001B2642" w:rsidDel="000E1EAA">
            <w:rPr>
              <w:bCs/>
              <w:noProof/>
            </w:rPr>
            <w:delText>[ i ]</w:delText>
          </w:r>
          <w:r w:rsidRPr="00E357EB" w:rsidDel="000E1EAA">
            <w:delText xml:space="preserve"> − 1 is less than </w:delText>
          </w:r>
          <w:r w:rsidRPr="007B5DBC" w:rsidDel="000E1EAA">
            <w:delText>proj_picture_width</w:delText>
          </w:r>
          <w:r w:rsidRPr="00E357EB" w:rsidDel="000E1EAA">
            <w:rPr>
              <w:lang w:val="en-CA" w:eastAsia="ko-KR"/>
            </w:rPr>
            <w:delText> / HorDiv1</w:delText>
          </w:r>
          <w:r w:rsidRPr="00E357EB" w:rsidDel="000E1EAA">
            <w:delText xml:space="preserve">. </w:delText>
          </w:r>
          <w:r w:rsidRPr="00E357EB" w:rsidDel="000E1EAA">
            <w:rPr>
              <w:lang w:val="en-CA" w:eastAsia="ko-KR"/>
            </w:rPr>
            <w:delText>Otherwise (</w:delText>
          </w:r>
          <w:r w:rsidRPr="007B5DBC" w:rsidDel="000E1EAA">
            <w:delText>proj_reg</w:delText>
          </w:r>
          <w:r w:rsidDel="000E1EAA">
            <w:delText>ion</w:delText>
          </w:r>
          <w:r w:rsidRPr="007B5DBC" w:rsidDel="000E1EAA">
            <w:delText>_left[</w:delText>
          </w:r>
          <w:r w:rsidDel="000E1EAA">
            <w:delText> </w:delText>
          </w:r>
          <w:r w:rsidRPr="007B5DBC" w:rsidDel="000E1EAA">
            <w:delText>i</w:delText>
          </w:r>
          <w:r w:rsidDel="000E1EAA">
            <w:delText> </w:delText>
          </w:r>
          <w:r w:rsidRPr="007B5DBC" w:rsidDel="000E1EAA">
            <w:delText xml:space="preserve">] </w:delText>
          </w:r>
          <w:r w:rsidRPr="00E357EB" w:rsidDel="000E1EAA">
            <w:rPr>
              <w:lang w:val="en-CA" w:eastAsia="ko-KR"/>
            </w:rPr>
            <w:delText>is greater than or equal to</w:delText>
          </w:r>
          <w:r w:rsidRPr="007B5DBC" w:rsidDel="000E1EAA">
            <w:delText xml:space="preserve"> proj_picture_width</w:delText>
          </w:r>
          <w:r w:rsidRPr="00E357EB" w:rsidDel="000E1EAA">
            <w:rPr>
              <w:lang w:val="en-CA" w:eastAsia="ko-KR"/>
            </w:rPr>
            <w:delText> / HorDiv1),</w:delText>
          </w:r>
          <w:r w:rsidRPr="007B5DBC" w:rsidDel="000E1EAA">
            <w:delText xml:space="preserve"> proj_reg</w:delText>
          </w:r>
          <w:r w:rsidDel="000E1EAA">
            <w:delText>ion</w:delText>
          </w:r>
          <w:r w:rsidRPr="007B5DBC" w:rsidDel="000E1EAA">
            <w:delText>_width[</w:delText>
          </w:r>
          <w:r w:rsidDel="000E1EAA">
            <w:delText> </w:delText>
          </w:r>
          <w:r w:rsidRPr="007B5DBC" w:rsidDel="000E1EAA">
            <w:delText>i</w:delText>
          </w:r>
          <w:r w:rsidDel="000E1EAA">
            <w:delText> </w:delText>
          </w:r>
          <w:r w:rsidRPr="007B5DBC" w:rsidDel="000E1EAA">
            <w:delText>]</w:delText>
          </w:r>
          <w:r w:rsidRPr="00E357EB" w:rsidDel="000E1EAA">
            <w:delText xml:space="preserve"> and </w:delText>
          </w:r>
          <w:r w:rsidRPr="007B5DBC" w:rsidDel="000E1EAA">
            <w:delText>proj_reg</w:delText>
          </w:r>
          <w:r w:rsidDel="000E1EAA">
            <w:delText>ion</w:delText>
          </w:r>
          <w:r w:rsidRPr="007B5DBC" w:rsidDel="000E1EAA">
            <w:delText>_left[</w:delText>
          </w:r>
          <w:r w:rsidDel="000E1EAA">
            <w:delText> </w:delText>
          </w:r>
          <w:r w:rsidRPr="007B5DBC" w:rsidDel="000E1EAA">
            <w:delText>i</w:delText>
          </w:r>
          <w:r w:rsidDel="000E1EAA">
            <w:delText> </w:delText>
          </w:r>
          <w:r w:rsidRPr="007B5DBC" w:rsidDel="000E1EAA">
            <w:delText>]</w:delText>
          </w:r>
          <w:r w:rsidRPr="00E357EB" w:rsidDel="000E1EAA">
            <w:delText xml:space="preserve"> shall be constrained such that </w:delText>
          </w:r>
          <w:r w:rsidRPr="007B5DBC" w:rsidDel="000E1EAA">
            <w:delText>proj_reg</w:delText>
          </w:r>
          <w:r w:rsidDel="000E1EAA">
            <w:delText>ion</w:delText>
          </w:r>
          <w:r w:rsidRPr="007B5DBC" w:rsidDel="000E1EAA">
            <w:delText>_width[</w:delText>
          </w:r>
          <w:r w:rsidDel="000E1EAA">
            <w:delText> </w:delText>
          </w:r>
          <w:r w:rsidRPr="007B5DBC" w:rsidDel="000E1EAA">
            <w:delText>i</w:delText>
          </w:r>
          <w:r w:rsidDel="000E1EAA">
            <w:delText> </w:delText>
          </w:r>
          <w:r w:rsidRPr="007B5DBC" w:rsidDel="000E1EAA">
            <w:delText>]</w:delText>
          </w:r>
          <w:r w:rsidRPr="00E357EB" w:rsidDel="000E1EAA">
            <w:delText> + </w:delText>
          </w:r>
          <w:r w:rsidRPr="007B5DBC" w:rsidDel="000E1EAA">
            <w:delText>proj_reg</w:delText>
          </w:r>
          <w:r w:rsidDel="000E1EAA">
            <w:delText>ion</w:delText>
          </w:r>
          <w:r w:rsidRPr="007B5DBC" w:rsidDel="000E1EAA">
            <w:delText>_left[</w:delText>
          </w:r>
          <w:r w:rsidDel="000E1EAA">
            <w:delText> </w:delText>
          </w:r>
          <w:r w:rsidRPr="007B5DBC" w:rsidDel="000E1EAA">
            <w:delText>i</w:delText>
          </w:r>
          <w:r w:rsidDel="000E1EAA">
            <w:delText> </w:delText>
          </w:r>
          <w:r w:rsidRPr="007B5DBC" w:rsidDel="000E1EAA">
            <w:delText>]</w:delText>
          </w:r>
          <w:r w:rsidRPr="00E357EB" w:rsidDel="000E1EAA">
            <w:delText> − </w:delText>
          </w:r>
          <w:r w:rsidRPr="007B5DBC" w:rsidDel="000E1EAA">
            <w:delText>proj_picture_width</w:delText>
          </w:r>
          <w:bookmarkStart w:id="1930" w:name="OLE_LINK22"/>
          <w:r w:rsidRPr="00E357EB" w:rsidDel="000E1EAA">
            <w:rPr>
              <w:lang w:val="en-CA" w:eastAsia="ko-KR"/>
            </w:rPr>
            <w:delText> / HorDiv1</w:delText>
          </w:r>
          <w:bookmarkEnd w:id="1930"/>
          <w:r w:rsidRPr="00E357EB" w:rsidDel="000E1EAA">
            <w:delText xml:space="preserve"> − 1 is less than </w:delText>
          </w:r>
          <w:r w:rsidRPr="007B5DBC" w:rsidDel="000E1EAA">
            <w:delText>proj_picture_width</w:delText>
          </w:r>
          <w:r w:rsidRPr="00E357EB" w:rsidDel="000E1EAA">
            <w:rPr>
              <w:lang w:val="en-CA" w:eastAsia="ko-KR"/>
            </w:rPr>
            <w:delText> / HorDiv1</w:delText>
          </w:r>
          <w:r w:rsidRPr="00E357EB" w:rsidDel="000E1EAA">
            <w:delText>.</w:delText>
          </w:r>
        </w:del>
      </w:ins>
    </w:p>
    <w:p w14:paraId="196F7FFF" w14:textId="047F8676" w:rsidR="004971DB" w:rsidRPr="00E357EB" w:rsidDel="000E1EAA" w:rsidRDefault="004971DB" w:rsidP="004971DB">
      <w:pPr>
        <w:pStyle w:val="enumlev1"/>
        <w:ind w:left="794"/>
        <w:rPr>
          <w:ins w:id="1931" w:author="Ye-Kui Wang [2]" w:date="2017-10-02T11:29:00Z"/>
          <w:del w:id="1932" w:author="Ye-Kui Wang 03" w:date="2017-11-28T09:01:00Z"/>
          <w:noProof/>
          <w:lang w:val="en-CA"/>
        </w:rPr>
      </w:pPr>
      <w:ins w:id="1933" w:author="Ye-Kui Wang [2]" w:date="2017-10-02T11:29:00Z">
        <w:del w:id="1934" w:author="Ye-Kui Wang 03" w:date="2017-11-28T09:01:00Z">
          <w:r w:rsidRPr="00026878" w:rsidDel="000E1EAA">
            <w:rPr>
              <w:noProof/>
              <w:lang w:val="en-CA"/>
            </w:rPr>
            <w:delText>–</w:delText>
          </w:r>
          <w:r w:rsidRPr="00026878" w:rsidDel="000E1EAA">
            <w:rPr>
              <w:noProof/>
              <w:lang w:val="en-CA"/>
            </w:rPr>
            <w:tab/>
          </w:r>
          <w:r w:rsidRPr="00026878" w:rsidDel="000E1EAA">
            <w:delText>If</w:delText>
          </w:r>
          <w:r w:rsidRPr="007B5DBC" w:rsidDel="000E1EAA">
            <w:delText xml:space="preserve"> proj_reg</w:delText>
          </w:r>
          <w:r w:rsidDel="000E1EAA">
            <w:delText>ion</w:delText>
          </w:r>
          <w:r w:rsidRPr="007B5DBC" w:rsidDel="000E1EAA">
            <w:delText>_top[</w:delText>
          </w:r>
          <w:r w:rsidDel="000E1EAA">
            <w:delText> </w:delText>
          </w:r>
          <w:r w:rsidRPr="007B5DBC" w:rsidDel="000E1EAA">
            <w:delText>i</w:delText>
          </w:r>
          <w:r w:rsidDel="000E1EAA">
            <w:delText> </w:delText>
          </w:r>
          <w:r w:rsidRPr="007B5DBC" w:rsidDel="000E1EAA">
            <w:delText xml:space="preserve">] </w:delText>
          </w:r>
          <w:r w:rsidRPr="00E357EB" w:rsidDel="000E1EAA">
            <w:rPr>
              <w:lang w:val="en-CA" w:eastAsia="ko-KR"/>
            </w:rPr>
            <w:delText xml:space="preserve">is less than </w:delText>
          </w:r>
          <w:r w:rsidRPr="007B5DBC" w:rsidDel="000E1EAA">
            <w:delText>proj_picture_height</w:delText>
          </w:r>
          <w:r w:rsidRPr="00E357EB" w:rsidDel="000E1EAA">
            <w:rPr>
              <w:lang w:val="en-CA" w:eastAsia="ko-KR"/>
            </w:rPr>
            <w:delText> / VerDiv1</w:delText>
          </w:r>
          <w:r w:rsidDel="000E1EAA">
            <w:rPr>
              <w:lang w:val="en-CA" w:eastAsia="ko-KR"/>
            </w:rPr>
            <w:delText>,</w:delText>
          </w:r>
          <w:r w:rsidRPr="007B5DBC" w:rsidDel="000E1EAA">
            <w:delText xml:space="preserve"> proj_reg</w:delText>
          </w:r>
          <w:r w:rsidDel="000E1EAA">
            <w:delText>ion</w:delText>
          </w:r>
          <w:r w:rsidRPr="007B5DBC" w:rsidDel="000E1EAA">
            <w:delText>_height[</w:delText>
          </w:r>
          <w:r w:rsidDel="000E1EAA">
            <w:delText> </w:delText>
          </w:r>
          <w:r w:rsidRPr="007B5DBC" w:rsidDel="000E1EAA">
            <w:delText>i</w:delText>
          </w:r>
          <w:r w:rsidDel="000E1EAA">
            <w:delText> </w:delText>
          </w:r>
          <w:r w:rsidRPr="007B5DBC" w:rsidDel="000E1EAA">
            <w:delText>]</w:delText>
          </w:r>
          <w:r w:rsidRPr="00E357EB" w:rsidDel="000E1EAA">
            <w:delText xml:space="preserve"> and </w:delText>
          </w:r>
          <w:r w:rsidRPr="007B5DBC" w:rsidDel="000E1EAA">
            <w:delText>proj_reg</w:delText>
          </w:r>
          <w:r w:rsidDel="000E1EAA">
            <w:delText>ion</w:delText>
          </w:r>
          <w:r w:rsidRPr="007B5DBC" w:rsidDel="000E1EAA">
            <w:delText>_top[</w:delText>
          </w:r>
          <w:r w:rsidDel="000E1EAA">
            <w:delText> </w:delText>
          </w:r>
          <w:r w:rsidRPr="007B5DBC" w:rsidDel="000E1EAA">
            <w:delText>i</w:delText>
          </w:r>
          <w:r w:rsidDel="000E1EAA">
            <w:delText> </w:delText>
          </w:r>
          <w:r w:rsidRPr="007B5DBC" w:rsidDel="000E1EAA">
            <w:delText>]</w:delText>
          </w:r>
          <w:r w:rsidRPr="00E357EB" w:rsidDel="000E1EAA">
            <w:delText xml:space="preserve"> shall be constrained such that </w:delText>
          </w:r>
          <w:r w:rsidRPr="007B5DBC" w:rsidDel="000E1EAA">
            <w:delText>proj_reg</w:delText>
          </w:r>
          <w:r w:rsidDel="000E1EAA">
            <w:delText>ion</w:delText>
          </w:r>
          <w:r w:rsidRPr="007B5DBC" w:rsidDel="000E1EAA">
            <w:delText>_height[</w:delText>
          </w:r>
          <w:r w:rsidDel="000E1EAA">
            <w:delText> </w:delText>
          </w:r>
          <w:r w:rsidRPr="007B5DBC" w:rsidDel="000E1EAA">
            <w:delText>i</w:delText>
          </w:r>
          <w:r w:rsidDel="000E1EAA">
            <w:delText> </w:delText>
          </w:r>
          <w:r w:rsidRPr="007B5DBC" w:rsidDel="000E1EAA">
            <w:delText>]</w:delText>
          </w:r>
          <w:r w:rsidRPr="00E357EB" w:rsidDel="000E1EAA">
            <w:delText> + </w:delText>
          </w:r>
          <w:r w:rsidRPr="007B5DBC" w:rsidDel="000E1EAA">
            <w:delText>proj_reg</w:delText>
          </w:r>
          <w:r w:rsidDel="000E1EAA">
            <w:delText>ion</w:delText>
          </w:r>
          <w:r w:rsidRPr="007B5DBC" w:rsidDel="000E1EAA">
            <w:delText>_top[</w:delText>
          </w:r>
          <w:r w:rsidDel="000E1EAA">
            <w:delText> </w:delText>
          </w:r>
          <w:r w:rsidRPr="007B5DBC" w:rsidDel="000E1EAA">
            <w:delText>i</w:delText>
          </w:r>
          <w:r w:rsidDel="000E1EAA">
            <w:delText> </w:delText>
          </w:r>
          <w:r w:rsidRPr="007B5DBC" w:rsidDel="000E1EAA">
            <w:delText>]</w:delText>
          </w:r>
          <w:r w:rsidRPr="00E357EB" w:rsidDel="000E1EAA">
            <w:delText xml:space="preserve"> − 1 is less than </w:delText>
          </w:r>
          <w:r w:rsidRPr="007B5DBC" w:rsidDel="000E1EAA">
            <w:delText>proj_picture_height</w:delText>
          </w:r>
          <w:r w:rsidRPr="00E357EB" w:rsidDel="000E1EAA">
            <w:rPr>
              <w:lang w:val="en-CA" w:eastAsia="ko-KR"/>
            </w:rPr>
            <w:delText> / VerDiv1</w:delText>
          </w:r>
          <w:r w:rsidRPr="00E357EB" w:rsidDel="000E1EAA">
            <w:delText xml:space="preserve">. </w:delText>
          </w:r>
          <w:r w:rsidRPr="00E357EB" w:rsidDel="000E1EAA">
            <w:rPr>
              <w:lang w:val="en-CA" w:eastAsia="ko-KR"/>
            </w:rPr>
            <w:delText>Otherwise (</w:delText>
          </w:r>
          <w:r w:rsidRPr="007B5DBC" w:rsidDel="000E1EAA">
            <w:delText>proj_reg</w:delText>
          </w:r>
          <w:r w:rsidDel="000E1EAA">
            <w:delText>ion</w:delText>
          </w:r>
          <w:r w:rsidRPr="007B5DBC" w:rsidDel="000E1EAA">
            <w:delText>_top[</w:delText>
          </w:r>
          <w:r w:rsidDel="000E1EAA">
            <w:delText> </w:delText>
          </w:r>
          <w:r w:rsidRPr="007B5DBC" w:rsidDel="000E1EAA">
            <w:delText>i</w:delText>
          </w:r>
          <w:r w:rsidDel="000E1EAA">
            <w:delText> </w:delText>
          </w:r>
          <w:r w:rsidRPr="007B5DBC" w:rsidDel="000E1EAA">
            <w:delText xml:space="preserve">] </w:delText>
          </w:r>
          <w:r w:rsidRPr="00E357EB" w:rsidDel="000E1EAA">
            <w:rPr>
              <w:lang w:val="en-CA" w:eastAsia="ko-KR"/>
            </w:rPr>
            <w:delText>is greater than or equal to</w:delText>
          </w:r>
          <w:r w:rsidRPr="007B5DBC" w:rsidDel="000E1EAA">
            <w:delText xml:space="preserve"> proj_picture_height</w:delText>
          </w:r>
          <w:r w:rsidRPr="00E357EB" w:rsidDel="000E1EAA">
            <w:rPr>
              <w:lang w:val="en-CA" w:eastAsia="ko-KR"/>
            </w:rPr>
            <w:delText> / VerDiv1)</w:delText>
          </w:r>
          <w:r w:rsidDel="000E1EAA">
            <w:rPr>
              <w:lang w:val="en-CA" w:eastAsia="ko-KR"/>
            </w:rPr>
            <w:delText xml:space="preserve">, </w:delText>
          </w:r>
          <w:r w:rsidRPr="007B5DBC" w:rsidDel="000E1EAA">
            <w:delText>proj_reg</w:delText>
          </w:r>
          <w:r w:rsidDel="000E1EAA">
            <w:delText>ion</w:delText>
          </w:r>
          <w:r w:rsidRPr="007B5DBC" w:rsidDel="000E1EAA">
            <w:delText>_height[</w:delText>
          </w:r>
          <w:r w:rsidDel="000E1EAA">
            <w:delText> </w:delText>
          </w:r>
          <w:r w:rsidRPr="007B5DBC" w:rsidDel="000E1EAA">
            <w:delText>i</w:delText>
          </w:r>
          <w:r w:rsidDel="000E1EAA">
            <w:delText> </w:delText>
          </w:r>
          <w:r w:rsidRPr="007B5DBC" w:rsidDel="000E1EAA">
            <w:delText>]</w:delText>
          </w:r>
          <w:r w:rsidRPr="00E357EB" w:rsidDel="000E1EAA">
            <w:delText xml:space="preserve"> and </w:delText>
          </w:r>
          <w:r w:rsidRPr="007B5DBC" w:rsidDel="000E1EAA">
            <w:delText>proj_reg</w:delText>
          </w:r>
          <w:r w:rsidDel="000E1EAA">
            <w:delText>ion</w:delText>
          </w:r>
          <w:r w:rsidRPr="007B5DBC" w:rsidDel="000E1EAA">
            <w:delText>_top[</w:delText>
          </w:r>
          <w:r w:rsidDel="000E1EAA">
            <w:delText> </w:delText>
          </w:r>
          <w:r w:rsidRPr="007B5DBC" w:rsidDel="000E1EAA">
            <w:delText>i</w:delText>
          </w:r>
          <w:r w:rsidDel="000E1EAA">
            <w:delText> </w:delText>
          </w:r>
          <w:r w:rsidRPr="007B5DBC" w:rsidDel="000E1EAA">
            <w:delText>]</w:delText>
          </w:r>
          <w:r w:rsidRPr="00E357EB" w:rsidDel="000E1EAA">
            <w:delText xml:space="preserve"> shall be constrained such that </w:delText>
          </w:r>
          <w:r w:rsidRPr="007B5DBC" w:rsidDel="000E1EAA">
            <w:delText>proj_reg</w:delText>
          </w:r>
          <w:r w:rsidDel="000E1EAA">
            <w:delText>ion</w:delText>
          </w:r>
          <w:r w:rsidRPr="007B5DBC" w:rsidDel="000E1EAA">
            <w:delText>_height[</w:delText>
          </w:r>
          <w:r w:rsidDel="000E1EAA">
            <w:delText> </w:delText>
          </w:r>
          <w:r w:rsidRPr="007B5DBC" w:rsidDel="000E1EAA">
            <w:delText>i</w:delText>
          </w:r>
          <w:r w:rsidDel="000E1EAA">
            <w:delText> </w:delText>
          </w:r>
          <w:r w:rsidRPr="007B5DBC" w:rsidDel="000E1EAA">
            <w:delText>]</w:delText>
          </w:r>
          <w:r w:rsidRPr="00E357EB" w:rsidDel="000E1EAA">
            <w:delText> + </w:delText>
          </w:r>
          <w:r w:rsidRPr="007B5DBC" w:rsidDel="000E1EAA">
            <w:delText>proj_reg</w:delText>
          </w:r>
          <w:r w:rsidDel="000E1EAA">
            <w:delText>ion</w:delText>
          </w:r>
          <w:r w:rsidRPr="007B5DBC" w:rsidDel="000E1EAA">
            <w:delText>_top[</w:delText>
          </w:r>
          <w:r w:rsidDel="000E1EAA">
            <w:delText> </w:delText>
          </w:r>
          <w:r w:rsidRPr="007B5DBC" w:rsidDel="000E1EAA">
            <w:delText>i</w:delText>
          </w:r>
          <w:r w:rsidDel="000E1EAA">
            <w:delText> </w:delText>
          </w:r>
          <w:r w:rsidRPr="007B5DBC" w:rsidDel="000E1EAA">
            <w:delText>]</w:delText>
          </w:r>
          <w:r w:rsidRPr="00E357EB" w:rsidDel="000E1EAA">
            <w:delText> − </w:delText>
          </w:r>
          <w:r w:rsidRPr="007B5DBC" w:rsidDel="000E1EAA">
            <w:delText>proj_picture_height</w:delText>
          </w:r>
          <w:r w:rsidRPr="00E357EB" w:rsidDel="000E1EAA">
            <w:rPr>
              <w:lang w:val="en-CA" w:eastAsia="ko-KR"/>
            </w:rPr>
            <w:delText> / VerDiv1</w:delText>
          </w:r>
          <w:r w:rsidRPr="00E357EB" w:rsidDel="000E1EAA">
            <w:delText xml:space="preserve"> − 1 is less than </w:delText>
          </w:r>
          <w:r w:rsidRPr="007B5DBC" w:rsidDel="000E1EAA">
            <w:delText>proj_picture_height</w:delText>
          </w:r>
          <w:r w:rsidRPr="00E357EB" w:rsidDel="000E1EAA">
            <w:rPr>
              <w:lang w:val="en-CA" w:eastAsia="ko-KR"/>
            </w:rPr>
            <w:delText> / VerDiv1</w:delText>
          </w:r>
          <w:r w:rsidRPr="00E357EB" w:rsidDel="000E1EAA">
            <w:delText>.</w:delText>
          </w:r>
        </w:del>
      </w:ins>
    </w:p>
    <w:p w14:paraId="658E1F9E" w14:textId="670BCDB9" w:rsidR="004971DB" w:rsidRPr="00E357EB" w:rsidDel="000E1EAA" w:rsidRDefault="004971DB" w:rsidP="004971DB">
      <w:pPr>
        <w:pStyle w:val="enumlev1"/>
        <w:ind w:left="397"/>
        <w:rPr>
          <w:ins w:id="1935" w:author="Ye-Kui Wang [2]" w:date="2017-10-02T11:29:00Z"/>
          <w:del w:id="1936" w:author="Ye-Kui Wang 03" w:date="2017-11-28T09:01:00Z"/>
          <w:lang w:val="en-CA" w:eastAsia="ko-KR"/>
        </w:rPr>
      </w:pPr>
      <w:ins w:id="1937" w:author="Ye-Kui Wang [2]" w:date="2017-10-02T11:29:00Z">
        <w:del w:id="1938" w:author="Ye-Kui Wang 03" w:date="2017-11-28T09:01:00Z">
          <w:r w:rsidRPr="00026878" w:rsidDel="000E1EAA">
            <w:rPr>
              <w:noProof/>
              <w:lang w:val="en-CA"/>
            </w:rPr>
            <w:delText>–</w:delText>
          </w:r>
          <w:r w:rsidRPr="00026878" w:rsidDel="000E1EAA">
            <w:rPr>
              <w:noProof/>
              <w:lang w:val="en-CA"/>
            </w:rPr>
            <w:tab/>
          </w:r>
          <w:r w:rsidRPr="00026878" w:rsidDel="000E1EAA">
            <w:rPr>
              <w:lang w:val="en-CA" w:eastAsia="ko-KR"/>
            </w:rPr>
            <w:delText xml:space="preserve">When </w:delText>
          </w:r>
          <w:r w:rsidRPr="007B5DBC" w:rsidDel="000E1EAA">
            <w:rPr>
              <w:noProof/>
            </w:rPr>
            <w:delText>constituent_picture_matching_flag</w:delText>
          </w:r>
          <w:r w:rsidRPr="007B5DBC" w:rsidDel="000E1EAA">
            <w:delText xml:space="preserve"> </w:delText>
          </w:r>
          <w:r w:rsidRPr="00E357EB" w:rsidDel="000E1EAA">
            <w:delText>is equal to 1</w:delText>
          </w:r>
          <w:r w:rsidRPr="00E357EB" w:rsidDel="000E1EAA">
            <w:rPr>
              <w:lang w:val="en-CA" w:eastAsia="ko-KR"/>
            </w:rPr>
            <w:delText>, the following applies:</w:delText>
          </w:r>
        </w:del>
      </w:ins>
    </w:p>
    <w:p w14:paraId="185FE344" w14:textId="24559CAD" w:rsidR="004971DB" w:rsidRPr="00026878" w:rsidDel="000E1EAA" w:rsidRDefault="004971DB" w:rsidP="004971DB">
      <w:pPr>
        <w:pStyle w:val="enumlev1"/>
        <w:ind w:left="794"/>
        <w:rPr>
          <w:ins w:id="1939" w:author="Ye-Kui Wang [2]" w:date="2017-10-02T11:29:00Z"/>
          <w:del w:id="1940" w:author="Ye-Kui Wang 03" w:date="2017-11-28T09:01:00Z"/>
        </w:rPr>
      </w:pPr>
      <w:ins w:id="1941" w:author="Ye-Kui Wang [2]" w:date="2017-10-02T11:29:00Z">
        <w:del w:id="1942" w:author="Ye-Kui Wang 03" w:date="2017-11-28T09:01:00Z">
          <w:r w:rsidRPr="00026878" w:rsidDel="000E1EAA">
            <w:rPr>
              <w:noProof/>
              <w:lang w:val="en-CA"/>
            </w:rPr>
            <w:delText>–</w:delText>
          </w:r>
          <w:r w:rsidRPr="00026878" w:rsidDel="000E1EAA">
            <w:rPr>
              <w:noProof/>
              <w:lang w:val="en-CA"/>
            </w:rPr>
            <w:tab/>
          </w:r>
          <w:r w:rsidRPr="007B5DBC" w:rsidDel="000E1EAA">
            <w:delText>proj_reg</w:delText>
          </w:r>
          <w:r w:rsidDel="000E1EAA">
            <w:delText>ion</w:delText>
          </w:r>
          <w:r w:rsidRPr="007B5DBC" w:rsidDel="000E1EAA">
            <w:delText>_width[</w:delText>
          </w:r>
          <w:r w:rsidDel="000E1EAA">
            <w:delText> </w:delText>
          </w:r>
          <w:r w:rsidRPr="007B5DBC" w:rsidDel="000E1EAA">
            <w:delText>i</w:delText>
          </w:r>
          <w:r w:rsidDel="000E1EAA">
            <w:delText> </w:delText>
          </w:r>
          <w:r w:rsidRPr="007B5DBC" w:rsidDel="000E1EAA">
            <w:delText>]</w:delText>
          </w:r>
          <w:r w:rsidRPr="00E357EB" w:rsidDel="000E1EAA">
            <w:delText xml:space="preserve"> and </w:delText>
          </w:r>
          <w:r w:rsidRPr="007B5DBC" w:rsidDel="000E1EAA">
            <w:delText>proj_reg</w:delText>
          </w:r>
          <w:r w:rsidDel="000E1EAA">
            <w:delText>ion</w:delText>
          </w:r>
          <w:r w:rsidRPr="007B5DBC" w:rsidDel="000E1EAA">
            <w:delText>_left[</w:delText>
          </w:r>
          <w:r w:rsidDel="000E1EAA">
            <w:delText> </w:delText>
          </w:r>
          <w:r w:rsidRPr="007B5DBC" w:rsidDel="000E1EAA">
            <w:delText>i</w:delText>
          </w:r>
          <w:r w:rsidDel="000E1EAA">
            <w:delText> </w:delText>
          </w:r>
          <w:r w:rsidRPr="007B5DBC" w:rsidDel="000E1EAA">
            <w:delText>]</w:delText>
          </w:r>
          <w:r w:rsidRPr="00E357EB" w:rsidDel="000E1EAA">
            <w:delText xml:space="preserve"> shall be </w:delText>
          </w:r>
          <w:r w:rsidRPr="00E357EB" w:rsidDel="000E1EAA">
            <w:rPr>
              <w:lang w:val="en-CA" w:eastAsia="ko-KR"/>
            </w:rPr>
            <w:delText>constrained</w:delText>
          </w:r>
          <w:r w:rsidRPr="00E357EB" w:rsidDel="000E1EAA">
            <w:delText xml:space="preserve"> such that </w:delText>
          </w:r>
          <w:r w:rsidRPr="007B5DBC" w:rsidDel="000E1EAA">
            <w:delText>proj_reg</w:delText>
          </w:r>
          <w:r w:rsidDel="000E1EAA">
            <w:delText>ion</w:delText>
          </w:r>
          <w:r w:rsidRPr="007B5DBC" w:rsidDel="000E1EAA">
            <w:delText>_width[</w:delText>
          </w:r>
          <w:r w:rsidDel="000E1EAA">
            <w:delText> </w:delText>
          </w:r>
          <w:r w:rsidRPr="007B5DBC" w:rsidDel="000E1EAA">
            <w:delText>i</w:delText>
          </w:r>
          <w:r w:rsidDel="000E1EAA">
            <w:delText> </w:delText>
          </w:r>
          <w:r w:rsidRPr="007B5DBC" w:rsidDel="000E1EAA">
            <w:delText>]</w:delText>
          </w:r>
          <w:r w:rsidRPr="00E357EB" w:rsidDel="000E1EAA">
            <w:delText> + </w:delText>
          </w:r>
          <w:r w:rsidRPr="007B5DBC" w:rsidDel="000E1EAA">
            <w:delText>proj_reg</w:delText>
          </w:r>
          <w:r w:rsidDel="000E1EAA">
            <w:delText>ion</w:delText>
          </w:r>
          <w:r w:rsidRPr="007B5DBC" w:rsidDel="000E1EAA">
            <w:delText>_left[</w:delText>
          </w:r>
          <w:r w:rsidDel="000E1EAA">
            <w:delText> </w:delText>
          </w:r>
          <w:r w:rsidRPr="007B5DBC" w:rsidDel="000E1EAA">
            <w:delText>i</w:delText>
          </w:r>
          <w:r w:rsidDel="000E1EAA">
            <w:delText> </w:delText>
          </w:r>
          <w:r w:rsidRPr="007B5DBC" w:rsidDel="000E1EAA">
            <w:delText>]</w:delText>
          </w:r>
          <w:r w:rsidRPr="00E357EB" w:rsidDel="000E1EAA">
            <w:delText> − 1 is less</w:delText>
          </w:r>
          <w:r w:rsidRPr="00026878" w:rsidDel="000E1EAA">
            <w:delText xml:space="preserve"> than </w:delText>
          </w:r>
          <w:r w:rsidRPr="007B5DBC" w:rsidDel="000E1EAA">
            <w:delText>proj_picture_width</w:delText>
          </w:r>
          <w:r w:rsidRPr="00E357EB" w:rsidDel="000E1EAA">
            <w:rPr>
              <w:lang w:val="en-CA" w:eastAsia="ko-KR"/>
            </w:rPr>
            <w:delText> / HorDiv1</w:delText>
          </w:r>
          <w:r w:rsidRPr="00E357EB" w:rsidDel="000E1EAA">
            <w:delText>.</w:delText>
          </w:r>
        </w:del>
      </w:ins>
    </w:p>
    <w:p w14:paraId="319E6CA3" w14:textId="6F88477F" w:rsidR="004971DB" w:rsidRPr="00026878" w:rsidDel="000E1EAA" w:rsidRDefault="004971DB" w:rsidP="004971DB">
      <w:pPr>
        <w:pStyle w:val="enumlev1"/>
        <w:ind w:left="794"/>
        <w:rPr>
          <w:ins w:id="1943" w:author="Ye-Kui Wang [2]" w:date="2017-10-02T11:29:00Z"/>
          <w:del w:id="1944" w:author="Ye-Kui Wang 03" w:date="2017-11-28T09:01:00Z"/>
          <w:noProof/>
          <w:lang w:val="en-CA"/>
        </w:rPr>
      </w:pPr>
      <w:ins w:id="1945" w:author="Ye-Kui Wang [2]" w:date="2017-10-02T11:29:00Z">
        <w:del w:id="1946" w:author="Ye-Kui Wang 03" w:date="2017-11-28T09:01:00Z">
          <w:r w:rsidRPr="00026878" w:rsidDel="000E1EAA">
            <w:rPr>
              <w:noProof/>
              <w:lang w:val="en-CA"/>
            </w:rPr>
            <w:delText>–</w:delText>
          </w:r>
          <w:r w:rsidRPr="00026878" w:rsidDel="000E1EAA">
            <w:rPr>
              <w:noProof/>
              <w:lang w:val="en-CA"/>
            </w:rPr>
            <w:tab/>
          </w:r>
          <w:r w:rsidRPr="007B5DBC" w:rsidDel="000E1EAA">
            <w:delText>proj_reg</w:delText>
          </w:r>
          <w:r w:rsidDel="000E1EAA">
            <w:delText>ion</w:delText>
          </w:r>
          <w:r w:rsidRPr="007B5DBC" w:rsidDel="000E1EAA">
            <w:delText>_height[</w:delText>
          </w:r>
          <w:r w:rsidDel="000E1EAA">
            <w:delText> </w:delText>
          </w:r>
          <w:r w:rsidRPr="007B5DBC" w:rsidDel="000E1EAA">
            <w:delText>i</w:delText>
          </w:r>
          <w:r w:rsidDel="000E1EAA">
            <w:delText> </w:delText>
          </w:r>
          <w:r w:rsidRPr="007B5DBC" w:rsidDel="000E1EAA">
            <w:delText>]</w:delText>
          </w:r>
          <w:r w:rsidRPr="00E357EB" w:rsidDel="000E1EAA">
            <w:delText xml:space="preserve"> and </w:delText>
          </w:r>
          <w:r w:rsidRPr="007B5DBC" w:rsidDel="000E1EAA">
            <w:delText>proj_reg</w:delText>
          </w:r>
          <w:r w:rsidDel="000E1EAA">
            <w:delText>ion</w:delText>
          </w:r>
          <w:r w:rsidRPr="007B5DBC" w:rsidDel="000E1EAA">
            <w:delText>_top[</w:delText>
          </w:r>
          <w:r w:rsidDel="000E1EAA">
            <w:delText> </w:delText>
          </w:r>
          <w:r w:rsidRPr="007B5DBC" w:rsidDel="000E1EAA">
            <w:delText>i</w:delText>
          </w:r>
          <w:r w:rsidDel="000E1EAA">
            <w:delText> </w:delText>
          </w:r>
          <w:r w:rsidRPr="007B5DBC" w:rsidDel="000E1EAA">
            <w:delText>]</w:delText>
          </w:r>
          <w:r w:rsidRPr="00E357EB" w:rsidDel="000E1EAA">
            <w:delText xml:space="preserve"> shall be constrained such that </w:delText>
          </w:r>
          <w:r w:rsidRPr="007B5DBC" w:rsidDel="000E1EAA">
            <w:delText>proj_reg</w:delText>
          </w:r>
          <w:r w:rsidDel="000E1EAA">
            <w:delText>ion</w:delText>
          </w:r>
          <w:r w:rsidRPr="007B5DBC" w:rsidDel="000E1EAA">
            <w:delText>_height[</w:delText>
          </w:r>
          <w:r w:rsidDel="000E1EAA">
            <w:delText> </w:delText>
          </w:r>
          <w:r w:rsidRPr="007B5DBC" w:rsidDel="000E1EAA">
            <w:delText>i</w:delText>
          </w:r>
          <w:r w:rsidDel="000E1EAA">
            <w:delText> </w:delText>
          </w:r>
          <w:r w:rsidRPr="007B5DBC" w:rsidDel="000E1EAA">
            <w:delText>]</w:delText>
          </w:r>
          <w:r w:rsidRPr="00E357EB" w:rsidDel="000E1EAA">
            <w:delText> + </w:delText>
          </w:r>
          <w:r w:rsidRPr="007B5DBC" w:rsidDel="000E1EAA">
            <w:delText>proj_reg</w:delText>
          </w:r>
          <w:r w:rsidDel="000E1EAA">
            <w:delText>ion</w:delText>
          </w:r>
          <w:r w:rsidRPr="007B5DBC" w:rsidDel="000E1EAA">
            <w:delText>_top[</w:delText>
          </w:r>
          <w:r w:rsidDel="000E1EAA">
            <w:delText> </w:delText>
          </w:r>
          <w:r w:rsidRPr="007B5DBC" w:rsidDel="000E1EAA">
            <w:delText>i</w:delText>
          </w:r>
          <w:r w:rsidDel="000E1EAA">
            <w:delText> </w:delText>
          </w:r>
          <w:r w:rsidRPr="007B5DBC" w:rsidDel="000E1EAA">
            <w:delText>]</w:delText>
          </w:r>
          <w:r w:rsidRPr="00E357EB" w:rsidDel="000E1EAA">
            <w:delText xml:space="preserve"> − 1 is less than </w:delText>
          </w:r>
          <w:r w:rsidRPr="007B5DBC" w:rsidDel="000E1EAA">
            <w:delText>proj_picture_height</w:delText>
          </w:r>
          <w:r w:rsidRPr="00E357EB" w:rsidDel="000E1EAA">
            <w:rPr>
              <w:lang w:val="en-CA" w:eastAsia="ko-KR"/>
            </w:rPr>
            <w:delText> / VerDiv1</w:delText>
          </w:r>
          <w:r w:rsidRPr="00E357EB" w:rsidDel="000E1EAA">
            <w:delText>.</w:delText>
          </w:r>
        </w:del>
      </w:ins>
    </w:p>
    <w:p w14:paraId="25BA8740" w14:textId="468017E8" w:rsidR="004971DB" w:rsidDel="00176224" w:rsidRDefault="004971DB" w:rsidP="004971DB">
      <w:pPr>
        <w:jc w:val="both"/>
        <w:rPr>
          <w:del w:id="1947" w:author="Ye-Kui Wang 00" w:date="2017-11-15T15:36:00Z"/>
          <w:sz w:val="20"/>
          <w:lang w:val="en-GB"/>
        </w:rPr>
      </w:pPr>
      <w:moveFromRangeStart w:id="1948" w:author="Ye-Kui Wang v2" w:date="2017-10-20T05:14:00Z" w:name="move496239776"/>
      <w:moveFrom w:id="1949" w:author="Ye-Kui Wang v2" w:date="2017-10-20T05:14:00Z">
        <w:del w:id="1950" w:author="Ye-Kui Wang 00" w:date="2017-11-15T15:36:00Z">
          <w:r w:rsidRPr="008576EF" w:rsidDel="00176224">
            <w:rPr>
              <w:b/>
              <w:sz w:val="20"/>
              <w:lang w:val="en-GB"/>
            </w:rPr>
            <w:delText>transform_type</w:delText>
          </w:r>
          <w:r w:rsidRPr="00EA19E2" w:rsidDel="00176224">
            <w:rPr>
              <w:bCs/>
              <w:noProof/>
              <w:sz w:val="20"/>
            </w:rPr>
            <w:delText>[ i ]</w:delText>
          </w:r>
          <w:r w:rsidRPr="008576EF" w:rsidDel="00176224">
            <w:rPr>
              <w:sz w:val="20"/>
              <w:lang w:val="en-GB"/>
            </w:rPr>
            <w:delText xml:space="preserve"> specifies the rotation and mirroring </w:delText>
          </w:r>
          <w:r w:rsidDel="00176224">
            <w:rPr>
              <w:sz w:val="20"/>
              <w:lang w:val="en-GB"/>
            </w:rPr>
            <w:delText>to be</w:delText>
          </w:r>
          <w:r w:rsidRPr="008576EF" w:rsidDel="00176224">
            <w:rPr>
              <w:sz w:val="20"/>
              <w:lang w:val="en-GB"/>
            </w:rPr>
            <w:delText xml:space="preserve"> applied to the i-th </w:delText>
          </w:r>
          <w:r w:rsidDel="00176224">
            <w:rPr>
              <w:sz w:val="20"/>
              <w:lang w:val="en-GB"/>
            </w:rPr>
            <w:delText xml:space="preserve">packed region to remap to the i-th </w:delText>
          </w:r>
          <w:r w:rsidRPr="008576EF" w:rsidDel="00176224">
            <w:rPr>
              <w:sz w:val="20"/>
              <w:lang w:val="en-GB"/>
            </w:rPr>
            <w:delText>projected region. When transform_type</w:delText>
          </w:r>
          <w:r w:rsidRPr="00EA19E2" w:rsidDel="00176224">
            <w:rPr>
              <w:bCs/>
              <w:noProof/>
              <w:sz w:val="20"/>
            </w:rPr>
            <w:delText>[ i ]</w:delText>
          </w:r>
          <w:r w:rsidRPr="008576EF" w:rsidDel="00176224">
            <w:rPr>
              <w:sz w:val="20"/>
              <w:lang w:val="en-GB"/>
            </w:rPr>
            <w:delText xml:space="preserve"> specifies both rotation and mirroring, rotation </w:delText>
          </w:r>
          <w:r w:rsidDel="00176224">
            <w:rPr>
              <w:sz w:val="20"/>
              <w:lang w:val="en-GB"/>
            </w:rPr>
            <w:delText xml:space="preserve">applies before </w:delText>
          </w:r>
          <w:r w:rsidRPr="008576EF" w:rsidDel="00176224">
            <w:rPr>
              <w:sz w:val="20"/>
              <w:lang w:val="en-GB"/>
            </w:rPr>
            <w:delText xml:space="preserve">mirroring. The </w:delText>
          </w:r>
          <w:r w:rsidDel="00176224">
            <w:rPr>
              <w:sz w:val="20"/>
              <w:lang w:val="en-GB"/>
            </w:rPr>
            <w:delText xml:space="preserve">values of </w:delText>
          </w:r>
          <w:r w:rsidRPr="008576EF" w:rsidDel="00176224">
            <w:rPr>
              <w:sz w:val="20"/>
              <w:lang w:val="en-GB"/>
            </w:rPr>
            <w:delText>transform_type</w:delText>
          </w:r>
          <w:r w:rsidRPr="00EA19E2" w:rsidDel="00176224">
            <w:rPr>
              <w:bCs/>
              <w:noProof/>
              <w:sz w:val="20"/>
            </w:rPr>
            <w:delText>[ i ]</w:delText>
          </w:r>
          <w:r w:rsidRPr="008576EF" w:rsidDel="00176224">
            <w:rPr>
              <w:sz w:val="20"/>
              <w:lang w:val="en-GB"/>
            </w:rPr>
            <w:delText xml:space="preserve"> are </w:delText>
          </w:r>
          <w:r w:rsidDel="00176224">
            <w:rPr>
              <w:sz w:val="20"/>
            </w:rPr>
            <w:delText>specified in Table D.</w:delText>
          </w:r>
          <w:r w:rsidRPr="00AF2081" w:rsidDel="00176224">
            <w:rPr>
              <w:sz w:val="20"/>
              <w:highlight w:val="yellow"/>
            </w:rPr>
            <w:delText xml:space="preserve"> </w:delText>
          </w:r>
          <w:r w:rsidRPr="003F43A1" w:rsidDel="00176224">
            <w:rPr>
              <w:sz w:val="20"/>
              <w:highlight w:val="yellow"/>
            </w:rPr>
            <w:delText>X</w:delText>
          </w:r>
          <w:r w:rsidRPr="008576EF" w:rsidDel="00176224">
            <w:rPr>
              <w:sz w:val="20"/>
              <w:lang w:val="en-GB"/>
            </w:rPr>
            <w:delText>:</w:delText>
          </w:r>
        </w:del>
      </w:moveFrom>
    </w:p>
    <w:p w14:paraId="7FE37A83" w14:textId="3F530C3F" w:rsidR="004971DB" w:rsidRPr="008576EF" w:rsidDel="00176224" w:rsidRDefault="004971DB" w:rsidP="004971DB">
      <w:pPr>
        <w:pStyle w:val="TableTitle"/>
        <w:rPr>
          <w:del w:id="1951" w:author="Ye-Kui Wang 00" w:date="2017-11-15T15:36:00Z"/>
        </w:rPr>
      </w:pPr>
      <w:bookmarkStart w:id="1952" w:name="_Ref167351052"/>
      <w:bookmarkStart w:id="1953" w:name="_Ref167351046"/>
      <w:bookmarkStart w:id="1954" w:name="_Toc246350775"/>
      <w:bookmarkStart w:id="1955" w:name="_Toc310413669"/>
      <w:bookmarkStart w:id="1956" w:name="_Toc415476517"/>
      <w:bookmarkStart w:id="1957" w:name="_Toc462913618"/>
      <w:moveFrom w:id="1958" w:author="Ye-Kui Wang v2" w:date="2017-10-20T05:14:00Z">
        <w:del w:id="1959" w:author="Ye-Kui Wang 00" w:date="2017-11-15T15:36:00Z">
          <w:r w:rsidRPr="008576EF" w:rsidDel="00176224">
            <w:delText>Table D.</w:delText>
          </w:r>
          <w:r w:rsidRPr="008576EF" w:rsidDel="00176224">
            <w:rPr>
              <w:highlight w:val="yellow"/>
            </w:rPr>
            <w:delText>X</w:delText>
          </w:r>
          <w:bookmarkEnd w:id="1952"/>
          <w:r w:rsidRPr="008576EF" w:rsidDel="00176224">
            <w:delText xml:space="preserve"> – </w:delText>
          </w:r>
          <w:r w:rsidRPr="008576EF" w:rsidDel="00176224">
            <w:rPr>
              <w:rFonts w:eastAsia="Times New Roman"/>
            </w:rPr>
            <w:delText>transform_type</w:delText>
          </w:r>
          <w:r w:rsidRPr="00D17A58" w:rsidDel="00176224">
            <w:rPr>
              <w:rFonts w:eastAsia="DengXian"/>
              <w:bCs w:val="0"/>
              <w:noProof/>
              <w:lang w:val="en-US"/>
            </w:rPr>
            <w:delText>[</w:delText>
          </w:r>
          <w:r w:rsidRPr="008576EF" w:rsidDel="00176224">
            <w:rPr>
              <w:bCs w:val="0"/>
              <w:noProof/>
            </w:rPr>
            <w:delText> </w:delText>
          </w:r>
          <w:r w:rsidRPr="00D17A58" w:rsidDel="00176224">
            <w:rPr>
              <w:rFonts w:eastAsia="DengXian"/>
              <w:bCs w:val="0"/>
              <w:noProof/>
              <w:lang w:val="en-US"/>
            </w:rPr>
            <w:delText>i</w:delText>
          </w:r>
          <w:r w:rsidRPr="008576EF" w:rsidDel="00176224">
            <w:rPr>
              <w:bCs w:val="0"/>
              <w:noProof/>
            </w:rPr>
            <w:delText> </w:delText>
          </w:r>
          <w:r w:rsidRPr="00D17A58" w:rsidDel="00176224">
            <w:rPr>
              <w:rFonts w:eastAsia="DengXian"/>
              <w:bCs w:val="0"/>
              <w:noProof/>
              <w:lang w:val="en-US"/>
            </w:rPr>
            <w:delText>]</w:delText>
          </w:r>
          <w:r w:rsidRPr="008576EF" w:rsidDel="00176224">
            <w:delText xml:space="preserve"> values</w:delText>
          </w:r>
        </w:del>
      </w:moveFrom>
      <w:bookmarkEnd w:id="1953"/>
      <w:bookmarkEnd w:id="1954"/>
      <w:bookmarkEnd w:id="1955"/>
      <w:bookmarkEnd w:id="1956"/>
      <w:bookmarkEnd w:id="1957"/>
    </w:p>
    <w:p w14:paraId="54DFF2BE" w14:textId="70099A4A" w:rsidR="004971DB" w:rsidRPr="00617CB8" w:rsidDel="00176224" w:rsidRDefault="004971DB" w:rsidP="004971DB">
      <w:pPr>
        <w:pStyle w:val="Blanc"/>
        <w:rPr>
          <w:del w:id="1960" w:author="Ye-Kui Wang 00" w:date="2017-11-15T15:36:00Z"/>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4971DB" w:rsidRPr="003F43A1" w:rsidDel="00176224" w14:paraId="296E9D9E" w14:textId="3D0CDAF5" w:rsidTr="004F7ABF">
        <w:trPr>
          <w:cantSplit/>
          <w:jc w:val="center"/>
          <w:del w:id="1961" w:author="Ye-Kui Wang 00" w:date="2017-11-15T15:36:00Z"/>
        </w:trPr>
        <w:tc>
          <w:tcPr>
            <w:tcW w:w="1384" w:type="dxa"/>
            <w:vAlign w:val="center"/>
          </w:tcPr>
          <w:p w14:paraId="2E70464E" w14:textId="760F956F" w:rsidR="004971DB" w:rsidRPr="003F43A1" w:rsidDel="00176224" w:rsidRDefault="004971DB" w:rsidP="004F7ABF">
            <w:pPr>
              <w:keepNext/>
              <w:keepLines/>
              <w:tabs>
                <w:tab w:val="left" w:pos="216"/>
                <w:tab w:val="left" w:pos="432"/>
                <w:tab w:val="left" w:pos="648"/>
                <w:tab w:val="left" w:pos="864"/>
                <w:tab w:val="left" w:pos="1296"/>
                <w:tab w:val="left" w:pos="1512"/>
                <w:tab w:val="left" w:pos="1728"/>
                <w:tab w:val="left" w:pos="1944"/>
                <w:tab w:val="left" w:pos="2160"/>
              </w:tabs>
              <w:jc w:val="center"/>
              <w:rPr>
                <w:del w:id="1962" w:author="Ye-Kui Wang 00" w:date="2017-11-15T15:36:00Z"/>
                <w:b/>
                <w:sz w:val="20"/>
              </w:rPr>
            </w:pPr>
            <w:moveFrom w:id="1963" w:author="Ye-Kui Wang v2" w:date="2017-10-20T05:14:00Z">
              <w:del w:id="1964" w:author="Ye-Kui Wang 00" w:date="2017-11-15T15:36:00Z">
                <w:r w:rsidRPr="003F43A1" w:rsidDel="00176224">
                  <w:rPr>
                    <w:b/>
                    <w:sz w:val="20"/>
                  </w:rPr>
                  <w:delText>Value</w:delText>
                </w:r>
              </w:del>
            </w:moveFrom>
          </w:p>
        </w:tc>
        <w:tc>
          <w:tcPr>
            <w:tcW w:w="5991" w:type="dxa"/>
            <w:vAlign w:val="center"/>
          </w:tcPr>
          <w:p w14:paraId="2445EBAA" w14:textId="35093396" w:rsidR="004971DB" w:rsidRPr="003F43A1" w:rsidDel="00176224" w:rsidRDefault="004971DB" w:rsidP="004F7ABF">
            <w:pPr>
              <w:keepNext/>
              <w:keepLines/>
              <w:spacing w:after="60"/>
              <w:jc w:val="center"/>
              <w:rPr>
                <w:del w:id="1965" w:author="Ye-Kui Wang 00" w:date="2017-11-15T15:36:00Z"/>
                <w:b/>
                <w:sz w:val="20"/>
              </w:rPr>
            </w:pPr>
            <w:moveFrom w:id="1966" w:author="Ye-Kui Wang v2" w:date="2017-10-20T05:14:00Z">
              <w:del w:id="1967" w:author="Ye-Kui Wang 00" w:date="2017-11-15T15:36:00Z">
                <w:r w:rsidRPr="003F43A1" w:rsidDel="00176224">
                  <w:rPr>
                    <w:b/>
                    <w:sz w:val="20"/>
                  </w:rPr>
                  <w:delText>Description</w:delText>
                </w:r>
              </w:del>
            </w:moveFrom>
          </w:p>
        </w:tc>
      </w:tr>
      <w:tr w:rsidR="004971DB" w:rsidRPr="003F43A1" w:rsidDel="00176224" w14:paraId="658187D0" w14:textId="121C202B" w:rsidTr="004F7ABF">
        <w:trPr>
          <w:cantSplit/>
          <w:jc w:val="center"/>
          <w:del w:id="1968" w:author="Ye-Kui Wang 00" w:date="2017-11-15T15:36:00Z"/>
        </w:trPr>
        <w:tc>
          <w:tcPr>
            <w:tcW w:w="1384" w:type="dxa"/>
            <w:vAlign w:val="center"/>
          </w:tcPr>
          <w:p w14:paraId="13A18D78" w14:textId="68E57228" w:rsidR="004971DB" w:rsidRPr="003F43A1" w:rsidDel="00176224" w:rsidRDefault="004971DB" w:rsidP="004F7ABF">
            <w:pPr>
              <w:keepNext/>
              <w:keepLines/>
              <w:tabs>
                <w:tab w:val="left" w:pos="216"/>
                <w:tab w:val="left" w:pos="432"/>
                <w:tab w:val="left" w:pos="648"/>
                <w:tab w:val="left" w:pos="864"/>
                <w:tab w:val="left" w:pos="1296"/>
                <w:tab w:val="left" w:pos="1512"/>
                <w:tab w:val="left" w:pos="1728"/>
                <w:tab w:val="left" w:pos="1944"/>
                <w:tab w:val="left" w:pos="2160"/>
              </w:tabs>
              <w:jc w:val="center"/>
              <w:rPr>
                <w:del w:id="1969" w:author="Ye-Kui Wang 00" w:date="2017-11-15T15:36:00Z"/>
                <w:sz w:val="20"/>
              </w:rPr>
            </w:pPr>
            <w:moveFrom w:id="1970" w:author="Ye-Kui Wang v2" w:date="2017-10-20T05:14:00Z">
              <w:del w:id="1971" w:author="Ye-Kui Wang 00" w:date="2017-11-15T15:36:00Z">
                <w:r w:rsidRPr="003F43A1" w:rsidDel="00176224">
                  <w:rPr>
                    <w:sz w:val="20"/>
                  </w:rPr>
                  <w:delText>0</w:delText>
                </w:r>
              </w:del>
            </w:moveFrom>
          </w:p>
        </w:tc>
        <w:tc>
          <w:tcPr>
            <w:tcW w:w="5991" w:type="dxa"/>
            <w:vAlign w:val="center"/>
          </w:tcPr>
          <w:p w14:paraId="37BCEA9E" w14:textId="100E5D40" w:rsidR="004971DB" w:rsidRPr="003F43A1" w:rsidDel="00176224" w:rsidRDefault="004971DB" w:rsidP="004F7ABF">
            <w:pPr>
              <w:keepNext/>
              <w:keepLines/>
              <w:spacing w:after="60"/>
              <w:rPr>
                <w:del w:id="1972" w:author="Ye-Kui Wang 00" w:date="2017-11-15T15:36:00Z"/>
                <w:sz w:val="20"/>
              </w:rPr>
            </w:pPr>
            <w:moveFrom w:id="1973" w:author="Ye-Kui Wang v2" w:date="2017-10-20T05:14:00Z">
              <w:del w:id="1974" w:author="Ye-Kui Wang 00" w:date="2017-11-15T15:36:00Z">
                <w:r w:rsidDel="00176224">
                  <w:rPr>
                    <w:sz w:val="20"/>
                  </w:rPr>
                  <w:delText>no transform</w:delText>
                </w:r>
              </w:del>
            </w:moveFrom>
          </w:p>
        </w:tc>
      </w:tr>
      <w:tr w:rsidR="004971DB" w:rsidRPr="003F43A1" w:rsidDel="00176224" w14:paraId="3F899DF0" w14:textId="549232AB" w:rsidTr="004F7ABF">
        <w:trPr>
          <w:cantSplit/>
          <w:jc w:val="center"/>
          <w:del w:id="1975" w:author="Ye-Kui Wang 00" w:date="2017-11-15T15:36:00Z"/>
        </w:trPr>
        <w:tc>
          <w:tcPr>
            <w:tcW w:w="1384" w:type="dxa"/>
            <w:vAlign w:val="center"/>
          </w:tcPr>
          <w:p w14:paraId="35441D4A" w14:textId="23DF05C4" w:rsidR="004971DB" w:rsidRPr="003F43A1" w:rsidDel="00176224" w:rsidRDefault="004971DB" w:rsidP="004F7ABF">
            <w:pPr>
              <w:keepNext/>
              <w:keepLines/>
              <w:tabs>
                <w:tab w:val="left" w:pos="216"/>
                <w:tab w:val="left" w:pos="432"/>
                <w:tab w:val="left" w:pos="648"/>
                <w:tab w:val="left" w:pos="864"/>
                <w:tab w:val="left" w:pos="1296"/>
                <w:tab w:val="left" w:pos="1512"/>
                <w:tab w:val="left" w:pos="1728"/>
                <w:tab w:val="left" w:pos="1944"/>
                <w:tab w:val="left" w:pos="2160"/>
              </w:tabs>
              <w:jc w:val="center"/>
              <w:rPr>
                <w:del w:id="1976" w:author="Ye-Kui Wang 00" w:date="2017-11-15T15:36:00Z"/>
                <w:sz w:val="20"/>
              </w:rPr>
            </w:pPr>
            <w:moveFrom w:id="1977" w:author="Ye-Kui Wang v2" w:date="2017-10-20T05:14:00Z">
              <w:del w:id="1978" w:author="Ye-Kui Wang 00" w:date="2017-11-15T15:36:00Z">
                <w:r w:rsidDel="00176224">
                  <w:rPr>
                    <w:sz w:val="20"/>
                  </w:rPr>
                  <w:delText>1</w:delText>
                </w:r>
              </w:del>
            </w:moveFrom>
          </w:p>
        </w:tc>
        <w:tc>
          <w:tcPr>
            <w:tcW w:w="5991" w:type="dxa"/>
            <w:vAlign w:val="center"/>
          </w:tcPr>
          <w:p w14:paraId="11247AD9" w14:textId="45BBE6CD" w:rsidR="004971DB" w:rsidRPr="003F43A1" w:rsidDel="00176224" w:rsidRDefault="004971DB" w:rsidP="004F7ABF">
            <w:pPr>
              <w:keepNext/>
              <w:keepLines/>
              <w:spacing w:after="60"/>
              <w:rPr>
                <w:del w:id="1979" w:author="Ye-Kui Wang 00" w:date="2017-11-15T15:36:00Z"/>
                <w:sz w:val="20"/>
              </w:rPr>
            </w:pPr>
            <w:moveFrom w:id="1980" w:author="Ye-Kui Wang v2" w:date="2017-10-20T05:14:00Z">
              <w:del w:id="1981" w:author="Ye-Kui Wang 00" w:date="2017-11-15T15:36:00Z">
                <w:r w:rsidRPr="00B547AB" w:rsidDel="00176224">
                  <w:rPr>
                    <w:sz w:val="20"/>
                    <w:lang w:val="en-GB"/>
                  </w:rPr>
                  <w:delText>mirroring horizontally</w:delText>
                </w:r>
              </w:del>
            </w:moveFrom>
          </w:p>
        </w:tc>
      </w:tr>
      <w:tr w:rsidR="004971DB" w:rsidRPr="003F43A1" w:rsidDel="00176224" w14:paraId="1B21BC45" w14:textId="1CAF1A3D" w:rsidTr="004F7ABF">
        <w:trPr>
          <w:cantSplit/>
          <w:jc w:val="center"/>
          <w:del w:id="1982" w:author="Ye-Kui Wang 00" w:date="2017-11-15T15:36:00Z"/>
        </w:trPr>
        <w:tc>
          <w:tcPr>
            <w:tcW w:w="1384" w:type="dxa"/>
            <w:vAlign w:val="center"/>
          </w:tcPr>
          <w:p w14:paraId="1D7CE87D" w14:textId="537E52E6" w:rsidR="004971DB" w:rsidRPr="003F43A1" w:rsidDel="00176224" w:rsidRDefault="004971DB" w:rsidP="004F7ABF">
            <w:pPr>
              <w:keepNext/>
              <w:keepLines/>
              <w:tabs>
                <w:tab w:val="left" w:pos="216"/>
                <w:tab w:val="left" w:pos="432"/>
                <w:tab w:val="left" w:pos="648"/>
                <w:tab w:val="left" w:pos="864"/>
                <w:tab w:val="left" w:pos="1296"/>
                <w:tab w:val="left" w:pos="1512"/>
                <w:tab w:val="left" w:pos="1728"/>
                <w:tab w:val="left" w:pos="1944"/>
                <w:tab w:val="left" w:pos="2160"/>
              </w:tabs>
              <w:jc w:val="center"/>
              <w:rPr>
                <w:del w:id="1983" w:author="Ye-Kui Wang 00" w:date="2017-11-15T15:36:00Z"/>
                <w:sz w:val="20"/>
              </w:rPr>
            </w:pPr>
            <w:moveFrom w:id="1984" w:author="Ye-Kui Wang v2" w:date="2017-10-20T05:14:00Z">
              <w:del w:id="1985" w:author="Ye-Kui Wang 00" w:date="2017-11-15T15:36:00Z">
                <w:r w:rsidDel="00176224">
                  <w:rPr>
                    <w:sz w:val="20"/>
                  </w:rPr>
                  <w:delText>2</w:delText>
                </w:r>
              </w:del>
            </w:moveFrom>
          </w:p>
        </w:tc>
        <w:tc>
          <w:tcPr>
            <w:tcW w:w="5991" w:type="dxa"/>
            <w:vAlign w:val="center"/>
          </w:tcPr>
          <w:p w14:paraId="5BEFD741" w14:textId="27A5BF78" w:rsidR="004971DB" w:rsidRPr="003F43A1" w:rsidDel="00176224" w:rsidRDefault="004971DB" w:rsidP="004F7ABF">
            <w:pPr>
              <w:keepNext/>
              <w:keepLines/>
              <w:spacing w:after="60"/>
              <w:rPr>
                <w:del w:id="1986" w:author="Ye-Kui Wang 00" w:date="2017-11-15T15:36:00Z"/>
                <w:sz w:val="20"/>
              </w:rPr>
            </w:pPr>
            <w:moveFrom w:id="1987" w:author="Ye-Kui Wang v2" w:date="2017-10-20T05:14:00Z">
              <w:del w:id="1988" w:author="Ye-Kui Wang 00" w:date="2017-11-15T15:36:00Z">
                <w:r w:rsidRPr="00B547AB" w:rsidDel="00176224">
                  <w:rPr>
                    <w:sz w:val="20"/>
                    <w:lang w:val="en-GB"/>
                  </w:rPr>
                  <w:delText>rotation by 180 degrees</w:delText>
                </w:r>
                <w:r w:rsidDel="00176224">
                  <w:rPr>
                    <w:sz w:val="20"/>
                    <w:lang w:val="en-GB"/>
                  </w:rPr>
                  <w:delText xml:space="preserve"> </w:delText>
                </w:r>
                <w:r w:rsidDel="00176224">
                  <w:rPr>
                    <w:rFonts w:hint="eastAsia"/>
                    <w:sz w:val="20"/>
                    <w:lang w:val="en-GB" w:eastAsia="ko-KR"/>
                  </w:rPr>
                  <w:delText>(counter</w:delText>
                </w:r>
                <w:r w:rsidDel="00176224">
                  <w:rPr>
                    <w:sz w:val="20"/>
                    <w:lang w:val="en-GB" w:eastAsia="ko-KR"/>
                  </w:rPr>
                  <w:delText>-</w:delText>
                </w:r>
                <w:r w:rsidDel="00176224">
                  <w:rPr>
                    <w:rFonts w:hint="eastAsia"/>
                    <w:sz w:val="20"/>
                    <w:lang w:val="en-GB" w:eastAsia="ko-KR"/>
                  </w:rPr>
                  <w:delText>clockwise)</w:delText>
                </w:r>
              </w:del>
            </w:moveFrom>
          </w:p>
        </w:tc>
      </w:tr>
      <w:tr w:rsidR="004971DB" w:rsidRPr="003F43A1" w:rsidDel="00176224" w14:paraId="66E9626D" w14:textId="4BE4AC17" w:rsidTr="004F7ABF">
        <w:trPr>
          <w:cantSplit/>
          <w:jc w:val="center"/>
          <w:del w:id="1989" w:author="Ye-Kui Wang 00" w:date="2017-11-15T15:36:00Z"/>
        </w:trPr>
        <w:tc>
          <w:tcPr>
            <w:tcW w:w="1384" w:type="dxa"/>
            <w:vAlign w:val="center"/>
          </w:tcPr>
          <w:p w14:paraId="78406CDE" w14:textId="650A1D16" w:rsidR="004971DB" w:rsidRPr="003F43A1" w:rsidDel="00176224" w:rsidRDefault="004971DB" w:rsidP="004F7ABF">
            <w:pPr>
              <w:keepNext/>
              <w:keepLines/>
              <w:tabs>
                <w:tab w:val="left" w:pos="216"/>
                <w:tab w:val="left" w:pos="432"/>
                <w:tab w:val="left" w:pos="648"/>
                <w:tab w:val="left" w:pos="864"/>
                <w:tab w:val="left" w:pos="1296"/>
                <w:tab w:val="left" w:pos="1512"/>
                <w:tab w:val="left" w:pos="1728"/>
                <w:tab w:val="left" w:pos="1944"/>
                <w:tab w:val="left" w:pos="2160"/>
              </w:tabs>
              <w:jc w:val="center"/>
              <w:rPr>
                <w:del w:id="1990" w:author="Ye-Kui Wang 00" w:date="2017-11-15T15:36:00Z"/>
                <w:sz w:val="20"/>
              </w:rPr>
            </w:pPr>
            <w:moveFrom w:id="1991" w:author="Ye-Kui Wang v2" w:date="2017-10-20T05:14:00Z">
              <w:del w:id="1992" w:author="Ye-Kui Wang 00" w:date="2017-11-15T15:36:00Z">
                <w:r w:rsidDel="00176224">
                  <w:rPr>
                    <w:sz w:val="20"/>
                  </w:rPr>
                  <w:delText>3</w:delText>
                </w:r>
              </w:del>
            </w:moveFrom>
          </w:p>
        </w:tc>
        <w:tc>
          <w:tcPr>
            <w:tcW w:w="5991" w:type="dxa"/>
            <w:vAlign w:val="center"/>
          </w:tcPr>
          <w:p w14:paraId="5A9D7DA1" w14:textId="78D98588" w:rsidR="004971DB" w:rsidRPr="003F43A1" w:rsidDel="00176224" w:rsidRDefault="004971DB" w:rsidP="004F7ABF">
            <w:pPr>
              <w:keepNext/>
              <w:keepLines/>
              <w:spacing w:after="60"/>
              <w:rPr>
                <w:del w:id="1993" w:author="Ye-Kui Wang 00" w:date="2017-11-15T15:36:00Z"/>
                <w:sz w:val="20"/>
              </w:rPr>
            </w:pPr>
            <w:moveFrom w:id="1994" w:author="Ye-Kui Wang v2" w:date="2017-10-20T05:14:00Z">
              <w:del w:id="1995" w:author="Ye-Kui Wang 00" w:date="2017-11-15T15:36:00Z">
                <w:r w:rsidRPr="00B547AB" w:rsidDel="00176224">
                  <w:rPr>
                    <w:sz w:val="20"/>
                    <w:lang w:val="en-GB"/>
                  </w:rPr>
                  <w:delText xml:space="preserve">rotation by 180 degrees </w:delText>
                </w:r>
                <w:r w:rsidDel="00176224">
                  <w:rPr>
                    <w:rFonts w:hint="eastAsia"/>
                    <w:sz w:val="20"/>
                    <w:lang w:val="en-GB" w:eastAsia="ko-KR"/>
                  </w:rPr>
                  <w:delText>(counter</w:delText>
                </w:r>
                <w:r w:rsidDel="00176224">
                  <w:rPr>
                    <w:sz w:val="20"/>
                    <w:lang w:val="en-GB" w:eastAsia="ko-KR"/>
                  </w:rPr>
                  <w:delText>-</w:delText>
                </w:r>
                <w:r w:rsidDel="00176224">
                  <w:rPr>
                    <w:rFonts w:hint="eastAsia"/>
                    <w:sz w:val="20"/>
                    <w:lang w:val="en-GB" w:eastAsia="ko-KR"/>
                  </w:rPr>
                  <w:delText>clockwise)</w:delText>
                </w:r>
                <w:r w:rsidDel="00176224">
                  <w:rPr>
                    <w:sz w:val="20"/>
                    <w:lang w:val="en-GB" w:eastAsia="ko-KR"/>
                  </w:rPr>
                  <w:delText xml:space="preserve"> </w:delText>
                </w:r>
                <w:r w:rsidDel="00176224">
                  <w:rPr>
                    <w:rFonts w:hint="eastAsia"/>
                    <w:sz w:val="20"/>
                    <w:lang w:val="en-GB" w:eastAsia="ko-KR"/>
                  </w:rPr>
                  <w:delText>after</w:delText>
                </w:r>
                <w:r w:rsidRPr="00B547AB" w:rsidDel="00176224">
                  <w:rPr>
                    <w:sz w:val="20"/>
                    <w:lang w:val="en-GB"/>
                  </w:rPr>
                  <w:delText xml:space="preserve"> mirroring horizontally</w:delText>
                </w:r>
              </w:del>
            </w:moveFrom>
          </w:p>
        </w:tc>
      </w:tr>
      <w:tr w:rsidR="004971DB" w:rsidRPr="003F43A1" w:rsidDel="00176224" w14:paraId="54FE09CE" w14:textId="57C5C16F" w:rsidTr="004F7ABF">
        <w:trPr>
          <w:cantSplit/>
          <w:jc w:val="center"/>
          <w:del w:id="1996" w:author="Ye-Kui Wang 00" w:date="2017-11-15T15:36:00Z"/>
        </w:trPr>
        <w:tc>
          <w:tcPr>
            <w:tcW w:w="1384" w:type="dxa"/>
            <w:vAlign w:val="center"/>
          </w:tcPr>
          <w:p w14:paraId="2271E0BE" w14:textId="18B7F8E0" w:rsidR="004971DB" w:rsidDel="00176224" w:rsidRDefault="004971DB" w:rsidP="004F7ABF">
            <w:pPr>
              <w:keepNext/>
              <w:keepLines/>
              <w:tabs>
                <w:tab w:val="left" w:pos="216"/>
                <w:tab w:val="left" w:pos="432"/>
                <w:tab w:val="left" w:pos="648"/>
                <w:tab w:val="left" w:pos="864"/>
                <w:tab w:val="left" w:pos="1296"/>
                <w:tab w:val="left" w:pos="1512"/>
                <w:tab w:val="left" w:pos="1728"/>
                <w:tab w:val="left" w:pos="1944"/>
                <w:tab w:val="left" w:pos="2160"/>
              </w:tabs>
              <w:jc w:val="center"/>
              <w:rPr>
                <w:del w:id="1997" w:author="Ye-Kui Wang 00" w:date="2017-11-15T15:36:00Z"/>
                <w:sz w:val="20"/>
              </w:rPr>
            </w:pPr>
            <w:moveFrom w:id="1998" w:author="Ye-Kui Wang v2" w:date="2017-10-20T05:14:00Z">
              <w:del w:id="1999" w:author="Ye-Kui Wang 00" w:date="2017-11-15T15:36:00Z">
                <w:r w:rsidDel="00176224">
                  <w:rPr>
                    <w:sz w:val="20"/>
                  </w:rPr>
                  <w:delText>4</w:delText>
                </w:r>
              </w:del>
            </w:moveFrom>
          </w:p>
        </w:tc>
        <w:tc>
          <w:tcPr>
            <w:tcW w:w="5991" w:type="dxa"/>
            <w:vAlign w:val="center"/>
          </w:tcPr>
          <w:p w14:paraId="05C79725" w14:textId="1164816C" w:rsidR="004971DB" w:rsidRPr="00B547AB" w:rsidDel="00176224" w:rsidRDefault="004971DB" w:rsidP="004F7ABF">
            <w:pPr>
              <w:keepNext/>
              <w:keepLines/>
              <w:spacing w:after="60"/>
              <w:rPr>
                <w:del w:id="2000" w:author="Ye-Kui Wang 00" w:date="2017-11-15T15:36:00Z"/>
                <w:sz w:val="20"/>
                <w:lang w:val="en-GB"/>
              </w:rPr>
            </w:pPr>
            <w:moveFrom w:id="2001" w:author="Ye-Kui Wang v2" w:date="2017-10-20T05:14:00Z">
              <w:del w:id="2002" w:author="Ye-Kui Wang 00" w:date="2017-11-15T15:36:00Z">
                <w:r w:rsidRPr="00B547AB" w:rsidDel="00176224">
                  <w:rPr>
                    <w:sz w:val="20"/>
                    <w:lang w:val="en-GB"/>
                  </w:rPr>
                  <w:delText xml:space="preserve">rotation by 90 degrees </w:delText>
                </w:r>
                <w:r w:rsidDel="00176224">
                  <w:rPr>
                    <w:rFonts w:hint="eastAsia"/>
                    <w:sz w:val="20"/>
                    <w:lang w:val="en-GB" w:eastAsia="ko-KR"/>
                  </w:rPr>
                  <w:delText>(counter</w:delText>
                </w:r>
                <w:r w:rsidDel="00176224">
                  <w:rPr>
                    <w:sz w:val="20"/>
                    <w:lang w:val="en-GB" w:eastAsia="ko-KR"/>
                  </w:rPr>
                  <w:delText>-</w:delText>
                </w:r>
                <w:r w:rsidDel="00176224">
                  <w:rPr>
                    <w:rFonts w:hint="eastAsia"/>
                    <w:sz w:val="20"/>
                    <w:lang w:val="en-GB" w:eastAsia="ko-KR"/>
                  </w:rPr>
                  <w:delText>clockwise)</w:delText>
                </w:r>
                <w:r w:rsidDel="00176224">
                  <w:rPr>
                    <w:sz w:val="20"/>
                    <w:lang w:val="en-GB" w:eastAsia="ko-KR"/>
                  </w:rPr>
                  <w:delText xml:space="preserve"> before</w:delText>
                </w:r>
                <w:r w:rsidRPr="00B547AB" w:rsidDel="00176224">
                  <w:rPr>
                    <w:sz w:val="20"/>
                    <w:lang w:val="en-GB"/>
                  </w:rPr>
                  <w:delText xml:space="preserve"> mirroring horizontally</w:delText>
                </w:r>
              </w:del>
            </w:moveFrom>
          </w:p>
        </w:tc>
      </w:tr>
      <w:tr w:rsidR="004971DB" w:rsidRPr="003F43A1" w:rsidDel="00176224" w14:paraId="1EFCF999" w14:textId="0565ADA1" w:rsidTr="004F7ABF">
        <w:trPr>
          <w:cantSplit/>
          <w:jc w:val="center"/>
          <w:del w:id="2003" w:author="Ye-Kui Wang 00" w:date="2017-11-15T15:36:00Z"/>
        </w:trPr>
        <w:tc>
          <w:tcPr>
            <w:tcW w:w="1384" w:type="dxa"/>
            <w:vAlign w:val="center"/>
          </w:tcPr>
          <w:p w14:paraId="30CB19D9" w14:textId="3DBEF442" w:rsidR="004971DB" w:rsidDel="00176224" w:rsidRDefault="004971DB" w:rsidP="004F7ABF">
            <w:pPr>
              <w:keepNext/>
              <w:keepLines/>
              <w:tabs>
                <w:tab w:val="left" w:pos="216"/>
                <w:tab w:val="left" w:pos="432"/>
                <w:tab w:val="left" w:pos="648"/>
                <w:tab w:val="left" w:pos="864"/>
                <w:tab w:val="left" w:pos="1296"/>
                <w:tab w:val="left" w:pos="1512"/>
                <w:tab w:val="left" w:pos="1728"/>
                <w:tab w:val="left" w:pos="1944"/>
                <w:tab w:val="left" w:pos="2160"/>
              </w:tabs>
              <w:jc w:val="center"/>
              <w:rPr>
                <w:del w:id="2004" w:author="Ye-Kui Wang 00" w:date="2017-11-15T15:36:00Z"/>
                <w:sz w:val="20"/>
              </w:rPr>
            </w:pPr>
            <w:moveFrom w:id="2005" w:author="Ye-Kui Wang v2" w:date="2017-10-20T05:14:00Z">
              <w:del w:id="2006" w:author="Ye-Kui Wang 00" w:date="2017-11-15T15:36:00Z">
                <w:r w:rsidDel="00176224">
                  <w:rPr>
                    <w:sz w:val="20"/>
                  </w:rPr>
                  <w:delText>5</w:delText>
                </w:r>
              </w:del>
            </w:moveFrom>
          </w:p>
        </w:tc>
        <w:tc>
          <w:tcPr>
            <w:tcW w:w="5991" w:type="dxa"/>
            <w:vAlign w:val="center"/>
          </w:tcPr>
          <w:p w14:paraId="7AAB76E4" w14:textId="37925F7A" w:rsidR="004971DB" w:rsidRPr="00B547AB" w:rsidDel="00176224" w:rsidRDefault="004971DB" w:rsidP="004F7ABF">
            <w:pPr>
              <w:keepNext/>
              <w:keepLines/>
              <w:spacing w:after="60"/>
              <w:rPr>
                <w:del w:id="2007" w:author="Ye-Kui Wang 00" w:date="2017-11-15T15:36:00Z"/>
                <w:sz w:val="20"/>
                <w:lang w:val="en-GB"/>
              </w:rPr>
            </w:pPr>
            <w:moveFrom w:id="2008" w:author="Ye-Kui Wang v2" w:date="2017-10-20T05:14:00Z">
              <w:del w:id="2009" w:author="Ye-Kui Wang 00" w:date="2017-11-15T15:36:00Z">
                <w:r w:rsidRPr="00B547AB" w:rsidDel="00176224">
                  <w:rPr>
                    <w:sz w:val="20"/>
                    <w:lang w:val="en-GB"/>
                  </w:rPr>
                  <w:delText xml:space="preserve">rotation by </w:delText>
                </w:r>
                <w:r w:rsidDel="00176224">
                  <w:rPr>
                    <w:sz w:val="20"/>
                    <w:lang w:val="en-GB"/>
                  </w:rPr>
                  <w:delText>90</w:delText>
                </w:r>
                <w:r w:rsidRPr="00B547AB" w:rsidDel="00176224">
                  <w:rPr>
                    <w:sz w:val="20"/>
                    <w:lang w:val="en-GB"/>
                  </w:rPr>
                  <w:delText xml:space="preserve"> degrees</w:delText>
                </w:r>
                <w:r w:rsidDel="00176224">
                  <w:rPr>
                    <w:rFonts w:hint="eastAsia"/>
                    <w:sz w:val="20"/>
                    <w:lang w:val="en-GB" w:eastAsia="ko-KR"/>
                  </w:rPr>
                  <w:delText xml:space="preserve"> (counter</w:delText>
                </w:r>
                <w:r w:rsidDel="00176224">
                  <w:rPr>
                    <w:sz w:val="20"/>
                    <w:lang w:val="en-GB" w:eastAsia="ko-KR"/>
                  </w:rPr>
                  <w:delText>-</w:delText>
                </w:r>
                <w:r w:rsidDel="00176224">
                  <w:rPr>
                    <w:rFonts w:hint="eastAsia"/>
                    <w:sz w:val="20"/>
                    <w:lang w:val="en-GB" w:eastAsia="ko-KR"/>
                  </w:rPr>
                  <w:delText>clockwise)</w:delText>
                </w:r>
              </w:del>
            </w:moveFrom>
          </w:p>
        </w:tc>
      </w:tr>
      <w:tr w:rsidR="004971DB" w:rsidRPr="003F43A1" w:rsidDel="00176224" w14:paraId="38A288E1" w14:textId="5916FEEC" w:rsidTr="004F7ABF">
        <w:trPr>
          <w:cantSplit/>
          <w:jc w:val="center"/>
          <w:del w:id="2010" w:author="Ye-Kui Wang 00" w:date="2017-11-15T15:36:00Z"/>
        </w:trPr>
        <w:tc>
          <w:tcPr>
            <w:tcW w:w="1384" w:type="dxa"/>
            <w:vAlign w:val="center"/>
          </w:tcPr>
          <w:p w14:paraId="6A00244B" w14:textId="513E3CB6" w:rsidR="004971DB" w:rsidDel="00176224" w:rsidRDefault="004971DB" w:rsidP="004F7ABF">
            <w:pPr>
              <w:keepNext/>
              <w:keepLines/>
              <w:tabs>
                <w:tab w:val="left" w:pos="216"/>
                <w:tab w:val="left" w:pos="432"/>
                <w:tab w:val="left" w:pos="648"/>
                <w:tab w:val="left" w:pos="864"/>
                <w:tab w:val="left" w:pos="1296"/>
                <w:tab w:val="left" w:pos="1512"/>
                <w:tab w:val="left" w:pos="1728"/>
                <w:tab w:val="left" w:pos="1944"/>
                <w:tab w:val="left" w:pos="2160"/>
              </w:tabs>
              <w:jc w:val="center"/>
              <w:rPr>
                <w:del w:id="2011" w:author="Ye-Kui Wang 00" w:date="2017-11-15T15:36:00Z"/>
                <w:sz w:val="20"/>
              </w:rPr>
            </w:pPr>
            <w:moveFrom w:id="2012" w:author="Ye-Kui Wang v2" w:date="2017-10-20T05:14:00Z">
              <w:del w:id="2013" w:author="Ye-Kui Wang 00" w:date="2017-11-15T15:36:00Z">
                <w:r w:rsidDel="00176224">
                  <w:rPr>
                    <w:sz w:val="20"/>
                  </w:rPr>
                  <w:delText>6</w:delText>
                </w:r>
              </w:del>
            </w:moveFrom>
          </w:p>
        </w:tc>
        <w:tc>
          <w:tcPr>
            <w:tcW w:w="5991" w:type="dxa"/>
            <w:vAlign w:val="center"/>
          </w:tcPr>
          <w:p w14:paraId="227D368D" w14:textId="42BFF496" w:rsidR="004971DB" w:rsidRPr="00B547AB" w:rsidDel="00176224" w:rsidRDefault="004971DB" w:rsidP="004F7ABF">
            <w:pPr>
              <w:keepNext/>
              <w:keepLines/>
              <w:spacing w:after="60"/>
              <w:rPr>
                <w:del w:id="2014" w:author="Ye-Kui Wang 00" w:date="2017-11-15T15:36:00Z"/>
                <w:sz w:val="20"/>
                <w:lang w:val="en-GB"/>
              </w:rPr>
            </w:pPr>
            <w:moveFrom w:id="2015" w:author="Ye-Kui Wang v2" w:date="2017-10-20T05:14:00Z">
              <w:del w:id="2016" w:author="Ye-Kui Wang 00" w:date="2017-11-15T15:36:00Z">
                <w:r w:rsidRPr="00B547AB" w:rsidDel="00176224">
                  <w:rPr>
                    <w:sz w:val="20"/>
                    <w:lang w:val="en-GB"/>
                  </w:rPr>
                  <w:delText>rotation by 270 degrees</w:delText>
                </w:r>
                <w:r w:rsidDel="00176224">
                  <w:rPr>
                    <w:rFonts w:hint="eastAsia"/>
                    <w:sz w:val="20"/>
                    <w:lang w:val="en-GB" w:eastAsia="ko-KR"/>
                  </w:rPr>
                  <w:delText xml:space="preserve"> (counter</w:delText>
                </w:r>
                <w:r w:rsidDel="00176224">
                  <w:rPr>
                    <w:sz w:val="20"/>
                    <w:lang w:val="en-GB" w:eastAsia="ko-KR"/>
                  </w:rPr>
                  <w:delText>-</w:delText>
                </w:r>
                <w:r w:rsidDel="00176224">
                  <w:rPr>
                    <w:rFonts w:hint="eastAsia"/>
                    <w:sz w:val="20"/>
                    <w:lang w:val="en-GB" w:eastAsia="ko-KR"/>
                  </w:rPr>
                  <w:delText>clockwise)</w:delText>
                </w:r>
                <w:r w:rsidRPr="00B547AB" w:rsidDel="00176224">
                  <w:rPr>
                    <w:sz w:val="20"/>
                    <w:lang w:val="en-GB"/>
                  </w:rPr>
                  <w:delText xml:space="preserve"> </w:delText>
                </w:r>
                <w:r w:rsidDel="00176224">
                  <w:rPr>
                    <w:sz w:val="20"/>
                    <w:lang w:val="en-GB"/>
                  </w:rPr>
                  <w:delText>before</w:delText>
                </w:r>
                <w:r w:rsidRPr="00B547AB" w:rsidDel="00176224">
                  <w:rPr>
                    <w:sz w:val="20"/>
                    <w:lang w:val="en-GB"/>
                  </w:rPr>
                  <w:delText xml:space="preserve"> mirroring horizontally</w:delText>
                </w:r>
              </w:del>
            </w:moveFrom>
          </w:p>
        </w:tc>
      </w:tr>
      <w:tr w:rsidR="004971DB" w:rsidRPr="003F43A1" w:rsidDel="00176224" w14:paraId="18BB0D1E" w14:textId="209A8214" w:rsidTr="004F7ABF">
        <w:trPr>
          <w:cantSplit/>
          <w:jc w:val="center"/>
          <w:del w:id="2017" w:author="Ye-Kui Wang 00" w:date="2017-11-15T15:36:00Z"/>
        </w:trPr>
        <w:tc>
          <w:tcPr>
            <w:tcW w:w="1384" w:type="dxa"/>
            <w:vAlign w:val="center"/>
          </w:tcPr>
          <w:p w14:paraId="4E69E86B" w14:textId="16D3AEFE" w:rsidR="004971DB" w:rsidDel="00176224" w:rsidRDefault="004971DB" w:rsidP="004F7ABF">
            <w:pPr>
              <w:keepNext/>
              <w:keepLines/>
              <w:tabs>
                <w:tab w:val="left" w:pos="216"/>
                <w:tab w:val="left" w:pos="432"/>
                <w:tab w:val="left" w:pos="648"/>
                <w:tab w:val="left" w:pos="864"/>
                <w:tab w:val="left" w:pos="1296"/>
                <w:tab w:val="left" w:pos="1512"/>
                <w:tab w:val="left" w:pos="1728"/>
                <w:tab w:val="left" w:pos="1944"/>
                <w:tab w:val="left" w:pos="2160"/>
              </w:tabs>
              <w:jc w:val="center"/>
              <w:rPr>
                <w:del w:id="2018" w:author="Ye-Kui Wang 00" w:date="2017-11-15T15:36:00Z"/>
                <w:sz w:val="20"/>
              </w:rPr>
            </w:pPr>
            <w:moveFrom w:id="2019" w:author="Ye-Kui Wang v2" w:date="2017-10-20T05:14:00Z">
              <w:del w:id="2020" w:author="Ye-Kui Wang 00" w:date="2017-11-15T15:36:00Z">
                <w:r w:rsidDel="00176224">
                  <w:rPr>
                    <w:sz w:val="20"/>
                  </w:rPr>
                  <w:delText>7</w:delText>
                </w:r>
              </w:del>
            </w:moveFrom>
          </w:p>
        </w:tc>
        <w:tc>
          <w:tcPr>
            <w:tcW w:w="5991" w:type="dxa"/>
            <w:vAlign w:val="center"/>
          </w:tcPr>
          <w:p w14:paraId="5006320D" w14:textId="6732BD71" w:rsidR="004971DB" w:rsidRPr="00B547AB" w:rsidDel="00176224" w:rsidRDefault="004971DB" w:rsidP="004F7ABF">
            <w:pPr>
              <w:keepNext/>
              <w:keepLines/>
              <w:spacing w:after="60"/>
              <w:rPr>
                <w:del w:id="2021" w:author="Ye-Kui Wang 00" w:date="2017-11-15T15:36:00Z"/>
                <w:sz w:val="20"/>
                <w:lang w:val="en-GB"/>
              </w:rPr>
            </w:pPr>
            <w:moveFrom w:id="2022" w:author="Ye-Kui Wang v2" w:date="2017-10-20T05:14:00Z">
              <w:del w:id="2023" w:author="Ye-Kui Wang 00" w:date="2017-11-15T15:36:00Z">
                <w:r w:rsidRPr="00B547AB" w:rsidDel="00176224">
                  <w:rPr>
                    <w:sz w:val="20"/>
                    <w:lang w:val="en-GB"/>
                  </w:rPr>
                  <w:delText xml:space="preserve">rotation by </w:delText>
                </w:r>
                <w:r w:rsidDel="00176224">
                  <w:rPr>
                    <w:sz w:val="20"/>
                    <w:lang w:val="en-GB"/>
                  </w:rPr>
                  <w:delText>270</w:delText>
                </w:r>
                <w:r w:rsidRPr="00B547AB" w:rsidDel="00176224">
                  <w:rPr>
                    <w:sz w:val="20"/>
                    <w:lang w:val="en-GB"/>
                  </w:rPr>
                  <w:delText xml:space="preserve"> degrees</w:delText>
                </w:r>
                <w:r w:rsidDel="00176224">
                  <w:rPr>
                    <w:rFonts w:hint="eastAsia"/>
                    <w:sz w:val="20"/>
                    <w:lang w:val="en-GB" w:eastAsia="ko-KR"/>
                  </w:rPr>
                  <w:delText xml:space="preserve"> (counter</w:delText>
                </w:r>
                <w:r w:rsidDel="00176224">
                  <w:rPr>
                    <w:sz w:val="20"/>
                    <w:lang w:val="en-GB" w:eastAsia="ko-KR"/>
                  </w:rPr>
                  <w:delText>-</w:delText>
                </w:r>
                <w:r w:rsidDel="00176224">
                  <w:rPr>
                    <w:rFonts w:hint="eastAsia"/>
                    <w:sz w:val="20"/>
                    <w:lang w:val="en-GB" w:eastAsia="ko-KR"/>
                  </w:rPr>
                  <w:delText>clockwise)</w:delText>
                </w:r>
              </w:del>
            </w:moveFrom>
          </w:p>
        </w:tc>
      </w:tr>
    </w:tbl>
    <w:p w14:paraId="5AF2FD0E" w14:textId="627CED90" w:rsidR="004971DB" w:rsidRPr="00CD2DDB" w:rsidDel="00176224" w:rsidRDefault="004971DB" w:rsidP="004971DB">
      <w:pPr>
        <w:jc w:val="both"/>
        <w:rPr>
          <w:del w:id="2024" w:author="Ye-Kui Wang 00" w:date="2017-11-15T15:36:00Z"/>
          <w:sz w:val="20"/>
          <w:szCs w:val="22"/>
        </w:rPr>
      </w:pPr>
    </w:p>
    <w:p w14:paraId="36E2F507" w14:textId="5121FBF5" w:rsidR="004971DB" w:rsidRPr="00E5218A" w:rsidDel="00176224" w:rsidRDefault="004971DB" w:rsidP="004971DB">
      <w:pPr>
        <w:jc w:val="both"/>
        <w:rPr>
          <w:del w:id="2025" w:author="Ye-Kui Wang 00" w:date="2017-11-15T15:36:00Z"/>
          <w:sz w:val="20"/>
        </w:rPr>
      </w:pPr>
      <w:moveFrom w:id="2026" w:author="Ye-Kui Wang v2" w:date="2017-10-20T05:14:00Z">
        <w:del w:id="2027" w:author="Ye-Kui Wang 00" w:date="2017-11-15T15:36:00Z">
          <w:r w:rsidDel="00176224">
            <w:rPr>
              <w:rFonts w:eastAsia="Malgun Gothic"/>
              <w:b/>
              <w:noProof/>
              <w:sz w:val="20"/>
              <w:lang w:eastAsia="zh-CN"/>
            </w:rPr>
            <w:delText>rwp_reserved_zero_5bits</w:delText>
          </w:r>
          <w:r w:rsidRPr="00E5218A" w:rsidDel="00176224">
            <w:rPr>
              <w:rFonts w:eastAsia="Malgun Gothic"/>
              <w:noProof/>
              <w:sz w:val="20"/>
              <w:lang w:eastAsia="zh-CN"/>
            </w:rPr>
            <w:delText xml:space="preserve"> shall be equal to 0</w:delText>
          </w:r>
          <w:r w:rsidRPr="00A67445" w:rsidDel="00176224">
            <w:rPr>
              <w:bCs/>
              <w:noProof/>
              <w:sz w:val="20"/>
            </w:rPr>
            <w:delText xml:space="preserve"> </w:delText>
          </w:r>
          <w:r w:rsidRPr="00A44B62" w:rsidDel="00176224">
            <w:rPr>
              <w:bCs/>
              <w:noProof/>
              <w:sz w:val="20"/>
            </w:rPr>
            <w:delText xml:space="preserve">in bitstreams conforming to this version of this Specification. Other values for </w:delText>
          </w:r>
          <w:r w:rsidRPr="00A67445" w:rsidDel="00176224">
            <w:rPr>
              <w:bCs/>
              <w:noProof/>
              <w:sz w:val="20"/>
            </w:rPr>
            <w:delText>rwp_</w:delText>
          </w:r>
          <w:r w:rsidRPr="00A44B62" w:rsidDel="00176224">
            <w:rPr>
              <w:bCs/>
              <w:noProof/>
              <w:sz w:val="20"/>
            </w:rPr>
            <w:delText>reserved_zero_</w:delText>
          </w:r>
          <w:r w:rsidDel="00176224">
            <w:rPr>
              <w:bCs/>
              <w:noProof/>
              <w:sz w:val="20"/>
            </w:rPr>
            <w:delText>5</w:delText>
          </w:r>
          <w:r w:rsidRPr="00A44B62" w:rsidDel="00176224">
            <w:rPr>
              <w:bCs/>
              <w:noProof/>
              <w:sz w:val="20"/>
            </w:rPr>
            <w:delText xml:space="preserve">bits[ i ] are reserved for future use by ITU-T | ISO/IEC. Decoders shall ignore the value of </w:delText>
          </w:r>
          <w:r w:rsidRPr="00A67445" w:rsidDel="00176224">
            <w:rPr>
              <w:bCs/>
              <w:noProof/>
              <w:sz w:val="20"/>
            </w:rPr>
            <w:delText>rwp_</w:delText>
          </w:r>
          <w:r w:rsidRPr="00A44B62" w:rsidDel="00176224">
            <w:rPr>
              <w:bCs/>
              <w:noProof/>
              <w:sz w:val="20"/>
            </w:rPr>
            <w:delText>reserved_zero_</w:delText>
          </w:r>
          <w:r w:rsidDel="00176224">
            <w:rPr>
              <w:bCs/>
              <w:noProof/>
              <w:sz w:val="20"/>
            </w:rPr>
            <w:delText>5</w:delText>
          </w:r>
          <w:r w:rsidRPr="00A44B62" w:rsidDel="00176224">
            <w:rPr>
              <w:bCs/>
              <w:noProof/>
              <w:sz w:val="20"/>
            </w:rPr>
            <w:delText>bits[ i ]</w:delText>
          </w:r>
          <w:r w:rsidRPr="00E5218A" w:rsidDel="00176224">
            <w:rPr>
              <w:rFonts w:eastAsia="Malgun Gothic"/>
              <w:noProof/>
              <w:sz w:val="20"/>
              <w:lang w:eastAsia="zh-CN"/>
            </w:rPr>
            <w:delText>.</w:delText>
          </w:r>
        </w:del>
      </w:moveFrom>
    </w:p>
    <w:moveFromRangeEnd w:id="1948"/>
    <w:p w14:paraId="3BDED972" w14:textId="77777777" w:rsidR="004971DB" w:rsidRDefault="004971DB" w:rsidP="004971DB">
      <w:pPr>
        <w:jc w:val="both"/>
        <w:rPr>
          <w:ins w:id="2028" w:author="Ye-Kui Wang [2]" w:date="2017-10-02T11:33:00Z"/>
          <w:bCs/>
          <w:noProof/>
          <w:sz w:val="20"/>
        </w:rPr>
      </w:pPr>
      <w:r w:rsidRPr="00745672">
        <w:rPr>
          <w:b/>
          <w:bCs/>
          <w:noProof/>
          <w:sz w:val="20"/>
        </w:rPr>
        <w:t>packed_reg</w:t>
      </w:r>
      <w:r>
        <w:rPr>
          <w:b/>
          <w:bCs/>
          <w:noProof/>
          <w:sz w:val="20"/>
        </w:rPr>
        <w:t>ion</w:t>
      </w:r>
      <w:r w:rsidRPr="00745672">
        <w:rPr>
          <w:b/>
          <w:bCs/>
          <w:noProof/>
          <w:sz w:val="20"/>
        </w:rPr>
        <w:t>_width</w:t>
      </w:r>
      <w:r w:rsidRPr="00EA19E2">
        <w:rPr>
          <w:bCs/>
          <w:noProof/>
          <w:sz w:val="20"/>
        </w:rPr>
        <w:t>[ i ]</w:t>
      </w:r>
      <w:r w:rsidRPr="00745672">
        <w:rPr>
          <w:bCs/>
          <w:noProof/>
          <w:sz w:val="20"/>
        </w:rPr>
        <w:t xml:space="preserve">, </w:t>
      </w:r>
      <w:r w:rsidRPr="00745672">
        <w:rPr>
          <w:b/>
          <w:bCs/>
          <w:noProof/>
          <w:sz w:val="20"/>
        </w:rPr>
        <w:t>packed_reg</w:t>
      </w:r>
      <w:r>
        <w:rPr>
          <w:b/>
          <w:bCs/>
          <w:noProof/>
          <w:sz w:val="20"/>
        </w:rPr>
        <w:t>ion</w:t>
      </w:r>
      <w:r w:rsidRPr="00745672">
        <w:rPr>
          <w:b/>
          <w:bCs/>
          <w:noProof/>
          <w:sz w:val="20"/>
        </w:rPr>
        <w:t>_height</w:t>
      </w:r>
      <w:r w:rsidRPr="00EA19E2">
        <w:rPr>
          <w:bCs/>
          <w:noProof/>
          <w:sz w:val="20"/>
        </w:rPr>
        <w:t>[ i ]</w:t>
      </w:r>
      <w:r w:rsidRPr="00745672">
        <w:rPr>
          <w:bCs/>
          <w:noProof/>
          <w:sz w:val="20"/>
        </w:rPr>
        <w:t xml:space="preserve">, </w:t>
      </w:r>
      <w:r w:rsidRPr="00745672">
        <w:rPr>
          <w:b/>
          <w:bCs/>
          <w:noProof/>
          <w:sz w:val="20"/>
        </w:rPr>
        <w:t>packed_reg</w:t>
      </w:r>
      <w:r>
        <w:rPr>
          <w:b/>
          <w:bCs/>
          <w:noProof/>
          <w:sz w:val="20"/>
        </w:rPr>
        <w:t>ion</w:t>
      </w:r>
      <w:r w:rsidRPr="00745672">
        <w:rPr>
          <w:b/>
          <w:bCs/>
          <w:noProof/>
          <w:sz w:val="20"/>
        </w:rPr>
        <w:t>_top</w:t>
      </w:r>
      <w:r w:rsidRPr="00EA19E2">
        <w:rPr>
          <w:bCs/>
          <w:noProof/>
          <w:sz w:val="20"/>
        </w:rPr>
        <w:t>[ i ]</w:t>
      </w:r>
      <w:r w:rsidRPr="00745672">
        <w:rPr>
          <w:bCs/>
          <w:noProof/>
          <w:sz w:val="20"/>
        </w:rPr>
        <w:t xml:space="preserve">, and </w:t>
      </w:r>
      <w:r w:rsidRPr="00745672">
        <w:rPr>
          <w:b/>
          <w:bCs/>
          <w:noProof/>
          <w:sz w:val="20"/>
        </w:rPr>
        <w:t>packed_reg</w:t>
      </w:r>
      <w:r>
        <w:rPr>
          <w:b/>
          <w:bCs/>
          <w:noProof/>
          <w:sz w:val="20"/>
        </w:rPr>
        <w:t>ion</w:t>
      </w:r>
      <w:r w:rsidRPr="00745672">
        <w:rPr>
          <w:b/>
          <w:bCs/>
          <w:noProof/>
          <w:sz w:val="20"/>
        </w:rPr>
        <w:t>_left</w:t>
      </w:r>
      <w:r w:rsidRPr="00EA19E2">
        <w:rPr>
          <w:bCs/>
          <w:noProof/>
          <w:sz w:val="20"/>
        </w:rPr>
        <w:t>[ i ]</w:t>
      </w:r>
      <w:r w:rsidRPr="00745672">
        <w:rPr>
          <w:bCs/>
          <w:noProof/>
          <w:sz w:val="20"/>
        </w:rPr>
        <w:t xml:space="preserve"> specify the width, height, the top </w:t>
      </w:r>
      <w:r>
        <w:rPr>
          <w:bCs/>
          <w:noProof/>
          <w:sz w:val="20"/>
        </w:rPr>
        <w:t xml:space="preserve">luma </w:t>
      </w:r>
      <w:r w:rsidRPr="00745672">
        <w:rPr>
          <w:bCs/>
          <w:noProof/>
          <w:sz w:val="20"/>
        </w:rPr>
        <w:t>sample row, and the left-most</w:t>
      </w:r>
      <w:r>
        <w:rPr>
          <w:bCs/>
          <w:noProof/>
          <w:sz w:val="20"/>
        </w:rPr>
        <w:t xml:space="preserve"> luma</w:t>
      </w:r>
      <w:r w:rsidRPr="00745672">
        <w:rPr>
          <w:bCs/>
          <w:noProof/>
          <w:sz w:val="20"/>
        </w:rPr>
        <w:t xml:space="preserve"> sample column, respectively, of the packed region</w:t>
      </w:r>
      <w:ins w:id="2029" w:author="Ye-Kui Wang [2]" w:date="2017-10-02T11:33:00Z">
        <w:r>
          <w:rPr>
            <w:bCs/>
            <w:noProof/>
            <w:sz w:val="20"/>
          </w:rPr>
          <w:t>,</w:t>
        </w:r>
      </w:ins>
      <w:r w:rsidRPr="00745672">
        <w:rPr>
          <w:bCs/>
          <w:noProof/>
          <w:sz w:val="20"/>
        </w:rPr>
        <w:t xml:space="preserve"> </w:t>
      </w:r>
      <w:ins w:id="2030" w:author="Ye-Kui Wang [2]" w:date="2017-10-02T11:32:00Z">
        <w:r w:rsidRPr="004E13FD">
          <w:rPr>
            <w:bCs/>
            <w:noProof/>
            <w:sz w:val="20"/>
          </w:rPr>
          <w:t xml:space="preserve">either </w:t>
        </w:r>
      </w:ins>
      <w:ins w:id="2031" w:author="Ye-Kui Wang [2]" w:date="2017-10-02T11:33:00Z">
        <w:r>
          <w:rPr>
            <w:bCs/>
            <w:noProof/>
            <w:sz w:val="20"/>
          </w:rPr>
          <w:t>with</w:t>
        </w:r>
      </w:ins>
      <w:r w:rsidRPr="00745672">
        <w:rPr>
          <w:bCs/>
          <w:noProof/>
          <w:sz w:val="20"/>
        </w:rPr>
        <w:t xml:space="preserve">in the </w:t>
      </w:r>
      <w:r>
        <w:rPr>
          <w:bCs/>
          <w:noProof/>
          <w:sz w:val="20"/>
        </w:rPr>
        <w:t xml:space="preserve">region-wise </w:t>
      </w:r>
      <w:r w:rsidRPr="00745672">
        <w:rPr>
          <w:bCs/>
          <w:noProof/>
          <w:sz w:val="20"/>
        </w:rPr>
        <w:t>packed picture</w:t>
      </w:r>
      <w:ins w:id="2032" w:author="Ye-Kui Wang [2]" w:date="2017-10-02T11:32:00Z">
        <w:r w:rsidRPr="004E13FD">
          <w:rPr>
            <w:bCs/>
            <w:noProof/>
            <w:sz w:val="20"/>
          </w:rPr>
          <w:t xml:space="preserve"> (when constituent_picture_matching_flag is equal to 0) or within each constituent picture of the </w:t>
        </w:r>
      </w:ins>
      <w:ins w:id="2033" w:author="Ye-Kui Wang [2]" w:date="2017-10-02T11:33:00Z">
        <w:r>
          <w:rPr>
            <w:bCs/>
            <w:noProof/>
            <w:sz w:val="20"/>
          </w:rPr>
          <w:t>region-wise</w:t>
        </w:r>
        <w:r w:rsidRPr="004E13FD">
          <w:rPr>
            <w:bCs/>
            <w:noProof/>
            <w:sz w:val="20"/>
          </w:rPr>
          <w:t xml:space="preserve"> </w:t>
        </w:r>
      </w:ins>
      <w:ins w:id="2034" w:author="Ye-Kui Wang [2]" w:date="2017-10-02T11:32:00Z">
        <w:r w:rsidRPr="004E13FD">
          <w:rPr>
            <w:bCs/>
            <w:noProof/>
            <w:sz w:val="20"/>
          </w:rPr>
          <w:t>packed picture (when constituent_picture_matching_flag is equal to 1).</w:t>
        </w:r>
      </w:ins>
    </w:p>
    <w:p w14:paraId="6F48C453" w14:textId="69AC7481" w:rsidR="004971DB" w:rsidRPr="00745672" w:rsidRDefault="004971DB" w:rsidP="004971DB">
      <w:pPr>
        <w:jc w:val="both"/>
        <w:rPr>
          <w:ins w:id="2035" w:author="Ye-Kui Wang [2]" w:date="2017-10-02T14:49:00Z"/>
          <w:bCs/>
          <w:noProof/>
          <w:sz w:val="20"/>
        </w:rPr>
      </w:pPr>
      <w:ins w:id="2036" w:author="Ye-Kui Wang [2]" w:date="2017-10-02T14:49:00Z">
        <w:r w:rsidRPr="007B5DBC">
          <w:rPr>
            <w:bCs/>
            <w:noProof/>
            <w:sz w:val="20"/>
          </w:rPr>
          <w:t>packed_region_width</w:t>
        </w:r>
        <w:r w:rsidRPr="00141475">
          <w:rPr>
            <w:bCs/>
            <w:noProof/>
            <w:sz w:val="20"/>
          </w:rPr>
          <w:t xml:space="preserve">[ i ], </w:t>
        </w:r>
        <w:r w:rsidRPr="007B5DBC">
          <w:rPr>
            <w:bCs/>
            <w:noProof/>
            <w:sz w:val="20"/>
          </w:rPr>
          <w:t>packed_region_height</w:t>
        </w:r>
        <w:r w:rsidRPr="00141475">
          <w:rPr>
            <w:bCs/>
            <w:noProof/>
            <w:sz w:val="20"/>
          </w:rPr>
          <w:t xml:space="preserve">[ i ], </w:t>
        </w:r>
        <w:r w:rsidRPr="007B5DBC">
          <w:rPr>
            <w:bCs/>
            <w:noProof/>
            <w:sz w:val="20"/>
          </w:rPr>
          <w:t>packed_region_top</w:t>
        </w:r>
        <w:r w:rsidRPr="00141475">
          <w:rPr>
            <w:bCs/>
            <w:noProof/>
            <w:sz w:val="20"/>
          </w:rPr>
          <w:t xml:space="preserve">[ i ], and </w:t>
        </w:r>
        <w:r w:rsidRPr="007B5DBC">
          <w:rPr>
            <w:bCs/>
            <w:noProof/>
            <w:sz w:val="20"/>
          </w:rPr>
          <w:t>packed_region_left</w:t>
        </w:r>
        <w:r w:rsidRPr="00141475">
          <w:rPr>
            <w:bCs/>
            <w:noProof/>
            <w:sz w:val="20"/>
          </w:rPr>
          <w:t xml:space="preserve">[ i ] </w:t>
        </w:r>
        <w:r w:rsidRPr="004E13FD">
          <w:rPr>
            <w:bCs/>
            <w:noProof/>
            <w:sz w:val="20"/>
          </w:rPr>
          <w:t xml:space="preserve">are indicated in relative </w:t>
        </w:r>
        <w:r>
          <w:rPr>
            <w:bCs/>
            <w:noProof/>
            <w:sz w:val="20"/>
          </w:rPr>
          <w:t>region-wise</w:t>
        </w:r>
        <w:r w:rsidRPr="004E13FD">
          <w:rPr>
            <w:bCs/>
            <w:noProof/>
            <w:sz w:val="20"/>
          </w:rPr>
          <w:t xml:space="preserve"> packed picture sample units</w:t>
        </w:r>
        <w:r w:rsidRPr="00745672">
          <w:rPr>
            <w:bCs/>
            <w:noProof/>
            <w:sz w:val="20"/>
          </w:rPr>
          <w:t>.</w:t>
        </w:r>
      </w:ins>
      <w:ins w:id="2037" w:author="Ye-Kui Wang 02" w:date="2017-11-27T22:05:00Z">
        <w:r w:rsidR="00094D50">
          <w:rPr>
            <w:bCs/>
            <w:noProof/>
            <w:sz w:val="20"/>
          </w:rPr>
          <w:t xml:space="preserve"> </w:t>
        </w:r>
        <w:r w:rsidR="00094D50" w:rsidRPr="0018684D">
          <w:rPr>
            <w:sz w:val="20"/>
          </w:rPr>
          <w:t>packed_reg</w:t>
        </w:r>
        <w:r w:rsidR="00094D50">
          <w:rPr>
            <w:sz w:val="20"/>
          </w:rPr>
          <w:t>ion</w:t>
        </w:r>
        <w:r w:rsidR="00094D50" w:rsidRPr="0018684D">
          <w:rPr>
            <w:sz w:val="20"/>
          </w:rPr>
          <w:t>_</w:t>
        </w:r>
        <w:proofErr w:type="gramStart"/>
        <w:r w:rsidR="00094D50" w:rsidRPr="0018684D">
          <w:rPr>
            <w:sz w:val="20"/>
          </w:rPr>
          <w:t>width[</w:t>
        </w:r>
        <w:proofErr w:type="gramEnd"/>
        <w:r w:rsidR="00094D50">
          <w:rPr>
            <w:sz w:val="20"/>
          </w:rPr>
          <w:t> </w:t>
        </w:r>
        <w:r w:rsidR="00094D50" w:rsidRPr="0018684D">
          <w:rPr>
            <w:sz w:val="20"/>
          </w:rPr>
          <w:t>i</w:t>
        </w:r>
        <w:r w:rsidR="00094D50">
          <w:rPr>
            <w:sz w:val="20"/>
          </w:rPr>
          <w:t> </w:t>
        </w:r>
        <w:r w:rsidR="00094D50" w:rsidRPr="0018684D">
          <w:rPr>
            <w:sz w:val="20"/>
          </w:rPr>
          <w:t>]</w:t>
        </w:r>
        <w:r w:rsidR="00094D50" w:rsidRPr="00E87287">
          <w:rPr>
            <w:sz w:val="20"/>
          </w:rPr>
          <w:t xml:space="preserve">, </w:t>
        </w:r>
        <w:r w:rsidR="00094D50" w:rsidRPr="0018684D">
          <w:rPr>
            <w:sz w:val="20"/>
          </w:rPr>
          <w:t>packed_reg</w:t>
        </w:r>
        <w:r w:rsidR="00094D50">
          <w:rPr>
            <w:sz w:val="20"/>
          </w:rPr>
          <w:t>ion</w:t>
        </w:r>
        <w:r w:rsidR="00094D50" w:rsidRPr="0018684D">
          <w:rPr>
            <w:sz w:val="20"/>
          </w:rPr>
          <w:t>_height[</w:t>
        </w:r>
        <w:r w:rsidR="00094D50">
          <w:rPr>
            <w:sz w:val="20"/>
          </w:rPr>
          <w:t> </w:t>
        </w:r>
        <w:r w:rsidR="00094D50" w:rsidRPr="0018684D">
          <w:rPr>
            <w:sz w:val="20"/>
          </w:rPr>
          <w:t>i</w:t>
        </w:r>
        <w:r w:rsidR="00094D50">
          <w:rPr>
            <w:sz w:val="20"/>
          </w:rPr>
          <w:t> </w:t>
        </w:r>
        <w:r w:rsidR="00094D50" w:rsidRPr="0018684D">
          <w:rPr>
            <w:sz w:val="20"/>
          </w:rPr>
          <w:t>]</w:t>
        </w:r>
        <w:r w:rsidR="00094D50" w:rsidRPr="00E87287">
          <w:rPr>
            <w:sz w:val="20"/>
          </w:rPr>
          <w:t xml:space="preserve">, </w:t>
        </w:r>
        <w:r w:rsidR="00094D50" w:rsidRPr="0018684D">
          <w:rPr>
            <w:sz w:val="20"/>
          </w:rPr>
          <w:t>packed_reg</w:t>
        </w:r>
        <w:r w:rsidR="00094D50">
          <w:rPr>
            <w:sz w:val="20"/>
          </w:rPr>
          <w:t>ion</w:t>
        </w:r>
        <w:r w:rsidR="00094D50" w:rsidRPr="0018684D">
          <w:rPr>
            <w:sz w:val="20"/>
          </w:rPr>
          <w:t>_top[</w:t>
        </w:r>
        <w:r w:rsidR="00094D50">
          <w:rPr>
            <w:sz w:val="20"/>
          </w:rPr>
          <w:t> </w:t>
        </w:r>
        <w:r w:rsidR="00094D50" w:rsidRPr="0018684D">
          <w:rPr>
            <w:sz w:val="20"/>
          </w:rPr>
          <w:t>i</w:t>
        </w:r>
        <w:r w:rsidR="00094D50">
          <w:rPr>
            <w:sz w:val="20"/>
          </w:rPr>
          <w:t> </w:t>
        </w:r>
        <w:r w:rsidR="00094D50" w:rsidRPr="0018684D">
          <w:rPr>
            <w:sz w:val="20"/>
          </w:rPr>
          <w:t>]</w:t>
        </w:r>
        <w:r w:rsidR="00094D50" w:rsidRPr="00E87287">
          <w:rPr>
            <w:sz w:val="20"/>
          </w:rPr>
          <w:t xml:space="preserve">, and </w:t>
        </w:r>
        <w:r w:rsidR="00094D50" w:rsidRPr="0018684D">
          <w:rPr>
            <w:sz w:val="20"/>
          </w:rPr>
          <w:t>packed_reg</w:t>
        </w:r>
        <w:r w:rsidR="00094D50">
          <w:rPr>
            <w:sz w:val="20"/>
          </w:rPr>
          <w:t>ion</w:t>
        </w:r>
        <w:r w:rsidR="00094D50" w:rsidRPr="0018684D">
          <w:rPr>
            <w:sz w:val="20"/>
          </w:rPr>
          <w:t>_left[</w:t>
        </w:r>
        <w:r w:rsidR="00094D50">
          <w:rPr>
            <w:sz w:val="20"/>
          </w:rPr>
          <w:t> </w:t>
        </w:r>
        <w:r w:rsidR="00094D50" w:rsidRPr="0018684D">
          <w:rPr>
            <w:sz w:val="20"/>
          </w:rPr>
          <w:t>i</w:t>
        </w:r>
        <w:r w:rsidR="00094D50">
          <w:rPr>
            <w:sz w:val="20"/>
          </w:rPr>
          <w:t> </w:t>
        </w:r>
        <w:r w:rsidR="00094D50" w:rsidRPr="0018684D">
          <w:rPr>
            <w:sz w:val="20"/>
          </w:rPr>
          <w:t>]</w:t>
        </w:r>
        <w:r w:rsidR="00094D50">
          <w:rPr>
            <w:sz w:val="20"/>
          </w:rPr>
          <w:t xml:space="preserve"> shall</w:t>
        </w:r>
        <w:r w:rsidR="00094D50" w:rsidRPr="00E87287">
          <w:rPr>
            <w:sz w:val="20"/>
          </w:rPr>
          <w:t xml:space="preserve"> represent integer horizontal and vertical coordinates of luma sample units within the </w:t>
        </w:r>
        <w:r w:rsidR="00094D50">
          <w:rPr>
            <w:sz w:val="20"/>
          </w:rPr>
          <w:t xml:space="preserve">cropped </w:t>
        </w:r>
        <w:r w:rsidR="00094D50" w:rsidRPr="00E87287">
          <w:rPr>
            <w:sz w:val="20"/>
          </w:rPr>
          <w:t>decoded pictures</w:t>
        </w:r>
        <w:r w:rsidR="00094D50" w:rsidRPr="0018684D">
          <w:rPr>
            <w:sz w:val="20"/>
          </w:rPr>
          <w:t>.</w:t>
        </w:r>
      </w:ins>
    </w:p>
    <w:p w14:paraId="55A0A328" w14:textId="77777777" w:rsidR="004971DB" w:rsidRPr="00FD5B8E" w:rsidRDefault="004971DB" w:rsidP="004971DB">
      <w:pPr>
        <w:ind w:left="360"/>
        <w:jc w:val="both"/>
        <w:rPr>
          <w:ins w:id="2038" w:author="Ye-Kui Wang [2]" w:date="2017-10-02T14:49:00Z"/>
          <w:sz w:val="18"/>
          <w:szCs w:val="18"/>
        </w:rPr>
      </w:pPr>
      <w:ins w:id="2039" w:author="Ye-Kui Wang [2]" w:date="2017-10-02T14:49:00Z">
        <w:r w:rsidRPr="001B2642">
          <w:rPr>
            <w:sz w:val="18"/>
            <w:szCs w:val="18"/>
          </w:rPr>
          <w:t>NOTE </w:t>
        </w:r>
        <w:r w:rsidRPr="00FD5B8E">
          <w:rPr>
            <w:sz w:val="18"/>
            <w:szCs w:val="18"/>
          </w:rPr>
          <w:fldChar w:fldCharType="begin"/>
        </w:r>
        <w:r w:rsidRPr="00FD5B8E">
          <w:rPr>
            <w:sz w:val="18"/>
            <w:szCs w:val="18"/>
          </w:rPr>
          <w:instrText xml:space="preserve"> SEQ Not</w:instrText>
        </w:r>
        <w:r w:rsidRPr="00A44B62">
          <w:rPr>
            <w:sz w:val="18"/>
            <w:szCs w:val="18"/>
          </w:rPr>
          <w:instrText xml:space="preserve">eCounter \* MERGEFORMAT </w:instrText>
        </w:r>
        <w:r w:rsidRPr="00FD5B8E">
          <w:rPr>
            <w:sz w:val="18"/>
            <w:szCs w:val="18"/>
          </w:rPr>
          <w:fldChar w:fldCharType="separate"/>
        </w:r>
        <w:r>
          <w:rPr>
            <w:noProof/>
            <w:sz w:val="18"/>
            <w:szCs w:val="18"/>
          </w:rPr>
          <w:t>2</w:t>
        </w:r>
        <w:r w:rsidRPr="00FD5B8E">
          <w:rPr>
            <w:noProof/>
            <w:sz w:val="18"/>
            <w:szCs w:val="18"/>
          </w:rPr>
          <w:fldChar w:fldCharType="end"/>
        </w:r>
        <w:r>
          <w:rPr>
            <w:noProof/>
            <w:sz w:val="18"/>
            <w:szCs w:val="18"/>
          </w:rPr>
          <w:t> </w:t>
        </w:r>
        <w:r w:rsidRPr="001B2642">
          <w:rPr>
            <w:sz w:val="18"/>
            <w:szCs w:val="18"/>
          </w:rPr>
          <w:t xml:space="preserve">– Two </w:t>
        </w:r>
        <w:r>
          <w:rPr>
            <w:sz w:val="18"/>
            <w:szCs w:val="18"/>
          </w:rPr>
          <w:t xml:space="preserve">packed </w:t>
        </w:r>
        <w:r w:rsidRPr="001B2642">
          <w:rPr>
            <w:sz w:val="18"/>
            <w:szCs w:val="18"/>
          </w:rPr>
          <w:t>regions may partially or entirely overlap with each other.</w:t>
        </w:r>
      </w:ins>
    </w:p>
    <w:p w14:paraId="0EA00AE1" w14:textId="77777777" w:rsidR="004971DB" w:rsidRPr="00745672" w:rsidDel="00AE2C2F" w:rsidRDefault="004971DB" w:rsidP="004971DB">
      <w:pPr>
        <w:jc w:val="both"/>
        <w:rPr>
          <w:del w:id="2040" w:author="Ye-Kui Wang [2]" w:date="2017-10-02T14:49:00Z"/>
          <w:bCs/>
          <w:noProof/>
          <w:sz w:val="20"/>
        </w:rPr>
      </w:pPr>
      <w:del w:id="2041" w:author="Ye-Kui Wang [2]" w:date="2017-10-02T14:49:00Z">
        <w:r w:rsidRPr="00745672" w:rsidDel="00AE2C2F">
          <w:rPr>
            <w:bCs/>
            <w:noProof/>
            <w:sz w:val="20"/>
          </w:rPr>
          <w:delText>.</w:delText>
        </w:r>
      </w:del>
    </w:p>
    <w:p w14:paraId="2CCE08F2" w14:textId="047B9D4C" w:rsidR="004971DB" w:rsidDel="000E1EAA" w:rsidRDefault="004971DB" w:rsidP="004971DB">
      <w:pPr>
        <w:jc w:val="both"/>
        <w:rPr>
          <w:del w:id="2042" w:author="Ye-Kui Wang 03" w:date="2017-11-28T09:03:00Z"/>
          <w:sz w:val="20"/>
          <w:lang w:val="en-GB"/>
        </w:rPr>
      </w:pPr>
      <w:del w:id="2043" w:author="Ye-Kui Wang 03" w:date="2017-11-28T09:03:00Z">
        <w:r w:rsidDel="000E1EAA">
          <w:rPr>
            <w:sz w:val="20"/>
            <w:lang w:val="en-GB"/>
          </w:rPr>
          <w:delText>Let p</w:delText>
        </w:r>
        <w:r w:rsidRPr="006A6742" w:rsidDel="000E1EAA">
          <w:rPr>
            <w:sz w:val="20"/>
            <w:lang w:val="en-GB"/>
          </w:rPr>
          <w:delText xml:space="preserve">ackedPicWidth and </w:delText>
        </w:r>
        <w:r w:rsidDel="000E1EAA">
          <w:rPr>
            <w:sz w:val="20"/>
            <w:lang w:val="en-GB"/>
          </w:rPr>
          <w:delText>p</w:delText>
        </w:r>
        <w:r w:rsidRPr="006A6742" w:rsidDel="000E1EAA">
          <w:rPr>
            <w:sz w:val="20"/>
            <w:lang w:val="en-GB"/>
          </w:rPr>
          <w:delText>ackedPicHeight</w:delText>
        </w:r>
        <w:r w:rsidDel="000E1EAA">
          <w:rPr>
            <w:sz w:val="20"/>
            <w:lang w:val="en-GB"/>
          </w:rPr>
          <w:delText xml:space="preserve"> be the width and height of the </w:delText>
        </w:r>
        <w:r w:rsidRPr="006A6742" w:rsidDel="000E1EAA">
          <w:rPr>
            <w:sz w:val="20"/>
            <w:lang w:val="en-GB"/>
          </w:rPr>
          <w:delText>conformance cropping window</w:delText>
        </w:r>
        <w:r w:rsidDel="000E1EAA">
          <w:rPr>
            <w:sz w:val="20"/>
            <w:lang w:val="en-GB"/>
          </w:rPr>
          <w:delText xml:space="preserve"> of the region-wise packed picture. </w:delText>
        </w:r>
        <w:r w:rsidRPr="00745672" w:rsidDel="000E1EAA">
          <w:rPr>
            <w:sz w:val="20"/>
            <w:lang w:val="en-GB"/>
          </w:rPr>
          <w:delText xml:space="preserve">The </w:delText>
        </w:r>
        <w:r w:rsidRPr="00AF6150" w:rsidDel="000E1EAA">
          <w:rPr>
            <w:bCs/>
            <w:noProof/>
            <w:sz w:val="20"/>
          </w:rPr>
          <w:delText>values</w:delText>
        </w:r>
        <w:r w:rsidRPr="00745672" w:rsidDel="000E1EAA">
          <w:rPr>
            <w:sz w:val="20"/>
            <w:lang w:val="en-GB"/>
          </w:rPr>
          <w:delText xml:space="preserve"> of packed_reg</w:delText>
        </w:r>
        <w:r w:rsidDel="000E1EAA">
          <w:rPr>
            <w:sz w:val="20"/>
            <w:lang w:val="en-GB"/>
          </w:rPr>
          <w:delText>ion</w:delText>
        </w:r>
        <w:r w:rsidRPr="00745672" w:rsidDel="000E1EAA">
          <w:rPr>
            <w:sz w:val="20"/>
            <w:lang w:val="en-GB"/>
          </w:rPr>
          <w:delText>_width</w:delText>
        </w:r>
        <w:r w:rsidRPr="00EA19E2" w:rsidDel="000E1EAA">
          <w:rPr>
            <w:bCs/>
            <w:noProof/>
            <w:sz w:val="20"/>
          </w:rPr>
          <w:delText>[ i ]</w:delText>
        </w:r>
        <w:r w:rsidRPr="00745672" w:rsidDel="000E1EAA">
          <w:rPr>
            <w:sz w:val="20"/>
            <w:lang w:val="en-GB"/>
          </w:rPr>
          <w:delText>, packed_reg</w:delText>
        </w:r>
        <w:r w:rsidDel="000E1EAA">
          <w:rPr>
            <w:sz w:val="20"/>
            <w:lang w:val="en-GB"/>
          </w:rPr>
          <w:delText>ion</w:delText>
        </w:r>
        <w:r w:rsidRPr="00745672" w:rsidDel="000E1EAA">
          <w:rPr>
            <w:sz w:val="20"/>
            <w:lang w:val="en-GB"/>
          </w:rPr>
          <w:delText>_height</w:delText>
        </w:r>
        <w:r w:rsidRPr="00EA19E2" w:rsidDel="000E1EAA">
          <w:rPr>
            <w:bCs/>
            <w:noProof/>
            <w:sz w:val="20"/>
          </w:rPr>
          <w:delText>[ i ]</w:delText>
        </w:r>
        <w:r w:rsidRPr="00745672" w:rsidDel="000E1EAA">
          <w:rPr>
            <w:sz w:val="20"/>
            <w:lang w:val="en-GB"/>
          </w:rPr>
          <w:delText>, packed_reg</w:delText>
        </w:r>
        <w:r w:rsidDel="000E1EAA">
          <w:rPr>
            <w:sz w:val="20"/>
            <w:lang w:val="en-GB"/>
          </w:rPr>
          <w:delText>ion</w:delText>
        </w:r>
        <w:r w:rsidRPr="00745672" w:rsidDel="000E1EAA">
          <w:rPr>
            <w:sz w:val="20"/>
            <w:lang w:val="en-GB"/>
          </w:rPr>
          <w:delText>_top</w:delText>
        </w:r>
        <w:r w:rsidRPr="00EA19E2" w:rsidDel="000E1EAA">
          <w:rPr>
            <w:bCs/>
            <w:noProof/>
            <w:sz w:val="20"/>
          </w:rPr>
          <w:delText>[ i ]</w:delText>
        </w:r>
        <w:r w:rsidRPr="00745672" w:rsidDel="000E1EAA">
          <w:rPr>
            <w:sz w:val="20"/>
            <w:lang w:val="en-GB"/>
          </w:rPr>
          <w:delText>, and packed_reg</w:delText>
        </w:r>
        <w:r w:rsidDel="000E1EAA">
          <w:rPr>
            <w:sz w:val="20"/>
            <w:lang w:val="en-GB"/>
          </w:rPr>
          <w:delText>ion</w:delText>
        </w:r>
        <w:r w:rsidRPr="00745672" w:rsidDel="000E1EAA">
          <w:rPr>
            <w:sz w:val="20"/>
            <w:lang w:val="en-GB"/>
          </w:rPr>
          <w:delText>_left</w:delText>
        </w:r>
        <w:r w:rsidRPr="00EA19E2" w:rsidDel="000E1EAA">
          <w:rPr>
            <w:bCs/>
            <w:noProof/>
            <w:sz w:val="20"/>
          </w:rPr>
          <w:delText>[ i ]</w:delText>
        </w:r>
        <w:r w:rsidRPr="00745672" w:rsidDel="000E1EAA">
          <w:rPr>
            <w:sz w:val="20"/>
            <w:lang w:val="en-GB"/>
          </w:rPr>
          <w:delText xml:space="preserve"> are constrained as follows:</w:delText>
        </w:r>
      </w:del>
    </w:p>
    <w:p w14:paraId="7739F005" w14:textId="66A1EEFB" w:rsidR="004971DB" w:rsidRPr="00745672" w:rsidDel="000E1EAA" w:rsidRDefault="004971DB" w:rsidP="004971DB">
      <w:pPr>
        <w:pStyle w:val="enumlev1"/>
        <w:ind w:left="397"/>
        <w:rPr>
          <w:del w:id="2044" w:author="Ye-Kui Wang 03" w:date="2017-11-28T09:03:00Z"/>
          <w:rFonts w:eastAsia="Times New Roman"/>
        </w:rPr>
      </w:pPr>
      <w:ins w:id="2045" w:author="Ye-Kui Wang [2]" w:date="2017-10-02T11:45:00Z">
        <w:del w:id="2046" w:author="Ye-Kui Wang 03" w:date="2017-11-28T09:03:00Z">
          <w:r w:rsidRPr="00026878" w:rsidDel="000E1EAA">
            <w:rPr>
              <w:noProof/>
              <w:lang w:val="en-CA"/>
            </w:rPr>
            <w:delText>–</w:delText>
          </w:r>
          <w:r w:rsidRPr="00026878" w:rsidDel="000E1EAA">
            <w:rPr>
              <w:noProof/>
              <w:lang w:val="en-CA"/>
            </w:rPr>
            <w:tab/>
          </w:r>
        </w:del>
      </w:ins>
      <w:del w:id="2047" w:author="Ye-Kui Wang 03" w:date="2017-11-28T09:03:00Z">
        <w:r w:rsidRPr="00745672" w:rsidDel="000E1EAA">
          <w:rPr>
            <w:rFonts w:eastAsia="Times New Roman"/>
          </w:rPr>
          <w:delText>packed_reg</w:delText>
        </w:r>
        <w:r w:rsidDel="000E1EAA">
          <w:rPr>
            <w:rFonts w:eastAsia="Times New Roman"/>
          </w:rPr>
          <w:delText>ion</w:delText>
        </w:r>
        <w:r w:rsidRPr="00745672" w:rsidDel="000E1EAA">
          <w:rPr>
            <w:rFonts w:eastAsia="Times New Roman"/>
          </w:rPr>
          <w:delText>_width</w:delText>
        </w:r>
        <w:r w:rsidRPr="00EA19E2" w:rsidDel="000E1EAA">
          <w:rPr>
            <w:bCs/>
            <w:noProof/>
          </w:rPr>
          <w:delText>[ i ]</w:delText>
        </w:r>
        <w:r w:rsidRPr="00745672" w:rsidDel="000E1EAA">
          <w:rPr>
            <w:rFonts w:eastAsia="Times New Roman"/>
          </w:rPr>
          <w:delText xml:space="preserve"> and packed_reg</w:delText>
        </w:r>
        <w:r w:rsidDel="000E1EAA">
          <w:rPr>
            <w:rFonts w:eastAsia="Times New Roman"/>
          </w:rPr>
          <w:delText>ion</w:delText>
        </w:r>
        <w:r w:rsidRPr="00745672" w:rsidDel="000E1EAA">
          <w:rPr>
            <w:rFonts w:eastAsia="Times New Roman"/>
          </w:rPr>
          <w:delText>_height</w:delText>
        </w:r>
        <w:r w:rsidRPr="00EA19E2" w:rsidDel="000E1EAA">
          <w:rPr>
            <w:bCs/>
            <w:noProof/>
          </w:rPr>
          <w:delText>[ i ]</w:delText>
        </w:r>
        <w:r w:rsidRPr="00745672" w:rsidDel="000E1EAA">
          <w:rPr>
            <w:rFonts w:eastAsia="Times New Roman"/>
          </w:rPr>
          <w:delText xml:space="preserve"> shall </w:delText>
        </w:r>
        <w:r w:rsidDel="000E1EAA">
          <w:rPr>
            <w:rFonts w:eastAsia="Times New Roman"/>
          </w:rPr>
          <w:delText xml:space="preserve">both </w:delText>
        </w:r>
        <w:r w:rsidRPr="00745672" w:rsidDel="000E1EAA">
          <w:rPr>
            <w:rFonts w:eastAsia="Times New Roman"/>
          </w:rPr>
          <w:delText>be greater than 0.</w:delText>
        </w:r>
      </w:del>
    </w:p>
    <w:p w14:paraId="04B9F44B" w14:textId="4A764C03" w:rsidR="004971DB" w:rsidRPr="00745672" w:rsidDel="000E1EAA" w:rsidRDefault="004971DB" w:rsidP="004971DB">
      <w:pPr>
        <w:pStyle w:val="enumlev1"/>
        <w:ind w:left="397"/>
        <w:rPr>
          <w:del w:id="2048" w:author="Ye-Kui Wang 03" w:date="2017-11-28T09:03:00Z"/>
          <w:rFonts w:eastAsia="Times New Roman"/>
        </w:rPr>
      </w:pPr>
      <w:ins w:id="2049" w:author="Ye-Kui Wang [2]" w:date="2017-10-02T11:45:00Z">
        <w:del w:id="2050" w:author="Ye-Kui Wang 03" w:date="2017-11-28T09:03:00Z">
          <w:r w:rsidRPr="00026878" w:rsidDel="000E1EAA">
            <w:rPr>
              <w:noProof/>
              <w:lang w:val="en-CA"/>
            </w:rPr>
            <w:delText>–</w:delText>
          </w:r>
          <w:r w:rsidRPr="00026878" w:rsidDel="000E1EAA">
            <w:rPr>
              <w:noProof/>
              <w:lang w:val="en-CA"/>
            </w:rPr>
            <w:tab/>
          </w:r>
        </w:del>
      </w:ins>
      <w:del w:id="2051" w:author="Ye-Kui Wang 03" w:date="2017-11-28T09:03:00Z">
        <w:r w:rsidDel="000E1EAA">
          <w:rPr>
            <w:rFonts w:eastAsia="Times New Roman"/>
          </w:rPr>
          <w:delText xml:space="preserve">The values of </w:delText>
        </w:r>
        <w:r w:rsidRPr="00745672" w:rsidDel="000E1EAA">
          <w:rPr>
            <w:rFonts w:eastAsia="Times New Roman"/>
          </w:rPr>
          <w:delText>packed_reg</w:delText>
        </w:r>
        <w:r w:rsidDel="000E1EAA">
          <w:rPr>
            <w:rFonts w:eastAsia="Times New Roman"/>
          </w:rPr>
          <w:delText>ion</w:delText>
        </w:r>
        <w:r w:rsidRPr="00745672" w:rsidDel="000E1EAA">
          <w:rPr>
            <w:rFonts w:eastAsia="Times New Roman"/>
          </w:rPr>
          <w:delText>_top</w:delText>
        </w:r>
        <w:r w:rsidRPr="00EA19E2" w:rsidDel="000E1EAA">
          <w:rPr>
            <w:bCs/>
            <w:noProof/>
          </w:rPr>
          <w:delText>[ </w:delText>
        </w:r>
        <w:r w:rsidRPr="006A6742" w:rsidDel="000E1EAA">
          <w:rPr>
            <w:bCs/>
            <w:noProof/>
          </w:rPr>
          <w:delText>i ]</w:delText>
        </w:r>
        <w:r w:rsidRPr="006A6742" w:rsidDel="000E1EAA">
          <w:rPr>
            <w:rFonts w:eastAsia="Times New Roman"/>
          </w:rPr>
          <w:delText xml:space="preserve"> and packed_reg</w:delText>
        </w:r>
        <w:r w:rsidDel="000E1EAA">
          <w:rPr>
            <w:rFonts w:eastAsia="Times New Roman"/>
          </w:rPr>
          <w:delText>ion</w:delText>
        </w:r>
        <w:r w:rsidRPr="006A6742" w:rsidDel="000E1EAA">
          <w:rPr>
            <w:rFonts w:eastAsia="Times New Roman"/>
          </w:rPr>
          <w:delText>_left</w:delText>
        </w:r>
        <w:r w:rsidRPr="006A6742" w:rsidDel="000E1EAA">
          <w:rPr>
            <w:bCs/>
            <w:noProof/>
          </w:rPr>
          <w:delText>[ i ]</w:delText>
        </w:r>
        <w:r w:rsidRPr="006A6742" w:rsidDel="000E1EAA">
          <w:rPr>
            <w:rFonts w:eastAsia="Times New Roman"/>
          </w:rPr>
          <w:delText xml:space="preserve"> shall </w:delText>
        </w:r>
        <w:r w:rsidDel="000E1EAA">
          <w:rPr>
            <w:rFonts w:eastAsia="Times New Roman"/>
          </w:rPr>
          <w:delText xml:space="preserve">be </w:delText>
        </w:r>
        <w:r w:rsidRPr="006A6742" w:rsidDel="000E1EAA">
          <w:rPr>
            <w:rFonts w:eastAsia="Times New Roman"/>
          </w:rPr>
          <w:delText xml:space="preserve">in the range from 0, inclusive, indicating the top-left corner luma sample of the </w:delText>
        </w:r>
        <w:r w:rsidDel="000E1EAA">
          <w:rPr>
            <w:rFonts w:eastAsia="Times New Roman"/>
          </w:rPr>
          <w:delText xml:space="preserve">region-wise </w:delText>
        </w:r>
        <w:r w:rsidRPr="006A6742" w:rsidDel="000E1EAA">
          <w:rPr>
            <w:rFonts w:eastAsia="Times New Roman"/>
          </w:rPr>
          <w:delText xml:space="preserve">packed picture, to </w:delText>
        </w:r>
      </w:del>
      <w:ins w:id="2052" w:author="Ye-Kui Wang [2]" w:date="2017-10-02T11:44:00Z">
        <w:del w:id="2053" w:author="Ye-Kui Wang 03" w:date="2017-11-28T09:03:00Z">
          <w:r w:rsidRPr="006A6742" w:rsidDel="000E1EAA">
            <w:rPr>
              <w:rFonts w:eastAsia="Times New Roman"/>
            </w:rPr>
            <w:delText>packed</w:delText>
          </w:r>
          <w:r w:rsidDel="000E1EAA">
            <w:rPr>
              <w:rFonts w:eastAsia="Times New Roman"/>
            </w:rPr>
            <w:delText>_picture_h</w:delText>
          </w:r>
          <w:r w:rsidRPr="006A6742" w:rsidDel="000E1EAA">
            <w:rPr>
              <w:rFonts w:eastAsia="Times New Roman"/>
            </w:rPr>
            <w:delText>eight</w:delText>
          </w:r>
        </w:del>
      </w:ins>
      <w:del w:id="2054" w:author="Ye-Kui Wang 03" w:date="2017-11-28T09:03:00Z">
        <w:r w:rsidRPr="006A6742" w:rsidDel="000E1EAA">
          <w:rPr>
            <w:rFonts w:eastAsia="Times New Roman"/>
          </w:rPr>
          <w:delText xml:space="preserve">packedPicHeight − 1, inclusive, and </w:delText>
        </w:r>
      </w:del>
      <w:ins w:id="2055" w:author="Ye-Kui Wang [2]" w:date="2017-10-02T11:44:00Z">
        <w:del w:id="2056" w:author="Ye-Kui Wang 03" w:date="2017-11-28T09:03:00Z">
          <w:r w:rsidRPr="006A6742" w:rsidDel="000E1EAA">
            <w:rPr>
              <w:rFonts w:eastAsia="Times New Roman"/>
            </w:rPr>
            <w:delText>packed</w:delText>
          </w:r>
          <w:r w:rsidDel="000E1EAA">
            <w:rPr>
              <w:rFonts w:eastAsia="Times New Roman"/>
            </w:rPr>
            <w:delText>_picture_width</w:delText>
          </w:r>
        </w:del>
      </w:ins>
      <w:del w:id="2057" w:author="Ye-Kui Wang 03" w:date="2017-11-28T09:03:00Z">
        <w:r w:rsidRPr="006A6742" w:rsidDel="000E1EAA">
          <w:rPr>
            <w:rFonts w:eastAsia="Times New Roman"/>
          </w:rPr>
          <w:delText>packedPicWidth − 1, inclusive, respectively</w:delText>
        </w:r>
        <w:r w:rsidRPr="00745672" w:rsidDel="000E1EAA">
          <w:rPr>
            <w:rFonts w:eastAsia="Times New Roman"/>
          </w:rPr>
          <w:delText>.</w:delText>
        </w:r>
      </w:del>
    </w:p>
    <w:p w14:paraId="6CDD9A1D" w14:textId="75A843F0" w:rsidR="004971DB" w:rsidRPr="007B5DBC" w:rsidDel="000E1EAA" w:rsidRDefault="004971DB" w:rsidP="004971DB">
      <w:pPr>
        <w:pStyle w:val="enumlev1"/>
        <w:ind w:left="397"/>
        <w:rPr>
          <w:ins w:id="2058" w:author="Ye-Kui Wang [2]" w:date="2017-10-02T11:45:00Z"/>
          <w:del w:id="2059" w:author="Ye-Kui Wang 03" w:date="2017-11-28T09:03:00Z"/>
          <w:rFonts w:eastAsia="Times New Roman"/>
        </w:rPr>
      </w:pPr>
      <w:ins w:id="2060" w:author="Ye-Kui Wang [2]" w:date="2017-10-02T11:45:00Z">
        <w:del w:id="2061" w:author="Ye-Kui Wang 03" w:date="2017-11-28T09:03:00Z">
          <w:r w:rsidRPr="00F44B47" w:rsidDel="000E1EAA">
            <w:rPr>
              <w:noProof/>
              <w:lang w:val="en-CA"/>
            </w:rPr>
            <w:delText>–</w:delText>
          </w:r>
          <w:r w:rsidRPr="00F44B47" w:rsidDel="000E1EAA">
            <w:rPr>
              <w:noProof/>
              <w:lang w:val="en-CA"/>
            </w:rPr>
            <w:tab/>
          </w:r>
          <w:r w:rsidRPr="007B5DBC" w:rsidDel="000E1EAA">
            <w:rPr>
              <w:rFonts w:eastAsia="Times New Roman"/>
            </w:rPr>
            <w:delText>If</w:delText>
          </w:r>
          <w:r w:rsidRPr="007B5DBC" w:rsidDel="000E1EAA">
            <w:rPr>
              <w:lang w:val="en-CA" w:eastAsia="ko-KR"/>
            </w:rPr>
            <w:delText xml:space="preserve"> </w:delText>
          </w:r>
          <w:r w:rsidRPr="007B5DBC" w:rsidDel="000E1EAA">
            <w:rPr>
              <w:noProof/>
            </w:rPr>
            <w:delText>constituent_picture_matching_flag</w:delText>
          </w:r>
          <w:r w:rsidRPr="007B5DBC" w:rsidDel="000E1EAA">
            <w:delText xml:space="preserve"> </w:delText>
          </w:r>
          <w:r w:rsidRPr="00F44B47" w:rsidDel="000E1EAA">
            <w:delText xml:space="preserve">is equal to 0, </w:delText>
          </w:r>
          <w:r w:rsidRPr="007B5DBC" w:rsidDel="000E1EAA">
            <w:rPr>
              <w:rFonts w:eastAsia="Times New Roman"/>
            </w:rPr>
            <w:delText>the following applies:</w:delText>
          </w:r>
        </w:del>
      </w:ins>
    </w:p>
    <w:p w14:paraId="0C6E4592" w14:textId="13CF9038" w:rsidR="004971DB" w:rsidRPr="00745672" w:rsidDel="000E1EAA" w:rsidRDefault="004971DB" w:rsidP="004971DB">
      <w:pPr>
        <w:pStyle w:val="enumlev1"/>
        <w:ind w:left="794"/>
        <w:rPr>
          <w:del w:id="2062" w:author="Ye-Kui Wang 03" w:date="2017-11-28T09:03:00Z"/>
          <w:rFonts w:eastAsia="Times New Roman"/>
        </w:rPr>
      </w:pPr>
      <w:ins w:id="2063" w:author="Ye-Kui Wang [2]" w:date="2017-10-02T11:46:00Z">
        <w:del w:id="2064" w:author="Ye-Kui Wang 03" w:date="2017-11-28T09:03:00Z">
          <w:r w:rsidRPr="00F44B47" w:rsidDel="000E1EAA">
            <w:rPr>
              <w:noProof/>
              <w:lang w:val="en-CA"/>
            </w:rPr>
            <w:delText>–</w:delText>
          </w:r>
          <w:r w:rsidRPr="00F44B47" w:rsidDel="000E1EAA">
            <w:rPr>
              <w:noProof/>
              <w:lang w:val="en-CA"/>
            </w:rPr>
            <w:tab/>
          </w:r>
        </w:del>
      </w:ins>
      <w:del w:id="2065" w:author="Ye-Kui Wang 03" w:date="2017-11-28T09:03:00Z">
        <w:r w:rsidRPr="00745672" w:rsidDel="000E1EAA">
          <w:rPr>
            <w:rFonts w:eastAsia="Times New Roman"/>
          </w:rPr>
          <w:delText>The sum of packed_reg</w:delText>
        </w:r>
        <w:r w:rsidDel="000E1EAA">
          <w:rPr>
            <w:rFonts w:eastAsia="Times New Roman"/>
          </w:rPr>
          <w:delText>ion</w:delText>
        </w:r>
        <w:r w:rsidRPr="00745672" w:rsidDel="000E1EAA">
          <w:rPr>
            <w:rFonts w:eastAsia="Times New Roman"/>
          </w:rPr>
          <w:delText>_width</w:delText>
        </w:r>
        <w:r w:rsidRPr="00EA19E2" w:rsidDel="000E1EAA">
          <w:rPr>
            <w:bCs/>
            <w:noProof/>
          </w:rPr>
          <w:delText>[ i ]</w:delText>
        </w:r>
        <w:r w:rsidRPr="00745672" w:rsidDel="000E1EAA">
          <w:rPr>
            <w:rFonts w:eastAsia="Times New Roman"/>
          </w:rPr>
          <w:delText xml:space="preserve"> and packed_reg</w:delText>
        </w:r>
        <w:r w:rsidDel="000E1EAA">
          <w:rPr>
            <w:rFonts w:eastAsia="Times New Roman"/>
          </w:rPr>
          <w:delText>ion</w:delText>
        </w:r>
        <w:r w:rsidRPr="00745672" w:rsidDel="000E1EAA">
          <w:rPr>
            <w:rFonts w:eastAsia="Times New Roman"/>
          </w:rPr>
          <w:delText>_left</w:delText>
        </w:r>
        <w:r w:rsidRPr="00EA19E2" w:rsidDel="000E1EAA">
          <w:rPr>
            <w:bCs/>
            <w:noProof/>
          </w:rPr>
          <w:delText>[ i ]</w:delText>
        </w:r>
        <w:r w:rsidRPr="00745672" w:rsidDel="000E1EAA">
          <w:rPr>
            <w:rFonts w:eastAsia="Times New Roman"/>
          </w:rPr>
          <w:delText xml:space="preserve"> </w:delText>
        </w:r>
      </w:del>
      <w:ins w:id="2066" w:author="Ye-Kui Wang [2]" w:date="2017-10-02T11:51:00Z">
        <w:del w:id="2067" w:author="Ye-Kui Wang 03" w:date="2017-11-28T09:03:00Z">
          <w:r w:rsidDel="000E1EAA">
            <w:rPr>
              <w:rFonts w:eastAsia="Times New Roman"/>
            </w:rPr>
            <w:delText xml:space="preserve">minus 1 </w:delText>
          </w:r>
        </w:del>
      </w:ins>
      <w:del w:id="2068" w:author="Ye-Kui Wang 03" w:date="2017-11-28T09:03:00Z">
        <w:r w:rsidRPr="00745672" w:rsidDel="000E1EAA">
          <w:rPr>
            <w:rFonts w:eastAsia="Times New Roman"/>
          </w:rPr>
          <w:delText xml:space="preserve">shall be less than </w:delText>
        </w:r>
      </w:del>
      <w:ins w:id="2069" w:author="Ye-Kui Wang [2]" w:date="2017-10-02T11:47:00Z">
        <w:del w:id="2070" w:author="Ye-Kui Wang 03" w:date="2017-11-28T09:03:00Z">
          <w:r w:rsidRPr="006A6742" w:rsidDel="000E1EAA">
            <w:rPr>
              <w:rFonts w:eastAsia="Times New Roman"/>
            </w:rPr>
            <w:delText>packed</w:delText>
          </w:r>
          <w:r w:rsidDel="000E1EAA">
            <w:rPr>
              <w:rFonts w:eastAsia="Times New Roman"/>
            </w:rPr>
            <w:delText>_picture_width</w:delText>
          </w:r>
        </w:del>
      </w:ins>
      <w:del w:id="2071" w:author="Ye-Kui Wang 03" w:date="2017-11-28T09:03:00Z">
        <w:r w:rsidDel="000E1EAA">
          <w:rPr>
            <w:rFonts w:eastAsia="Times New Roman"/>
          </w:rPr>
          <w:delText>p</w:delText>
        </w:r>
        <w:r w:rsidRPr="00745672" w:rsidDel="000E1EAA">
          <w:rPr>
            <w:rFonts w:eastAsia="Times New Roman"/>
          </w:rPr>
          <w:delText>ackedPicWidth.</w:delText>
        </w:r>
      </w:del>
    </w:p>
    <w:p w14:paraId="7D6FAF67" w14:textId="69382C89" w:rsidR="004971DB" w:rsidRPr="00745672" w:rsidDel="000E1EAA" w:rsidRDefault="004971DB" w:rsidP="004971DB">
      <w:pPr>
        <w:pStyle w:val="enumlev1"/>
        <w:ind w:left="794"/>
        <w:rPr>
          <w:del w:id="2072" w:author="Ye-Kui Wang 03" w:date="2017-11-28T09:03:00Z"/>
          <w:rFonts w:eastAsia="Times New Roman"/>
        </w:rPr>
      </w:pPr>
      <w:ins w:id="2073" w:author="Ye-Kui Wang [2]" w:date="2017-10-02T11:46:00Z">
        <w:del w:id="2074" w:author="Ye-Kui Wang 03" w:date="2017-11-28T09:03:00Z">
          <w:r w:rsidRPr="00F44B47" w:rsidDel="000E1EAA">
            <w:rPr>
              <w:noProof/>
              <w:lang w:val="en-CA"/>
            </w:rPr>
            <w:delText>–</w:delText>
          </w:r>
          <w:r w:rsidRPr="00F44B47" w:rsidDel="000E1EAA">
            <w:rPr>
              <w:noProof/>
              <w:lang w:val="en-CA"/>
            </w:rPr>
            <w:tab/>
          </w:r>
        </w:del>
      </w:ins>
      <w:del w:id="2075" w:author="Ye-Kui Wang 03" w:date="2017-11-28T09:03:00Z">
        <w:r w:rsidRPr="00745672" w:rsidDel="000E1EAA">
          <w:rPr>
            <w:rFonts w:eastAsia="Times New Roman"/>
          </w:rPr>
          <w:delText>The sum of packed_reg</w:delText>
        </w:r>
        <w:r w:rsidDel="000E1EAA">
          <w:rPr>
            <w:rFonts w:eastAsia="Times New Roman"/>
          </w:rPr>
          <w:delText>ion</w:delText>
        </w:r>
        <w:r w:rsidRPr="00745672" w:rsidDel="000E1EAA">
          <w:rPr>
            <w:rFonts w:eastAsia="Times New Roman"/>
          </w:rPr>
          <w:delText>_height</w:delText>
        </w:r>
        <w:r w:rsidRPr="00EA19E2" w:rsidDel="000E1EAA">
          <w:rPr>
            <w:bCs/>
            <w:noProof/>
          </w:rPr>
          <w:delText>[ i ]</w:delText>
        </w:r>
        <w:r w:rsidRPr="00745672" w:rsidDel="000E1EAA">
          <w:rPr>
            <w:rFonts w:eastAsia="Times New Roman"/>
          </w:rPr>
          <w:delText xml:space="preserve"> and packed_reg</w:delText>
        </w:r>
        <w:r w:rsidDel="000E1EAA">
          <w:rPr>
            <w:rFonts w:eastAsia="Times New Roman"/>
          </w:rPr>
          <w:delText>ion</w:delText>
        </w:r>
        <w:r w:rsidRPr="00745672" w:rsidDel="000E1EAA">
          <w:rPr>
            <w:rFonts w:eastAsia="Times New Roman"/>
          </w:rPr>
          <w:delText>_top</w:delText>
        </w:r>
        <w:r w:rsidRPr="00EA19E2" w:rsidDel="000E1EAA">
          <w:rPr>
            <w:bCs/>
            <w:noProof/>
          </w:rPr>
          <w:delText>[ i ]</w:delText>
        </w:r>
        <w:r w:rsidRPr="00745672" w:rsidDel="000E1EAA">
          <w:rPr>
            <w:rFonts w:eastAsia="Times New Roman"/>
          </w:rPr>
          <w:delText xml:space="preserve"> </w:delText>
        </w:r>
      </w:del>
      <w:ins w:id="2076" w:author="Ye-Kui Wang [2]" w:date="2017-10-02T11:51:00Z">
        <w:del w:id="2077" w:author="Ye-Kui Wang 03" w:date="2017-11-28T09:03:00Z">
          <w:r w:rsidDel="000E1EAA">
            <w:rPr>
              <w:rFonts w:eastAsia="Times New Roman"/>
            </w:rPr>
            <w:delText xml:space="preserve">minus 1 </w:delText>
          </w:r>
        </w:del>
      </w:ins>
      <w:del w:id="2078" w:author="Ye-Kui Wang 03" w:date="2017-11-28T09:03:00Z">
        <w:r w:rsidRPr="00745672" w:rsidDel="000E1EAA">
          <w:rPr>
            <w:rFonts w:eastAsia="Times New Roman"/>
          </w:rPr>
          <w:delText xml:space="preserve">shall be less than </w:delText>
        </w:r>
      </w:del>
      <w:ins w:id="2079" w:author="Ye-Kui Wang [2]" w:date="2017-10-02T11:47:00Z">
        <w:del w:id="2080" w:author="Ye-Kui Wang 03" w:date="2017-11-28T09:03:00Z">
          <w:r w:rsidRPr="006A6742" w:rsidDel="000E1EAA">
            <w:rPr>
              <w:rFonts w:eastAsia="Times New Roman"/>
            </w:rPr>
            <w:delText>packed</w:delText>
          </w:r>
          <w:r w:rsidDel="000E1EAA">
            <w:rPr>
              <w:rFonts w:eastAsia="Times New Roman"/>
            </w:rPr>
            <w:delText>_picture_h</w:delText>
          </w:r>
          <w:r w:rsidRPr="006A6742" w:rsidDel="000E1EAA">
            <w:rPr>
              <w:rFonts w:eastAsia="Times New Roman"/>
            </w:rPr>
            <w:delText>eight</w:delText>
          </w:r>
        </w:del>
      </w:ins>
      <w:del w:id="2081" w:author="Ye-Kui Wang 03" w:date="2017-11-28T09:03:00Z">
        <w:r w:rsidDel="000E1EAA">
          <w:rPr>
            <w:rFonts w:eastAsia="Times New Roman"/>
          </w:rPr>
          <w:delText>p</w:delText>
        </w:r>
        <w:r w:rsidRPr="00745672" w:rsidDel="000E1EAA">
          <w:rPr>
            <w:rFonts w:eastAsia="Times New Roman"/>
          </w:rPr>
          <w:delText>ackedPicHeight.</w:delText>
        </w:r>
      </w:del>
    </w:p>
    <w:p w14:paraId="40A8F98E" w14:textId="08ADF1CF" w:rsidR="004971DB" w:rsidRPr="00AE2C2F" w:rsidDel="000E1EAA" w:rsidRDefault="004971DB">
      <w:pPr>
        <w:pStyle w:val="enumlev1"/>
        <w:ind w:left="0" w:firstLine="0"/>
        <w:rPr>
          <w:del w:id="2082" w:author="Ye-Kui Wang 03" w:date="2017-11-28T09:03:00Z"/>
          <w:bCs/>
          <w:noProof/>
        </w:rPr>
        <w:pPrChange w:id="2083" w:author="Ye-Kui Wang [2]" w:date="2017-10-02T14:10:00Z">
          <w:pPr>
            <w:pStyle w:val="ListParagraph"/>
            <w:numPr>
              <w:numId w:val="14"/>
            </w:numPr>
            <w:tabs>
              <w:tab w:val="num" w:pos="0"/>
            </w:tabs>
            <w:ind w:left="403" w:hanging="403"/>
            <w:jc w:val="both"/>
          </w:pPr>
        </w:pPrChange>
      </w:pPr>
      <w:del w:id="2084" w:author="Ye-Kui Wang 03" w:date="2017-11-28T09:03:00Z">
        <w:r w:rsidRPr="00AE2C2F" w:rsidDel="000E1EAA">
          <w:rPr>
            <w:rFonts w:eastAsia="Times New Roman"/>
            <w:bCs/>
            <w:noProof/>
            <w:lang w:val="en-US"/>
          </w:rPr>
          <w:delText>The rectangle specified by packed_region_width</w:delText>
        </w:r>
        <w:r w:rsidRPr="00AE2C2F" w:rsidDel="000E1EAA">
          <w:rPr>
            <w:bCs/>
            <w:noProof/>
          </w:rPr>
          <w:delText>[ i ]</w:delText>
        </w:r>
        <w:r w:rsidRPr="00AE2C2F" w:rsidDel="000E1EAA">
          <w:rPr>
            <w:rFonts w:eastAsia="Times New Roman"/>
            <w:bCs/>
            <w:noProof/>
            <w:lang w:val="en-US"/>
          </w:rPr>
          <w:delText>, packed_region_height</w:delText>
        </w:r>
        <w:r w:rsidRPr="00AE2C2F" w:rsidDel="000E1EAA">
          <w:rPr>
            <w:bCs/>
            <w:noProof/>
          </w:rPr>
          <w:delText>[ i ]</w:delText>
        </w:r>
        <w:r w:rsidRPr="00AE2C2F" w:rsidDel="000E1EAA">
          <w:rPr>
            <w:rFonts w:eastAsia="Times New Roman"/>
            <w:bCs/>
            <w:noProof/>
            <w:lang w:val="en-US"/>
          </w:rPr>
          <w:delText>, packed_region_top</w:delText>
        </w:r>
        <w:r w:rsidRPr="00AE2C2F" w:rsidDel="000E1EAA">
          <w:rPr>
            <w:bCs/>
            <w:noProof/>
          </w:rPr>
          <w:delText>[ i ]</w:delText>
        </w:r>
        <w:r w:rsidRPr="00AE2C2F" w:rsidDel="000E1EAA">
          <w:rPr>
            <w:rFonts w:eastAsia="Times New Roman"/>
            <w:bCs/>
            <w:noProof/>
            <w:lang w:val="en-US"/>
          </w:rPr>
          <w:delText>, and packed_region_left</w:delText>
        </w:r>
        <w:r w:rsidRPr="00AE2C2F" w:rsidDel="000E1EAA">
          <w:rPr>
            <w:bCs/>
            <w:noProof/>
          </w:rPr>
          <w:delText>[ i ]</w:delText>
        </w:r>
        <w:r w:rsidRPr="00AE2C2F" w:rsidDel="000E1EAA">
          <w:rPr>
            <w:rFonts w:eastAsia="Times New Roman"/>
            <w:bCs/>
            <w:noProof/>
            <w:lang w:val="en-US"/>
          </w:rPr>
          <w:delText xml:space="preserve"> shall be non-overlapping with the rectangle specified by packed_region_width</w:delText>
        </w:r>
        <w:r w:rsidRPr="00AE2C2F" w:rsidDel="000E1EAA">
          <w:rPr>
            <w:bCs/>
            <w:noProof/>
          </w:rPr>
          <w:delText>[ j ]</w:delText>
        </w:r>
        <w:r w:rsidRPr="00AE2C2F" w:rsidDel="000E1EAA">
          <w:rPr>
            <w:rFonts w:eastAsia="Times New Roman"/>
            <w:bCs/>
            <w:noProof/>
            <w:lang w:val="en-US"/>
          </w:rPr>
          <w:delText>, packed_region_height</w:delText>
        </w:r>
        <w:r w:rsidRPr="00AE2C2F" w:rsidDel="000E1EAA">
          <w:rPr>
            <w:bCs/>
            <w:noProof/>
          </w:rPr>
          <w:delText>[ j ]</w:delText>
        </w:r>
        <w:r w:rsidRPr="00AE2C2F" w:rsidDel="000E1EAA">
          <w:rPr>
            <w:rFonts w:eastAsia="Times New Roman"/>
            <w:bCs/>
            <w:noProof/>
            <w:lang w:val="en-US"/>
          </w:rPr>
          <w:delText>, packed_region_top</w:delText>
        </w:r>
        <w:r w:rsidRPr="00AE2C2F" w:rsidDel="000E1EAA">
          <w:rPr>
            <w:bCs/>
            <w:noProof/>
          </w:rPr>
          <w:delText>[ j ]</w:delText>
        </w:r>
        <w:r w:rsidRPr="00AE2C2F" w:rsidDel="000E1EAA">
          <w:rPr>
            <w:rFonts w:eastAsia="Times New Roman"/>
            <w:bCs/>
            <w:noProof/>
            <w:lang w:val="en-US"/>
          </w:rPr>
          <w:delText>, and packed_region_left</w:delText>
        </w:r>
        <w:r w:rsidRPr="00AE2C2F" w:rsidDel="000E1EAA">
          <w:rPr>
            <w:bCs/>
            <w:noProof/>
          </w:rPr>
          <w:delText>[ j ]</w:delText>
        </w:r>
        <w:r w:rsidRPr="00AE2C2F" w:rsidDel="000E1EAA">
          <w:rPr>
            <w:rFonts w:eastAsia="Times New Roman"/>
            <w:bCs/>
            <w:noProof/>
            <w:lang w:val="en-US"/>
          </w:rPr>
          <w:delText xml:space="preserve"> for any value of j in the range of 0 to i – 1, inclusive.</w:delText>
        </w:r>
      </w:del>
    </w:p>
    <w:p w14:paraId="2D7A8F3C" w14:textId="6FDC384F" w:rsidR="004971DB" w:rsidRPr="007B5DBC" w:rsidDel="000E1EAA" w:rsidRDefault="004971DB" w:rsidP="004971DB">
      <w:pPr>
        <w:pStyle w:val="enumlev1"/>
        <w:ind w:left="397"/>
        <w:rPr>
          <w:ins w:id="2085" w:author="Ye-Kui Wang [2]" w:date="2017-10-02T14:51:00Z"/>
          <w:del w:id="2086" w:author="Ye-Kui Wang 03" w:date="2017-11-28T09:03:00Z"/>
          <w:rFonts w:eastAsia="Times New Roman"/>
        </w:rPr>
      </w:pPr>
      <w:ins w:id="2087" w:author="Ye-Kui Wang [2]" w:date="2017-10-02T14:51:00Z">
        <w:del w:id="2088" w:author="Ye-Kui Wang 03" w:date="2017-11-28T09:03:00Z">
          <w:r w:rsidRPr="00F44B47" w:rsidDel="000E1EAA">
            <w:rPr>
              <w:noProof/>
              <w:lang w:val="en-CA"/>
            </w:rPr>
            <w:delText>–</w:delText>
          </w:r>
          <w:r w:rsidRPr="00F44B47" w:rsidDel="000E1EAA">
            <w:rPr>
              <w:noProof/>
              <w:lang w:val="en-CA"/>
            </w:rPr>
            <w:tab/>
          </w:r>
          <w:r w:rsidDel="000E1EAA">
            <w:rPr>
              <w:noProof/>
              <w:lang w:val="en-CA"/>
            </w:rPr>
            <w:delText>Otherwise (</w:delText>
          </w:r>
          <w:r w:rsidRPr="007B5DBC" w:rsidDel="000E1EAA">
            <w:rPr>
              <w:noProof/>
            </w:rPr>
            <w:delText>constituent_picture_matching_flag</w:delText>
          </w:r>
          <w:r w:rsidRPr="007B5DBC" w:rsidDel="000E1EAA">
            <w:delText xml:space="preserve"> </w:delText>
          </w:r>
          <w:r w:rsidRPr="00F44B47" w:rsidDel="000E1EAA">
            <w:delText xml:space="preserve">is equal to </w:delText>
          </w:r>
          <w:r w:rsidDel="000E1EAA">
            <w:delText>1)</w:delText>
          </w:r>
          <w:r w:rsidRPr="00F44B47" w:rsidDel="000E1EAA">
            <w:delText xml:space="preserve">, </w:delText>
          </w:r>
          <w:r w:rsidRPr="007B5DBC" w:rsidDel="000E1EAA">
            <w:rPr>
              <w:rFonts w:eastAsia="Times New Roman"/>
            </w:rPr>
            <w:delText>the following applies:</w:delText>
          </w:r>
        </w:del>
      </w:ins>
    </w:p>
    <w:p w14:paraId="51D5B1AF" w14:textId="2CA33531" w:rsidR="004971DB" w:rsidRPr="00745672" w:rsidDel="000E1EAA" w:rsidRDefault="004971DB" w:rsidP="004971DB">
      <w:pPr>
        <w:pStyle w:val="enumlev1"/>
        <w:ind w:left="794"/>
        <w:rPr>
          <w:ins w:id="2089" w:author="Ye-Kui Wang [2]" w:date="2017-10-02T14:51:00Z"/>
          <w:del w:id="2090" w:author="Ye-Kui Wang 03" w:date="2017-11-28T09:03:00Z"/>
          <w:rFonts w:eastAsia="Times New Roman"/>
        </w:rPr>
      </w:pPr>
      <w:ins w:id="2091" w:author="Ye-Kui Wang [2]" w:date="2017-10-02T14:51:00Z">
        <w:del w:id="2092" w:author="Ye-Kui Wang 03" w:date="2017-11-28T09:03:00Z">
          <w:r w:rsidRPr="00F44B47" w:rsidDel="000E1EAA">
            <w:rPr>
              <w:noProof/>
              <w:lang w:val="en-CA"/>
            </w:rPr>
            <w:delText>–</w:delText>
          </w:r>
          <w:r w:rsidRPr="00F44B47" w:rsidDel="000E1EAA">
            <w:rPr>
              <w:noProof/>
              <w:lang w:val="en-CA"/>
            </w:rPr>
            <w:tab/>
          </w:r>
          <w:r w:rsidRPr="00745672" w:rsidDel="000E1EAA">
            <w:rPr>
              <w:rFonts w:eastAsia="Times New Roman"/>
            </w:rPr>
            <w:delText>The sum of packed_reg</w:delText>
          </w:r>
          <w:r w:rsidDel="000E1EAA">
            <w:rPr>
              <w:rFonts w:eastAsia="Times New Roman"/>
            </w:rPr>
            <w:delText>ion</w:delText>
          </w:r>
          <w:r w:rsidRPr="00745672" w:rsidDel="000E1EAA">
            <w:rPr>
              <w:rFonts w:eastAsia="Times New Roman"/>
            </w:rPr>
            <w:delText>_width</w:delText>
          </w:r>
          <w:r w:rsidRPr="00EA19E2" w:rsidDel="000E1EAA">
            <w:rPr>
              <w:bCs/>
              <w:noProof/>
            </w:rPr>
            <w:delText>[ i ]</w:delText>
          </w:r>
          <w:r w:rsidRPr="00745672" w:rsidDel="000E1EAA">
            <w:rPr>
              <w:rFonts w:eastAsia="Times New Roman"/>
            </w:rPr>
            <w:delText xml:space="preserve"> and packed_reg</w:delText>
          </w:r>
          <w:r w:rsidDel="000E1EAA">
            <w:rPr>
              <w:rFonts w:eastAsia="Times New Roman"/>
            </w:rPr>
            <w:delText>ion</w:delText>
          </w:r>
          <w:r w:rsidRPr="00745672" w:rsidDel="000E1EAA">
            <w:rPr>
              <w:rFonts w:eastAsia="Times New Roman"/>
            </w:rPr>
            <w:delText>_left</w:delText>
          </w:r>
          <w:r w:rsidRPr="00EA19E2" w:rsidDel="000E1EAA">
            <w:rPr>
              <w:bCs/>
              <w:noProof/>
            </w:rPr>
            <w:delText>[ i ]</w:delText>
          </w:r>
          <w:r w:rsidRPr="00745672" w:rsidDel="000E1EAA">
            <w:rPr>
              <w:rFonts w:eastAsia="Times New Roman"/>
            </w:rPr>
            <w:delText xml:space="preserve"> </w:delText>
          </w:r>
          <w:r w:rsidDel="000E1EAA">
            <w:rPr>
              <w:rFonts w:eastAsia="Times New Roman"/>
            </w:rPr>
            <w:delText xml:space="preserve">minus 1 </w:delText>
          </w:r>
          <w:r w:rsidRPr="00745672" w:rsidDel="000E1EAA">
            <w:rPr>
              <w:rFonts w:eastAsia="Times New Roman"/>
            </w:rPr>
            <w:delText xml:space="preserve">shall be less than </w:delText>
          </w:r>
          <w:r w:rsidRPr="006A6742" w:rsidDel="000E1EAA">
            <w:rPr>
              <w:rFonts w:eastAsia="Times New Roman"/>
            </w:rPr>
            <w:delText>packed</w:delText>
          </w:r>
          <w:r w:rsidDel="000E1EAA">
            <w:rPr>
              <w:rFonts w:eastAsia="Times New Roman"/>
            </w:rPr>
            <w:delText>_picture_width / HorDiv1</w:delText>
          </w:r>
          <w:r w:rsidRPr="00745672" w:rsidDel="000E1EAA">
            <w:rPr>
              <w:rFonts w:eastAsia="Times New Roman"/>
            </w:rPr>
            <w:delText>.</w:delText>
          </w:r>
        </w:del>
      </w:ins>
    </w:p>
    <w:p w14:paraId="0E0E6BF5" w14:textId="371A6336" w:rsidR="004971DB" w:rsidRPr="00745672" w:rsidDel="000E1EAA" w:rsidRDefault="004971DB" w:rsidP="004971DB">
      <w:pPr>
        <w:pStyle w:val="enumlev1"/>
        <w:ind w:left="794"/>
        <w:rPr>
          <w:ins w:id="2093" w:author="Ye-Kui Wang [2]" w:date="2017-10-02T14:51:00Z"/>
          <w:del w:id="2094" w:author="Ye-Kui Wang 03" w:date="2017-11-28T09:03:00Z"/>
          <w:rFonts w:eastAsia="Times New Roman"/>
        </w:rPr>
      </w:pPr>
      <w:ins w:id="2095" w:author="Ye-Kui Wang [2]" w:date="2017-10-02T14:51:00Z">
        <w:del w:id="2096" w:author="Ye-Kui Wang 03" w:date="2017-11-28T09:03:00Z">
          <w:r w:rsidRPr="00F44B47" w:rsidDel="000E1EAA">
            <w:rPr>
              <w:noProof/>
              <w:lang w:val="en-CA"/>
            </w:rPr>
            <w:delText>–</w:delText>
          </w:r>
          <w:r w:rsidRPr="00F44B47" w:rsidDel="000E1EAA">
            <w:rPr>
              <w:noProof/>
              <w:lang w:val="en-CA"/>
            </w:rPr>
            <w:tab/>
          </w:r>
          <w:r w:rsidRPr="00745672" w:rsidDel="000E1EAA">
            <w:rPr>
              <w:rFonts w:eastAsia="Times New Roman"/>
            </w:rPr>
            <w:delText>The sum of packed_reg</w:delText>
          </w:r>
          <w:r w:rsidDel="000E1EAA">
            <w:rPr>
              <w:rFonts w:eastAsia="Times New Roman"/>
            </w:rPr>
            <w:delText>ion</w:delText>
          </w:r>
          <w:r w:rsidRPr="00745672" w:rsidDel="000E1EAA">
            <w:rPr>
              <w:rFonts w:eastAsia="Times New Roman"/>
            </w:rPr>
            <w:delText>_height</w:delText>
          </w:r>
          <w:r w:rsidRPr="00EA19E2" w:rsidDel="000E1EAA">
            <w:rPr>
              <w:bCs/>
              <w:noProof/>
            </w:rPr>
            <w:delText>[ i ]</w:delText>
          </w:r>
          <w:r w:rsidRPr="00745672" w:rsidDel="000E1EAA">
            <w:rPr>
              <w:rFonts w:eastAsia="Times New Roman"/>
            </w:rPr>
            <w:delText xml:space="preserve"> and packed_reg</w:delText>
          </w:r>
          <w:r w:rsidDel="000E1EAA">
            <w:rPr>
              <w:rFonts w:eastAsia="Times New Roman"/>
            </w:rPr>
            <w:delText>ion</w:delText>
          </w:r>
          <w:r w:rsidRPr="00745672" w:rsidDel="000E1EAA">
            <w:rPr>
              <w:rFonts w:eastAsia="Times New Roman"/>
            </w:rPr>
            <w:delText>_top</w:delText>
          </w:r>
          <w:r w:rsidRPr="00EA19E2" w:rsidDel="000E1EAA">
            <w:rPr>
              <w:bCs/>
              <w:noProof/>
            </w:rPr>
            <w:delText>[ i ]</w:delText>
          </w:r>
          <w:r w:rsidRPr="00745672" w:rsidDel="000E1EAA">
            <w:rPr>
              <w:rFonts w:eastAsia="Times New Roman"/>
            </w:rPr>
            <w:delText xml:space="preserve"> </w:delText>
          </w:r>
          <w:r w:rsidDel="000E1EAA">
            <w:rPr>
              <w:rFonts w:eastAsia="Times New Roman"/>
            </w:rPr>
            <w:delText xml:space="preserve">minus 1 </w:delText>
          </w:r>
          <w:r w:rsidRPr="00745672" w:rsidDel="000E1EAA">
            <w:rPr>
              <w:rFonts w:eastAsia="Times New Roman"/>
            </w:rPr>
            <w:delText xml:space="preserve">shall be less than </w:delText>
          </w:r>
          <w:r w:rsidRPr="006A6742" w:rsidDel="000E1EAA">
            <w:rPr>
              <w:rFonts w:eastAsia="Times New Roman"/>
            </w:rPr>
            <w:delText>packed</w:delText>
          </w:r>
          <w:r w:rsidDel="000E1EAA">
            <w:rPr>
              <w:rFonts w:eastAsia="Times New Roman"/>
            </w:rPr>
            <w:delText>_picture_h</w:delText>
          </w:r>
          <w:r w:rsidRPr="006A6742" w:rsidDel="000E1EAA">
            <w:rPr>
              <w:rFonts w:eastAsia="Times New Roman"/>
            </w:rPr>
            <w:delText>eight</w:delText>
          </w:r>
          <w:r w:rsidDel="000E1EAA">
            <w:rPr>
              <w:rFonts w:eastAsia="Times New Roman"/>
            </w:rPr>
            <w:delText> / VerDiv1</w:delText>
          </w:r>
          <w:r w:rsidRPr="00745672" w:rsidDel="000E1EAA">
            <w:rPr>
              <w:rFonts w:eastAsia="Times New Roman"/>
            </w:rPr>
            <w:delText>.</w:delText>
          </w:r>
        </w:del>
      </w:ins>
    </w:p>
    <w:p w14:paraId="5A504043" w14:textId="1331E5E5" w:rsidR="004971DB" w:rsidRPr="007B5DBC" w:rsidDel="000E1EAA" w:rsidRDefault="004971DB" w:rsidP="004971DB">
      <w:pPr>
        <w:pStyle w:val="enumlev1"/>
        <w:ind w:left="397"/>
        <w:rPr>
          <w:ins w:id="2097" w:author="Ye-Kui Wang [2]" w:date="2017-10-02T14:51:00Z"/>
          <w:del w:id="2098" w:author="Ye-Kui Wang 03" w:date="2017-11-28T09:03:00Z"/>
          <w:noProof/>
          <w:lang w:val="en-CA"/>
        </w:rPr>
      </w:pPr>
      <w:ins w:id="2099" w:author="Ye-Kui Wang [2]" w:date="2017-10-02T14:51:00Z">
        <w:del w:id="2100" w:author="Ye-Kui Wang 03" w:date="2017-11-28T09:03:00Z">
          <w:r w:rsidRPr="00F44B47" w:rsidDel="000E1EAA">
            <w:rPr>
              <w:noProof/>
              <w:lang w:val="en-CA"/>
            </w:rPr>
            <w:delText>–</w:delText>
          </w:r>
          <w:r w:rsidRPr="00F44B47" w:rsidDel="000E1EAA">
            <w:rPr>
              <w:noProof/>
              <w:lang w:val="en-CA"/>
            </w:rPr>
            <w:tab/>
          </w:r>
          <w:r w:rsidRPr="007B5DBC" w:rsidDel="000E1EAA">
            <w:rPr>
              <w:noProof/>
              <w:lang w:val="en-CA"/>
            </w:rPr>
            <w:delText>When the decoded picture has 4:2:0 or 4:2:2 chroma format, packed_reg</w:delText>
          </w:r>
          <w:r w:rsidDel="000E1EAA">
            <w:rPr>
              <w:noProof/>
              <w:lang w:val="en-CA"/>
            </w:rPr>
            <w:delText>ion</w:delText>
          </w:r>
          <w:r w:rsidRPr="007B5DBC" w:rsidDel="000E1EAA">
            <w:rPr>
              <w:noProof/>
              <w:lang w:val="en-CA"/>
            </w:rPr>
            <w:delText>_left[</w:delText>
          </w:r>
          <w:r w:rsidDel="000E1EAA">
            <w:rPr>
              <w:noProof/>
              <w:lang w:val="en-CA"/>
            </w:rPr>
            <w:delText> </w:delText>
          </w:r>
          <w:r w:rsidRPr="007B5DBC" w:rsidDel="000E1EAA">
            <w:rPr>
              <w:noProof/>
              <w:lang w:val="en-CA"/>
            </w:rPr>
            <w:delText>i</w:delText>
          </w:r>
          <w:r w:rsidDel="000E1EAA">
            <w:rPr>
              <w:noProof/>
              <w:lang w:val="en-CA"/>
            </w:rPr>
            <w:delText> </w:delText>
          </w:r>
          <w:r w:rsidRPr="007B5DBC" w:rsidDel="000E1EAA">
            <w:rPr>
              <w:noProof/>
              <w:lang w:val="en-CA"/>
            </w:rPr>
            <w:delText>] shall correspond to an even horizontal coordinate value of luma sample units</w:delText>
          </w:r>
          <w:r w:rsidDel="000E1EAA">
            <w:rPr>
              <w:noProof/>
              <w:lang w:val="en-CA"/>
            </w:rPr>
            <w:delText>,</w:delText>
          </w:r>
          <w:r w:rsidRPr="007B5DBC" w:rsidDel="000E1EAA">
            <w:rPr>
              <w:noProof/>
              <w:lang w:val="en-CA"/>
            </w:rPr>
            <w:delText xml:space="preserve"> </w:delText>
          </w:r>
          <w:r w:rsidDel="000E1EAA">
            <w:rPr>
              <w:noProof/>
              <w:lang w:val="en-CA"/>
            </w:rPr>
            <w:delText xml:space="preserve">and </w:delText>
          </w:r>
          <w:r w:rsidRPr="007B5DBC" w:rsidDel="000E1EAA">
            <w:rPr>
              <w:noProof/>
              <w:lang w:val="en-CA"/>
            </w:rPr>
            <w:delText>packed_reg</w:delText>
          </w:r>
          <w:r w:rsidDel="000E1EAA">
            <w:rPr>
              <w:noProof/>
              <w:lang w:val="en-CA"/>
            </w:rPr>
            <w:delText>ion</w:delText>
          </w:r>
          <w:r w:rsidRPr="007B5DBC" w:rsidDel="000E1EAA">
            <w:rPr>
              <w:noProof/>
              <w:lang w:val="en-CA"/>
            </w:rPr>
            <w:delText>_width[</w:delText>
          </w:r>
          <w:r w:rsidDel="000E1EAA">
            <w:rPr>
              <w:noProof/>
              <w:lang w:val="en-CA"/>
            </w:rPr>
            <w:delText> </w:delText>
          </w:r>
          <w:r w:rsidRPr="007B5DBC" w:rsidDel="000E1EAA">
            <w:rPr>
              <w:noProof/>
              <w:lang w:val="en-CA"/>
            </w:rPr>
            <w:delText>i</w:delText>
          </w:r>
          <w:r w:rsidDel="000E1EAA">
            <w:rPr>
              <w:noProof/>
              <w:lang w:val="en-CA"/>
            </w:rPr>
            <w:delText> </w:delText>
          </w:r>
          <w:r w:rsidRPr="007B5DBC" w:rsidDel="000E1EAA">
            <w:rPr>
              <w:noProof/>
              <w:lang w:val="en-CA"/>
            </w:rPr>
            <w:delText>] shall correspond to an even number of luma samples</w:delText>
          </w:r>
          <w:r w:rsidDel="000E1EAA">
            <w:rPr>
              <w:noProof/>
              <w:lang w:val="en-CA"/>
            </w:rPr>
            <w:delText>,</w:delText>
          </w:r>
          <w:r w:rsidRPr="007B5DBC" w:rsidDel="000E1EAA">
            <w:rPr>
              <w:noProof/>
              <w:lang w:val="en-CA"/>
            </w:rPr>
            <w:delText xml:space="preserve"> </w:delText>
          </w:r>
          <w:r w:rsidDel="000E1EAA">
            <w:rPr>
              <w:noProof/>
              <w:lang w:val="en-CA"/>
            </w:rPr>
            <w:delText xml:space="preserve">both </w:delText>
          </w:r>
          <w:r w:rsidRPr="007B5DBC" w:rsidDel="000E1EAA">
            <w:rPr>
              <w:noProof/>
              <w:lang w:val="en-CA"/>
            </w:rPr>
            <w:delText xml:space="preserve">within the </w:delText>
          </w:r>
          <w:r w:rsidDel="000E1EAA">
            <w:rPr>
              <w:noProof/>
              <w:lang w:val="en-CA"/>
            </w:rPr>
            <w:delText xml:space="preserve">cropped </w:delText>
          </w:r>
          <w:r w:rsidRPr="007B5DBC" w:rsidDel="000E1EAA">
            <w:rPr>
              <w:noProof/>
              <w:lang w:val="en-CA"/>
            </w:rPr>
            <w:delText>decoded picture.</w:delText>
          </w:r>
        </w:del>
      </w:ins>
    </w:p>
    <w:p w14:paraId="53BE3543" w14:textId="5F9CA3E4" w:rsidR="004971DB" w:rsidRPr="007B5DBC" w:rsidDel="000E1EAA" w:rsidRDefault="004971DB" w:rsidP="004971DB">
      <w:pPr>
        <w:pStyle w:val="enumlev1"/>
        <w:ind w:left="397"/>
        <w:rPr>
          <w:ins w:id="2101" w:author="Ye-Kui Wang [2]" w:date="2017-10-02T14:51:00Z"/>
          <w:del w:id="2102" w:author="Ye-Kui Wang 03" w:date="2017-11-28T09:03:00Z"/>
          <w:noProof/>
          <w:lang w:val="en-CA"/>
        </w:rPr>
      </w:pPr>
      <w:ins w:id="2103" w:author="Ye-Kui Wang [2]" w:date="2017-10-02T14:51:00Z">
        <w:del w:id="2104" w:author="Ye-Kui Wang 03" w:date="2017-11-28T09:03:00Z">
          <w:r w:rsidRPr="00F44B47" w:rsidDel="000E1EAA">
            <w:rPr>
              <w:noProof/>
              <w:lang w:val="en-CA"/>
            </w:rPr>
            <w:delText>–</w:delText>
          </w:r>
          <w:r w:rsidRPr="00F44B47" w:rsidDel="000E1EAA">
            <w:rPr>
              <w:noProof/>
              <w:lang w:val="en-CA"/>
            </w:rPr>
            <w:tab/>
          </w:r>
          <w:r w:rsidRPr="007B5DBC" w:rsidDel="000E1EAA">
            <w:rPr>
              <w:noProof/>
              <w:lang w:val="en-CA"/>
            </w:rPr>
            <w:delText>When the decoded picture has 4:2:0 chroma format, packed_reg</w:delText>
          </w:r>
          <w:r w:rsidDel="000E1EAA">
            <w:rPr>
              <w:noProof/>
              <w:lang w:val="en-CA"/>
            </w:rPr>
            <w:delText>ion</w:delText>
          </w:r>
          <w:r w:rsidRPr="007B5DBC" w:rsidDel="000E1EAA">
            <w:rPr>
              <w:noProof/>
              <w:lang w:val="en-CA"/>
            </w:rPr>
            <w:delText>_top[</w:delText>
          </w:r>
          <w:r w:rsidDel="000E1EAA">
            <w:rPr>
              <w:noProof/>
              <w:lang w:val="en-CA"/>
            </w:rPr>
            <w:delText> </w:delText>
          </w:r>
          <w:r w:rsidRPr="007B5DBC" w:rsidDel="000E1EAA">
            <w:rPr>
              <w:noProof/>
              <w:lang w:val="en-CA"/>
            </w:rPr>
            <w:delText>i</w:delText>
          </w:r>
          <w:r w:rsidDel="000E1EAA">
            <w:rPr>
              <w:noProof/>
              <w:lang w:val="en-CA"/>
            </w:rPr>
            <w:delText> </w:delText>
          </w:r>
          <w:r w:rsidRPr="007B5DBC" w:rsidDel="000E1EAA">
            <w:rPr>
              <w:noProof/>
              <w:lang w:val="en-CA"/>
            </w:rPr>
            <w:delText>] shall correspond to an even vertical coordinate value of luma sample units</w:delText>
          </w:r>
          <w:r w:rsidDel="000E1EAA">
            <w:rPr>
              <w:noProof/>
              <w:lang w:val="en-CA"/>
            </w:rPr>
            <w:delText xml:space="preserve">, and </w:delText>
          </w:r>
          <w:r w:rsidRPr="007B5DBC" w:rsidDel="000E1EAA">
            <w:rPr>
              <w:noProof/>
              <w:lang w:val="en-CA"/>
            </w:rPr>
            <w:delText>packed_reg</w:delText>
          </w:r>
          <w:r w:rsidDel="000E1EAA">
            <w:rPr>
              <w:noProof/>
              <w:lang w:val="en-CA"/>
            </w:rPr>
            <w:delText>ion</w:delText>
          </w:r>
          <w:r w:rsidRPr="007B5DBC" w:rsidDel="000E1EAA">
            <w:rPr>
              <w:noProof/>
              <w:lang w:val="en-CA"/>
            </w:rPr>
            <w:delText>_height[</w:delText>
          </w:r>
          <w:r w:rsidDel="000E1EAA">
            <w:rPr>
              <w:noProof/>
              <w:lang w:val="en-CA"/>
            </w:rPr>
            <w:delText> </w:delText>
          </w:r>
          <w:r w:rsidRPr="007B5DBC" w:rsidDel="000E1EAA">
            <w:rPr>
              <w:noProof/>
              <w:lang w:val="en-CA"/>
            </w:rPr>
            <w:delText>i</w:delText>
          </w:r>
          <w:r w:rsidDel="000E1EAA">
            <w:rPr>
              <w:noProof/>
              <w:lang w:val="en-CA"/>
            </w:rPr>
            <w:delText> </w:delText>
          </w:r>
          <w:r w:rsidRPr="007B5DBC" w:rsidDel="000E1EAA">
            <w:rPr>
              <w:noProof/>
              <w:lang w:val="en-CA"/>
            </w:rPr>
            <w:delText>] shall correspond to an even number of luma samples</w:delText>
          </w:r>
          <w:r w:rsidDel="000E1EAA">
            <w:rPr>
              <w:noProof/>
              <w:lang w:val="en-CA"/>
            </w:rPr>
            <w:delText>,</w:delText>
          </w:r>
          <w:r w:rsidRPr="007B5DBC" w:rsidDel="000E1EAA">
            <w:rPr>
              <w:noProof/>
              <w:lang w:val="en-CA"/>
            </w:rPr>
            <w:delText xml:space="preserve"> </w:delText>
          </w:r>
          <w:r w:rsidDel="000E1EAA">
            <w:rPr>
              <w:noProof/>
              <w:lang w:val="en-CA"/>
            </w:rPr>
            <w:delText xml:space="preserve">both </w:delText>
          </w:r>
          <w:r w:rsidRPr="007B5DBC" w:rsidDel="000E1EAA">
            <w:rPr>
              <w:noProof/>
              <w:lang w:val="en-CA"/>
            </w:rPr>
            <w:delText xml:space="preserve">within the </w:delText>
          </w:r>
          <w:r w:rsidDel="000E1EAA">
            <w:rPr>
              <w:noProof/>
              <w:lang w:val="en-CA"/>
            </w:rPr>
            <w:delText xml:space="preserve">cropped </w:delText>
          </w:r>
          <w:r w:rsidRPr="007B5DBC" w:rsidDel="000E1EAA">
            <w:rPr>
              <w:noProof/>
              <w:lang w:val="en-CA"/>
            </w:rPr>
            <w:delText>decoded picture.</w:delText>
          </w:r>
        </w:del>
      </w:ins>
    </w:p>
    <w:p w14:paraId="430E2CE6" w14:textId="69532115" w:rsidR="004971DB" w:rsidRPr="007B5DBC" w:rsidRDefault="004971DB" w:rsidP="004971DB">
      <w:pPr>
        <w:jc w:val="both"/>
        <w:rPr>
          <w:ins w:id="2105" w:author="Ye-Kui Wang [2]" w:date="2017-10-02T14:51:00Z"/>
          <w:bCs/>
          <w:noProof/>
          <w:sz w:val="20"/>
        </w:rPr>
      </w:pPr>
      <w:ins w:id="2106" w:author="Ye-Kui Wang [2]" w:date="2017-10-02T14:51:00Z">
        <w:del w:id="2107" w:author="Gary Sullivan" w:date="2018-01-12T13:43:00Z">
          <w:r w:rsidRPr="007B5DBC" w:rsidDel="00A42004">
            <w:rPr>
              <w:b/>
              <w:bCs/>
              <w:noProof/>
              <w:sz w:val="20"/>
            </w:rPr>
            <w:delText>left_</w:delText>
          </w:r>
        </w:del>
      </w:ins>
      <w:ins w:id="2108" w:author="Gary Sullivan" w:date="2018-01-12T13:43:00Z">
        <w:r w:rsidR="00A42004">
          <w:rPr>
            <w:b/>
            <w:bCs/>
            <w:noProof/>
            <w:sz w:val="20"/>
          </w:rPr>
          <w:t>rwp_left_</w:t>
        </w:r>
      </w:ins>
      <w:ins w:id="2109" w:author="Ye-Kui Wang [2]" w:date="2017-10-02T14:51:00Z">
        <w:del w:id="2110" w:author="Gary Sullivan" w:date="2018-01-12T13:26:00Z">
          <w:r w:rsidRPr="007B5DBC" w:rsidDel="00A46B5B">
            <w:rPr>
              <w:b/>
              <w:bCs/>
              <w:noProof/>
              <w:sz w:val="20"/>
            </w:rPr>
            <w:delText>gb_</w:delText>
          </w:r>
        </w:del>
      </w:ins>
      <w:ins w:id="2111" w:author="Gary Sullivan" w:date="2018-01-12T13:26:00Z">
        <w:r w:rsidR="00A46B5B">
          <w:rPr>
            <w:b/>
            <w:bCs/>
            <w:noProof/>
            <w:sz w:val="20"/>
          </w:rPr>
          <w:t>guard_band_</w:t>
        </w:r>
      </w:ins>
      <w:ins w:id="2112" w:author="Ye-Kui Wang [2]" w:date="2017-10-02T14:51:00Z">
        <w:r w:rsidRPr="007B5DBC">
          <w:rPr>
            <w:b/>
            <w:bCs/>
            <w:noProof/>
            <w:sz w:val="20"/>
          </w:rPr>
          <w:t>width</w:t>
        </w:r>
        <w:r w:rsidRPr="007B5DBC">
          <w:rPr>
            <w:bCs/>
            <w:noProof/>
            <w:sz w:val="20"/>
          </w:rPr>
          <w:t>[</w:t>
        </w:r>
        <w:r>
          <w:rPr>
            <w:bCs/>
            <w:noProof/>
            <w:sz w:val="20"/>
          </w:rPr>
          <w:t> </w:t>
        </w:r>
        <w:r w:rsidRPr="007B5DBC">
          <w:rPr>
            <w:bCs/>
            <w:noProof/>
            <w:sz w:val="20"/>
          </w:rPr>
          <w:t>i</w:t>
        </w:r>
        <w:r>
          <w:rPr>
            <w:bCs/>
            <w:noProof/>
            <w:sz w:val="20"/>
          </w:rPr>
          <w:t> </w:t>
        </w:r>
        <w:r w:rsidRPr="007B5DBC">
          <w:rPr>
            <w:bCs/>
            <w:noProof/>
            <w:sz w:val="20"/>
          </w:rPr>
          <w:t xml:space="preserve">] specifies the width of the guard band on the left side of the i-th packed region in relative </w:t>
        </w:r>
        <w:r>
          <w:rPr>
            <w:bCs/>
            <w:noProof/>
            <w:sz w:val="20"/>
          </w:rPr>
          <w:t xml:space="preserve">region-wise </w:t>
        </w:r>
        <w:r w:rsidRPr="007B5DBC">
          <w:rPr>
            <w:bCs/>
            <w:noProof/>
            <w:sz w:val="20"/>
          </w:rPr>
          <w:t xml:space="preserve">packed picture sample units. When </w:t>
        </w:r>
      </w:ins>
      <w:ins w:id="2113" w:author="Gary Sullivan" w:date="2018-01-12T14:35:00Z">
        <w:r w:rsidR="009E18F6" w:rsidRPr="00C56F3D">
          <w:rPr>
            <w:sz w:val="20"/>
          </w:rPr>
          <w:t>chroma_format_idc is equal to 1 (4:2:0 chroma format) or 2 (4:2:2 chroma format)</w:t>
        </w:r>
      </w:ins>
      <w:ins w:id="2114" w:author="Ye-Kui Wang [2]" w:date="2017-10-02T14:51:00Z">
        <w:del w:id="2115" w:author="Gary Sullivan" w:date="2018-01-12T14:35:00Z">
          <w:r w:rsidRPr="007B5DBC" w:rsidDel="009E18F6">
            <w:rPr>
              <w:bCs/>
              <w:noProof/>
              <w:sz w:val="20"/>
            </w:rPr>
            <w:delText>the decoded picture has 4:2:0 or 4:2:2 chroma format</w:delText>
          </w:r>
        </w:del>
        <w:r w:rsidRPr="007B5DBC">
          <w:rPr>
            <w:bCs/>
            <w:noProof/>
            <w:sz w:val="20"/>
          </w:rPr>
          <w:t xml:space="preserve">, </w:t>
        </w:r>
        <w:del w:id="2116" w:author="Gary Sullivan" w:date="2018-01-12T13:43:00Z">
          <w:r w:rsidRPr="007B5DBC" w:rsidDel="00A42004">
            <w:rPr>
              <w:bCs/>
              <w:noProof/>
              <w:sz w:val="20"/>
            </w:rPr>
            <w:delText>left_</w:delText>
          </w:r>
        </w:del>
      </w:ins>
      <w:ins w:id="2117" w:author="Gary Sullivan" w:date="2018-01-12T13:43:00Z">
        <w:r w:rsidR="00A42004">
          <w:rPr>
            <w:bCs/>
            <w:noProof/>
            <w:sz w:val="20"/>
          </w:rPr>
          <w:t>rwp_left_</w:t>
        </w:r>
      </w:ins>
      <w:ins w:id="2118" w:author="Ye-Kui Wang [2]" w:date="2017-10-02T14:51:00Z">
        <w:del w:id="2119" w:author="Gary Sullivan" w:date="2018-01-12T13:26:00Z">
          <w:r w:rsidRPr="007B5DBC" w:rsidDel="00A46B5B">
            <w:rPr>
              <w:bCs/>
              <w:noProof/>
              <w:sz w:val="20"/>
            </w:rPr>
            <w:delText>gb_</w:delText>
          </w:r>
        </w:del>
      </w:ins>
      <w:ins w:id="2120" w:author="Gary Sullivan" w:date="2018-01-12T13:26:00Z">
        <w:r w:rsidR="00A46B5B">
          <w:rPr>
            <w:bCs/>
            <w:noProof/>
            <w:sz w:val="20"/>
          </w:rPr>
          <w:t>guard_band_</w:t>
        </w:r>
      </w:ins>
      <w:ins w:id="2121" w:author="Ye-Kui Wang [2]" w:date="2017-10-02T14:51:00Z">
        <w:r w:rsidRPr="007B5DBC">
          <w:rPr>
            <w:bCs/>
            <w:noProof/>
            <w:sz w:val="20"/>
          </w:rPr>
          <w:t>width[</w:t>
        </w:r>
        <w:r>
          <w:rPr>
            <w:bCs/>
            <w:noProof/>
            <w:sz w:val="20"/>
          </w:rPr>
          <w:t> </w:t>
        </w:r>
        <w:r w:rsidRPr="007B5DBC">
          <w:rPr>
            <w:bCs/>
            <w:noProof/>
            <w:sz w:val="20"/>
          </w:rPr>
          <w:t>i</w:t>
        </w:r>
        <w:r>
          <w:rPr>
            <w:bCs/>
            <w:noProof/>
            <w:sz w:val="20"/>
          </w:rPr>
          <w:t> </w:t>
        </w:r>
        <w:r w:rsidRPr="007B5DBC">
          <w:rPr>
            <w:bCs/>
            <w:noProof/>
            <w:sz w:val="20"/>
          </w:rPr>
          <w:t xml:space="preserve">] shall correspond to an even number of luma samples within the </w:t>
        </w:r>
        <w:r>
          <w:rPr>
            <w:bCs/>
            <w:noProof/>
            <w:sz w:val="20"/>
          </w:rPr>
          <w:t xml:space="preserve">cropped </w:t>
        </w:r>
        <w:r w:rsidRPr="007B5DBC">
          <w:rPr>
            <w:bCs/>
            <w:noProof/>
            <w:sz w:val="20"/>
          </w:rPr>
          <w:t>decoded picture.</w:t>
        </w:r>
      </w:ins>
    </w:p>
    <w:p w14:paraId="11DD3A11" w14:textId="4905D82F" w:rsidR="004971DB" w:rsidRPr="007B5DBC" w:rsidRDefault="004971DB" w:rsidP="004971DB">
      <w:pPr>
        <w:jc w:val="both"/>
        <w:rPr>
          <w:ins w:id="2122" w:author="Ye-Kui Wang [2]" w:date="2017-10-02T14:51:00Z"/>
          <w:bCs/>
          <w:noProof/>
          <w:sz w:val="20"/>
        </w:rPr>
      </w:pPr>
      <w:ins w:id="2123" w:author="Ye-Kui Wang [2]" w:date="2017-10-02T14:51:00Z">
        <w:del w:id="2124" w:author="Gary Sullivan" w:date="2018-01-12T13:45:00Z">
          <w:r w:rsidRPr="007B5DBC" w:rsidDel="00A42004">
            <w:rPr>
              <w:b/>
              <w:bCs/>
              <w:noProof/>
              <w:sz w:val="20"/>
            </w:rPr>
            <w:delText>right_</w:delText>
          </w:r>
        </w:del>
      </w:ins>
      <w:ins w:id="2125" w:author="Gary Sullivan" w:date="2018-01-12T13:45:00Z">
        <w:r w:rsidR="00A42004">
          <w:rPr>
            <w:b/>
            <w:bCs/>
            <w:noProof/>
            <w:sz w:val="20"/>
          </w:rPr>
          <w:t>rwp_right_</w:t>
        </w:r>
      </w:ins>
      <w:ins w:id="2126" w:author="Ye-Kui Wang [2]" w:date="2017-10-02T14:51:00Z">
        <w:del w:id="2127" w:author="Gary Sullivan" w:date="2018-01-12T13:27:00Z">
          <w:r w:rsidRPr="007B5DBC" w:rsidDel="00A46B5B">
            <w:rPr>
              <w:b/>
              <w:bCs/>
              <w:noProof/>
              <w:sz w:val="20"/>
            </w:rPr>
            <w:delText>gb_</w:delText>
          </w:r>
        </w:del>
      </w:ins>
      <w:ins w:id="2128" w:author="Gary Sullivan" w:date="2018-01-12T13:27:00Z">
        <w:r w:rsidR="00A46B5B">
          <w:rPr>
            <w:b/>
            <w:bCs/>
            <w:noProof/>
            <w:sz w:val="20"/>
          </w:rPr>
          <w:t>guard_band_</w:t>
        </w:r>
      </w:ins>
      <w:ins w:id="2129" w:author="Ye-Kui Wang [2]" w:date="2017-10-02T14:51:00Z">
        <w:r w:rsidRPr="007B5DBC">
          <w:rPr>
            <w:b/>
            <w:bCs/>
            <w:noProof/>
            <w:sz w:val="20"/>
          </w:rPr>
          <w:t>width</w:t>
        </w:r>
        <w:r w:rsidRPr="007B5DBC">
          <w:rPr>
            <w:bCs/>
            <w:noProof/>
            <w:sz w:val="20"/>
          </w:rPr>
          <w:t>[</w:t>
        </w:r>
        <w:r>
          <w:rPr>
            <w:bCs/>
            <w:noProof/>
            <w:sz w:val="20"/>
          </w:rPr>
          <w:t> </w:t>
        </w:r>
        <w:r w:rsidRPr="007B5DBC">
          <w:rPr>
            <w:bCs/>
            <w:noProof/>
            <w:sz w:val="20"/>
          </w:rPr>
          <w:t>i</w:t>
        </w:r>
        <w:r>
          <w:rPr>
            <w:bCs/>
            <w:noProof/>
            <w:sz w:val="20"/>
          </w:rPr>
          <w:t> </w:t>
        </w:r>
        <w:r w:rsidRPr="007B5DBC">
          <w:rPr>
            <w:bCs/>
            <w:noProof/>
            <w:sz w:val="20"/>
          </w:rPr>
          <w:t xml:space="preserve">] specifies the width of the guard band on the right side of the i-th packed region in relative </w:t>
        </w:r>
        <w:r>
          <w:rPr>
            <w:bCs/>
            <w:noProof/>
            <w:sz w:val="20"/>
          </w:rPr>
          <w:t>region-wise</w:t>
        </w:r>
        <w:r w:rsidRPr="00174F03">
          <w:rPr>
            <w:bCs/>
            <w:noProof/>
            <w:sz w:val="20"/>
          </w:rPr>
          <w:t xml:space="preserve"> </w:t>
        </w:r>
        <w:r w:rsidRPr="007B5DBC">
          <w:rPr>
            <w:bCs/>
            <w:noProof/>
            <w:sz w:val="20"/>
          </w:rPr>
          <w:t xml:space="preserve">packed picture sample units. When </w:t>
        </w:r>
      </w:ins>
      <w:ins w:id="2130" w:author="Gary Sullivan" w:date="2018-01-12T14:35:00Z">
        <w:r w:rsidR="009E18F6" w:rsidRPr="00C56F3D">
          <w:rPr>
            <w:sz w:val="20"/>
          </w:rPr>
          <w:t>chroma_format_idc is equal to 1 (4:2:0 chroma format) or 2 (4:2:2 chroma format)</w:t>
        </w:r>
      </w:ins>
      <w:ins w:id="2131" w:author="Ye-Kui Wang [2]" w:date="2017-10-02T14:51:00Z">
        <w:del w:id="2132" w:author="Gary Sullivan" w:date="2018-01-12T14:35:00Z">
          <w:r w:rsidRPr="007B5DBC" w:rsidDel="009E18F6">
            <w:rPr>
              <w:bCs/>
              <w:noProof/>
              <w:sz w:val="20"/>
            </w:rPr>
            <w:delText>the decoded picture has 4:2:0 or 4:2:2 chroma format</w:delText>
          </w:r>
        </w:del>
        <w:r w:rsidRPr="007B5DBC">
          <w:rPr>
            <w:bCs/>
            <w:noProof/>
            <w:sz w:val="20"/>
          </w:rPr>
          <w:t xml:space="preserve">, </w:t>
        </w:r>
        <w:del w:id="2133" w:author="Gary Sullivan" w:date="2018-01-12T13:45:00Z">
          <w:r w:rsidRPr="007B5DBC" w:rsidDel="00A42004">
            <w:rPr>
              <w:bCs/>
              <w:noProof/>
              <w:sz w:val="20"/>
            </w:rPr>
            <w:delText>right_</w:delText>
          </w:r>
        </w:del>
      </w:ins>
      <w:ins w:id="2134" w:author="Gary Sullivan" w:date="2018-01-12T13:45:00Z">
        <w:r w:rsidR="00A42004">
          <w:rPr>
            <w:bCs/>
            <w:noProof/>
            <w:sz w:val="20"/>
          </w:rPr>
          <w:t>rwp_right_</w:t>
        </w:r>
      </w:ins>
      <w:ins w:id="2135" w:author="Ye-Kui Wang [2]" w:date="2017-10-02T14:51:00Z">
        <w:del w:id="2136" w:author="Gary Sullivan" w:date="2018-01-12T13:27:00Z">
          <w:r w:rsidRPr="007B5DBC" w:rsidDel="00A46B5B">
            <w:rPr>
              <w:bCs/>
              <w:noProof/>
              <w:sz w:val="20"/>
            </w:rPr>
            <w:delText>gb_</w:delText>
          </w:r>
        </w:del>
      </w:ins>
      <w:ins w:id="2137" w:author="Gary Sullivan" w:date="2018-01-12T13:27:00Z">
        <w:r w:rsidR="00A46B5B">
          <w:rPr>
            <w:bCs/>
            <w:noProof/>
            <w:sz w:val="20"/>
          </w:rPr>
          <w:t>guard_band_</w:t>
        </w:r>
      </w:ins>
      <w:ins w:id="2138" w:author="Ye-Kui Wang [2]" w:date="2017-10-02T14:51:00Z">
        <w:r w:rsidRPr="007B5DBC">
          <w:rPr>
            <w:bCs/>
            <w:noProof/>
            <w:sz w:val="20"/>
          </w:rPr>
          <w:t>width[</w:t>
        </w:r>
        <w:r>
          <w:rPr>
            <w:bCs/>
            <w:noProof/>
            <w:sz w:val="20"/>
          </w:rPr>
          <w:t> </w:t>
        </w:r>
        <w:r w:rsidRPr="007B5DBC">
          <w:rPr>
            <w:bCs/>
            <w:noProof/>
            <w:sz w:val="20"/>
          </w:rPr>
          <w:t>i</w:t>
        </w:r>
        <w:r>
          <w:rPr>
            <w:bCs/>
            <w:noProof/>
            <w:sz w:val="20"/>
          </w:rPr>
          <w:t> </w:t>
        </w:r>
        <w:r w:rsidRPr="007B5DBC">
          <w:rPr>
            <w:bCs/>
            <w:noProof/>
            <w:sz w:val="20"/>
          </w:rPr>
          <w:t xml:space="preserve">] shall correspond to an even number of luma samples within the </w:t>
        </w:r>
        <w:r>
          <w:rPr>
            <w:bCs/>
            <w:noProof/>
            <w:sz w:val="20"/>
          </w:rPr>
          <w:t xml:space="preserve">cropped </w:t>
        </w:r>
        <w:r w:rsidRPr="007B5DBC">
          <w:rPr>
            <w:bCs/>
            <w:noProof/>
            <w:sz w:val="20"/>
          </w:rPr>
          <w:t>decoded picture.</w:t>
        </w:r>
      </w:ins>
    </w:p>
    <w:p w14:paraId="6F094EBA" w14:textId="4A7BEB67" w:rsidR="004971DB" w:rsidRPr="007B5DBC" w:rsidRDefault="004971DB" w:rsidP="004971DB">
      <w:pPr>
        <w:jc w:val="both"/>
        <w:rPr>
          <w:ins w:id="2139" w:author="Ye-Kui Wang [2]" w:date="2017-10-02T14:51:00Z"/>
          <w:bCs/>
          <w:noProof/>
          <w:sz w:val="20"/>
        </w:rPr>
      </w:pPr>
      <w:ins w:id="2140" w:author="Ye-Kui Wang [2]" w:date="2017-10-02T14:51:00Z">
        <w:del w:id="2141" w:author="Gary Sullivan" w:date="2018-01-12T13:46:00Z">
          <w:r w:rsidRPr="007B5DBC" w:rsidDel="00A42004">
            <w:rPr>
              <w:b/>
              <w:bCs/>
              <w:noProof/>
              <w:sz w:val="20"/>
            </w:rPr>
            <w:delText>top_</w:delText>
          </w:r>
        </w:del>
      </w:ins>
      <w:ins w:id="2142" w:author="Gary Sullivan" w:date="2018-01-12T13:46:00Z">
        <w:r w:rsidR="00A42004">
          <w:rPr>
            <w:b/>
            <w:bCs/>
            <w:noProof/>
            <w:sz w:val="20"/>
          </w:rPr>
          <w:t>rwp_top_</w:t>
        </w:r>
      </w:ins>
      <w:ins w:id="2143" w:author="Ye-Kui Wang [2]" w:date="2017-10-02T14:51:00Z">
        <w:del w:id="2144" w:author="Gary Sullivan" w:date="2018-01-12T13:27:00Z">
          <w:r w:rsidRPr="007B5DBC" w:rsidDel="00A46B5B">
            <w:rPr>
              <w:b/>
              <w:bCs/>
              <w:noProof/>
              <w:sz w:val="20"/>
            </w:rPr>
            <w:delText>gb_</w:delText>
          </w:r>
        </w:del>
      </w:ins>
      <w:ins w:id="2145" w:author="Gary Sullivan" w:date="2018-01-12T13:27:00Z">
        <w:r w:rsidR="00A46B5B">
          <w:rPr>
            <w:b/>
            <w:bCs/>
            <w:noProof/>
            <w:sz w:val="20"/>
          </w:rPr>
          <w:t>guard_band_</w:t>
        </w:r>
      </w:ins>
      <w:ins w:id="2146" w:author="Ye-Kui Wang [2]" w:date="2017-10-02T14:51:00Z">
        <w:r w:rsidRPr="007B5DBC">
          <w:rPr>
            <w:b/>
            <w:bCs/>
            <w:noProof/>
            <w:sz w:val="20"/>
          </w:rPr>
          <w:t>height</w:t>
        </w:r>
        <w:r w:rsidRPr="007B5DBC">
          <w:rPr>
            <w:bCs/>
            <w:noProof/>
            <w:sz w:val="20"/>
          </w:rPr>
          <w:t>[</w:t>
        </w:r>
        <w:r>
          <w:rPr>
            <w:bCs/>
            <w:noProof/>
            <w:sz w:val="20"/>
          </w:rPr>
          <w:t> </w:t>
        </w:r>
        <w:r w:rsidRPr="007B5DBC">
          <w:rPr>
            <w:bCs/>
            <w:noProof/>
            <w:sz w:val="20"/>
          </w:rPr>
          <w:t>i</w:t>
        </w:r>
        <w:r>
          <w:rPr>
            <w:bCs/>
            <w:noProof/>
            <w:sz w:val="20"/>
          </w:rPr>
          <w:t> </w:t>
        </w:r>
        <w:r w:rsidRPr="007B5DBC">
          <w:rPr>
            <w:bCs/>
            <w:noProof/>
            <w:sz w:val="20"/>
          </w:rPr>
          <w:t xml:space="preserve">] specifies the height of the guard band above the i-th packed region in relative </w:t>
        </w:r>
        <w:r>
          <w:rPr>
            <w:bCs/>
            <w:noProof/>
            <w:sz w:val="20"/>
          </w:rPr>
          <w:t>region-wise</w:t>
        </w:r>
        <w:r w:rsidRPr="00174F03">
          <w:rPr>
            <w:bCs/>
            <w:noProof/>
            <w:sz w:val="20"/>
          </w:rPr>
          <w:t xml:space="preserve"> </w:t>
        </w:r>
        <w:r w:rsidRPr="007B5DBC">
          <w:rPr>
            <w:bCs/>
            <w:noProof/>
            <w:sz w:val="20"/>
          </w:rPr>
          <w:t xml:space="preserve">packed picture sample units. When </w:t>
        </w:r>
      </w:ins>
      <w:ins w:id="2147" w:author="Gary Sullivan" w:date="2018-01-12T14:35:00Z">
        <w:r w:rsidR="009E18F6" w:rsidRPr="00C56F3D">
          <w:rPr>
            <w:sz w:val="20"/>
          </w:rPr>
          <w:t>chroma_format_idc is equal to 1 (4:2:0 chroma format)</w:t>
        </w:r>
      </w:ins>
      <w:ins w:id="2148" w:author="Ye-Kui Wang [2]" w:date="2017-10-02T14:51:00Z">
        <w:del w:id="2149" w:author="Gary Sullivan" w:date="2018-01-12T14:35:00Z">
          <w:r w:rsidRPr="007B5DBC" w:rsidDel="009E18F6">
            <w:rPr>
              <w:bCs/>
              <w:noProof/>
              <w:sz w:val="20"/>
            </w:rPr>
            <w:delText>the decoded picture has 4:2:0 chroma format</w:delText>
          </w:r>
        </w:del>
        <w:r w:rsidRPr="007B5DBC">
          <w:rPr>
            <w:bCs/>
            <w:noProof/>
            <w:sz w:val="20"/>
          </w:rPr>
          <w:t xml:space="preserve">, </w:t>
        </w:r>
        <w:del w:id="2150" w:author="Gary Sullivan" w:date="2018-01-12T13:46:00Z">
          <w:r w:rsidRPr="007B5DBC" w:rsidDel="00A42004">
            <w:rPr>
              <w:bCs/>
              <w:noProof/>
              <w:sz w:val="20"/>
            </w:rPr>
            <w:delText>top_</w:delText>
          </w:r>
        </w:del>
      </w:ins>
      <w:ins w:id="2151" w:author="Gary Sullivan" w:date="2018-01-12T13:46:00Z">
        <w:r w:rsidR="00A42004">
          <w:rPr>
            <w:bCs/>
            <w:noProof/>
            <w:sz w:val="20"/>
          </w:rPr>
          <w:t>rwp_top_</w:t>
        </w:r>
      </w:ins>
      <w:ins w:id="2152" w:author="Ye-Kui Wang [2]" w:date="2017-10-02T14:51:00Z">
        <w:del w:id="2153" w:author="Gary Sullivan" w:date="2018-01-12T13:27:00Z">
          <w:r w:rsidRPr="007B5DBC" w:rsidDel="00A46B5B">
            <w:rPr>
              <w:bCs/>
              <w:noProof/>
              <w:sz w:val="20"/>
            </w:rPr>
            <w:delText>gb_</w:delText>
          </w:r>
        </w:del>
      </w:ins>
      <w:ins w:id="2154" w:author="Gary Sullivan" w:date="2018-01-12T13:27:00Z">
        <w:r w:rsidR="00A46B5B">
          <w:rPr>
            <w:bCs/>
            <w:noProof/>
            <w:sz w:val="20"/>
          </w:rPr>
          <w:t>guard_band_</w:t>
        </w:r>
      </w:ins>
      <w:ins w:id="2155" w:author="Ye-Kui Wang [2]" w:date="2017-10-02T14:51:00Z">
        <w:r w:rsidRPr="007B5DBC">
          <w:rPr>
            <w:bCs/>
            <w:noProof/>
            <w:sz w:val="20"/>
          </w:rPr>
          <w:t>height[</w:t>
        </w:r>
        <w:r>
          <w:rPr>
            <w:bCs/>
            <w:noProof/>
            <w:sz w:val="20"/>
          </w:rPr>
          <w:t> </w:t>
        </w:r>
        <w:r w:rsidRPr="007B5DBC">
          <w:rPr>
            <w:bCs/>
            <w:noProof/>
            <w:sz w:val="20"/>
          </w:rPr>
          <w:t>i</w:t>
        </w:r>
        <w:r>
          <w:rPr>
            <w:bCs/>
            <w:noProof/>
            <w:sz w:val="20"/>
          </w:rPr>
          <w:t> </w:t>
        </w:r>
        <w:r w:rsidRPr="007B5DBC">
          <w:rPr>
            <w:bCs/>
            <w:noProof/>
            <w:sz w:val="20"/>
          </w:rPr>
          <w:t xml:space="preserve">] shall correspond to an even number of luma samples within the </w:t>
        </w:r>
        <w:r>
          <w:rPr>
            <w:bCs/>
            <w:noProof/>
            <w:sz w:val="20"/>
          </w:rPr>
          <w:t xml:space="preserve">cropped </w:t>
        </w:r>
        <w:r w:rsidRPr="007B5DBC">
          <w:rPr>
            <w:bCs/>
            <w:noProof/>
            <w:sz w:val="20"/>
          </w:rPr>
          <w:t>decoded picture.</w:t>
        </w:r>
      </w:ins>
    </w:p>
    <w:p w14:paraId="531E2A62" w14:textId="01CFD1E9" w:rsidR="004971DB" w:rsidRPr="007B5DBC" w:rsidRDefault="004971DB" w:rsidP="004971DB">
      <w:pPr>
        <w:jc w:val="both"/>
        <w:rPr>
          <w:ins w:id="2156" w:author="Ye-Kui Wang [2]" w:date="2017-10-02T14:51:00Z"/>
          <w:bCs/>
          <w:noProof/>
          <w:sz w:val="20"/>
        </w:rPr>
      </w:pPr>
      <w:ins w:id="2157" w:author="Ye-Kui Wang [2]" w:date="2017-10-02T14:51:00Z">
        <w:del w:id="2158" w:author="Gary Sullivan" w:date="2018-01-12T13:47:00Z">
          <w:r w:rsidRPr="007B5DBC" w:rsidDel="00A42004">
            <w:rPr>
              <w:b/>
              <w:bCs/>
              <w:noProof/>
              <w:sz w:val="20"/>
            </w:rPr>
            <w:delText>bottom_</w:delText>
          </w:r>
        </w:del>
      </w:ins>
      <w:ins w:id="2159" w:author="Gary Sullivan" w:date="2018-01-12T13:47:00Z">
        <w:r w:rsidR="00A42004">
          <w:rPr>
            <w:b/>
            <w:bCs/>
            <w:noProof/>
            <w:sz w:val="20"/>
          </w:rPr>
          <w:t>rwp_bottom_</w:t>
        </w:r>
      </w:ins>
      <w:ins w:id="2160" w:author="Ye-Kui Wang [2]" w:date="2017-10-02T14:51:00Z">
        <w:del w:id="2161" w:author="Gary Sullivan" w:date="2018-01-12T13:27:00Z">
          <w:r w:rsidRPr="007B5DBC" w:rsidDel="00A46B5B">
            <w:rPr>
              <w:b/>
              <w:bCs/>
              <w:noProof/>
              <w:sz w:val="20"/>
            </w:rPr>
            <w:delText>gb_</w:delText>
          </w:r>
        </w:del>
      </w:ins>
      <w:ins w:id="2162" w:author="Gary Sullivan" w:date="2018-01-12T13:27:00Z">
        <w:r w:rsidR="00A46B5B">
          <w:rPr>
            <w:b/>
            <w:bCs/>
            <w:noProof/>
            <w:sz w:val="20"/>
          </w:rPr>
          <w:t>guard_band_</w:t>
        </w:r>
      </w:ins>
      <w:ins w:id="2163" w:author="Ye-Kui Wang [2]" w:date="2017-10-02T14:51:00Z">
        <w:r w:rsidRPr="007B5DBC">
          <w:rPr>
            <w:b/>
            <w:bCs/>
            <w:noProof/>
            <w:sz w:val="20"/>
          </w:rPr>
          <w:t>height</w:t>
        </w:r>
        <w:r w:rsidRPr="007B5DBC">
          <w:rPr>
            <w:bCs/>
            <w:noProof/>
            <w:sz w:val="20"/>
          </w:rPr>
          <w:t>[</w:t>
        </w:r>
        <w:r>
          <w:rPr>
            <w:bCs/>
            <w:noProof/>
            <w:sz w:val="20"/>
          </w:rPr>
          <w:t> </w:t>
        </w:r>
        <w:r w:rsidRPr="007B5DBC">
          <w:rPr>
            <w:bCs/>
            <w:noProof/>
            <w:sz w:val="20"/>
          </w:rPr>
          <w:t>i</w:t>
        </w:r>
        <w:r>
          <w:rPr>
            <w:bCs/>
            <w:noProof/>
            <w:sz w:val="20"/>
          </w:rPr>
          <w:t> </w:t>
        </w:r>
        <w:r w:rsidRPr="007B5DBC">
          <w:rPr>
            <w:bCs/>
            <w:noProof/>
            <w:sz w:val="20"/>
          </w:rPr>
          <w:t xml:space="preserve">] specifies the height of the guard band below the i-th packed region in relative </w:t>
        </w:r>
        <w:r>
          <w:rPr>
            <w:bCs/>
            <w:noProof/>
            <w:sz w:val="20"/>
          </w:rPr>
          <w:t>region-wise</w:t>
        </w:r>
        <w:r w:rsidRPr="00174F03">
          <w:rPr>
            <w:bCs/>
            <w:noProof/>
            <w:sz w:val="20"/>
          </w:rPr>
          <w:t xml:space="preserve"> </w:t>
        </w:r>
        <w:r w:rsidRPr="007B5DBC">
          <w:rPr>
            <w:bCs/>
            <w:noProof/>
            <w:sz w:val="20"/>
          </w:rPr>
          <w:t xml:space="preserve">packed picture sample units. When </w:t>
        </w:r>
      </w:ins>
      <w:ins w:id="2164" w:author="Gary Sullivan" w:date="2018-01-12T14:36:00Z">
        <w:r w:rsidR="009E18F6" w:rsidRPr="00C56F3D">
          <w:rPr>
            <w:sz w:val="20"/>
          </w:rPr>
          <w:t>chroma_format_idc is equal to 1 (4:2:0 chroma format)</w:t>
        </w:r>
      </w:ins>
      <w:ins w:id="2165" w:author="Ye-Kui Wang [2]" w:date="2017-10-02T14:51:00Z">
        <w:del w:id="2166" w:author="Gary Sullivan" w:date="2018-01-12T14:36:00Z">
          <w:r w:rsidRPr="007B5DBC" w:rsidDel="009E18F6">
            <w:rPr>
              <w:bCs/>
              <w:noProof/>
              <w:sz w:val="20"/>
            </w:rPr>
            <w:delText>the decoded picture has 4:2:0 chroma format</w:delText>
          </w:r>
        </w:del>
        <w:r w:rsidRPr="007B5DBC">
          <w:rPr>
            <w:bCs/>
            <w:noProof/>
            <w:sz w:val="20"/>
          </w:rPr>
          <w:t xml:space="preserve">, </w:t>
        </w:r>
        <w:del w:id="2167" w:author="Gary Sullivan" w:date="2018-01-12T13:47:00Z">
          <w:r w:rsidRPr="007B5DBC" w:rsidDel="00A42004">
            <w:rPr>
              <w:bCs/>
              <w:noProof/>
              <w:sz w:val="20"/>
            </w:rPr>
            <w:delText>bottom_</w:delText>
          </w:r>
        </w:del>
      </w:ins>
      <w:ins w:id="2168" w:author="Gary Sullivan" w:date="2018-01-12T13:47:00Z">
        <w:r w:rsidR="00A42004">
          <w:rPr>
            <w:bCs/>
            <w:noProof/>
            <w:sz w:val="20"/>
          </w:rPr>
          <w:t>rwp_bottom_</w:t>
        </w:r>
      </w:ins>
      <w:ins w:id="2169" w:author="Ye-Kui Wang [2]" w:date="2017-10-02T14:51:00Z">
        <w:del w:id="2170" w:author="Gary Sullivan" w:date="2018-01-12T13:27:00Z">
          <w:r w:rsidRPr="007B5DBC" w:rsidDel="00A46B5B">
            <w:rPr>
              <w:bCs/>
              <w:noProof/>
              <w:sz w:val="20"/>
            </w:rPr>
            <w:delText>gb_</w:delText>
          </w:r>
        </w:del>
      </w:ins>
      <w:ins w:id="2171" w:author="Gary Sullivan" w:date="2018-01-12T13:27:00Z">
        <w:r w:rsidR="00A46B5B">
          <w:rPr>
            <w:bCs/>
            <w:noProof/>
            <w:sz w:val="20"/>
          </w:rPr>
          <w:t>guard_band_</w:t>
        </w:r>
      </w:ins>
      <w:ins w:id="2172" w:author="Ye-Kui Wang [2]" w:date="2017-10-02T14:51:00Z">
        <w:r w:rsidRPr="007B5DBC">
          <w:rPr>
            <w:bCs/>
            <w:noProof/>
            <w:sz w:val="20"/>
          </w:rPr>
          <w:t>height[</w:t>
        </w:r>
        <w:r>
          <w:rPr>
            <w:bCs/>
            <w:noProof/>
            <w:sz w:val="20"/>
          </w:rPr>
          <w:t> </w:t>
        </w:r>
        <w:r w:rsidRPr="007B5DBC">
          <w:rPr>
            <w:bCs/>
            <w:noProof/>
            <w:sz w:val="20"/>
          </w:rPr>
          <w:t>i</w:t>
        </w:r>
        <w:r>
          <w:rPr>
            <w:bCs/>
            <w:noProof/>
            <w:sz w:val="20"/>
          </w:rPr>
          <w:t> </w:t>
        </w:r>
        <w:r w:rsidRPr="007B5DBC">
          <w:rPr>
            <w:bCs/>
            <w:noProof/>
            <w:sz w:val="20"/>
          </w:rPr>
          <w:t xml:space="preserve">] shall correspond to an even number of luma samples within the </w:t>
        </w:r>
        <w:r>
          <w:rPr>
            <w:bCs/>
            <w:noProof/>
            <w:sz w:val="20"/>
          </w:rPr>
          <w:t xml:space="preserve">cropped </w:t>
        </w:r>
        <w:r w:rsidRPr="007B5DBC">
          <w:rPr>
            <w:bCs/>
            <w:noProof/>
            <w:sz w:val="20"/>
          </w:rPr>
          <w:t>decoded picture.</w:t>
        </w:r>
      </w:ins>
    </w:p>
    <w:p w14:paraId="474CD255" w14:textId="22DEBE02" w:rsidR="004971DB" w:rsidRPr="007B5DBC" w:rsidRDefault="004971DB" w:rsidP="004971DB">
      <w:pPr>
        <w:jc w:val="both"/>
        <w:rPr>
          <w:ins w:id="2173" w:author="Ye-Kui Wang [2]" w:date="2017-10-02T14:51:00Z"/>
          <w:bCs/>
          <w:noProof/>
          <w:sz w:val="20"/>
        </w:rPr>
      </w:pPr>
      <w:ins w:id="2174" w:author="Ye-Kui Wang [2]" w:date="2017-10-02T14:51:00Z">
        <w:r w:rsidRPr="007B5DBC">
          <w:rPr>
            <w:bCs/>
            <w:noProof/>
            <w:sz w:val="20"/>
          </w:rPr>
          <w:t xml:space="preserve">When </w:t>
        </w:r>
        <w:del w:id="2175" w:author="Gary Sullivan" w:date="2018-01-12T13:56:00Z">
          <w:r w:rsidRPr="007B5DBC" w:rsidDel="00052898">
            <w:rPr>
              <w:bCs/>
              <w:noProof/>
              <w:sz w:val="20"/>
            </w:rPr>
            <w:delText>guard_band_flag</w:delText>
          </w:r>
        </w:del>
      </w:ins>
      <w:ins w:id="2176" w:author="Gary Sullivan" w:date="2018-01-12T13:56:00Z">
        <w:r w:rsidR="00052898">
          <w:rPr>
            <w:bCs/>
            <w:noProof/>
            <w:sz w:val="20"/>
          </w:rPr>
          <w:t>rwp_guard_band_flag</w:t>
        </w:r>
      </w:ins>
      <w:ins w:id="2177" w:author="Ye-Kui Wang [2]" w:date="2017-10-02T14:51:00Z">
        <w:r w:rsidRPr="007B5DBC">
          <w:rPr>
            <w:bCs/>
            <w:noProof/>
            <w:sz w:val="20"/>
          </w:rPr>
          <w:t>[</w:t>
        </w:r>
        <w:r>
          <w:rPr>
            <w:bCs/>
            <w:noProof/>
            <w:sz w:val="20"/>
          </w:rPr>
          <w:t> </w:t>
        </w:r>
        <w:r w:rsidRPr="007B5DBC">
          <w:rPr>
            <w:bCs/>
            <w:noProof/>
            <w:sz w:val="20"/>
          </w:rPr>
          <w:t>i</w:t>
        </w:r>
        <w:r>
          <w:rPr>
            <w:bCs/>
            <w:noProof/>
            <w:sz w:val="20"/>
          </w:rPr>
          <w:t> </w:t>
        </w:r>
        <w:r w:rsidRPr="007B5DBC">
          <w:rPr>
            <w:bCs/>
            <w:noProof/>
            <w:sz w:val="20"/>
          </w:rPr>
          <w:t xml:space="preserve">] is equal to 1, </w:t>
        </w:r>
        <w:del w:id="2178" w:author="Gary Sullivan" w:date="2018-01-12T13:43:00Z">
          <w:r w:rsidRPr="007B5DBC" w:rsidDel="00A42004">
            <w:rPr>
              <w:bCs/>
              <w:noProof/>
              <w:sz w:val="20"/>
            </w:rPr>
            <w:delText>left_</w:delText>
          </w:r>
        </w:del>
      </w:ins>
      <w:ins w:id="2179" w:author="Gary Sullivan" w:date="2018-01-12T13:43:00Z">
        <w:r w:rsidR="00A42004">
          <w:rPr>
            <w:bCs/>
            <w:noProof/>
            <w:sz w:val="20"/>
          </w:rPr>
          <w:t>rwp_left_</w:t>
        </w:r>
      </w:ins>
      <w:ins w:id="2180" w:author="Ye-Kui Wang [2]" w:date="2017-10-02T14:51:00Z">
        <w:del w:id="2181" w:author="Gary Sullivan" w:date="2018-01-12T13:27:00Z">
          <w:r w:rsidRPr="007B5DBC" w:rsidDel="00A46B5B">
            <w:rPr>
              <w:bCs/>
              <w:noProof/>
              <w:sz w:val="20"/>
            </w:rPr>
            <w:delText>gb_</w:delText>
          </w:r>
        </w:del>
      </w:ins>
      <w:ins w:id="2182" w:author="Gary Sullivan" w:date="2018-01-12T13:27:00Z">
        <w:r w:rsidR="00A46B5B">
          <w:rPr>
            <w:bCs/>
            <w:noProof/>
            <w:sz w:val="20"/>
          </w:rPr>
          <w:t>guard_band_</w:t>
        </w:r>
      </w:ins>
      <w:ins w:id="2183" w:author="Ye-Kui Wang [2]" w:date="2017-10-02T14:51:00Z">
        <w:r w:rsidRPr="007B5DBC">
          <w:rPr>
            <w:bCs/>
            <w:noProof/>
            <w:sz w:val="20"/>
          </w:rPr>
          <w:t>width[</w:t>
        </w:r>
        <w:r>
          <w:rPr>
            <w:bCs/>
            <w:noProof/>
            <w:sz w:val="20"/>
          </w:rPr>
          <w:t> </w:t>
        </w:r>
        <w:r w:rsidRPr="007B5DBC">
          <w:rPr>
            <w:bCs/>
            <w:noProof/>
            <w:sz w:val="20"/>
          </w:rPr>
          <w:t>i</w:t>
        </w:r>
        <w:r>
          <w:rPr>
            <w:bCs/>
            <w:noProof/>
            <w:sz w:val="20"/>
          </w:rPr>
          <w:t> </w:t>
        </w:r>
        <w:r w:rsidRPr="007B5DBC">
          <w:rPr>
            <w:bCs/>
            <w:noProof/>
            <w:sz w:val="20"/>
          </w:rPr>
          <w:t xml:space="preserve">], </w:t>
        </w:r>
        <w:del w:id="2184" w:author="Gary Sullivan" w:date="2018-01-12T13:45:00Z">
          <w:r w:rsidRPr="007B5DBC" w:rsidDel="00A42004">
            <w:rPr>
              <w:bCs/>
              <w:noProof/>
              <w:sz w:val="20"/>
            </w:rPr>
            <w:delText>right_</w:delText>
          </w:r>
        </w:del>
      </w:ins>
      <w:ins w:id="2185" w:author="Gary Sullivan" w:date="2018-01-12T13:45:00Z">
        <w:r w:rsidR="00A42004">
          <w:rPr>
            <w:bCs/>
            <w:noProof/>
            <w:sz w:val="20"/>
          </w:rPr>
          <w:t>rwp_right_</w:t>
        </w:r>
      </w:ins>
      <w:ins w:id="2186" w:author="Ye-Kui Wang [2]" w:date="2017-10-02T14:51:00Z">
        <w:del w:id="2187" w:author="Gary Sullivan" w:date="2018-01-12T13:27:00Z">
          <w:r w:rsidRPr="007B5DBC" w:rsidDel="00A46B5B">
            <w:rPr>
              <w:bCs/>
              <w:noProof/>
              <w:sz w:val="20"/>
            </w:rPr>
            <w:delText>gb_</w:delText>
          </w:r>
        </w:del>
      </w:ins>
      <w:ins w:id="2188" w:author="Gary Sullivan" w:date="2018-01-12T13:27:00Z">
        <w:r w:rsidR="00A46B5B">
          <w:rPr>
            <w:bCs/>
            <w:noProof/>
            <w:sz w:val="20"/>
          </w:rPr>
          <w:t>guard_band_</w:t>
        </w:r>
      </w:ins>
      <w:ins w:id="2189" w:author="Ye-Kui Wang [2]" w:date="2017-10-02T14:51:00Z">
        <w:r w:rsidRPr="007B5DBC">
          <w:rPr>
            <w:bCs/>
            <w:noProof/>
            <w:sz w:val="20"/>
          </w:rPr>
          <w:t>width[</w:t>
        </w:r>
        <w:r>
          <w:rPr>
            <w:bCs/>
            <w:noProof/>
            <w:sz w:val="20"/>
          </w:rPr>
          <w:t> </w:t>
        </w:r>
        <w:r w:rsidRPr="007B5DBC">
          <w:rPr>
            <w:bCs/>
            <w:noProof/>
            <w:sz w:val="20"/>
          </w:rPr>
          <w:t>i</w:t>
        </w:r>
        <w:r>
          <w:rPr>
            <w:bCs/>
            <w:noProof/>
            <w:sz w:val="20"/>
          </w:rPr>
          <w:t> </w:t>
        </w:r>
        <w:r w:rsidRPr="007B5DBC">
          <w:rPr>
            <w:bCs/>
            <w:noProof/>
            <w:sz w:val="20"/>
          </w:rPr>
          <w:t xml:space="preserve">], </w:t>
        </w:r>
        <w:del w:id="2190" w:author="Gary Sullivan" w:date="2018-01-12T13:46:00Z">
          <w:r w:rsidRPr="007B5DBC" w:rsidDel="00A42004">
            <w:rPr>
              <w:bCs/>
              <w:noProof/>
              <w:sz w:val="20"/>
            </w:rPr>
            <w:delText>top_</w:delText>
          </w:r>
        </w:del>
      </w:ins>
      <w:ins w:id="2191" w:author="Gary Sullivan" w:date="2018-01-12T13:46:00Z">
        <w:r w:rsidR="00A42004">
          <w:rPr>
            <w:bCs/>
            <w:noProof/>
            <w:sz w:val="20"/>
          </w:rPr>
          <w:t>rwp_top_</w:t>
        </w:r>
      </w:ins>
      <w:ins w:id="2192" w:author="Ye-Kui Wang [2]" w:date="2017-10-02T14:51:00Z">
        <w:del w:id="2193" w:author="Gary Sullivan" w:date="2018-01-12T13:27:00Z">
          <w:r w:rsidRPr="007B5DBC" w:rsidDel="00A46B5B">
            <w:rPr>
              <w:bCs/>
              <w:noProof/>
              <w:sz w:val="20"/>
            </w:rPr>
            <w:delText>gb_</w:delText>
          </w:r>
        </w:del>
      </w:ins>
      <w:ins w:id="2194" w:author="Gary Sullivan" w:date="2018-01-12T13:27:00Z">
        <w:r w:rsidR="00A46B5B">
          <w:rPr>
            <w:bCs/>
            <w:noProof/>
            <w:sz w:val="20"/>
          </w:rPr>
          <w:t>guard_band_</w:t>
        </w:r>
      </w:ins>
      <w:ins w:id="2195" w:author="Ye-Kui Wang [2]" w:date="2017-10-02T14:51:00Z">
        <w:r w:rsidRPr="007B5DBC">
          <w:rPr>
            <w:bCs/>
            <w:noProof/>
            <w:sz w:val="20"/>
          </w:rPr>
          <w:t>height[</w:t>
        </w:r>
        <w:r>
          <w:rPr>
            <w:bCs/>
            <w:noProof/>
            <w:sz w:val="20"/>
          </w:rPr>
          <w:t> </w:t>
        </w:r>
        <w:r w:rsidRPr="007B5DBC">
          <w:rPr>
            <w:bCs/>
            <w:noProof/>
            <w:sz w:val="20"/>
          </w:rPr>
          <w:t>i</w:t>
        </w:r>
        <w:r>
          <w:rPr>
            <w:bCs/>
            <w:noProof/>
            <w:sz w:val="20"/>
          </w:rPr>
          <w:t> </w:t>
        </w:r>
        <w:r w:rsidRPr="007B5DBC">
          <w:rPr>
            <w:bCs/>
            <w:noProof/>
            <w:sz w:val="20"/>
          </w:rPr>
          <w:t xml:space="preserve">], or </w:t>
        </w:r>
        <w:del w:id="2196" w:author="Gary Sullivan" w:date="2018-01-12T13:47:00Z">
          <w:r w:rsidRPr="007B5DBC" w:rsidDel="00A42004">
            <w:rPr>
              <w:bCs/>
              <w:noProof/>
              <w:sz w:val="20"/>
            </w:rPr>
            <w:delText>bottom_</w:delText>
          </w:r>
        </w:del>
      </w:ins>
      <w:ins w:id="2197" w:author="Gary Sullivan" w:date="2018-01-12T13:47:00Z">
        <w:r w:rsidR="00A42004">
          <w:rPr>
            <w:bCs/>
            <w:noProof/>
            <w:sz w:val="20"/>
          </w:rPr>
          <w:t>rwp_bottom_</w:t>
        </w:r>
      </w:ins>
      <w:ins w:id="2198" w:author="Ye-Kui Wang [2]" w:date="2017-10-02T14:51:00Z">
        <w:del w:id="2199" w:author="Gary Sullivan" w:date="2018-01-12T13:27:00Z">
          <w:r w:rsidRPr="007B5DBC" w:rsidDel="00A46B5B">
            <w:rPr>
              <w:bCs/>
              <w:noProof/>
              <w:sz w:val="20"/>
            </w:rPr>
            <w:delText>gb_</w:delText>
          </w:r>
        </w:del>
      </w:ins>
      <w:ins w:id="2200" w:author="Gary Sullivan" w:date="2018-01-12T13:27:00Z">
        <w:r w:rsidR="00A46B5B">
          <w:rPr>
            <w:bCs/>
            <w:noProof/>
            <w:sz w:val="20"/>
          </w:rPr>
          <w:t>guard_band_</w:t>
        </w:r>
      </w:ins>
      <w:ins w:id="2201" w:author="Ye-Kui Wang [2]" w:date="2017-10-02T14:51:00Z">
        <w:r w:rsidRPr="007B5DBC">
          <w:rPr>
            <w:bCs/>
            <w:noProof/>
            <w:sz w:val="20"/>
          </w:rPr>
          <w:t>height[</w:t>
        </w:r>
        <w:r>
          <w:rPr>
            <w:bCs/>
            <w:noProof/>
            <w:sz w:val="20"/>
          </w:rPr>
          <w:t> </w:t>
        </w:r>
        <w:r w:rsidRPr="007B5DBC">
          <w:rPr>
            <w:bCs/>
            <w:noProof/>
            <w:sz w:val="20"/>
          </w:rPr>
          <w:t>i</w:t>
        </w:r>
        <w:r>
          <w:rPr>
            <w:bCs/>
            <w:noProof/>
            <w:sz w:val="20"/>
          </w:rPr>
          <w:t> </w:t>
        </w:r>
        <w:r w:rsidRPr="007B5DBC">
          <w:rPr>
            <w:bCs/>
            <w:noProof/>
            <w:sz w:val="20"/>
          </w:rPr>
          <w:t>] shall be greater than 0.</w:t>
        </w:r>
      </w:ins>
    </w:p>
    <w:p w14:paraId="692DF3D3" w14:textId="77777777" w:rsidR="004971DB" w:rsidRPr="007B5DBC" w:rsidRDefault="004971DB" w:rsidP="004971DB">
      <w:pPr>
        <w:jc w:val="both"/>
        <w:rPr>
          <w:ins w:id="2202" w:author="Ye-Kui Wang [2]" w:date="2017-10-02T14:51:00Z"/>
          <w:bCs/>
          <w:noProof/>
          <w:sz w:val="20"/>
        </w:rPr>
      </w:pPr>
      <w:ins w:id="2203" w:author="Ye-Kui Wang [2]" w:date="2017-10-02T14:51:00Z">
        <w:r w:rsidRPr="007B5DBC">
          <w:rPr>
            <w:bCs/>
            <w:noProof/>
            <w:sz w:val="20"/>
          </w:rPr>
          <w:t xml:space="preserve">The i-th packed region as specified by this </w:t>
        </w:r>
        <w:r>
          <w:rPr>
            <w:bCs/>
            <w:noProof/>
            <w:sz w:val="20"/>
          </w:rPr>
          <w:t xml:space="preserve">SEI message </w:t>
        </w:r>
        <w:r w:rsidRPr="007B5DBC">
          <w:rPr>
            <w:bCs/>
            <w:noProof/>
            <w:sz w:val="20"/>
          </w:rPr>
          <w:t xml:space="preserve">shall not overlap with any other packed region specified by the same </w:t>
        </w:r>
        <w:r>
          <w:rPr>
            <w:bCs/>
            <w:noProof/>
            <w:sz w:val="20"/>
          </w:rPr>
          <w:t xml:space="preserve">SEI message </w:t>
        </w:r>
        <w:r w:rsidRPr="007B5DBC">
          <w:rPr>
            <w:bCs/>
            <w:noProof/>
            <w:sz w:val="20"/>
          </w:rPr>
          <w:t xml:space="preserve">or any guard band specified by the same </w:t>
        </w:r>
        <w:r>
          <w:rPr>
            <w:bCs/>
            <w:noProof/>
            <w:sz w:val="20"/>
          </w:rPr>
          <w:t>SEI message</w:t>
        </w:r>
        <w:r w:rsidRPr="007B5DBC">
          <w:rPr>
            <w:bCs/>
            <w:noProof/>
            <w:sz w:val="20"/>
          </w:rPr>
          <w:t>.</w:t>
        </w:r>
      </w:ins>
    </w:p>
    <w:p w14:paraId="22EFC38A" w14:textId="77777777" w:rsidR="004971DB" w:rsidRPr="007B5DBC" w:rsidRDefault="004971DB" w:rsidP="004971DB">
      <w:pPr>
        <w:jc w:val="both"/>
        <w:rPr>
          <w:ins w:id="2204" w:author="Ye-Kui Wang [2]" w:date="2017-10-02T14:51:00Z"/>
          <w:bCs/>
          <w:noProof/>
          <w:sz w:val="20"/>
        </w:rPr>
      </w:pPr>
      <w:ins w:id="2205" w:author="Ye-Kui Wang [2]" w:date="2017-10-02T14:51:00Z">
        <w:r w:rsidRPr="007B5DBC">
          <w:rPr>
            <w:bCs/>
            <w:noProof/>
            <w:sz w:val="20"/>
          </w:rPr>
          <w:t xml:space="preserve">The guard bands associated with the i-th packed region, if any, as specified by this </w:t>
        </w:r>
        <w:r>
          <w:rPr>
            <w:bCs/>
            <w:noProof/>
            <w:sz w:val="20"/>
          </w:rPr>
          <w:t xml:space="preserve">SEI message </w:t>
        </w:r>
        <w:r w:rsidRPr="007B5DBC">
          <w:rPr>
            <w:bCs/>
            <w:noProof/>
            <w:sz w:val="20"/>
          </w:rPr>
          <w:t xml:space="preserve">shall not overlap with any packed region specified by the same </w:t>
        </w:r>
        <w:r>
          <w:rPr>
            <w:bCs/>
            <w:noProof/>
            <w:sz w:val="20"/>
          </w:rPr>
          <w:t xml:space="preserve">SEI message </w:t>
        </w:r>
        <w:r w:rsidRPr="007B5DBC">
          <w:rPr>
            <w:bCs/>
            <w:noProof/>
            <w:sz w:val="20"/>
          </w:rPr>
          <w:t xml:space="preserve">or any other guard bands specified by the same </w:t>
        </w:r>
        <w:r>
          <w:rPr>
            <w:bCs/>
            <w:noProof/>
            <w:sz w:val="20"/>
          </w:rPr>
          <w:t>SEI message</w:t>
        </w:r>
        <w:r w:rsidRPr="007B5DBC">
          <w:rPr>
            <w:bCs/>
            <w:noProof/>
            <w:sz w:val="20"/>
          </w:rPr>
          <w:t>.</w:t>
        </w:r>
      </w:ins>
    </w:p>
    <w:p w14:paraId="632D4F76" w14:textId="3A23E8B7" w:rsidR="004971DB" w:rsidRDefault="004971DB" w:rsidP="004971DB">
      <w:pPr>
        <w:jc w:val="both"/>
        <w:rPr>
          <w:ins w:id="2206" w:author="Ye-Kui Wang [2]" w:date="2017-10-02T14:51:00Z"/>
          <w:bCs/>
          <w:noProof/>
          <w:sz w:val="20"/>
        </w:rPr>
      </w:pPr>
      <w:ins w:id="2207" w:author="Ye-Kui Wang [2]" w:date="2017-10-02T14:51:00Z">
        <w:del w:id="2208" w:author="Gary Sullivan" w:date="2018-01-12T13:27:00Z">
          <w:r w:rsidRPr="007B5DBC" w:rsidDel="00A46B5B">
            <w:rPr>
              <w:b/>
              <w:bCs/>
              <w:noProof/>
              <w:sz w:val="20"/>
            </w:rPr>
            <w:delText>gb_</w:delText>
          </w:r>
        </w:del>
        <w:del w:id="2209" w:author="Gary Sullivan" w:date="2018-01-12T14:01:00Z">
          <w:r w:rsidRPr="007B5DBC" w:rsidDel="00052898">
            <w:rPr>
              <w:b/>
              <w:bCs/>
              <w:noProof/>
              <w:sz w:val="20"/>
            </w:rPr>
            <w:delText>not_used_for_pred_flag</w:delText>
          </w:r>
        </w:del>
      </w:ins>
      <w:ins w:id="2210" w:author="Gary Sullivan" w:date="2018-01-12T14:01:00Z">
        <w:r w:rsidR="00052898">
          <w:rPr>
            <w:b/>
            <w:bCs/>
            <w:noProof/>
            <w:sz w:val="20"/>
          </w:rPr>
          <w:t>rwp_guard_band_not_used_for_pred_flag</w:t>
        </w:r>
      </w:ins>
      <w:ins w:id="2211" w:author="Ye-Kui Wang [2]" w:date="2017-10-02T14:51:00Z">
        <w:r w:rsidRPr="007B5DBC">
          <w:rPr>
            <w:bCs/>
            <w:noProof/>
            <w:sz w:val="20"/>
          </w:rPr>
          <w:t>[</w:t>
        </w:r>
        <w:r>
          <w:rPr>
            <w:bCs/>
            <w:noProof/>
            <w:sz w:val="20"/>
          </w:rPr>
          <w:t> </w:t>
        </w:r>
        <w:r w:rsidRPr="007B5DBC">
          <w:rPr>
            <w:bCs/>
            <w:noProof/>
            <w:sz w:val="20"/>
          </w:rPr>
          <w:t>i</w:t>
        </w:r>
        <w:r>
          <w:rPr>
            <w:bCs/>
            <w:noProof/>
            <w:sz w:val="20"/>
          </w:rPr>
          <w:t> </w:t>
        </w:r>
        <w:r w:rsidRPr="007B5DBC">
          <w:rPr>
            <w:bCs/>
            <w:noProof/>
            <w:sz w:val="20"/>
          </w:rPr>
          <w:t xml:space="preserve">] equal to 0 specifies that the guard bands may or may not be used in the inter prediction process. </w:t>
        </w:r>
        <w:del w:id="2212" w:author="Gary Sullivan" w:date="2018-01-12T13:27:00Z">
          <w:r w:rsidRPr="007B5DBC" w:rsidDel="00A46B5B">
            <w:rPr>
              <w:bCs/>
              <w:noProof/>
              <w:sz w:val="20"/>
            </w:rPr>
            <w:delText>gb_</w:delText>
          </w:r>
        </w:del>
        <w:del w:id="2213" w:author="Gary Sullivan" w:date="2018-01-12T14:01:00Z">
          <w:r w:rsidRPr="007B5DBC" w:rsidDel="00052898">
            <w:rPr>
              <w:bCs/>
              <w:noProof/>
              <w:sz w:val="20"/>
            </w:rPr>
            <w:delText>not_used_for_pred_flag</w:delText>
          </w:r>
        </w:del>
      </w:ins>
      <w:ins w:id="2214" w:author="Gary Sullivan" w:date="2018-01-12T14:01:00Z">
        <w:r w:rsidR="00052898">
          <w:rPr>
            <w:bCs/>
            <w:noProof/>
            <w:sz w:val="20"/>
          </w:rPr>
          <w:t>rwp_guard_band_not_used_for_pred_flag</w:t>
        </w:r>
      </w:ins>
      <w:ins w:id="2215" w:author="Ye-Kui Wang [2]" w:date="2017-10-02T14:51:00Z">
        <w:r w:rsidRPr="007B5DBC">
          <w:rPr>
            <w:bCs/>
            <w:noProof/>
            <w:sz w:val="20"/>
          </w:rPr>
          <w:t>[</w:t>
        </w:r>
        <w:r>
          <w:rPr>
            <w:bCs/>
            <w:noProof/>
            <w:sz w:val="20"/>
          </w:rPr>
          <w:t> </w:t>
        </w:r>
        <w:r w:rsidRPr="007B5DBC">
          <w:rPr>
            <w:bCs/>
            <w:noProof/>
            <w:sz w:val="20"/>
          </w:rPr>
          <w:t>i</w:t>
        </w:r>
        <w:r>
          <w:rPr>
            <w:bCs/>
            <w:noProof/>
            <w:sz w:val="20"/>
          </w:rPr>
          <w:t> </w:t>
        </w:r>
        <w:r w:rsidRPr="007B5DBC">
          <w:rPr>
            <w:bCs/>
            <w:noProof/>
            <w:sz w:val="20"/>
          </w:rPr>
          <w:t xml:space="preserve">] equal to 1 specifies that the sample values of the guard bands are not </w:t>
        </w:r>
        <w:r>
          <w:rPr>
            <w:bCs/>
            <w:noProof/>
            <w:sz w:val="20"/>
          </w:rPr>
          <w:t xml:space="preserve">used </w:t>
        </w:r>
        <w:r w:rsidRPr="007B5DBC">
          <w:rPr>
            <w:bCs/>
            <w:noProof/>
            <w:sz w:val="20"/>
          </w:rPr>
          <w:t>in the inter prediction process.</w:t>
        </w:r>
      </w:ins>
    </w:p>
    <w:p w14:paraId="5C4E42E6" w14:textId="6D11506F" w:rsidR="004971DB" w:rsidRPr="00FD5B8E" w:rsidRDefault="004971DB" w:rsidP="004971DB">
      <w:pPr>
        <w:ind w:left="360"/>
        <w:jc w:val="both"/>
        <w:rPr>
          <w:ins w:id="2216" w:author="Ye-Kui Wang [2]" w:date="2017-10-02T14:51:00Z"/>
          <w:sz w:val="18"/>
          <w:szCs w:val="18"/>
        </w:rPr>
      </w:pPr>
      <w:ins w:id="2217" w:author="Ye-Kui Wang [2]" w:date="2017-10-02T14:51:00Z">
        <w:r w:rsidRPr="001B2642">
          <w:rPr>
            <w:sz w:val="18"/>
            <w:szCs w:val="18"/>
          </w:rPr>
          <w:t>NOTE </w:t>
        </w:r>
        <w:r w:rsidRPr="00FD5B8E">
          <w:rPr>
            <w:sz w:val="18"/>
            <w:szCs w:val="18"/>
          </w:rPr>
          <w:fldChar w:fldCharType="begin"/>
        </w:r>
        <w:r w:rsidRPr="00A44B62">
          <w:rPr>
            <w:sz w:val="18"/>
            <w:szCs w:val="18"/>
          </w:rPr>
          <w:instrText xml:space="preserve"> SEQ NoteCounter \* MERGEFORMAT </w:instrText>
        </w:r>
        <w:r w:rsidRPr="00FD5B8E">
          <w:rPr>
            <w:sz w:val="18"/>
            <w:szCs w:val="18"/>
          </w:rPr>
          <w:fldChar w:fldCharType="separate"/>
        </w:r>
        <w:r w:rsidRPr="00FD5B8E">
          <w:rPr>
            <w:noProof/>
            <w:sz w:val="18"/>
            <w:szCs w:val="18"/>
          </w:rPr>
          <w:t>3</w:t>
        </w:r>
        <w:r w:rsidRPr="00FD5B8E">
          <w:rPr>
            <w:noProof/>
            <w:sz w:val="18"/>
            <w:szCs w:val="18"/>
          </w:rPr>
          <w:fldChar w:fldCharType="end"/>
        </w:r>
        <w:r>
          <w:rPr>
            <w:noProof/>
            <w:sz w:val="18"/>
            <w:szCs w:val="18"/>
          </w:rPr>
          <w:t> </w:t>
        </w:r>
        <w:r w:rsidRPr="001B2642">
          <w:rPr>
            <w:sz w:val="18"/>
            <w:szCs w:val="18"/>
          </w:rPr>
          <w:t>– </w:t>
        </w:r>
        <w:r w:rsidRPr="00174F03">
          <w:rPr>
            <w:sz w:val="18"/>
            <w:szCs w:val="18"/>
          </w:rPr>
          <w:t xml:space="preserve">When </w:t>
        </w:r>
        <w:del w:id="2218" w:author="Gary Sullivan" w:date="2018-01-12T13:27:00Z">
          <w:r w:rsidRPr="00174F03" w:rsidDel="00A46B5B">
            <w:rPr>
              <w:sz w:val="18"/>
              <w:szCs w:val="18"/>
            </w:rPr>
            <w:delText>gb_</w:delText>
          </w:r>
        </w:del>
        <w:del w:id="2219" w:author="Gary Sullivan" w:date="2018-01-12T14:01:00Z">
          <w:r w:rsidRPr="00174F03" w:rsidDel="00052898">
            <w:rPr>
              <w:sz w:val="18"/>
              <w:szCs w:val="18"/>
            </w:rPr>
            <w:delText>not_used_for_pred_flag</w:delText>
          </w:r>
        </w:del>
      </w:ins>
      <w:ins w:id="2220" w:author="Gary Sullivan" w:date="2018-01-12T14:01:00Z">
        <w:r w:rsidR="00052898">
          <w:rPr>
            <w:sz w:val="18"/>
            <w:szCs w:val="18"/>
          </w:rPr>
          <w:t>rwp_guard_band_not_used_for_pred_flag</w:t>
        </w:r>
      </w:ins>
      <w:ins w:id="2221" w:author="Ye-Kui Wang [2]" w:date="2017-10-02T14:51:00Z">
        <w:r w:rsidRPr="00174F03">
          <w:rPr>
            <w:sz w:val="18"/>
            <w:szCs w:val="18"/>
          </w:rPr>
          <w:t>[</w:t>
        </w:r>
        <w:r>
          <w:rPr>
            <w:sz w:val="18"/>
            <w:szCs w:val="18"/>
          </w:rPr>
          <w:t> </w:t>
        </w:r>
        <w:r w:rsidRPr="00174F03">
          <w:rPr>
            <w:sz w:val="18"/>
            <w:szCs w:val="18"/>
          </w:rPr>
          <w:t>i</w:t>
        </w:r>
        <w:r>
          <w:rPr>
            <w:sz w:val="18"/>
            <w:szCs w:val="18"/>
          </w:rPr>
          <w:t> </w:t>
        </w:r>
        <w:r w:rsidRPr="00174F03">
          <w:rPr>
            <w:sz w:val="18"/>
            <w:szCs w:val="18"/>
          </w:rPr>
          <w:t xml:space="preserve">] is equal to 1, the sample values within guard bands in </w:t>
        </w:r>
        <w:r>
          <w:rPr>
            <w:sz w:val="18"/>
            <w:szCs w:val="18"/>
          </w:rPr>
          <w:t xml:space="preserve">cropped </w:t>
        </w:r>
        <w:r w:rsidRPr="00174F03">
          <w:rPr>
            <w:sz w:val="18"/>
            <w:szCs w:val="18"/>
          </w:rPr>
          <w:t xml:space="preserve">decoded pictures can be rewritten even if the </w:t>
        </w:r>
        <w:r>
          <w:rPr>
            <w:sz w:val="18"/>
            <w:szCs w:val="18"/>
          </w:rPr>
          <w:t xml:space="preserve">cropped </w:t>
        </w:r>
        <w:r w:rsidRPr="00174F03">
          <w:rPr>
            <w:sz w:val="18"/>
            <w:szCs w:val="18"/>
          </w:rPr>
          <w:t>decoded pictures were used as references for inter prediction of subsequent pictures to be decoded. For example, the content of a packed region can be seamlessly expanded to its guard band with decoded and re-projected samples of another packed region.</w:t>
        </w:r>
      </w:ins>
    </w:p>
    <w:p w14:paraId="41695403" w14:textId="7F385457" w:rsidR="004971DB" w:rsidRPr="007B5DBC" w:rsidRDefault="004971DB" w:rsidP="004971DB">
      <w:pPr>
        <w:jc w:val="both"/>
        <w:rPr>
          <w:ins w:id="2222" w:author="Ye-Kui Wang [2]" w:date="2017-10-02T14:51:00Z"/>
          <w:bCs/>
          <w:noProof/>
          <w:sz w:val="20"/>
        </w:rPr>
      </w:pPr>
      <w:ins w:id="2223" w:author="Ye-Kui Wang [2]" w:date="2017-10-02T14:51:00Z">
        <w:del w:id="2224" w:author="Gary Sullivan" w:date="2018-01-12T13:27:00Z">
          <w:r w:rsidRPr="007B5DBC" w:rsidDel="00A46B5B">
            <w:rPr>
              <w:b/>
              <w:bCs/>
              <w:noProof/>
              <w:sz w:val="20"/>
            </w:rPr>
            <w:delText>gb_</w:delText>
          </w:r>
        </w:del>
        <w:del w:id="2225" w:author="Gary Sullivan" w:date="2018-01-12T14:00:00Z">
          <w:r w:rsidRPr="007B5DBC" w:rsidDel="00052898">
            <w:rPr>
              <w:b/>
              <w:bCs/>
              <w:noProof/>
              <w:sz w:val="20"/>
            </w:rPr>
            <w:delText>type</w:delText>
          </w:r>
        </w:del>
      </w:ins>
      <w:ins w:id="2226" w:author="Gary Sullivan" w:date="2018-01-12T14:00:00Z">
        <w:r w:rsidR="00052898">
          <w:rPr>
            <w:b/>
            <w:bCs/>
            <w:noProof/>
            <w:sz w:val="20"/>
          </w:rPr>
          <w:t>rwp_guard_band_type</w:t>
        </w:r>
      </w:ins>
      <w:ins w:id="2227" w:author="Ye-Kui Wang [2]" w:date="2017-10-02T14:51:00Z">
        <w:r w:rsidRPr="007B5DBC">
          <w:rPr>
            <w:bCs/>
            <w:noProof/>
            <w:sz w:val="20"/>
          </w:rPr>
          <w:t>[</w:t>
        </w:r>
        <w:r>
          <w:rPr>
            <w:bCs/>
            <w:noProof/>
            <w:sz w:val="20"/>
          </w:rPr>
          <w:t> </w:t>
        </w:r>
        <w:r w:rsidRPr="007B5DBC">
          <w:rPr>
            <w:bCs/>
            <w:noProof/>
            <w:sz w:val="20"/>
          </w:rPr>
          <w:t>i</w:t>
        </w:r>
        <w:r>
          <w:rPr>
            <w:bCs/>
            <w:noProof/>
            <w:sz w:val="20"/>
          </w:rPr>
          <w:t> </w:t>
        </w:r>
        <w:r w:rsidRPr="007B5DBC">
          <w:rPr>
            <w:bCs/>
            <w:noProof/>
            <w:sz w:val="20"/>
          </w:rPr>
          <w:t>][</w:t>
        </w:r>
        <w:r>
          <w:rPr>
            <w:bCs/>
            <w:noProof/>
            <w:sz w:val="20"/>
          </w:rPr>
          <w:t> </w:t>
        </w:r>
        <w:r w:rsidRPr="007B5DBC">
          <w:rPr>
            <w:bCs/>
            <w:noProof/>
            <w:sz w:val="20"/>
          </w:rPr>
          <w:t>j</w:t>
        </w:r>
        <w:r>
          <w:rPr>
            <w:bCs/>
            <w:noProof/>
            <w:sz w:val="20"/>
          </w:rPr>
          <w:t> </w:t>
        </w:r>
        <w:r w:rsidRPr="007B5DBC">
          <w:rPr>
            <w:bCs/>
            <w:noProof/>
            <w:sz w:val="20"/>
          </w:rPr>
          <w:t xml:space="preserve">] </w:t>
        </w:r>
        <w:del w:id="2228" w:author="Gary Sullivan" w:date="2018-01-12T14:15:00Z">
          <w:r w:rsidRPr="007B5DBC" w:rsidDel="00052898">
            <w:rPr>
              <w:bCs/>
              <w:noProof/>
              <w:sz w:val="20"/>
            </w:rPr>
            <w:delText>specifies</w:delText>
          </w:r>
        </w:del>
      </w:ins>
      <w:ins w:id="2229" w:author="Gary Sullivan" w:date="2018-01-12T14:15:00Z">
        <w:r w:rsidR="00052898">
          <w:rPr>
            <w:bCs/>
            <w:noProof/>
            <w:sz w:val="20"/>
          </w:rPr>
          <w:t>indicates</w:t>
        </w:r>
      </w:ins>
      <w:ins w:id="2230" w:author="Ye-Kui Wang [2]" w:date="2017-10-02T14:51:00Z">
        <w:r w:rsidRPr="007B5DBC">
          <w:rPr>
            <w:bCs/>
            <w:noProof/>
            <w:sz w:val="20"/>
          </w:rPr>
          <w:t xml:space="preserve"> the type of the guard bands for the i-th packed region as follows, with j equal to 0, 1, 2, </w:t>
        </w:r>
        <w:r>
          <w:rPr>
            <w:bCs/>
            <w:noProof/>
            <w:sz w:val="20"/>
          </w:rPr>
          <w:t>or</w:t>
        </w:r>
        <w:r w:rsidRPr="007B5DBC">
          <w:rPr>
            <w:bCs/>
            <w:noProof/>
            <w:sz w:val="20"/>
          </w:rPr>
          <w:t xml:space="preserve"> 3 indicating that the semantics below apply to the left, right, top, </w:t>
        </w:r>
        <w:r>
          <w:rPr>
            <w:bCs/>
            <w:noProof/>
            <w:sz w:val="20"/>
          </w:rPr>
          <w:t>or</w:t>
        </w:r>
        <w:r w:rsidRPr="007B5DBC">
          <w:rPr>
            <w:bCs/>
            <w:noProof/>
            <w:sz w:val="20"/>
          </w:rPr>
          <w:t xml:space="preserve"> bottom edge, respectively, of the packed region:</w:t>
        </w:r>
      </w:ins>
    </w:p>
    <w:p w14:paraId="00C8C47F" w14:textId="550B3E70" w:rsidR="004971DB" w:rsidRPr="00313A2D" w:rsidRDefault="004971DB" w:rsidP="004971DB">
      <w:pPr>
        <w:pStyle w:val="enumlev1"/>
        <w:ind w:left="397"/>
        <w:rPr>
          <w:ins w:id="2231" w:author="Ye-Kui Wang [2]" w:date="2017-10-02T14:51:00Z"/>
        </w:rPr>
      </w:pPr>
      <w:ins w:id="2232" w:author="Ye-Kui Wang [2]" w:date="2017-10-02T14:51:00Z">
        <w:r w:rsidRPr="00313A2D">
          <w:rPr>
            <w:noProof/>
            <w:lang w:val="en-CA"/>
          </w:rPr>
          <w:t>–</w:t>
        </w:r>
        <w:r w:rsidRPr="00313A2D">
          <w:rPr>
            <w:noProof/>
            <w:lang w:val="en-CA"/>
          </w:rPr>
          <w:tab/>
        </w:r>
        <w:del w:id="2233" w:author="Gary Sullivan" w:date="2018-01-12T13:27:00Z">
          <w:r w:rsidRPr="007B5DBC" w:rsidDel="00A46B5B">
            <w:delText>gb_</w:delText>
          </w:r>
        </w:del>
        <w:del w:id="2234" w:author="Gary Sullivan" w:date="2018-01-12T14:00:00Z">
          <w:r w:rsidRPr="007B5DBC" w:rsidDel="00052898">
            <w:delText>type</w:delText>
          </w:r>
        </w:del>
      </w:ins>
      <w:ins w:id="2235" w:author="Gary Sullivan" w:date="2018-01-12T14:00:00Z">
        <w:r w:rsidR="00052898">
          <w:t>rwp_guard_band_</w:t>
        </w:r>
        <w:proofErr w:type="gramStart"/>
        <w:r w:rsidR="00052898">
          <w:t>type</w:t>
        </w:r>
      </w:ins>
      <w:ins w:id="2236" w:author="Ye-Kui Wang [2]" w:date="2017-10-02T14:51:00Z">
        <w:r w:rsidRPr="007B5DBC">
          <w:rPr>
            <w:bCs/>
            <w:noProof/>
            <w:lang w:val="en-US"/>
          </w:rPr>
          <w:t>[</w:t>
        </w:r>
        <w:proofErr w:type="gramEnd"/>
        <w:r>
          <w:rPr>
            <w:bCs/>
            <w:noProof/>
          </w:rPr>
          <w:t> </w:t>
        </w:r>
        <w:r w:rsidRPr="007B5DBC">
          <w:rPr>
            <w:bCs/>
            <w:noProof/>
            <w:lang w:val="en-US"/>
          </w:rPr>
          <w:t>i</w:t>
        </w:r>
        <w:r>
          <w:rPr>
            <w:bCs/>
            <w:noProof/>
          </w:rPr>
          <w:t> </w:t>
        </w:r>
        <w:r w:rsidRPr="007B5DBC">
          <w:rPr>
            <w:bCs/>
            <w:noProof/>
            <w:lang w:val="en-US"/>
          </w:rPr>
          <w:t>][</w:t>
        </w:r>
        <w:r>
          <w:rPr>
            <w:bCs/>
            <w:noProof/>
          </w:rPr>
          <w:t> </w:t>
        </w:r>
        <w:r w:rsidRPr="007B5DBC">
          <w:rPr>
            <w:bCs/>
            <w:noProof/>
            <w:lang w:val="en-US"/>
          </w:rPr>
          <w:t>j</w:t>
        </w:r>
        <w:r>
          <w:rPr>
            <w:bCs/>
            <w:noProof/>
          </w:rPr>
          <w:t> </w:t>
        </w:r>
        <w:r w:rsidRPr="007B5DBC">
          <w:rPr>
            <w:bCs/>
            <w:noProof/>
            <w:lang w:val="en-US"/>
          </w:rPr>
          <w:t>]</w:t>
        </w:r>
        <w:r w:rsidRPr="00313A2D">
          <w:t xml:space="preserve"> equal to 0 </w:t>
        </w:r>
        <w:del w:id="2237" w:author="Gary Sullivan" w:date="2018-01-12T14:15:00Z">
          <w:r w:rsidRPr="00313A2D" w:rsidDel="00052898">
            <w:delText>specifies</w:delText>
          </w:r>
        </w:del>
      </w:ins>
      <w:ins w:id="2238" w:author="Gary Sullivan" w:date="2018-01-12T14:15:00Z">
        <w:r w:rsidR="00052898">
          <w:t>indicates</w:t>
        </w:r>
      </w:ins>
      <w:ins w:id="2239" w:author="Ye-Kui Wang [2]" w:date="2017-10-02T14:51:00Z">
        <w:r w:rsidRPr="00313A2D">
          <w:t xml:space="preserve"> that the content of the guard bands in relation to the content of the packed regions is unspecified. </w:t>
        </w:r>
        <w:r>
          <w:t>Wh</w:t>
        </w:r>
        <w:r w:rsidRPr="00313A2D">
          <w:t xml:space="preserve">en </w:t>
        </w:r>
        <w:del w:id="2240" w:author="Gary Sullivan" w:date="2018-01-12T13:27:00Z">
          <w:r w:rsidRPr="007B5DBC" w:rsidDel="00A46B5B">
            <w:delText>gb_</w:delText>
          </w:r>
        </w:del>
        <w:del w:id="2241" w:author="Gary Sullivan" w:date="2018-01-12T14:01:00Z">
          <w:r w:rsidRPr="007B5DBC" w:rsidDel="00052898">
            <w:delText>not_used_for_pred_flag</w:delText>
          </w:r>
        </w:del>
      </w:ins>
      <w:ins w:id="2242" w:author="Gary Sullivan" w:date="2018-01-12T14:01:00Z">
        <w:r w:rsidR="00052898">
          <w:t>rwp_guard_band_not_used_for_pred_</w:t>
        </w:r>
        <w:proofErr w:type="gramStart"/>
        <w:r w:rsidR="00052898">
          <w:t>flag</w:t>
        </w:r>
      </w:ins>
      <w:ins w:id="2243" w:author="Ye-Kui Wang [2]" w:date="2017-10-02T14:51:00Z">
        <w:r w:rsidRPr="007B5DBC">
          <w:t>[</w:t>
        </w:r>
      </w:ins>
      <w:proofErr w:type="gramEnd"/>
      <w:ins w:id="2244" w:author="Ye-Kui Wang 03" w:date="2017-11-28T09:05:00Z">
        <w:r w:rsidR="001343D7">
          <w:t> </w:t>
        </w:r>
      </w:ins>
      <w:ins w:id="2245" w:author="Ye-Kui Wang [2]" w:date="2017-10-02T14:51:00Z">
        <w:r w:rsidRPr="007B5DBC">
          <w:t>i</w:t>
        </w:r>
      </w:ins>
      <w:ins w:id="2246" w:author="Ye-Kui Wang 03" w:date="2017-11-28T09:05:00Z">
        <w:r w:rsidR="001343D7">
          <w:t> </w:t>
        </w:r>
      </w:ins>
      <w:ins w:id="2247" w:author="Ye-Kui Wang [2]" w:date="2017-10-02T14:51:00Z">
        <w:r w:rsidRPr="007B5DBC">
          <w:t>]</w:t>
        </w:r>
        <w:r w:rsidRPr="00313A2D">
          <w:t xml:space="preserve"> is equal to 0</w:t>
        </w:r>
        <w:r>
          <w:t xml:space="preserve">, </w:t>
        </w:r>
        <w:del w:id="2248" w:author="Gary Sullivan" w:date="2018-01-12T13:27:00Z">
          <w:r w:rsidRPr="007B5DBC" w:rsidDel="00A46B5B">
            <w:delText>gb_</w:delText>
          </w:r>
        </w:del>
        <w:del w:id="2249" w:author="Gary Sullivan" w:date="2018-01-12T14:00:00Z">
          <w:r w:rsidRPr="007B5DBC" w:rsidDel="00052898">
            <w:delText>type</w:delText>
          </w:r>
        </w:del>
      </w:ins>
      <w:ins w:id="2250" w:author="Gary Sullivan" w:date="2018-01-12T14:00:00Z">
        <w:r w:rsidR="00052898">
          <w:t>rwp_guard_band_type</w:t>
        </w:r>
      </w:ins>
      <w:ins w:id="2251" w:author="Ye-Kui Wang [2]" w:date="2017-10-02T14:51:00Z">
        <w:r w:rsidRPr="007B5DBC">
          <w:rPr>
            <w:bCs/>
            <w:noProof/>
            <w:lang w:val="en-US"/>
          </w:rPr>
          <w:t>[</w:t>
        </w:r>
        <w:r>
          <w:rPr>
            <w:bCs/>
            <w:noProof/>
          </w:rPr>
          <w:t> </w:t>
        </w:r>
        <w:r w:rsidRPr="007B5DBC">
          <w:rPr>
            <w:bCs/>
            <w:noProof/>
            <w:lang w:val="en-US"/>
          </w:rPr>
          <w:t>i</w:t>
        </w:r>
        <w:r>
          <w:rPr>
            <w:bCs/>
            <w:noProof/>
          </w:rPr>
          <w:t> </w:t>
        </w:r>
        <w:r w:rsidRPr="007B5DBC">
          <w:rPr>
            <w:bCs/>
            <w:noProof/>
            <w:lang w:val="en-US"/>
          </w:rPr>
          <w:t>][</w:t>
        </w:r>
        <w:r>
          <w:rPr>
            <w:bCs/>
            <w:noProof/>
          </w:rPr>
          <w:t> </w:t>
        </w:r>
        <w:r w:rsidRPr="007B5DBC">
          <w:rPr>
            <w:bCs/>
            <w:noProof/>
            <w:lang w:val="en-US"/>
          </w:rPr>
          <w:t>j</w:t>
        </w:r>
        <w:r>
          <w:rPr>
            <w:bCs/>
            <w:noProof/>
          </w:rPr>
          <w:t> </w:t>
        </w:r>
        <w:r w:rsidRPr="007B5DBC">
          <w:rPr>
            <w:bCs/>
            <w:noProof/>
            <w:lang w:val="en-US"/>
          </w:rPr>
          <w:t>]</w:t>
        </w:r>
        <w:r w:rsidRPr="00313A2D">
          <w:t xml:space="preserve"> shall not be equal to</w:t>
        </w:r>
        <w:r>
          <w:t> </w:t>
        </w:r>
        <w:r w:rsidRPr="00313A2D">
          <w:t>0.</w:t>
        </w:r>
      </w:ins>
    </w:p>
    <w:p w14:paraId="3126E19A" w14:textId="3C01AEFF" w:rsidR="004971DB" w:rsidRPr="00313A2D" w:rsidRDefault="004971DB" w:rsidP="004971DB">
      <w:pPr>
        <w:pStyle w:val="enumlev1"/>
        <w:ind w:left="397"/>
        <w:rPr>
          <w:ins w:id="2252" w:author="Ye-Kui Wang [2]" w:date="2017-10-02T14:51:00Z"/>
        </w:rPr>
      </w:pPr>
      <w:ins w:id="2253" w:author="Ye-Kui Wang [2]" w:date="2017-10-02T14:51:00Z">
        <w:r w:rsidRPr="00313A2D">
          <w:rPr>
            <w:noProof/>
            <w:lang w:val="en-CA"/>
          </w:rPr>
          <w:t>–</w:t>
        </w:r>
        <w:r w:rsidRPr="00313A2D">
          <w:rPr>
            <w:noProof/>
            <w:lang w:val="en-CA"/>
          </w:rPr>
          <w:tab/>
        </w:r>
        <w:del w:id="2254" w:author="Gary Sullivan" w:date="2018-01-12T13:27:00Z">
          <w:r w:rsidRPr="007B5DBC" w:rsidDel="00A46B5B">
            <w:delText>gb_</w:delText>
          </w:r>
        </w:del>
        <w:del w:id="2255" w:author="Gary Sullivan" w:date="2018-01-12T14:00:00Z">
          <w:r w:rsidRPr="007B5DBC" w:rsidDel="00052898">
            <w:delText>type</w:delText>
          </w:r>
        </w:del>
      </w:ins>
      <w:ins w:id="2256" w:author="Gary Sullivan" w:date="2018-01-12T14:00:00Z">
        <w:r w:rsidR="00052898">
          <w:t>rwp_guard_band_</w:t>
        </w:r>
        <w:proofErr w:type="gramStart"/>
        <w:r w:rsidR="00052898">
          <w:t>type</w:t>
        </w:r>
      </w:ins>
      <w:ins w:id="2257" w:author="Ye-Kui Wang [2]" w:date="2017-10-02T14:51:00Z">
        <w:r w:rsidRPr="007B5DBC">
          <w:rPr>
            <w:bCs/>
            <w:noProof/>
            <w:lang w:val="en-US"/>
          </w:rPr>
          <w:t>[</w:t>
        </w:r>
        <w:proofErr w:type="gramEnd"/>
        <w:r>
          <w:rPr>
            <w:bCs/>
            <w:noProof/>
          </w:rPr>
          <w:t> </w:t>
        </w:r>
        <w:r w:rsidRPr="007B5DBC">
          <w:rPr>
            <w:bCs/>
            <w:noProof/>
            <w:lang w:val="en-US"/>
          </w:rPr>
          <w:t>i</w:t>
        </w:r>
        <w:r>
          <w:rPr>
            <w:bCs/>
            <w:noProof/>
          </w:rPr>
          <w:t> </w:t>
        </w:r>
        <w:r w:rsidRPr="007B5DBC">
          <w:rPr>
            <w:bCs/>
            <w:noProof/>
            <w:lang w:val="en-US"/>
          </w:rPr>
          <w:t>][</w:t>
        </w:r>
        <w:r>
          <w:rPr>
            <w:bCs/>
            <w:noProof/>
          </w:rPr>
          <w:t> </w:t>
        </w:r>
        <w:r w:rsidRPr="007B5DBC">
          <w:rPr>
            <w:bCs/>
            <w:noProof/>
            <w:lang w:val="en-US"/>
          </w:rPr>
          <w:t>j</w:t>
        </w:r>
        <w:r>
          <w:rPr>
            <w:bCs/>
            <w:noProof/>
          </w:rPr>
          <w:t> </w:t>
        </w:r>
        <w:r w:rsidRPr="007B5DBC">
          <w:rPr>
            <w:bCs/>
            <w:noProof/>
            <w:lang w:val="en-US"/>
          </w:rPr>
          <w:t>]</w:t>
        </w:r>
        <w:r w:rsidRPr="00313A2D">
          <w:t xml:space="preserve"> equal to 1 </w:t>
        </w:r>
        <w:del w:id="2258" w:author="Gary Sullivan" w:date="2018-01-12T14:15:00Z">
          <w:r w:rsidRPr="00313A2D" w:rsidDel="00052898">
            <w:delText>specifies</w:delText>
          </w:r>
        </w:del>
      </w:ins>
      <w:ins w:id="2259" w:author="Gary Sullivan" w:date="2018-01-12T14:15:00Z">
        <w:r w:rsidR="00052898">
          <w:t>indicates</w:t>
        </w:r>
      </w:ins>
      <w:ins w:id="2260" w:author="Ye-Kui Wang [2]" w:date="2017-10-02T14:51:00Z">
        <w:r w:rsidRPr="00313A2D">
          <w:t xml:space="preserve"> that the content of the guard bands suffices for interpolation of </w:t>
        </w:r>
        <w:r>
          <w:t xml:space="preserve">sample values at </w:t>
        </w:r>
        <w:r w:rsidRPr="00313A2D">
          <w:t>sub-p</w:t>
        </w:r>
        <w:r>
          <w:t xml:space="preserve">el </w:t>
        </w:r>
        <w:r w:rsidRPr="00B24873" w:rsidDel="003C51E6">
          <w:rPr>
            <w:noProof/>
            <w:lang w:val="en-US" w:eastAsia="ko-KR"/>
          </w:rPr>
          <w:t>sample fractional locations</w:t>
        </w:r>
        <w:r w:rsidRPr="00313A2D">
          <w:t xml:space="preserve"> within the packed region and less than </w:t>
        </w:r>
      </w:ins>
      <w:ins w:id="2261" w:author="Gary Sullivan" w:date="2018-01-12T14:16:00Z">
        <w:r w:rsidR="00052898">
          <w:t xml:space="preserve">one </w:t>
        </w:r>
      </w:ins>
      <w:ins w:id="2262" w:author="Ye-Kui Wang [2]" w:date="2017-10-02T14:51:00Z">
        <w:r>
          <w:t xml:space="preserve">sample </w:t>
        </w:r>
        <w:r w:rsidRPr="00313A2D">
          <w:t>outside of the boundary of the packed region.</w:t>
        </w:r>
      </w:ins>
    </w:p>
    <w:p w14:paraId="3BA9A3E5" w14:textId="1DB1C1F0" w:rsidR="004971DB" w:rsidRPr="007B5DBC" w:rsidRDefault="004971DB" w:rsidP="004971DB">
      <w:pPr>
        <w:ind w:left="720"/>
        <w:jc w:val="both"/>
        <w:rPr>
          <w:ins w:id="2263" w:author="Ye-Kui Wang [2]" w:date="2017-10-02T14:51:00Z"/>
          <w:sz w:val="18"/>
          <w:szCs w:val="18"/>
        </w:rPr>
      </w:pPr>
      <w:ins w:id="2264" w:author="Ye-Kui Wang [2]" w:date="2017-10-02T14:51:00Z">
        <w:r w:rsidRPr="001B2642">
          <w:rPr>
            <w:sz w:val="18"/>
            <w:szCs w:val="18"/>
          </w:rPr>
          <w:t>NOTE </w:t>
        </w:r>
        <w:r w:rsidRPr="00FD5B8E">
          <w:rPr>
            <w:sz w:val="18"/>
            <w:szCs w:val="18"/>
          </w:rPr>
          <w:fldChar w:fldCharType="begin"/>
        </w:r>
        <w:r w:rsidRPr="00A44B62">
          <w:rPr>
            <w:sz w:val="18"/>
            <w:szCs w:val="18"/>
          </w:rPr>
          <w:instrText xml:space="preserve"> SEQ NoteCounter \* MERGEFORMAT </w:instrText>
        </w:r>
        <w:r w:rsidRPr="00FD5B8E">
          <w:rPr>
            <w:sz w:val="18"/>
            <w:szCs w:val="18"/>
          </w:rPr>
          <w:fldChar w:fldCharType="separate"/>
        </w:r>
        <w:r>
          <w:rPr>
            <w:noProof/>
            <w:sz w:val="18"/>
            <w:szCs w:val="18"/>
          </w:rPr>
          <w:t>4</w:t>
        </w:r>
        <w:r w:rsidRPr="00FD5B8E">
          <w:rPr>
            <w:noProof/>
            <w:sz w:val="18"/>
            <w:szCs w:val="18"/>
          </w:rPr>
          <w:fldChar w:fldCharType="end"/>
        </w:r>
        <w:r>
          <w:rPr>
            <w:noProof/>
            <w:sz w:val="18"/>
            <w:szCs w:val="18"/>
          </w:rPr>
          <w:t> </w:t>
        </w:r>
        <w:r w:rsidRPr="001B2642">
          <w:rPr>
            <w:sz w:val="18"/>
            <w:szCs w:val="18"/>
          </w:rPr>
          <w:t>– </w:t>
        </w:r>
        <w:del w:id="2265" w:author="Gary Sullivan" w:date="2018-01-12T13:27:00Z">
          <w:r w:rsidRPr="007B5DBC" w:rsidDel="00A46B5B">
            <w:rPr>
              <w:sz w:val="18"/>
              <w:szCs w:val="18"/>
            </w:rPr>
            <w:delText>gb_</w:delText>
          </w:r>
        </w:del>
        <w:del w:id="2266" w:author="Gary Sullivan" w:date="2018-01-12T14:00:00Z">
          <w:r w:rsidRPr="007B5DBC" w:rsidDel="00052898">
            <w:rPr>
              <w:sz w:val="18"/>
              <w:szCs w:val="18"/>
            </w:rPr>
            <w:delText>type</w:delText>
          </w:r>
        </w:del>
      </w:ins>
      <w:ins w:id="2267" w:author="Gary Sullivan" w:date="2018-01-12T14:00:00Z">
        <w:r w:rsidR="00052898">
          <w:rPr>
            <w:sz w:val="18"/>
            <w:szCs w:val="18"/>
          </w:rPr>
          <w:t>rwp_guard_band_</w:t>
        </w:r>
        <w:proofErr w:type="gramStart"/>
        <w:r w:rsidR="00052898">
          <w:rPr>
            <w:sz w:val="18"/>
            <w:szCs w:val="18"/>
          </w:rPr>
          <w:t>type</w:t>
        </w:r>
      </w:ins>
      <w:ins w:id="2268" w:author="Ye-Kui Wang [2]" w:date="2017-10-02T14:51:00Z">
        <w:r w:rsidRPr="007B5DBC">
          <w:rPr>
            <w:sz w:val="18"/>
            <w:szCs w:val="18"/>
          </w:rPr>
          <w:t>[</w:t>
        </w:r>
        <w:proofErr w:type="gramEnd"/>
        <w:r>
          <w:rPr>
            <w:sz w:val="18"/>
            <w:szCs w:val="18"/>
          </w:rPr>
          <w:t> </w:t>
        </w:r>
        <w:r w:rsidRPr="007B5DBC">
          <w:rPr>
            <w:sz w:val="18"/>
            <w:szCs w:val="18"/>
          </w:rPr>
          <w:t>i</w:t>
        </w:r>
        <w:r>
          <w:rPr>
            <w:sz w:val="18"/>
            <w:szCs w:val="18"/>
          </w:rPr>
          <w:t> </w:t>
        </w:r>
        <w:r w:rsidRPr="007B5DBC">
          <w:rPr>
            <w:sz w:val="18"/>
            <w:szCs w:val="18"/>
          </w:rPr>
          <w:t>][</w:t>
        </w:r>
        <w:r>
          <w:rPr>
            <w:sz w:val="18"/>
            <w:szCs w:val="18"/>
          </w:rPr>
          <w:t> </w:t>
        </w:r>
        <w:r w:rsidRPr="007B5DBC">
          <w:rPr>
            <w:sz w:val="18"/>
            <w:szCs w:val="18"/>
          </w:rPr>
          <w:t>j</w:t>
        </w:r>
        <w:r>
          <w:rPr>
            <w:sz w:val="18"/>
            <w:szCs w:val="18"/>
          </w:rPr>
          <w:t> </w:t>
        </w:r>
        <w:r w:rsidRPr="007B5DBC">
          <w:rPr>
            <w:sz w:val="18"/>
            <w:szCs w:val="18"/>
          </w:rPr>
          <w:t>] equal to 1 can be used when the boundary samples of a packed region have been copied horizontally or vertically to the guard band.</w:t>
        </w:r>
      </w:ins>
    </w:p>
    <w:p w14:paraId="76014A16" w14:textId="246BC2AF" w:rsidR="004971DB" w:rsidRPr="007B5DBC" w:rsidRDefault="004971DB" w:rsidP="004971DB">
      <w:pPr>
        <w:pStyle w:val="enumlev1"/>
        <w:ind w:left="397"/>
        <w:rPr>
          <w:ins w:id="2269" w:author="Ye-Kui Wang [2]" w:date="2017-10-02T14:51:00Z"/>
          <w:noProof/>
          <w:lang w:val="en-CA"/>
        </w:rPr>
      </w:pPr>
      <w:ins w:id="2270" w:author="Ye-Kui Wang [2]" w:date="2017-10-02T14:51:00Z">
        <w:r w:rsidRPr="00313A2D">
          <w:rPr>
            <w:noProof/>
            <w:lang w:val="en-CA"/>
          </w:rPr>
          <w:t>–</w:t>
        </w:r>
        <w:r w:rsidRPr="00313A2D">
          <w:rPr>
            <w:noProof/>
            <w:lang w:val="en-CA"/>
          </w:rPr>
          <w:tab/>
        </w:r>
        <w:del w:id="2271" w:author="Gary Sullivan" w:date="2018-01-12T13:27:00Z">
          <w:r w:rsidRPr="007B5DBC" w:rsidDel="00A46B5B">
            <w:delText>gb_</w:delText>
          </w:r>
        </w:del>
        <w:del w:id="2272" w:author="Gary Sullivan" w:date="2018-01-12T14:00:00Z">
          <w:r w:rsidRPr="007B5DBC" w:rsidDel="00052898">
            <w:delText>type</w:delText>
          </w:r>
        </w:del>
      </w:ins>
      <w:ins w:id="2273" w:author="Gary Sullivan" w:date="2018-01-12T14:00:00Z">
        <w:r w:rsidR="00052898">
          <w:t>rwp_guard_band_</w:t>
        </w:r>
        <w:proofErr w:type="gramStart"/>
        <w:r w:rsidR="00052898">
          <w:t>type</w:t>
        </w:r>
      </w:ins>
      <w:ins w:id="2274" w:author="Ye-Kui Wang [2]" w:date="2017-10-02T14:51:00Z">
        <w:r w:rsidRPr="007B5DBC">
          <w:rPr>
            <w:bCs/>
            <w:noProof/>
            <w:lang w:val="en-US"/>
          </w:rPr>
          <w:t>[</w:t>
        </w:r>
        <w:proofErr w:type="gramEnd"/>
        <w:r>
          <w:rPr>
            <w:bCs/>
            <w:noProof/>
          </w:rPr>
          <w:t> </w:t>
        </w:r>
        <w:r w:rsidRPr="007B5DBC">
          <w:rPr>
            <w:bCs/>
            <w:noProof/>
            <w:lang w:val="en-US"/>
          </w:rPr>
          <w:t>i</w:t>
        </w:r>
        <w:r>
          <w:rPr>
            <w:bCs/>
            <w:noProof/>
          </w:rPr>
          <w:t> </w:t>
        </w:r>
        <w:r w:rsidRPr="007B5DBC">
          <w:rPr>
            <w:bCs/>
            <w:noProof/>
            <w:lang w:val="en-US"/>
          </w:rPr>
          <w:t>][</w:t>
        </w:r>
        <w:r>
          <w:rPr>
            <w:bCs/>
            <w:noProof/>
          </w:rPr>
          <w:t> </w:t>
        </w:r>
        <w:r w:rsidRPr="007B5DBC">
          <w:rPr>
            <w:bCs/>
            <w:noProof/>
            <w:lang w:val="en-US"/>
          </w:rPr>
          <w:t>j</w:t>
        </w:r>
        <w:r>
          <w:rPr>
            <w:bCs/>
            <w:noProof/>
          </w:rPr>
          <w:t> </w:t>
        </w:r>
        <w:r w:rsidRPr="007B5DBC">
          <w:rPr>
            <w:bCs/>
            <w:noProof/>
            <w:lang w:val="en-US"/>
          </w:rPr>
          <w:t>]</w:t>
        </w:r>
        <w:r w:rsidRPr="007B5DBC">
          <w:rPr>
            <w:noProof/>
            <w:lang w:val="en-CA"/>
          </w:rPr>
          <w:t xml:space="preserve"> equal to 2 </w:t>
        </w:r>
        <w:del w:id="2275" w:author="Gary Sullivan" w:date="2018-01-12T14:15:00Z">
          <w:r w:rsidRPr="007B5DBC" w:rsidDel="00052898">
            <w:rPr>
              <w:noProof/>
              <w:lang w:val="en-CA"/>
            </w:rPr>
            <w:delText>specifies</w:delText>
          </w:r>
        </w:del>
      </w:ins>
      <w:ins w:id="2276" w:author="Gary Sullivan" w:date="2018-01-12T14:15:00Z">
        <w:r w:rsidR="00052898">
          <w:rPr>
            <w:noProof/>
            <w:lang w:val="en-CA"/>
          </w:rPr>
          <w:t>indicates</w:t>
        </w:r>
      </w:ins>
      <w:ins w:id="2277" w:author="Ye-Kui Wang [2]" w:date="2017-10-02T14:51:00Z">
        <w:r w:rsidRPr="007B5DBC">
          <w:rPr>
            <w:noProof/>
            <w:lang w:val="en-CA"/>
          </w:rPr>
          <w:t xml:space="preserve"> that the content of the guard bands represents actual </w:t>
        </w:r>
        <w:r>
          <w:rPr>
            <w:noProof/>
            <w:lang w:val="en-CA"/>
          </w:rPr>
          <w:t xml:space="preserve">picture </w:t>
        </w:r>
        <w:r w:rsidRPr="007B5DBC">
          <w:rPr>
            <w:noProof/>
            <w:lang w:val="en-CA"/>
          </w:rPr>
          <w:t xml:space="preserve">content </w:t>
        </w:r>
      </w:ins>
      <w:ins w:id="2278" w:author="Ye-Kui Wang 02" w:date="2017-11-27T22:20:00Z">
        <w:r w:rsidR="002A68F9">
          <w:rPr>
            <w:noProof/>
            <w:lang w:val="en-CA"/>
          </w:rPr>
          <w:t xml:space="preserve">that is </w:t>
        </w:r>
      </w:ins>
      <w:ins w:id="2279" w:author="Ye-Kui Wang 02" w:date="2017-11-27T22:21:00Z">
        <w:r w:rsidR="002A68F9">
          <w:rPr>
            <w:noProof/>
            <w:lang w:val="en-CA"/>
          </w:rPr>
          <w:t>sp</w:t>
        </w:r>
        <w:r w:rsidR="00CB2974">
          <w:rPr>
            <w:noProof/>
            <w:lang w:val="en-CA"/>
          </w:rPr>
          <w:t xml:space="preserve">herically adjacent to the content in the packed region and is on the surface of the packed region </w:t>
        </w:r>
      </w:ins>
      <w:ins w:id="2280" w:author="Ye-Kui Wang [2]" w:date="2017-10-02T14:51:00Z">
        <w:r w:rsidRPr="007B5DBC">
          <w:rPr>
            <w:noProof/>
            <w:lang w:val="en-CA"/>
          </w:rPr>
          <w:t xml:space="preserve">at </w:t>
        </w:r>
      </w:ins>
      <w:ins w:id="2281" w:author="Gary Sullivan" w:date="2018-01-12T14:20:00Z">
        <w:r w:rsidR="00BE1B70">
          <w:rPr>
            <w:noProof/>
            <w:lang w:val="en-CA"/>
          </w:rPr>
          <w:t xml:space="preserve">a </w:t>
        </w:r>
      </w:ins>
      <w:ins w:id="2282" w:author="Ye-Kui Wang [2]" w:date="2017-10-02T14:51:00Z">
        <w:r w:rsidRPr="007B5DBC">
          <w:rPr>
            <w:noProof/>
            <w:lang w:val="en-CA"/>
          </w:rPr>
          <w:t>quality that gradually changes from the picture quality of the packed region to that of the spherically adjacent packed region.</w:t>
        </w:r>
      </w:ins>
    </w:p>
    <w:p w14:paraId="2A8437DD" w14:textId="6A3927AE" w:rsidR="004971DB" w:rsidRPr="007B5DBC" w:rsidRDefault="004971DB" w:rsidP="004971DB">
      <w:pPr>
        <w:pStyle w:val="enumlev1"/>
        <w:ind w:left="397"/>
        <w:rPr>
          <w:ins w:id="2283" w:author="Ye-Kui Wang [2]" w:date="2017-10-02T14:51:00Z"/>
          <w:noProof/>
          <w:lang w:val="en-CA"/>
        </w:rPr>
      </w:pPr>
      <w:ins w:id="2284" w:author="Ye-Kui Wang [2]" w:date="2017-10-02T14:51:00Z">
        <w:r w:rsidRPr="00313A2D">
          <w:rPr>
            <w:noProof/>
            <w:lang w:val="en-CA"/>
          </w:rPr>
          <w:t>–</w:t>
        </w:r>
        <w:r w:rsidRPr="00313A2D">
          <w:rPr>
            <w:noProof/>
            <w:lang w:val="en-CA"/>
          </w:rPr>
          <w:tab/>
        </w:r>
        <w:del w:id="2285" w:author="Gary Sullivan" w:date="2018-01-12T13:27:00Z">
          <w:r w:rsidRPr="007B5DBC" w:rsidDel="00A46B5B">
            <w:delText>gb_</w:delText>
          </w:r>
        </w:del>
        <w:del w:id="2286" w:author="Gary Sullivan" w:date="2018-01-12T14:00:00Z">
          <w:r w:rsidRPr="007B5DBC" w:rsidDel="00052898">
            <w:delText>type</w:delText>
          </w:r>
        </w:del>
      </w:ins>
      <w:ins w:id="2287" w:author="Gary Sullivan" w:date="2018-01-12T14:00:00Z">
        <w:r w:rsidR="00052898">
          <w:t>rwp_guard_band_</w:t>
        </w:r>
        <w:proofErr w:type="gramStart"/>
        <w:r w:rsidR="00052898">
          <w:t>type</w:t>
        </w:r>
      </w:ins>
      <w:ins w:id="2288" w:author="Ye-Kui Wang [2]" w:date="2017-10-02T14:51:00Z">
        <w:r w:rsidRPr="007B5DBC">
          <w:rPr>
            <w:bCs/>
            <w:noProof/>
            <w:lang w:val="en-US"/>
          </w:rPr>
          <w:t>[</w:t>
        </w:r>
        <w:proofErr w:type="gramEnd"/>
        <w:r>
          <w:rPr>
            <w:bCs/>
            <w:noProof/>
          </w:rPr>
          <w:t> </w:t>
        </w:r>
        <w:r w:rsidRPr="007B5DBC">
          <w:rPr>
            <w:bCs/>
            <w:noProof/>
            <w:lang w:val="en-US"/>
          </w:rPr>
          <w:t>i</w:t>
        </w:r>
        <w:r>
          <w:rPr>
            <w:bCs/>
            <w:noProof/>
          </w:rPr>
          <w:t> </w:t>
        </w:r>
        <w:r w:rsidRPr="007B5DBC">
          <w:rPr>
            <w:bCs/>
            <w:noProof/>
            <w:lang w:val="en-US"/>
          </w:rPr>
          <w:t>][</w:t>
        </w:r>
        <w:r>
          <w:rPr>
            <w:bCs/>
            <w:noProof/>
          </w:rPr>
          <w:t> </w:t>
        </w:r>
        <w:r w:rsidRPr="007B5DBC">
          <w:rPr>
            <w:bCs/>
            <w:noProof/>
            <w:lang w:val="en-US"/>
          </w:rPr>
          <w:t>j</w:t>
        </w:r>
        <w:r>
          <w:rPr>
            <w:bCs/>
            <w:noProof/>
          </w:rPr>
          <w:t> </w:t>
        </w:r>
        <w:r w:rsidRPr="007B5DBC">
          <w:rPr>
            <w:bCs/>
            <w:noProof/>
            <w:lang w:val="en-US"/>
          </w:rPr>
          <w:t>]</w:t>
        </w:r>
        <w:r w:rsidRPr="007B5DBC">
          <w:rPr>
            <w:noProof/>
            <w:lang w:val="en-CA"/>
          </w:rPr>
          <w:t xml:space="preserve"> equal to 3 </w:t>
        </w:r>
        <w:del w:id="2289" w:author="Gary Sullivan" w:date="2018-01-12T14:15:00Z">
          <w:r w:rsidRPr="007B5DBC" w:rsidDel="00052898">
            <w:rPr>
              <w:noProof/>
              <w:lang w:val="en-CA"/>
            </w:rPr>
            <w:delText>specifies</w:delText>
          </w:r>
        </w:del>
      </w:ins>
      <w:ins w:id="2290" w:author="Gary Sullivan" w:date="2018-01-12T14:15:00Z">
        <w:r w:rsidR="00052898">
          <w:rPr>
            <w:noProof/>
            <w:lang w:val="en-CA"/>
          </w:rPr>
          <w:t>indicates</w:t>
        </w:r>
      </w:ins>
      <w:ins w:id="2291" w:author="Ye-Kui Wang [2]" w:date="2017-10-02T14:51:00Z">
        <w:r w:rsidRPr="007B5DBC">
          <w:rPr>
            <w:noProof/>
            <w:lang w:val="en-CA"/>
          </w:rPr>
          <w:t xml:space="preserve"> that the content of the guard bands represents actual </w:t>
        </w:r>
        <w:r>
          <w:rPr>
            <w:noProof/>
            <w:lang w:val="en-CA"/>
          </w:rPr>
          <w:t>picture</w:t>
        </w:r>
        <w:r w:rsidRPr="007B5DBC">
          <w:rPr>
            <w:noProof/>
            <w:lang w:val="en-CA"/>
          </w:rPr>
          <w:t xml:space="preserve"> content </w:t>
        </w:r>
      </w:ins>
      <w:ins w:id="2292" w:author="Ye-Kui Wang 02" w:date="2017-11-27T22:22:00Z">
        <w:r w:rsidR="00CB2974" w:rsidRPr="00CB2974">
          <w:rPr>
            <w:noProof/>
            <w:lang w:val="en-CA"/>
          </w:rPr>
          <w:t xml:space="preserve">that is spherically adjacent to the content in the packed region and is on the surface of the packed region </w:t>
        </w:r>
      </w:ins>
      <w:ins w:id="2293" w:author="Ye-Kui Wang [2]" w:date="2017-10-02T14:51:00Z">
        <w:r w:rsidRPr="007B5DBC">
          <w:rPr>
            <w:noProof/>
            <w:lang w:val="en-CA"/>
          </w:rPr>
          <w:t xml:space="preserve">at </w:t>
        </w:r>
        <w:del w:id="2294" w:author="Gary Sullivan" w:date="2018-01-12T14:22:00Z">
          <w:r w:rsidRPr="007B5DBC" w:rsidDel="00B41206">
            <w:rPr>
              <w:noProof/>
              <w:lang w:val="en-CA"/>
            </w:rPr>
            <w:delText>the</w:delText>
          </w:r>
        </w:del>
      </w:ins>
      <w:ins w:id="2295" w:author="Gary Sullivan" w:date="2018-01-12T14:22:00Z">
        <w:r w:rsidR="00B41206">
          <w:rPr>
            <w:noProof/>
            <w:lang w:val="en-CA"/>
          </w:rPr>
          <w:t>a similar</w:t>
        </w:r>
      </w:ins>
      <w:ins w:id="2296" w:author="Ye-Kui Wang [2]" w:date="2017-10-02T14:51:00Z">
        <w:r w:rsidRPr="007B5DBC">
          <w:rPr>
            <w:noProof/>
            <w:lang w:val="en-CA"/>
          </w:rPr>
          <w:t xml:space="preserve"> picture quality </w:t>
        </w:r>
      </w:ins>
      <w:ins w:id="2297" w:author="Gary Sullivan" w:date="2018-01-12T14:22:00Z">
        <w:r w:rsidR="00B41206">
          <w:rPr>
            <w:noProof/>
            <w:lang w:val="en-CA"/>
          </w:rPr>
          <w:t xml:space="preserve">as within </w:t>
        </w:r>
      </w:ins>
      <w:ins w:id="2298" w:author="Ye-Kui Wang [2]" w:date="2017-10-02T14:51:00Z">
        <w:del w:id="2299" w:author="Gary Sullivan" w:date="2018-01-12T14:22:00Z">
          <w:r w:rsidRPr="007B5DBC" w:rsidDel="00B41206">
            <w:rPr>
              <w:noProof/>
              <w:lang w:val="en-CA"/>
            </w:rPr>
            <w:delText xml:space="preserve">of </w:delText>
          </w:r>
        </w:del>
        <w:r w:rsidRPr="007B5DBC">
          <w:rPr>
            <w:noProof/>
            <w:lang w:val="en-CA"/>
          </w:rPr>
          <w:t>the packed region.</w:t>
        </w:r>
      </w:ins>
    </w:p>
    <w:p w14:paraId="2D5FD528" w14:textId="7E4D3D77" w:rsidR="004971DB" w:rsidRPr="007B5DBC" w:rsidRDefault="004971DB" w:rsidP="004971DB">
      <w:pPr>
        <w:pStyle w:val="enumlev1"/>
        <w:ind w:left="397"/>
        <w:rPr>
          <w:ins w:id="2300" w:author="Ye-Kui Wang [2]" w:date="2017-10-02T14:51:00Z"/>
          <w:noProof/>
          <w:lang w:val="en-CA"/>
        </w:rPr>
      </w:pPr>
      <w:ins w:id="2301" w:author="Ye-Kui Wang [2]" w:date="2017-10-02T14:51:00Z">
        <w:r w:rsidRPr="00313A2D">
          <w:rPr>
            <w:noProof/>
            <w:lang w:val="en-CA"/>
          </w:rPr>
          <w:t>–</w:t>
        </w:r>
        <w:r w:rsidRPr="00313A2D">
          <w:rPr>
            <w:noProof/>
            <w:lang w:val="en-CA"/>
          </w:rPr>
          <w:tab/>
        </w:r>
        <w:del w:id="2302" w:author="Gary Sullivan" w:date="2018-01-12T13:27:00Z">
          <w:r w:rsidRPr="007B5DBC" w:rsidDel="00A46B5B">
            <w:delText>gb_</w:delText>
          </w:r>
        </w:del>
        <w:del w:id="2303" w:author="Gary Sullivan" w:date="2018-01-12T14:00:00Z">
          <w:r w:rsidRPr="007B5DBC" w:rsidDel="00052898">
            <w:delText>type</w:delText>
          </w:r>
        </w:del>
      </w:ins>
      <w:ins w:id="2304" w:author="Gary Sullivan" w:date="2018-01-12T14:00:00Z">
        <w:r w:rsidR="00052898">
          <w:t>rwp_guard_band_</w:t>
        </w:r>
        <w:proofErr w:type="gramStart"/>
        <w:r w:rsidR="00052898">
          <w:t>type</w:t>
        </w:r>
      </w:ins>
      <w:ins w:id="2305" w:author="Ye-Kui Wang [2]" w:date="2017-10-02T14:51:00Z">
        <w:r w:rsidRPr="007B5DBC">
          <w:rPr>
            <w:bCs/>
            <w:noProof/>
            <w:lang w:val="en-US"/>
          </w:rPr>
          <w:t>[</w:t>
        </w:r>
        <w:proofErr w:type="gramEnd"/>
        <w:r>
          <w:rPr>
            <w:bCs/>
            <w:noProof/>
          </w:rPr>
          <w:t> </w:t>
        </w:r>
        <w:r w:rsidRPr="007B5DBC">
          <w:rPr>
            <w:bCs/>
            <w:noProof/>
            <w:lang w:val="en-US"/>
          </w:rPr>
          <w:t>i</w:t>
        </w:r>
        <w:r>
          <w:rPr>
            <w:bCs/>
            <w:noProof/>
          </w:rPr>
          <w:t> </w:t>
        </w:r>
        <w:r w:rsidRPr="007B5DBC">
          <w:rPr>
            <w:bCs/>
            <w:noProof/>
            <w:lang w:val="en-US"/>
          </w:rPr>
          <w:t>][</w:t>
        </w:r>
        <w:r>
          <w:rPr>
            <w:bCs/>
            <w:noProof/>
          </w:rPr>
          <w:t> </w:t>
        </w:r>
        <w:r w:rsidRPr="007B5DBC">
          <w:rPr>
            <w:bCs/>
            <w:noProof/>
            <w:lang w:val="en-US"/>
          </w:rPr>
          <w:t>j</w:t>
        </w:r>
        <w:r>
          <w:rPr>
            <w:bCs/>
            <w:noProof/>
          </w:rPr>
          <w:t> </w:t>
        </w:r>
        <w:r w:rsidRPr="007B5DBC">
          <w:rPr>
            <w:bCs/>
            <w:noProof/>
            <w:lang w:val="en-US"/>
          </w:rPr>
          <w:t>]</w:t>
        </w:r>
        <w:r w:rsidRPr="007B5DBC">
          <w:rPr>
            <w:noProof/>
            <w:lang w:val="en-CA"/>
          </w:rPr>
          <w:t xml:space="preserve"> values greater than 3 are reserved</w:t>
        </w:r>
      </w:ins>
      <w:ins w:id="2306" w:author="Gary Sullivan" w:date="2018-01-12T14:30:00Z">
        <w:r w:rsidR="009E18F6">
          <w:rPr>
            <w:noProof/>
            <w:lang w:val="en-CA"/>
          </w:rPr>
          <w:t xml:space="preserve"> </w:t>
        </w:r>
        <w:r w:rsidR="009E18F6" w:rsidRPr="00A44B62">
          <w:t>for future use by ITU-T | ISO/IEC</w:t>
        </w:r>
      </w:ins>
      <w:ins w:id="2307" w:author="Ye-Kui Wang [2]" w:date="2017-10-02T14:51:00Z">
        <w:r w:rsidRPr="007B5DBC">
          <w:rPr>
            <w:noProof/>
            <w:lang w:val="en-CA"/>
          </w:rPr>
          <w:t>.</w:t>
        </w:r>
        <w:r>
          <w:rPr>
            <w:noProof/>
            <w:lang w:val="en-CA"/>
          </w:rPr>
          <w:t xml:space="preserve"> Decoders shall </w:t>
        </w:r>
        <w:del w:id="2308" w:author="Gary Sullivan" w:date="2018-01-12T14:29:00Z">
          <w:r w:rsidRPr="00A44B62" w:rsidDel="009E18F6">
            <w:rPr>
              <w:bCs/>
              <w:noProof/>
            </w:rPr>
            <w:delText>ignore</w:delText>
          </w:r>
        </w:del>
      </w:ins>
      <w:ins w:id="2309" w:author="Gary Sullivan" w:date="2018-01-12T14:29:00Z">
        <w:r w:rsidR="009E18F6">
          <w:rPr>
            <w:bCs/>
            <w:noProof/>
          </w:rPr>
          <w:t>treat</w:t>
        </w:r>
      </w:ins>
      <w:ins w:id="2310" w:author="Ye-Kui Wang [2]" w:date="2017-10-02T14:51:00Z">
        <w:r w:rsidRPr="00A44B62">
          <w:rPr>
            <w:bCs/>
            <w:noProof/>
          </w:rPr>
          <w:t xml:space="preserve"> the value of </w:t>
        </w:r>
        <w:del w:id="2311" w:author="Gary Sullivan" w:date="2018-01-12T13:27:00Z">
          <w:r w:rsidRPr="007B5DBC" w:rsidDel="00A46B5B">
            <w:delText>gb_</w:delText>
          </w:r>
        </w:del>
        <w:del w:id="2312" w:author="Gary Sullivan" w:date="2018-01-12T14:00:00Z">
          <w:r w:rsidRPr="007B5DBC" w:rsidDel="00052898">
            <w:delText>type</w:delText>
          </w:r>
        </w:del>
      </w:ins>
      <w:ins w:id="2313" w:author="Gary Sullivan" w:date="2018-01-12T14:00:00Z">
        <w:r w:rsidR="00052898">
          <w:t>rwp_guard_band_</w:t>
        </w:r>
        <w:proofErr w:type="gramStart"/>
        <w:r w:rsidR="00052898">
          <w:t>type</w:t>
        </w:r>
      </w:ins>
      <w:ins w:id="2314" w:author="Ye-Kui Wang [2]" w:date="2017-10-02T14:51:00Z">
        <w:r w:rsidRPr="007B5DBC">
          <w:rPr>
            <w:bCs/>
            <w:noProof/>
            <w:lang w:val="en-US"/>
          </w:rPr>
          <w:t>[</w:t>
        </w:r>
        <w:proofErr w:type="gramEnd"/>
        <w:r>
          <w:rPr>
            <w:bCs/>
            <w:noProof/>
          </w:rPr>
          <w:t> </w:t>
        </w:r>
        <w:r w:rsidRPr="007B5DBC">
          <w:rPr>
            <w:bCs/>
            <w:noProof/>
            <w:lang w:val="en-US"/>
          </w:rPr>
          <w:t>i</w:t>
        </w:r>
        <w:r>
          <w:rPr>
            <w:bCs/>
            <w:noProof/>
          </w:rPr>
          <w:t> </w:t>
        </w:r>
        <w:r w:rsidRPr="007B5DBC">
          <w:rPr>
            <w:bCs/>
            <w:noProof/>
            <w:lang w:val="en-US"/>
          </w:rPr>
          <w:t>][</w:t>
        </w:r>
        <w:r>
          <w:rPr>
            <w:bCs/>
            <w:noProof/>
          </w:rPr>
          <w:t> </w:t>
        </w:r>
        <w:r w:rsidRPr="007B5DBC">
          <w:rPr>
            <w:bCs/>
            <w:noProof/>
            <w:lang w:val="en-US"/>
          </w:rPr>
          <w:t>j</w:t>
        </w:r>
        <w:r>
          <w:rPr>
            <w:bCs/>
            <w:noProof/>
          </w:rPr>
          <w:t> </w:t>
        </w:r>
        <w:r w:rsidRPr="007B5DBC">
          <w:rPr>
            <w:bCs/>
            <w:noProof/>
            <w:lang w:val="en-US"/>
          </w:rPr>
          <w:t>]</w:t>
        </w:r>
        <w:r>
          <w:rPr>
            <w:bCs/>
            <w:noProof/>
            <w:lang w:val="en-US"/>
          </w:rPr>
          <w:t xml:space="preserve"> when the value is greater than 3</w:t>
        </w:r>
      </w:ins>
      <w:ins w:id="2315" w:author="Gary Sullivan" w:date="2018-01-12T14:29:00Z">
        <w:r w:rsidR="009E18F6" w:rsidRPr="009E18F6">
          <w:rPr>
            <w:bCs/>
            <w:noProof/>
            <w:lang w:val="en-US"/>
          </w:rPr>
          <w:t xml:space="preserve"> </w:t>
        </w:r>
        <w:r w:rsidR="009E18F6">
          <w:rPr>
            <w:bCs/>
            <w:noProof/>
            <w:lang w:val="en-US"/>
          </w:rPr>
          <w:t>as equivalent to the value</w:t>
        </w:r>
      </w:ins>
      <w:ins w:id="2316" w:author="Ye-Kui Wang d07" w:date="2018-01-12T16:18:00Z">
        <w:r w:rsidR="00344AAF">
          <w:rPr>
            <w:bCs/>
            <w:noProof/>
            <w:lang w:val="en-US"/>
          </w:rPr>
          <w:t> </w:t>
        </w:r>
      </w:ins>
      <w:ins w:id="2317" w:author="Gary Sullivan" w:date="2018-01-12T14:29:00Z">
        <w:del w:id="2318" w:author="Ye-Kui Wang d07" w:date="2018-01-12T16:18:00Z">
          <w:r w:rsidR="009E18F6" w:rsidDel="00344AAF">
            <w:rPr>
              <w:bCs/>
              <w:noProof/>
              <w:lang w:val="en-US"/>
            </w:rPr>
            <w:delText xml:space="preserve"> </w:delText>
          </w:r>
        </w:del>
        <w:r w:rsidR="009E18F6">
          <w:rPr>
            <w:bCs/>
            <w:noProof/>
            <w:lang w:val="en-US"/>
          </w:rPr>
          <w:t>0</w:t>
        </w:r>
      </w:ins>
      <w:ins w:id="2319" w:author="Ye-Kui Wang [2]" w:date="2017-10-02T14:51:00Z">
        <w:r>
          <w:rPr>
            <w:bCs/>
            <w:noProof/>
            <w:lang w:val="en-US"/>
          </w:rPr>
          <w:t>.</w:t>
        </w:r>
      </w:ins>
    </w:p>
    <w:p w14:paraId="50811807" w14:textId="00E4CC40" w:rsidR="004971DB" w:rsidRDefault="004971DB" w:rsidP="004971DB">
      <w:pPr>
        <w:jc w:val="both"/>
        <w:rPr>
          <w:ins w:id="2320" w:author="Ye-Kui Wang 03" w:date="2017-11-28T08:12:00Z"/>
          <w:rFonts w:eastAsia="Malgun Gothic"/>
          <w:noProof/>
          <w:sz w:val="20"/>
          <w:lang w:eastAsia="zh-CN"/>
        </w:rPr>
      </w:pPr>
      <w:ins w:id="2321" w:author="Ye-Kui Wang [2]" w:date="2017-10-02T14:51:00Z">
        <w:r>
          <w:rPr>
            <w:rFonts w:eastAsia="Malgun Gothic"/>
            <w:b/>
            <w:noProof/>
            <w:sz w:val="20"/>
            <w:lang w:eastAsia="zh-CN"/>
          </w:rPr>
          <w:t>rwp_</w:t>
        </w:r>
        <w:del w:id="2322" w:author="Gary Sullivan" w:date="2018-01-12T13:27:00Z">
          <w:r w:rsidDel="00A46B5B">
            <w:rPr>
              <w:rFonts w:eastAsia="Malgun Gothic"/>
              <w:b/>
              <w:noProof/>
              <w:sz w:val="20"/>
              <w:lang w:eastAsia="zh-CN"/>
            </w:rPr>
            <w:delText>gb_</w:delText>
          </w:r>
        </w:del>
      </w:ins>
      <w:ins w:id="2323" w:author="Gary Sullivan" w:date="2018-01-12T13:27:00Z">
        <w:r w:rsidR="00A46B5B">
          <w:rPr>
            <w:rFonts w:eastAsia="Malgun Gothic"/>
            <w:b/>
            <w:noProof/>
            <w:sz w:val="20"/>
            <w:lang w:eastAsia="zh-CN"/>
          </w:rPr>
          <w:t>guard_band_</w:t>
        </w:r>
      </w:ins>
      <w:ins w:id="2324" w:author="Ye-Kui Wang [2]" w:date="2017-10-02T14:51:00Z">
        <w:r>
          <w:rPr>
            <w:rFonts w:eastAsia="Malgun Gothic"/>
            <w:b/>
            <w:noProof/>
            <w:sz w:val="20"/>
            <w:lang w:eastAsia="zh-CN"/>
          </w:rPr>
          <w:t>reserved_zero_3bits</w:t>
        </w:r>
        <w:r>
          <w:rPr>
            <w:noProof/>
            <w:sz w:val="20"/>
          </w:rPr>
          <w:t>[ i ]</w:t>
        </w:r>
        <w:r w:rsidRPr="00E5218A">
          <w:rPr>
            <w:rFonts w:eastAsia="Malgun Gothic"/>
            <w:noProof/>
            <w:sz w:val="20"/>
            <w:lang w:eastAsia="zh-CN"/>
          </w:rPr>
          <w:t xml:space="preserve"> shall be equal to 0</w:t>
        </w:r>
        <w:r w:rsidRPr="00A67445">
          <w:rPr>
            <w:bCs/>
            <w:noProof/>
            <w:sz w:val="20"/>
          </w:rPr>
          <w:t xml:space="preserve"> </w:t>
        </w:r>
        <w:r w:rsidRPr="00A44B62">
          <w:rPr>
            <w:bCs/>
            <w:noProof/>
            <w:sz w:val="20"/>
          </w:rPr>
          <w:t xml:space="preserve">in bitstreams conforming to this version of this Specification. Other values for </w:t>
        </w:r>
        <w:r w:rsidRPr="00A67445">
          <w:rPr>
            <w:bCs/>
            <w:noProof/>
            <w:sz w:val="20"/>
          </w:rPr>
          <w:t>rwp_</w:t>
        </w:r>
        <w:del w:id="2325" w:author="Gary Sullivan" w:date="2018-01-12T13:27:00Z">
          <w:r w:rsidDel="00A46B5B">
            <w:rPr>
              <w:bCs/>
              <w:noProof/>
              <w:sz w:val="20"/>
            </w:rPr>
            <w:delText>gb_</w:delText>
          </w:r>
        </w:del>
      </w:ins>
      <w:ins w:id="2326" w:author="Gary Sullivan" w:date="2018-01-12T13:27:00Z">
        <w:r w:rsidR="00A46B5B">
          <w:rPr>
            <w:bCs/>
            <w:noProof/>
            <w:sz w:val="20"/>
          </w:rPr>
          <w:t>guard_band_</w:t>
        </w:r>
      </w:ins>
      <w:ins w:id="2327" w:author="Ye-Kui Wang [2]" w:date="2017-10-02T14:51:00Z">
        <w:r w:rsidRPr="00A44B62">
          <w:rPr>
            <w:bCs/>
            <w:noProof/>
            <w:sz w:val="20"/>
          </w:rPr>
          <w:t>reserved_zero_</w:t>
        </w:r>
        <w:r>
          <w:rPr>
            <w:bCs/>
            <w:noProof/>
            <w:sz w:val="20"/>
          </w:rPr>
          <w:t>3</w:t>
        </w:r>
        <w:r w:rsidRPr="00A44B62">
          <w:rPr>
            <w:bCs/>
            <w:noProof/>
            <w:sz w:val="20"/>
          </w:rPr>
          <w:t xml:space="preserve">bits[ i ] are reserved for future use by ITU-T | ISO/IEC. Decoders shall ignore the value of </w:t>
        </w:r>
        <w:r w:rsidRPr="00A67445">
          <w:rPr>
            <w:bCs/>
            <w:noProof/>
            <w:sz w:val="20"/>
          </w:rPr>
          <w:t>rwp_</w:t>
        </w:r>
        <w:del w:id="2328" w:author="Gary Sullivan" w:date="2018-01-12T13:27:00Z">
          <w:r w:rsidDel="00A46B5B">
            <w:rPr>
              <w:bCs/>
              <w:noProof/>
              <w:sz w:val="20"/>
            </w:rPr>
            <w:delText>gb_</w:delText>
          </w:r>
        </w:del>
      </w:ins>
      <w:ins w:id="2329" w:author="Gary Sullivan" w:date="2018-01-12T13:27:00Z">
        <w:r w:rsidR="00A46B5B">
          <w:rPr>
            <w:bCs/>
            <w:noProof/>
            <w:sz w:val="20"/>
          </w:rPr>
          <w:t>guard_band_</w:t>
        </w:r>
      </w:ins>
      <w:ins w:id="2330" w:author="Ye-Kui Wang [2]" w:date="2017-10-02T14:51:00Z">
        <w:r w:rsidRPr="00A44B62">
          <w:rPr>
            <w:bCs/>
            <w:noProof/>
            <w:sz w:val="20"/>
          </w:rPr>
          <w:t>reserved_zero_</w:t>
        </w:r>
        <w:r>
          <w:rPr>
            <w:bCs/>
            <w:noProof/>
            <w:sz w:val="20"/>
          </w:rPr>
          <w:t>3</w:t>
        </w:r>
        <w:r w:rsidRPr="00A44B62">
          <w:rPr>
            <w:bCs/>
            <w:noProof/>
            <w:sz w:val="20"/>
          </w:rPr>
          <w:t>bits[ i ]</w:t>
        </w:r>
        <w:r w:rsidRPr="00E5218A">
          <w:rPr>
            <w:rFonts w:eastAsia="Malgun Gothic"/>
            <w:noProof/>
            <w:sz w:val="20"/>
            <w:lang w:eastAsia="zh-CN"/>
          </w:rPr>
          <w:t>.</w:t>
        </w:r>
      </w:ins>
    </w:p>
    <w:p w14:paraId="54116E0D" w14:textId="0A2AF421" w:rsidR="00C15DC8" w:rsidRPr="00EB32A4" w:rsidRDefault="00C15DC8" w:rsidP="00C15DC8">
      <w:pPr>
        <w:spacing w:after="160" w:line="256" w:lineRule="auto"/>
        <w:jc w:val="both"/>
        <w:rPr>
          <w:ins w:id="2331" w:author="Ye-Kui Wang 03" w:date="2017-11-28T08:12:00Z"/>
          <w:rFonts w:eastAsia="Malgun Gothic"/>
          <w:sz w:val="20"/>
          <w:lang w:eastAsia="ko-KR"/>
        </w:rPr>
      </w:pPr>
      <w:ins w:id="2332" w:author="Ye-Kui Wang 03" w:date="2017-11-28T08:12:00Z">
        <w:r w:rsidRPr="00303658">
          <w:rPr>
            <w:rFonts w:eastAsia="Malgun Gothic"/>
            <w:sz w:val="20"/>
            <w:lang w:eastAsia="ko-KR"/>
          </w:rPr>
          <w:t xml:space="preserve">The variables </w:t>
        </w:r>
        <w:r>
          <w:rPr>
            <w:rFonts w:eastAsia="Malgun Gothic"/>
            <w:sz w:val="20"/>
            <w:lang w:eastAsia="ko-KR"/>
          </w:rPr>
          <w:t>N</w:t>
        </w:r>
        <w:r w:rsidRPr="00303658">
          <w:rPr>
            <w:rFonts w:eastAsia="Malgun Gothic"/>
            <w:sz w:val="20"/>
            <w:lang w:eastAsia="ko-KR"/>
          </w:rPr>
          <w:t>um</w:t>
        </w:r>
      </w:ins>
      <w:ins w:id="2333" w:author="Ye-Kui Wang 03" w:date="2017-11-28T09:08:00Z">
        <w:r w:rsidR="001343D7">
          <w:rPr>
            <w:rFonts w:eastAsia="Malgun Gothic"/>
            <w:sz w:val="20"/>
            <w:lang w:eastAsia="ko-KR"/>
          </w:rPr>
          <w:t>Packed</w:t>
        </w:r>
      </w:ins>
      <w:ins w:id="2334" w:author="Ye-Kui Wang 03" w:date="2017-11-28T08:12:00Z">
        <w:r w:rsidRPr="00303658">
          <w:rPr>
            <w:rFonts w:eastAsia="Malgun Gothic"/>
            <w:sz w:val="20"/>
            <w:lang w:eastAsia="ko-KR"/>
          </w:rPr>
          <w:t xml:space="preserve">Regions, </w:t>
        </w:r>
        <w:proofErr w:type="gramStart"/>
        <w:r>
          <w:rPr>
            <w:rFonts w:eastAsia="Malgun Gothic"/>
            <w:sz w:val="20"/>
            <w:lang w:eastAsia="ko-KR"/>
          </w:rPr>
          <w:t>P</w:t>
        </w:r>
        <w:r w:rsidRPr="00303658">
          <w:rPr>
            <w:rFonts w:eastAsia="Malgun Gothic"/>
            <w:sz w:val="20"/>
            <w:lang w:eastAsia="ko-KR"/>
          </w:rPr>
          <w:t>ackedReg</w:t>
        </w:r>
      </w:ins>
      <w:ins w:id="2335" w:author="Ye-Kui Wang 03" w:date="2017-11-28T08:15:00Z">
        <w:r>
          <w:rPr>
            <w:rFonts w:eastAsia="Malgun Gothic"/>
            <w:sz w:val="20"/>
            <w:lang w:eastAsia="ko-KR"/>
          </w:rPr>
          <w:t>ion</w:t>
        </w:r>
      </w:ins>
      <w:ins w:id="2336" w:author="Ye-Kui Wang 03" w:date="2017-11-28T08:12:00Z">
        <w:r w:rsidRPr="00303658">
          <w:rPr>
            <w:rFonts w:eastAsia="Malgun Gothic"/>
            <w:sz w:val="20"/>
            <w:lang w:eastAsia="ko-KR"/>
          </w:rPr>
          <w:t>Left[</w:t>
        </w:r>
      </w:ins>
      <w:proofErr w:type="gramEnd"/>
      <w:ins w:id="2337" w:author="Ye-Kui Wang 03" w:date="2017-11-28T08:15:00Z">
        <w:r>
          <w:rPr>
            <w:rFonts w:eastAsia="Malgun Gothic"/>
            <w:sz w:val="20"/>
            <w:lang w:eastAsia="ko-KR"/>
          </w:rPr>
          <w:t> </w:t>
        </w:r>
      </w:ins>
      <w:ins w:id="2338" w:author="Ye-Kui Wang 03" w:date="2017-11-28T08:12:00Z">
        <w:r w:rsidRPr="00303658">
          <w:rPr>
            <w:rFonts w:eastAsia="Malgun Gothic"/>
            <w:sz w:val="20"/>
            <w:lang w:eastAsia="ko-KR"/>
          </w:rPr>
          <w:t>n</w:t>
        </w:r>
      </w:ins>
      <w:ins w:id="2339" w:author="Ye-Kui Wang 03" w:date="2017-11-28T08:15:00Z">
        <w:r>
          <w:rPr>
            <w:rFonts w:eastAsia="Malgun Gothic"/>
            <w:sz w:val="20"/>
            <w:lang w:eastAsia="ko-KR"/>
          </w:rPr>
          <w:t> </w:t>
        </w:r>
      </w:ins>
      <w:ins w:id="2340" w:author="Ye-Kui Wang 03" w:date="2017-11-28T08:12:00Z">
        <w:r w:rsidRPr="00303658">
          <w:rPr>
            <w:rFonts w:eastAsia="Malgun Gothic"/>
            <w:sz w:val="20"/>
            <w:lang w:eastAsia="ko-KR"/>
          </w:rPr>
          <w:t xml:space="preserve">], </w:t>
        </w:r>
        <w:r>
          <w:rPr>
            <w:rFonts w:eastAsia="Malgun Gothic"/>
            <w:sz w:val="20"/>
            <w:lang w:eastAsia="ko-KR"/>
          </w:rPr>
          <w:t>P</w:t>
        </w:r>
        <w:r w:rsidRPr="00303658">
          <w:rPr>
            <w:rFonts w:eastAsia="Malgun Gothic"/>
            <w:sz w:val="20"/>
            <w:lang w:eastAsia="ko-KR"/>
          </w:rPr>
          <w:t>ackedReg</w:t>
        </w:r>
      </w:ins>
      <w:ins w:id="2341" w:author="Ye-Kui Wang 03" w:date="2017-11-28T08:15:00Z">
        <w:r>
          <w:rPr>
            <w:rFonts w:eastAsia="Malgun Gothic"/>
            <w:sz w:val="20"/>
            <w:lang w:eastAsia="ko-KR"/>
          </w:rPr>
          <w:t>ion</w:t>
        </w:r>
      </w:ins>
      <w:ins w:id="2342" w:author="Ye-Kui Wang 03" w:date="2017-11-28T08:12:00Z">
        <w:r w:rsidRPr="00303658">
          <w:rPr>
            <w:rFonts w:eastAsia="Malgun Gothic"/>
            <w:sz w:val="20"/>
            <w:lang w:eastAsia="ko-KR"/>
          </w:rPr>
          <w:t>Top[</w:t>
        </w:r>
      </w:ins>
      <w:ins w:id="2343" w:author="Ye-Kui Wang 03" w:date="2017-11-28T08:15:00Z">
        <w:r>
          <w:rPr>
            <w:rFonts w:eastAsia="Malgun Gothic"/>
            <w:sz w:val="20"/>
            <w:lang w:eastAsia="ko-KR"/>
          </w:rPr>
          <w:t> </w:t>
        </w:r>
      </w:ins>
      <w:ins w:id="2344" w:author="Ye-Kui Wang 03" w:date="2017-11-28T08:12:00Z">
        <w:r w:rsidRPr="00303658">
          <w:rPr>
            <w:rFonts w:eastAsia="Malgun Gothic"/>
            <w:sz w:val="20"/>
            <w:lang w:eastAsia="ko-KR"/>
          </w:rPr>
          <w:t>n</w:t>
        </w:r>
      </w:ins>
      <w:ins w:id="2345" w:author="Ye-Kui Wang 03" w:date="2017-11-28T08:15:00Z">
        <w:r>
          <w:rPr>
            <w:rFonts w:eastAsia="Malgun Gothic"/>
            <w:sz w:val="20"/>
            <w:lang w:eastAsia="ko-KR"/>
          </w:rPr>
          <w:t> </w:t>
        </w:r>
      </w:ins>
      <w:ins w:id="2346" w:author="Ye-Kui Wang 03" w:date="2017-11-28T08:12:00Z">
        <w:r w:rsidRPr="00303658">
          <w:rPr>
            <w:rFonts w:eastAsia="Malgun Gothic"/>
            <w:sz w:val="20"/>
            <w:lang w:eastAsia="ko-KR"/>
          </w:rPr>
          <w:t xml:space="preserve">], </w:t>
        </w:r>
        <w:r>
          <w:rPr>
            <w:rFonts w:eastAsia="Malgun Gothic"/>
            <w:sz w:val="20"/>
            <w:lang w:eastAsia="ko-KR"/>
          </w:rPr>
          <w:t>P</w:t>
        </w:r>
        <w:r w:rsidRPr="00303658">
          <w:rPr>
            <w:rFonts w:eastAsia="Malgun Gothic"/>
            <w:sz w:val="20"/>
            <w:lang w:eastAsia="ko-KR"/>
          </w:rPr>
          <w:t>ackedReg</w:t>
        </w:r>
      </w:ins>
      <w:ins w:id="2347" w:author="Ye-Kui Wang 03" w:date="2017-11-28T08:17:00Z">
        <w:r>
          <w:rPr>
            <w:rFonts w:eastAsia="Malgun Gothic"/>
            <w:sz w:val="20"/>
            <w:lang w:eastAsia="ko-KR"/>
          </w:rPr>
          <w:t>ion</w:t>
        </w:r>
      </w:ins>
      <w:ins w:id="2348" w:author="Ye-Kui Wang 03" w:date="2017-11-28T08:12:00Z">
        <w:r w:rsidRPr="00303658">
          <w:rPr>
            <w:rFonts w:eastAsia="Malgun Gothic"/>
            <w:sz w:val="20"/>
            <w:lang w:eastAsia="ko-KR"/>
          </w:rPr>
          <w:t>Width[</w:t>
        </w:r>
      </w:ins>
      <w:ins w:id="2349" w:author="Ye-Kui Wang 03" w:date="2017-11-28T08:17:00Z">
        <w:r>
          <w:rPr>
            <w:rFonts w:eastAsia="Malgun Gothic"/>
            <w:sz w:val="20"/>
            <w:lang w:eastAsia="ko-KR"/>
          </w:rPr>
          <w:t> </w:t>
        </w:r>
      </w:ins>
      <w:ins w:id="2350" w:author="Ye-Kui Wang 03" w:date="2017-11-28T08:12:00Z">
        <w:r w:rsidRPr="00303658">
          <w:rPr>
            <w:rFonts w:eastAsia="Malgun Gothic"/>
            <w:sz w:val="20"/>
            <w:lang w:eastAsia="ko-KR"/>
          </w:rPr>
          <w:t>n</w:t>
        </w:r>
      </w:ins>
      <w:ins w:id="2351" w:author="Ye-Kui Wang 03" w:date="2017-11-28T08:17:00Z">
        <w:r>
          <w:rPr>
            <w:rFonts w:eastAsia="Malgun Gothic"/>
            <w:sz w:val="20"/>
            <w:lang w:eastAsia="ko-KR"/>
          </w:rPr>
          <w:t> </w:t>
        </w:r>
      </w:ins>
      <w:ins w:id="2352" w:author="Ye-Kui Wang 03" w:date="2017-11-28T08:12:00Z">
        <w:r w:rsidRPr="00303658">
          <w:rPr>
            <w:rFonts w:eastAsia="Malgun Gothic"/>
            <w:sz w:val="20"/>
            <w:lang w:eastAsia="ko-KR"/>
          </w:rPr>
          <w:t xml:space="preserve">], </w:t>
        </w:r>
        <w:r>
          <w:rPr>
            <w:rFonts w:eastAsia="Malgun Gothic"/>
            <w:sz w:val="20"/>
            <w:lang w:eastAsia="ko-KR"/>
          </w:rPr>
          <w:t>P</w:t>
        </w:r>
        <w:r w:rsidRPr="00303658">
          <w:rPr>
            <w:rFonts w:eastAsia="Malgun Gothic"/>
            <w:sz w:val="20"/>
            <w:lang w:eastAsia="ko-KR"/>
          </w:rPr>
          <w:t>ackedReg</w:t>
        </w:r>
      </w:ins>
      <w:ins w:id="2353" w:author="Ye-Kui Wang 03" w:date="2017-11-28T08:17:00Z">
        <w:r>
          <w:rPr>
            <w:rFonts w:eastAsia="Malgun Gothic"/>
            <w:sz w:val="20"/>
            <w:lang w:eastAsia="ko-KR"/>
          </w:rPr>
          <w:t>ion</w:t>
        </w:r>
      </w:ins>
      <w:ins w:id="2354" w:author="Ye-Kui Wang 03" w:date="2017-11-28T08:12:00Z">
        <w:r w:rsidRPr="00303658">
          <w:rPr>
            <w:rFonts w:eastAsia="Malgun Gothic"/>
            <w:sz w:val="20"/>
            <w:lang w:eastAsia="ko-KR"/>
          </w:rPr>
          <w:t>Height[</w:t>
        </w:r>
      </w:ins>
      <w:ins w:id="2355" w:author="Ye-Kui Wang 03" w:date="2017-11-28T08:17:00Z">
        <w:r>
          <w:rPr>
            <w:rFonts w:eastAsia="Malgun Gothic"/>
            <w:sz w:val="20"/>
            <w:lang w:eastAsia="ko-KR"/>
          </w:rPr>
          <w:t> </w:t>
        </w:r>
      </w:ins>
      <w:ins w:id="2356" w:author="Ye-Kui Wang 03" w:date="2017-11-28T08:12:00Z">
        <w:r w:rsidRPr="00303658">
          <w:rPr>
            <w:rFonts w:eastAsia="Malgun Gothic"/>
            <w:sz w:val="20"/>
            <w:lang w:eastAsia="ko-KR"/>
          </w:rPr>
          <w:t>n</w:t>
        </w:r>
      </w:ins>
      <w:ins w:id="2357" w:author="Ye-Kui Wang 03" w:date="2017-11-28T08:17:00Z">
        <w:r>
          <w:rPr>
            <w:rFonts w:eastAsia="Malgun Gothic"/>
            <w:sz w:val="20"/>
            <w:lang w:eastAsia="ko-KR"/>
          </w:rPr>
          <w:t> </w:t>
        </w:r>
      </w:ins>
      <w:ins w:id="2358" w:author="Ye-Kui Wang 03" w:date="2017-11-28T08:12:00Z">
        <w:r w:rsidRPr="00303658">
          <w:rPr>
            <w:rFonts w:eastAsia="Malgun Gothic"/>
            <w:sz w:val="20"/>
            <w:lang w:eastAsia="ko-KR"/>
          </w:rPr>
          <w:t xml:space="preserve">], </w:t>
        </w:r>
        <w:r>
          <w:rPr>
            <w:rFonts w:eastAsia="Malgun Gothic"/>
            <w:sz w:val="20"/>
            <w:lang w:eastAsia="ko-KR"/>
          </w:rPr>
          <w:t>P</w:t>
        </w:r>
        <w:r w:rsidRPr="00303658">
          <w:rPr>
            <w:rFonts w:eastAsia="Malgun Gothic"/>
            <w:sz w:val="20"/>
            <w:lang w:eastAsia="ko-KR"/>
          </w:rPr>
          <w:t>rojReg</w:t>
        </w:r>
      </w:ins>
      <w:ins w:id="2359" w:author="Ye-Kui Wang 03" w:date="2017-11-28T08:17:00Z">
        <w:r w:rsidR="00C10347">
          <w:rPr>
            <w:rFonts w:eastAsia="Malgun Gothic"/>
            <w:sz w:val="20"/>
            <w:lang w:eastAsia="ko-KR"/>
          </w:rPr>
          <w:t>ion</w:t>
        </w:r>
      </w:ins>
      <w:ins w:id="2360" w:author="Ye-Kui Wang 03" w:date="2017-11-28T08:12:00Z">
        <w:r w:rsidRPr="00303658">
          <w:rPr>
            <w:rFonts w:eastAsia="Malgun Gothic"/>
            <w:sz w:val="20"/>
            <w:lang w:eastAsia="ko-KR"/>
          </w:rPr>
          <w:t>Left[</w:t>
        </w:r>
      </w:ins>
      <w:ins w:id="2361" w:author="Ye-Kui Wang 03" w:date="2017-11-28T08:17:00Z">
        <w:r w:rsidR="00C10347">
          <w:rPr>
            <w:rFonts w:eastAsia="Malgun Gothic"/>
            <w:sz w:val="20"/>
            <w:lang w:eastAsia="ko-KR"/>
          </w:rPr>
          <w:t> </w:t>
        </w:r>
      </w:ins>
      <w:ins w:id="2362" w:author="Ye-Kui Wang 03" w:date="2017-11-28T08:12:00Z">
        <w:r w:rsidRPr="00303658">
          <w:rPr>
            <w:rFonts w:eastAsia="Malgun Gothic"/>
            <w:sz w:val="20"/>
            <w:lang w:eastAsia="ko-KR"/>
          </w:rPr>
          <w:t>n</w:t>
        </w:r>
      </w:ins>
      <w:ins w:id="2363" w:author="Ye-Kui Wang 03" w:date="2017-11-28T08:17:00Z">
        <w:r w:rsidR="00C10347">
          <w:rPr>
            <w:rFonts w:eastAsia="Malgun Gothic"/>
            <w:sz w:val="20"/>
            <w:lang w:eastAsia="ko-KR"/>
          </w:rPr>
          <w:t> </w:t>
        </w:r>
      </w:ins>
      <w:ins w:id="2364" w:author="Ye-Kui Wang 03" w:date="2017-11-28T08:12:00Z">
        <w:r w:rsidRPr="00303658">
          <w:rPr>
            <w:rFonts w:eastAsia="Malgun Gothic"/>
            <w:sz w:val="20"/>
            <w:lang w:eastAsia="ko-KR"/>
          </w:rPr>
          <w:t xml:space="preserve">], </w:t>
        </w:r>
        <w:r>
          <w:rPr>
            <w:rFonts w:eastAsia="Malgun Gothic"/>
            <w:sz w:val="20"/>
            <w:lang w:eastAsia="ko-KR"/>
          </w:rPr>
          <w:t>P</w:t>
        </w:r>
        <w:r w:rsidRPr="00303658">
          <w:rPr>
            <w:rFonts w:eastAsia="Malgun Gothic"/>
            <w:sz w:val="20"/>
            <w:lang w:eastAsia="ko-KR"/>
          </w:rPr>
          <w:t>rojReg</w:t>
        </w:r>
      </w:ins>
      <w:ins w:id="2365" w:author="Ye-Kui Wang 03" w:date="2017-11-28T08:17:00Z">
        <w:r w:rsidR="00C10347">
          <w:rPr>
            <w:rFonts w:eastAsia="Malgun Gothic"/>
            <w:sz w:val="20"/>
            <w:lang w:eastAsia="ko-KR"/>
          </w:rPr>
          <w:t>ion</w:t>
        </w:r>
      </w:ins>
      <w:ins w:id="2366" w:author="Ye-Kui Wang 03" w:date="2017-11-28T08:12:00Z">
        <w:r w:rsidRPr="00303658">
          <w:rPr>
            <w:rFonts w:eastAsia="Malgun Gothic"/>
            <w:sz w:val="20"/>
            <w:lang w:eastAsia="ko-KR"/>
          </w:rPr>
          <w:t>Top[</w:t>
        </w:r>
      </w:ins>
      <w:ins w:id="2367" w:author="Ye-Kui Wang 03" w:date="2017-11-28T08:18:00Z">
        <w:r w:rsidR="00C10347">
          <w:rPr>
            <w:rFonts w:eastAsia="Malgun Gothic"/>
            <w:sz w:val="20"/>
            <w:lang w:eastAsia="ko-KR"/>
          </w:rPr>
          <w:t> </w:t>
        </w:r>
      </w:ins>
      <w:ins w:id="2368" w:author="Ye-Kui Wang 03" w:date="2017-11-28T08:12:00Z">
        <w:r w:rsidRPr="00303658">
          <w:rPr>
            <w:rFonts w:eastAsia="Malgun Gothic"/>
            <w:sz w:val="20"/>
            <w:lang w:eastAsia="ko-KR"/>
          </w:rPr>
          <w:t>n</w:t>
        </w:r>
      </w:ins>
      <w:ins w:id="2369" w:author="Ye-Kui Wang 03" w:date="2017-11-28T08:18:00Z">
        <w:r w:rsidR="00C10347">
          <w:rPr>
            <w:rFonts w:eastAsia="Malgun Gothic"/>
            <w:sz w:val="20"/>
            <w:lang w:eastAsia="ko-KR"/>
          </w:rPr>
          <w:t> </w:t>
        </w:r>
      </w:ins>
      <w:ins w:id="2370" w:author="Ye-Kui Wang 03" w:date="2017-11-28T08:12:00Z">
        <w:r w:rsidRPr="00303658">
          <w:rPr>
            <w:rFonts w:eastAsia="Malgun Gothic"/>
            <w:sz w:val="20"/>
            <w:lang w:eastAsia="ko-KR"/>
          </w:rPr>
          <w:t xml:space="preserve">], </w:t>
        </w:r>
      </w:ins>
      <w:bookmarkStart w:id="2371" w:name="_Hlk499621034"/>
      <w:ins w:id="2372" w:author="Ye-Kui Wang 03" w:date="2017-11-28T08:30:00Z">
        <w:r w:rsidR="005B2BDB">
          <w:rPr>
            <w:rFonts w:eastAsia="Malgun Gothic"/>
            <w:sz w:val="20"/>
            <w:lang w:eastAsia="ko-KR"/>
          </w:rPr>
          <w:t>P</w:t>
        </w:r>
        <w:r w:rsidR="005B2BDB" w:rsidRPr="00303658">
          <w:rPr>
            <w:rFonts w:eastAsia="Malgun Gothic"/>
            <w:sz w:val="20"/>
            <w:lang w:eastAsia="ko-KR"/>
          </w:rPr>
          <w:t>rojReg</w:t>
        </w:r>
        <w:r w:rsidR="005B2BDB">
          <w:rPr>
            <w:rFonts w:eastAsia="Malgun Gothic"/>
            <w:sz w:val="20"/>
            <w:lang w:eastAsia="ko-KR"/>
          </w:rPr>
          <w:t>ionWidth</w:t>
        </w:r>
        <w:r w:rsidR="005B2BDB" w:rsidRPr="00303658">
          <w:rPr>
            <w:rFonts w:eastAsia="Malgun Gothic"/>
            <w:sz w:val="20"/>
            <w:lang w:eastAsia="ko-KR"/>
          </w:rPr>
          <w:t>[</w:t>
        </w:r>
        <w:r w:rsidR="005B2BDB">
          <w:rPr>
            <w:rFonts w:eastAsia="Malgun Gothic"/>
            <w:sz w:val="20"/>
            <w:lang w:eastAsia="ko-KR"/>
          </w:rPr>
          <w:t> </w:t>
        </w:r>
        <w:r w:rsidR="005B2BDB" w:rsidRPr="00303658">
          <w:rPr>
            <w:rFonts w:eastAsia="Malgun Gothic"/>
            <w:sz w:val="20"/>
            <w:lang w:eastAsia="ko-KR"/>
          </w:rPr>
          <w:t>n</w:t>
        </w:r>
        <w:r w:rsidR="005B2BDB">
          <w:rPr>
            <w:rFonts w:eastAsia="Malgun Gothic"/>
            <w:sz w:val="20"/>
            <w:lang w:eastAsia="ko-KR"/>
          </w:rPr>
          <w:t> </w:t>
        </w:r>
        <w:r w:rsidR="005B2BDB" w:rsidRPr="00303658">
          <w:rPr>
            <w:rFonts w:eastAsia="Malgun Gothic"/>
            <w:sz w:val="20"/>
            <w:lang w:eastAsia="ko-KR"/>
          </w:rPr>
          <w:t xml:space="preserve">], </w:t>
        </w:r>
        <w:r w:rsidR="005B2BDB">
          <w:rPr>
            <w:rFonts w:eastAsia="Malgun Gothic"/>
            <w:sz w:val="20"/>
            <w:lang w:eastAsia="ko-KR"/>
          </w:rPr>
          <w:t>P</w:t>
        </w:r>
        <w:r w:rsidR="005B2BDB" w:rsidRPr="00303658">
          <w:rPr>
            <w:rFonts w:eastAsia="Malgun Gothic"/>
            <w:sz w:val="20"/>
            <w:lang w:eastAsia="ko-KR"/>
          </w:rPr>
          <w:t>rojReg</w:t>
        </w:r>
        <w:r w:rsidR="005B2BDB">
          <w:rPr>
            <w:rFonts w:eastAsia="Malgun Gothic"/>
            <w:sz w:val="20"/>
            <w:lang w:eastAsia="ko-KR"/>
          </w:rPr>
          <w:t>ionHeight</w:t>
        </w:r>
        <w:r w:rsidR="005B2BDB" w:rsidRPr="00303658">
          <w:rPr>
            <w:rFonts w:eastAsia="Malgun Gothic"/>
            <w:sz w:val="20"/>
            <w:lang w:eastAsia="ko-KR"/>
          </w:rPr>
          <w:t>[</w:t>
        </w:r>
        <w:r w:rsidR="005B2BDB">
          <w:rPr>
            <w:rFonts w:eastAsia="Malgun Gothic"/>
            <w:sz w:val="20"/>
            <w:lang w:eastAsia="ko-KR"/>
          </w:rPr>
          <w:t> </w:t>
        </w:r>
        <w:r w:rsidR="005B2BDB" w:rsidRPr="00303658">
          <w:rPr>
            <w:rFonts w:eastAsia="Malgun Gothic"/>
            <w:sz w:val="20"/>
            <w:lang w:eastAsia="ko-KR"/>
          </w:rPr>
          <w:t>n</w:t>
        </w:r>
        <w:r w:rsidR="005B2BDB">
          <w:rPr>
            <w:rFonts w:eastAsia="Malgun Gothic"/>
            <w:sz w:val="20"/>
            <w:lang w:eastAsia="ko-KR"/>
          </w:rPr>
          <w:t> </w:t>
        </w:r>
        <w:r w:rsidR="005B2BDB" w:rsidRPr="00303658">
          <w:rPr>
            <w:rFonts w:eastAsia="Malgun Gothic"/>
            <w:sz w:val="20"/>
            <w:lang w:eastAsia="ko-KR"/>
          </w:rPr>
          <w:t>]</w:t>
        </w:r>
        <w:bookmarkEnd w:id="2371"/>
        <w:r w:rsidR="005B2BDB">
          <w:rPr>
            <w:rFonts w:eastAsia="Malgun Gothic"/>
            <w:sz w:val="20"/>
            <w:lang w:eastAsia="ko-KR"/>
          </w:rPr>
          <w:t xml:space="preserve">, </w:t>
        </w:r>
      </w:ins>
      <w:ins w:id="2373" w:author="Ye-Kui Wang 03" w:date="2017-11-28T08:26:00Z">
        <w:r w:rsidR="00C10347">
          <w:rPr>
            <w:rFonts w:eastAsia="Malgun Gothic"/>
            <w:sz w:val="20"/>
            <w:lang w:eastAsia="ko-KR"/>
          </w:rPr>
          <w:t xml:space="preserve">and </w:t>
        </w:r>
      </w:ins>
      <w:ins w:id="2374" w:author="Ye-Kui Wang 03" w:date="2017-11-28T08:12:00Z">
        <w:r>
          <w:rPr>
            <w:rFonts w:eastAsia="Malgun Gothic"/>
            <w:sz w:val="20"/>
            <w:lang w:eastAsia="ko-KR"/>
          </w:rPr>
          <w:t>T</w:t>
        </w:r>
        <w:r w:rsidRPr="00303658">
          <w:rPr>
            <w:rFonts w:eastAsia="Malgun Gothic"/>
            <w:sz w:val="20"/>
            <w:lang w:eastAsia="ko-KR"/>
          </w:rPr>
          <w:t>ra</w:t>
        </w:r>
      </w:ins>
      <w:ins w:id="2375" w:author="Gary Sullivan" w:date="2018-01-12T14:23:00Z">
        <w:r w:rsidR="00B41206">
          <w:rPr>
            <w:rFonts w:eastAsia="Malgun Gothic"/>
            <w:sz w:val="20"/>
            <w:lang w:eastAsia="ko-KR"/>
          </w:rPr>
          <w:t>n</w:t>
        </w:r>
      </w:ins>
      <w:ins w:id="2376" w:author="Ye-Kui Wang 03" w:date="2017-11-28T08:12:00Z">
        <w:r w:rsidRPr="00303658">
          <w:rPr>
            <w:rFonts w:eastAsia="Malgun Gothic"/>
            <w:sz w:val="20"/>
            <w:lang w:eastAsia="ko-KR"/>
          </w:rPr>
          <w:t>s</w:t>
        </w:r>
        <w:del w:id="2377" w:author="Gary Sullivan" w:date="2018-01-12T14:23:00Z">
          <w:r w:rsidRPr="00303658" w:rsidDel="00B41206">
            <w:rPr>
              <w:rFonts w:eastAsia="Malgun Gothic"/>
              <w:sz w:val="20"/>
              <w:lang w:eastAsia="ko-KR"/>
            </w:rPr>
            <w:delText>n</w:delText>
          </w:r>
        </w:del>
        <w:r w:rsidRPr="00303658">
          <w:rPr>
            <w:rFonts w:eastAsia="Malgun Gothic"/>
            <w:sz w:val="20"/>
            <w:lang w:eastAsia="ko-KR"/>
          </w:rPr>
          <w:t>formType[</w:t>
        </w:r>
      </w:ins>
      <w:ins w:id="2378" w:author="Ye-Kui Wang 03" w:date="2017-11-28T08:18:00Z">
        <w:r w:rsidR="00C10347">
          <w:rPr>
            <w:rFonts w:eastAsia="Malgun Gothic"/>
            <w:sz w:val="20"/>
            <w:lang w:eastAsia="ko-KR"/>
          </w:rPr>
          <w:t> </w:t>
        </w:r>
      </w:ins>
      <w:ins w:id="2379" w:author="Ye-Kui Wang 03" w:date="2017-11-28T08:12:00Z">
        <w:r w:rsidRPr="00303658">
          <w:rPr>
            <w:rFonts w:eastAsia="Malgun Gothic"/>
            <w:sz w:val="20"/>
            <w:lang w:eastAsia="ko-KR"/>
          </w:rPr>
          <w:t>n</w:t>
        </w:r>
      </w:ins>
      <w:ins w:id="2380" w:author="Ye-Kui Wang 03" w:date="2017-11-28T08:18:00Z">
        <w:r w:rsidR="00C10347">
          <w:rPr>
            <w:rFonts w:eastAsia="Malgun Gothic"/>
            <w:sz w:val="20"/>
            <w:lang w:eastAsia="ko-KR"/>
          </w:rPr>
          <w:t> </w:t>
        </w:r>
      </w:ins>
      <w:ins w:id="2381" w:author="Ye-Kui Wang 03" w:date="2017-11-28T08:12:00Z">
        <w:r w:rsidRPr="00303658">
          <w:rPr>
            <w:rFonts w:eastAsia="Malgun Gothic"/>
            <w:sz w:val="20"/>
            <w:lang w:eastAsia="ko-KR"/>
          </w:rPr>
          <w:t xml:space="preserve">] are </w:t>
        </w:r>
        <w:r>
          <w:rPr>
            <w:rFonts w:eastAsia="Malgun Gothic"/>
            <w:sz w:val="20"/>
            <w:lang w:eastAsia="ko-KR"/>
          </w:rPr>
          <w:t>derived</w:t>
        </w:r>
        <w:r w:rsidRPr="00303658">
          <w:rPr>
            <w:rFonts w:eastAsia="Malgun Gothic"/>
            <w:sz w:val="20"/>
            <w:lang w:eastAsia="ko-KR"/>
          </w:rPr>
          <w:t xml:space="preserve"> as follows:</w:t>
        </w:r>
      </w:ins>
    </w:p>
    <w:p w14:paraId="1E9BA693" w14:textId="35B4C2D9" w:rsidR="00C10347" w:rsidRPr="00C10347" w:rsidRDefault="00C10347" w:rsidP="00C10347">
      <w:pPr>
        <w:numPr>
          <w:ilvl w:val="0"/>
          <w:numId w:val="51"/>
        </w:numPr>
        <w:tabs>
          <w:tab w:val="clear" w:pos="360"/>
          <w:tab w:val="clear" w:pos="720"/>
          <w:tab w:val="clear" w:pos="1080"/>
          <w:tab w:val="clear" w:pos="1440"/>
          <w:tab w:val="left" w:pos="851"/>
          <w:tab w:val="left" w:pos="8010"/>
        </w:tabs>
        <w:overflowPunct/>
        <w:autoSpaceDE/>
        <w:autoSpaceDN/>
        <w:adjustRightInd/>
        <w:spacing w:before="120" w:after="120"/>
        <w:ind w:left="851" w:hanging="425"/>
        <w:jc w:val="both"/>
        <w:textAlignment w:val="auto"/>
        <w:rPr>
          <w:ins w:id="2382" w:author="Ye-Kui Wang 03" w:date="2017-11-28T08:22:00Z"/>
          <w:rFonts w:eastAsia="Calibri"/>
          <w:sz w:val="20"/>
        </w:rPr>
      </w:pPr>
      <w:ins w:id="2383" w:author="Ye-Kui Wang 03" w:date="2017-11-28T08:22:00Z">
        <w:r w:rsidRPr="00C10347">
          <w:rPr>
            <w:rFonts w:eastAsia="Calibri"/>
            <w:sz w:val="20"/>
          </w:rPr>
          <w:t xml:space="preserve">For n in the range of 0 to </w:t>
        </w:r>
        <w:r w:rsidRPr="006130F6">
          <w:rPr>
            <w:rFonts w:eastAsia="Calibri"/>
            <w:sz w:val="20"/>
            <w:lang w:val="en-GB"/>
          </w:rPr>
          <w:t>num</w:t>
        </w:r>
      </w:ins>
      <w:ins w:id="2384" w:author="Ye-Kui Wang 03" w:date="2017-11-28T08:57:00Z">
        <w:r w:rsidR="000E1EAA">
          <w:rPr>
            <w:rFonts w:eastAsia="Calibri"/>
            <w:sz w:val="20"/>
            <w:lang w:val="en-GB"/>
          </w:rPr>
          <w:t>_packed</w:t>
        </w:r>
      </w:ins>
      <w:ins w:id="2385" w:author="Ye-Kui Wang 03" w:date="2017-11-28T08:22:00Z">
        <w:r w:rsidRPr="006130F6">
          <w:rPr>
            <w:rFonts w:eastAsia="Calibri"/>
            <w:sz w:val="20"/>
            <w:lang w:val="en-GB"/>
          </w:rPr>
          <w:t>_regions</w:t>
        </w:r>
        <w:r w:rsidRPr="00C10347">
          <w:rPr>
            <w:rFonts w:eastAsia="Calibri"/>
            <w:sz w:val="20"/>
          </w:rPr>
          <w:t> − 1, inclusive, the following applies:</w:t>
        </w:r>
      </w:ins>
    </w:p>
    <w:p w14:paraId="545205E1" w14:textId="77777777" w:rsidR="00C10347" w:rsidRPr="00C10347" w:rsidRDefault="00C10347" w:rsidP="00C10347">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ins w:id="2386" w:author="Ye-Kui Wang 03" w:date="2017-11-28T08:22:00Z"/>
          <w:rFonts w:eastAsia="Malgun Gothic"/>
          <w:sz w:val="20"/>
          <w:lang w:eastAsia="ko-KR"/>
        </w:rPr>
      </w:pPr>
      <w:proofErr w:type="gramStart"/>
      <w:ins w:id="2387" w:author="Ye-Kui Wang 03" w:date="2017-11-28T08:22:00Z">
        <w:r w:rsidRPr="006130F6">
          <w:rPr>
            <w:rFonts w:eastAsia="Calibri"/>
            <w:sz w:val="20"/>
          </w:rPr>
          <w:t>PackedRegionLeft[</w:t>
        </w:r>
        <w:proofErr w:type="gramEnd"/>
        <w:r w:rsidRPr="006130F6">
          <w:rPr>
            <w:rFonts w:eastAsia="Calibri"/>
            <w:sz w:val="20"/>
          </w:rPr>
          <w:t xml:space="preserve"> n ] is set equal to </w:t>
        </w:r>
        <w:r w:rsidRPr="006130F6">
          <w:rPr>
            <w:rFonts w:eastAsia="Calibri"/>
            <w:sz w:val="20"/>
            <w:lang w:val="en-GB"/>
          </w:rPr>
          <w:t>packed_region_left[ n ]</w:t>
        </w:r>
        <w:r w:rsidRPr="00C10347">
          <w:rPr>
            <w:rFonts w:eastAsia="Malgun Gothic"/>
            <w:sz w:val="20"/>
            <w:lang w:eastAsia="ko-KR"/>
          </w:rPr>
          <w:t>.</w:t>
        </w:r>
      </w:ins>
    </w:p>
    <w:p w14:paraId="69B87695" w14:textId="56FE8C46" w:rsidR="00C10347" w:rsidRPr="00C10347" w:rsidRDefault="00C10347" w:rsidP="00C10347">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ins w:id="2388" w:author="Ye-Kui Wang 03" w:date="2017-11-28T08:22:00Z"/>
          <w:rFonts w:eastAsia="Malgun Gothic"/>
          <w:sz w:val="20"/>
          <w:lang w:eastAsia="ko-KR"/>
        </w:rPr>
      </w:pPr>
      <w:proofErr w:type="gramStart"/>
      <w:ins w:id="2389" w:author="Ye-Kui Wang 03" w:date="2017-11-28T08:22:00Z">
        <w:r w:rsidRPr="00C10347">
          <w:rPr>
            <w:rFonts w:eastAsia="Calibri"/>
            <w:sz w:val="20"/>
          </w:rPr>
          <w:t>PackedReg</w:t>
        </w:r>
      </w:ins>
      <w:ins w:id="2390" w:author="Ye-Kui Wang 03" w:date="2017-11-28T08:23:00Z">
        <w:r>
          <w:rPr>
            <w:rFonts w:eastAsia="Calibri"/>
            <w:sz w:val="20"/>
          </w:rPr>
          <w:t>ion</w:t>
        </w:r>
      </w:ins>
      <w:ins w:id="2391" w:author="Ye-Kui Wang 03" w:date="2017-11-28T08:22:00Z">
        <w:r w:rsidRPr="00C10347">
          <w:rPr>
            <w:rFonts w:eastAsia="Calibri"/>
            <w:sz w:val="20"/>
          </w:rPr>
          <w:t>Top[</w:t>
        </w:r>
      </w:ins>
      <w:proofErr w:type="gramEnd"/>
      <w:ins w:id="2392" w:author="Ye-Kui Wang 03" w:date="2017-11-28T08:23:00Z">
        <w:r>
          <w:rPr>
            <w:rFonts w:eastAsia="Calibri"/>
            <w:sz w:val="20"/>
          </w:rPr>
          <w:t> </w:t>
        </w:r>
      </w:ins>
      <w:ins w:id="2393" w:author="Ye-Kui Wang 03" w:date="2017-11-28T08:22:00Z">
        <w:r w:rsidRPr="00C10347">
          <w:rPr>
            <w:rFonts w:eastAsia="Calibri"/>
            <w:sz w:val="20"/>
          </w:rPr>
          <w:t>n</w:t>
        </w:r>
      </w:ins>
      <w:ins w:id="2394" w:author="Ye-Kui Wang 03" w:date="2017-11-28T08:23:00Z">
        <w:r>
          <w:rPr>
            <w:rFonts w:eastAsia="Calibri"/>
            <w:sz w:val="20"/>
          </w:rPr>
          <w:t> </w:t>
        </w:r>
      </w:ins>
      <w:ins w:id="2395" w:author="Ye-Kui Wang 03" w:date="2017-11-28T08:22:00Z">
        <w:r w:rsidRPr="00C10347">
          <w:rPr>
            <w:rFonts w:eastAsia="Calibri"/>
            <w:sz w:val="20"/>
          </w:rPr>
          <w:t xml:space="preserve">] is set equal to </w:t>
        </w:r>
        <w:r w:rsidRPr="006130F6">
          <w:rPr>
            <w:rFonts w:eastAsia="Calibri"/>
            <w:sz w:val="20"/>
            <w:lang w:val="en-GB"/>
          </w:rPr>
          <w:t>packed_reg</w:t>
        </w:r>
      </w:ins>
      <w:ins w:id="2396" w:author="Ye-Kui Wang 03" w:date="2017-11-28T08:23:00Z">
        <w:r>
          <w:rPr>
            <w:rFonts w:eastAsia="Calibri"/>
            <w:sz w:val="20"/>
            <w:lang w:val="en-GB"/>
          </w:rPr>
          <w:t>ion</w:t>
        </w:r>
      </w:ins>
      <w:ins w:id="2397" w:author="Ye-Kui Wang 03" w:date="2017-11-28T08:22:00Z">
        <w:r w:rsidRPr="006130F6">
          <w:rPr>
            <w:rFonts w:eastAsia="Calibri"/>
            <w:sz w:val="20"/>
            <w:lang w:val="en-GB"/>
          </w:rPr>
          <w:t>_top</w:t>
        </w:r>
      </w:ins>
      <w:ins w:id="2398" w:author="Ye-Kui Wang 03" w:date="2017-11-28T08:23:00Z">
        <w:r w:rsidRPr="00C10347">
          <w:rPr>
            <w:rFonts w:eastAsia="Calibri"/>
            <w:sz w:val="20"/>
          </w:rPr>
          <w:t>[</w:t>
        </w:r>
        <w:r>
          <w:rPr>
            <w:rFonts w:eastAsia="Calibri"/>
            <w:sz w:val="20"/>
          </w:rPr>
          <w:t> </w:t>
        </w:r>
        <w:r w:rsidRPr="00C10347">
          <w:rPr>
            <w:rFonts w:eastAsia="Calibri"/>
            <w:sz w:val="20"/>
          </w:rPr>
          <w:t>n</w:t>
        </w:r>
        <w:r>
          <w:rPr>
            <w:rFonts w:eastAsia="Calibri"/>
            <w:sz w:val="20"/>
          </w:rPr>
          <w:t> </w:t>
        </w:r>
        <w:r w:rsidRPr="00C10347">
          <w:rPr>
            <w:rFonts w:eastAsia="Calibri"/>
            <w:sz w:val="20"/>
          </w:rPr>
          <w:t>]</w:t>
        </w:r>
      </w:ins>
      <w:ins w:id="2399" w:author="Ye-Kui Wang 03" w:date="2017-11-28T08:22:00Z">
        <w:r w:rsidRPr="00C10347">
          <w:rPr>
            <w:rFonts w:eastAsia="Malgun Gothic"/>
            <w:sz w:val="20"/>
            <w:lang w:eastAsia="ko-KR"/>
          </w:rPr>
          <w:t>.</w:t>
        </w:r>
      </w:ins>
    </w:p>
    <w:p w14:paraId="64AA16E8" w14:textId="40514EB5" w:rsidR="00C10347" w:rsidRPr="00C10347" w:rsidRDefault="00C10347" w:rsidP="00C10347">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ins w:id="2400" w:author="Ye-Kui Wang 03" w:date="2017-11-28T08:22:00Z"/>
          <w:rFonts w:eastAsia="Malgun Gothic"/>
          <w:sz w:val="20"/>
          <w:lang w:eastAsia="ko-KR"/>
        </w:rPr>
      </w:pPr>
      <w:proofErr w:type="gramStart"/>
      <w:ins w:id="2401" w:author="Ye-Kui Wang 03" w:date="2017-11-28T08:22:00Z">
        <w:r w:rsidRPr="00C10347">
          <w:rPr>
            <w:rFonts w:eastAsia="Calibri"/>
            <w:sz w:val="20"/>
          </w:rPr>
          <w:t>PackedReg</w:t>
        </w:r>
      </w:ins>
      <w:ins w:id="2402" w:author="Ye-Kui Wang 03" w:date="2017-11-28T08:23:00Z">
        <w:r>
          <w:rPr>
            <w:rFonts w:eastAsia="Calibri"/>
            <w:sz w:val="20"/>
          </w:rPr>
          <w:t>ion</w:t>
        </w:r>
      </w:ins>
      <w:ins w:id="2403" w:author="Ye-Kui Wang 03" w:date="2017-11-28T08:22:00Z">
        <w:r w:rsidRPr="00C10347">
          <w:rPr>
            <w:rFonts w:eastAsia="Calibri"/>
            <w:sz w:val="20"/>
          </w:rPr>
          <w:t>Width</w:t>
        </w:r>
      </w:ins>
      <w:ins w:id="2404" w:author="Ye-Kui Wang 03" w:date="2017-11-28T08:23:00Z">
        <w:r w:rsidRPr="00C10347">
          <w:rPr>
            <w:rFonts w:eastAsia="Calibri"/>
            <w:sz w:val="20"/>
          </w:rPr>
          <w:t>[</w:t>
        </w:r>
        <w:proofErr w:type="gramEnd"/>
        <w:r>
          <w:rPr>
            <w:rFonts w:eastAsia="Calibri"/>
            <w:sz w:val="20"/>
          </w:rPr>
          <w:t> </w:t>
        </w:r>
        <w:r w:rsidRPr="00C10347">
          <w:rPr>
            <w:rFonts w:eastAsia="Calibri"/>
            <w:sz w:val="20"/>
          </w:rPr>
          <w:t>n</w:t>
        </w:r>
        <w:r>
          <w:rPr>
            <w:rFonts w:eastAsia="Calibri"/>
            <w:sz w:val="20"/>
          </w:rPr>
          <w:t> </w:t>
        </w:r>
        <w:r w:rsidRPr="00C10347">
          <w:rPr>
            <w:rFonts w:eastAsia="Calibri"/>
            <w:sz w:val="20"/>
          </w:rPr>
          <w:t>]</w:t>
        </w:r>
      </w:ins>
      <w:ins w:id="2405" w:author="Ye-Kui Wang 03" w:date="2017-11-28T08:22:00Z">
        <w:r w:rsidRPr="00C10347">
          <w:rPr>
            <w:rFonts w:eastAsia="Calibri"/>
            <w:sz w:val="20"/>
          </w:rPr>
          <w:t xml:space="preserve"> is set equal to </w:t>
        </w:r>
        <w:r w:rsidRPr="006130F6">
          <w:rPr>
            <w:rFonts w:eastAsia="Calibri"/>
            <w:sz w:val="20"/>
            <w:lang w:val="en-GB"/>
          </w:rPr>
          <w:t>packed_reg</w:t>
        </w:r>
      </w:ins>
      <w:ins w:id="2406" w:author="Ye-Kui Wang 03" w:date="2017-11-28T08:23:00Z">
        <w:r>
          <w:rPr>
            <w:rFonts w:eastAsia="Calibri"/>
            <w:sz w:val="20"/>
            <w:lang w:val="en-GB"/>
          </w:rPr>
          <w:t>ion</w:t>
        </w:r>
      </w:ins>
      <w:ins w:id="2407" w:author="Ye-Kui Wang 03" w:date="2017-11-28T08:22:00Z">
        <w:r w:rsidRPr="006130F6">
          <w:rPr>
            <w:rFonts w:eastAsia="Calibri"/>
            <w:sz w:val="20"/>
            <w:lang w:val="en-GB"/>
          </w:rPr>
          <w:t>_width</w:t>
        </w:r>
      </w:ins>
      <w:ins w:id="2408" w:author="Ye-Kui Wang 03" w:date="2017-11-28T08:23:00Z">
        <w:r w:rsidRPr="00C10347">
          <w:rPr>
            <w:rFonts w:eastAsia="Calibri"/>
            <w:sz w:val="20"/>
          </w:rPr>
          <w:t>[</w:t>
        </w:r>
        <w:r>
          <w:rPr>
            <w:rFonts w:eastAsia="Calibri"/>
            <w:sz w:val="20"/>
          </w:rPr>
          <w:t> </w:t>
        </w:r>
        <w:r w:rsidRPr="00C10347">
          <w:rPr>
            <w:rFonts w:eastAsia="Calibri"/>
            <w:sz w:val="20"/>
          </w:rPr>
          <w:t>n</w:t>
        </w:r>
        <w:r>
          <w:rPr>
            <w:rFonts w:eastAsia="Calibri"/>
            <w:sz w:val="20"/>
          </w:rPr>
          <w:t> </w:t>
        </w:r>
        <w:r w:rsidRPr="00C10347">
          <w:rPr>
            <w:rFonts w:eastAsia="Calibri"/>
            <w:sz w:val="20"/>
          </w:rPr>
          <w:t>]</w:t>
        </w:r>
      </w:ins>
      <w:ins w:id="2409" w:author="Ye-Kui Wang 03" w:date="2017-11-28T08:22:00Z">
        <w:r w:rsidRPr="00C10347">
          <w:rPr>
            <w:rFonts w:eastAsia="Malgun Gothic"/>
            <w:sz w:val="20"/>
            <w:lang w:eastAsia="ko-KR"/>
          </w:rPr>
          <w:t>.</w:t>
        </w:r>
      </w:ins>
    </w:p>
    <w:p w14:paraId="6C3DA7E2" w14:textId="3B38DED6" w:rsidR="00C10347" w:rsidRPr="00C10347" w:rsidRDefault="00C10347" w:rsidP="00C10347">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ins w:id="2410" w:author="Ye-Kui Wang 03" w:date="2017-11-28T08:22:00Z"/>
          <w:rFonts w:eastAsia="Malgun Gothic"/>
          <w:sz w:val="20"/>
          <w:lang w:eastAsia="ko-KR"/>
        </w:rPr>
      </w:pPr>
      <w:proofErr w:type="gramStart"/>
      <w:ins w:id="2411" w:author="Ye-Kui Wang 03" w:date="2017-11-28T08:22:00Z">
        <w:r w:rsidRPr="00C10347">
          <w:rPr>
            <w:rFonts w:eastAsia="Calibri"/>
            <w:sz w:val="20"/>
          </w:rPr>
          <w:t>PackedReg</w:t>
        </w:r>
      </w:ins>
      <w:ins w:id="2412" w:author="Ye-Kui Wang 03" w:date="2017-11-28T08:23:00Z">
        <w:r>
          <w:rPr>
            <w:rFonts w:eastAsia="Calibri"/>
            <w:sz w:val="20"/>
          </w:rPr>
          <w:t>ion</w:t>
        </w:r>
      </w:ins>
      <w:ins w:id="2413" w:author="Ye-Kui Wang 03" w:date="2017-11-28T08:22:00Z">
        <w:r w:rsidRPr="00C10347">
          <w:rPr>
            <w:rFonts w:eastAsia="Calibri"/>
            <w:sz w:val="20"/>
          </w:rPr>
          <w:t>Height</w:t>
        </w:r>
      </w:ins>
      <w:ins w:id="2414" w:author="Ye-Kui Wang 03" w:date="2017-11-28T08:23:00Z">
        <w:r w:rsidRPr="00C10347">
          <w:rPr>
            <w:rFonts w:eastAsia="Calibri"/>
            <w:sz w:val="20"/>
          </w:rPr>
          <w:t>[</w:t>
        </w:r>
        <w:proofErr w:type="gramEnd"/>
        <w:r>
          <w:rPr>
            <w:rFonts w:eastAsia="Calibri"/>
            <w:sz w:val="20"/>
          </w:rPr>
          <w:t> </w:t>
        </w:r>
        <w:r w:rsidRPr="00C10347">
          <w:rPr>
            <w:rFonts w:eastAsia="Calibri"/>
            <w:sz w:val="20"/>
          </w:rPr>
          <w:t>n</w:t>
        </w:r>
        <w:r>
          <w:rPr>
            <w:rFonts w:eastAsia="Calibri"/>
            <w:sz w:val="20"/>
          </w:rPr>
          <w:t> </w:t>
        </w:r>
        <w:r w:rsidRPr="00C10347">
          <w:rPr>
            <w:rFonts w:eastAsia="Calibri"/>
            <w:sz w:val="20"/>
          </w:rPr>
          <w:t>]</w:t>
        </w:r>
      </w:ins>
      <w:ins w:id="2415" w:author="Ye-Kui Wang 03" w:date="2017-11-28T08:22:00Z">
        <w:r w:rsidRPr="00C10347">
          <w:rPr>
            <w:rFonts w:eastAsia="Calibri"/>
            <w:sz w:val="20"/>
          </w:rPr>
          <w:t xml:space="preserve"> is set equal to </w:t>
        </w:r>
        <w:r w:rsidRPr="006130F6">
          <w:rPr>
            <w:rFonts w:eastAsia="Calibri"/>
            <w:sz w:val="20"/>
            <w:lang w:val="en-GB"/>
          </w:rPr>
          <w:t>packed_reg</w:t>
        </w:r>
      </w:ins>
      <w:ins w:id="2416" w:author="Ye-Kui Wang 03" w:date="2017-11-28T08:23:00Z">
        <w:r>
          <w:rPr>
            <w:rFonts w:eastAsia="Calibri"/>
            <w:sz w:val="20"/>
            <w:lang w:val="en-GB"/>
          </w:rPr>
          <w:t>ion</w:t>
        </w:r>
      </w:ins>
      <w:ins w:id="2417" w:author="Ye-Kui Wang 03" w:date="2017-11-28T08:22:00Z">
        <w:r w:rsidRPr="006130F6">
          <w:rPr>
            <w:rFonts w:eastAsia="Calibri"/>
            <w:sz w:val="20"/>
            <w:lang w:val="en-GB"/>
          </w:rPr>
          <w:t>_height</w:t>
        </w:r>
      </w:ins>
      <w:ins w:id="2418" w:author="Ye-Kui Wang 03" w:date="2017-11-28T08:24:00Z">
        <w:r w:rsidRPr="00C10347">
          <w:rPr>
            <w:rFonts w:eastAsia="Calibri"/>
            <w:sz w:val="20"/>
          </w:rPr>
          <w:t>[</w:t>
        </w:r>
        <w:r>
          <w:rPr>
            <w:rFonts w:eastAsia="Calibri"/>
            <w:sz w:val="20"/>
          </w:rPr>
          <w:t> </w:t>
        </w:r>
        <w:r w:rsidRPr="00C10347">
          <w:rPr>
            <w:rFonts w:eastAsia="Calibri"/>
            <w:sz w:val="20"/>
          </w:rPr>
          <w:t>n</w:t>
        </w:r>
        <w:r>
          <w:rPr>
            <w:rFonts w:eastAsia="Calibri"/>
            <w:sz w:val="20"/>
          </w:rPr>
          <w:t> </w:t>
        </w:r>
        <w:r w:rsidRPr="00C10347">
          <w:rPr>
            <w:rFonts w:eastAsia="Calibri"/>
            <w:sz w:val="20"/>
          </w:rPr>
          <w:t>]</w:t>
        </w:r>
      </w:ins>
      <w:ins w:id="2419" w:author="Ye-Kui Wang 03" w:date="2017-11-28T08:22:00Z">
        <w:r w:rsidRPr="00C10347">
          <w:rPr>
            <w:rFonts w:eastAsia="Malgun Gothic"/>
            <w:sz w:val="20"/>
            <w:lang w:eastAsia="ko-KR"/>
          </w:rPr>
          <w:t>.</w:t>
        </w:r>
      </w:ins>
    </w:p>
    <w:p w14:paraId="145E6EA2" w14:textId="2454E151" w:rsidR="00C10347" w:rsidRPr="00C10347" w:rsidRDefault="00C10347" w:rsidP="00C10347">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ins w:id="2420" w:author="Ye-Kui Wang 03" w:date="2017-11-28T08:22:00Z"/>
          <w:rFonts w:eastAsia="Malgun Gothic"/>
          <w:sz w:val="20"/>
          <w:lang w:eastAsia="ko-KR"/>
        </w:rPr>
      </w:pPr>
      <w:proofErr w:type="gramStart"/>
      <w:ins w:id="2421" w:author="Ye-Kui Wang 03" w:date="2017-11-28T08:22:00Z">
        <w:r w:rsidRPr="00C10347">
          <w:rPr>
            <w:rFonts w:eastAsia="Calibri"/>
            <w:sz w:val="20"/>
          </w:rPr>
          <w:t>ProjReg</w:t>
        </w:r>
      </w:ins>
      <w:ins w:id="2422" w:author="Ye-Kui Wang 03" w:date="2017-11-28T08:24:00Z">
        <w:r>
          <w:rPr>
            <w:rFonts w:eastAsia="Calibri"/>
            <w:sz w:val="20"/>
          </w:rPr>
          <w:t>ion</w:t>
        </w:r>
      </w:ins>
      <w:ins w:id="2423" w:author="Ye-Kui Wang 03" w:date="2017-11-28T08:22:00Z">
        <w:r w:rsidRPr="00C10347">
          <w:rPr>
            <w:rFonts w:eastAsia="Calibri"/>
            <w:sz w:val="20"/>
          </w:rPr>
          <w:t>Left</w:t>
        </w:r>
      </w:ins>
      <w:ins w:id="2424" w:author="Ye-Kui Wang 03" w:date="2017-11-28T08:24:00Z">
        <w:r w:rsidRPr="00C10347">
          <w:rPr>
            <w:rFonts w:eastAsia="Calibri"/>
            <w:sz w:val="20"/>
          </w:rPr>
          <w:t>[</w:t>
        </w:r>
        <w:proofErr w:type="gramEnd"/>
        <w:r>
          <w:rPr>
            <w:rFonts w:eastAsia="Calibri"/>
            <w:sz w:val="20"/>
          </w:rPr>
          <w:t> </w:t>
        </w:r>
        <w:r w:rsidRPr="00C10347">
          <w:rPr>
            <w:rFonts w:eastAsia="Calibri"/>
            <w:sz w:val="20"/>
          </w:rPr>
          <w:t>n</w:t>
        </w:r>
        <w:r>
          <w:rPr>
            <w:rFonts w:eastAsia="Calibri"/>
            <w:sz w:val="20"/>
          </w:rPr>
          <w:t> </w:t>
        </w:r>
        <w:r w:rsidRPr="00C10347">
          <w:rPr>
            <w:rFonts w:eastAsia="Calibri"/>
            <w:sz w:val="20"/>
          </w:rPr>
          <w:t>]</w:t>
        </w:r>
      </w:ins>
      <w:ins w:id="2425" w:author="Ye-Kui Wang 03" w:date="2017-11-28T08:22:00Z">
        <w:r w:rsidRPr="00C10347">
          <w:rPr>
            <w:rFonts w:eastAsia="Calibri"/>
            <w:sz w:val="20"/>
          </w:rPr>
          <w:t xml:space="preserve"> is set equal to </w:t>
        </w:r>
        <w:r w:rsidRPr="006130F6">
          <w:rPr>
            <w:rFonts w:eastAsia="Calibri"/>
            <w:sz w:val="20"/>
            <w:lang w:val="en-GB"/>
          </w:rPr>
          <w:t>proj_reg</w:t>
        </w:r>
      </w:ins>
      <w:ins w:id="2426" w:author="Ye-Kui Wang 03" w:date="2017-11-28T08:24:00Z">
        <w:r>
          <w:rPr>
            <w:rFonts w:eastAsia="Calibri"/>
            <w:sz w:val="20"/>
            <w:lang w:val="en-GB"/>
          </w:rPr>
          <w:t>ion</w:t>
        </w:r>
      </w:ins>
      <w:ins w:id="2427" w:author="Ye-Kui Wang 03" w:date="2017-11-28T08:22:00Z">
        <w:r w:rsidRPr="006130F6">
          <w:rPr>
            <w:rFonts w:eastAsia="Calibri"/>
            <w:sz w:val="20"/>
            <w:lang w:val="en-GB"/>
          </w:rPr>
          <w:t>_left</w:t>
        </w:r>
      </w:ins>
      <w:ins w:id="2428" w:author="Ye-Kui Wang 03" w:date="2017-11-28T08:24:00Z">
        <w:r w:rsidRPr="00C10347">
          <w:rPr>
            <w:rFonts w:eastAsia="Calibri"/>
            <w:sz w:val="20"/>
          </w:rPr>
          <w:t>[</w:t>
        </w:r>
        <w:r>
          <w:rPr>
            <w:rFonts w:eastAsia="Calibri"/>
            <w:sz w:val="20"/>
          </w:rPr>
          <w:t> </w:t>
        </w:r>
        <w:r w:rsidRPr="00C10347">
          <w:rPr>
            <w:rFonts w:eastAsia="Calibri"/>
            <w:sz w:val="20"/>
          </w:rPr>
          <w:t>n</w:t>
        </w:r>
        <w:r>
          <w:rPr>
            <w:rFonts w:eastAsia="Calibri"/>
            <w:sz w:val="20"/>
          </w:rPr>
          <w:t> </w:t>
        </w:r>
        <w:r w:rsidRPr="00C10347">
          <w:rPr>
            <w:rFonts w:eastAsia="Calibri"/>
            <w:sz w:val="20"/>
          </w:rPr>
          <w:t>]</w:t>
        </w:r>
      </w:ins>
      <w:ins w:id="2429" w:author="Ye-Kui Wang 03" w:date="2017-11-28T08:22:00Z">
        <w:r w:rsidRPr="00C10347">
          <w:rPr>
            <w:rFonts w:eastAsia="Malgun Gothic"/>
            <w:sz w:val="20"/>
            <w:lang w:eastAsia="ko-KR"/>
          </w:rPr>
          <w:t>.</w:t>
        </w:r>
      </w:ins>
    </w:p>
    <w:p w14:paraId="05C6F520" w14:textId="460C554E" w:rsidR="00C10347" w:rsidRPr="00C10347" w:rsidRDefault="00C10347" w:rsidP="00C10347">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ins w:id="2430" w:author="Ye-Kui Wang 03" w:date="2017-11-28T08:22:00Z"/>
          <w:rFonts w:eastAsia="Malgun Gothic"/>
          <w:sz w:val="20"/>
          <w:lang w:eastAsia="ko-KR"/>
        </w:rPr>
      </w:pPr>
      <w:proofErr w:type="gramStart"/>
      <w:ins w:id="2431" w:author="Ye-Kui Wang 03" w:date="2017-11-28T08:22:00Z">
        <w:r w:rsidRPr="00C10347">
          <w:rPr>
            <w:rFonts w:eastAsia="Calibri"/>
            <w:sz w:val="20"/>
          </w:rPr>
          <w:t>ProjReg</w:t>
        </w:r>
      </w:ins>
      <w:ins w:id="2432" w:author="Ye-Kui Wang 03" w:date="2017-11-28T08:24:00Z">
        <w:r>
          <w:rPr>
            <w:rFonts w:eastAsia="Calibri"/>
            <w:sz w:val="20"/>
          </w:rPr>
          <w:t>ion</w:t>
        </w:r>
      </w:ins>
      <w:ins w:id="2433" w:author="Ye-Kui Wang 03" w:date="2017-11-28T08:22:00Z">
        <w:r w:rsidRPr="00C10347">
          <w:rPr>
            <w:rFonts w:eastAsia="Calibri"/>
            <w:sz w:val="20"/>
          </w:rPr>
          <w:t>Top</w:t>
        </w:r>
      </w:ins>
      <w:ins w:id="2434" w:author="Ye-Kui Wang 03" w:date="2017-11-28T08:24:00Z">
        <w:r w:rsidRPr="00C10347">
          <w:rPr>
            <w:rFonts w:eastAsia="Calibri"/>
            <w:sz w:val="20"/>
          </w:rPr>
          <w:t>[</w:t>
        </w:r>
        <w:proofErr w:type="gramEnd"/>
        <w:r>
          <w:rPr>
            <w:rFonts w:eastAsia="Calibri"/>
            <w:sz w:val="20"/>
          </w:rPr>
          <w:t> </w:t>
        </w:r>
        <w:r w:rsidRPr="00C10347">
          <w:rPr>
            <w:rFonts w:eastAsia="Calibri"/>
            <w:sz w:val="20"/>
          </w:rPr>
          <w:t>n</w:t>
        </w:r>
        <w:r>
          <w:rPr>
            <w:rFonts w:eastAsia="Calibri"/>
            <w:sz w:val="20"/>
          </w:rPr>
          <w:t> </w:t>
        </w:r>
        <w:r w:rsidRPr="00C10347">
          <w:rPr>
            <w:rFonts w:eastAsia="Calibri"/>
            <w:sz w:val="20"/>
          </w:rPr>
          <w:t>]</w:t>
        </w:r>
      </w:ins>
      <w:ins w:id="2435" w:author="Ye-Kui Wang 03" w:date="2017-11-28T08:22:00Z">
        <w:r w:rsidRPr="00C10347">
          <w:rPr>
            <w:rFonts w:eastAsia="Calibri"/>
            <w:sz w:val="20"/>
          </w:rPr>
          <w:t xml:space="preserve"> is set equal to </w:t>
        </w:r>
        <w:r w:rsidRPr="006130F6">
          <w:rPr>
            <w:rFonts w:eastAsia="Calibri"/>
            <w:sz w:val="20"/>
            <w:lang w:val="en-GB"/>
          </w:rPr>
          <w:t>proj_reg</w:t>
        </w:r>
      </w:ins>
      <w:ins w:id="2436" w:author="Ye-Kui Wang 03" w:date="2017-11-28T08:24:00Z">
        <w:r>
          <w:rPr>
            <w:rFonts w:eastAsia="Calibri"/>
            <w:sz w:val="20"/>
            <w:lang w:val="en-GB"/>
          </w:rPr>
          <w:t>ion</w:t>
        </w:r>
      </w:ins>
      <w:ins w:id="2437" w:author="Ye-Kui Wang 03" w:date="2017-11-28T08:22:00Z">
        <w:r w:rsidRPr="006130F6">
          <w:rPr>
            <w:rFonts w:eastAsia="Calibri"/>
            <w:sz w:val="20"/>
            <w:lang w:val="en-GB"/>
          </w:rPr>
          <w:t>_top</w:t>
        </w:r>
      </w:ins>
      <w:ins w:id="2438" w:author="Ye-Kui Wang 03" w:date="2017-11-28T08:24:00Z">
        <w:r w:rsidRPr="00C10347">
          <w:rPr>
            <w:rFonts w:eastAsia="Calibri"/>
            <w:sz w:val="20"/>
          </w:rPr>
          <w:t>[</w:t>
        </w:r>
        <w:r>
          <w:rPr>
            <w:rFonts w:eastAsia="Calibri"/>
            <w:sz w:val="20"/>
          </w:rPr>
          <w:t> </w:t>
        </w:r>
        <w:r w:rsidRPr="00C10347">
          <w:rPr>
            <w:rFonts w:eastAsia="Calibri"/>
            <w:sz w:val="20"/>
          </w:rPr>
          <w:t>n</w:t>
        </w:r>
        <w:r>
          <w:rPr>
            <w:rFonts w:eastAsia="Calibri"/>
            <w:sz w:val="20"/>
          </w:rPr>
          <w:t> </w:t>
        </w:r>
        <w:r w:rsidRPr="00C10347">
          <w:rPr>
            <w:rFonts w:eastAsia="Calibri"/>
            <w:sz w:val="20"/>
          </w:rPr>
          <w:t>]</w:t>
        </w:r>
      </w:ins>
      <w:ins w:id="2439" w:author="Ye-Kui Wang 03" w:date="2017-11-28T08:22:00Z">
        <w:r w:rsidRPr="00C10347">
          <w:rPr>
            <w:rFonts w:eastAsia="Malgun Gothic"/>
            <w:sz w:val="20"/>
            <w:lang w:eastAsia="ko-KR"/>
          </w:rPr>
          <w:t>.</w:t>
        </w:r>
      </w:ins>
    </w:p>
    <w:p w14:paraId="3CB68FE9" w14:textId="4CC94A8F" w:rsidR="00C10347" w:rsidRPr="00C10347" w:rsidRDefault="00C10347" w:rsidP="00C10347">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ins w:id="2440" w:author="Ye-Kui Wang 03" w:date="2017-11-28T08:22:00Z"/>
          <w:rFonts w:eastAsia="Malgun Gothic"/>
          <w:sz w:val="20"/>
          <w:lang w:eastAsia="ko-KR"/>
        </w:rPr>
      </w:pPr>
      <w:proofErr w:type="gramStart"/>
      <w:ins w:id="2441" w:author="Ye-Kui Wang 03" w:date="2017-11-28T08:22:00Z">
        <w:r w:rsidRPr="00C10347">
          <w:rPr>
            <w:rFonts w:eastAsia="Calibri"/>
            <w:sz w:val="20"/>
          </w:rPr>
          <w:t>ProjReg</w:t>
        </w:r>
      </w:ins>
      <w:ins w:id="2442" w:author="Ye-Kui Wang 03" w:date="2017-11-28T08:24:00Z">
        <w:r>
          <w:rPr>
            <w:rFonts w:eastAsia="Calibri"/>
            <w:sz w:val="20"/>
          </w:rPr>
          <w:t>ion</w:t>
        </w:r>
      </w:ins>
      <w:ins w:id="2443" w:author="Ye-Kui Wang 03" w:date="2017-11-28T08:22:00Z">
        <w:r w:rsidRPr="00C10347">
          <w:rPr>
            <w:rFonts w:eastAsia="Calibri"/>
            <w:sz w:val="20"/>
          </w:rPr>
          <w:t>Width</w:t>
        </w:r>
      </w:ins>
      <w:ins w:id="2444" w:author="Ye-Kui Wang 03" w:date="2017-11-28T08:24:00Z">
        <w:r w:rsidRPr="00C10347">
          <w:rPr>
            <w:rFonts w:eastAsia="Calibri"/>
            <w:sz w:val="20"/>
          </w:rPr>
          <w:t>[</w:t>
        </w:r>
        <w:proofErr w:type="gramEnd"/>
        <w:r>
          <w:rPr>
            <w:rFonts w:eastAsia="Calibri"/>
            <w:sz w:val="20"/>
          </w:rPr>
          <w:t> </w:t>
        </w:r>
        <w:r w:rsidRPr="00C10347">
          <w:rPr>
            <w:rFonts w:eastAsia="Calibri"/>
            <w:sz w:val="20"/>
          </w:rPr>
          <w:t>n</w:t>
        </w:r>
        <w:r>
          <w:rPr>
            <w:rFonts w:eastAsia="Calibri"/>
            <w:sz w:val="20"/>
          </w:rPr>
          <w:t> </w:t>
        </w:r>
        <w:r w:rsidRPr="00C10347">
          <w:rPr>
            <w:rFonts w:eastAsia="Calibri"/>
            <w:sz w:val="20"/>
          </w:rPr>
          <w:t>]</w:t>
        </w:r>
      </w:ins>
      <w:ins w:id="2445" w:author="Ye-Kui Wang 03" w:date="2017-11-28T08:22:00Z">
        <w:r w:rsidRPr="00C10347">
          <w:rPr>
            <w:rFonts w:eastAsia="Calibri"/>
            <w:sz w:val="20"/>
          </w:rPr>
          <w:t xml:space="preserve"> is set equal to </w:t>
        </w:r>
        <w:r w:rsidRPr="006130F6">
          <w:rPr>
            <w:rFonts w:eastAsia="Calibri"/>
            <w:sz w:val="20"/>
            <w:lang w:val="en-GB"/>
          </w:rPr>
          <w:t>proj_reg</w:t>
        </w:r>
      </w:ins>
      <w:ins w:id="2446" w:author="Ye-Kui Wang 03" w:date="2017-11-28T08:24:00Z">
        <w:r>
          <w:rPr>
            <w:rFonts w:eastAsia="Calibri"/>
            <w:sz w:val="20"/>
            <w:lang w:val="en-GB"/>
          </w:rPr>
          <w:t>ion</w:t>
        </w:r>
      </w:ins>
      <w:ins w:id="2447" w:author="Ye-Kui Wang 03" w:date="2017-11-28T08:22:00Z">
        <w:r w:rsidRPr="006130F6">
          <w:rPr>
            <w:rFonts w:eastAsia="Calibri"/>
            <w:sz w:val="20"/>
            <w:lang w:val="en-GB"/>
          </w:rPr>
          <w:t>_width</w:t>
        </w:r>
      </w:ins>
      <w:ins w:id="2448" w:author="Ye-Kui Wang 03" w:date="2017-11-28T08:24:00Z">
        <w:r w:rsidRPr="00C10347">
          <w:rPr>
            <w:rFonts w:eastAsia="Calibri"/>
            <w:sz w:val="20"/>
          </w:rPr>
          <w:t>[</w:t>
        </w:r>
        <w:r>
          <w:rPr>
            <w:rFonts w:eastAsia="Calibri"/>
            <w:sz w:val="20"/>
          </w:rPr>
          <w:t> </w:t>
        </w:r>
        <w:r w:rsidRPr="00C10347">
          <w:rPr>
            <w:rFonts w:eastAsia="Calibri"/>
            <w:sz w:val="20"/>
          </w:rPr>
          <w:t>n</w:t>
        </w:r>
        <w:r>
          <w:rPr>
            <w:rFonts w:eastAsia="Calibri"/>
            <w:sz w:val="20"/>
          </w:rPr>
          <w:t> </w:t>
        </w:r>
        <w:r w:rsidRPr="00C10347">
          <w:rPr>
            <w:rFonts w:eastAsia="Calibri"/>
            <w:sz w:val="20"/>
          </w:rPr>
          <w:t>]</w:t>
        </w:r>
      </w:ins>
      <w:ins w:id="2449" w:author="Ye-Kui Wang 03" w:date="2017-11-28T08:22:00Z">
        <w:r w:rsidRPr="00C10347">
          <w:rPr>
            <w:rFonts w:eastAsia="Malgun Gothic"/>
            <w:sz w:val="20"/>
            <w:lang w:eastAsia="ko-KR"/>
          </w:rPr>
          <w:t>.</w:t>
        </w:r>
      </w:ins>
    </w:p>
    <w:p w14:paraId="42BBBBD4" w14:textId="73C9A3DA" w:rsidR="00C10347" w:rsidRPr="00C10347" w:rsidRDefault="00C10347" w:rsidP="00C10347">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ins w:id="2450" w:author="Ye-Kui Wang 03" w:date="2017-11-28T08:22:00Z"/>
          <w:rFonts w:eastAsia="Malgun Gothic"/>
          <w:sz w:val="20"/>
          <w:lang w:eastAsia="ko-KR"/>
        </w:rPr>
      </w:pPr>
      <w:proofErr w:type="gramStart"/>
      <w:ins w:id="2451" w:author="Ye-Kui Wang 03" w:date="2017-11-28T08:22:00Z">
        <w:r w:rsidRPr="00C10347">
          <w:rPr>
            <w:rFonts w:eastAsia="Calibri"/>
            <w:sz w:val="20"/>
          </w:rPr>
          <w:t>ProjReg</w:t>
        </w:r>
      </w:ins>
      <w:ins w:id="2452" w:author="Ye-Kui Wang 03" w:date="2017-11-28T08:24:00Z">
        <w:r>
          <w:rPr>
            <w:rFonts w:eastAsia="Calibri"/>
            <w:sz w:val="20"/>
          </w:rPr>
          <w:t>ion</w:t>
        </w:r>
      </w:ins>
      <w:ins w:id="2453" w:author="Ye-Kui Wang 03" w:date="2017-11-28T08:22:00Z">
        <w:r w:rsidRPr="00C10347">
          <w:rPr>
            <w:rFonts w:eastAsia="Calibri"/>
            <w:sz w:val="20"/>
          </w:rPr>
          <w:t>Height</w:t>
        </w:r>
      </w:ins>
      <w:ins w:id="2454" w:author="Ye-Kui Wang 03" w:date="2017-11-28T08:24:00Z">
        <w:r w:rsidRPr="00C10347">
          <w:rPr>
            <w:rFonts w:eastAsia="Calibri"/>
            <w:sz w:val="20"/>
          </w:rPr>
          <w:t>[</w:t>
        </w:r>
        <w:proofErr w:type="gramEnd"/>
        <w:r>
          <w:rPr>
            <w:rFonts w:eastAsia="Calibri"/>
            <w:sz w:val="20"/>
          </w:rPr>
          <w:t> </w:t>
        </w:r>
        <w:r w:rsidRPr="00C10347">
          <w:rPr>
            <w:rFonts w:eastAsia="Calibri"/>
            <w:sz w:val="20"/>
          </w:rPr>
          <w:t>n</w:t>
        </w:r>
        <w:r>
          <w:rPr>
            <w:rFonts w:eastAsia="Calibri"/>
            <w:sz w:val="20"/>
          </w:rPr>
          <w:t> </w:t>
        </w:r>
        <w:r w:rsidRPr="00C10347">
          <w:rPr>
            <w:rFonts w:eastAsia="Calibri"/>
            <w:sz w:val="20"/>
          </w:rPr>
          <w:t>]</w:t>
        </w:r>
      </w:ins>
      <w:ins w:id="2455" w:author="Ye-Kui Wang 03" w:date="2017-11-28T08:22:00Z">
        <w:r w:rsidRPr="00C10347">
          <w:rPr>
            <w:rFonts w:eastAsia="Calibri"/>
            <w:sz w:val="20"/>
          </w:rPr>
          <w:t xml:space="preserve"> is set equal to </w:t>
        </w:r>
        <w:r w:rsidRPr="006130F6">
          <w:rPr>
            <w:rFonts w:eastAsia="Calibri"/>
            <w:sz w:val="20"/>
            <w:lang w:val="en-GB"/>
          </w:rPr>
          <w:t>proj_reg</w:t>
        </w:r>
      </w:ins>
      <w:ins w:id="2456" w:author="Ye-Kui Wang 03" w:date="2017-11-28T08:24:00Z">
        <w:r>
          <w:rPr>
            <w:rFonts w:eastAsia="Calibri"/>
            <w:sz w:val="20"/>
            <w:lang w:val="en-GB"/>
          </w:rPr>
          <w:t>ion</w:t>
        </w:r>
      </w:ins>
      <w:ins w:id="2457" w:author="Ye-Kui Wang 03" w:date="2017-11-28T08:22:00Z">
        <w:r w:rsidRPr="006130F6">
          <w:rPr>
            <w:rFonts w:eastAsia="Calibri"/>
            <w:sz w:val="20"/>
            <w:lang w:val="en-GB"/>
          </w:rPr>
          <w:t>_height</w:t>
        </w:r>
      </w:ins>
      <w:ins w:id="2458" w:author="Ye-Kui Wang 03" w:date="2017-11-28T08:24:00Z">
        <w:r w:rsidRPr="00C10347">
          <w:rPr>
            <w:rFonts w:eastAsia="Calibri"/>
            <w:sz w:val="20"/>
          </w:rPr>
          <w:t>[</w:t>
        </w:r>
        <w:r>
          <w:rPr>
            <w:rFonts w:eastAsia="Calibri"/>
            <w:sz w:val="20"/>
          </w:rPr>
          <w:t> </w:t>
        </w:r>
        <w:r w:rsidRPr="00C10347">
          <w:rPr>
            <w:rFonts w:eastAsia="Calibri"/>
            <w:sz w:val="20"/>
          </w:rPr>
          <w:t>n</w:t>
        </w:r>
        <w:r>
          <w:rPr>
            <w:rFonts w:eastAsia="Calibri"/>
            <w:sz w:val="20"/>
          </w:rPr>
          <w:t> </w:t>
        </w:r>
        <w:r w:rsidRPr="00C10347">
          <w:rPr>
            <w:rFonts w:eastAsia="Calibri"/>
            <w:sz w:val="20"/>
          </w:rPr>
          <w:t>]</w:t>
        </w:r>
      </w:ins>
      <w:ins w:id="2459" w:author="Ye-Kui Wang 03" w:date="2017-11-28T08:22:00Z">
        <w:r w:rsidRPr="00C10347">
          <w:rPr>
            <w:rFonts w:eastAsia="Malgun Gothic"/>
            <w:sz w:val="20"/>
            <w:lang w:eastAsia="ko-KR"/>
          </w:rPr>
          <w:t>.</w:t>
        </w:r>
      </w:ins>
    </w:p>
    <w:p w14:paraId="37219A38" w14:textId="033D6377" w:rsidR="00C10347" w:rsidRPr="00C10347" w:rsidRDefault="00C10347" w:rsidP="00C10347">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ins w:id="2460" w:author="Ye-Kui Wang 03" w:date="2017-11-28T08:22:00Z"/>
          <w:rFonts w:eastAsia="Malgun Gothic"/>
          <w:sz w:val="20"/>
          <w:lang w:eastAsia="ko-KR"/>
        </w:rPr>
      </w:pPr>
      <w:proofErr w:type="gramStart"/>
      <w:ins w:id="2461" w:author="Ye-Kui Wang 03" w:date="2017-11-28T08:22:00Z">
        <w:r w:rsidRPr="00C10347">
          <w:rPr>
            <w:rFonts w:eastAsia="Malgun Gothic"/>
            <w:sz w:val="20"/>
            <w:lang w:eastAsia="ko-KR"/>
          </w:rPr>
          <w:t>TransformType</w:t>
        </w:r>
      </w:ins>
      <w:ins w:id="2462" w:author="Ye-Kui Wang 03" w:date="2017-11-28T08:25:00Z">
        <w:r w:rsidRPr="00C10347">
          <w:rPr>
            <w:rFonts w:eastAsia="Calibri"/>
            <w:sz w:val="20"/>
          </w:rPr>
          <w:t>[</w:t>
        </w:r>
        <w:proofErr w:type="gramEnd"/>
        <w:r>
          <w:rPr>
            <w:rFonts w:eastAsia="Calibri"/>
            <w:sz w:val="20"/>
          </w:rPr>
          <w:t> </w:t>
        </w:r>
        <w:r w:rsidRPr="00C10347">
          <w:rPr>
            <w:rFonts w:eastAsia="Calibri"/>
            <w:sz w:val="20"/>
          </w:rPr>
          <w:t>n</w:t>
        </w:r>
        <w:r>
          <w:rPr>
            <w:rFonts w:eastAsia="Calibri"/>
            <w:sz w:val="20"/>
          </w:rPr>
          <w:t> </w:t>
        </w:r>
        <w:r w:rsidRPr="00C10347">
          <w:rPr>
            <w:rFonts w:eastAsia="Calibri"/>
            <w:sz w:val="20"/>
          </w:rPr>
          <w:t>]</w:t>
        </w:r>
      </w:ins>
      <w:ins w:id="2463" w:author="Ye-Kui Wang 03" w:date="2017-11-28T08:22:00Z">
        <w:r w:rsidRPr="00C10347">
          <w:rPr>
            <w:rFonts w:eastAsia="Malgun Gothic"/>
            <w:sz w:val="20"/>
            <w:lang w:eastAsia="ko-KR"/>
          </w:rPr>
          <w:t xml:space="preserve"> is set equal to </w:t>
        </w:r>
        <w:del w:id="2464" w:author="Gary Sullivan" w:date="2018-01-12T14:02:00Z">
          <w:r w:rsidRPr="006130F6" w:rsidDel="00052898">
            <w:rPr>
              <w:rFonts w:eastAsia="Calibri"/>
              <w:sz w:val="20"/>
              <w:lang w:val="en-GB"/>
            </w:rPr>
            <w:delText>transform_type</w:delText>
          </w:r>
        </w:del>
      </w:ins>
      <w:ins w:id="2465" w:author="Gary Sullivan" w:date="2018-01-12T14:02:00Z">
        <w:r w:rsidR="00052898">
          <w:rPr>
            <w:rFonts w:eastAsia="Calibri"/>
            <w:sz w:val="20"/>
            <w:lang w:val="en-GB"/>
          </w:rPr>
          <w:t>rwp_transform_type</w:t>
        </w:r>
      </w:ins>
      <w:ins w:id="2466" w:author="Ye-Kui Wang 03" w:date="2017-11-28T08:25:00Z">
        <w:r w:rsidRPr="00C10347">
          <w:rPr>
            <w:rFonts w:eastAsia="Calibri"/>
            <w:sz w:val="20"/>
          </w:rPr>
          <w:t>[</w:t>
        </w:r>
        <w:r>
          <w:rPr>
            <w:rFonts w:eastAsia="Calibri"/>
            <w:sz w:val="20"/>
          </w:rPr>
          <w:t> </w:t>
        </w:r>
        <w:r w:rsidRPr="00C10347">
          <w:rPr>
            <w:rFonts w:eastAsia="Calibri"/>
            <w:sz w:val="20"/>
          </w:rPr>
          <w:t>n</w:t>
        </w:r>
        <w:r>
          <w:rPr>
            <w:rFonts w:eastAsia="Calibri"/>
            <w:sz w:val="20"/>
          </w:rPr>
          <w:t> </w:t>
        </w:r>
        <w:r w:rsidRPr="00C10347">
          <w:rPr>
            <w:rFonts w:eastAsia="Calibri"/>
            <w:sz w:val="20"/>
          </w:rPr>
          <w:t>]</w:t>
        </w:r>
      </w:ins>
      <w:ins w:id="2467" w:author="Ye-Kui Wang 03" w:date="2017-11-28T08:22:00Z">
        <w:r w:rsidRPr="00C10347">
          <w:rPr>
            <w:rFonts w:eastAsia="Malgun Gothic"/>
            <w:sz w:val="20"/>
            <w:lang w:eastAsia="ko-KR"/>
          </w:rPr>
          <w:t>.</w:t>
        </w:r>
      </w:ins>
    </w:p>
    <w:p w14:paraId="15AEDCC9" w14:textId="77777777" w:rsidR="00C10347" w:rsidRPr="00C10347" w:rsidRDefault="00C10347" w:rsidP="00C10347">
      <w:pPr>
        <w:numPr>
          <w:ilvl w:val="0"/>
          <w:numId w:val="51"/>
        </w:numPr>
        <w:tabs>
          <w:tab w:val="clear" w:pos="360"/>
          <w:tab w:val="clear" w:pos="720"/>
          <w:tab w:val="clear" w:pos="1080"/>
          <w:tab w:val="clear" w:pos="1440"/>
          <w:tab w:val="left" w:pos="851"/>
          <w:tab w:val="left" w:pos="8010"/>
        </w:tabs>
        <w:overflowPunct/>
        <w:autoSpaceDE/>
        <w:autoSpaceDN/>
        <w:adjustRightInd/>
        <w:spacing w:before="120" w:after="120"/>
        <w:ind w:left="851" w:hanging="425"/>
        <w:jc w:val="both"/>
        <w:textAlignment w:val="auto"/>
        <w:rPr>
          <w:ins w:id="2468" w:author="Ye-Kui Wang 03" w:date="2017-11-28T08:22:00Z"/>
          <w:rFonts w:eastAsia="Calibri"/>
          <w:sz w:val="20"/>
        </w:rPr>
      </w:pPr>
      <w:ins w:id="2469" w:author="Ye-Kui Wang 03" w:date="2017-11-28T08:22:00Z">
        <w:r w:rsidRPr="00C10347">
          <w:rPr>
            <w:rFonts w:eastAsia="Malgun Gothic"/>
            <w:sz w:val="20"/>
            <w:lang w:eastAsia="ko-KR"/>
          </w:rPr>
          <w:t>If</w:t>
        </w:r>
        <w:r w:rsidRPr="00C10347">
          <w:rPr>
            <w:rFonts w:eastAsia="Calibri"/>
            <w:sz w:val="20"/>
            <w:lang w:val="en-GB"/>
          </w:rPr>
          <w:t xml:space="preserve"> </w:t>
        </w:r>
        <w:r w:rsidRPr="006130F6">
          <w:rPr>
            <w:rFonts w:eastAsia="Calibri"/>
            <w:sz w:val="20"/>
            <w:lang w:val="en-GB"/>
          </w:rPr>
          <w:t>constituent_picture_matching_flag</w:t>
        </w:r>
        <w:r w:rsidRPr="00C10347">
          <w:rPr>
            <w:rFonts w:eastAsia="Calibri"/>
            <w:sz w:val="20"/>
          </w:rPr>
          <w:t xml:space="preserve"> is equal to 0, the following applies:</w:t>
        </w:r>
      </w:ins>
    </w:p>
    <w:p w14:paraId="7058CA55" w14:textId="2E211BC8" w:rsidR="00C10347" w:rsidRPr="00C10347" w:rsidRDefault="00C10347" w:rsidP="00C10347">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ins w:id="2470" w:author="Ye-Kui Wang 03" w:date="2017-11-28T08:22:00Z"/>
          <w:rFonts w:eastAsia="Calibri"/>
          <w:sz w:val="20"/>
        </w:rPr>
      </w:pPr>
      <w:ins w:id="2471" w:author="Ye-Kui Wang 03" w:date="2017-11-28T08:22:00Z">
        <w:r w:rsidRPr="00C10347">
          <w:rPr>
            <w:rFonts w:eastAsia="Calibri"/>
            <w:sz w:val="20"/>
          </w:rPr>
          <w:t>N</w:t>
        </w:r>
        <w:r w:rsidRPr="006130F6">
          <w:rPr>
            <w:rFonts w:eastAsia="Calibri"/>
            <w:sz w:val="20"/>
          </w:rPr>
          <w:t>um</w:t>
        </w:r>
      </w:ins>
      <w:ins w:id="2472" w:author="Ye-Kui Wang 03" w:date="2017-11-28T09:08:00Z">
        <w:r w:rsidR="001343D7">
          <w:rPr>
            <w:rFonts w:eastAsia="Malgun Gothic"/>
            <w:sz w:val="20"/>
            <w:lang w:eastAsia="ko-KR"/>
          </w:rPr>
          <w:t>Packed</w:t>
        </w:r>
      </w:ins>
      <w:ins w:id="2473" w:author="Ye-Kui Wang 03" w:date="2017-11-28T08:22:00Z">
        <w:r w:rsidRPr="006130F6">
          <w:rPr>
            <w:rFonts w:eastAsia="Calibri"/>
            <w:sz w:val="20"/>
          </w:rPr>
          <w:t xml:space="preserve">Regions is set equal to </w:t>
        </w:r>
        <w:r w:rsidRPr="006130F6">
          <w:rPr>
            <w:rFonts w:eastAsia="Calibri"/>
            <w:sz w:val="20"/>
            <w:lang w:val="en-GB"/>
          </w:rPr>
          <w:t>num</w:t>
        </w:r>
      </w:ins>
      <w:ins w:id="2474" w:author="Ye-Kui Wang 03" w:date="2017-11-28T08:57:00Z">
        <w:r w:rsidR="000E1EAA">
          <w:rPr>
            <w:rFonts w:eastAsia="Calibri"/>
            <w:sz w:val="20"/>
            <w:lang w:val="en-GB"/>
          </w:rPr>
          <w:t>_packed</w:t>
        </w:r>
      </w:ins>
      <w:ins w:id="2475" w:author="Ye-Kui Wang 03" w:date="2017-11-28T08:22:00Z">
        <w:r w:rsidRPr="006130F6">
          <w:rPr>
            <w:rFonts w:eastAsia="Calibri"/>
            <w:sz w:val="20"/>
            <w:lang w:val="en-GB"/>
          </w:rPr>
          <w:t>_regions</w:t>
        </w:r>
        <w:r w:rsidRPr="00C10347">
          <w:rPr>
            <w:rFonts w:eastAsia="Calibri"/>
            <w:sz w:val="20"/>
            <w:lang w:val="en-GB"/>
          </w:rPr>
          <w:t>.</w:t>
        </w:r>
      </w:ins>
    </w:p>
    <w:p w14:paraId="19570B61" w14:textId="77777777" w:rsidR="00C10347" w:rsidRPr="006130F6" w:rsidRDefault="00C10347" w:rsidP="00C10347">
      <w:pPr>
        <w:numPr>
          <w:ilvl w:val="0"/>
          <w:numId w:val="51"/>
        </w:numPr>
        <w:tabs>
          <w:tab w:val="clear" w:pos="360"/>
          <w:tab w:val="clear" w:pos="720"/>
          <w:tab w:val="clear" w:pos="1080"/>
          <w:tab w:val="clear" w:pos="1440"/>
          <w:tab w:val="left" w:pos="851"/>
          <w:tab w:val="left" w:pos="8010"/>
        </w:tabs>
        <w:overflowPunct/>
        <w:autoSpaceDE/>
        <w:autoSpaceDN/>
        <w:adjustRightInd/>
        <w:spacing w:before="120" w:after="120"/>
        <w:ind w:left="851" w:hanging="425"/>
        <w:jc w:val="both"/>
        <w:textAlignment w:val="auto"/>
        <w:rPr>
          <w:ins w:id="2476" w:author="Ye-Kui Wang 03" w:date="2017-11-28T08:22:00Z"/>
          <w:rFonts w:eastAsia="Calibri"/>
          <w:sz w:val="20"/>
        </w:rPr>
      </w:pPr>
      <w:ins w:id="2477" w:author="Ye-Kui Wang 03" w:date="2017-11-28T08:22:00Z">
        <w:r w:rsidRPr="00C10347">
          <w:rPr>
            <w:rFonts w:eastAsia="Calibri"/>
            <w:sz w:val="20"/>
          </w:rPr>
          <w:t>Otherwise (</w:t>
        </w:r>
        <w:r w:rsidRPr="006130F6">
          <w:rPr>
            <w:rFonts w:eastAsia="Calibri"/>
            <w:sz w:val="20"/>
            <w:lang w:val="en-GB"/>
          </w:rPr>
          <w:t>constituent_picture_matching_flag</w:t>
        </w:r>
        <w:r w:rsidRPr="00C10347">
          <w:rPr>
            <w:rFonts w:eastAsia="Calibri"/>
            <w:sz w:val="20"/>
          </w:rPr>
          <w:t xml:space="preserve"> is equal to 1), the following applies:</w:t>
        </w:r>
      </w:ins>
    </w:p>
    <w:p w14:paraId="3B5C3C50" w14:textId="139CC848" w:rsidR="00C10347" w:rsidRPr="00C10347" w:rsidRDefault="00C10347" w:rsidP="00C10347">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ins w:id="2478" w:author="Ye-Kui Wang 03" w:date="2017-11-28T08:22:00Z"/>
          <w:rFonts w:eastAsia="Calibri"/>
          <w:sz w:val="20"/>
        </w:rPr>
      </w:pPr>
      <w:ins w:id="2479" w:author="Ye-Kui Wang 03" w:date="2017-11-28T08:22:00Z">
        <w:r w:rsidRPr="006130F6">
          <w:rPr>
            <w:rFonts w:eastAsia="Calibri"/>
            <w:sz w:val="20"/>
          </w:rPr>
          <w:t>Num</w:t>
        </w:r>
      </w:ins>
      <w:ins w:id="2480" w:author="Ye-Kui Wang 03" w:date="2017-11-28T09:08:00Z">
        <w:r w:rsidR="001343D7">
          <w:rPr>
            <w:rFonts w:eastAsia="Malgun Gothic"/>
            <w:sz w:val="20"/>
            <w:lang w:eastAsia="ko-KR"/>
          </w:rPr>
          <w:t>Packed</w:t>
        </w:r>
      </w:ins>
      <w:ins w:id="2481" w:author="Ye-Kui Wang 03" w:date="2017-11-28T08:22:00Z">
        <w:r w:rsidRPr="006130F6">
          <w:rPr>
            <w:rFonts w:eastAsia="Calibri"/>
            <w:sz w:val="20"/>
          </w:rPr>
          <w:t>Regions is set equal to 2 * </w:t>
        </w:r>
        <w:r w:rsidRPr="006130F6">
          <w:rPr>
            <w:rFonts w:eastAsia="Calibri"/>
            <w:sz w:val="20"/>
            <w:lang w:val="en-GB"/>
          </w:rPr>
          <w:t>num</w:t>
        </w:r>
      </w:ins>
      <w:ins w:id="2482" w:author="Ye-Kui Wang 03" w:date="2017-11-28T08:57:00Z">
        <w:r w:rsidR="000E1EAA">
          <w:rPr>
            <w:rFonts w:eastAsia="Calibri"/>
            <w:sz w:val="20"/>
            <w:lang w:val="en-GB"/>
          </w:rPr>
          <w:t>_packed</w:t>
        </w:r>
      </w:ins>
      <w:ins w:id="2483" w:author="Ye-Kui Wang 03" w:date="2017-11-28T08:22:00Z">
        <w:r w:rsidRPr="006130F6">
          <w:rPr>
            <w:rFonts w:eastAsia="Calibri"/>
            <w:sz w:val="20"/>
            <w:lang w:val="en-GB"/>
          </w:rPr>
          <w:t>_regions</w:t>
        </w:r>
        <w:r w:rsidRPr="00C10347">
          <w:rPr>
            <w:rFonts w:eastAsia="Calibri"/>
            <w:sz w:val="20"/>
            <w:lang w:val="en-GB"/>
          </w:rPr>
          <w:t>.</w:t>
        </w:r>
      </w:ins>
    </w:p>
    <w:p w14:paraId="5C82AC1E" w14:textId="77777777" w:rsidR="00C10347" w:rsidRPr="006130F6" w:rsidRDefault="00C10347" w:rsidP="00C10347">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ins w:id="2484" w:author="Ye-Kui Wang 03" w:date="2017-11-28T08:22:00Z"/>
          <w:rFonts w:eastAsia="Malgun Gothic"/>
          <w:sz w:val="20"/>
          <w:lang w:eastAsia="ko-KR"/>
        </w:rPr>
      </w:pPr>
      <w:ins w:id="2485" w:author="Ye-Kui Wang 03" w:date="2017-11-28T08:22:00Z">
        <w:r w:rsidRPr="00C10347">
          <w:rPr>
            <w:rFonts w:eastAsia="Malgun Gothic"/>
            <w:sz w:val="20"/>
            <w:lang w:eastAsia="ko-KR"/>
          </w:rPr>
          <w:t xml:space="preserve">When </w:t>
        </w:r>
        <w:r w:rsidRPr="006130F6">
          <w:rPr>
            <w:rFonts w:eastAsia="Calibri"/>
            <w:sz w:val="20"/>
            <w:lang w:val="en-GB"/>
          </w:rPr>
          <w:t>TopBottomFlag is equal to 1, the following applies:</w:t>
        </w:r>
      </w:ins>
    </w:p>
    <w:p w14:paraId="1C11D9AF" w14:textId="77777777" w:rsidR="00C10347" w:rsidRPr="006130F6" w:rsidRDefault="00C10347" w:rsidP="00C10347">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ind w:left="1800"/>
        <w:jc w:val="both"/>
        <w:textAlignment w:val="auto"/>
        <w:rPr>
          <w:ins w:id="2486" w:author="Ye-Kui Wang 03" w:date="2017-11-28T08:22:00Z"/>
          <w:rFonts w:eastAsia="Malgun Gothic"/>
          <w:sz w:val="20"/>
          <w:lang w:eastAsia="ko-KR"/>
        </w:rPr>
      </w:pPr>
      <w:ins w:id="2487" w:author="Ye-Kui Wang 03" w:date="2017-11-28T08:22:00Z">
        <w:r w:rsidRPr="006130F6">
          <w:rPr>
            <w:rFonts w:eastAsia="Calibri"/>
            <w:sz w:val="20"/>
            <w:lang w:val="en-GB"/>
          </w:rPr>
          <w:t>projLeftOffset and packedLeftOffset are both set equal to 0.</w:t>
        </w:r>
      </w:ins>
    </w:p>
    <w:p w14:paraId="73D8DFCB" w14:textId="77777777" w:rsidR="00C10347" w:rsidRPr="00C10347" w:rsidRDefault="00C10347" w:rsidP="00C10347">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ind w:left="1800"/>
        <w:jc w:val="both"/>
        <w:textAlignment w:val="auto"/>
        <w:rPr>
          <w:ins w:id="2488" w:author="Ye-Kui Wang 03" w:date="2017-11-28T08:22:00Z"/>
          <w:rFonts w:eastAsia="Malgun Gothic"/>
          <w:sz w:val="20"/>
          <w:lang w:eastAsia="ko-KR"/>
        </w:rPr>
      </w:pPr>
      <w:ins w:id="2489" w:author="Ye-Kui Wang 03" w:date="2017-11-28T08:22:00Z">
        <w:r w:rsidRPr="006130F6">
          <w:rPr>
            <w:rFonts w:eastAsia="Calibri"/>
            <w:sz w:val="20"/>
            <w:lang w:val="en-GB"/>
          </w:rPr>
          <w:t xml:space="preserve">projTopOffset is set equal to </w:t>
        </w:r>
        <w:r w:rsidRPr="006130F6">
          <w:rPr>
            <w:rFonts w:eastAsia="Malgun Gothic"/>
            <w:sz w:val="20"/>
            <w:lang w:eastAsia="ko-KR"/>
          </w:rPr>
          <w:t>proj_picture_height</w:t>
        </w:r>
        <w:r w:rsidRPr="00C10347">
          <w:rPr>
            <w:rFonts w:eastAsia="Malgun Gothic"/>
            <w:sz w:val="20"/>
            <w:lang w:eastAsia="ko-KR"/>
          </w:rPr>
          <w:t xml:space="preserve"> / 2 and packedTopOffset is set equal to </w:t>
        </w:r>
        <w:r w:rsidRPr="006130F6">
          <w:rPr>
            <w:rFonts w:eastAsia="Malgun Gothic"/>
            <w:sz w:val="20"/>
            <w:lang w:eastAsia="ko-KR"/>
          </w:rPr>
          <w:t>packed_picture_height</w:t>
        </w:r>
        <w:r w:rsidRPr="00C10347">
          <w:rPr>
            <w:rFonts w:eastAsia="Malgun Gothic"/>
            <w:sz w:val="20"/>
            <w:lang w:eastAsia="ko-KR"/>
          </w:rPr>
          <w:t> / 2.</w:t>
        </w:r>
      </w:ins>
    </w:p>
    <w:p w14:paraId="620E6B0D" w14:textId="77777777" w:rsidR="00C10347" w:rsidRPr="006130F6" w:rsidRDefault="00C10347" w:rsidP="00C10347">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ins w:id="2490" w:author="Ye-Kui Wang 03" w:date="2017-11-28T08:22:00Z"/>
          <w:rFonts w:eastAsia="Malgun Gothic"/>
          <w:sz w:val="20"/>
          <w:lang w:eastAsia="ko-KR"/>
        </w:rPr>
      </w:pPr>
      <w:ins w:id="2491" w:author="Ye-Kui Wang 03" w:date="2017-11-28T08:22:00Z">
        <w:r w:rsidRPr="006130F6">
          <w:rPr>
            <w:rFonts w:eastAsia="Malgun Gothic"/>
            <w:sz w:val="20"/>
            <w:lang w:eastAsia="ko-KR"/>
          </w:rPr>
          <w:t xml:space="preserve">When </w:t>
        </w:r>
        <w:r w:rsidRPr="006130F6">
          <w:rPr>
            <w:rFonts w:eastAsia="Calibri"/>
            <w:sz w:val="20"/>
            <w:lang w:val="en-GB"/>
          </w:rPr>
          <w:t>SideBySideFlag is equal to 1, the following applies:</w:t>
        </w:r>
      </w:ins>
    </w:p>
    <w:p w14:paraId="5E2DB8BF" w14:textId="77777777" w:rsidR="00C10347" w:rsidRPr="00C10347" w:rsidRDefault="00C10347" w:rsidP="00C10347">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ind w:left="1800"/>
        <w:jc w:val="both"/>
        <w:textAlignment w:val="auto"/>
        <w:rPr>
          <w:ins w:id="2492" w:author="Ye-Kui Wang 03" w:date="2017-11-28T08:22:00Z"/>
          <w:rFonts w:eastAsia="Malgun Gothic"/>
          <w:sz w:val="20"/>
          <w:lang w:eastAsia="ko-KR"/>
        </w:rPr>
      </w:pPr>
      <w:ins w:id="2493" w:author="Ye-Kui Wang 03" w:date="2017-11-28T08:22:00Z">
        <w:r w:rsidRPr="006130F6">
          <w:rPr>
            <w:rFonts w:eastAsia="Calibri"/>
            <w:sz w:val="20"/>
            <w:lang w:val="en-GB"/>
          </w:rPr>
          <w:t xml:space="preserve">projLeftOffset is set equal to </w:t>
        </w:r>
        <w:r w:rsidRPr="006130F6">
          <w:rPr>
            <w:rFonts w:eastAsia="Malgun Gothic"/>
            <w:sz w:val="20"/>
            <w:lang w:eastAsia="ko-KR"/>
          </w:rPr>
          <w:t>proj_picture_width</w:t>
        </w:r>
        <w:r w:rsidRPr="00C10347">
          <w:rPr>
            <w:rFonts w:eastAsia="Malgun Gothic"/>
            <w:sz w:val="20"/>
            <w:lang w:eastAsia="ko-KR"/>
          </w:rPr>
          <w:t xml:space="preserve"> / 2 and packedLeftOffset is set equal to </w:t>
        </w:r>
        <w:r w:rsidRPr="006130F6">
          <w:rPr>
            <w:rFonts w:eastAsia="Malgun Gothic"/>
            <w:sz w:val="20"/>
            <w:lang w:eastAsia="ko-KR"/>
          </w:rPr>
          <w:t>packed_picture_width</w:t>
        </w:r>
        <w:r w:rsidRPr="00C10347">
          <w:rPr>
            <w:rFonts w:eastAsia="Malgun Gothic"/>
            <w:sz w:val="20"/>
            <w:lang w:eastAsia="ko-KR"/>
          </w:rPr>
          <w:t> / 2.</w:t>
        </w:r>
      </w:ins>
    </w:p>
    <w:p w14:paraId="1B156E3A" w14:textId="77777777" w:rsidR="00C10347" w:rsidRPr="006130F6" w:rsidRDefault="00C10347" w:rsidP="00C10347">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ind w:left="1800"/>
        <w:jc w:val="both"/>
        <w:textAlignment w:val="auto"/>
        <w:rPr>
          <w:ins w:id="2494" w:author="Ye-Kui Wang 03" w:date="2017-11-28T08:22:00Z"/>
          <w:rFonts w:eastAsia="Malgun Gothic"/>
          <w:sz w:val="20"/>
          <w:lang w:eastAsia="ko-KR"/>
        </w:rPr>
      </w:pPr>
      <w:ins w:id="2495" w:author="Ye-Kui Wang 03" w:date="2017-11-28T08:22:00Z">
        <w:r w:rsidRPr="006130F6">
          <w:rPr>
            <w:rFonts w:eastAsia="Calibri"/>
            <w:sz w:val="20"/>
            <w:lang w:val="en-GB"/>
          </w:rPr>
          <w:t xml:space="preserve">projTopOffset and packedTopOffset are both set equal to </w:t>
        </w:r>
        <w:r w:rsidRPr="006130F6">
          <w:rPr>
            <w:rFonts w:eastAsia="Malgun Gothic"/>
            <w:sz w:val="20"/>
            <w:lang w:eastAsia="ko-KR"/>
          </w:rPr>
          <w:t>0.</w:t>
        </w:r>
      </w:ins>
    </w:p>
    <w:p w14:paraId="20325DB2" w14:textId="6142421D" w:rsidR="00C10347" w:rsidRPr="006130F6" w:rsidRDefault="00C10347" w:rsidP="00C10347">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ins w:id="2496" w:author="Ye-Kui Wang 03" w:date="2017-11-28T08:22:00Z"/>
          <w:rFonts w:eastAsia="Calibri"/>
          <w:sz w:val="20"/>
        </w:rPr>
      </w:pPr>
      <w:ins w:id="2497" w:author="Ye-Kui Wang 03" w:date="2017-11-28T08:22:00Z">
        <w:r w:rsidRPr="006130F6">
          <w:rPr>
            <w:rFonts w:eastAsia="Calibri"/>
            <w:sz w:val="20"/>
          </w:rPr>
          <w:t>For n in the range of Num</w:t>
        </w:r>
      </w:ins>
      <w:ins w:id="2498" w:author="Ye-Kui Wang 03" w:date="2017-11-28T09:08:00Z">
        <w:r w:rsidR="001343D7">
          <w:rPr>
            <w:rFonts w:eastAsia="Malgun Gothic"/>
            <w:sz w:val="20"/>
            <w:lang w:eastAsia="ko-KR"/>
          </w:rPr>
          <w:t>Packed</w:t>
        </w:r>
      </w:ins>
      <w:ins w:id="2499" w:author="Ye-Kui Wang 03" w:date="2017-11-28T08:22:00Z">
        <w:r w:rsidRPr="006130F6">
          <w:rPr>
            <w:rFonts w:eastAsia="Calibri"/>
            <w:sz w:val="20"/>
          </w:rPr>
          <w:t>Regions / 2 to Num</w:t>
        </w:r>
      </w:ins>
      <w:ins w:id="2500" w:author="Ye-Kui Wang 03" w:date="2017-11-28T09:08:00Z">
        <w:r w:rsidR="001343D7">
          <w:rPr>
            <w:rFonts w:eastAsia="Malgun Gothic"/>
            <w:sz w:val="20"/>
            <w:lang w:eastAsia="ko-KR"/>
          </w:rPr>
          <w:t>Packed</w:t>
        </w:r>
      </w:ins>
      <w:ins w:id="2501" w:author="Ye-Kui Wang 03" w:date="2017-11-28T08:22:00Z">
        <w:r w:rsidRPr="006130F6">
          <w:rPr>
            <w:rFonts w:eastAsia="Calibri"/>
            <w:sz w:val="20"/>
          </w:rPr>
          <w:t>Regions − 1, inclusive, the following applies:</w:t>
        </w:r>
      </w:ins>
    </w:p>
    <w:p w14:paraId="47413919" w14:textId="5DBBB85E" w:rsidR="00C10347" w:rsidRPr="006130F6" w:rsidRDefault="00C10347" w:rsidP="00C10347">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ins w:id="2502" w:author="Ye-Kui Wang 03" w:date="2017-11-28T08:22:00Z"/>
          <w:rFonts w:eastAsia="Malgun Gothic"/>
          <w:sz w:val="20"/>
          <w:lang w:eastAsia="ko-KR"/>
        </w:rPr>
      </w:pPr>
      <w:ins w:id="2503" w:author="Ye-Kui Wang 03" w:date="2017-11-28T08:22:00Z">
        <w:r w:rsidRPr="006130F6">
          <w:rPr>
            <w:rFonts w:eastAsia="Calibri"/>
            <w:sz w:val="20"/>
          </w:rPr>
          <w:t>nIdx is set equal to n </w:t>
        </w:r>
        <w:del w:id="2504" w:author="Gary Sullivan" w:date="2018-01-12T13:17:00Z">
          <w:r w:rsidRPr="006130F6" w:rsidDel="00291BFA">
            <w:rPr>
              <w:rFonts w:eastAsia="Calibri"/>
              <w:sz w:val="20"/>
            </w:rPr>
            <w:delText>–</w:delText>
          </w:r>
        </w:del>
      </w:ins>
      <w:ins w:id="2505" w:author="Gary Sullivan" w:date="2018-01-12T13:17:00Z">
        <w:r w:rsidR="00291BFA">
          <w:rPr>
            <w:rFonts w:eastAsia="Calibri"/>
            <w:sz w:val="20"/>
          </w:rPr>
          <w:t>−</w:t>
        </w:r>
      </w:ins>
      <w:ins w:id="2506" w:author="Ye-Kui Wang 03" w:date="2017-11-28T08:22:00Z">
        <w:r w:rsidRPr="006130F6">
          <w:rPr>
            <w:rFonts w:eastAsia="Calibri"/>
            <w:sz w:val="20"/>
          </w:rPr>
          <w:t> Num</w:t>
        </w:r>
      </w:ins>
      <w:ins w:id="2507" w:author="Ye-Kui Wang 03" w:date="2017-11-28T09:08:00Z">
        <w:r w:rsidR="001343D7">
          <w:rPr>
            <w:rFonts w:eastAsia="Malgun Gothic"/>
            <w:sz w:val="20"/>
            <w:lang w:eastAsia="ko-KR"/>
          </w:rPr>
          <w:t>Packed</w:t>
        </w:r>
      </w:ins>
      <w:ins w:id="2508" w:author="Ye-Kui Wang 03" w:date="2017-11-28T08:22:00Z">
        <w:r w:rsidRPr="006130F6">
          <w:rPr>
            <w:rFonts w:eastAsia="Calibri"/>
            <w:sz w:val="20"/>
          </w:rPr>
          <w:t>Regions / 2.</w:t>
        </w:r>
      </w:ins>
    </w:p>
    <w:p w14:paraId="2C386035" w14:textId="6C6EA8AF" w:rsidR="00C10347" w:rsidRPr="006130F6" w:rsidRDefault="00C10347" w:rsidP="00C10347">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ins w:id="2509" w:author="Ye-Kui Wang 03" w:date="2017-11-28T08:22:00Z"/>
          <w:rFonts w:eastAsia="Malgun Gothic"/>
          <w:sz w:val="20"/>
          <w:lang w:eastAsia="ko-KR"/>
        </w:rPr>
      </w:pPr>
      <w:proofErr w:type="gramStart"/>
      <w:ins w:id="2510" w:author="Ye-Kui Wang 03" w:date="2017-11-28T08:22:00Z">
        <w:r w:rsidRPr="006130F6">
          <w:rPr>
            <w:rFonts w:eastAsia="Calibri"/>
            <w:sz w:val="20"/>
          </w:rPr>
          <w:t>PackedReg</w:t>
        </w:r>
      </w:ins>
      <w:ins w:id="2511" w:author="Ye-Kui Wang 03" w:date="2017-11-28T08:33:00Z">
        <w:r w:rsidR="00FB37C6">
          <w:rPr>
            <w:rFonts w:eastAsia="Calibri"/>
            <w:sz w:val="20"/>
          </w:rPr>
          <w:t>ion</w:t>
        </w:r>
      </w:ins>
      <w:ins w:id="2512" w:author="Ye-Kui Wang 03" w:date="2017-11-28T08:22:00Z">
        <w:r w:rsidRPr="006130F6">
          <w:rPr>
            <w:rFonts w:eastAsia="Calibri"/>
            <w:sz w:val="20"/>
          </w:rPr>
          <w:t>Left</w:t>
        </w:r>
      </w:ins>
      <w:ins w:id="2513" w:author="Ye-Kui Wang 03" w:date="2017-11-28T08:33:00Z">
        <w:r w:rsidR="00FB37C6" w:rsidRPr="00303658">
          <w:rPr>
            <w:rFonts w:eastAsia="Malgun Gothic"/>
            <w:sz w:val="20"/>
            <w:lang w:eastAsia="ko-KR"/>
          </w:rPr>
          <w:t>[</w:t>
        </w:r>
        <w:proofErr w:type="gramEnd"/>
        <w:r w:rsidR="00FB37C6">
          <w:rPr>
            <w:rFonts w:eastAsia="Malgun Gothic"/>
            <w:sz w:val="20"/>
            <w:lang w:eastAsia="ko-KR"/>
          </w:rPr>
          <w:t> </w:t>
        </w:r>
        <w:r w:rsidR="00FB37C6" w:rsidRPr="00303658">
          <w:rPr>
            <w:rFonts w:eastAsia="Malgun Gothic"/>
            <w:sz w:val="20"/>
            <w:lang w:eastAsia="ko-KR"/>
          </w:rPr>
          <w:t>n</w:t>
        </w:r>
        <w:r w:rsidR="00FB37C6">
          <w:rPr>
            <w:rFonts w:eastAsia="Malgun Gothic"/>
            <w:sz w:val="20"/>
            <w:lang w:eastAsia="ko-KR"/>
          </w:rPr>
          <w:t> </w:t>
        </w:r>
        <w:r w:rsidR="00FB37C6" w:rsidRPr="00303658">
          <w:rPr>
            <w:rFonts w:eastAsia="Malgun Gothic"/>
            <w:sz w:val="20"/>
            <w:lang w:eastAsia="ko-KR"/>
          </w:rPr>
          <w:t>]</w:t>
        </w:r>
      </w:ins>
      <w:ins w:id="2514" w:author="Ye-Kui Wang 03" w:date="2017-11-28T08:22:00Z">
        <w:r w:rsidRPr="006130F6">
          <w:rPr>
            <w:rFonts w:eastAsia="Calibri"/>
            <w:sz w:val="20"/>
          </w:rPr>
          <w:t xml:space="preserve"> is set equal to </w:t>
        </w:r>
        <w:r w:rsidRPr="006130F6">
          <w:rPr>
            <w:rFonts w:eastAsia="Calibri"/>
            <w:sz w:val="20"/>
            <w:lang w:val="en-GB"/>
          </w:rPr>
          <w:t>packed_reg</w:t>
        </w:r>
      </w:ins>
      <w:ins w:id="2515" w:author="Ye-Kui Wang 03" w:date="2017-11-28T08:34:00Z">
        <w:r w:rsidR="00FB37C6">
          <w:rPr>
            <w:rFonts w:eastAsia="Calibri"/>
            <w:sz w:val="20"/>
            <w:lang w:val="en-GB"/>
          </w:rPr>
          <w:t>ion</w:t>
        </w:r>
      </w:ins>
      <w:ins w:id="2516" w:author="Ye-Kui Wang 03" w:date="2017-11-28T08:22:00Z">
        <w:r w:rsidRPr="006130F6">
          <w:rPr>
            <w:rFonts w:eastAsia="Calibri"/>
            <w:sz w:val="20"/>
            <w:lang w:val="en-GB"/>
          </w:rPr>
          <w:t>_left[</w:t>
        </w:r>
      </w:ins>
      <w:ins w:id="2517" w:author="Ye-Kui Wang 03" w:date="2017-11-28T08:34:00Z">
        <w:r w:rsidR="00FB37C6">
          <w:rPr>
            <w:rFonts w:eastAsia="Calibri"/>
            <w:sz w:val="20"/>
            <w:lang w:val="en-GB"/>
          </w:rPr>
          <w:t> </w:t>
        </w:r>
      </w:ins>
      <w:ins w:id="2518" w:author="Ye-Kui Wang 03" w:date="2017-11-28T08:22:00Z">
        <w:r w:rsidRPr="00C10347">
          <w:rPr>
            <w:rFonts w:eastAsia="Calibri"/>
            <w:sz w:val="20"/>
          </w:rPr>
          <w:t>nIdx</w:t>
        </w:r>
      </w:ins>
      <w:ins w:id="2519" w:author="Ye-Kui Wang 03" w:date="2017-11-28T08:34:00Z">
        <w:r w:rsidR="00FB37C6">
          <w:rPr>
            <w:rFonts w:eastAsia="Calibri"/>
            <w:sz w:val="20"/>
          </w:rPr>
          <w:t> </w:t>
        </w:r>
      </w:ins>
      <w:ins w:id="2520" w:author="Ye-Kui Wang 03" w:date="2017-11-28T08:22:00Z">
        <w:r w:rsidRPr="006130F6">
          <w:rPr>
            <w:rFonts w:eastAsia="Calibri"/>
            <w:sz w:val="20"/>
            <w:lang w:val="en-GB"/>
          </w:rPr>
          <w:t>]</w:t>
        </w:r>
        <w:r w:rsidRPr="00C10347">
          <w:rPr>
            <w:rFonts w:eastAsia="Calibri"/>
            <w:sz w:val="20"/>
          </w:rPr>
          <w:t> + packedLeft</w:t>
        </w:r>
        <w:r w:rsidRPr="006130F6">
          <w:rPr>
            <w:rFonts w:eastAsia="Calibri"/>
            <w:sz w:val="20"/>
          </w:rPr>
          <w:t>Offset.</w:t>
        </w:r>
      </w:ins>
    </w:p>
    <w:p w14:paraId="09CF88DB" w14:textId="1DC4EA19" w:rsidR="00C10347" w:rsidRPr="006130F6" w:rsidRDefault="00C10347" w:rsidP="00C10347">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ins w:id="2521" w:author="Ye-Kui Wang 03" w:date="2017-11-28T08:22:00Z"/>
          <w:rFonts w:eastAsia="Malgun Gothic"/>
          <w:sz w:val="20"/>
          <w:lang w:eastAsia="ko-KR"/>
        </w:rPr>
      </w:pPr>
      <w:proofErr w:type="gramStart"/>
      <w:ins w:id="2522" w:author="Ye-Kui Wang 03" w:date="2017-11-28T08:22:00Z">
        <w:r w:rsidRPr="006130F6">
          <w:rPr>
            <w:rFonts w:eastAsia="Calibri"/>
            <w:sz w:val="20"/>
          </w:rPr>
          <w:t>PackedReg</w:t>
        </w:r>
      </w:ins>
      <w:ins w:id="2523" w:author="Ye-Kui Wang 03" w:date="2017-11-28T08:34:00Z">
        <w:r w:rsidR="00FB37C6">
          <w:rPr>
            <w:rFonts w:eastAsia="Calibri"/>
            <w:sz w:val="20"/>
          </w:rPr>
          <w:t>ion</w:t>
        </w:r>
      </w:ins>
      <w:ins w:id="2524" w:author="Ye-Kui Wang 03" w:date="2017-11-28T08:22:00Z">
        <w:r w:rsidRPr="006130F6">
          <w:rPr>
            <w:rFonts w:eastAsia="Calibri"/>
            <w:sz w:val="20"/>
          </w:rPr>
          <w:t>Top[</w:t>
        </w:r>
      </w:ins>
      <w:proofErr w:type="gramEnd"/>
      <w:ins w:id="2525" w:author="Ye-Kui Wang 03" w:date="2017-11-28T08:34:00Z">
        <w:r w:rsidR="00FB37C6">
          <w:rPr>
            <w:rFonts w:eastAsia="Calibri"/>
            <w:sz w:val="20"/>
          </w:rPr>
          <w:t> </w:t>
        </w:r>
      </w:ins>
      <w:ins w:id="2526" w:author="Ye-Kui Wang 03" w:date="2017-11-28T08:22:00Z">
        <w:r w:rsidRPr="006130F6">
          <w:rPr>
            <w:rFonts w:eastAsia="Calibri"/>
            <w:sz w:val="20"/>
          </w:rPr>
          <w:t>n</w:t>
        </w:r>
      </w:ins>
      <w:ins w:id="2527" w:author="Ye-Kui Wang 03" w:date="2017-11-28T08:34:00Z">
        <w:r w:rsidR="00FB37C6">
          <w:rPr>
            <w:rFonts w:eastAsia="Calibri"/>
            <w:sz w:val="20"/>
          </w:rPr>
          <w:t> </w:t>
        </w:r>
      </w:ins>
      <w:ins w:id="2528" w:author="Ye-Kui Wang 03" w:date="2017-11-28T08:22:00Z">
        <w:r w:rsidRPr="006130F6">
          <w:rPr>
            <w:rFonts w:eastAsia="Calibri"/>
            <w:sz w:val="20"/>
          </w:rPr>
          <w:t xml:space="preserve">] is set equal to </w:t>
        </w:r>
        <w:r w:rsidRPr="006130F6">
          <w:rPr>
            <w:rFonts w:eastAsia="Calibri"/>
            <w:sz w:val="20"/>
            <w:lang w:val="en-GB"/>
          </w:rPr>
          <w:t>packed_reg</w:t>
        </w:r>
      </w:ins>
      <w:ins w:id="2529" w:author="Ye-Kui Wang 03" w:date="2017-11-28T08:34:00Z">
        <w:r w:rsidR="00FB37C6">
          <w:rPr>
            <w:rFonts w:eastAsia="Calibri"/>
            <w:sz w:val="20"/>
            <w:lang w:val="en-GB"/>
          </w:rPr>
          <w:t>ion</w:t>
        </w:r>
      </w:ins>
      <w:ins w:id="2530" w:author="Ye-Kui Wang 03" w:date="2017-11-28T08:22:00Z">
        <w:r w:rsidRPr="006130F6">
          <w:rPr>
            <w:rFonts w:eastAsia="Calibri"/>
            <w:sz w:val="20"/>
            <w:lang w:val="en-GB"/>
          </w:rPr>
          <w:t>_top[</w:t>
        </w:r>
      </w:ins>
      <w:ins w:id="2531" w:author="Ye-Kui Wang 03" w:date="2017-11-28T08:34:00Z">
        <w:r w:rsidR="00FB37C6">
          <w:rPr>
            <w:rFonts w:eastAsia="Calibri"/>
            <w:sz w:val="20"/>
            <w:lang w:val="en-GB"/>
          </w:rPr>
          <w:t> </w:t>
        </w:r>
      </w:ins>
      <w:ins w:id="2532" w:author="Ye-Kui Wang 03" w:date="2017-11-28T08:22:00Z">
        <w:r w:rsidRPr="00C10347">
          <w:rPr>
            <w:rFonts w:eastAsia="Calibri"/>
            <w:sz w:val="20"/>
          </w:rPr>
          <w:t>nIdx</w:t>
        </w:r>
      </w:ins>
      <w:ins w:id="2533" w:author="Ye-Kui Wang 03" w:date="2017-11-28T08:34:00Z">
        <w:r w:rsidR="00FB37C6">
          <w:rPr>
            <w:rFonts w:eastAsia="Calibri"/>
            <w:sz w:val="20"/>
          </w:rPr>
          <w:t> </w:t>
        </w:r>
      </w:ins>
      <w:ins w:id="2534" w:author="Ye-Kui Wang 03" w:date="2017-11-28T08:22:00Z">
        <w:r w:rsidRPr="006130F6">
          <w:rPr>
            <w:rFonts w:eastAsia="Calibri"/>
            <w:sz w:val="20"/>
            <w:lang w:val="en-GB"/>
          </w:rPr>
          <w:t>]</w:t>
        </w:r>
        <w:r w:rsidRPr="00C10347">
          <w:rPr>
            <w:rFonts w:eastAsia="Calibri"/>
            <w:sz w:val="20"/>
          </w:rPr>
          <w:t> + packedTopOffset</w:t>
        </w:r>
        <w:r w:rsidRPr="006130F6">
          <w:rPr>
            <w:rFonts w:eastAsia="Calibri"/>
            <w:sz w:val="20"/>
          </w:rPr>
          <w:t>.</w:t>
        </w:r>
      </w:ins>
    </w:p>
    <w:p w14:paraId="79C1E47D" w14:textId="6775A49B" w:rsidR="00C10347" w:rsidRPr="00C10347" w:rsidRDefault="00C10347" w:rsidP="00C10347">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ins w:id="2535" w:author="Ye-Kui Wang 03" w:date="2017-11-28T08:22:00Z"/>
          <w:rFonts w:eastAsia="Malgun Gothic"/>
          <w:sz w:val="20"/>
          <w:lang w:eastAsia="ko-KR"/>
        </w:rPr>
      </w:pPr>
      <w:proofErr w:type="gramStart"/>
      <w:ins w:id="2536" w:author="Ye-Kui Wang 03" w:date="2017-11-28T08:22:00Z">
        <w:r w:rsidRPr="006130F6">
          <w:rPr>
            <w:rFonts w:eastAsia="Calibri"/>
            <w:sz w:val="20"/>
          </w:rPr>
          <w:t>PackedReg</w:t>
        </w:r>
      </w:ins>
      <w:ins w:id="2537" w:author="Ye-Kui Wang 03" w:date="2017-11-28T08:34:00Z">
        <w:r w:rsidR="00FB37C6">
          <w:rPr>
            <w:rFonts w:eastAsia="Calibri"/>
            <w:sz w:val="20"/>
          </w:rPr>
          <w:t>ion</w:t>
        </w:r>
      </w:ins>
      <w:ins w:id="2538" w:author="Ye-Kui Wang 03" w:date="2017-11-28T08:22:00Z">
        <w:r w:rsidRPr="006130F6">
          <w:rPr>
            <w:rFonts w:eastAsia="Calibri"/>
            <w:sz w:val="20"/>
          </w:rPr>
          <w:t>Width[</w:t>
        </w:r>
      </w:ins>
      <w:proofErr w:type="gramEnd"/>
      <w:ins w:id="2539" w:author="Ye-Kui Wang 03" w:date="2017-11-28T08:34:00Z">
        <w:r w:rsidR="00FB37C6">
          <w:rPr>
            <w:rFonts w:eastAsia="Calibri"/>
            <w:sz w:val="20"/>
          </w:rPr>
          <w:t> </w:t>
        </w:r>
      </w:ins>
      <w:ins w:id="2540" w:author="Ye-Kui Wang 03" w:date="2017-11-28T08:22:00Z">
        <w:r w:rsidRPr="006130F6">
          <w:rPr>
            <w:rFonts w:eastAsia="Calibri"/>
            <w:sz w:val="20"/>
          </w:rPr>
          <w:t>n</w:t>
        </w:r>
      </w:ins>
      <w:ins w:id="2541" w:author="Ye-Kui Wang 03" w:date="2017-11-28T08:34:00Z">
        <w:r w:rsidR="00FB37C6">
          <w:rPr>
            <w:rFonts w:eastAsia="Calibri"/>
            <w:sz w:val="20"/>
          </w:rPr>
          <w:t> </w:t>
        </w:r>
      </w:ins>
      <w:ins w:id="2542" w:author="Ye-Kui Wang 03" w:date="2017-11-28T08:22:00Z">
        <w:r w:rsidRPr="006130F6">
          <w:rPr>
            <w:rFonts w:eastAsia="Calibri"/>
            <w:sz w:val="20"/>
          </w:rPr>
          <w:t xml:space="preserve">] is set equal to </w:t>
        </w:r>
        <w:r w:rsidRPr="006130F6">
          <w:rPr>
            <w:rFonts w:eastAsia="Calibri"/>
            <w:sz w:val="20"/>
            <w:lang w:val="en-GB"/>
          </w:rPr>
          <w:t>packed_reg</w:t>
        </w:r>
      </w:ins>
      <w:ins w:id="2543" w:author="Ye-Kui Wang 03" w:date="2017-11-28T08:34:00Z">
        <w:r w:rsidR="00FB37C6">
          <w:rPr>
            <w:rFonts w:eastAsia="Calibri"/>
            <w:sz w:val="20"/>
            <w:lang w:val="en-GB"/>
          </w:rPr>
          <w:t>ion</w:t>
        </w:r>
      </w:ins>
      <w:ins w:id="2544" w:author="Ye-Kui Wang 03" w:date="2017-11-28T08:22:00Z">
        <w:r w:rsidRPr="006130F6">
          <w:rPr>
            <w:rFonts w:eastAsia="Calibri"/>
            <w:sz w:val="20"/>
            <w:lang w:val="en-GB"/>
          </w:rPr>
          <w:t>_width[</w:t>
        </w:r>
      </w:ins>
      <w:ins w:id="2545" w:author="Ye-Kui Wang 03" w:date="2017-11-28T08:34:00Z">
        <w:r w:rsidR="00FB37C6">
          <w:rPr>
            <w:rFonts w:eastAsia="Calibri"/>
            <w:sz w:val="20"/>
            <w:lang w:val="en-GB"/>
          </w:rPr>
          <w:t> </w:t>
        </w:r>
      </w:ins>
      <w:ins w:id="2546" w:author="Ye-Kui Wang 03" w:date="2017-11-28T08:22:00Z">
        <w:r w:rsidRPr="00C10347">
          <w:rPr>
            <w:rFonts w:eastAsia="Calibri"/>
            <w:sz w:val="20"/>
          </w:rPr>
          <w:t>nIdx</w:t>
        </w:r>
      </w:ins>
      <w:ins w:id="2547" w:author="Ye-Kui Wang 03" w:date="2017-11-28T08:34:00Z">
        <w:r w:rsidR="00FB37C6">
          <w:rPr>
            <w:rFonts w:eastAsia="Calibri"/>
            <w:sz w:val="20"/>
          </w:rPr>
          <w:t> </w:t>
        </w:r>
      </w:ins>
      <w:ins w:id="2548" w:author="Ye-Kui Wang 03" w:date="2017-11-28T08:22:00Z">
        <w:r w:rsidRPr="006130F6">
          <w:rPr>
            <w:rFonts w:eastAsia="Calibri"/>
            <w:sz w:val="20"/>
            <w:lang w:val="en-GB"/>
          </w:rPr>
          <w:t>]</w:t>
        </w:r>
        <w:r w:rsidRPr="00C10347">
          <w:rPr>
            <w:rFonts w:eastAsia="Calibri"/>
            <w:sz w:val="20"/>
          </w:rPr>
          <w:t>.</w:t>
        </w:r>
      </w:ins>
    </w:p>
    <w:p w14:paraId="1E6792B0" w14:textId="1E1893DE" w:rsidR="00C10347" w:rsidRPr="00C10347" w:rsidRDefault="00C10347" w:rsidP="00C10347">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ins w:id="2549" w:author="Ye-Kui Wang 03" w:date="2017-11-28T08:22:00Z"/>
          <w:rFonts w:eastAsia="Malgun Gothic"/>
          <w:sz w:val="20"/>
          <w:lang w:eastAsia="ko-KR"/>
        </w:rPr>
      </w:pPr>
      <w:proofErr w:type="gramStart"/>
      <w:ins w:id="2550" w:author="Ye-Kui Wang 03" w:date="2017-11-28T08:22:00Z">
        <w:r w:rsidRPr="00C10347">
          <w:rPr>
            <w:rFonts w:eastAsia="Calibri"/>
            <w:sz w:val="20"/>
          </w:rPr>
          <w:t>PackedReg</w:t>
        </w:r>
      </w:ins>
      <w:ins w:id="2551" w:author="Ye-Kui Wang 03" w:date="2017-11-28T08:34:00Z">
        <w:r w:rsidR="00FB37C6">
          <w:rPr>
            <w:rFonts w:eastAsia="Calibri"/>
            <w:sz w:val="20"/>
          </w:rPr>
          <w:t>ion</w:t>
        </w:r>
      </w:ins>
      <w:ins w:id="2552" w:author="Ye-Kui Wang 03" w:date="2017-11-28T08:22:00Z">
        <w:r w:rsidRPr="00C10347">
          <w:rPr>
            <w:rFonts w:eastAsia="Calibri"/>
            <w:sz w:val="20"/>
          </w:rPr>
          <w:t>Height</w:t>
        </w:r>
      </w:ins>
      <w:ins w:id="2553" w:author="Ye-Kui Wang 03" w:date="2017-11-28T08:34:00Z">
        <w:r w:rsidR="00FB37C6" w:rsidRPr="00303658">
          <w:rPr>
            <w:rFonts w:eastAsia="Malgun Gothic"/>
            <w:sz w:val="20"/>
            <w:lang w:eastAsia="ko-KR"/>
          </w:rPr>
          <w:t>[</w:t>
        </w:r>
        <w:proofErr w:type="gramEnd"/>
        <w:r w:rsidR="00FB37C6">
          <w:rPr>
            <w:rFonts w:eastAsia="Malgun Gothic"/>
            <w:sz w:val="20"/>
            <w:lang w:eastAsia="ko-KR"/>
          </w:rPr>
          <w:t> </w:t>
        </w:r>
        <w:r w:rsidR="00FB37C6" w:rsidRPr="00303658">
          <w:rPr>
            <w:rFonts w:eastAsia="Malgun Gothic"/>
            <w:sz w:val="20"/>
            <w:lang w:eastAsia="ko-KR"/>
          </w:rPr>
          <w:t>n</w:t>
        </w:r>
        <w:r w:rsidR="00FB37C6">
          <w:rPr>
            <w:rFonts w:eastAsia="Malgun Gothic"/>
            <w:sz w:val="20"/>
            <w:lang w:eastAsia="ko-KR"/>
          </w:rPr>
          <w:t> </w:t>
        </w:r>
        <w:r w:rsidR="00FB37C6" w:rsidRPr="00303658">
          <w:rPr>
            <w:rFonts w:eastAsia="Malgun Gothic"/>
            <w:sz w:val="20"/>
            <w:lang w:eastAsia="ko-KR"/>
          </w:rPr>
          <w:t>]</w:t>
        </w:r>
      </w:ins>
      <w:ins w:id="2554" w:author="Ye-Kui Wang 03" w:date="2017-11-28T08:22:00Z">
        <w:r w:rsidRPr="00C10347">
          <w:rPr>
            <w:rFonts w:eastAsia="Calibri"/>
            <w:sz w:val="20"/>
          </w:rPr>
          <w:t xml:space="preserve"> is set equal to </w:t>
        </w:r>
        <w:r w:rsidRPr="006130F6">
          <w:rPr>
            <w:rFonts w:eastAsia="Calibri"/>
            <w:sz w:val="20"/>
            <w:lang w:val="en-GB"/>
          </w:rPr>
          <w:t>packed_reg</w:t>
        </w:r>
      </w:ins>
      <w:ins w:id="2555" w:author="Ye-Kui Wang 03" w:date="2017-11-28T08:35:00Z">
        <w:r w:rsidR="00FB37C6">
          <w:rPr>
            <w:rFonts w:eastAsia="Calibri"/>
            <w:sz w:val="20"/>
            <w:lang w:val="en-GB"/>
          </w:rPr>
          <w:t>ion</w:t>
        </w:r>
      </w:ins>
      <w:ins w:id="2556" w:author="Ye-Kui Wang 03" w:date="2017-11-28T08:22:00Z">
        <w:r w:rsidRPr="006130F6">
          <w:rPr>
            <w:rFonts w:eastAsia="Calibri"/>
            <w:sz w:val="20"/>
            <w:lang w:val="en-GB"/>
          </w:rPr>
          <w:t>_height[</w:t>
        </w:r>
      </w:ins>
      <w:ins w:id="2557" w:author="Ye-Kui Wang 03" w:date="2017-11-28T08:35:00Z">
        <w:r w:rsidR="00FB37C6">
          <w:rPr>
            <w:rFonts w:eastAsia="Calibri"/>
            <w:sz w:val="20"/>
            <w:lang w:val="en-GB"/>
          </w:rPr>
          <w:t> </w:t>
        </w:r>
      </w:ins>
      <w:ins w:id="2558" w:author="Ye-Kui Wang 03" w:date="2017-11-28T08:22:00Z">
        <w:r w:rsidRPr="00C10347">
          <w:rPr>
            <w:rFonts w:eastAsia="Calibri"/>
            <w:sz w:val="20"/>
          </w:rPr>
          <w:t>nIdx</w:t>
        </w:r>
      </w:ins>
      <w:ins w:id="2559" w:author="Ye-Kui Wang 03" w:date="2017-11-28T08:35:00Z">
        <w:r w:rsidR="00FB37C6">
          <w:rPr>
            <w:rFonts w:eastAsia="Calibri"/>
            <w:sz w:val="20"/>
          </w:rPr>
          <w:t> </w:t>
        </w:r>
      </w:ins>
      <w:ins w:id="2560" w:author="Ye-Kui Wang 03" w:date="2017-11-28T08:22:00Z">
        <w:r w:rsidRPr="006130F6">
          <w:rPr>
            <w:rFonts w:eastAsia="Calibri"/>
            <w:sz w:val="20"/>
            <w:lang w:val="en-GB"/>
          </w:rPr>
          <w:t>]</w:t>
        </w:r>
        <w:r w:rsidRPr="00C10347">
          <w:rPr>
            <w:rFonts w:eastAsia="Calibri"/>
            <w:sz w:val="20"/>
          </w:rPr>
          <w:t>.</w:t>
        </w:r>
      </w:ins>
    </w:p>
    <w:p w14:paraId="06732669" w14:textId="15F16196" w:rsidR="00C10347" w:rsidRPr="006130F6" w:rsidRDefault="00C10347" w:rsidP="00C10347">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ins w:id="2561" w:author="Ye-Kui Wang 03" w:date="2017-11-28T08:22:00Z"/>
          <w:rFonts w:eastAsia="Malgun Gothic"/>
          <w:sz w:val="20"/>
          <w:lang w:eastAsia="ko-KR"/>
        </w:rPr>
      </w:pPr>
      <w:proofErr w:type="gramStart"/>
      <w:ins w:id="2562" w:author="Ye-Kui Wang 03" w:date="2017-11-28T08:22:00Z">
        <w:r w:rsidRPr="00C10347">
          <w:rPr>
            <w:rFonts w:eastAsia="Calibri"/>
            <w:sz w:val="20"/>
          </w:rPr>
          <w:t>ProjReg</w:t>
        </w:r>
      </w:ins>
      <w:ins w:id="2563" w:author="Ye-Kui Wang 03" w:date="2017-11-28T08:35:00Z">
        <w:r w:rsidR="00FB37C6">
          <w:rPr>
            <w:rFonts w:eastAsia="Calibri"/>
            <w:sz w:val="20"/>
          </w:rPr>
          <w:t>ion</w:t>
        </w:r>
      </w:ins>
      <w:ins w:id="2564" w:author="Ye-Kui Wang 03" w:date="2017-11-28T08:22:00Z">
        <w:r w:rsidRPr="00C10347">
          <w:rPr>
            <w:rFonts w:eastAsia="Calibri"/>
            <w:sz w:val="20"/>
          </w:rPr>
          <w:t>Left</w:t>
        </w:r>
      </w:ins>
      <w:ins w:id="2565" w:author="Ye-Kui Wang 03" w:date="2017-11-28T08:35:00Z">
        <w:r w:rsidR="00FB37C6" w:rsidRPr="00303658">
          <w:rPr>
            <w:rFonts w:eastAsia="Malgun Gothic"/>
            <w:sz w:val="20"/>
            <w:lang w:eastAsia="ko-KR"/>
          </w:rPr>
          <w:t>[</w:t>
        </w:r>
        <w:proofErr w:type="gramEnd"/>
        <w:r w:rsidR="00FB37C6">
          <w:rPr>
            <w:rFonts w:eastAsia="Malgun Gothic"/>
            <w:sz w:val="20"/>
            <w:lang w:eastAsia="ko-KR"/>
          </w:rPr>
          <w:t> </w:t>
        </w:r>
        <w:r w:rsidR="00FB37C6" w:rsidRPr="00303658">
          <w:rPr>
            <w:rFonts w:eastAsia="Malgun Gothic"/>
            <w:sz w:val="20"/>
            <w:lang w:eastAsia="ko-KR"/>
          </w:rPr>
          <w:t>n</w:t>
        </w:r>
        <w:r w:rsidR="00FB37C6">
          <w:rPr>
            <w:rFonts w:eastAsia="Malgun Gothic"/>
            <w:sz w:val="20"/>
            <w:lang w:eastAsia="ko-KR"/>
          </w:rPr>
          <w:t> </w:t>
        </w:r>
        <w:r w:rsidR="00FB37C6" w:rsidRPr="00303658">
          <w:rPr>
            <w:rFonts w:eastAsia="Malgun Gothic"/>
            <w:sz w:val="20"/>
            <w:lang w:eastAsia="ko-KR"/>
          </w:rPr>
          <w:t>]</w:t>
        </w:r>
      </w:ins>
      <w:ins w:id="2566" w:author="Ye-Kui Wang 03" w:date="2017-11-28T08:22:00Z">
        <w:r w:rsidRPr="00C10347">
          <w:rPr>
            <w:rFonts w:eastAsia="Calibri"/>
            <w:sz w:val="20"/>
          </w:rPr>
          <w:t xml:space="preserve"> is set equal to </w:t>
        </w:r>
        <w:r w:rsidRPr="006130F6">
          <w:rPr>
            <w:rFonts w:eastAsia="Calibri"/>
            <w:sz w:val="20"/>
            <w:lang w:val="en-GB"/>
          </w:rPr>
          <w:t>proj_reg</w:t>
        </w:r>
      </w:ins>
      <w:ins w:id="2567" w:author="Ye-Kui Wang 03" w:date="2017-11-28T08:35:00Z">
        <w:r w:rsidR="00FB37C6">
          <w:rPr>
            <w:rFonts w:eastAsia="Calibri"/>
            <w:sz w:val="20"/>
            <w:lang w:val="en-GB"/>
          </w:rPr>
          <w:t>ion</w:t>
        </w:r>
      </w:ins>
      <w:ins w:id="2568" w:author="Ye-Kui Wang 03" w:date="2017-11-28T08:22:00Z">
        <w:r w:rsidRPr="006130F6">
          <w:rPr>
            <w:rFonts w:eastAsia="Calibri"/>
            <w:sz w:val="20"/>
            <w:lang w:val="en-GB"/>
          </w:rPr>
          <w:t>_left[</w:t>
        </w:r>
      </w:ins>
      <w:ins w:id="2569" w:author="Ye-Kui Wang 03" w:date="2017-11-28T08:35:00Z">
        <w:r w:rsidR="00FB37C6">
          <w:rPr>
            <w:rFonts w:eastAsia="Calibri"/>
            <w:sz w:val="20"/>
            <w:lang w:val="en-GB"/>
          </w:rPr>
          <w:t> </w:t>
        </w:r>
      </w:ins>
      <w:ins w:id="2570" w:author="Ye-Kui Wang 03" w:date="2017-11-28T08:22:00Z">
        <w:r w:rsidRPr="00C10347">
          <w:rPr>
            <w:rFonts w:eastAsia="Calibri"/>
            <w:sz w:val="20"/>
          </w:rPr>
          <w:t>nIdx</w:t>
        </w:r>
      </w:ins>
      <w:ins w:id="2571" w:author="Ye-Kui Wang 03" w:date="2017-11-28T08:35:00Z">
        <w:r w:rsidR="00FB37C6">
          <w:rPr>
            <w:rFonts w:eastAsia="Calibri"/>
            <w:sz w:val="20"/>
          </w:rPr>
          <w:t> </w:t>
        </w:r>
      </w:ins>
      <w:ins w:id="2572" w:author="Ye-Kui Wang 03" w:date="2017-11-28T08:22:00Z">
        <w:r w:rsidRPr="006130F6">
          <w:rPr>
            <w:rFonts w:eastAsia="Calibri"/>
            <w:sz w:val="20"/>
            <w:lang w:val="en-GB"/>
          </w:rPr>
          <w:t>]</w:t>
        </w:r>
        <w:r w:rsidRPr="00C10347">
          <w:rPr>
            <w:rFonts w:eastAsia="Calibri"/>
            <w:sz w:val="20"/>
          </w:rPr>
          <w:t> + projL</w:t>
        </w:r>
        <w:r w:rsidRPr="006130F6">
          <w:rPr>
            <w:rFonts w:eastAsia="Calibri"/>
            <w:sz w:val="20"/>
          </w:rPr>
          <w:t>eftOffset.</w:t>
        </w:r>
      </w:ins>
    </w:p>
    <w:p w14:paraId="0A952DAA" w14:textId="1957071A" w:rsidR="00C10347" w:rsidRPr="006130F6" w:rsidRDefault="00C10347" w:rsidP="00C10347">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ins w:id="2573" w:author="Ye-Kui Wang 03" w:date="2017-11-28T08:22:00Z"/>
          <w:rFonts w:eastAsia="Malgun Gothic"/>
          <w:sz w:val="20"/>
          <w:lang w:eastAsia="ko-KR"/>
        </w:rPr>
      </w:pPr>
      <w:proofErr w:type="gramStart"/>
      <w:ins w:id="2574" w:author="Ye-Kui Wang 03" w:date="2017-11-28T08:22:00Z">
        <w:r w:rsidRPr="006130F6">
          <w:rPr>
            <w:rFonts w:eastAsia="Calibri"/>
            <w:sz w:val="20"/>
          </w:rPr>
          <w:t>ProjReg</w:t>
        </w:r>
      </w:ins>
      <w:ins w:id="2575" w:author="Ye-Kui Wang 03" w:date="2017-11-28T08:35:00Z">
        <w:r w:rsidR="00FB37C6">
          <w:rPr>
            <w:rFonts w:eastAsia="Calibri"/>
            <w:sz w:val="20"/>
          </w:rPr>
          <w:t>ion</w:t>
        </w:r>
      </w:ins>
      <w:ins w:id="2576" w:author="Ye-Kui Wang 03" w:date="2017-11-28T08:22:00Z">
        <w:r w:rsidRPr="006130F6">
          <w:rPr>
            <w:rFonts w:eastAsia="Calibri"/>
            <w:sz w:val="20"/>
          </w:rPr>
          <w:t>Top</w:t>
        </w:r>
      </w:ins>
      <w:ins w:id="2577" w:author="Ye-Kui Wang 03" w:date="2017-11-28T08:35:00Z">
        <w:r w:rsidR="00FB37C6" w:rsidRPr="00303658">
          <w:rPr>
            <w:rFonts w:eastAsia="Malgun Gothic"/>
            <w:sz w:val="20"/>
            <w:lang w:eastAsia="ko-KR"/>
          </w:rPr>
          <w:t>[</w:t>
        </w:r>
        <w:proofErr w:type="gramEnd"/>
        <w:r w:rsidR="00FB37C6">
          <w:rPr>
            <w:rFonts w:eastAsia="Malgun Gothic"/>
            <w:sz w:val="20"/>
            <w:lang w:eastAsia="ko-KR"/>
          </w:rPr>
          <w:t> </w:t>
        </w:r>
        <w:r w:rsidR="00FB37C6" w:rsidRPr="00303658">
          <w:rPr>
            <w:rFonts w:eastAsia="Malgun Gothic"/>
            <w:sz w:val="20"/>
            <w:lang w:eastAsia="ko-KR"/>
          </w:rPr>
          <w:t>n</w:t>
        </w:r>
        <w:r w:rsidR="00FB37C6">
          <w:rPr>
            <w:rFonts w:eastAsia="Malgun Gothic"/>
            <w:sz w:val="20"/>
            <w:lang w:eastAsia="ko-KR"/>
          </w:rPr>
          <w:t> </w:t>
        </w:r>
        <w:r w:rsidR="00FB37C6" w:rsidRPr="00303658">
          <w:rPr>
            <w:rFonts w:eastAsia="Malgun Gothic"/>
            <w:sz w:val="20"/>
            <w:lang w:eastAsia="ko-KR"/>
          </w:rPr>
          <w:t>]</w:t>
        </w:r>
      </w:ins>
      <w:ins w:id="2578" w:author="Ye-Kui Wang 03" w:date="2017-11-28T08:22:00Z">
        <w:r w:rsidRPr="006130F6">
          <w:rPr>
            <w:rFonts w:eastAsia="Calibri"/>
            <w:sz w:val="20"/>
          </w:rPr>
          <w:t xml:space="preserve"> is set equal to </w:t>
        </w:r>
        <w:r w:rsidRPr="006130F6">
          <w:rPr>
            <w:rFonts w:eastAsia="Calibri"/>
            <w:sz w:val="20"/>
            <w:lang w:val="en-GB"/>
          </w:rPr>
          <w:t>proj_reg</w:t>
        </w:r>
      </w:ins>
      <w:ins w:id="2579" w:author="Ye-Kui Wang 03" w:date="2017-11-28T08:35:00Z">
        <w:r w:rsidR="00FB37C6">
          <w:rPr>
            <w:rFonts w:eastAsia="Calibri"/>
            <w:sz w:val="20"/>
            <w:lang w:val="en-GB"/>
          </w:rPr>
          <w:t>ion</w:t>
        </w:r>
      </w:ins>
      <w:ins w:id="2580" w:author="Ye-Kui Wang 03" w:date="2017-11-28T08:22:00Z">
        <w:r w:rsidRPr="006130F6">
          <w:rPr>
            <w:rFonts w:eastAsia="Calibri"/>
            <w:sz w:val="20"/>
            <w:lang w:val="en-GB"/>
          </w:rPr>
          <w:t>_top[</w:t>
        </w:r>
      </w:ins>
      <w:ins w:id="2581" w:author="Ye-Kui Wang 03" w:date="2017-11-28T08:35:00Z">
        <w:r w:rsidR="00FB37C6">
          <w:rPr>
            <w:rFonts w:eastAsia="Calibri"/>
            <w:sz w:val="20"/>
            <w:lang w:val="en-GB"/>
          </w:rPr>
          <w:t> </w:t>
        </w:r>
      </w:ins>
      <w:ins w:id="2582" w:author="Ye-Kui Wang 03" w:date="2017-11-28T08:22:00Z">
        <w:r w:rsidRPr="00C10347">
          <w:rPr>
            <w:rFonts w:eastAsia="Calibri"/>
            <w:sz w:val="20"/>
          </w:rPr>
          <w:t>nIdx</w:t>
        </w:r>
      </w:ins>
      <w:ins w:id="2583" w:author="Ye-Kui Wang 03" w:date="2017-11-28T08:35:00Z">
        <w:r w:rsidR="00FB37C6">
          <w:rPr>
            <w:rFonts w:eastAsia="Calibri"/>
            <w:sz w:val="20"/>
          </w:rPr>
          <w:t> </w:t>
        </w:r>
      </w:ins>
      <w:ins w:id="2584" w:author="Ye-Kui Wang 03" w:date="2017-11-28T08:22:00Z">
        <w:r w:rsidRPr="006130F6">
          <w:rPr>
            <w:rFonts w:eastAsia="Calibri"/>
            <w:sz w:val="20"/>
            <w:lang w:val="en-GB"/>
          </w:rPr>
          <w:t>]</w:t>
        </w:r>
        <w:r w:rsidRPr="00C10347">
          <w:rPr>
            <w:rFonts w:eastAsia="Calibri"/>
            <w:sz w:val="20"/>
          </w:rPr>
          <w:t> + projTopOffset</w:t>
        </w:r>
        <w:r w:rsidRPr="006130F6">
          <w:rPr>
            <w:rFonts w:eastAsia="Calibri"/>
            <w:sz w:val="20"/>
          </w:rPr>
          <w:t>.</w:t>
        </w:r>
      </w:ins>
    </w:p>
    <w:p w14:paraId="180589FC" w14:textId="04A18119" w:rsidR="00C10347" w:rsidRPr="00C10347" w:rsidRDefault="00C10347" w:rsidP="00C10347">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ins w:id="2585" w:author="Ye-Kui Wang 03" w:date="2017-11-28T08:22:00Z"/>
          <w:rFonts w:eastAsia="Malgun Gothic"/>
          <w:sz w:val="20"/>
          <w:lang w:eastAsia="ko-KR"/>
        </w:rPr>
      </w:pPr>
      <w:proofErr w:type="gramStart"/>
      <w:ins w:id="2586" w:author="Ye-Kui Wang 03" w:date="2017-11-28T08:22:00Z">
        <w:r w:rsidRPr="006130F6">
          <w:rPr>
            <w:rFonts w:eastAsia="Calibri"/>
            <w:sz w:val="20"/>
          </w:rPr>
          <w:t>ProjReg</w:t>
        </w:r>
      </w:ins>
      <w:ins w:id="2587" w:author="Ye-Kui Wang 03" w:date="2017-11-28T08:35:00Z">
        <w:r w:rsidR="00FB37C6">
          <w:rPr>
            <w:rFonts w:eastAsia="Calibri"/>
            <w:sz w:val="20"/>
          </w:rPr>
          <w:t>ion</w:t>
        </w:r>
      </w:ins>
      <w:ins w:id="2588" w:author="Ye-Kui Wang 03" w:date="2017-11-28T08:22:00Z">
        <w:r w:rsidRPr="006130F6">
          <w:rPr>
            <w:rFonts w:eastAsia="Calibri"/>
            <w:sz w:val="20"/>
          </w:rPr>
          <w:t>Width</w:t>
        </w:r>
      </w:ins>
      <w:ins w:id="2589" w:author="Ye-Kui Wang 03" w:date="2017-11-28T08:35:00Z">
        <w:r w:rsidR="00FB37C6" w:rsidRPr="00303658">
          <w:rPr>
            <w:rFonts w:eastAsia="Malgun Gothic"/>
            <w:sz w:val="20"/>
            <w:lang w:eastAsia="ko-KR"/>
          </w:rPr>
          <w:t>[</w:t>
        </w:r>
        <w:proofErr w:type="gramEnd"/>
        <w:r w:rsidR="00FB37C6">
          <w:rPr>
            <w:rFonts w:eastAsia="Malgun Gothic"/>
            <w:sz w:val="20"/>
            <w:lang w:eastAsia="ko-KR"/>
          </w:rPr>
          <w:t> </w:t>
        </w:r>
        <w:r w:rsidR="00FB37C6" w:rsidRPr="00303658">
          <w:rPr>
            <w:rFonts w:eastAsia="Malgun Gothic"/>
            <w:sz w:val="20"/>
            <w:lang w:eastAsia="ko-KR"/>
          </w:rPr>
          <w:t>n</w:t>
        </w:r>
        <w:r w:rsidR="00FB37C6">
          <w:rPr>
            <w:rFonts w:eastAsia="Malgun Gothic"/>
            <w:sz w:val="20"/>
            <w:lang w:eastAsia="ko-KR"/>
          </w:rPr>
          <w:t> </w:t>
        </w:r>
        <w:r w:rsidR="00FB37C6" w:rsidRPr="00303658">
          <w:rPr>
            <w:rFonts w:eastAsia="Malgun Gothic"/>
            <w:sz w:val="20"/>
            <w:lang w:eastAsia="ko-KR"/>
          </w:rPr>
          <w:t>]</w:t>
        </w:r>
      </w:ins>
      <w:ins w:id="2590" w:author="Ye-Kui Wang 03" w:date="2017-11-28T08:22:00Z">
        <w:r w:rsidRPr="006130F6">
          <w:rPr>
            <w:rFonts w:eastAsia="Calibri"/>
            <w:sz w:val="20"/>
          </w:rPr>
          <w:t xml:space="preserve"> is set equal to </w:t>
        </w:r>
        <w:r w:rsidRPr="006130F6">
          <w:rPr>
            <w:rFonts w:eastAsia="Calibri"/>
            <w:sz w:val="20"/>
            <w:lang w:val="en-GB"/>
          </w:rPr>
          <w:t>proj_reg</w:t>
        </w:r>
      </w:ins>
      <w:ins w:id="2591" w:author="Ye-Kui Wang 03" w:date="2017-11-28T08:35:00Z">
        <w:r w:rsidR="00FB37C6">
          <w:rPr>
            <w:rFonts w:eastAsia="Calibri"/>
            <w:sz w:val="20"/>
            <w:lang w:val="en-GB"/>
          </w:rPr>
          <w:t>ion</w:t>
        </w:r>
      </w:ins>
      <w:ins w:id="2592" w:author="Ye-Kui Wang 03" w:date="2017-11-28T08:22:00Z">
        <w:r w:rsidRPr="006130F6">
          <w:rPr>
            <w:rFonts w:eastAsia="Calibri"/>
            <w:sz w:val="20"/>
            <w:lang w:val="en-GB"/>
          </w:rPr>
          <w:t>_width[</w:t>
        </w:r>
      </w:ins>
      <w:ins w:id="2593" w:author="Ye-Kui Wang 03" w:date="2017-11-28T08:35:00Z">
        <w:r w:rsidR="00FB37C6">
          <w:rPr>
            <w:rFonts w:eastAsia="Calibri"/>
            <w:sz w:val="20"/>
            <w:lang w:val="en-GB"/>
          </w:rPr>
          <w:t> </w:t>
        </w:r>
      </w:ins>
      <w:ins w:id="2594" w:author="Ye-Kui Wang 03" w:date="2017-11-28T08:22:00Z">
        <w:r w:rsidRPr="00C10347">
          <w:rPr>
            <w:rFonts w:eastAsia="Calibri"/>
            <w:sz w:val="20"/>
          </w:rPr>
          <w:t>nIdx</w:t>
        </w:r>
      </w:ins>
      <w:ins w:id="2595" w:author="Ye-Kui Wang 03" w:date="2017-11-28T08:35:00Z">
        <w:r w:rsidR="00FB37C6">
          <w:rPr>
            <w:rFonts w:eastAsia="Calibri"/>
            <w:sz w:val="20"/>
          </w:rPr>
          <w:t> </w:t>
        </w:r>
      </w:ins>
      <w:ins w:id="2596" w:author="Ye-Kui Wang 03" w:date="2017-11-28T08:22:00Z">
        <w:r w:rsidRPr="006130F6">
          <w:rPr>
            <w:rFonts w:eastAsia="Calibri"/>
            <w:sz w:val="20"/>
            <w:lang w:val="en-GB"/>
          </w:rPr>
          <w:t>]</w:t>
        </w:r>
        <w:r w:rsidRPr="00C10347">
          <w:rPr>
            <w:rFonts w:eastAsia="Calibri"/>
            <w:sz w:val="20"/>
          </w:rPr>
          <w:t>.</w:t>
        </w:r>
      </w:ins>
    </w:p>
    <w:p w14:paraId="278B3701" w14:textId="5DB8EC84" w:rsidR="00C10347" w:rsidRPr="00C10347" w:rsidRDefault="00C10347" w:rsidP="00C10347">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ins w:id="2597" w:author="Ye-Kui Wang 03" w:date="2017-11-28T08:22:00Z"/>
          <w:rFonts w:eastAsia="Malgun Gothic"/>
          <w:sz w:val="20"/>
          <w:lang w:eastAsia="ko-KR"/>
        </w:rPr>
      </w:pPr>
      <w:proofErr w:type="gramStart"/>
      <w:ins w:id="2598" w:author="Ye-Kui Wang 03" w:date="2017-11-28T08:22:00Z">
        <w:r w:rsidRPr="00C10347">
          <w:rPr>
            <w:rFonts w:eastAsia="Calibri"/>
            <w:sz w:val="20"/>
          </w:rPr>
          <w:t>ProjReg</w:t>
        </w:r>
      </w:ins>
      <w:ins w:id="2599" w:author="Ye-Kui Wang 03" w:date="2017-11-28T08:36:00Z">
        <w:r w:rsidR="00FB37C6">
          <w:rPr>
            <w:rFonts w:eastAsia="Calibri"/>
            <w:sz w:val="20"/>
          </w:rPr>
          <w:t>ion</w:t>
        </w:r>
      </w:ins>
      <w:ins w:id="2600" w:author="Ye-Kui Wang 03" w:date="2017-11-28T08:22:00Z">
        <w:r w:rsidRPr="00C10347">
          <w:rPr>
            <w:rFonts w:eastAsia="Calibri"/>
            <w:sz w:val="20"/>
          </w:rPr>
          <w:t>Height</w:t>
        </w:r>
      </w:ins>
      <w:ins w:id="2601" w:author="Ye-Kui Wang 03" w:date="2017-11-28T08:36:00Z">
        <w:r w:rsidR="00FB37C6" w:rsidRPr="00303658">
          <w:rPr>
            <w:rFonts w:eastAsia="Malgun Gothic"/>
            <w:sz w:val="20"/>
            <w:lang w:eastAsia="ko-KR"/>
          </w:rPr>
          <w:t>[</w:t>
        </w:r>
        <w:proofErr w:type="gramEnd"/>
        <w:r w:rsidR="00FB37C6">
          <w:rPr>
            <w:rFonts w:eastAsia="Malgun Gothic"/>
            <w:sz w:val="20"/>
            <w:lang w:eastAsia="ko-KR"/>
          </w:rPr>
          <w:t> </w:t>
        </w:r>
        <w:r w:rsidR="00FB37C6" w:rsidRPr="00303658">
          <w:rPr>
            <w:rFonts w:eastAsia="Malgun Gothic"/>
            <w:sz w:val="20"/>
            <w:lang w:eastAsia="ko-KR"/>
          </w:rPr>
          <w:t>n</w:t>
        </w:r>
        <w:r w:rsidR="00FB37C6">
          <w:rPr>
            <w:rFonts w:eastAsia="Malgun Gothic"/>
            <w:sz w:val="20"/>
            <w:lang w:eastAsia="ko-KR"/>
          </w:rPr>
          <w:t> </w:t>
        </w:r>
        <w:r w:rsidR="00FB37C6" w:rsidRPr="00303658">
          <w:rPr>
            <w:rFonts w:eastAsia="Malgun Gothic"/>
            <w:sz w:val="20"/>
            <w:lang w:eastAsia="ko-KR"/>
          </w:rPr>
          <w:t>]</w:t>
        </w:r>
      </w:ins>
      <w:ins w:id="2602" w:author="Ye-Kui Wang 03" w:date="2017-11-28T08:22:00Z">
        <w:r w:rsidRPr="00C10347">
          <w:rPr>
            <w:rFonts w:eastAsia="Calibri"/>
            <w:sz w:val="20"/>
          </w:rPr>
          <w:t xml:space="preserve"> is set equal to </w:t>
        </w:r>
        <w:r w:rsidRPr="006130F6">
          <w:rPr>
            <w:rFonts w:eastAsia="Calibri"/>
            <w:sz w:val="20"/>
            <w:lang w:val="en-GB"/>
          </w:rPr>
          <w:t>proj_reg</w:t>
        </w:r>
      </w:ins>
      <w:ins w:id="2603" w:author="Ye-Kui Wang 03" w:date="2017-11-28T08:36:00Z">
        <w:r w:rsidR="00FB37C6">
          <w:rPr>
            <w:rFonts w:eastAsia="Calibri"/>
            <w:sz w:val="20"/>
            <w:lang w:val="en-GB"/>
          </w:rPr>
          <w:t>ion</w:t>
        </w:r>
      </w:ins>
      <w:ins w:id="2604" w:author="Ye-Kui Wang 03" w:date="2017-11-28T08:22:00Z">
        <w:r w:rsidRPr="006130F6">
          <w:rPr>
            <w:rFonts w:eastAsia="Calibri"/>
            <w:sz w:val="20"/>
            <w:lang w:val="en-GB"/>
          </w:rPr>
          <w:t>_height[</w:t>
        </w:r>
      </w:ins>
      <w:ins w:id="2605" w:author="Ye-Kui Wang 03" w:date="2017-11-28T08:36:00Z">
        <w:r w:rsidR="00FB37C6">
          <w:rPr>
            <w:rFonts w:eastAsia="Calibri"/>
            <w:sz w:val="20"/>
            <w:lang w:val="en-GB"/>
          </w:rPr>
          <w:t> </w:t>
        </w:r>
      </w:ins>
      <w:ins w:id="2606" w:author="Ye-Kui Wang 03" w:date="2017-11-28T08:22:00Z">
        <w:r w:rsidRPr="00C10347">
          <w:rPr>
            <w:rFonts w:eastAsia="Calibri"/>
            <w:sz w:val="20"/>
          </w:rPr>
          <w:t>nIdx</w:t>
        </w:r>
      </w:ins>
      <w:ins w:id="2607" w:author="Ye-Kui Wang 03" w:date="2017-11-28T08:36:00Z">
        <w:r w:rsidR="00FB37C6">
          <w:rPr>
            <w:rFonts w:eastAsia="Calibri"/>
            <w:sz w:val="20"/>
          </w:rPr>
          <w:t> </w:t>
        </w:r>
      </w:ins>
      <w:ins w:id="2608" w:author="Ye-Kui Wang 03" w:date="2017-11-28T08:22:00Z">
        <w:r w:rsidRPr="006130F6">
          <w:rPr>
            <w:rFonts w:eastAsia="Calibri"/>
            <w:sz w:val="20"/>
            <w:lang w:val="en-GB"/>
          </w:rPr>
          <w:t>]</w:t>
        </w:r>
        <w:r w:rsidRPr="00C10347">
          <w:rPr>
            <w:rFonts w:eastAsia="Calibri"/>
            <w:sz w:val="20"/>
          </w:rPr>
          <w:t>.</w:t>
        </w:r>
      </w:ins>
    </w:p>
    <w:p w14:paraId="22C9EC85" w14:textId="081000C2" w:rsidR="00C10347" w:rsidRPr="00C10347" w:rsidRDefault="00C10347" w:rsidP="00C10347">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ins w:id="2609" w:author="Ye-Kui Wang 03" w:date="2017-11-28T08:22:00Z"/>
          <w:rFonts w:eastAsia="Malgun Gothic"/>
          <w:sz w:val="20"/>
          <w:lang w:eastAsia="ko-KR"/>
        </w:rPr>
      </w:pPr>
      <w:proofErr w:type="gramStart"/>
      <w:ins w:id="2610" w:author="Ye-Kui Wang 03" w:date="2017-11-28T08:22:00Z">
        <w:r w:rsidRPr="00C10347">
          <w:rPr>
            <w:rFonts w:eastAsia="Malgun Gothic"/>
            <w:sz w:val="20"/>
            <w:lang w:eastAsia="ko-KR"/>
          </w:rPr>
          <w:t>TransformType</w:t>
        </w:r>
      </w:ins>
      <w:ins w:id="2611" w:author="Ye-Kui Wang 03" w:date="2017-11-28T08:36:00Z">
        <w:r w:rsidR="00FB37C6" w:rsidRPr="00303658">
          <w:rPr>
            <w:rFonts w:eastAsia="Malgun Gothic"/>
            <w:sz w:val="20"/>
            <w:lang w:eastAsia="ko-KR"/>
          </w:rPr>
          <w:t>[</w:t>
        </w:r>
        <w:proofErr w:type="gramEnd"/>
        <w:r w:rsidR="00FB37C6">
          <w:rPr>
            <w:rFonts w:eastAsia="Malgun Gothic"/>
            <w:sz w:val="20"/>
            <w:lang w:eastAsia="ko-KR"/>
          </w:rPr>
          <w:t> </w:t>
        </w:r>
        <w:r w:rsidR="00FB37C6" w:rsidRPr="00303658">
          <w:rPr>
            <w:rFonts w:eastAsia="Malgun Gothic"/>
            <w:sz w:val="20"/>
            <w:lang w:eastAsia="ko-KR"/>
          </w:rPr>
          <w:t>n</w:t>
        </w:r>
        <w:r w:rsidR="00FB37C6">
          <w:rPr>
            <w:rFonts w:eastAsia="Malgun Gothic"/>
            <w:sz w:val="20"/>
            <w:lang w:eastAsia="ko-KR"/>
          </w:rPr>
          <w:t> </w:t>
        </w:r>
        <w:r w:rsidR="00FB37C6" w:rsidRPr="00303658">
          <w:rPr>
            <w:rFonts w:eastAsia="Malgun Gothic"/>
            <w:sz w:val="20"/>
            <w:lang w:eastAsia="ko-KR"/>
          </w:rPr>
          <w:t>]</w:t>
        </w:r>
      </w:ins>
      <w:ins w:id="2612" w:author="Ye-Kui Wang 03" w:date="2017-11-28T08:22:00Z">
        <w:r w:rsidRPr="00C10347">
          <w:rPr>
            <w:rFonts w:eastAsia="Malgun Gothic"/>
            <w:sz w:val="20"/>
            <w:lang w:eastAsia="ko-KR"/>
          </w:rPr>
          <w:t xml:space="preserve"> is set equal to </w:t>
        </w:r>
        <w:del w:id="2613" w:author="Gary Sullivan" w:date="2018-01-12T14:02:00Z">
          <w:r w:rsidRPr="006130F6" w:rsidDel="00052898">
            <w:rPr>
              <w:rFonts w:eastAsia="Calibri"/>
              <w:sz w:val="20"/>
              <w:lang w:val="en-GB"/>
            </w:rPr>
            <w:delText>transform_type</w:delText>
          </w:r>
        </w:del>
      </w:ins>
      <w:ins w:id="2614" w:author="Gary Sullivan" w:date="2018-01-12T14:02:00Z">
        <w:r w:rsidR="00052898">
          <w:rPr>
            <w:rFonts w:eastAsia="Calibri"/>
            <w:sz w:val="20"/>
            <w:lang w:val="en-GB"/>
          </w:rPr>
          <w:t>rwp_transform_type</w:t>
        </w:r>
      </w:ins>
      <w:ins w:id="2615" w:author="Ye-Kui Wang 03" w:date="2017-11-28T08:22:00Z">
        <w:r w:rsidRPr="006130F6">
          <w:rPr>
            <w:rFonts w:eastAsia="Calibri"/>
            <w:sz w:val="20"/>
            <w:lang w:val="en-GB"/>
          </w:rPr>
          <w:t>[</w:t>
        </w:r>
      </w:ins>
      <w:ins w:id="2616" w:author="Ye-Kui Wang 03" w:date="2017-11-28T08:36:00Z">
        <w:r w:rsidR="00FB37C6">
          <w:rPr>
            <w:rFonts w:eastAsia="Calibri"/>
            <w:sz w:val="20"/>
            <w:lang w:val="en-GB"/>
          </w:rPr>
          <w:t> </w:t>
        </w:r>
      </w:ins>
      <w:ins w:id="2617" w:author="Ye-Kui Wang 03" w:date="2017-11-28T08:22:00Z">
        <w:r w:rsidRPr="00C10347">
          <w:rPr>
            <w:rFonts w:eastAsia="Calibri"/>
            <w:sz w:val="20"/>
          </w:rPr>
          <w:t>nIdx</w:t>
        </w:r>
      </w:ins>
      <w:ins w:id="2618" w:author="Ye-Kui Wang 03" w:date="2017-11-28T08:36:00Z">
        <w:r w:rsidR="00FB37C6">
          <w:rPr>
            <w:rFonts w:eastAsia="Calibri"/>
            <w:sz w:val="20"/>
          </w:rPr>
          <w:t> </w:t>
        </w:r>
      </w:ins>
      <w:ins w:id="2619" w:author="Ye-Kui Wang 03" w:date="2017-11-28T08:22:00Z">
        <w:r w:rsidRPr="006130F6">
          <w:rPr>
            <w:rFonts w:eastAsia="Calibri"/>
            <w:sz w:val="20"/>
            <w:lang w:val="en-GB"/>
          </w:rPr>
          <w:t>]</w:t>
        </w:r>
        <w:r w:rsidRPr="00C10347">
          <w:rPr>
            <w:rFonts w:eastAsia="Calibri"/>
            <w:sz w:val="20"/>
          </w:rPr>
          <w:t>.</w:t>
        </w:r>
      </w:ins>
    </w:p>
    <w:p w14:paraId="46C31A22" w14:textId="43FBC05E" w:rsidR="00C10347" w:rsidRPr="006130F6" w:rsidRDefault="00C10347" w:rsidP="00C10347">
      <w:pPr>
        <w:spacing w:after="160" w:line="256" w:lineRule="auto"/>
        <w:jc w:val="both"/>
        <w:rPr>
          <w:ins w:id="2620" w:author="Ye-Kui Wang 03" w:date="2017-11-28T08:22:00Z"/>
          <w:rFonts w:eastAsia="Times New Roman"/>
          <w:sz w:val="20"/>
          <w:lang w:val="en-GB"/>
        </w:rPr>
      </w:pPr>
      <w:ins w:id="2621" w:author="Ye-Kui Wang 03" w:date="2017-11-28T08:22:00Z">
        <w:r w:rsidRPr="00C10347">
          <w:rPr>
            <w:rFonts w:eastAsia="Calibri"/>
            <w:sz w:val="20"/>
          </w:rPr>
          <w:t>For</w:t>
        </w:r>
        <w:r w:rsidRPr="006130F6">
          <w:rPr>
            <w:rFonts w:eastAsia="Calibri"/>
            <w:sz w:val="20"/>
          </w:rPr>
          <w:t xml:space="preserve"> each value of n in the range of 0 to Num</w:t>
        </w:r>
      </w:ins>
      <w:ins w:id="2622" w:author="Ye-Kui Wang 03" w:date="2017-11-28T09:08:00Z">
        <w:r w:rsidR="001343D7">
          <w:rPr>
            <w:rFonts w:eastAsia="Malgun Gothic"/>
            <w:sz w:val="20"/>
            <w:lang w:eastAsia="ko-KR"/>
          </w:rPr>
          <w:t>Packed</w:t>
        </w:r>
      </w:ins>
      <w:ins w:id="2623" w:author="Ye-Kui Wang 03" w:date="2017-11-28T08:22:00Z">
        <w:r w:rsidRPr="006130F6">
          <w:rPr>
            <w:rFonts w:eastAsia="Calibri"/>
            <w:sz w:val="20"/>
          </w:rPr>
          <w:t>Regions − 1, inclusive, t</w:t>
        </w:r>
        <w:r w:rsidRPr="006130F6">
          <w:rPr>
            <w:rFonts w:eastAsia="Malgun Gothic"/>
            <w:sz w:val="20"/>
            <w:lang w:eastAsia="ko-KR"/>
          </w:rPr>
          <w:t>he</w:t>
        </w:r>
        <w:r w:rsidRPr="006130F6">
          <w:rPr>
            <w:rFonts w:eastAsia="Times New Roman"/>
            <w:sz w:val="20"/>
            <w:lang w:val="en-GB"/>
          </w:rPr>
          <w:t xml:space="preserve"> values of </w:t>
        </w:r>
        <w:proofErr w:type="gramStart"/>
        <w:r w:rsidRPr="006130F6">
          <w:rPr>
            <w:rFonts w:eastAsia="Calibri"/>
            <w:sz w:val="20"/>
          </w:rPr>
          <w:t>ProjReg</w:t>
        </w:r>
      </w:ins>
      <w:ins w:id="2624" w:author="Ye-Kui Wang 03" w:date="2017-11-28T08:37:00Z">
        <w:r w:rsidR="00276696">
          <w:rPr>
            <w:rFonts w:eastAsia="Calibri"/>
            <w:sz w:val="20"/>
          </w:rPr>
          <w:t>ion</w:t>
        </w:r>
      </w:ins>
      <w:ins w:id="2625" w:author="Ye-Kui Wang 03" w:date="2017-11-28T08:22:00Z">
        <w:r w:rsidRPr="006130F6">
          <w:rPr>
            <w:rFonts w:eastAsia="Calibri"/>
            <w:sz w:val="20"/>
          </w:rPr>
          <w:t>Width</w:t>
        </w:r>
      </w:ins>
      <w:ins w:id="2626" w:author="Ye-Kui Wang 03" w:date="2017-11-28T08:37:00Z">
        <w:r w:rsidR="00276696" w:rsidRPr="00303658">
          <w:rPr>
            <w:rFonts w:eastAsia="Malgun Gothic"/>
            <w:sz w:val="20"/>
            <w:lang w:eastAsia="ko-KR"/>
          </w:rPr>
          <w:t>[</w:t>
        </w:r>
        <w:proofErr w:type="gramEnd"/>
        <w:r w:rsidR="00276696">
          <w:rPr>
            <w:rFonts w:eastAsia="Malgun Gothic"/>
            <w:sz w:val="20"/>
            <w:lang w:eastAsia="ko-KR"/>
          </w:rPr>
          <w:t> </w:t>
        </w:r>
        <w:r w:rsidR="00276696" w:rsidRPr="00303658">
          <w:rPr>
            <w:rFonts w:eastAsia="Malgun Gothic"/>
            <w:sz w:val="20"/>
            <w:lang w:eastAsia="ko-KR"/>
          </w:rPr>
          <w:t>n</w:t>
        </w:r>
        <w:r w:rsidR="00276696">
          <w:rPr>
            <w:rFonts w:eastAsia="Malgun Gothic"/>
            <w:sz w:val="20"/>
            <w:lang w:eastAsia="ko-KR"/>
          </w:rPr>
          <w:t> </w:t>
        </w:r>
        <w:r w:rsidR="00276696" w:rsidRPr="00303658">
          <w:rPr>
            <w:rFonts w:eastAsia="Malgun Gothic"/>
            <w:sz w:val="20"/>
            <w:lang w:eastAsia="ko-KR"/>
          </w:rPr>
          <w:t>]</w:t>
        </w:r>
      </w:ins>
      <w:ins w:id="2627" w:author="Ye-Kui Wang 03" w:date="2017-11-28T08:22:00Z">
        <w:r w:rsidRPr="006130F6">
          <w:rPr>
            <w:rFonts w:eastAsia="Calibri"/>
            <w:sz w:val="20"/>
          </w:rPr>
          <w:t>, ProjReg</w:t>
        </w:r>
      </w:ins>
      <w:ins w:id="2628" w:author="Ye-Kui Wang 03" w:date="2017-11-28T08:37:00Z">
        <w:r w:rsidR="00276696">
          <w:rPr>
            <w:rFonts w:eastAsia="Calibri"/>
            <w:sz w:val="20"/>
          </w:rPr>
          <w:t>ion</w:t>
        </w:r>
      </w:ins>
      <w:ins w:id="2629" w:author="Ye-Kui Wang 03" w:date="2017-11-28T08:22:00Z">
        <w:r w:rsidRPr="006130F6">
          <w:rPr>
            <w:rFonts w:eastAsia="Calibri"/>
            <w:sz w:val="20"/>
          </w:rPr>
          <w:t>Height</w:t>
        </w:r>
      </w:ins>
      <w:ins w:id="2630" w:author="Ye-Kui Wang 03" w:date="2017-11-28T08:37:00Z">
        <w:r w:rsidR="00276696" w:rsidRPr="00303658">
          <w:rPr>
            <w:rFonts w:eastAsia="Malgun Gothic"/>
            <w:sz w:val="20"/>
            <w:lang w:eastAsia="ko-KR"/>
          </w:rPr>
          <w:t>[</w:t>
        </w:r>
        <w:r w:rsidR="00276696">
          <w:rPr>
            <w:rFonts w:eastAsia="Malgun Gothic"/>
            <w:sz w:val="20"/>
            <w:lang w:eastAsia="ko-KR"/>
          </w:rPr>
          <w:t> </w:t>
        </w:r>
        <w:r w:rsidR="00276696" w:rsidRPr="00303658">
          <w:rPr>
            <w:rFonts w:eastAsia="Malgun Gothic"/>
            <w:sz w:val="20"/>
            <w:lang w:eastAsia="ko-KR"/>
          </w:rPr>
          <w:t>n</w:t>
        </w:r>
        <w:r w:rsidR="00276696">
          <w:rPr>
            <w:rFonts w:eastAsia="Malgun Gothic"/>
            <w:sz w:val="20"/>
            <w:lang w:eastAsia="ko-KR"/>
          </w:rPr>
          <w:t> </w:t>
        </w:r>
        <w:r w:rsidR="00276696" w:rsidRPr="00303658">
          <w:rPr>
            <w:rFonts w:eastAsia="Malgun Gothic"/>
            <w:sz w:val="20"/>
            <w:lang w:eastAsia="ko-KR"/>
          </w:rPr>
          <w:t>]</w:t>
        </w:r>
      </w:ins>
      <w:ins w:id="2631" w:author="Ye-Kui Wang 03" w:date="2017-11-28T08:22:00Z">
        <w:r w:rsidRPr="006130F6">
          <w:rPr>
            <w:rFonts w:eastAsia="Calibri"/>
            <w:sz w:val="20"/>
          </w:rPr>
          <w:t>, ProjReg</w:t>
        </w:r>
      </w:ins>
      <w:ins w:id="2632" w:author="Ye-Kui Wang 03" w:date="2017-11-28T08:37:00Z">
        <w:r w:rsidR="00276696">
          <w:rPr>
            <w:rFonts w:eastAsia="Calibri"/>
            <w:sz w:val="20"/>
          </w:rPr>
          <w:t>ion</w:t>
        </w:r>
      </w:ins>
      <w:ins w:id="2633" w:author="Ye-Kui Wang 03" w:date="2017-11-28T08:22:00Z">
        <w:r w:rsidRPr="006130F6">
          <w:rPr>
            <w:rFonts w:eastAsia="Calibri"/>
            <w:sz w:val="20"/>
          </w:rPr>
          <w:t>Top</w:t>
        </w:r>
      </w:ins>
      <w:ins w:id="2634" w:author="Ye-Kui Wang 03" w:date="2017-11-28T08:37:00Z">
        <w:r w:rsidR="00276696" w:rsidRPr="00303658">
          <w:rPr>
            <w:rFonts w:eastAsia="Malgun Gothic"/>
            <w:sz w:val="20"/>
            <w:lang w:eastAsia="ko-KR"/>
          </w:rPr>
          <w:t>[</w:t>
        </w:r>
        <w:r w:rsidR="00276696">
          <w:rPr>
            <w:rFonts w:eastAsia="Malgun Gothic"/>
            <w:sz w:val="20"/>
            <w:lang w:eastAsia="ko-KR"/>
          </w:rPr>
          <w:t> </w:t>
        </w:r>
        <w:r w:rsidR="00276696" w:rsidRPr="00303658">
          <w:rPr>
            <w:rFonts w:eastAsia="Malgun Gothic"/>
            <w:sz w:val="20"/>
            <w:lang w:eastAsia="ko-KR"/>
          </w:rPr>
          <w:t>n</w:t>
        </w:r>
        <w:r w:rsidR="00276696">
          <w:rPr>
            <w:rFonts w:eastAsia="Malgun Gothic"/>
            <w:sz w:val="20"/>
            <w:lang w:eastAsia="ko-KR"/>
          </w:rPr>
          <w:t> </w:t>
        </w:r>
        <w:r w:rsidR="00276696" w:rsidRPr="00303658">
          <w:rPr>
            <w:rFonts w:eastAsia="Malgun Gothic"/>
            <w:sz w:val="20"/>
            <w:lang w:eastAsia="ko-KR"/>
          </w:rPr>
          <w:t>]</w:t>
        </w:r>
      </w:ins>
      <w:ins w:id="2635" w:author="Ye-Kui Wang 03" w:date="2017-11-28T08:22:00Z">
        <w:r w:rsidRPr="006130F6">
          <w:rPr>
            <w:rFonts w:eastAsia="Calibri"/>
            <w:sz w:val="20"/>
          </w:rPr>
          <w:t>, and ProjReg</w:t>
        </w:r>
      </w:ins>
      <w:ins w:id="2636" w:author="Ye-Kui Wang 03" w:date="2017-11-28T08:38:00Z">
        <w:r w:rsidR="00276696">
          <w:rPr>
            <w:rFonts w:eastAsia="Calibri"/>
            <w:sz w:val="20"/>
          </w:rPr>
          <w:t>ion</w:t>
        </w:r>
      </w:ins>
      <w:ins w:id="2637" w:author="Ye-Kui Wang 03" w:date="2017-11-28T08:22:00Z">
        <w:r w:rsidRPr="006130F6">
          <w:rPr>
            <w:rFonts w:eastAsia="Calibri"/>
            <w:sz w:val="20"/>
          </w:rPr>
          <w:t>Left</w:t>
        </w:r>
      </w:ins>
      <w:ins w:id="2638" w:author="Ye-Kui Wang 03" w:date="2017-11-28T08:38:00Z">
        <w:r w:rsidR="00276696" w:rsidRPr="00303658">
          <w:rPr>
            <w:rFonts w:eastAsia="Malgun Gothic"/>
            <w:sz w:val="20"/>
            <w:lang w:eastAsia="ko-KR"/>
          </w:rPr>
          <w:t>[</w:t>
        </w:r>
        <w:r w:rsidR="00276696">
          <w:rPr>
            <w:rFonts w:eastAsia="Malgun Gothic"/>
            <w:sz w:val="20"/>
            <w:lang w:eastAsia="ko-KR"/>
          </w:rPr>
          <w:t> </w:t>
        </w:r>
        <w:r w:rsidR="00276696" w:rsidRPr="00303658">
          <w:rPr>
            <w:rFonts w:eastAsia="Malgun Gothic"/>
            <w:sz w:val="20"/>
            <w:lang w:eastAsia="ko-KR"/>
          </w:rPr>
          <w:t>n</w:t>
        </w:r>
        <w:r w:rsidR="00276696">
          <w:rPr>
            <w:rFonts w:eastAsia="Malgun Gothic"/>
            <w:sz w:val="20"/>
            <w:lang w:eastAsia="ko-KR"/>
          </w:rPr>
          <w:t> </w:t>
        </w:r>
        <w:r w:rsidR="00276696" w:rsidRPr="00303658">
          <w:rPr>
            <w:rFonts w:eastAsia="Malgun Gothic"/>
            <w:sz w:val="20"/>
            <w:lang w:eastAsia="ko-KR"/>
          </w:rPr>
          <w:t>]</w:t>
        </w:r>
      </w:ins>
      <w:ins w:id="2639" w:author="Ye-Kui Wang 03" w:date="2017-11-28T08:22:00Z">
        <w:r w:rsidRPr="006130F6">
          <w:rPr>
            <w:rFonts w:eastAsia="Times New Roman"/>
            <w:sz w:val="20"/>
            <w:lang w:val="en-GB"/>
          </w:rPr>
          <w:t xml:space="preserve"> are constrained as follows:</w:t>
        </w:r>
      </w:ins>
    </w:p>
    <w:p w14:paraId="45CE5BE0" w14:textId="74D00C6D" w:rsidR="00C10347" w:rsidRPr="00C10347" w:rsidRDefault="00C10347" w:rsidP="00C10347">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ins w:id="2640" w:author="Ye-Kui Wang 03" w:date="2017-11-28T08:22:00Z"/>
          <w:rFonts w:eastAsia="Times New Roman"/>
          <w:sz w:val="20"/>
          <w:lang w:val="en-GB"/>
        </w:rPr>
      </w:pPr>
      <w:proofErr w:type="gramStart"/>
      <w:ins w:id="2641" w:author="Ye-Kui Wang 03" w:date="2017-11-28T08:22:00Z">
        <w:r w:rsidRPr="006130F6">
          <w:rPr>
            <w:rFonts w:eastAsia="Calibri"/>
            <w:sz w:val="20"/>
          </w:rPr>
          <w:t>ProjReg</w:t>
        </w:r>
      </w:ins>
      <w:ins w:id="2642" w:author="Ye-Kui Wang 03" w:date="2017-11-28T08:38:00Z">
        <w:r w:rsidR="00276696">
          <w:rPr>
            <w:rFonts w:eastAsia="Calibri"/>
            <w:sz w:val="20"/>
          </w:rPr>
          <w:t>ion</w:t>
        </w:r>
      </w:ins>
      <w:ins w:id="2643" w:author="Ye-Kui Wang 03" w:date="2017-11-28T08:22:00Z">
        <w:r w:rsidRPr="006130F6">
          <w:rPr>
            <w:rFonts w:eastAsia="Calibri"/>
            <w:sz w:val="20"/>
          </w:rPr>
          <w:t>Width</w:t>
        </w:r>
      </w:ins>
      <w:ins w:id="2644" w:author="Ye-Kui Wang 03" w:date="2017-11-28T08:38:00Z">
        <w:r w:rsidR="00276696" w:rsidRPr="00303658">
          <w:rPr>
            <w:rFonts w:eastAsia="Malgun Gothic"/>
            <w:sz w:val="20"/>
            <w:lang w:eastAsia="ko-KR"/>
          </w:rPr>
          <w:t>[</w:t>
        </w:r>
        <w:proofErr w:type="gramEnd"/>
        <w:r w:rsidR="00276696">
          <w:rPr>
            <w:rFonts w:eastAsia="Malgun Gothic"/>
            <w:sz w:val="20"/>
            <w:lang w:eastAsia="ko-KR"/>
          </w:rPr>
          <w:t> </w:t>
        </w:r>
        <w:r w:rsidR="00276696" w:rsidRPr="00303658">
          <w:rPr>
            <w:rFonts w:eastAsia="Malgun Gothic"/>
            <w:sz w:val="20"/>
            <w:lang w:eastAsia="ko-KR"/>
          </w:rPr>
          <w:t>n</w:t>
        </w:r>
        <w:r w:rsidR="00276696">
          <w:rPr>
            <w:rFonts w:eastAsia="Malgun Gothic"/>
            <w:sz w:val="20"/>
            <w:lang w:eastAsia="ko-KR"/>
          </w:rPr>
          <w:t> </w:t>
        </w:r>
        <w:r w:rsidR="00276696" w:rsidRPr="00303658">
          <w:rPr>
            <w:rFonts w:eastAsia="Malgun Gothic"/>
            <w:sz w:val="20"/>
            <w:lang w:eastAsia="ko-KR"/>
          </w:rPr>
          <w:t>]</w:t>
        </w:r>
      </w:ins>
      <w:ins w:id="2645" w:author="Ye-Kui Wang 03" w:date="2017-11-28T08:22:00Z">
        <w:r w:rsidRPr="006130F6">
          <w:rPr>
            <w:rFonts w:eastAsia="Calibri"/>
            <w:sz w:val="20"/>
          </w:rPr>
          <w:t xml:space="preserve"> </w:t>
        </w:r>
        <w:r w:rsidRPr="006130F6">
          <w:rPr>
            <w:noProof/>
            <w:sz w:val="20"/>
            <w:lang w:eastAsia="ko-KR"/>
          </w:rPr>
          <w:t>shall be in the range of 1 to proj_picture_width</w:t>
        </w:r>
        <w:r w:rsidRPr="00C10347">
          <w:rPr>
            <w:noProof/>
            <w:sz w:val="20"/>
            <w:lang w:eastAsia="ko-KR"/>
          </w:rPr>
          <w:t>, inclusive.</w:t>
        </w:r>
      </w:ins>
    </w:p>
    <w:p w14:paraId="18A76BD5" w14:textId="240F7791" w:rsidR="00C10347" w:rsidRPr="00C10347" w:rsidRDefault="00C10347" w:rsidP="00C10347">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ins w:id="2646" w:author="Ye-Kui Wang 03" w:date="2017-11-28T08:22:00Z"/>
          <w:rFonts w:eastAsia="Times New Roman"/>
          <w:sz w:val="20"/>
          <w:lang w:val="en-GB"/>
        </w:rPr>
      </w:pPr>
      <w:proofErr w:type="gramStart"/>
      <w:ins w:id="2647" w:author="Ye-Kui Wang 03" w:date="2017-11-28T08:22:00Z">
        <w:r w:rsidRPr="00C10347">
          <w:rPr>
            <w:rFonts w:eastAsia="Calibri"/>
            <w:sz w:val="20"/>
          </w:rPr>
          <w:t>ProjReg</w:t>
        </w:r>
      </w:ins>
      <w:ins w:id="2648" w:author="Ye-Kui Wang 03" w:date="2017-11-28T08:38:00Z">
        <w:r w:rsidR="00276696">
          <w:rPr>
            <w:rFonts w:eastAsia="Calibri"/>
            <w:sz w:val="20"/>
          </w:rPr>
          <w:t>ion</w:t>
        </w:r>
      </w:ins>
      <w:ins w:id="2649" w:author="Ye-Kui Wang 03" w:date="2017-11-28T08:22:00Z">
        <w:r w:rsidRPr="00C10347">
          <w:rPr>
            <w:rFonts w:eastAsia="Calibri"/>
            <w:sz w:val="20"/>
          </w:rPr>
          <w:t>Height</w:t>
        </w:r>
      </w:ins>
      <w:ins w:id="2650" w:author="Ye-Kui Wang 03" w:date="2017-11-28T08:38:00Z">
        <w:r w:rsidR="00276696" w:rsidRPr="00303658">
          <w:rPr>
            <w:rFonts w:eastAsia="Malgun Gothic"/>
            <w:sz w:val="20"/>
            <w:lang w:eastAsia="ko-KR"/>
          </w:rPr>
          <w:t>[</w:t>
        </w:r>
        <w:proofErr w:type="gramEnd"/>
        <w:r w:rsidR="00276696">
          <w:rPr>
            <w:rFonts w:eastAsia="Malgun Gothic"/>
            <w:sz w:val="20"/>
            <w:lang w:eastAsia="ko-KR"/>
          </w:rPr>
          <w:t> </w:t>
        </w:r>
        <w:r w:rsidR="00276696" w:rsidRPr="00303658">
          <w:rPr>
            <w:rFonts w:eastAsia="Malgun Gothic"/>
            <w:sz w:val="20"/>
            <w:lang w:eastAsia="ko-KR"/>
          </w:rPr>
          <w:t>n</w:t>
        </w:r>
        <w:r w:rsidR="00276696">
          <w:rPr>
            <w:rFonts w:eastAsia="Malgun Gothic"/>
            <w:sz w:val="20"/>
            <w:lang w:eastAsia="ko-KR"/>
          </w:rPr>
          <w:t> </w:t>
        </w:r>
        <w:r w:rsidR="00276696" w:rsidRPr="00303658">
          <w:rPr>
            <w:rFonts w:eastAsia="Malgun Gothic"/>
            <w:sz w:val="20"/>
            <w:lang w:eastAsia="ko-KR"/>
          </w:rPr>
          <w:t>]</w:t>
        </w:r>
      </w:ins>
      <w:ins w:id="2651" w:author="Ye-Kui Wang 03" w:date="2017-11-28T08:22:00Z">
        <w:r w:rsidRPr="006130F6">
          <w:rPr>
            <w:rFonts w:eastAsia="Calibri"/>
            <w:sz w:val="20"/>
          </w:rPr>
          <w:t xml:space="preserve"> </w:t>
        </w:r>
        <w:r w:rsidRPr="006130F6">
          <w:rPr>
            <w:rFonts w:eastAsia="Times New Roman"/>
            <w:sz w:val="20"/>
            <w:lang w:val="en-GB"/>
          </w:rPr>
          <w:t xml:space="preserve">shall be </w:t>
        </w:r>
        <w:r w:rsidRPr="006130F6">
          <w:rPr>
            <w:noProof/>
            <w:sz w:val="20"/>
            <w:lang w:eastAsia="ko-KR"/>
          </w:rPr>
          <w:t xml:space="preserve">in the range of 1 to </w:t>
        </w:r>
        <w:r w:rsidRPr="006130F6">
          <w:rPr>
            <w:sz w:val="20"/>
            <w:lang w:val="en-GB"/>
          </w:rPr>
          <w:t>proj_picture_height</w:t>
        </w:r>
        <w:r w:rsidRPr="00C10347">
          <w:rPr>
            <w:rFonts w:eastAsia="Malgun Gothic"/>
            <w:sz w:val="20"/>
            <w:lang w:eastAsia="ko-KR"/>
          </w:rPr>
          <w:t>, inclusive</w:t>
        </w:r>
        <w:r w:rsidRPr="00C10347">
          <w:rPr>
            <w:rFonts w:eastAsia="Times New Roman"/>
            <w:sz w:val="20"/>
            <w:lang w:val="en-GB"/>
          </w:rPr>
          <w:t>.</w:t>
        </w:r>
      </w:ins>
    </w:p>
    <w:p w14:paraId="69E07A7B" w14:textId="2D8309F1" w:rsidR="00C10347" w:rsidRPr="006130F6" w:rsidRDefault="00C10347" w:rsidP="00C10347">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ins w:id="2652" w:author="Ye-Kui Wang 03" w:date="2017-11-28T08:22:00Z"/>
          <w:rFonts w:eastAsia="Times New Roman"/>
          <w:sz w:val="20"/>
          <w:lang w:val="en-GB"/>
        </w:rPr>
      </w:pPr>
      <w:proofErr w:type="gramStart"/>
      <w:ins w:id="2653" w:author="Ye-Kui Wang 03" w:date="2017-11-28T08:22:00Z">
        <w:r w:rsidRPr="00C10347">
          <w:rPr>
            <w:rFonts w:eastAsia="Calibri"/>
            <w:sz w:val="20"/>
          </w:rPr>
          <w:t>P</w:t>
        </w:r>
        <w:r w:rsidRPr="006130F6">
          <w:rPr>
            <w:rFonts w:eastAsia="Calibri"/>
            <w:sz w:val="20"/>
          </w:rPr>
          <w:t>rojReg</w:t>
        </w:r>
      </w:ins>
      <w:ins w:id="2654" w:author="Ye-Kui Wang 03" w:date="2017-11-28T08:38:00Z">
        <w:r w:rsidR="00276696">
          <w:rPr>
            <w:rFonts w:eastAsia="Calibri"/>
            <w:sz w:val="20"/>
          </w:rPr>
          <w:t>ion</w:t>
        </w:r>
      </w:ins>
      <w:ins w:id="2655" w:author="Ye-Kui Wang 03" w:date="2017-11-28T08:22:00Z">
        <w:r w:rsidRPr="006130F6">
          <w:rPr>
            <w:rFonts w:eastAsia="Calibri"/>
            <w:sz w:val="20"/>
          </w:rPr>
          <w:t>Left</w:t>
        </w:r>
      </w:ins>
      <w:ins w:id="2656" w:author="Ye-Kui Wang 03" w:date="2017-11-28T08:38:00Z">
        <w:r w:rsidR="00276696" w:rsidRPr="00303658">
          <w:rPr>
            <w:rFonts w:eastAsia="Malgun Gothic"/>
            <w:sz w:val="20"/>
            <w:lang w:eastAsia="ko-KR"/>
          </w:rPr>
          <w:t>[</w:t>
        </w:r>
        <w:proofErr w:type="gramEnd"/>
        <w:r w:rsidR="00276696">
          <w:rPr>
            <w:rFonts w:eastAsia="Malgun Gothic"/>
            <w:sz w:val="20"/>
            <w:lang w:eastAsia="ko-KR"/>
          </w:rPr>
          <w:t> </w:t>
        </w:r>
        <w:r w:rsidR="00276696" w:rsidRPr="00303658">
          <w:rPr>
            <w:rFonts w:eastAsia="Malgun Gothic"/>
            <w:sz w:val="20"/>
            <w:lang w:eastAsia="ko-KR"/>
          </w:rPr>
          <w:t>n</w:t>
        </w:r>
        <w:r w:rsidR="00276696">
          <w:rPr>
            <w:rFonts w:eastAsia="Malgun Gothic"/>
            <w:sz w:val="20"/>
            <w:lang w:eastAsia="ko-KR"/>
          </w:rPr>
          <w:t> </w:t>
        </w:r>
        <w:r w:rsidR="00276696" w:rsidRPr="00303658">
          <w:rPr>
            <w:rFonts w:eastAsia="Malgun Gothic"/>
            <w:sz w:val="20"/>
            <w:lang w:eastAsia="ko-KR"/>
          </w:rPr>
          <w:t>]</w:t>
        </w:r>
      </w:ins>
      <w:ins w:id="2657" w:author="Ye-Kui Wang 03" w:date="2017-11-28T08:22:00Z">
        <w:r w:rsidRPr="006130F6">
          <w:rPr>
            <w:rFonts w:eastAsia="Calibri"/>
            <w:sz w:val="20"/>
          </w:rPr>
          <w:t xml:space="preserve"> </w:t>
        </w:r>
        <w:r w:rsidRPr="006130F6">
          <w:rPr>
            <w:rFonts w:eastAsia="Times New Roman"/>
            <w:sz w:val="20"/>
            <w:lang w:val="en-GB"/>
          </w:rPr>
          <w:t>shall be in the range of 0 to proj_picture_width</w:t>
        </w:r>
        <w:r w:rsidRPr="00C10347">
          <w:rPr>
            <w:rFonts w:eastAsia="Times New Roman"/>
            <w:sz w:val="20"/>
            <w:lang w:val="en-GB"/>
          </w:rPr>
          <w:t> − 1, inclusive.</w:t>
        </w:r>
      </w:ins>
    </w:p>
    <w:p w14:paraId="63C7B20C" w14:textId="13C1B053" w:rsidR="00C10347" w:rsidRPr="006130F6" w:rsidRDefault="00C10347" w:rsidP="00C10347">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ins w:id="2658" w:author="Ye-Kui Wang 03" w:date="2017-11-28T08:22:00Z"/>
          <w:rFonts w:eastAsia="Times New Roman"/>
          <w:sz w:val="20"/>
          <w:lang w:val="en-GB"/>
        </w:rPr>
      </w:pPr>
      <w:proofErr w:type="gramStart"/>
      <w:ins w:id="2659" w:author="Ye-Kui Wang 03" w:date="2017-11-28T08:22:00Z">
        <w:r w:rsidRPr="006130F6">
          <w:rPr>
            <w:rFonts w:eastAsia="Calibri"/>
            <w:sz w:val="20"/>
          </w:rPr>
          <w:t>ProjReg</w:t>
        </w:r>
      </w:ins>
      <w:ins w:id="2660" w:author="Ye-Kui Wang 03" w:date="2017-11-28T08:38:00Z">
        <w:r w:rsidR="00276696">
          <w:rPr>
            <w:rFonts w:eastAsia="Calibri"/>
            <w:sz w:val="20"/>
          </w:rPr>
          <w:t>ion</w:t>
        </w:r>
      </w:ins>
      <w:ins w:id="2661" w:author="Ye-Kui Wang 03" w:date="2017-11-28T08:22:00Z">
        <w:r w:rsidRPr="006130F6">
          <w:rPr>
            <w:rFonts w:eastAsia="Calibri"/>
            <w:sz w:val="20"/>
          </w:rPr>
          <w:t>Top</w:t>
        </w:r>
      </w:ins>
      <w:ins w:id="2662" w:author="Ye-Kui Wang 03" w:date="2017-11-28T08:38:00Z">
        <w:r w:rsidR="00276696" w:rsidRPr="00303658">
          <w:rPr>
            <w:rFonts w:eastAsia="Malgun Gothic"/>
            <w:sz w:val="20"/>
            <w:lang w:eastAsia="ko-KR"/>
          </w:rPr>
          <w:t>[</w:t>
        </w:r>
        <w:proofErr w:type="gramEnd"/>
        <w:r w:rsidR="00276696">
          <w:rPr>
            <w:rFonts w:eastAsia="Malgun Gothic"/>
            <w:sz w:val="20"/>
            <w:lang w:eastAsia="ko-KR"/>
          </w:rPr>
          <w:t> </w:t>
        </w:r>
        <w:r w:rsidR="00276696" w:rsidRPr="00303658">
          <w:rPr>
            <w:rFonts w:eastAsia="Malgun Gothic"/>
            <w:sz w:val="20"/>
            <w:lang w:eastAsia="ko-KR"/>
          </w:rPr>
          <w:t>n</w:t>
        </w:r>
        <w:r w:rsidR="00276696">
          <w:rPr>
            <w:rFonts w:eastAsia="Malgun Gothic"/>
            <w:sz w:val="20"/>
            <w:lang w:eastAsia="ko-KR"/>
          </w:rPr>
          <w:t> </w:t>
        </w:r>
        <w:r w:rsidR="00276696" w:rsidRPr="00303658">
          <w:rPr>
            <w:rFonts w:eastAsia="Malgun Gothic"/>
            <w:sz w:val="20"/>
            <w:lang w:eastAsia="ko-KR"/>
          </w:rPr>
          <w:t>]</w:t>
        </w:r>
      </w:ins>
      <w:ins w:id="2663" w:author="Ye-Kui Wang 03" w:date="2017-11-28T08:22:00Z">
        <w:r w:rsidRPr="006130F6">
          <w:rPr>
            <w:rFonts w:eastAsia="Calibri"/>
            <w:sz w:val="20"/>
          </w:rPr>
          <w:t xml:space="preserve"> </w:t>
        </w:r>
        <w:r w:rsidRPr="006130F6">
          <w:rPr>
            <w:rFonts w:eastAsia="Times New Roman"/>
            <w:sz w:val="20"/>
            <w:lang w:val="en-GB"/>
          </w:rPr>
          <w:t>shall be in the range of 0 to proj_picture_height</w:t>
        </w:r>
        <w:r w:rsidRPr="00C10347">
          <w:rPr>
            <w:rFonts w:eastAsia="Times New Roman"/>
            <w:sz w:val="20"/>
            <w:lang w:val="en-GB"/>
          </w:rPr>
          <w:t> − 1, inclusive.</w:t>
        </w:r>
      </w:ins>
    </w:p>
    <w:p w14:paraId="7F066FBD" w14:textId="1D746234" w:rsidR="00C10347" w:rsidRPr="00C10347" w:rsidDel="009B4AA6" w:rsidRDefault="00C10347" w:rsidP="00C10347">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ins w:id="2664" w:author="Ye-Kui Wang 03" w:date="2017-11-28T08:22:00Z"/>
          <w:del w:id="2665" w:author="Ye-Kui Wang 04" w:date="2017-12-12T11:28:00Z"/>
          <w:sz w:val="20"/>
          <w:lang w:val="en-GB"/>
        </w:rPr>
      </w:pPr>
      <w:ins w:id="2666" w:author="Ye-Kui Wang 03" w:date="2017-11-28T08:22:00Z">
        <w:del w:id="2667" w:author="Ye-Kui Wang 04" w:date="2017-12-12T11:28:00Z">
          <w:r w:rsidRPr="006130F6" w:rsidDel="009B4AA6">
            <w:rPr>
              <w:sz w:val="20"/>
              <w:lang w:val="en-GB"/>
            </w:rPr>
            <w:delText xml:space="preserve">If </w:delText>
          </w:r>
          <w:r w:rsidRPr="00C10347" w:rsidDel="009B4AA6">
            <w:rPr>
              <w:rFonts w:eastAsia="Calibri"/>
              <w:sz w:val="20"/>
            </w:rPr>
            <w:delText>ProjReg</w:delText>
          </w:r>
        </w:del>
      </w:ins>
      <w:ins w:id="2668" w:author="Ye-Kui Wang 03" w:date="2017-11-28T08:39:00Z">
        <w:del w:id="2669" w:author="Ye-Kui Wang 04" w:date="2017-12-12T11:28:00Z">
          <w:r w:rsidR="00276696" w:rsidDel="009B4AA6">
            <w:rPr>
              <w:rFonts w:eastAsia="Calibri"/>
              <w:sz w:val="20"/>
            </w:rPr>
            <w:delText>ion</w:delText>
          </w:r>
        </w:del>
      </w:ins>
      <w:ins w:id="2670" w:author="Ye-Kui Wang 03" w:date="2017-11-28T08:22:00Z">
        <w:del w:id="2671" w:author="Ye-Kui Wang 04" w:date="2017-12-12T11:28:00Z">
          <w:r w:rsidRPr="00C10347" w:rsidDel="009B4AA6">
            <w:rPr>
              <w:rFonts w:eastAsia="Calibri"/>
              <w:sz w:val="20"/>
            </w:rPr>
            <w:delText>Left</w:delText>
          </w:r>
        </w:del>
      </w:ins>
      <w:ins w:id="2672" w:author="Ye-Kui Wang 03" w:date="2017-11-28T08:39:00Z">
        <w:del w:id="2673" w:author="Ye-Kui Wang 04" w:date="2017-12-12T11:28:00Z">
          <w:r w:rsidR="00276696" w:rsidRPr="00303658" w:rsidDel="009B4AA6">
            <w:rPr>
              <w:rFonts w:eastAsia="Malgun Gothic"/>
              <w:sz w:val="20"/>
              <w:lang w:eastAsia="ko-KR"/>
            </w:rPr>
            <w:delText>[</w:delText>
          </w:r>
          <w:r w:rsidR="00276696" w:rsidDel="009B4AA6">
            <w:rPr>
              <w:rFonts w:eastAsia="Malgun Gothic"/>
              <w:sz w:val="20"/>
              <w:lang w:eastAsia="ko-KR"/>
            </w:rPr>
            <w:delText> </w:delText>
          </w:r>
          <w:r w:rsidR="00276696" w:rsidRPr="00303658" w:rsidDel="009B4AA6">
            <w:rPr>
              <w:rFonts w:eastAsia="Malgun Gothic"/>
              <w:sz w:val="20"/>
              <w:lang w:eastAsia="ko-KR"/>
            </w:rPr>
            <w:delText>n</w:delText>
          </w:r>
          <w:r w:rsidR="00276696" w:rsidDel="009B4AA6">
            <w:rPr>
              <w:rFonts w:eastAsia="Malgun Gothic"/>
              <w:sz w:val="20"/>
              <w:lang w:eastAsia="ko-KR"/>
            </w:rPr>
            <w:delText> </w:delText>
          </w:r>
          <w:r w:rsidR="00276696" w:rsidRPr="00303658" w:rsidDel="009B4AA6">
            <w:rPr>
              <w:rFonts w:eastAsia="Malgun Gothic"/>
              <w:sz w:val="20"/>
              <w:lang w:eastAsia="ko-KR"/>
            </w:rPr>
            <w:delText>]</w:delText>
          </w:r>
        </w:del>
      </w:ins>
      <w:ins w:id="2674" w:author="Ye-Kui Wang 03" w:date="2017-11-28T08:22:00Z">
        <w:del w:id="2675" w:author="Ye-Kui Wang 04" w:date="2017-12-12T11:28:00Z">
          <w:r w:rsidRPr="00C10347" w:rsidDel="009B4AA6">
            <w:rPr>
              <w:rFonts w:eastAsia="Calibri"/>
              <w:sz w:val="20"/>
            </w:rPr>
            <w:delText xml:space="preserve"> </w:delText>
          </w:r>
          <w:r w:rsidRPr="00C10347" w:rsidDel="009B4AA6">
            <w:rPr>
              <w:rFonts w:eastAsia="Malgun Gothic"/>
              <w:sz w:val="20"/>
              <w:lang w:eastAsia="ko-KR"/>
            </w:rPr>
            <w:delText xml:space="preserve">is less than </w:delText>
          </w:r>
          <w:r w:rsidRPr="006130F6" w:rsidDel="009B4AA6">
            <w:rPr>
              <w:sz w:val="20"/>
              <w:lang w:val="en-GB"/>
            </w:rPr>
            <w:delText>proj_picture_width</w:delText>
          </w:r>
          <w:r w:rsidRPr="00C10347" w:rsidDel="009B4AA6">
            <w:rPr>
              <w:rFonts w:eastAsia="Malgun Gothic"/>
              <w:sz w:val="20"/>
              <w:lang w:eastAsia="ko-KR"/>
            </w:rPr>
            <w:delText xml:space="preserve"> / HorDiv1, the sum of </w:delText>
          </w:r>
          <w:r w:rsidRPr="00C10347" w:rsidDel="009B4AA6">
            <w:rPr>
              <w:rFonts w:eastAsia="Calibri"/>
              <w:sz w:val="20"/>
            </w:rPr>
            <w:delText>ProjReg</w:delText>
          </w:r>
        </w:del>
      </w:ins>
      <w:ins w:id="2676" w:author="Ye-Kui Wang 03" w:date="2017-11-28T08:40:00Z">
        <w:del w:id="2677" w:author="Ye-Kui Wang 04" w:date="2017-12-12T11:28:00Z">
          <w:r w:rsidR="00276696" w:rsidDel="009B4AA6">
            <w:rPr>
              <w:rFonts w:eastAsia="Calibri"/>
              <w:sz w:val="20"/>
            </w:rPr>
            <w:delText>ion</w:delText>
          </w:r>
        </w:del>
      </w:ins>
      <w:ins w:id="2678" w:author="Ye-Kui Wang 03" w:date="2017-11-28T08:22:00Z">
        <w:del w:id="2679" w:author="Ye-Kui Wang 04" w:date="2017-12-12T11:28:00Z">
          <w:r w:rsidRPr="00C10347" w:rsidDel="009B4AA6">
            <w:rPr>
              <w:rFonts w:eastAsia="Calibri"/>
              <w:sz w:val="20"/>
            </w:rPr>
            <w:delText>Left</w:delText>
          </w:r>
        </w:del>
      </w:ins>
      <w:ins w:id="2680" w:author="Ye-Kui Wang 03" w:date="2017-11-28T08:40:00Z">
        <w:del w:id="2681" w:author="Ye-Kui Wang 04" w:date="2017-12-12T11:28:00Z">
          <w:r w:rsidR="00276696" w:rsidRPr="00303658" w:rsidDel="009B4AA6">
            <w:rPr>
              <w:rFonts w:eastAsia="Malgun Gothic"/>
              <w:sz w:val="20"/>
              <w:lang w:eastAsia="ko-KR"/>
            </w:rPr>
            <w:delText>[</w:delText>
          </w:r>
          <w:r w:rsidR="00276696" w:rsidDel="009B4AA6">
            <w:rPr>
              <w:rFonts w:eastAsia="Malgun Gothic"/>
              <w:sz w:val="20"/>
              <w:lang w:eastAsia="ko-KR"/>
            </w:rPr>
            <w:delText> </w:delText>
          </w:r>
          <w:r w:rsidR="00276696" w:rsidRPr="00303658" w:rsidDel="009B4AA6">
            <w:rPr>
              <w:rFonts w:eastAsia="Malgun Gothic"/>
              <w:sz w:val="20"/>
              <w:lang w:eastAsia="ko-KR"/>
            </w:rPr>
            <w:delText>n</w:delText>
          </w:r>
          <w:r w:rsidR="00276696" w:rsidDel="009B4AA6">
            <w:rPr>
              <w:rFonts w:eastAsia="Malgun Gothic"/>
              <w:sz w:val="20"/>
              <w:lang w:eastAsia="ko-KR"/>
            </w:rPr>
            <w:delText> </w:delText>
          </w:r>
          <w:r w:rsidR="00276696" w:rsidRPr="00303658" w:rsidDel="009B4AA6">
            <w:rPr>
              <w:rFonts w:eastAsia="Malgun Gothic"/>
              <w:sz w:val="20"/>
              <w:lang w:eastAsia="ko-KR"/>
            </w:rPr>
            <w:delText>]</w:delText>
          </w:r>
        </w:del>
      </w:ins>
      <w:ins w:id="2682" w:author="Ye-Kui Wang 03" w:date="2017-11-28T08:22:00Z">
        <w:del w:id="2683" w:author="Ye-Kui Wang 04" w:date="2017-12-12T11:28:00Z">
          <w:r w:rsidRPr="00C10347" w:rsidDel="009B4AA6">
            <w:rPr>
              <w:rFonts w:eastAsia="Calibri"/>
              <w:sz w:val="20"/>
            </w:rPr>
            <w:delText xml:space="preserve"> and ProjReg</w:delText>
          </w:r>
        </w:del>
      </w:ins>
      <w:ins w:id="2684" w:author="Ye-Kui Wang 03" w:date="2017-11-28T08:40:00Z">
        <w:del w:id="2685" w:author="Ye-Kui Wang 04" w:date="2017-12-12T11:28:00Z">
          <w:r w:rsidR="00276696" w:rsidDel="009B4AA6">
            <w:rPr>
              <w:rFonts w:eastAsia="Calibri"/>
              <w:sz w:val="20"/>
            </w:rPr>
            <w:delText>ion</w:delText>
          </w:r>
        </w:del>
      </w:ins>
      <w:ins w:id="2686" w:author="Ye-Kui Wang 03" w:date="2017-11-28T08:22:00Z">
        <w:del w:id="2687" w:author="Ye-Kui Wang 04" w:date="2017-12-12T11:28:00Z">
          <w:r w:rsidRPr="00C10347" w:rsidDel="009B4AA6">
            <w:rPr>
              <w:rFonts w:eastAsia="Calibri"/>
              <w:sz w:val="20"/>
            </w:rPr>
            <w:delText>Width</w:delText>
          </w:r>
        </w:del>
      </w:ins>
      <w:ins w:id="2688" w:author="Ye-Kui Wang 03" w:date="2017-11-28T08:40:00Z">
        <w:del w:id="2689" w:author="Ye-Kui Wang 04" w:date="2017-12-12T11:28:00Z">
          <w:r w:rsidR="00276696" w:rsidRPr="00303658" w:rsidDel="009B4AA6">
            <w:rPr>
              <w:rFonts w:eastAsia="Malgun Gothic"/>
              <w:sz w:val="20"/>
              <w:lang w:eastAsia="ko-KR"/>
            </w:rPr>
            <w:delText>[</w:delText>
          </w:r>
          <w:r w:rsidR="00276696" w:rsidDel="009B4AA6">
            <w:rPr>
              <w:rFonts w:eastAsia="Malgun Gothic"/>
              <w:sz w:val="20"/>
              <w:lang w:eastAsia="ko-KR"/>
            </w:rPr>
            <w:delText> </w:delText>
          </w:r>
          <w:r w:rsidR="00276696" w:rsidRPr="00303658" w:rsidDel="009B4AA6">
            <w:rPr>
              <w:rFonts w:eastAsia="Malgun Gothic"/>
              <w:sz w:val="20"/>
              <w:lang w:eastAsia="ko-KR"/>
            </w:rPr>
            <w:delText>n</w:delText>
          </w:r>
          <w:r w:rsidR="00276696" w:rsidDel="009B4AA6">
            <w:rPr>
              <w:rFonts w:eastAsia="Malgun Gothic"/>
              <w:sz w:val="20"/>
              <w:lang w:eastAsia="ko-KR"/>
            </w:rPr>
            <w:delText> </w:delText>
          </w:r>
          <w:r w:rsidR="00276696" w:rsidRPr="00303658" w:rsidDel="009B4AA6">
            <w:rPr>
              <w:rFonts w:eastAsia="Malgun Gothic"/>
              <w:sz w:val="20"/>
              <w:lang w:eastAsia="ko-KR"/>
            </w:rPr>
            <w:delText>]</w:delText>
          </w:r>
        </w:del>
      </w:ins>
      <w:ins w:id="2690" w:author="Ye-Kui Wang 03" w:date="2017-11-28T08:22:00Z">
        <w:del w:id="2691" w:author="Ye-Kui Wang 04" w:date="2017-12-12T11:28:00Z">
          <w:r w:rsidRPr="00C10347" w:rsidDel="009B4AA6">
            <w:rPr>
              <w:rFonts w:eastAsia="Calibri"/>
              <w:sz w:val="20"/>
            </w:rPr>
            <w:delText xml:space="preserve"> shall be </w:delText>
          </w:r>
          <w:r w:rsidRPr="00C10347" w:rsidDel="009B4AA6">
            <w:rPr>
              <w:sz w:val="20"/>
              <w:lang w:val="en-GB"/>
            </w:rPr>
            <w:delText xml:space="preserve">less than or equal to </w:delText>
          </w:r>
          <w:r w:rsidRPr="006130F6" w:rsidDel="009B4AA6">
            <w:rPr>
              <w:sz w:val="20"/>
              <w:lang w:val="en-GB"/>
            </w:rPr>
            <w:delText>proj_picture_width</w:delText>
          </w:r>
          <w:r w:rsidRPr="00C10347" w:rsidDel="009B4AA6">
            <w:rPr>
              <w:rFonts w:eastAsia="Malgun Gothic"/>
              <w:sz w:val="20"/>
              <w:lang w:eastAsia="ko-KR"/>
            </w:rPr>
            <w:delText> / HorDiv1</w:delText>
          </w:r>
          <w:r w:rsidRPr="00C10347" w:rsidDel="009B4AA6">
            <w:rPr>
              <w:sz w:val="20"/>
              <w:lang w:val="en-GB"/>
            </w:rPr>
            <w:delText xml:space="preserve">. </w:delText>
          </w:r>
          <w:r w:rsidRPr="00C10347" w:rsidDel="009B4AA6">
            <w:rPr>
              <w:rFonts w:eastAsia="Malgun Gothic"/>
              <w:sz w:val="20"/>
              <w:lang w:eastAsia="ko-KR"/>
            </w:rPr>
            <w:delText xml:space="preserve">Otherwise, the sum of </w:delText>
          </w:r>
        </w:del>
      </w:ins>
      <w:ins w:id="2692" w:author="Ye-Kui Wang 03" w:date="2017-11-28T08:41:00Z">
        <w:del w:id="2693" w:author="Ye-Kui Wang 04" w:date="2017-12-12T11:28:00Z">
          <w:r w:rsidR="00276696" w:rsidRPr="00C10347" w:rsidDel="009B4AA6">
            <w:rPr>
              <w:rFonts w:eastAsia="Calibri"/>
              <w:sz w:val="20"/>
            </w:rPr>
            <w:delText>ProjReg</w:delText>
          </w:r>
          <w:r w:rsidR="00276696" w:rsidDel="009B4AA6">
            <w:rPr>
              <w:rFonts w:eastAsia="Calibri"/>
              <w:sz w:val="20"/>
            </w:rPr>
            <w:delText>ion</w:delText>
          </w:r>
          <w:r w:rsidR="00276696" w:rsidRPr="00C10347" w:rsidDel="009B4AA6">
            <w:rPr>
              <w:rFonts w:eastAsia="Calibri"/>
              <w:sz w:val="20"/>
            </w:rPr>
            <w:delText>Left</w:delText>
          </w:r>
          <w:r w:rsidR="00276696" w:rsidRPr="00303658" w:rsidDel="009B4AA6">
            <w:rPr>
              <w:rFonts w:eastAsia="Malgun Gothic"/>
              <w:sz w:val="20"/>
              <w:lang w:eastAsia="ko-KR"/>
            </w:rPr>
            <w:delText>[</w:delText>
          </w:r>
          <w:r w:rsidR="00276696" w:rsidDel="009B4AA6">
            <w:rPr>
              <w:rFonts w:eastAsia="Malgun Gothic"/>
              <w:sz w:val="20"/>
              <w:lang w:eastAsia="ko-KR"/>
            </w:rPr>
            <w:delText> </w:delText>
          </w:r>
          <w:r w:rsidR="00276696" w:rsidRPr="00303658" w:rsidDel="009B4AA6">
            <w:rPr>
              <w:rFonts w:eastAsia="Malgun Gothic"/>
              <w:sz w:val="20"/>
              <w:lang w:eastAsia="ko-KR"/>
            </w:rPr>
            <w:delText>n</w:delText>
          </w:r>
          <w:r w:rsidR="00276696" w:rsidDel="009B4AA6">
            <w:rPr>
              <w:rFonts w:eastAsia="Malgun Gothic"/>
              <w:sz w:val="20"/>
              <w:lang w:eastAsia="ko-KR"/>
            </w:rPr>
            <w:delText> </w:delText>
          </w:r>
          <w:r w:rsidR="00276696" w:rsidRPr="00303658" w:rsidDel="009B4AA6">
            <w:rPr>
              <w:rFonts w:eastAsia="Malgun Gothic"/>
              <w:sz w:val="20"/>
              <w:lang w:eastAsia="ko-KR"/>
            </w:rPr>
            <w:delText>]</w:delText>
          </w:r>
          <w:r w:rsidR="00276696" w:rsidRPr="00C10347" w:rsidDel="009B4AA6">
            <w:rPr>
              <w:rFonts w:eastAsia="Calibri"/>
              <w:sz w:val="20"/>
            </w:rPr>
            <w:delText xml:space="preserve"> and ProjReg</w:delText>
          </w:r>
          <w:r w:rsidR="00276696" w:rsidDel="009B4AA6">
            <w:rPr>
              <w:rFonts w:eastAsia="Calibri"/>
              <w:sz w:val="20"/>
            </w:rPr>
            <w:delText>ion</w:delText>
          </w:r>
          <w:r w:rsidR="00276696" w:rsidRPr="00C10347" w:rsidDel="009B4AA6">
            <w:rPr>
              <w:rFonts w:eastAsia="Calibri"/>
              <w:sz w:val="20"/>
            </w:rPr>
            <w:delText>Width</w:delText>
          </w:r>
          <w:r w:rsidR="00276696" w:rsidRPr="00303658" w:rsidDel="009B4AA6">
            <w:rPr>
              <w:rFonts w:eastAsia="Malgun Gothic"/>
              <w:sz w:val="20"/>
              <w:lang w:eastAsia="ko-KR"/>
            </w:rPr>
            <w:delText>[</w:delText>
          </w:r>
          <w:r w:rsidR="00276696" w:rsidDel="009B4AA6">
            <w:rPr>
              <w:rFonts w:eastAsia="Malgun Gothic"/>
              <w:sz w:val="20"/>
              <w:lang w:eastAsia="ko-KR"/>
            </w:rPr>
            <w:delText> </w:delText>
          </w:r>
          <w:r w:rsidR="00276696" w:rsidRPr="00303658" w:rsidDel="009B4AA6">
            <w:rPr>
              <w:rFonts w:eastAsia="Malgun Gothic"/>
              <w:sz w:val="20"/>
              <w:lang w:eastAsia="ko-KR"/>
            </w:rPr>
            <w:delText>n</w:delText>
          </w:r>
          <w:r w:rsidR="00276696" w:rsidDel="009B4AA6">
            <w:rPr>
              <w:rFonts w:eastAsia="Malgun Gothic"/>
              <w:sz w:val="20"/>
              <w:lang w:eastAsia="ko-KR"/>
            </w:rPr>
            <w:delText> </w:delText>
          </w:r>
          <w:r w:rsidR="00276696" w:rsidRPr="00303658" w:rsidDel="009B4AA6">
            <w:rPr>
              <w:rFonts w:eastAsia="Malgun Gothic"/>
              <w:sz w:val="20"/>
              <w:lang w:eastAsia="ko-KR"/>
            </w:rPr>
            <w:delText>]</w:delText>
          </w:r>
        </w:del>
      </w:ins>
      <w:ins w:id="2694" w:author="Ye-Kui Wang 03" w:date="2017-11-28T08:22:00Z">
        <w:del w:id="2695" w:author="Ye-Kui Wang 04" w:date="2017-12-12T11:28:00Z">
          <w:r w:rsidRPr="00C10347" w:rsidDel="009B4AA6">
            <w:rPr>
              <w:rFonts w:eastAsia="Calibri"/>
              <w:sz w:val="20"/>
            </w:rPr>
            <w:delText xml:space="preserve"> shall be </w:delText>
          </w:r>
          <w:r w:rsidRPr="006130F6" w:rsidDel="009B4AA6">
            <w:rPr>
              <w:sz w:val="20"/>
              <w:lang w:val="en-GB"/>
            </w:rPr>
            <w:delText>less than or equal to proj_picture_width</w:delText>
          </w:r>
          <w:r w:rsidRPr="00C10347" w:rsidDel="009B4AA6">
            <w:rPr>
              <w:rFonts w:eastAsia="Malgun Gothic"/>
              <w:sz w:val="20"/>
              <w:lang w:eastAsia="ko-KR"/>
            </w:rPr>
            <w:delText> / HorDiv1 * 2</w:delText>
          </w:r>
          <w:r w:rsidRPr="00C10347" w:rsidDel="009B4AA6">
            <w:rPr>
              <w:sz w:val="20"/>
              <w:lang w:val="en-GB"/>
            </w:rPr>
            <w:delText>.</w:delText>
          </w:r>
        </w:del>
      </w:ins>
    </w:p>
    <w:p w14:paraId="34F9AFC1" w14:textId="42AA31F2" w:rsidR="00C10347" w:rsidRPr="00C10347" w:rsidRDefault="00C10347" w:rsidP="00C10347">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ins w:id="2696" w:author="Ye-Kui Wang 03" w:date="2017-11-28T08:22:00Z"/>
          <w:sz w:val="20"/>
          <w:lang w:val="en-GB"/>
        </w:rPr>
      </w:pPr>
      <w:ins w:id="2697" w:author="Ye-Kui Wang 03" w:date="2017-11-28T08:22:00Z">
        <w:r w:rsidRPr="00C10347">
          <w:rPr>
            <w:sz w:val="20"/>
            <w:lang w:val="en-GB"/>
          </w:rPr>
          <w:t>If</w:t>
        </w:r>
        <w:r w:rsidRPr="006130F6">
          <w:rPr>
            <w:sz w:val="20"/>
            <w:lang w:val="en-GB"/>
          </w:rPr>
          <w:t xml:space="preserve"> </w:t>
        </w:r>
        <w:proofErr w:type="gramStart"/>
        <w:r w:rsidRPr="00C10347">
          <w:rPr>
            <w:rFonts w:eastAsia="Calibri"/>
            <w:sz w:val="20"/>
          </w:rPr>
          <w:t>ProjReg</w:t>
        </w:r>
      </w:ins>
      <w:ins w:id="2698" w:author="Ye-Kui Wang 03" w:date="2017-11-28T08:41:00Z">
        <w:r w:rsidR="00276696">
          <w:rPr>
            <w:rFonts w:eastAsia="Calibri"/>
            <w:sz w:val="20"/>
          </w:rPr>
          <w:t>ion</w:t>
        </w:r>
      </w:ins>
      <w:ins w:id="2699" w:author="Ye-Kui Wang 03" w:date="2017-11-28T08:22:00Z">
        <w:r w:rsidRPr="00C10347">
          <w:rPr>
            <w:rFonts w:eastAsia="Calibri"/>
            <w:sz w:val="20"/>
          </w:rPr>
          <w:t>Top</w:t>
        </w:r>
      </w:ins>
      <w:ins w:id="2700" w:author="Ye-Kui Wang 03" w:date="2017-11-28T08:41:00Z">
        <w:r w:rsidR="00276696" w:rsidRPr="00303658">
          <w:rPr>
            <w:rFonts w:eastAsia="Malgun Gothic"/>
            <w:sz w:val="20"/>
            <w:lang w:eastAsia="ko-KR"/>
          </w:rPr>
          <w:t>[</w:t>
        </w:r>
        <w:proofErr w:type="gramEnd"/>
        <w:r w:rsidR="00276696">
          <w:rPr>
            <w:rFonts w:eastAsia="Malgun Gothic"/>
            <w:sz w:val="20"/>
            <w:lang w:eastAsia="ko-KR"/>
          </w:rPr>
          <w:t> </w:t>
        </w:r>
        <w:r w:rsidR="00276696" w:rsidRPr="00303658">
          <w:rPr>
            <w:rFonts w:eastAsia="Malgun Gothic"/>
            <w:sz w:val="20"/>
            <w:lang w:eastAsia="ko-KR"/>
          </w:rPr>
          <w:t>n</w:t>
        </w:r>
        <w:r w:rsidR="00276696">
          <w:rPr>
            <w:rFonts w:eastAsia="Malgun Gothic"/>
            <w:sz w:val="20"/>
            <w:lang w:eastAsia="ko-KR"/>
          </w:rPr>
          <w:t> </w:t>
        </w:r>
        <w:r w:rsidR="00276696" w:rsidRPr="00303658">
          <w:rPr>
            <w:rFonts w:eastAsia="Malgun Gothic"/>
            <w:sz w:val="20"/>
            <w:lang w:eastAsia="ko-KR"/>
          </w:rPr>
          <w:t>]</w:t>
        </w:r>
      </w:ins>
      <w:ins w:id="2701" w:author="Ye-Kui Wang 03" w:date="2017-11-28T08:22:00Z">
        <w:r w:rsidRPr="00C10347">
          <w:rPr>
            <w:rFonts w:eastAsia="Calibri"/>
            <w:sz w:val="20"/>
          </w:rPr>
          <w:t xml:space="preserve"> </w:t>
        </w:r>
        <w:r w:rsidRPr="00C10347">
          <w:rPr>
            <w:rFonts w:eastAsia="Malgun Gothic"/>
            <w:sz w:val="20"/>
            <w:lang w:eastAsia="ko-KR"/>
          </w:rPr>
          <w:t xml:space="preserve">is less than </w:t>
        </w:r>
        <w:r w:rsidRPr="006130F6">
          <w:rPr>
            <w:sz w:val="20"/>
            <w:lang w:val="en-GB"/>
          </w:rPr>
          <w:t>proj_picture_height</w:t>
        </w:r>
        <w:r w:rsidRPr="00C10347">
          <w:rPr>
            <w:rFonts w:eastAsia="Malgun Gothic"/>
            <w:sz w:val="20"/>
            <w:lang w:eastAsia="ko-KR"/>
          </w:rPr>
          <w:t xml:space="preserve"> / VerDiv1, </w:t>
        </w:r>
        <w:r w:rsidRPr="00C10347">
          <w:rPr>
            <w:rFonts w:eastAsia="Times New Roman"/>
            <w:sz w:val="20"/>
            <w:lang w:val="en-GB"/>
          </w:rPr>
          <w:t xml:space="preserve">the sum of </w:t>
        </w:r>
        <w:r w:rsidRPr="00C10347">
          <w:rPr>
            <w:rFonts w:eastAsia="Calibri"/>
            <w:sz w:val="20"/>
          </w:rPr>
          <w:t>ProjReg</w:t>
        </w:r>
      </w:ins>
      <w:ins w:id="2702" w:author="Ye-Kui Wang 03" w:date="2017-11-28T08:41:00Z">
        <w:r w:rsidR="00276696">
          <w:rPr>
            <w:rFonts w:eastAsia="Calibri"/>
            <w:sz w:val="20"/>
          </w:rPr>
          <w:t>ion</w:t>
        </w:r>
      </w:ins>
      <w:ins w:id="2703" w:author="Ye-Kui Wang 03" w:date="2017-11-28T08:22:00Z">
        <w:r w:rsidRPr="00C10347">
          <w:rPr>
            <w:rFonts w:eastAsia="Calibri"/>
            <w:sz w:val="20"/>
          </w:rPr>
          <w:t>Top</w:t>
        </w:r>
      </w:ins>
      <w:ins w:id="2704" w:author="Ye-Kui Wang 03" w:date="2017-11-28T08:41:00Z">
        <w:r w:rsidR="00276696" w:rsidRPr="00303658">
          <w:rPr>
            <w:rFonts w:eastAsia="Malgun Gothic"/>
            <w:sz w:val="20"/>
            <w:lang w:eastAsia="ko-KR"/>
          </w:rPr>
          <w:t>[</w:t>
        </w:r>
        <w:r w:rsidR="00276696">
          <w:rPr>
            <w:rFonts w:eastAsia="Malgun Gothic"/>
            <w:sz w:val="20"/>
            <w:lang w:eastAsia="ko-KR"/>
          </w:rPr>
          <w:t> </w:t>
        </w:r>
        <w:r w:rsidR="00276696" w:rsidRPr="00303658">
          <w:rPr>
            <w:rFonts w:eastAsia="Malgun Gothic"/>
            <w:sz w:val="20"/>
            <w:lang w:eastAsia="ko-KR"/>
          </w:rPr>
          <w:t>n</w:t>
        </w:r>
        <w:r w:rsidR="00276696">
          <w:rPr>
            <w:rFonts w:eastAsia="Malgun Gothic"/>
            <w:sz w:val="20"/>
            <w:lang w:eastAsia="ko-KR"/>
          </w:rPr>
          <w:t> </w:t>
        </w:r>
        <w:r w:rsidR="00276696" w:rsidRPr="00303658">
          <w:rPr>
            <w:rFonts w:eastAsia="Malgun Gothic"/>
            <w:sz w:val="20"/>
            <w:lang w:eastAsia="ko-KR"/>
          </w:rPr>
          <w:t>]</w:t>
        </w:r>
      </w:ins>
      <w:ins w:id="2705" w:author="Ye-Kui Wang 03" w:date="2017-11-28T08:22:00Z">
        <w:r w:rsidRPr="00C10347">
          <w:rPr>
            <w:rFonts w:eastAsia="Calibri"/>
            <w:sz w:val="20"/>
          </w:rPr>
          <w:t xml:space="preserve"> and ProjReg</w:t>
        </w:r>
      </w:ins>
      <w:ins w:id="2706" w:author="Ye-Kui Wang 03" w:date="2017-11-28T08:41:00Z">
        <w:r w:rsidR="00276696">
          <w:rPr>
            <w:rFonts w:eastAsia="Calibri"/>
            <w:sz w:val="20"/>
          </w:rPr>
          <w:t>ion</w:t>
        </w:r>
      </w:ins>
      <w:ins w:id="2707" w:author="Ye-Kui Wang 03" w:date="2017-11-28T08:22:00Z">
        <w:r w:rsidRPr="00C10347">
          <w:rPr>
            <w:rFonts w:eastAsia="Calibri"/>
            <w:sz w:val="20"/>
          </w:rPr>
          <w:t>Height</w:t>
        </w:r>
      </w:ins>
      <w:ins w:id="2708" w:author="Ye-Kui Wang 03" w:date="2017-11-28T08:41:00Z">
        <w:r w:rsidR="00276696" w:rsidRPr="00303658">
          <w:rPr>
            <w:rFonts w:eastAsia="Malgun Gothic"/>
            <w:sz w:val="20"/>
            <w:lang w:eastAsia="ko-KR"/>
          </w:rPr>
          <w:t>[</w:t>
        </w:r>
        <w:r w:rsidR="00276696">
          <w:rPr>
            <w:rFonts w:eastAsia="Malgun Gothic"/>
            <w:sz w:val="20"/>
            <w:lang w:eastAsia="ko-KR"/>
          </w:rPr>
          <w:t> </w:t>
        </w:r>
        <w:r w:rsidR="00276696" w:rsidRPr="00303658">
          <w:rPr>
            <w:rFonts w:eastAsia="Malgun Gothic"/>
            <w:sz w:val="20"/>
            <w:lang w:eastAsia="ko-KR"/>
          </w:rPr>
          <w:t>n</w:t>
        </w:r>
        <w:r w:rsidR="00276696">
          <w:rPr>
            <w:rFonts w:eastAsia="Malgun Gothic"/>
            <w:sz w:val="20"/>
            <w:lang w:eastAsia="ko-KR"/>
          </w:rPr>
          <w:t> </w:t>
        </w:r>
        <w:r w:rsidR="00276696" w:rsidRPr="00303658">
          <w:rPr>
            <w:rFonts w:eastAsia="Malgun Gothic"/>
            <w:sz w:val="20"/>
            <w:lang w:eastAsia="ko-KR"/>
          </w:rPr>
          <w:t>]</w:t>
        </w:r>
      </w:ins>
      <w:ins w:id="2709" w:author="Ye-Kui Wang 03" w:date="2017-11-28T08:22:00Z">
        <w:r w:rsidRPr="00C10347">
          <w:rPr>
            <w:rFonts w:eastAsia="Calibri"/>
            <w:sz w:val="20"/>
          </w:rPr>
          <w:t xml:space="preserve"> shall be</w:t>
        </w:r>
        <w:r w:rsidRPr="00C10347">
          <w:rPr>
            <w:sz w:val="20"/>
            <w:lang w:val="en-GB"/>
          </w:rPr>
          <w:t xml:space="preserve"> less than or equal to </w:t>
        </w:r>
        <w:r w:rsidRPr="006130F6">
          <w:rPr>
            <w:sz w:val="20"/>
            <w:lang w:val="en-GB"/>
          </w:rPr>
          <w:t>proj_picture_height</w:t>
        </w:r>
        <w:r w:rsidRPr="00C10347">
          <w:rPr>
            <w:rFonts w:eastAsia="Malgun Gothic"/>
            <w:sz w:val="20"/>
            <w:lang w:eastAsia="ko-KR"/>
          </w:rPr>
          <w:t> / VerDiv1</w:t>
        </w:r>
        <w:r w:rsidRPr="00C10347">
          <w:rPr>
            <w:sz w:val="20"/>
            <w:lang w:val="en-GB"/>
          </w:rPr>
          <w:t xml:space="preserve">. </w:t>
        </w:r>
        <w:r w:rsidRPr="00C10347">
          <w:rPr>
            <w:rFonts w:eastAsia="Malgun Gothic"/>
            <w:sz w:val="20"/>
            <w:lang w:eastAsia="ko-KR"/>
          </w:rPr>
          <w:t>Otherwise,</w:t>
        </w:r>
        <w:r w:rsidRPr="006130F6">
          <w:rPr>
            <w:rFonts w:eastAsia="Malgun Gothic"/>
            <w:sz w:val="20"/>
            <w:lang w:eastAsia="ko-KR"/>
          </w:rPr>
          <w:t xml:space="preserve"> </w:t>
        </w:r>
        <w:r w:rsidRPr="006130F6">
          <w:rPr>
            <w:rFonts w:eastAsia="Times New Roman"/>
            <w:sz w:val="20"/>
            <w:lang w:val="en-GB"/>
          </w:rPr>
          <w:t xml:space="preserve">the sum of </w:t>
        </w:r>
      </w:ins>
      <w:proofErr w:type="gramStart"/>
      <w:ins w:id="2710" w:author="Ye-Kui Wang 03" w:date="2017-11-28T08:42:00Z">
        <w:r w:rsidR="00276696" w:rsidRPr="00C10347">
          <w:rPr>
            <w:rFonts w:eastAsia="Calibri"/>
            <w:sz w:val="20"/>
          </w:rPr>
          <w:t>ProjReg</w:t>
        </w:r>
        <w:r w:rsidR="00276696">
          <w:rPr>
            <w:rFonts w:eastAsia="Calibri"/>
            <w:sz w:val="20"/>
          </w:rPr>
          <w:t>ion</w:t>
        </w:r>
        <w:r w:rsidR="00276696" w:rsidRPr="00C10347">
          <w:rPr>
            <w:rFonts w:eastAsia="Calibri"/>
            <w:sz w:val="20"/>
          </w:rPr>
          <w:t>Top</w:t>
        </w:r>
        <w:r w:rsidR="00276696" w:rsidRPr="00303658">
          <w:rPr>
            <w:rFonts w:eastAsia="Malgun Gothic"/>
            <w:sz w:val="20"/>
            <w:lang w:eastAsia="ko-KR"/>
          </w:rPr>
          <w:t>[</w:t>
        </w:r>
        <w:proofErr w:type="gramEnd"/>
        <w:r w:rsidR="00276696">
          <w:rPr>
            <w:rFonts w:eastAsia="Malgun Gothic"/>
            <w:sz w:val="20"/>
            <w:lang w:eastAsia="ko-KR"/>
          </w:rPr>
          <w:t> </w:t>
        </w:r>
        <w:r w:rsidR="00276696" w:rsidRPr="00303658">
          <w:rPr>
            <w:rFonts w:eastAsia="Malgun Gothic"/>
            <w:sz w:val="20"/>
            <w:lang w:eastAsia="ko-KR"/>
          </w:rPr>
          <w:t>n</w:t>
        </w:r>
        <w:r w:rsidR="00276696">
          <w:rPr>
            <w:rFonts w:eastAsia="Malgun Gothic"/>
            <w:sz w:val="20"/>
            <w:lang w:eastAsia="ko-KR"/>
          </w:rPr>
          <w:t> </w:t>
        </w:r>
        <w:r w:rsidR="00276696" w:rsidRPr="00303658">
          <w:rPr>
            <w:rFonts w:eastAsia="Malgun Gothic"/>
            <w:sz w:val="20"/>
            <w:lang w:eastAsia="ko-KR"/>
          </w:rPr>
          <w:t>]</w:t>
        </w:r>
        <w:r w:rsidR="00276696" w:rsidRPr="00C10347">
          <w:rPr>
            <w:rFonts w:eastAsia="Calibri"/>
            <w:sz w:val="20"/>
          </w:rPr>
          <w:t xml:space="preserve"> and ProjReg</w:t>
        </w:r>
        <w:r w:rsidR="00276696">
          <w:rPr>
            <w:rFonts w:eastAsia="Calibri"/>
            <w:sz w:val="20"/>
          </w:rPr>
          <w:t>ion</w:t>
        </w:r>
        <w:r w:rsidR="00276696" w:rsidRPr="00C10347">
          <w:rPr>
            <w:rFonts w:eastAsia="Calibri"/>
            <w:sz w:val="20"/>
          </w:rPr>
          <w:t>Height</w:t>
        </w:r>
        <w:r w:rsidR="00276696" w:rsidRPr="00303658">
          <w:rPr>
            <w:rFonts w:eastAsia="Malgun Gothic"/>
            <w:sz w:val="20"/>
            <w:lang w:eastAsia="ko-KR"/>
          </w:rPr>
          <w:t>[</w:t>
        </w:r>
        <w:r w:rsidR="00276696">
          <w:rPr>
            <w:rFonts w:eastAsia="Malgun Gothic"/>
            <w:sz w:val="20"/>
            <w:lang w:eastAsia="ko-KR"/>
          </w:rPr>
          <w:t> </w:t>
        </w:r>
        <w:r w:rsidR="00276696" w:rsidRPr="00303658">
          <w:rPr>
            <w:rFonts w:eastAsia="Malgun Gothic"/>
            <w:sz w:val="20"/>
            <w:lang w:eastAsia="ko-KR"/>
          </w:rPr>
          <w:t>n</w:t>
        </w:r>
        <w:r w:rsidR="00276696">
          <w:rPr>
            <w:rFonts w:eastAsia="Malgun Gothic"/>
            <w:sz w:val="20"/>
            <w:lang w:eastAsia="ko-KR"/>
          </w:rPr>
          <w:t> </w:t>
        </w:r>
        <w:r w:rsidR="00276696" w:rsidRPr="00303658">
          <w:rPr>
            <w:rFonts w:eastAsia="Malgun Gothic"/>
            <w:sz w:val="20"/>
            <w:lang w:eastAsia="ko-KR"/>
          </w:rPr>
          <w:t>]</w:t>
        </w:r>
      </w:ins>
      <w:ins w:id="2711" w:author="Ye-Kui Wang 03" w:date="2017-11-28T08:22:00Z">
        <w:r w:rsidRPr="006130F6">
          <w:rPr>
            <w:rFonts w:eastAsia="Calibri"/>
            <w:sz w:val="20"/>
          </w:rPr>
          <w:t xml:space="preserve"> shall be</w:t>
        </w:r>
        <w:r w:rsidRPr="006130F6">
          <w:rPr>
            <w:sz w:val="20"/>
            <w:lang w:val="en-GB"/>
          </w:rPr>
          <w:t xml:space="preserve"> less than or equal to proj_picture_height</w:t>
        </w:r>
        <w:r w:rsidRPr="00C10347">
          <w:rPr>
            <w:rFonts w:eastAsia="Malgun Gothic"/>
            <w:sz w:val="20"/>
            <w:lang w:eastAsia="ko-KR"/>
          </w:rPr>
          <w:t> / VerDiv1 * 2.</w:t>
        </w:r>
      </w:ins>
    </w:p>
    <w:p w14:paraId="69D84FF5" w14:textId="365C2AEF" w:rsidR="00C10347" w:rsidRPr="006130F6" w:rsidRDefault="00C10347" w:rsidP="00C10347">
      <w:pPr>
        <w:tabs>
          <w:tab w:val="clear" w:pos="1440"/>
        </w:tabs>
        <w:spacing w:after="160" w:line="256" w:lineRule="auto"/>
        <w:jc w:val="both"/>
        <w:rPr>
          <w:ins w:id="2712" w:author="Ye-Kui Wang 03" w:date="2017-11-28T08:22:00Z"/>
          <w:rFonts w:eastAsia="Times New Roman"/>
          <w:sz w:val="20"/>
          <w:lang w:val="en-GB"/>
        </w:rPr>
      </w:pPr>
      <w:ins w:id="2713" w:author="Ye-Kui Wang 03" w:date="2017-11-28T08:22:00Z">
        <w:r w:rsidRPr="00C10347">
          <w:rPr>
            <w:rFonts w:eastAsia="Calibri"/>
            <w:sz w:val="20"/>
          </w:rPr>
          <w:t xml:space="preserve">For each value of n </w:t>
        </w:r>
        <w:r w:rsidRPr="006130F6">
          <w:rPr>
            <w:rFonts w:eastAsia="Calibri"/>
            <w:sz w:val="20"/>
          </w:rPr>
          <w:t>in the range of 0 to Num</w:t>
        </w:r>
      </w:ins>
      <w:ins w:id="2714" w:author="Ye-Kui Wang 03" w:date="2017-11-28T09:08:00Z">
        <w:r w:rsidR="001343D7">
          <w:rPr>
            <w:rFonts w:eastAsia="Malgun Gothic"/>
            <w:sz w:val="20"/>
            <w:lang w:eastAsia="ko-KR"/>
          </w:rPr>
          <w:t>Packed</w:t>
        </w:r>
      </w:ins>
      <w:ins w:id="2715" w:author="Ye-Kui Wang 03" w:date="2017-11-28T08:22:00Z">
        <w:r w:rsidRPr="006130F6">
          <w:rPr>
            <w:rFonts w:eastAsia="Calibri"/>
            <w:sz w:val="20"/>
          </w:rPr>
          <w:t xml:space="preserve">Regions − 1, inclusive, </w:t>
        </w:r>
        <w:r w:rsidRPr="006130F6">
          <w:rPr>
            <w:rFonts w:eastAsia="Times New Roman"/>
            <w:sz w:val="20"/>
            <w:lang w:val="en-GB"/>
          </w:rPr>
          <w:t xml:space="preserve">the values of </w:t>
        </w:r>
        <w:proofErr w:type="gramStart"/>
        <w:r w:rsidRPr="006130F6">
          <w:rPr>
            <w:rFonts w:eastAsia="Calibri"/>
            <w:sz w:val="20"/>
          </w:rPr>
          <w:t>PackedReg</w:t>
        </w:r>
      </w:ins>
      <w:ins w:id="2716" w:author="Ye-Kui Wang 03" w:date="2017-11-28T08:42:00Z">
        <w:r w:rsidR="007C6935">
          <w:rPr>
            <w:rFonts w:eastAsia="Calibri"/>
            <w:sz w:val="20"/>
          </w:rPr>
          <w:t>ion</w:t>
        </w:r>
      </w:ins>
      <w:ins w:id="2717" w:author="Ye-Kui Wang 03" w:date="2017-11-28T08:22:00Z">
        <w:r w:rsidRPr="006130F6">
          <w:rPr>
            <w:rFonts w:eastAsia="Calibri"/>
            <w:sz w:val="20"/>
          </w:rPr>
          <w:t>Width</w:t>
        </w:r>
      </w:ins>
      <w:ins w:id="2718" w:author="Ye-Kui Wang 03" w:date="2017-11-28T08:42:00Z">
        <w:r w:rsidR="007C6935" w:rsidRPr="00303658">
          <w:rPr>
            <w:rFonts w:eastAsia="Malgun Gothic"/>
            <w:sz w:val="20"/>
            <w:lang w:eastAsia="ko-KR"/>
          </w:rPr>
          <w:t>[</w:t>
        </w:r>
        <w:proofErr w:type="gramEnd"/>
        <w:r w:rsidR="007C6935">
          <w:rPr>
            <w:rFonts w:eastAsia="Malgun Gothic"/>
            <w:sz w:val="20"/>
            <w:lang w:eastAsia="ko-KR"/>
          </w:rPr>
          <w:t> </w:t>
        </w:r>
        <w:r w:rsidR="007C6935" w:rsidRPr="00303658">
          <w:rPr>
            <w:rFonts w:eastAsia="Malgun Gothic"/>
            <w:sz w:val="20"/>
            <w:lang w:eastAsia="ko-KR"/>
          </w:rPr>
          <w:t>n</w:t>
        </w:r>
        <w:r w:rsidR="007C6935">
          <w:rPr>
            <w:rFonts w:eastAsia="Malgun Gothic"/>
            <w:sz w:val="20"/>
            <w:lang w:eastAsia="ko-KR"/>
          </w:rPr>
          <w:t> </w:t>
        </w:r>
        <w:r w:rsidR="007C6935" w:rsidRPr="00303658">
          <w:rPr>
            <w:rFonts w:eastAsia="Malgun Gothic"/>
            <w:sz w:val="20"/>
            <w:lang w:eastAsia="ko-KR"/>
          </w:rPr>
          <w:t>]</w:t>
        </w:r>
      </w:ins>
      <w:ins w:id="2719" w:author="Ye-Kui Wang 03" w:date="2017-11-28T08:22:00Z">
        <w:r w:rsidRPr="006130F6">
          <w:rPr>
            <w:rFonts w:eastAsia="Calibri"/>
            <w:sz w:val="20"/>
          </w:rPr>
          <w:t>, PackedReg</w:t>
        </w:r>
      </w:ins>
      <w:ins w:id="2720" w:author="Ye-Kui Wang 03" w:date="2017-11-28T08:42:00Z">
        <w:r w:rsidR="007C6935">
          <w:rPr>
            <w:rFonts w:eastAsia="Calibri"/>
            <w:sz w:val="20"/>
          </w:rPr>
          <w:t>ion</w:t>
        </w:r>
      </w:ins>
      <w:ins w:id="2721" w:author="Ye-Kui Wang 03" w:date="2017-11-28T08:22:00Z">
        <w:r w:rsidRPr="006130F6">
          <w:rPr>
            <w:rFonts w:eastAsia="Calibri"/>
            <w:sz w:val="20"/>
          </w:rPr>
          <w:t>Height</w:t>
        </w:r>
      </w:ins>
      <w:ins w:id="2722" w:author="Ye-Kui Wang 03" w:date="2017-11-28T08:43:00Z">
        <w:r w:rsidR="007C6935" w:rsidRPr="00303658">
          <w:rPr>
            <w:rFonts w:eastAsia="Malgun Gothic"/>
            <w:sz w:val="20"/>
            <w:lang w:eastAsia="ko-KR"/>
          </w:rPr>
          <w:t>[</w:t>
        </w:r>
        <w:r w:rsidR="007C6935">
          <w:rPr>
            <w:rFonts w:eastAsia="Malgun Gothic"/>
            <w:sz w:val="20"/>
            <w:lang w:eastAsia="ko-KR"/>
          </w:rPr>
          <w:t> </w:t>
        </w:r>
        <w:r w:rsidR="007C6935" w:rsidRPr="00303658">
          <w:rPr>
            <w:rFonts w:eastAsia="Malgun Gothic"/>
            <w:sz w:val="20"/>
            <w:lang w:eastAsia="ko-KR"/>
          </w:rPr>
          <w:t>n</w:t>
        </w:r>
        <w:r w:rsidR="007C6935">
          <w:rPr>
            <w:rFonts w:eastAsia="Malgun Gothic"/>
            <w:sz w:val="20"/>
            <w:lang w:eastAsia="ko-KR"/>
          </w:rPr>
          <w:t> </w:t>
        </w:r>
        <w:r w:rsidR="007C6935" w:rsidRPr="00303658">
          <w:rPr>
            <w:rFonts w:eastAsia="Malgun Gothic"/>
            <w:sz w:val="20"/>
            <w:lang w:eastAsia="ko-KR"/>
          </w:rPr>
          <w:t>]</w:t>
        </w:r>
      </w:ins>
      <w:ins w:id="2723" w:author="Ye-Kui Wang 03" w:date="2017-11-28T08:22:00Z">
        <w:r w:rsidRPr="006130F6">
          <w:rPr>
            <w:rFonts w:eastAsia="Calibri"/>
            <w:sz w:val="20"/>
          </w:rPr>
          <w:t>, PackedReg</w:t>
        </w:r>
      </w:ins>
      <w:ins w:id="2724" w:author="Ye-Kui Wang 03" w:date="2017-11-28T08:43:00Z">
        <w:r w:rsidR="007C6935">
          <w:rPr>
            <w:rFonts w:eastAsia="Calibri"/>
            <w:sz w:val="20"/>
          </w:rPr>
          <w:t>ion</w:t>
        </w:r>
      </w:ins>
      <w:ins w:id="2725" w:author="Ye-Kui Wang 03" w:date="2017-11-28T08:22:00Z">
        <w:r w:rsidRPr="006130F6">
          <w:rPr>
            <w:rFonts w:eastAsia="Calibri"/>
            <w:sz w:val="20"/>
          </w:rPr>
          <w:t>Top</w:t>
        </w:r>
      </w:ins>
      <w:ins w:id="2726" w:author="Ye-Kui Wang 03" w:date="2017-11-28T08:43:00Z">
        <w:r w:rsidR="007C6935" w:rsidRPr="00303658">
          <w:rPr>
            <w:rFonts w:eastAsia="Malgun Gothic"/>
            <w:sz w:val="20"/>
            <w:lang w:eastAsia="ko-KR"/>
          </w:rPr>
          <w:t>[</w:t>
        </w:r>
        <w:r w:rsidR="007C6935">
          <w:rPr>
            <w:rFonts w:eastAsia="Malgun Gothic"/>
            <w:sz w:val="20"/>
            <w:lang w:eastAsia="ko-KR"/>
          </w:rPr>
          <w:t> </w:t>
        </w:r>
        <w:r w:rsidR="007C6935" w:rsidRPr="00303658">
          <w:rPr>
            <w:rFonts w:eastAsia="Malgun Gothic"/>
            <w:sz w:val="20"/>
            <w:lang w:eastAsia="ko-KR"/>
          </w:rPr>
          <w:t>n</w:t>
        </w:r>
        <w:r w:rsidR="007C6935">
          <w:rPr>
            <w:rFonts w:eastAsia="Malgun Gothic"/>
            <w:sz w:val="20"/>
            <w:lang w:eastAsia="ko-KR"/>
          </w:rPr>
          <w:t> </w:t>
        </w:r>
        <w:r w:rsidR="007C6935" w:rsidRPr="00303658">
          <w:rPr>
            <w:rFonts w:eastAsia="Malgun Gothic"/>
            <w:sz w:val="20"/>
            <w:lang w:eastAsia="ko-KR"/>
          </w:rPr>
          <w:t>]</w:t>
        </w:r>
      </w:ins>
      <w:ins w:id="2727" w:author="Ye-Kui Wang 03" w:date="2017-11-28T08:22:00Z">
        <w:r w:rsidRPr="006130F6">
          <w:rPr>
            <w:rFonts w:eastAsia="Calibri"/>
            <w:sz w:val="20"/>
          </w:rPr>
          <w:t>, and PackedReg</w:t>
        </w:r>
      </w:ins>
      <w:ins w:id="2728" w:author="Ye-Kui Wang 03" w:date="2017-11-28T08:43:00Z">
        <w:r w:rsidR="007C6935">
          <w:rPr>
            <w:rFonts w:eastAsia="Calibri"/>
            <w:sz w:val="20"/>
          </w:rPr>
          <w:t>ion</w:t>
        </w:r>
      </w:ins>
      <w:ins w:id="2729" w:author="Ye-Kui Wang 03" w:date="2017-11-28T08:22:00Z">
        <w:r w:rsidRPr="006130F6">
          <w:rPr>
            <w:rFonts w:eastAsia="Calibri"/>
            <w:sz w:val="20"/>
          </w:rPr>
          <w:t>Left</w:t>
        </w:r>
      </w:ins>
      <w:ins w:id="2730" w:author="Ye-Kui Wang 03" w:date="2017-11-28T08:43:00Z">
        <w:r w:rsidR="007C6935" w:rsidRPr="00303658">
          <w:rPr>
            <w:rFonts w:eastAsia="Malgun Gothic"/>
            <w:sz w:val="20"/>
            <w:lang w:eastAsia="ko-KR"/>
          </w:rPr>
          <w:t>[</w:t>
        </w:r>
        <w:r w:rsidR="007C6935">
          <w:rPr>
            <w:rFonts w:eastAsia="Malgun Gothic"/>
            <w:sz w:val="20"/>
            <w:lang w:eastAsia="ko-KR"/>
          </w:rPr>
          <w:t> </w:t>
        </w:r>
        <w:r w:rsidR="007C6935" w:rsidRPr="00303658">
          <w:rPr>
            <w:rFonts w:eastAsia="Malgun Gothic"/>
            <w:sz w:val="20"/>
            <w:lang w:eastAsia="ko-KR"/>
          </w:rPr>
          <w:t>n</w:t>
        </w:r>
        <w:r w:rsidR="007C6935">
          <w:rPr>
            <w:rFonts w:eastAsia="Malgun Gothic"/>
            <w:sz w:val="20"/>
            <w:lang w:eastAsia="ko-KR"/>
          </w:rPr>
          <w:t> </w:t>
        </w:r>
        <w:r w:rsidR="007C6935" w:rsidRPr="00303658">
          <w:rPr>
            <w:rFonts w:eastAsia="Malgun Gothic"/>
            <w:sz w:val="20"/>
            <w:lang w:eastAsia="ko-KR"/>
          </w:rPr>
          <w:t>]</w:t>
        </w:r>
      </w:ins>
      <w:ins w:id="2731" w:author="Ye-Kui Wang 03" w:date="2017-11-28T08:22:00Z">
        <w:r w:rsidRPr="006130F6">
          <w:rPr>
            <w:rFonts w:eastAsia="Times New Roman"/>
            <w:sz w:val="20"/>
            <w:lang w:val="en-GB"/>
          </w:rPr>
          <w:t xml:space="preserve"> are constrained as follows:</w:t>
        </w:r>
      </w:ins>
    </w:p>
    <w:p w14:paraId="2A8069D5" w14:textId="77D80C91" w:rsidR="00C10347" w:rsidRPr="00C10347" w:rsidRDefault="00C10347" w:rsidP="00C10347">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ins w:id="2732" w:author="Ye-Kui Wang 03" w:date="2017-11-28T08:22:00Z"/>
          <w:rFonts w:eastAsia="Times New Roman"/>
          <w:sz w:val="20"/>
          <w:lang w:val="en-GB"/>
        </w:rPr>
      </w:pPr>
      <w:proofErr w:type="gramStart"/>
      <w:ins w:id="2733" w:author="Ye-Kui Wang 03" w:date="2017-11-28T08:22:00Z">
        <w:r w:rsidRPr="006130F6">
          <w:rPr>
            <w:rFonts w:eastAsia="Calibri"/>
            <w:sz w:val="20"/>
          </w:rPr>
          <w:t>PackedReg</w:t>
        </w:r>
      </w:ins>
      <w:ins w:id="2734" w:author="Ye-Kui Wang 03" w:date="2017-11-28T08:43:00Z">
        <w:r w:rsidR="007C6935">
          <w:rPr>
            <w:rFonts w:eastAsia="Calibri"/>
            <w:sz w:val="20"/>
          </w:rPr>
          <w:t>ion</w:t>
        </w:r>
      </w:ins>
      <w:ins w:id="2735" w:author="Ye-Kui Wang 03" w:date="2017-11-28T08:22:00Z">
        <w:r w:rsidRPr="006130F6">
          <w:rPr>
            <w:rFonts w:eastAsia="Calibri"/>
            <w:sz w:val="20"/>
          </w:rPr>
          <w:t>Width</w:t>
        </w:r>
      </w:ins>
      <w:ins w:id="2736" w:author="Ye-Kui Wang 03" w:date="2017-11-28T08:43:00Z">
        <w:r w:rsidR="007C6935" w:rsidRPr="00303658">
          <w:rPr>
            <w:rFonts w:eastAsia="Malgun Gothic"/>
            <w:sz w:val="20"/>
            <w:lang w:eastAsia="ko-KR"/>
          </w:rPr>
          <w:t>[</w:t>
        </w:r>
        <w:proofErr w:type="gramEnd"/>
        <w:r w:rsidR="007C6935">
          <w:rPr>
            <w:rFonts w:eastAsia="Malgun Gothic"/>
            <w:sz w:val="20"/>
            <w:lang w:eastAsia="ko-KR"/>
          </w:rPr>
          <w:t> </w:t>
        </w:r>
        <w:r w:rsidR="007C6935" w:rsidRPr="00303658">
          <w:rPr>
            <w:rFonts w:eastAsia="Malgun Gothic"/>
            <w:sz w:val="20"/>
            <w:lang w:eastAsia="ko-KR"/>
          </w:rPr>
          <w:t>n</w:t>
        </w:r>
        <w:r w:rsidR="007C6935">
          <w:rPr>
            <w:rFonts w:eastAsia="Malgun Gothic"/>
            <w:sz w:val="20"/>
            <w:lang w:eastAsia="ko-KR"/>
          </w:rPr>
          <w:t> </w:t>
        </w:r>
        <w:r w:rsidR="007C6935" w:rsidRPr="00303658">
          <w:rPr>
            <w:rFonts w:eastAsia="Malgun Gothic"/>
            <w:sz w:val="20"/>
            <w:lang w:eastAsia="ko-KR"/>
          </w:rPr>
          <w:t>]</w:t>
        </w:r>
      </w:ins>
      <w:ins w:id="2737" w:author="Ye-Kui Wang 03" w:date="2017-11-28T08:22:00Z">
        <w:r w:rsidRPr="006130F6">
          <w:rPr>
            <w:rFonts w:eastAsia="Calibri"/>
            <w:sz w:val="20"/>
          </w:rPr>
          <w:t xml:space="preserve"> </w:t>
        </w:r>
        <w:r w:rsidRPr="006130F6">
          <w:rPr>
            <w:noProof/>
            <w:sz w:val="20"/>
            <w:lang w:eastAsia="ko-KR"/>
          </w:rPr>
          <w:t>shall be in the range of 1 to packed_picture_width</w:t>
        </w:r>
        <w:r w:rsidRPr="00C10347">
          <w:rPr>
            <w:noProof/>
            <w:sz w:val="20"/>
            <w:lang w:eastAsia="ko-KR"/>
          </w:rPr>
          <w:t>, inclusive.</w:t>
        </w:r>
      </w:ins>
    </w:p>
    <w:p w14:paraId="1B68E593" w14:textId="43B0E536" w:rsidR="00C10347" w:rsidRPr="00C10347" w:rsidRDefault="00C10347" w:rsidP="00C10347">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ins w:id="2738" w:author="Ye-Kui Wang 03" w:date="2017-11-28T08:22:00Z"/>
          <w:rFonts w:eastAsia="Times New Roman"/>
          <w:sz w:val="20"/>
          <w:lang w:val="en-GB"/>
        </w:rPr>
      </w:pPr>
      <w:proofErr w:type="gramStart"/>
      <w:ins w:id="2739" w:author="Ye-Kui Wang 03" w:date="2017-11-28T08:22:00Z">
        <w:r w:rsidRPr="00C10347">
          <w:rPr>
            <w:rFonts w:eastAsia="Calibri"/>
            <w:sz w:val="20"/>
          </w:rPr>
          <w:t>ProjReg</w:t>
        </w:r>
      </w:ins>
      <w:ins w:id="2740" w:author="Ye-Kui Wang 03" w:date="2017-11-28T08:43:00Z">
        <w:r w:rsidR="007C6935">
          <w:rPr>
            <w:rFonts w:eastAsia="Calibri"/>
            <w:sz w:val="20"/>
          </w:rPr>
          <w:t>ion</w:t>
        </w:r>
      </w:ins>
      <w:ins w:id="2741" w:author="Ye-Kui Wang 03" w:date="2017-11-28T08:22:00Z">
        <w:r w:rsidRPr="00C10347">
          <w:rPr>
            <w:rFonts w:eastAsia="Calibri"/>
            <w:sz w:val="20"/>
          </w:rPr>
          <w:t>Height</w:t>
        </w:r>
      </w:ins>
      <w:ins w:id="2742" w:author="Ye-Kui Wang 03" w:date="2017-11-28T08:43:00Z">
        <w:r w:rsidR="007C6935" w:rsidRPr="00303658">
          <w:rPr>
            <w:rFonts w:eastAsia="Malgun Gothic"/>
            <w:sz w:val="20"/>
            <w:lang w:eastAsia="ko-KR"/>
          </w:rPr>
          <w:t>[</w:t>
        </w:r>
        <w:proofErr w:type="gramEnd"/>
        <w:r w:rsidR="007C6935">
          <w:rPr>
            <w:rFonts w:eastAsia="Malgun Gothic"/>
            <w:sz w:val="20"/>
            <w:lang w:eastAsia="ko-KR"/>
          </w:rPr>
          <w:t> </w:t>
        </w:r>
        <w:r w:rsidR="007C6935" w:rsidRPr="00303658">
          <w:rPr>
            <w:rFonts w:eastAsia="Malgun Gothic"/>
            <w:sz w:val="20"/>
            <w:lang w:eastAsia="ko-KR"/>
          </w:rPr>
          <w:t>n</w:t>
        </w:r>
        <w:r w:rsidR="007C6935">
          <w:rPr>
            <w:rFonts w:eastAsia="Malgun Gothic"/>
            <w:sz w:val="20"/>
            <w:lang w:eastAsia="ko-KR"/>
          </w:rPr>
          <w:t> </w:t>
        </w:r>
        <w:r w:rsidR="007C6935" w:rsidRPr="00303658">
          <w:rPr>
            <w:rFonts w:eastAsia="Malgun Gothic"/>
            <w:sz w:val="20"/>
            <w:lang w:eastAsia="ko-KR"/>
          </w:rPr>
          <w:t>]</w:t>
        </w:r>
      </w:ins>
      <w:ins w:id="2743" w:author="Ye-Kui Wang 03" w:date="2017-11-28T08:22:00Z">
        <w:r w:rsidRPr="006130F6">
          <w:rPr>
            <w:rFonts w:eastAsia="Calibri"/>
            <w:sz w:val="20"/>
          </w:rPr>
          <w:t xml:space="preserve"> </w:t>
        </w:r>
        <w:r w:rsidRPr="006130F6">
          <w:rPr>
            <w:rFonts w:eastAsia="Times New Roman"/>
            <w:sz w:val="20"/>
            <w:lang w:val="en-GB"/>
          </w:rPr>
          <w:t xml:space="preserve">shall be </w:t>
        </w:r>
        <w:r w:rsidRPr="006130F6">
          <w:rPr>
            <w:noProof/>
            <w:sz w:val="20"/>
            <w:lang w:eastAsia="ko-KR"/>
          </w:rPr>
          <w:t xml:space="preserve">in the range of 1 to </w:t>
        </w:r>
        <w:r w:rsidRPr="006130F6">
          <w:rPr>
            <w:sz w:val="20"/>
            <w:lang w:val="en-GB"/>
          </w:rPr>
          <w:t>packed_picture_height</w:t>
        </w:r>
        <w:r w:rsidRPr="00C10347">
          <w:rPr>
            <w:rFonts w:eastAsia="Malgun Gothic"/>
            <w:sz w:val="20"/>
            <w:lang w:eastAsia="ko-KR"/>
          </w:rPr>
          <w:t>, inclusive</w:t>
        </w:r>
        <w:r w:rsidRPr="00C10347">
          <w:rPr>
            <w:rFonts w:eastAsia="Times New Roman"/>
            <w:sz w:val="20"/>
            <w:lang w:val="en-GB"/>
          </w:rPr>
          <w:t>.</w:t>
        </w:r>
      </w:ins>
    </w:p>
    <w:p w14:paraId="223C0009" w14:textId="7FA0B342" w:rsidR="00C10347" w:rsidRPr="00C10347" w:rsidRDefault="00C10347" w:rsidP="00C10347">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ins w:id="2744" w:author="Ye-Kui Wang 03" w:date="2017-11-28T08:22:00Z"/>
          <w:rFonts w:eastAsia="Times New Roman"/>
          <w:sz w:val="20"/>
          <w:lang w:val="en-GB"/>
        </w:rPr>
      </w:pPr>
      <w:proofErr w:type="gramStart"/>
      <w:ins w:id="2745" w:author="Ye-Kui Wang 03" w:date="2017-11-28T08:22:00Z">
        <w:r w:rsidRPr="00C10347">
          <w:rPr>
            <w:rFonts w:eastAsia="Calibri"/>
            <w:sz w:val="20"/>
          </w:rPr>
          <w:t>Packed</w:t>
        </w:r>
        <w:r w:rsidRPr="006130F6">
          <w:rPr>
            <w:rFonts w:eastAsia="Calibri"/>
            <w:sz w:val="20"/>
          </w:rPr>
          <w:t>Reg</w:t>
        </w:r>
      </w:ins>
      <w:ins w:id="2746" w:author="Ye-Kui Wang 03" w:date="2017-11-28T08:43:00Z">
        <w:r w:rsidR="007C6935">
          <w:rPr>
            <w:rFonts w:eastAsia="Calibri"/>
            <w:sz w:val="20"/>
          </w:rPr>
          <w:t>ion</w:t>
        </w:r>
      </w:ins>
      <w:ins w:id="2747" w:author="Ye-Kui Wang 03" w:date="2017-11-28T08:22:00Z">
        <w:r w:rsidRPr="006130F6">
          <w:rPr>
            <w:rFonts w:eastAsia="Calibri"/>
            <w:sz w:val="20"/>
          </w:rPr>
          <w:t>Left</w:t>
        </w:r>
      </w:ins>
      <w:ins w:id="2748" w:author="Ye-Kui Wang 03" w:date="2017-11-28T08:43:00Z">
        <w:r w:rsidR="007C6935" w:rsidRPr="00303658">
          <w:rPr>
            <w:rFonts w:eastAsia="Malgun Gothic"/>
            <w:sz w:val="20"/>
            <w:lang w:eastAsia="ko-KR"/>
          </w:rPr>
          <w:t>[</w:t>
        </w:r>
        <w:proofErr w:type="gramEnd"/>
        <w:r w:rsidR="007C6935">
          <w:rPr>
            <w:rFonts w:eastAsia="Malgun Gothic"/>
            <w:sz w:val="20"/>
            <w:lang w:eastAsia="ko-KR"/>
          </w:rPr>
          <w:t> </w:t>
        </w:r>
        <w:r w:rsidR="007C6935" w:rsidRPr="00303658">
          <w:rPr>
            <w:rFonts w:eastAsia="Malgun Gothic"/>
            <w:sz w:val="20"/>
            <w:lang w:eastAsia="ko-KR"/>
          </w:rPr>
          <w:t>n</w:t>
        </w:r>
        <w:r w:rsidR="007C6935">
          <w:rPr>
            <w:rFonts w:eastAsia="Malgun Gothic"/>
            <w:sz w:val="20"/>
            <w:lang w:eastAsia="ko-KR"/>
          </w:rPr>
          <w:t> </w:t>
        </w:r>
        <w:r w:rsidR="007C6935" w:rsidRPr="00303658">
          <w:rPr>
            <w:rFonts w:eastAsia="Malgun Gothic"/>
            <w:sz w:val="20"/>
            <w:lang w:eastAsia="ko-KR"/>
          </w:rPr>
          <w:t>]</w:t>
        </w:r>
      </w:ins>
      <w:ins w:id="2749" w:author="Ye-Kui Wang 03" w:date="2017-11-28T08:22:00Z">
        <w:r w:rsidRPr="006130F6">
          <w:rPr>
            <w:rFonts w:eastAsia="Calibri"/>
            <w:sz w:val="20"/>
          </w:rPr>
          <w:t xml:space="preserve"> </w:t>
        </w:r>
        <w:r w:rsidRPr="006130F6">
          <w:rPr>
            <w:rFonts w:eastAsia="Times New Roman"/>
            <w:sz w:val="20"/>
            <w:lang w:val="en-GB"/>
          </w:rPr>
          <w:t>shall be in the range of 0 to packed_picture_width</w:t>
        </w:r>
        <w:r w:rsidRPr="00C10347">
          <w:rPr>
            <w:rFonts w:eastAsia="Times New Roman"/>
            <w:sz w:val="20"/>
            <w:lang w:val="en-GB"/>
          </w:rPr>
          <w:t> − 1, inclusive.</w:t>
        </w:r>
      </w:ins>
    </w:p>
    <w:p w14:paraId="72DA259E" w14:textId="5B538849" w:rsidR="00C10347" w:rsidRPr="00C10347" w:rsidRDefault="00C10347" w:rsidP="00C10347">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ins w:id="2750" w:author="Ye-Kui Wang 03" w:date="2017-11-28T08:22:00Z"/>
          <w:rFonts w:eastAsia="Times New Roman"/>
          <w:sz w:val="20"/>
          <w:lang w:val="en-GB"/>
        </w:rPr>
      </w:pPr>
      <w:proofErr w:type="gramStart"/>
      <w:ins w:id="2751" w:author="Ye-Kui Wang 03" w:date="2017-11-28T08:22:00Z">
        <w:r w:rsidRPr="00C10347">
          <w:rPr>
            <w:rFonts w:eastAsia="Calibri"/>
            <w:sz w:val="20"/>
          </w:rPr>
          <w:t>PackedReg</w:t>
        </w:r>
      </w:ins>
      <w:ins w:id="2752" w:author="Ye-Kui Wang 03" w:date="2017-11-28T08:43:00Z">
        <w:r w:rsidR="007C6935">
          <w:rPr>
            <w:rFonts w:eastAsia="Calibri"/>
            <w:sz w:val="20"/>
          </w:rPr>
          <w:t>ion</w:t>
        </w:r>
      </w:ins>
      <w:ins w:id="2753" w:author="Ye-Kui Wang 03" w:date="2017-11-28T08:22:00Z">
        <w:r w:rsidRPr="00C10347">
          <w:rPr>
            <w:rFonts w:eastAsia="Calibri"/>
            <w:sz w:val="20"/>
          </w:rPr>
          <w:t>Top</w:t>
        </w:r>
      </w:ins>
      <w:ins w:id="2754" w:author="Ye-Kui Wang 03" w:date="2017-11-28T08:43:00Z">
        <w:r w:rsidR="007C6935" w:rsidRPr="00303658">
          <w:rPr>
            <w:rFonts w:eastAsia="Malgun Gothic"/>
            <w:sz w:val="20"/>
            <w:lang w:eastAsia="ko-KR"/>
          </w:rPr>
          <w:t>[</w:t>
        </w:r>
        <w:proofErr w:type="gramEnd"/>
        <w:r w:rsidR="007C6935">
          <w:rPr>
            <w:rFonts w:eastAsia="Malgun Gothic"/>
            <w:sz w:val="20"/>
            <w:lang w:eastAsia="ko-KR"/>
          </w:rPr>
          <w:t> </w:t>
        </w:r>
        <w:r w:rsidR="007C6935" w:rsidRPr="00303658">
          <w:rPr>
            <w:rFonts w:eastAsia="Malgun Gothic"/>
            <w:sz w:val="20"/>
            <w:lang w:eastAsia="ko-KR"/>
          </w:rPr>
          <w:t>n</w:t>
        </w:r>
        <w:r w:rsidR="007C6935">
          <w:rPr>
            <w:rFonts w:eastAsia="Malgun Gothic"/>
            <w:sz w:val="20"/>
            <w:lang w:eastAsia="ko-KR"/>
          </w:rPr>
          <w:t> </w:t>
        </w:r>
        <w:r w:rsidR="007C6935" w:rsidRPr="00303658">
          <w:rPr>
            <w:rFonts w:eastAsia="Malgun Gothic"/>
            <w:sz w:val="20"/>
            <w:lang w:eastAsia="ko-KR"/>
          </w:rPr>
          <w:t>]</w:t>
        </w:r>
      </w:ins>
      <w:ins w:id="2755" w:author="Ye-Kui Wang 03" w:date="2017-11-28T08:22:00Z">
        <w:r w:rsidRPr="006130F6">
          <w:rPr>
            <w:rFonts w:eastAsia="Calibri"/>
            <w:sz w:val="20"/>
          </w:rPr>
          <w:t xml:space="preserve"> </w:t>
        </w:r>
        <w:r w:rsidRPr="006130F6">
          <w:rPr>
            <w:rFonts w:eastAsia="Times New Roman"/>
            <w:sz w:val="20"/>
            <w:lang w:val="en-GB"/>
          </w:rPr>
          <w:t>shall be in the range of 0 to packed_picture_height</w:t>
        </w:r>
        <w:r w:rsidRPr="00C10347">
          <w:rPr>
            <w:rFonts w:eastAsia="Times New Roman"/>
            <w:sz w:val="20"/>
            <w:lang w:val="en-GB"/>
          </w:rPr>
          <w:t> − 1, inclusive.</w:t>
        </w:r>
      </w:ins>
    </w:p>
    <w:p w14:paraId="35E22220" w14:textId="0057494F" w:rsidR="00C10347" w:rsidRPr="006130F6" w:rsidRDefault="00C10347" w:rsidP="00C10347">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ins w:id="2756" w:author="Ye-Kui Wang 03" w:date="2017-11-28T08:22:00Z"/>
          <w:rFonts w:eastAsia="Times New Roman"/>
          <w:sz w:val="20"/>
          <w:lang w:val="en-GB"/>
        </w:rPr>
      </w:pPr>
      <w:bookmarkStart w:id="2757" w:name="_Hlk494708030"/>
      <w:ins w:id="2758" w:author="Ye-Kui Wang 03" w:date="2017-11-28T08:22:00Z">
        <w:r w:rsidRPr="00C10347">
          <w:rPr>
            <w:sz w:val="20"/>
            <w:lang w:val="en-GB"/>
          </w:rPr>
          <w:t>If</w:t>
        </w:r>
        <w:r w:rsidRPr="006130F6">
          <w:rPr>
            <w:sz w:val="20"/>
            <w:lang w:val="en-GB"/>
          </w:rPr>
          <w:t xml:space="preserve"> </w:t>
        </w:r>
        <w:proofErr w:type="gramStart"/>
        <w:r w:rsidRPr="00C10347">
          <w:rPr>
            <w:rFonts w:eastAsia="Calibri"/>
            <w:sz w:val="20"/>
          </w:rPr>
          <w:t>PackedReg</w:t>
        </w:r>
      </w:ins>
      <w:ins w:id="2759" w:author="Ye-Kui Wang 03" w:date="2017-11-28T08:43:00Z">
        <w:r w:rsidR="007C6935">
          <w:rPr>
            <w:rFonts w:eastAsia="Calibri"/>
            <w:sz w:val="20"/>
          </w:rPr>
          <w:t>io</w:t>
        </w:r>
      </w:ins>
      <w:ins w:id="2760" w:author="Ye-Kui Wang 03" w:date="2017-11-28T08:44:00Z">
        <w:r w:rsidR="007C6935">
          <w:rPr>
            <w:rFonts w:eastAsia="Calibri"/>
            <w:sz w:val="20"/>
          </w:rPr>
          <w:t>n</w:t>
        </w:r>
      </w:ins>
      <w:ins w:id="2761" w:author="Ye-Kui Wang 03" w:date="2017-11-28T08:22:00Z">
        <w:r w:rsidRPr="00C10347">
          <w:rPr>
            <w:rFonts w:eastAsia="Calibri"/>
            <w:sz w:val="20"/>
          </w:rPr>
          <w:t>Left</w:t>
        </w:r>
      </w:ins>
      <w:ins w:id="2762" w:author="Ye-Kui Wang 03" w:date="2017-11-28T08:44:00Z">
        <w:r w:rsidR="007C6935" w:rsidRPr="00303658">
          <w:rPr>
            <w:rFonts w:eastAsia="Malgun Gothic"/>
            <w:sz w:val="20"/>
            <w:lang w:eastAsia="ko-KR"/>
          </w:rPr>
          <w:t>[</w:t>
        </w:r>
        <w:proofErr w:type="gramEnd"/>
        <w:r w:rsidR="007C6935">
          <w:rPr>
            <w:rFonts w:eastAsia="Malgun Gothic"/>
            <w:sz w:val="20"/>
            <w:lang w:eastAsia="ko-KR"/>
          </w:rPr>
          <w:t> </w:t>
        </w:r>
        <w:r w:rsidR="007C6935" w:rsidRPr="00303658">
          <w:rPr>
            <w:rFonts w:eastAsia="Malgun Gothic"/>
            <w:sz w:val="20"/>
            <w:lang w:eastAsia="ko-KR"/>
          </w:rPr>
          <w:t>n</w:t>
        </w:r>
        <w:r w:rsidR="007C6935">
          <w:rPr>
            <w:rFonts w:eastAsia="Malgun Gothic"/>
            <w:sz w:val="20"/>
            <w:lang w:eastAsia="ko-KR"/>
          </w:rPr>
          <w:t> </w:t>
        </w:r>
        <w:r w:rsidR="007C6935" w:rsidRPr="00303658">
          <w:rPr>
            <w:rFonts w:eastAsia="Malgun Gothic"/>
            <w:sz w:val="20"/>
            <w:lang w:eastAsia="ko-KR"/>
          </w:rPr>
          <w:t>]</w:t>
        </w:r>
      </w:ins>
      <w:ins w:id="2763" w:author="Ye-Kui Wang 03" w:date="2017-11-28T08:22:00Z">
        <w:r w:rsidRPr="00C10347">
          <w:rPr>
            <w:rFonts w:eastAsia="Calibri"/>
            <w:sz w:val="20"/>
          </w:rPr>
          <w:t xml:space="preserve"> </w:t>
        </w:r>
        <w:r w:rsidRPr="00C10347">
          <w:rPr>
            <w:rFonts w:eastAsia="Malgun Gothic"/>
            <w:sz w:val="20"/>
            <w:lang w:eastAsia="ko-KR"/>
          </w:rPr>
          <w:t xml:space="preserve">is less than </w:t>
        </w:r>
        <w:r w:rsidRPr="006130F6">
          <w:rPr>
            <w:sz w:val="20"/>
            <w:lang w:val="en-GB"/>
          </w:rPr>
          <w:t>packed_picture_width</w:t>
        </w:r>
        <w:r w:rsidRPr="00C10347">
          <w:rPr>
            <w:rFonts w:eastAsia="Malgun Gothic"/>
            <w:sz w:val="20"/>
            <w:lang w:eastAsia="ko-KR"/>
          </w:rPr>
          <w:t> / HorDiv1, t</w:t>
        </w:r>
        <w:bookmarkStart w:id="2764" w:name="_Hlk494708241"/>
        <w:bookmarkEnd w:id="2757"/>
        <w:r w:rsidRPr="00C10347">
          <w:rPr>
            <w:sz w:val="20"/>
            <w:lang w:val="en-GB"/>
          </w:rPr>
          <w:t xml:space="preserve">he sum of </w:t>
        </w:r>
        <w:r w:rsidRPr="00C10347">
          <w:rPr>
            <w:rFonts w:eastAsia="Calibri"/>
            <w:sz w:val="20"/>
          </w:rPr>
          <w:t>P</w:t>
        </w:r>
        <w:r w:rsidRPr="006130F6">
          <w:rPr>
            <w:rFonts w:eastAsia="Calibri"/>
            <w:sz w:val="20"/>
          </w:rPr>
          <w:t>ackedReg</w:t>
        </w:r>
      </w:ins>
      <w:ins w:id="2765" w:author="Ye-Kui Wang 03" w:date="2017-11-28T08:44:00Z">
        <w:r w:rsidR="007C6935">
          <w:rPr>
            <w:rFonts w:eastAsia="Calibri"/>
            <w:sz w:val="20"/>
          </w:rPr>
          <w:t>ion</w:t>
        </w:r>
      </w:ins>
      <w:ins w:id="2766" w:author="Ye-Kui Wang 03" w:date="2017-11-28T08:22:00Z">
        <w:r w:rsidRPr="006130F6">
          <w:rPr>
            <w:rFonts w:eastAsia="Calibri"/>
            <w:sz w:val="20"/>
          </w:rPr>
          <w:t>Left</w:t>
        </w:r>
      </w:ins>
      <w:ins w:id="2767" w:author="Ye-Kui Wang 03" w:date="2017-11-28T08:44:00Z">
        <w:r w:rsidR="007C6935" w:rsidRPr="00303658">
          <w:rPr>
            <w:rFonts w:eastAsia="Malgun Gothic"/>
            <w:sz w:val="20"/>
            <w:lang w:eastAsia="ko-KR"/>
          </w:rPr>
          <w:t>[</w:t>
        </w:r>
        <w:r w:rsidR="007C6935">
          <w:rPr>
            <w:rFonts w:eastAsia="Malgun Gothic"/>
            <w:sz w:val="20"/>
            <w:lang w:eastAsia="ko-KR"/>
          </w:rPr>
          <w:t> </w:t>
        </w:r>
        <w:r w:rsidR="007C6935" w:rsidRPr="00303658">
          <w:rPr>
            <w:rFonts w:eastAsia="Malgun Gothic"/>
            <w:sz w:val="20"/>
            <w:lang w:eastAsia="ko-KR"/>
          </w:rPr>
          <w:t>n</w:t>
        </w:r>
        <w:r w:rsidR="007C6935">
          <w:rPr>
            <w:rFonts w:eastAsia="Malgun Gothic"/>
            <w:sz w:val="20"/>
            <w:lang w:eastAsia="ko-KR"/>
          </w:rPr>
          <w:t> </w:t>
        </w:r>
        <w:r w:rsidR="007C6935" w:rsidRPr="00303658">
          <w:rPr>
            <w:rFonts w:eastAsia="Malgun Gothic"/>
            <w:sz w:val="20"/>
            <w:lang w:eastAsia="ko-KR"/>
          </w:rPr>
          <w:t>]</w:t>
        </w:r>
      </w:ins>
      <w:ins w:id="2768" w:author="Ye-Kui Wang 03" w:date="2017-11-28T08:22:00Z">
        <w:r w:rsidRPr="006130F6">
          <w:rPr>
            <w:rFonts w:eastAsia="Calibri"/>
            <w:sz w:val="20"/>
          </w:rPr>
          <w:t xml:space="preserve"> and PackedReg</w:t>
        </w:r>
      </w:ins>
      <w:ins w:id="2769" w:author="Ye-Kui Wang 03" w:date="2017-11-28T08:44:00Z">
        <w:r w:rsidR="007C6935">
          <w:rPr>
            <w:rFonts w:eastAsia="Calibri"/>
            <w:sz w:val="20"/>
          </w:rPr>
          <w:t>ion</w:t>
        </w:r>
      </w:ins>
      <w:ins w:id="2770" w:author="Ye-Kui Wang 03" w:date="2017-11-28T08:22:00Z">
        <w:r w:rsidRPr="006130F6">
          <w:rPr>
            <w:rFonts w:eastAsia="Calibri"/>
            <w:sz w:val="20"/>
          </w:rPr>
          <w:t>Width</w:t>
        </w:r>
      </w:ins>
      <w:ins w:id="2771" w:author="Ye-Kui Wang 03" w:date="2017-11-28T08:44:00Z">
        <w:r w:rsidR="007C6935" w:rsidRPr="00303658">
          <w:rPr>
            <w:rFonts w:eastAsia="Malgun Gothic"/>
            <w:sz w:val="20"/>
            <w:lang w:eastAsia="ko-KR"/>
          </w:rPr>
          <w:t>[</w:t>
        </w:r>
        <w:r w:rsidR="007C6935">
          <w:rPr>
            <w:rFonts w:eastAsia="Malgun Gothic"/>
            <w:sz w:val="20"/>
            <w:lang w:eastAsia="ko-KR"/>
          </w:rPr>
          <w:t> </w:t>
        </w:r>
        <w:r w:rsidR="007C6935" w:rsidRPr="00303658">
          <w:rPr>
            <w:rFonts w:eastAsia="Malgun Gothic"/>
            <w:sz w:val="20"/>
            <w:lang w:eastAsia="ko-KR"/>
          </w:rPr>
          <w:t>n</w:t>
        </w:r>
        <w:r w:rsidR="007C6935">
          <w:rPr>
            <w:rFonts w:eastAsia="Malgun Gothic"/>
            <w:sz w:val="20"/>
            <w:lang w:eastAsia="ko-KR"/>
          </w:rPr>
          <w:t> </w:t>
        </w:r>
        <w:r w:rsidR="007C6935" w:rsidRPr="00303658">
          <w:rPr>
            <w:rFonts w:eastAsia="Malgun Gothic"/>
            <w:sz w:val="20"/>
            <w:lang w:eastAsia="ko-KR"/>
          </w:rPr>
          <w:t>]</w:t>
        </w:r>
      </w:ins>
      <w:ins w:id="2772" w:author="Ye-Kui Wang 03" w:date="2017-11-28T08:22:00Z">
        <w:r w:rsidRPr="006130F6">
          <w:rPr>
            <w:rFonts w:eastAsia="Calibri"/>
            <w:sz w:val="20"/>
          </w:rPr>
          <w:t xml:space="preserve"> </w:t>
        </w:r>
        <w:r w:rsidRPr="006130F6">
          <w:rPr>
            <w:sz w:val="20"/>
            <w:lang w:val="en-GB"/>
          </w:rPr>
          <w:t>shall be less than or equal to packed_picture_width</w:t>
        </w:r>
        <w:r w:rsidRPr="00C10347">
          <w:rPr>
            <w:sz w:val="20"/>
            <w:lang w:val="en-GB"/>
          </w:rPr>
          <w:t> /</w:t>
        </w:r>
        <w:bookmarkStart w:id="2773" w:name="OLE_LINK12"/>
        <w:bookmarkStart w:id="2774" w:name="OLE_LINK13"/>
        <w:r w:rsidRPr="00C10347">
          <w:rPr>
            <w:sz w:val="20"/>
            <w:lang w:val="en-GB"/>
          </w:rPr>
          <w:t> </w:t>
        </w:r>
        <w:r w:rsidRPr="00C10347">
          <w:rPr>
            <w:rFonts w:eastAsia="Malgun Gothic"/>
            <w:sz w:val="20"/>
            <w:lang w:eastAsia="ko-KR"/>
          </w:rPr>
          <w:t>HorDiv1</w:t>
        </w:r>
        <w:bookmarkEnd w:id="2773"/>
        <w:bookmarkEnd w:id="2774"/>
        <w:r w:rsidRPr="00C10347">
          <w:rPr>
            <w:sz w:val="20"/>
            <w:lang w:val="en-GB"/>
          </w:rPr>
          <w:t xml:space="preserve">. </w:t>
        </w:r>
        <w:r w:rsidRPr="006130F6">
          <w:rPr>
            <w:rFonts w:eastAsia="Malgun Gothic"/>
            <w:sz w:val="20"/>
            <w:lang w:eastAsia="ko-KR"/>
          </w:rPr>
          <w:t xml:space="preserve">Otherwise, </w:t>
        </w:r>
        <w:r w:rsidRPr="006130F6">
          <w:rPr>
            <w:rFonts w:eastAsia="Times New Roman"/>
            <w:sz w:val="20"/>
            <w:lang w:val="en-GB"/>
          </w:rPr>
          <w:t xml:space="preserve">the sum of </w:t>
        </w:r>
      </w:ins>
      <w:proofErr w:type="gramStart"/>
      <w:ins w:id="2775" w:author="Ye-Kui Wang 03" w:date="2017-11-28T08:44:00Z">
        <w:r w:rsidR="007C6935" w:rsidRPr="00C10347">
          <w:rPr>
            <w:rFonts w:eastAsia="Calibri"/>
            <w:sz w:val="20"/>
          </w:rPr>
          <w:t>P</w:t>
        </w:r>
        <w:r w:rsidR="007C6935" w:rsidRPr="006130F6">
          <w:rPr>
            <w:rFonts w:eastAsia="Calibri"/>
            <w:sz w:val="20"/>
          </w:rPr>
          <w:t>ackedReg</w:t>
        </w:r>
        <w:r w:rsidR="007C6935">
          <w:rPr>
            <w:rFonts w:eastAsia="Calibri"/>
            <w:sz w:val="20"/>
          </w:rPr>
          <w:t>ion</w:t>
        </w:r>
        <w:r w:rsidR="007C6935" w:rsidRPr="006130F6">
          <w:rPr>
            <w:rFonts w:eastAsia="Calibri"/>
            <w:sz w:val="20"/>
          </w:rPr>
          <w:t>Left</w:t>
        </w:r>
        <w:r w:rsidR="007C6935" w:rsidRPr="00303658">
          <w:rPr>
            <w:rFonts w:eastAsia="Malgun Gothic"/>
            <w:sz w:val="20"/>
            <w:lang w:eastAsia="ko-KR"/>
          </w:rPr>
          <w:t>[</w:t>
        </w:r>
        <w:proofErr w:type="gramEnd"/>
        <w:r w:rsidR="007C6935">
          <w:rPr>
            <w:rFonts w:eastAsia="Malgun Gothic"/>
            <w:sz w:val="20"/>
            <w:lang w:eastAsia="ko-KR"/>
          </w:rPr>
          <w:t> </w:t>
        </w:r>
        <w:r w:rsidR="007C6935" w:rsidRPr="00303658">
          <w:rPr>
            <w:rFonts w:eastAsia="Malgun Gothic"/>
            <w:sz w:val="20"/>
            <w:lang w:eastAsia="ko-KR"/>
          </w:rPr>
          <w:t>n</w:t>
        </w:r>
        <w:r w:rsidR="007C6935">
          <w:rPr>
            <w:rFonts w:eastAsia="Malgun Gothic"/>
            <w:sz w:val="20"/>
            <w:lang w:eastAsia="ko-KR"/>
          </w:rPr>
          <w:t> </w:t>
        </w:r>
        <w:r w:rsidR="007C6935" w:rsidRPr="00303658">
          <w:rPr>
            <w:rFonts w:eastAsia="Malgun Gothic"/>
            <w:sz w:val="20"/>
            <w:lang w:eastAsia="ko-KR"/>
          </w:rPr>
          <w:t>]</w:t>
        </w:r>
        <w:r w:rsidR="007C6935" w:rsidRPr="006130F6">
          <w:rPr>
            <w:rFonts w:eastAsia="Calibri"/>
            <w:sz w:val="20"/>
          </w:rPr>
          <w:t xml:space="preserve"> and PackedReg</w:t>
        </w:r>
        <w:r w:rsidR="007C6935">
          <w:rPr>
            <w:rFonts w:eastAsia="Calibri"/>
            <w:sz w:val="20"/>
          </w:rPr>
          <w:t>ion</w:t>
        </w:r>
        <w:r w:rsidR="007C6935" w:rsidRPr="006130F6">
          <w:rPr>
            <w:rFonts w:eastAsia="Calibri"/>
            <w:sz w:val="20"/>
          </w:rPr>
          <w:t>Width</w:t>
        </w:r>
        <w:r w:rsidR="007C6935" w:rsidRPr="00303658">
          <w:rPr>
            <w:rFonts w:eastAsia="Malgun Gothic"/>
            <w:sz w:val="20"/>
            <w:lang w:eastAsia="ko-KR"/>
          </w:rPr>
          <w:t>[</w:t>
        </w:r>
        <w:r w:rsidR="007C6935">
          <w:rPr>
            <w:rFonts w:eastAsia="Malgun Gothic"/>
            <w:sz w:val="20"/>
            <w:lang w:eastAsia="ko-KR"/>
          </w:rPr>
          <w:t> </w:t>
        </w:r>
        <w:r w:rsidR="007C6935" w:rsidRPr="00303658">
          <w:rPr>
            <w:rFonts w:eastAsia="Malgun Gothic"/>
            <w:sz w:val="20"/>
            <w:lang w:eastAsia="ko-KR"/>
          </w:rPr>
          <w:t>n</w:t>
        </w:r>
        <w:r w:rsidR="007C6935">
          <w:rPr>
            <w:rFonts w:eastAsia="Malgun Gothic"/>
            <w:sz w:val="20"/>
            <w:lang w:eastAsia="ko-KR"/>
          </w:rPr>
          <w:t> </w:t>
        </w:r>
        <w:r w:rsidR="007C6935" w:rsidRPr="00303658">
          <w:rPr>
            <w:rFonts w:eastAsia="Malgun Gothic"/>
            <w:sz w:val="20"/>
            <w:lang w:eastAsia="ko-KR"/>
          </w:rPr>
          <w:t>]</w:t>
        </w:r>
      </w:ins>
      <w:ins w:id="2776" w:author="Ye-Kui Wang 03" w:date="2017-11-28T08:22:00Z">
        <w:r w:rsidRPr="006130F6">
          <w:rPr>
            <w:rFonts w:eastAsia="Calibri"/>
            <w:sz w:val="20"/>
          </w:rPr>
          <w:t xml:space="preserve"> </w:t>
        </w:r>
        <w:r w:rsidRPr="006130F6">
          <w:rPr>
            <w:sz w:val="20"/>
            <w:lang w:val="en-GB"/>
          </w:rPr>
          <w:t>shall be less than or equal to packed_picture_width</w:t>
        </w:r>
        <w:r w:rsidRPr="00C10347">
          <w:rPr>
            <w:rFonts w:eastAsia="Malgun Gothic"/>
            <w:sz w:val="20"/>
            <w:lang w:eastAsia="ko-KR"/>
          </w:rPr>
          <w:t> / HorDiv1 * 2.</w:t>
        </w:r>
      </w:ins>
    </w:p>
    <w:p w14:paraId="3F43E5B0" w14:textId="2E866AD0" w:rsidR="00C10347" w:rsidRPr="006130F6" w:rsidRDefault="00C10347" w:rsidP="00C10347">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ins w:id="2777" w:author="Ye-Kui Wang 03" w:date="2017-11-28T08:22:00Z"/>
          <w:rFonts w:eastAsiaTheme="minorEastAsia"/>
          <w:sz w:val="20"/>
          <w:lang w:val="en-GB"/>
        </w:rPr>
      </w:pPr>
      <w:ins w:id="2778" w:author="Ye-Kui Wang 03" w:date="2017-11-28T08:22:00Z">
        <w:r w:rsidRPr="006130F6">
          <w:rPr>
            <w:sz w:val="20"/>
            <w:lang w:val="en-GB"/>
          </w:rPr>
          <w:t xml:space="preserve">If </w:t>
        </w:r>
        <w:proofErr w:type="gramStart"/>
        <w:r w:rsidRPr="00C10347">
          <w:rPr>
            <w:rFonts w:eastAsia="Calibri"/>
            <w:sz w:val="20"/>
          </w:rPr>
          <w:t>PackedReg</w:t>
        </w:r>
      </w:ins>
      <w:ins w:id="2779" w:author="Ye-Kui Wang 03" w:date="2017-11-28T08:44:00Z">
        <w:r w:rsidR="007C6935">
          <w:rPr>
            <w:rFonts w:eastAsia="Calibri"/>
            <w:sz w:val="20"/>
          </w:rPr>
          <w:t>ion</w:t>
        </w:r>
      </w:ins>
      <w:ins w:id="2780" w:author="Ye-Kui Wang 03" w:date="2017-11-28T08:22:00Z">
        <w:r w:rsidRPr="00C10347">
          <w:rPr>
            <w:rFonts w:eastAsia="Calibri"/>
            <w:sz w:val="20"/>
          </w:rPr>
          <w:t>Top</w:t>
        </w:r>
      </w:ins>
      <w:ins w:id="2781" w:author="Ye-Kui Wang 03" w:date="2017-11-28T08:44:00Z">
        <w:r w:rsidR="007C6935" w:rsidRPr="00303658">
          <w:rPr>
            <w:rFonts w:eastAsia="Malgun Gothic"/>
            <w:sz w:val="20"/>
            <w:lang w:eastAsia="ko-KR"/>
          </w:rPr>
          <w:t>[</w:t>
        </w:r>
        <w:proofErr w:type="gramEnd"/>
        <w:r w:rsidR="007C6935">
          <w:rPr>
            <w:rFonts w:eastAsia="Malgun Gothic"/>
            <w:sz w:val="20"/>
            <w:lang w:eastAsia="ko-KR"/>
          </w:rPr>
          <w:t> </w:t>
        </w:r>
        <w:r w:rsidR="007C6935" w:rsidRPr="00303658">
          <w:rPr>
            <w:rFonts w:eastAsia="Malgun Gothic"/>
            <w:sz w:val="20"/>
            <w:lang w:eastAsia="ko-KR"/>
          </w:rPr>
          <w:t>n</w:t>
        </w:r>
        <w:r w:rsidR="007C6935">
          <w:rPr>
            <w:rFonts w:eastAsia="Malgun Gothic"/>
            <w:sz w:val="20"/>
            <w:lang w:eastAsia="ko-KR"/>
          </w:rPr>
          <w:t> </w:t>
        </w:r>
        <w:r w:rsidR="007C6935" w:rsidRPr="00303658">
          <w:rPr>
            <w:rFonts w:eastAsia="Malgun Gothic"/>
            <w:sz w:val="20"/>
            <w:lang w:eastAsia="ko-KR"/>
          </w:rPr>
          <w:t>]</w:t>
        </w:r>
      </w:ins>
      <w:ins w:id="2782" w:author="Ye-Kui Wang 03" w:date="2017-11-28T08:22:00Z">
        <w:r w:rsidRPr="00C10347">
          <w:rPr>
            <w:rFonts w:eastAsia="Calibri"/>
            <w:sz w:val="20"/>
          </w:rPr>
          <w:t xml:space="preserve"> </w:t>
        </w:r>
        <w:r w:rsidRPr="00C10347">
          <w:rPr>
            <w:rFonts w:eastAsia="Malgun Gothic"/>
            <w:sz w:val="20"/>
            <w:lang w:eastAsia="ko-KR"/>
          </w:rPr>
          <w:t xml:space="preserve">is less than </w:t>
        </w:r>
        <w:r w:rsidRPr="006130F6">
          <w:rPr>
            <w:sz w:val="20"/>
            <w:lang w:val="en-GB"/>
          </w:rPr>
          <w:t>packed_picture_height</w:t>
        </w:r>
        <w:r w:rsidRPr="00C10347">
          <w:rPr>
            <w:rFonts w:eastAsia="Malgun Gothic"/>
            <w:sz w:val="20"/>
            <w:lang w:eastAsia="ko-KR"/>
          </w:rPr>
          <w:t xml:space="preserve"> / VerDiv1, </w:t>
        </w:r>
        <w:r w:rsidRPr="00C10347">
          <w:rPr>
            <w:sz w:val="20"/>
            <w:lang w:val="en-GB"/>
          </w:rPr>
          <w:t xml:space="preserve">the sum of </w:t>
        </w:r>
        <w:r w:rsidRPr="00C10347">
          <w:rPr>
            <w:rFonts w:eastAsia="Calibri"/>
            <w:sz w:val="20"/>
          </w:rPr>
          <w:t>P</w:t>
        </w:r>
        <w:r w:rsidRPr="006130F6">
          <w:rPr>
            <w:rFonts w:eastAsia="Calibri"/>
            <w:sz w:val="20"/>
          </w:rPr>
          <w:t>ackedReg</w:t>
        </w:r>
      </w:ins>
      <w:ins w:id="2783" w:author="Ye-Kui Wang 03" w:date="2017-11-28T08:45:00Z">
        <w:r w:rsidR="007C6935">
          <w:rPr>
            <w:rFonts w:eastAsia="Calibri"/>
            <w:sz w:val="20"/>
          </w:rPr>
          <w:t>ion</w:t>
        </w:r>
      </w:ins>
      <w:ins w:id="2784" w:author="Ye-Kui Wang 03" w:date="2017-11-28T08:22:00Z">
        <w:r w:rsidRPr="006130F6">
          <w:rPr>
            <w:rFonts w:eastAsia="Calibri"/>
            <w:sz w:val="20"/>
          </w:rPr>
          <w:t>Top</w:t>
        </w:r>
      </w:ins>
      <w:ins w:id="2785" w:author="Ye-Kui Wang 03" w:date="2017-11-28T08:45:00Z">
        <w:r w:rsidR="007C6935" w:rsidRPr="00303658">
          <w:rPr>
            <w:rFonts w:eastAsia="Malgun Gothic"/>
            <w:sz w:val="20"/>
            <w:lang w:eastAsia="ko-KR"/>
          </w:rPr>
          <w:t>[</w:t>
        </w:r>
        <w:r w:rsidR="007C6935">
          <w:rPr>
            <w:rFonts w:eastAsia="Malgun Gothic"/>
            <w:sz w:val="20"/>
            <w:lang w:eastAsia="ko-KR"/>
          </w:rPr>
          <w:t> </w:t>
        </w:r>
        <w:r w:rsidR="007C6935" w:rsidRPr="00303658">
          <w:rPr>
            <w:rFonts w:eastAsia="Malgun Gothic"/>
            <w:sz w:val="20"/>
            <w:lang w:eastAsia="ko-KR"/>
          </w:rPr>
          <w:t>n</w:t>
        </w:r>
        <w:r w:rsidR="007C6935">
          <w:rPr>
            <w:rFonts w:eastAsia="Malgun Gothic"/>
            <w:sz w:val="20"/>
            <w:lang w:eastAsia="ko-KR"/>
          </w:rPr>
          <w:t> </w:t>
        </w:r>
        <w:r w:rsidR="007C6935" w:rsidRPr="00303658">
          <w:rPr>
            <w:rFonts w:eastAsia="Malgun Gothic"/>
            <w:sz w:val="20"/>
            <w:lang w:eastAsia="ko-KR"/>
          </w:rPr>
          <w:t>]</w:t>
        </w:r>
      </w:ins>
      <w:ins w:id="2786" w:author="Ye-Kui Wang 03" w:date="2017-11-28T08:22:00Z">
        <w:r w:rsidRPr="006130F6">
          <w:rPr>
            <w:rFonts w:eastAsia="Calibri"/>
            <w:sz w:val="20"/>
          </w:rPr>
          <w:t xml:space="preserve"> and PackedReg</w:t>
        </w:r>
      </w:ins>
      <w:ins w:id="2787" w:author="Ye-Kui Wang 03" w:date="2017-11-28T08:45:00Z">
        <w:r w:rsidR="007C6935">
          <w:rPr>
            <w:rFonts w:eastAsia="Calibri"/>
            <w:sz w:val="20"/>
          </w:rPr>
          <w:t>ion</w:t>
        </w:r>
      </w:ins>
      <w:ins w:id="2788" w:author="Ye-Kui Wang 03" w:date="2017-11-28T08:22:00Z">
        <w:r w:rsidRPr="006130F6">
          <w:rPr>
            <w:rFonts w:eastAsia="Calibri"/>
            <w:sz w:val="20"/>
          </w:rPr>
          <w:t>Height</w:t>
        </w:r>
      </w:ins>
      <w:ins w:id="2789" w:author="Ye-Kui Wang 03" w:date="2017-11-28T08:45:00Z">
        <w:r w:rsidR="007C6935" w:rsidRPr="00303658">
          <w:rPr>
            <w:rFonts w:eastAsia="Malgun Gothic"/>
            <w:sz w:val="20"/>
            <w:lang w:eastAsia="ko-KR"/>
          </w:rPr>
          <w:t>[</w:t>
        </w:r>
        <w:r w:rsidR="007C6935">
          <w:rPr>
            <w:rFonts w:eastAsia="Malgun Gothic"/>
            <w:sz w:val="20"/>
            <w:lang w:eastAsia="ko-KR"/>
          </w:rPr>
          <w:t> </w:t>
        </w:r>
        <w:r w:rsidR="007C6935" w:rsidRPr="00303658">
          <w:rPr>
            <w:rFonts w:eastAsia="Malgun Gothic"/>
            <w:sz w:val="20"/>
            <w:lang w:eastAsia="ko-KR"/>
          </w:rPr>
          <w:t>n</w:t>
        </w:r>
        <w:r w:rsidR="007C6935">
          <w:rPr>
            <w:rFonts w:eastAsia="Malgun Gothic"/>
            <w:sz w:val="20"/>
            <w:lang w:eastAsia="ko-KR"/>
          </w:rPr>
          <w:t> </w:t>
        </w:r>
        <w:r w:rsidR="007C6935" w:rsidRPr="00303658">
          <w:rPr>
            <w:rFonts w:eastAsia="Malgun Gothic"/>
            <w:sz w:val="20"/>
            <w:lang w:eastAsia="ko-KR"/>
          </w:rPr>
          <w:t>]</w:t>
        </w:r>
      </w:ins>
      <w:ins w:id="2790" w:author="Ye-Kui Wang 03" w:date="2017-11-28T08:22:00Z">
        <w:r w:rsidRPr="006130F6">
          <w:rPr>
            <w:rFonts w:eastAsia="Calibri"/>
            <w:sz w:val="20"/>
          </w:rPr>
          <w:t xml:space="preserve"> </w:t>
        </w:r>
        <w:r w:rsidRPr="006130F6">
          <w:rPr>
            <w:sz w:val="20"/>
            <w:lang w:val="en-GB"/>
          </w:rPr>
          <w:t>shall be less than or equal to packed_picture_height</w:t>
        </w:r>
        <w:r w:rsidRPr="00C10347">
          <w:rPr>
            <w:sz w:val="20"/>
            <w:lang w:val="en-GB"/>
          </w:rPr>
          <w:t> / </w:t>
        </w:r>
        <w:r w:rsidRPr="00C10347">
          <w:rPr>
            <w:rFonts w:eastAsia="Malgun Gothic"/>
            <w:sz w:val="20"/>
            <w:lang w:eastAsia="ko-KR"/>
          </w:rPr>
          <w:t>VerDiv1</w:t>
        </w:r>
        <w:r w:rsidRPr="00C10347">
          <w:rPr>
            <w:sz w:val="20"/>
            <w:lang w:val="en-GB"/>
          </w:rPr>
          <w:t>.</w:t>
        </w:r>
        <w:r w:rsidRPr="00C10347">
          <w:rPr>
            <w:rFonts w:eastAsia="Times New Roman"/>
            <w:sz w:val="20"/>
            <w:lang w:val="en-GB"/>
          </w:rPr>
          <w:t xml:space="preserve"> </w:t>
        </w:r>
        <w:r w:rsidRPr="006130F6">
          <w:rPr>
            <w:rFonts w:eastAsia="Malgun Gothic"/>
            <w:sz w:val="20"/>
            <w:lang w:eastAsia="ko-KR"/>
          </w:rPr>
          <w:t xml:space="preserve">Otherwise, </w:t>
        </w:r>
        <w:r w:rsidRPr="006130F6">
          <w:rPr>
            <w:rFonts w:eastAsia="Times New Roman"/>
            <w:sz w:val="20"/>
            <w:lang w:val="en-GB"/>
          </w:rPr>
          <w:t xml:space="preserve">the sum of </w:t>
        </w:r>
      </w:ins>
      <w:proofErr w:type="gramStart"/>
      <w:ins w:id="2791" w:author="Ye-Kui Wang 03" w:date="2017-11-28T08:45:00Z">
        <w:r w:rsidR="007C6935" w:rsidRPr="00C10347">
          <w:rPr>
            <w:rFonts w:eastAsia="Calibri"/>
            <w:sz w:val="20"/>
          </w:rPr>
          <w:t>P</w:t>
        </w:r>
        <w:r w:rsidR="007C6935" w:rsidRPr="006130F6">
          <w:rPr>
            <w:rFonts w:eastAsia="Calibri"/>
            <w:sz w:val="20"/>
          </w:rPr>
          <w:t>ackedReg</w:t>
        </w:r>
        <w:r w:rsidR="007C6935">
          <w:rPr>
            <w:rFonts w:eastAsia="Calibri"/>
            <w:sz w:val="20"/>
          </w:rPr>
          <w:t>ion</w:t>
        </w:r>
        <w:r w:rsidR="007C6935" w:rsidRPr="006130F6">
          <w:rPr>
            <w:rFonts w:eastAsia="Calibri"/>
            <w:sz w:val="20"/>
          </w:rPr>
          <w:t>Top</w:t>
        </w:r>
        <w:r w:rsidR="007C6935" w:rsidRPr="00303658">
          <w:rPr>
            <w:rFonts w:eastAsia="Malgun Gothic"/>
            <w:sz w:val="20"/>
            <w:lang w:eastAsia="ko-KR"/>
          </w:rPr>
          <w:t>[</w:t>
        </w:r>
        <w:proofErr w:type="gramEnd"/>
        <w:r w:rsidR="007C6935">
          <w:rPr>
            <w:rFonts w:eastAsia="Malgun Gothic"/>
            <w:sz w:val="20"/>
            <w:lang w:eastAsia="ko-KR"/>
          </w:rPr>
          <w:t> </w:t>
        </w:r>
        <w:r w:rsidR="007C6935" w:rsidRPr="00303658">
          <w:rPr>
            <w:rFonts w:eastAsia="Malgun Gothic"/>
            <w:sz w:val="20"/>
            <w:lang w:eastAsia="ko-KR"/>
          </w:rPr>
          <w:t>n</w:t>
        </w:r>
        <w:r w:rsidR="007C6935">
          <w:rPr>
            <w:rFonts w:eastAsia="Malgun Gothic"/>
            <w:sz w:val="20"/>
            <w:lang w:eastAsia="ko-KR"/>
          </w:rPr>
          <w:t> </w:t>
        </w:r>
        <w:r w:rsidR="007C6935" w:rsidRPr="00303658">
          <w:rPr>
            <w:rFonts w:eastAsia="Malgun Gothic"/>
            <w:sz w:val="20"/>
            <w:lang w:eastAsia="ko-KR"/>
          </w:rPr>
          <w:t>]</w:t>
        </w:r>
        <w:r w:rsidR="007C6935" w:rsidRPr="006130F6">
          <w:rPr>
            <w:rFonts w:eastAsia="Calibri"/>
            <w:sz w:val="20"/>
          </w:rPr>
          <w:t xml:space="preserve"> and PackedReg</w:t>
        </w:r>
        <w:r w:rsidR="007C6935">
          <w:rPr>
            <w:rFonts w:eastAsia="Calibri"/>
            <w:sz w:val="20"/>
          </w:rPr>
          <w:t>ion</w:t>
        </w:r>
        <w:r w:rsidR="007C6935" w:rsidRPr="006130F6">
          <w:rPr>
            <w:rFonts w:eastAsia="Calibri"/>
            <w:sz w:val="20"/>
          </w:rPr>
          <w:t>Height</w:t>
        </w:r>
        <w:r w:rsidR="007C6935" w:rsidRPr="00303658">
          <w:rPr>
            <w:rFonts w:eastAsia="Malgun Gothic"/>
            <w:sz w:val="20"/>
            <w:lang w:eastAsia="ko-KR"/>
          </w:rPr>
          <w:t>[</w:t>
        </w:r>
        <w:r w:rsidR="007C6935">
          <w:rPr>
            <w:rFonts w:eastAsia="Malgun Gothic"/>
            <w:sz w:val="20"/>
            <w:lang w:eastAsia="ko-KR"/>
          </w:rPr>
          <w:t> </w:t>
        </w:r>
        <w:r w:rsidR="007C6935" w:rsidRPr="00303658">
          <w:rPr>
            <w:rFonts w:eastAsia="Malgun Gothic"/>
            <w:sz w:val="20"/>
            <w:lang w:eastAsia="ko-KR"/>
          </w:rPr>
          <w:t>n</w:t>
        </w:r>
        <w:r w:rsidR="007C6935">
          <w:rPr>
            <w:rFonts w:eastAsia="Malgun Gothic"/>
            <w:sz w:val="20"/>
            <w:lang w:eastAsia="ko-KR"/>
          </w:rPr>
          <w:t> </w:t>
        </w:r>
        <w:r w:rsidR="007C6935" w:rsidRPr="00303658">
          <w:rPr>
            <w:rFonts w:eastAsia="Malgun Gothic"/>
            <w:sz w:val="20"/>
            <w:lang w:eastAsia="ko-KR"/>
          </w:rPr>
          <w:t>]</w:t>
        </w:r>
      </w:ins>
      <w:ins w:id="2792" w:author="Ye-Kui Wang 03" w:date="2017-11-28T08:22:00Z">
        <w:r w:rsidRPr="006130F6">
          <w:rPr>
            <w:rFonts w:eastAsia="Calibri"/>
            <w:sz w:val="20"/>
          </w:rPr>
          <w:t xml:space="preserve"> </w:t>
        </w:r>
        <w:r w:rsidRPr="006130F6">
          <w:rPr>
            <w:sz w:val="20"/>
            <w:lang w:val="en-GB"/>
          </w:rPr>
          <w:t>shall be less than or equal to packed_picture_height</w:t>
        </w:r>
        <w:r w:rsidRPr="00C10347">
          <w:rPr>
            <w:sz w:val="20"/>
            <w:lang w:val="en-GB"/>
          </w:rPr>
          <w:t> / </w:t>
        </w:r>
        <w:r w:rsidRPr="00C10347">
          <w:rPr>
            <w:rFonts w:eastAsia="Malgun Gothic"/>
            <w:sz w:val="20"/>
            <w:lang w:eastAsia="ko-KR"/>
          </w:rPr>
          <w:t>VerDiv1 * 2</w:t>
        </w:r>
        <w:r w:rsidRPr="00C10347">
          <w:rPr>
            <w:rFonts w:eastAsia="Calibri"/>
            <w:sz w:val="20"/>
          </w:rPr>
          <w:t>.</w:t>
        </w:r>
      </w:ins>
    </w:p>
    <w:bookmarkEnd w:id="2764"/>
    <w:p w14:paraId="2ACF7664" w14:textId="0D7981C2" w:rsidR="00C10347" w:rsidRPr="006130F6" w:rsidRDefault="00C10347" w:rsidP="00C10347">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ins w:id="2793" w:author="Ye-Kui Wang 03" w:date="2017-11-28T08:22:00Z"/>
          <w:rFonts w:eastAsia="Times New Roman"/>
          <w:sz w:val="20"/>
          <w:lang w:val="en-GB"/>
        </w:rPr>
      </w:pPr>
      <w:ins w:id="2794" w:author="Ye-Kui Wang 03" w:date="2017-11-28T08:22:00Z">
        <w:r w:rsidRPr="006130F6">
          <w:rPr>
            <w:rFonts w:eastAsia="Times New Roman"/>
            <w:sz w:val="20"/>
          </w:rPr>
          <w:t xml:space="preserve">When </w:t>
        </w:r>
      </w:ins>
      <w:ins w:id="2795" w:author="Gary Sullivan" w:date="2018-01-12T14:36:00Z">
        <w:r w:rsidR="009E18F6" w:rsidRPr="00C56F3D">
          <w:rPr>
            <w:sz w:val="20"/>
          </w:rPr>
          <w:t>chroma_format_idc is equal to 1 (4:2:0 chroma format) or 2 (4:2:2 chroma format)</w:t>
        </w:r>
      </w:ins>
      <w:ins w:id="2796" w:author="Ye-Kui Wang 03" w:date="2017-11-28T08:22:00Z">
        <w:del w:id="2797" w:author="Gary Sullivan" w:date="2018-01-12T14:36:00Z">
          <w:r w:rsidRPr="006130F6" w:rsidDel="009E18F6">
            <w:rPr>
              <w:rFonts w:eastAsia="Times New Roman"/>
              <w:sz w:val="20"/>
            </w:rPr>
            <w:delText>the decoded picture has 4:2:0 or 4:2:2 chroma format</w:delText>
          </w:r>
        </w:del>
        <w:r w:rsidRPr="006130F6">
          <w:rPr>
            <w:rFonts w:eastAsia="Times New Roman"/>
            <w:sz w:val="20"/>
          </w:rPr>
          <w:t xml:space="preserve">, </w:t>
        </w:r>
        <w:r w:rsidRPr="006130F6">
          <w:rPr>
            <w:rFonts w:eastAsia="Calibri"/>
            <w:sz w:val="20"/>
          </w:rPr>
          <w:t>PackedReg</w:t>
        </w:r>
      </w:ins>
      <w:ins w:id="2798" w:author="Ye-Kui Wang 03" w:date="2017-11-28T08:45:00Z">
        <w:r w:rsidR="007C6935">
          <w:rPr>
            <w:rFonts w:eastAsia="Calibri"/>
            <w:sz w:val="20"/>
          </w:rPr>
          <w:t>ion</w:t>
        </w:r>
      </w:ins>
      <w:ins w:id="2799" w:author="Ye-Kui Wang 03" w:date="2017-11-28T08:22:00Z">
        <w:r w:rsidRPr="006130F6">
          <w:rPr>
            <w:rFonts w:eastAsia="Calibri"/>
            <w:sz w:val="20"/>
          </w:rPr>
          <w:t>Left</w:t>
        </w:r>
      </w:ins>
      <w:ins w:id="2800" w:author="Ye-Kui Wang 03" w:date="2017-11-28T08:45:00Z">
        <w:r w:rsidR="007C6935" w:rsidRPr="00303658">
          <w:rPr>
            <w:rFonts w:eastAsia="Malgun Gothic"/>
            <w:sz w:val="20"/>
            <w:lang w:eastAsia="ko-KR"/>
          </w:rPr>
          <w:t>[</w:t>
        </w:r>
        <w:r w:rsidR="007C6935">
          <w:rPr>
            <w:rFonts w:eastAsia="Malgun Gothic"/>
            <w:sz w:val="20"/>
            <w:lang w:eastAsia="ko-KR"/>
          </w:rPr>
          <w:t> </w:t>
        </w:r>
        <w:r w:rsidR="007C6935" w:rsidRPr="00303658">
          <w:rPr>
            <w:rFonts w:eastAsia="Malgun Gothic"/>
            <w:sz w:val="20"/>
            <w:lang w:eastAsia="ko-KR"/>
          </w:rPr>
          <w:t>n</w:t>
        </w:r>
        <w:r w:rsidR="007C6935">
          <w:rPr>
            <w:rFonts w:eastAsia="Malgun Gothic"/>
            <w:sz w:val="20"/>
            <w:lang w:eastAsia="ko-KR"/>
          </w:rPr>
          <w:t> </w:t>
        </w:r>
        <w:r w:rsidR="007C6935" w:rsidRPr="00303658">
          <w:rPr>
            <w:rFonts w:eastAsia="Malgun Gothic"/>
            <w:sz w:val="20"/>
            <w:lang w:eastAsia="ko-KR"/>
          </w:rPr>
          <w:t>]</w:t>
        </w:r>
      </w:ins>
      <w:ins w:id="2801" w:author="Ye-Kui Wang 03" w:date="2017-11-28T08:22:00Z">
        <w:r w:rsidRPr="006130F6">
          <w:rPr>
            <w:rFonts w:eastAsia="Times New Roman"/>
            <w:sz w:val="20"/>
          </w:rPr>
          <w:t xml:space="preserve"> shall correspond to an even horizontal coordinate value </w:t>
        </w:r>
        <w:r w:rsidRPr="006130F6">
          <w:rPr>
            <w:sz w:val="20"/>
          </w:rPr>
          <w:t xml:space="preserve">of luma sample units, and </w:t>
        </w:r>
        <w:r w:rsidRPr="006130F6">
          <w:rPr>
            <w:rFonts w:eastAsia="Calibri"/>
            <w:sz w:val="20"/>
          </w:rPr>
          <w:t>PackedReg</w:t>
        </w:r>
      </w:ins>
      <w:ins w:id="2802" w:author="Ye-Kui Wang 03" w:date="2017-11-28T08:46:00Z">
        <w:r w:rsidR="007C6935">
          <w:rPr>
            <w:rFonts w:eastAsia="Calibri"/>
            <w:sz w:val="20"/>
          </w:rPr>
          <w:t>ion</w:t>
        </w:r>
      </w:ins>
      <w:ins w:id="2803" w:author="Ye-Kui Wang 03" w:date="2017-11-28T08:22:00Z">
        <w:r w:rsidRPr="006130F6">
          <w:rPr>
            <w:rFonts w:eastAsia="Calibri"/>
            <w:sz w:val="20"/>
          </w:rPr>
          <w:t>Width</w:t>
        </w:r>
      </w:ins>
      <w:ins w:id="2804" w:author="Ye-Kui Wang 03" w:date="2017-11-28T08:46:00Z">
        <w:r w:rsidR="007C6935" w:rsidRPr="00303658">
          <w:rPr>
            <w:rFonts w:eastAsia="Malgun Gothic"/>
            <w:sz w:val="20"/>
            <w:lang w:eastAsia="ko-KR"/>
          </w:rPr>
          <w:t>[</w:t>
        </w:r>
        <w:r w:rsidR="007C6935">
          <w:rPr>
            <w:rFonts w:eastAsia="Malgun Gothic"/>
            <w:sz w:val="20"/>
            <w:lang w:eastAsia="ko-KR"/>
          </w:rPr>
          <w:t> </w:t>
        </w:r>
        <w:r w:rsidR="007C6935" w:rsidRPr="00303658">
          <w:rPr>
            <w:rFonts w:eastAsia="Malgun Gothic"/>
            <w:sz w:val="20"/>
            <w:lang w:eastAsia="ko-KR"/>
          </w:rPr>
          <w:t>n</w:t>
        </w:r>
        <w:r w:rsidR="007C6935">
          <w:rPr>
            <w:rFonts w:eastAsia="Malgun Gothic"/>
            <w:sz w:val="20"/>
            <w:lang w:eastAsia="ko-KR"/>
          </w:rPr>
          <w:t> </w:t>
        </w:r>
        <w:r w:rsidR="007C6935" w:rsidRPr="00303658">
          <w:rPr>
            <w:rFonts w:eastAsia="Malgun Gothic"/>
            <w:sz w:val="20"/>
            <w:lang w:eastAsia="ko-KR"/>
          </w:rPr>
          <w:t>]</w:t>
        </w:r>
      </w:ins>
      <w:ins w:id="2805" w:author="Ye-Kui Wang 03" w:date="2017-11-28T08:22:00Z">
        <w:r w:rsidRPr="006130F6">
          <w:rPr>
            <w:rFonts w:eastAsia="Calibri"/>
            <w:sz w:val="20"/>
          </w:rPr>
          <w:t xml:space="preserve"> </w:t>
        </w:r>
        <w:r w:rsidRPr="006130F6">
          <w:rPr>
            <w:rFonts w:eastAsia="Times New Roman"/>
            <w:sz w:val="20"/>
          </w:rPr>
          <w:t xml:space="preserve">shall correspond to an even number </w:t>
        </w:r>
        <w:r w:rsidRPr="006130F6">
          <w:rPr>
            <w:sz w:val="20"/>
          </w:rPr>
          <w:t>of luma samples, both within the decoded picture</w:t>
        </w:r>
        <w:r w:rsidRPr="006130F6">
          <w:rPr>
            <w:rFonts w:eastAsia="Times New Roman"/>
            <w:sz w:val="20"/>
            <w:lang w:val="en-GB"/>
          </w:rPr>
          <w:t>.</w:t>
        </w:r>
      </w:ins>
    </w:p>
    <w:p w14:paraId="2F0CFE3F" w14:textId="10F505B1" w:rsidR="00C15DC8" w:rsidRPr="00284A10" w:rsidRDefault="00C10347">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ins w:id="2806" w:author="Ye-Kui Wang [2]" w:date="2017-09-29T17:41:00Z"/>
          <w:sz w:val="20"/>
        </w:rPr>
        <w:pPrChange w:id="2807" w:author="Ye-Kui Wang 03" w:date="2017-11-28T09:19:00Z">
          <w:pPr>
            <w:jc w:val="both"/>
          </w:pPr>
        </w:pPrChange>
      </w:pPr>
      <w:ins w:id="2808" w:author="Ye-Kui Wang 03" w:date="2017-11-28T08:22:00Z">
        <w:r w:rsidRPr="00284A10">
          <w:rPr>
            <w:rFonts w:eastAsia="Times New Roman"/>
            <w:sz w:val="20"/>
          </w:rPr>
          <w:t xml:space="preserve">When the </w:t>
        </w:r>
      </w:ins>
      <w:ins w:id="2809" w:author="Gary Sullivan" w:date="2018-01-12T14:36:00Z">
        <w:r w:rsidR="009E18F6" w:rsidRPr="00C56F3D">
          <w:rPr>
            <w:sz w:val="20"/>
          </w:rPr>
          <w:t>chroma_format_idc is equal to 1 (4:2:0 chroma format)</w:t>
        </w:r>
        <w:r w:rsidR="009E18F6" w:rsidRPr="00284A10" w:rsidDel="009E18F6">
          <w:rPr>
            <w:rFonts w:eastAsia="Times New Roman"/>
            <w:sz w:val="20"/>
          </w:rPr>
          <w:t xml:space="preserve"> </w:t>
        </w:r>
      </w:ins>
      <w:ins w:id="2810" w:author="Ye-Kui Wang 03" w:date="2017-11-28T08:22:00Z">
        <w:del w:id="2811" w:author="Gary Sullivan" w:date="2018-01-12T14:36:00Z">
          <w:r w:rsidRPr="00284A10" w:rsidDel="009E18F6">
            <w:rPr>
              <w:rFonts w:eastAsia="Times New Roman"/>
              <w:sz w:val="20"/>
            </w:rPr>
            <w:delText>decoded picture has 4:2:0 chroma format</w:delText>
          </w:r>
        </w:del>
        <w:r w:rsidRPr="00284A10">
          <w:rPr>
            <w:rFonts w:eastAsia="Times New Roman"/>
            <w:sz w:val="20"/>
          </w:rPr>
          <w:t xml:space="preserve">, </w:t>
        </w:r>
        <w:proofErr w:type="gramStart"/>
        <w:r w:rsidRPr="00284A10">
          <w:rPr>
            <w:rFonts w:eastAsia="Calibri"/>
            <w:sz w:val="20"/>
          </w:rPr>
          <w:t>PackedReg</w:t>
        </w:r>
      </w:ins>
      <w:ins w:id="2812" w:author="Ye-Kui Wang 03" w:date="2017-11-28T08:46:00Z">
        <w:r w:rsidR="007C6935" w:rsidRPr="00284A10">
          <w:rPr>
            <w:rFonts w:eastAsia="Calibri"/>
            <w:sz w:val="20"/>
          </w:rPr>
          <w:t>ion</w:t>
        </w:r>
      </w:ins>
      <w:ins w:id="2813" w:author="Ye-Kui Wang 03" w:date="2017-11-28T08:22:00Z">
        <w:r w:rsidRPr="00284A10">
          <w:rPr>
            <w:rFonts w:eastAsia="Calibri"/>
            <w:sz w:val="20"/>
          </w:rPr>
          <w:t>Top</w:t>
        </w:r>
      </w:ins>
      <w:ins w:id="2814" w:author="Ye-Kui Wang 03" w:date="2017-11-28T08:46:00Z">
        <w:r w:rsidR="007C6935" w:rsidRPr="00284A10">
          <w:rPr>
            <w:rFonts w:eastAsia="Malgun Gothic"/>
            <w:sz w:val="20"/>
            <w:lang w:eastAsia="ko-KR"/>
          </w:rPr>
          <w:t>[</w:t>
        </w:r>
        <w:proofErr w:type="gramEnd"/>
        <w:r w:rsidR="007C6935" w:rsidRPr="00284A10">
          <w:rPr>
            <w:rFonts w:eastAsia="Malgun Gothic"/>
            <w:sz w:val="20"/>
            <w:lang w:eastAsia="ko-KR"/>
          </w:rPr>
          <w:t> n ]</w:t>
        </w:r>
      </w:ins>
      <w:ins w:id="2815" w:author="Ye-Kui Wang 03" w:date="2017-11-28T08:22:00Z">
        <w:r w:rsidRPr="00284A10">
          <w:rPr>
            <w:rFonts w:eastAsia="Calibri"/>
            <w:sz w:val="20"/>
          </w:rPr>
          <w:t xml:space="preserve"> </w:t>
        </w:r>
        <w:r w:rsidRPr="00284A10">
          <w:rPr>
            <w:rFonts w:eastAsia="Times New Roman"/>
            <w:sz w:val="20"/>
          </w:rPr>
          <w:t xml:space="preserve">shall correspond to an even vertical coordinate value </w:t>
        </w:r>
        <w:r w:rsidRPr="00284A10">
          <w:rPr>
            <w:sz w:val="20"/>
          </w:rPr>
          <w:t xml:space="preserve">of luma sample units, and </w:t>
        </w:r>
        <w:r w:rsidRPr="00284A10">
          <w:rPr>
            <w:rFonts w:eastAsia="Calibri"/>
            <w:sz w:val="20"/>
          </w:rPr>
          <w:t>ProjReg</w:t>
        </w:r>
      </w:ins>
      <w:ins w:id="2816" w:author="Ye-Kui Wang 03" w:date="2017-11-28T08:46:00Z">
        <w:r w:rsidR="007C6935" w:rsidRPr="00284A10">
          <w:rPr>
            <w:rFonts w:eastAsia="Calibri"/>
            <w:sz w:val="20"/>
          </w:rPr>
          <w:t>ion</w:t>
        </w:r>
      </w:ins>
      <w:ins w:id="2817" w:author="Ye-Kui Wang 03" w:date="2017-11-28T08:22:00Z">
        <w:r w:rsidRPr="00284A10">
          <w:rPr>
            <w:rFonts w:eastAsia="Calibri"/>
            <w:sz w:val="20"/>
          </w:rPr>
          <w:t>Height</w:t>
        </w:r>
      </w:ins>
      <w:ins w:id="2818" w:author="Ye-Kui Wang 03" w:date="2017-11-28T08:46:00Z">
        <w:r w:rsidR="007C6935" w:rsidRPr="00284A10">
          <w:rPr>
            <w:rFonts w:eastAsia="Malgun Gothic"/>
            <w:sz w:val="20"/>
            <w:lang w:eastAsia="ko-KR"/>
          </w:rPr>
          <w:t>[ n ]</w:t>
        </w:r>
      </w:ins>
      <w:ins w:id="2819" w:author="Ye-Kui Wang 03" w:date="2017-11-28T08:22:00Z">
        <w:r w:rsidRPr="00284A10">
          <w:rPr>
            <w:rFonts w:eastAsia="Calibri"/>
            <w:sz w:val="20"/>
          </w:rPr>
          <w:t xml:space="preserve"> </w:t>
        </w:r>
        <w:r w:rsidRPr="00284A10">
          <w:rPr>
            <w:rFonts w:eastAsia="Times New Roman"/>
            <w:sz w:val="20"/>
          </w:rPr>
          <w:t xml:space="preserve">shall correspond to an even number </w:t>
        </w:r>
        <w:r w:rsidRPr="00284A10">
          <w:rPr>
            <w:sz w:val="20"/>
          </w:rPr>
          <w:t>of luma samples, both within the decoded picture</w:t>
        </w:r>
        <w:r w:rsidRPr="00284A10">
          <w:rPr>
            <w:rFonts w:eastAsia="Times New Roman"/>
            <w:sz w:val="20"/>
            <w:lang w:val="en-GB"/>
          </w:rPr>
          <w:t>.</w:t>
        </w:r>
      </w:ins>
    </w:p>
    <w:p w14:paraId="3D46F8C6" w14:textId="2FB80DDC" w:rsidR="00A44B62" w:rsidRPr="00136F0C" w:rsidRDefault="00A44B62" w:rsidP="00D17A58">
      <w:pPr>
        <w:pStyle w:val="3N2"/>
        <w:keepNext/>
        <w:ind w:left="6"/>
        <w:rPr>
          <w:b/>
        </w:rPr>
      </w:pPr>
      <w:r w:rsidRPr="00136F0C">
        <w:rPr>
          <w:b/>
        </w:rPr>
        <w:t>D.3.4</w:t>
      </w:r>
      <w:r w:rsidR="001D722D">
        <w:rPr>
          <w:b/>
        </w:rPr>
        <w:t>1.</w:t>
      </w:r>
      <w:ins w:id="2820" w:author="Ye-Kui Wang" w:date="2017-10-19T04:43:00Z">
        <w:r w:rsidR="009031F3">
          <w:rPr>
            <w:b/>
          </w:rPr>
          <w:t>5</w:t>
        </w:r>
      </w:ins>
      <w:del w:id="2821" w:author="Ye-Kui Wang" w:date="2017-10-19T04:43:00Z">
        <w:r w:rsidR="00185275" w:rsidDel="009031F3">
          <w:rPr>
            <w:b/>
          </w:rPr>
          <w:delText>4</w:delText>
        </w:r>
      </w:del>
      <w:bookmarkStart w:id="2822" w:name="_Hlk502654174"/>
      <w:r w:rsidRPr="00136F0C">
        <w:rPr>
          <w:b/>
        </w:rPr>
        <w:tab/>
        <w:t>Omnidirectional viewport SEI message semantics</w:t>
      </w:r>
      <w:bookmarkEnd w:id="2822"/>
    </w:p>
    <w:p w14:paraId="66C2A4BC" w14:textId="606BEFBB" w:rsidR="00A44B62" w:rsidRDefault="00A44B62" w:rsidP="00A44B62">
      <w:pPr>
        <w:jc w:val="both"/>
        <w:rPr>
          <w:ins w:id="2823" w:author="Ye-Kui Wang 04" w:date="2017-12-12T13:03:00Z"/>
          <w:noProof/>
          <w:sz w:val="20"/>
        </w:rPr>
      </w:pPr>
      <w:r w:rsidRPr="00A44B62">
        <w:rPr>
          <w:sz w:val="20"/>
        </w:rPr>
        <w:t>The omnidirectional viewport SEI message specifies the coordinates of one or more regions of spherical</w:t>
      </w:r>
      <w:r w:rsidR="001B0A14">
        <w:rPr>
          <w:sz w:val="20"/>
        </w:rPr>
        <w:t>-coordinate</w:t>
      </w:r>
      <w:r w:rsidRPr="00A44B62">
        <w:rPr>
          <w:sz w:val="20"/>
        </w:rPr>
        <w:t xml:space="preserve"> </w:t>
      </w:r>
      <w:r w:rsidR="003073EE">
        <w:rPr>
          <w:sz w:val="20"/>
        </w:rPr>
        <w:t>geometry</w:t>
      </w:r>
      <w:r w:rsidRPr="00A44B62">
        <w:rPr>
          <w:sz w:val="20"/>
        </w:rPr>
        <w:t xml:space="preserve">, bounded by four great circles, corresponding to </w:t>
      </w:r>
      <w:r w:rsidRPr="00A44B62">
        <w:rPr>
          <w:noProof/>
          <w:sz w:val="20"/>
        </w:rPr>
        <w:t>viewports recommended for display</w:t>
      </w:r>
      <w:ins w:id="2824" w:author="AC0037" w:date="2017-10-23T19:19:00Z">
        <w:r w:rsidR="00D71EEA" w:rsidRPr="00D71EEA">
          <w:rPr>
            <w:noProof/>
            <w:sz w:val="20"/>
          </w:rPr>
          <w:t xml:space="preserve"> </w:t>
        </w:r>
        <w:r w:rsidR="00D71EEA" w:rsidRPr="00C7517B">
          <w:rPr>
            <w:noProof/>
            <w:sz w:val="20"/>
          </w:rPr>
          <w:t>when the user does not have control of the viewing orientation or has released control of the viewing orientation</w:t>
        </w:r>
      </w:ins>
      <w:r w:rsidRPr="00A44B62">
        <w:rPr>
          <w:noProof/>
          <w:sz w:val="20"/>
        </w:rPr>
        <w:t>.</w:t>
      </w:r>
    </w:p>
    <w:p w14:paraId="27D8C92E" w14:textId="60AE797B" w:rsidR="009129C0" w:rsidRPr="00A44B62" w:rsidRDefault="009129C0" w:rsidP="00A44B62">
      <w:pPr>
        <w:jc w:val="both"/>
        <w:rPr>
          <w:noProof/>
          <w:sz w:val="20"/>
        </w:rPr>
      </w:pPr>
      <w:ins w:id="2825" w:author="Ye-Kui Wang 04" w:date="2017-12-12T13:03:00Z">
        <w:r w:rsidRPr="003151FF">
          <w:rPr>
            <w:sz w:val="20"/>
            <w:lang w:eastAsia="de-DE"/>
          </w:rPr>
          <w:t xml:space="preserve">When </w:t>
        </w:r>
        <w:r w:rsidRPr="003151FF">
          <w:rPr>
            <w:rFonts w:eastAsia="Malgun Gothic"/>
            <w:bCs/>
            <w:noProof/>
            <w:sz w:val="20"/>
            <w:lang w:eastAsia="zh-CN"/>
          </w:rPr>
          <w:t>a</w:t>
        </w:r>
        <w:r>
          <w:rPr>
            <w:rFonts w:eastAsia="Malgun Gothic"/>
            <w:bCs/>
            <w:noProof/>
            <w:sz w:val="20"/>
            <w:lang w:val="en-GB" w:eastAsia="zh-CN"/>
          </w:rPr>
          <w:t>n</w:t>
        </w:r>
        <w:r w:rsidRPr="00C0714C">
          <w:rPr>
            <w:sz w:val="20"/>
            <w:lang w:eastAsia="de-DE"/>
          </w:rPr>
          <w:t xml:space="preserve"> </w:t>
        </w:r>
        <w:r>
          <w:rPr>
            <w:sz w:val="20"/>
            <w:lang w:eastAsia="de-DE"/>
          </w:rPr>
          <w:t>effectively applicable</w:t>
        </w:r>
        <w:r w:rsidRPr="003151FF">
          <w:rPr>
            <w:rFonts w:eastAsia="Malgun Gothic"/>
            <w:bCs/>
            <w:noProof/>
            <w:sz w:val="20"/>
            <w:lang w:eastAsia="zh-CN"/>
          </w:rPr>
          <w:t xml:space="preserve"> frame </w:t>
        </w:r>
        <w:r w:rsidRPr="003151FF">
          <w:rPr>
            <w:color w:val="000000"/>
            <w:sz w:val="20"/>
          </w:rPr>
          <w:t>packing arrangement SEI message</w:t>
        </w:r>
        <w:r>
          <w:rPr>
            <w:color w:val="000000"/>
            <w:sz w:val="20"/>
          </w:rPr>
          <w:t xml:space="preserve">, as specified in clause </w:t>
        </w:r>
      </w:ins>
      <w:ins w:id="2826" w:author="Ye-Kui Wang 04" w:date="2017-12-12T13:06:00Z">
        <w:r w:rsidRPr="009129C0">
          <w:rPr>
            <w:color w:val="000000"/>
            <w:sz w:val="20"/>
          </w:rPr>
          <w:fldChar w:fldCharType="begin"/>
        </w:r>
        <w:r w:rsidRPr="00D3443F">
          <w:rPr>
            <w:color w:val="000000"/>
            <w:sz w:val="20"/>
          </w:rPr>
          <w:instrText xml:space="preserve"> REF ErpSeiSemantics \h  \* MERGEFORMAT </w:instrText>
        </w:r>
      </w:ins>
      <w:r w:rsidRPr="009129C0">
        <w:rPr>
          <w:color w:val="000000"/>
          <w:sz w:val="20"/>
        </w:rPr>
      </w:r>
      <w:ins w:id="2827" w:author="Ye-Kui Wang 04" w:date="2017-12-12T13:06:00Z">
        <w:r w:rsidRPr="009129C0">
          <w:rPr>
            <w:color w:val="000000"/>
            <w:sz w:val="20"/>
          </w:rPr>
          <w:fldChar w:fldCharType="separate"/>
        </w:r>
        <w:r w:rsidRPr="00D3443F">
          <w:rPr>
            <w:sz w:val="20"/>
          </w:rPr>
          <w:t>D.3.41.1</w:t>
        </w:r>
        <w:r w:rsidRPr="009129C0">
          <w:rPr>
            <w:color w:val="000000"/>
            <w:sz w:val="20"/>
          </w:rPr>
          <w:fldChar w:fldCharType="end"/>
        </w:r>
        <w:r w:rsidRPr="009129C0">
          <w:rPr>
            <w:color w:val="000000"/>
            <w:sz w:val="20"/>
          </w:rPr>
          <w:t xml:space="preserve"> o</w:t>
        </w:r>
        <w:r w:rsidRPr="00D3443F">
          <w:rPr>
            <w:color w:val="000000"/>
            <w:sz w:val="20"/>
          </w:rPr>
          <w:t xml:space="preserve">r </w:t>
        </w:r>
        <w:r w:rsidRPr="009129C0">
          <w:rPr>
            <w:color w:val="000000"/>
            <w:sz w:val="20"/>
          </w:rPr>
          <w:fldChar w:fldCharType="begin"/>
        </w:r>
        <w:r w:rsidRPr="00D3443F">
          <w:rPr>
            <w:color w:val="000000"/>
            <w:sz w:val="20"/>
          </w:rPr>
          <w:instrText xml:space="preserve"> REF CmpSeiSemantics \h  \* MERGEFORMAT </w:instrText>
        </w:r>
      </w:ins>
      <w:r w:rsidRPr="009129C0">
        <w:rPr>
          <w:color w:val="000000"/>
          <w:sz w:val="20"/>
        </w:rPr>
      </w:r>
      <w:ins w:id="2828" w:author="Ye-Kui Wang 04" w:date="2017-12-12T13:06:00Z">
        <w:r w:rsidRPr="009129C0">
          <w:rPr>
            <w:color w:val="000000"/>
            <w:sz w:val="20"/>
          </w:rPr>
          <w:fldChar w:fldCharType="separate"/>
        </w:r>
        <w:r w:rsidRPr="00D3443F">
          <w:rPr>
            <w:sz w:val="20"/>
          </w:rPr>
          <w:t>D.3.41.2</w:t>
        </w:r>
        <w:r w:rsidRPr="009129C0">
          <w:rPr>
            <w:color w:val="000000"/>
            <w:sz w:val="20"/>
          </w:rPr>
          <w:fldChar w:fldCharType="end"/>
        </w:r>
        <w:r w:rsidRPr="009129C0">
          <w:rPr>
            <w:color w:val="000000"/>
            <w:sz w:val="20"/>
          </w:rPr>
          <w:t>,</w:t>
        </w:r>
        <w:r>
          <w:rPr>
            <w:color w:val="000000"/>
            <w:sz w:val="20"/>
          </w:rPr>
          <w:t xml:space="preserve"> </w:t>
        </w:r>
      </w:ins>
      <w:ins w:id="2829" w:author="Ye-Kui Wang 04" w:date="2017-12-12T13:03:00Z">
        <w:r>
          <w:rPr>
            <w:rFonts w:eastAsia="Malgun Gothic"/>
            <w:bCs/>
            <w:noProof/>
            <w:sz w:val="20"/>
            <w:lang w:eastAsia="zh-CN"/>
          </w:rPr>
          <w:t>that</w:t>
        </w:r>
        <w:r w:rsidRPr="003151FF">
          <w:rPr>
            <w:rFonts w:eastAsia="Malgun Gothic"/>
            <w:bCs/>
            <w:noProof/>
            <w:sz w:val="20"/>
            <w:lang w:eastAsia="zh-CN"/>
          </w:rPr>
          <w:t xml:space="preserve"> applies to the picture</w:t>
        </w:r>
        <w:r>
          <w:rPr>
            <w:rFonts w:eastAsia="Malgun Gothic"/>
            <w:bCs/>
            <w:noProof/>
            <w:sz w:val="20"/>
            <w:lang w:eastAsia="zh-CN"/>
          </w:rPr>
          <w:t xml:space="preserve"> is present</w:t>
        </w:r>
        <w:r w:rsidRPr="003151FF">
          <w:rPr>
            <w:rFonts w:eastAsia="Malgun Gothic"/>
            <w:bCs/>
            <w:noProof/>
            <w:sz w:val="20"/>
            <w:lang w:eastAsia="zh-CN"/>
          </w:rPr>
          <w:t>,</w:t>
        </w:r>
      </w:ins>
      <w:ins w:id="2830" w:author="Ye-Kui Wang 04" w:date="2017-12-12T13:06:00Z">
        <w:r>
          <w:rPr>
            <w:rFonts w:eastAsia="Malgun Gothic"/>
            <w:bCs/>
            <w:noProof/>
            <w:sz w:val="20"/>
            <w:lang w:eastAsia="zh-CN"/>
          </w:rPr>
          <w:t xml:space="preserve"> the information </w:t>
        </w:r>
      </w:ins>
      <w:ins w:id="2831" w:author="Ye-Kui Wang 04" w:date="2017-12-12T13:07:00Z">
        <w:r>
          <w:rPr>
            <w:rFonts w:eastAsia="Malgun Gothic"/>
            <w:bCs/>
            <w:noProof/>
            <w:sz w:val="20"/>
            <w:lang w:eastAsia="zh-CN"/>
          </w:rPr>
          <w:t xml:space="preserve">indicated by the </w:t>
        </w:r>
        <w:r w:rsidRPr="00A44B62">
          <w:rPr>
            <w:sz w:val="20"/>
          </w:rPr>
          <w:t>omnidirectional viewport SEI message</w:t>
        </w:r>
        <w:r>
          <w:rPr>
            <w:sz w:val="20"/>
          </w:rPr>
          <w:t xml:space="preserve"> applies to both views</w:t>
        </w:r>
      </w:ins>
      <w:ins w:id="2832" w:author="Ye-Kui Wang 04" w:date="2017-12-12T13:08:00Z">
        <w:r>
          <w:rPr>
            <w:sz w:val="20"/>
          </w:rPr>
          <w:t>.</w:t>
        </w:r>
      </w:ins>
    </w:p>
    <w:p w14:paraId="5436B436" w14:textId="77777777" w:rsidR="00A44B62" w:rsidRPr="00A44B62" w:rsidRDefault="00A44B62" w:rsidP="00A44B62">
      <w:pPr>
        <w:jc w:val="both"/>
        <w:rPr>
          <w:sz w:val="20"/>
        </w:rPr>
      </w:pPr>
      <w:bookmarkStart w:id="2833" w:name="_Hlk481685958"/>
      <w:r w:rsidRPr="00A44B62">
        <w:rPr>
          <w:b/>
          <w:noProof/>
          <w:sz w:val="20"/>
        </w:rPr>
        <w:t>omni_viewport</w:t>
      </w:r>
      <w:r w:rsidRPr="00A44B62">
        <w:rPr>
          <w:b/>
          <w:bCs/>
          <w:sz w:val="20"/>
        </w:rPr>
        <w:t>_id</w:t>
      </w:r>
      <w:r w:rsidRPr="00A44B62">
        <w:rPr>
          <w:noProof/>
          <w:sz w:val="20"/>
        </w:rPr>
        <w:t xml:space="preserve"> </w:t>
      </w:r>
      <w:bookmarkEnd w:id="2833"/>
      <w:r w:rsidRPr="00A44B62">
        <w:rPr>
          <w:sz w:val="20"/>
        </w:rPr>
        <w:t>contains an identifying number that may be used to identify the purpose of the one or more recommended viewport regions.</w:t>
      </w:r>
    </w:p>
    <w:p w14:paraId="51AC5561" w14:textId="210FBF63" w:rsidR="00954160" w:rsidRDefault="008841CB" w:rsidP="001B0A14">
      <w:pPr>
        <w:jc w:val="both"/>
        <w:rPr>
          <w:sz w:val="20"/>
          <w:lang w:eastAsia="zh-CN"/>
        </w:rPr>
      </w:pPr>
      <w:bookmarkStart w:id="2834" w:name="_Hlk481685756"/>
      <w:r w:rsidRPr="001B0A14">
        <w:rPr>
          <w:sz w:val="20"/>
        </w:rPr>
        <w:t>omni_viewport_id</w:t>
      </w:r>
      <w:r w:rsidRPr="00954160">
        <w:rPr>
          <w:sz w:val="20"/>
        </w:rPr>
        <w:t xml:space="preserve"> </w:t>
      </w:r>
      <w:r w:rsidR="00014476">
        <w:rPr>
          <w:sz w:val="20"/>
        </w:rPr>
        <w:t xml:space="preserve">equal to 0 </w:t>
      </w:r>
      <w:r>
        <w:rPr>
          <w:sz w:val="20"/>
        </w:rPr>
        <w:t>indicates that the recommended viewport</w:t>
      </w:r>
      <w:r w:rsidR="00014476">
        <w:rPr>
          <w:sz w:val="20"/>
        </w:rPr>
        <w:t>s</w:t>
      </w:r>
      <w:r>
        <w:rPr>
          <w:sz w:val="20"/>
        </w:rPr>
        <w:t xml:space="preserve"> </w:t>
      </w:r>
      <w:r w:rsidR="00014476">
        <w:rPr>
          <w:sz w:val="20"/>
        </w:rPr>
        <w:t>are</w:t>
      </w:r>
      <w:r>
        <w:rPr>
          <w:sz w:val="20"/>
        </w:rPr>
        <w:t xml:space="preserve"> per </w:t>
      </w:r>
      <w:ins w:id="2835" w:author="Ye-Kui Wang 00" w:date="2017-11-15T15:39:00Z">
        <w:r w:rsidR="006972B2">
          <w:rPr>
            <w:sz w:val="20"/>
            <w:lang w:val="en-US"/>
          </w:rPr>
          <w:t>"</w:t>
        </w:r>
      </w:ins>
      <w:ins w:id="2836" w:author="AC0037" w:date="2017-10-23T19:19:00Z">
        <w:del w:id="2837" w:author="Ye-Kui Wang 00" w:date="2017-11-15T15:39:00Z">
          <w:r w:rsidR="00D71EEA" w:rsidDel="006972B2">
            <w:rPr>
              <w:sz w:val="20"/>
            </w:rPr>
            <w:delText>“</w:delText>
          </w:r>
        </w:del>
      </w:ins>
      <w:r w:rsidR="00954160" w:rsidRPr="00954160">
        <w:rPr>
          <w:sz w:val="20"/>
        </w:rPr>
        <w:t>director’s cut</w:t>
      </w:r>
      <w:ins w:id="2838" w:author="Ye-Kui Wang 00" w:date="2017-11-15T15:39:00Z">
        <w:r w:rsidR="006972B2">
          <w:rPr>
            <w:sz w:val="20"/>
          </w:rPr>
          <w:t>"</w:t>
        </w:r>
      </w:ins>
      <w:ins w:id="2839" w:author="AC0037" w:date="2017-10-23T19:19:00Z">
        <w:del w:id="2840" w:author="Ye-Kui Wang 00" w:date="2017-11-15T15:39:00Z">
          <w:r w:rsidR="00D71EEA" w:rsidDel="006972B2">
            <w:rPr>
              <w:sz w:val="20"/>
            </w:rPr>
            <w:delText>”</w:delText>
          </w:r>
        </w:del>
        <w:r w:rsidR="00D71EEA" w:rsidRPr="00A05015">
          <w:rPr>
            <w:sz w:val="20"/>
            <w:lang w:val="en-GB"/>
          </w:rPr>
          <w:t>, i.e., a viewport suggested according to the creative intent of the content author or content provider</w:t>
        </w:r>
      </w:ins>
      <w:r w:rsidR="00014476">
        <w:rPr>
          <w:sz w:val="20"/>
        </w:rPr>
        <w:t xml:space="preserve">. </w:t>
      </w:r>
      <w:r w:rsidR="00014476" w:rsidRPr="001B0A14">
        <w:rPr>
          <w:sz w:val="20"/>
        </w:rPr>
        <w:t>omni_viewport_id</w:t>
      </w:r>
      <w:r w:rsidR="00014476" w:rsidRPr="00954160">
        <w:rPr>
          <w:sz w:val="20"/>
        </w:rPr>
        <w:t xml:space="preserve"> </w:t>
      </w:r>
      <w:r w:rsidR="00014476">
        <w:rPr>
          <w:sz w:val="20"/>
        </w:rPr>
        <w:t xml:space="preserve">equal to </w:t>
      </w:r>
      <w:r w:rsidR="00936189">
        <w:rPr>
          <w:sz w:val="20"/>
        </w:rPr>
        <w:t>1</w:t>
      </w:r>
      <w:r w:rsidR="00014476">
        <w:rPr>
          <w:sz w:val="20"/>
        </w:rPr>
        <w:t xml:space="preserve"> indicates that the recommended viewports are </w:t>
      </w:r>
      <w:ins w:id="2841" w:author="AC0037" w:date="2017-10-23T19:20:00Z">
        <w:r w:rsidR="00D71EEA" w:rsidRPr="00F352B5">
          <w:rPr>
            <w:sz w:val="20"/>
          </w:rPr>
          <w:t>selected based on measurements of viewing statistics</w:t>
        </w:r>
      </w:ins>
      <w:del w:id="2842" w:author="AC0037" w:date="2017-10-23T19:20:00Z">
        <w:r w:rsidR="00954160" w:rsidRPr="00954160" w:rsidDel="00D71EEA">
          <w:rPr>
            <w:sz w:val="20"/>
          </w:rPr>
          <w:delText>most</w:delText>
        </w:r>
        <w:r w:rsidR="00BB0A6B" w:rsidDel="00D71EEA">
          <w:rPr>
            <w:sz w:val="20"/>
          </w:rPr>
          <w:delText>-</w:delText>
        </w:r>
        <w:r w:rsidR="00954160" w:rsidRPr="00954160" w:rsidDel="00D71EEA">
          <w:rPr>
            <w:sz w:val="20"/>
          </w:rPr>
          <w:delText xml:space="preserve">viewed </w:delText>
        </w:r>
        <w:r w:rsidR="00014476" w:rsidDel="00D71EEA">
          <w:rPr>
            <w:sz w:val="20"/>
          </w:rPr>
          <w:delText xml:space="preserve">viewports </w:delText>
        </w:r>
        <w:r w:rsidR="00954160" w:rsidRPr="00954160" w:rsidDel="00D71EEA">
          <w:rPr>
            <w:sz w:val="20"/>
          </w:rPr>
          <w:delText>by statistical measurements</w:delText>
        </w:r>
      </w:del>
      <w:r w:rsidR="00954160" w:rsidRPr="00954160">
        <w:rPr>
          <w:sz w:val="20"/>
        </w:rPr>
        <w:t>.</w:t>
      </w:r>
    </w:p>
    <w:p w14:paraId="5B545B4E" w14:textId="506A8045" w:rsidR="001B0A14" w:rsidRPr="00CC5CAC" w:rsidRDefault="001B0A14" w:rsidP="001B0A14">
      <w:pPr>
        <w:jc w:val="both"/>
        <w:rPr>
          <w:noProof/>
          <w:sz w:val="20"/>
        </w:rPr>
      </w:pPr>
      <w:r w:rsidRPr="00A44B62">
        <w:rPr>
          <w:sz w:val="20"/>
        </w:rPr>
        <w:t xml:space="preserve">Values of </w:t>
      </w:r>
      <w:r w:rsidRPr="001B0A14">
        <w:rPr>
          <w:sz w:val="20"/>
        </w:rPr>
        <w:t xml:space="preserve">omni_viewport_id </w:t>
      </w:r>
      <w:r>
        <w:rPr>
          <w:sz w:val="20"/>
        </w:rPr>
        <w:t xml:space="preserve">from </w:t>
      </w:r>
      <w:r w:rsidR="00905294">
        <w:rPr>
          <w:sz w:val="20"/>
        </w:rPr>
        <w:t>2</w:t>
      </w:r>
      <w:r>
        <w:rPr>
          <w:sz w:val="20"/>
        </w:rPr>
        <w:t xml:space="preserve"> to 511, inclusive,</w:t>
      </w:r>
      <w:r w:rsidRPr="00A44B62">
        <w:rPr>
          <w:sz w:val="20"/>
        </w:rPr>
        <w:t xml:space="preserve"> may be used as determined by the application. Values of </w:t>
      </w:r>
      <w:r w:rsidRPr="001B0A14">
        <w:rPr>
          <w:sz w:val="20"/>
        </w:rPr>
        <w:t xml:space="preserve">omni_viewport_id </w:t>
      </w:r>
      <w:r w:rsidRPr="00A44B62">
        <w:rPr>
          <w:sz w:val="20"/>
        </w:rPr>
        <w:t xml:space="preserve">from </w:t>
      </w:r>
      <w:r>
        <w:rPr>
          <w:sz w:val="20"/>
        </w:rPr>
        <w:t>512 to 1023</w:t>
      </w:r>
      <w:r w:rsidRPr="00A44B62">
        <w:rPr>
          <w:sz w:val="20"/>
        </w:rPr>
        <w:t xml:space="preserve"> are reserved for future use by ITU-T | ISO/IEC. Decoders encountering a value of </w:t>
      </w:r>
      <w:r w:rsidRPr="001B0A14">
        <w:rPr>
          <w:sz w:val="20"/>
        </w:rPr>
        <w:t xml:space="preserve">omni_viewport_id </w:t>
      </w:r>
      <w:r w:rsidRPr="00A44B62">
        <w:rPr>
          <w:sz w:val="20"/>
        </w:rPr>
        <w:t xml:space="preserve">in the range of </w:t>
      </w:r>
      <w:r>
        <w:rPr>
          <w:sz w:val="20"/>
        </w:rPr>
        <w:t>512 to 1023</w:t>
      </w:r>
      <w:r w:rsidRPr="00A44B62">
        <w:rPr>
          <w:sz w:val="20"/>
        </w:rPr>
        <w:t>, inclusive, shall ignore it.</w:t>
      </w:r>
    </w:p>
    <w:p w14:paraId="4E3F9CD9" w14:textId="64057680" w:rsidR="00A44B62" w:rsidRPr="00A44B62" w:rsidRDefault="00A44B62" w:rsidP="00A44B62">
      <w:pPr>
        <w:jc w:val="both"/>
        <w:rPr>
          <w:noProof/>
          <w:sz w:val="20"/>
        </w:rPr>
      </w:pPr>
      <w:r w:rsidRPr="00A44B62">
        <w:rPr>
          <w:b/>
          <w:noProof/>
          <w:sz w:val="20"/>
        </w:rPr>
        <w:t>omni_viewport_cancel_flag</w:t>
      </w:r>
      <w:r w:rsidRPr="00A44B62">
        <w:rPr>
          <w:noProof/>
          <w:sz w:val="20"/>
        </w:rPr>
        <w:t xml:space="preserve"> equal to 1 </w:t>
      </w:r>
      <w:bookmarkEnd w:id="2834"/>
      <w:r w:rsidRPr="00A44B62">
        <w:rPr>
          <w:noProof/>
          <w:sz w:val="20"/>
        </w:rPr>
        <w:t>indicates that the SEI message cancels the persistence of any previous omnidirectional viewport SEI message in output order. omni</w:t>
      </w:r>
      <w:r w:rsidR="00517BCF">
        <w:rPr>
          <w:noProof/>
          <w:sz w:val="20"/>
        </w:rPr>
        <w:t>_</w:t>
      </w:r>
      <w:r w:rsidRPr="00A44B62">
        <w:rPr>
          <w:noProof/>
          <w:sz w:val="20"/>
        </w:rPr>
        <w:t>viewport</w:t>
      </w:r>
      <w:r w:rsidR="00517BCF">
        <w:rPr>
          <w:noProof/>
          <w:sz w:val="20"/>
        </w:rPr>
        <w:t>_</w:t>
      </w:r>
      <w:r w:rsidRPr="00A44B62">
        <w:rPr>
          <w:noProof/>
          <w:sz w:val="20"/>
        </w:rPr>
        <w:t>cancel</w:t>
      </w:r>
      <w:r w:rsidR="00517BCF">
        <w:rPr>
          <w:noProof/>
          <w:sz w:val="20"/>
        </w:rPr>
        <w:t>_</w:t>
      </w:r>
      <w:r w:rsidRPr="00A44B62">
        <w:rPr>
          <w:noProof/>
          <w:sz w:val="20"/>
        </w:rPr>
        <w:t>flag equal to 0 indicates that omnidirectional viewport information follows.</w:t>
      </w:r>
    </w:p>
    <w:p w14:paraId="7970FEAE" w14:textId="77777777" w:rsidR="00A44B62" w:rsidRPr="00A44B62" w:rsidRDefault="00A44B62" w:rsidP="00A44B62">
      <w:pPr>
        <w:jc w:val="both"/>
        <w:rPr>
          <w:noProof/>
          <w:sz w:val="20"/>
        </w:rPr>
      </w:pPr>
      <w:r w:rsidRPr="00A44B62">
        <w:rPr>
          <w:b/>
          <w:noProof/>
          <w:sz w:val="20"/>
        </w:rPr>
        <w:t>omni_viewport_persistence_flag</w:t>
      </w:r>
      <w:r w:rsidRPr="00A44B62">
        <w:rPr>
          <w:noProof/>
          <w:sz w:val="20"/>
        </w:rPr>
        <w:t xml:space="preserve"> specifies the persistence of the omnidirectional viewport SEI message for the current layer.</w:t>
      </w:r>
    </w:p>
    <w:p w14:paraId="7EE74ED8" w14:textId="77777777" w:rsidR="00A44B62" w:rsidRPr="00A44B62" w:rsidRDefault="00A44B62" w:rsidP="00A44B62">
      <w:pPr>
        <w:jc w:val="both"/>
        <w:rPr>
          <w:noProof/>
          <w:sz w:val="20"/>
        </w:rPr>
      </w:pPr>
      <w:r w:rsidRPr="00A44B62">
        <w:rPr>
          <w:noProof/>
          <w:sz w:val="20"/>
        </w:rPr>
        <w:t>omni_viewport_persistence_flag equal to 0 specifies that the omnidirectional viewport SEI message applies to the current decoded picture only.</w:t>
      </w:r>
    </w:p>
    <w:p w14:paraId="0AC8BB91" w14:textId="77777777" w:rsidR="00A44B62" w:rsidRPr="00A44B62" w:rsidRDefault="00A44B62" w:rsidP="00D03382">
      <w:pPr>
        <w:keepNext/>
        <w:jc w:val="both"/>
        <w:rPr>
          <w:noProof/>
          <w:sz w:val="20"/>
        </w:rPr>
      </w:pPr>
      <w:r w:rsidRPr="00A44B62">
        <w:rPr>
          <w:noProof/>
          <w:sz w:val="20"/>
        </w:rPr>
        <w:t>Let picA be the current picture. omni_viewport_persistence_flag equal to 1 specifies that the omnidirectional viewport SEI message persists for the current layer in output order until one or more of the following conditions are true:</w:t>
      </w:r>
    </w:p>
    <w:p w14:paraId="51D07055" w14:textId="77777777" w:rsidR="00A44B62" w:rsidRPr="00A44B62" w:rsidRDefault="00A44B62" w:rsidP="00A44B62">
      <w:pPr>
        <w:pStyle w:val="enumlev1"/>
        <w:ind w:left="397"/>
        <w:rPr>
          <w:noProof/>
          <w:lang w:val="en-CA"/>
        </w:rPr>
      </w:pPr>
      <w:r w:rsidRPr="00A44B62">
        <w:rPr>
          <w:noProof/>
          <w:lang w:val="en-CA"/>
        </w:rPr>
        <w:t>–</w:t>
      </w:r>
      <w:r w:rsidRPr="00A44B62">
        <w:rPr>
          <w:noProof/>
          <w:lang w:val="en-CA"/>
        </w:rPr>
        <w:tab/>
        <w:t>A new CLVS of the current layer begins.</w:t>
      </w:r>
    </w:p>
    <w:p w14:paraId="447251BC" w14:textId="77777777" w:rsidR="00A44B62" w:rsidRPr="00A44B62" w:rsidRDefault="00A44B62" w:rsidP="00A44B62">
      <w:pPr>
        <w:pStyle w:val="enumlev1"/>
        <w:ind w:left="397"/>
        <w:rPr>
          <w:noProof/>
          <w:lang w:val="en-CA"/>
        </w:rPr>
      </w:pPr>
      <w:r w:rsidRPr="00A44B62">
        <w:rPr>
          <w:noProof/>
          <w:lang w:val="en-CA"/>
        </w:rPr>
        <w:t>–</w:t>
      </w:r>
      <w:r w:rsidRPr="00A44B62">
        <w:rPr>
          <w:noProof/>
          <w:lang w:val="en-CA"/>
        </w:rPr>
        <w:tab/>
        <w:t>The bitstream ends.</w:t>
      </w:r>
    </w:p>
    <w:p w14:paraId="70B65F81" w14:textId="77777777" w:rsidR="00A44B62" w:rsidRPr="00A44B62" w:rsidRDefault="00A44B62" w:rsidP="00A44B62">
      <w:pPr>
        <w:pStyle w:val="enumlev1"/>
        <w:ind w:left="397"/>
        <w:rPr>
          <w:noProof/>
          <w:lang w:val="en-CA"/>
        </w:rPr>
      </w:pPr>
      <w:r w:rsidRPr="00A44B62">
        <w:rPr>
          <w:noProof/>
          <w:lang w:val="en-CA"/>
        </w:rPr>
        <w:t>–</w:t>
      </w:r>
      <w:r w:rsidRPr="00A44B62">
        <w:rPr>
          <w:noProof/>
          <w:lang w:val="en-CA"/>
        </w:rPr>
        <w:tab/>
        <w:t>A picture picB in the current layer in an access unit containing a</w:t>
      </w:r>
      <w:r w:rsidR="001B0A14">
        <w:rPr>
          <w:noProof/>
          <w:lang w:val="en-CA"/>
        </w:rPr>
        <w:t>n</w:t>
      </w:r>
      <w:r w:rsidRPr="00A44B62">
        <w:rPr>
          <w:noProof/>
          <w:lang w:val="en-CA"/>
        </w:rPr>
        <w:t xml:space="preserve"> </w:t>
      </w:r>
      <w:r w:rsidR="001B0A14">
        <w:rPr>
          <w:noProof/>
          <w:lang w:val="en-CA"/>
        </w:rPr>
        <w:t>omnidirectional</w:t>
      </w:r>
      <w:r w:rsidR="001B0A14" w:rsidRPr="00A44B62">
        <w:rPr>
          <w:noProof/>
          <w:lang w:val="en-CA"/>
        </w:rPr>
        <w:t xml:space="preserve"> </w:t>
      </w:r>
      <w:r w:rsidRPr="00A44B62">
        <w:rPr>
          <w:noProof/>
          <w:lang w:val="en-CA"/>
        </w:rPr>
        <w:t xml:space="preserve">viewport SEI message that is applicable to the current layer is output </w:t>
      </w:r>
      <w:r w:rsidRPr="00A44B62">
        <w:rPr>
          <w:lang w:val="en-CA"/>
        </w:rPr>
        <w:t xml:space="preserve">for which </w:t>
      </w:r>
      <w:proofErr w:type="gramStart"/>
      <w:r w:rsidRPr="00A44B62">
        <w:rPr>
          <w:lang w:val="en-CA"/>
        </w:rPr>
        <w:t>PicOrderCnt( picB</w:t>
      </w:r>
      <w:proofErr w:type="gramEnd"/>
      <w:r w:rsidRPr="00A44B62">
        <w:rPr>
          <w:lang w:val="en-CA"/>
        </w:rPr>
        <w:t> ) is</w:t>
      </w:r>
      <w:r w:rsidRPr="00A44B62">
        <w:rPr>
          <w:noProof/>
          <w:lang w:val="en-CA"/>
        </w:rPr>
        <w:t xml:space="preserve"> greater than </w:t>
      </w:r>
      <w:r w:rsidRPr="00A44B62">
        <w:rPr>
          <w:lang w:val="en-CA"/>
        </w:rPr>
        <w:t>PicOrderCnt( picA ), where PicOrderCnt( picB ) and PicOrderCnt( picA ) are the PicOrderCntVal values of picB and picA, respectively, immediately after the invocation of the decoding process for picture order count for picB</w:t>
      </w:r>
      <w:r w:rsidRPr="00A44B62">
        <w:rPr>
          <w:noProof/>
          <w:lang w:val="en-CA"/>
        </w:rPr>
        <w:t>.</w:t>
      </w:r>
    </w:p>
    <w:p w14:paraId="1F7AB946" w14:textId="7ED586A4" w:rsidR="001B0A14" w:rsidRDefault="001B0A14" w:rsidP="001B0A14">
      <w:pPr>
        <w:jc w:val="both"/>
        <w:rPr>
          <w:noProof/>
          <w:sz w:val="20"/>
        </w:rPr>
      </w:pPr>
      <w:bookmarkStart w:id="2843" w:name="_Hlk481163187"/>
      <w:r>
        <w:rPr>
          <w:noProof/>
          <w:sz w:val="20"/>
        </w:rPr>
        <w:t>When an</w:t>
      </w:r>
      <w:r w:rsidRPr="00A44B62">
        <w:rPr>
          <w:noProof/>
          <w:sz w:val="20"/>
        </w:rPr>
        <w:t xml:space="preserve"> </w:t>
      </w:r>
      <w:r w:rsidR="008841CB" w:rsidRPr="007B1F08">
        <w:rPr>
          <w:sz w:val="20"/>
        </w:rPr>
        <w:t xml:space="preserve">equirectangular </w:t>
      </w:r>
      <w:r w:rsidRPr="00A44B62">
        <w:rPr>
          <w:noProof/>
          <w:sz w:val="20"/>
        </w:rPr>
        <w:t xml:space="preserve">projection SEI message </w:t>
      </w:r>
      <w:r>
        <w:rPr>
          <w:noProof/>
          <w:sz w:val="20"/>
        </w:rPr>
        <w:t xml:space="preserve">with </w:t>
      </w:r>
      <w:r w:rsidR="008841CB">
        <w:rPr>
          <w:noProof/>
          <w:sz w:val="20"/>
        </w:rPr>
        <w:t>erp</w:t>
      </w:r>
      <w:r w:rsidRPr="001B0A14">
        <w:rPr>
          <w:noProof/>
          <w:sz w:val="20"/>
        </w:rPr>
        <w:t xml:space="preserve">_cancel_flag </w:t>
      </w:r>
      <w:r>
        <w:rPr>
          <w:noProof/>
          <w:sz w:val="20"/>
        </w:rPr>
        <w:t xml:space="preserve">equal to 0 </w:t>
      </w:r>
      <w:r w:rsidR="008841CB">
        <w:rPr>
          <w:noProof/>
          <w:sz w:val="20"/>
        </w:rPr>
        <w:t>or a cubemap</w:t>
      </w:r>
      <w:r w:rsidR="008841CB" w:rsidRPr="007B1F08">
        <w:rPr>
          <w:sz w:val="20"/>
        </w:rPr>
        <w:t xml:space="preserve"> </w:t>
      </w:r>
      <w:r w:rsidR="008841CB" w:rsidRPr="00A44B62">
        <w:rPr>
          <w:noProof/>
          <w:sz w:val="20"/>
        </w:rPr>
        <w:t xml:space="preserve">projection SEI message </w:t>
      </w:r>
      <w:r w:rsidR="008841CB">
        <w:rPr>
          <w:noProof/>
          <w:sz w:val="20"/>
        </w:rPr>
        <w:t>with cmp</w:t>
      </w:r>
      <w:r w:rsidR="008841CB" w:rsidRPr="001B0A14">
        <w:rPr>
          <w:noProof/>
          <w:sz w:val="20"/>
        </w:rPr>
        <w:t xml:space="preserve">_cancel_flag </w:t>
      </w:r>
      <w:r w:rsidR="008841CB">
        <w:rPr>
          <w:noProof/>
          <w:sz w:val="20"/>
        </w:rPr>
        <w:t xml:space="preserve">equal to 0 </w:t>
      </w:r>
      <w:r>
        <w:rPr>
          <w:noProof/>
          <w:sz w:val="20"/>
        </w:rPr>
        <w:t xml:space="preserve">is not present </w:t>
      </w:r>
      <w:r w:rsidRPr="00A44B62">
        <w:rPr>
          <w:noProof/>
          <w:sz w:val="20"/>
        </w:rPr>
        <w:t>in the CLVS</w:t>
      </w:r>
      <w:r>
        <w:rPr>
          <w:noProof/>
          <w:sz w:val="20"/>
        </w:rPr>
        <w:t xml:space="preserve"> that applies to the current picture and precedes the </w:t>
      </w:r>
      <w:r w:rsidRPr="00A44B62">
        <w:rPr>
          <w:sz w:val="20"/>
        </w:rPr>
        <w:t xml:space="preserve">omnidirectional viewport </w:t>
      </w:r>
      <w:r w:rsidRPr="00A44B62">
        <w:rPr>
          <w:noProof/>
          <w:sz w:val="20"/>
        </w:rPr>
        <w:t>SEI message</w:t>
      </w:r>
      <w:r>
        <w:rPr>
          <w:noProof/>
          <w:sz w:val="20"/>
        </w:rPr>
        <w:t xml:space="preserve"> in decoding order, an </w:t>
      </w:r>
      <w:r w:rsidRPr="00A44B62">
        <w:rPr>
          <w:sz w:val="20"/>
        </w:rPr>
        <w:t xml:space="preserve">omnidirectional viewport </w:t>
      </w:r>
      <w:r w:rsidRPr="00A44B62">
        <w:rPr>
          <w:noProof/>
          <w:sz w:val="20"/>
        </w:rPr>
        <w:t>SEI message</w:t>
      </w:r>
      <w:r>
        <w:rPr>
          <w:noProof/>
          <w:sz w:val="20"/>
        </w:rPr>
        <w:t xml:space="preserve"> with </w:t>
      </w:r>
      <w:r w:rsidRPr="001B0A14">
        <w:rPr>
          <w:noProof/>
          <w:sz w:val="20"/>
        </w:rPr>
        <w:t>omni_viewport_cancel_flag equal to</w:t>
      </w:r>
      <w:r>
        <w:rPr>
          <w:noProof/>
          <w:sz w:val="20"/>
        </w:rPr>
        <w:t xml:space="preserve"> 0 shall not be present </w:t>
      </w:r>
      <w:r w:rsidRPr="00A44B62">
        <w:rPr>
          <w:noProof/>
          <w:sz w:val="20"/>
        </w:rPr>
        <w:t>in the CLVS</w:t>
      </w:r>
      <w:r>
        <w:rPr>
          <w:noProof/>
          <w:sz w:val="20"/>
        </w:rPr>
        <w:t xml:space="preserve"> that applies to the current picture. </w:t>
      </w:r>
      <w:r w:rsidRPr="00A44B62">
        <w:rPr>
          <w:sz w:val="20"/>
        </w:rPr>
        <w:t xml:space="preserve">Decoders shall ignore omnidirectional viewport SEI messages </w:t>
      </w:r>
      <w:r>
        <w:rPr>
          <w:noProof/>
          <w:sz w:val="20"/>
        </w:rPr>
        <w:t xml:space="preserve">with </w:t>
      </w:r>
      <w:r w:rsidRPr="001B0A14">
        <w:rPr>
          <w:noProof/>
          <w:sz w:val="20"/>
        </w:rPr>
        <w:t>omni_viewport_cancel_flag equal to</w:t>
      </w:r>
      <w:r>
        <w:rPr>
          <w:noProof/>
          <w:sz w:val="20"/>
        </w:rPr>
        <w:t xml:space="preserve"> 0 </w:t>
      </w:r>
      <w:r w:rsidRPr="00A44B62">
        <w:rPr>
          <w:sz w:val="20"/>
        </w:rPr>
        <w:t>that do not follow</w:t>
      </w:r>
      <w:r w:rsidRPr="00A44B62">
        <w:rPr>
          <w:noProof/>
          <w:sz w:val="20"/>
        </w:rPr>
        <w:t>, in decoding order,</w:t>
      </w:r>
      <w:r w:rsidRPr="00A44B62">
        <w:rPr>
          <w:sz w:val="20"/>
        </w:rPr>
        <w:t xml:space="preserve"> </w:t>
      </w:r>
      <w:r>
        <w:rPr>
          <w:sz w:val="20"/>
        </w:rPr>
        <w:t>an</w:t>
      </w:r>
      <w:r w:rsidRPr="00A44B62">
        <w:rPr>
          <w:sz w:val="20"/>
        </w:rPr>
        <w:t xml:space="preserve"> </w:t>
      </w:r>
      <w:r w:rsidR="008841CB" w:rsidRPr="007B1F08">
        <w:rPr>
          <w:sz w:val="20"/>
        </w:rPr>
        <w:t xml:space="preserve">equirectangular </w:t>
      </w:r>
      <w:r w:rsidRPr="00A44B62">
        <w:rPr>
          <w:noProof/>
          <w:sz w:val="20"/>
        </w:rPr>
        <w:t xml:space="preserve">projection SEI message </w:t>
      </w:r>
      <w:r>
        <w:rPr>
          <w:noProof/>
          <w:sz w:val="20"/>
        </w:rPr>
        <w:t xml:space="preserve">with </w:t>
      </w:r>
      <w:r w:rsidR="008841CB">
        <w:rPr>
          <w:noProof/>
          <w:sz w:val="20"/>
        </w:rPr>
        <w:t>erp</w:t>
      </w:r>
      <w:r w:rsidRPr="001B0A14">
        <w:rPr>
          <w:noProof/>
          <w:sz w:val="20"/>
        </w:rPr>
        <w:t xml:space="preserve">_cancel_flag </w:t>
      </w:r>
      <w:r>
        <w:rPr>
          <w:noProof/>
          <w:sz w:val="20"/>
        </w:rPr>
        <w:t xml:space="preserve">equal to 0 </w:t>
      </w:r>
      <w:r w:rsidR="008841CB">
        <w:rPr>
          <w:noProof/>
          <w:sz w:val="20"/>
        </w:rPr>
        <w:t>or a cubemap</w:t>
      </w:r>
      <w:r w:rsidR="008841CB" w:rsidRPr="007B1F08">
        <w:rPr>
          <w:sz w:val="20"/>
        </w:rPr>
        <w:t xml:space="preserve"> </w:t>
      </w:r>
      <w:r w:rsidR="008841CB" w:rsidRPr="00A44B62">
        <w:rPr>
          <w:noProof/>
          <w:sz w:val="20"/>
        </w:rPr>
        <w:t xml:space="preserve">projection SEI message </w:t>
      </w:r>
      <w:r w:rsidR="008841CB">
        <w:rPr>
          <w:noProof/>
          <w:sz w:val="20"/>
        </w:rPr>
        <w:t>with cmp</w:t>
      </w:r>
      <w:r w:rsidR="008841CB" w:rsidRPr="001B0A14">
        <w:rPr>
          <w:noProof/>
          <w:sz w:val="20"/>
        </w:rPr>
        <w:t xml:space="preserve">_cancel_flag </w:t>
      </w:r>
      <w:r w:rsidR="008841CB">
        <w:rPr>
          <w:noProof/>
          <w:sz w:val="20"/>
        </w:rPr>
        <w:t xml:space="preserve">equal to 0 </w:t>
      </w:r>
      <w:r w:rsidRPr="00A44B62">
        <w:rPr>
          <w:noProof/>
          <w:sz w:val="20"/>
        </w:rPr>
        <w:t>in the CLVS</w:t>
      </w:r>
      <w:r>
        <w:rPr>
          <w:noProof/>
          <w:sz w:val="20"/>
        </w:rPr>
        <w:t xml:space="preserve"> that applies to the current picture</w:t>
      </w:r>
      <w:r w:rsidRPr="00A44B62">
        <w:rPr>
          <w:noProof/>
          <w:sz w:val="20"/>
        </w:rPr>
        <w:t>.</w:t>
      </w:r>
    </w:p>
    <w:p w14:paraId="42226B00" w14:textId="77777777" w:rsidR="00A44B62" w:rsidRDefault="00AC584D" w:rsidP="00A44B62">
      <w:pPr>
        <w:jc w:val="both"/>
        <w:rPr>
          <w:sz w:val="20"/>
        </w:rPr>
      </w:pPr>
      <w:r>
        <w:rPr>
          <w:b/>
          <w:noProof/>
          <w:sz w:val="20"/>
        </w:rPr>
        <w:t>omni_viewport_</w:t>
      </w:r>
      <w:r w:rsidR="00A44B62" w:rsidRPr="00A44B62">
        <w:rPr>
          <w:b/>
          <w:noProof/>
          <w:sz w:val="20"/>
        </w:rPr>
        <w:t>cnt_minus1</w:t>
      </w:r>
      <w:r w:rsidR="00A44B62" w:rsidRPr="00A44B62">
        <w:rPr>
          <w:sz w:val="20"/>
        </w:rPr>
        <w:t xml:space="preserve"> </w:t>
      </w:r>
      <w:bookmarkEnd w:id="2843"/>
      <w:r w:rsidR="008841CB">
        <w:rPr>
          <w:sz w:val="20"/>
        </w:rPr>
        <w:t xml:space="preserve">plus 1 </w:t>
      </w:r>
      <w:r w:rsidR="00A44B62" w:rsidRPr="00A44B62">
        <w:rPr>
          <w:sz w:val="20"/>
        </w:rPr>
        <w:t>specifies the number of recommended viewport regions that are indicated by the SEI message.</w:t>
      </w:r>
    </w:p>
    <w:p w14:paraId="7E37EFD2" w14:textId="77777777" w:rsidR="00D71EEA" w:rsidRDefault="00D71EEA" w:rsidP="00D71EEA">
      <w:pPr>
        <w:jc w:val="both"/>
        <w:rPr>
          <w:ins w:id="2844" w:author="AC0037" w:date="2017-10-23T19:20:00Z"/>
          <w:sz w:val="20"/>
          <w:lang w:val="en-GB"/>
        </w:rPr>
      </w:pPr>
      <w:ins w:id="2845" w:author="AC0037" w:date="2017-10-23T19:20:00Z">
        <w:r>
          <w:rPr>
            <w:sz w:val="20"/>
            <w:lang w:val="en-GB"/>
          </w:rPr>
          <w:t xml:space="preserve">When omni_viewport_cnt_minus1 is greater than 0 and </w:t>
        </w:r>
        <w:r>
          <w:rPr>
            <w:sz w:val="20"/>
            <w:lang w:val="en-US"/>
          </w:rPr>
          <w:t xml:space="preserve">there is no information provided </w:t>
        </w:r>
        <w:r w:rsidRPr="00A05015">
          <w:rPr>
            <w:sz w:val="20"/>
            <w:lang w:val="en-US"/>
          </w:rPr>
          <w:t xml:space="preserve">by external means not specified in this Specification </w:t>
        </w:r>
        <w:r>
          <w:rPr>
            <w:sz w:val="20"/>
            <w:lang w:val="en-US"/>
          </w:rPr>
          <w:t>on which recommended viewport is suggested to be displayed, the following applies:</w:t>
        </w:r>
      </w:ins>
    </w:p>
    <w:p w14:paraId="08CE9F81" w14:textId="77777777" w:rsidR="00D71EEA" w:rsidRDefault="00D71EEA">
      <w:pPr>
        <w:pStyle w:val="ListParagraph"/>
        <w:numPr>
          <w:ilvl w:val="0"/>
          <w:numId w:val="36"/>
        </w:numPr>
        <w:contextualSpacing w:val="0"/>
        <w:jc w:val="both"/>
        <w:rPr>
          <w:ins w:id="2846" w:author="AC0037" w:date="2017-10-23T19:20:00Z"/>
          <w:sz w:val="20"/>
        </w:rPr>
        <w:pPrChange w:id="2847" w:author="AC0037" w:date="2017-10-23T19:20:00Z">
          <w:pPr>
            <w:jc w:val="both"/>
          </w:pPr>
        </w:pPrChange>
      </w:pPr>
      <w:ins w:id="2848" w:author="AC0037" w:date="2017-10-23T19:20:00Z">
        <w:r w:rsidRPr="00D71EEA">
          <w:rPr>
            <w:sz w:val="20"/>
          </w:rPr>
          <w:t xml:space="preserve">When omni_viewport_id is equal to 0 or 1, </w:t>
        </w:r>
        <w:r w:rsidRPr="00D71EEA">
          <w:rPr>
            <w:sz w:val="20"/>
            <w:lang w:val="en-GB"/>
          </w:rPr>
          <w:t xml:space="preserve">the 0-th recommended viewport </w:t>
        </w:r>
        <w:r w:rsidRPr="00D71EEA">
          <w:rPr>
            <w:sz w:val="20"/>
          </w:rPr>
          <w:t>is suggested to be displayed when the user does not have control of the viewing orientation or has released control of the viewing orientation.</w:t>
        </w:r>
      </w:ins>
    </w:p>
    <w:p w14:paraId="3D6FBE29" w14:textId="4BD80407" w:rsidR="008841CB" w:rsidRPr="00D71EEA" w:rsidDel="00D71EEA" w:rsidRDefault="008841CB">
      <w:pPr>
        <w:pStyle w:val="ListParagraph"/>
        <w:numPr>
          <w:ilvl w:val="0"/>
          <w:numId w:val="36"/>
        </w:numPr>
        <w:contextualSpacing w:val="0"/>
        <w:jc w:val="both"/>
        <w:rPr>
          <w:del w:id="2849" w:author="AC0037" w:date="2017-10-23T19:20:00Z"/>
          <w:sz w:val="20"/>
        </w:rPr>
        <w:pPrChange w:id="2850" w:author="AC0037" w:date="2017-10-23T19:20:00Z">
          <w:pPr>
            <w:jc w:val="both"/>
          </w:pPr>
        </w:pPrChange>
      </w:pPr>
      <w:r w:rsidRPr="00D71EEA">
        <w:rPr>
          <w:sz w:val="20"/>
        </w:rPr>
        <w:t xml:space="preserve">When omni_viewport_id is equal to 0, </w:t>
      </w:r>
      <w:r w:rsidR="0044015D" w:rsidRPr="00D71EEA">
        <w:rPr>
          <w:sz w:val="20"/>
        </w:rPr>
        <w:t xml:space="preserve">between any two recommended viewports per director's cut, </w:t>
      </w:r>
      <w:r w:rsidRPr="00D71EEA">
        <w:rPr>
          <w:sz w:val="20"/>
        </w:rPr>
        <w:t xml:space="preserve">the </w:t>
      </w:r>
      <w:r w:rsidR="00014476" w:rsidRPr="00D71EEA">
        <w:rPr>
          <w:sz w:val="20"/>
        </w:rPr>
        <w:t>i</w:t>
      </w:r>
      <w:r w:rsidRPr="00D71EEA">
        <w:rPr>
          <w:sz w:val="20"/>
        </w:rPr>
        <w:t>-th recommended viewport</w:t>
      </w:r>
      <w:r w:rsidR="006704A8" w:rsidRPr="00D71EEA">
        <w:rPr>
          <w:sz w:val="20"/>
        </w:rPr>
        <w:t xml:space="preserve"> </w:t>
      </w:r>
      <w:r w:rsidRPr="00D71EEA">
        <w:rPr>
          <w:sz w:val="20"/>
        </w:rPr>
        <w:t xml:space="preserve">has </w:t>
      </w:r>
      <w:r w:rsidR="00014476" w:rsidRPr="00D71EEA">
        <w:rPr>
          <w:sz w:val="20"/>
        </w:rPr>
        <w:t xml:space="preserve">higher priority than the j-th recommended viewport for any values of i and j when i is less than j. The 0-th recommended viewport per director's cut has </w:t>
      </w:r>
      <w:r w:rsidRPr="00D71EEA">
        <w:rPr>
          <w:sz w:val="20"/>
        </w:rPr>
        <w:t>the highest priority.</w:t>
      </w:r>
    </w:p>
    <w:p w14:paraId="391F701D" w14:textId="77777777" w:rsidR="00D71EEA" w:rsidRPr="00D71EEA" w:rsidRDefault="00D71EEA">
      <w:pPr>
        <w:pStyle w:val="ListParagraph"/>
        <w:numPr>
          <w:ilvl w:val="0"/>
          <w:numId w:val="36"/>
        </w:numPr>
        <w:contextualSpacing w:val="0"/>
        <w:jc w:val="both"/>
        <w:rPr>
          <w:ins w:id="2851" w:author="AC0037" w:date="2017-10-23T19:20:00Z"/>
          <w:bCs/>
          <w:noProof/>
          <w:sz w:val="20"/>
          <w:rPrChange w:id="2852" w:author="AC0037" w:date="2017-10-23T19:20:00Z">
            <w:rPr>
              <w:ins w:id="2853" w:author="AC0037" w:date="2017-10-23T19:20:00Z"/>
              <w:sz w:val="20"/>
            </w:rPr>
          </w:rPrChange>
        </w:rPr>
        <w:pPrChange w:id="2854" w:author="AC0037" w:date="2017-10-23T19:20:00Z">
          <w:pPr>
            <w:jc w:val="both"/>
          </w:pPr>
        </w:pPrChange>
      </w:pPr>
    </w:p>
    <w:p w14:paraId="02DEF899" w14:textId="72C8CF14" w:rsidR="00014476" w:rsidRPr="00D71EEA" w:rsidRDefault="00014476">
      <w:pPr>
        <w:pStyle w:val="ListParagraph"/>
        <w:numPr>
          <w:ilvl w:val="0"/>
          <w:numId w:val="36"/>
        </w:numPr>
        <w:contextualSpacing w:val="0"/>
        <w:jc w:val="both"/>
        <w:rPr>
          <w:bCs/>
          <w:noProof/>
          <w:sz w:val="20"/>
          <w:rPrChange w:id="2855" w:author="AC0037" w:date="2017-10-23T19:21:00Z">
            <w:rPr>
              <w:noProof/>
            </w:rPr>
          </w:rPrChange>
        </w:rPr>
        <w:pPrChange w:id="2856" w:author="AC0037" w:date="2017-10-23T19:21:00Z">
          <w:pPr>
            <w:jc w:val="both"/>
          </w:pPr>
        </w:pPrChange>
      </w:pPr>
      <w:r w:rsidRPr="00D71EEA">
        <w:rPr>
          <w:sz w:val="20"/>
        </w:rPr>
        <w:t xml:space="preserve">When omni_viewport_id is equal to 1, </w:t>
      </w:r>
      <w:r w:rsidR="0044015D" w:rsidRPr="00D71EEA">
        <w:rPr>
          <w:sz w:val="20"/>
        </w:rPr>
        <w:t xml:space="preserve">between any two </w:t>
      </w:r>
      <w:del w:id="2857" w:author="AC0037" w:date="2017-10-23T19:20:00Z">
        <w:r w:rsidR="0044015D" w:rsidRPr="00D71EEA" w:rsidDel="00D71EEA">
          <w:rPr>
            <w:sz w:val="20"/>
          </w:rPr>
          <w:delText xml:space="preserve">most-viewed </w:delText>
        </w:r>
      </w:del>
      <w:r w:rsidR="0044015D" w:rsidRPr="00D71EEA">
        <w:rPr>
          <w:sz w:val="20"/>
        </w:rPr>
        <w:t xml:space="preserve">recommended viewports, </w:t>
      </w:r>
      <w:r w:rsidRPr="00D71EEA">
        <w:rPr>
          <w:sz w:val="20"/>
        </w:rPr>
        <w:t>the i-th recommended viewport has higher popularity</w:t>
      </w:r>
      <w:ins w:id="2858" w:author="AC0037" w:date="2017-10-23T19:20:00Z">
        <w:r w:rsidR="00D71EEA">
          <w:rPr>
            <w:sz w:val="20"/>
          </w:rPr>
          <w:t xml:space="preserve">, </w:t>
        </w:r>
        <w:r w:rsidR="00D71EEA" w:rsidRPr="00F352B5">
          <w:rPr>
            <w:sz w:val="20"/>
            <w:lang w:val="en-GB"/>
          </w:rPr>
          <w:t>among some selection of candidate viewports</w:t>
        </w:r>
        <w:r w:rsidR="00D71EEA">
          <w:rPr>
            <w:sz w:val="20"/>
          </w:rPr>
          <w:t>,</w:t>
        </w:r>
      </w:ins>
      <w:r w:rsidRPr="00D71EEA">
        <w:rPr>
          <w:sz w:val="20"/>
        </w:rPr>
        <w:t xml:space="preserve"> than the j-th recommended viewport for any values of i and j when i is less than j. The 0-th most-viewed recommended viewport has the highest popularity.</w:t>
      </w:r>
      <w:ins w:id="2859" w:author="AC0037" w:date="2017-10-23T19:21:00Z">
        <w:r w:rsidR="00D71EEA" w:rsidRPr="00D71EEA">
          <w:rPr>
            <w:sz w:val="20"/>
            <w:lang w:val="en-GB"/>
          </w:rPr>
          <w:t xml:space="preserve"> </w:t>
        </w:r>
        <w:r w:rsidR="00D71EEA">
          <w:rPr>
            <w:sz w:val="20"/>
            <w:lang w:val="en-GB"/>
          </w:rPr>
          <w:t>The selection of the candidate viewports is outside the scope of this Specification.</w:t>
        </w:r>
      </w:ins>
    </w:p>
    <w:p w14:paraId="29230E33" w14:textId="74C3A7C4" w:rsidR="00A44B62" w:rsidRPr="00A44B62" w:rsidRDefault="00A44B62" w:rsidP="007C3012">
      <w:pPr>
        <w:jc w:val="both"/>
        <w:rPr>
          <w:sz w:val="20"/>
        </w:rPr>
      </w:pPr>
      <w:r w:rsidRPr="00A44B62">
        <w:rPr>
          <w:b/>
          <w:noProof/>
          <w:sz w:val="20"/>
        </w:rPr>
        <w:t>omni_viewport_</w:t>
      </w:r>
      <w:r w:rsidR="007C3012">
        <w:rPr>
          <w:b/>
          <w:noProof/>
          <w:sz w:val="20"/>
        </w:rPr>
        <w:t>azimuth</w:t>
      </w:r>
      <w:r w:rsidRPr="00A44B62">
        <w:rPr>
          <w:b/>
          <w:noProof/>
          <w:sz w:val="20"/>
        </w:rPr>
        <w:t>_</w:t>
      </w:r>
      <w:proofErr w:type="gramStart"/>
      <w:r w:rsidR="0087088E">
        <w:rPr>
          <w:b/>
          <w:noProof/>
          <w:sz w:val="20"/>
        </w:rPr>
        <w:t>centre</w:t>
      </w:r>
      <w:r w:rsidRPr="00A44B62">
        <w:rPr>
          <w:bCs/>
          <w:sz w:val="20"/>
        </w:rPr>
        <w:t>[</w:t>
      </w:r>
      <w:proofErr w:type="gramEnd"/>
      <w:r w:rsidRPr="00A44B62">
        <w:rPr>
          <w:bCs/>
          <w:sz w:val="20"/>
        </w:rPr>
        <w:t> i ]</w:t>
      </w:r>
      <w:r w:rsidRPr="00A44B62">
        <w:rPr>
          <w:noProof/>
          <w:sz w:val="20"/>
        </w:rPr>
        <w:t xml:space="preserve"> </w:t>
      </w:r>
      <w:r w:rsidR="007C3012">
        <w:rPr>
          <w:noProof/>
          <w:sz w:val="20"/>
        </w:rPr>
        <w:t xml:space="preserve">and </w:t>
      </w:r>
      <w:r w:rsidR="007C3012" w:rsidRPr="00A44B62">
        <w:rPr>
          <w:b/>
          <w:noProof/>
          <w:sz w:val="20"/>
        </w:rPr>
        <w:t>omni_viewport_</w:t>
      </w:r>
      <w:r w:rsidR="007C3012">
        <w:rPr>
          <w:b/>
          <w:noProof/>
          <w:sz w:val="20"/>
        </w:rPr>
        <w:t>elevation</w:t>
      </w:r>
      <w:r w:rsidR="007C3012" w:rsidRPr="00A44B62">
        <w:rPr>
          <w:b/>
          <w:noProof/>
          <w:sz w:val="20"/>
        </w:rPr>
        <w:t>_</w:t>
      </w:r>
      <w:r w:rsidR="0087088E">
        <w:rPr>
          <w:b/>
          <w:noProof/>
          <w:sz w:val="20"/>
        </w:rPr>
        <w:t>centre</w:t>
      </w:r>
      <w:r w:rsidR="007C3012" w:rsidRPr="00A44B62">
        <w:rPr>
          <w:bCs/>
          <w:sz w:val="20"/>
        </w:rPr>
        <w:t>[ i ]</w:t>
      </w:r>
      <w:r w:rsidR="007C3012" w:rsidRPr="00A44B62">
        <w:rPr>
          <w:noProof/>
          <w:sz w:val="20"/>
        </w:rPr>
        <w:t xml:space="preserve"> </w:t>
      </w:r>
      <w:r w:rsidRPr="00A44B62">
        <w:rPr>
          <w:sz w:val="20"/>
        </w:rPr>
        <w:t xml:space="preserve">indicate the </w:t>
      </w:r>
      <w:r w:rsidR="0087088E">
        <w:rPr>
          <w:sz w:val="20"/>
        </w:rPr>
        <w:t>centre</w:t>
      </w:r>
      <w:r w:rsidRPr="00A44B62">
        <w:rPr>
          <w:sz w:val="20"/>
        </w:rPr>
        <w:t xml:space="preserve"> of the i-th recommended viewport region, in units of </w:t>
      </w:r>
      <w:r w:rsidRPr="00A44B62">
        <w:rPr>
          <w:rFonts w:eastAsia="Malgun Gothic"/>
          <w:sz w:val="20"/>
          <w:lang w:eastAsia="ko-KR"/>
        </w:rPr>
        <w:t>2</w:t>
      </w:r>
      <w:r w:rsidRPr="00A44B62">
        <w:rPr>
          <w:rFonts w:eastAsia="Malgun Gothic"/>
          <w:sz w:val="20"/>
          <w:vertAlign w:val="superscript"/>
          <w:lang w:eastAsia="ko-KR"/>
        </w:rPr>
        <w:t>−16</w:t>
      </w:r>
      <w:r w:rsidRPr="00A44B62">
        <w:rPr>
          <w:rFonts w:eastAsia="Malgun Gothic"/>
          <w:sz w:val="20"/>
          <w:lang w:eastAsia="ko-KR"/>
        </w:rPr>
        <w:t xml:space="preserve"> </w:t>
      </w:r>
      <w:r w:rsidRPr="00A44B62">
        <w:rPr>
          <w:sz w:val="20"/>
        </w:rPr>
        <w:t>degrees</w:t>
      </w:r>
      <w:ins w:id="2860" w:author="AC0037" w:date="2017-10-23T19:21:00Z">
        <w:r w:rsidR="00D71EEA" w:rsidRPr="00D71EEA">
          <w:rPr>
            <w:sz w:val="20"/>
          </w:rPr>
          <w:t xml:space="preserve"> </w:t>
        </w:r>
        <w:r w:rsidR="00D71EEA">
          <w:rPr>
            <w:sz w:val="20"/>
          </w:rPr>
          <w:t>relative to the global coordinate axes</w:t>
        </w:r>
        <w:del w:id="2861" w:author="Ye-Kui Wang 00" w:date="2017-11-15T15:54:00Z">
          <w:r w:rsidR="00D71EEA" w:rsidRPr="00A44B62" w:rsidDel="0058214B">
            <w:rPr>
              <w:sz w:val="20"/>
            </w:rPr>
            <w:delText>.</w:delText>
          </w:r>
        </w:del>
      </w:ins>
      <w:r w:rsidRPr="00A44B62">
        <w:rPr>
          <w:sz w:val="20"/>
        </w:rPr>
        <w:t>. The value of omni_viewport_</w:t>
      </w:r>
      <w:r w:rsidR="007C3012">
        <w:rPr>
          <w:sz w:val="20"/>
        </w:rPr>
        <w:t>azimuth</w:t>
      </w:r>
      <w:r w:rsidRPr="00A44B62">
        <w:rPr>
          <w:sz w:val="20"/>
        </w:rPr>
        <w:t>_</w:t>
      </w:r>
      <w:proofErr w:type="gramStart"/>
      <w:r w:rsidR="0087088E">
        <w:rPr>
          <w:sz w:val="20"/>
        </w:rPr>
        <w:t>centre</w:t>
      </w:r>
      <w:r w:rsidRPr="00A44B62">
        <w:rPr>
          <w:bCs/>
          <w:sz w:val="20"/>
        </w:rPr>
        <w:t>[</w:t>
      </w:r>
      <w:proofErr w:type="gramEnd"/>
      <w:r w:rsidRPr="00A44B62">
        <w:rPr>
          <w:bCs/>
          <w:sz w:val="20"/>
        </w:rPr>
        <w:t> i ]</w:t>
      </w:r>
      <w:r w:rsidRPr="00A44B62">
        <w:rPr>
          <w:sz w:val="20"/>
        </w:rPr>
        <w:t xml:space="preserve"> shall be in the range of </w:t>
      </w:r>
      <w:r w:rsidRPr="00A44B62">
        <w:rPr>
          <w:rFonts w:eastAsia="Malgun Gothic"/>
          <w:sz w:val="20"/>
          <w:lang w:eastAsia="ko-KR"/>
        </w:rPr>
        <w:t>−</w:t>
      </w:r>
      <w:r w:rsidRPr="00A44B62">
        <w:rPr>
          <w:sz w:val="20"/>
        </w:rPr>
        <w:t>180 * 2</w:t>
      </w:r>
      <w:r w:rsidRPr="00A44B62">
        <w:rPr>
          <w:sz w:val="20"/>
          <w:vertAlign w:val="superscript"/>
        </w:rPr>
        <w:t>16</w:t>
      </w:r>
      <w:r w:rsidRPr="00A44B62">
        <w:rPr>
          <w:sz w:val="20"/>
        </w:rPr>
        <w:t xml:space="preserve"> (</w:t>
      </w:r>
      <w:r w:rsidR="001B0A14">
        <w:rPr>
          <w:sz w:val="20"/>
        </w:rPr>
        <w:t>i.e., </w:t>
      </w:r>
      <w:r w:rsidRPr="00A44B62">
        <w:rPr>
          <w:rFonts w:eastAsia="Malgun Gothic"/>
          <w:sz w:val="20"/>
          <w:lang w:eastAsia="ko-KR"/>
        </w:rPr>
        <w:t>−11</w:t>
      </w:r>
      <w:ins w:id="2862" w:author="Ye-Kui Wang d06" w:date="2018-01-02T10:59:00Z">
        <w:r w:rsidR="00DB5FE1">
          <w:rPr>
            <w:rFonts w:eastAsia="Malgun Gothic"/>
            <w:sz w:val="20"/>
            <w:lang w:eastAsia="ko-KR"/>
          </w:rPr>
          <w:t> </w:t>
        </w:r>
      </w:ins>
      <w:r w:rsidRPr="00A44B62">
        <w:rPr>
          <w:rFonts w:eastAsia="Malgun Gothic"/>
          <w:sz w:val="20"/>
          <w:lang w:eastAsia="ko-KR"/>
        </w:rPr>
        <w:t>796</w:t>
      </w:r>
      <w:ins w:id="2863" w:author="Ye-Kui Wang d06" w:date="2018-01-02T10:59:00Z">
        <w:r w:rsidR="00DB5FE1">
          <w:rPr>
            <w:rFonts w:eastAsia="Malgun Gothic"/>
            <w:sz w:val="20"/>
            <w:lang w:eastAsia="ko-KR"/>
          </w:rPr>
          <w:t> </w:t>
        </w:r>
      </w:ins>
      <w:r w:rsidRPr="00A44B62">
        <w:rPr>
          <w:rFonts w:eastAsia="Malgun Gothic"/>
          <w:sz w:val="20"/>
          <w:lang w:eastAsia="ko-KR"/>
        </w:rPr>
        <w:t>480) to</w:t>
      </w:r>
      <w:r w:rsidRPr="00A44B62">
        <w:rPr>
          <w:sz w:val="20"/>
        </w:rPr>
        <w:t xml:space="preserve"> 180 * 2</w:t>
      </w:r>
      <w:r w:rsidRPr="00A44B62">
        <w:rPr>
          <w:sz w:val="20"/>
          <w:vertAlign w:val="superscript"/>
        </w:rPr>
        <w:t>16</w:t>
      </w:r>
      <w:r w:rsidRPr="00A44B62">
        <w:rPr>
          <w:sz w:val="20"/>
        </w:rPr>
        <w:t> − 1 (</w:t>
      </w:r>
      <w:r w:rsidR="001B0A14">
        <w:rPr>
          <w:sz w:val="20"/>
        </w:rPr>
        <w:t>i.e., </w:t>
      </w:r>
      <w:r w:rsidRPr="00A44B62">
        <w:rPr>
          <w:rFonts w:eastAsia="Malgun Gothic"/>
          <w:sz w:val="20"/>
          <w:lang w:eastAsia="ko-KR"/>
        </w:rPr>
        <w:t>11</w:t>
      </w:r>
      <w:ins w:id="2864" w:author="Ye-Kui Wang d06" w:date="2018-01-02T10:59:00Z">
        <w:r w:rsidR="00DB5FE1">
          <w:rPr>
            <w:rFonts w:eastAsia="Malgun Gothic"/>
            <w:sz w:val="20"/>
            <w:lang w:eastAsia="ko-KR"/>
          </w:rPr>
          <w:t> </w:t>
        </w:r>
      </w:ins>
      <w:r w:rsidRPr="00A44B62">
        <w:rPr>
          <w:rFonts w:eastAsia="Malgun Gothic"/>
          <w:sz w:val="20"/>
          <w:lang w:eastAsia="ko-KR"/>
        </w:rPr>
        <w:t>796</w:t>
      </w:r>
      <w:ins w:id="2865" w:author="Ye-Kui Wang d06" w:date="2018-01-02T10:59:00Z">
        <w:r w:rsidR="00DB5FE1">
          <w:rPr>
            <w:rFonts w:eastAsia="Malgun Gothic"/>
            <w:sz w:val="20"/>
            <w:lang w:eastAsia="ko-KR"/>
          </w:rPr>
          <w:t> </w:t>
        </w:r>
      </w:ins>
      <w:r w:rsidRPr="00A44B62">
        <w:rPr>
          <w:rFonts w:eastAsia="Malgun Gothic"/>
          <w:sz w:val="20"/>
          <w:lang w:eastAsia="ko-KR"/>
        </w:rPr>
        <w:t>479), inclusive</w:t>
      </w:r>
      <w:r w:rsidRPr="00A44B62">
        <w:rPr>
          <w:sz w:val="20"/>
        </w:rPr>
        <w:t>.</w:t>
      </w:r>
      <w:r w:rsidR="007C3012">
        <w:rPr>
          <w:sz w:val="20"/>
        </w:rPr>
        <w:t xml:space="preserve"> </w:t>
      </w:r>
      <w:r w:rsidRPr="00A44B62">
        <w:rPr>
          <w:sz w:val="20"/>
        </w:rPr>
        <w:t xml:space="preserve">The value of </w:t>
      </w:r>
      <w:r w:rsidRPr="00A44B62">
        <w:rPr>
          <w:noProof/>
          <w:sz w:val="20"/>
        </w:rPr>
        <w:t>omni_viewport_</w:t>
      </w:r>
      <w:r w:rsidR="007C3012">
        <w:rPr>
          <w:noProof/>
          <w:sz w:val="20"/>
        </w:rPr>
        <w:t>elevation</w:t>
      </w:r>
      <w:r w:rsidRPr="00A44B62">
        <w:rPr>
          <w:noProof/>
          <w:sz w:val="20"/>
        </w:rPr>
        <w:t>_</w:t>
      </w:r>
      <w:proofErr w:type="gramStart"/>
      <w:r w:rsidR="0087088E">
        <w:rPr>
          <w:noProof/>
          <w:sz w:val="20"/>
        </w:rPr>
        <w:t>centre</w:t>
      </w:r>
      <w:r w:rsidRPr="00A44B62">
        <w:rPr>
          <w:bCs/>
          <w:sz w:val="20"/>
        </w:rPr>
        <w:t>[</w:t>
      </w:r>
      <w:proofErr w:type="gramEnd"/>
      <w:r w:rsidRPr="00A44B62">
        <w:rPr>
          <w:bCs/>
          <w:sz w:val="20"/>
        </w:rPr>
        <w:t> i ]</w:t>
      </w:r>
      <w:r w:rsidRPr="00A44B62">
        <w:rPr>
          <w:noProof/>
          <w:sz w:val="20"/>
        </w:rPr>
        <w:t xml:space="preserve"> shall be in the </w:t>
      </w:r>
      <w:r w:rsidRPr="00A44B62">
        <w:rPr>
          <w:sz w:val="20"/>
        </w:rPr>
        <w:t xml:space="preserve">range of </w:t>
      </w:r>
      <w:r w:rsidRPr="00A44B62">
        <w:rPr>
          <w:rFonts w:eastAsia="Malgun Gothic"/>
          <w:sz w:val="20"/>
          <w:lang w:eastAsia="ko-KR"/>
        </w:rPr>
        <w:t>−</w:t>
      </w:r>
      <w:r w:rsidRPr="00A44B62">
        <w:rPr>
          <w:sz w:val="20"/>
        </w:rPr>
        <w:t>90 * 2</w:t>
      </w:r>
      <w:r w:rsidRPr="00A44B62">
        <w:rPr>
          <w:sz w:val="20"/>
          <w:vertAlign w:val="superscript"/>
        </w:rPr>
        <w:t>16</w:t>
      </w:r>
      <w:r w:rsidRPr="00A44B62">
        <w:rPr>
          <w:sz w:val="20"/>
        </w:rPr>
        <w:t xml:space="preserve"> (i.e., </w:t>
      </w:r>
      <w:r w:rsidRPr="00A44B62">
        <w:rPr>
          <w:rFonts w:eastAsia="Malgun Gothic"/>
          <w:sz w:val="20"/>
          <w:lang w:eastAsia="ko-KR"/>
        </w:rPr>
        <w:t>−5</w:t>
      </w:r>
      <w:ins w:id="2866" w:author="Ye-Kui Wang d06" w:date="2018-01-02T10:59:00Z">
        <w:r w:rsidR="00DB5FE1">
          <w:rPr>
            <w:rFonts w:eastAsia="Malgun Gothic"/>
            <w:sz w:val="20"/>
            <w:lang w:eastAsia="ko-KR"/>
          </w:rPr>
          <w:t> </w:t>
        </w:r>
      </w:ins>
      <w:r w:rsidRPr="00A44B62">
        <w:rPr>
          <w:rFonts w:eastAsia="Malgun Gothic"/>
          <w:sz w:val="20"/>
          <w:lang w:eastAsia="ko-KR"/>
        </w:rPr>
        <w:t>898</w:t>
      </w:r>
      <w:ins w:id="2867" w:author="Ye-Kui Wang d06" w:date="2018-01-02T10:59:00Z">
        <w:r w:rsidR="00DB5FE1">
          <w:rPr>
            <w:rFonts w:eastAsia="Malgun Gothic"/>
            <w:sz w:val="20"/>
            <w:lang w:eastAsia="ko-KR"/>
          </w:rPr>
          <w:t> </w:t>
        </w:r>
      </w:ins>
      <w:r w:rsidRPr="00A44B62">
        <w:rPr>
          <w:rFonts w:eastAsia="Malgun Gothic"/>
          <w:sz w:val="20"/>
          <w:lang w:eastAsia="ko-KR"/>
        </w:rPr>
        <w:t xml:space="preserve">240) to </w:t>
      </w:r>
      <w:r w:rsidRPr="00A44B62">
        <w:rPr>
          <w:sz w:val="20"/>
        </w:rPr>
        <w:t>90 * 2</w:t>
      </w:r>
      <w:r w:rsidRPr="00A44B62">
        <w:rPr>
          <w:sz w:val="20"/>
          <w:vertAlign w:val="superscript"/>
        </w:rPr>
        <w:t>16</w:t>
      </w:r>
      <w:r w:rsidRPr="00A44B62">
        <w:rPr>
          <w:sz w:val="20"/>
        </w:rPr>
        <w:t xml:space="preserve"> (i.e., </w:t>
      </w:r>
      <w:r w:rsidRPr="00A44B62">
        <w:rPr>
          <w:rFonts w:eastAsia="Malgun Gothic"/>
          <w:sz w:val="20"/>
          <w:lang w:eastAsia="ko-KR"/>
        </w:rPr>
        <w:t>5</w:t>
      </w:r>
      <w:ins w:id="2868" w:author="Ye-Kui Wang d06" w:date="2018-01-02T10:59:00Z">
        <w:r w:rsidR="00DB5FE1">
          <w:rPr>
            <w:rFonts w:eastAsia="Malgun Gothic"/>
            <w:sz w:val="20"/>
            <w:lang w:eastAsia="ko-KR"/>
          </w:rPr>
          <w:t> </w:t>
        </w:r>
      </w:ins>
      <w:r w:rsidRPr="00A44B62">
        <w:rPr>
          <w:rFonts w:eastAsia="Malgun Gothic"/>
          <w:sz w:val="20"/>
          <w:lang w:eastAsia="ko-KR"/>
        </w:rPr>
        <w:t>898</w:t>
      </w:r>
      <w:ins w:id="2869" w:author="Ye-Kui Wang d06" w:date="2018-01-02T10:59:00Z">
        <w:r w:rsidR="00DB5FE1">
          <w:rPr>
            <w:rFonts w:eastAsia="Malgun Gothic"/>
            <w:sz w:val="20"/>
            <w:lang w:eastAsia="ko-KR"/>
          </w:rPr>
          <w:t> </w:t>
        </w:r>
      </w:ins>
      <w:r w:rsidRPr="00A44B62">
        <w:rPr>
          <w:rFonts w:eastAsia="Malgun Gothic"/>
          <w:sz w:val="20"/>
          <w:lang w:eastAsia="ko-KR"/>
        </w:rPr>
        <w:t>240), inclusive.</w:t>
      </w:r>
    </w:p>
    <w:p w14:paraId="40E4896D" w14:textId="05CCC5C9" w:rsidR="00A44B62" w:rsidRPr="00A44B62" w:rsidRDefault="00A44B62" w:rsidP="00A44B62">
      <w:pPr>
        <w:jc w:val="both"/>
        <w:rPr>
          <w:sz w:val="20"/>
        </w:rPr>
      </w:pPr>
      <w:r w:rsidRPr="00A44B62">
        <w:rPr>
          <w:b/>
          <w:noProof/>
          <w:sz w:val="20"/>
        </w:rPr>
        <w:t>omni_viewport_</w:t>
      </w:r>
      <w:r w:rsidR="007C3012">
        <w:rPr>
          <w:b/>
          <w:noProof/>
          <w:sz w:val="20"/>
        </w:rPr>
        <w:t>tilt</w:t>
      </w:r>
      <w:r w:rsidRPr="00A44B62">
        <w:rPr>
          <w:b/>
          <w:noProof/>
          <w:sz w:val="20"/>
        </w:rPr>
        <w:t>_</w:t>
      </w:r>
      <w:proofErr w:type="gramStart"/>
      <w:r w:rsidR="0087088E">
        <w:rPr>
          <w:b/>
          <w:noProof/>
          <w:sz w:val="20"/>
        </w:rPr>
        <w:t>centre</w:t>
      </w:r>
      <w:r w:rsidRPr="00A44B62">
        <w:rPr>
          <w:bCs/>
          <w:sz w:val="20"/>
        </w:rPr>
        <w:t>[</w:t>
      </w:r>
      <w:proofErr w:type="gramEnd"/>
      <w:r w:rsidRPr="00A44B62">
        <w:rPr>
          <w:bCs/>
          <w:sz w:val="20"/>
        </w:rPr>
        <w:t> i ]</w:t>
      </w:r>
      <w:r w:rsidRPr="00A44B62">
        <w:rPr>
          <w:noProof/>
          <w:sz w:val="20"/>
        </w:rPr>
        <w:t xml:space="preserve"> </w:t>
      </w:r>
      <w:r w:rsidRPr="00A44B62">
        <w:rPr>
          <w:sz w:val="20"/>
        </w:rPr>
        <w:t xml:space="preserve">indicates the </w:t>
      </w:r>
      <w:r w:rsidR="007C3012">
        <w:rPr>
          <w:sz w:val="20"/>
        </w:rPr>
        <w:t xml:space="preserve">tilt angle </w:t>
      </w:r>
      <w:r w:rsidRPr="00A44B62">
        <w:rPr>
          <w:noProof/>
          <w:sz w:val="20"/>
        </w:rPr>
        <w:t xml:space="preserve">of </w:t>
      </w:r>
      <w:r w:rsidRPr="00A44B62">
        <w:rPr>
          <w:sz w:val="20"/>
        </w:rPr>
        <w:t>the i-th</w:t>
      </w:r>
      <w:r w:rsidRPr="00A44B62">
        <w:rPr>
          <w:noProof/>
          <w:sz w:val="20"/>
        </w:rPr>
        <w:t xml:space="preserve"> recommended </w:t>
      </w:r>
      <w:r w:rsidRPr="00A44B62">
        <w:rPr>
          <w:sz w:val="20"/>
        </w:rPr>
        <w:t xml:space="preserve">viewport </w:t>
      </w:r>
      <w:r w:rsidRPr="00A44B62">
        <w:rPr>
          <w:noProof/>
          <w:sz w:val="20"/>
        </w:rPr>
        <w:t>region</w:t>
      </w:r>
      <w:r w:rsidR="00517BCF">
        <w:rPr>
          <w:sz w:val="20"/>
        </w:rPr>
        <w:t>,</w:t>
      </w:r>
      <w:r w:rsidRPr="00A44B62">
        <w:rPr>
          <w:sz w:val="20"/>
        </w:rPr>
        <w:t xml:space="preserve"> in units of </w:t>
      </w:r>
      <w:r w:rsidRPr="00A44B62">
        <w:rPr>
          <w:rFonts w:eastAsia="Malgun Gothic"/>
          <w:sz w:val="20"/>
          <w:lang w:eastAsia="ko-KR"/>
        </w:rPr>
        <w:t>2</w:t>
      </w:r>
      <w:r w:rsidRPr="00A44B62">
        <w:rPr>
          <w:rFonts w:eastAsia="Malgun Gothic"/>
          <w:sz w:val="20"/>
          <w:vertAlign w:val="superscript"/>
          <w:lang w:eastAsia="ko-KR"/>
        </w:rPr>
        <w:t>−16</w:t>
      </w:r>
      <w:r w:rsidRPr="00A44B62">
        <w:rPr>
          <w:rFonts w:eastAsia="Malgun Gothic"/>
          <w:sz w:val="20"/>
          <w:lang w:eastAsia="ko-KR"/>
        </w:rPr>
        <w:t xml:space="preserve"> </w:t>
      </w:r>
      <w:r w:rsidRPr="00A44B62">
        <w:rPr>
          <w:sz w:val="20"/>
        </w:rPr>
        <w:t>degrees. The value of omni_viewport_</w:t>
      </w:r>
      <w:r w:rsidR="007C3012">
        <w:rPr>
          <w:sz w:val="20"/>
        </w:rPr>
        <w:t>tilt</w:t>
      </w:r>
      <w:r w:rsidRPr="00A44B62">
        <w:rPr>
          <w:sz w:val="20"/>
        </w:rPr>
        <w:t>_</w:t>
      </w:r>
      <w:proofErr w:type="gramStart"/>
      <w:r w:rsidR="0087088E">
        <w:rPr>
          <w:sz w:val="20"/>
        </w:rPr>
        <w:t>centre</w:t>
      </w:r>
      <w:r w:rsidRPr="00A44B62">
        <w:rPr>
          <w:sz w:val="20"/>
        </w:rPr>
        <w:t>[</w:t>
      </w:r>
      <w:proofErr w:type="gramEnd"/>
      <w:r w:rsidRPr="00A44B62">
        <w:rPr>
          <w:sz w:val="20"/>
        </w:rPr>
        <w:t xml:space="preserve"> i ] shall be in the range of </w:t>
      </w:r>
      <w:r w:rsidRPr="00A44B62">
        <w:rPr>
          <w:rFonts w:eastAsia="Malgun Gothic"/>
          <w:sz w:val="20"/>
          <w:lang w:eastAsia="ko-KR"/>
        </w:rPr>
        <w:t>−</w:t>
      </w:r>
      <w:r w:rsidRPr="00A44B62">
        <w:rPr>
          <w:sz w:val="20"/>
        </w:rPr>
        <w:t>180 * 2</w:t>
      </w:r>
      <w:r w:rsidRPr="00A44B62">
        <w:rPr>
          <w:sz w:val="20"/>
          <w:vertAlign w:val="superscript"/>
        </w:rPr>
        <w:t>16</w:t>
      </w:r>
      <w:r w:rsidRPr="00A44B62">
        <w:rPr>
          <w:sz w:val="20"/>
        </w:rPr>
        <w:t xml:space="preserve"> (</w:t>
      </w:r>
      <w:r w:rsidR="001B0A14">
        <w:rPr>
          <w:sz w:val="20"/>
        </w:rPr>
        <w:t>i.e., </w:t>
      </w:r>
      <w:r w:rsidRPr="00A44B62">
        <w:rPr>
          <w:rFonts w:eastAsia="Malgun Gothic"/>
          <w:sz w:val="20"/>
          <w:lang w:eastAsia="ko-KR"/>
        </w:rPr>
        <w:t>−11796480) to</w:t>
      </w:r>
      <w:r w:rsidRPr="00A44B62">
        <w:rPr>
          <w:sz w:val="20"/>
        </w:rPr>
        <w:t xml:space="preserve">  2</w:t>
      </w:r>
      <w:r w:rsidRPr="00A44B62">
        <w:rPr>
          <w:sz w:val="20"/>
          <w:vertAlign w:val="superscript"/>
        </w:rPr>
        <w:t>16</w:t>
      </w:r>
      <w:r w:rsidRPr="00A44B62">
        <w:rPr>
          <w:sz w:val="20"/>
        </w:rPr>
        <w:t> − 1 (i.e., </w:t>
      </w:r>
      <w:r w:rsidRPr="00A44B62">
        <w:rPr>
          <w:rFonts w:eastAsia="Malgun Gothic"/>
          <w:sz w:val="20"/>
          <w:lang w:eastAsia="ko-KR"/>
        </w:rPr>
        <w:t>11</w:t>
      </w:r>
      <w:ins w:id="2870" w:author="Ye-Kui Wang d06" w:date="2018-01-02T11:00:00Z">
        <w:r w:rsidR="00DB5FE1">
          <w:rPr>
            <w:rFonts w:eastAsia="Malgun Gothic"/>
            <w:sz w:val="20"/>
            <w:lang w:eastAsia="ko-KR"/>
          </w:rPr>
          <w:t> </w:t>
        </w:r>
      </w:ins>
      <w:r w:rsidRPr="00A44B62">
        <w:rPr>
          <w:rFonts w:eastAsia="Malgun Gothic"/>
          <w:sz w:val="20"/>
          <w:lang w:eastAsia="ko-KR"/>
        </w:rPr>
        <w:t>796</w:t>
      </w:r>
      <w:ins w:id="2871" w:author="Ye-Kui Wang d06" w:date="2018-01-02T11:00:00Z">
        <w:r w:rsidR="00DB5FE1">
          <w:rPr>
            <w:rFonts w:eastAsia="Malgun Gothic"/>
            <w:sz w:val="20"/>
            <w:lang w:eastAsia="ko-KR"/>
          </w:rPr>
          <w:t> </w:t>
        </w:r>
      </w:ins>
      <w:r w:rsidRPr="00A44B62">
        <w:rPr>
          <w:rFonts w:eastAsia="Malgun Gothic"/>
          <w:sz w:val="20"/>
          <w:lang w:eastAsia="ko-KR"/>
        </w:rPr>
        <w:t>479), inclusive</w:t>
      </w:r>
      <w:r w:rsidRPr="00A44B62">
        <w:rPr>
          <w:sz w:val="20"/>
        </w:rPr>
        <w:t>.</w:t>
      </w:r>
    </w:p>
    <w:p w14:paraId="1A78FEB4" w14:textId="140F98F4" w:rsidR="00A44B62" w:rsidRPr="00A44B62" w:rsidRDefault="00A44B62" w:rsidP="00A44B62">
      <w:pPr>
        <w:jc w:val="both"/>
        <w:rPr>
          <w:noProof/>
          <w:sz w:val="20"/>
        </w:rPr>
      </w:pPr>
      <w:r w:rsidRPr="00A44B62">
        <w:rPr>
          <w:b/>
          <w:noProof/>
          <w:sz w:val="20"/>
        </w:rPr>
        <w:t>omni_viewport_</w:t>
      </w:r>
      <w:r w:rsidR="007C3012">
        <w:rPr>
          <w:b/>
          <w:noProof/>
          <w:sz w:val="20"/>
        </w:rPr>
        <w:t>hor</w:t>
      </w:r>
      <w:r w:rsidRPr="00A44B62">
        <w:rPr>
          <w:b/>
          <w:noProof/>
          <w:sz w:val="20"/>
        </w:rPr>
        <w:t>_</w:t>
      </w:r>
      <w:proofErr w:type="gramStart"/>
      <w:r w:rsidRPr="00A44B62">
        <w:rPr>
          <w:b/>
          <w:noProof/>
          <w:sz w:val="20"/>
        </w:rPr>
        <w:t>range</w:t>
      </w:r>
      <w:r w:rsidRPr="00A44B62">
        <w:rPr>
          <w:bCs/>
          <w:sz w:val="20"/>
        </w:rPr>
        <w:t>[</w:t>
      </w:r>
      <w:proofErr w:type="gramEnd"/>
      <w:r w:rsidRPr="00A44B62">
        <w:rPr>
          <w:bCs/>
          <w:sz w:val="20"/>
        </w:rPr>
        <w:t> i ]</w:t>
      </w:r>
      <w:r w:rsidRPr="00A44B62">
        <w:rPr>
          <w:noProof/>
          <w:sz w:val="20"/>
        </w:rPr>
        <w:t xml:space="preserve"> </w:t>
      </w:r>
      <w:r w:rsidRPr="00A44B62">
        <w:rPr>
          <w:sz w:val="20"/>
        </w:rPr>
        <w:t xml:space="preserve">indicates the </w:t>
      </w:r>
      <w:r w:rsidR="00FD5534">
        <w:rPr>
          <w:sz w:val="20"/>
        </w:rPr>
        <w:t>azimuth</w:t>
      </w:r>
      <w:r w:rsidR="007C3012">
        <w:rPr>
          <w:sz w:val="20"/>
        </w:rPr>
        <w:t xml:space="preserve"> range</w:t>
      </w:r>
      <w:r w:rsidRPr="00A44B62">
        <w:rPr>
          <w:sz w:val="20"/>
        </w:rPr>
        <w:t xml:space="preserve"> of the i-th recommended viewport region</w:t>
      </w:r>
      <w:r w:rsidR="007C3012">
        <w:rPr>
          <w:sz w:val="20"/>
        </w:rPr>
        <w:t>,</w:t>
      </w:r>
      <w:r w:rsidRPr="00A44B62">
        <w:rPr>
          <w:sz w:val="20"/>
        </w:rPr>
        <w:t xml:space="preserve"> in units of </w:t>
      </w:r>
      <w:r w:rsidRPr="00A44B62">
        <w:rPr>
          <w:rFonts w:eastAsia="Malgun Gothic"/>
          <w:sz w:val="20"/>
          <w:lang w:eastAsia="ko-KR"/>
        </w:rPr>
        <w:t>2</w:t>
      </w:r>
      <w:r w:rsidRPr="00A44B62">
        <w:rPr>
          <w:rFonts w:eastAsia="Malgun Gothic"/>
          <w:sz w:val="20"/>
          <w:vertAlign w:val="superscript"/>
          <w:lang w:eastAsia="ko-KR"/>
        </w:rPr>
        <w:t>−16</w:t>
      </w:r>
      <w:r w:rsidRPr="00A44B62">
        <w:rPr>
          <w:sz w:val="20"/>
        </w:rPr>
        <w:t xml:space="preserve"> degrees. The value of omni_viewport_</w:t>
      </w:r>
      <w:r w:rsidR="007C3012">
        <w:rPr>
          <w:sz w:val="20"/>
        </w:rPr>
        <w:t>hor</w:t>
      </w:r>
      <w:r w:rsidRPr="00A44B62">
        <w:rPr>
          <w:sz w:val="20"/>
        </w:rPr>
        <w:t>_</w:t>
      </w:r>
      <w:proofErr w:type="gramStart"/>
      <w:r w:rsidRPr="00A44B62">
        <w:rPr>
          <w:sz w:val="20"/>
        </w:rPr>
        <w:t>range</w:t>
      </w:r>
      <w:r w:rsidRPr="00A44B62">
        <w:rPr>
          <w:bCs/>
          <w:sz w:val="20"/>
        </w:rPr>
        <w:t>[</w:t>
      </w:r>
      <w:proofErr w:type="gramEnd"/>
      <w:r w:rsidRPr="00A44B62">
        <w:rPr>
          <w:bCs/>
          <w:sz w:val="20"/>
        </w:rPr>
        <w:t> i ]</w:t>
      </w:r>
      <w:r w:rsidRPr="00A44B62">
        <w:rPr>
          <w:sz w:val="20"/>
        </w:rPr>
        <w:t xml:space="preserve"> shall be in the range of 1 to 360 * 2</w:t>
      </w:r>
      <w:r w:rsidRPr="00A44B62">
        <w:rPr>
          <w:sz w:val="20"/>
          <w:vertAlign w:val="superscript"/>
        </w:rPr>
        <w:t>16</w:t>
      </w:r>
      <w:r w:rsidRPr="00A44B62">
        <w:rPr>
          <w:sz w:val="20"/>
        </w:rPr>
        <w:t xml:space="preserve"> (</w:t>
      </w:r>
      <w:r w:rsidR="001B0A14">
        <w:rPr>
          <w:sz w:val="20"/>
        </w:rPr>
        <w:t>i.e., </w:t>
      </w:r>
      <w:r w:rsidRPr="00A44B62">
        <w:rPr>
          <w:sz w:val="20"/>
        </w:rPr>
        <w:t>23</w:t>
      </w:r>
      <w:ins w:id="2872" w:author="Ye-Kui Wang d06" w:date="2018-01-02T11:00:00Z">
        <w:r w:rsidR="00DB5FE1">
          <w:rPr>
            <w:sz w:val="20"/>
          </w:rPr>
          <w:t> </w:t>
        </w:r>
      </w:ins>
      <w:r w:rsidRPr="00A44B62">
        <w:rPr>
          <w:sz w:val="20"/>
        </w:rPr>
        <w:t>592</w:t>
      </w:r>
      <w:ins w:id="2873" w:author="Ye-Kui Wang d06" w:date="2018-01-02T11:00:00Z">
        <w:r w:rsidR="00DB5FE1">
          <w:rPr>
            <w:sz w:val="20"/>
          </w:rPr>
          <w:t> </w:t>
        </w:r>
      </w:ins>
      <w:r w:rsidRPr="00A44B62">
        <w:rPr>
          <w:sz w:val="20"/>
        </w:rPr>
        <w:t>960), inclusive.</w:t>
      </w:r>
    </w:p>
    <w:p w14:paraId="2ED00CA5" w14:textId="5A58BC6F" w:rsidR="00337C75" w:rsidRDefault="00A44B62" w:rsidP="00A44B62">
      <w:pPr>
        <w:jc w:val="both"/>
        <w:rPr>
          <w:rFonts w:eastAsia="Malgun Gothic"/>
          <w:sz w:val="20"/>
          <w:lang w:eastAsia="ko-KR"/>
        </w:rPr>
      </w:pPr>
      <w:r w:rsidRPr="00A44B62">
        <w:rPr>
          <w:b/>
          <w:noProof/>
          <w:sz w:val="20"/>
        </w:rPr>
        <w:t>omni_viewport_</w:t>
      </w:r>
      <w:r w:rsidR="00623B38">
        <w:rPr>
          <w:b/>
          <w:noProof/>
          <w:sz w:val="20"/>
        </w:rPr>
        <w:t>ver</w:t>
      </w:r>
      <w:r w:rsidRPr="00A44B62">
        <w:rPr>
          <w:b/>
          <w:noProof/>
          <w:sz w:val="20"/>
        </w:rPr>
        <w:t>_</w:t>
      </w:r>
      <w:proofErr w:type="gramStart"/>
      <w:r w:rsidRPr="00A44B62">
        <w:rPr>
          <w:b/>
          <w:noProof/>
          <w:sz w:val="20"/>
        </w:rPr>
        <w:t>range</w:t>
      </w:r>
      <w:r w:rsidRPr="00A44B62">
        <w:rPr>
          <w:bCs/>
          <w:sz w:val="20"/>
        </w:rPr>
        <w:t>[</w:t>
      </w:r>
      <w:proofErr w:type="gramEnd"/>
      <w:r w:rsidRPr="00A44B62">
        <w:rPr>
          <w:bCs/>
          <w:sz w:val="20"/>
        </w:rPr>
        <w:t> i ]</w:t>
      </w:r>
      <w:r w:rsidRPr="00A44B62">
        <w:rPr>
          <w:noProof/>
          <w:sz w:val="20"/>
        </w:rPr>
        <w:t xml:space="preserve"> </w:t>
      </w:r>
      <w:r w:rsidRPr="00A44B62">
        <w:rPr>
          <w:sz w:val="20"/>
        </w:rPr>
        <w:t xml:space="preserve">indicates </w:t>
      </w:r>
      <w:r w:rsidRPr="00A44B62">
        <w:rPr>
          <w:noProof/>
          <w:sz w:val="20"/>
        </w:rPr>
        <w:t xml:space="preserve">the </w:t>
      </w:r>
      <w:r w:rsidR="00FD5534">
        <w:rPr>
          <w:noProof/>
          <w:sz w:val="20"/>
        </w:rPr>
        <w:t xml:space="preserve">elevation </w:t>
      </w:r>
      <w:r w:rsidR="00623B38">
        <w:rPr>
          <w:noProof/>
          <w:sz w:val="20"/>
        </w:rPr>
        <w:t xml:space="preserve">range </w:t>
      </w:r>
      <w:r w:rsidRPr="00A44B62">
        <w:rPr>
          <w:noProof/>
          <w:sz w:val="20"/>
        </w:rPr>
        <w:t xml:space="preserve">of </w:t>
      </w:r>
      <w:r w:rsidRPr="00A44B62">
        <w:rPr>
          <w:sz w:val="20"/>
        </w:rPr>
        <w:t>the i-th</w:t>
      </w:r>
      <w:r w:rsidRPr="00A44B62">
        <w:rPr>
          <w:noProof/>
          <w:sz w:val="20"/>
        </w:rPr>
        <w:t xml:space="preserve"> recommended </w:t>
      </w:r>
      <w:r w:rsidRPr="00A44B62">
        <w:rPr>
          <w:sz w:val="20"/>
        </w:rPr>
        <w:t xml:space="preserve">viewport </w:t>
      </w:r>
      <w:r w:rsidRPr="00A44B62">
        <w:rPr>
          <w:noProof/>
          <w:sz w:val="20"/>
        </w:rPr>
        <w:t>region</w:t>
      </w:r>
      <w:r w:rsidRPr="00A44B62">
        <w:rPr>
          <w:sz w:val="20"/>
        </w:rPr>
        <w:t xml:space="preserve">, </w:t>
      </w:r>
      <w:r w:rsidRPr="00A44B62">
        <w:rPr>
          <w:noProof/>
          <w:sz w:val="20"/>
        </w:rPr>
        <w:t xml:space="preserve">in </w:t>
      </w:r>
      <w:r w:rsidRPr="00A44B62">
        <w:rPr>
          <w:sz w:val="20"/>
        </w:rPr>
        <w:t xml:space="preserve">units </w:t>
      </w:r>
      <w:r w:rsidRPr="00A44B62">
        <w:rPr>
          <w:noProof/>
          <w:sz w:val="20"/>
        </w:rPr>
        <w:t xml:space="preserve">of </w:t>
      </w:r>
      <w:r w:rsidRPr="00A44B62">
        <w:rPr>
          <w:rFonts w:eastAsia="Malgun Gothic"/>
          <w:sz w:val="20"/>
          <w:lang w:eastAsia="ko-KR"/>
        </w:rPr>
        <w:t>2</w:t>
      </w:r>
      <w:r w:rsidRPr="00A44B62">
        <w:rPr>
          <w:rFonts w:eastAsia="Malgun Gothic"/>
          <w:sz w:val="20"/>
          <w:vertAlign w:val="superscript"/>
          <w:lang w:eastAsia="ko-KR"/>
        </w:rPr>
        <w:t xml:space="preserve">−16 </w:t>
      </w:r>
      <w:r w:rsidRPr="00A44B62">
        <w:rPr>
          <w:noProof/>
          <w:sz w:val="20"/>
        </w:rPr>
        <w:t xml:space="preserve">degrees. The value of </w:t>
      </w:r>
      <w:r w:rsidRPr="00A44B62">
        <w:rPr>
          <w:sz w:val="20"/>
        </w:rPr>
        <w:t>omni_viewport_</w:t>
      </w:r>
      <w:r w:rsidR="00623B38">
        <w:rPr>
          <w:sz w:val="20"/>
        </w:rPr>
        <w:t>ver</w:t>
      </w:r>
      <w:r w:rsidRPr="00A44B62">
        <w:rPr>
          <w:noProof/>
          <w:sz w:val="20"/>
        </w:rPr>
        <w:t>_</w:t>
      </w:r>
      <w:proofErr w:type="gramStart"/>
      <w:r w:rsidRPr="00A44B62">
        <w:rPr>
          <w:noProof/>
          <w:sz w:val="20"/>
        </w:rPr>
        <w:t>range</w:t>
      </w:r>
      <w:r w:rsidRPr="00A44B62">
        <w:rPr>
          <w:bCs/>
          <w:sz w:val="20"/>
        </w:rPr>
        <w:t>[</w:t>
      </w:r>
      <w:proofErr w:type="gramEnd"/>
      <w:r w:rsidRPr="00A44B62">
        <w:rPr>
          <w:bCs/>
          <w:sz w:val="20"/>
        </w:rPr>
        <w:t> i ]</w:t>
      </w:r>
      <w:r w:rsidRPr="00A44B62">
        <w:rPr>
          <w:sz w:val="20"/>
        </w:rPr>
        <w:t xml:space="preserve"> </w:t>
      </w:r>
      <w:r w:rsidRPr="00A44B62">
        <w:rPr>
          <w:noProof/>
          <w:sz w:val="20"/>
        </w:rPr>
        <w:t xml:space="preserve">shall be in the range of 1 to </w:t>
      </w:r>
      <w:r w:rsidRPr="00A44B62">
        <w:rPr>
          <w:sz w:val="20"/>
        </w:rPr>
        <w:t>180 * 2</w:t>
      </w:r>
      <w:r w:rsidRPr="00A44B62">
        <w:rPr>
          <w:sz w:val="20"/>
          <w:vertAlign w:val="superscript"/>
        </w:rPr>
        <w:t>16</w:t>
      </w:r>
      <w:r w:rsidRPr="00A44B62">
        <w:rPr>
          <w:sz w:val="20"/>
        </w:rPr>
        <w:t xml:space="preserve"> (</w:t>
      </w:r>
      <w:r w:rsidR="001B0A14">
        <w:rPr>
          <w:sz w:val="20"/>
        </w:rPr>
        <w:t>i.e., </w:t>
      </w:r>
      <w:r w:rsidRPr="00A44B62">
        <w:rPr>
          <w:rFonts w:eastAsia="Malgun Gothic"/>
          <w:sz w:val="20"/>
          <w:lang w:eastAsia="ko-KR"/>
        </w:rPr>
        <w:t>11</w:t>
      </w:r>
      <w:ins w:id="2874" w:author="Ye-Kui Wang d06" w:date="2018-01-02T11:00:00Z">
        <w:r w:rsidR="00DB5FE1">
          <w:rPr>
            <w:rFonts w:eastAsia="Malgun Gothic"/>
            <w:sz w:val="20"/>
            <w:lang w:eastAsia="ko-KR"/>
          </w:rPr>
          <w:t> </w:t>
        </w:r>
      </w:ins>
      <w:r w:rsidRPr="00A44B62">
        <w:rPr>
          <w:rFonts w:eastAsia="Malgun Gothic"/>
          <w:sz w:val="20"/>
          <w:lang w:eastAsia="ko-KR"/>
        </w:rPr>
        <w:t>796</w:t>
      </w:r>
      <w:ins w:id="2875" w:author="Ye-Kui Wang d06" w:date="2018-01-02T11:00:00Z">
        <w:r w:rsidR="00DB5FE1">
          <w:rPr>
            <w:rFonts w:eastAsia="Malgun Gothic"/>
            <w:sz w:val="20"/>
            <w:lang w:eastAsia="ko-KR"/>
          </w:rPr>
          <w:t> </w:t>
        </w:r>
      </w:ins>
      <w:r w:rsidRPr="00A44B62">
        <w:rPr>
          <w:rFonts w:eastAsia="Malgun Gothic"/>
          <w:sz w:val="20"/>
          <w:lang w:eastAsia="ko-KR"/>
        </w:rPr>
        <w:t>480), inclusive.</w:t>
      </w:r>
    </w:p>
    <w:p w14:paraId="7E81D3D4" w14:textId="4C3FC62F" w:rsidR="00BE0820" w:rsidRPr="004C0079" w:rsidRDefault="00BE0820" w:rsidP="00BE0820">
      <w:pPr>
        <w:pStyle w:val="3N2"/>
        <w:keepNext/>
        <w:ind w:left="6"/>
        <w:rPr>
          <w:b/>
        </w:rPr>
      </w:pPr>
      <w:r w:rsidRPr="004C0079">
        <w:rPr>
          <w:b/>
        </w:rPr>
        <w:t>D.</w:t>
      </w:r>
      <w:r>
        <w:rPr>
          <w:b/>
        </w:rPr>
        <w:t>3</w:t>
      </w:r>
      <w:r w:rsidRPr="004C0079">
        <w:rPr>
          <w:b/>
        </w:rPr>
        <w:t>.41.</w:t>
      </w:r>
      <w:ins w:id="2876" w:author="Ye-Kui Wang" w:date="2017-10-19T13:58:00Z">
        <w:r w:rsidR="001C3CDD">
          <w:rPr>
            <w:b/>
          </w:rPr>
          <w:t>6</w:t>
        </w:r>
      </w:ins>
      <w:del w:id="2877" w:author="Ye-Kui Wang" w:date="2017-10-19T13:58:00Z">
        <w:r w:rsidR="00185275" w:rsidDel="001C3CDD">
          <w:rPr>
            <w:b/>
          </w:rPr>
          <w:delText>5</w:delText>
        </w:r>
      </w:del>
      <w:r w:rsidRPr="004C0079">
        <w:rPr>
          <w:b/>
        </w:rPr>
        <w:tab/>
      </w:r>
      <w:r>
        <w:rPr>
          <w:b/>
        </w:rPr>
        <w:t>Sample location remapping process</w:t>
      </w:r>
    </w:p>
    <w:p w14:paraId="55A86D91" w14:textId="5D692DE7" w:rsidR="00BE0820" w:rsidRDefault="00BE0820" w:rsidP="00464B6C">
      <w:pPr>
        <w:pStyle w:val="3N3"/>
        <w:keepNext/>
        <w:numPr>
          <w:ilvl w:val="0"/>
          <w:numId w:val="0"/>
        </w:numPr>
        <w:tabs>
          <w:tab w:val="left" w:pos="360"/>
          <w:tab w:val="left" w:pos="720"/>
          <w:tab w:val="left" w:pos="1080"/>
        </w:tabs>
        <w:ind w:left="1080" w:hanging="1080"/>
        <w:rPr>
          <w:b/>
          <w:i/>
        </w:rPr>
      </w:pPr>
      <w:bookmarkStart w:id="2878" w:name="SampleRemappingGeneral"/>
      <w:bookmarkStart w:id="2879" w:name="_Ref490741123"/>
      <w:r w:rsidRPr="00055CE8">
        <w:rPr>
          <w:b/>
          <w:i/>
        </w:rPr>
        <w:t>D.3.41.</w:t>
      </w:r>
      <w:ins w:id="2880" w:author="Gary Sullivan" w:date="2018-01-12T12:18:00Z">
        <w:r w:rsidR="007F6A49">
          <w:rPr>
            <w:b/>
            <w:i/>
          </w:rPr>
          <w:t>6</w:t>
        </w:r>
      </w:ins>
      <w:del w:id="2881" w:author="Gary Sullivan" w:date="2018-01-12T12:18:00Z">
        <w:r w:rsidR="00185275" w:rsidDel="007F6A49">
          <w:rPr>
            <w:b/>
            <w:i/>
          </w:rPr>
          <w:delText>5</w:delText>
        </w:r>
      </w:del>
      <w:r w:rsidRPr="00055CE8">
        <w:rPr>
          <w:b/>
          <w:i/>
        </w:rPr>
        <w:t>.1</w:t>
      </w:r>
      <w:bookmarkEnd w:id="2878"/>
      <w:r w:rsidRPr="00055CE8">
        <w:rPr>
          <w:b/>
          <w:i/>
        </w:rPr>
        <w:tab/>
        <w:t>General</w:t>
      </w:r>
      <w:bookmarkEnd w:id="2879"/>
    </w:p>
    <w:p w14:paraId="39802FC3" w14:textId="6F97D757" w:rsidR="00BE0820" w:rsidRDefault="00BE0820" w:rsidP="00BE0820">
      <w:pPr>
        <w:jc w:val="both"/>
        <w:rPr>
          <w:rFonts w:eastAsia="Calibri"/>
          <w:sz w:val="20"/>
        </w:rPr>
      </w:pPr>
      <w:r>
        <w:rPr>
          <w:rFonts w:eastAsia="Calibri"/>
          <w:sz w:val="20"/>
        </w:rPr>
        <w:t>T</w:t>
      </w:r>
      <w:r w:rsidRPr="003A6B35">
        <w:rPr>
          <w:rFonts w:eastAsia="Calibri"/>
          <w:sz w:val="20"/>
        </w:rPr>
        <w:t xml:space="preserve">o </w:t>
      </w:r>
      <w:r>
        <w:rPr>
          <w:rFonts w:eastAsia="Calibri"/>
          <w:sz w:val="20"/>
        </w:rPr>
        <w:t>re</w:t>
      </w:r>
      <w:r w:rsidRPr="003A6B35">
        <w:rPr>
          <w:rFonts w:eastAsia="Calibri"/>
          <w:sz w:val="20"/>
        </w:rPr>
        <w:t xml:space="preserve">map </w:t>
      </w:r>
      <w:r>
        <w:rPr>
          <w:rFonts w:eastAsia="Calibri"/>
          <w:sz w:val="20"/>
        </w:rPr>
        <w:t xml:space="preserve">colour </w:t>
      </w:r>
      <w:r w:rsidRPr="003A6B35">
        <w:rPr>
          <w:rFonts w:eastAsia="Calibri"/>
          <w:sz w:val="20"/>
        </w:rPr>
        <w:t xml:space="preserve">sample </w:t>
      </w:r>
      <w:r>
        <w:rPr>
          <w:rFonts w:eastAsia="Calibri"/>
          <w:sz w:val="20"/>
        </w:rPr>
        <w:t xml:space="preserve">locations of </w:t>
      </w:r>
      <w:r w:rsidRPr="003A6B35">
        <w:rPr>
          <w:rFonts w:eastAsia="Calibri"/>
          <w:sz w:val="20"/>
        </w:rPr>
        <w:t xml:space="preserve">a </w:t>
      </w:r>
      <w:r w:rsidR="00D843D5">
        <w:rPr>
          <w:rFonts w:eastAsia="Calibri"/>
          <w:sz w:val="20"/>
        </w:rPr>
        <w:t xml:space="preserve">region-wise </w:t>
      </w:r>
      <w:r w:rsidRPr="003A6B35">
        <w:rPr>
          <w:rFonts w:eastAsia="Calibri"/>
          <w:sz w:val="20"/>
        </w:rPr>
        <w:t xml:space="preserve">packed </w:t>
      </w:r>
      <w:r>
        <w:rPr>
          <w:rFonts w:eastAsia="Calibri"/>
          <w:sz w:val="20"/>
        </w:rPr>
        <w:t>picture</w:t>
      </w:r>
      <w:r w:rsidRPr="003A6B35">
        <w:rPr>
          <w:rFonts w:eastAsia="Calibri"/>
          <w:sz w:val="20"/>
        </w:rPr>
        <w:t xml:space="preserve"> to </w:t>
      </w:r>
      <w:r w:rsidR="001F3D36">
        <w:rPr>
          <w:rFonts w:eastAsia="Calibri"/>
          <w:sz w:val="20"/>
        </w:rPr>
        <w:t xml:space="preserve">a </w:t>
      </w:r>
      <w:r>
        <w:rPr>
          <w:rFonts w:eastAsia="Calibri"/>
          <w:sz w:val="20"/>
        </w:rPr>
        <w:t>unit sphere</w:t>
      </w:r>
      <w:r w:rsidRPr="003A6B35">
        <w:rPr>
          <w:rFonts w:eastAsia="Calibri"/>
          <w:sz w:val="20"/>
        </w:rPr>
        <w:t xml:space="preserve">, </w:t>
      </w:r>
      <w:r>
        <w:rPr>
          <w:rFonts w:eastAsia="Calibri"/>
          <w:sz w:val="20"/>
        </w:rPr>
        <w:t xml:space="preserve">the following ordered steps </w:t>
      </w:r>
      <w:r w:rsidR="001F3D36">
        <w:rPr>
          <w:rFonts w:eastAsia="Calibri"/>
          <w:sz w:val="20"/>
        </w:rPr>
        <w:t>are</w:t>
      </w:r>
      <w:r>
        <w:rPr>
          <w:rFonts w:eastAsia="Calibri"/>
          <w:sz w:val="20"/>
        </w:rPr>
        <w:t xml:space="preserve"> applied:</w:t>
      </w:r>
    </w:p>
    <w:p w14:paraId="05B52EC0" w14:textId="68FB0038" w:rsidR="00BE0820" w:rsidRPr="00B2631B" w:rsidRDefault="00BE0820">
      <w:pPr>
        <w:numPr>
          <w:ilvl w:val="0"/>
          <w:numId w:val="52"/>
        </w:numPr>
        <w:tabs>
          <w:tab w:val="clear" w:pos="360"/>
          <w:tab w:val="clear" w:pos="720"/>
          <w:tab w:val="clear" w:pos="1080"/>
          <w:tab w:val="clear" w:pos="1440"/>
          <w:tab w:val="left" w:pos="794"/>
          <w:tab w:val="left" w:pos="1191"/>
          <w:tab w:val="left" w:pos="1588"/>
          <w:tab w:val="left" w:pos="1985"/>
        </w:tabs>
        <w:jc w:val="both"/>
        <w:rPr>
          <w:rFonts w:eastAsia="Calibri"/>
          <w:sz w:val="20"/>
        </w:rPr>
        <w:pPrChange w:id="2882" w:author="Gary Sullivan" w:date="2018-01-12T12:40:00Z">
          <w:pPr>
            <w:tabs>
              <w:tab w:val="clear" w:pos="360"/>
              <w:tab w:val="clear" w:pos="720"/>
              <w:tab w:val="clear" w:pos="1080"/>
              <w:tab w:val="clear" w:pos="1440"/>
              <w:tab w:val="left" w:pos="794"/>
              <w:tab w:val="left" w:pos="1191"/>
              <w:tab w:val="left" w:pos="1588"/>
              <w:tab w:val="left" w:pos="1985"/>
            </w:tabs>
            <w:ind w:left="403" w:hanging="403"/>
            <w:jc w:val="both"/>
          </w:pPr>
        </w:pPrChange>
      </w:pPr>
      <w:del w:id="2883" w:author="Gary Sullivan" w:date="2018-01-12T12:40:00Z">
        <w:r w:rsidRPr="00CF101A" w:rsidDel="007F6A49">
          <w:rPr>
            <w:rFonts w:eastAsia="Malgun Gothic"/>
            <w:sz w:val="20"/>
          </w:rPr>
          <w:delText>–</w:delText>
        </w:r>
        <w:r w:rsidRPr="00CF101A" w:rsidDel="007F6A49">
          <w:rPr>
            <w:rFonts w:eastAsia="Malgun Gothic"/>
            <w:sz w:val="20"/>
          </w:rPr>
          <w:tab/>
        </w:r>
      </w:del>
      <w:r w:rsidRPr="00B2631B">
        <w:rPr>
          <w:rFonts w:eastAsia="Calibri"/>
          <w:sz w:val="20"/>
        </w:rPr>
        <w:t xml:space="preserve">A </w:t>
      </w:r>
      <w:r w:rsidR="00D843D5">
        <w:rPr>
          <w:rFonts w:eastAsia="Calibri"/>
          <w:sz w:val="20"/>
        </w:rPr>
        <w:t xml:space="preserve">region-wise </w:t>
      </w:r>
      <w:r w:rsidRPr="00055CE8">
        <w:rPr>
          <w:rFonts w:eastAsia="Malgun Gothic"/>
          <w:sz w:val="20"/>
        </w:rPr>
        <w:t>packed</w:t>
      </w:r>
      <w:r w:rsidRPr="00B2631B">
        <w:rPr>
          <w:rFonts w:eastAsia="Calibri"/>
          <w:sz w:val="20"/>
        </w:rPr>
        <w:t xml:space="preserve"> picture is obtained </w:t>
      </w:r>
      <w:r>
        <w:rPr>
          <w:rFonts w:eastAsia="Calibri"/>
          <w:sz w:val="20"/>
        </w:rPr>
        <w:t xml:space="preserve">as the </w:t>
      </w:r>
      <w:r w:rsidRPr="00D17A58">
        <w:rPr>
          <w:sz w:val="20"/>
        </w:rPr>
        <w:t xml:space="preserve">cropped </w:t>
      </w:r>
      <w:del w:id="2884" w:author="Ye-Kui Wang 02" w:date="2017-11-27T22:12:00Z">
        <w:r w:rsidRPr="00D17A58" w:rsidDel="00AE6651">
          <w:rPr>
            <w:sz w:val="20"/>
          </w:rPr>
          <w:delText xml:space="preserve">output </w:delText>
        </w:r>
      </w:del>
      <w:ins w:id="2885" w:author="Ye-Kui Wang 02" w:date="2017-11-27T22:12:00Z">
        <w:r w:rsidR="00AE6651">
          <w:rPr>
            <w:sz w:val="20"/>
          </w:rPr>
          <w:t>decoded</w:t>
        </w:r>
        <w:r w:rsidR="00AE6651" w:rsidRPr="00D17A58">
          <w:rPr>
            <w:sz w:val="20"/>
          </w:rPr>
          <w:t xml:space="preserve"> </w:t>
        </w:r>
      </w:ins>
      <w:r w:rsidRPr="00D17A58">
        <w:rPr>
          <w:sz w:val="20"/>
        </w:rPr>
        <w:t>picture</w:t>
      </w:r>
      <w:r>
        <w:rPr>
          <w:rFonts w:eastAsia="Calibri"/>
          <w:sz w:val="20"/>
        </w:rPr>
        <w:t xml:space="preserve"> by </w:t>
      </w:r>
      <w:r w:rsidRPr="00B2631B">
        <w:rPr>
          <w:rFonts w:eastAsia="Calibri"/>
          <w:sz w:val="20"/>
        </w:rPr>
        <w:t xml:space="preserve">decoding a </w:t>
      </w:r>
      <w:r>
        <w:rPr>
          <w:rFonts w:eastAsia="Calibri"/>
          <w:sz w:val="20"/>
        </w:rPr>
        <w:t xml:space="preserve">coded </w:t>
      </w:r>
      <w:r w:rsidRPr="00B2631B">
        <w:rPr>
          <w:rFonts w:eastAsia="Calibri"/>
          <w:sz w:val="20"/>
        </w:rPr>
        <w:t>picture.</w:t>
      </w:r>
      <w:r>
        <w:rPr>
          <w:rFonts w:eastAsia="Calibri"/>
          <w:sz w:val="20"/>
        </w:rPr>
        <w:t xml:space="preserve"> </w:t>
      </w:r>
      <w:r>
        <w:rPr>
          <w:sz w:val="20"/>
        </w:rPr>
        <w:t xml:space="preserve">For purposes of interpretation of chroma samples, </w:t>
      </w:r>
      <w:r w:rsidRPr="00C56F3D">
        <w:rPr>
          <w:sz w:val="20"/>
        </w:rPr>
        <w:t>the input to the indicated remapping process is the set of decoded sample values after applying an (unspecified) upsampling conversion process to the 4:4:4 colour sampling format as necessary when chroma_format_idc is equal to 1 (4:2:0 chroma format) or 2 (4:2:2 chroma format).</w:t>
      </w:r>
      <w:r>
        <w:rPr>
          <w:sz w:val="20"/>
        </w:rPr>
        <w:t xml:space="preserve"> This (unspecified) upsampling process should account for the relative positioning relationship between the luma and chroma samples as indicated by </w:t>
      </w:r>
      <w:r w:rsidRPr="00C56F3D">
        <w:rPr>
          <w:sz w:val="20"/>
        </w:rPr>
        <w:t>chroma_sample_loc_type_top_field</w:t>
      </w:r>
      <w:r>
        <w:rPr>
          <w:sz w:val="20"/>
        </w:rPr>
        <w:t xml:space="preserve"> and </w:t>
      </w:r>
      <w:r w:rsidRPr="00C56F3D">
        <w:rPr>
          <w:sz w:val="20"/>
        </w:rPr>
        <w:t>chroma_sample_loc_type_bottom_field</w:t>
      </w:r>
      <w:r>
        <w:rPr>
          <w:sz w:val="20"/>
        </w:rPr>
        <w:t>, when present.</w:t>
      </w:r>
    </w:p>
    <w:p w14:paraId="12CF263D" w14:textId="60B071BB" w:rsidR="00BE0820" w:rsidRPr="00A5320A" w:rsidRDefault="00BE0820">
      <w:pPr>
        <w:numPr>
          <w:ilvl w:val="0"/>
          <w:numId w:val="52"/>
        </w:numPr>
        <w:tabs>
          <w:tab w:val="clear" w:pos="360"/>
          <w:tab w:val="clear" w:pos="720"/>
          <w:tab w:val="clear" w:pos="1080"/>
          <w:tab w:val="clear" w:pos="1440"/>
          <w:tab w:val="left" w:pos="794"/>
          <w:tab w:val="left" w:pos="1191"/>
          <w:tab w:val="left" w:pos="1588"/>
          <w:tab w:val="left" w:pos="1985"/>
        </w:tabs>
        <w:jc w:val="both"/>
        <w:rPr>
          <w:rFonts w:eastAsia="Calibri"/>
          <w:sz w:val="20"/>
        </w:rPr>
        <w:pPrChange w:id="2886" w:author="Gary Sullivan" w:date="2018-01-12T12:40:00Z">
          <w:pPr>
            <w:tabs>
              <w:tab w:val="clear" w:pos="360"/>
              <w:tab w:val="clear" w:pos="720"/>
              <w:tab w:val="clear" w:pos="1080"/>
              <w:tab w:val="clear" w:pos="1440"/>
              <w:tab w:val="left" w:pos="794"/>
              <w:tab w:val="left" w:pos="1191"/>
              <w:tab w:val="left" w:pos="1588"/>
              <w:tab w:val="left" w:pos="1985"/>
            </w:tabs>
            <w:ind w:left="403" w:hanging="403"/>
            <w:jc w:val="both"/>
          </w:pPr>
        </w:pPrChange>
      </w:pPr>
      <w:del w:id="2887" w:author="Gary Sullivan" w:date="2018-01-12T12:40:00Z">
        <w:r w:rsidRPr="00CF101A" w:rsidDel="007F6A49">
          <w:rPr>
            <w:rFonts w:eastAsia="Malgun Gothic"/>
            <w:sz w:val="20"/>
          </w:rPr>
          <w:delText>–</w:delText>
        </w:r>
        <w:r w:rsidRPr="00CF101A" w:rsidDel="007F6A49">
          <w:rPr>
            <w:rFonts w:eastAsia="Malgun Gothic"/>
            <w:sz w:val="20"/>
          </w:rPr>
          <w:tab/>
        </w:r>
      </w:del>
      <w:r w:rsidRPr="00B2631B">
        <w:rPr>
          <w:rFonts w:eastAsia="Calibri"/>
          <w:sz w:val="20"/>
        </w:rPr>
        <w:t>If region-</w:t>
      </w:r>
      <w:r w:rsidRPr="00055CE8">
        <w:rPr>
          <w:rFonts w:eastAsia="Malgun Gothic"/>
          <w:sz w:val="20"/>
        </w:rPr>
        <w:t>wise</w:t>
      </w:r>
      <w:r w:rsidRPr="00B2631B">
        <w:rPr>
          <w:rFonts w:eastAsia="Calibri"/>
          <w:sz w:val="20"/>
        </w:rPr>
        <w:t xml:space="preserve"> packing is indicated, the sample locations of the </w:t>
      </w:r>
      <w:r w:rsidR="00D843D5">
        <w:rPr>
          <w:rFonts w:eastAsia="Calibri"/>
          <w:sz w:val="20"/>
        </w:rPr>
        <w:t xml:space="preserve">region-wise </w:t>
      </w:r>
      <w:r w:rsidRPr="00B2631B">
        <w:rPr>
          <w:rFonts w:eastAsia="Calibri"/>
          <w:sz w:val="20"/>
        </w:rPr>
        <w:t>packed picture are converted to sample locations of the respective projected picture as specified in</w:t>
      </w:r>
      <w:r>
        <w:rPr>
          <w:rFonts w:eastAsia="Calibri"/>
          <w:sz w:val="20"/>
        </w:rPr>
        <w:t xml:space="preserve"> </w:t>
      </w:r>
      <w:r w:rsidRPr="00A5320A">
        <w:rPr>
          <w:rFonts w:eastAsia="Calibri"/>
          <w:sz w:val="20"/>
        </w:rPr>
        <w:t xml:space="preserve">clause </w:t>
      </w:r>
      <w:r w:rsidR="00465F38" w:rsidRPr="00A5320A">
        <w:rPr>
          <w:rFonts w:eastAsia="Calibri"/>
          <w:sz w:val="20"/>
        </w:rPr>
        <w:fldChar w:fldCharType="begin"/>
      </w:r>
      <w:r w:rsidR="00465F38" w:rsidRPr="00A5320A">
        <w:rPr>
          <w:rFonts w:eastAsia="Calibri"/>
          <w:sz w:val="20"/>
        </w:rPr>
        <w:instrText xml:space="preserve"> REF SampleRemappingRWP \h  \* MERGEFORMAT </w:instrText>
      </w:r>
      <w:r w:rsidR="00465F38" w:rsidRPr="00A5320A">
        <w:rPr>
          <w:rFonts w:eastAsia="Calibri"/>
          <w:sz w:val="20"/>
        </w:rPr>
      </w:r>
      <w:r w:rsidR="00465F38" w:rsidRPr="00A5320A">
        <w:rPr>
          <w:rFonts w:eastAsia="Calibri"/>
          <w:sz w:val="20"/>
        </w:rPr>
        <w:fldChar w:fldCharType="separate"/>
      </w:r>
      <w:ins w:id="2888" w:author="Gary Sullivan" w:date="2018-01-12T12:22:00Z">
        <w:r w:rsidR="007F6A49" w:rsidRPr="007F6A49">
          <w:rPr>
            <w:sz w:val="20"/>
            <w:rPrChange w:id="2889" w:author="Gary Sullivan" w:date="2018-01-12T12:22:00Z">
              <w:rPr>
                <w:b/>
                <w:i/>
              </w:rPr>
            </w:rPrChange>
          </w:rPr>
          <w:t>D.3.41.6.4</w:t>
        </w:r>
      </w:ins>
      <w:del w:id="2890" w:author="Gary Sullivan" w:date="2018-01-12T12:22:00Z">
        <w:r w:rsidR="00465F38" w:rsidRPr="00464B6C" w:rsidDel="007F6A49">
          <w:rPr>
            <w:sz w:val="20"/>
          </w:rPr>
          <w:delText>D.3.41.5.4</w:delText>
        </w:r>
      </w:del>
      <w:r w:rsidR="00465F38" w:rsidRPr="00A5320A">
        <w:rPr>
          <w:rFonts w:eastAsia="Calibri"/>
          <w:sz w:val="20"/>
        </w:rPr>
        <w:fldChar w:fldCharType="end"/>
      </w:r>
      <w:r w:rsidRPr="00A5320A">
        <w:rPr>
          <w:rFonts w:eastAsia="Calibri"/>
          <w:sz w:val="20"/>
        </w:rPr>
        <w:t xml:space="preserve">. Otherwise, the projected picture is identical to the </w:t>
      </w:r>
      <w:r w:rsidR="00D843D5">
        <w:rPr>
          <w:rFonts w:eastAsia="Calibri"/>
          <w:sz w:val="20"/>
        </w:rPr>
        <w:t xml:space="preserve">region-wise </w:t>
      </w:r>
      <w:r w:rsidRPr="00A5320A">
        <w:rPr>
          <w:rFonts w:eastAsia="Calibri"/>
          <w:sz w:val="20"/>
        </w:rPr>
        <w:t>packed picture.</w:t>
      </w:r>
    </w:p>
    <w:p w14:paraId="2FFAA543" w14:textId="428DBC30" w:rsidR="00BE0820" w:rsidRPr="00A5320A" w:rsidRDefault="00BE0820">
      <w:pPr>
        <w:numPr>
          <w:ilvl w:val="0"/>
          <w:numId w:val="52"/>
        </w:numPr>
        <w:tabs>
          <w:tab w:val="clear" w:pos="360"/>
          <w:tab w:val="clear" w:pos="720"/>
          <w:tab w:val="clear" w:pos="1080"/>
          <w:tab w:val="clear" w:pos="1440"/>
          <w:tab w:val="left" w:pos="794"/>
          <w:tab w:val="left" w:pos="1191"/>
          <w:tab w:val="left" w:pos="1588"/>
          <w:tab w:val="left" w:pos="1985"/>
        </w:tabs>
        <w:jc w:val="both"/>
        <w:rPr>
          <w:rFonts w:eastAsia="Calibri"/>
          <w:sz w:val="20"/>
        </w:rPr>
        <w:pPrChange w:id="2891" w:author="Gary Sullivan" w:date="2018-01-12T12:40:00Z">
          <w:pPr>
            <w:tabs>
              <w:tab w:val="clear" w:pos="360"/>
              <w:tab w:val="clear" w:pos="720"/>
              <w:tab w:val="clear" w:pos="1080"/>
              <w:tab w:val="clear" w:pos="1440"/>
              <w:tab w:val="left" w:pos="794"/>
              <w:tab w:val="left" w:pos="1191"/>
              <w:tab w:val="left" w:pos="1588"/>
              <w:tab w:val="left" w:pos="1985"/>
            </w:tabs>
            <w:ind w:left="403" w:hanging="403"/>
            <w:jc w:val="both"/>
          </w:pPr>
        </w:pPrChange>
      </w:pPr>
      <w:del w:id="2892" w:author="Gary Sullivan" w:date="2018-01-12T12:40:00Z">
        <w:r w:rsidRPr="00A5320A" w:rsidDel="007F6A49">
          <w:rPr>
            <w:rFonts w:eastAsia="Malgun Gothic"/>
            <w:sz w:val="20"/>
          </w:rPr>
          <w:delText>–</w:delText>
        </w:r>
        <w:r w:rsidRPr="00A5320A" w:rsidDel="007F6A49">
          <w:rPr>
            <w:rFonts w:eastAsia="Malgun Gothic"/>
            <w:sz w:val="20"/>
          </w:rPr>
          <w:tab/>
        </w:r>
      </w:del>
      <w:r w:rsidRPr="00A5320A">
        <w:rPr>
          <w:rFonts w:eastAsia="Calibri"/>
          <w:sz w:val="20"/>
        </w:rPr>
        <w:t xml:space="preserve">If frame packing is indicated, the sample locations of the projected picture are converted to sample locations of the respective constituent picture of the projected picture, as specified </w:t>
      </w:r>
      <w:r w:rsidRPr="007F6A49">
        <w:rPr>
          <w:rFonts w:eastAsia="Calibri"/>
          <w:sz w:val="20"/>
        </w:rPr>
        <w:t>in clause</w:t>
      </w:r>
      <w:del w:id="2893" w:author="Gary Sullivan" w:date="2018-01-12T12:25:00Z">
        <w:r w:rsidRPr="007F6A49" w:rsidDel="007F6A49">
          <w:rPr>
            <w:rFonts w:eastAsia="Calibri"/>
            <w:sz w:val="20"/>
          </w:rPr>
          <w:delText xml:space="preserve"> </w:delText>
        </w:r>
      </w:del>
      <w:ins w:id="2894" w:author="Gary Sullivan" w:date="2018-01-12T12:25:00Z">
        <w:r w:rsidR="007F6A49" w:rsidRPr="007F6A49">
          <w:rPr>
            <w:rFonts w:eastAsia="Calibri"/>
            <w:sz w:val="20"/>
          </w:rPr>
          <w:t xml:space="preserve"> </w:t>
        </w:r>
      </w:ins>
      <w:ins w:id="2895" w:author="Gary Sullivan" w:date="2018-01-12T12:26:00Z">
        <w:r w:rsidR="007F6A49" w:rsidRPr="007F6A49">
          <w:rPr>
            <w:rFonts w:eastAsia="Calibri"/>
            <w:sz w:val="20"/>
          </w:rPr>
          <w:fldChar w:fldCharType="begin"/>
        </w:r>
        <w:r w:rsidR="007F6A49" w:rsidRPr="00A42004">
          <w:rPr>
            <w:rFonts w:eastAsia="Calibri"/>
            <w:sz w:val="20"/>
          </w:rPr>
          <w:instrText xml:space="preserve"> REF SampleRemappingPacked \h </w:instrText>
        </w:r>
      </w:ins>
      <w:r w:rsidR="007F6A49" w:rsidRPr="007F6A49">
        <w:rPr>
          <w:rFonts w:eastAsia="Calibri"/>
          <w:sz w:val="20"/>
          <w:rPrChange w:id="2896" w:author="Gary Sullivan" w:date="2018-01-12T12:27:00Z">
            <w:rPr>
              <w:rFonts w:eastAsia="Calibri"/>
              <w:i/>
              <w:sz w:val="20"/>
            </w:rPr>
          </w:rPrChange>
        </w:rPr>
        <w:instrText xml:space="preserve"> \* MERGEFORMAT </w:instrText>
      </w:r>
      <w:r w:rsidR="007F6A49" w:rsidRPr="007F6A49">
        <w:rPr>
          <w:rFonts w:eastAsia="Calibri"/>
          <w:sz w:val="20"/>
        </w:rPr>
      </w:r>
      <w:r w:rsidR="007F6A49" w:rsidRPr="007F6A49">
        <w:rPr>
          <w:rFonts w:eastAsia="Calibri"/>
          <w:sz w:val="20"/>
        </w:rPr>
        <w:fldChar w:fldCharType="separate"/>
      </w:r>
      <w:ins w:id="2897" w:author="Gary Sullivan" w:date="2018-01-12T12:26:00Z">
        <w:r w:rsidR="007F6A49" w:rsidRPr="007F6A49">
          <w:rPr>
            <w:sz w:val="20"/>
            <w:rPrChange w:id="2898" w:author="Gary Sullivan" w:date="2018-01-12T12:27:00Z">
              <w:rPr>
                <w:b/>
                <w:i/>
              </w:rPr>
            </w:rPrChange>
          </w:rPr>
          <w:t>D.3.41.6.5</w:t>
        </w:r>
        <w:r w:rsidR="007F6A49" w:rsidRPr="007F6A49">
          <w:rPr>
            <w:rFonts w:eastAsia="Calibri"/>
            <w:sz w:val="20"/>
          </w:rPr>
          <w:fldChar w:fldCharType="end"/>
        </w:r>
      </w:ins>
      <w:del w:id="2899" w:author="Gary Sullivan" w:date="2018-01-12T12:25:00Z">
        <w:r w:rsidR="00024B69" w:rsidRPr="007F6A49" w:rsidDel="007F6A49">
          <w:rPr>
            <w:rFonts w:eastAsia="Calibri"/>
            <w:sz w:val="20"/>
          </w:rPr>
          <w:fldChar w:fldCharType="begin"/>
        </w:r>
        <w:r w:rsidR="00024B69" w:rsidRPr="007F6A49" w:rsidDel="007F6A49">
          <w:rPr>
            <w:rFonts w:eastAsia="Calibri"/>
            <w:sz w:val="20"/>
          </w:rPr>
          <w:delInstrText xml:space="preserve"> REF SampleRemappingProjected \h  \* MERGEFORMAT </w:delInstrText>
        </w:r>
        <w:r w:rsidR="00024B69" w:rsidRPr="007F6A49" w:rsidDel="007F6A49">
          <w:rPr>
            <w:rFonts w:eastAsia="Calibri"/>
            <w:sz w:val="20"/>
          </w:rPr>
        </w:r>
        <w:r w:rsidR="00024B69" w:rsidRPr="007F6A49" w:rsidDel="007F6A49">
          <w:rPr>
            <w:rFonts w:eastAsia="Calibri"/>
            <w:sz w:val="20"/>
          </w:rPr>
          <w:fldChar w:fldCharType="separate"/>
        </w:r>
      </w:del>
      <w:del w:id="2900" w:author="Gary Sullivan" w:date="2018-01-12T12:22:00Z">
        <w:r w:rsidR="00024B69" w:rsidRPr="007F6A49" w:rsidDel="007F6A49">
          <w:rPr>
            <w:sz w:val="20"/>
          </w:rPr>
          <w:delText>D.3.41.5.6</w:delText>
        </w:r>
      </w:del>
      <w:del w:id="2901" w:author="Gary Sullivan" w:date="2018-01-12T12:25:00Z">
        <w:r w:rsidR="00024B69" w:rsidRPr="007F6A49" w:rsidDel="007F6A49">
          <w:rPr>
            <w:rFonts w:eastAsia="Calibri"/>
            <w:sz w:val="20"/>
          </w:rPr>
          <w:fldChar w:fldCharType="end"/>
        </w:r>
      </w:del>
      <w:r w:rsidRPr="007F6A49">
        <w:rPr>
          <w:rFonts w:eastAsia="Calibri"/>
          <w:sz w:val="20"/>
        </w:rPr>
        <w:t>. Otherwise, the constituent picture of the projected picture is identical to the projected picture.</w:t>
      </w:r>
    </w:p>
    <w:p w14:paraId="3DA2D089" w14:textId="7659DDFC" w:rsidR="00BE0820" w:rsidRPr="00A5320A" w:rsidRDefault="00BE0820">
      <w:pPr>
        <w:numPr>
          <w:ilvl w:val="0"/>
          <w:numId w:val="52"/>
        </w:numPr>
        <w:tabs>
          <w:tab w:val="clear" w:pos="360"/>
          <w:tab w:val="clear" w:pos="720"/>
          <w:tab w:val="clear" w:pos="1080"/>
          <w:tab w:val="clear" w:pos="1440"/>
          <w:tab w:val="left" w:pos="794"/>
          <w:tab w:val="left" w:pos="1191"/>
          <w:tab w:val="left" w:pos="1588"/>
          <w:tab w:val="left" w:pos="1985"/>
        </w:tabs>
        <w:jc w:val="both"/>
        <w:rPr>
          <w:rFonts w:eastAsia="Calibri"/>
          <w:sz w:val="20"/>
        </w:rPr>
        <w:pPrChange w:id="2902" w:author="Gary Sullivan" w:date="2018-01-12T12:40:00Z">
          <w:pPr>
            <w:tabs>
              <w:tab w:val="clear" w:pos="360"/>
              <w:tab w:val="clear" w:pos="720"/>
              <w:tab w:val="clear" w:pos="1080"/>
              <w:tab w:val="clear" w:pos="1440"/>
              <w:tab w:val="left" w:pos="794"/>
              <w:tab w:val="left" w:pos="1191"/>
              <w:tab w:val="left" w:pos="1588"/>
              <w:tab w:val="left" w:pos="1985"/>
            </w:tabs>
            <w:ind w:left="403" w:hanging="403"/>
            <w:jc w:val="both"/>
          </w:pPr>
        </w:pPrChange>
      </w:pPr>
      <w:del w:id="2903" w:author="Gary Sullivan" w:date="2018-01-12T12:40:00Z">
        <w:r w:rsidRPr="00A5320A" w:rsidDel="007F6A49">
          <w:rPr>
            <w:rFonts w:eastAsia="Malgun Gothic"/>
            <w:sz w:val="20"/>
          </w:rPr>
          <w:delText>–</w:delText>
        </w:r>
        <w:r w:rsidRPr="00A5320A" w:rsidDel="007F6A49">
          <w:rPr>
            <w:rFonts w:eastAsia="Malgun Gothic"/>
            <w:sz w:val="20"/>
          </w:rPr>
          <w:tab/>
        </w:r>
      </w:del>
      <w:r w:rsidRPr="00A5320A">
        <w:rPr>
          <w:rFonts w:eastAsia="Calibri"/>
          <w:sz w:val="20"/>
        </w:rPr>
        <w:t xml:space="preserve">The sample locations of a constituent picture the projected picture </w:t>
      </w:r>
      <w:proofErr w:type="gramStart"/>
      <w:r w:rsidRPr="00A5320A">
        <w:rPr>
          <w:rFonts w:eastAsia="Calibri"/>
          <w:sz w:val="20"/>
        </w:rPr>
        <w:t>are</w:t>
      </w:r>
      <w:proofErr w:type="gramEnd"/>
      <w:r w:rsidRPr="00A5320A">
        <w:rPr>
          <w:rFonts w:eastAsia="Calibri"/>
          <w:sz w:val="20"/>
        </w:rPr>
        <w:t xml:space="preserve"> converted to sphere coordinates relative to the local coordinate axes, as specified in clause</w:t>
      </w:r>
      <w:del w:id="2904" w:author="Gary Sullivan" w:date="2018-01-12T12:23:00Z">
        <w:r w:rsidRPr="00A5320A" w:rsidDel="007F6A49">
          <w:rPr>
            <w:rFonts w:eastAsia="Calibri"/>
            <w:sz w:val="20"/>
          </w:rPr>
          <w:delText xml:space="preserve"> </w:delText>
        </w:r>
      </w:del>
      <w:ins w:id="2905" w:author="Gary Sullivan" w:date="2018-01-12T12:23:00Z">
        <w:r w:rsidR="007F6A49">
          <w:rPr>
            <w:rFonts w:eastAsia="Calibri"/>
            <w:sz w:val="20"/>
          </w:rPr>
          <w:t xml:space="preserve"> </w:t>
        </w:r>
      </w:ins>
      <w:del w:id="2906" w:author="Gary Sullivan" w:date="2018-01-12T12:23:00Z">
        <w:r w:rsidR="00465F38" w:rsidRPr="00A5320A" w:rsidDel="007F6A49">
          <w:rPr>
            <w:rFonts w:eastAsia="Calibri"/>
            <w:sz w:val="20"/>
          </w:rPr>
          <w:fldChar w:fldCharType="begin"/>
        </w:r>
        <w:r w:rsidR="00465F38" w:rsidRPr="00A5320A" w:rsidDel="007F6A49">
          <w:rPr>
            <w:rFonts w:eastAsia="Calibri"/>
            <w:sz w:val="20"/>
          </w:rPr>
          <w:delInstrText xml:space="preserve"> REF Projection \h  \* MERGEFORMAT </w:delInstrText>
        </w:r>
        <w:r w:rsidR="00465F38" w:rsidRPr="00A5320A" w:rsidDel="007F6A49">
          <w:rPr>
            <w:rFonts w:eastAsia="Calibri"/>
            <w:sz w:val="20"/>
          </w:rPr>
        </w:r>
        <w:r w:rsidR="00465F38" w:rsidRPr="00A5320A" w:rsidDel="007F6A49">
          <w:rPr>
            <w:rFonts w:eastAsia="Calibri"/>
            <w:sz w:val="20"/>
          </w:rPr>
          <w:fldChar w:fldCharType="separate"/>
        </w:r>
      </w:del>
      <w:del w:id="2907" w:author="Gary Sullivan" w:date="2018-01-12T12:22:00Z">
        <w:r w:rsidR="00465F38" w:rsidRPr="00464B6C" w:rsidDel="007F6A49">
          <w:rPr>
            <w:sz w:val="20"/>
          </w:rPr>
          <w:delText>D.3.41.5.2</w:delText>
        </w:r>
      </w:del>
      <w:del w:id="2908" w:author="Gary Sullivan" w:date="2018-01-12T12:23:00Z">
        <w:r w:rsidR="00465F38" w:rsidRPr="00A5320A" w:rsidDel="007F6A49">
          <w:rPr>
            <w:rFonts w:eastAsia="Calibri"/>
            <w:sz w:val="20"/>
          </w:rPr>
          <w:fldChar w:fldCharType="end"/>
        </w:r>
      </w:del>
      <w:r w:rsidRPr="00A5320A">
        <w:rPr>
          <w:rFonts w:eastAsia="Calibri"/>
          <w:sz w:val="20"/>
        </w:rPr>
        <w:t>.</w:t>
      </w:r>
    </w:p>
    <w:p w14:paraId="2A26DF67" w14:textId="1FED82E8" w:rsidR="00BE0820" w:rsidRPr="00A5320A" w:rsidRDefault="00BE0820">
      <w:pPr>
        <w:numPr>
          <w:ilvl w:val="0"/>
          <w:numId w:val="52"/>
        </w:numPr>
        <w:tabs>
          <w:tab w:val="clear" w:pos="360"/>
          <w:tab w:val="clear" w:pos="720"/>
          <w:tab w:val="clear" w:pos="1080"/>
          <w:tab w:val="clear" w:pos="1440"/>
          <w:tab w:val="left" w:pos="794"/>
          <w:tab w:val="left" w:pos="1191"/>
          <w:tab w:val="left" w:pos="1588"/>
          <w:tab w:val="left" w:pos="1985"/>
        </w:tabs>
        <w:jc w:val="both"/>
        <w:rPr>
          <w:rFonts w:eastAsia="Calibri"/>
          <w:sz w:val="20"/>
        </w:rPr>
        <w:pPrChange w:id="2909" w:author="Gary Sullivan" w:date="2018-01-12T12:41:00Z">
          <w:pPr>
            <w:tabs>
              <w:tab w:val="clear" w:pos="360"/>
              <w:tab w:val="clear" w:pos="720"/>
              <w:tab w:val="clear" w:pos="1080"/>
              <w:tab w:val="clear" w:pos="1440"/>
              <w:tab w:val="left" w:pos="794"/>
              <w:tab w:val="left" w:pos="1191"/>
              <w:tab w:val="left" w:pos="1588"/>
              <w:tab w:val="left" w:pos="1985"/>
            </w:tabs>
            <w:ind w:left="403" w:hanging="403"/>
            <w:jc w:val="both"/>
          </w:pPr>
        </w:pPrChange>
      </w:pPr>
      <w:del w:id="2910" w:author="Gary Sullivan" w:date="2018-01-12T12:41:00Z">
        <w:r w:rsidRPr="00A5320A" w:rsidDel="007F6A49">
          <w:rPr>
            <w:rFonts w:eastAsia="Malgun Gothic"/>
            <w:sz w:val="20"/>
          </w:rPr>
          <w:delText>–</w:delText>
        </w:r>
        <w:r w:rsidRPr="00A5320A" w:rsidDel="007F6A49">
          <w:rPr>
            <w:rFonts w:eastAsia="Malgun Gothic"/>
            <w:sz w:val="20"/>
          </w:rPr>
          <w:tab/>
        </w:r>
      </w:del>
      <w:r w:rsidRPr="00A5320A">
        <w:rPr>
          <w:rFonts w:eastAsia="Calibri"/>
          <w:sz w:val="20"/>
        </w:rPr>
        <w:t xml:space="preserve">If rotation is indicated, the sphere coordinates relative to the local coordinate axes are converted to sphere coordinates relative to the global coordinate axes, as specified in clause </w:t>
      </w:r>
      <w:r w:rsidR="00024B69" w:rsidRPr="00A5320A">
        <w:rPr>
          <w:rFonts w:eastAsia="Calibri"/>
          <w:sz w:val="20"/>
        </w:rPr>
        <w:fldChar w:fldCharType="begin"/>
      </w:r>
      <w:r w:rsidR="00024B69" w:rsidRPr="00A5320A">
        <w:rPr>
          <w:rFonts w:eastAsia="Calibri"/>
          <w:sz w:val="20"/>
        </w:rPr>
        <w:instrText xml:space="preserve"> REF SampleRemappingRotation \h  \* MERGEFORMAT </w:instrText>
      </w:r>
      <w:r w:rsidR="00024B69" w:rsidRPr="00A5320A">
        <w:rPr>
          <w:rFonts w:eastAsia="Calibri"/>
          <w:sz w:val="20"/>
        </w:rPr>
      </w:r>
      <w:r w:rsidR="00024B69" w:rsidRPr="00A5320A">
        <w:rPr>
          <w:rFonts w:eastAsia="Calibri"/>
          <w:sz w:val="20"/>
        </w:rPr>
        <w:fldChar w:fldCharType="separate"/>
      </w:r>
      <w:ins w:id="2911" w:author="Gary Sullivan" w:date="2018-01-12T12:51:00Z">
        <w:r w:rsidR="007F6A49" w:rsidRPr="007F6A49">
          <w:rPr>
            <w:sz w:val="20"/>
            <w:rPrChange w:id="2912" w:author="Gary Sullivan" w:date="2018-01-12T12:51:00Z">
              <w:rPr>
                <w:b/>
                <w:i/>
              </w:rPr>
            </w:rPrChange>
          </w:rPr>
          <w:t>D.3.41.6.3</w:t>
        </w:r>
      </w:ins>
      <w:del w:id="2913" w:author="Gary Sullivan" w:date="2018-01-12T12:51:00Z">
        <w:r w:rsidR="00024B69" w:rsidRPr="00464B6C" w:rsidDel="007F6A49">
          <w:rPr>
            <w:sz w:val="20"/>
          </w:rPr>
          <w:delText>D.3.41.5.3</w:delText>
        </w:r>
      </w:del>
      <w:r w:rsidR="00024B69" w:rsidRPr="00A5320A">
        <w:rPr>
          <w:rFonts w:eastAsia="Calibri"/>
          <w:sz w:val="20"/>
        </w:rPr>
        <w:fldChar w:fldCharType="end"/>
      </w:r>
      <w:r w:rsidRPr="00A5320A">
        <w:rPr>
          <w:rFonts w:eastAsia="Calibri"/>
          <w:sz w:val="20"/>
        </w:rPr>
        <w:t>. Otherwise, the global coordinate axes are identical to the local coordinate axes.</w:t>
      </w:r>
    </w:p>
    <w:p w14:paraId="30553EC5" w14:textId="3843F8C6" w:rsidR="00BE0820" w:rsidRPr="00A5320A" w:rsidRDefault="00BE0820" w:rsidP="00BE0820">
      <w:pPr>
        <w:jc w:val="both"/>
        <w:rPr>
          <w:rFonts w:eastAsia="Calibri"/>
          <w:sz w:val="20"/>
        </w:rPr>
      </w:pPr>
      <w:r w:rsidRPr="00A5320A">
        <w:rPr>
          <w:rFonts w:eastAsia="Calibri"/>
          <w:sz w:val="20"/>
        </w:rPr>
        <w:t xml:space="preserve">The </w:t>
      </w:r>
      <w:bookmarkStart w:id="2914" w:name="_Hlk490732872"/>
      <w:r w:rsidRPr="00A5320A">
        <w:rPr>
          <w:rFonts w:eastAsia="Calibri"/>
          <w:sz w:val="20"/>
        </w:rPr>
        <w:t xml:space="preserve">overall process for mapping of luma sample locations within a </w:t>
      </w:r>
      <w:r w:rsidR="00D843D5">
        <w:rPr>
          <w:rFonts w:eastAsia="Calibri"/>
          <w:sz w:val="20"/>
        </w:rPr>
        <w:t xml:space="preserve">region-wise </w:t>
      </w:r>
      <w:r w:rsidRPr="00A5320A">
        <w:rPr>
          <w:rFonts w:eastAsia="Calibri"/>
          <w:sz w:val="20"/>
        </w:rPr>
        <w:t xml:space="preserve">packed picture to sphere coordinates </w:t>
      </w:r>
      <w:bookmarkEnd w:id="2914"/>
      <w:r w:rsidRPr="00A5320A">
        <w:rPr>
          <w:rFonts w:eastAsia="Calibri"/>
          <w:sz w:val="20"/>
        </w:rPr>
        <w:t xml:space="preserve">relative to the global coordinate axes is normatively specified in clause </w:t>
      </w:r>
      <w:r w:rsidR="00024B69" w:rsidRPr="00A5320A">
        <w:rPr>
          <w:rFonts w:eastAsia="Calibri"/>
          <w:sz w:val="20"/>
        </w:rPr>
        <w:fldChar w:fldCharType="begin"/>
      </w:r>
      <w:r w:rsidR="00024B69" w:rsidRPr="00A5320A">
        <w:rPr>
          <w:rFonts w:eastAsia="Calibri"/>
          <w:sz w:val="20"/>
        </w:rPr>
        <w:instrText xml:space="preserve"> REF SampleRemappingPacked \h  \* MERGEFORMAT </w:instrText>
      </w:r>
      <w:r w:rsidR="00024B69" w:rsidRPr="00A5320A">
        <w:rPr>
          <w:rFonts w:eastAsia="Calibri"/>
          <w:sz w:val="20"/>
        </w:rPr>
      </w:r>
      <w:r w:rsidR="00024B69" w:rsidRPr="00A5320A">
        <w:rPr>
          <w:rFonts w:eastAsia="Calibri"/>
          <w:sz w:val="20"/>
        </w:rPr>
        <w:fldChar w:fldCharType="separate"/>
      </w:r>
      <w:ins w:id="2915" w:author="Gary Sullivan" w:date="2018-01-12T12:51:00Z">
        <w:r w:rsidR="007F6A49" w:rsidRPr="007F6A49">
          <w:rPr>
            <w:sz w:val="20"/>
            <w:rPrChange w:id="2916" w:author="Gary Sullivan" w:date="2018-01-12T12:51:00Z">
              <w:rPr>
                <w:b/>
                <w:i/>
              </w:rPr>
            </w:rPrChange>
          </w:rPr>
          <w:t>D.3.41.6.5</w:t>
        </w:r>
      </w:ins>
      <w:del w:id="2917" w:author="Gary Sullivan" w:date="2018-01-12T12:51:00Z">
        <w:r w:rsidR="00024B69" w:rsidRPr="00464B6C" w:rsidDel="007F6A49">
          <w:rPr>
            <w:sz w:val="20"/>
          </w:rPr>
          <w:delText>D.3.41.5.5</w:delText>
        </w:r>
      </w:del>
      <w:r w:rsidR="00024B69" w:rsidRPr="00A5320A">
        <w:rPr>
          <w:rFonts w:eastAsia="Calibri"/>
          <w:sz w:val="20"/>
        </w:rPr>
        <w:fldChar w:fldCharType="end"/>
      </w:r>
      <w:r w:rsidRPr="00A5320A">
        <w:rPr>
          <w:rFonts w:eastAsia="Calibri"/>
          <w:sz w:val="20"/>
        </w:rPr>
        <w:t>.</w:t>
      </w:r>
    </w:p>
    <w:p w14:paraId="5155E8ED" w14:textId="12D53128" w:rsidR="00BE0820" w:rsidRDefault="00BE0820" w:rsidP="00BE0820">
      <w:pPr>
        <w:jc w:val="both"/>
        <w:rPr>
          <w:rFonts w:eastAsia="Calibri"/>
          <w:sz w:val="20"/>
        </w:rPr>
      </w:pPr>
      <w:r>
        <w:rPr>
          <w:rFonts w:eastAsia="Calibri"/>
          <w:sz w:val="20"/>
        </w:rPr>
        <w:t xml:space="preserve">For each </w:t>
      </w:r>
      <w:r w:rsidR="00D843D5">
        <w:rPr>
          <w:rFonts w:eastAsia="Calibri"/>
          <w:sz w:val="20"/>
        </w:rPr>
        <w:t xml:space="preserve">region-wise </w:t>
      </w:r>
      <w:r>
        <w:rPr>
          <w:rFonts w:eastAsia="Calibri"/>
          <w:sz w:val="20"/>
        </w:rPr>
        <w:t>packed picture corresponding to a decoded picture, the following applies:</w:t>
      </w:r>
    </w:p>
    <w:p w14:paraId="6CDB505E" w14:textId="7C5DC12F" w:rsidR="00993B5C" w:rsidRDefault="00993B5C" w:rsidP="00993B5C">
      <w:pPr>
        <w:tabs>
          <w:tab w:val="clear" w:pos="360"/>
          <w:tab w:val="clear" w:pos="720"/>
          <w:tab w:val="clear" w:pos="1080"/>
          <w:tab w:val="clear" w:pos="1440"/>
          <w:tab w:val="left" w:pos="794"/>
          <w:tab w:val="left" w:pos="1191"/>
          <w:tab w:val="left" w:pos="1588"/>
          <w:tab w:val="left" w:pos="1985"/>
        </w:tabs>
        <w:ind w:left="403" w:hanging="403"/>
        <w:jc w:val="both"/>
        <w:rPr>
          <w:ins w:id="2918" w:author="Ye-Kui Wang 04" w:date="2017-12-13T08:14:00Z"/>
          <w:rFonts w:eastAsia="Malgun Gothic"/>
          <w:sz w:val="20"/>
        </w:rPr>
      </w:pPr>
      <w:ins w:id="2919" w:author="Ye-Kui Wang 04" w:date="2017-12-13T08:14:00Z">
        <w:r w:rsidRPr="00CF101A">
          <w:rPr>
            <w:rFonts w:eastAsia="Malgun Gothic"/>
            <w:sz w:val="20"/>
          </w:rPr>
          <w:t>–</w:t>
        </w:r>
        <w:r w:rsidRPr="00CF101A">
          <w:rPr>
            <w:rFonts w:eastAsia="Malgun Gothic"/>
            <w:sz w:val="20"/>
          </w:rPr>
          <w:tab/>
        </w:r>
        <w:r>
          <w:rPr>
            <w:rFonts w:eastAsia="Malgun Gothic"/>
            <w:sz w:val="20"/>
          </w:rPr>
          <w:t xml:space="preserve">When an equirectangular projection </w:t>
        </w:r>
        <w:r>
          <w:rPr>
            <w:color w:val="000000"/>
            <w:sz w:val="20"/>
          </w:rPr>
          <w:t xml:space="preserve">SEI message with </w:t>
        </w:r>
      </w:ins>
      <w:ins w:id="2920" w:author="Ye-Kui Wang 04" w:date="2017-12-13T08:15:00Z">
        <w:r>
          <w:rPr>
            <w:color w:val="000000"/>
            <w:sz w:val="20"/>
          </w:rPr>
          <w:t>erp</w:t>
        </w:r>
      </w:ins>
      <w:ins w:id="2921" w:author="Ye-Kui Wang 04" w:date="2017-12-13T08:14:00Z">
        <w:r>
          <w:rPr>
            <w:color w:val="000000"/>
            <w:sz w:val="20"/>
          </w:rPr>
          <w:t>_cancel_flag equal to 0</w:t>
        </w:r>
        <w:r>
          <w:rPr>
            <w:sz w:val="20"/>
            <w:lang w:val="en-GB"/>
          </w:rPr>
          <w:t xml:space="preserve"> that applies to the picture is present</w:t>
        </w:r>
        <w:r>
          <w:rPr>
            <w:rFonts w:eastAsia="Malgun Gothic"/>
            <w:sz w:val="20"/>
          </w:rPr>
          <w:t xml:space="preserve">, </w:t>
        </w:r>
      </w:ins>
      <w:ins w:id="2922" w:author="Ye-Kui Wang 04" w:date="2017-12-13T08:15:00Z">
        <w:r>
          <w:rPr>
            <w:rFonts w:eastAsia="Malgun Gothic"/>
            <w:sz w:val="20"/>
          </w:rPr>
          <w:t>ErpFlag is set</w:t>
        </w:r>
      </w:ins>
      <w:ins w:id="2923" w:author="Ye-Kui Wang 04" w:date="2017-12-13T08:14:00Z">
        <w:r>
          <w:rPr>
            <w:rFonts w:eastAsia="Malgun Gothic"/>
            <w:sz w:val="20"/>
          </w:rPr>
          <w:t xml:space="preserve"> equal to 1, and </w:t>
        </w:r>
      </w:ins>
      <w:ins w:id="2924" w:author="Ye-Kui Wang 04" w:date="2017-12-13T08:15:00Z">
        <w:r>
          <w:rPr>
            <w:rFonts w:eastAsia="Malgun Gothic"/>
            <w:sz w:val="20"/>
          </w:rPr>
          <w:t>CmpFlag is set equal to 0</w:t>
        </w:r>
      </w:ins>
      <w:ins w:id="2925" w:author="Ye-Kui Wang 04" w:date="2017-12-13T08:14:00Z">
        <w:r w:rsidRPr="00BE0820">
          <w:rPr>
            <w:rFonts w:eastAsia="Malgun Gothic"/>
            <w:sz w:val="20"/>
          </w:rPr>
          <w:t>.</w:t>
        </w:r>
      </w:ins>
    </w:p>
    <w:p w14:paraId="34A71A4A" w14:textId="0029F483" w:rsidR="00993B5C" w:rsidRDefault="00993B5C" w:rsidP="00993B5C">
      <w:pPr>
        <w:tabs>
          <w:tab w:val="clear" w:pos="360"/>
          <w:tab w:val="clear" w:pos="720"/>
          <w:tab w:val="clear" w:pos="1080"/>
          <w:tab w:val="clear" w:pos="1440"/>
          <w:tab w:val="left" w:pos="794"/>
          <w:tab w:val="left" w:pos="1191"/>
          <w:tab w:val="left" w:pos="1588"/>
          <w:tab w:val="left" w:pos="1985"/>
        </w:tabs>
        <w:ind w:left="403" w:hanging="403"/>
        <w:jc w:val="both"/>
        <w:rPr>
          <w:ins w:id="2926" w:author="Ye-Kui Wang 04" w:date="2017-12-13T08:14:00Z"/>
          <w:rFonts w:eastAsia="Malgun Gothic"/>
          <w:sz w:val="20"/>
        </w:rPr>
      </w:pPr>
      <w:ins w:id="2927" w:author="Ye-Kui Wang 04" w:date="2017-12-13T08:14:00Z">
        <w:r w:rsidRPr="00055CE8">
          <w:rPr>
            <w:rFonts w:eastAsia="Malgun Gothic"/>
            <w:sz w:val="20"/>
          </w:rPr>
          <w:t>–</w:t>
        </w:r>
        <w:r w:rsidRPr="00055CE8">
          <w:rPr>
            <w:rFonts w:eastAsia="Malgun Gothic"/>
            <w:sz w:val="20"/>
          </w:rPr>
          <w:tab/>
        </w:r>
      </w:ins>
      <w:ins w:id="2928" w:author="Ye-Kui Wang 04" w:date="2017-12-13T08:16:00Z">
        <w:r>
          <w:rPr>
            <w:rFonts w:eastAsia="Malgun Gothic"/>
            <w:sz w:val="20"/>
          </w:rPr>
          <w:t xml:space="preserve">When a cubemap projection </w:t>
        </w:r>
        <w:r>
          <w:rPr>
            <w:color w:val="000000"/>
            <w:sz w:val="20"/>
          </w:rPr>
          <w:t>SEI message with cmp_cancel_flag equal to 0</w:t>
        </w:r>
        <w:r>
          <w:rPr>
            <w:sz w:val="20"/>
            <w:lang w:val="en-GB"/>
          </w:rPr>
          <w:t xml:space="preserve"> that applies to the picture is present</w:t>
        </w:r>
        <w:r>
          <w:rPr>
            <w:rFonts w:eastAsia="Malgun Gothic"/>
            <w:sz w:val="20"/>
          </w:rPr>
          <w:t>, CmpFlag is set equal to 1, and ErpFlag is set equal to 0</w:t>
        </w:r>
        <w:r w:rsidRPr="00BE0820">
          <w:rPr>
            <w:rFonts w:eastAsia="Malgun Gothic"/>
            <w:sz w:val="20"/>
          </w:rPr>
          <w:t>.</w:t>
        </w:r>
      </w:ins>
    </w:p>
    <w:p w14:paraId="67D5B25F" w14:textId="0C1843D5" w:rsidR="00BE0820" w:rsidDel="00494FF2" w:rsidRDefault="00BE0820">
      <w:pPr>
        <w:tabs>
          <w:tab w:val="clear" w:pos="360"/>
          <w:tab w:val="clear" w:pos="720"/>
          <w:tab w:val="clear" w:pos="1080"/>
          <w:tab w:val="clear" w:pos="1440"/>
          <w:tab w:val="left" w:pos="794"/>
          <w:tab w:val="left" w:pos="1191"/>
          <w:tab w:val="left" w:pos="1588"/>
          <w:tab w:val="left" w:pos="1985"/>
        </w:tabs>
        <w:ind w:left="403" w:hanging="403"/>
        <w:jc w:val="both"/>
        <w:rPr>
          <w:del w:id="2929" w:author="Ye-Kui Wang" w:date="2017-10-19T13:45:00Z"/>
          <w:rFonts w:eastAsia="Malgun Gothic"/>
          <w:sz w:val="20"/>
        </w:rPr>
      </w:pPr>
      <w:r w:rsidRPr="00CF101A">
        <w:rPr>
          <w:rFonts w:eastAsia="Malgun Gothic"/>
          <w:sz w:val="20"/>
        </w:rPr>
        <w:t>–</w:t>
      </w:r>
      <w:r w:rsidRPr="00CF101A">
        <w:rPr>
          <w:rFonts w:eastAsia="Malgun Gothic"/>
          <w:sz w:val="20"/>
        </w:rPr>
        <w:tab/>
      </w:r>
      <w:r w:rsidR="001F3D36">
        <w:rPr>
          <w:rFonts w:eastAsia="Malgun Gothic"/>
          <w:sz w:val="20"/>
        </w:rPr>
        <w:t>If</w:t>
      </w:r>
      <w:r>
        <w:rPr>
          <w:rFonts w:eastAsia="Malgun Gothic"/>
          <w:sz w:val="20"/>
        </w:rPr>
        <w:t xml:space="preserve"> </w:t>
      </w:r>
      <w:ins w:id="2930" w:author="Ye-Kui Wang" w:date="2017-10-19T13:44:00Z">
        <w:r w:rsidR="00494FF2">
          <w:rPr>
            <w:rFonts w:eastAsia="Malgun Gothic"/>
            <w:sz w:val="20"/>
          </w:rPr>
          <w:t xml:space="preserve">a </w:t>
        </w:r>
        <w:r w:rsidR="00494FF2">
          <w:rPr>
            <w:color w:val="000000"/>
            <w:sz w:val="20"/>
          </w:rPr>
          <w:t>sphere rotation SEI message with sphere_rotation_cancel_flag equal to 0</w:t>
        </w:r>
      </w:ins>
      <w:del w:id="2931" w:author="Ye-Kui Wang" w:date="2017-10-19T13:45:00Z">
        <w:r w:rsidRPr="003151FF" w:rsidDel="00494FF2">
          <w:rPr>
            <w:color w:val="000000"/>
            <w:sz w:val="20"/>
          </w:rPr>
          <w:delText xml:space="preserve">an </w:delText>
        </w:r>
        <w:r w:rsidDel="00494FF2">
          <w:rPr>
            <w:sz w:val="20"/>
          </w:rPr>
          <w:delText>equirectangular</w:delText>
        </w:r>
        <w:r w:rsidRPr="003151FF" w:rsidDel="00494FF2">
          <w:rPr>
            <w:sz w:val="20"/>
          </w:rPr>
          <w:delText xml:space="preserve"> projection SEI message with </w:delText>
        </w:r>
        <w:r w:rsidDel="00494FF2">
          <w:rPr>
            <w:sz w:val="20"/>
          </w:rPr>
          <w:delText>erp</w:delText>
        </w:r>
        <w:r w:rsidRPr="003151FF" w:rsidDel="00494FF2">
          <w:rPr>
            <w:rFonts w:eastAsia="Malgun Gothic"/>
            <w:noProof/>
            <w:sz w:val="20"/>
            <w:lang w:eastAsia="zh-CN"/>
          </w:rPr>
          <w:delText>_</w:delText>
        </w:r>
        <w:r w:rsidRPr="003151FF" w:rsidDel="00494FF2">
          <w:rPr>
            <w:rFonts w:eastAsia="Malgun Gothic"/>
            <w:bCs/>
            <w:noProof/>
            <w:sz w:val="20"/>
            <w:lang w:eastAsia="zh-CN"/>
          </w:rPr>
          <w:delText>cancel_flag equal to 0</w:delText>
        </w:r>
        <w:r w:rsidDel="00494FF2">
          <w:rPr>
            <w:rFonts w:eastAsia="Malgun Gothic"/>
            <w:bCs/>
            <w:noProof/>
            <w:sz w:val="20"/>
            <w:lang w:eastAsia="zh-CN"/>
          </w:rPr>
          <w:delText xml:space="preserve"> and </w:delText>
        </w:r>
        <w:r w:rsidDel="00494FF2">
          <w:rPr>
            <w:sz w:val="20"/>
            <w:lang w:val="en-GB"/>
          </w:rPr>
          <w:delText>er</w:delText>
        </w:r>
        <w:r w:rsidRPr="007B3C65" w:rsidDel="00494FF2">
          <w:rPr>
            <w:sz w:val="20"/>
            <w:lang w:val="en-GB"/>
          </w:rPr>
          <w:delText>p_rotation_flag equal to</w:delText>
        </w:r>
        <w:r w:rsidDel="00494FF2">
          <w:rPr>
            <w:sz w:val="20"/>
            <w:lang w:val="en-GB"/>
          </w:rPr>
          <w:delText xml:space="preserve"> 1 that applies to the picture is present</w:delText>
        </w:r>
        <w:r w:rsidRPr="00055CE8" w:rsidDel="00494FF2">
          <w:rPr>
            <w:rFonts w:eastAsia="Malgun Gothic"/>
            <w:sz w:val="20"/>
          </w:rPr>
          <w:delText xml:space="preserve">, </w:delText>
        </w:r>
        <w:r w:rsidDel="00494FF2">
          <w:rPr>
            <w:rFonts w:eastAsia="Malgun Gothic"/>
            <w:sz w:val="20"/>
          </w:rPr>
          <w:delText xml:space="preserve">or </w:delText>
        </w:r>
        <w:r w:rsidRPr="003151FF" w:rsidDel="00494FF2">
          <w:rPr>
            <w:color w:val="000000"/>
            <w:sz w:val="20"/>
          </w:rPr>
          <w:delText xml:space="preserve">a </w:delText>
        </w:r>
        <w:r w:rsidDel="00494FF2">
          <w:rPr>
            <w:color w:val="000000"/>
            <w:sz w:val="20"/>
          </w:rPr>
          <w:delText xml:space="preserve">cubemap </w:delText>
        </w:r>
        <w:r w:rsidRPr="003151FF" w:rsidDel="00494FF2">
          <w:rPr>
            <w:sz w:val="20"/>
          </w:rPr>
          <w:delText xml:space="preserve">projection SEI message with </w:delText>
        </w:r>
        <w:r w:rsidDel="00494FF2">
          <w:rPr>
            <w:sz w:val="20"/>
          </w:rPr>
          <w:delText>cmp</w:delText>
        </w:r>
        <w:r w:rsidRPr="003151FF" w:rsidDel="00494FF2">
          <w:rPr>
            <w:rFonts w:eastAsia="Malgun Gothic"/>
            <w:noProof/>
            <w:sz w:val="20"/>
            <w:lang w:eastAsia="zh-CN"/>
          </w:rPr>
          <w:delText>_</w:delText>
        </w:r>
        <w:r w:rsidRPr="003151FF" w:rsidDel="00494FF2">
          <w:rPr>
            <w:rFonts w:eastAsia="Malgun Gothic"/>
            <w:bCs/>
            <w:noProof/>
            <w:sz w:val="20"/>
            <w:lang w:eastAsia="zh-CN"/>
          </w:rPr>
          <w:delText>cancel_flag equal to 0</w:delText>
        </w:r>
        <w:r w:rsidDel="00494FF2">
          <w:rPr>
            <w:rFonts w:eastAsia="Malgun Gothic"/>
            <w:bCs/>
            <w:noProof/>
            <w:sz w:val="20"/>
            <w:lang w:eastAsia="zh-CN"/>
          </w:rPr>
          <w:delText xml:space="preserve"> and cm</w:delText>
        </w:r>
        <w:r w:rsidRPr="007B3C65" w:rsidDel="00494FF2">
          <w:rPr>
            <w:sz w:val="20"/>
            <w:lang w:val="en-GB"/>
          </w:rPr>
          <w:delText>p_rotation_flag equal to</w:delText>
        </w:r>
        <w:r w:rsidDel="00494FF2">
          <w:rPr>
            <w:sz w:val="20"/>
            <w:lang w:val="en-GB"/>
          </w:rPr>
          <w:delText xml:space="preserve"> 1</w:delText>
        </w:r>
      </w:del>
      <w:r>
        <w:rPr>
          <w:sz w:val="20"/>
          <w:lang w:val="en-GB"/>
        </w:rPr>
        <w:t xml:space="preserve"> that applies to the picture is present</w:t>
      </w:r>
      <w:r>
        <w:rPr>
          <w:rFonts w:eastAsia="Malgun Gothic"/>
          <w:sz w:val="20"/>
        </w:rPr>
        <w:t>, RotationFlag is set equal to 1</w:t>
      </w:r>
      <w:r w:rsidR="001F3D36">
        <w:rPr>
          <w:rFonts w:eastAsia="Malgun Gothic"/>
          <w:sz w:val="20"/>
        </w:rPr>
        <w:t xml:space="preserve">, and </w:t>
      </w:r>
      <w:del w:id="2932" w:author="Ye-Kui Wang" w:date="2017-10-19T13:45:00Z">
        <w:r w:rsidR="001F3D36" w:rsidDel="00494FF2">
          <w:rPr>
            <w:rFonts w:eastAsia="Malgun Gothic"/>
            <w:sz w:val="20"/>
          </w:rPr>
          <w:delText>the following applies</w:delText>
        </w:r>
        <w:r w:rsidDel="00494FF2">
          <w:rPr>
            <w:rFonts w:eastAsia="Malgun Gothic"/>
            <w:sz w:val="20"/>
          </w:rPr>
          <w:delText>.</w:delText>
        </w:r>
      </w:del>
    </w:p>
    <w:p w14:paraId="0C28E465" w14:textId="1F2A15E2" w:rsidR="00BE0820" w:rsidRDefault="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Change w:id="2933" w:author="Ye-Kui Wang" w:date="2017-10-19T13:45:00Z">
          <w:pPr>
            <w:tabs>
              <w:tab w:val="clear" w:pos="360"/>
              <w:tab w:val="clear" w:pos="720"/>
              <w:tab w:val="clear" w:pos="1440"/>
              <w:tab w:val="left" w:pos="1191"/>
              <w:tab w:val="left" w:pos="1588"/>
              <w:tab w:val="left" w:pos="1985"/>
            </w:tabs>
            <w:ind w:left="810" w:hanging="360"/>
            <w:jc w:val="both"/>
          </w:pPr>
        </w:pPrChange>
      </w:pPr>
      <w:del w:id="2934" w:author="Ye-Kui Wang" w:date="2017-10-19T13:45:00Z">
        <w:r w:rsidRPr="00BE0820" w:rsidDel="00494FF2">
          <w:rPr>
            <w:rFonts w:eastAsia="Malgun Gothic"/>
            <w:sz w:val="20"/>
          </w:rPr>
          <w:delText>–</w:delText>
        </w:r>
        <w:r w:rsidRPr="00BE0820" w:rsidDel="00494FF2">
          <w:rPr>
            <w:rFonts w:eastAsia="Malgun Gothic"/>
            <w:sz w:val="20"/>
          </w:rPr>
          <w:tab/>
        </w:r>
        <w:r w:rsidR="001F3D36" w:rsidDel="00494FF2">
          <w:rPr>
            <w:rFonts w:eastAsia="Malgun Gothic"/>
            <w:sz w:val="20"/>
          </w:rPr>
          <w:delText>If</w:delText>
        </w:r>
        <w:r w:rsidR="001F3D36" w:rsidRPr="00BE0820" w:rsidDel="00494FF2">
          <w:rPr>
            <w:rFonts w:eastAsia="Malgun Gothic"/>
            <w:sz w:val="20"/>
          </w:rPr>
          <w:delText xml:space="preserve"> </w:delText>
        </w:r>
        <w:r w:rsidRPr="00BE0820" w:rsidDel="00494FF2">
          <w:rPr>
            <w:rFonts w:eastAsia="Malgun Gothic"/>
            <w:sz w:val="20"/>
          </w:rPr>
          <w:delText xml:space="preserve">equirectangular projection is indicated, </w:delText>
        </w:r>
      </w:del>
      <w:r w:rsidRPr="00BE0820">
        <w:rPr>
          <w:rFonts w:eastAsia="Malgun Gothic"/>
          <w:sz w:val="20"/>
        </w:rPr>
        <w:t xml:space="preserve">RotationYaw, RotationPitch, and </w:t>
      </w:r>
      <w:r w:rsidRPr="00055CE8">
        <w:rPr>
          <w:rFonts w:eastAsia="Malgun Gothic"/>
          <w:sz w:val="20"/>
        </w:rPr>
        <w:t xml:space="preserve">RotationRoll are set equal to </w:t>
      </w:r>
      <w:del w:id="2935" w:author="Ye-Kui Wang" w:date="2017-10-19T13:46:00Z">
        <w:r w:rsidRPr="00055CE8" w:rsidDel="00494FF2">
          <w:rPr>
            <w:rFonts w:eastAsia="Malgun Gothic"/>
            <w:sz w:val="20"/>
          </w:rPr>
          <w:delText>erp_</w:delText>
        </w:r>
      </w:del>
      <w:r w:rsidRPr="00055CE8">
        <w:rPr>
          <w:rFonts w:eastAsia="Malgun Gothic"/>
          <w:sz w:val="20"/>
        </w:rPr>
        <w:t>yaw_rotation ÷ 2</w:t>
      </w:r>
      <w:r w:rsidRPr="00055CE8">
        <w:rPr>
          <w:rFonts w:eastAsia="Malgun Gothic"/>
          <w:sz w:val="20"/>
          <w:vertAlign w:val="superscript"/>
        </w:rPr>
        <w:t>16</w:t>
      </w:r>
      <w:r w:rsidRPr="00055CE8">
        <w:rPr>
          <w:rFonts w:eastAsia="Malgun Gothic"/>
          <w:sz w:val="20"/>
        </w:rPr>
        <w:t xml:space="preserve">, </w:t>
      </w:r>
      <w:del w:id="2936" w:author="Ye-Kui Wang" w:date="2017-10-19T13:46:00Z">
        <w:r w:rsidRPr="00055CE8" w:rsidDel="00494FF2">
          <w:rPr>
            <w:rFonts w:eastAsia="Malgun Gothic"/>
            <w:sz w:val="20"/>
          </w:rPr>
          <w:delText>erp_</w:delText>
        </w:r>
      </w:del>
      <w:r w:rsidRPr="00055CE8">
        <w:rPr>
          <w:rFonts w:eastAsia="Malgun Gothic"/>
          <w:sz w:val="20"/>
        </w:rPr>
        <w:t>pitch_rotation ÷ 2</w:t>
      </w:r>
      <w:r w:rsidRPr="00055CE8">
        <w:rPr>
          <w:rFonts w:eastAsia="Malgun Gothic"/>
          <w:sz w:val="20"/>
          <w:vertAlign w:val="superscript"/>
        </w:rPr>
        <w:t>16</w:t>
      </w:r>
      <w:r w:rsidRPr="00055CE8">
        <w:rPr>
          <w:rFonts w:eastAsia="Malgun Gothic"/>
          <w:sz w:val="20"/>
        </w:rPr>
        <w:t xml:space="preserve">, and </w:t>
      </w:r>
      <w:del w:id="2937" w:author="Ye-Kui Wang" w:date="2017-10-19T13:46:00Z">
        <w:r w:rsidRPr="00055CE8" w:rsidDel="00494FF2">
          <w:rPr>
            <w:rFonts w:eastAsia="Malgun Gothic"/>
            <w:sz w:val="20"/>
          </w:rPr>
          <w:delText>erp_</w:delText>
        </w:r>
      </w:del>
      <w:r w:rsidRPr="00055CE8">
        <w:rPr>
          <w:rFonts w:eastAsia="Malgun Gothic"/>
          <w:sz w:val="20"/>
        </w:rPr>
        <w:t>roll_rotation ÷ 2</w:t>
      </w:r>
      <w:r w:rsidRPr="00055CE8">
        <w:rPr>
          <w:rFonts w:eastAsia="Malgun Gothic"/>
          <w:sz w:val="20"/>
          <w:vertAlign w:val="superscript"/>
        </w:rPr>
        <w:t>16</w:t>
      </w:r>
      <w:r w:rsidRPr="00BE0820">
        <w:rPr>
          <w:rFonts w:eastAsia="Malgun Gothic"/>
          <w:sz w:val="20"/>
        </w:rPr>
        <w:t>, respectively.</w:t>
      </w:r>
    </w:p>
    <w:p w14:paraId="17CEB02A" w14:textId="7593FD61" w:rsidR="00BE0820" w:rsidDel="00494FF2" w:rsidRDefault="00BE0820" w:rsidP="00464B6C">
      <w:pPr>
        <w:tabs>
          <w:tab w:val="clear" w:pos="360"/>
          <w:tab w:val="clear" w:pos="720"/>
          <w:tab w:val="clear" w:pos="1440"/>
          <w:tab w:val="left" w:pos="1191"/>
          <w:tab w:val="left" w:pos="1588"/>
          <w:tab w:val="left" w:pos="1985"/>
        </w:tabs>
        <w:ind w:left="810" w:hanging="360"/>
        <w:jc w:val="both"/>
        <w:rPr>
          <w:del w:id="2938" w:author="Ye-Kui Wang" w:date="2017-10-19T13:46:00Z"/>
          <w:rFonts w:eastAsia="Malgun Gothic"/>
          <w:sz w:val="20"/>
        </w:rPr>
      </w:pPr>
      <w:del w:id="2939" w:author="Ye-Kui Wang" w:date="2017-10-19T13:46:00Z">
        <w:r w:rsidRPr="00055CE8" w:rsidDel="00494FF2">
          <w:rPr>
            <w:rFonts w:eastAsia="Malgun Gothic"/>
            <w:sz w:val="20"/>
          </w:rPr>
          <w:delText>–</w:delText>
        </w:r>
        <w:r w:rsidRPr="00055CE8" w:rsidDel="00494FF2">
          <w:rPr>
            <w:rFonts w:eastAsia="Malgun Gothic"/>
            <w:sz w:val="20"/>
          </w:rPr>
          <w:tab/>
        </w:r>
        <w:r w:rsidR="001F3D36" w:rsidDel="00494FF2">
          <w:rPr>
            <w:rFonts w:eastAsia="Malgun Gothic"/>
            <w:sz w:val="20"/>
          </w:rPr>
          <w:delText>Otherwise</w:delText>
        </w:r>
        <w:r w:rsidRPr="00055CE8" w:rsidDel="00494FF2">
          <w:rPr>
            <w:rFonts w:eastAsia="Malgun Gothic"/>
            <w:sz w:val="20"/>
          </w:rPr>
          <w:delText xml:space="preserve">, RotationYaw, RotationPitch, and RotationRoll are set equal to </w:delText>
        </w:r>
        <w:r w:rsidDel="00494FF2">
          <w:rPr>
            <w:rFonts w:eastAsia="Malgun Gothic"/>
            <w:sz w:val="20"/>
          </w:rPr>
          <w:delText>cm</w:delText>
        </w:r>
        <w:r w:rsidRPr="00055CE8" w:rsidDel="00494FF2">
          <w:rPr>
            <w:rFonts w:eastAsia="Malgun Gothic"/>
            <w:sz w:val="20"/>
          </w:rPr>
          <w:delText>p_yaw_rotation ÷ 2</w:delText>
        </w:r>
        <w:r w:rsidRPr="00055CE8" w:rsidDel="00494FF2">
          <w:rPr>
            <w:rFonts w:eastAsia="Malgun Gothic"/>
            <w:sz w:val="20"/>
            <w:vertAlign w:val="superscript"/>
          </w:rPr>
          <w:delText>16</w:delText>
        </w:r>
        <w:r w:rsidRPr="00055CE8" w:rsidDel="00494FF2">
          <w:rPr>
            <w:rFonts w:eastAsia="Malgun Gothic"/>
            <w:sz w:val="20"/>
          </w:rPr>
          <w:delText xml:space="preserve">, </w:delText>
        </w:r>
        <w:r w:rsidDel="00494FF2">
          <w:rPr>
            <w:rFonts w:eastAsia="Malgun Gothic"/>
            <w:sz w:val="20"/>
          </w:rPr>
          <w:delText>cm</w:delText>
        </w:r>
        <w:r w:rsidRPr="00055CE8" w:rsidDel="00494FF2">
          <w:rPr>
            <w:rFonts w:eastAsia="Malgun Gothic"/>
            <w:sz w:val="20"/>
          </w:rPr>
          <w:delText>p_pitch_rotation ÷ 2</w:delText>
        </w:r>
        <w:r w:rsidRPr="00055CE8" w:rsidDel="00494FF2">
          <w:rPr>
            <w:rFonts w:eastAsia="Malgun Gothic"/>
            <w:sz w:val="20"/>
            <w:vertAlign w:val="superscript"/>
          </w:rPr>
          <w:delText>16</w:delText>
        </w:r>
        <w:r w:rsidRPr="00055CE8" w:rsidDel="00494FF2">
          <w:rPr>
            <w:rFonts w:eastAsia="Malgun Gothic"/>
            <w:sz w:val="20"/>
          </w:rPr>
          <w:delText xml:space="preserve">, and </w:delText>
        </w:r>
        <w:r w:rsidR="00ED213E" w:rsidDel="00494FF2">
          <w:rPr>
            <w:rFonts w:eastAsia="Malgun Gothic"/>
            <w:sz w:val="20"/>
          </w:rPr>
          <w:delText>cmp</w:delText>
        </w:r>
        <w:r w:rsidRPr="00055CE8" w:rsidDel="00494FF2">
          <w:rPr>
            <w:rFonts w:eastAsia="Malgun Gothic"/>
            <w:sz w:val="20"/>
          </w:rPr>
          <w:delText>_roll_rotation ÷ 2</w:delText>
        </w:r>
        <w:r w:rsidRPr="00055CE8" w:rsidDel="00494FF2">
          <w:rPr>
            <w:rFonts w:eastAsia="Malgun Gothic"/>
            <w:sz w:val="20"/>
            <w:vertAlign w:val="superscript"/>
          </w:rPr>
          <w:delText>16</w:delText>
        </w:r>
        <w:r w:rsidRPr="00055CE8" w:rsidDel="00494FF2">
          <w:rPr>
            <w:rFonts w:eastAsia="Malgun Gothic"/>
            <w:sz w:val="20"/>
          </w:rPr>
          <w:delText>, respectively.</w:delText>
        </w:r>
      </w:del>
    </w:p>
    <w:p w14:paraId="7264C78A" w14:textId="3F9F2045" w:rsidR="001F3D36" w:rsidRDefault="001F3D36" w:rsidP="001F3D3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Otherwise</w:t>
      </w:r>
      <w:r w:rsidRPr="00055CE8">
        <w:rPr>
          <w:rFonts w:eastAsia="Malgun Gothic"/>
          <w:sz w:val="20"/>
        </w:rPr>
        <w:t xml:space="preserve">, </w:t>
      </w:r>
      <w:r>
        <w:rPr>
          <w:rFonts w:eastAsia="Malgun Gothic"/>
          <w:sz w:val="20"/>
        </w:rPr>
        <w:t>RotationFlag is set equal to 0</w:t>
      </w:r>
      <w:r w:rsidRPr="00055CE8">
        <w:rPr>
          <w:rFonts w:eastAsia="Malgun Gothic"/>
          <w:sz w:val="20"/>
        </w:rPr>
        <w:t>.</w:t>
      </w:r>
    </w:p>
    <w:p w14:paraId="29E31E91" w14:textId="0C983397" w:rsidR="001F3D36"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I</w:t>
      </w:r>
      <w:r w:rsidRPr="00055CE8">
        <w:rPr>
          <w:rFonts w:eastAsia="Malgun Gothic"/>
          <w:sz w:val="20"/>
        </w:rPr>
        <w:t xml:space="preserve">f </w:t>
      </w:r>
      <w:r>
        <w:rPr>
          <w:rFonts w:eastAsia="Malgun Gothic"/>
          <w:sz w:val="20"/>
        </w:rPr>
        <w:t xml:space="preserve">a </w:t>
      </w:r>
      <w:r w:rsidRPr="003151FF">
        <w:rPr>
          <w:rFonts w:eastAsia="Malgun Gothic"/>
          <w:bCs/>
          <w:noProof/>
          <w:sz w:val="20"/>
          <w:lang w:eastAsia="zh-CN"/>
        </w:rPr>
        <w:t xml:space="preserve">frame </w:t>
      </w:r>
      <w:r w:rsidRPr="003151FF">
        <w:rPr>
          <w:color w:val="000000"/>
          <w:sz w:val="20"/>
        </w:rPr>
        <w:t xml:space="preserve">packing arrangement SEI message with frame_packing_arrangement_cancel_flag </w:t>
      </w:r>
      <w:r w:rsidRPr="003151FF">
        <w:rPr>
          <w:rFonts w:eastAsia="Malgun Gothic"/>
          <w:color w:val="000000"/>
          <w:sz w:val="20"/>
        </w:rPr>
        <w:t>equal to 0</w:t>
      </w:r>
      <w:r w:rsidRPr="003151FF">
        <w:rPr>
          <w:rFonts w:eastAsia="Malgun Gothic"/>
          <w:bCs/>
          <w:noProof/>
          <w:sz w:val="20"/>
          <w:lang w:eastAsia="zh-CN"/>
        </w:rPr>
        <w:t xml:space="preserve"> </w:t>
      </w:r>
      <w:r>
        <w:rPr>
          <w:rFonts w:eastAsia="Malgun Gothic"/>
          <w:bCs/>
          <w:noProof/>
          <w:sz w:val="20"/>
          <w:lang w:eastAsia="zh-CN"/>
        </w:rPr>
        <w:t>that</w:t>
      </w:r>
      <w:r w:rsidRPr="003151FF">
        <w:rPr>
          <w:rFonts w:eastAsia="Malgun Gothic"/>
          <w:bCs/>
          <w:noProof/>
          <w:sz w:val="20"/>
          <w:lang w:eastAsia="zh-CN"/>
        </w:rPr>
        <w:t xml:space="preserve"> applies to the picture</w:t>
      </w:r>
      <w:r>
        <w:rPr>
          <w:rFonts w:eastAsia="Malgun Gothic"/>
          <w:bCs/>
          <w:noProof/>
          <w:sz w:val="20"/>
          <w:lang w:eastAsia="zh-CN"/>
        </w:rPr>
        <w:t xml:space="preserve"> is not present</w:t>
      </w:r>
      <w:r w:rsidRPr="003151FF">
        <w:rPr>
          <w:rFonts w:eastAsia="Malgun Gothic"/>
          <w:bCs/>
          <w:noProof/>
          <w:sz w:val="20"/>
          <w:lang w:eastAsia="zh-CN"/>
        </w:rPr>
        <w:t xml:space="preserve">, </w:t>
      </w:r>
      <w:r w:rsidRPr="00055CE8">
        <w:rPr>
          <w:rFonts w:eastAsia="Malgun Gothic"/>
          <w:sz w:val="20"/>
        </w:rPr>
        <w:t xml:space="preserve">StereoFlag, TopBottomFlag, and SideBySideFlag are </w:t>
      </w:r>
      <w:r>
        <w:rPr>
          <w:rFonts w:eastAsia="Malgun Gothic"/>
          <w:sz w:val="20"/>
        </w:rPr>
        <w:t xml:space="preserve">all </w:t>
      </w:r>
      <w:r w:rsidRPr="00055CE8">
        <w:rPr>
          <w:rFonts w:eastAsia="Malgun Gothic"/>
          <w:sz w:val="20"/>
        </w:rPr>
        <w:t>set equal to 0</w:t>
      </w:r>
      <w:r>
        <w:rPr>
          <w:rFonts w:eastAsia="Malgun Gothic"/>
          <w:sz w:val="20"/>
        </w:rPr>
        <w:t xml:space="preserve">, </w:t>
      </w:r>
      <w:r w:rsidRPr="00055CE8">
        <w:rPr>
          <w:rFonts w:eastAsia="Malgun Gothic"/>
          <w:sz w:val="20"/>
        </w:rPr>
        <w:t xml:space="preserve">HorDiv1 is set equal to </w:t>
      </w:r>
      <w:r>
        <w:rPr>
          <w:rFonts w:eastAsia="Malgun Gothic"/>
          <w:sz w:val="20"/>
        </w:rPr>
        <w:t>1, and VerDiv1 is set equal to 1</w:t>
      </w:r>
      <w:r w:rsidRPr="00055CE8">
        <w:rPr>
          <w:rFonts w:eastAsia="Malgun Gothic"/>
          <w:sz w:val="20"/>
        </w:rPr>
        <w:t>.</w:t>
      </w:r>
    </w:p>
    <w:p w14:paraId="6F48FAF2" w14:textId="648866C6" w:rsidR="00BE0820" w:rsidRDefault="001F3D36"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bCs/>
          <w:noProof/>
          <w:sz w:val="20"/>
          <w:lang w:eastAsia="zh-CN"/>
        </w:rPr>
      </w:pPr>
      <w:r w:rsidRPr="00055CE8">
        <w:rPr>
          <w:rFonts w:eastAsia="Malgun Gothic"/>
          <w:sz w:val="20"/>
        </w:rPr>
        <w:t>–</w:t>
      </w:r>
      <w:r w:rsidRPr="00055CE8">
        <w:rPr>
          <w:rFonts w:eastAsia="Malgun Gothic"/>
          <w:sz w:val="20"/>
        </w:rPr>
        <w:tab/>
      </w:r>
      <w:r w:rsidR="00BE0820">
        <w:rPr>
          <w:rFonts w:eastAsia="Malgun Gothic"/>
          <w:bCs/>
          <w:noProof/>
          <w:sz w:val="20"/>
          <w:lang w:eastAsia="zh-CN"/>
        </w:rPr>
        <w:t>Otherwise, the following applies:</w:t>
      </w:r>
    </w:p>
    <w:p w14:paraId="5DCFFEE3" w14:textId="77777777" w:rsidR="00BE0820" w:rsidRDefault="00BE0820" w:rsidP="00BE0820">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sidRPr="00F86213">
        <w:rPr>
          <w:rFonts w:eastAsia="Malgun Gothic"/>
          <w:sz w:val="20"/>
        </w:rPr>
        <w:t>StereoFlag is set equal to 1.</w:t>
      </w:r>
    </w:p>
    <w:p w14:paraId="0F7236BD" w14:textId="45FFDDF4" w:rsidR="00BE0820" w:rsidRDefault="00BE0820" w:rsidP="00BE0820">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sidR="001F3D36">
        <w:rPr>
          <w:rFonts w:eastAsia="Malgun Gothic"/>
          <w:sz w:val="20"/>
        </w:rPr>
        <w:t xml:space="preserve">If </w:t>
      </w:r>
      <w:r>
        <w:rPr>
          <w:rFonts w:eastAsia="Malgun Gothic"/>
          <w:sz w:val="20"/>
        </w:rPr>
        <w:t xml:space="preserve">the </w:t>
      </w:r>
      <w:r w:rsidRPr="003151FF">
        <w:rPr>
          <w:color w:val="000000"/>
          <w:sz w:val="20"/>
        </w:rPr>
        <w:t xml:space="preserve">value of </w:t>
      </w:r>
      <w:r w:rsidRPr="003151FF">
        <w:rPr>
          <w:rFonts w:eastAsia="Times New Roman"/>
          <w:color w:val="000000"/>
          <w:sz w:val="20"/>
        </w:rPr>
        <w:t>frame_packing_arrangement_type</w:t>
      </w:r>
      <w:r w:rsidRPr="003151FF">
        <w:rPr>
          <w:sz w:val="20"/>
          <w:lang w:eastAsia="de-DE"/>
        </w:rPr>
        <w:t xml:space="preserve"> of the </w:t>
      </w:r>
      <w:r w:rsidRPr="003151FF">
        <w:rPr>
          <w:rFonts w:eastAsia="Malgun Gothic"/>
          <w:bCs/>
          <w:noProof/>
          <w:sz w:val="20"/>
          <w:lang w:eastAsia="zh-CN"/>
        </w:rPr>
        <w:t xml:space="preserve">frame </w:t>
      </w:r>
      <w:r w:rsidRPr="00C9691B">
        <w:rPr>
          <w:color w:val="000000"/>
          <w:sz w:val="20"/>
        </w:rPr>
        <w:t>packing arrangement SEI message</w:t>
      </w:r>
      <w:r w:rsidRPr="00C9691B">
        <w:rPr>
          <w:sz w:val="20"/>
          <w:lang w:eastAsia="de-DE"/>
        </w:rPr>
        <w:t xml:space="preserve"> </w:t>
      </w:r>
      <w:r>
        <w:rPr>
          <w:sz w:val="20"/>
          <w:lang w:eastAsia="de-DE"/>
        </w:rPr>
        <w:t xml:space="preserve">is </w:t>
      </w:r>
      <w:r w:rsidRPr="00C9691B">
        <w:rPr>
          <w:sz w:val="20"/>
          <w:lang w:eastAsia="de-DE"/>
        </w:rPr>
        <w:t>equal t</w:t>
      </w:r>
      <w:r w:rsidRPr="00A44B62">
        <w:rPr>
          <w:sz w:val="20"/>
          <w:lang w:eastAsia="de-DE"/>
        </w:rPr>
        <w:t>o 3</w:t>
      </w:r>
      <w:r>
        <w:rPr>
          <w:sz w:val="20"/>
          <w:lang w:eastAsia="de-DE"/>
        </w:rPr>
        <w:t xml:space="preserve">, </w:t>
      </w:r>
      <w:r w:rsidRPr="00055CE8">
        <w:rPr>
          <w:rFonts w:eastAsia="Calibri"/>
          <w:sz w:val="20"/>
        </w:rPr>
        <w:t>TopBottomFlag is set equal to 0</w:t>
      </w:r>
      <w:r>
        <w:rPr>
          <w:rFonts w:eastAsia="Calibri"/>
          <w:sz w:val="20"/>
        </w:rPr>
        <w:t>,</w:t>
      </w:r>
      <w:r w:rsidRPr="00055CE8">
        <w:rPr>
          <w:rFonts w:eastAsia="Calibri"/>
          <w:sz w:val="20"/>
        </w:rPr>
        <w:t xml:space="preserve"> SideBySideFlag is set equal to 1</w:t>
      </w:r>
      <w:r>
        <w:rPr>
          <w:rFonts w:eastAsia="Calibri"/>
          <w:sz w:val="20"/>
        </w:rPr>
        <w:t xml:space="preserve">, </w:t>
      </w:r>
      <w:r w:rsidRPr="00636B67">
        <w:rPr>
          <w:rFonts w:eastAsia="Calibri"/>
          <w:sz w:val="20"/>
        </w:rPr>
        <w:t>HorDiv1 is set equal to 2 and VerDiv1 is set equal to 1</w:t>
      </w:r>
      <w:r w:rsidRPr="00F86213">
        <w:rPr>
          <w:rFonts w:eastAsia="Malgun Gothic"/>
          <w:sz w:val="20"/>
        </w:rPr>
        <w:t>.</w:t>
      </w:r>
    </w:p>
    <w:p w14:paraId="2BAAB632" w14:textId="11B0FDCA" w:rsidR="00BE0820" w:rsidRDefault="00BE0820" w:rsidP="00BE0820">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sidR="001F3D36">
        <w:rPr>
          <w:rFonts w:eastAsia="Malgun Gothic"/>
          <w:sz w:val="20"/>
        </w:rPr>
        <w:t xml:space="preserve">Otherwise, if </w:t>
      </w:r>
      <w:r>
        <w:rPr>
          <w:rFonts w:eastAsia="Malgun Gothic"/>
          <w:sz w:val="20"/>
        </w:rPr>
        <w:t xml:space="preserve">the </w:t>
      </w:r>
      <w:r w:rsidRPr="003151FF">
        <w:rPr>
          <w:color w:val="000000"/>
          <w:sz w:val="20"/>
        </w:rPr>
        <w:t xml:space="preserve">value of </w:t>
      </w:r>
      <w:r w:rsidRPr="003151FF">
        <w:rPr>
          <w:rFonts w:eastAsia="Times New Roman"/>
          <w:color w:val="000000"/>
          <w:sz w:val="20"/>
        </w:rPr>
        <w:t>frame_packing_arrangement_type</w:t>
      </w:r>
      <w:r w:rsidRPr="003151FF">
        <w:rPr>
          <w:sz w:val="20"/>
          <w:lang w:eastAsia="de-DE"/>
        </w:rPr>
        <w:t xml:space="preserve"> of the </w:t>
      </w:r>
      <w:r w:rsidRPr="003151FF">
        <w:rPr>
          <w:rFonts w:eastAsia="Malgun Gothic"/>
          <w:bCs/>
          <w:noProof/>
          <w:sz w:val="20"/>
          <w:lang w:eastAsia="zh-CN"/>
        </w:rPr>
        <w:t xml:space="preserve">frame </w:t>
      </w:r>
      <w:r w:rsidRPr="00C9691B">
        <w:rPr>
          <w:color w:val="000000"/>
          <w:sz w:val="20"/>
        </w:rPr>
        <w:t>packing arrangement SEI message</w:t>
      </w:r>
      <w:r w:rsidRPr="00C9691B">
        <w:rPr>
          <w:sz w:val="20"/>
          <w:lang w:eastAsia="de-DE"/>
        </w:rPr>
        <w:t xml:space="preserve"> </w:t>
      </w:r>
      <w:r>
        <w:rPr>
          <w:sz w:val="20"/>
          <w:lang w:eastAsia="de-DE"/>
        </w:rPr>
        <w:t xml:space="preserve">is </w:t>
      </w:r>
      <w:r w:rsidRPr="00C9691B">
        <w:rPr>
          <w:sz w:val="20"/>
          <w:lang w:eastAsia="de-DE"/>
        </w:rPr>
        <w:t>equal t</w:t>
      </w:r>
      <w:r w:rsidRPr="00A44B62">
        <w:rPr>
          <w:sz w:val="20"/>
          <w:lang w:eastAsia="de-DE"/>
        </w:rPr>
        <w:t xml:space="preserve">o </w:t>
      </w:r>
      <w:r w:rsidR="001F3D36">
        <w:rPr>
          <w:sz w:val="20"/>
          <w:lang w:eastAsia="de-DE"/>
        </w:rPr>
        <w:t>4</w:t>
      </w:r>
      <w:r>
        <w:rPr>
          <w:sz w:val="20"/>
          <w:lang w:eastAsia="de-DE"/>
        </w:rPr>
        <w:t xml:space="preserve">, </w:t>
      </w:r>
      <w:r w:rsidRPr="00055CE8">
        <w:rPr>
          <w:rFonts w:eastAsia="Calibri"/>
          <w:sz w:val="20"/>
        </w:rPr>
        <w:t xml:space="preserve">TopBottomFlag is set equal to </w:t>
      </w:r>
      <w:r>
        <w:rPr>
          <w:rFonts w:eastAsia="Calibri"/>
          <w:sz w:val="20"/>
        </w:rPr>
        <w:t>1,</w:t>
      </w:r>
      <w:r w:rsidRPr="00055CE8">
        <w:rPr>
          <w:rFonts w:eastAsia="Calibri"/>
          <w:sz w:val="20"/>
        </w:rPr>
        <w:t xml:space="preserve"> SideBySideFlag is set equal to </w:t>
      </w:r>
      <w:r>
        <w:rPr>
          <w:rFonts w:eastAsia="Calibri"/>
          <w:sz w:val="20"/>
        </w:rPr>
        <w:t xml:space="preserve">0, </w:t>
      </w:r>
      <w:r w:rsidRPr="007B38CC">
        <w:rPr>
          <w:rFonts w:eastAsia="Calibri"/>
          <w:sz w:val="20"/>
          <w:lang w:val="en-GB"/>
        </w:rPr>
        <w:t>HorDiv1 is set equal to 1</w:t>
      </w:r>
      <w:r>
        <w:rPr>
          <w:rFonts w:eastAsia="Calibri"/>
          <w:sz w:val="20"/>
          <w:lang w:val="en-GB"/>
        </w:rPr>
        <w:t>,</w:t>
      </w:r>
      <w:r w:rsidRPr="007B38CC">
        <w:rPr>
          <w:rFonts w:eastAsia="Calibri"/>
          <w:sz w:val="20"/>
          <w:lang w:val="en-GB"/>
        </w:rPr>
        <w:t xml:space="preserve"> and VerDiv1 is set equal to 2</w:t>
      </w:r>
      <w:r w:rsidRPr="00F86213">
        <w:rPr>
          <w:rFonts w:eastAsia="Malgun Gothic"/>
          <w:sz w:val="20"/>
        </w:rPr>
        <w:t>.</w:t>
      </w:r>
    </w:p>
    <w:p w14:paraId="3A9D1E77" w14:textId="3E3B603C" w:rsidR="001F3D36" w:rsidRDefault="001F3D36" w:rsidP="001F3D36">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Otherwise, </w:t>
      </w:r>
      <w:r w:rsidRPr="00055CE8">
        <w:rPr>
          <w:rFonts w:eastAsia="Calibri"/>
          <w:sz w:val="20"/>
        </w:rPr>
        <w:t xml:space="preserve">TopBottomFlag is set equal to </w:t>
      </w:r>
      <w:r>
        <w:rPr>
          <w:rFonts w:eastAsia="Calibri"/>
          <w:sz w:val="20"/>
        </w:rPr>
        <w:t>0,</w:t>
      </w:r>
      <w:r w:rsidRPr="00055CE8">
        <w:rPr>
          <w:rFonts w:eastAsia="Calibri"/>
          <w:sz w:val="20"/>
        </w:rPr>
        <w:t xml:space="preserve"> SideBySideFlag is set equal to </w:t>
      </w:r>
      <w:r>
        <w:rPr>
          <w:rFonts w:eastAsia="Calibri"/>
          <w:sz w:val="20"/>
        </w:rPr>
        <w:t xml:space="preserve">0, </w:t>
      </w:r>
      <w:r w:rsidRPr="007B38CC">
        <w:rPr>
          <w:rFonts w:eastAsia="Calibri"/>
          <w:sz w:val="20"/>
          <w:lang w:val="en-GB"/>
        </w:rPr>
        <w:t>HorDiv1 is set equal to 1</w:t>
      </w:r>
      <w:r>
        <w:rPr>
          <w:rFonts w:eastAsia="Calibri"/>
          <w:sz w:val="20"/>
          <w:lang w:val="en-GB"/>
        </w:rPr>
        <w:t>,</w:t>
      </w:r>
      <w:r w:rsidRPr="007B38CC">
        <w:rPr>
          <w:rFonts w:eastAsia="Calibri"/>
          <w:sz w:val="20"/>
          <w:lang w:val="en-GB"/>
        </w:rPr>
        <w:t xml:space="preserve"> and VerDiv1 is set equal to </w:t>
      </w:r>
      <w:r>
        <w:rPr>
          <w:rFonts w:eastAsia="Calibri"/>
          <w:sz w:val="20"/>
          <w:lang w:val="en-GB"/>
        </w:rPr>
        <w:t>1</w:t>
      </w:r>
      <w:r w:rsidRPr="00F86213">
        <w:rPr>
          <w:rFonts w:eastAsia="Malgun Gothic"/>
          <w:sz w:val="20"/>
        </w:rPr>
        <w:t>.</w:t>
      </w:r>
    </w:p>
    <w:p w14:paraId="10030C52" w14:textId="401D52F6" w:rsidR="001F3D36"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BE0820">
        <w:rPr>
          <w:rFonts w:eastAsia="Malgun Gothic"/>
          <w:sz w:val="20"/>
        </w:rPr>
        <w:t>–</w:t>
      </w:r>
      <w:r w:rsidRPr="00BE0820">
        <w:rPr>
          <w:rFonts w:eastAsia="Malgun Gothic"/>
          <w:sz w:val="20"/>
        </w:rPr>
        <w:tab/>
        <w:t xml:space="preserve">If a region-wise packing SEI message </w:t>
      </w:r>
      <w:r w:rsidRPr="00BE0820">
        <w:rPr>
          <w:color w:val="000000"/>
          <w:sz w:val="20"/>
        </w:rPr>
        <w:t xml:space="preserve">with </w:t>
      </w:r>
      <w:r w:rsidRPr="00055CE8">
        <w:rPr>
          <w:color w:val="000000"/>
          <w:sz w:val="20"/>
        </w:rPr>
        <w:t xml:space="preserve">rwp_cancel_flag </w:t>
      </w:r>
      <w:r w:rsidRPr="00055CE8">
        <w:rPr>
          <w:rFonts w:eastAsia="Malgun Gothic"/>
          <w:color w:val="000000"/>
          <w:sz w:val="20"/>
        </w:rPr>
        <w:t>equal to 0</w:t>
      </w:r>
      <w:r w:rsidRPr="00055CE8">
        <w:rPr>
          <w:rFonts w:eastAsia="Malgun Gothic"/>
          <w:bCs/>
          <w:noProof/>
          <w:sz w:val="20"/>
          <w:lang w:eastAsia="zh-CN"/>
        </w:rPr>
        <w:t xml:space="preserve"> that applies to the picture is </w:t>
      </w:r>
      <w:r w:rsidR="005873BC">
        <w:rPr>
          <w:rFonts w:eastAsia="Malgun Gothic"/>
          <w:bCs/>
          <w:noProof/>
          <w:sz w:val="20"/>
          <w:lang w:eastAsia="zh-CN"/>
        </w:rPr>
        <w:t xml:space="preserve">not </w:t>
      </w:r>
      <w:r w:rsidRPr="00055CE8">
        <w:rPr>
          <w:rFonts w:eastAsia="Malgun Gothic"/>
          <w:bCs/>
          <w:noProof/>
          <w:sz w:val="20"/>
          <w:lang w:eastAsia="zh-CN"/>
        </w:rPr>
        <w:t xml:space="preserve">present, RegionWisePackingFlag is set equal to 0, </w:t>
      </w:r>
      <w:r>
        <w:rPr>
          <w:rFonts w:eastAsia="Malgun Gothic"/>
          <w:bCs/>
          <w:noProof/>
          <w:sz w:val="20"/>
          <w:lang w:eastAsia="zh-CN"/>
        </w:rPr>
        <w:t xml:space="preserve">and </w:t>
      </w:r>
      <w:r w:rsidR="00024B69">
        <w:rPr>
          <w:rFonts w:eastAsia="Malgun Gothic"/>
          <w:sz w:val="20"/>
          <w:lang w:eastAsia="ko-KR"/>
        </w:rPr>
        <w:t>Constituent</w:t>
      </w:r>
      <w:r w:rsidRPr="00BE0820">
        <w:rPr>
          <w:rFonts w:eastAsia="Malgun Gothic"/>
          <w:sz w:val="20"/>
          <w:lang w:eastAsia="ko-KR"/>
        </w:rPr>
        <w:t>PicWidth</w:t>
      </w:r>
      <w:r w:rsidR="00786568">
        <w:rPr>
          <w:rFonts w:eastAsia="Malgun Gothic"/>
          <w:sz w:val="20"/>
          <w:lang w:eastAsia="ko-KR"/>
        </w:rPr>
        <w:t xml:space="preserve"> </w:t>
      </w:r>
      <w:r w:rsidRPr="00BE0820">
        <w:rPr>
          <w:rFonts w:eastAsia="Malgun Gothic"/>
          <w:sz w:val="20"/>
          <w:lang w:eastAsia="ko-KR"/>
        </w:rPr>
        <w:t xml:space="preserve">and </w:t>
      </w:r>
      <w:r w:rsidR="00024B69">
        <w:rPr>
          <w:rFonts w:eastAsia="Malgun Gothic"/>
          <w:sz w:val="20"/>
          <w:lang w:eastAsia="ko-KR"/>
        </w:rPr>
        <w:t>Constituent</w:t>
      </w:r>
      <w:r w:rsidRPr="00BE0820">
        <w:rPr>
          <w:rFonts w:eastAsia="Malgun Gothic"/>
          <w:sz w:val="20"/>
          <w:lang w:eastAsia="ko-KR"/>
        </w:rPr>
        <w:t>PicHeight are set to be equal to cropPicW</w:t>
      </w:r>
      <w:r w:rsidRPr="00055CE8">
        <w:rPr>
          <w:rFonts w:eastAsia="Malgun Gothic"/>
          <w:sz w:val="20"/>
          <w:lang w:eastAsia="ko-KR"/>
        </w:rPr>
        <w:t>idth </w:t>
      </w:r>
      <w:r w:rsidRPr="00BE0820">
        <w:rPr>
          <w:rFonts w:eastAsia="Malgun Gothic"/>
          <w:sz w:val="20"/>
          <w:lang w:eastAsia="ko-KR"/>
        </w:rPr>
        <w:t>/ HorDiv1 and cropPicH</w:t>
      </w:r>
      <w:r w:rsidRPr="00055CE8">
        <w:rPr>
          <w:rFonts w:eastAsia="Malgun Gothic"/>
          <w:sz w:val="20"/>
          <w:lang w:eastAsia="ko-KR"/>
        </w:rPr>
        <w:t>eight </w:t>
      </w:r>
      <w:r w:rsidRPr="00BE0820">
        <w:rPr>
          <w:rFonts w:eastAsia="Malgun Gothic"/>
          <w:sz w:val="20"/>
          <w:lang w:eastAsia="ko-KR"/>
        </w:rPr>
        <w:t xml:space="preserve">/ VerDiv1, respectively, where </w:t>
      </w:r>
      <w:r w:rsidRPr="00055CE8">
        <w:rPr>
          <w:rFonts w:eastAsia="Malgun Gothic"/>
          <w:sz w:val="20"/>
          <w:lang w:eastAsia="ko-KR"/>
        </w:rPr>
        <w:t>cropPicWidth</w:t>
      </w:r>
      <w:r w:rsidRPr="00BE0820">
        <w:rPr>
          <w:rFonts w:eastAsia="Malgun Gothic"/>
          <w:sz w:val="20"/>
          <w:lang w:eastAsia="ko-KR"/>
        </w:rPr>
        <w:t xml:space="preserve"> and </w:t>
      </w:r>
      <w:r w:rsidRPr="00055CE8">
        <w:rPr>
          <w:rFonts w:eastAsia="Malgun Gothic"/>
          <w:sz w:val="20"/>
          <w:lang w:eastAsia="ko-KR"/>
        </w:rPr>
        <w:t>cropPicHeight</w:t>
      </w:r>
      <w:r w:rsidRPr="00BE0820">
        <w:rPr>
          <w:rFonts w:eastAsia="Malgun Gothic"/>
          <w:sz w:val="20"/>
          <w:lang w:eastAsia="ko-KR"/>
        </w:rPr>
        <w:t xml:space="preserve"> are the width and height, respectively, of the cropped </w:t>
      </w:r>
      <w:del w:id="2940" w:author="Ye-Kui Wang 02" w:date="2017-11-27T22:12:00Z">
        <w:r w:rsidRPr="00BE0820" w:rsidDel="00AE6651">
          <w:rPr>
            <w:rFonts w:eastAsia="Malgun Gothic"/>
            <w:sz w:val="20"/>
            <w:lang w:eastAsia="ko-KR"/>
          </w:rPr>
          <w:delText xml:space="preserve">output </w:delText>
        </w:r>
      </w:del>
      <w:ins w:id="2941" w:author="Ye-Kui Wang 02" w:date="2017-11-27T22:12:00Z">
        <w:r w:rsidR="00AE6651">
          <w:rPr>
            <w:rFonts w:eastAsia="Malgun Gothic"/>
            <w:sz w:val="20"/>
            <w:lang w:eastAsia="ko-KR"/>
          </w:rPr>
          <w:t>decoded</w:t>
        </w:r>
        <w:r w:rsidR="00AE6651" w:rsidRPr="00BE0820">
          <w:rPr>
            <w:rFonts w:eastAsia="Malgun Gothic"/>
            <w:sz w:val="20"/>
            <w:lang w:eastAsia="ko-KR"/>
          </w:rPr>
          <w:t xml:space="preserve"> </w:t>
        </w:r>
      </w:ins>
      <w:r w:rsidRPr="00BE0820">
        <w:rPr>
          <w:rFonts w:eastAsia="Malgun Gothic"/>
          <w:sz w:val="20"/>
          <w:lang w:eastAsia="ko-KR"/>
        </w:rPr>
        <w:t>picture.</w:t>
      </w:r>
      <w:del w:id="2942" w:author="Ye-Kui Wang 02" w:date="2017-11-27T22:09:00Z">
        <w:r w:rsidDel="00094D50">
          <w:rPr>
            <w:rFonts w:eastAsia="Malgun Gothic"/>
            <w:sz w:val="20"/>
            <w:lang w:eastAsia="ko-KR"/>
          </w:rPr>
          <w:delText xml:space="preserve"> </w:delText>
        </w:r>
      </w:del>
    </w:p>
    <w:p w14:paraId="4F1C6538" w14:textId="229FA1F0" w:rsidR="00BE0820" w:rsidRPr="00BE0820" w:rsidRDefault="001F3D36"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BE0820">
        <w:rPr>
          <w:rFonts w:eastAsia="Malgun Gothic"/>
          <w:sz w:val="20"/>
        </w:rPr>
        <w:t>–</w:t>
      </w:r>
      <w:r w:rsidRPr="00BE0820">
        <w:rPr>
          <w:rFonts w:eastAsia="Malgun Gothic"/>
          <w:sz w:val="20"/>
        </w:rPr>
        <w:tab/>
      </w:r>
      <w:r w:rsidR="00BE0820" w:rsidRPr="00BE0820">
        <w:rPr>
          <w:rFonts w:eastAsia="Malgun Gothic"/>
          <w:bCs/>
          <w:noProof/>
          <w:sz w:val="20"/>
          <w:lang w:eastAsia="zh-CN"/>
        </w:rPr>
        <w:t xml:space="preserve">Otherwise, RegionWisePackingFlag is set equal to 1, and </w:t>
      </w:r>
      <w:r w:rsidR="00024B69">
        <w:rPr>
          <w:rFonts w:eastAsia="Malgun Gothic"/>
          <w:sz w:val="20"/>
          <w:lang w:eastAsia="ko-KR"/>
        </w:rPr>
        <w:t>Constituent</w:t>
      </w:r>
      <w:r w:rsidR="00BE0820" w:rsidRPr="00BE0820">
        <w:rPr>
          <w:rFonts w:eastAsia="Malgun Gothic"/>
          <w:sz w:val="20"/>
          <w:lang w:eastAsia="ko-KR"/>
        </w:rPr>
        <w:t xml:space="preserve">PicWidth and </w:t>
      </w:r>
      <w:r w:rsidR="00024B69">
        <w:rPr>
          <w:rFonts w:eastAsia="Malgun Gothic"/>
          <w:sz w:val="20"/>
          <w:lang w:eastAsia="ko-KR"/>
        </w:rPr>
        <w:t>Constituent</w:t>
      </w:r>
      <w:r w:rsidR="00BE0820" w:rsidRPr="00BE0820">
        <w:rPr>
          <w:rFonts w:eastAsia="Malgun Gothic"/>
          <w:sz w:val="20"/>
          <w:lang w:eastAsia="ko-KR"/>
        </w:rPr>
        <w:t xml:space="preserve">PicHeight are set equal to </w:t>
      </w:r>
      <w:r w:rsidR="00BE0820" w:rsidRPr="00055CE8">
        <w:rPr>
          <w:rFonts w:eastAsia="Malgun Gothic"/>
          <w:sz w:val="20"/>
          <w:lang w:eastAsia="ko-KR"/>
        </w:rPr>
        <w:t>proj_picture_width</w:t>
      </w:r>
      <w:r w:rsidR="00BE0820" w:rsidRPr="00BE0820">
        <w:rPr>
          <w:rFonts w:eastAsia="Malgun Gothic"/>
          <w:sz w:val="20"/>
          <w:lang w:eastAsia="ko-KR"/>
        </w:rPr>
        <w:t xml:space="preserve"> / HorDiv1 and </w:t>
      </w:r>
      <w:r w:rsidR="00BE0820" w:rsidRPr="00055CE8">
        <w:rPr>
          <w:rFonts w:eastAsia="Malgun Gothic"/>
          <w:sz w:val="20"/>
          <w:lang w:eastAsia="ko-KR"/>
        </w:rPr>
        <w:t>proj_picture_height</w:t>
      </w:r>
      <w:r w:rsidR="00BE0820" w:rsidRPr="00BE0820">
        <w:rPr>
          <w:rFonts w:eastAsia="Malgun Gothic"/>
          <w:sz w:val="20"/>
          <w:lang w:eastAsia="ko-KR"/>
        </w:rPr>
        <w:t> / VerDiv1, respectively</w:t>
      </w:r>
      <w:r w:rsidR="00BE0820" w:rsidRPr="00BE0820">
        <w:rPr>
          <w:rFonts w:eastAsia="Malgun Gothic"/>
          <w:bCs/>
          <w:noProof/>
          <w:sz w:val="20"/>
          <w:lang w:eastAsia="zh-CN"/>
        </w:rPr>
        <w:t>.</w:t>
      </w:r>
    </w:p>
    <w:p w14:paraId="0F63F302" w14:textId="36B10B1D" w:rsidR="00BE0820" w:rsidRPr="00055CE8" w:rsidRDefault="00BE0820" w:rsidP="00464B6C">
      <w:pPr>
        <w:pStyle w:val="3N3"/>
        <w:keepNext/>
        <w:numPr>
          <w:ilvl w:val="0"/>
          <w:numId w:val="0"/>
        </w:numPr>
        <w:tabs>
          <w:tab w:val="left" w:pos="360"/>
          <w:tab w:val="left" w:pos="720"/>
          <w:tab w:val="left" w:pos="1080"/>
        </w:tabs>
        <w:ind w:left="1080" w:hanging="1080"/>
        <w:rPr>
          <w:b/>
          <w:i/>
        </w:rPr>
      </w:pPr>
      <w:bookmarkStart w:id="2943" w:name="_Hlk490823632"/>
      <w:bookmarkStart w:id="2944" w:name="SampleRemappingProjection"/>
      <w:bookmarkStart w:id="2945" w:name="_Ref480997283"/>
      <w:bookmarkStart w:id="2946" w:name="_Ref490136699"/>
      <w:r w:rsidRPr="00055CE8">
        <w:rPr>
          <w:b/>
          <w:i/>
        </w:rPr>
        <w:t>D.3.41.</w:t>
      </w:r>
      <w:ins w:id="2947" w:author="Gary Sullivan" w:date="2018-01-12T12:18:00Z">
        <w:r w:rsidR="007F6A49">
          <w:rPr>
            <w:b/>
            <w:i/>
          </w:rPr>
          <w:t>6</w:t>
        </w:r>
      </w:ins>
      <w:del w:id="2948" w:author="Gary Sullivan" w:date="2018-01-12T12:18:00Z">
        <w:r w:rsidR="00185275" w:rsidDel="007F6A49">
          <w:rPr>
            <w:b/>
            <w:i/>
          </w:rPr>
          <w:delText>5</w:delText>
        </w:r>
      </w:del>
      <w:r w:rsidRPr="00055CE8">
        <w:rPr>
          <w:b/>
          <w:i/>
        </w:rPr>
        <w:t>.</w:t>
      </w:r>
      <w:r>
        <w:rPr>
          <w:b/>
          <w:i/>
        </w:rPr>
        <w:t>2</w:t>
      </w:r>
      <w:bookmarkEnd w:id="2943"/>
      <w:bookmarkEnd w:id="2944"/>
      <w:r w:rsidRPr="00055CE8">
        <w:rPr>
          <w:b/>
          <w:i/>
        </w:rPr>
        <w:tab/>
      </w:r>
      <w:r>
        <w:rPr>
          <w:b/>
          <w:i/>
        </w:rPr>
        <w:t xml:space="preserve">Projection </w:t>
      </w:r>
      <w:r w:rsidRPr="00055CE8">
        <w:rPr>
          <w:b/>
          <w:i/>
        </w:rPr>
        <w:t xml:space="preserve">for </w:t>
      </w:r>
      <w:r w:rsidR="001F3D36">
        <w:rPr>
          <w:b/>
          <w:i/>
        </w:rPr>
        <w:t>a</w:t>
      </w:r>
      <w:r w:rsidR="001F3D36" w:rsidRPr="00055CE8">
        <w:rPr>
          <w:b/>
          <w:i/>
        </w:rPr>
        <w:t xml:space="preserve"> </w:t>
      </w:r>
      <w:r w:rsidRPr="00055CE8">
        <w:rPr>
          <w:b/>
          <w:i/>
        </w:rPr>
        <w:t>sample</w:t>
      </w:r>
      <w:bookmarkEnd w:id="2945"/>
      <w:r w:rsidRPr="00055CE8">
        <w:rPr>
          <w:b/>
          <w:i/>
        </w:rPr>
        <w:t xml:space="preserve"> location</w:t>
      </w:r>
      <w:bookmarkEnd w:id="2946"/>
    </w:p>
    <w:p w14:paraId="086E4927" w14:textId="77777777" w:rsidR="00BE0820" w:rsidRDefault="00BE0820" w:rsidP="00BE0820">
      <w:pPr>
        <w:jc w:val="both"/>
        <w:rPr>
          <w:rFonts w:eastAsia="Malgun Gothic"/>
          <w:sz w:val="20"/>
          <w:lang w:eastAsia="ko-KR"/>
        </w:rPr>
      </w:pPr>
      <w:r>
        <w:rPr>
          <w:rFonts w:eastAsia="Malgun Gothic"/>
          <w:sz w:val="20"/>
          <w:lang w:eastAsia="ko-KR"/>
        </w:rPr>
        <w:t>Inputs to this clause are:</w:t>
      </w:r>
    </w:p>
    <w:p w14:paraId="09F92434" w14:textId="06E3A1A5"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 xml:space="preserve">pictureWidth and pictureHeight, which are the width and height, respectively, of a monoscopic projected luma picture, in </w:t>
      </w:r>
      <w:ins w:id="2949" w:author="Ye-Kui Wang 04" w:date="2017-12-12T12:47:00Z">
        <w:r w:rsidR="00470362" w:rsidRPr="00470362">
          <w:rPr>
            <w:rFonts w:eastAsia="Malgun Gothic"/>
            <w:sz w:val="20"/>
          </w:rPr>
          <w:t>relative projected picture sample units</w:t>
        </w:r>
      </w:ins>
      <w:del w:id="2950" w:author="Ye-Kui Wang 04" w:date="2017-12-12T12:47:00Z">
        <w:r w:rsidDel="00470362">
          <w:rPr>
            <w:rFonts w:eastAsia="Malgun Gothic"/>
            <w:sz w:val="20"/>
          </w:rPr>
          <w:delText>luma samples</w:delText>
        </w:r>
      </w:del>
      <w:r>
        <w:rPr>
          <w:rFonts w:eastAsia="Malgun Gothic"/>
          <w:sz w:val="20"/>
        </w:rPr>
        <w:t>, and</w:t>
      </w:r>
    </w:p>
    <w:p w14:paraId="35EE99DC" w14:textId="1A025B1E"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 xml:space="preserve">the </w:t>
      </w:r>
      <w:r w:rsidR="0087088E">
        <w:rPr>
          <w:rFonts w:eastAsia="Malgun Gothic"/>
          <w:sz w:val="20"/>
        </w:rPr>
        <w:t>centre</w:t>
      </w:r>
      <w:r>
        <w:rPr>
          <w:rFonts w:eastAsia="Malgun Gothic"/>
          <w:sz w:val="20"/>
        </w:rPr>
        <w:t xml:space="preserve"> point of a sample location (</w:t>
      </w:r>
      <w:ins w:id="2951" w:author="Ye-Kui Wang 04" w:date="2017-12-12T13:30:00Z">
        <w:r w:rsidR="00002E6E">
          <w:rPr>
            <w:rFonts w:eastAsia="Malgun Gothic"/>
            <w:sz w:val="20"/>
          </w:rPr>
          <w:t>hPos</w:t>
        </w:r>
      </w:ins>
      <w:del w:id="2952" w:author="Ye-Kui Wang 04" w:date="2017-12-12T13:30:00Z">
        <w:r w:rsidDel="00002E6E">
          <w:rPr>
            <w:rFonts w:eastAsia="Malgun Gothic"/>
            <w:sz w:val="20"/>
          </w:rPr>
          <w:delText>i</w:delText>
        </w:r>
      </w:del>
      <w:r>
        <w:rPr>
          <w:rFonts w:eastAsia="Malgun Gothic"/>
          <w:sz w:val="20"/>
        </w:rPr>
        <w:t xml:space="preserve">, </w:t>
      </w:r>
      <w:ins w:id="2953" w:author="Ye-Kui Wang 04" w:date="2017-12-12T13:31:00Z">
        <w:r w:rsidR="00002E6E">
          <w:rPr>
            <w:rFonts w:eastAsia="Malgun Gothic"/>
            <w:sz w:val="20"/>
          </w:rPr>
          <w:t>v</w:t>
        </w:r>
      </w:ins>
      <w:ins w:id="2954" w:author="Ye-Kui Wang 04" w:date="2017-12-12T13:30:00Z">
        <w:r w:rsidR="00002E6E">
          <w:rPr>
            <w:rFonts w:eastAsia="Malgun Gothic"/>
            <w:sz w:val="20"/>
          </w:rPr>
          <w:t>Pos</w:t>
        </w:r>
      </w:ins>
      <w:del w:id="2955" w:author="Ye-Kui Wang 04" w:date="2017-12-12T13:30:00Z">
        <w:r w:rsidDel="00002E6E">
          <w:rPr>
            <w:rFonts w:eastAsia="Malgun Gothic"/>
            <w:sz w:val="20"/>
          </w:rPr>
          <w:delText>j</w:delText>
        </w:r>
      </w:del>
      <w:r>
        <w:rPr>
          <w:rFonts w:eastAsia="Malgun Gothic"/>
          <w:sz w:val="20"/>
        </w:rPr>
        <w:t>) along the horizontal and vertical axes, respectively</w:t>
      </w:r>
      <w:ins w:id="2956" w:author="Ye-Kui Wang 04" w:date="2017-12-12T13:12:00Z">
        <w:r w:rsidR="00EA2467">
          <w:rPr>
            <w:rFonts w:eastAsia="Malgun Gothic"/>
            <w:sz w:val="20"/>
          </w:rPr>
          <w:t xml:space="preserve">, in </w:t>
        </w:r>
        <w:r w:rsidR="00EA2467" w:rsidRPr="00470362">
          <w:rPr>
            <w:rFonts w:eastAsia="Malgun Gothic"/>
            <w:sz w:val="20"/>
          </w:rPr>
          <w:t>relative projected picture sample units</w:t>
        </w:r>
      </w:ins>
      <w:ins w:id="2957" w:author="Ye-Kui Wang 04" w:date="2017-12-12T13:23:00Z">
        <w:r w:rsidR="002316AF">
          <w:rPr>
            <w:rFonts w:eastAsia="Malgun Gothic"/>
            <w:sz w:val="20"/>
          </w:rPr>
          <w:t xml:space="preserve">, where hPos and vPos may have </w:t>
        </w:r>
        <w:r w:rsidR="002316AF" w:rsidRPr="007A4D78">
          <w:rPr>
            <w:rFonts w:eastAsia="Malgun Gothic"/>
            <w:sz w:val="20"/>
          </w:rPr>
          <w:t>non-integer real values</w:t>
        </w:r>
      </w:ins>
      <w:r>
        <w:rPr>
          <w:rFonts w:eastAsia="Malgun Gothic"/>
          <w:sz w:val="20"/>
        </w:rPr>
        <w:t>.</w:t>
      </w:r>
    </w:p>
    <w:p w14:paraId="1D9164E4" w14:textId="77777777" w:rsidR="00BE0820" w:rsidRDefault="00BE0820" w:rsidP="00BE0820">
      <w:pPr>
        <w:jc w:val="both"/>
        <w:rPr>
          <w:rFonts w:eastAsia="Malgun Gothic"/>
          <w:sz w:val="20"/>
          <w:lang w:eastAsia="ko-KR"/>
        </w:rPr>
      </w:pPr>
      <w:r>
        <w:rPr>
          <w:rFonts w:eastAsia="Malgun Gothic"/>
          <w:sz w:val="20"/>
          <w:lang w:eastAsia="ko-KR"/>
        </w:rPr>
        <w:t>Outputs of this clause are:</w:t>
      </w:r>
    </w:p>
    <w:p w14:paraId="6DD83BBE" w14:textId="693D7C39" w:rsidR="00BE0820" w:rsidRP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sidRPr="00A5320A">
        <w:rPr>
          <w:rFonts w:eastAsia="Malgun Gothic"/>
          <w:sz w:val="20"/>
        </w:rPr>
        <w:t>sphere coordinates (</w:t>
      </w:r>
      <w:ins w:id="2958" w:author="Ye-Kui Wang 04" w:date="2017-12-12T12:26:00Z">
        <w:r w:rsidR="002B66AB" w:rsidRPr="001B0A14">
          <w:rPr>
            <w:sz w:val="20"/>
          </w:rPr>
          <w:t>ϕ</w:t>
        </w:r>
        <w:r w:rsidR="002B66AB">
          <w:rPr>
            <w:sz w:val="20"/>
          </w:rPr>
          <w:t xml:space="preserve">, </w:t>
        </w:r>
        <w:r w:rsidR="002B66AB" w:rsidRPr="001B0A14">
          <w:rPr>
            <w:rFonts w:eastAsia="Times New Roman"/>
            <w:sz w:val="20"/>
          </w:rPr>
          <w:t>θ</w:t>
        </w:r>
      </w:ins>
      <w:del w:id="2959" w:author="Ye-Kui Wang 04" w:date="2017-12-12T12:26:00Z">
        <w:r w:rsidRPr="00A5320A" w:rsidDel="002B66AB">
          <w:rPr>
            <w:rFonts w:eastAsia="Malgun Gothic"/>
            <w:sz w:val="20"/>
          </w:rPr>
          <w:sym w:font="Symbol" w:char="F066"/>
        </w:r>
        <w:r w:rsidRPr="00A5320A" w:rsidDel="002B66AB">
          <w:rPr>
            <w:rFonts w:eastAsia="Malgun Gothic"/>
            <w:sz w:val="20"/>
          </w:rPr>
          <w:delText xml:space="preserve">, </w:delText>
        </w:r>
        <w:r w:rsidRPr="00A5320A" w:rsidDel="002B66AB">
          <w:rPr>
            <w:rFonts w:eastAsia="Malgun Gothic"/>
            <w:sz w:val="20"/>
          </w:rPr>
          <w:sym w:font="Symbol" w:char="F071"/>
        </w:r>
      </w:del>
      <w:r w:rsidRPr="00A5320A">
        <w:rPr>
          <w:rFonts w:eastAsia="Malgun Gothic"/>
          <w:sz w:val="20"/>
        </w:rPr>
        <w:t xml:space="preserve">) for the sample location in degrees relative to the coordinate </w:t>
      </w:r>
      <w:r w:rsidRPr="00A5320A">
        <w:rPr>
          <w:rFonts w:eastAsia="Malgun Gothic" w:hint="eastAsia"/>
          <w:sz w:val="20"/>
        </w:rPr>
        <w:t>axes</w:t>
      </w:r>
      <w:r w:rsidRPr="00A5320A">
        <w:rPr>
          <w:rFonts w:eastAsia="Malgun Gothic"/>
          <w:sz w:val="20"/>
        </w:rPr>
        <w:t xml:space="preserve"> specified in clause </w:t>
      </w:r>
      <w:r w:rsidR="00024B69" w:rsidRPr="00A5320A">
        <w:rPr>
          <w:rFonts w:eastAsia="Malgun Gothic"/>
          <w:sz w:val="20"/>
        </w:rPr>
        <w:fldChar w:fldCharType="begin"/>
      </w:r>
      <w:r w:rsidR="00024B69" w:rsidRPr="00A5320A">
        <w:rPr>
          <w:rFonts w:eastAsia="Malgun Gothic"/>
          <w:sz w:val="20"/>
        </w:rPr>
        <w:instrText xml:space="preserve"> REF SampleRemappingGeneral \h  \* MERGEFORMAT </w:instrText>
      </w:r>
      <w:r w:rsidR="00024B69" w:rsidRPr="00A5320A">
        <w:rPr>
          <w:rFonts w:eastAsia="Malgun Gothic"/>
          <w:sz w:val="20"/>
        </w:rPr>
      </w:r>
      <w:r w:rsidR="00024B69" w:rsidRPr="00A5320A">
        <w:rPr>
          <w:rFonts w:eastAsia="Malgun Gothic"/>
          <w:sz w:val="20"/>
        </w:rPr>
        <w:fldChar w:fldCharType="separate"/>
      </w:r>
      <w:ins w:id="2960" w:author="Gary Sullivan" w:date="2018-01-12T12:29:00Z">
        <w:r w:rsidR="007F6A49" w:rsidRPr="007F6A49">
          <w:rPr>
            <w:sz w:val="20"/>
            <w:rPrChange w:id="2961" w:author="Gary Sullivan" w:date="2018-01-12T12:29:00Z">
              <w:rPr>
                <w:b/>
                <w:i/>
              </w:rPr>
            </w:rPrChange>
          </w:rPr>
          <w:t>D.3.41.6.1</w:t>
        </w:r>
      </w:ins>
      <w:del w:id="2962" w:author="Gary Sullivan" w:date="2018-01-12T12:29:00Z">
        <w:r w:rsidR="00024B69" w:rsidRPr="00464B6C" w:rsidDel="007F6A49">
          <w:rPr>
            <w:sz w:val="20"/>
          </w:rPr>
          <w:delText>D.3.41.5.1</w:delText>
        </w:r>
      </w:del>
      <w:r w:rsidR="00024B69" w:rsidRPr="00A5320A">
        <w:rPr>
          <w:rFonts w:eastAsia="Malgun Gothic"/>
          <w:sz w:val="20"/>
        </w:rPr>
        <w:fldChar w:fldCharType="end"/>
      </w:r>
      <w:r w:rsidRPr="00A5320A">
        <w:rPr>
          <w:rFonts w:eastAsia="Malgun Gothic"/>
          <w:sz w:val="20"/>
        </w:rPr>
        <w:t>.</w:t>
      </w:r>
    </w:p>
    <w:p w14:paraId="74F00727" w14:textId="297FC979" w:rsidR="001F3D36" w:rsidRDefault="001F3D36" w:rsidP="00BE0820">
      <w:pPr>
        <w:jc w:val="both"/>
        <w:rPr>
          <w:rFonts w:eastAsia="Malgun Gothic"/>
          <w:sz w:val="20"/>
          <w:lang w:eastAsia="ko-KR"/>
        </w:rPr>
      </w:pPr>
      <w:r>
        <w:rPr>
          <w:rFonts w:eastAsia="Malgun Gothic"/>
          <w:sz w:val="20"/>
          <w:lang w:eastAsia="ko-KR"/>
        </w:rPr>
        <w:t>The projection for a sample location is derived as follows:</w:t>
      </w:r>
    </w:p>
    <w:p w14:paraId="0691C058" w14:textId="5507C35C" w:rsidR="00BE0820" w:rsidRPr="00B92C82" w:rsidRDefault="001F3D36" w:rsidP="00464B6C">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CF101A">
        <w:rPr>
          <w:rFonts w:eastAsia="Malgun Gothic"/>
          <w:sz w:val="20"/>
        </w:rPr>
        <w:t>–</w:t>
      </w:r>
      <w:r w:rsidRPr="00CF101A">
        <w:rPr>
          <w:rFonts w:eastAsia="Malgun Gothic"/>
          <w:sz w:val="20"/>
        </w:rPr>
        <w:tab/>
      </w:r>
      <w:r>
        <w:rPr>
          <w:rFonts w:eastAsia="Malgun Gothic"/>
          <w:sz w:val="20"/>
          <w:lang w:eastAsia="ko-KR"/>
        </w:rPr>
        <w:t>If</w:t>
      </w:r>
      <w:r w:rsidR="00BE0820">
        <w:rPr>
          <w:rFonts w:eastAsia="Malgun Gothic"/>
          <w:sz w:val="20"/>
          <w:lang w:eastAsia="ko-KR"/>
        </w:rPr>
        <w:t xml:space="preserve"> </w:t>
      </w:r>
      <w:del w:id="2963" w:author="Ye-Kui Wang 04" w:date="2017-12-13T08:18:00Z">
        <w:r w:rsidR="00BE0820" w:rsidDel="009961D8">
          <w:rPr>
            <w:rFonts w:eastAsia="Malgun Gothic"/>
            <w:sz w:val="20"/>
            <w:lang w:eastAsia="ko-KR"/>
          </w:rPr>
          <w:delText>equirectangular projection is indicated</w:delText>
        </w:r>
      </w:del>
      <w:ins w:id="2964" w:author="Ye-Kui Wang 04" w:date="2017-12-13T08:18:00Z">
        <w:r w:rsidR="009961D8">
          <w:rPr>
            <w:rFonts w:eastAsia="Malgun Gothic"/>
            <w:sz w:val="20"/>
            <w:lang w:eastAsia="ko-KR"/>
          </w:rPr>
          <w:t xml:space="preserve">ErpFlag is equal </w:t>
        </w:r>
      </w:ins>
      <w:ins w:id="2965" w:author="Ye-Kui Wang 04" w:date="2017-12-13T08:19:00Z">
        <w:r w:rsidR="009961D8">
          <w:rPr>
            <w:rFonts w:eastAsia="Malgun Gothic"/>
            <w:sz w:val="20"/>
            <w:lang w:eastAsia="ko-KR"/>
          </w:rPr>
          <w:t>to 1</w:t>
        </w:r>
      </w:ins>
      <w:r w:rsidR="00BE0820">
        <w:rPr>
          <w:rFonts w:eastAsia="Malgun Gothic"/>
          <w:sz w:val="20"/>
          <w:lang w:eastAsia="ko-KR"/>
        </w:rPr>
        <w:t>, the following applies:</w:t>
      </w:r>
    </w:p>
    <w:p w14:paraId="532C76DB" w14:textId="066714AA" w:rsidR="00FC250D" w:rsidRDefault="00FC250D" w:rsidP="00FC250D">
      <w:pPr>
        <w:tabs>
          <w:tab w:val="clear" w:pos="360"/>
          <w:tab w:val="clear" w:pos="720"/>
          <w:tab w:val="clear" w:pos="1080"/>
          <w:tab w:val="clear" w:pos="1440"/>
          <w:tab w:val="left" w:pos="794"/>
          <w:tab w:val="left" w:pos="1191"/>
          <w:tab w:val="left" w:pos="1588"/>
          <w:tab w:val="left" w:pos="1985"/>
        </w:tabs>
        <w:ind w:left="806" w:hanging="403"/>
        <w:jc w:val="both"/>
        <w:rPr>
          <w:ins w:id="2966" w:author="Ye-Kui Wang v2" w:date="2017-10-20T06:13:00Z"/>
          <w:rFonts w:eastAsia="Malgun Gothic"/>
          <w:sz w:val="20"/>
        </w:rPr>
      </w:pPr>
      <w:ins w:id="2967" w:author="Ye-Kui Wang v2" w:date="2017-10-20T06:13:00Z">
        <w:r w:rsidRPr="00CF101A">
          <w:rPr>
            <w:rFonts w:eastAsia="Malgun Gothic"/>
            <w:sz w:val="20"/>
          </w:rPr>
          <w:t>–</w:t>
        </w:r>
        <w:r w:rsidRPr="00CF101A">
          <w:rPr>
            <w:rFonts w:eastAsia="Malgun Gothic"/>
            <w:sz w:val="20"/>
          </w:rPr>
          <w:tab/>
        </w:r>
        <w:del w:id="2968" w:author="Jill Boyce" w:date="2018-01-02T14:28:00Z">
          <w:r w:rsidDel="00811132">
            <w:rPr>
              <w:rFonts w:eastAsia="Malgun Gothic"/>
              <w:sz w:val="20"/>
            </w:rPr>
            <w:delText>When</w:delText>
          </w:r>
        </w:del>
      </w:ins>
      <w:ins w:id="2969" w:author="Jill Boyce" w:date="2018-01-02T14:28:00Z">
        <w:r w:rsidR="00811132">
          <w:rPr>
            <w:rFonts w:eastAsia="Malgun Gothic"/>
            <w:sz w:val="20"/>
          </w:rPr>
          <w:t>If</w:t>
        </w:r>
      </w:ins>
      <w:ins w:id="2970" w:author="Ye-Kui Wang v2" w:date="2017-10-20T06:13:00Z">
        <w:r>
          <w:rPr>
            <w:rFonts w:eastAsia="Malgun Gothic"/>
            <w:sz w:val="20"/>
          </w:rPr>
          <w:t xml:space="preserve"> </w:t>
        </w:r>
        <w:r>
          <w:rPr>
            <w:rFonts w:eastAsia="Malgun Gothic"/>
            <w:sz w:val="20"/>
            <w:lang w:eastAsia="ko-KR"/>
          </w:rPr>
          <w:t xml:space="preserve">RegionWisePackingFlag is equal to 0 and </w:t>
        </w:r>
      </w:ins>
      <w:ins w:id="2971" w:author="Ye-Kui Wang v2" w:date="2017-10-20T06:14:00Z">
        <w:del w:id="2972" w:author="Gary Sullivan" w:date="2018-01-12T13:57:00Z">
          <w:r w:rsidDel="00052898">
            <w:rPr>
              <w:rFonts w:eastAsia="Malgun Gothic"/>
              <w:sz w:val="20"/>
              <w:lang w:eastAsia="ko-KR"/>
            </w:rPr>
            <w:delText>erp</w:delText>
          </w:r>
        </w:del>
      </w:ins>
      <w:ins w:id="2973" w:author="Ye-Kui Wang v2" w:date="2017-10-20T06:13:00Z">
        <w:del w:id="2974" w:author="Gary Sullivan" w:date="2018-01-12T13:57:00Z">
          <w:r w:rsidDel="00052898">
            <w:rPr>
              <w:rFonts w:eastAsia="Malgun Gothic"/>
              <w:sz w:val="20"/>
            </w:rPr>
            <w:delText>_padding_flag</w:delText>
          </w:r>
        </w:del>
      </w:ins>
      <w:ins w:id="2975" w:author="Gary Sullivan" w:date="2018-01-12T13:57:00Z">
        <w:r w:rsidR="00052898">
          <w:rPr>
            <w:rFonts w:eastAsia="Malgun Gothic"/>
            <w:sz w:val="20"/>
            <w:lang w:eastAsia="ko-KR"/>
          </w:rPr>
          <w:t>erp_guard_band_flag</w:t>
        </w:r>
      </w:ins>
      <w:ins w:id="2976" w:author="Ye-Kui Wang v2" w:date="2017-10-20T06:13:00Z">
        <w:r>
          <w:rPr>
            <w:rFonts w:eastAsia="Malgun Gothic"/>
            <w:sz w:val="20"/>
          </w:rPr>
          <w:t xml:space="preserve"> is equal to 1, the following applies:</w:t>
        </w:r>
      </w:ins>
    </w:p>
    <w:p w14:paraId="6A58401B" w14:textId="3AA3FD78" w:rsidR="00811132" w:rsidRDefault="00FC250D">
      <w:pPr>
        <w:pStyle w:val="Equationsmallertabs"/>
        <w:ind w:left="1440"/>
        <w:rPr>
          <w:ins w:id="2977" w:author="Jill Boyce" w:date="2018-01-02T14:27:00Z"/>
          <w:lang w:val="en-GB"/>
        </w:rPr>
        <w:pPrChange w:id="2978" w:author="Ye-Kui Wang 04" w:date="2017-12-12T17:57:00Z">
          <w:pPr>
            <w:spacing w:before="120"/>
            <w:ind w:left="1080"/>
          </w:pPr>
        </w:pPrChange>
      </w:pPr>
      <w:ins w:id="2979" w:author="Ye-Kui Wang v2" w:date="2017-10-20T06:13:00Z">
        <w:del w:id="2980" w:author="Ye-Kui Wang 04" w:date="2017-12-12T13:32:00Z">
          <w:r w:rsidDel="00A92BEA">
            <w:rPr>
              <w:lang w:val="en-GB"/>
            </w:rPr>
            <w:delText>i</w:delText>
          </w:r>
        </w:del>
      </w:ins>
      <w:ins w:id="2981" w:author="Ye-Kui Wang 04" w:date="2017-12-12T13:32:00Z">
        <w:r w:rsidR="00A92BEA">
          <w:rPr>
            <w:lang w:val="en-GB"/>
          </w:rPr>
          <w:t>h</w:t>
        </w:r>
      </w:ins>
      <w:ins w:id="2982" w:author="Ye-Kui Wang 04" w:date="2017-12-12T13:31:00Z">
        <w:r w:rsidR="00002E6E">
          <w:rPr>
            <w:lang w:val="en-GB"/>
          </w:rPr>
          <w:t>Pos</w:t>
        </w:r>
      </w:ins>
      <w:ins w:id="2983" w:author="Ye-Kui Wang 04" w:date="2017-12-12T13:33:00Z">
        <w:r w:rsidR="00A92BEA" w:rsidRPr="00B5723C">
          <w:t>′</w:t>
        </w:r>
      </w:ins>
      <w:ins w:id="2984" w:author="Ye-Kui Wang v2" w:date="2017-10-20T06:13:00Z">
        <w:r>
          <w:rPr>
            <w:lang w:val="en-GB"/>
          </w:rPr>
          <w:t xml:space="preserve"> = </w:t>
        </w:r>
      </w:ins>
      <w:ins w:id="2985" w:author="Ye-Kui Wang 04" w:date="2017-12-12T13:32:00Z">
        <w:r w:rsidR="00A92BEA">
          <w:rPr>
            <w:lang w:val="en-GB"/>
          </w:rPr>
          <w:t>h</w:t>
        </w:r>
      </w:ins>
      <w:ins w:id="2986" w:author="Ye-Kui Wang 04" w:date="2017-12-12T13:31:00Z">
        <w:r w:rsidR="00002E6E">
          <w:rPr>
            <w:lang w:val="en-GB"/>
          </w:rPr>
          <w:t>Pos</w:t>
        </w:r>
      </w:ins>
      <w:ins w:id="2987" w:author="Ye-Kui Wang v2" w:date="2017-10-20T06:13:00Z">
        <w:del w:id="2988" w:author="Ye-Kui Wang 04" w:date="2017-12-12T13:31:00Z">
          <w:r w:rsidDel="00002E6E">
            <w:rPr>
              <w:lang w:val="en-GB"/>
            </w:rPr>
            <w:delText>i</w:delText>
          </w:r>
        </w:del>
        <w:r>
          <w:rPr>
            <w:lang w:val="en-GB"/>
          </w:rPr>
          <w:t xml:space="preserve"> − </w:t>
        </w:r>
      </w:ins>
      <w:ins w:id="2989" w:author="Ye-Kui Wang v2" w:date="2017-10-20T06:15:00Z">
        <w:del w:id="2990" w:author="Gary Sullivan" w:date="2018-01-12T13:50:00Z">
          <w:r w:rsidR="00B21751" w:rsidRPr="00B21751" w:rsidDel="00A42004">
            <w:rPr>
              <w:lang w:val="en-GB"/>
            </w:rPr>
            <w:delText>left_</w:delText>
          </w:r>
        </w:del>
      </w:ins>
      <w:ins w:id="2991" w:author="Gary Sullivan" w:date="2018-01-12T13:50:00Z">
        <w:r w:rsidR="00A42004">
          <w:rPr>
            <w:lang w:val="en-GB"/>
          </w:rPr>
          <w:t>erp_left_</w:t>
        </w:r>
      </w:ins>
      <w:ins w:id="2992" w:author="Ye-Kui Wang v2" w:date="2017-10-20T06:15:00Z">
        <w:del w:id="2993" w:author="Gary Sullivan" w:date="2018-01-12T13:27:00Z">
          <w:r w:rsidR="00B21751" w:rsidRPr="00B21751" w:rsidDel="00A46B5B">
            <w:rPr>
              <w:lang w:val="en-GB"/>
            </w:rPr>
            <w:delText>gb_</w:delText>
          </w:r>
        </w:del>
      </w:ins>
      <w:ins w:id="2994" w:author="Gary Sullivan" w:date="2018-01-12T13:27:00Z">
        <w:r w:rsidR="00A46B5B">
          <w:rPr>
            <w:lang w:val="en-GB"/>
          </w:rPr>
          <w:t>guard_band_</w:t>
        </w:r>
      </w:ins>
      <w:ins w:id="2995" w:author="Ye-Kui Wang v2" w:date="2017-10-20T06:15:00Z">
        <w:del w:id="2996" w:author="Gary Sullivan" w:date="2018-01-12T13:48:00Z">
          <w:r w:rsidR="00B21751" w:rsidRPr="00B21751" w:rsidDel="00A42004">
            <w:rPr>
              <w:lang w:val="en-GB"/>
            </w:rPr>
            <w:delText>erp_width</w:delText>
          </w:r>
        </w:del>
      </w:ins>
      <w:ins w:id="2997" w:author="Gary Sullivan" w:date="2018-01-12T13:48:00Z">
        <w:r w:rsidR="00A42004">
          <w:rPr>
            <w:lang w:val="en-GB"/>
          </w:rPr>
          <w:t>width</w:t>
        </w:r>
      </w:ins>
      <w:ins w:id="2998" w:author="Ye-Kui Wang v2" w:date="2017-10-20T06:16:00Z">
        <w:del w:id="2999" w:author="Ye-Kui Wang 04" w:date="2017-12-12T13:31:00Z">
          <w:r w:rsidR="00B21751" w:rsidRPr="008865F6" w:rsidDel="00002E6E">
            <w:rPr>
              <w:noProof/>
            </w:rPr>
            <w:tab/>
          </w:r>
        </w:del>
        <w:del w:id="3000" w:author="Gary Sullivan" w:date="2018-01-12T13:53:00Z">
          <w:r w:rsidR="00B21751" w:rsidDel="00A42004">
            <w:rPr>
              <w:noProof/>
            </w:rPr>
            <w:tab/>
          </w:r>
        </w:del>
        <w:del w:id="3001" w:author="Ye-Kui Wang 04" w:date="2017-12-12T14:26:00Z">
          <w:r w:rsidR="00B21751" w:rsidDel="005033BC">
            <w:rPr>
              <w:noProof/>
            </w:rPr>
            <w:tab/>
          </w:r>
          <w:r w:rsidR="00B21751" w:rsidRPr="008865F6" w:rsidDel="005033BC">
            <w:rPr>
              <w:noProof/>
            </w:rPr>
            <w:tab/>
          </w:r>
          <w:r w:rsidR="00B21751" w:rsidRPr="008865F6" w:rsidDel="005033BC">
            <w:rPr>
              <w:noProof/>
            </w:rPr>
            <w:tab/>
          </w:r>
          <w:r w:rsidR="00B21751" w:rsidRPr="008865F6" w:rsidDel="005033BC">
            <w:rPr>
              <w:noProof/>
            </w:rPr>
            <w:tab/>
          </w:r>
          <w:r w:rsidR="00B21751" w:rsidRPr="008865F6" w:rsidDel="005033BC">
            <w:rPr>
              <w:noProof/>
            </w:rPr>
            <w:tab/>
          </w:r>
        </w:del>
        <w:r w:rsidR="00B21751" w:rsidRPr="008865F6">
          <w:rPr>
            <w:noProof/>
          </w:rPr>
          <w:tab/>
        </w:r>
        <w:r w:rsidR="00B21751" w:rsidRPr="008865F6">
          <w:t>(D</w:t>
        </w:r>
        <w:r w:rsidR="00B21751" w:rsidRPr="008865F6">
          <w:noBreakHyphen/>
        </w:r>
        <w:r w:rsidR="00B21751" w:rsidRPr="008865F6">
          <w:rPr>
            <w:highlight w:val="yellow"/>
          </w:rPr>
          <w:t>XX</w:t>
        </w:r>
        <w:r w:rsidR="00B21751" w:rsidRPr="008865F6">
          <w:t>)</w:t>
        </w:r>
      </w:ins>
      <w:ins w:id="3002" w:author="Ye-Kui Wang v2" w:date="2017-10-20T06:13:00Z">
        <w:r>
          <w:br/>
          <w:t xml:space="preserve">pictureWidth = pictureWidth </w:t>
        </w:r>
      </w:ins>
      <w:ins w:id="3003" w:author="Gary Sullivan" w:date="2018-01-12T13:18:00Z">
        <w:r w:rsidR="00291BFA">
          <w:t>−</w:t>
        </w:r>
      </w:ins>
      <w:ins w:id="3004" w:author="Ye-Kui Wang v2" w:date="2017-10-20T06:13:00Z">
        <w:del w:id="3005" w:author="Gary Sullivan" w:date="2018-01-12T13:18:00Z">
          <w:r w:rsidDel="00291BFA">
            <w:delText>–</w:delText>
          </w:r>
        </w:del>
        <w:r>
          <w:t xml:space="preserve"> </w:t>
        </w:r>
      </w:ins>
      <w:ins w:id="3006" w:author="Ye-Kui Wang v2" w:date="2017-10-20T06:16:00Z">
        <w:del w:id="3007" w:author="Gary Sullivan" w:date="2018-01-12T13:50:00Z">
          <w:r w:rsidR="00B21751" w:rsidRPr="00B21751" w:rsidDel="00A42004">
            <w:rPr>
              <w:lang w:val="en-GB"/>
            </w:rPr>
            <w:delText>left_</w:delText>
          </w:r>
        </w:del>
      </w:ins>
      <w:ins w:id="3008" w:author="Gary Sullivan" w:date="2018-01-12T13:50:00Z">
        <w:r w:rsidR="00A42004">
          <w:rPr>
            <w:lang w:val="en-GB"/>
          </w:rPr>
          <w:t>erp_left_</w:t>
        </w:r>
      </w:ins>
      <w:ins w:id="3009" w:author="Ye-Kui Wang v2" w:date="2017-10-20T06:16:00Z">
        <w:del w:id="3010" w:author="Gary Sullivan" w:date="2018-01-12T13:27:00Z">
          <w:r w:rsidR="00B21751" w:rsidRPr="00B21751" w:rsidDel="00A46B5B">
            <w:rPr>
              <w:lang w:val="en-GB"/>
            </w:rPr>
            <w:delText>gb_</w:delText>
          </w:r>
        </w:del>
      </w:ins>
      <w:ins w:id="3011" w:author="Gary Sullivan" w:date="2018-01-12T13:27:00Z">
        <w:r w:rsidR="00A46B5B">
          <w:rPr>
            <w:lang w:val="en-GB"/>
          </w:rPr>
          <w:t>guard_band_</w:t>
        </w:r>
      </w:ins>
      <w:ins w:id="3012" w:author="Ye-Kui Wang v2" w:date="2017-10-20T06:16:00Z">
        <w:del w:id="3013" w:author="Gary Sullivan" w:date="2018-01-12T13:48:00Z">
          <w:r w:rsidR="00B21751" w:rsidRPr="00B21751" w:rsidDel="00A42004">
            <w:rPr>
              <w:lang w:val="en-GB"/>
            </w:rPr>
            <w:delText>erp_width</w:delText>
          </w:r>
        </w:del>
      </w:ins>
      <w:ins w:id="3014" w:author="Gary Sullivan" w:date="2018-01-12T13:48:00Z">
        <w:r w:rsidR="00A42004">
          <w:rPr>
            <w:lang w:val="en-GB"/>
          </w:rPr>
          <w:t>width</w:t>
        </w:r>
      </w:ins>
      <w:ins w:id="3015" w:author="Ye-Kui Wang v2" w:date="2017-10-20T06:16:00Z">
        <w:r w:rsidR="00B21751">
          <w:rPr>
            <w:lang w:val="en-GB"/>
          </w:rPr>
          <w:t xml:space="preserve"> </w:t>
        </w:r>
        <w:del w:id="3016" w:author="Gary Sullivan" w:date="2018-01-12T13:18:00Z">
          <w:r w:rsidR="00B21751" w:rsidDel="00291BFA">
            <w:delText>–</w:delText>
          </w:r>
        </w:del>
      </w:ins>
      <w:ins w:id="3017" w:author="Gary Sullivan" w:date="2018-01-12T13:18:00Z">
        <w:r w:rsidR="00291BFA">
          <w:t>−</w:t>
        </w:r>
      </w:ins>
      <w:ins w:id="3018" w:author="Ye-Kui Wang v2" w:date="2017-10-20T06:16:00Z">
        <w:r w:rsidR="00B21751">
          <w:t xml:space="preserve"> </w:t>
        </w:r>
        <w:del w:id="3019" w:author="Gary Sullivan" w:date="2018-01-12T13:51:00Z">
          <w:r w:rsidR="00B21751" w:rsidDel="00A42004">
            <w:delText>right</w:delText>
          </w:r>
          <w:r w:rsidR="00B21751" w:rsidRPr="00B21751" w:rsidDel="00A42004">
            <w:rPr>
              <w:lang w:val="en-GB"/>
            </w:rPr>
            <w:delText>_</w:delText>
          </w:r>
        </w:del>
      </w:ins>
      <w:ins w:id="3020" w:author="Gary Sullivan" w:date="2018-01-12T13:51:00Z">
        <w:r w:rsidR="00A42004">
          <w:t>erp_right_</w:t>
        </w:r>
      </w:ins>
      <w:ins w:id="3021" w:author="Ye-Kui Wang v2" w:date="2017-10-20T06:16:00Z">
        <w:del w:id="3022" w:author="Gary Sullivan" w:date="2018-01-12T13:27:00Z">
          <w:r w:rsidR="00B21751" w:rsidRPr="00B21751" w:rsidDel="00A46B5B">
            <w:rPr>
              <w:lang w:val="en-GB"/>
            </w:rPr>
            <w:delText>gb_</w:delText>
          </w:r>
        </w:del>
      </w:ins>
      <w:ins w:id="3023" w:author="Gary Sullivan" w:date="2018-01-12T13:27:00Z">
        <w:r w:rsidR="00A46B5B">
          <w:rPr>
            <w:lang w:val="en-GB"/>
          </w:rPr>
          <w:t>guard_band_</w:t>
        </w:r>
      </w:ins>
      <w:ins w:id="3024" w:author="Ye-Kui Wang v2" w:date="2017-10-20T06:16:00Z">
        <w:del w:id="3025" w:author="Gary Sullivan" w:date="2018-01-12T13:49:00Z">
          <w:r w:rsidR="00B21751" w:rsidRPr="00B21751" w:rsidDel="00A42004">
            <w:rPr>
              <w:lang w:val="en-GB"/>
            </w:rPr>
            <w:delText>erp_width</w:delText>
          </w:r>
        </w:del>
      </w:ins>
      <w:ins w:id="3026" w:author="Gary Sullivan" w:date="2018-01-12T13:49:00Z">
        <w:r w:rsidR="00A42004">
          <w:rPr>
            <w:lang w:val="en-GB"/>
          </w:rPr>
          <w:t>width</w:t>
        </w:r>
      </w:ins>
    </w:p>
    <w:p w14:paraId="77CF182F" w14:textId="697C8412" w:rsidR="00811132" w:rsidRPr="00811132" w:rsidRDefault="00811132">
      <w:pPr>
        <w:tabs>
          <w:tab w:val="clear" w:pos="360"/>
          <w:tab w:val="clear" w:pos="720"/>
          <w:tab w:val="clear" w:pos="1080"/>
          <w:tab w:val="clear" w:pos="1440"/>
          <w:tab w:val="left" w:pos="794"/>
          <w:tab w:val="left" w:pos="1191"/>
          <w:tab w:val="left" w:pos="1588"/>
          <w:tab w:val="left" w:pos="1985"/>
        </w:tabs>
        <w:ind w:left="806" w:hanging="403"/>
        <w:jc w:val="both"/>
        <w:rPr>
          <w:ins w:id="3027" w:author="Jill Boyce" w:date="2018-01-02T14:27:00Z"/>
          <w:rFonts w:eastAsia="Malgun Gothic"/>
          <w:sz w:val="20"/>
          <w:rPrChange w:id="3028" w:author="Jill Boyce" w:date="2018-01-02T14:27:00Z">
            <w:rPr>
              <w:ins w:id="3029" w:author="Jill Boyce" w:date="2018-01-02T14:27:00Z"/>
              <w:lang w:val="en-GB"/>
            </w:rPr>
          </w:rPrChange>
        </w:rPr>
        <w:pPrChange w:id="3030" w:author="Jill Boyce" w:date="2018-01-02T14:27:00Z">
          <w:pPr>
            <w:spacing w:before="120"/>
            <w:ind w:left="1080"/>
          </w:pPr>
        </w:pPrChange>
      </w:pPr>
      <w:ins w:id="3031" w:author="Jill Boyce" w:date="2018-01-02T14:28:00Z">
        <w:r w:rsidRPr="00CF101A">
          <w:rPr>
            <w:rFonts w:eastAsia="Malgun Gothic"/>
            <w:sz w:val="20"/>
          </w:rPr>
          <w:t>–</w:t>
        </w:r>
        <w:r w:rsidRPr="00CF101A">
          <w:rPr>
            <w:rFonts w:eastAsia="Malgun Gothic"/>
            <w:sz w:val="20"/>
          </w:rPr>
          <w:tab/>
        </w:r>
      </w:ins>
      <w:ins w:id="3032" w:author="Jill Boyce" w:date="2018-01-02T14:27:00Z">
        <w:r w:rsidRPr="00811132">
          <w:rPr>
            <w:rFonts w:eastAsia="Malgun Gothic"/>
            <w:sz w:val="20"/>
            <w:rPrChange w:id="3033" w:author="Jill Boyce" w:date="2018-01-02T14:27:00Z">
              <w:rPr>
                <w:lang w:val="en-GB"/>
              </w:rPr>
            </w:rPrChange>
          </w:rPr>
          <w:t>Otherwise</w:t>
        </w:r>
      </w:ins>
    </w:p>
    <w:p w14:paraId="6BD8A378" w14:textId="271B1C66" w:rsidR="00FC250D" w:rsidRPr="00B92C82" w:rsidRDefault="00811132">
      <w:pPr>
        <w:pStyle w:val="Equationsmallertabs"/>
        <w:ind w:left="1440"/>
        <w:rPr>
          <w:ins w:id="3034" w:author="Ye-Kui Wang v2" w:date="2017-10-20T06:13:00Z"/>
        </w:rPr>
        <w:pPrChange w:id="3035" w:author="Ye-Kui Wang 04" w:date="2017-12-12T17:57:00Z">
          <w:pPr>
            <w:spacing w:before="120"/>
            <w:ind w:left="1080"/>
          </w:pPr>
        </w:pPrChange>
      </w:pPr>
      <w:ins w:id="3036" w:author="Jill Boyce" w:date="2018-01-02T14:27:00Z">
        <w:r>
          <w:rPr>
            <w:lang w:val="en-GB"/>
          </w:rPr>
          <w:t>hPos</w:t>
        </w:r>
        <w:r w:rsidRPr="00B5723C">
          <w:t>′</w:t>
        </w:r>
        <w:r>
          <w:rPr>
            <w:lang w:val="en-GB"/>
          </w:rPr>
          <w:t xml:space="preserve"> = hPos</w:t>
        </w:r>
      </w:ins>
      <w:ins w:id="3037" w:author="Jill Boyce" w:date="2018-01-02T14:28:00Z">
        <w:r>
          <w:rPr>
            <w:noProof/>
          </w:rPr>
          <w:tab/>
        </w:r>
        <w:r w:rsidRPr="008865F6">
          <w:rPr>
            <w:noProof/>
          </w:rPr>
          <w:tab/>
        </w:r>
        <w:r w:rsidRPr="008865F6">
          <w:t>(D</w:t>
        </w:r>
        <w:r w:rsidRPr="008865F6">
          <w:noBreakHyphen/>
        </w:r>
        <w:r w:rsidRPr="008865F6">
          <w:rPr>
            <w:highlight w:val="yellow"/>
          </w:rPr>
          <w:t>XX</w:t>
        </w:r>
        <w:r w:rsidRPr="008865F6">
          <w:t>)</w:t>
        </w:r>
      </w:ins>
    </w:p>
    <w:p w14:paraId="320C4836" w14:textId="3DE87099" w:rsidR="00FC250D" w:rsidRDefault="00FC250D" w:rsidP="00FC250D">
      <w:pPr>
        <w:tabs>
          <w:tab w:val="clear" w:pos="360"/>
          <w:tab w:val="clear" w:pos="720"/>
          <w:tab w:val="clear" w:pos="1080"/>
          <w:tab w:val="clear" w:pos="1440"/>
          <w:tab w:val="left" w:pos="794"/>
          <w:tab w:val="left" w:pos="1191"/>
          <w:tab w:val="left" w:pos="1588"/>
          <w:tab w:val="left" w:pos="1985"/>
        </w:tabs>
        <w:ind w:left="806" w:hanging="403"/>
        <w:jc w:val="both"/>
        <w:rPr>
          <w:ins w:id="3038" w:author="Ye-Kui Wang v2" w:date="2017-10-20T06:13:00Z"/>
          <w:rFonts w:eastAsia="Malgun Gothic"/>
          <w:sz w:val="20"/>
        </w:rPr>
      </w:pPr>
      <w:ins w:id="3039" w:author="Ye-Kui Wang v2" w:date="2017-10-20T06:13:00Z">
        <w:r w:rsidRPr="00CF101A">
          <w:rPr>
            <w:rFonts w:eastAsia="Malgun Gothic"/>
            <w:sz w:val="20"/>
          </w:rPr>
          <w:t>–</w:t>
        </w:r>
        <w:r w:rsidRPr="00CF101A">
          <w:rPr>
            <w:rFonts w:eastAsia="Malgun Gothic"/>
            <w:sz w:val="20"/>
          </w:rPr>
          <w:tab/>
        </w:r>
        <w:r>
          <w:rPr>
            <w:rFonts w:eastAsia="Malgun Gothic"/>
            <w:sz w:val="20"/>
          </w:rPr>
          <w:t>The following applies:</w:t>
        </w:r>
      </w:ins>
    </w:p>
    <w:p w14:paraId="208CA0AD" w14:textId="71DE896F" w:rsidR="00BE0820" w:rsidRPr="009B541F" w:rsidRDefault="002B66AB">
      <w:pPr>
        <w:pStyle w:val="Equationsmallertabs"/>
        <w:ind w:left="1440"/>
        <w:pPrChange w:id="3040" w:author="Ye-Kui Wang 04" w:date="2017-12-12T17:57:00Z">
          <w:pPr>
            <w:spacing w:before="120"/>
            <w:ind w:left="720"/>
          </w:pPr>
        </w:pPrChange>
      </w:pPr>
      <w:ins w:id="3041" w:author="Ye-Kui Wang 04" w:date="2017-12-12T12:26:00Z">
        <w:r w:rsidRPr="001B0A14">
          <w:t>ϕ</w:t>
        </w:r>
      </w:ins>
      <w:del w:id="3042" w:author="Ye-Kui Wang 04" w:date="2017-12-12T12:26:00Z">
        <w:r w:rsidR="00BE0820" w:rsidRPr="009B541F" w:rsidDel="002B66AB">
          <w:sym w:font="Symbol" w:char="F066"/>
        </w:r>
      </w:del>
      <w:r w:rsidR="00BE0820" w:rsidRPr="009B541F">
        <w:t xml:space="preserve"> = </w:t>
      </w:r>
      <w:ins w:id="3043" w:author="Ye-Kui Wang d06" w:date="2018-01-02T11:06:00Z">
        <w:r w:rsidR="00DB5FE1">
          <w:t>18</w:t>
        </w:r>
      </w:ins>
      <w:ins w:id="3044" w:author="Ye-Kui Wang d06" w:date="2018-01-02T11:07:00Z">
        <w:r w:rsidR="00DB5FE1">
          <w:t>0</w:t>
        </w:r>
      </w:ins>
      <w:del w:id="3045" w:author="Ye-Kui Wang d06" w:date="2018-01-02T11:07:00Z">
        <w:r w:rsidR="00A5320A" w:rsidRPr="009B541F" w:rsidDel="00DB5FE1">
          <w:delText>(</w:delText>
        </w:r>
      </w:del>
      <w:del w:id="3046" w:author="Ye-Kui Wang" w:date="2017-10-19T04:45:00Z">
        <w:r w:rsidR="00A5320A" w:rsidRPr="009B541F" w:rsidDel="009031F3">
          <w:delText xml:space="preserve"> erp_azimuth_min + </w:delText>
        </w:r>
        <w:r w:rsidR="00BE0820" w:rsidRPr="009B541F" w:rsidDel="009031F3">
          <w:delText xml:space="preserve">( </w:delText>
        </w:r>
      </w:del>
      <w:ins w:id="3047" w:author="Ye-Kui Wang" w:date="2017-10-19T04:45:00Z">
        <w:del w:id="3048" w:author="Ye-Kui Wang d06" w:date="2018-01-02T11:07:00Z">
          <w:r w:rsidR="009031F3" w:rsidDel="00DB5FE1">
            <w:delText xml:space="preserve"> </w:delText>
          </w:r>
        </w:del>
      </w:ins>
      <w:del w:id="3049" w:author="Ye-Kui Wang d06" w:date="2018-01-02T11:07:00Z">
        <w:r w:rsidR="00BE0820" w:rsidRPr="009B541F" w:rsidDel="00DB5FE1">
          <w:delText>0.5</w:delText>
        </w:r>
      </w:del>
      <w:r w:rsidR="00BE0820" w:rsidRPr="009B541F">
        <w:t xml:space="preserve"> − </w:t>
      </w:r>
      <w:del w:id="3050" w:author="Ye-Kui Wang 04" w:date="2017-12-12T13:33:00Z">
        <w:r w:rsidR="00BE0820" w:rsidRPr="009B541F" w:rsidDel="00A92BEA">
          <w:delText>i</w:delText>
        </w:r>
      </w:del>
      <w:ins w:id="3051" w:author="Ye-Kui Wang 04" w:date="2017-12-12T13:33:00Z">
        <w:r w:rsidR="00A92BEA">
          <w:t>h</w:t>
        </w:r>
      </w:ins>
      <w:ins w:id="3052" w:author="Ye-Kui Wang 04" w:date="2017-12-12T13:31:00Z">
        <w:r w:rsidR="00002E6E">
          <w:t>Pos</w:t>
        </w:r>
      </w:ins>
      <w:ins w:id="3053" w:author="Ye-Kui Wang 04" w:date="2017-12-12T13:33:00Z">
        <w:r w:rsidR="00A92BEA" w:rsidRPr="00B5723C">
          <w:t>′</w:t>
        </w:r>
      </w:ins>
      <w:ins w:id="3054" w:author="Ye-Kui Wang d06" w:date="2018-01-02T11:07:00Z">
        <w:r w:rsidR="00DB5FE1">
          <w:t xml:space="preserve"> * (</w:t>
        </w:r>
      </w:ins>
      <w:ins w:id="3055" w:author="Gary Sullivan" w:date="2018-01-12T23:29:00Z">
        <w:r w:rsidR="00F1023D">
          <w:t xml:space="preserve"> </w:t>
        </w:r>
      </w:ins>
      <w:ins w:id="3056" w:author="Ye-Kui Wang d06" w:date="2018-01-02T11:07:00Z">
        <w:r w:rsidR="00C87733">
          <w:t>360</w:t>
        </w:r>
      </w:ins>
      <w:r w:rsidR="00BE0820" w:rsidRPr="009B541F">
        <w:t xml:space="preserve"> ÷ pictureWidth </w:t>
      </w:r>
      <w:ins w:id="3057" w:author="Ye-Kui Wang" w:date="2017-10-19T04:46:00Z">
        <w:del w:id="3058" w:author="Ye-Kui Wang [2]" w:date="2017-10-20T00:27:00Z">
          <w:r w:rsidR="009031F3" w:rsidRPr="009B541F" w:rsidDel="003C33D2">
            <w:delText>−</w:delText>
          </w:r>
          <w:r w:rsidR="009031F3" w:rsidDel="003C33D2">
            <w:delText xml:space="preserve"> </w:delText>
          </w:r>
          <w:r w:rsidR="009031F3" w:rsidRPr="009B541F" w:rsidDel="003C33D2">
            <w:delText>0.5</w:delText>
          </w:r>
          <w:r w:rsidR="009031F3" w:rsidDel="003C33D2">
            <w:delText xml:space="preserve"> </w:delText>
          </w:r>
        </w:del>
      </w:ins>
      <w:r w:rsidR="00BE0820" w:rsidRPr="009B541F">
        <w:t>)</w:t>
      </w:r>
      <w:del w:id="3059" w:author="Ye-Kui Wang d06" w:date="2018-01-02T11:07:00Z">
        <w:r w:rsidR="00BE0820" w:rsidRPr="009B541F" w:rsidDel="00C87733">
          <w:delText xml:space="preserve"> * </w:delText>
        </w:r>
      </w:del>
      <w:ins w:id="3060" w:author="Ye-Kui Wang" w:date="2017-10-19T04:46:00Z">
        <w:del w:id="3061" w:author="Ye-Kui Wang d06" w:date="2018-01-02T11:07:00Z">
          <w:r w:rsidR="009031F3" w:rsidDel="00C87733">
            <w:delText>360</w:delText>
          </w:r>
        </w:del>
      </w:ins>
      <w:del w:id="3062" w:author="Ye-Kui Wang" w:date="2017-10-19T04:46:00Z">
        <w:r w:rsidR="00A5320A" w:rsidRPr="009B541F" w:rsidDel="009031F3">
          <w:delText>( erp_azimuth_max − erp_azimuth_min ) ) * 2</w:delText>
        </w:r>
        <w:r w:rsidR="00A5320A" w:rsidRPr="009873EB" w:rsidDel="009031F3">
          <w:rPr>
            <w:vertAlign w:val="superscript"/>
          </w:rPr>
          <w:delText>−16</w:delText>
        </w:r>
        <w:r w:rsidR="00A5320A" w:rsidRPr="008865F6" w:rsidDel="009031F3">
          <w:rPr>
            <w:noProof/>
          </w:rPr>
          <w:br/>
        </w:r>
        <w:r w:rsidR="00AC513B" w:rsidRPr="008865F6" w:rsidDel="009031F3">
          <w:rPr>
            <w:noProof/>
          </w:rPr>
          <w:tab/>
        </w:r>
        <w:r w:rsidR="00AC513B" w:rsidRPr="008865F6" w:rsidDel="009031F3">
          <w:rPr>
            <w:noProof/>
          </w:rPr>
          <w:tab/>
        </w:r>
        <w:r w:rsidR="00AC513B" w:rsidRPr="008865F6" w:rsidDel="009031F3">
          <w:rPr>
            <w:noProof/>
          </w:rPr>
          <w:tab/>
        </w:r>
        <w:r w:rsidR="00A5320A" w:rsidRPr="008865F6" w:rsidDel="009031F3">
          <w:rPr>
            <w:noProof/>
          </w:rPr>
          <w:tab/>
        </w:r>
      </w:del>
      <w:del w:id="3063" w:author="Ye-Kui Wang 04" w:date="2017-12-12T13:31:00Z">
        <w:r w:rsidR="00A5320A" w:rsidRPr="008865F6" w:rsidDel="00002E6E">
          <w:rPr>
            <w:noProof/>
          </w:rPr>
          <w:tab/>
        </w:r>
      </w:del>
      <w:r w:rsidR="00A5320A" w:rsidRPr="008865F6">
        <w:rPr>
          <w:noProof/>
        </w:rPr>
        <w:tab/>
      </w:r>
      <w:del w:id="3064" w:author="Ye-Kui Wang 04" w:date="2017-12-12T14:27:00Z">
        <w:r w:rsidR="00A5320A" w:rsidRPr="008865F6" w:rsidDel="005033BC">
          <w:rPr>
            <w:noProof/>
          </w:rPr>
          <w:tab/>
        </w:r>
        <w:r w:rsidR="00A5320A" w:rsidRPr="008865F6" w:rsidDel="005033BC">
          <w:rPr>
            <w:noProof/>
          </w:rPr>
          <w:tab/>
        </w:r>
        <w:r w:rsidR="00AC513B" w:rsidRPr="008865F6" w:rsidDel="005033BC">
          <w:rPr>
            <w:noProof/>
          </w:rPr>
          <w:tab/>
        </w:r>
        <w:r w:rsidR="00AC513B" w:rsidRPr="008865F6" w:rsidDel="005033BC">
          <w:rPr>
            <w:noProof/>
          </w:rPr>
          <w:tab/>
        </w:r>
        <w:r w:rsidR="00AC513B" w:rsidRPr="008865F6" w:rsidDel="005033BC">
          <w:rPr>
            <w:noProof/>
          </w:rPr>
          <w:tab/>
        </w:r>
      </w:del>
      <w:r w:rsidR="00AC513B" w:rsidRPr="008865F6">
        <w:rPr>
          <w:noProof/>
        </w:rPr>
        <w:tab/>
      </w:r>
      <w:r w:rsidR="00AC513B" w:rsidRPr="008865F6">
        <w:t>(D</w:t>
      </w:r>
      <w:r w:rsidR="00AC513B" w:rsidRPr="008865F6">
        <w:noBreakHyphen/>
      </w:r>
      <w:r w:rsidR="00AC513B" w:rsidRPr="008865F6">
        <w:rPr>
          <w:highlight w:val="yellow"/>
        </w:rPr>
        <w:t>XX</w:t>
      </w:r>
      <w:r w:rsidR="00AC513B" w:rsidRPr="008865F6">
        <w:t>)</w:t>
      </w:r>
      <w:r w:rsidR="00BE0820" w:rsidRPr="009B541F">
        <w:br/>
      </w:r>
      <w:ins w:id="3065" w:author="Ye-Kui Wang 04" w:date="2017-12-12T12:27:00Z">
        <w:r w:rsidRPr="001B0A14">
          <w:rPr>
            <w:rFonts w:eastAsia="Times New Roman"/>
          </w:rPr>
          <w:t>θ</w:t>
        </w:r>
      </w:ins>
      <w:del w:id="3066" w:author="Ye-Kui Wang 04" w:date="2017-12-12T12:27:00Z">
        <w:r w:rsidR="00BE0820" w:rsidRPr="009B541F" w:rsidDel="002B66AB">
          <w:rPr>
            <w:rFonts w:eastAsia="Candara"/>
          </w:rPr>
          <w:sym w:font="Symbol" w:char="F071"/>
        </w:r>
      </w:del>
      <w:r w:rsidR="00BE0820" w:rsidRPr="009B541F">
        <w:rPr>
          <w:rFonts w:eastAsia="Candara"/>
          <w:color w:val="000000"/>
        </w:rPr>
        <w:t xml:space="preserve"> = </w:t>
      </w:r>
      <w:ins w:id="3067" w:author="Ye-Kui Wang d06" w:date="2018-01-02T11:08:00Z">
        <w:r w:rsidR="00C87733">
          <w:rPr>
            <w:rFonts w:eastAsia="Candara"/>
            <w:color w:val="000000"/>
          </w:rPr>
          <w:t>90</w:t>
        </w:r>
      </w:ins>
      <w:del w:id="3068" w:author="Ye-Kui Wang d06" w:date="2018-01-02T11:08:00Z">
        <w:r w:rsidR="00A5320A" w:rsidRPr="009B541F" w:rsidDel="00C87733">
          <w:delText>(</w:delText>
        </w:r>
      </w:del>
      <w:del w:id="3069" w:author="Ye-Kui Wang" w:date="2017-10-19T04:46:00Z">
        <w:r w:rsidR="00A5320A" w:rsidRPr="009B541F" w:rsidDel="009031F3">
          <w:delText xml:space="preserve"> erp_elevation_min + </w:delText>
        </w:r>
        <w:r w:rsidR="00BE0820" w:rsidRPr="009B541F" w:rsidDel="009031F3">
          <w:delText xml:space="preserve">( </w:delText>
        </w:r>
      </w:del>
      <w:ins w:id="3070" w:author="Ye-Kui Wang" w:date="2017-10-19T04:46:00Z">
        <w:del w:id="3071" w:author="Ye-Kui Wang d06" w:date="2018-01-02T11:08:00Z">
          <w:r w:rsidR="009031F3" w:rsidDel="00C87733">
            <w:delText xml:space="preserve"> </w:delText>
          </w:r>
        </w:del>
      </w:ins>
      <w:del w:id="3072" w:author="Ye-Kui Wang d06" w:date="2018-01-02T11:08:00Z">
        <w:r w:rsidR="00BE0820" w:rsidRPr="009B541F" w:rsidDel="00C87733">
          <w:delText>0.5</w:delText>
        </w:r>
      </w:del>
      <w:r w:rsidR="00BE0820" w:rsidRPr="009B541F">
        <w:t xml:space="preserve"> − </w:t>
      </w:r>
      <w:ins w:id="3073" w:author="Ye-Kui Wang 04" w:date="2017-12-12T13:32:00Z">
        <w:r w:rsidR="00A92BEA">
          <w:t>vPos</w:t>
        </w:r>
      </w:ins>
      <w:del w:id="3074" w:author="Ye-Kui Wang 04" w:date="2017-12-12T13:32:00Z">
        <w:r w:rsidR="00BE0820" w:rsidRPr="009B541F" w:rsidDel="00A92BEA">
          <w:delText>j</w:delText>
        </w:r>
      </w:del>
      <w:r w:rsidR="00BE0820" w:rsidRPr="009B541F">
        <w:t xml:space="preserve"> </w:t>
      </w:r>
      <w:ins w:id="3075" w:author="Ye-Kui Wang d06" w:date="2018-01-02T11:08:00Z">
        <w:r w:rsidR="00C87733">
          <w:t>* (</w:t>
        </w:r>
      </w:ins>
      <w:ins w:id="3076" w:author="Gary Sullivan" w:date="2018-01-12T23:29:00Z">
        <w:r w:rsidR="00F1023D">
          <w:t xml:space="preserve"> </w:t>
        </w:r>
      </w:ins>
      <w:ins w:id="3077" w:author="Ye-Kui Wang d06" w:date="2018-01-02T11:08:00Z">
        <w:r w:rsidR="00C87733">
          <w:t xml:space="preserve">180 </w:t>
        </w:r>
      </w:ins>
      <w:r w:rsidR="00BE0820" w:rsidRPr="009B541F">
        <w:t>÷ pictureHeight )</w:t>
      </w:r>
      <w:del w:id="3078" w:author="Ye-Kui Wang d06" w:date="2018-01-02T11:08:00Z">
        <w:r w:rsidR="00BE0820" w:rsidRPr="009B541F" w:rsidDel="00C87733">
          <w:delText xml:space="preserve"> * </w:delText>
        </w:r>
      </w:del>
      <w:ins w:id="3079" w:author="Ye-Kui Wang 05" w:date="2017-12-13T10:38:00Z">
        <w:del w:id="3080" w:author="Ye-Kui Wang d06" w:date="2018-01-02T11:08:00Z">
          <w:r w:rsidR="0033225A" w:rsidDel="00C87733">
            <w:delText>180</w:delText>
          </w:r>
        </w:del>
      </w:ins>
      <w:ins w:id="3081" w:author="Ye-Kui Wang" w:date="2017-10-19T04:47:00Z">
        <w:del w:id="3082" w:author="Ye-Kui Wang 05" w:date="2017-12-13T10:38:00Z">
          <w:r w:rsidR="009031F3" w:rsidDel="0033225A">
            <w:delText>360</w:delText>
          </w:r>
        </w:del>
      </w:ins>
      <w:del w:id="3083" w:author="Ye-Kui Wang" w:date="2017-10-19T04:47:00Z">
        <w:r w:rsidR="00A5320A" w:rsidRPr="009B541F" w:rsidDel="009031F3">
          <w:delText>( erp_elevation_m</w:delText>
        </w:r>
        <w:r w:rsidR="00A5320A" w:rsidRPr="009873EB" w:rsidDel="009031F3">
          <w:delText>ax − erp_elevation_min ) ) * 2</w:delText>
        </w:r>
        <w:r w:rsidR="00A5320A" w:rsidRPr="009873EB" w:rsidDel="009031F3">
          <w:rPr>
            <w:vertAlign w:val="superscript"/>
          </w:rPr>
          <w:delText>−16</w:delText>
        </w:r>
        <w:r w:rsidR="00A5320A" w:rsidRPr="009873EB" w:rsidDel="009031F3">
          <w:br/>
        </w:r>
        <w:r w:rsidR="00A5320A" w:rsidRPr="008865F6" w:rsidDel="009031F3">
          <w:rPr>
            <w:noProof/>
          </w:rPr>
          <w:tab/>
        </w:r>
        <w:r w:rsidR="00A5320A" w:rsidRPr="008865F6" w:rsidDel="009031F3">
          <w:rPr>
            <w:noProof/>
          </w:rPr>
          <w:tab/>
        </w:r>
        <w:r w:rsidR="00A5320A" w:rsidRPr="008865F6" w:rsidDel="009031F3">
          <w:rPr>
            <w:noProof/>
          </w:rPr>
          <w:tab/>
        </w:r>
        <w:r w:rsidR="00A5320A" w:rsidRPr="008865F6" w:rsidDel="009031F3">
          <w:rPr>
            <w:noProof/>
          </w:rPr>
          <w:tab/>
        </w:r>
        <w:r w:rsidR="00A5320A" w:rsidRPr="008865F6" w:rsidDel="009031F3">
          <w:rPr>
            <w:noProof/>
          </w:rPr>
          <w:tab/>
        </w:r>
        <w:r w:rsidR="00A5320A" w:rsidRPr="008865F6" w:rsidDel="009031F3">
          <w:rPr>
            <w:noProof/>
          </w:rPr>
          <w:tab/>
        </w:r>
        <w:r w:rsidR="00A5320A" w:rsidRPr="008865F6" w:rsidDel="009031F3">
          <w:rPr>
            <w:noProof/>
          </w:rPr>
          <w:tab/>
        </w:r>
        <w:r w:rsidR="00A5320A" w:rsidRPr="008865F6" w:rsidDel="009031F3">
          <w:rPr>
            <w:noProof/>
          </w:rPr>
          <w:tab/>
        </w:r>
        <w:r w:rsidR="00A5320A" w:rsidRPr="008865F6" w:rsidDel="009031F3">
          <w:rPr>
            <w:noProof/>
          </w:rPr>
          <w:tab/>
        </w:r>
        <w:r w:rsidR="00A5320A" w:rsidRPr="008865F6" w:rsidDel="009031F3">
          <w:rPr>
            <w:noProof/>
          </w:rPr>
          <w:tab/>
        </w:r>
        <w:r w:rsidR="00A5320A" w:rsidRPr="008865F6" w:rsidDel="009031F3">
          <w:rPr>
            <w:noProof/>
          </w:rPr>
          <w:tab/>
        </w:r>
        <w:r w:rsidR="00A5320A" w:rsidRPr="008865F6" w:rsidDel="009031F3">
          <w:rPr>
            <w:noProof/>
          </w:rPr>
          <w:tab/>
        </w:r>
        <w:r w:rsidR="00A5320A" w:rsidRPr="008865F6" w:rsidDel="009031F3">
          <w:delText>(D</w:delText>
        </w:r>
        <w:r w:rsidR="00A5320A" w:rsidRPr="008865F6" w:rsidDel="009031F3">
          <w:noBreakHyphen/>
        </w:r>
        <w:r w:rsidR="00A5320A" w:rsidRPr="008865F6" w:rsidDel="009031F3">
          <w:rPr>
            <w:highlight w:val="yellow"/>
          </w:rPr>
          <w:delText>XX</w:delText>
        </w:r>
        <w:r w:rsidR="00A5320A" w:rsidRPr="008865F6" w:rsidDel="009031F3">
          <w:delText>)</w:delText>
        </w:r>
      </w:del>
    </w:p>
    <w:p w14:paraId="4DFCC2DF" w14:textId="5D80F20A" w:rsidR="00BE0820" w:rsidRPr="00B92C82" w:rsidRDefault="001F3D36" w:rsidP="00464B6C">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CF101A">
        <w:rPr>
          <w:rFonts w:eastAsia="Malgun Gothic"/>
          <w:sz w:val="20"/>
        </w:rPr>
        <w:t>–</w:t>
      </w:r>
      <w:r w:rsidRPr="00CF101A">
        <w:rPr>
          <w:rFonts w:eastAsia="Malgun Gothic"/>
          <w:sz w:val="20"/>
        </w:rPr>
        <w:tab/>
      </w:r>
      <w:r>
        <w:rPr>
          <w:rFonts w:eastAsia="Malgun Gothic"/>
          <w:sz w:val="20"/>
        </w:rPr>
        <w:t>Otherwise (</w:t>
      </w:r>
      <w:ins w:id="3084" w:author="Ye-Kui Wang 04" w:date="2017-12-13T08:19:00Z">
        <w:r w:rsidR="009961D8">
          <w:rPr>
            <w:rFonts w:eastAsia="Malgun Gothic"/>
            <w:sz w:val="20"/>
          </w:rPr>
          <w:t>CmpFlag is equal to 1</w:t>
        </w:r>
      </w:ins>
      <w:del w:id="3085" w:author="Ye-Kui Wang 04" w:date="2017-12-13T08:19:00Z">
        <w:r w:rsidR="00BE0820" w:rsidDel="009961D8">
          <w:rPr>
            <w:rFonts w:eastAsia="Malgun Gothic"/>
            <w:sz w:val="20"/>
            <w:lang w:eastAsia="ko-KR"/>
          </w:rPr>
          <w:delText>cubemap projection is indicated</w:delText>
        </w:r>
      </w:del>
      <w:r>
        <w:rPr>
          <w:rFonts w:eastAsia="Malgun Gothic"/>
          <w:sz w:val="20"/>
          <w:lang w:eastAsia="ko-KR"/>
        </w:rPr>
        <w:t>)</w:t>
      </w:r>
      <w:r w:rsidR="00BE0820">
        <w:rPr>
          <w:rFonts w:eastAsia="Malgun Gothic"/>
          <w:sz w:val="20"/>
          <w:lang w:eastAsia="ko-KR"/>
        </w:rPr>
        <w:t xml:space="preserve">, </w:t>
      </w:r>
      <w:r w:rsidR="00A5320A">
        <w:rPr>
          <w:rFonts w:eastAsia="Malgun Gothic"/>
          <w:sz w:val="20"/>
          <w:lang w:eastAsia="ko-KR"/>
        </w:rPr>
        <w:t xml:space="preserve">it is a requirement of bitstream conformance that pictureWidth shall be a multiple of 3 and pictureHeight shall be a multiple of 2, </w:t>
      </w:r>
      <w:ins w:id="3086" w:author="Ye-Kui Wang" w:date="2017-10-19T04:47:00Z">
        <w:r w:rsidR="009031F3">
          <w:rPr>
            <w:rFonts w:eastAsia="Malgun Gothic"/>
            <w:sz w:val="20"/>
            <w:lang w:eastAsia="ko-KR"/>
          </w:rPr>
          <w:t xml:space="preserve">and that pictureWidth / 3 shall be equal to pictureHeight / 2, </w:t>
        </w:r>
      </w:ins>
      <w:r w:rsidR="00A5320A">
        <w:rPr>
          <w:rFonts w:eastAsia="Malgun Gothic"/>
          <w:sz w:val="20"/>
          <w:lang w:eastAsia="ko-KR"/>
        </w:rPr>
        <w:t xml:space="preserve">and </w:t>
      </w:r>
      <w:r w:rsidR="00BE0820">
        <w:rPr>
          <w:rFonts w:eastAsia="Malgun Gothic"/>
          <w:sz w:val="20"/>
          <w:lang w:eastAsia="ko-KR"/>
        </w:rPr>
        <w:t>the following applies:</w:t>
      </w:r>
    </w:p>
    <w:p w14:paraId="74CCBD6D" w14:textId="5E7055E2" w:rsidR="00BE0820" w:rsidRPr="008F7B5B" w:rsidRDefault="00BE0820">
      <w:pPr>
        <w:pStyle w:val="Equationsmallertabs"/>
        <w:pPrChange w:id="3087" w:author="Ye-Kui Wang 04" w:date="2017-12-12T18:01:00Z">
          <w:pPr>
            <w:spacing w:before="120"/>
            <w:ind w:left="720"/>
          </w:pPr>
        </w:pPrChange>
      </w:pPr>
      <w:r w:rsidRPr="00673352">
        <w:t>lw = pictureWi</w:t>
      </w:r>
      <w:r w:rsidR="00ED213E" w:rsidRPr="00673352">
        <w:t>d</w:t>
      </w:r>
      <w:r w:rsidRPr="00673352">
        <w:t xml:space="preserve">th </w:t>
      </w:r>
      <w:r w:rsidR="00A5320A" w:rsidRPr="00673352">
        <w:t>/</w:t>
      </w:r>
      <w:r w:rsidRPr="00673352">
        <w:t xml:space="preserve"> 3</w:t>
      </w:r>
      <w:r w:rsidRPr="00673352">
        <w:br/>
        <w:t xml:space="preserve">lh = pictureHeight </w:t>
      </w:r>
      <w:r w:rsidR="00A5320A" w:rsidRPr="006C5B48">
        <w:t>/</w:t>
      </w:r>
      <w:r w:rsidRPr="006C5B48">
        <w:t xml:space="preserve"> 2</w:t>
      </w:r>
      <w:ins w:id="3088" w:author="Ye-Kui Wang 04" w:date="2017-12-12T14:04:00Z">
        <w:r w:rsidR="00CD3F65" w:rsidRPr="006C5B48">
          <w:br/>
        </w:r>
      </w:ins>
      <w:ins w:id="3089" w:author="Ye-Kui Wang d06" w:date="2018-01-02T11:09:00Z">
        <w:r w:rsidR="00C87733" w:rsidRPr="008F7B5B">
          <w:t>w = Floor( hPos</w:t>
        </w:r>
        <w:r w:rsidR="00C87733" w:rsidRPr="0033225A">
          <w:t xml:space="preserve"> </w:t>
        </w:r>
        <w:r w:rsidR="00C87733" w:rsidRPr="00D57472">
          <w:t>÷ lw</w:t>
        </w:r>
        <w:r w:rsidR="00C87733" w:rsidRPr="00083377">
          <w:t xml:space="preserve"> )</w:t>
        </w:r>
        <w:r w:rsidR="00C87733" w:rsidRPr="00083377">
          <w:br/>
          <w:t>h = Floor( vPos ÷ lh )</w:t>
        </w:r>
        <w:r w:rsidR="00C87733" w:rsidRPr="00083377">
          <w:br/>
        </w:r>
      </w:ins>
      <w:ins w:id="3090" w:author="Ye-Kui Wang 04" w:date="2017-12-12T14:12:00Z">
        <w:r w:rsidR="007A016B" w:rsidRPr="00E07F2E">
          <w:t>tmp</w:t>
        </w:r>
      </w:ins>
      <w:ins w:id="3091" w:author="Ye-Kui Wang 04" w:date="2017-12-12T14:15:00Z">
        <w:r w:rsidR="007A016B" w:rsidRPr="00E07F2E">
          <w:t>Hor</w:t>
        </w:r>
      </w:ins>
      <w:ins w:id="3092" w:author="Ye-Kui Wang 04" w:date="2017-12-12T14:12:00Z">
        <w:r w:rsidR="007A016B" w:rsidRPr="00E07F2E">
          <w:t>Va</w:t>
        </w:r>
        <w:r w:rsidR="007A016B" w:rsidRPr="00967557">
          <w:t>l</w:t>
        </w:r>
      </w:ins>
      <w:ins w:id="3093" w:author="Ye-Kui Wang 04" w:date="2017-12-12T14:05:00Z">
        <w:r w:rsidR="00CD3F65" w:rsidRPr="00967557">
          <w:t xml:space="preserve"> = hPos − </w:t>
        </w:r>
      </w:ins>
      <w:ins w:id="3094" w:author="Ye-Kui Wang d06" w:date="2018-01-02T11:09:00Z">
        <w:r w:rsidR="00C87733">
          <w:t>w</w:t>
        </w:r>
      </w:ins>
      <w:ins w:id="3095" w:author="Ye-Kui Wang 04" w:date="2017-12-12T14:10:00Z">
        <w:del w:id="3096" w:author="Ye-Kui Wang d06" w:date="2018-01-02T11:09:00Z">
          <w:r w:rsidR="007A016B" w:rsidRPr="00967557" w:rsidDel="00C87733">
            <w:delText>Floor</w:delText>
          </w:r>
        </w:del>
      </w:ins>
      <w:ins w:id="3097" w:author="Ye-Kui Wang 04" w:date="2017-12-12T14:05:00Z">
        <w:del w:id="3098" w:author="Ye-Kui Wang d06" w:date="2018-01-02T11:09:00Z">
          <w:r w:rsidR="00CD3F65" w:rsidRPr="00967557" w:rsidDel="00C87733">
            <w:delText xml:space="preserve">( hPos </w:delText>
          </w:r>
        </w:del>
      </w:ins>
      <w:ins w:id="3099" w:author="Ye-Kui Wang 04" w:date="2017-12-12T14:10:00Z">
        <w:del w:id="3100" w:author="Ye-Kui Wang d06" w:date="2018-01-02T11:09:00Z">
          <w:r w:rsidR="007A016B" w:rsidRPr="00967557" w:rsidDel="00C87733">
            <w:delText>÷</w:delText>
          </w:r>
        </w:del>
      </w:ins>
      <w:ins w:id="3101" w:author="Ye-Kui Wang 04" w:date="2017-12-12T14:05:00Z">
        <w:del w:id="3102" w:author="Ye-Kui Wang d06" w:date="2018-01-02T11:09:00Z">
          <w:r w:rsidR="00CD3F65" w:rsidRPr="00967557" w:rsidDel="00C87733">
            <w:delText xml:space="preserve"> lw</w:delText>
          </w:r>
        </w:del>
      </w:ins>
      <w:ins w:id="3103" w:author="Ye-Kui Wang 04" w:date="2017-12-12T14:06:00Z">
        <w:del w:id="3104" w:author="Ye-Kui Wang d06" w:date="2018-01-02T11:09:00Z">
          <w:r w:rsidR="00CD3F65" w:rsidRPr="00DF3A1B" w:rsidDel="00C87733">
            <w:delText xml:space="preserve"> )</w:delText>
          </w:r>
        </w:del>
        <w:r w:rsidR="00CD3F65" w:rsidRPr="00DF3A1B">
          <w:t xml:space="preserve"> * lw</w:t>
        </w:r>
      </w:ins>
      <w:r w:rsidRPr="00DF3A1B">
        <w:br/>
      </w:r>
      <w:bookmarkStart w:id="3105" w:name="_Hlk490731353"/>
      <w:ins w:id="3106" w:author="Ye-Kui Wang 04" w:date="2017-12-12T14:16:00Z">
        <w:r w:rsidR="007A016B" w:rsidRPr="00993B5C">
          <w:t xml:space="preserve">tmpVerVal = vPos − </w:t>
        </w:r>
      </w:ins>
      <w:ins w:id="3107" w:author="Ye-Kui Wang d06" w:date="2018-01-02T11:09:00Z">
        <w:r w:rsidR="00C87733">
          <w:t>h</w:t>
        </w:r>
      </w:ins>
      <w:ins w:id="3108" w:author="Ye-Kui Wang 04" w:date="2017-12-12T14:16:00Z">
        <w:del w:id="3109" w:author="Ye-Kui Wang d06" w:date="2018-01-02T11:09:00Z">
          <w:r w:rsidR="007A016B" w:rsidRPr="00993B5C" w:rsidDel="00C87733">
            <w:delText>Floor( vPos ÷</w:delText>
          </w:r>
          <w:r w:rsidR="007A016B" w:rsidRPr="009961D8" w:rsidDel="00C87733">
            <w:delText xml:space="preserve"> l</w:delText>
          </w:r>
        </w:del>
      </w:ins>
      <w:ins w:id="3110" w:author="Ye-Kui Wang 04" w:date="2017-12-12T14:17:00Z">
        <w:del w:id="3111" w:author="Ye-Kui Wang d06" w:date="2018-01-02T11:09:00Z">
          <w:r w:rsidR="007A016B" w:rsidRPr="009961D8" w:rsidDel="00C87733">
            <w:delText>h</w:delText>
          </w:r>
        </w:del>
      </w:ins>
      <w:ins w:id="3112" w:author="Ye-Kui Wang 04" w:date="2017-12-12T14:16:00Z">
        <w:del w:id="3113" w:author="Ye-Kui Wang d06" w:date="2018-01-02T11:09:00Z">
          <w:r w:rsidR="007A016B" w:rsidRPr="009961D8" w:rsidDel="00C87733">
            <w:delText xml:space="preserve"> )</w:delText>
          </w:r>
        </w:del>
        <w:r w:rsidR="007A016B" w:rsidRPr="009961D8">
          <w:t xml:space="preserve"> * l</w:t>
        </w:r>
      </w:ins>
      <w:ins w:id="3114" w:author="Ye-Kui Wang 04" w:date="2017-12-12T14:17:00Z">
        <w:r w:rsidR="007A016B" w:rsidRPr="009961D8">
          <w:t>h</w:t>
        </w:r>
      </w:ins>
      <w:ins w:id="3115" w:author="Ye-Kui Wang 04" w:date="2017-12-12T14:16:00Z">
        <w:r w:rsidR="007A016B" w:rsidRPr="009961D8">
          <w:br/>
        </w:r>
      </w:ins>
      <w:ins w:id="3116" w:author="Ye-Kui Wang 04" w:date="2017-12-12T13:33:00Z">
        <w:r w:rsidR="00A92BEA" w:rsidRPr="009961D8">
          <w:t>hPos</w:t>
        </w:r>
      </w:ins>
      <w:del w:id="3117" w:author="Ye-Kui Wang 04" w:date="2017-12-12T13:33:00Z">
        <w:r w:rsidRPr="002D34F7" w:rsidDel="00A92BEA">
          <w:delText>i</w:delText>
        </w:r>
      </w:del>
      <w:r w:rsidR="00A5320A" w:rsidRPr="002D34F7">
        <w:t>′</w:t>
      </w:r>
      <w:r w:rsidRPr="002D34F7">
        <w:t xml:space="preserve"> = −( 2 * </w:t>
      </w:r>
      <w:del w:id="3118" w:author="Ye-Kui Wang 04" w:date="2017-12-12T14:15:00Z">
        <w:r w:rsidRPr="002D34F7" w:rsidDel="007A016B">
          <w:delText xml:space="preserve">( </w:delText>
        </w:r>
      </w:del>
      <w:del w:id="3119" w:author="Ye-Kui Wang 04" w:date="2017-12-12T13:34:00Z">
        <w:r w:rsidRPr="002D34F7" w:rsidDel="00A92BEA">
          <w:delText>i</w:delText>
        </w:r>
      </w:del>
      <w:del w:id="3120" w:author="Ye-Kui Wang 04" w:date="2017-12-12T14:15:00Z">
        <w:r w:rsidRPr="002D34F7" w:rsidDel="007A016B">
          <w:delText xml:space="preserve"> % lw )</w:delText>
        </w:r>
      </w:del>
      <w:ins w:id="3121" w:author="Ye-Kui Wang 04" w:date="2017-12-12T14:15:00Z">
        <w:r w:rsidR="007A016B" w:rsidRPr="00CD6DC2">
          <w:t>tmp</w:t>
        </w:r>
        <w:r w:rsidR="007A016B" w:rsidRPr="008F7B5B">
          <w:t>HorVal</w:t>
        </w:r>
      </w:ins>
      <w:r w:rsidRPr="008F7B5B">
        <w:t xml:space="preserve"> ÷ lw ) + 1</w:t>
      </w:r>
      <w:r w:rsidRPr="008F7B5B">
        <w:br/>
      </w:r>
      <w:ins w:id="3122" w:author="Ye-Kui Wang 04" w:date="2017-12-12T13:35:00Z">
        <w:r w:rsidR="00A92BEA" w:rsidRPr="008F7B5B">
          <w:t>vPos</w:t>
        </w:r>
      </w:ins>
      <w:del w:id="3123" w:author="Ye-Kui Wang 04" w:date="2017-12-12T13:35:00Z">
        <w:r w:rsidRPr="008F7B5B" w:rsidDel="00A92BEA">
          <w:delText>j</w:delText>
        </w:r>
      </w:del>
      <w:r w:rsidR="00A5320A" w:rsidRPr="007F6A49">
        <w:t>′</w:t>
      </w:r>
      <w:r w:rsidRPr="008F7B5B">
        <w:t xml:space="preserve"> = −( 2 * </w:t>
      </w:r>
      <w:ins w:id="3124" w:author="Ye-Kui Wang 04" w:date="2017-12-12T14:18:00Z">
        <w:r w:rsidR="007A016B" w:rsidRPr="008F7B5B">
          <w:t>tmpVerVal</w:t>
        </w:r>
      </w:ins>
      <w:del w:id="3125" w:author="Ye-Kui Wang 04" w:date="2017-12-12T14:18:00Z">
        <w:r w:rsidRPr="008F7B5B" w:rsidDel="007A016B">
          <w:delText xml:space="preserve">( </w:delText>
        </w:r>
      </w:del>
      <w:del w:id="3126" w:author="Ye-Kui Wang 04" w:date="2017-12-12T13:35:00Z">
        <w:r w:rsidRPr="008F7B5B" w:rsidDel="00A92BEA">
          <w:delText>j</w:delText>
        </w:r>
      </w:del>
      <w:del w:id="3127" w:author="Ye-Kui Wang 04" w:date="2017-12-12T14:18:00Z">
        <w:r w:rsidRPr="008F7B5B" w:rsidDel="007A016B">
          <w:delText xml:space="preserve"> % lh )</w:delText>
        </w:r>
      </w:del>
      <w:r w:rsidRPr="008F7B5B">
        <w:t xml:space="preserve"> ÷ lh ) + 1</w:t>
      </w:r>
      <w:r w:rsidRPr="008F7B5B">
        <w:br/>
      </w:r>
      <w:bookmarkEnd w:id="3105"/>
      <w:del w:id="3128" w:author="Ye-Kui Wang d06" w:date="2018-01-02T11:09:00Z">
        <w:r w:rsidRPr="008F7B5B" w:rsidDel="00C87733">
          <w:delText xml:space="preserve">w = Floor( </w:delText>
        </w:r>
      </w:del>
      <w:ins w:id="3129" w:author="Ye-Kui Wang 04" w:date="2017-12-12T17:58:00Z">
        <w:del w:id="3130" w:author="Ye-Kui Wang d06" w:date="2018-01-02T11:09:00Z">
          <w:r w:rsidR="00931074" w:rsidRPr="008F7B5B" w:rsidDel="00C87733">
            <w:delText>hPos</w:delText>
          </w:r>
        </w:del>
      </w:ins>
      <w:del w:id="3131" w:author="Ye-Kui Wang d06" w:date="2018-01-02T11:09:00Z">
        <w:r w:rsidRPr="008F7B5B" w:rsidDel="00C87733">
          <w:delText>i</w:delText>
        </w:r>
        <w:r w:rsidRPr="0033225A" w:rsidDel="00C87733">
          <w:delText xml:space="preserve"> </w:delText>
        </w:r>
        <w:r w:rsidR="00A5320A" w:rsidRPr="00D57472" w:rsidDel="00C87733">
          <w:delText>÷</w:delText>
        </w:r>
        <w:r w:rsidRPr="00D57472" w:rsidDel="00C87733">
          <w:delText xml:space="preserve"> lw</w:delText>
        </w:r>
        <w:r w:rsidR="00A5320A" w:rsidRPr="00083377" w:rsidDel="00C87733">
          <w:delText xml:space="preserve"> </w:delText>
        </w:r>
        <w:r w:rsidRPr="00083377" w:rsidDel="00C87733">
          <w:delText>)</w:delText>
        </w:r>
        <w:r w:rsidRPr="00083377" w:rsidDel="00C87733">
          <w:br/>
          <w:delText xml:space="preserve">h = Floor( </w:delText>
        </w:r>
      </w:del>
      <w:ins w:id="3132" w:author="Ye-Kui Wang 04" w:date="2017-12-12T17:58:00Z">
        <w:del w:id="3133" w:author="Ye-Kui Wang d06" w:date="2018-01-02T11:09:00Z">
          <w:r w:rsidR="00931074" w:rsidRPr="00083377" w:rsidDel="00C87733">
            <w:delText>vPos</w:delText>
          </w:r>
        </w:del>
      </w:ins>
      <w:del w:id="3134" w:author="Ye-Kui Wang d06" w:date="2018-01-02T11:09:00Z">
        <w:r w:rsidRPr="00083377" w:rsidDel="00C87733">
          <w:delText xml:space="preserve">j </w:delText>
        </w:r>
        <w:r w:rsidR="00A5320A" w:rsidRPr="00083377" w:rsidDel="00C87733">
          <w:delText>÷</w:delText>
        </w:r>
        <w:r w:rsidRPr="00083377" w:rsidDel="00C87733">
          <w:delText xml:space="preserve"> lh )</w:delText>
        </w:r>
        <w:r w:rsidRPr="00083377" w:rsidDel="00C87733">
          <w:br/>
        </w:r>
      </w:del>
      <w:r w:rsidRPr="00083377">
        <w:t>if( w  = =  1  &amp;&amp;  h  = =  0 ) { /</w:t>
      </w:r>
      <w:r w:rsidR="00C3209B" w:rsidRPr="00083377">
        <w:t xml:space="preserve">* </w:t>
      </w:r>
      <w:ins w:id="3135" w:author="Ye-Kui Wang 04" w:date="2017-12-12T11:41:00Z">
        <w:r w:rsidR="00F250F4" w:rsidRPr="00083377">
          <w:t xml:space="preserve">positive x </w:t>
        </w:r>
      </w:ins>
      <w:r w:rsidRPr="00083377">
        <w:t>front face</w:t>
      </w:r>
      <w:r w:rsidR="00C3209B" w:rsidRPr="00083377">
        <w:t xml:space="preserve"> */</w:t>
      </w:r>
      <w:r w:rsidRPr="00083377">
        <w:br/>
      </w:r>
      <w:r w:rsidRPr="00083377">
        <w:tab/>
        <w:t>x = 1.0</w:t>
      </w:r>
      <w:r w:rsidRPr="00083377">
        <w:br/>
      </w:r>
      <w:r w:rsidRPr="00083377">
        <w:tab/>
        <w:t xml:space="preserve">y = </w:t>
      </w:r>
      <w:ins w:id="3136" w:author="Ye-Kui Wang 04" w:date="2017-12-12T13:38:00Z">
        <w:r w:rsidR="00A92BEA" w:rsidRPr="00083377">
          <w:t>hPos</w:t>
        </w:r>
      </w:ins>
      <w:del w:id="3137" w:author="Ye-Kui Wang 04" w:date="2017-12-12T11:37:00Z">
        <w:r w:rsidRPr="00083377" w:rsidDel="00F250F4">
          <w:delText>−</w:delText>
        </w:r>
      </w:del>
      <w:del w:id="3138" w:author="Ye-Kui Wang 04" w:date="2017-12-12T13:38:00Z">
        <w:r w:rsidRPr="00083377" w:rsidDel="00A92BEA">
          <w:delText>i</w:delText>
        </w:r>
      </w:del>
      <w:r w:rsidR="00A5320A" w:rsidRPr="007F6A49">
        <w:t>′</w:t>
      </w:r>
      <w:r w:rsidRPr="00083377">
        <w:br/>
      </w:r>
      <w:r w:rsidRPr="00083377">
        <w:tab/>
        <w:t xml:space="preserve">z = </w:t>
      </w:r>
      <w:ins w:id="3139" w:author="Ye-Kui Wang 04" w:date="2017-12-12T13:38:00Z">
        <w:r w:rsidR="00A92BEA" w:rsidRPr="00083377">
          <w:t>vPos</w:t>
        </w:r>
      </w:ins>
      <w:del w:id="3140" w:author="Ye-Kui Wang 04" w:date="2017-12-12T13:38:00Z">
        <w:r w:rsidRPr="00083377" w:rsidDel="00A92BEA">
          <w:delText>j</w:delText>
        </w:r>
      </w:del>
      <w:r w:rsidR="00A5320A" w:rsidRPr="007F6A49">
        <w:t>′</w:t>
      </w:r>
      <w:r w:rsidRPr="00083377">
        <w:br/>
        <w:t>} else if( w  = =  1  &amp;&amp;  h  = =  1 ) { /</w:t>
      </w:r>
      <w:r w:rsidR="00C3209B" w:rsidRPr="00083377">
        <w:t xml:space="preserve">* </w:t>
      </w:r>
      <w:ins w:id="3141" w:author="Ye-Kui Wang 04" w:date="2017-12-12T11:41:00Z">
        <w:r w:rsidR="00F250F4" w:rsidRPr="00083377">
          <w:t xml:space="preserve">negative x </w:t>
        </w:r>
      </w:ins>
      <w:r w:rsidRPr="00083377">
        <w:t>back face</w:t>
      </w:r>
      <w:r w:rsidR="00C3209B" w:rsidRPr="00083377">
        <w:t xml:space="preserve"> */</w:t>
      </w:r>
      <w:r w:rsidRPr="00083377">
        <w:br/>
      </w:r>
      <w:r w:rsidRPr="00083377">
        <w:tab/>
        <w:t>x = −1.0</w:t>
      </w:r>
      <w:r w:rsidRPr="00083377">
        <w:br/>
      </w:r>
      <w:r w:rsidRPr="00083377">
        <w:tab/>
        <w:t xml:space="preserve">y = </w:t>
      </w:r>
      <w:ins w:id="3142" w:author="Ye-Kui Wang 04" w:date="2017-12-12T11:37:00Z">
        <w:r w:rsidR="00F250F4" w:rsidRPr="00083377">
          <w:t>−</w:t>
        </w:r>
      </w:ins>
      <w:ins w:id="3143" w:author="Ye-Kui Wang 04" w:date="2017-12-12T13:39:00Z">
        <w:r w:rsidR="00A92BEA" w:rsidRPr="00083377">
          <w:t>v</w:t>
        </w:r>
      </w:ins>
      <w:ins w:id="3144" w:author="Ye-Kui Wang 04" w:date="2017-12-12T13:38:00Z">
        <w:r w:rsidR="00A92BEA" w:rsidRPr="00083377">
          <w:t>Pos</w:t>
        </w:r>
      </w:ins>
      <w:del w:id="3145" w:author="Ye-Kui Wang 04" w:date="2017-12-12T13:39:00Z">
        <w:r w:rsidRPr="00083377" w:rsidDel="00A92BEA">
          <w:delText>j</w:delText>
        </w:r>
      </w:del>
      <w:r w:rsidR="00A5320A" w:rsidRPr="007F6A49">
        <w:t>′</w:t>
      </w:r>
      <w:r w:rsidRPr="00083377">
        <w:br/>
      </w:r>
      <w:r w:rsidRPr="00083377">
        <w:tab/>
        <w:t>z = −</w:t>
      </w:r>
      <w:ins w:id="3146" w:author="Ye-Kui Wang 04" w:date="2017-12-12T13:39:00Z">
        <w:r w:rsidR="00A92BEA" w:rsidRPr="00083377">
          <w:t>hPos</w:t>
        </w:r>
      </w:ins>
      <w:del w:id="3147" w:author="Ye-Kui Wang 04" w:date="2017-12-12T13:39:00Z">
        <w:r w:rsidRPr="00083377" w:rsidDel="00A92BEA">
          <w:delText>i</w:delText>
        </w:r>
      </w:del>
      <w:r w:rsidR="00A5320A" w:rsidRPr="007F6A49">
        <w:t>′</w:t>
      </w:r>
      <w:r w:rsidRPr="00083377">
        <w:br/>
        <w:t>} else if( w  = =  2  &amp;&amp;  h  = =  1 ) { /</w:t>
      </w:r>
      <w:r w:rsidR="00C3209B" w:rsidRPr="00083377">
        <w:t xml:space="preserve">* </w:t>
      </w:r>
      <w:ins w:id="3148" w:author="Ye-Kui Wang 04" w:date="2017-12-12T11:41:00Z">
        <w:r w:rsidR="00F250F4" w:rsidRPr="00083377">
          <w:t xml:space="preserve">positive z </w:t>
        </w:r>
      </w:ins>
      <w:r w:rsidRPr="00083377">
        <w:t>top face</w:t>
      </w:r>
      <w:r w:rsidR="00C3209B" w:rsidRPr="00083377">
        <w:t xml:space="preserve"> */</w:t>
      </w:r>
      <w:del w:id="3149" w:author="Ye-Kui Wang 04" w:date="2017-12-12T11:41:00Z">
        <w:r w:rsidR="00AC513B" w:rsidRPr="00083377" w:rsidDel="00F250F4">
          <w:rPr>
            <w:noProof/>
          </w:rPr>
          <w:tab/>
        </w:r>
      </w:del>
      <w:del w:id="3150" w:author="Ye-Kui Wang 04" w:date="2017-12-12T17:57:00Z">
        <w:r w:rsidR="00AC513B" w:rsidRPr="00083377" w:rsidDel="00931074">
          <w:rPr>
            <w:noProof/>
          </w:rPr>
          <w:tab/>
        </w:r>
        <w:r w:rsidR="00AC513B" w:rsidRPr="00083377" w:rsidDel="00931074">
          <w:rPr>
            <w:noProof/>
          </w:rPr>
          <w:tab/>
        </w:r>
        <w:r w:rsidR="00AC513B" w:rsidRPr="00083377" w:rsidDel="00931074">
          <w:rPr>
            <w:noProof/>
          </w:rPr>
          <w:tab/>
        </w:r>
      </w:del>
      <w:r w:rsidR="00AC513B" w:rsidRPr="00083377">
        <w:rPr>
          <w:noProof/>
        </w:rPr>
        <w:tab/>
      </w:r>
      <w:r w:rsidR="00AC513B" w:rsidRPr="00673352">
        <w:t>(D</w:t>
      </w:r>
      <w:r w:rsidR="00AC513B" w:rsidRPr="00673352">
        <w:noBreakHyphen/>
      </w:r>
      <w:r w:rsidR="00AC513B" w:rsidRPr="00673352">
        <w:rPr>
          <w:highlight w:val="yellow"/>
        </w:rPr>
        <w:t>XX</w:t>
      </w:r>
      <w:r w:rsidR="00AC513B" w:rsidRPr="00673352">
        <w:t>)</w:t>
      </w:r>
      <w:r w:rsidRPr="00673352">
        <w:br/>
      </w:r>
      <w:r w:rsidRPr="00673352">
        <w:tab/>
        <w:t>x = −</w:t>
      </w:r>
      <w:ins w:id="3151" w:author="Ye-Kui Wang 04" w:date="2017-12-12T13:39:00Z">
        <w:r w:rsidR="00A92BEA" w:rsidRPr="00673352">
          <w:t>hPos</w:t>
        </w:r>
      </w:ins>
      <w:del w:id="3152" w:author="Ye-Kui Wang 04" w:date="2017-12-12T13:39:00Z">
        <w:r w:rsidRPr="00673352" w:rsidDel="00A92BEA">
          <w:delText>i</w:delText>
        </w:r>
      </w:del>
      <w:r w:rsidR="00A5320A" w:rsidRPr="00673352">
        <w:t>′</w:t>
      </w:r>
      <w:r w:rsidRPr="00673352">
        <w:br/>
      </w:r>
      <w:r w:rsidRPr="00673352">
        <w:tab/>
        <w:t xml:space="preserve">y = </w:t>
      </w:r>
      <w:ins w:id="3153" w:author="Ye-Kui Wang 04" w:date="2017-12-12T11:37:00Z">
        <w:r w:rsidR="00F250F4" w:rsidRPr="003E7708">
          <w:t>−</w:t>
        </w:r>
      </w:ins>
      <w:ins w:id="3154" w:author="Ye-Kui Wang 04" w:date="2017-12-12T13:41:00Z">
        <w:r w:rsidR="00A92BEA" w:rsidRPr="003E7708">
          <w:t>vPos</w:t>
        </w:r>
      </w:ins>
      <w:del w:id="3155" w:author="Ye-Kui Wang 04" w:date="2017-12-12T13:41:00Z">
        <w:r w:rsidRPr="003E7708" w:rsidDel="00A92BEA">
          <w:delText>j</w:delText>
        </w:r>
      </w:del>
      <w:r w:rsidR="00A5320A" w:rsidRPr="003E7708">
        <w:t>′</w:t>
      </w:r>
      <w:r w:rsidRPr="003E7708">
        <w:br/>
      </w:r>
      <w:r w:rsidRPr="003E7708">
        <w:tab/>
        <w:t>z = 1.0</w:t>
      </w:r>
      <w:r w:rsidRPr="003E7708">
        <w:br/>
        <w:t>} else if( w  = =  0  &amp;&amp;  h  = =  1 ) { /</w:t>
      </w:r>
      <w:r w:rsidR="00C3209B" w:rsidRPr="006C5B48">
        <w:t xml:space="preserve">* </w:t>
      </w:r>
      <w:ins w:id="3156" w:author="Ye-Kui Wang 04" w:date="2017-12-12T11:41:00Z">
        <w:r w:rsidR="00F250F4" w:rsidRPr="006C5B48">
          <w:t xml:space="preserve">negative z </w:t>
        </w:r>
      </w:ins>
      <w:r w:rsidRPr="006C5B48">
        <w:t>bottom face</w:t>
      </w:r>
      <w:r w:rsidR="00C3209B" w:rsidRPr="006C5B48">
        <w:t xml:space="preserve"> */</w:t>
      </w:r>
      <w:r w:rsidRPr="006C5B48">
        <w:br/>
      </w:r>
      <w:r w:rsidRPr="006C5B48">
        <w:tab/>
        <w:t xml:space="preserve">x = </w:t>
      </w:r>
      <w:ins w:id="3157" w:author="Ye-Kui Wang 04" w:date="2017-12-12T13:41:00Z">
        <w:r w:rsidR="00A92BEA" w:rsidRPr="006C5B48">
          <w:t>hPos</w:t>
        </w:r>
      </w:ins>
      <w:del w:id="3158" w:author="Ye-Kui Wang 04" w:date="2017-12-12T13:41:00Z">
        <w:r w:rsidRPr="006C5B48" w:rsidDel="00A92BEA">
          <w:delText>i</w:delText>
        </w:r>
      </w:del>
      <w:r w:rsidR="00A5320A" w:rsidRPr="006C5B48">
        <w:t>′</w:t>
      </w:r>
      <w:r w:rsidRPr="006C5B48">
        <w:br/>
      </w:r>
      <w:r w:rsidRPr="006C5B48">
        <w:tab/>
        <w:t xml:space="preserve">y = </w:t>
      </w:r>
      <w:ins w:id="3159" w:author="Ye-Kui Wang 04" w:date="2017-12-12T11:38:00Z">
        <w:r w:rsidR="00F250F4" w:rsidRPr="00E07F2E">
          <w:t>−</w:t>
        </w:r>
      </w:ins>
      <w:ins w:id="3160" w:author="Ye-Kui Wang 04" w:date="2017-12-12T13:41:00Z">
        <w:r w:rsidR="00A92BEA" w:rsidRPr="00E07F2E">
          <w:t>vPos</w:t>
        </w:r>
      </w:ins>
      <w:del w:id="3161" w:author="Ye-Kui Wang 04" w:date="2017-12-12T13:41:00Z">
        <w:r w:rsidRPr="00E07F2E" w:rsidDel="00A92BEA">
          <w:delText>j</w:delText>
        </w:r>
      </w:del>
      <w:r w:rsidR="00A5320A" w:rsidRPr="00E07F2E">
        <w:t>′</w:t>
      </w:r>
      <w:r w:rsidRPr="00E07F2E">
        <w:br/>
      </w:r>
      <w:r w:rsidRPr="00E07F2E">
        <w:tab/>
        <w:t>z = −1.0</w:t>
      </w:r>
      <w:del w:id="3162" w:author="Ye-Kui Wang 01" w:date="2017-11-19T12:18:00Z">
        <w:r w:rsidR="00A5320A" w:rsidRPr="00E07F2E" w:rsidDel="00B11CE5">
          <w:delText>′</w:delText>
        </w:r>
      </w:del>
      <w:r w:rsidRPr="00967557">
        <w:br/>
        <w:t>} else if( w  = =  0  &amp;&amp;  h  = =  0 ) { /</w:t>
      </w:r>
      <w:r w:rsidR="00C3209B" w:rsidRPr="00967557">
        <w:t xml:space="preserve">* </w:t>
      </w:r>
      <w:ins w:id="3163" w:author="Ye-Kui Wang 04" w:date="2017-12-12T11:45:00Z">
        <w:r w:rsidR="002C7AA0" w:rsidRPr="00967557">
          <w:t>positive y left</w:t>
        </w:r>
      </w:ins>
      <w:del w:id="3164" w:author="Ye-Kui Wang 04" w:date="2017-12-12T11:45:00Z">
        <w:r w:rsidRPr="00967557" w:rsidDel="002C7AA0">
          <w:delText>right</w:delText>
        </w:r>
      </w:del>
      <w:r w:rsidRPr="00967557">
        <w:t xml:space="preserve"> face</w:t>
      </w:r>
      <w:r w:rsidR="00C3209B" w:rsidRPr="00967557">
        <w:t xml:space="preserve"> */</w:t>
      </w:r>
      <w:r w:rsidRPr="00967557">
        <w:br/>
      </w:r>
      <w:r w:rsidRPr="00967557">
        <w:tab/>
        <w:t>x = −</w:t>
      </w:r>
      <w:ins w:id="3165" w:author="Ye-Kui Wang 04" w:date="2017-12-12T13:41:00Z">
        <w:r w:rsidR="00A92BEA" w:rsidRPr="00DF3A1B">
          <w:t>hPos</w:t>
        </w:r>
      </w:ins>
      <w:del w:id="3166" w:author="Ye-Kui Wang 04" w:date="2017-12-12T13:41:00Z">
        <w:r w:rsidRPr="00DF3A1B" w:rsidDel="00A92BEA">
          <w:delText>i</w:delText>
        </w:r>
      </w:del>
      <w:r w:rsidR="00A5320A" w:rsidRPr="00DF3A1B">
        <w:t>′</w:t>
      </w:r>
      <w:r w:rsidRPr="00993B5C">
        <w:br/>
      </w:r>
      <w:r w:rsidRPr="00993B5C">
        <w:tab/>
        <w:t xml:space="preserve">y = </w:t>
      </w:r>
      <w:del w:id="3167" w:author="Ye-Kui Wang 04" w:date="2017-12-12T12:06:00Z">
        <w:r w:rsidRPr="00993B5C" w:rsidDel="00C3565B">
          <w:delText>−</w:delText>
        </w:r>
      </w:del>
      <w:r w:rsidRPr="00993B5C">
        <w:t>1.0</w:t>
      </w:r>
      <w:r w:rsidRPr="00993B5C">
        <w:br/>
      </w:r>
      <w:r w:rsidRPr="00993B5C">
        <w:tab/>
        <w:t xml:space="preserve">z = </w:t>
      </w:r>
      <w:ins w:id="3168" w:author="Ye-Kui Wang 04" w:date="2017-12-12T13:41:00Z">
        <w:r w:rsidR="00A92BEA" w:rsidRPr="00993B5C">
          <w:t>vPos</w:t>
        </w:r>
      </w:ins>
      <w:del w:id="3169" w:author="Ye-Kui Wang 04" w:date="2017-12-12T13:41:00Z">
        <w:r w:rsidRPr="00993B5C" w:rsidDel="00A92BEA">
          <w:delText>j</w:delText>
        </w:r>
      </w:del>
      <w:r w:rsidR="00A5320A" w:rsidRPr="00993B5C">
        <w:t>′</w:t>
      </w:r>
      <w:r w:rsidRPr="00993B5C">
        <w:br/>
        <w:t>} else { /</w:t>
      </w:r>
      <w:r w:rsidR="00C3209B" w:rsidRPr="00993B5C">
        <w:t>*</w:t>
      </w:r>
      <w:r w:rsidRPr="00993B5C">
        <w:t xml:space="preserve"> ( w  = =  2  &amp;&amp;  h  = =  0 ), </w:t>
      </w:r>
      <w:ins w:id="3170" w:author="Ye-Kui Wang 04" w:date="2017-12-12T11:45:00Z">
        <w:r w:rsidR="002C7AA0" w:rsidRPr="00993B5C">
          <w:t>negative y right</w:t>
        </w:r>
      </w:ins>
      <w:del w:id="3171" w:author="Ye-Kui Wang 04" w:date="2017-12-12T11:45:00Z">
        <w:r w:rsidRPr="00993B5C" w:rsidDel="002C7AA0">
          <w:delText>left</w:delText>
        </w:r>
      </w:del>
      <w:r w:rsidRPr="00993B5C">
        <w:t xml:space="preserve"> face</w:t>
      </w:r>
      <w:r w:rsidR="00C3209B" w:rsidRPr="00993B5C">
        <w:t xml:space="preserve"> */</w:t>
      </w:r>
      <w:r w:rsidRPr="00993B5C">
        <w:br/>
      </w:r>
      <w:r w:rsidRPr="00993B5C">
        <w:tab/>
        <w:t xml:space="preserve">x = </w:t>
      </w:r>
      <w:ins w:id="3172" w:author="Ye-Kui Wang 04" w:date="2017-12-12T13:41:00Z">
        <w:r w:rsidR="00A92BEA" w:rsidRPr="00993B5C">
          <w:t>hPos</w:t>
        </w:r>
      </w:ins>
      <w:del w:id="3173" w:author="Ye-Kui Wang 04" w:date="2017-12-12T13:41:00Z">
        <w:r w:rsidRPr="00993B5C" w:rsidDel="00A92BEA">
          <w:delText>i</w:delText>
        </w:r>
      </w:del>
      <w:r w:rsidR="00A5320A" w:rsidRPr="00993B5C">
        <w:t>′</w:t>
      </w:r>
      <w:r w:rsidRPr="00993B5C">
        <w:br/>
      </w:r>
      <w:r w:rsidRPr="00993B5C">
        <w:tab/>
        <w:t xml:space="preserve">y = </w:t>
      </w:r>
      <w:ins w:id="3174" w:author="Ye-Kui Wang 04" w:date="2017-12-12T12:06:00Z">
        <w:r w:rsidR="00C3565B" w:rsidRPr="008F7B5B">
          <w:t>−</w:t>
        </w:r>
      </w:ins>
      <w:r w:rsidRPr="008F7B5B">
        <w:t>1.0</w:t>
      </w:r>
      <w:r w:rsidRPr="008F7B5B">
        <w:br/>
      </w:r>
      <w:r w:rsidRPr="008F7B5B">
        <w:tab/>
        <w:t xml:space="preserve">z = </w:t>
      </w:r>
      <w:ins w:id="3175" w:author="Ye-Kui Wang 04" w:date="2017-12-12T13:41:00Z">
        <w:r w:rsidR="00A92BEA" w:rsidRPr="008F7B5B">
          <w:t>vPos</w:t>
        </w:r>
      </w:ins>
      <w:del w:id="3176" w:author="Ye-Kui Wang 04" w:date="2017-12-12T13:41:00Z">
        <w:r w:rsidRPr="008F7B5B" w:rsidDel="00A92BEA">
          <w:delText>j</w:delText>
        </w:r>
      </w:del>
      <w:r w:rsidR="00A5320A" w:rsidRPr="007F6A49">
        <w:t>′</w:t>
      </w:r>
      <w:r w:rsidRPr="008F7B5B">
        <w:br/>
        <w:t>}</w:t>
      </w:r>
      <w:r w:rsidR="0048657F" w:rsidRPr="00D57472">
        <w:br/>
      </w:r>
      <w:ins w:id="3177" w:author="Ye-Kui Wang 04" w:date="2017-12-12T12:29:00Z">
        <w:r w:rsidR="00EC22FF" w:rsidRPr="00D57472">
          <w:t>ϕ</w:t>
        </w:r>
      </w:ins>
      <w:del w:id="3178" w:author="Ye-Kui Wang 04" w:date="2017-12-12T12:29:00Z">
        <w:r w:rsidR="00383093" w:rsidRPr="00083377" w:rsidDel="00EC22FF">
          <w:sym w:font="Symbol" w:char="F066"/>
        </w:r>
      </w:del>
      <w:r w:rsidR="00383093" w:rsidRPr="00083377">
        <w:t xml:space="preserve"> = Atan2(</w:t>
      </w:r>
      <w:r w:rsidR="00024B69" w:rsidRPr="00083377">
        <w:t xml:space="preserve"> </w:t>
      </w:r>
      <w:r w:rsidR="00383093" w:rsidRPr="00083377">
        <w:t>y, x</w:t>
      </w:r>
      <w:r w:rsidR="00024B69" w:rsidRPr="00083377">
        <w:t xml:space="preserve"> </w:t>
      </w:r>
      <w:r w:rsidR="00383093" w:rsidRPr="00083377">
        <w:t>) * 180 ÷ π</w:t>
      </w:r>
      <w:r w:rsidR="00383093" w:rsidRPr="00083377">
        <w:br/>
      </w:r>
      <w:ins w:id="3179" w:author="Ye-Kui Wang 04" w:date="2017-12-12T12:29:00Z">
        <w:r w:rsidR="00EC22FF" w:rsidRPr="00083377">
          <w:rPr>
            <w:rFonts w:eastAsia="Times New Roman"/>
          </w:rPr>
          <w:t>θ</w:t>
        </w:r>
      </w:ins>
      <w:del w:id="3180" w:author="Ye-Kui Wang 04" w:date="2017-12-12T12:29:00Z">
        <w:r w:rsidR="00F41A8A" w:rsidRPr="00083377" w:rsidDel="00EC22FF">
          <w:sym w:font="Symbol" w:char="F071"/>
        </w:r>
      </w:del>
      <w:r w:rsidR="00F41A8A" w:rsidRPr="00083377">
        <w:t xml:space="preserve"> = </w:t>
      </w:r>
      <m:oMath>
        <m:r>
          <m:rPr>
            <m:nor/>
          </m:rPr>
          <m:t>Asin</m:t>
        </m:r>
        <m:d>
          <m:dPr>
            <m:ctrlPr>
              <w:rPr>
                <w:rFonts w:ascii="Cambria Math" w:hAnsi="Cambria Math"/>
                <w:i/>
              </w:rPr>
            </m:ctrlPr>
          </m:dPr>
          <m:e>
            <m:r>
              <m:rPr>
                <m:nor/>
              </m:rPr>
              <m:t>z</m:t>
            </m:r>
            <m:r>
              <m:rPr>
                <m:nor/>
              </m:rPr>
              <w:rPr>
                <w:rFonts w:ascii="Cambria Math"/>
              </w:rPr>
              <m:t xml:space="preserve"> </m:t>
            </m:r>
            <m:r>
              <m:rPr>
                <m:nor/>
              </m:rPr>
              <m:t>÷</m:t>
            </m:r>
            <m:r>
              <m:rPr>
                <m:nor/>
              </m:rPr>
              <w:rPr>
                <w:rFonts w:ascii="Cambria Math"/>
              </w:rPr>
              <m:t xml:space="preserve"> </m:t>
            </m:r>
            <m:rad>
              <m:radPr>
                <m:degHide m:val="1"/>
                <m:ctrlPr>
                  <w:rPr>
                    <w:rFonts w:ascii="Cambria Math" w:hAnsi="Cambria Math"/>
                    <w:i/>
                  </w:rPr>
                </m:ctrlPr>
              </m:radPr>
              <m:deg/>
              <m:e>
                <m:sSup>
                  <m:sSupPr>
                    <m:ctrlPr>
                      <w:rPr>
                        <w:rFonts w:ascii="Cambria Math" w:hAnsi="Cambria Math"/>
                        <w:i/>
                      </w:rPr>
                    </m:ctrlPr>
                  </m:sSupPr>
                  <m:e>
                    <m:r>
                      <m:rPr>
                        <m:nor/>
                      </m:rPr>
                      <m:t>x</m:t>
                    </m:r>
                  </m:e>
                  <m:sup>
                    <m:r>
                      <m:rPr>
                        <m:nor/>
                      </m:rPr>
                      <m:t>2</m:t>
                    </m:r>
                  </m:sup>
                </m:sSup>
                <m:r>
                  <m:rPr>
                    <m:nor/>
                  </m:rPr>
                  <w:rPr>
                    <w:rFonts w:ascii="Cambria Math"/>
                  </w:rPr>
                  <m:t xml:space="preserve"> </m:t>
                </m:r>
                <m:r>
                  <m:rPr>
                    <m:nor/>
                  </m:rPr>
                  <m:t>+</m:t>
                </m:r>
                <m:r>
                  <m:rPr>
                    <m:nor/>
                  </m:rPr>
                  <w:rPr>
                    <w:rFonts w:ascii="Cambria Math"/>
                  </w:rPr>
                  <m:t xml:space="preserve"> </m:t>
                </m:r>
                <m:sSup>
                  <m:sSupPr>
                    <m:ctrlPr>
                      <w:rPr>
                        <w:rFonts w:ascii="Cambria Math" w:hAnsi="Cambria Math"/>
                        <w:i/>
                      </w:rPr>
                    </m:ctrlPr>
                  </m:sSupPr>
                  <m:e>
                    <m:r>
                      <m:rPr>
                        <m:nor/>
                      </m:rPr>
                      <m:t>y</m:t>
                    </m:r>
                  </m:e>
                  <m:sup>
                    <m:r>
                      <m:rPr>
                        <m:nor/>
                      </m:rPr>
                      <m:t>2</m:t>
                    </m:r>
                  </m:sup>
                </m:sSup>
                <m:r>
                  <m:rPr>
                    <m:nor/>
                  </m:rPr>
                  <w:rPr>
                    <w:rFonts w:ascii="Cambria Math"/>
                  </w:rPr>
                  <m:t xml:space="preserve"> </m:t>
                </m:r>
                <m:r>
                  <m:rPr>
                    <m:nor/>
                  </m:rPr>
                  <m:t>+</m:t>
                </m:r>
                <m:r>
                  <m:rPr>
                    <m:nor/>
                  </m:rPr>
                  <w:rPr>
                    <w:rFonts w:ascii="Cambria Math"/>
                  </w:rPr>
                  <m:t xml:space="preserve"> </m:t>
                </m:r>
                <m:sSup>
                  <m:sSupPr>
                    <m:ctrlPr>
                      <w:rPr>
                        <w:rFonts w:ascii="Cambria Math" w:hAnsi="Cambria Math"/>
                        <w:i/>
                      </w:rPr>
                    </m:ctrlPr>
                  </m:sSupPr>
                  <m:e>
                    <m:r>
                      <m:rPr>
                        <m:nor/>
                      </m:rPr>
                      <m:t>z</m:t>
                    </m:r>
                  </m:e>
                  <m:sup>
                    <m:r>
                      <m:rPr>
                        <m:nor/>
                      </m:rPr>
                      <m:t>2</m:t>
                    </m:r>
                  </m:sup>
                </m:sSup>
              </m:e>
            </m:rad>
          </m:e>
        </m:d>
        <m:r>
          <m:rPr>
            <m:nor/>
          </m:rPr>
          <w:rPr>
            <w:rFonts w:ascii="Cambria Math"/>
          </w:rPr>
          <m:t xml:space="preserve"> </m:t>
        </m:r>
        <m:r>
          <m:rPr>
            <m:nor/>
          </m:rPr>
          <m:t>*</m:t>
        </m:r>
        <m:r>
          <m:rPr>
            <m:nor/>
          </m:rPr>
          <w:rPr>
            <w:rFonts w:ascii="Cambria Math"/>
          </w:rPr>
          <m:t xml:space="preserve"> </m:t>
        </m:r>
        <m:r>
          <m:rPr>
            <m:nor/>
          </m:rPr>
          <m:t>180</m:t>
        </m:r>
        <m:r>
          <m:rPr>
            <m:nor/>
          </m:rPr>
          <w:rPr>
            <w:rFonts w:ascii="Cambria Math"/>
          </w:rPr>
          <m:t xml:space="preserve"> </m:t>
        </m:r>
        <m:r>
          <m:rPr>
            <m:nor/>
          </m:rPr>
          <m:t>÷</m:t>
        </m:r>
        <m:r>
          <m:rPr>
            <m:nor/>
          </m:rPr>
          <w:rPr>
            <w:rFonts w:ascii="Cambria Math"/>
          </w:rPr>
          <m:t xml:space="preserve"> </m:t>
        </m:r>
        <m:r>
          <m:rPr>
            <m:nor/>
          </m:rPr>
          <m:t>π</m:t>
        </m:r>
      </m:oMath>
    </w:p>
    <w:p w14:paraId="6D8BE552" w14:textId="07D13497" w:rsidR="00BE0820" w:rsidRPr="00055CE8" w:rsidRDefault="00BE0820" w:rsidP="00464B6C">
      <w:pPr>
        <w:pStyle w:val="3N3"/>
        <w:keepNext/>
        <w:numPr>
          <w:ilvl w:val="0"/>
          <w:numId w:val="0"/>
        </w:numPr>
        <w:tabs>
          <w:tab w:val="left" w:pos="360"/>
          <w:tab w:val="left" w:pos="720"/>
          <w:tab w:val="left" w:pos="1080"/>
        </w:tabs>
        <w:ind w:left="1080" w:hanging="1080"/>
        <w:rPr>
          <w:b/>
          <w:i/>
        </w:rPr>
      </w:pPr>
      <w:bookmarkStart w:id="3181" w:name="SampleRemappingRotation"/>
      <w:bookmarkStart w:id="3182" w:name="_Toc490497329"/>
      <w:bookmarkStart w:id="3183" w:name="_Ref490738398"/>
      <w:bookmarkStart w:id="3184" w:name="_Ref480997438"/>
      <w:bookmarkStart w:id="3185" w:name="_Ref490742219"/>
      <w:r w:rsidRPr="00055CE8">
        <w:rPr>
          <w:b/>
          <w:i/>
        </w:rPr>
        <w:t>D.3.41.</w:t>
      </w:r>
      <w:ins w:id="3186" w:author="Gary Sullivan" w:date="2018-01-12T12:18:00Z">
        <w:r w:rsidR="007F6A49">
          <w:rPr>
            <w:b/>
            <w:i/>
          </w:rPr>
          <w:t>6</w:t>
        </w:r>
      </w:ins>
      <w:del w:id="3187" w:author="Gary Sullivan" w:date="2018-01-12T12:18:00Z">
        <w:r w:rsidR="00185275" w:rsidDel="007F6A49">
          <w:rPr>
            <w:b/>
            <w:i/>
          </w:rPr>
          <w:delText>5</w:delText>
        </w:r>
      </w:del>
      <w:r w:rsidRPr="00055CE8">
        <w:rPr>
          <w:b/>
          <w:i/>
        </w:rPr>
        <w:t>.</w:t>
      </w:r>
      <w:r>
        <w:rPr>
          <w:b/>
          <w:i/>
        </w:rPr>
        <w:t>3</w:t>
      </w:r>
      <w:bookmarkEnd w:id="3181"/>
      <w:r w:rsidRPr="00055CE8">
        <w:rPr>
          <w:b/>
          <w:i/>
        </w:rPr>
        <w:tab/>
        <w:t>Conversion from the local coordinate axes to the global coordinate axes</w:t>
      </w:r>
      <w:bookmarkEnd w:id="3182"/>
      <w:bookmarkEnd w:id="3183"/>
      <w:bookmarkEnd w:id="3184"/>
      <w:bookmarkEnd w:id="3185"/>
    </w:p>
    <w:p w14:paraId="2AE97C31" w14:textId="77777777" w:rsidR="00BE0820" w:rsidRPr="00055CE8" w:rsidRDefault="00BE0820" w:rsidP="00BE0820">
      <w:pPr>
        <w:jc w:val="both"/>
        <w:rPr>
          <w:rFonts w:eastAsia="Malgun Gothic"/>
          <w:sz w:val="20"/>
          <w:lang w:eastAsia="ko-KR"/>
        </w:rPr>
      </w:pPr>
      <w:r w:rsidRPr="00055CE8">
        <w:rPr>
          <w:rFonts w:eastAsia="Malgun Gothic"/>
          <w:sz w:val="20"/>
          <w:lang w:eastAsia="ko-KR"/>
        </w:rPr>
        <w:t>Inputs to this clause are:</w:t>
      </w:r>
    </w:p>
    <w:p w14:paraId="5A4E31F3" w14:textId="59C93FFA" w:rsidR="00BE0820" w:rsidRPr="00055CE8"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sidRPr="00055CE8">
        <w:rPr>
          <w:rFonts w:eastAsia="Malgun Gothic"/>
          <w:sz w:val="20"/>
        </w:rPr>
        <w:t>rotation_yaw (</w:t>
      </w:r>
      <w:r>
        <w:rPr>
          <w:rFonts w:eastAsia="Malgun Gothic"/>
          <w:sz w:val="20"/>
        </w:rPr>
        <w:t>α</w:t>
      </w:r>
      <w:ins w:id="3188" w:author="Ye-Kui Wang 04" w:date="2017-12-12T12:30:00Z">
        <w:r w:rsidR="00EC22FF" w:rsidRPr="00EC22FF">
          <w:rPr>
            <w:rFonts w:eastAsia="Malgun Gothic"/>
            <w:sz w:val="20"/>
            <w:vertAlign w:val="subscript"/>
            <w:rPrChange w:id="3189" w:author="Ye-Kui Wang 04" w:date="2017-12-12T12:30:00Z">
              <w:rPr>
                <w:rFonts w:eastAsia="Malgun Gothic"/>
                <w:sz w:val="20"/>
              </w:rPr>
            </w:rPrChange>
          </w:rPr>
          <w:t>d</w:t>
        </w:r>
      </w:ins>
      <w:r w:rsidRPr="00055CE8">
        <w:rPr>
          <w:rFonts w:eastAsia="Malgun Gothic"/>
          <w:sz w:val="20"/>
        </w:rPr>
        <w:t>), rotation_pitch (</w:t>
      </w:r>
      <w:r>
        <w:rPr>
          <w:rFonts w:eastAsia="Malgun Gothic"/>
          <w:sz w:val="20"/>
        </w:rPr>
        <w:t>β</w:t>
      </w:r>
      <w:ins w:id="3190" w:author="Ye-Kui Wang 04" w:date="2017-12-12T12:30:00Z">
        <w:r w:rsidR="00EC22FF" w:rsidRPr="00EC22FF">
          <w:rPr>
            <w:rFonts w:eastAsia="Malgun Gothic"/>
            <w:sz w:val="20"/>
            <w:vertAlign w:val="subscript"/>
            <w:rPrChange w:id="3191" w:author="Ye-Kui Wang 04" w:date="2017-12-12T12:31:00Z">
              <w:rPr>
                <w:rFonts w:eastAsia="Malgun Gothic"/>
                <w:sz w:val="20"/>
              </w:rPr>
            </w:rPrChange>
          </w:rPr>
          <w:t>d</w:t>
        </w:r>
      </w:ins>
      <w:r w:rsidRPr="00055CE8">
        <w:rPr>
          <w:rFonts w:eastAsia="Malgun Gothic"/>
          <w:sz w:val="20"/>
        </w:rPr>
        <w:t>), rotation_roll (</w:t>
      </w:r>
      <w:r>
        <w:rPr>
          <w:rFonts w:eastAsia="Malgun Gothic"/>
          <w:sz w:val="20"/>
        </w:rPr>
        <w:t>γ</w:t>
      </w:r>
      <w:ins w:id="3192" w:author="Ye-Kui Wang 04" w:date="2017-12-12T12:31:00Z">
        <w:r w:rsidR="00EC22FF" w:rsidRPr="00EC22FF">
          <w:rPr>
            <w:rFonts w:eastAsia="Malgun Gothic"/>
            <w:sz w:val="20"/>
            <w:vertAlign w:val="subscript"/>
            <w:rPrChange w:id="3193" w:author="Ye-Kui Wang 04" w:date="2017-12-12T12:31:00Z">
              <w:rPr>
                <w:rFonts w:eastAsia="Malgun Gothic"/>
                <w:sz w:val="20"/>
              </w:rPr>
            </w:rPrChange>
          </w:rPr>
          <w:t>d</w:t>
        </w:r>
      </w:ins>
      <w:r w:rsidRPr="00055CE8">
        <w:rPr>
          <w:rFonts w:eastAsia="Malgun Gothic"/>
          <w:sz w:val="20"/>
        </w:rPr>
        <w:t>), all in units of degrees, and</w:t>
      </w:r>
    </w:p>
    <w:p w14:paraId="04DF226E" w14:textId="21CAA57C" w:rsidR="00BE0820" w:rsidRPr="00055CE8"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sphere</w:t>
      </w:r>
      <w:r w:rsidRPr="00055CE8">
        <w:rPr>
          <w:rFonts w:eastAsia="Malgun Gothic"/>
          <w:sz w:val="20"/>
        </w:rPr>
        <w:t xml:space="preserve"> coordinates (</w:t>
      </w:r>
      <w:ins w:id="3194" w:author="Ye-Kui Wang 04" w:date="2017-12-12T12:31:00Z">
        <w:r w:rsidR="00EC22FF" w:rsidRPr="001B0A14">
          <w:rPr>
            <w:sz w:val="20"/>
          </w:rPr>
          <w:t>ϕ</w:t>
        </w:r>
      </w:ins>
      <w:ins w:id="3195" w:author="Ye-Kui Wang 04" w:date="2017-12-12T12:34:00Z">
        <w:r w:rsidR="00EC22FF" w:rsidRPr="00D3443F">
          <w:rPr>
            <w:sz w:val="20"/>
            <w:vertAlign w:val="subscript"/>
          </w:rPr>
          <w:t>d</w:t>
        </w:r>
      </w:ins>
      <w:ins w:id="3196" w:author="Ye-Kui Wang 04" w:date="2017-12-12T12:31:00Z">
        <w:r w:rsidR="00EC22FF">
          <w:rPr>
            <w:sz w:val="20"/>
          </w:rPr>
          <w:t xml:space="preserve">, </w:t>
        </w:r>
        <w:r w:rsidR="00EC22FF" w:rsidRPr="001B0A14">
          <w:rPr>
            <w:rFonts w:eastAsia="Times New Roman"/>
            <w:sz w:val="20"/>
          </w:rPr>
          <w:t>θ</w:t>
        </w:r>
      </w:ins>
      <w:ins w:id="3197" w:author="Ye-Kui Wang 04" w:date="2017-12-12T12:34:00Z">
        <w:r w:rsidR="00EC22FF" w:rsidRPr="00D3443F">
          <w:rPr>
            <w:sz w:val="20"/>
            <w:vertAlign w:val="subscript"/>
          </w:rPr>
          <w:t>d</w:t>
        </w:r>
      </w:ins>
      <w:del w:id="3198" w:author="Ye-Kui Wang 04" w:date="2017-12-12T12:31:00Z">
        <w:r w:rsidRPr="00055CE8" w:rsidDel="00EC22FF">
          <w:rPr>
            <w:rFonts w:eastAsia="Malgun Gothic"/>
            <w:sz w:val="20"/>
          </w:rPr>
          <w:sym w:font="Symbol" w:char="F066"/>
        </w:r>
        <w:r w:rsidRPr="00055CE8" w:rsidDel="00EC22FF">
          <w:rPr>
            <w:rFonts w:eastAsia="Malgun Gothic"/>
            <w:sz w:val="20"/>
          </w:rPr>
          <w:delText xml:space="preserve">, </w:delText>
        </w:r>
        <w:r w:rsidRPr="00055CE8" w:rsidDel="00EC22FF">
          <w:rPr>
            <w:rFonts w:eastAsia="Malgun Gothic"/>
            <w:sz w:val="20"/>
          </w:rPr>
          <w:sym w:font="Symbol" w:char="F071"/>
        </w:r>
      </w:del>
      <w:r w:rsidRPr="00055CE8">
        <w:rPr>
          <w:rFonts w:eastAsia="Malgun Gothic"/>
          <w:sz w:val="20"/>
        </w:rPr>
        <w:t xml:space="preserve">) relative to the </w:t>
      </w:r>
      <w:r>
        <w:rPr>
          <w:rFonts w:eastAsia="Malgun Gothic"/>
          <w:sz w:val="20"/>
        </w:rPr>
        <w:t xml:space="preserve">local </w:t>
      </w:r>
      <w:r w:rsidRPr="00055CE8">
        <w:rPr>
          <w:rFonts w:eastAsia="Malgun Gothic"/>
          <w:sz w:val="20"/>
        </w:rPr>
        <w:t>coordinate axes.</w:t>
      </w:r>
    </w:p>
    <w:p w14:paraId="7F387FB1" w14:textId="77777777" w:rsidR="00BE0820" w:rsidRPr="00055CE8" w:rsidRDefault="00BE0820" w:rsidP="00BE0820">
      <w:pPr>
        <w:jc w:val="both"/>
        <w:rPr>
          <w:rFonts w:eastAsia="Malgun Gothic"/>
          <w:sz w:val="20"/>
          <w:lang w:eastAsia="ko-KR"/>
        </w:rPr>
      </w:pPr>
      <w:r w:rsidRPr="00055CE8">
        <w:rPr>
          <w:rFonts w:eastAsia="Malgun Gothic"/>
          <w:sz w:val="20"/>
          <w:lang w:eastAsia="ko-KR"/>
        </w:rPr>
        <w:t>Outputs of this clause are:</w:t>
      </w:r>
    </w:p>
    <w:p w14:paraId="3587B02C" w14:textId="4A37AD44" w:rsidR="00BE0820" w:rsidRPr="00055CE8"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 xml:space="preserve">sphere </w:t>
      </w:r>
      <w:r w:rsidRPr="00055CE8">
        <w:rPr>
          <w:rFonts w:eastAsia="Malgun Gothic"/>
          <w:sz w:val="20"/>
        </w:rPr>
        <w:t>coordinates (</w:t>
      </w:r>
      <w:ins w:id="3199" w:author="Ye-Kui Wang 04" w:date="2017-12-12T12:32:00Z">
        <w:r w:rsidR="00EC22FF" w:rsidRPr="001B0A14">
          <w:rPr>
            <w:sz w:val="20"/>
          </w:rPr>
          <w:t>ϕ</w:t>
        </w:r>
      </w:ins>
      <w:del w:id="3200" w:author="Ye-Kui Wang 04" w:date="2017-12-12T12:32:00Z">
        <w:r w:rsidRPr="00055CE8" w:rsidDel="00EC22FF">
          <w:rPr>
            <w:rFonts w:eastAsia="Malgun Gothic"/>
            <w:sz w:val="20"/>
          </w:rPr>
          <w:sym w:font="Symbol" w:char="F066"/>
        </w:r>
      </w:del>
      <w:r w:rsidR="00A5320A" w:rsidRPr="00B5723C">
        <w:rPr>
          <w:rFonts w:eastAsia="Malgun Gothic"/>
          <w:sz w:val="20"/>
          <w:lang w:eastAsia="ko-KR"/>
        </w:rPr>
        <w:t>′</w:t>
      </w:r>
      <w:r w:rsidRPr="00055CE8">
        <w:rPr>
          <w:rFonts w:eastAsia="Malgun Gothic"/>
          <w:sz w:val="20"/>
        </w:rPr>
        <w:t xml:space="preserve">, </w:t>
      </w:r>
      <w:ins w:id="3201" w:author="Ye-Kui Wang 04" w:date="2017-12-12T12:32:00Z">
        <w:r w:rsidR="00EC22FF" w:rsidRPr="001B0A14">
          <w:rPr>
            <w:rFonts w:eastAsia="Times New Roman"/>
            <w:sz w:val="20"/>
          </w:rPr>
          <w:t>θ</w:t>
        </w:r>
      </w:ins>
      <w:del w:id="3202" w:author="Ye-Kui Wang 04" w:date="2017-12-12T12:32:00Z">
        <w:r w:rsidRPr="00055CE8" w:rsidDel="00EC22FF">
          <w:rPr>
            <w:rFonts w:eastAsia="Malgun Gothic"/>
            <w:sz w:val="20"/>
          </w:rPr>
          <w:sym w:font="Symbol" w:char="F071"/>
        </w:r>
      </w:del>
      <w:r w:rsidR="00A5320A" w:rsidRPr="00B5723C">
        <w:rPr>
          <w:rFonts w:eastAsia="Malgun Gothic"/>
          <w:sz w:val="20"/>
          <w:lang w:eastAsia="ko-KR"/>
        </w:rPr>
        <w:t>′</w:t>
      </w:r>
      <w:r w:rsidRPr="00055CE8">
        <w:rPr>
          <w:rFonts w:eastAsia="Malgun Gothic"/>
          <w:sz w:val="20"/>
        </w:rPr>
        <w:t xml:space="preserve">) relative to the </w:t>
      </w:r>
      <w:r>
        <w:rPr>
          <w:rFonts w:eastAsia="Malgun Gothic"/>
          <w:sz w:val="20"/>
        </w:rPr>
        <w:t xml:space="preserve">global </w:t>
      </w:r>
      <w:r w:rsidRPr="00055CE8">
        <w:rPr>
          <w:rFonts w:eastAsia="Malgun Gothic"/>
          <w:sz w:val="20"/>
        </w:rPr>
        <w:t xml:space="preserve">coordinate </w:t>
      </w:r>
      <w:r>
        <w:rPr>
          <w:rFonts w:eastAsia="Malgun Gothic"/>
          <w:sz w:val="20"/>
        </w:rPr>
        <w:t>axes</w:t>
      </w:r>
      <w:r w:rsidRPr="00055CE8">
        <w:rPr>
          <w:rFonts w:eastAsia="Malgun Gothic"/>
          <w:sz w:val="20"/>
        </w:rPr>
        <w:t>.</w:t>
      </w:r>
    </w:p>
    <w:p w14:paraId="317E6007" w14:textId="76F13DBD" w:rsidR="00BE0820" w:rsidRDefault="00BE0820" w:rsidP="00BE0820">
      <w:pPr>
        <w:keepNext/>
        <w:jc w:val="both"/>
        <w:rPr>
          <w:rFonts w:eastAsia="Malgun Gothic"/>
          <w:sz w:val="20"/>
          <w:lang w:eastAsia="ko-KR"/>
        </w:rPr>
      </w:pPr>
      <w:r w:rsidRPr="00055CE8">
        <w:rPr>
          <w:rFonts w:eastAsia="Malgun Gothic"/>
          <w:sz w:val="20"/>
          <w:lang w:eastAsia="ko-KR"/>
        </w:rPr>
        <w:t>The outputs are derived as follows:</w:t>
      </w:r>
    </w:p>
    <w:p w14:paraId="6A007D51" w14:textId="1C1EC8D6" w:rsidR="00AC513B" w:rsidRPr="00DE23B4" w:rsidRDefault="00EC22FF">
      <w:pPr>
        <w:pStyle w:val="Equationsmallertabs"/>
        <w:pPrChange w:id="3203" w:author="Ye-Kui Wang 04" w:date="2017-12-12T14:27:00Z">
          <w:pPr>
            <w:spacing w:before="120"/>
            <w:ind w:left="720"/>
          </w:pPr>
        </w:pPrChange>
      </w:pPr>
      <w:ins w:id="3204" w:author="Ye-Kui Wang 04" w:date="2017-12-12T12:33:00Z">
        <w:r w:rsidRPr="001B0A14">
          <w:t>ϕ</w:t>
        </w:r>
      </w:ins>
      <w:ins w:id="3205" w:author="Ye-Kui Wang 01" w:date="2017-11-19T13:13:00Z">
        <w:del w:id="3206" w:author="Ye-Kui Wang 04" w:date="2017-12-12T12:33:00Z">
          <w:r w:rsidR="000F63C2" w:rsidRPr="00F75E11" w:rsidDel="00EC22FF">
            <w:sym w:font="Symbol" w:char="F066"/>
          </w:r>
        </w:del>
        <w:r w:rsidR="000F63C2">
          <w:t xml:space="preserve"> = </w:t>
        </w:r>
      </w:ins>
      <w:ins w:id="3207" w:author="Ye-Kui Wang 04" w:date="2017-12-12T12:34:00Z">
        <w:r w:rsidRPr="001B0A14">
          <w:t>ϕ</w:t>
        </w:r>
        <w:r w:rsidRPr="00D3443F">
          <w:rPr>
            <w:vertAlign w:val="subscript"/>
          </w:rPr>
          <w:t>d</w:t>
        </w:r>
      </w:ins>
      <w:ins w:id="3208" w:author="Ye-Kui Wang 01" w:date="2017-11-19T13:13:00Z">
        <w:del w:id="3209" w:author="Ye-Kui Wang 04" w:date="2017-12-12T12:34:00Z">
          <w:r w:rsidR="000F63C2" w:rsidRPr="00F75E11" w:rsidDel="00EC22FF">
            <w:sym w:font="Symbol" w:char="F066"/>
          </w:r>
        </w:del>
        <w:r w:rsidR="000F63C2">
          <w:t xml:space="preserve"> * </w:t>
        </w:r>
        <m:oMath>
          <m:r>
            <m:rPr>
              <m:nor/>
            </m:rPr>
            <m:t>π</m:t>
          </m:r>
        </m:oMath>
        <w:r w:rsidR="000F63C2" w:rsidRPr="002366F3">
          <w:t xml:space="preserve"> ÷</w:t>
        </w:r>
        <w:r w:rsidR="000F63C2">
          <w:t xml:space="preserve"> 180</w:t>
        </w:r>
        <w:r w:rsidR="000F63C2">
          <w:br/>
        </w:r>
      </w:ins>
      <w:ins w:id="3210" w:author="Ye-Kui Wang 04" w:date="2017-12-12T12:33:00Z">
        <w:r w:rsidRPr="001B0A14">
          <w:rPr>
            <w:rFonts w:eastAsia="Times New Roman"/>
          </w:rPr>
          <w:t>θ</w:t>
        </w:r>
      </w:ins>
      <w:ins w:id="3211" w:author="Ye-Kui Wang 01" w:date="2017-11-19T13:13:00Z">
        <w:del w:id="3212" w:author="Ye-Kui Wang 04" w:date="2017-12-12T12:33:00Z">
          <w:r w:rsidR="000F63C2" w:rsidRPr="00F75E11" w:rsidDel="00EC22FF">
            <w:sym w:font="Symbol" w:char="F071"/>
          </w:r>
        </w:del>
        <w:r w:rsidR="000F63C2">
          <w:t xml:space="preserve"> = </w:t>
        </w:r>
      </w:ins>
      <w:ins w:id="3213" w:author="Ye-Kui Wang 04" w:date="2017-12-12T12:35:00Z">
        <w:r w:rsidRPr="001B0A14">
          <w:rPr>
            <w:rFonts w:eastAsia="Times New Roman"/>
          </w:rPr>
          <w:t>θ</w:t>
        </w:r>
        <w:r w:rsidRPr="00D3443F">
          <w:rPr>
            <w:vertAlign w:val="subscript"/>
          </w:rPr>
          <w:t>d</w:t>
        </w:r>
      </w:ins>
      <w:ins w:id="3214" w:author="Ye-Kui Wang 01" w:date="2017-11-19T13:13:00Z">
        <w:del w:id="3215" w:author="Ye-Kui Wang 04" w:date="2017-12-12T12:35:00Z">
          <w:r w:rsidR="000F63C2" w:rsidRPr="00F75E11" w:rsidDel="00EC22FF">
            <w:sym w:font="Symbol" w:char="F071"/>
          </w:r>
        </w:del>
        <w:r w:rsidR="000F63C2">
          <w:t xml:space="preserve"> * </w:t>
        </w:r>
        <m:oMath>
          <m:r>
            <m:rPr>
              <m:nor/>
            </m:rPr>
            <m:t>π</m:t>
          </m:r>
        </m:oMath>
        <w:r w:rsidR="000F63C2" w:rsidRPr="002366F3">
          <w:t xml:space="preserve"> ÷</w:t>
        </w:r>
        <w:r w:rsidR="000F63C2">
          <w:t xml:space="preserve"> 180</w:t>
        </w:r>
        <w:r w:rsidR="000F63C2">
          <w:br/>
        </w:r>
        <w:r w:rsidR="000F63C2" w:rsidRPr="00F75E11">
          <w:t>α</w:t>
        </w:r>
        <w:r w:rsidR="000F63C2">
          <w:t xml:space="preserve"> = </w:t>
        </w:r>
        <w:r w:rsidR="000F63C2" w:rsidRPr="00F75E11">
          <w:t>α</w:t>
        </w:r>
      </w:ins>
      <w:ins w:id="3216" w:author="Ye-Kui Wang 04" w:date="2017-12-12T12:35:00Z">
        <w:r w:rsidRPr="00D3443F">
          <w:rPr>
            <w:vertAlign w:val="subscript"/>
          </w:rPr>
          <w:t>d</w:t>
        </w:r>
      </w:ins>
      <w:ins w:id="3217" w:author="Ye-Kui Wang 01" w:date="2017-11-19T13:13:00Z">
        <w:r w:rsidR="000F63C2">
          <w:t xml:space="preserve"> * </w:t>
        </w:r>
        <m:oMath>
          <m:r>
            <m:rPr>
              <m:nor/>
            </m:rPr>
            <m:t>π</m:t>
          </m:r>
        </m:oMath>
        <w:r w:rsidR="000F63C2" w:rsidRPr="002366F3">
          <w:t xml:space="preserve"> ÷</w:t>
        </w:r>
        <w:r w:rsidR="000F63C2">
          <w:t xml:space="preserve"> 180</w:t>
        </w:r>
        <w:r w:rsidR="000F63C2">
          <w:br/>
        </w:r>
        <w:r w:rsidR="000F63C2" w:rsidRPr="00F75E11">
          <w:t>β</w:t>
        </w:r>
        <w:r w:rsidR="000F63C2">
          <w:t xml:space="preserve"> = </w:t>
        </w:r>
        <w:r w:rsidR="000F63C2" w:rsidRPr="00F75E11">
          <w:t>β</w:t>
        </w:r>
      </w:ins>
      <w:ins w:id="3218" w:author="Ye-Kui Wang 04" w:date="2017-12-12T12:36:00Z">
        <w:r w:rsidRPr="00D3443F">
          <w:rPr>
            <w:vertAlign w:val="subscript"/>
          </w:rPr>
          <w:t>d</w:t>
        </w:r>
      </w:ins>
      <w:ins w:id="3219" w:author="Ye-Kui Wang 01" w:date="2017-11-19T13:13:00Z">
        <w:r w:rsidR="000F63C2">
          <w:t xml:space="preserve"> * </w:t>
        </w:r>
        <m:oMath>
          <m:r>
            <m:rPr>
              <m:nor/>
            </m:rPr>
            <m:t>π</m:t>
          </m:r>
        </m:oMath>
        <w:r w:rsidR="000F63C2" w:rsidRPr="002366F3">
          <w:t xml:space="preserve"> ÷</w:t>
        </w:r>
        <w:r w:rsidR="000F63C2">
          <w:t xml:space="preserve"> 180</w:t>
        </w:r>
        <w:r w:rsidR="000F63C2">
          <w:br/>
        </w:r>
        <w:r w:rsidR="000F63C2" w:rsidRPr="00F75E11">
          <w:t>γ</w:t>
        </w:r>
        <w:r w:rsidR="000F63C2">
          <w:t xml:space="preserve"> = </w:t>
        </w:r>
        <w:r w:rsidR="000F63C2" w:rsidRPr="00F75E11">
          <w:t>γ</w:t>
        </w:r>
      </w:ins>
      <w:ins w:id="3220" w:author="Ye-Kui Wang 04" w:date="2017-12-12T12:36:00Z">
        <w:r w:rsidRPr="00D3443F">
          <w:rPr>
            <w:vertAlign w:val="subscript"/>
          </w:rPr>
          <w:t>d</w:t>
        </w:r>
      </w:ins>
      <w:ins w:id="3221" w:author="Ye-Kui Wang 01" w:date="2017-11-19T13:13:00Z">
        <w:r w:rsidR="000F63C2">
          <w:t xml:space="preserve"> * </w:t>
        </w:r>
        <m:oMath>
          <m:r>
            <m:rPr>
              <m:nor/>
            </m:rPr>
            <m:t>π</m:t>
          </m:r>
        </m:oMath>
        <w:r w:rsidR="000F63C2" w:rsidRPr="002366F3">
          <w:t xml:space="preserve"> ÷</w:t>
        </w:r>
        <w:r w:rsidR="000F63C2">
          <w:t xml:space="preserve"> 180</w:t>
        </w:r>
        <w:r w:rsidR="000F63C2">
          <w:br/>
        </w:r>
      </w:ins>
      <w:r w:rsidR="002D30A5" w:rsidRPr="00F75E11">
        <w:t>x</w:t>
      </w:r>
      <w:r w:rsidR="002D30A5" w:rsidRPr="00F75E11">
        <w:rPr>
          <w:vertAlign w:val="subscript"/>
        </w:rPr>
        <w:t>1</w:t>
      </w:r>
      <w:r w:rsidR="002D30A5" w:rsidRPr="00F75E11">
        <w:t xml:space="preserve"> = Cos(</w:t>
      </w:r>
      <w:r w:rsidR="002D30A5" w:rsidRPr="00DE23B4">
        <w:t xml:space="preserve"> </w:t>
      </w:r>
      <w:ins w:id="3222" w:author="Ye-Kui Wang 04" w:date="2017-12-12T12:36:00Z">
        <w:r w:rsidRPr="001B0A14">
          <w:t>ϕ</w:t>
        </w:r>
      </w:ins>
      <w:del w:id="3223" w:author="Ye-Kui Wang 04" w:date="2017-12-12T12:36:00Z">
        <w:r w:rsidR="002D30A5" w:rsidRPr="00F75E11" w:rsidDel="00EC22FF">
          <w:sym w:font="Symbol" w:char="F066"/>
        </w:r>
      </w:del>
      <w:r w:rsidR="002D30A5" w:rsidRPr="00F75E11">
        <w:t xml:space="preserve"> ) * Cos( </w:t>
      </w:r>
      <w:ins w:id="3224" w:author="Ye-Kui Wang 04" w:date="2017-12-12T12:37:00Z">
        <w:r w:rsidRPr="001B0A14">
          <w:rPr>
            <w:rFonts w:eastAsia="Times New Roman"/>
          </w:rPr>
          <w:t>θ</w:t>
        </w:r>
      </w:ins>
      <w:del w:id="3225" w:author="Ye-Kui Wang 04" w:date="2017-12-12T12:37:00Z">
        <w:r w:rsidR="002D30A5" w:rsidRPr="00F75E11" w:rsidDel="00EC22FF">
          <w:sym w:font="Symbol" w:char="F071"/>
        </w:r>
      </w:del>
      <w:r w:rsidR="002D30A5" w:rsidRPr="00F75E11">
        <w:t xml:space="preserve"> )</w:t>
      </w:r>
      <w:r w:rsidR="002D30A5" w:rsidRPr="00F75E11">
        <w:br/>
        <w:t>y</w:t>
      </w:r>
      <w:r w:rsidR="002D30A5" w:rsidRPr="00DE23B4">
        <w:rPr>
          <w:vertAlign w:val="subscript"/>
        </w:rPr>
        <w:t>1</w:t>
      </w:r>
      <w:r w:rsidR="002D30A5" w:rsidRPr="00DE23B4">
        <w:t xml:space="preserve"> = Sin( </w:t>
      </w:r>
      <w:ins w:id="3226" w:author="Ye-Kui Wang 04" w:date="2017-12-12T12:36:00Z">
        <w:r w:rsidRPr="001B0A14">
          <w:t>ϕ</w:t>
        </w:r>
      </w:ins>
      <w:del w:id="3227" w:author="Ye-Kui Wang 04" w:date="2017-12-12T12:36:00Z">
        <w:r w:rsidR="002D30A5" w:rsidRPr="00F75E11" w:rsidDel="00EC22FF">
          <w:sym w:font="Symbol" w:char="F066"/>
        </w:r>
      </w:del>
      <w:r w:rsidR="002D30A5" w:rsidRPr="00F75E11">
        <w:t xml:space="preserve"> ) * Cos( </w:t>
      </w:r>
      <w:ins w:id="3228" w:author="Ye-Kui Wang 04" w:date="2017-12-12T12:37:00Z">
        <w:r w:rsidRPr="001B0A14">
          <w:rPr>
            <w:rFonts w:eastAsia="Times New Roman"/>
          </w:rPr>
          <w:t>θ</w:t>
        </w:r>
      </w:ins>
      <w:del w:id="3229" w:author="Ye-Kui Wang 04" w:date="2017-12-12T12:37:00Z">
        <w:r w:rsidR="002D30A5" w:rsidRPr="00F75E11" w:rsidDel="00EC22FF">
          <w:sym w:font="Symbol" w:char="F071"/>
        </w:r>
      </w:del>
      <w:r w:rsidR="002D30A5" w:rsidRPr="00F75E11">
        <w:t xml:space="preserve"> )</w:t>
      </w:r>
      <w:r w:rsidR="002D30A5" w:rsidRPr="00F75E11">
        <w:br/>
        <w:t>z</w:t>
      </w:r>
      <w:r w:rsidR="002D30A5" w:rsidRPr="00DE23B4">
        <w:rPr>
          <w:vertAlign w:val="subscript"/>
        </w:rPr>
        <w:t>1</w:t>
      </w:r>
      <w:r w:rsidR="002D30A5" w:rsidRPr="00DE23B4">
        <w:t xml:space="preserve"> = Sin( </w:t>
      </w:r>
      <w:ins w:id="3230" w:author="Ye-Kui Wang 04" w:date="2017-12-12T12:37:00Z">
        <w:r w:rsidRPr="001B0A14">
          <w:rPr>
            <w:rFonts w:eastAsia="Times New Roman"/>
          </w:rPr>
          <w:t>θ</w:t>
        </w:r>
      </w:ins>
      <w:del w:id="3231" w:author="Ye-Kui Wang 04" w:date="2017-12-12T12:37:00Z">
        <w:r w:rsidR="002D30A5" w:rsidRPr="00F75E11" w:rsidDel="00EC22FF">
          <w:sym w:font="Symbol" w:char="F071"/>
        </w:r>
      </w:del>
      <w:r w:rsidR="002D30A5" w:rsidRPr="00F75E11">
        <w:t xml:space="preserve"> )</w:t>
      </w:r>
      <w:r w:rsidR="002D30A5" w:rsidRPr="00F75E11">
        <w:br/>
        <w:t>x</w:t>
      </w:r>
      <w:r w:rsidR="002D30A5" w:rsidRPr="00F75E11">
        <w:rPr>
          <w:vertAlign w:val="subscript"/>
        </w:rPr>
        <w:t>2</w:t>
      </w:r>
      <w:r w:rsidR="002D30A5" w:rsidRPr="00F75E11">
        <w:t xml:space="preserve"> = Cos( β ) * Cos ( γ ) * x</w:t>
      </w:r>
      <w:r w:rsidR="002D30A5" w:rsidRPr="00F75E11">
        <w:rPr>
          <w:vertAlign w:val="subscript"/>
        </w:rPr>
        <w:t>1</w:t>
      </w:r>
      <w:r w:rsidR="002D30A5" w:rsidRPr="00F75E11">
        <w:t xml:space="preserve"> − Cos( β ) * Sin( γ ) * y</w:t>
      </w:r>
      <w:r w:rsidR="002D30A5" w:rsidRPr="00F75E11">
        <w:rPr>
          <w:vertAlign w:val="subscript"/>
        </w:rPr>
        <w:t>1</w:t>
      </w:r>
      <w:r w:rsidR="002D30A5" w:rsidRPr="00F75E11">
        <w:t xml:space="preserve"> + Sin( β ) * z</w:t>
      </w:r>
      <w:r w:rsidR="002D30A5" w:rsidRPr="00F75E11">
        <w:rPr>
          <w:vertAlign w:val="subscript"/>
        </w:rPr>
        <w:t>1</w:t>
      </w:r>
      <w:ins w:id="3232" w:author="Ye-Kui Wang 01" w:date="2017-11-19T13:14:00Z">
        <w:del w:id="3233" w:author="Ye-Kui Wang 04" w:date="2017-12-12T18:02:00Z">
          <w:r w:rsidR="000F63C2" w:rsidRPr="008865F6" w:rsidDel="009A23AA">
            <w:rPr>
              <w:noProof/>
            </w:rPr>
            <w:tab/>
          </w:r>
          <w:r w:rsidR="000F63C2" w:rsidRPr="008865F6" w:rsidDel="009A23AA">
            <w:rPr>
              <w:noProof/>
            </w:rPr>
            <w:tab/>
          </w:r>
          <w:r w:rsidR="000F63C2" w:rsidRPr="008865F6" w:rsidDel="009A23AA">
            <w:rPr>
              <w:noProof/>
            </w:rPr>
            <w:tab/>
          </w:r>
        </w:del>
        <w:r w:rsidR="000F63C2" w:rsidRPr="008865F6">
          <w:rPr>
            <w:noProof/>
          </w:rPr>
          <w:tab/>
        </w:r>
        <w:r w:rsidR="000F63C2" w:rsidRPr="008865F6">
          <w:t>(D</w:t>
        </w:r>
        <w:r w:rsidR="000F63C2" w:rsidRPr="008865F6">
          <w:noBreakHyphen/>
        </w:r>
        <w:r w:rsidR="000F63C2" w:rsidRPr="008865F6">
          <w:rPr>
            <w:highlight w:val="yellow"/>
          </w:rPr>
          <w:t>XX</w:t>
        </w:r>
        <w:r w:rsidR="000F63C2" w:rsidRPr="008865F6">
          <w:t>)</w:t>
        </w:r>
      </w:ins>
      <w:r w:rsidR="002D30A5" w:rsidRPr="00F75E11">
        <w:br/>
        <w:t>y</w:t>
      </w:r>
      <w:r w:rsidR="002D30A5" w:rsidRPr="00F75E11">
        <w:rPr>
          <w:vertAlign w:val="subscript"/>
        </w:rPr>
        <w:t>2</w:t>
      </w:r>
      <w:r w:rsidR="002D30A5" w:rsidRPr="00F75E11">
        <w:t xml:space="preserve"> = ( Cos( α ) * Sin( γ ) + Sin( α ) * Sin( β ) * Cos( γ ) ) * x</w:t>
      </w:r>
      <w:r w:rsidR="002D30A5" w:rsidRPr="00F75E11">
        <w:rPr>
          <w:vertAlign w:val="subscript"/>
        </w:rPr>
        <w:t>1</w:t>
      </w:r>
      <w:r w:rsidR="002D30A5" w:rsidRPr="00F75E11">
        <w:t xml:space="preserve"> </w:t>
      </w:r>
      <w:r w:rsidR="002D30A5" w:rsidRPr="00F75E11">
        <w:rPr>
          <w:rFonts w:asciiTheme="minorEastAsia" w:eastAsiaTheme="minorEastAsia" w:hAnsiTheme="minorEastAsia"/>
          <w:lang w:eastAsia="zh-CN"/>
        </w:rPr>
        <w:t>+</w:t>
      </w:r>
      <w:r w:rsidR="002D30A5" w:rsidRPr="00F75E11">
        <w:rPr>
          <w:rFonts w:asciiTheme="minorEastAsia" w:eastAsiaTheme="minorEastAsia" w:hAnsiTheme="minorEastAsia"/>
          <w:lang w:eastAsia="zh-CN"/>
        </w:rPr>
        <w:br/>
      </w:r>
      <w:r w:rsidR="002D30A5" w:rsidRPr="00F75E11">
        <w:rPr>
          <w:rFonts w:asciiTheme="minorEastAsia" w:eastAsiaTheme="minorEastAsia" w:hAnsiTheme="minorEastAsia"/>
          <w:lang w:eastAsia="zh-CN"/>
        </w:rPr>
        <w:tab/>
      </w:r>
      <w:del w:id="3234" w:author="Ye-Kui Wang d06" w:date="2018-01-02T11:03:00Z">
        <w:r w:rsidR="002D30A5" w:rsidRPr="00F75E11" w:rsidDel="00DB5FE1">
          <w:rPr>
            <w:rFonts w:asciiTheme="minorEastAsia" w:eastAsiaTheme="minorEastAsia" w:hAnsiTheme="minorEastAsia"/>
            <w:lang w:eastAsia="zh-CN"/>
          </w:rPr>
          <w:tab/>
        </w:r>
      </w:del>
      <w:r w:rsidR="002D30A5" w:rsidRPr="00F75E11">
        <w:t>( Cos( α ) * Cos( γ ) − Sin( α ) * Sin( β ) * Sin( γ ) ) * y</w:t>
      </w:r>
      <w:r w:rsidR="002D30A5" w:rsidRPr="00F75E11">
        <w:rPr>
          <w:vertAlign w:val="subscript"/>
        </w:rPr>
        <w:t>1</w:t>
      </w:r>
      <w:r w:rsidR="002D30A5" w:rsidRPr="00F75E11">
        <w:t xml:space="preserve"> −</w:t>
      </w:r>
      <w:r w:rsidR="002D30A5" w:rsidRPr="00F75E11">
        <w:br/>
      </w:r>
      <w:r w:rsidR="002D30A5" w:rsidRPr="00F75E11">
        <w:tab/>
      </w:r>
      <w:del w:id="3235" w:author="Ye-Kui Wang d06" w:date="2018-01-02T11:03:00Z">
        <w:r w:rsidR="002D30A5" w:rsidRPr="00F75E11" w:rsidDel="00DB5FE1">
          <w:tab/>
        </w:r>
      </w:del>
      <w:r w:rsidR="002D30A5" w:rsidRPr="00F75E11">
        <w:t>Sin( α ) * Cos( β ) * z</w:t>
      </w:r>
      <w:r w:rsidR="002D30A5" w:rsidRPr="00F75E11">
        <w:rPr>
          <w:vertAlign w:val="subscript"/>
        </w:rPr>
        <w:t>1</w:t>
      </w:r>
      <w:del w:id="3236" w:author="Ye-Kui Wang 01" w:date="2017-11-19T13:14:00Z">
        <w:r w:rsidR="000C7C43" w:rsidRPr="008865F6" w:rsidDel="000F63C2">
          <w:rPr>
            <w:noProof/>
          </w:rPr>
          <w:tab/>
        </w:r>
        <w:r w:rsidR="000C7C43" w:rsidRPr="008865F6" w:rsidDel="000F63C2">
          <w:rPr>
            <w:noProof/>
          </w:rPr>
          <w:tab/>
        </w:r>
        <w:r w:rsidR="000C7C43" w:rsidRPr="008865F6" w:rsidDel="000F63C2">
          <w:rPr>
            <w:noProof/>
          </w:rPr>
          <w:tab/>
        </w:r>
        <w:r w:rsidR="000C7C43" w:rsidRPr="008865F6" w:rsidDel="000F63C2">
          <w:rPr>
            <w:noProof/>
          </w:rPr>
          <w:tab/>
        </w:r>
        <w:r w:rsidR="000C7C43" w:rsidRPr="008865F6" w:rsidDel="000F63C2">
          <w:rPr>
            <w:noProof/>
          </w:rPr>
          <w:tab/>
        </w:r>
        <w:r w:rsidR="000C7C43" w:rsidRPr="008865F6" w:rsidDel="000F63C2">
          <w:rPr>
            <w:noProof/>
          </w:rPr>
          <w:tab/>
        </w:r>
        <w:r w:rsidR="000C7C43" w:rsidRPr="008865F6" w:rsidDel="000F63C2">
          <w:rPr>
            <w:noProof/>
          </w:rPr>
          <w:tab/>
        </w:r>
        <w:r w:rsidR="000C7C43" w:rsidRPr="008865F6" w:rsidDel="000F63C2">
          <w:rPr>
            <w:noProof/>
          </w:rPr>
          <w:tab/>
        </w:r>
        <w:r w:rsidR="000C7C43" w:rsidRPr="008865F6" w:rsidDel="000F63C2">
          <w:delText>(D</w:delText>
        </w:r>
        <w:r w:rsidR="000C7C43" w:rsidRPr="008865F6" w:rsidDel="000F63C2">
          <w:noBreakHyphen/>
        </w:r>
        <w:r w:rsidR="000C7C43" w:rsidRPr="008865F6" w:rsidDel="000F63C2">
          <w:rPr>
            <w:highlight w:val="yellow"/>
          </w:rPr>
          <w:delText>XX</w:delText>
        </w:r>
        <w:r w:rsidR="000C7C43" w:rsidRPr="008865F6" w:rsidDel="000F63C2">
          <w:delText>)</w:delText>
        </w:r>
      </w:del>
      <w:r w:rsidR="002D30A5" w:rsidRPr="00F75E11">
        <w:br/>
        <w:t>z</w:t>
      </w:r>
      <w:r w:rsidR="002D30A5" w:rsidRPr="00F75E11">
        <w:rPr>
          <w:vertAlign w:val="subscript"/>
        </w:rPr>
        <w:t>2</w:t>
      </w:r>
      <w:r w:rsidR="002D30A5" w:rsidRPr="00581A25">
        <w:t xml:space="preserve"> = ( Sin( α ) * Sin( γ ) − Cos( α ) * Sin( β ) * Cos( γ ) ) * x</w:t>
      </w:r>
      <w:r w:rsidR="002D30A5" w:rsidRPr="00581A25">
        <w:rPr>
          <w:vertAlign w:val="subscript"/>
        </w:rPr>
        <w:t>1</w:t>
      </w:r>
      <w:r w:rsidR="002D30A5" w:rsidRPr="00581A25">
        <w:t xml:space="preserve"> </w:t>
      </w:r>
      <w:r w:rsidR="002D30A5" w:rsidRPr="00581A25">
        <w:rPr>
          <w:rFonts w:asciiTheme="minorEastAsia" w:eastAsiaTheme="minorEastAsia" w:hAnsiTheme="minorEastAsia" w:hint="eastAsia"/>
          <w:lang w:eastAsia="zh-CN"/>
        </w:rPr>
        <w:t>+</w:t>
      </w:r>
      <w:r w:rsidR="002D30A5" w:rsidRPr="00F75E11">
        <w:rPr>
          <w:rFonts w:asciiTheme="minorEastAsia" w:eastAsiaTheme="minorEastAsia" w:hAnsiTheme="minorEastAsia"/>
          <w:lang w:eastAsia="zh-CN"/>
        </w:rPr>
        <w:br/>
      </w:r>
      <w:r w:rsidR="002D30A5" w:rsidRPr="00F75E11">
        <w:rPr>
          <w:rFonts w:asciiTheme="minorEastAsia" w:eastAsiaTheme="minorEastAsia" w:hAnsiTheme="minorEastAsia"/>
          <w:lang w:eastAsia="zh-CN"/>
        </w:rPr>
        <w:tab/>
      </w:r>
      <w:del w:id="3237" w:author="Ye-Kui Wang d06" w:date="2018-01-02T11:03:00Z">
        <w:r w:rsidR="002D30A5" w:rsidRPr="00F75E11" w:rsidDel="00DB5FE1">
          <w:rPr>
            <w:rFonts w:asciiTheme="minorEastAsia" w:eastAsiaTheme="minorEastAsia" w:hAnsiTheme="minorEastAsia"/>
            <w:lang w:eastAsia="zh-CN"/>
          </w:rPr>
          <w:tab/>
        </w:r>
      </w:del>
      <w:r w:rsidR="002D30A5" w:rsidRPr="00F75E11">
        <w:t>( Sin( α ) * Cos( γ ) + Cos( α ) * Sin( β ) * Sin( γ ) ) * y</w:t>
      </w:r>
      <w:r w:rsidR="002D30A5" w:rsidRPr="00F75E11">
        <w:rPr>
          <w:vertAlign w:val="subscript"/>
        </w:rPr>
        <w:t>1</w:t>
      </w:r>
      <w:r w:rsidR="002D30A5" w:rsidRPr="00F75E11">
        <w:t xml:space="preserve"> +</w:t>
      </w:r>
      <w:r w:rsidR="002D30A5" w:rsidRPr="00F75E11">
        <w:br/>
      </w:r>
      <w:r w:rsidR="002D30A5" w:rsidRPr="00F75E11">
        <w:tab/>
      </w:r>
      <w:del w:id="3238" w:author="Ye-Kui Wang d06" w:date="2018-01-02T11:03:00Z">
        <w:r w:rsidR="002D30A5" w:rsidRPr="00F75E11" w:rsidDel="00DB5FE1">
          <w:tab/>
        </w:r>
      </w:del>
      <w:r w:rsidR="002D30A5" w:rsidRPr="00F75E11">
        <w:t>Cos( α ) * Cos( β ) * z</w:t>
      </w:r>
      <w:r w:rsidR="002D30A5" w:rsidRPr="00F75E11">
        <w:rPr>
          <w:vertAlign w:val="subscript"/>
        </w:rPr>
        <w:t>1</w:t>
      </w:r>
      <w:r w:rsidR="002D30A5" w:rsidRPr="00F75E11">
        <w:br/>
      </w:r>
      <w:ins w:id="3239" w:author="Ye-Kui Wang 04" w:date="2017-12-12T12:37:00Z">
        <w:r w:rsidRPr="001B0A14">
          <w:t>ϕ</w:t>
        </w:r>
      </w:ins>
      <w:del w:id="3240" w:author="Ye-Kui Wang 04" w:date="2017-12-12T12:37:00Z">
        <w:r w:rsidR="002D30A5" w:rsidRPr="00F75E11" w:rsidDel="00EC22FF">
          <w:sym w:font="Symbol" w:char="F066"/>
        </w:r>
      </w:del>
      <w:r w:rsidR="00A5320A" w:rsidRPr="00F75E11">
        <w:t>′</w:t>
      </w:r>
      <w:r w:rsidR="002D30A5" w:rsidRPr="00F75E11">
        <w:t xml:space="preserve"> = Atan2( y</w:t>
      </w:r>
      <w:r w:rsidR="002D30A5" w:rsidRPr="00F75E11">
        <w:rPr>
          <w:vertAlign w:val="subscript"/>
        </w:rPr>
        <w:t>2</w:t>
      </w:r>
      <w:r w:rsidR="002D30A5" w:rsidRPr="00DE23B4">
        <w:t>, x</w:t>
      </w:r>
      <w:r w:rsidR="002D30A5" w:rsidRPr="00DE23B4">
        <w:rPr>
          <w:vertAlign w:val="subscript"/>
        </w:rPr>
        <w:t>2</w:t>
      </w:r>
      <w:r w:rsidR="002D30A5" w:rsidRPr="00DE23B4">
        <w:t xml:space="preserve"> ) * 180 ÷ π</w:t>
      </w:r>
      <w:r w:rsidR="002D30A5" w:rsidRPr="00DE23B4">
        <w:br/>
      </w:r>
      <w:ins w:id="3241" w:author="Ye-Kui Wang 04" w:date="2017-12-12T12:37:00Z">
        <w:r w:rsidRPr="001B0A14">
          <w:rPr>
            <w:rFonts w:eastAsia="Times New Roman"/>
          </w:rPr>
          <w:t>θ</w:t>
        </w:r>
      </w:ins>
      <w:del w:id="3242" w:author="Ye-Kui Wang 04" w:date="2017-12-12T12:37:00Z">
        <w:r w:rsidR="002D30A5" w:rsidRPr="00F75E11" w:rsidDel="00EC22FF">
          <w:sym w:font="Symbol" w:char="F071"/>
        </w:r>
      </w:del>
      <w:r w:rsidR="00A5320A" w:rsidRPr="00F75E11">
        <w:t>′</w:t>
      </w:r>
      <w:r w:rsidR="002D30A5" w:rsidRPr="00F75E11">
        <w:t xml:space="preserve"> = Asin( z</w:t>
      </w:r>
      <w:r w:rsidR="002D30A5" w:rsidRPr="00F75E11">
        <w:rPr>
          <w:vertAlign w:val="subscript"/>
        </w:rPr>
        <w:t>2</w:t>
      </w:r>
      <w:r w:rsidR="002D30A5" w:rsidRPr="00DE23B4">
        <w:t xml:space="preserve"> ) * 180 ÷ π</w:t>
      </w:r>
    </w:p>
    <w:p w14:paraId="14861A90" w14:textId="36442271" w:rsidR="00BE0820" w:rsidRPr="00055CE8" w:rsidRDefault="00BE0820" w:rsidP="00464B6C">
      <w:pPr>
        <w:pStyle w:val="3N3"/>
        <w:keepNext/>
        <w:numPr>
          <w:ilvl w:val="0"/>
          <w:numId w:val="0"/>
        </w:numPr>
        <w:tabs>
          <w:tab w:val="left" w:pos="360"/>
          <w:tab w:val="left" w:pos="720"/>
          <w:tab w:val="left" w:pos="1080"/>
        </w:tabs>
        <w:ind w:left="1080" w:hanging="1080"/>
        <w:rPr>
          <w:b/>
          <w:i/>
        </w:rPr>
      </w:pPr>
      <w:bookmarkStart w:id="3243" w:name="SampleRemappingRWP"/>
      <w:bookmarkStart w:id="3244" w:name="_Ref480980810"/>
      <w:bookmarkStart w:id="3245" w:name="_Ref480996933"/>
      <w:bookmarkStart w:id="3246" w:name="_Ref481071572"/>
      <w:bookmarkStart w:id="3247" w:name="_Toc490497338"/>
      <w:r w:rsidRPr="00055CE8">
        <w:rPr>
          <w:b/>
          <w:i/>
        </w:rPr>
        <w:t>D.3.41.</w:t>
      </w:r>
      <w:ins w:id="3248" w:author="Gary Sullivan" w:date="2018-01-12T12:18:00Z">
        <w:r w:rsidR="007F6A49">
          <w:rPr>
            <w:b/>
            <w:i/>
          </w:rPr>
          <w:t>6</w:t>
        </w:r>
      </w:ins>
      <w:del w:id="3249" w:author="Gary Sullivan" w:date="2018-01-12T12:18:00Z">
        <w:r w:rsidR="00185275" w:rsidDel="007F6A49">
          <w:rPr>
            <w:b/>
            <w:i/>
          </w:rPr>
          <w:delText>5</w:delText>
        </w:r>
      </w:del>
      <w:r w:rsidRPr="00055CE8">
        <w:rPr>
          <w:b/>
          <w:i/>
        </w:rPr>
        <w:t>.</w:t>
      </w:r>
      <w:r>
        <w:rPr>
          <w:b/>
          <w:i/>
        </w:rPr>
        <w:t>4</w:t>
      </w:r>
      <w:bookmarkEnd w:id="3243"/>
      <w:r w:rsidRPr="00055CE8">
        <w:rPr>
          <w:b/>
          <w:i/>
        </w:rPr>
        <w:tab/>
        <w:t>Conversion of sample locations for rectangular region-wise packing</w:t>
      </w:r>
      <w:bookmarkEnd w:id="3244"/>
      <w:bookmarkEnd w:id="3245"/>
      <w:bookmarkEnd w:id="3246"/>
      <w:bookmarkEnd w:id="3247"/>
    </w:p>
    <w:p w14:paraId="77B5C6F9" w14:textId="77777777" w:rsidR="00BE0820" w:rsidRDefault="00BE0820" w:rsidP="00BE0820">
      <w:pPr>
        <w:jc w:val="both"/>
        <w:rPr>
          <w:rFonts w:eastAsia="Malgun Gothic"/>
          <w:sz w:val="20"/>
          <w:lang w:eastAsia="ko-KR"/>
        </w:rPr>
      </w:pPr>
      <w:r>
        <w:rPr>
          <w:rFonts w:eastAsia="Malgun Gothic"/>
          <w:sz w:val="20"/>
          <w:lang w:eastAsia="ko-KR"/>
        </w:rPr>
        <w:t>Inputs to this clause are:</w:t>
      </w:r>
    </w:p>
    <w:p w14:paraId="139F354C" w14:textId="44DF2318"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sample location (x, y) within the packed region</w:t>
      </w:r>
      <w:ins w:id="3250" w:author="Ye-Kui Wang 04" w:date="2017-12-12T12:51:00Z">
        <w:r w:rsidR="00470362">
          <w:rPr>
            <w:rFonts w:eastAsia="Malgun Gothic"/>
            <w:sz w:val="20"/>
            <w:lang w:eastAsia="ko-KR"/>
          </w:rPr>
          <w:t xml:space="preserve">, where x and y are in </w:t>
        </w:r>
        <w:r w:rsidR="00470362">
          <w:rPr>
            <w:rFonts w:eastAsia="Times New Roman"/>
            <w:sz w:val="20"/>
            <w:lang w:val="en-GB"/>
          </w:rPr>
          <w:t xml:space="preserve">relative packed picture sample units, while the sample location is at an </w:t>
        </w:r>
        <w:r w:rsidR="00470362">
          <w:rPr>
            <w:rFonts w:eastAsia="Malgun Gothic"/>
            <w:sz w:val="20"/>
            <w:lang w:eastAsia="ko-KR"/>
          </w:rPr>
          <w:t>integer sample location within the packed picture</w:t>
        </w:r>
      </w:ins>
      <w:del w:id="3251" w:author="Ye-Kui Wang 04" w:date="2017-12-12T12:51:00Z">
        <w:r w:rsidDel="00470362">
          <w:rPr>
            <w:rFonts w:eastAsia="Malgun Gothic"/>
            <w:sz w:val="20"/>
          </w:rPr>
          <w:delText xml:space="preserve"> in integer </w:delText>
        </w:r>
        <w:r w:rsidR="001F3D36" w:rsidDel="00470362">
          <w:rPr>
            <w:rFonts w:eastAsia="Malgun Gothic"/>
            <w:sz w:val="20"/>
          </w:rPr>
          <w:delText xml:space="preserve">luma </w:delText>
        </w:r>
        <w:r w:rsidDel="00470362">
          <w:rPr>
            <w:rFonts w:eastAsia="Malgun Gothic"/>
            <w:sz w:val="20"/>
          </w:rPr>
          <w:delText>sample units</w:delText>
        </w:r>
      </w:del>
      <w:r>
        <w:rPr>
          <w:rFonts w:eastAsia="Malgun Gothic"/>
          <w:sz w:val="20"/>
        </w:rPr>
        <w:t>,</w:t>
      </w:r>
    </w:p>
    <w:p w14:paraId="5DCC5B61" w14:textId="1273A037"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 xml:space="preserve">the </w:t>
      </w:r>
      <w:r>
        <w:rPr>
          <w:rFonts w:eastAsia="Malgun Gothic" w:hint="eastAsia"/>
          <w:sz w:val="20"/>
        </w:rPr>
        <w:t xml:space="preserve">width and the </w:t>
      </w:r>
      <w:r>
        <w:rPr>
          <w:rFonts w:eastAsia="Malgun Gothic"/>
          <w:sz w:val="20"/>
        </w:rPr>
        <w:t xml:space="preserve">height </w:t>
      </w:r>
      <w:del w:id="3252" w:author="Ye-Kui Wang 04" w:date="2017-12-12T12:51:00Z">
        <w:r w:rsidDel="00470362">
          <w:rPr>
            <w:rFonts w:eastAsia="Malgun Gothic"/>
            <w:sz w:val="20"/>
          </w:rPr>
          <w:delText xml:space="preserve">of the projected region in </w:delText>
        </w:r>
        <w:r w:rsidR="001F3D36" w:rsidDel="00470362">
          <w:rPr>
            <w:rFonts w:eastAsia="Malgun Gothic"/>
            <w:sz w:val="20"/>
          </w:rPr>
          <w:delText xml:space="preserve">luma </w:delText>
        </w:r>
        <w:r w:rsidDel="00470362">
          <w:rPr>
            <w:rFonts w:eastAsia="Malgun Gothic"/>
            <w:sz w:val="20"/>
          </w:rPr>
          <w:delText xml:space="preserve">sample units </w:delText>
        </w:r>
      </w:del>
      <w:r>
        <w:rPr>
          <w:rFonts w:eastAsia="Malgun Gothic"/>
          <w:sz w:val="20"/>
        </w:rPr>
        <w:t>(projRegWidth, projRegHeight)</w:t>
      </w:r>
      <w:ins w:id="3253" w:author="Ye-Kui Wang 04" w:date="2017-12-12T12:51:00Z">
        <w:r w:rsidR="00470362" w:rsidRPr="00470362">
          <w:rPr>
            <w:rFonts w:eastAsia="Malgun Gothic"/>
            <w:sz w:val="20"/>
            <w:lang w:eastAsia="ko-KR"/>
          </w:rPr>
          <w:t xml:space="preserve"> </w:t>
        </w:r>
        <w:r w:rsidR="00470362">
          <w:rPr>
            <w:rFonts w:eastAsia="Malgun Gothic"/>
            <w:sz w:val="20"/>
            <w:lang w:eastAsia="ko-KR"/>
          </w:rPr>
          <w:t xml:space="preserve">of the projected region, </w:t>
        </w:r>
        <w:bookmarkStart w:id="3254" w:name="_Hlk500846771"/>
        <w:bookmarkStart w:id="3255" w:name="_Hlk500848552"/>
        <w:r w:rsidR="00470362">
          <w:rPr>
            <w:rFonts w:eastAsia="Malgun Gothic"/>
            <w:sz w:val="20"/>
            <w:lang w:eastAsia="ko-KR"/>
          </w:rPr>
          <w:t xml:space="preserve">in </w:t>
        </w:r>
        <w:r w:rsidR="00470362">
          <w:rPr>
            <w:rFonts w:eastAsia="Times New Roman"/>
            <w:sz w:val="20"/>
            <w:lang w:val="en-GB"/>
          </w:rPr>
          <w:t>relative projected picture</w:t>
        </w:r>
        <w:bookmarkEnd w:id="3254"/>
        <w:r w:rsidR="00470362">
          <w:rPr>
            <w:rFonts w:eastAsia="Malgun Gothic"/>
            <w:sz w:val="20"/>
            <w:lang w:eastAsia="ko-KR"/>
          </w:rPr>
          <w:t xml:space="preserve"> sample units</w:t>
        </w:r>
      </w:ins>
      <w:bookmarkEnd w:id="3255"/>
      <w:r>
        <w:rPr>
          <w:rFonts w:eastAsia="Malgun Gothic"/>
          <w:sz w:val="20"/>
        </w:rPr>
        <w:t>,</w:t>
      </w:r>
    </w:p>
    <w:p w14:paraId="03DA8FFA" w14:textId="563F086B"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the</w:t>
      </w:r>
      <w:r>
        <w:rPr>
          <w:rFonts w:eastAsia="Malgun Gothic" w:hint="eastAsia"/>
          <w:sz w:val="20"/>
        </w:rPr>
        <w:t xml:space="preserve"> width and the</w:t>
      </w:r>
      <w:r>
        <w:rPr>
          <w:rFonts w:eastAsia="Malgun Gothic"/>
          <w:sz w:val="20"/>
        </w:rPr>
        <w:t xml:space="preserve"> height </w:t>
      </w:r>
      <w:del w:id="3256" w:author="Ye-Kui Wang 04" w:date="2017-12-12T12:52:00Z">
        <w:r w:rsidDel="00470362">
          <w:rPr>
            <w:rFonts w:eastAsia="Malgun Gothic"/>
            <w:sz w:val="20"/>
          </w:rPr>
          <w:delText xml:space="preserve">of the packed region in sample units </w:delText>
        </w:r>
      </w:del>
      <w:r>
        <w:rPr>
          <w:rFonts w:eastAsia="Malgun Gothic"/>
          <w:sz w:val="20"/>
        </w:rPr>
        <w:t>(packedRegWidth, packedRegHeight)</w:t>
      </w:r>
      <w:ins w:id="3257" w:author="Ye-Kui Wang 04" w:date="2017-12-12T12:52:00Z">
        <w:r w:rsidR="00470362" w:rsidRPr="00470362">
          <w:rPr>
            <w:rFonts w:eastAsia="Malgun Gothic"/>
            <w:sz w:val="20"/>
            <w:lang w:eastAsia="ko-KR"/>
          </w:rPr>
          <w:t xml:space="preserve"> </w:t>
        </w:r>
        <w:r w:rsidR="00470362">
          <w:rPr>
            <w:rFonts w:eastAsia="Malgun Gothic"/>
            <w:sz w:val="20"/>
            <w:lang w:eastAsia="ko-KR"/>
          </w:rPr>
          <w:t xml:space="preserve">of the packed region, in </w:t>
        </w:r>
        <w:r w:rsidR="00470362">
          <w:rPr>
            <w:rFonts w:eastAsia="Times New Roman"/>
            <w:sz w:val="20"/>
            <w:lang w:val="en-GB"/>
          </w:rPr>
          <w:t>relative packed picture</w:t>
        </w:r>
        <w:r w:rsidR="00470362">
          <w:rPr>
            <w:rFonts w:eastAsia="Malgun Gothic"/>
            <w:sz w:val="20"/>
            <w:lang w:eastAsia="ko-KR"/>
          </w:rPr>
          <w:t xml:space="preserve"> sample units</w:t>
        </w:r>
      </w:ins>
      <w:r>
        <w:rPr>
          <w:rFonts w:eastAsia="Malgun Gothic"/>
          <w:sz w:val="20"/>
        </w:rPr>
        <w:t>,</w:t>
      </w:r>
    </w:p>
    <w:p w14:paraId="72D22755" w14:textId="77777777"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transform type (transformType),</w:t>
      </w:r>
      <w:r>
        <w:rPr>
          <w:rFonts w:eastAsia="Malgun Gothic" w:hint="eastAsia"/>
          <w:sz w:val="20"/>
        </w:rPr>
        <w:t xml:space="preserve"> and</w:t>
      </w:r>
    </w:p>
    <w:p w14:paraId="033BECF5" w14:textId="780DB399"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hint="eastAsia"/>
          <w:sz w:val="20"/>
        </w:rPr>
        <w:t xml:space="preserve">offset values for </w:t>
      </w:r>
      <w:ins w:id="3258" w:author="Ye-Kui Wang 04" w:date="2017-12-12T12:45:00Z">
        <w:r w:rsidR="003E08FC">
          <w:rPr>
            <w:rFonts w:eastAsia="Malgun Gothic"/>
            <w:sz w:val="20"/>
          </w:rPr>
          <w:t xml:space="preserve">the </w:t>
        </w:r>
      </w:ins>
      <w:r>
        <w:rPr>
          <w:rFonts w:eastAsia="Malgun Gothic" w:hint="eastAsia"/>
          <w:sz w:val="20"/>
        </w:rPr>
        <w:t>sampling position (</w:t>
      </w:r>
      <w:r>
        <w:rPr>
          <w:rFonts w:eastAsia="Malgun Gothic"/>
          <w:sz w:val="20"/>
        </w:rPr>
        <w:t>offset</w:t>
      </w:r>
      <w:r>
        <w:rPr>
          <w:rFonts w:eastAsia="Malgun Gothic" w:hint="eastAsia"/>
          <w:sz w:val="20"/>
        </w:rPr>
        <w:t xml:space="preserve">X, </w:t>
      </w:r>
      <w:r>
        <w:rPr>
          <w:rFonts w:eastAsia="Malgun Gothic"/>
          <w:sz w:val="20"/>
        </w:rPr>
        <w:t>offset</w:t>
      </w:r>
      <w:r>
        <w:rPr>
          <w:rFonts w:eastAsia="Malgun Gothic" w:hint="eastAsia"/>
          <w:sz w:val="20"/>
        </w:rPr>
        <w:t>Y)</w:t>
      </w:r>
      <w:ins w:id="3259" w:author="Ye-Kui Wang 04" w:date="2017-12-12T12:45:00Z">
        <w:r w:rsidR="003E08FC" w:rsidRPr="003E08FC">
          <w:rPr>
            <w:rFonts w:eastAsia="Malgun Gothic"/>
            <w:sz w:val="20"/>
            <w:lang w:eastAsia="ko-KR"/>
          </w:rPr>
          <w:t xml:space="preserve"> </w:t>
        </w:r>
        <w:r w:rsidR="003E08FC">
          <w:rPr>
            <w:rFonts w:eastAsia="Malgun Gothic"/>
            <w:sz w:val="20"/>
            <w:lang w:eastAsia="ko-KR"/>
          </w:rPr>
          <w:t>in the range of 0, inclusive, to 1, exclusive, in horizontal and vertical relative packed picture sample units, respectively</w:t>
        </w:r>
      </w:ins>
      <w:r>
        <w:rPr>
          <w:rFonts w:eastAsia="Malgun Gothic" w:hint="eastAsia"/>
          <w:sz w:val="20"/>
        </w:rPr>
        <w:t>.</w:t>
      </w:r>
    </w:p>
    <w:p w14:paraId="06E86603" w14:textId="77777777" w:rsidR="00470362" w:rsidRPr="00D3443F" w:rsidRDefault="00470362" w:rsidP="00470362">
      <w:pPr>
        <w:ind w:left="720"/>
        <w:jc w:val="both"/>
        <w:rPr>
          <w:ins w:id="3260" w:author="Ye-Kui Wang 04" w:date="2017-12-12T12:54:00Z"/>
          <w:sz w:val="18"/>
        </w:rPr>
      </w:pPr>
      <w:ins w:id="3261" w:author="Ye-Kui Wang 04" w:date="2017-12-12T12:54:00Z">
        <w:r w:rsidRPr="00D3443F">
          <w:rPr>
            <w:sz w:val="18"/>
          </w:rPr>
          <w:t xml:space="preserve">NOTE: </w:t>
        </w:r>
        <w:r w:rsidRPr="00D3443F">
          <w:rPr>
            <w:sz w:val="18"/>
          </w:rPr>
          <w:tab/>
          <w:t>offsetX and offsetY both equal to 0.5 indicate a sampling position that is in the centre point of a sample in packed picture sample units.</w:t>
        </w:r>
      </w:ins>
    </w:p>
    <w:p w14:paraId="2CFE16E5" w14:textId="77777777" w:rsidR="00BE0820" w:rsidRDefault="00BE0820" w:rsidP="00BE0820">
      <w:pPr>
        <w:spacing w:before="120"/>
        <w:rPr>
          <w:rFonts w:eastAsia="Malgun Gothic"/>
          <w:sz w:val="20"/>
          <w:lang w:eastAsia="ko-KR"/>
        </w:rPr>
      </w:pPr>
      <w:r>
        <w:rPr>
          <w:rFonts w:eastAsia="Malgun Gothic"/>
          <w:sz w:val="20"/>
          <w:lang w:eastAsia="ko-KR"/>
        </w:rPr>
        <w:t>Outputs of this clause are:</w:t>
      </w:r>
    </w:p>
    <w:p w14:paraId="2AC12942" w14:textId="7FCEF3A5"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 xml:space="preserve">the </w:t>
      </w:r>
      <w:r w:rsidR="0087088E">
        <w:rPr>
          <w:rFonts w:eastAsia="Malgun Gothic"/>
          <w:sz w:val="20"/>
        </w:rPr>
        <w:t>centre</w:t>
      </w:r>
      <w:r>
        <w:rPr>
          <w:rFonts w:eastAsia="Malgun Gothic"/>
          <w:sz w:val="20"/>
        </w:rPr>
        <w:t xml:space="preserve"> point of the sample location (</w:t>
      </w:r>
      <w:ins w:id="3262" w:author="Ye-Kui Wang 04" w:date="2017-12-12T13:14:00Z">
        <w:r w:rsidR="007A4D78">
          <w:rPr>
            <w:rFonts w:eastAsia="Malgun Gothic"/>
            <w:sz w:val="20"/>
          </w:rPr>
          <w:t>hPos</w:t>
        </w:r>
      </w:ins>
      <w:del w:id="3263" w:author="Ye-Kui Wang 04" w:date="2017-12-12T13:14:00Z">
        <w:r w:rsidDel="007A4D78">
          <w:rPr>
            <w:rFonts w:eastAsia="Malgun Gothic"/>
            <w:sz w:val="20"/>
          </w:rPr>
          <w:delText>i</w:delText>
        </w:r>
      </w:del>
      <w:r>
        <w:rPr>
          <w:rFonts w:eastAsia="Malgun Gothic"/>
          <w:sz w:val="20"/>
        </w:rPr>
        <w:t xml:space="preserve">, </w:t>
      </w:r>
      <w:ins w:id="3264" w:author="Ye-Kui Wang 04" w:date="2017-12-12T13:14:00Z">
        <w:r w:rsidR="007A4D78">
          <w:rPr>
            <w:rFonts w:eastAsia="Malgun Gothic"/>
            <w:sz w:val="20"/>
          </w:rPr>
          <w:t>vPos</w:t>
        </w:r>
      </w:ins>
      <w:del w:id="3265" w:author="Ye-Kui Wang 04" w:date="2017-12-12T13:14:00Z">
        <w:r w:rsidDel="007A4D78">
          <w:rPr>
            <w:rFonts w:eastAsia="Malgun Gothic"/>
            <w:sz w:val="20"/>
          </w:rPr>
          <w:delText>j</w:delText>
        </w:r>
      </w:del>
      <w:r>
        <w:rPr>
          <w:rFonts w:eastAsia="Malgun Gothic"/>
          <w:sz w:val="20"/>
        </w:rPr>
        <w:t xml:space="preserve">) within the projected region in </w:t>
      </w:r>
      <w:ins w:id="3266" w:author="Ye-Kui Wang 04" w:date="2017-12-12T12:56:00Z">
        <w:r w:rsidR="006F0225">
          <w:rPr>
            <w:rFonts w:eastAsia="Times New Roman"/>
            <w:sz w:val="20"/>
            <w:lang w:val="en-GB"/>
          </w:rPr>
          <w:t>relative projected picture</w:t>
        </w:r>
        <w:r w:rsidR="006F0225">
          <w:rPr>
            <w:rFonts w:eastAsia="Malgun Gothic"/>
            <w:sz w:val="20"/>
          </w:rPr>
          <w:t xml:space="preserve"> </w:t>
        </w:r>
      </w:ins>
      <w:r>
        <w:rPr>
          <w:rFonts w:eastAsia="Malgun Gothic"/>
          <w:sz w:val="20"/>
        </w:rPr>
        <w:t>sample units</w:t>
      </w:r>
      <w:ins w:id="3267" w:author="Ye-Kui Wang 04" w:date="2017-12-12T13:14:00Z">
        <w:r w:rsidR="007A4D78">
          <w:rPr>
            <w:rFonts w:eastAsia="Malgun Gothic"/>
            <w:sz w:val="20"/>
          </w:rPr>
          <w:t xml:space="preserve">, where hPos and vPos </w:t>
        </w:r>
      </w:ins>
      <w:ins w:id="3268" w:author="Ye-Kui Wang 04" w:date="2017-12-12T13:15:00Z">
        <w:r w:rsidR="007A4D78">
          <w:rPr>
            <w:rFonts w:eastAsia="Malgun Gothic"/>
            <w:sz w:val="20"/>
          </w:rPr>
          <w:t xml:space="preserve">may have </w:t>
        </w:r>
        <w:r w:rsidR="007A4D78" w:rsidRPr="007A4D78">
          <w:rPr>
            <w:rFonts w:eastAsia="Malgun Gothic"/>
            <w:sz w:val="20"/>
          </w:rPr>
          <w:t>non-integer real values</w:t>
        </w:r>
      </w:ins>
      <w:r>
        <w:rPr>
          <w:rFonts w:eastAsia="Malgun Gothic"/>
          <w:sz w:val="20"/>
        </w:rPr>
        <w:t>.</w:t>
      </w:r>
    </w:p>
    <w:p w14:paraId="4F58A031" w14:textId="0C2F7DB7" w:rsidR="00BE0820" w:rsidRDefault="00BE0820" w:rsidP="00BE0820">
      <w:pPr>
        <w:spacing w:before="120"/>
        <w:rPr>
          <w:rFonts w:eastAsia="Malgun Gothic"/>
          <w:sz w:val="20"/>
          <w:lang w:eastAsia="ko-KR"/>
        </w:rPr>
      </w:pPr>
      <w:r>
        <w:rPr>
          <w:rFonts w:eastAsia="Malgun Gothic"/>
          <w:sz w:val="20"/>
          <w:lang w:eastAsia="ko-KR"/>
        </w:rPr>
        <w:t>The outputs are derived as follows:</w:t>
      </w:r>
    </w:p>
    <w:p w14:paraId="16066220" w14:textId="553E9228" w:rsidR="00BE0820" w:rsidRDefault="00BE0820" w:rsidP="00BE0820">
      <w:pPr>
        <w:pStyle w:val="Equationsmallertabs"/>
        <w:rPr>
          <w:szCs w:val="20"/>
        </w:rPr>
      </w:pPr>
      <w:r w:rsidRPr="007B7D01">
        <w:rPr>
          <w:lang w:val="en-GB"/>
        </w:rPr>
        <w:t>if(</w:t>
      </w:r>
      <w:r>
        <w:rPr>
          <w:lang w:val="en-GB"/>
        </w:rPr>
        <w:t> </w:t>
      </w:r>
      <w:r w:rsidRPr="007B7D01">
        <w:rPr>
          <w:lang w:val="en-GB"/>
        </w:rPr>
        <w:t>transformType</w:t>
      </w:r>
      <w:r>
        <w:rPr>
          <w:lang w:val="en-GB"/>
        </w:rPr>
        <w:t>  </w:t>
      </w:r>
      <w:r w:rsidRPr="007B7D01">
        <w:rPr>
          <w:lang w:val="en-GB"/>
        </w:rPr>
        <w:t>=</w:t>
      </w:r>
      <w:r>
        <w:rPr>
          <w:lang w:val="en-GB"/>
        </w:rPr>
        <w:t> </w:t>
      </w:r>
      <w:r w:rsidRPr="007B7D01">
        <w:rPr>
          <w:lang w:val="en-GB"/>
        </w:rPr>
        <w:t>=</w:t>
      </w:r>
      <w:r>
        <w:rPr>
          <w:lang w:val="en-GB"/>
        </w:rPr>
        <w:t>  </w:t>
      </w:r>
      <w:r w:rsidRPr="007B7D01">
        <w:rPr>
          <w:lang w:val="en-GB"/>
        </w:rPr>
        <w:t>0</w:t>
      </w:r>
      <w:r>
        <w:rPr>
          <w:lang w:val="en-GB"/>
        </w:rPr>
        <w:t>  </w:t>
      </w:r>
      <w:r w:rsidRPr="007B7D01">
        <w:rPr>
          <w:lang w:val="en-GB"/>
        </w:rPr>
        <w:t>|</w:t>
      </w:r>
      <w:r>
        <w:rPr>
          <w:lang w:val="en-GB"/>
        </w:rPr>
        <w:t> </w:t>
      </w:r>
      <w:r w:rsidRPr="007B7D01">
        <w:rPr>
          <w:lang w:val="en-GB"/>
        </w:rPr>
        <w:t>|</w:t>
      </w:r>
      <w:r>
        <w:rPr>
          <w:lang w:val="en-GB"/>
        </w:rPr>
        <w:t>  </w:t>
      </w:r>
      <w:r w:rsidRPr="007B7D01">
        <w:rPr>
          <w:lang w:val="en-GB"/>
        </w:rPr>
        <w:t>transformType</w:t>
      </w:r>
      <w:r>
        <w:rPr>
          <w:lang w:val="en-GB"/>
        </w:rPr>
        <w:t>  </w:t>
      </w:r>
      <w:r w:rsidRPr="007B7D01">
        <w:rPr>
          <w:lang w:val="en-GB"/>
        </w:rPr>
        <w:t>=</w:t>
      </w:r>
      <w:r>
        <w:rPr>
          <w:lang w:val="en-GB"/>
        </w:rPr>
        <w:t> </w:t>
      </w:r>
      <w:r w:rsidRPr="007B7D01">
        <w:rPr>
          <w:lang w:val="en-GB"/>
        </w:rPr>
        <w:t>=</w:t>
      </w:r>
      <w:r>
        <w:rPr>
          <w:lang w:val="en-GB"/>
        </w:rPr>
        <w:t>  </w:t>
      </w:r>
      <w:r w:rsidRPr="007B7D01">
        <w:rPr>
          <w:lang w:val="en-GB"/>
        </w:rPr>
        <w:t>1</w:t>
      </w:r>
      <w:r>
        <w:rPr>
          <w:lang w:val="en-GB"/>
        </w:rPr>
        <w:t>  </w:t>
      </w:r>
      <w:r w:rsidRPr="007B7D01">
        <w:rPr>
          <w:lang w:val="en-GB"/>
        </w:rPr>
        <w:t>|</w:t>
      </w:r>
      <w:r>
        <w:rPr>
          <w:lang w:val="en-GB"/>
        </w:rPr>
        <w:t> </w:t>
      </w:r>
      <w:r w:rsidRPr="007B7D01">
        <w:rPr>
          <w:lang w:val="en-GB"/>
        </w:rPr>
        <w:t>|</w:t>
      </w:r>
      <w:r>
        <w:rPr>
          <w:lang w:val="en-GB"/>
        </w:rPr>
        <w:t>  </w:t>
      </w:r>
      <w:r w:rsidRPr="007B7D01">
        <w:rPr>
          <w:lang w:val="en-GB"/>
        </w:rPr>
        <w:t>transformType</w:t>
      </w:r>
      <w:r>
        <w:rPr>
          <w:lang w:val="en-GB"/>
        </w:rPr>
        <w:t>  </w:t>
      </w:r>
      <w:r w:rsidRPr="007B7D01">
        <w:rPr>
          <w:lang w:val="en-GB"/>
        </w:rPr>
        <w:t>= =</w:t>
      </w:r>
      <w:r>
        <w:rPr>
          <w:lang w:val="en-GB"/>
        </w:rPr>
        <w:t>  </w:t>
      </w:r>
      <w:r w:rsidRPr="007B7D01">
        <w:rPr>
          <w:lang w:val="en-GB"/>
        </w:rPr>
        <w:t>2</w:t>
      </w:r>
      <w:r>
        <w:rPr>
          <w:lang w:val="en-GB"/>
        </w:rPr>
        <w:t>  </w:t>
      </w:r>
      <w:r w:rsidRPr="007B7D01">
        <w:rPr>
          <w:lang w:val="en-GB"/>
        </w:rPr>
        <w:t>|</w:t>
      </w:r>
      <w:r>
        <w:rPr>
          <w:lang w:val="en-GB"/>
        </w:rPr>
        <w:t> </w:t>
      </w:r>
      <w:r w:rsidRPr="007B7D01">
        <w:rPr>
          <w:lang w:val="en-GB"/>
        </w:rPr>
        <w:t>|</w:t>
      </w:r>
      <w:r>
        <w:rPr>
          <w:lang w:val="en-GB"/>
        </w:rPr>
        <w:t>  </w:t>
      </w:r>
      <w:r w:rsidRPr="007B7D01">
        <w:rPr>
          <w:lang w:val="en-GB"/>
        </w:rPr>
        <w:t>transformType</w:t>
      </w:r>
      <w:r>
        <w:rPr>
          <w:lang w:val="en-GB"/>
        </w:rPr>
        <w:t>  </w:t>
      </w:r>
      <w:r w:rsidRPr="007B7D01">
        <w:rPr>
          <w:lang w:val="en-GB"/>
        </w:rPr>
        <w:t>=</w:t>
      </w:r>
      <w:r>
        <w:rPr>
          <w:lang w:val="en-GB"/>
        </w:rPr>
        <w:t> </w:t>
      </w:r>
      <w:r w:rsidRPr="007B7D01">
        <w:rPr>
          <w:lang w:val="en-GB"/>
        </w:rPr>
        <w:t>=</w:t>
      </w:r>
      <w:r>
        <w:rPr>
          <w:lang w:val="en-GB"/>
        </w:rPr>
        <w:t>  </w:t>
      </w:r>
      <w:r w:rsidRPr="007B7D01">
        <w:rPr>
          <w:lang w:val="en-GB"/>
        </w:rPr>
        <w:t>3</w:t>
      </w:r>
      <w:r>
        <w:rPr>
          <w:lang w:val="en-GB"/>
        </w:rPr>
        <w:t> </w:t>
      </w:r>
      <w:r w:rsidRPr="007B7D01">
        <w:rPr>
          <w:lang w:val="en-GB"/>
        </w:rPr>
        <w:t>) {</w:t>
      </w:r>
      <w:r w:rsidRPr="007B7D01">
        <w:rPr>
          <w:lang w:val="en-GB"/>
        </w:rPr>
        <w:br/>
      </w:r>
      <w:r w:rsidRPr="007B7D01">
        <w:rPr>
          <w:lang w:val="en-GB"/>
        </w:rPr>
        <w:tab/>
        <w:t>horRatio = projRegWidth</w:t>
      </w:r>
      <w:r>
        <w:rPr>
          <w:lang w:val="en-GB"/>
        </w:rPr>
        <w:t xml:space="preserve"> </w:t>
      </w:r>
      <w:r w:rsidRPr="007B7D01">
        <w:rPr>
          <w:lang w:val="en-GB"/>
        </w:rPr>
        <w:t>÷</w:t>
      </w:r>
      <w:r>
        <w:rPr>
          <w:lang w:val="en-GB"/>
        </w:rPr>
        <w:t xml:space="preserve"> </w:t>
      </w:r>
      <w:r w:rsidRPr="007B7D01">
        <w:rPr>
          <w:lang w:val="en-GB"/>
        </w:rPr>
        <w:t>packedRegWidth</w:t>
      </w:r>
      <w:r>
        <w:rPr>
          <w:szCs w:val="20"/>
        </w:rPr>
        <w:br/>
      </w:r>
      <w:r>
        <w:rPr>
          <w:szCs w:val="20"/>
        </w:rPr>
        <w:tab/>
        <w:t xml:space="preserve">verRatio </w:t>
      </w:r>
      <w:r>
        <w:rPr>
          <w:rFonts w:hint="eastAsia"/>
          <w:szCs w:val="20"/>
        </w:rPr>
        <w:t>=</w:t>
      </w:r>
      <w:r>
        <w:rPr>
          <w:szCs w:val="20"/>
        </w:rPr>
        <w:t xml:space="preserve"> projRegHeight ÷ packedRegHeight</w:t>
      </w:r>
      <w:r>
        <w:rPr>
          <w:szCs w:val="20"/>
        </w:rPr>
        <w:br/>
      </w:r>
      <w:r>
        <w:rPr>
          <w:rFonts w:hint="eastAsia"/>
          <w:szCs w:val="20"/>
        </w:rPr>
        <w:t>}</w:t>
      </w:r>
      <w:r>
        <w:rPr>
          <w:szCs w:val="20"/>
        </w:rPr>
        <w:t xml:space="preserve"> </w:t>
      </w:r>
      <w:r>
        <w:rPr>
          <w:rFonts w:hint="eastAsia"/>
          <w:szCs w:val="20"/>
        </w:rPr>
        <w:t>else if (</w:t>
      </w:r>
      <w:r>
        <w:rPr>
          <w:szCs w:val="20"/>
          <w:lang w:val="fi-FI"/>
        </w:rPr>
        <w:t> </w:t>
      </w:r>
      <w:r>
        <w:rPr>
          <w:rFonts w:hint="eastAsia"/>
          <w:szCs w:val="20"/>
        </w:rPr>
        <w:t>transformType</w:t>
      </w:r>
      <w:r>
        <w:rPr>
          <w:szCs w:val="20"/>
        </w:rPr>
        <w:t>  </w:t>
      </w:r>
      <w:r>
        <w:rPr>
          <w:rFonts w:hint="eastAsia"/>
          <w:szCs w:val="20"/>
        </w:rPr>
        <w:t>=</w:t>
      </w:r>
      <w:r>
        <w:rPr>
          <w:szCs w:val="20"/>
        </w:rPr>
        <w:t> </w:t>
      </w:r>
      <w:r>
        <w:rPr>
          <w:rFonts w:hint="eastAsia"/>
          <w:szCs w:val="20"/>
        </w:rPr>
        <w:t>=</w:t>
      </w:r>
      <w:r>
        <w:rPr>
          <w:szCs w:val="20"/>
        </w:rPr>
        <w:t>  </w:t>
      </w:r>
      <w:r>
        <w:rPr>
          <w:rFonts w:hint="eastAsia"/>
          <w:szCs w:val="20"/>
        </w:rPr>
        <w:t>4</w:t>
      </w:r>
      <w:r>
        <w:rPr>
          <w:szCs w:val="20"/>
        </w:rPr>
        <w:t>  </w:t>
      </w:r>
      <w:r>
        <w:rPr>
          <w:rFonts w:hint="eastAsia"/>
          <w:szCs w:val="20"/>
        </w:rPr>
        <w:t>|</w:t>
      </w:r>
      <w:r>
        <w:rPr>
          <w:szCs w:val="20"/>
        </w:rPr>
        <w:t> </w:t>
      </w:r>
      <w:r>
        <w:rPr>
          <w:rFonts w:hint="eastAsia"/>
          <w:szCs w:val="20"/>
        </w:rPr>
        <w:t>|</w:t>
      </w:r>
      <w:r>
        <w:rPr>
          <w:szCs w:val="20"/>
        </w:rPr>
        <w:t>  </w:t>
      </w:r>
      <w:r>
        <w:rPr>
          <w:rFonts w:hint="eastAsia"/>
          <w:szCs w:val="20"/>
        </w:rPr>
        <w:t>transformType</w:t>
      </w:r>
      <w:r>
        <w:rPr>
          <w:szCs w:val="20"/>
        </w:rPr>
        <w:t>  </w:t>
      </w:r>
      <w:r>
        <w:rPr>
          <w:rFonts w:hint="eastAsia"/>
          <w:szCs w:val="20"/>
        </w:rPr>
        <w:t>=</w:t>
      </w:r>
      <w:r>
        <w:rPr>
          <w:szCs w:val="20"/>
        </w:rPr>
        <w:t> </w:t>
      </w:r>
      <w:r>
        <w:rPr>
          <w:rFonts w:hint="eastAsia"/>
          <w:szCs w:val="20"/>
        </w:rPr>
        <w:t>=</w:t>
      </w:r>
      <w:r>
        <w:rPr>
          <w:szCs w:val="20"/>
        </w:rPr>
        <w:t>  </w:t>
      </w:r>
      <w:r>
        <w:rPr>
          <w:rFonts w:hint="eastAsia"/>
          <w:szCs w:val="20"/>
        </w:rPr>
        <w:t>5</w:t>
      </w:r>
      <w:r>
        <w:rPr>
          <w:szCs w:val="20"/>
        </w:rPr>
        <w:t>  </w:t>
      </w:r>
      <w:r>
        <w:rPr>
          <w:rFonts w:hint="eastAsia"/>
          <w:szCs w:val="20"/>
        </w:rPr>
        <w:t>|</w:t>
      </w:r>
      <w:r>
        <w:rPr>
          <w:szCs w:val="20"/>
        </w:rPr>
        <w:t> </w:t>
      </w:r>
      <w:r>
        <w:rPr>
          <w:rFonts w:hint="eastAsia"/>
          <w:szCs w:val="20"/>
        </w:rPr>
        <w:t>|</w:t>
      </w:r>
      <w:r>
        <w:rPr>
          <w:szCs w:val="20"/>
        </w:rPr>
        <w:t>  </w:t>
      </w:r>
      <w:r>
        <w:rPr>
          <w:rFonts w:hint="eastAsia"/>
          <w:szCs w:val="20"/>
        </w:rPr>
        <w:t>transformType</w:t>
      </w:r>
      <w:r>
        <w:rPr>
          <w:szCs w:val="20"/>
        </w:rPr>
        <w:t>  </w:t>
      </w:r>
      <w:r>
        <w:rPr>
          <w:rFonts w:hint="eastAsia"/>
          <w:szCs w:val="20"/>
        </w:rPr>
        <w:t>=</w:t>
      </w:r>
      <w:r>
        <w:rPr>
          <w:szCs w:val="20"/>
        </w:rPr>
        <w:t> </w:t>
      </w:r>
      <w:r>
        <w:rPr>
          <w:rFonts w:hint="eastAsia"/>
          <w:szCs w:val="20"/>
        </w:rPr>
        <w:t>=</w:t>
      </w:r>
      <w:r>
        <w:rPr>
          <w:szCs w:val="20"/>
        </w:rPr>
        <w:t>  </w:t>
      </w:r>
      <w:r>
        <w:rPr>
          <w:rFonts w:hint="eastAsia"/>
          <w:szCs w:val="20"/>
        </w:rPr>
        <w:t>6</w:t>
      </w:r>
      <w:r>
        <w:rPr>
          <w:szCs w:val="20"/>
        </w:rPr>
        <w:t>  </w:t>
      </w:r>
      <w:r>
        <w:rPr>
          <w:rFonts w:hint="eastAsia"/>
          <w:szCs w:val="20"/>
        </w:rPr>
        <w:t>|</w:t>
      </w:r>
      <w:r>
        <w:rPr>
          <w:szCs w:val="20"/>
        </w:rPr>
        <w:t> </w:t>
      </w:r>
      <w:r>
        <w:rPr>
          <w:rFonts w:hint="eastAsia"/>
          <w:szCs w:val="20"/>
        </w:rPr>
        <w:t>|</w:t>
      </w:r>
      <w:r>
        <w:rPr>
          <w:szCs w:val="20"/>
        </w:rPr>
        <w:br/>
      </w:r>
      <w:r>
        <w:rPr>
          <w:szCs w:val="20"/>
        </w:rPr>
        <w:tab/>
      </w:r>
      <w:r>
        <w:rPr>
          <w:rFonts w:hint="eastAsia"/>
          <w:szCs w:val="20"/>
        </w:rPr>
        <w:t>transformType</w:t>
      </w:r>
      <w:r>
        <w:rPr>
          <w:szCs w:val="20"/>
        </w:rPr>
        <w:t>  </w:t>
      </w:r>
      <w:r>
        <w:rPr>
          <w:rFonts w:hint="eastAsia"/>
          <w:szCs w:val="20"/>
        </w:rPr>
        <w:t>=</w:t>
      </w:r>
      <w:r>
        <w:rPr>
          <w:szCs w:val="20"/>
        </w:rPr>
        <w:t> </w:t>
      </w:r>
      <w:r>
        <w:rPr>
          <w:rFonts w:hint="eastAsia"/>
          <w:szCs w:val="20"/>
        </w:rPr>
        <w:t>=</w:t>
      </w:r>
      <w:r>
        <w:rPr>
          <w:szCs w:val="20"/>
        </w:rPr>
        <w:t>  </w:t>
      </w:r>
      <w:r>
        <w:rPr>
          <w:rFonts w:hint="eastAsia"/>
          <w:szCs w:val="20"/>
        </w:rPr>
        <w:t>7</w:t>
      </w:r>
      <w:r>
        <w:rPr>
          <w:szCs w:val="20"/>
        </w:rPr>
        <w:t xml:space="preserve"> </w:t>
      </w:r>
      <w:r>
        <w:rPr>
          <w:rFonts w:hint="eastAsia"/>
          <w:szCs w:val="20"/>
        </w:rPr>
        <w:t>) {</w:t>
      </w:r>
      <w:r>
        <w:rPr>
          <w:szCs w:val="20"/>
        </w:rPr>
        <w:br/>
      </w:r>
      <w:r>
        <w:rPr>
          <w:szCs w:val="20"/>
        </w:rPr>
        <w:tab/>
        <w:t xml:space="preserve">horRatio </w:t>
      </w:r>
      <w:r>
        <w:rPr>
          <w:rFonts w:hint="eastAsia"/>
          <w:szCs w:val="20"/>
        </w:rPr>
        <w:t>=</w:t>
      </w:r>
      <w:r>
        <w:rPr>
          <w:szCs w:val="20"/>
        </w:rPr>
        <w:t xml:space="preserve"> projReg</w:t>
      </w:r>
      <w:r>
        <w:rPr>
          <w:rFonts w:hint="eastAsia"/>
          <w:szCs w:val="20"/>
        </w:rPr>
        <w:t>Width</w:t>
      </w:r>
      <w:r>
        <w:rPr>
          <w:szCs w:val="20"/>
        </w:rPr>
        <w:t xml:space="preserve"> ÷ packedRegHeight</w:t>
      </w:r>
      <w:r>
        <w:rPr>
          <w:szCs w:val="20"/>
        </w:rPr>
        <w:br/>
      </w:r>
      <w:r>
        <w:rPr>
          <w:szCs w:val="20"/>
        </w:rPr>
        <w:tab/>
        <w:t xml:space="preserve">verRatio </w:t>
      </w:r>
      <w:r>
        <w:rPr>
          <w:rFonts w:hint="eastAsia"/>
          <w:szCs w:val="20"/>
        </w:rPr>
        <w:t>=</w:t>
      </w:r>
      <w:r>
        <w:rPr>
          <w:szCs w:val="20"/>
        </w:rPr>
        <w:t xml:space="preserve"> projReg</w:t>
      </w:r>
      <w:r>
        <w:rPr>
          <w:rFonts w:hint="eastAsia"/>
          <w:szCs w:val="20"/>
        </w:rPr>
        <w:t>Height</w:t>
      </w:r>
      <w:r>
        <w:rPr>
          <w:szCs w:val="20"/>
        </w:rPr>
        <w:t xml:space="preserve"> ÷ packedRegWidth</w:t>
      </w:r>
      <w:r>
        <w:rPr>
          <w:szCs w:val="20"/>
        </w:rPr>
        <w:br/>
      </w:r>
      <w:r>
        <w:rPr>
          <w:rFonts w:hint="eastAsia"/>
          <w:szCs w:val="20"/>
        </w:rPr>
        <w:t>}</w:t>
      </w:r>
      <w:r>
        <w:rPr>
          <w:szCs w:val="20"/>
        </w:rPr>
        <w:br/>
      </w:r>
      <w:r>
        <w:rPr>
          <w:rFonts w:hint="eastAsia"/>
          <w:szCs w:val="20"/>
        </w:rPr>
        <w:t>if(</w:t>
      </w:r>
      <w:r>
        <w:rPr>
          <w:szCs w:val="20"/>
        </w:rPr>
        <w:t xml:space="preserve"> </w:t>
      </w:r>
      <w:r>
        <w:rPr>
          <w:rFonts w:hint="eastAsia"/>
          <w:szCs w:val="20"/>
        </w:rPr>
        <w:t xml:space="preserve">transformType </w:t>
      </w:r>
      <w:r>
        <w:rPr>
          <w:szCs w:val="20"/>
        </w:rPr>
        <w:t xml:space="preserve"> </w:t>
      </w:r>
      <w:r>
        <w:rPr>
          <w:rFonts w:hint="eastAsia"/>
          <w:szCs w:val="20"/>
        </w:rPr>
        <w:t>=</w:t>
      </w:r>
      <w:r>
        <w:rPr>
          <w:szCs w:val="20"/>
        </w:rPr>
        <w:t> </w:t>
      </w:r>
      <w:r>
        <w:rPr>
          <w:rFonts w:hint="eastAsia"/>
          <w:szCs w:val="20"/>
        </w:rPr>
        <w:t xml:space="preserve">= </w:t>
      </w:r>
      <w:r>
        <w:rPr>
          <w:szCs w:val="20"/>
        </w:rPr>
        <w:t xml:space="preserve"> </w:t>
      </w:r>
      <w:r>
        <w:rPr>
          <w:rFonts w:hint="eastAsia"/>
          <w:szCs w:val="20"/>
        </w:rPr>
        <w:t>0</w:t>
      </w:r>
      <w:r>
        <w:rPr>
          <w:szCs w:val="20"/>
        </w:rPr>
        <w:t xml:space="preserve"> </w:t>
      </w:r>
      <w:r>
        <w:rPr>
          <w:rFonts w:hint="eastAsia"/>
          <w:szCs w:val="20"/>
        </w:rPr>
        <w:t>) {</w:t>
      </w:r>
      <w:r>
        <w:rPr>
          <w:szCs w:val="20"/>
        </w:rPr>
        <w:br/>
      </w:r>
      <w:r>
        <w:rPr>
          <w:szCs w:val="20"/>
        </w:rPr>
        <w:tab/>
      </w:r>
      <w:ins w:id="3269" w:author="Ye-Kui Wang 04" w:date="2017-12-12T13:16:00Z">
        <w:r w:rsidR="007A4D78">
          <w:rPr>
            <w:szCs w:val="20"/>
          </w:rPr>
          <w:t>hPos</w:t>
        </w:r>
      </w:ins>
      <w:del w:id="3270" w:author="Ye-Kui Wang 04" w:date="2017-12-12T13:16:00Z">
        <w:r w:rsidDel="007A4D78">
          <w:rPr>
            <w:szCs w:val="20"/>
          </w:rPr>
          <w:delText>i</w:delText>
        </w:r>
      </w:del>
      <w:r>
        <w:rPr>
          <w:szCs w:val="20"/>
        </w:rPr>
        <w:t xml:space="preserve">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A95E82">
        <w:rPr>
          <w:szCs w:val="20"/>
        </w:rPr>
        <w:t xml:space="preserve"> </w:t>
      </w:r>
      <w:r>
        <w:rPr>
          <w:szCs w:val="20"/>
        </w:rPr>
        <w:t xml:space="preserve">x </w:t>
      </w:r>
      <w:r>
        <w:rPr>
          <w:rFonts w:hint="eastAsia"/>
          <w:szCs w:val="20"/>
        </w:rPr>
        <w:t>+</w:t>
      </w:r>
      <w:r>
        <w:rPr>
          <w:szCs w:val="20"/>
        </w:rPr>
        <w:t xml:space="preserve"> offsetX </w:t>
      </w:r>
      <w:r>
        <w:rPr>
          <w:rFonts w:hint="eastAsia"/>
          <w:szCs w:val="20"/>
        </w:rPr>
        <w:t>)</w:t>
      </w:r>
      <w:r>
        <w:rPr>
          <w:szCs w:val="20"/>
        </w:rPr>
        <w:br/>
      </w:r>
      <w:r>
        <w:rPr>
          <w:szCs w:val="20"/>
        </w:rPr>
        <w:tab/>
      </w:r>
      <w:ins w:id="3271" w:author="Ye-Kui Wang 04" w:date="2017-12-12T13:16:00Z">
        <w:r w:rsidR="007A4D78">
          <w:rPr>
            <w:szCs w:val="20"/>
          </w:rPr>
          <w:t>vPos</w:t>
        </w:r>
      </w:ins>
      <w:del w:id="3272" w:author="Ye-Kui Wang 04" w:date="2017-12-12T13:16:00Z">
        <w:r w:rsidDel="007A4D78">
          <w:rPr>
            <w:szCs w:val="20"/>
          </w:rPr>
          <w:delText>j</w:delText>
        </w:r>
      </w:del>
      <w:r>
        <w:rPr>
          <w:szCs w:val="20"/>
        </w:rPr>
        <w:t xml:space="preserve"> </w:t>
      </w:r>
      <w:r>
        <w:rPr>
          <w:rFonts w:hint="eastAsia"/>
          <w:szCs w:val="20"/>
        </w:rPr>
        <w:t>=</w:t>
      </w:r>
      <w:r>
        <w:rPr>
          <w:szCs w:val="20"/>
        </w:rPr>
        <w:t xml:space="preserve"> verRatio </w:t>
      </w:r>
      <w:r>
        <w:rPr>
          <w:rFonts w:hint="eastAsia"/>
          <w:szCs w:val="20"/>
        </w:rPr>
        <w:t>*</w:t>
      </w:r>
      <w:r>
        <w:rPr>
          <w:szCs w:val="20"/>
        </w:rPr>
        <w:t xml:space="preserve"> </w:t>
      </w:r>
      <w:r>
        <w:rPr>
          <w:rFonts w:hint="eastAsia"/>
          <w:szCs w:val="20"/>
        </w:rPr>
        <w:t>(</w:t>
      </w:r>
      <w:r w:rsidRPr="00B103D3">
        <w:rPr>
          <w:szCs w:val="20"/>
        </w:rPr>
        <w:t xml:space="preserve"> </w:t>
      </w:r>
      <w:r>
        <w:rPr>
          <w:rFonts w:hint="eastAsia"/>
          <w:szCs w:val="20"/>
        </w:rPr>
        <w:t>y</w:t>
      </w:r>
      <w:r>
        <w:rPr>
          <w:szCs w:val="20"/>
        </w:rPr>
        <w:t xml:space="preserve"> </w:t>
      </w:r>
      <w:r>
        <w:rPr>
          <w:rFonts w:hint="eastAsia"/>
          <w:szCs w:val="20"/>
        </w:rPr>
        <w:t>+</w:t>
      </w:r>
      <w:r>
        <w:rPr>
          <w:szCs w:val="20"/>
        </w:rPr>
        <w:t xml:space="preserve"> offsetY </w:t>
      </w:r>
      <w:r>
        <w:rPr>
          <w:rFonts w:hint="eastAsia"/>
          <w:szCs w:val="20"/>
        </w:rPr>
        <w:t>)</w:t>
      </w:r>
      <w:r>
        <w:rPr>
          <w:szCs w:val="20"/>
        </w:rPr>
        <w:br/>
      </w:r>
      <w:r>
        <w:rPr>
          <w:rFonts w:hint="eastAsia"/>
          <w:szCs w:val="20"/>
        </w:rPr>
        <w:t>}</w:t>
      </w:r>
      <w:r>
        <w:rPr>
          <w:szCs w:val="20"/>
        </w:rPr>
        <w:t xml:space="preserve"> else </w:t>
      </w:r>
      <w:r>
        <w:rPr>
          <w:rFonts w:hint="eastAsia"/>
          <w:szCs w:val="20"/>
        </w:rPr>
        <w:t>if (</w:t>
      </w:r>
      <w:r>
        <w:rPr>
          <w:szCs w:val="20"/>
        </w:rPr>
        <w:t xml:space="preserve"> </w:t>
      </w:r>
      <w:r>
        <w:rPr>
          <w:rFonts w:hint="eastAsia"/>
          <w:szCs w:val="20"/>
        </w:rPr>
        <w:t>transformType</w:t>
      </w:r>
      <w:r>
        <w:rPr>
          <w:szCs w:val="20"/>
        </w:rPr>
        <w:t xml:space="preserve"> </w:t>
      </w:r>
      <w:r>
        <w:rPr>
          <w:rFonts w:hint="eastAsia"/>
          <w:szCs w:val="20"/>
        </w:rPr>
        <w:t xml:space="preserve"> =</w:t>
      </w:r>
      <w:r>
        <w:rPr>
          <w:szCs w:val="20"/>
        </w:rPr>
        <w:t> </w:t>
      </w:r>
      <w:r>
        <w:rPr>
          <w:rFonts w:hint="eastAsia"/>
          <w:szCs w:val="20"/>
        </w:rPr>
        <w:t xml:space="preserve">= </w:t>
      </w:r>
      <w:r>
        <w:rPr>
          <w:szCs w:val="20"/>
        </w:rPr>
        <w:t xml:space="preserve"> </w:t>
      </w:r>
      <w:r>
        <w:rPr>
          <w:rFonts w:hint="eastAsia"/>
          <w:szCs w:val="20"/>
        </w:rPr>
        <w:t>1</w:t>
      </w:r>
      <w:r>
        <w:rPr>
          <w:szCs w:val="20"/>
        </w:rPr>
        <w:t xml:space="preserve"> </w:t>
      </w:r>
      <w:r>
        <w:rPr>
          <w:rFonts w:hint="eastAsia"/>
          <w:szCs w:val="20"/>
        </w:rPr>
        <w:t>) {</w:t>
      </w:r>
      <w:r>
        <w:rPr>
          <w:szCs w:val="20"/>
        </w:rPr>
        <w:br/>
      </w:r>
      <w:r>
        <w:rPr>
          <w:szCs w:val="20"/>
        </w:rPr>
        <w:tab/>
      </w:r>
      <w:ins w:id="3273" w:author="Ye-Kui Wang 04" w:date="2017-12-12T13:16:00Z">
        <w:r w:rsidR="007A4D78">
          <w:rPr>
            <w:szCs w:val="20"/>
          </w:rPr>
          <w:t>hPos</w:t>
        </w:r>
      </w:ins>
      <w:del w:id="3274" w:author="Ye-Kui Wang 04" w:date="2017-12-12T13:16:00Z">
        <w:r w:rsidDel="007A4D78">
          <w:rPr>
            <w:szCs w:val="20"/>
          </w:rPr>
          <w:delText>i</w:delText>
        </w:r>
      </w:del>
      <w:r>
        <w:rPr>
          <w:szCs w:val="20"/>
        </w:rPr>
        <w:t xml:space="preserve">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A95E82">
        <w:rPr>
          <w:szCs w:val="20"/>
        </w:rPr>
        <w:t xml:space="preserve"> </w:t>
      </w:r>
      <w:r>
        <w:rPr>
          <w:szCs w:val="20"/>
        </w:rPr>
        <w:t>packedRegWidth − x −</w:t>
      </w:r>
      <w:r w:rsidRPr="00E51BBB">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szCs w:val="20"/>
        </w:rPr>
        <w:tab/>
      </w:r>
      <w:ins w:id="3275" w:author="Ye-Kui Wang 04" w:date="2017-12-12T13:17:00Z">
        <w:r w:rsidR="007A4D78">
          <w:rPr>
            <w:szCs w:val="20"/>
          </w:rPr>
          <w:t>vPos</w:t>
        </w:r>
      </w:ins>
      <w:del w:id="3276" w:author="Ye-Kui Wang 04" w:date="2017-12-12T13:17:00Z">
        <w:r w:rsidDel="007A4D78">
          <w:rPr>
            <w:szCs w:val="20"/>
          </w:rPr>
          <w:delText>j</w:delText>
        </w:r>
      </w:del>
      <w:r>
        <w:rPr>
          <w:szCs w:val="20"/>
        </w:rPr>
        <w:t xml:space="preserve"> </w:t>
      </w:r>
      <w:r>
        <w:rPr>
          <w:rFonts w:hint="eastAsia"/>
          <w:szCs w:val="20"/>
        </w:rPr>
        <w:t>=</w:t>
      </w:r>
      <w:r>
        <w:rPr>
          <w:szCs w:val="20"/>
        </w:rPr>
        <w:t xml:space="preserve"> verRatio </w:t>
      </w:r>
      <w:r>
        <w:rPr>
          <w:rFonts w:hint="eastAsia"/>
          <w:szCs w:val="20"/>
        </w:rPr>
        <w:t>*</w:t>
      </w:r>
      <w:r>
        <w:rPr>
          <w:szCs w:val="20"/>
        </w:rPr>
        <w:t xml:space="preserve"> </w:t>
      </w:r>
      <w:r>
        <w:rPr>
          <w:rFonts w:hint="eastAsia"/>
          <w:szCs w:val="20"/>
        </w:rPr>
        <w:t>(</w:t>
      </w:r>
      <w:r w:rsidRPr="00B103D3">
        <w:rPr>
          <w:szCs w:val="20"/>
        </w:rPr>
        <w:t xml:space="preserve"> </w:t>
      </w:r>
      <w:r>
        <w:rPr>
          <w:rFonts w:hint="eastAsia"/>
          <w:szCs w:val="20"/>
        </w:rPr>
        <w:t>y</w:t>
      </w:r>
      <w:r>
        <w:rPr>
          <w:szCs w:val="20"/>
        </w:rPr>
        <w:t xml:space="preserve"> </w:t>
      </w:r>
      <w:r>
        <w:rPr>
          <w:rFonts w:hint="eastAsia"/>
          <w:szCs w:val="20"/>
        </w:rPr>
        <w:t>+</w:t>
      </w:r>
      <w:r w:rsidRPr="00227637">
        <w:rPr>
          <w:rFonts w:hint="eastAsia"/>
          <w:szCs w:val="20"/>
        </w:rPr>
        <w:t xml:space="preserve"> </w:t>
      </w:r>
      <w:r>
        <w:rPr>
          <w:szCs w:val="20"/>
        </w:rPr>
        <w:t xml:space="preserve">offsetY </w:t>
      </w:r>
      <w:r>
        <w:rPr>
          <w:rFonts w:hint="eastAsia"/>
          <w:szCs w:val="20"/>
        </w:rPr>
        <w:t>)</w:t>
      </w:r>
      <w:r>
        <w:rPr>
          <w:szCs w:val="20"/>
        </w:rPr>
        <w:br/>
      </w:r>
      <w:r>
        <w:rPr>
          <w:rFonts w:hint="eastAsia"/>
          <w:szCs w:val="20"/>
        </w:rPr>
        <w:t>}</w:t>
      </w:r>
      <w:r>
        <w:rPr>
          <w:szCs w:val="20"/>
        </w:rPr>
        <w:t xml:space="preserve"> </w:t>
      </w:r>
      <w:r>
        <w:rPr>
          <w:rFonts w:hint="eastAsia"/>
          <w:szCs w:val="20"/>
        </w:rPr>
        <w:t>else if (</w:t>
      </w:r>
      <w:r>
        <w:rPr>
          <w:szCs w:val="20"/>
        </w:rPr>
        <w:t xml:space="preserve"> </w:t>
      </w:r>
      <w:r>
        <w:rPr>
          <w:rFonts w:hint="eastAsia"/>
          <w:szCs w:val="20"/>
        </w:rPr>
        <w:t>transformType</w:t>
      </w:r>
      <w:r>
        <w:rPr>
          <w:szCs w:val="20"/>
        </w:rPr>
        <w:t xml:space="preserve"> </w:t>
      </w:r>
      <w:r>
        <w:rPr>
          <w:rFonts w:hint="eastAsia"/>
          <w:szCs w:val="20"/>
        </w:rPr>
        <w:t xml:space="preserve"> =</w:t>
      </w:r>
      <w:r>
        <w:rPr>
          <w:szCs w:val="20"/>
        </w:rPr>
        <w:t> </w:t>
      </w:r>
      <w:r>
        <w:rPr>
          <w:rFonts w:hint="eastAsia"/>
          <w:szCs w:val="20"/>
        </w:rPr>
        <w:t xml:space="preserve">= </w:t>
      </w:r>
      <w:r>
        <w:rPr>
          <w:szCs w:val="20"/>
        </w:rPr>
        <w:t xml:space="preserve"> </w:t>
      </w:r>
      <w:r>
        <w:rPr>
          <w:rFonts w:hint="eastAsia"/>
          <w:szCs w:val="20"/>
        </w:rPr>
        <w:t>2</w:t>
      </w:r>
      <w:r>
        <w:rPr>
          <w:szCs w:val="20"/>
        </w:rPr>
        <w:t xml:space="preserve"> </w:t>
      </w:r>
      <w:r>
        <w:rPr>
          <w:rFonts w:hint="eastAsia"/>
          <w:szCs w:val="20"/>
        </w:rPr>
        <w:t>) {</w:t>
      </w:r>
      <w:r>
        <w:rPr>
          <w:szCs w:val="20"/>
        </w:rPr>
        <w:br/>
      </w:r>
      <w:r>
        <w:rPr>
          <w:szCs w:val="20"/>
        </w:rPr>
        <w:tab/>
      </w:r>
      <w:ins w:id="3277" w:author="Ye-Kui Wang 04" w:date="2017-12-12T13:17:00Z">
        <w:r w:rsidR="007A4D78">
          <w:rPr>
            <w:szCs w:val="20"/>
          </w:rPr>
          <w:t>hPos</w:t>
        </w:r>
      </w:ins>
      <w:del w:id="3278" w:author="Ye-Kui Wang 04" w:date="2017-12-12T13:17:00Z">
        <w:r w:rsidDel="007A4D78">
          <w:rPr>
            <w:szCs w:val="20"/>
          </w:rPr>
          <w:delText>i</w:delText>
        </w:r>
      </w:del>
      <w:r>
        <w:rPr>
          <w:szCs w:val="20"/>
        </w:rPr>
        <w:t xml:space="preserve">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A95E82">
        <w:rPr>
          <w:szCs w:val="20"/>
        </w:rPr>
        <w:t xml:space="preserve"> </w:t>
      </w:r>
      <w:r>
        <w:rPr>
          <w:szCs w:val="20"/>
        </w:rPr>
        <w:t>packedRegWidth − x −</w:t>
      </w:r>
      <w:r w:rsidRPr="001C63FC">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szCs w:val="20"/>
        </w:rPr>
        <w:tab/>
      </w:r>
      <w:ins w:id="3279" w:author="Ye-Kui Wang 04" w:date="2017-12-12T13:17:00Z">
        <w:r w:rsidR="007A4D78">
          <w:rPr>
            <w:szCs w:val="20"/>
          </w:rPr>
          <w:t>vPos</w:t>
        </w:r>
      </w:ins>
      <w:del w:id="3280" w:author="Ye-Kui Wang 04" w:date="2017-12-12T13:17:00Z">
        <w:r w:rsidDel="007A4D78">
          <w:rPr>
            <w:szCs w:val="20"/>
          </w:rPr>
          <w:delText>j</w:delText>
        </w:r>
      </w:del>
      <w:r>
        <w:rPr>
          <w:szCs w:val="20"/>
        </w:rPr>
        <w:t xml:space="preserve"> </w:t>
      </w:r>
      <w:r>
        <w:rPr>
          <w:rFonts w:hint="eastAsia"/>
          <w:szCs w:val="20"/>
        </w:rPr>
        <w:t>=</w:t>
      </w:r>
      <w:r>
        <w:rPr>
          <w:szCs w:val="20"/>
        </w:rPr>
        <w:t xml:space="preserve"> verRatio </w:t>
      </w:r>
      <w:r>
        <w:rPr>
          <w:rFonts w:hint="eastAsia"/>
          <w:szCs w:val="20"/>
        </w:rPr>
        <w:t>*</w:t>
      </w:r>
      <w:r>
        <w:rPr>
          <w:szCs w:val="20"/>
        </w:rPr>
        <w:t xml:space="preserve"> </w:t>
      </w:r>
      <w:r>
        <w:rPr>
          <w:rFonts w:hint="eastAsia"/>
          <w:szCs w:val="20"/>
        </w:rPr>
        <w:t>(</w:t>
      </w:r>
      <w:r w:rsidRPr="00B103D3">
        <w:rPr>
          <w:szCs w:val="20"/>
        </w:rPr>
        <w:t xml:space="preserve"> </w:t>
      </w:r>
      <w:r>
        <w:rPr>
          <w:szCs w:val="20"/>
        </w:rPr>
        <w:t xml:space="preserve">packedRegHeight − </w:t>
      </w:r>
      <w:r>
        <w:rPr>
          <w:rFonts w:hint="eastAsia"/>
          <w:szCs w:val="20"/>
        </w:rPr>
        <w:t>y</w:t>
      </w:r>
      <w:r>
        <w:rPr>
          <w:szCs w:val="20"/>
        </w:rPr>
        <w:t xml:space="preserve"> −</w:t>
      </w:r>
      <w:r w:rsidRPr="001C0E85">
        <w:rPr>
          <w:rFonts w:hint="eastAsia"/>
          <w:szCs w:val="20"/>
        </w:rPr>
        <w:t xml:space="preserve"> </w:t>
      </w:r>
      <w:r>
        <w:rPr>
          <w:rFonts w:hint="eastAsia"/>
          <w:szCs w:val="20"/>
        </w:rPr>
        <w:t>offsetY</w:t>
      </w:r>
      <w:r>
        <w:rPr>
          <w:szCs w:val="20"/>
        </w:rPr>
        <w:t xml:space="preserve"> </w:t>
      </w:r>
      <w:r>
        <w:rPr>
          <w:rFonts w:hint="eastAsia"/>
          <w:szCs w:val="20"/>
        </w:rPr>
        <w:t>)</w:t>
      </w:r>
      <w:r w:rsidR="000C7C43">
        <w:rPr>
          <w:szCs w:val="20"/>
        </w:rPr>
        <w:tab/>
      </w:r>
      <w:r w:rsidR="000C7C43" w:rsidRPr="00A44B62">
        <w:t>(D</w:t>
      </w:r>
      <w:r w:rsidR="000C7C43" w:rsidRPr="00A44B62">
        <w:noBreakHyphen/>
      </w:r>
      <w:r w:rsidR="000C7C43" w:rsidRPr="00B823AF">
        <w:rPr>
          <w:highlight w:val="yellow"/>
        </w:rPr>
        <w:t>XX</w:t>
      </w:r>
      <w:r w:rsidR="000C7C43" w:rsidRPr="00FD5B8E">
        <w:t>)</w:t>
      </w:r>
      <w:r>
        <w:rPr>
          <w:szCs w:val="20"/>
        </w:rPr>
        <w:br/>
      </w:r>
      <w:r>
        <w:rPr>
          <w:rFonts w:hint="eastAsia"/>
          <w:szCs w:val="20"/>
        </w:rPr>
        <w:t>}</w:t>
      </w:r>
      <w:r>
        <w:rPr>
          <w:szCs w:val="20"/>
        </w:rPr>
        <w:t xml:space="preserve"> </w:t>
      </w:r>
      <w:r>
        <w:rPr>
          <w:rFonts w:hint="eastAsia"/>
          <w:szCs w:val="20"/>
        </w:rPr>
        <w:t>else if (</w:t>
      </w:r>
      <w:r>
        <w:rPr>
          <w:szCs w:val="20"/>
        </w:rPr>
        <w:t xml:space="preserve"> </w:t>
      </w:r>
      <w:r>
        <w:rPr>
          <w:rFonts w:hint="eastAsia"/>
          <w:szCs w:val="20"/>
        </w:rPr>
        <w:t xml:space="preserve">transformType </w:t>
      </w:r>
      <w:r>
        <w:rPr>
          <w:szCs w:val="20"/>
        </w:rPr>
        <w:t xml:space="preserve"> </w:t>
      </w:r>
      <w:r>
        <w:rPr>
          <w:rFonts w:hint="eastAsia"/>
          <w:szCs w:val="20"/>
        </w:rPr>
        <w:t>=</w:t>
      </w:r>
      <w:r>
        <w:rPr>
          <w:szCs w:val="20"/>
        </w:rPr>
        <w:t> </w:t>
      </w:r>
      <w:r>
        <w:rPr>
          <w:rFonts w:hint="eastAsia"/>
          <w:szCs w:val="20"/>
        </w:rPr>
        <w:t xml:space="preserve">= </w:t>
      </w:r>
      <w:r>
        <w:rPr>
          <w:szCs w:val="20"/>
        </w:rPr>
        <w:t xml:space="preserve"> </w:t>
      </w:r>
      <w:r>
        <w:rPr>
          <w:rFonts w:hint="eastAsia"/>
          <w:szCs w:val="20"/>
        </w:rPr>
        <w:t>3</w:t>
      </w:r>
      <w:r>
        <w:rPr>
          <w:szCs w:val="20"/>
        </w:rPr>
        <w:t xml:space="preserve"> </w:t>
      </w:r>
      <w:r>
        <w:rPr>
          <w:rFonts w:hint="eastAsia"/>
          <w:szCs w:val="20"/>
        </w:rPr>
        <w:t>) {</w:t>
      </w:r>
      <w:r>
        <w:rPr>
          <w:szCs w:val="20"/>
        </w:rPr>
        <w:br/>
      </w:r>
      <w:r>
        <w:rPr>
          <w:szCs w:val="20"/>
        </w:rPr>
        <w:tab/>
      </w:r>
      <w:ins w:id="3281" w:author="Ye-Kui Wang 04" w:date="2017-12-12T13:17:00Z">
        <w:r w:rsidR="007A4D78">
          <w:rPr>
            <w:szCs w:val="20"/>
          </w:rPr>
          <w:t>hPos</w:t>
        </w:r>
      </w:ins>
      <w:del w:id="3282" w:author="Ye-Kui Wang 04" w:date="2017-12-12T13:17:00Z">
        <w:r w:rsidDel="007A4D78">
          <w:rPr>
            <w:szCs w:val="20"/>
          </w:rPr>
          <w:delText>i</w:delText>
        </w:r>
      </w:del>
      <w:r>
        <w:rPr>
          <w:szCs w:val="20"/>
        </w:rPr>
        <w:t xml:space="preserve">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Pr>
          <w:szCs w:val="20"/>
        </w:rPr>
        <w:t xml:space="preserve"> </w:t>
      </w:r>
      <w:r>
        <w:rPr>
          <w:rFonts w:hint="eastAsia"/>
          <w:szCs w:val="20"/>
        </w:rPr>
        <w:t>x</w:t>
      </w:r>
      <w:r>
        <w:rPr>
          <w:szCs w:val="20"/>
        </w:rPr>
        <w:t xml:space="preserve"> </w:t>
      </w:r>
      <w:r>
        <w:rPr>
          <w:rFonts w:hint="eastAsia"/>
          <w:szCs w:val="20"/>
        </w:rPr>
        <w:t>+</w:t>
      </w:r>
      <w:r w:rsidRPr="003E3E4E">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szCs w:val="20"/>
        </w:rPr>
        <w:tab/>
      </w:r>
      <w:ins w:id="3283" w:author="Ye-Kui Wang 04" w:date="2017-12-12T13:17:00Z">
        <w:r w:rsidR="007A4D78">
          <w:rPr>
            <w:szCs w:val="20"/>
          </w:rPr>
          <w:t>vPos</w:t>
        </w:r>
      </w:ins>
      <w:del w:id="3284" w:author="Ye-Kui Wang 04" w:date="2017-12-12T13:17:00Z">
        <w:r w:rsidDel="007A4D78">
          <w:rPr>
            <w:szCs w:val="20"/>
          </w:rPr>
          <w:delText>j</w:delText>
        </w:r>
      </w:del>
      <w:r>
        <w:rPr>
          <w:szCs w:val="20"/>
        </w:rPr>
        <w:t xml:space="preserve"> </w:t>
      </w:r>
      <w:r>
        <w:rPr>
          <w:rFonts w:hint="eastAsia"/>
          <w:szCs w:val="20"/>
        </w:rPr>
        <w:t>=</w:t>
      </w:r>
      <w:r>
        <w:rPr>
          <w:szCs w:val="20"/>
        </w:rPr>
        <w:t xml:space="preserve"> verRatio </w:t>
      </w:r>
      <w:r>
        <w:rPr>
          <w:rFonts w:hint="eastAsia"/>
          <w:szCs w:val="20"/>
        </w:rPr>
        <w:t>*</w:t>
      </w:r>
      <w:r>
        <w:rPr>
          <w:szCs w:val="20"/>
        </w:rPr>
        <w:t xml:space="preserve"> </w:t>
      </w:r>
      <w:r>
        <w:rPr>
          <w:rFonts w:hint="eastAsia"/>
          <w:szCs w:val="20"/>
        </w:rPr>
        <w:t>(</w:t>
      </w:r>
      <w:r w:rsidRPr="00B103D3">
        <w:rPr>
          <w:szCs w:val="20"/>
        </w:rPr>
        <w:t xml:space="preserve"> </w:t>
      </w:r>
      <w:r>
        <w:rPr>
          <w:szCs w:val="20"/>
        </w:rPr>
        <w:t xml:space="preserve">packedRegHeight − </w:t>
      </w:r>
      <w:r>
        <w:rPr>
          <w:rFonts w:hint="eastAsia"/>
          <w:szCs w:val="20"/>
        </w:rPr>
        <w:t>y</w:t>
      </w:r>
      <w:r>
        <w:rPr>
          <w:szCs w:val="20"/>
        </w:rPr>
        <w:t xml:space="preserve"> −</w:t>
      </w:r>
      <w:r w:rsidRPr="00B02C20">
        <w:rPr>
          <w:rFonts w:hint="eastAsia"/>
          <w:szCs w:val="20"/>
        </w:rPr>
        <w:t xml:space="preserve"> </w:t>
      </w:r>
      <w:r>
        <w:rPr>
          <w:rFonts w:hint="eastAsia"/>
          <w:szCs w:val="20"/>
        </w:rPr>
        <w:t>offsetY</w:t>
      </w:r>
      <w:r>
        <w:rPr>
          <w:szCs w:val="20"/>
        </w:rPr>
        <w:t xml:space="preserve"> </w:t>
      </w:r>
      <w:r>
        <w:rPr>
          <w:rFonts w:hint="eastAsia"/>
          <w:szCs w:val="20"/>
        </w:rPr>
        <w:t>)</w:t>
      </w:r>
      <w:r>
        <w:rPr>
          <w:szCs w:val="20"/>
        </w:rPr>
        <w:br/>
      </w:r>
      <w:r>
        <w:rPr>
          <w:rFonts w:hint="eastAsia"/>
          <w:szCs w:val="20"/>
        </w:rPr>
        <w:t>}</w:t>
      </w:r>
      <w:r>
        <w:rPr>
          <w:szCs w:val="20"/>
        </w:rPr>
        <w:t xml:space="preserve"> </w:t>
      </w:r>
      <w:r>
        <w:rPr>
          <w:rFonts w:hint="eastAsia"/>
          <w:szCs w:val="20"/>
        </w:rPr>
        <w:t>else if (</w:t>
      </w:r>
      <w:r>
        <w:rPr>
          <w:szCs w:val="20"/>
        </w:rPr>
        <w:t xml:space="preserve"> </w:t>
      </w:r>
      <w:r>
        <w:rPr>
          <w:rFonts w:hint="eastAsia"/>
          <w:szCs w:val="20"/>
        </w:rPr>
        <w:t xml:space="preserve">transformType </w:t>
      </w:r>
      <w:r>
        <w:rPr>
          <w:szCs w:val="20"/>
        </w:rPr>
        <w:t xml:space="preserve"> </w:t>
      </w:r>
      <w:r>
        <w:rPr>
          <w:rFonts w:hint="eastAsia"/>
          <w:szCs w:val="20"/>
        </w:rPr>
        <w:t>=</w:t>
      </w:r>
      <w:r>
        <w:rPr>
          <w:szCs w:val="20"/>
        </w:rPr>
        <w:t> </w:t>
      </w:r>
      <w:r>
        <w:rPr>
          <w:rFonts w:hint="eastAsia"/>
          <w:szCs w:val="20"/>
        </w:rPr>
        <w:t xml:space="preserve">= </w:t>
      </w:r>
      <w:r>
        <w:rPr>
          <w:szCs w:val="20"/>
        </w:rPr>
        <w:t xml:space="preserve"> </w:t>
      </w:r>
      <w:r>
        <w:rPr>
          <w:rFonts w:hint="eastAsia"/>
          <w:szCs w:val="20"/>
        </w:rPr>
        <w:t>4</w:t>
      </w:r>
      <w:r>
        <w:rPr>
          <w:szCs w:val="20"/>
        </w:rPr>
        <w:t xml:space="preserve"> </w:t>
      </w:r>
      <w:r>
        <w:rPr>
          <w:rFonts w:hint="eastAsia"/>
          <w:szCs w:val="20"/>
        </w:rPr>
        <w:t>) {</w:t>
      </w:r>
      <w:r>
        <w:rPr>
          <w:szCs w:val="20"/>
        </w:rPr>
        <w:br/>
      </w:r>
      <w:r>
        <w:rPr>
          <w:szCs w:val="20"/>
        </w:rPr>
        <w:tab/>
      </w:r>
      <w:ins w:id="3285" w:author="Ye-Kui Wang 04" w:date="2017-12-12T13:17:00Z">
        <w:r w:rsidR="007A4D78">
          <w:rPr>
            <w:szCs w:val="20"/>
          </w:rPr>
          <w:t>hPos</w:t>
        </w:r>
      </w:ins>
      <w:del w:id="3286" w:author="Ye-Kui Wang 04" w:date="2017-12-12T13:17:00Z">
        <w:r w:rsidDel="007A4D78">
          <w:rPr>
            <w:szCs w:val="20"/>
          </w:rPr>
          <w:delText>i</w:delText>
        </w:r>
      </w:del>
      <w:r>
        <w:rPr>
          <w:szCs w:val="20"/>
        </w:rPr>
        <w:t xml:space="preserve">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B103D3">
        <w:rPr>
          <w:szCs w:val="20"/>
        </w:rPr>
        <w:t xml:space="preserve"> </w:t>
      </w:r>
      <w:r>
        <w:rPr>
          <w:rFonts w:hint="eastAsia"/>
          <w:szCs w:val="20"/>
        </w:rPr>
        <w:t>y</w:t>
      </w:r>
      <w:r>
        <w:rPr>
          <w:szCs w:val="20"/>
        </w:rPr>
        <w:t xml:space="preserve"> </w:t>
      </w:r>
      <w:r>
        <w:rPr>
          <w:rFonts w:hint="eastAsia"/>
          <w:szCs w:val="20"/>
        </w:rPr>
        <w:t>+</w:t>
      </w:r>
      <w:r w:rsidRPr="00B20F45">
        <w:rPr>
          <w:rFonts w:hint="eastAsia"/>
          <w:szCs w:val="20"/>
        </w:rPr>
        <w:t xml:space="preserve"> </w:t>
      </w:r>
      <w:r>
        <w:rPr>
          <w:rFonts w:hint="eastAsia"/>
          <w:szCs w:val="20"/>
        </w:rPr>
        <w:t>offsetY</w:t>
      </w:r>
      <w:r>
        <w:rPr>
          <w:szCs w:val="20"/>
        </w:rPr>
        <w:t xml:space="preserve"> </w:t>
      </w:r>
      <w:r>
        <w:rPr>
          <w:rFonts w:hint="eastAsia"/>
          <w:szCs w:val="20"/>
        </w:rPr>
        <w:t>)</w:t>
      </w:r>
      <w:r>
        <w:rPr>
          <w:szCs w:val="20"/>
        </w:rPr>
        <w:br/>
      </w:r>
      <w:r>
        <w:rPr>
          <w:szCs w:val="20"/>
        </w:rPr>
        <w:tab/>
      </w:r>
      <w:ins w:id="3287" w:author="Ye-Kui Wang 04" w:date="2017-12-12T13:17:00Z">
        <w:r w:rsidR="007A4D78">
          <w:rPr>
            <w:szCs w:val="20"/>
          </w:rPr>
          <w:t>vPos</w:t>
        </w:r>
      </w:ins>
      <w:del w:id="3288" w:author="Ye-Kui Wang 04" w:date="2017-12-12T13:17:00Z">
        <w:r w:rsidDel="007A4D78">
          <w:rPr>
            <w:szCs w:val="20"/>
          </w:rPr>
          <w:delText>j</w:delText>
        </w:r>
      </w:del>
      <w:r>
        <w:rPr>
          <w:szCs w:val="20"/>
        </w:rPr>
        <w:t xml:space="preserve"> </w:t>
      </w:r>
      <w:r>
        <w:rPr>
          <w:rFonts w:hint="eastAsia"/>
          <w:szCs w:val="20"/>
        </w:rPr>
        <w:t>=</w:t>
      </w:r>
      <w:r>
        <w:rPr>
          <w:szCs w:val="20"/>
        </w:rPr>
        <w:t xml:space="preserve"> verRatio</w:t>
      </w:r>
      <w:r>
        <w:rPr>
          <w:rFonts w:hint="eastAsia"/>
          <w:szCs w:val="20"/>
        </w:rPr>
        <w:t xml:space="preserve"> *</w:t>
      </w:r>
      <w:r>
        <w:rPr>
          <w:szCs w:val="20"/>
        </w:rPr>
        <w:t xml:space="preserve"> </w:t>
      </w:r>
      <w:r>
        <w:rPr>
          <w:rFonts w:hint="eastAsia"/>
          <w:szCs w:val="20"/>
        </w:rPr>
        <w:t>(</w:t>
      </w:r>
      <w:r w:rsidRPr="00A95E82">
        <w:rPr>
          <w:szCs w:val="20"/>
        </w:rPr>
        <w:t xml:space="preserve"> </w:t>
      </w:r>
      <w:r>
        <w:rPr>
          <w:szCs w:val="20"/>
        </w:rPr>
        <w:t xml:space="preserve">x </w:t>
      </w:r>
      <w:r>
        <w:rPr>
          <w:rFonts w:hint="eastAsia"/>
          <w:szCs w:val="20"/>
        </w:rPr>
        <w:t>+</w:t>
      </w:r>
      <w:r w:rsidRPr="0059310F">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rFonts w:hint="eastAsia"/>
          <w:szCs w:val="20"/>
        </w:rPr>
        <w:t>}</w:t>
      </w:r>
      <w:r>
        <w:rPr>
          <w:szCs w:val="20"/>
        </w:rPr>
        <w:t xml:space="preserve"> </w:t>
      </w:r>
      <w:r>
        <w:rPr>
          <w:rFonts w:hint="eastAsia"/>
          <w:szCs w:val="20"/>
        </w:rPr>
        <w:t>else if (</w:t>
      </w:r>
      <w:r>
        <w:rPr>
          <w:szCs w:val="20"/>
        </w:rPr>
        <w:t xml:space="preserve"> </w:t>
      </w:r>
      <w:r>
        <w:rPr>
          <w:rFonts w:hint="eastAsia"/>
          <w:szCs w:val="20"/>
        </w:rPr>
        <w:t xml:space="preserve">transformType </w:t>
      </w:r>
      <w:r>
        <w:rPr>
          <w:szCs w:val="20"/>
        </w:rPr>
        <w:t xml:space="preserve"> </w:t>
      </w:r>
      <w:r>
        <w:rPr>
          <w:rFonts w:hint="eastAsia"/>
          <w:szCs w:val="20"/>
        </w:rPr>
        <w:t>=</w:t>
      </w:r>
      <w:r>
        <w:rPr>
          <w:szCs w:val="20"/>
        </w:rPr>
        <w:t> </w:t>
      </w:r>
      <w:r>
        <w:rPr>
          <w:rFonts w:hint="eastAsia"/>
          <w:szCs w:val="20"/>
        </w:rPr>
        <w:t xml:space="preserve">= </w:t>
      </w:r>
      <w:r>
        <w:rPr>
          <w:szCs w:val="20"/>
        </w:rPr>
        <w:t xml:space="preserve"> </w:t>
      </w:r>
      <w:r>
        <w:rPr>
          <w:rFonts w:hint="eastAsia"/>
          <w:szCs w:val="20"/>
        </w:rPr>
        <w:t>5</w:t>
      </w:r>
      <w:r>
        <w:rPr>
          <w:szCs w:val="20"/>
        </w:rPr>
        <w:t xml:space="preserve"> </w:t>
      </w:r>
      <w:r>
        <w:rPr>
          <w:rFonts w:hint="eastAsia"/>
          <w:szCs w:val="20"/>
        </w:rPr>
        <w:t>) {</w:t>
      </w:r>
      <w:r>
        <w:rPr>
          <w:szCs w:val="20"/>
        </w:rPr>
        <w:br/>
      </w:r>
      <w:r>
        <w:rPr>
          <w:szCs w:val="20"/>
        </w:rPr>
        <w:tab/>
      </w:r>
      <w:ins w:id="3289" w:author="Ye-Kui Wang 04" w:date="2017-12-12T13:17:00Z">
        <w:r w:rsidR="007A4D78">
          <w:rPr>
            <w:szCs w:val="20"/>
          </w:rPr>
          <w:t>hPos</w:t>
        </w:r>
      </w:ins>
      <w:del w:id="3290" w:author="Ye-Kui Wang 04" w:date="2017-12-12T13:17:00Z">
        <w:r w:rsidDel="007A4D78">
          <w:rPr>
            <w:szCs w:val="20"/>
          </w:rPr>
          <w:delText>i</w:delText>
        </w:r>
      </w:del>
      <w:r>
        <w:rPr>
          <w:szCs w:val="20"/>
        </w:rPr>
        <w:t xml:space="preserve">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B103D3">
        <w:rPr>
          <w:szCs w:val="20"/>
        </w:rPr>
        <w:t xml:space="preserve"> </w:t>
      </w:r>
      <w:r>
        <w:rPr>
          <w:rFonts w:hint="eastAsia"/>
          <w:szCs w:val="20"/>
        </w:rPr>
        <w:t>y</w:t>
      </w:r>
      <w:r>
        <w:rPr>
          <w:szCs w:val="20"/>
        </w:rPr>
        <w:t xml:space="preserve"> </w:t>
      </w:r>
      <w:r>
        <w:rPr>
          <w:rFonts w:hint="eastAsia"/>
          <w:szCs w:val="20"/>
        </w:rPr>
        <w:t>+</w:t>
      </w:r>
      <w:r>
        <w:rPr>
          <w:szCs w:val="20"/>
        </w:rPr>
        <w:t xml:space="preserve"> </w:t>
      </w:r>
      <w:r>
        <w:rPr>
          <w:rFonts w:hint="eastAsia"/>
          <w:szCs w:val="20"/>
        </w:rPr>
        <w:t>offsetY</w:t>
      </w:r>
      <w:r>
        <w:rPr>
          <w:szCs w:val="20"/>
        </w:rPr>
        <w:t xml:space="preserve"> </w:t>
      </w:r>
      <w:r>
        <w:rPr>
          <w:rFonts w:hint="eastAsia"/>
          <w:szCs w:val="20"/>
        </w:rPr>
        <w:t>)</w:t>
      </w:r>
      <w:r>
        <w:rPr>
          <w:szCs w:val="20"/>
        </w:rPr>
        <w:br/>
      </w:r>
      <w:r>
        <w:rPr>
          <w:szCs w:val="20"/>
        </w:rPr>
        <w:tab/>
      </w:r>
      <w:ins w:id="3291" w:author="Ye-Kui Wang 04" w:date="2017-12-12T13:17:00Z">
        <w:r w:rsidR="007A4D78">
          <w:rPr>
            <w:szCs w:val="20"/>
          </w:rPr>
          <w:t>vPos</w:t>
        </w:r>
      </w:ins>
      <w:del w:id="3292" w:author="Ye-Kui Wang 04" w:date="2017-12-12T13:17:00Z">
        <w:r w:rsidDel="007A4D78">
          <w:rPr>
            <w:szCs w:val="20"/>
          </w:rPr>
          <w:delText>j</w:delText>
        </w:r>
      </w:del>
      <w:r>
        <w:rPr>
          <w:szCs w:val="20"/>
        </w:rPr>
        <w:t xml:space="preserve"> </w:t>
      </w:r>
      <w:r>
        <w:rPr>
          <w:rFonts w:hint="eastAsia"/>
          <w:szCs w:val="20"/>
        </w:rPr>
        <w:t>=</w:t>
      </w:r>
      <w:r>
        <w:rPr>
          <w:szCs w:val="20"/>
        </w:rPr>
        <w:t xml:space="preserve"> verRatio </w:t>
      </w:r>
      <w:r>
        <w:rPr>
          <w:rFonts w:hint="eastAsia"/>
          <w:szCs w:val="20"/>
        </w:rPr>
        <w:t>*</w:t>
      </w:r>
      <w:r>
        <w:rPr>
          <w:szCs w:val="20"/>
        </w:rPr>
        <w:t xml:space="preserve"> </w:t>
      </w:r>
      <w:r>
        <w:rPr>
          <w:rFonts w:hint="eastAsia"/>
          <w:szCs w:val="20"/>
        </w:rPr>
        <w:t>(</w:t>
      </w:r>
      <w:r w:rsidRPr="00A95E82">
        <w:rPr>
          <w:szCs w:val="20"/>
        </w:rPr>
        <w:t xml:space="preserve"> </w:t>
      </w:r>
      <w:r>
        <w:rPr>
          <w:szCs w:val="20"/>
        </w:rPr>
        <w:t>packedRegWidth − x −</w:t>
      </w:r>
      <w:r w:rsidRPr="00D27D48">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rFonts w:hint="eastAsia"/>
          <w:szCs w:val="20"/>
        </w:rPr>
        <w:t>}</w:t>
      </w:r>
      <w:r>
        <w:rPr>
          <w:szCs w:val="20"/>
        </w:rPr>
        <w:t xml:space="preserve"> </w:t>
      </w:r>
      <w:r>
        <w:rPr>
          <w:rFonts w:hint="eastAsia"/>
          <w:szCs w:val="20"/>
        </w:rPr>
        <w:t>else if (</w:t>
      </w:r>
      <w:r>
        <w:rPr>
          <w:szCs w:val="20"/>
        </w:rPr>
        <w:t xml:space="preserve"> </w:t>
      </w:r>
      <w:r>
        <w:rPr>
          <w:rFonts w:hint="eastAsia"/>
          <w:szCs w:val="20"/>
        </w:rPr>
        <w:t>transformType</w:t>
      </w:r>
      <w:r>
        <w:rPr>
          <w:szCs w:val="20"/>
        </w:rPr>
        <w:t xml:space="preserve"> </w:t>
      </w:r>
      <w:r>
        <w:rPr>
          <w:rFonts w:hint="eastAsia"/>
          <w:szCs w:val="20"/>
        </w:rPr>
        <w:t xml:space="preserve"> =</w:t>
      </w:r>
      <w:r>
        <w:rPr>
          <w:szCs w:val="20"/>
        </w:rPr>
        <w:t> </w:t>
      </w:r>
      <w:r>
        <w:rPr>
          <w:rFonts w:hint="eastAsia"/>
          <w:szCs w:val="20"/>
        </w:rPr>
        <w:t>= 6</w:t>
      </w:r>
      <w:r>
        <w:rPr>
          <w:szCs w:val="20"/>
        </w:rPr>
        <w:t xml:space="preserve"> </w:t>
      </w:r>
      <w:r>
        <w:rPr>
          <w:rFonts w:hint="eastAsia"/>
          <w:szCs w:val="20"/>
        </w:rPr>
        <w:t>) {</w:t>
      </w:r>
      <w:r>
        <w:rPr>
          <w:szCs w:val="20"/>
        </w:rPr>
        <w:br/>
      </w:r>
      <w:r>
        <w:rPr>
          <w:szCs w:val="20"/>
        </w:rPr>
        <w:tab/>
      </w:r>
      <w:ins w:id="3293" w:author="Ye-Kui Wang 04" w:date="2017-12-12T13:17:00Z">
        <w:r w:rsidR="007A4D78">
          <w:rPr>
            <w:szCs w:val="20"/>
          </w:rPr>
          <w:t>hPos</w:t>
        </w:r>
      </w:ins>
      <w:del w:id="3294" w:author="Ye-Kui Wang 04" w:date="2017-12-12T13:17:00Z">
        <w:r w:rsidDel="007A4D78">
          <w:rPr>
            <w:szCs w:val="20"/>
          </w:rPr>
          <w:delText>i</w:delText>
        </w:r>
      </w:del>
      <w:r>
        <w:rPr>
          <w:szCs w:val="20"/>
        </w:rPr>
        <w:t xml:space="preserve">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B103D3">
        <w:rPr>
          <w:szCs w:val="20"/>
        </w:rPr>
        <w:t xml:space="preserve"> </w:t>
      </w:r>
      <w:r>
        <w:rPr>
          <w:szCs w:val="20"/>
        </w:rPr>
        <w:t>packedReg</w:t>
      </w:r>
      <w:r>
        <w:rPr>
          <w:rFonts w:hint="eastAsia"/>
          <w:szCs w:val="20"/>
        </w:rPr>
        <w:t>Height</w:t>
      </w:r>
      <w:r>
        <w:rPr>
          <w:szCs w:val="20"/>
        </w:rPr>
        <w:t xml:space="preserve"> − </w:t>
      </w:r>
      <w:r>
        <w:rPr>
          <w:rFonts w:hint="eastAsia"/>
          <w:szCs w:val="20"/>
        </w:rPr>
        <w:t>y</w:t>
      </w:r>
      <w:r>
        <w:rPr>
          <w:szCs w:val="20"/>
        </w:rPr>
        <w:t xml:space="preserve"> −</w:t>
      </w:r>
      <w:r w:rsidRPr="00A42683">
        <w:rPr>
          <w:rFonts w:hint="eastAsia"/>
          <w:szCs w:val="20"/>
        </w:rPr>
        <w:t xml:space="preserve"> </w:t>
      </w:r>
      <w:r>
        <w:rPr>
          <w:rFonts w:hint="eastAsia"/>
          <w:szCs w:val="20"/>
        </w:rPr>
        <w:t>offsetY</w:t>
      </w:r>
      <w:r>
        <w:rPr>
          <w:szCs w:val="20"/>
        </w:rPr>
        <w:t xml:space="preserve"> </w:t>
      </w:r>
      <w:r>
        <w:rPr>
          <w:rFonts w:hint="eastAsia"/>
          <w:szCs w:val="20"/>
        </w:rPr>
        <w:t>)</w:t>
      </w:r>
      <w:r>
        <w:rPr>
          <w:szCs w:val="20"/>
        </w:rPr>
        <w:br/>
      </w:r>
      <w:r>
        <w:rPr>
          <w:szCs w:val="20"/>
        </w:rPr>
        <w:tab/>
      </w:r>
      <w:ins w:id="3295" w:author="Ye-Kui Wang 04" w:date="2017-12-12T13:17:00Z">
        <w:r w:rsidR="007A4D78">
          <w:rPr>
            <w:szCs w:val="20"/>
          </w:rPr>
          <w:t>vPos</w:t>
        </w:r>
      </w:ins>
      <w:del w:id="3296" w:author="Ye-Kui Wang 04" w:date="2017-12-12T13:17:00Z">
        <w:r w:rsidDel="007A4D78">
          <w:rPr>
            <w:szCs w:val="20"/>
          </w:rPr>
          <w:delText>j</w:delText>
        </w:r>
      </w:del>
      <w:r>
        <w:rPr>
          <w:szCs w:val="20"/>
        </w:rPr>
        <w:t xml:space="preserve"> </w:t>
      </w:r>
      <w:r>
        <w:rPr>
          <w:rFonts w:hint="eastAsia"/>
          <w:szCs w:val="20"/>
        </w:rPr>
        <w:t>=</w:t>
      </w:r>
      <w:r>
        <w:rPr>
          <w:szCs w:val="20"/>
        </w:rPr>
        <w:t xml:space="preserve"> verRatio</w:t>
      </w:r>
      <w:r>
        <w:rPr>
          <w:rFonts w:hint="eastAsia"/>
          <w:szCs w:val="20"/>
        </w:rPr>
        <w:t xml:space="preserve"> *</w:t>
      </w:r>
      <w:r>
        <w:rPr>
          <w:szCs w:val="20"/>
        </w:rPr>
        <w:t xml:space="preserve"> </w:t>
      </w:r>
      <w:r>
        <w:rPr>
          <w:rFonts w:hint="eastAsia"/>
          <w:szCs w:val="20"/>
        </w:rPr>
        <w:t>(</w:t>
      </w:r>
      <w:r w:rsidRPr="00A95E82">
        <w:rPr>
          <w:szCs w:val="20"/>
        </w:rPr>
        <w:t xml:space="preserve"> </w:t>
      </w:r>
      <w:r>
        <w:rPr>
          <w:szCs w:val="20"/>
        </w:rPr>
        <w:t>packedRegWidth − x −</w:t>
      </w:r>
      <w:r w:rsidRPr="00234B32">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rFonts w:hint="eastAsia"/>
          <w:szCs w:val="20"/>
        </w:rPr>
        <w:t>}</w:t>
      </w:r>
      <w:r>
        <w:rPr>
          <w:szCs w:val="20"/>
        </w:rPr>
        <w:t xml:space="preserve"> </w:t>
      </w:r>
      <w:r>
        <w:rPr>
          <w:rFonts w:hint="eastAsia"/>
          <w:szCs w:val="20"/>
        </w:rPr>
        <w:t>else if (</w:t>
      </w:r>
      <w:r>
        <w:rPr>
          <w:szCs w:val="20"/>
        </w:rPr>
        <w:t xml:space="preserve"> </w:t>
      </w:r>
      <w:r>
        <w:rPr>
          <w:rFonts w:hint="eastAsia"/>
          <w:szCs w:val="20"/>
        </w:rPr>
        <w:t xml:space="preserve">transformType </w:t>
      </w:r>
      <w:r>
        <w:rPr>
          <w:szCs w:val="20"/>
        </w:rPr>
        <w:t xml:space="preserve"> </w:t>
      </w:r>
      <w:r>
        <w:rPr>
          <w:rFonts w:hint="eastAsia"/>
          <w:szCs w:val="20"/>
        </w:rPr>
        <w:t>=</w:t>
      </w:r>
      <w:r>
        <w:rPr>
          <w:szCs w:val="20"/>
        </w:rPr>
        <w:t> </w:t>
      </w:r>
      <w:r>
        <w:rPr>
          <w:rFonts w:hint="eastAsia"/>
          <w:szCs w:val="20"/>
        </w:rPr>
        <w:t xml:space="preserve">= </w:t>
      </w:r>
      <w:r>
        <w:rPr>
          <w:szCs w:val="20"/>
        </w:rPr>
        <w:t xml:space="preserve"> </w:t>
      </w:r>
      <w:r>
        <w:rPr>
          <w:rFonts w:hint="eastAsia"/>
          <w:szCs w:val="20"/>
        </w:rPr>
        <w:t>7</w:t>
      </w:r>
      <w:r>
        <w:rPr>
          <w:szCs w:val="20"/>
        </w:rPr>
        <w:t xml:space="preserve"> </w:t>
      </w:r>
      <w:r>
        <w:rPr>
          <w:rFonts w:hint="eastAsia"/>
          <w:szCs w:val="20"/>
        </w:rPr>
        <w:t>) {</w:t>
      </w:r>
      <w:r>
        <w:rPr>
          <w:szCs w:val="20"/>
        </w:rPr>
        <w:br/>
      </w:r>
      <w:r>
        <w:rPr>
          <w:szCs w:val="20"/>
        </w:rPr>
        <w:tab/>
      </w:r>
      <w:ins w:id="3297" w:author="Ye-Kui Wang 04" w:date="2017-12-12T13:17:00Z">
        <w:r w:rsidR="007A4D78">
          <w:rPr>
            <w:szCs w:val="20"/>
          </w:rPr>
          <w:t>hPos</w:t>
        </w:r>
      </w:ins>
      <w:del w:id="3298" w:author="Ye-Kui Wang 04" w:date="2017-12-12T13:17:00Z">
        <w:r w:rsidDel="007A4D78">
          <w:rPr>
            <w:szCs w:val="20"/>
          </w:rPr>
          <w:delText>i</w:delText>
        </w:r>
      </w:del>
      <w:r>
        <w:rPr>
          <w:szCs w:val="20"/>
        </w:rPr>
        <w:t xml:space="preserve"> </w:t>
      </w:r>
      <w:r>
        <w:rPr>
          <w:rFonts w:hint="eastAsia"/>
          <w:szCs w:val="20"/>
        </w:rPr>
        <w:t>=</w:t>
      </w:r>
      <w:r>
        <w:rPr>
          <w:szCs w:val="20"/>
        </w:rPr>
        <w:t xml:space="preserve"> horRatio </w:t>
      </w:r>
      <w:r>
        <w:rPr>
          <w:rFonts w:hint="eastAsia"/>
          <w:szCs w:val="20"/>
        </w:rPr>
        <w:t>*</w:t>
      </w:r>
      <w:r>
        <w:rPr>
          <w:szCs w:val="20"/>
        </w:rPr>
        <w:t xml:space="preserve"> </w:t>
      </w:r>
      <w:r>
        <w:rPr>
          <w:rFonts w:hint="eastAsia"/>
          <w:szCs w:val="20"/>
        </w:rPr>
        <w:t>(</w:t>
      </w:r>
      <w:r w:rsidRPr="00B103D3">
        <w:rPr>
          <w:szCs w:val="20"/>
        </w:rPr>
        <w:t xml:space="preserve"> </w:t>
      </w:r>
      <w:r>
        <w:rPr>
          <w:szCs w:val="20"/>
        </w:rPr>
        <w:t>packedReg</w:t>
      </w:r>
      <w:r>
        <w:rPr>
          <w:rFonts w:hint="eastAsia"/>
          <w:szCs w:val="20"/>
        </w:rPr>
        <w:t>Height</w:t>
      </w:r>
      <w:r>
        <w:rPr>
          <w:szCs w:val="20"/>
          <w:lang w:val="fi-FI"/>
        </w:rPr>
        <w:t xml:space="preserve"> − </w:t>
      </w:r>
      <w:r>
        <w:rPr>
          <w:rFonts w:hint="eastAsia"/>
          <w:szCs w:val="20"/>
        </w:rPr>
        <w:t>y</w:t>
      </w:r>
      <w:r>
        <w:rPr>
          <w:szCs w:val="20"/>
        </w:rPr>
        <w:t xml:space="preserve"> −</w:t>
      </w:r>
      <w:r w:rsidRPr="00C86C06">
        <w:rPr>
          <w:rFonts w:hint="eastAsia"/>
          <w:szCs w:val="20"/>
        </w:rPr>
        <w:t xml:space="preserve"> </w:t>
      </w:r>
      <w:r>
        <w:rPr>
          <w:rFonts w:hint="eastAsia"/>
          <w:szCs w:val="20"/>
        </w:rPr>
        <w:t>offsetY</w:t>
      </w:r>
      <w:r>
        <w:rPr>
          <w:szCs w:val="20"/>
        </w:rPr>
        <w:t xml:space="preserve"> </w:t>
      </w:r>
      <w:r>
        <w:rPr>
          <w:rFonts w:hint="eastAsia"/>
          <w:szCs w:val="20"/>
        </w:rPr>
        <w:t>)</w:t>
      </w:r>
      <w:r>
        <w:rPr>
          <w:szCs w:val="20"/>
        </w:rPr>
        <w:br/>
      </w:r>
      <w:r>
        <w:rPr>
          <w:szCs w:val="20"/>
        </w:rPr>
        <w:tab/>
      </w:r>
      <w:ins w:id="3299" w:author="Ye-Kui Wang 04" w:date="2017-12-12T13:17:00Z">
        <w:r w:rsidR="007A4D78">
          <w:rPr>
            <w:szCs w:val="20"/>
          </w:rPr>
          <w:t>vPos</w:t>
        </w:r>
      </w:ins>
      <w:del w:id="3300" w:author="Ye-Kui Wang 04" w:date="2017-12-12T13:17:00Z">
        <w:r w:rsidDel="007A4D78">
          <w:rPr>
            <w:szCs w:val="20"/>
          </w:rPr>
          <w:delText>j</w:delText>
        </w:r>
      </w:del>
      <w:r>
        <w:rPr>
          <w:szCs w:val="20"/>
        </w:rPr>
        <w:t xml:space="preserve"> </w:t>
      </w:r>
      <w:r>
        <w:rPr>
          <w:rFonts w:hint="eastAsia"/>
          <w:szCs w:val="20"/>
        </w:rPr>
        <w:t>=</w:t>
      </w:r>
      <w:r>
        <w:rPr>
          <w:szCs w:val="20"/>
        </w:rPr>
        <w:t xml:space="preserve"> verRatio</w:t>
      </w:r>
      <w:r>
        <w:rPr>
          <w:rFonts w:hint="eastAsia"/>
          <w:szCs w:val="20"/>
        </w:rPr>
        <w:t xml:space="preserve"> *</w:t>
      </w:r>
      <w:r>
        <w:rPr>
          <w:szCs w:val="20"/>
        </w:rPr>
        <w:t xml:space="preserve"> </w:t>
      </w:r>
      <w:r>
        <w:rPr>
          <w:rFonts w:hint="eastAsia"/>
          <w:szCs w:val="20"/>
        </w:rPr>
        <w:t>(</w:t>
      </w:r>
      <w:r w:rsidRPr="00A95E82">
        <w:rPr>
          <w:szCs w:val="20"/>
        </w:rPr>
        <w:t xml:space="preserve"> </w:t>
      </w:r>
      <w:r>
        <w:rPr>
          <w:szCs w:val="20"/>
        </w:rPr>
        <w:t>x</w:t>
      </w:r>
      <w:r>
        <w:rPr>
          <w:rFonts w:hint="eastAsia"/>
          <w:szCs w:val="20"/>
        </w:rPr>
        <w:t>+</w:t>
      </w:r>
      <w:r w:rsidRPr="00CA4CFC">
        <w:rPr>
          <w:rFonts w:hint="eastAsia"/>
          <w:szCs w:val="20"/>
        </w:rPr>
        <w:t xml:space="preserve"> </w:t>
      </w:r>
      <w:r>
        <w:rPr>
          <w:rFonts w:hint="eastAsia"/>
          <w:szCs w:val="20"/>
        </w:rPr>
        <w:t>offsetX</w:t>
      </w:r>
      <w:r>
        <w:rPr>
          <w:szCs w:val="20"/>
        </w:rPr>
        <w:t xml:space="preserve"> </w:t>
      </w:r>
      <w:r>
        <w:rPr>
          <w:rFonts w:hint="eastAsia"/>
          <w:szCs w:val="20"/>
        </w:rPr>
        <w:t>)</w:t>
      </w:r>
      <w:r>
        <w:rPr>
          <w:szCs w:val="20"/>
        </w:rPr>
        <w:br/>
      </w:r>
      <w:r>
        <w:rPr>
          <w:rFonts w:hint="eastAsia"/>
          <w:szCs w:val="20"/>
        </w:rPr>
        <w:t>}</w:t>
      </w:r>
    </w:p>
    <w:p w14:paraId="0DEF35CD" w14:textId="762194D6" w:rsidR="00BE0820" w:rsidRPr="00055CE8" w:rsidRDefault="00BE0820" w:rsidP="00464B6C">
      <w:pPr>
        <w:pStyle w:val="3N3"/>
        <w:keepNext/>
        <w:numPr>
          <w:ilvl w:val="0"/>
          <w:numId w:val="0"/>
        </w:numPr>
        <w:tabs>
          <w:tab w:val="left" w:pos="360"/>
          <w:tab w:val="left" w:pos="720"/>
          <w:tab w:val="left" w:pos="1080"/>
        </w:tabs>
        <w:ind w:left="1080" w:hanging="1080"/>
        <w:rPr>
          <w:b/>
          <w:i/>
        </w:rPr>
      </w:pPr>
      <w:bookmarkStart w:id="3301" w:name="SampleRemappingPacked"/>
      <w:bookmarkStart w:id="3302" w:name="_Ref490742261"/>
      <w:r w:rsidRPr="00055CE8">
        <w:rPr>
          <w:b/>
          <w:i/>
        </w:rPr>
        <w:t>D.3.41.</w:t>
      </w:r>
      <w:ins w:id="3303" w:author="Gary Sullivan" w:date="2018-01-12T12:18:00Z">
        <w:r w:rsidR="007F6A49">
          <w:rPr>
            <w:b/>
            <w:i/>
          </w:rPr>
          <w:t>6</w:t>
        </w:r>
      </w:ins>
      <w:del w:id="3304" w:author="Gary Sullivan" w:date="2018-01-12T12:18:00Z">
        <w:r w:rsidR="00185275" w:rsidDel="007F6A49">
          <w:rPr>
            <w:b/>
            <w:i/>
          </w:rPr>
          <w:delText>5</w:delText>
        </w:r>
      </w:del>
      <w:r w:rsidRPr="00055CE8">
        <w:rPr>
          <w:b/>
          <w:i/>
        </w:rPr>
        <w:t>.</w:t>
      </w:r>
      <w:r>
        <w:rPr>
          <w:b/>
          <w:i/>
        </w:rPr>
        <w:t>5</w:t>
      </w:r>
      <w:bookmarkEnd w:id="3301"/>
      <w:r w:rsidRPr="00055CE8">
        <w:rPr>
          <w:b/>
          <w:i/>
        </w:rPr>
        <w:tab/>
        <w:t xml:space="preserve">Mapping of luma sample locations within a </w:t>
      </w:r>
      <w:ins w:id="3305" w:author="Ye-Kui Wang v2" w:date="2017-10-20T06:19:00Z">
        <w:r w:rsidR="00B05AB5" w:rsidRPr="00B05AB5">
          <w:rPr>
            <w:b/>
            <w:i/>
          </w:rPr>
          <w:t>cropped decoded</w:t>
        </w:r>
      </w:ins>
      <w:del w:id="3306" w:author="Ye-Kui Wang v2" w:date="2017-10-20T06:19:00Z">
        <w:r w:rsidR="00D843D5" w:rsidDel="00B05AB5">
          <w:rPr>
            <w:b/>
            <w:i/>
          </w:rPr>
          <w:delText xml:space="preserve">region-wise </w:delText>
        </w:r>
        <w:r w:rsidDel="00B05AB5">
          <w:rPr>
            <w:b/>
            <w:i/>
          </w:rPr>
          <w:delText>packed</w:delText>
        </w:r>
      </w:del>
      <w:r w:rsidRPr="00055CE8">
        <w:rPr>
          <w:b/>
          <w:i/>
        </w:rPr>
        <w:t xml:space="preserve"> picture to sphere coordinates relative to the global coordinate axes</w:t>
      </w:r>
      <w:bookmarkEnd w:id="3302"/>
    </w:p>
    <w:p w14:paraId="2CEFBA96" w14:textId="36F06602" w:rsidR="00BE0820" w:rsidRDefault="00BE0820" w:rsidP="00BE0820">
      <w:pPr>
        <w:jc w:val="both"/>
        <w:rPr>
          <w:rFonts w:eastAsia="Malgun Gothic"/>
          <w:sz w:val="20"/>
          <w:lang w:eastAsia="ko-KR"/>
        </w:rPr>
      </w:pPr>
      <w:r>
        <w:rPr>
          <w:rFonts w:eastAsia="Malgun Gothic"/>
          <w:sz w:val="20"/>
          <w:lang w:eastAsia="ko-KR"/>
        </w:rPr>
        <w:t xml:space="preserve">This clause specifies the semantics of </w:t>
      </w:r>
      <w:r w:rsidRPr="003D0E4D">
        <w:rPr>
          <w:rFonts w:eastAsia="Malgun Gothic"/>
          <w:sz w:val="20"/>
          <w:lang w:eastAsia="ko-KR"/>
        </w:rPr>
        <w:t xml:space="preserve">luma sample locations within a </w:t>
      </w:r>
      <w:ins w:id="3307" w:author="Ye-Kui Wang v2" w:date="2017-10-20T06:19:00Z">
        <w:r w:rsidR="00B05AB5">
          <w:rPr>
            <w:rFonts w:eastAsia="Malgun Gothic"/>
            <w:sz w:val="20"/>
            <w:lang w:eastAsia="ko-KR"/>
          </w:rPr>
          <w:t xml:space="preserve">cropped decoded </w:t>
        </w:r>
      </w:ins>
      <w:del w:id="3308" w:author="Ye-Kui Wang v2" w:date="2017-10-20T06:19:00Z">
        <w:r w:rsidR="00D843D5" w:rsidDel="00B05AB5">
          <w:rPr>
            <w:rFonts w:eastAsia="Malgun Gothic"/>
            <w:sz w:val="20"/>
            <w:lang w:eastAsia="ko-KR"/>
          </w:rPr>
          <w:delText xml:space="preserve">region-wise </w:delText>
        </w:r>
        <w:r w:rsidDel="00B05AB5">
          <w:rPr>
            <w:rFonts w:eastAsia="Malgun Gothic"/>
            <w:sz w:val="20"/>
            <w:lang w:eastAsia="ko-KR"/>
          </w:rPr>
          <w:delText xml:space="preserve">packed </w:delText>
        </w:r>
      </w:del>
      <w:r w:rsidRPr="003D0E4D">
        <w:rPr>
          <w:rFonts w:eastAsia="Malgun Gothic"/>
          <w:sz w:val="20"/>
          <w:lang w:eastAsia="ko-KR"/>
        </w:rPr>
        <w:t>picture to sphere coordinates relative to the global coordinate axes</w:t>
      </w:r>
      <w:r>
        <w:rPr>
          <w:rFonts w:eastAsia="Malgun Gothic"/>
          <w:sz w:val="20"/>
          <w:lang w:eastAsia="ko-KR"/>
        </w:rPr>
        <w:t>.</w:t>
      </w:r>
    </w:p>
    <w:p w14:paraId="03D5E06A" w14:textId="2AFE1FB2" w:rsidR="00BE0820" w:rsidDel="001343D7" w:rsidRDefault="00BE0820" w:rsidP="00BE0820">
      <w:pPr>
        <w:jc w:val="both"/>
        <w:rPr>
          <w:del w:id="3309" w:author="Ye-Kui Wang 03" w:date="2017-11-28T09:07:00Z"/>
          <w:rFonts w:eastAsia="Malgun Gothic"/>
          <w:sz w:val="20"/>
          <w:lang w:eastAsia="ko-KR"/>
        </w:rPr>
      </w:pPr>
      <w:del w:id="3310" w:author="Ye-Kui Wang 03" w:date="2017-11-28T09:07:00Z">
        <w:r w:rsidDel="001343D7">
          <w:rPr>
            <w:rFonts w:eastAsia="Malgun Gothic"/>
            <w:sz w:val="20"/>
            <w:lang w:eastAsia="ko-KR"/>
          </w:rPr>
          <w:delText xml:space="preserve">This clause uses variables HorDiv1, VerDiv1, RotationFlag, StereoFlag, TopBottomFlag, SideBySideFlag, </w:delText>
        </w:r>
        <w:r w:rsidR="00024B69" w:rsidDel="001343D7">
          <w:rPr>
            <w:rFonts w:eastAsia="Malgun Gothic"/>
            <w:sz w:val="20"/>
            <w:lang w:eastAsia="ko-KR"/>
          </w:rPr>
          <w:delText>Constituent</w:delText>
        </w:r>
        <w:r w:rsidDel="001343D7">
          <w:rPr>
            <w:rFonts w:eastAsia="Malgun Gothic"/>
            <w:sz w:val="20"/>
            <w:lang w:eastAsia="ko-KR"/>
          </w:rPr>
          <w:delText xml:space="preserve">PicWidth, </w:delText>
        </w:r>
        <w:r w:rsidR="00024B69" w:rsidDel="001343D7">
          <w:rPr>
            <w:rFonts w:eastAsia="Malgun Gothic"/>
            <w:sz w:val="20"/>
            <w:lang w:eastAsia="ko-KR"/>
          </w:rPr>
          <w:delText>Constituent</w:delText>
        </w:r>
        <w:r w:rsidDel="001343D7">
          <w:rPr>
            <w:rFonts w:eastAsia="Malgun Gothic"/>
            <w:sz w:val="20"/>
            <w:lang w:eastAsia="ko-KR"/>
          </w:rPr>
          <w:delText xml:space="preserve">PicHeight, and RegionWisePackingFlag that are derived specific to the type of the decoded picture for which the corresponding </w:delText>
        </w:r>
        <w:r w:rsidR="00D843D5" w:rsidDel="001343D7">
          <w:rPr>
            <w:rFonts w:eastAsia="Malgun Gothic"/>
            <w:sz w:val="20"/>
            <w:lang w:eastAsia="ko-KR"/>
          </w:rPr>
          <w:delText xml:space="preserve">region-wise </w:delText>
        </w:r>
        <w:r w:rsidDel="001343D7">
          <w:rPr>
            <w:rFonts w:eastAsia="Malgun Gothic"/>
            <w:sz w:val="20"/>
            <w:lang w:eastAsia="ko-KR"/>
          </w:rPr>
          <w:delText>packed picture this clause is applied to.</w:delText>
        </w:r>
      </w:del>
    </w:p>
    <w:p w14:paraId="3F0F06C5" w14:textId="6741383F" w:rsidR="00BE0820" w:rsidRDefault="00BE0820" w:rsidP="00BE0820">
      <w:pPr>
        <w:jc w:val="both"/>
        <w:rPr>
          <w:ins w:id="3311" w:author="Sachin Deshpande" w:date="2017-10-23T17:36:00Z"/>
          <w:rFonts w:eastAsia="Malgun Gothic"/>
          <w:sz w:val="20"/>
          <w:lang w:eastAsia="ko-KR"/>
        </w:rPr>
      </w:pPr>
      <w:bookmarkStart w:id="3312" w:name="_Hlk492632802"/>
      <w:r w:rsidRPr="002F53D7">
        <w:rPr>
          <w:rFonts w:eastAsia="Malgun Gothic"/>
          <w:sz w:val="20"/>
          <w:lang w:eastAsia="ko-KR"/>
        </w:rPr>
        <w:t>offset</w:t>
      </w:r>
      <w:r w:rsidRPr="002F53D7">
        <w:rPr>
          <w:rFonts w:eastAsia="Malgun Gothic" w:hint="eastAsia"/>
          <w:sz w:val="20"/>
          <w:lang w:eastAsia="ko-KR"/>
        </w:rPr>
        <w:t xml:space="preserve">X </w:t>
      </w:r>
      <w:bookmarkEnd w:id="3312"/>
      <w:r w:rsidRPr="002F53D7">
        <w:rPr>
          <w:rFonts w:eastAsia="Malgun Gothic"/>
          <w:sz w:val="20"/>
          <w:lang w:eastAsia="ko-KR"/>
        </w:rPr>
        <w:t>is set equal to 0.5</w:t>
      </w:r>
      <w:r>
        <w:rPr>
          <w:rFonts w:eastAsia="Malgun Gothic"/>
          <w:sz w:val="20"/>
          <w:lang w:eastAsia="ko-KR"/>
        </w:rPr>
        <w:t xml:space="preserve"> and </w:t>
      </w:r>
      <w:r w:rsidRPr="002F53D7">
        <w:rPr>
          <w:rFonts w:eastAsia="Malgun Gothic"/>
          <w:sz w:val="20"/>
          <w:lang w:eastAsia="ko-KR"/>
        </w:rPr>
        <w:t>offset</w:t>
      </w:r>
      <w:r w:rsidRPr="002F53D7">
        <w:rPr>
          <w:rFonts w:eastAsia="Malgun Gothic" w:hint="eastAsia"/>
          <w:sz w:val="20"/>
          <w:lang w:eastAsia="ko-KR"/>
        </w:rPr>
        <w:t xml:space="preserve">Y </w:t>
      </w:r>
      <w:r w:rsidRPr="002F53D7">
        <w:rPr>
          <w:rFonts w:eastAsia="Malgun Gothic"/>
          <w:sz w:val="20"/>
          <w:lang w:eastAsia="ko-KR"/>
        </w:rPr>
        <w:t>is set equal to 0.5</w:t>
      </w:r>
      <w:r>
        <w:rPr>
          <w:rFonts w:eastAsia="Malgun Gothic"/>
          <w:sz w:val="20"/>
          <w:lang w:eastAsia="ko-KR"/>
        </w:rPr>
        <w:t>.</w:t>
      </w:r>
    </w:p>
    <w:p w14:paraId="30AD2AFF" w14:textId="4596ED59" w:rsidR="00040636" w:rsidRPr="00040636" w:rsidDel="001343D7" w:rsidRDefault="00040636" w:rsidP="00040636">
      <w:pPr>
        <w:spacing w:after="160" w:line="256" w:lineRule="auto"/>
        <w:jc w:val="both"/>
        <w:rPr>
          <w:ins w:id="3313" w:author="Sachin Deshpande" w:date="2017-10-23T17:36:00Z"/>
          <w:del w:id="3314" w:author="Ye-Kui Wang 03" w:date="2017-11-28T09:07:00Z"/>
          <w:rFonts w:eastAsia="Malgun Gothic"/>
          <w:sz w:val="20"/>
          <w:lang w:eastAsia="ko-KR"/>
        </w:rPr>
      </w:pPr>
      <w:ins w:id="3315" w:author="Sachin Deshpande" w:date="2017-10-23T17:36:00Z">
        <w:del w:id="3316" w:author="Ye-Kui Wang 03" w:date="2017-11-28T09:07:00Z">
          <w:r w:rsidRPr="00040636" w:rsidDel="001343D7">
            <w:rPr>
              <w:rFonts w:eastAsia="Malgun Gothic"/>
              <w:sz w:val="20"/>
              <w:lang w:eastAsia="ko-KR"/>
              <w:rPrChange w:id="3317" w:author="Sachin Deshpande" w:date="2017-10-23T17:36:00Z">
                <w:rPr>
                  <w:rFonts w:eastAsia="Malgun Gothic"/>
                  <w:sz w:val="20"/>
                  <w:highlight w:val="yellow"/>
                  <w:lang w:eastAsia="ko-KR"/>
                </w:rPr>
              </w:rPrChange>
            </w:rPr>
            <w:delText>The values of the variables NumRegions, PackedRegLeft[n], PackedRegTop[n], PackedRegWidth[n], PackedRegHeight[n], ProjRegLeft[n], ProjRegTop[n], ProjPictureWidth[n], ProjPictureHeight[n], TrasnformType[n], PackingType[n] are set as follows:</w:delText>
          </w:r>
        </w:del>
      </w:ins>
    </w:p>
    <w:p w14:paraId="7E57364D" w14:textId="53097048" w:rsidR="00040636" w:rsidRPr="00040636" w:rsidDel="001343D7" w:rsidRDefault="00040636" w:rsidP="0004063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textAlignment w:val="auto"/>
        <w:rPr>
          <w:ins w:id="3318" w:author="Sachin Deshpande" w:date="2017-10-23T17:36:00Z"/>
          <w:del w:id="3319" w:author="Ye-Kui Wang 03" w:date="2017-11-28T09:07:00Z"/>
          <w:rFonts w:eastAsia="Calibri"/>
          <w:sz w:val="20"/>
          <w:rPrChange w:id="3320" w:author="Sachin Deshpande" w:date="2017-10-23T17:36:00Z">
            <w:rPr>
              <w:ins w:id="3321" w:author="Sachin Deshpande" w:date="2017-10-23T17:36:00Z"/>
              <w:del w:id="3322" w:author="Ye-Kui Wang 03" w:date="2017-11-28T09:07:00Z"/>
              <w:rFonts w:eastAsia="Calibri"/>
              <w:sz w:val="20"/>
              <w:highlight w:val="yellow"/>
            </w:rPr>
          </w:rPrChange>
        </w:rPr>
      </w:pPr>
      <w:ins w:id="3323" w:author="Sachin Deshpande" w:date="2017-10-23T17:36:00Z">
        <w:del w:id="3324" w:author="Ye-Kui Wang 03" w:date="2017-11-28T09:07:00Z">
          <w:r w:rsidRPr="00040636" w:rsidDel="001343D7">
            <w:rPr>
              <w:rFonts w:eastAsia="Calibri"/>
              <w:sz w:val="20"/>
              <w:rPrChange w:id="3325" w:author="Sachin Deshpande" w:date="2017-10-23T17:36:00Z">
                <w:rPr>
                  <w:rFonts w:eastAsia="Calibri"/>
                  <w:sz w:val="20"/>
                  <w:highlight w:val="yellow"/>
                </w:rPr>
              </w:rPrChange>
            </w:rPr>
            <w:delText>If</w:delText>
          </w:r>
          <w:r w:rsidRPr="00040636" w:rsidDel="001343D7">
            <w:rPr>
              <w:rFonts w:eastAsia="Calibri"/>
              <w:sz w:val="20"/>
              <w:lang w:val="en-GB"/>
              <w:rPrChange w:id="3326" w:author="Sachin Deshpande" w:date="2017-10-23T17:36:00Z">
                <w:rPr>
                  <w:rFonts w:eastAsia="Calibri"/>
                  <w:sz w:val="20"/>
                  <w:highlight w:val="yellow"/>
                  <w:lang w:val="en-GB"/>
                </w:rPr>
              </w:rPrChange>
            </w:rPr>
            <w:delText xml:space="preserve"> constituent_picture_matching_</w:delText>
          </w:r>
        </w:del>
      </w:ins>
      <w:ins w:id="3327" w:author="Sachin Deshpande" w:date="2017-10-23T17:43:00Z">
        <w:del w:id="3328" w:author="Ye-Kui Wang 03" w:date="2017-11-28T09:07:00Z">
          <w:r w:rsidR="00883711" w:rsidDel="001343D7">
            <w:rPr>
              <w:rFonts w:eastAsia="Calibri"/>
              <w:sz w:val="20"/>
              <w:lang w:val="en-GB"/>
            </w:rPr>
            <w:delText>flag</w:delText>
          </w:r>
        </w:del>
      </w:ins>
      <w:ins w:id="3329" w:author="Sachin Deshpande" w:date="2017-10-23T17:36:00Z">
        <w:del w:id="3330" w:author="Ye-Kui Wang 03" w:date="2017-11-28T09:07:00Z">
          <w:r w:rsidRPr="00040636" w:rsidDel="001343D7">
            <w:rPr>
              <w:rFonts w:eastAsia="Calibri"/>
              <w:sz w:val="20"/>
              <w:lang w:val="en-GB"/>
              <w:rPrChange w:id="3331" w:author="Sachin Deshpande" w:date="2017-10-23T17:36:00Z">
                <w:rPr>
                  <w:rFonts w:eastAsia="Calibri"/>
                  <w:sz w:val="20"/>
                  <w:highlight w:val="yellow"/>
                  <w:lang w:val="en-GB"/>
                </w:rPr>
              </w:rPrChange>
            </w:rPr>
            <w:delText xml:space="preserve"> </w:delText>
          </w:r>
          <w:r w:rsidRPr="00040636" w:rsidDel="001343D7">
            <w:rPr>
              <w:rFonts w:eastAsia="Calibri"/>
              <w:sz w:val="20"/>
              <w:rPrChange w:id="3332" w:author="Sachin Deshpande" w:date="2017-10-23T17:36:00Z">
                <w:rPr>
                  <w:rFonts w:eastAsia="Calibri"/>
                  <w:sz w:val="20"/>
                  <w:highlight w:val="yellow"/>
                </w:rPr>
              </w:rPrChange>
            </w:rPr>
            <w:delText xml:space="preserve">is equal to 0: </w:delText>
          </w:r>
        </w:del>
      </w:ins>
      <w:ins w:id="3333" w:author="Jill Boyce" w:date="2017-11-27T14:21:00Z">
        <w:del w:id="3334" w:author="Ye-Kui Wang 03" w:date="2017-11-28T09:07:00Z">
          <w:r w:rsidR="002F3306" w:rsidRPr="00C15DC8" w:rsidDel="001343D7">
            <w:rPr>
              <w:rFonts w:eastAsia="Calibri"/>
              <w:sz w:val="20"/>
              <w:highlight w:val="yellow"/>
              <w:rPrChange w:id="3335" w:author="Ye-Kui Wang 03" w:date="2017-11-28T08:08:00Z">
                <w:rPr>
                  <w:rFonts w:eastAsia="Calibri"/>
                  <w:sz w:val="20"/>
                </w:rPr>
              </w:rPrChange>
            </w:rPr>
            <w:delText xml:space="preserve">[Ed. (JB): </w:delText>
          </w:r>
        </w:del>
      </w:ins>
      <w:ins w:id="3336" w:author="Jill Boyce" w:date="2017-11-27T14:25:00Z">
        <w:del w:id="3337" w:author="Ye-Kui Wang 03" w:date="2017-11-28T09:07:00Z">
          <w:r w:rsidR="002F3306" w:rsidRPr="00C15DC8" w:rsidDel="001343D7">
            <w:rPr>
              <w:rFonts w:eastAsia="Calibri"/>
              <w:sz w:val="20"/>
              <w:highlight w:val="yellow"/>
              <w:rPrChange w:id="3338" w:author="Ye-Kui Wang 03" w:date="2017-11-28T08:08:00Z">
                <w:rPr>
                  <w:rFonts w:eastAsia="Calibri"/>
                  <w:sz w:val="20"/>
                </w:rPr>
              </w:rPrChange>
            </w:rPr>
            <w:delText>Ref</w:delText>
          </w:r>
        </w:del>
      </w:ins>
      <w:ins w:id="3339" w:author="Jill Boyce" w:date="2017-11-27T14:21:00Z">
        <w:del w:id="3340" w:author="Ye-Kui Wang 03" w:date="2017-11-28T09:07:00Z">
          <w:r w:rsidR="002F3306" w:rsidRPr="00C15DC8" w:rsidDel="001343D7">
            <w:rPr>
              <w:rFonts w:eastAsia="Calibri"/>
              <w:sz w:val="20"/>
              <w:highlight w:val="yellow"/>
              <w:rPrChange w:id="3341" w:author="Ye-Kui Wang 03" w:date="2017-11-28T08:08:00Z">
                <w:rPr>
                  <w:rFonts w:eastAsia="Calibri"/>
                  <w:sz w:val="20"/>
                </w:rPr>
              </w:rPrChange>
            </w:rPr>
            <w:delText xml:space="preserve">ormat </w:delText>
          </w:r>
        </w:del>
      </w:ins>
      <w:ins w:id="3342" w:author="Jill Boyce" w:date="2017-11-27T14:25:00Z">
        <w:del w:id="3343" w:author="Ye-Kui Wang 03" w:date="2017-11-28T09:07:00Z">
          <w:r w:rsidR="002F3306" w:rsidRPr="00C15DC8" w:rsidDel="001343D7">
            <w:rPr>
              <w:rFonts w:eastAsia="Calibri"/>
              <w:sz w:val="20"/>
              <w:highlight w:val="yellow"/>
              <w:rPrChange w:id="3344" w:author="Ye-Kui Wang 03" w:date="2017-11-28T08:08:00Z">
                <w:rPr>
                  <w:rFonts w:eastAsia="Calibri"/>
                  <w:sz w:val="20"/>
                </w:rPr>
              </w:rPrChange>
            </w:rPr>
            <w:delText xml:space="preserve">or reword </w:delText>
          </w:r>
        </w:del>
      </w:ins>
      <w:ins w:id="3345" w:author="Jill Boyce" w:date="2017-11-27T14:21:00Z">
        <w:del w:id="3346" w:author="Ye-Kui Wang 03" w:date="2017-11-28T09:07:00Z">
          <w:r w:rsidR="002F3306" w:rsidRPr="00C15DC8" w:rsidDel="001343D7">
            <w:rPr>
              <w:rFonts w:eastAsia="Calibri"/>
              <w:sz w:val="20"/>
              <w:highlight w:val="yellow"/>
              <w:rPrChange w:id="3347" w:author="Ye-Kui Wang 03" w:date="2017-11-28T08:08:00Z">
                <w:rPr>
                  <w:rFonts w:eastAsia="Calibri"/>
                  <w:sz w:val="20"/>
                </w:rPr>
              </w:rPrChange>
            </w:rPr>
            <w:delText>to avoid use of “:”</w:delText>
          </w:r>
        </w:del>
      </w:ins>
      <w:ins w:id="3348" w:author="Jill Boyce" w:date="2017-11-27T14:26:00Z">
        <w:del w:id="3349" w:author="Ye-Kui Wang 03" w:date="2017-11-28T09:07:00Z">
          <w:r w:rsidR="002F3306" w:rsidRPr="00C15DC8" w:rsidDel="001343D7">
            <w:rPr>
              <w:rFonts w:eastAsia="Calibri"/>
              <w:sz w:val="20"/>
              <w:highlight w:val="yellow"/>
              <w:rPrChange w:id="3350" w:author="Ye-Kui Wang 03" w:date="2017-11-28T08:08:00Z">
                <w:rPr>
                  <w:rFonts w:eastAsia="Calibri"/>
                  <w:sz w:val="20"/>
                </w:rPr>
              </w:rPrChange>
            </w:rPr>
            <w:delText xml:space="preserve">without “as follows:” or “the following applies:”. Same for other </w:delText>
          </w:r>
        </w:del>
      </w:ins>
      <w:ins w:id="3351" w:author="Jill Boyce" w:date="2017-11-27T14:27:00Z">
        <w:del w:id="3352" w:author="Ye-Kui Wang 03" w:date="2017-11-28T09:07:00Z">
          <w:r w:rsidR="002F3306" w:rsidRPr="00C15DC8" w:rsidDel="001343D7">
            <w:rPr>
              <w:rFonts w:eastAsia="Calibri"/>
              <w:sz w:val="20"/>
              <w:highlight w:val="yellow"/>
              <w:rPrChange w:id="3353" w:author="Ye-Kui Wang 03" w:date="2017-11-28T08:08:00Z">
                <w:rPr>
                  <w:rFonts w:eastAsia="Calibri"/>
                  <w:sz w:val="20"/>
                </w:rPr>
              </w:rPrChange>
            </w:rPr>
            <w:delText>paragraphs in this section.</w:delText>
          </w:r>
        </w:del>
      </w:ins>
      <w:ins w:id="3354" w:author="Jill Boyce" w:date="2017-11-27T14:21:00Z">
        <w:del w:id="3355" w:author="Ye-Kui Wang 03" w:date="2017-11-28T09:07:00Z">
          <w:r w:rsidR="002F3306" w:rsidRPr="00C15DC8" w:rsidDel="001343D7">
            <w:rPr>
              <w:rFonts w:eastAsia="Calibri"/>
              <w:sz w:val="20"/>
              <w:highlight w:val="yellow"/>
              <w:rPrChange w:id="3356" w:author="Ye-Kui Wang 03" w:date="2017-11-28T08:08:00Z">
                <w:rPr>
                  <w:rFonts w:eastAsia="Calibri"/>
                  <w:sz w:val="20"/>
                </w:rPr>
              </w:rPrChange>
            </w:rPr>
            <w:delText>]</w:delText>
          </w:r>
          <w:r w:rsidR="002F3306" w:rsidDel="001343D7">
            <w:rPr>
              <w:rFonts w:eastAsia="Calibri"/>
              <w:sz w:val="20"/>
            </w:rPr>
            <w:delText xml:space="preserve"> </w:delText>
          </w:r>
        </w:del>
      </w:ins>
      <w:ins w:id="3357" w:author="Sachin Deshpande" w:date="2017-10-23T17:36:00Z">
        <w:del w:id="3358" w:author="Ye-Kui Wang 03" w:date="2017-11-28T09:07:00Z">
          <w:r w:rsidRPr="00040636" w:rsidDel="001343D7">
            <w:rPr>
              <w:rFonts w:eastAsia="Calibri"/>
              <w:sz w:val="20"/>
              <w:rPrChange w:id="3359" w:author="Sachin Deshpande" w:date="2017-10-23T17:36:00Z">
                <w:rPr>
                  <w:rFonts w:eastAsia="Calibri"/>
                  <w:sz w:val="20"/>
                  <w:highlight w:val="yellow"/>
                </w:rPr>
              </w:rPrChange>
            </w:rPr>
            <w:delText xml:space="preserve">NumRegions is set equal to </w:delText>
          </w:r>
          <w:r w:rsidRPr="00040636" w:rsidDel="001343D7">
            <w:rPr>
              <w:rFonts w:eastAsia="Calibri"/>
              <w:sz w:val="20"/>
              <w:lang w:val="en-GB"/>
              <w:rPrChange w:id="3360" w:author="Sachin Deshpande" w:date="2017-10-23T17:36:00Z">
                <w:rPr>
                  <w:rFonts w:eastAsia="Calibri"/>
                  <w:sz w:val="20"/>
                  <w:highlight w:val="yellow"/>
                  <w:lang w:val="en-GB"/>
                </w:rPr>
              </w:rPrChange>
            </w:rPr>
            <w:delText xml:space="preserve">num_packed_regions </w:delText>
          </w:r>
          <w:r w:rsidRPr="00040636" w:rsidDel="001343D7">
            <w:rPr>
              <w:rFonts w:eastAsia="Calibri"/>
              <w:sz w:val="20"/>
              <w:rPrChange w:id="3361" w:author="Sachin Deshpande" w:date="2017-10-23T17:36:00Z">
                <w:rPr>
                  <w:rFonts w:eastAsia="Calibri"/>
                  <w:sz w:val="20"/>
                  <w:highlight w:val="yellow"/>
                </w:rPr>
              </w:rPrChange>
            </w:rPr>
            <w:delText>and for</w:delText>
          </w:r>
          <w:r w:rsidRPr="00040636" w:rsidDel="001343D7">
            <w:rPr>
              <w:rFonts w:eastAsia="Calibri"/>
              <w:sz w:val="20"/>
              <w:lang w:val="en-GB"/>
              <w:rPrChange w:id="3362" w:author="Sachin Deshpande" w:date="2017-10-23T17:36:00Z">
                <w:rPr>
                  <w:rFonts w:eastAsia="Calibri"/>
                  <w:sz w:val="20"/>
                  <w:highlight w:val="yellow"/>
                  <w:lang w:val="en-GB"/>
                </w:rPr>
              </w:rPrChange>
            </w:rPr>
            <w:delText xml:space="preserve"> n </w:delText>
          </w:r>
          <w:r w:rsidRPr="00040636" w:rsidDel="001343D7">
            <w:rPr>
              <w:rFonts w:eastAsia="Calibri"/>
              <w:sz w:val="20"/>
              <w:rPrChange w:id="3363" w:author="Sachin Deshpande" w:date="2017-10-23T17:36:00Z">
                <w:rPr>
                  <w:rFonts w:eastAsia="Calibri"/>
                  <w:sz w:val="20"/>
                  <w:highlight w:val="yellow"/>
                </w:rPr>
              </w:rPrChange>
            </w:rPr>
            <w:delText xml:space="preserve">in the range of 0 to NumRegions-1 : PackedRegLeft[n] is set equal to </w:delText>
          </w:r>
          <w:r w:rsidRPr="00040636" w:rsidDel="001343D7">
            <w:rPr>
              <w:rFonts w:eastAsia="Calibri"/>
              <w:sz w:val="20"/>
              <w:lang w:val="en-GB"/>
              <w:rPrChange w:id="3364" w:author="Sachin Deshpande" w:date="2017-10-23T17:36:00Z">
                <w:rPr>
                  <w:rFonts w:eastAsia="Calibri"/>
                  <w:sz w:val="20"/>
                  <w:highlight w:val="yellow"/>
                  <w:lang w:val="en-GB"/>
                </w:rPr>
              </w:rPrChange>
            </w:rPr>
            <w:delText>packed_region_left[n]</w:delText>
          </w:r>
          <w:r w:rsidRPr="00040636" w:rsidDel="001343D7">
            <w:rPr>
              <w:rFonts w:eastAsia="Calibri"/>
              <w:sz w:val="20"/>
              <w:rPrChange w:id="3365" w:author="Sachin Deshpande" w:date="2017-10-23T17:36:00Z">
                <w:rPr>
                  <w:rFonts w:eastAsia="Calibri"/>
                  <w:sz w:val="20"/>
                  <w:highlight w:val="yellow"/>
                </w:rPr>
              </w:rPrChange>
            </w:rPr>
            <w:delText xml:space="preserve"> ,</w:delText>
          </w:r>
          <w:r w:rsidRPr="00040636" w:rsidDel="001343D7">
            <w:rPr>
              <w:rFonts w:eastAsia="Calibri"/>
              <w:sz w:val="20"/>
              <w:lang w:val="en-GB"/>
              <w:rPrChange w:id="3366" w:author="Sachin Deshpande" w:date="2017-10-23T17:36:00Z">
                <w:rPr>
                  <w:rFonts w:eastAsia="Calibri"/>
                  <w:sz w:val="20"/>
                  <w:highlight w:val="yellow"/>
                  <w:lang w:val="en-GB"/>
                </w:rPr>
              </w:rPrChange>
            </w:rPr>
            <w:delText xml:space="preserve"> </w:delText>
          </w:r>
          <w:r w:rsidRPr="00040636" w:rsidDel="001343D7">
            <w:rPr>
              <w:rFonts w:eastAsia="Calibri"/>
              <w:sz w:val="20"/>
              <w:rPrChange w:id="3367" w:author="Sachin Deshpande" w:date="2017-10-23T17:36:00Z">
                <w:rPr>
                  <w:rFonts w:eastAsia="Calibri"/>
                  <w:sz w:val="20"/>
                  <w:highlight w:val="yellow"/>
                </w:rPr>
              </w:rPrChange>
            </w:rPr>
            <w:delText xml:space="preserve">PackedRegTop[n] is set equal to </w:delText>
          </w:r>
          <w:r w:rsidRPr="00040636" w:rsidDel="001343D7">
            <w:rPr>
              <w:rFonts w:eastAsia="Calibri"/>
              <w:sz w:val="20"/>
              <w:lang w:val="en-GB"/>
              <w:rPrChange w:id="3368" w:author="Sachin Deshpande" w:date="2017-10-23T17:36:00Z">
                <w:rPr>
                  <w:rFonts w:eastAsia="Calibri"/>
                  <w:sz w:val="20"/>
                  <w:highlight w:val="yellow"/>
                  <w:lang w:val="en-GB"/>
                </w:rPr>
              </w:rPrChange>
            </w:rPr>
            <w:delText>packed_region_top[n]</w:delText>
          </w:r>
          <w:r w:rsidRPr="00040636" w:rsidDel="001343D7">
            <w:rPr>
              <w:rFonts w:eastAsia="Calibri"/>
              <w:sz w:val="20"/>
              <w:rPrChange w:id="3369" w:author="Sachin Deshpande" w:date="2017-10-23T17:36:00Z">
                <w:rPr>
                  <w:rFonts w:eastAsia="Calibri"/>
                  <w:sz w:val="20"/>
                  <w:highlight w:val="yellow"/>
                </w:rPr>
              </w:rPrChange>
            </w:rPr>
            <w:delText xml:space="preserve">, PackedRegWidth[n] is set equal to </w:delText>
          </w:r>
          <w:r w:rsidRPr="00040636" w:rsidDel="001343D7">
            <w:rPr>
              <w:rFonts w:eastAsia="Calibri"/>
              <w:sz w:val="20"/>
              <w:lang w:val="en-GB"/>
              <w:rPrChange w:id="3370" w:author="Sachin Deshpande" w:date="2017-10-23T17:36:00Z">
                <w:rPr>
                  <w:rFonts w:eastAsia="Calibri"/>
                  <w:sz w:val="20"/>
                  <w:highlight w:val="yellow"/>
                  <w:lang w:val="en-GB"/>
                </w:rPr>
              </w:rPrChange>
            </w:rPr>
            <w:delText>packed_region_width[n]</w:delText>
          </w:r>
          <w:r w:rsidRPr="00040636" w:rsidDel="001343D7">
            <w:rPr>
              <w:rFonts w:eastAsia="Calibri"/>
              <w:sz w:val="20"/>
              <w:rPrChange w:id="3371" w:author="Sachin Deshpande" w:date="2017-10-23T17:36:00Z">
                <w:rPr>
                  <w:rFonts w:eastAsia="Calibri"/>
                  <w:sz w:val="20"/>
                  <w:highlight w:val="yellow"/>
                </w:rPr>
              </w:rPrChange>
            </w:rPr>
            <w:delText>,</w:delText>
          </w:r>
          <w:r w:rsidRPr="00040636" w:rsidDel="001343D7">
            <w:rPr>
              <w:rFonts w:eastAsia="Calibri"/>
              <w:sz w:val="20"/>
              <w:lang w:val="en-GB"/>
              <w:rPrChange w:id="3372" w:author="Sachin Deshpande" w:date="2017-10-23T17:36:00Z">
                <w:rPr>
                  <w:rFonts w:eastAsia="Calibri"/>
                  <w:sz w:val="20"/>
                  <w:highlight w:val="yellow"/>
                  <w:lang w:val="en-GB"/>
                </w:rPr>
              </w:rPrChange>
            </w:rPr>
            <w:delText xml:space="preserve"> </w:delText>
          </w:r>
          <w:r w:rsidRPr="00040636" w:rsidDel="001343D7">
            <w:rPr>
              <w:rFonts w:eastAsia="Calibri"/>
              <w:sz w:val="20"/>
              <w:rPrChange w:id="3373" w:author="Sachin Deshpande" w:date="2017-10-23T17:36:00Z">
                <w:rPr>
                  <w:rFonts w:eastAsia="Calibri"/>
                  <w:sz w:val="20"/>
                  <w:highlight w:val="yellow"/>
                </w:rPr>
              </w:rPrChange>
            </w:rPr>
            <w:delText xml:space="preserve">PackedRegHeight[n] is set equal to </w:delText>
          </w:r>
          <w:r w:rsidRPr="00040636" w:rsidDel="001343D7">
            <w:rPr>
              <w:rFonts w:eastAsia="Calibri"/>
              <w:sz w:val="20"/>
              <w:lang w:val="en-GB"/>
              <w:rPrChange w:id="3374" w:author="Sachin Deshpande" w:date="2017-10-23T17:36:00Z">
                <w:rPr>
                  <w:rFonts w:eastAsia="Calibri"/>
                  <w:sz w:val="20"/>
                  <w:highlight w:val="yellow"/>
                  <w:lang w:val="en-GB"/>
                </w:rPr>
              </w:rPrChange>
            </w:rPr>
            <w:delText>packed_region_height[n]</w:delText>
          </w:r>
          <w:r w:rsidRPr="00040636" w:rsidDel="001343D7">
            <w:rPr>
              <w:rFonts w:eastAsia="Calibri"/>
              <w:sz w:val="20"/>
              <w:rPrChange w:id="3375" w:author="Sachin Deshpande" w:date="2017-10-23T17:36:00Z">
                <w:rPr>
                  <w:rFonts w:eastAsia="Calibri"/>
                  <w:sz w:val="20"/>
                  <w:highlight w:val="yellow"/>
                </w:rPr>
              </w:rPrChange>
            </w:rPr>
            <w:delText xml:space="preserve">, ProjRegLeft[n] is set equal to </w:delText>
          </w:r>
          <w:r w:rsidRPr="00040636" w:rsidDel="001343D7">
            <w:rPr>
              <w:rFonts w:eastAsia="Calibri"/>
              <w:sz w:val="20"/>
              <w:lang w:val="en-GB"/>
              <w:rPrChange w:id="3376" w:author="Sachin Deshpande" w:date="2017-10-23T17:36:00Z">
                <w:rPr>
                  <w:rFonts w:eastAsia="Calibri"/>
                  <w:sz w:val="20"/>
                  <w:highlight w:val="yellow"/>
                  <w:lang w:val="en-GB"/>
                </w:rPr>
              </w:rPrChange>
            </w:rPr>
            <w:delText>proj_region_left[n]</w:delText>
          </w:r>
          <w:r w:rsidRPr="00040636" w:rsidDel="001343D7">
            <w:rPr>
              <w:rFonts w:eastAsia="Calibri"/>
              <w:sz w:val="20"/>
              <w:rPrChange w:id="3377" w:author="Sachin Deshpande" w:date="2017-10-23T17:36:00Z">
                <w:rPr>
                  <w:rFonts w:eastAsia="Calibri"/>
                  <w:sz w:val="20"/>
                  <w:highlight w:val="yellow"/>
                </w:rPr>
              </w:rPrChange>
            </w:rPr>
            <w:delText xml:space="preserve">, ProjRegTop[n] is set equal to </w:delText>
          </w:r>
          <w:r w:rsidRPr="00040636" w:rsidDel="001343D7">
            <w:rPr>
              <w:rFonts w:eastAsia="Calibri"/>
              <w:sz w:val="20"/>
              <w:lang w:val="en-GB"/>
              <w:rPrChange w:id="3378" w:author="Sachin Deshpande" w:date="2017-10-23T17:36:00Z">
                <w:rPr>
                  <w:rFonts w:eastAsia="Calibri"/>
                  <w:sz w:val="20"/>
                  <w:highlight w:val="yellow"/>
                  <w:lang w:val="en-GB"/>
                </w:rPr>
              </w:rPrChange>
            </w:rPr>
            <w:delText>proj_region_top[n]</w:delText>
          </w:r>
          <w:r w:rsidRPr="00040636" w:rsidDel="001343D7">
            <w:rPr>
              <w:rFonts w:eastAsia="Calibri"/>
              <w:sz w:val="20"/>
              <w:rPrChange w:id="3379" w:author="Sachin Deshpande" w:date="2017-10-23T17:36:00Z">
                <w:rPr>
                  <w:rFonts w:eastAsia="Calibri"/>
                  <w:sz w:val="20"/>
                  <w:highlight w:val="yellow"/>
                </w:rPr>
              </w:rPrChange>
            </w:rPr>
            <w:delText xml:space="preserve">, ProjRegWidth[n] is set equal to </w:delText>
          </w:r>
          <w:r w:rsidRPr="00040636" w:rsidDel="001343D7">
            <w:rPr>
              <w:rFonts w:eastAsia="Calibri"/>
              <w:sz w:val="20"/>
              <w:lang w:val="en-GB"/>
              <w:rPrChange w:id="3380" w:author="Sachin Deshpande" w:date="2017-10-23T17:36:00Z">
                <w:rPr>
                  <w:rFonts w:eastAsia="Calibri"/>
                  <w:sz w:val="20"/>
                  <w:highlight w:val="yellow"/>
                  <w:lang w:val="en-GB"/>
                </w:rPr>
              </w:rPrChange>
            </w:rPr>
            <w:delText>proj_region_width[n]</w:delText>
          </w:r>
          <w:r w:rsidRPr="00040636" w:rsidDel="001343D7">
            <w:rPr>
              <w:rFonts w:eastAsia="Calibri"/>
              <w:sz w:val="20"/>
              <w:rPrChange w:id="3381" w:author="Sachin Deshpande" w:date="2017-10-23T17:36:00Z">
                <w:rPr>
                  <w:rFonts w:eastAsia="Calibri"/>
                  <w:sz w:val="20"/>
                  <w:highlight w:val="yellow"/>
                </w:rPr>
              </w:rPrChange>
            </w:rPr>
            <w:delText xml:space="preserve">, ProjRegHeight[n] is set equal to </w:delText>
          </w:r>
          <w:r w:rsidRPr="00040636" w:rsidDel="001343D7">
            <w:rPr>
              <w:rFonts w:eastAsia="Calibri"/>
              <w:sz w:val="20"/>
              <w:lang w:val="en-GB"/>
              <w:rPrChange w:id="3382" w:author="Sachin Deshpande" w:date="2017-10-23T17:36:00Z">
                <w:rPr>
                  <w:rFonts w:eastAsia="Calibri"/>
                  <w:sz w:val="20"/>
                  <w:highlight w:val="yellow"/>
                  <w:lang w:val="en-GB"/>
                </w:rPr>
              </w:rPrChange>
            </w:rPr>
            <w:delText>proj_region_height[n]</w:delText>
          </w:r>
          <w:r w:rsidRPr="00040636" w:rsidDel="001343D7">
            <w:rPr>
              <w:rFonts w:eastAsia="Calibri"/>
              <w:sz w:val="20"/>
              <w:rPrChange w:id="3383" w:author="Sachin Deshpande" w:date="2017-10-23T17:36:00Z">
                <w:rPr>
                  <w:rFonts w:eastAsia="Calibri"/>
                  <w:sz w:val="20"/>
                  <w:highlight w:val="yellow"/>
                </w:rPr>
              </w:rPrChange>
            </w:rPr>
            <w:delText xml:space="preserve">, </w:delText>
          </w:r>
          <w:r w:rsidRPr="00040636" w:rsidDel="001343D7">
            <w:rPr>
              <w:rFonts w:eastAsia="Malgun Gothic"/>
              <w:sz w:val="20"/>
              <w:lang w:eastAsia="ko-KR"/>
              <w:rPrChange w:id="3384" w:author="Sachin Deshpande" w:date="2017-10-23T17:36:00Z">
                <w:rPr>
                  <w:rFonts w:eastAsia="Malgun Gothic"/>
                  <w:sz w:val="20"/>
                  <w:highlight w:val="yellow"/>
                  <w:lang w:eastAsia="ko-KR"/>
                </w:rPr>
              </w:rPrChange>
            </w:rPr>
            <w:delText xml:space="preserve">TransformType[n] is set equal to </w:delText>
          </w:r>
          <w:r w:rsidRPr="00040636" w:rsidDel="001343D7">
            <w:rPr>
              <w:rFonts w:eastAsia="Calibri"/>
              <w:sz w:val="20"/>
              <w:lang w:val="en-GB"/>
              <w:rPrChange w:id="3385" w:author="Sachin Deshpande" w:date="2017-10-23T17:36:00Z">
                <w:rPr>
                  <w:rFonts w:eastAsia="Calibri"/>
                  <w:sz w:val="20"/>
                  <w:highlight w:val="yellow"/>
                  <w:lang w:val="en-GB"/>
                </w:rPr>
              </w:rPrChange>
            </w:rPr>
            <w:delText>transform_type[n]</w:delText>
          </w:r>
          <w:r w:rsidRPr="00040636" w:rsidDel="001343D7">
            <w:rPr>
              <w:rFonts w:eastAsia="Calibri"/>
              <w:sz w:val="20"/>
              <w:rPrChange w:id="3386" w:author="Sachin Deshpande" w:date="2017-10-23T17:36:00Z">
                <w:rPr>
                  <w:rFonts w:eastAsia="Calibri"/>
                  <w:sz w:val="20"/>
                  <w:highlight w:val="yellow"/>
                </w:rPr>
              </w:rPrChange>
            </w:rPr>
            <w:delText xml:space="preserve">, </w:delText>
          </w:r>
          <w:r w:rsidRPr="00040636" w:rsidDel="001343D7">
            <w:rPr>
              <w:rFonts w:eastAsia="Malgun Gothic"/>
              <w:sz w:val="20"/>
              <w:lang w:eastAsia="ko-KR"/>
              <w:rPrChange w:id="3387" w:author="Sachin Deshpande" w:date="2017-10-23T17:36:00Z">
                <w:rPr>
                  <w:rFonts w:eastAsia="Malgun Gothic"/>
                  <w:sz w:val="20"/>
                  <w:highlight w:val="yellow"/>
                  <w:lang w:eastAsia="ko-KR"/>
                </w:rPr>
              </w:rPrChange>
            </w:rPr>
            <w:delText xml:space="preserve">PackingType[n] is set equal to </w:delText>
          </w:r>
          <w:r w:rsidRPr="00040636" w:rsidDel="001343D7">
            <w:rPr>
              <w:rFonts w:eastAsia="Calibri"/>
              <w:sz w:val="20"/>
              <w:lang w:val="en-GB"/>
              <w:rPrChange w:id="3388" w:author="Sachin Deshpande" w:date="2017-10-23T17:36:00Z">
                <w:rPr>
                  <w:rFonts w:eastAsia="Calibri"/>
                  <w:sz w:val="20"/>
                  <w:highlight w:val="yellow"/>
                  <w:lang w:val="en-GB"/>
                </w:rPr>
              </w:rPrChange>
            </w:rPr>
            <w:delText>packing_type[n]</w:delText>
          </w:r>
        </w:del>
      </w:ins>
    </w:p>
    <w:p w14:paraId="72CB149E" w14:textId="0E2C1CDC" w:rsidR="00040636" w:rsidRPr="00040636" w:rsidDel="001343D7" w:rsidRDefault="00040636" w:rsidP="0004063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textAlignment w:val="auto"/>
        <w:rPr>
          <w:ins w:id="3389" w:author="Sachin Deshpande" w:date="2017-10-23T17:36:00Z"/>
          <w:del w:id="3390" w:author="Ye-Kui Wang 03" w:date="2017-11-28T09:07:00Z"/>
          <w:rFonts w:eastAsia="Calibri"/>
          <w:sz w:val="20"/>
          <w:rPrChange w:id="3391" w:author="Sachin Deshpande" w:date="2017-10-23T17:36:00Z">
            <w:rPr>
              <w:ins w:id="3392" w:author="Sachin Deshpande" w:date="2017-10-23T17:36:00Z"/>
              <w:del w:id="3393" w:author="Ye-Kui Wang 03" w:date="2017-11-28T09:07:00Z"/>
              <w:rFonts w:eastAsia="Calibri"/>
              <w:sz w:val="20"/>
              <w:highlight w:val="yellow"/>
            </w:rPr>
          </w:rPrChange>
        </w:rPr>
      </w:pPr>
      <w:ins w:id="3394" w:author="Sachin Deshpande" w:date="2017-10-23T17:36:00Z">
        <w:del w:id="3395" w:author="Ye-Kui Wang 03" w:date="2017-11-28T09:07:00Z">
          <w:r w:rsidRPr="00040636" w:rsidDel="001343D7">
            <w:rPr>
              <w:rFonts w:eastAsia="Calibri"/>
              <w:sz w:val="20"/>
              <w:rPrChange w:id="3396" w:author="Sachin Deshpande" w:date="2017-10-23T17:36:00Z">
                <w:rPr>
                  <w:rFonts w:eastAsia="Calibri"/>
                  <w:sz w:val="20"/>
                  <w:highlight w:val="yellow"/>
                </w:rPr>
              </w:rPrChange>
            </w:rPr>
            <w:delText>If</w:delText>
          </w:r>
          <w:r w:rsidRPr="00040636" w:rsidDel="001343D7">
            <w:rPr>
              <w:rFonts w:eastAsia="Calibri"/>
              <w:sz w:val="20"/>
              <w:lang w:val="en-GB"/>
              <w:rPrChange w:id="3397" w:author="Sachin Deshpande" w:date="2017-10-23T17:36:00Z">
                <w:rPr>
                  <w:rFonts w:eastAsia="Calibri"/>
                  <w:sz w:val="20"/>
                  <w:highlight w:val="yellow"/>
                  <w:lang w:val="en-GB"/>
                </w:rPr>
              </w:rPrChange>
            </w:rPr>
            <w:delText xml:space="preserve"> constituent_picture_matching_</w:delText>
          </w:r>
        </w:del>
      </w:ins>
      <w:ins w:id="3398" w:author="Sachin Deshpande" w:date="2017-10-23T17:43:00Z">
        <w:del w:id="3399" w:author="Ye-Kui Wang 03" w:date="2017-11-28T09:07:00Z">
          <w:r w:rsidR="00883711" w:rsidDel="001343D7">
            <w:rPr>
              <w:rFonts w:eastAsia="Calibri"/>
              <w:sz w:val="20"/>
              <w:lang w:val="en-GB"/>
            </w:rPr>
            <w:delText>flag</w:delText>
          </w:r>
        </w:del>
      </w:ins>
      <w:ins w:id="3400" w:author="Sachin Deshpande" w:date="2017-10-23T17:36:00Z">
        <w:del w:id="3401" w:author="Ye-Kui Wang 03" w:date="2017-11-28T09:07:00Z">
          <w:r w:rsidRPr="00040636" w:rsidDel="001343D7">
            <w:rPr>
              <w:rFonts w:eastAsia="Calibri"/>
              <w:sz w:val="20"/>
              <w:lang w:val="en-GB"/>
              <w:rPrChange w:id="3402" w:author="Sachin Deshpande" w:date="2017-10-23T17:36:00Z">
                <w:rPr>
                  <w:rFonts w:eastAsia="Calibri"/>
                  <w:sz w:val="20"/>
                  <w:highlight w:val="yellow"/>
                  <w:lang w:val="en-GB"/>
                </w:rPr>
              </w:rPrChange>
            </w:rPr>
            <w:delText xml:space="preserve"> </w:delText>
          </w:r>
          <w:r w:rsidRPr="00040636" w:rsidDel="001343D7">
            <w:rPr>
              <w:rFonts w:eastAsia="Calibri"/>
              <w:sz w:val="20"/>
              <w:rPrChange w:id="3403" w:author="Sachin Deshpande" w:date="2017-10-23T17:36:00Z">
                <w:rPr>
                  <w:rFonts w:eastAsia="Calibri"/>
                  <w:sz w:val="20"/>
                  <w:highlight w:val="yellow"/>
                </w:rPr>
              </w:rPrChange>
            </w:rPr>
            <w:delText>is equal to 1:  NumRegions is set equal to 2*</w:delText>
          </w:r>
          <w:r w:rsidRPr="00040636" w:rsidDel="001343D7">
            <w:rPr>
              <w:rFonts w:eastAsia="Calibri"/>
              <w:sz w:val="20"/>
              <w:lang w:val="en-GB"/>
              <w:rPrChange w:id="3404" w:author="Sachin Deshpande" w:date="2017-10-23T17:36:00Z">
                <w:rPr>
                  <w:rFonts w:eastAsia="Calibri"/>
                  <w:sz w:val="20"/>
                  <w:highlight w:val="yellow"/>
                  <w:lang w:val="en-GB"/>
                </w:rPr>
              </w:rPrChange>
            </w:rPr>
            <w:delText>num_packed_regions.</w:delText>
          </w:r>
        </w:del>
      </w:ins>
    </w:p>
    <w:p w14:paraId="73E2D9EC" w14:textId="59360BEA" w:rsidR="00040636" w:rsidRPr="00040636" w:rsidDel="001343D7" w:rsidRDefault="00040636" w:rsidP="00040636">
      <w:pPr>
        <w:tabs>
          <w:tab w:val="clear" w:pos="360"/>
          <w:tab w:val="clear" w:pos="720"/>
          <w:tab w:val="clear" w:pos="1080"/>
          <w:tab w:val="clear" w:pos="1440"/>
          <w:tab w:val="left" w:pos="851"/>
          <w:tab w:val="left" w:pos="8010"/>
        </w:tabs>
        <w:overflowPunct/>
        <w:autoSpaceDE/>
        <w:autoSpaceDN/>
        <w:adjustRightInd/>
        <w:spacing w:before="0" w:after="160"/>
        <w:ind w:left="1440"/>
        <w:jc w:val="both"/>
        <w:textAlignment w:val="auto"/>
        <w:rPr>
          <w:ins w:id="3405" w:author="Sachin Deshpande" w:date="2017-10-23T17:36:00Z"/>
          <w:del w:id="3406" w:author="Ye-Kui Wang 03" w:date="2017-11-28T09:07:00Z"/>
          <w:rFonts w:eastAsia="Malgun Gothic"/>
          <w:sz w:val="20"/>
          <w:lang w:eastAsia="ko-KR"/>
          <w:rPrChange w:id="3407" w:author="Sachin Deshpande" w:date="2017-10-23T17:36:00Z">
            <w:rPr>
              <w:ins w:id="3408" w:author="Sachin Deshpande" w:date="2017-10-23T17:36:00Z"/>
              <w:del w:id="3409" w:author="Ye-Kui Wang 03" w:date="2017-11-28T09:07:00Z"/>
              <w:rFonts w:eastAsia="Malgun Gothic"/>
              <w:sz w:val="20"/>
              <w:highlight w:val="yellow"/>
              <w:lang w:eastAsia="ko-KR"/>
            </w:rPr>
          </w:rPrChange>
        </w:rPr>
      </w:pPr>
      <w:ins w:id="3410" w:author="Sachin Deshpande" w:date="2017-10-23T17:36:00Z">
        <w:del w:id="3411" w:author="Ye-Kui Wang 03" w:date="2017-11-28T09:07:00Z">
          <w:r w:rsidRPr="00040636" w:rsidDel="001343D7">
            <w:rPr>
              <w:rFonts w:eastAsia="Malgun Gothic"/>
              <w:sz w:val="20"/>
              <w:lang w:eastAsia="ko-KR"/>
              <w:rPrChange w:id="3412" w:author="Sachin Deshpande" w:date="2017-10-23T17:36:00Z">
                <w:rPr>
                  <w:rFonts w:eastAsia="Malgun Gothic"/>
                  <w:sz w:val="20"/>
                  <w:highlight w:val="yellow"/>
                  <w:lang w:eastAsia="ko-KR"/>
                </w:rPr>
              </w:rPrChange>
            </w:rPr>
            <w:delText xml:space="preserve">- When </w:delText>
          </w:r>
          <w:r w:rsidRPr="00040636" w:rsidDel="001343D7">
            <w:rPr>
              <w:rFonts w:eastAsia="Calibri"/>
              <w:sz w:val="20"/>
              <w:lang w:val="en-GB"/>
              <w:rPrChange w:id="3413" w:author="Sachin Deshpande" w:date="2017-10-23T17:36:00Z">
                <w:rPr>
                  <w:rFonts w:eastAsia="Calibri"/>
                  <w:sz w:val="20"/>
                  <w:highlight w:val="yellow"/>
                  <w:lang w:val="en-GB"/>
                </w:rPr>
              </w:rPrChange>
            </w:rPr>
            <w:delText>TopBottomFlag is set equal to 1 following variables are set: ProjLeftOffset and PackedLeftOffset are both set equal to 0,</w:delText>
          </w:r>
          <w:r w:rsidRPr="00040636" w:rsidDel="001343D7">
            <w:rPr>
              <w:rFonts w:eastAsia="Malgun Gothic"/>
              <w:sz w:val="20"/>
              <w:lang w:eastAsia="ko-KR"/>
              <w:rPrChange w:id="3414" w:author="Sachin Deshpande" w:date="2017-10-23T17:36:00Z">
                <w:rPr>
                  <w:rFonts w:eastAsia="Malgun Gothic"/>
                  <w:sz w:val="20"/>
                  <w:highlight w:val="yellow"/>
                  <w:lang w:eastAsia="ko-KR"/>
                </w:rPr>
              </w:rPrChange>
            </w:rPr>
            <w:delText xml:space="preserve"> </w:delText>
          </w:r>
          <w:r w:rsidRPr="00040636" w:rsidDel="001343D7">
            <w:rPr>
              <w:rFonts w:eastAsia="Calibri"/>
              <w:sz w:val="20"/>
              <w:lang w:val="en-GB"/>
              <w:rPrChange w:id="3415" w:author="Sachin Deshpande" w:date="2017-10-23T17:36:00Z">
                <w:rPr>
                  <w:rFonts w:eastAsia="Calibri"/>
                  <w:sz w:val="20"/>
                  <w:highlight w:val="yellow"/>
                  <w:lang w:val="en-GB"/>
                </w:rPr>
              </w:rPrChange>
            </w:rPr>
            <w:delText xml:space="preserve">ProjTopOffset is set equal to </w:delText>
          </w:r>
          <w:r w:rsidRPr="00040636" w:rsidDel="001343D7">
            <w:rPr>
              <w:rFonts w:eastAsia="Malgun Gothic"/>
              <w:sz w:val="20"/>
              <w:lang w:eastAsia="ko-KR"/>
              <w:rPrChange w:id="3416" w:author="Sachin Deshpande" w:date="2017-10-23T17:36:00Z">
                <w:rPr>
                  <w:rFonts w:eastAsia="Malgun Gothic"/>
                  <w:sz w:val="20"/>
                  <w:highlight w:val="yellow"/>
                  <w:lang w:eastAsia="ko-KR"/>
                </w:rPr>
              </w:rPrChange>
            </w:rPr>
            <w:delText>proj_picture_height / 2 and PackedTopOffset is set equal to packed_picture_height / 2</w:delText>
          </w:r>
        </w:del>
      </w:ins>
    </w:p>
    <w:p w14:paraId="60CF1B8F" w14:textId="3A9EEBD3" w:rsidR="00040636" w:rsidRPr="00040636" w:rsidDel="001343D7" w:rsidRDefault="00040636" w:rsidP="00040636">
      <w:pPr>
        <w:tabs>
          <w:tab w:val="clear" w:pos="360"/>
          <w:tab w:val="clear" w:pos="720"/>
          <w:tab w:val="clear" w:pos="1080"/>
          <w:tab w:val="clear" w:pos="1440"/>
          <w:tab w:val="left" w:pos="851"/>
          <w:tab w:val="left" w:pos="8010"/>
        </w:tabs>
        <w:overflowPunct/>
        <w:autoSpaceDE/>
        <w:autoSpaceDN/>
        <w:adjustRightInd/>
        <w:spacing w:before="0" w:after="160"/>
        <w:ind w:left="1440"/>
        <w:jc w:val="both"/>
        <w:textAlignment w:val="auto"/>
        <w:rPr>
          <w:ins w:id="3417" w:author="Sachin Deshpande" w:date="2017-10-23T17:36:00Z"/>
          <w:del w:id="3418" w:author="Ye-Kui Wang 03" w:date="2017-11-28T09:07:00Z"/>
          <w:rFonts w:eastAsia="Malgun Gothic"/>
          <w:sz w:val="20"/>
          <w:lang w:eastAsia="ko-KR"/>
          <w:rPrChange w:id="3419" w:author="Sachin Deshpande" w:date="2017-10-23T17:36:00Z">
            <w:rPr>
              <w:ins w:id="3420" w:author="Sachin Deshpande" w:date="2017-10-23T17:36:00Z"/>
              <w:del w:id="3421" w:author="Ye-Kui Wang 03" w:date="2017-11-28T09:07:00Z"/>
              <w:rFonts w:eastAsia="Malgun Gothic"/>
              <w:sz w:val="20"/>
              <w:highlight w:val="yellow"/>
              <w:lang w:eastAsia="ko-KR"/>
            </w:rPr>
          </w:rPrChange>
        </w:rPr>
      </w:pPr>
      <w:ins w:id="3422" w:author="Sachin Deshpande" w:date="2017-10-23T17:36:00Z">
        <w:del w:id="3423" w:author="Ye-Kui Wang 03" w:date="2017-11-28T09:07:00Z">
          <w:r w:rsidRPr="00040636" w:rsidDel="001343D7">
            <w:rPr>
              <w:rFonts w:eastAsia="Malgun Gothic"/>
              <w:sz w:val="20"/>
              <w:lang w:eastAsia="ko-KR"/>
              <w:rPrChange w:id="3424" w:author="Sachin Deshpande" w:date="2017-10-23T17:36:00Z">
                <w:rPr>
                  <w:rFonts w:eastAsia="Malgun Gothic"/>
                  <w:sz w:val="20"/>
                  <w:highlight w:val="yellow"/>
                  <w:lang w:eastAsia="ko-KR"/>
                </w:rPr>
              </w:rPrChange>
            </w:rPr>
            <w:delText xml:space="preserve">- When </w:delText>
          </w:r>
          <w:r w:rsidRPr="00040636" w:rsidDel="001343D7">
            <w:rPr>
              <w:rFonts w:eastAsia="Calibri"/>
              <w:sz w:val="20"/>
              <w:lang w:val="en-GB"/>
              <w:rPrChange w:id="3425" w:author="Sachin Deshpande" w:date="2017-10-23T17:36:00Z">
                <w:rPr>
                  <w:rFonts w:eastAsia="Calibri"/>
                  <w:sz w:val="20"/>
                  <w:highlight w:val="yellow"/>
                  <w:lang w:val="en-GB"/>
                </w:rPr>
              </w:rPrChange>
            </w:rPr>
            <w:delText>SideBySideFlag is set equal to 1 following variables are set:</w:delText>
          </w:r>
          <w:r w:rsidRPr="00040636" w:rsidDel="001343D7">
            <w:rPr>
              <w:rFonts w:eastAsia="Malgun Gothic"/>
              <w:sz w:val="20"/>
              <w:lang w:eastAsia="ko-KR"/>
              <w:rPrChange w:id="3426" w:author="Sachin Deshpande" w:date="2017-10-23T17:36:00Z">
                <w:rPr>
                  <w:rFonts w:eastAsia="Malgun Gothic"/>
                  <w:sz w:val="20"/>
                  <w:highlight w:val="yellow"/>
                  <w:lang w:eastAsia="ko-KR"/>
                </w:rPr>
              </w:rPrChange>
            </w:rPr>
            <w:delText xml:space="preserve"> </w:delText>
          </w:r>
          <w:r w:rsidRPr="00040636" w:rsidDel="001343D7">
            <w:rPr>
              <w:rFonts w:eastAsia="Calibri"/>
              <w:sz w:val="20"/>
              <w:lang w:val="en-GB"/>
              <w:rPrChange w:id="3427" w:author="Sachin Deshpande" w:date="2017-10-23T17:36:00Z">
                <w:rPr>
                  <w:rFonts w:eastAsia="Calibri"/>
                  <w:sz w:val="20"/>
                  <w:highlight w:val="yellow"/>
                  <w:lang w:val="en-GB"/>
                </w:rPr>
              </w:rPrChange>
            </w:rPr>
            <w:delText xml:space="preserve">ProjLeftOffset is set equal to </w:delText>
          </w:r>
          <w:r w:rsidRPr="00040636" w:rsidDel="001343D7">
            <w:rPr>
              <w:rFonts w:eastAsia="Malgun Gothic"/>
              <w:sz w:val="20"/>
              <w:lang w:eastAsia="ko-KR"/>
              <w:rPrChange w:id="3428" w:author="Sachin Deshpande" w:date="2017-10-23T17:36:00Z">
                <w:rPr>
                  <w:rFonts w:eastAsia="Malgun Gothic"/>
                  <w:sz w:val="20"/>
                  <w:highlight w:val="yellow"/>
                  <w:lang w:eastAsia="ko-KR"/>
                </w:rPr>
              </w:rPrChange>
            </w:rPr>
            <w:delText xml:space="preserve">proj_picture_width / 2, PackedLeftOffset is set equal to packed_picture_width / 2, </w:delText>
          </w:r>
          <w:r w:rsidRPr="00040636" w:rsidDel="001343D7">
            <w:rPr>
              <w:rFonts w:eastAsia="Calibri"/>
              <w:sz w:val="20"/>
              <w:lang w:val="en-GB"/>
              <w:rPrChange w:id="3429" w:author="Sachin Deshpande" w:date="2017-10-23T17:36:00Z">
                <w:rPr>
                  <w:rFonts w:eastAsia="Calibri"/>
                  <w:sz w:val="20"/>
                  <w:highlight w:val="yellow"/>
                  <w:lang w:val="en-GB"/>
                </w:rPr>
              </w:rPrChange>
            </w:rPr>
            <w:delText xml:space="preserve">ProjTopOffset and PackedTopOffset are both set equal to </w:delText>
          </w:r>
          <w:r w:rsidRPr="00040636" w:rsidDel="001343D7">
            <w:rPr>
              <w:rFonts w:eastAsia="Malgun Gothic"/>
              <w:sz w:val="20"/>
              <w:lang w:eastAsia="ko-KR"/>
              <w:rPrChange w:id="3430" w:author="Sachin Deshpande" w:date="2017-10-23T17:36:00Z">
                <w:rPr>
                  <w:rFonts w:eastAsia="Malgun Gothic"/>
                  <w:sz w:val="20"/>
                  <w:highlight w:val="yellow"/>
                  <w:lang w:eastAsia="ko-KR"/>
                </w:rPr>
              </w:rPrChange>
            </w:rPr>
            <w:delText>0</w:delText>
          </w:r>
        </w:del>
      </w:ins>
    </w:p>
    <w:p w14:paraId="04611B4A" w14:textId="01311CA3" w:rsidR="00040636" w:rsidRPr="00040636" w:rsidDel="001343D7" w:rsidRDefault="00040636" w:rsidP="00040636">
      <w:pPr>
        <w:tabs>
          <w:tab w:val="clear" w:pos="360"/>
          <w:tab w:val="clear" w:pos="720"/>
          <w:tab w:val="clear" w:pos="1080"/>
          <w:tab w:val="clear" w:pos="1440"/>
          <w:tab w:val="left" w:pos="851"/>
          <w:tab w:val="left" w:pos="8010"/>
        </w:tabs>
        <w:overflowPunct/>
        <w:autoSpaceDE/>
        <w:autoSpaceDN/>
        <w:adjustRightInd/>
        <w:spacing w:before="0" w:after="160"/>
        <w:ind w:left="1440"/>
        <w:textAlignment w:val="auto"/>
        <w:rPr>
          <w:ins w:id="3431" w:author="Sachin Deshpande" w:date="2017-10-23T17:36:00Z"/>
          <w:del w:id="3432" w:author="Ye-Kui Wang 03" w:date="2017-11-28T09:07:00Z"/>
          <w:rFonts w:eastAsia="Calibri"/>
          <w:sz w:val="20"/>
          <w:rPrChange w:id="3433" w:author="Sachin Deshpande" w:date="2017-10-23T17:36:00Z">
            <w:rPr>
              <w:ins w:id="3434" w:author="Sachin Deshpande" w:date="2017-10-23T17:36:00Z"/>
              <w:del w:id="3435" w:author="Ye-Kui Wang 03" w:date="2017-11-28T09:07:00Z"/>
              <w:rFonts w:eastAsia="Calibri"/>
              <w:sz w:val="20"/>
              <w:highlight w:val="yellow"/>
            </w:rPr>
          </w:rPrChange>
        </w:rPr>
      </w:pPr>
      <w:ins w:id="3436" w:author="Sachin Deshpande" w:date="2017-10-23T17:36:00Z">
        <w:del w:id="3437" w:author="Ye-Kui Wang 03" w:date="2017-11-28T09:07:00Z">
          <w:r w:rsidRPr="00040636" w:rsidDel="001343D7">
            <w:rPr>
              <w:rFonts w:eastAsia="Calibri"/>
              <w:sz w:val="20"/>
              <w:rPrChange w:id="3438" w:author="Sachin Deshpande" w:date="2017-10-23T17:36:00Z">
                <w:rPr>
                  <w:rFonts w:eastAsia="Calibri"/>
                  <w:sz w:val="20"/>
                  <w:highlight w:val="yellow"/>
                </w:rPr>
              </w:rPrChange>
            </w:rPr>
            <w:delText>-For</w:delText>
          </w:r>
          <w:r w:rsidRPr="00040636" w:rsidDel="001343D7">
            <w:rPr>
              <w:rFonts w:eastAsia="Calibri"/>
              <w:sz w:val="20"/>
              <w:lang w:val="en-GB"/>
              <w:rPrChange w:id="3439" w:author="Sachin Deshpande" w:date="2017-10-23T17:36:00Z">
                <w:rPr>
                  <w:rFonts w:eastAsia="Calibri"/>
                  <w:sz w:val="20"/>
                  <w:highlight w:val="yellow"/>
                  <w:lang w:val="en-GB"/>
                </w:rPr>
              </w:rPrChange>
            </w:rPr>
            <w:delText xml:space="preserve"> n </w:delText>
          </w:r>
          <w:r w:rsidRPr="00040636" w:rsidDel="001343D7">
            <w:rPr>
              <w:rFonts w:eastAsia="Calibri"/>
              <w:sz w:val="20"/>
              <w:rPrChange w:id="3440" w:author="Sachin Deshpande" w:date="2017-10-23T17:36:00Z">
                <w:rPr>
                  <w:rFonts w:eastAsia="Calibri"/>
                  <w:sz w:val="20"/>
                  <w:highlight w:val="yellow"/>
                </w:rPr>
              </w:rPrChange>
            </w:rPr>
            <w:delText xml:space="preserve">in the range of 0 to NumRegions/2-1 : PackedRegLeft[n] is set equal to </w:delText>
          </w:r>
          <w:r w:rsidRPr="00040636" w:rsidDel="001343D7">
            <w:rPr>
              <w:rFonts w:eastAsia="Calibri"/>
              <w:sz w:val="20"/>
              <w:lang w:val="en-GB"/>
              <w:rPrChange w:id="3441" w:author="Sachin Deshpande" w:date="2017-10-23T17:36:00Z">
                <w:rPr>
                  <w:rFonts w:eastAsia="Calibri"/>
                  <w:sz w:val="20"/>
                  <w:highlight w:val="yellow"/>
                  <w:lang w:val="en-GB"/>
                </w:rPr>
              </w:rPrChange>
            </w:rPr>
            <w:delText>packed_region_left[n]</w:delText>
          </w:r>
          <w:r w:rsidRPr="00040636" w:rsidDel="001343D7">
            <w:rPr>
              <w:rFonts w:eastAsia="Calibri"/>
              <w:sz w:val="20"/>
              <w:rPrChange w:id="3442" w:author="Sachin Deshpande" w:date="2017-10-23T17:36:00Z">
                <w:rPr>
                  <w:rFonts w:eastAsia="Calibri"/>
                  <w:sz w:val="20"/>
                  <w:highlight w:val="yellow"/>
                </w:rPr>
              </w:rPrChange>
            </w:rPr>
            <w:delText>,</w:delText>
          </w:r>
          <w:r w:rsidRPr="00040636" w:rsidDel="001343D7">
            <w:rPr>
              <w:rFonts w:eastAsia="Calibri"/>
              <w:sz w:val="20"/>
              <w:lang w:val="en-GB"/>
              <w:rPrChange w:id="3443" w:author="Sachin Deshpande" w:date="2017-10-23T17:36:00Z">
                <w:rPr>
                  <w:rFonts w:eastAsia="Calibri"/>
                  <w:sz w:val="20"/>
                  <w:highlight w:val="yellow"/>
                  <w:lang w:val="en-GB"/>
                </w:rPr>
              </w:rPrChange>
            </w:rPr>
            <w:delText xml:space="preserve"> </w:delText>
          </w:r>
          <w:r w:rsidRPr="00040636" w:rsidDel="001343D7">
            <w:rPr>
              <w:rFonts w:eastAsia="Calibri"/>
              <w:sz w:val="20"/>
              <w:rPrChange w:id="3444" w:author="Sachin Deshpande" w:date="2017-10-23T17:36:00Z">
                <w:rPr>
                  <w:rFonts w:eastAsia="Calibri"/>
                  <w:sz w:val="20"/>
                  <w:highlight w:val="yellow"/>
                </w:rPr>
              </w:rPrChange>
            </w:rPr>
            <w:delText xml:space="preserve">PackedRegTop[n] is set equal to </w:delText>
          </w:r>
          <w:r w:rsidRPr="00040636" w:rsidDel="001343D7">
            <w:rPr>
              <w:rFonts w:eastAsia="Calibri"/>
              <w:sz w:val="20"/>
              <w:lang w:val="en-GB"/>
              <w:rPrChange w:id="3445" w:author="Sachin Deshpande" w:date="2017-10-23T17:36:00Z">
                <w:rPr>
                  <w:rFonts w:eastAsia="Calibri"/>
                  <w:sz w:val="20"/>
                  <w:highlight w:val="yellow"/>
                  <w:lang w:val="en-GB"/>
                </w:rPr>
              </w:rPrChange>
            </w:rPr>
            <w:delText>packed_region_top[n]</w:delText>
          </w:r>
          <w:r w:rsidRPr="00040636" w:rsidDel="001343D7">
            <w:rPr>
              <w:rFonts w:eastAsia="Calibri"/>
              <w:sz w:val="20"/>
              <w:rPrChange w:id="3446" w:author="Sachin Deshpande" w:date="2017-10-23T17:36:00Z">
                <w:rPr>
                  <w:rFonts w:eastAsia="Calibri"/>
                  <w:sz w:val="20"/>
                  <w:highlight w:val="yellow"/>
                </w:rPr>
              </w:rPrChange>
            </w:rPr>
            <w:delText xml:space="preserve">, PackedRegWidth[n] is set equal to </w:delText>
          </w:r>
          <w:r w:rsidRPr="00040636" w:rsidDel="001343D7">
            <w:rPr>
              <w:rFonts w:eastAsia="Calibri"/>
              <w:sz w:val="20"/>
              <w:lang w:val="en-GB"/>
              <w:rPrChange w:id="3447" w:author="Sachin Deshpande" w:date="2017-10-23T17:36:00Z">
                <w:rPr>
                  <w:rFonts w:eastAsia="Calibri"/>
                  <w:sz w:val="20"/>
                  <w:highlight w:val="yellow"/>
                  <w:lang w:val="en-GB"/>
                </w:rPr>
              </w:rPrChange>
            </w:rPr>
            <w:delText>packed_region_width[n]</w:delText>
          </w:r>
          <w:r w:rsidRPr="00040636" w:rsidDel="001343D7">
            <w:rPr>
              <w:rFonts w:eastAsia="Calibri"/>
              <w:sz w:val="20"/>
              <w:rPrChange w:id="3448" w:author="Sachin Deshpande" w:date="2017-10-23T17:36:00Z">
                <w:rPr>
                  <w:rFonts w:eastAsia="Calibri"/>
                  <w:sz w:val="20"/>
                  <w:highlight w:val="yellow"/>
                </w:rPr>
              </w:rPrChange>
            </w:rPr>
            <w:delText xml:space="preserve">, PackedRegHeight[n] is set equal to </w:delText>
          </w:r>
          <w:r w:rsidRPr="00040636" w:rsidDel="001343D7">
            <w:rPr>
              <w:rFonts w:eastAsia="Calibri"/>
              <w:sz w:val="20"/>
              <w:lang w:val="en-GB"/>
              <w:rPrChange w:id="3449" w:author="Sachin Deshpande" w:date="2017-10-23T17:36:00Z">
                <w:rPr>
                  <w:rFonts w:eastAsia="Calibri"/>
                  <w:sz w:val="20"/>
                  <w:highlight w:val="yellow"/>
                  <w:lang w:val="en-GB"/>
                </w:rPr>
              </w:rPrChange>
            </w:rPr>
            <w:delText>packed_region_height[n]</w:delText>
          </w:r>
          <w:r w:rsidRPr="00040636" w:rsidDel="001343D7">
            <w:rPr>
              <w:rFonts w:eastAsia="Calibri"/>
              <w:sz w:val="20"/>
              <w:rPrChange w:id="3450" w:author="Sachin Deshpande" w:date="2017-10-23T17:36:00Z">
                <w:rPr>
                  <w:rFonts w:eastAsia="Calibri"/>
                  <w:sz w:val="20"/>
                  <w:highlight w:val="yellow"/>
                </w:rPr>
              </w:rPrChange>
            </w:rPr>
            <w:delText xml:space="preserve">, ProjRegLeft[n] is set equal to </w:delText>
          </w:r>
          <w:r w:rsidRPr="00040636" w:rsidDel="001343D7">
            <w:rPr>
              <w:rFonts w:eastAsia="Calibri"/>
              <w:sz w:val="20"/>
              <w:lang w:val="en-GB"/>
              <w:rPrChange w:id="3451" w:author="Sachin Deshpande" w:date="2017-10-23T17:36:00Z">
                <w:rPr>
                  <w:rFonts w:eastAsia="Calibri"/>
                  <w:sz w:val="20"/>
                  <w:highlight w:val="yellow"/>
                  <w:lang w:val="en-GB"/>
                </w:rPr>
              </w:rPrChange>
            </w:rPr>
            <w:delText>proj_region_left[n]</w:delText>
          </w:r>
          <w:r w:rsidRPr="00040636" w:rsidDel="001343D7">
            <w:rPr>
              <w:rFonts w:eastAsia="Calibri"/>
              <w:sz w:val="20"/>
              <w:rPrChange w:id="3452" w:author="Sachin Deshpande" w:date="2017-10-23T17:36:00Z">
                <w:rPr>
                  <w:rFonts w:eastAsia="Calibri"/>
                  <w:sz w:val="20"/>
                  <w:highlight w:val="yellow"/>
                </w:rPr>
              </w:rPrChange>
            </w:rPr>
            <w:delText xml:space="preserve">, ProjRegTop[n] is set equal to </w:delText>
          </w:r>
          <w:r w:rsidRPr="00040636" w:rsidDel="001343D7">
            <w:rPr>
              <w:rFonts w:eastAsia="Calibri"/>
              <w:sz w:val="20"/>
              <w:lang w:val="en-GB"/>
              <w:rPrChange w:id="3453" w:author="Sachin Deshpande" w:date="2017-10-23T17:36:00Z">
                <w:rPr>
                  <w:rFonts w:eastAsia="Calibri"/>
                  <w:sz w:val="20"/>
                  <w:highlight w:val="yellow"/>
                  <w:lang w:val="en-GB"/>
                </w:rPr>
              </w:rPrChange>
            </w:rPr>
            <w:delText>proj_region_top[n]</w:delText>
          </w:r>
          <w:r w:rsidRPr="00040636" w:rsidDel="001343D7">
            <w:rPr>
              <w:rFonts w:eastAsia="Calibri"/>
              <w:sz w:val="20"/>
              <w:rPrChange w:id="3454" w:author="Sachin Deshpande" w:date="2017-10-23T17:36:00Z">
                <w:rPr>
                  <w:rFonts w:eastAsia="Calibri"/>
                  <w:sz w:val="20"/>
                  <w:highlight w:val="yellow"/>
                </w:rPr>
              </w:rPrChange>
            </w:rPr>
            <w:delText xml:space="preserve">, ProjRegWidth[n] is set equal to </w:delText>
          </w:r>
          <w:r w:rsidRPr="00040636" w:rsidDel="001343D7">
            <w:rPr>
              <w:rFonts w:eastAsia="Calibri"/>
              <w:sz w:val="20"/>
              <w:lang w:val="en-GB"/>
              <w:rPrChange w:id="3455" w:author="Sachin Deshpande" w:date="2017-10-23T17:36:00Z">
                <w:rPr>
                  <w:rFonts w:eastAsia="Calibri"/>
                  <w:sz w:val="20"/>
                  <w:highlight w:val="yellow"/>
                  <w:lang w:val="en-GB"/>
                </w:rPr>
              </w:rPrChange>
            </w:rPr>
            <w:delText>proj_region_width[n]</w:delText>
          </w:r>
          <w:r w:rsidRPr="00040636" w:rsidDel="001343D7">
            <w:rPr>
              <w:rFonts w:eastAsia="Calibri"/>
              <w:sz w:val="20"/>
              <w:rPrChange w:id="3456" w:author="Sachin Deshpande" w:date="2017-10-23T17:36:00Z">
                <w:rPr>
                  <w:rFonts w:eastAsia="Calibri"/>
                  <w:sz w:val="20"/>
                  <w:highlight w:val="yellow"/>
                </w:rPr>
              </w:rPrChange>
            </w:rPr>
            <w:delText xml:space="preserve">, ProjRegHeight[n] is set equal to </w:delText>
          </w:r>
          <w:r w:rsidRPr="00040636" w:rsidDel="001343D7">
            <w:rPr>
              <w:rFonts w:eastAsia="Calibri"/>
              <w:sz w:val="20"/>
              <w:lang w:val="en-GB"/>
              <w:rPrChange w:id="3457" w:author="Sachin Deshpande" w:date="2017-10-23T17:36:00Z">
                <w:rPr>
                  <w:rFonts w:eastAsia="Calibri"/>
                  <w:sz w:val="20"/>
                  <w:highlight w:val="yellow"/>
                  <w:lang w:val="en-GB"/>
                </w:rPr>
              </w:rPrChange>
            </w:rPr>
            <w:delText>proj_region_height[n]</w:delText>
          </w:r>
          <w:r w:rsidRPr="00040636" w:rsidDel="001343D7">
            <w:rPr>
              <w:rFonts w:eastAsia="Calibri"/>
              <w:sz w:val="20"/>
              <w:rPrChange w:id="3458" w:author="Sachin Deshpande" w:date="2017-10-23T17:36:00Z">
                <w:rPr>
                  <w:rFonts w:eastAsia="Calibri"/>
                  <w:sz w:val="20"/>
                  <w:highlight w:val="yellow"/>
                </w:rPr>
              </w:rPrChange>
            </w:rPr>
            <w:delText xml:space="preserve">, </w:delText>
          </w:r>
          <w:r w:rsidRPr="00040636" w:rsidDel="001343D7">
            <w:rPr>
              <w:rFonts w:eastAsia="Malgun Gothic"/>
              <w:sz w:val="20"/>
              <w:lang w:eastAsia="ko-KR"/>
              <w:rPrChange w:id="3459" w:author="Sachin Deshpande" w:date="2017-10-23T17:36:00Z">
                <w:rPr>
                  <w:rFonts w:eastAsia="Malgun Gothic"/>
                  <w:sz w:val="20"/>
                  <w:highlight w:val="yellow"/>
                  <w:lang w:eastAsia="ko-KR"/>
                </w:rPr>
              </w:rPrChange>
            </w:rPr>
            <w:delText xml:space="preserve">TransformType[n] is set equal to </w:delText>
          </w:r>
          <w:r w:rsidRPr="00040636" w:rsidDel="001343D7">
            <w:rPr>
              <w:rFonts w:eastAsia="Calibri"/>
              <w:sz w:val="20"/>
              <w:lang w:val="en-GB"/>
              <w:rPrChange w:id="3460" w:author="Sachin Deshpande" w:date="2017-10-23T17:36:00Z">
                <w:rPr>
                  <w:rFonts w:eastAsia="Calibri"/>
                  <w:sz w:val="20"/>
                  <w:highlight w:val="yellow"/>
                  <w:lang w:val="en-GB"/>
                </w:rPr>
              </w:rPrChange>
            </w:rPr>
            <w:delText>transform_type[n]</w:delText>
          </w:r>
          <w:r w:rsidRPr="00040636" w:rsidDel="001343D7">
            <w:rPr>
              <w:rFonts w:eastAsia="Calibri"/>
              <w:sz w:val="20"/>
              <w:rPrChange w:id="3461" w:author="Sachin Deshpande" w:date="2017-10-23T17:36:00Z">
                <w:rPr>
                  <w:rFonts w:eastAsia="Calibri"/>
                  <w:sz w:val="20"/>
                  <w:highlight w:val="yellow"/>
                </w:rPr>
              </w:rPrChange>
            </w:rPr>
            <w:delText xml:space="preserve">, </w:delText>
          </w:r>
          <w:r w:rsidRPr="00040636" w:rsidDel="001343D7">
            <w:rPr>
              <w:rFonts w:eastAsia="Malgun Gothic"/>
              <w:sz w:val="20"/>
              <w:lang w:eastAsia="ko-KR"/>
              <w:rPrChange w:id="3462" w:author="Sachin Deshpande" w:date="2017-10-23T17:36:00Z">
                <w:rPr>
                  <w:rFonts w:eastAsia="Malgun Gothic"/>
                  <w:sz w:val="20"/>
                  <w:highlight w:val="yellow"/>
                  <w:lang w:eastAsia="ko-KR"/>
                </w:rPr>
              </w:rPrChange>
            </w:rPr>
            <w:delText xml:space="preserve">PackingType[n] is set equal to </w:delText>
          </w:r>
          <w:r w:rsidRPr="00040636" w:rsidDel="001343D7">
            <w:rPr>
              <w:rFonts w:eastAsia="Calibri"/>
              <w:sz w:val="20"/>
              <w:lang w:val="en-GB"/>
              <w:rPrChange w:id="3463" w:author="Sachin Deshpande" w:date="2017-10-23T17:36:00Z">
                <w:rPr>
                  <w:rFonts w:eastAsia="Calibri"/>
                  <w:sz w:val="20"/>
                  <w:highlight w:val="yellow"/>
                  <w:lang w:val="en-GB"/>
                </w:rPr>
              </w:rPrChange>
            </w:rPr>
            <w:delText>packing_type[n]</w:delText>
          </w:r>
        </w:del>
      </w:ins>
    </w:p>
    <w:p w14:paraId="1C608D4C" w14:textId="0407B2BA" w:rsidR="00040636" w:rsidRPr="00040636" w:rsidDel="001343D7" w:rsidRDefault="00040636" w:rsidP="00040636">
      <w:pPr>
        <w:tabs>
          <w:tab w:val="clear" w:pos="360"/>
          <w:tab w:val="clear" w:pos="720"/>
          <w:tab w:val="clear" w:pos="1080"/>
          <w:tab w:val="clear" w:pos="1440"/>
          <w:tab w:val="left" w:pos="851"/>
          <w:tab w:val="left" w:pos="8010"/>
        </w:tabs>
        <w:overflowPunct/>
        <w:autoSpaceDE/>
        <w:autoSpaceDN/>
        <w:adjustRightInd/>
        <w:spacing w:before="0" w:after="160"/>
        <w:ind w:left="1440"/>
        <w:textAlignment w:val="auto"/>
        <w:rPr>
          <w:ins w:id="3464" w:author="Sachin Deshpande" w:date="2017-10-23T17:36:00Z"/>
          <w:del w:id="3465" w:author="Ye-Kui Wang 03" w:date="2017-11-28T09:07:00Z"/>
          <w:rFonts w:eastAsia="Calibri"/>
          <w:sz w:val="20"/>
          <w:rPrChange w:id="3466" w:author="Sachin Deshpande" w:date="2017-10-23T17:36:00Z">
            <w:rPr>
              <w:ins w:id="3467" w:author="Sachin Deshpande" w:date="2017-10-23T17:36:00Z"/>
              <w:del w:id="3468" w:author="Ye-Kui Wang 03" w:date="2017-11-28T09:07:00Z"/>
              <w:rFonts w:eastAsia="Calibri"/>
              <w:sz w:val="20"/>
              <w:highlight w:val="yellow"/>
            </w:rPr>
          </w:rPrChange>
        </w:rPr>
      </w:pPr>
      <w:ins w:id="3469" w:author="Sachin Deshpande" w:date="2017-10-23T17:36:00Z">
        <w:del w:id="3470" w:author="Ye-Kui Wang 03" w:date="2017-11-28T09:07:00Z">
          <w:r w:rsidRPr="00040636" w:rsidDel="001343D7">
            <w:rPr>
              <w:rFonts w:eastAsia="Calibri"/>
              <w:sz w:val="20"/>
              <w:rPrChange w:id="3471" w:author="Sachin Deshpande" w:date="2017-10-23T17:36:00Z">
                <w:rPr>
                  <w:rFonts w:eastAsia="Calibri"/>
                  <w:sz w:val="20"/>
                  <w:highlight w:val="yellow"/>
                </w:rPr>
              </w:rPrChange>
            </w:rPr>
            <w:delText>- For</w:delText>
          </w:r>
          <w:r w:rsidRPr="00040636" w:rsidDel="001343D7">
            <w:rPr>
              <w:rFonts w:eastAsia="Calibri"/>
              <w:sz w:val="20"/>
              <w:lang w:val="en-GB"/>
              <w:rPrChange w:id="3472" w:author="Sachin Deshpande" w:date="2017-10-23T17:36:00Z">
                <w:rPr>
                  <w:rFonts w:eastAsia="Calibri"/>
                  <w:sz w:val="20"/>
                  <w:highlight w:val="yellow"/>
                  <w:lang w:val="en-GB"/>
                </w:rPr>
              </w:rPrChange>
            </w:rPr>
            <w:delText xml:space="preserve"> n </w:delText>
          </w:r>
          <w:r w:rsidRPr="00040636" w:rsidDel="001343D7">
            <w:rPr>
              <w:rFonts w:eastAsia="Calibri"/>
              <w:sz w:val="20"/>
              <w:rPrChange w:id="3473" w:author="Sachin Deshpande" w:date="2017-10-23T17:36:00Z">
                <w:rPr>
                  <w:rFonts w:eastAsia="Calibri"/>
                  <w:sz w:val="20"/>
                  <w:highlight w:val="yellow"/>
                </w:rPr>
              </w:rPrChange>
            </w:rPr>
            <w:delText>in the range of NumRegion/2 to NumRegions-1 : NIdx is set equal to (</w:delText>
          </w:r>
          <w:r w:rsidRPr="00040636" w:rsidDel="001343D7">
            <w:rPr>
              <w:rFonts w:eastAsia="Calibri"/>
              <w:sz w:val="20"/>
              <w:lang w:val="en-GB"/>
              <w:rPrChange w:id="3474" w:author="Sachin Deshpande" w:date="2017-10-23T17:36:00Z">
                <w:rPr>
                  <w:rFonts w:eastAsia="Calibri"/>
                  <w:sz w:val="20"/>
                  <w:highlight w:val="yellow"/>
                  <w:lang w:val="en-GB"/>
                </w:rPr>
              </w:rPrChange>
            </w:rPr>
            <w:delText>n -</w:delText>
          </w:r>
          <w:r w:rsidRPr="00040636" w:rsidDel="001343D7">
            <w:rPr>
              <w:rFonts w:eastAsia="Calibri"/>
              <w:sz w:val="20"/>
              <w:rPrChange w:id="3475" w:author="Sachin Deshpande" w:date="2017-10-23T17:36:00Z">
                <w:rPr>
                  <w:rFonts w:eastAsia="Calibri"/>
                  <w:sz w:val="20"/>
                  <w:highlight w:val="yellow"/>
                </w:rPr>
              </w:rPrChange>
            </w:rPr>
            <w:delText xml:space="preserve"> NumRegion/2), PackedRegLeft[n] is set equal to </w:delText>
          </w:r>
          <w:r w:rsidRPr="00040636" w:rsidDel="001343D7">
            <w:rPr>
              <w:rFonts w:eastAsia="Calibri"/>
              <w:sz w:val="20"/>
              <w:lang w:val="en-GB"/>
              <w:rPrChange w:id="3476" w:author="Sachin Deshpande" w:date="2017-10-23T17:36:00Z">
                <w:rPr>
                  <w:rFonts w:eastAsia="Calibri"/>
                  <w:sz w:val="20"/>
                  <w:highlight w:val="yellow"/>
                  <w:lang w:val="en-GB"/>
                </w:rPr>
              </w:rPrChange>
            </w:rPr>
            <w:delText>packed_region_left[</w:delText>
          </w:r>
          <w:r w:rsidRPr="00040636" w:rsidDel="001343D7">
            <w:rPr>
              <w:rFonts w:eastAsia="Calibri"/>
              <w:sz w:val="20"/>
              <w:rPrChange w:id="3477" w:author="Sachin Deshpande" w:date="2017-10-23T17:36:00Z">
                <w:rPr>
                  <w:rFonts w:eastAsia="Calibri"/>
                  <w:sz w:val="20"/>
                  <w:highlight w:val="yellow"/>
                </w:rPr>
              </w:rPrChange>
            </w:rPr>
            <w:delText>NIdx</w:delText>
          </w:r>
          <w:r w:rsidRPr="00040636" w:rsidDel="001343D7">
            <w:rPr>
              <w:rFonts w:eastAsia="Calibri"/>
              <w:sz w:val="20"/>
              <w:lang w:val="en-GB"/>
              <w:rPrChange w:id="3478" w:author="Sachin Deshpande" w:date="2017-10-23T17:36:00Z">
                <w:rPr>
                  <w:rFonts w:eastAsia="Calibri"/>
                  <w:sz w:val="20"/>
                  <w:highlight w:val="yellow"/>
                  <w:lang w:val="en-GB"/>
                </w:rPr>
              </w:rPrChange>
            </w:rPr>
            <w:delText xml:space="preserve">] </w:delText>
          </w:r>
          <w:r w:rsidRPr="00040636" w:rsidDel="001343D7">
            <w:rPr>
              <w:rFonts w:eastAsia="Calibri"/>
              <w:sz w:val="20"/>
              <w:rPrChange w:id="3479" w:author="Sachin Deshpande" w:date="2017-10-23T17:36:00Z">
                <w:rPr>
                  <w:rFonts w:eastAsia="Calibri"/>
                  <w:sz w:val="20"/>
                  <w:highlight w:val="yellow"/>
                </w:rPr>
              </w:rPrChange>
            </w:rPr>
            <w:delText>+ PackedLeftOffset,</w:delText>
          </w:r>
          <w:r w:rsidRPr="00040636" w:rsidDel="001343D7">
            <w:rPr>
              <w:rFonts w:eastAsia="Calibri"/>
              <w:sz w:val="20"/>
              <w:lang w:val="en-GB"/>
              <w:rPrChange w:id="3480" w:author="Sachin Deshpande" w:date="2017-10-23T17:36:00Z">
                <w:rPr>
                  <w:rFonts w:eastAsia="Calibri"/>
                  <w:sz w:val="20"/>
                  <w:highlight w:val="yellow"/>
                  <w:lang w:val="en-GB"/>
                </w:rPr>
              </w:rPrChange>
            </w:rPr>
            <w:delText xml:space="preserve"> </w:delText>
          </w:r>
          <w:r w:rsidRPr="00040636" w:rsidDel="001343D7">
            <w:rPr>
              <w:rFonts w:eastAsia="Calibri"/>
              <w:sz w:val="20"/>
              <w:rPrChange w:id="3481" w:author="Sachin Deshpande" w:date="2017-10-23T17:36:00Z">
                <w:rPr>
                  <w:rFonts w:eastAsia="Calibri"/>
                  <w:sz w:val="20"/>
                  <w:highlight w:val="yellow"/>
                </w:rPr>
              </w:rPrChange>
            </w:rPr>
            <w:delText xml:space="preserve">PackedRegTop[n] is set equal to </w:delText>
          </w:r>
          <w:r w:rsidRPr="00040636" w:rsidDel="001343D7">
            <w:rPr>
              <w:rFonts w:eastAsia="Calibri"/>
              <w:sz w:val="20"/>
              <w:lang w:val="en-GB"/>
              <w:rPrChange w:id="3482" w:author="Sachin Deshpande" w:date="2017-10-23T17:36:00Z">
                <w:rPr>
                  <w:rFonts w:eastAsia="Calibri"/>
                  <w:sz w:val="20"/>
                  <w:highlight w:val="yellow"/>
                  <w:lang w:val="en-GB"/>
                </w:rPr>
              </w:rPrChange>
            </w:rPr>
            <w:delText>packed_region_top[</w:delText>
          </w:r>
          <w:r w:rsidRPr="00040636" w:rsidDel="001343D7">
            <w:rPr>
              <w:rFonts w:eastAsia="Calibri"/>
              <w:sz w:val="20"/>
              <w:rPrChange w:id="3483" w:author="Sachin Deshpande" w:date="2017-10-23T17:36:00Z">
                <w:rPr>
                  <w:rFonts w:eastAsia="Calibri"/>
                  <w:sz w:val="20"/>
                  <w:highlight w:val="yellow"/>
                </w:rPr>
              </w:rPrChange>
            </w:rPr>
            <w:delText>NIdx</w:delText>
          </w:r>
          <w:r w:rsidRPr="00040636" w:rsidDel="001343D7">
            <w:rPr>
              <w:rFonts w:eastAsia="Calibri"/>
              <w:sz w:val="20"/>
              <w:lang w:val="en-GB"/>
              <w:rPrChange w:id="3484" w:author="Sachin Deshpande" w:date="2017-10-23T17:36:00Z">
                <w:rPr>
                  <w:rFonts w:eastAsia="Calibri"/>
                  <w:sz w:val="20"/>
                  <w:highlight w:val="yellow"/>
                  <w:lang w:val="en-GB"/>
                </w:rPr>
              </w:rPrChange>
            </w:rPr>
            <w:delText xml:space="preserve">] </w:delText>
          </w:r>
          <w:r w:rsidRPr="00040636" w:rsidDel="001343D7">
            <w:rPr>
              <w:rFonts w:eastAsia="Calibri"/>
              <w:sz w:val="20"/>
              <w:rPrChange w:id="3485" w:author="Sachin Deshpande" w:date="2017-10-23T17:36:00Z">
                <w:rPr>
                  <w:rFonts w:eastAsia="Calibri"/>
                  <w:sz w:val="20"/>
                  <w:highlight w:val="yellow"/>
                </w:rPr>
              </w:rPrChange>
            </w:rPr>
            <w:delText xml:space="preserve">+ PackedTopOffset, PackedRegWidth[n] is set equal to </w:delText>
          </w:r>
          <w:r w:rsidRPr="00040636" w:rsidDel="001343D7">
            <w:rPr>
              <w:rFonts w:eastAsia="Calibri"/>
              <w:sz w:val="20"/>
              <w:lang w:val="en-GB"/>
              <w:rPrChange w:id="3486" w:author="Sachin Deshpande" w:date="2017-10-23T17:36:00Z">
                <w:rPr>
                  <w:rFonts w:eastAsia="Calibri"/>
                  <w:sz w:val="20"/>
                  <w:highlight w:val="yellow"/>
                  <w:lang w:val="en-GB"/>
                </w:rPr>
              </w:rPrChange>
            </w:rPr>
            <w:delText>packed_region_width[</w:delText>
          </w:r>
          <w:r w:rsidRPr="00040636" w:rsidDel="001343D7">
            <w:rPr>
              <w:rFonts w:eastAsia="Calibri"/>
              <w:sz w:val="20"/>
              <w:rPrChange w:id="3487" w:author="Sachin Deshpande" w:date="2017-10-23T17:36:00Z">
                <w:rPr>
                  <w:rFonts w:eastAsia="Calibri"/>
                  <w:sz w:val="20"/>
                  <w:highlight w:val="yellow"/>
                </w:rPr>
              </w:rPrChange>
            </w:rPr>
            <w:delText>NIdx</w:delText>
          </w:r>
          <w:r w:rsidRPr="00040636" w:rsidDel="001343D7">
            <w:rPr>
              <w:rFonts w:eastAsia="Calibri"/>
              <w:sz w:val="20"/>
              <w:lang w:val="en-GB"/>
              <w:rPrChange w:id="3488" w:author="Sachin Deshpande" w:date="2017-10-23T17:36:00Z">
                <w:rPr>
                  <w:rFonts w:eastAsia="Calibri"/>
                  <w:sz w:val="20"/>
                  <w:highlight w:val="yellow"/>
                  <w:lang w:val="en-GB"/>
                </w:rPr>
              </w:rPrChange>
            </w:rPr>
            <w:delText>]</w:delText>
          </w:r>
          <w:r w:rsidRPr="00040636" w:rsidDel="001343D7">
            <w:rPr>
              <w:rFonts w:eastAsia="Calibri"/>
              <w:sz w:val="20"/>
              <w:rPrChange w:id="3489" w:author="Sachin Deshpande" w:date="2017-10-23T17:36:00Z">
                <w:rPr>
                  <w:rFonts w:eastAsia="Calibri"/>
                  <w:sz w:val="20"/>
                  <w:highlight w:val="yellow"/>
                </w:rPr>
              </w:rPrChange>
            </w:rPr>
            <w:delText xml:space="preserve">, PackedRegHeight[n] is set equal to </w:delText>
          </w:r>
          <w:r w:rsidRPr="00040636" w:rsidDel="001343D7">
            <w:rPr>
              <w:rFonts w:eastAsia="Calibri"/>
              <w:sz w:val="20"/>
              <w:lang w:val="en-GB"/>
              <w:rPrChange w:id="3490" w:author="Sachin Deshpande" w:date="2017-10-23T17:36:00Z">
                <w:rPr>
                  <w:rFonts w:eastAsia="Calibri"/>
                  <w:sz w:val="20"/>
                  <w:highlight w:val="yellow"/>
                  <w:lang w:val="en-GB"/>
                </w:rPr>
              </w:rPrChange>
            </w:rPr>
            <w:delText>packed_region_height[</w:delText>
          </w:r>
          <w:r w:rsidRPr="00040636" w:rsidDel="001343D7">
            <w:rPr>
              <w:rFonts w:eastAsia="Calibri"/>
              <w:sz w:val="20"/>
              <w:rPrChange w:id="3491" w:author="Sachin Deshpande" w:date="2017-10-23T17:36:00Z">
                <w:rPr>
                  <w:rFonts w:eastAsia="Calibri"/>
                  <w:sz w:val="20"/>
                  <w:highlight w:val="yellow"/>
                </w:rPr>
              </w:rPrChange>
            </w:rPr>
            <w:delText>NIdx</w:delText>
          </w:r>
          <w:r w:rsidRPr="00040636" w:rsidDel="001343D7">
            <w:rPr>
              <w:rFonts w:eastAsia="Calibri"/>
              <w:sz w:val="20"/>
              <w:lang w:val="en-GB"/>
              <w:rPrChange w:id="3492" w:author="Sachin Deshpande" w:date="2017-10-23T17:36:00Z">
                <w:rPr>
                  <w:rFonts w:eastAsia="Calibri"/>
                  <w:sz w:val="20"/>
                  <w:highlight w:val="yellow"/>
                  <w:lang w:val="en-GB"/>
                </w:rPr>
              </w:rPrChange>
            </w:rPr>
            <w:delText>]</w:delText>
          </w:r>
          <w:r w:rsidRPr="00040636" w:rsidDel="001343D7">
            <w:rPr>
              <w:rFonts w:eastAsia="Calibri"/>
              <w:sz w:val="20"/>
              <w:rPrChange w:id="3493" w:author="Sachin Deshpande" w:date="2017-10-23T17:36:00Z">
                <w:rPr>
                  <w:rFonts w:eastAsia="Calibri"/>
                  <w:sz w:val="20"/>
                  <w:highlight w:val="yellow"/>
                </w:rPr>
              </w:rPrChange>
            </w:rPr>
            <w:delText xml:space="preserve">, ProjRegLeft[n] is set equal to </w:delText>
          </w:r>
          <w:r w:rsidRPr="00040636" w:rsidDel="001343D7">
            <w:rPr>
              <w:rFonts w:eastAsia="Calibri"/>
              <w:sz w:val="20"/>
              <w:lang w:val="en-GB"/>
              <w:rPrChange w:id="3494" w:author="Sachin Deshpande" w:date="2017-10-23T17:36:00Z">
                <w:rPr>
                  <w:rFonts w:eastAsia="Calibri"/>
                  <w:sz w:val="20"/>
                  <w:highlight w:val="yellow"/>
                  <w:lang w:val="en-GB"/>
                </w:rPr>
              </w:rPrChange>
            </w:rPr>
            <w:delText>proj_region_left[</w:delText>
          </w:r>
          <w:r w:rsidRPr="00040636" w:rsidDel="001343D7">
            <w:rPr>
              <w:rFonts w:eastAsia="Calibri"/>
              <w:sz w:val="20"/>
              <w:rPrChange w:id="3495" w:author="Sachin Deshpande" w:date="2017-10-23T17:36:00Z">
                <w:rPr>
                  <w:rFonts w:eastAsia="Calibri"/>
                  <w:sz w:val="20"/>
                  <w:highlight w:val="yellow"/>
                </w:rPr>
              </w:rPrChange>
            </w:rPr>
            <w:delText>NIdx</w:delText>
          </w:r>
          <w:r w:rsidRPr="00040636" w:rsidDel="001343D7">
            <w:rPr>
              <w:rFonts w:eastAsia="Calibri"/>
              <w:sz w:val="20"/>
              <w:lang w:val="en-GB"/>
              <w:rPrChange w:id="3496" w:author="Sachin Deshpande" w:date="2017-10-23T17:36:00Z">
                <w:rPr>
                  <w:rFonts w:eastAsia="Calibri"/>
                  <w:sz w:val="20"/>
                  <w:highlight w:val="yellow"/>
                  <w:lang w:val="en-GB"/>
                </w:rPr>
              </w:rPrChange>
            </w:rPr>
            <w:delText xml:space="preserve">] </w:delText>
          </w:r>
          <w:r w:rsidRPr="00040636" w:rsidDel="001343D7">
            <w:rPr>
              <w:rFonts w:eastAsia="Calibri"/>
              <w:sz w:val="20"/>
              <w:rPrChange w:id="3497" w:author="Sachin Deshpande" w:date="2017-10-23T17:36:00Z">
                <w:rPr>
                  <w:rFonts w:eastAsia="Calibri"/>
                  <w:sz w:val="20"/>
                  <w:highlight w:val="yellow"/>
                </w:rPr>
              </w:rPrChange>
            </w:rPr>
            <w:delText xml:space="preserve">+ ProjLeftOffset, ProjRegTop[n] is set equal to </w:delText>
          </w:r>
          <w:r w:rsidRPr="00040636" w:rsidDel="001343D7">
            <w:rPr>
              <w:rFonts w:eastAsia="Calibri"/>
              <w:sz w:val="20"/>
              <w:lang w:val="en-GB"/>
              <w:rPrChange w:id="3498" w:author="Sachin Deshpande" w:date="2017-10-23T17:36:00Z">
                <w:rPr>
                  <w:rFonts w:eastAsia="Calibri"/>
                  <w:sz w:val="20"/>
                  <w:highlight w:val="yellow"/>
                  <w:lang w:val="en-GB"/>
                </w:rPr>
              </w:rPrChange>
            </w:rPr>
            <w:delText>proj_region_top[</w:delText>
          </w:r>
          <w:r w:rsidRPr="00040636" w:rsidDel="001343D7">
            <w:rPr>
              <w:rFonts w:eastAsia="Calibri"/>
              <w:sz w:val="20"/>
              <w:rPrChange w:id="3499" w:author="Sachin Deshpande" w:date="2017-10-23T17:36:00Z">
                <w:rPr>
                  <w:rFonts w:eastAsia="Calibri"/>
                  <w:sz w:val="20"/>
                  <w:highlight w:val="yellow"/>
                </w:rPr>
              </w:rPrChange>
            </w:rPr>
            <w:delText>NIdx</w:delText>
          </w:r>
          <w:r w:rsidRPr="00040636" w:rsidDel="001343D7">
            <w:rPr>
              <w:rFonts w:eastAsia="Calibri"/>
              <w:sz w:val="20"/>
              <w:lang w:val="en-GB"/>
              <w:rPrChange w:id="3500" w:author="Sachin Deshpande" w:date="2017-10-23T17:36:00Z">
                <w:rPr>
                  <w:rFonts w:eastAsia="Calibri"/>
                  <w:sz w:val="20"/>
                  <w:highlight w:val="yellow"/>
                  <w:lang w:val="en-GB"/>
                </w:rPr>
              </w:rPrChange>
            </w:rPr>
            <w:delText xml:space="preserve">] </w:delText>
          </w:r>
          <w:r w:rsidRPr="00040636" w:rsidDel="001343D7">
            <w:rPr>
              <w:rFonts w:eastAsia="Calibri"/>
              <w:sz w:val="20"/>
              <w:rPrChange w:id="3501" w:author="Sachin Deshpande" w:date="2017-10-23T17:36:00Z">
                <w:rPr>
                  <w:rFonts w:eastAsia="Calibri"/>
                  <w:sz w:val="20"/>
                  <w:highlight w:val="yellow"/>
                </w:rPr>
              </w:rPrChange>
            </w:rPr>
            <w:delText xml:space="preserve">+ ProjTopOffset, ProjRegWidth[n] is set equal to </w:delText>
          </w:r>
          <w:r w:rsidRPr="00040636" w:rsidDel="001343D7">
            <w:rPr>
              <w:rFonts w:eastAsia="Calibri"/>
              <w:sz w:val="20"/>
              <w:lang w:val="en-GB"/>
              <w:rPrChange w:id="3502" w:author="Sachin Deshpande" w:date="2017-10-23T17:36:00Z">
                <w:rPr>
                  <w:rFonts w:eastAsia="Calibri"/>
                  <w:sz w:val="20"/>
                  <w:highlight w:val="yellow"/>
                  <w:lang w:val="en-GB"/>
                </w:rPr>
              </w:rPrChange>
            </w:rPr>
            <w:delText>proj_region_width[</w:delText>
          </w:r>
          <w:r w:rsidRPr="00040636" w:rsidDel="001343D7">
            <w:rPr>
              <w:rFonts w:eastAsia="Calibri"/>
              <w:sz w:val="20"/>
              <w:rPrChange w:id="3503" w:author="Sachin Deshpande" w:date="2017-10-23T17:36:00Z">
                <w:rPr>
                  <w:rFonts w:eastAsia="Calibri"/>
                  <w:sz w:val="20"/>
                  <w:highlight w:val="yellow"/>
                </w:rPr>
              </w:rPrChange>
            </w:rPr>
            <w:delText>NIdx</w:delText>
          </w:r>
          <w:r w:rsidRPr="00040636" w:rsidDel="001343D7">
            <w:rPr>
              <w:rFonts w:eastAsia="Calibri"/>
              <w:sz w:val="20"/>
              <w:lang w:val="en-GB"/>
              <w:rPrChange w:id="3504" w:author="Sachin Deshpande" w:date="2017-10-23T17:36:00Z">
                <w:rPr>
                  <w:rFonts w:eastAsia="Calibri"/>
                  <w:sz w:val="20"/>
                  <w:highlight w:val="yellow"/>
                  <w:lang w:val="en-GB"/>
                </w:rPr>
              </w:rPrChange>
            </w:rPr>
            <w:delText>]</w:delText>
          </w:r>
          <w:r w:rsidRPr="00040636" w:rsidDel="001343D7">
            <w:rPr>
              <w:rFonts w:eastAsia="Calibri"/>
              <w:sz w:val="20"/>
              <w:rPrChange w:id="3505" w:author="Sachin Deshpande" w:date="2017-10-23T17:36:00Z">
                <w:rPr>
                  <w:rFonts w:eastAsia="Calibri"/>
                  <w:sz w:val="20"/>
                  <w:highlight w:val="yellow"/>
                </w:rPr>
              </w:rPrChange>
            </w:rPr>
            <w:delText xml:space="preserve">, ProjRegHeight[n] is set equal to </w:delText>
          </w:r>
          <w:r w:rsidRPr="00040636" w:rsidDel="001343D7">
            <w:rPr>
              <w:rFonts w:eastAsia="Calibri"/>
              <w:sz w:val="20"/>
              <w:lang w:val="en-GB"/>
              <w:rPrChange w:id="3506" w:author="Sachin Deshpande" w:date="2017-10-23T17:36:00Z">
                <w:rPr>
                  <w:rFonts w:eastAsia="Calibri"/>
                  <w:sz w:val="20"/>
                  <w:highlight w:val="yellow"/>
                  <w:lang w:val="en-GB"/>
                </w:rPr>
              </w:rPrChange>
            </w:rPr>
            <w:delText>proj_region_height[</w:delText>
          </w:r>
          <w:r w:rsidRPr="00040636" w:rsidDel="001343D7">
            <w:rPr>
              <w:rFonts w:eastAsia="Calibri"/>
              <w:sz w:val="20"/>
              <w:rPrChange w:id="3507" w:author="Sachin Deshpande" w:date="2017-10-23T17:36:00Z">
                <w:rPr>
                  <w:rFonts w:eastAsia="Calibri"/>
                  <w:sz w:val="20"/>
                  <w:highlight w:val="yellow"/>
                </w:rPr>
              </w:rPrChange>
            </w:rPr>
            <w:delText>NIdx</w:delText>
          </w:r>
          <w:r w:rsidRPr="00040636" w:rsidDel="001343D7">
            <w:rPr>
              <w:rFonts w:eastAsia="Calibri"/>
              <w:sz w:val="20"/>
              <w:lang w:val="en-GB"/>
              <w:rPrChange w:id="3508" w:author="Sachin Deshpande" w:date="2017-10-23T17:36:00Z">
                <w:rPr>
                  <w:rFonts w:eastAsia="Calibri"/>
                  <w:sz w:val="20"/>
                  <w:highlight w:val="yellow"/>
                  <w:lang w:val="en-GB"/>
                </w:rPr>
              </w:rPrChange>
            </w:rPr>
            <w:delText>]</w:delText>
          </w:r>
          <w:r w:rsidRPr="00040636" w:rsidDel="001343D7">
            <w:rPr>
              <w:rFonts w:eastAsia="Calibri"/>
              <w:sz w:val="20"/>
              <w:rPrChange w:id="3509" w:author="Sachin Deshpande" w:date="2017-10-23T17:36:00Z">
                <w:rPr>
                  <w:rFonts w:eastAsia="Calibri"/>
                  <w:sz w:val="20"/>
                  <w:highlight w:val="yellow"/>
                </w:rPr>
              </w:rPrChange>
            </w:rPr>
            <w:delText xml:space="preserve">, </w:delText>
          </w:r>
          <w:r w:rsidRPr="00040636" w:rsidDel="001343D7">
            <w:rPr>
              <w:rFonts w:eastAsia="Malgun Gothic"/>
              <w:sz w:val="20"/>
              <w:lang w:eastAsia="ko-KR"/>
              <w:rPrChange w:id="3510" w:author="Sachin Deshpande" w:date="2017-10-23T17:36:00Z">
                <w:rPr>
                  <w:rFonts w:eastAsia="Malgun Gothic"/>
                  <w:sz w:val="20"/>
                  <w:highlight w:val="yellow"/>
                  <w:lang w:eastAsia="ko-KR"/>
                </w:rPr>
              </w:rPrChange>
            </w:rPr>
            <w:delText xml:space="preserve">TransformType[n] is set equal to </w:delText>
          </w:r>
          <w:r w:rsidRPr="00040636" w:rsidDel="001343D7">
            <w:rPr>
              <w:rFonts w:eastAsia="Calibri"/>
              <w:sz w:val="20"/>
              <w:lang w:val="en-GB"/>
              <w:rPrChange w:id="3511" w:author="Sachin Deshpande" w:date="2017-10-23T17:36:00Z">
                <w:rPr>
                  <w:rFonts w:eastAsia="Calibri"/>
                  <w:sz w:val="20"/>
                  <w:highlight w:val="yellow"/>
                  <w:lang w:val="en-GB"/>
                </w:rPr>
              </w:rPrChange>
            </w:rPr>
            <w:delText>transform_type[</w:delText>
          </w:r>
          <w:r w:rsidRPr="00040636" w:rsidDel="001343D7">
            <w:rPr>
              <w:rFonts w:eastAsia="Calibri"/>
              <w:sz w:val="20"/>
              <w:rPrChange w:id="3512" w:author="Sachin Deshpande" w:date="2017-10-23T17:36:00Z">
                <w:rPr>
                  <w:rFonts w:eastAsia="Calibri"/>
                  <w:sz w:val="20"/>
                  <w:highlight w:val="yellow"/>
                </w:rPr>
              </w:rPrChange>
            </w:rPr>
            <w:delText>NIdx</w:delText>
          </w:r>
          <w:r w:rsidRPr="00040636" w:rsidDel="001343D7">
            <w:rPr>
              <w:rFonts w:eastAsia="Calibri"/>
              <w:sz w:val="20"/>
              <w:lang w:val="en-GB"/>
              <w:rPrChange w:id="3513" w:author="Sachin Deshpande" w:date="2017-10-23T17:36:00Z">
                <w:rPr>
                  <w:rFonts w:eastAsia="Calibri"/>
                  <w:sz w:val="20"/>
                  <w:highlight w:val="yellow"/>
                  <w:lang w:val="en-GB"/>
                </w:rPr>
              </w:rPrChange>
            </w:rPr>
            <w:delText>]</w:delText>
          </w:r>
          <w:r w:rsidRPr="00040636" w:rsidDel="001343D7">
            <w:rPr>
              <w:rFonts w:eastAsia="Calibri"/>
              <w:sz w:val="20"/>
              <w:rPrChange w:id="3514" w:author="Sachin Deshpande" w:date="2017-10-23T17:36:00Z">
                <w:rPr>
                  <w:rFonts w:eastAsia="Calibri"/>
                  <w:sz w:val="20"/>
                  <w:highlight w:val="yellow"/>
                </w:rPr>
              </w:rPrChange>
            </w:rPr>
            <w:delText xml:space="preserve">, </w:delText>
          </w:r>
          <w:r w:rsidRPr="00040636" w:rsidDel="001343D7">
            <w:rPr>
              <w:rFonts w:eastAsia="Malgun Gothic"/>
              <w:sz w:val="20"/>
              <w:lang w:eastAsia="ko-KR"/>
              <w:rPrChange w:id="3515" w:author="Sachin Deshpande" w:date="2017-10-23T17:36:00Z">
                <w:rPr>
                  <w:rFonts w:eastAsia="Malgun Gothic"/>
                  <w:sz w:val="20"/>
                  <w:highlight w:val="yellow"/>
                  <w:lang w:eastAsia="ko-KR"/>
                </w:rPr>
              </w:rPrChange>
            </w:rPr>
            <w:delText xml:space="preserve">PackingType[n] is set equal to </w:delText>
          </w:r>
          <w:r w:rsidRPr="00040636" w:rsidDel="001343D7">
            <w:rPr>
              <w:rFonts w:eastAsia="Calibri"/>
              <w:sz w:val="20"/>
              <w:lang w:val="en-GB"/>
              <w:rPrChange w:id="3516" w:author="Sachin Deshpande" w:date="2017-10-23T17:36:00Z">
                <w:rPr>
                  <w:rFonts w:eastAsia="Calibri"/>
                  <w:sz w:val="20"/>
                  <w:highlight w:val="yellow"/>
                  <w:lang w:val="en-GB"/>
                </w:rPr>
              </w:rPrChange>
            </w:rPr>
            <w:delText>packing_type[</w:delText>
          </w:r>
          <w:r w:rsidRPr="00040636" w:rsidDel="001343D7">
            <w:rPr>
              <w:rFonts w:eastAsia="Calibri"/>
              <w:sz w:val="20"/>
              <w:rPrChange w:id="3517" w:author="Sachin Deshpande" w:date="2017-10-23T17:36:00Z">
                <w:rPr>
                  <w:rFonts w:eastAsia="Calibri"/>
                  <w:sz w:val="20"/>
                  <w:highlight w:val="yellow"/>
                </w:rPr>
              </w:rPrChange>
            </w:rPr>
            <w:delText>NIdx</w:delText>
          </w:r>
          <w:r w:rsidRPr="00040636" w:rsidDel="001343D7">
            <w:rPr>
              <w:rFonts w:eastAsia="Calibri"/>
              <w:sz w:val="20"/>
              <w:lang w:val="en-GB"/>
              <w:rPrChange w:id="3518" w:author="Sachin Deshpande" w:date="2017-10-23T17:36:00Z">
                <w:rPr>
                  <w:rFonts w:eastAsia="Calibri"/>
                  <w:sz w:val="20"/>
                  <w:highlight w:val="yellow"/>
                  <w:lang w:val="en-GB"/>
                </w:rPr>
              </w:rPrChange>
            </w:rPr>
            <w:delText>]</w:delText>
          </w:r>
        </w:del>
      </w:ins>
    </w:p>
    <w:p w14:paraId="7193082A" w14:textId="366033FB" w:rsidR="00040636" w:rsidDel="001343D7" w:rsidRDefault="00040636" w:rsidP="00BE0820">
      <w:pPr>
        <w:jc w:val="both"/>
        <w:rPr>
          <w:del w:id="3519" w:author="Ye-Kui Wang 03" w:date="2017-11-28T09:07:00Z"/>
          <w:rFonts w:eastAsia="Malgun Gothic"/>
          <w:sz w:val="20"/>
          <w:lang w:eastAsia="ko-KR"/>
        </w:rPr>
      </w:pPr>
    </w:p>
    <w:p w14:paraId="3E837940" w14:textId="592497CE" w:rsidR="00BE0820" w:rsidRDefault="00BE0820" w:rsidP="00BE0820">
      <w:pPr>
        <w:jc w:val="both"/>
        <w:rPr>
          <w:rFonts w:eastAsia="Malgun Gothic"/>
          <w:sz w:val="20"/>
          <w:lang w:eastAsia="ko-KR"/>
        </w:rPr>
      </w:pPr>
      <w:r>
        <w:rPr>
          <w:rFonts w:eastAsia="Malgun Gothic"/>
          <w:sz w:val="20"/>
          <w:lang w:eastAsia="ko-KR"/>
        </w:rPr>
        <w:t xml:space="preserve">If RegionWisePackingFlag is equal to 1, the following applies for each packed region n in the range of 0 to </w:t>
      </w:r>
      <w:ins w:id="3520" w:author="Sachin Deshpande" w:date="2017-10-23T17:36:00Z">
        <w:r w:rsidR="00FE77CE">
          <w:rPr>
            <w:rFonts w:eastAsia="Malgun Gothic"/>
            <w:sz w:val="20"/>
            <w:lang w:eastAsia="ko-KR"/>
          </w:rPr>
          <w:t>Num</w:t>
        </w:r>
      </w:ins>
      <w:ins w:id="3521" w:author="Ye-Kui Wang 03" w:date="2017-11-28T09:08:00Z">
        <w:r w:rsidR="001343D7">
          <w:rPr>
            <w:rFonts w:eastAsia="Malgun Gothic"/>
            <w:sz w:val="20"/>
            <w:lang w:eastAsia="ko-KR"/>
          </w:rPr>
          <w:t>Packed</w:t>
        </w:r>
      </w:ins>
      <w:ins w:id="3522" w:author="Sachin Deshpande" w:date="2017-10-23T17:36:00Z">
        <w:r w:rsidR="00FE77CE">
          <w:rPr>
            <w:rFonts w:eastAsia="Malgun Gothic"/>
            <w:sz w:val="20"/>
            <w:lang w:eastAsia="ko-KR"/>
          </w:rPr>
          <w:t>Regions</w:t>
        </w:r>
      </w:ins>
      <w:del w:id="3523" w:author="Sachin Deshpande" w:date="2017-10-23T17:36:00Z">
        <w:r w:rsidRPr="00055CE8" w:rsidDel="00FE77CE">
          <w:rPr>
            <w:rFonts w:eastAsia="Malgun Gothic"/>
            <w:sz w:val="20"/>
            <w:lang w:eastAsia="ko-KR"/>
          </w:rPr>
          <w:delText>num_regions</w:delText>
        </w:r>
      </w:del>
      <w:r w:rsidRPr="001F4248">
        <w:rPr>
          <w:rFonts w:eastAsia="Malgun Gothic"/>
          <w:sz w:val="20"/>
          <w:lang w:eastAsia="ko-KR"/>
        </w:rPr>
        <w:t> − 1, inclusive</w:t>
      </w:r>
      <w:r>
        <w:rPr>
          <w:rFonts w:eastAsia="Malgun Gothic"/>
          <w:sz w:val="20"/>
          <w:lang w:eastAsia="ko-KR"/>
        </w:rPr>
        <w:t>:</w:t>
      </w:r>
    </w:p>
    <w:p w14:paraId="54CF633E" w14:textId="6A922F81" w:rsidR="00BE0820" w:rsidRPr="00A83FED"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BE0820">
        <w:rPr>
          <w:rFonts w:eastAsia="Malgun Gothic"/>
          <w:sz w:val="20"/>
        </w:rPr>
        <w:t>–</w:t>
      </w:r>
      <w:r w:rsidRPr="00BE0820">
        <w:rPr>
          <w:rFonts w:eastAsia="Malgun Gothic"/>
          <w:sz w:val="20"/>
        </w:rPr>
        <w:tab/>
      </w:r>
      <w:r w:rsidRPr="00A83FED">
        <w:rPr>
          <w:rFonts w:eastAsia="Malgun Gothic"/>
          <w:sz w:val="20"/>
          <w:lang w:eastAsia="ko-KR"/>
        </w:rPr>
        <w:t>For each sample location (xPackedPicture, yPackedPicture) belonging to the n-th packed region</w:t>
      </w:r>
      <w:del w:id="3524" w:author="Ye-Kui Wang 03" w:date="2017-11-28T09:10:00Z">
        <w:r w:rsidRPr="00A83FED" w:rsidDel="001343D7">
          <w:rPr>
            <w:rFonts w:eastAsia="Malgun Gothic"/>
            <w:sz w:val="20"/>
            <w:lang w:eastAsia="ko-KR"/>
          </w:rPr>
          <w:delText xml:space="preserve"> with </w:delText>
        </w:r>
      </w:del>
      <w:ins w:id="3525" w:author="Sachin Deshpande" w:date="2017-10-23T17:37:00Z">
        <w:del w:id="3526" w:author="Ye-Kui Wang 03" w:date="2017-11-28T09:10:00Z">
          <w:r w:rsidR="00FE77CE" w:rsidRPr="00A83FED" w:rsidDel="001343D7">
            <w:rPr>
              <w:rFonts w:eastAsia="Malgun Gothic"/>
              <w:sz w:val="20"/>
              <w:lang w:eastAsia="ko-KR"/>
              <w:rPrChange w:id="3527" w:author="Sachin Deshpande" w:date="2017-10-23T17:39:00Z">
                <w:rPr>
                  <w:rFonts w:eastAsia="Malgun Gothic"/>
                  <w:sz w:val="20"/>
                  <w:highlight w:val="yellow"/>
                  <w:lang w:eastAsia="ko-KR"/>
                </w:rPr>
              </w:rPrChange>
            </w:rPr>
            <w:delText>PackingType[ n ]</w:delText>
          </w:r>
        </w:del>
      </w:ins>
      <w:del w:id="3528" w:author="Ye-Kui Wang 03" w:date="2017-11-28T09:10:00Z">
        <w:r w:rsidRPr="00A83FED" w:rsidDel="001343D7">
          <w:rPr>
            <w:rFonts w:eastAsia="Malgun Gothic"/>
            <w:sz w:val="20"/>
            <w:lang w:eastAsia="ko-KR"/>
          </w:rPr>
          <w:delText>packing_type[ n ] equal to 0 (i.e., with rectangular region-wise packing)</w:delText>
        </w:r>
      </w:del>
      <w:r w:rsidRPr="00A83FED">
        <w:rPr>
          <w:rFonts w:eastAsia="Malgun Gothic"/>
          <w:sz w:val="20"/>
          <w:lang w:eastAsia="ko-KR"/>
        </w:rPr>
        <w:t>, the following applies:</w:t>
      </w:r>
    </w:p>
    <w:p w14:paraId="331F16F1" w14:textId="77777777" w:rsidR="00BE0820" w:rsidRPr="00A83FED" w:rsidRDefault="00BE0820" w:rsidP="00BE0820">
      <w:pPr>
        <w:tabs>
          <w:tab w:val="clear" w:pos="360"/>
          <w:tab w:val="clear" w:pos="720"/>
          <w:tab w:val="clear" w:pos="1440"/>
          <w:tab w:val="left" w:pos="1191"/>
          <w:tab w:val="left" w:pos="1588"/>
          <w:tab w:val="left" w:pos="1985"/>
        </w:tabs>
        <w:ind w:left="810" w:hanging="360"/>
        <w:jc w:val="both"/>
        <w:rPr>
          <w:rFonts w:eastAsia="Malgun Gothic"/>
          <w:sz w:val="20"/>
        </w:rPr>
      </w:pPr>
      <w:r w:rsidRPr="00A83FED">
        <w:rPr>
          <w:rFonts w:eastAsia="Malgun Gothic"/>
          <w:sz w:val="20"/>
        </w:rPr>
        <w:t>–</w:t>
      </w:r>
      <w:r w:rsidRPr="00A83FED">
        <w:rPr>
          <w:rFonts w:eastAsia="Malgun Gothic"/>
          <w:sz w:val="20"/>
        </w:rPr>
        <w:tab/>
        <w:t>The corresponding sample location (xProjPicture, yProjPicture) of the projected picture is derived as follows:</w:t>
      </w:r>
    </w:p>
    <w:p w14:paraId="4ABFF816" w14:textId="151F7F54" w:rsidR="00BE0820" w:rsidRPr="00A83FED" w:rsidRDefault="00BE0820" w:rsidP="00BE0820">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A83FED">
        <w:rPr>
          <w:rFonts w:eastAsia="Malgun Gothic"/>
          <w:sz w:val="20"/>
        </w:rPr>
        <w:t>–</w:t>
      </w:r>
      <w:r w:rsidRPr="00A83FED">
        <w:rPr>
          <w:rFonts w:eastAsia="Malgun Gothic"/>
          <w:sz w:val="20"/>
        </w:rPr>
        <w:tab/>
        <w:t xml:space="preserve">x is set equal to xPackedPicture </w:t>
      </w:r>
      <w:ins w:id="3529" w:author="Gary Sullivan" w:date="2018-01-12T13:18:00Z">
        <w:r w:rsidR="00291BFA">
          <w:rPr>
            <w:rFonts w:eastAsia="Malgun Gothic"/>
            <w:sz w:val="20"/>
          </w:rPr>
          <w:t>−</w:t>
        </w:r>
      </w:ins>
      <w:del w:id="3530" w:author="Gary Sullivan" w:date="2018-01-12T13:18:00Z">
        <w:r w:rsidRPr="00A83FED" w:rsidDel="00291BFA">
          <w:rPr>
            <w:rFonts w:eastAsia="Malgun Gothic"/>
            <w:sz w:val="20"/>
          </w:rPr>
          <w:delText>–</w:delText>
        </w:r>
      </w:del>
      <w:r w:rsidRPr="00A83FED">
        <w:rPr>
          <w:rFonts w:eastAsia="Malgun Gothic"/>
          <w:sz w:val="20"/>
        </w:rPr>
        <w:t xml:space="preserve"> </w:t>
      </w:r>
      <w:ins w:id="3531" w:author="Sachin Deshpande" w:date="2017-10-23T17:37:00Z">
        <w:r w:rsidR="00FE77CE" w:rsidRPr="00A83FED">
          <w:rPr>
            <w:rFonts w:eastAsia="Malgun Gothic"/>
            <w:sz w:val="20"/>
            <w:lang w:eastAsia="ko-KR"/>
            <w:rPrChange w:id="3532" w:author="Sachin Deshpande" w:date="2017-10-23T17:39:00Z">
              <w:rPr>
                <w:rFonts w:eastAsia="Malgun Gothic"/>
                <w:sz w:val="20"/>
                <w:highlight w:val="yellow"/>
                <w:lang w:eastAsia="ko-KR"/>
              </w:rPr>
            </w:rPrChange>
          </w:rPr>
          <w:t>PackedReg</w:t>
        </w:r>
      </w:ins>
      <w:ins w:id="3533" w:author="Ye-Kui Wang 03" w:date="2017-11-28T09:10:00Z">
        <w:r w:rsidR="001343D7">
          <w:rPr>
            <w:rFonts w:eastAsia="Malgun Gothic"/>
            <w:sz w:val="20"/>
            <w:lang w:eastAsia="ko-KR"/>
          </w:rPr>
          <w:t>ion</w:t>
        </w:r>
      </w:ins>
      <w:ins w:id="3534" w:author="Sachin Deshpande" w:date="2017-10-23T17:37:00Z">
        <w:r w:rsidR="00FE77CE" w:rsidRPr="00A83FED">
          <w:rPr>
            <w:rFonts w:eastAsia="Malgun Gothic"/>
            <w:sz w:val="20"/>
            <w:lang w:eastAsia="ko-KR"/>
            <w:rPrChange w:id="3535" w:author="Sachin Deshpande" w:date="2017-10-23T17:39:00Z">
              <w:rPr>
                <w:rFonts w:eastAsia="Malgun Gothic"/>
                <w:sz w:val="20"/>
                <w:highlight w:val="yellow"/>
                <w:lang w:eastAsia="ko-KR"/>
              </w:rPr>
            </w:rPrChange>
          </w:rPr>
          <w:t>Left</w:t>
        </w:r>
        <w:del w:id="3536" w:author="Ye-Kui Wang 03" w:date="2017-11-28T09:10:00Z">
          <w:r w:rsidR="00FE77CE" w:rsidRPr="00A83FED" w:rsidDel="001343D7">
            <w:rPr>
              <w:rFonts w:eastAsia="Malgun Gothic"/>
              <w:sz w:val="20"/>
              <w:lang w:eastAsia="ko-KR"/>
              <w:rPrChange w:id="3537" w:author="Sachin Deshpande" w:date="2017-10-23T17:39:00Z">
                <w:rPr>
                  <w:rFonts w:eastAsia="Malgun Gothic"/>
                  <w:sz w:val="20"/>
                  <w:highlight w:val="yellow"/>
                  <w:lang w:eastAsia="ko-KR"/>
                </w:rPr>
              </w:rPrChange>
            </w:rPr>
            <w:delText xml:space="preserve"> </w:delText>
          </w:r>
        </w:del>
        <w:r w:rsidR="00FE77CE" w:rsidRPr="00A83FED">
          <w:rPr>
            <w:rFonts w:eastAsia="Malgun Gothic"/>
            <w:sz w:val="20"/>
            <w:lang w:eastAsia="ko-KR"/>
            <w:rPrChange w:id="3538" w:author="Sachin Deshpande" w:date="2017-10-23T17:39:00Z">
              <w:rPr>
                <w:rFonts w:eastAsia="Malgun Gothic"/>
                <w:sz w:val="20"/>
                <w:highlight w:val="yellow"/>
                <w:lang w:eastAsia="ko-KR"/>
              </w:rPr>
            </w:rPrChange>
          </w:rPr>
          <w:t>[ </w:t>
        </w:r>
        <w:proofErr w:type="gramStart"/>
        <w:r w:rsidR="00FE77CE" w:rsidRPr="00A83FED">
          <w:rPr>
            <w:rFonts w:eastAsia="Malgun Gothic"/>
            <w:sz w:val="20"/>
            <w:lang w:eastAsia="ko-KR"/>
            <w:rPrChange w:id="3539" w:author="Sachin Deshpande" w:date="2017-10-23T17:39:00Z">
              <w:rPr>
                <w:rFonts w:eastAsia="Malgun Gothic"/>
                <w:sz w:val="20"/>
                <w:highlight w:val="yellow"/>
                <w:lang w:eastAsia="ko-KR"/>
              </w:rPr>
            </w:rPrChange>
          </w:rPr>
          <w:t>n ]</w:t>
        </w:r>
      </w:ins>
      <w:proofErr w:type="gramEnd"/>
      <w:del w:id="3540" w:author="Sachin Deshpande" w:date="2017-10-23T17:37:00Z">
        <w:r w:rsidRPr="00A83FED" w:rsidDel="00FE77CE">
          <w:rPr>
            <w:rFonts w:eastAsia="Malgun Gothic"/>
            <w:sz w:val="20"/>
          </w:rPr>
          <w:delText>packed_reg</w:delText>
        </w:r>
        <w:r w:rsidR="00FD200E" w:rsidRPr="00A83FED" w:rsidDel="00FE77CE">
          <w:rPr>
            <w:rFonts w:eastAsia="Malgun Gothic"/>
            <w:sz w:val="20"/>
          </w:rPr>
          <w:delText>ion</w:delText>
        </w:r>
        <w:r w:rsidRPr="00A83FED" w:rsidDel="00FE77CE">
          <w:rPr>
            <w:rFonts w:eastAsia="Malgun Gothic"/>
            <w:sz w:val="20"/>
          </w:rPr>
          <w:delText>_left[ n ]</w:delText>
        </w:r>
      </w:del>
      <w:r w:rsidRPr="00A83FED">
        <w:rPr>
          <w:rFonts w:eastAsia="Malgun Gothic"/>
          <w:sz w:val="20"/>
        </w:rPr>
        <w:t>.</w:t>
      </w:r>
    </w:p>
    <w:p w14:paraId="419D4A58" w14:textId="251C65AD" w:rsidR="00BE0820" w:rsidRPr="00A83FED" w:rsidRDefault="00BE0820" w:rsidP="00BE0820">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A83FED">
        <w:rPr>
          <w:rFonts w:eastAsia="Malgun Gothic"/>
          <w:sz w:val="20"/>
        </w:rPr>
        <w:t>–</w:t>
      </w:r>
      <w:r w:rsidRPr="00A83FED">
        <w:rPr>
          <w:rFonts w:eastAsia="Malgun Gothic"/>
          <w:sz w:val="20"/>
        </w:rPr>
        <w:tab/>
        <w:t xml:space="preserve">y is set equal to yPackedPicture </w:t>
      </w:r>
      <w:ins w:id="3541" w:author="Gary Sullivan" w:date="2018-01-12T13:19:00Z">
        <w:r w:rsidR="00291BFA">
          <w:rPr>
            <w:rFonts w:eastAsia="Malgun Gothic"/>
            <w:sz w:val="20"/>
          </w:rPr>
          <w:t>−</w:t>
        </w:r>
      </w:ins>
      <w:del w:id="3542" w:author="Gary Sullivan" w:date="2018-01-12T13:19:00Z">
        <w:r w:rsidRPr="00A83FED" w:rsidDel="00291BFA">
          <w:rPr>
            <w:rFonts w:eastAsia="Malgun Gothic"/>
            <w:sz w:val="20"/>
          </w:rPr>
          <w:delText>–</w:delText>
        </w:r>
      </w:del>
      <w:r w:rsidRPr="00A83FED">
        <w:rPr>
          <w:rFonts w:eastAsia="Malgun Gothic"/>
          <w:sz w:val="20"/>
        </w:rPr>
        <w:t xml:space="preserve"> </w:t>
      </w:r>
      <w:ins w:id="3543" w:author="Sachin Deshpande" w:date="2017-10-23T17:38:00Z">
        <w:r w:rsidR="00FE77CE" w:rsidRPr="00A83FED">
          <w:rPr>
            <w:rFonts w:eastAsia="Malgun Gothic"/>
            <w:sz w:val="20"/>
            <w:lang w:eastAsia="ko-KR"/>
            <w:rPrChange w:id="3544" w:author="Sachin Deshpande" w:date="2017-10-23T17:39:00Z">
              <w:rPr>
                <w:rFonts w:eastAsia="Malgun Gothic"/>
                <w:sz w:val="20"/>
                <w:highlight w:val="yellow"/>
                <w:lang w:eastAsia="ko-KR"/>
              </w:rPr>
            </w:rPrChange>
          </w:rPr>
          <w:t>PackedReg</w:t>
        </w:r>
      </w:ins>
      <w:ins w:id="3545" w:author="Ye-Kui Wang 03" w:date="2017-11-28T09:10:00Z">
        <w:r w:rsidR="001343D7">
          <w:rPr>
            <w:rFonts w:eastAsia="Malgun Gothic"/>
            <w:sz w:val="20"/>
            <w:lang w:eastAsia="ko-KR"/>
          </w:rPr>
          <w:t>ion</w:t>
        </w:r>
      </w:ins>
      <w:ins w:id="3546" w:author="Sachin Deshpande" w:date="2017-10-23T17:38:00Z">
        <w:r w:rsidR="00FE77CE" w:rsidRPr="00A83FED">
          <w:rPr>
            <w:rFonts w:eastAsia="Malgun Gothic"/>
            <w:sz w:val="20"/>
            <w:lang w:eastAsia="ko-KR"/>
            <w:rPrChange w:id="3547" w:author="Sachin Deshpande" w:date="2017-10-23T17:39:00Z">
              <w:rPr>
                <w:rFonts w:eastAsia="Malgun Gothic"/>
                <w:sz w:val="20"/>
                <w:highlight w:val="yellow"/>
                <w:lang w:eastAsia="ko-KR"/>
              </w:rPr>
            </w:rPrChange>
          </w:rPr>
          <w:t>Top</w:t>
        </w:r>
        <w:del w:id="3548" w:author="Ye-Kui Wang 03" w:date="2017-11-28T09:11:00Z">
          <w:r w:rsidR="00FE77CE" w:rsidRPr="00A83FED" w:rsidDel="001343D7">
            <w:rPr>
              <w:rFonts w:eastAsia="Malgun Gothic"/>
              <w:sz w:val="20"/>
              <w:lang w:eastAsia="ko-KR"/>
              <w:rPrChange w:id="3549" w:author="Sachin Deshpande" w:date="2017-10-23T17:39:00Z">
                <w:rPr>
                  <w:rFonts w:eastAsia="Malgun Gothic"/>
                  <w:sz w:val="20"/>
                  <w:highlight w:val="yellow"/>
                  <w:lang w:eastAsia="ko-KR"/>
                </w:rPr>
              </w:rPrChange>
            </w:rPr>
            <w:delText xml:space="preserve"> </w:delText>
          </w:r>
        </w:del>
        <w:r w:rsidR="00FE77CE" w:rsidRPr="00A83FED">
          <w:rPr>
            <w:rFonts w:eastAsia="Malgun Gothic"/>
            <w:sz w:val="20"/>
            <w:lang w:eastAsia="ko-KR"/>
            <w:rPrChange w:id="3550" w:author="Sachin Deshpande" w:date="2017-10-23T17:39:00Z">
              <w:rPr>
                <w:rFonts w:eastAsia="Malgun Gothic"/>
                <w:sz w:val="20"/>
                <w:highlight w:val="yellow"/>
                <w:lang w:eastAsia="ko-KR"/>
              </w:rPr>
            </w:rPrChange>
          </w:rPr>
          <w:t>[ </w:t>
        </w:r>
        <w:proofErr w:type="gramStart"/>
        <w:r w:rsidR="00FE77CE" w:rsidRPr="00A83FED">
          <w:rPr>
            <w:rFonts w:eastAsia="Malgun Gothic"/>
            <w:sz w:val="20"/>
            <w:lang w:eastAsia="ko-KR"/>
            <w:rPrChange w:id="3551" w:author="Sachin Deshpande" w:date="2017-10-23T17:39:00Z">
              <w:rPr>
                <w:rFonts w:eastAsia="Malgun Gothic"/>
                <w:sz w:val="20"/>
                <w:highlight w:val="yellow"/>
                <w:lang w:eastAsia="ko-KR"/>
              </w:rPr>
            </w:rPrChange>
          </w:rPr>
          <w:t>n ]</w:t>
        </w:r>
      </w:ins>
      <w:proofErr w:type="gramEnd"/>
      <w:del w:id="3552" w:author="Sachin Deshpande" w:date="2017-10-23T17:38:00Z">
        <w:r w:rsidRPr="00A83FED" w:rsidDel="00FE77CE">
          <w:rPr>
            <w:rFonts w:eastAsia="Malgun Gothic"/>
            <w:sz w:val="20"/>
          </w:rPr>
          <w:delText>packed_reg</w:delText>
        </w:r>
        <w:r w:rsidR="00FD200E" w:rsidRPr="00A83FED" w:rsidDel="00FE77CE">
          <w:rPr>
            <w:rFonts w:eastAsia="Malgun Gothic"/>
            <w:sz w:val="20"/>
          </w:rPr>
          <w:delText>ion</w:delText>
        </w:r>
        <w:r w:rsidRPr="00A83FED" w:rsidDel="00FE77CE">
          <w:rPr>
            <w:rFonts w:eastAsia="Malgun Gothic"/>
            <w:sz w:val="20"/>
          </w:rPr>
          <w:delText>_top[ n ]</w:delText>
        </w:r>
      </w:del>
      <w:r w:rsidRPr="00A83FED">
        <w:rPr>
          <w:rFonts w:eastAsia="Malgun Gothic"/>
          <w:sz w:val="20"/>
        </w:rPr>
        <w:t>.</w:t>
      </w:r>
    </w:p>
    <w:p w14:paraId="4A39F074" w14:textId="42E86DC3" w:rsidR="00BE0820" w:rsidRPr="00A83FED" w:rsidRDefault="00BE0820" w:rsidP="00BE0820">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A83FED">
        <w:rPr>
          <w:rFonts w:eastAsia="Malgun Gothic"/>
          <w:sz w:val="20"/>
        </w:rPr>
        <w:t>–</w:t>
      </w:r>
      <w:r w:rsidRPr="00A83FED">
        <w:rPr>
          <w:rFonts w:eastAsia="Malgun Gothic"/>
          <w:sz w:val="20"/>
        </w:rPr>
        <w:tab/>
        <w:t xml:space="preserve">Clause </w:t>
      </w:r>
      <w:r w:rsidR="0007089B" w:rsidRPr="00C520C0">
        <w:rPr>
          <w:rFonts w:eastAsia="Calibri"/>
          <w:sz w:val="20"/>
        </w:rPr>
        <w:fldChar w:fldCharType="begin"/>
      </w:r>
      <w:r w:rsidR="0007089B" w:rsidRPr="00A83FED">
        <w:rPr>
          <w:rFonts w:eastAsia="Calibri"/>
          <w:sz w:val="20"/>
        </w:rPr>
        <w:instrText xml:space="preserve"> REF SampleRemappingRWP \h  \* MERGEFORMAT </w:instrText>
      </w:r>
      <w:r w:rsidR="0007089B" w:rsidRPr="00C520C0">
        <w:rPr>
          <w:rFonts w:eastAsia="Calibri"/>
          <w:sz w:val="20"/>
        </w:rPr>
      </w:r>
      <w:r w:rsidR="0007089B" w:rsidRPr="00C520C0">
        <w:rPr>
          <w:rFonts w:eastAsia="Calibri"/>
          <w:sz w:val="20"/>
        </w:rPr>
        <w:fldChar w:fldCharType="separate"/>
      </w:r>
      <w:ins w:id="3553" w:author="Gary Sullivan" w:date="2018-01-12T12:30:00Z">
        <w:r w:rsidR="007F6A49" w:rsidRPr="007F6A49">
          <w:rPr>
            <w:sz w:val="20"/>
            <w:rPrChange w:id="3554" w:author="Gary Sullivan" w:date="2018-01-12T12:30:00Z">
              <w:rPr>
                <w:b/>
                <w:i/>
              </w:rPr>
            </w:rPrChange>
          </w:rPr>
          <w:t>D.3.41.6.4</w:t>
        </w:r>
      </w:ins>
      <w:del w:id="3555" w:author="Gary Sullivan" w:date="2018-01-12T12:30:00Z">
        <w:r w:rsidR="0007089B" w:rsidRPr="00A83FED" w:rsidDel="007F6A49">
          <w:rPr>
            <w:sz w:val="20"/>
          </w:rPr>
          <w:delText>D.3.41.5.4</w:delText>
        </w:r>
      </w:del>
      <w:r w:rsidR="0007089B" w:rsidRPr="00C520C0">
        <w:rPr>
          <w:rFonts w:eastAsia="Calibri"/>
          <w:sz w:val="20"/>
        </w:rPr>
        <w:fldChar w:fldCharType="end"/>
      </w:r>
      <w:r w:rsidRPr="00A83FED">
        <w:rPr>
          <w:rFonts w:eastAsia="Malgun Gothic"/>
          <w:sz w:val="20"/>
        </w:rPr>
        <w:t xml:space="preserve"> is invoked with x, y, </w:t>
      </w:r>
      <w:ins w:id="3556" w:author="Sachin Deshpande" w:date="2017-10-23T17:38:00Z">
        <w:r w:rsidR="00FE77CE" w:rsidRPr="00A83FED">
          <w:rPr>
            <w:rFonts w:eastAsia="Malgun Gothic"/>
            <w:sz w:val="20"/>
            <w:lang w:eastAsia="ko-KR"/>
            <w:rPrChange w:id="3557" w:author="Sachin Deshpande" w:date="2017-10-23T17:39:00Z">
              <w:rPr>
                <w:rFonts w:eastAsia="Malgun Gothic"/>
                <w:sz w:val="20"/>
                <w:highlight w:val="yellow"/>
                <w:lang w:eastAsia="ko-KR"/>
              </w:rPr>
            </w:rPrChange>
          </w:rPr>
          <w:t>PackedReg</w:t>
        </w:r>
      </w:ins>
      <w:ins w:id="3558" w:author="Ye-Kui Wang 03" w:date="2017-11-28T09:11:00Z">
        <w:r w:rsidR="001343D7">
          <w:rPr>
            <w:rFonts w:eastAsia="Malgun Gothic"/>
            <w:sz w:val="20"/>
            <w:lang w:eastAsia="ko-KR"/>
          </w:rPr>
          <w:t>ion</w:t>
        </w:r>
      </w:ins>
      <w:ins w:id="3559" w:author="Sachin Deshpande" w:date="2017-10-23T17:38:00Z">
        <w:r w:rsidR="00FE77CE" w:rsidRPr="00A83FED">
          <w:rPr>
            <w:rFonts w:eastAsia="Malgun Gothic"/>
            <w:sz w:val="20"/>
            <w:lang w:eastAsia="ko-KR"/>
            <w:rPrChange w:id="3560" w:author="Sachin Deshpande" w:date="2017-10-23T17:39:00Z">
              <w:rPr>
                <w:rFonts w:eastAsia="Malgun Gothic"/>
                <w:sz w:val="20"/>
                <w:highlight w:val="yellow"/>
                <w:lang w:eastAsia="ko-KR"/>
              </w:rPr>
            </w:rPrChange>
          </w:rPr>
          <w:t>Width[ n ], PackedReg</w:t>
        </w:r>
      </w:ins>
      <w:ins w:id="3561" w:author="Ye-Kui Wang 03" w:date="2017-11-28T09:11:00Z">
        <w:r w:rsidR="001343D7">
          <w:rPr>
            <w:rFonts w:eastAsia="Malgun Gothic"/>
            <w:sz w:val="20"/>
            <w:lang w:eastAsia="ko-KR"/>
          </w:rPr>
          <w:t>ion</w:t>
        </w:r>
      </w:ins>
      <w:ins w:id="3562" w:author="Sachin Deshpande" w:date="2017-10-23T17:38:00Z">
        <w:r w:rsidR="00FE77CE" w:rsidRPr="00A83FED">
          <w:rPr>
            <w:rFonts w:eastAsia="Malgun Gothic"/>
            <w:sz w:val="20"/>
            <w:lang w:eastAsia="ko-KR"/>
            <w:rPrChange w:id="3563" w:author="Sachin Deshpande" w:date="2017-10-23T17:39:00Z">
              <w:rPr>
                <w:rFonts w:eastAsia="Malgun Gothic"/>
                <w:sz w:val="20"/>
                <w:highlight w:val="yellow"/>
                <w:lang w:eastAsia="ko-KR"/>
              </w:rPr>
            </w:rPrChange>
          </w:rPr>
          <w:t>Height[ n ], ProjReg</w:t>
        </w:r>
      </w:ins>
      <w:ins w:id="3564" w:author="Ye-Kui Wang 03" w:date="2017-11-28T09:11:00Z">
        <w:r w:rsidR="001343D7">
          <w:rPr>
            <w:rFonts w:eastAsia="Malgun Gothic"/>
            <w:sz w:val="20"/>
            <w:lang w:eastAsia="ko-KR"/>
          </w:rPr>
          <w:t>ion</w:t>
        </w:r>
      </w:ins>
      <w:ins w:id="3565" w:author="Sachin Deshpande" w:date="2017-10-23T17:38:00Z">
        <w:r w:rsidR="00FE77CE" w:rsidRPr="00A83FED">
          <w:rPr>
            <w:rFonts w:eastAsia="Malgun Gothic"/>
            <w:sz w:val="20"/>
            <w:lang w:eastAsia="ko-KR"/>
            <w:rPrChange w:id="3566" w:author="Sachin Deshpande" w:date="2017-10-23T17:39:00Z">
              <w:rPr>
                <w:rFonts w:eastAsia="Malgun Gothic"/>
                <w:sz w:val="20"/>
                <w:highlight w:val="yellow"/>
                <w:lang w:eastAsia="ko-KR"/>
              </w:rPr>
            </w:rPrChange>
          </w:rPr>
          <w:t>Width[ n ], ProjReg</w:t>
        </w:r>
      </w:ins>
      <w:ins w:id="3567" w:author="Ye-Kui Wang 03" w:date="2017-11-28T09:11:00Z">
        <w:r w:rsidR="001343D7">
          <w:rPr>
            <w:rFonts w:eastAsia="Malgun Gothic"/>
            <w:sz w:val="20"/>
            <w:lang w:eastAsia="ko-KR"/>
          </w:rPr>
          <w:t>ion</w:t>
        </w:r>
      </w:ins>
      <w:ins w:id="3568" w:author="Sachin Deshpande" w:date="2017-10-23T17:38:00Z">
        <w:r w:rsidR="00FE77CE" w:rsidRPr="00A83FED">
          <w:rPr>
            <w:rFonts w:eastAsia="Malgun Gothic"/>
            <w:sz w:val="20"/>
            <w:lang w:eastAsia="ko-KR"/>
            <w:rPrChange w:id="3569" w:author="Sachin Deshpande" w:date="2017-10-23T17:39:00Z">
              <w:rPr>
                <w:rFonts w:eastAsia="Malgun Gothic"/>
                <w:sz w:val="20"/>
                <w:highlight w:val="yellow"/>
                <w:lang w:eastAsia="ko-KR"/>
              </w:rPr>
            </w:rPrChange>
          </w:rPr>
          <w:t>Height[ n ], TransformType[ n ]</w:t>
        </w:r>
      </w:ins>
      <w:del w:id="3570" w:author="Sachin Deshpande" w:date="2017-10-23T17:38:00Z">
        <w:r w:rsidRPr="00A83FED" w:rsidDel="00FE77CE">
          <w:rPr>
            <w:rFonts w:eastAsia="Malgun Gothic"/>
            <w:sz w:val="20"/>
          </w:rPr>
          <w:delText>packed_reg</w:delText>
        </w:r>
        <w:r w:rsidR="00FD200E" w:rsidRPr="00A83FED" w:rsidDel="00FE77CE">
          <w:rPr>
            <w:rFonts w:eastAsia="Malgun Gothic"/>
            <w:sz w:val="20"/>
          </w:rPr>
          <w:delText>ion</w:delText>
        </w:r>
        <w:r w:rsidRPr="00A83FED" w:rsidDel="00FE77CE">
          <w:rPr>
            <w:rFonts w:eastAsia="Malgun Gothic"/>
            <w:sz w:val="20"/>
          </w:rPr>
          <w:delText>_width[ n ], packed_reg</w:delText>
        </w:r>
        <w:r w:rsidR="00FD200E" w:rsidRPr="00A83FED" w:rsidDel="00FE77CE">
          <w:rPr>
            <w:rFonts w:eastAsia="Malgun Gothic"/>
            <w:sz w:val="20"/>
          </w:rPr>
          <w:delText>ion</w:delText>
        </w:r>
        <w:r w:rsidRPr="00A83FED" w:rsidDel="00FE77CE">
          <w:rPr>
            <w:rFonts w:eastAsia="Malgun Gothic"/>
            <w:sz w:val="20"/>
          </w:rPr>
          <w:delText>_height[ n ], proj_reg</w:delText>
        </w:r>
        <w:r w:rsidR="00FD200E" w:rsidRPr="00A83FED" w:rsidDel="00FE77CE">
          <w:rPr>
            <w:rFonts w:eastAsia="Malgun Gothic"/>
            <w:sz w:val="20"/>
          </w:rPr>
          <w:delText>ion</w:delText>
        </w:r>
        <w:r w:rsidRPr="00A83FED" w:rsidDel="00FE77CE">
          <w:rPr>
            <w:rFonts w:eastAsia="Malgun Gothic"/>
            <w:sz w:val="20"/>
          </w:rPr>
          <w:delText>_width[ n ], proj_reg</w:delText>
        </w:r>
        <w:r w:rsidR="00FD200E" w:rsidRPr="00A83FED" w:rsidDel="00FE77CE">
          <w:rPr>
            <w:rFonts w:eastAsia="Malgun Gothic"/>
            <w:sz w:val="20"/>
          </w:rPr>
          <w:delText>ion</w:delText>
        </w:r>
        <w:r w:rsidRPr="00A83FED" w:rsidDel="00FE77CE">
          <w:rPr>
            <w:rFonts w:eastAsia="Malgun Gothic"/>
            <w:sz w:val="20"/>
          </w:rPr>
          <w:delText>_height[ n ], transform_type[ n ]</w:delText>
        </w:r>
      </w:del>
      <w:r w:rsidRPr="00A83FED">
        <w:rPr>
          <w:rFonts w:eastAsia="Malgun Gothic"/>
          <w:sz w:val="20"/>
        </w:rPr>
        <w:t>, offsetX and offsetY as inputs, and the output is assigned to sample location (</w:t>
      </w:r>
      <w:ins w:id="3571" w:author="Ye-Kui Wang 04" w:date="2017-12-12T13:19:00Z">
        <w:r w:rsidR="007A4D78">
          <w:rPr>
            <w:rFonts w:eastAsia="Malgun Gothic"/>
            <w:sz w:val="20"/>
          </w:rPr>
          <w:t>hPos</w:t>
        </w:r>
      </w:ins>
      <w:del w:id="3572" w:author="Ye-Kui Wang 04" w:date="2017-12-12T13:19:00Z">
        <w:r w:rsidRPr="00A83FED" w:rsidDel="007A4D78">
          <w:rPr>
            <w:rFonts w:eastAsia="Malgun Gothic"/>
            <w:sz w:val="20"/>
          </w:rPr>
          <w:delText>i</w:delText>
        </w:r>
      </w:del>
      <w:r w:rsidRPr="00A83FED">
        <w:rPr>
          <w:rFonts w:eastAsia="Malgun Gothic"/>
          <w:sz w:val="20"/>
        </w:rPr>
        <w:t xml:space="preserve">, </w:t>
      </w:r>
      <w:ins w:id="3573" w:author="Ye-Kui Wang 04" w:date="2017-12-12T13:19:00Z">
        <w:r w:rsidR="007A4D78">
          <w:rPr>
            <w:rFonts w:eastAsia="Malgun Gothic"/>
            <w:sz w:val="20"/>
          </w:rPr>
          <w:t>vPos</w:t>
        </w:r>
      </w:ins>
      <w:del w:id="3574" w:author="Ye-Kui Wang 04" w:date="2017-12-12T13:19:00Z">
        <w:r w:rsidRPr="00A83FED" w:rsidDel="007A4D78">
          <w:rPr>
            <w:rFonts w:eastAsia="Malgun Gothic"/>
            <w:sz w:val="20"/>
          </w:rPr>
          <w:delText>j</w:delText>
        </w:r>
      </w:del>
      <w:r w:rsidRPr="00A83FED">
        <w:rPr>
          <w:rFonts w:eastAsia="Malgun Gothic"/>
          <w:sz w:val="20"/>
        </w:rPr>
        <w:t>).</w:t>
      </w:r>
    </w:p>
    <w:p w14:paraId="2BCA6DDB" w14:textId="2585617E" w:rsidR="00BE0820" w:rsidRPr="00A83FED" w:rsidRDefault="00BE0820" w:rsidP="00BE0820">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A83FED">
        <w:rPr>
          <w:rFonts w:eastAsia="Malgun Gothic"/>
          <w:sz w:val="20"/>
        </w:rPr>
        <w:t>–</w:t>
      </w:r>
      <w:r w:rsidRPr="00A83FED">
        <w:rPr>
          <w:rFonts w:eastAsia="Malgun Gothic"/>
          <w:sz w:val="20"/>
        </w:rPr>
        <w:tab/>
        <w:t xml:space="preserve">xProjPicture is set equal to </w:t>
      </w:r>
      <w:ins w:id="3575" w:author="Sachin Deshpande" w:date="2017-10-23T17:38:00Z">
        <w:r w:rsidR="00FE77CE" w:rsidRPr="00A83FED">
          <w:rPr>
            <w:rFonts w:eastAsia="Malgun Gothic"/>
            <w:sz w:val="20"/>
            <w:lang w:eastAsia="ko-KR"/>
            <w:rPrChange w:id="3576" w:author="Sachin Deshpande" w:date="2017-10-23T17:39:00Z">
              <w:rPr>
                <w:rFonts w:eastAsia="Malgun Gothic"/>
                <w:sz w:val="20"/>
                <w:highlight w:val="yellow"/>
                <w:lang w:eastAsia="ko-KR"/>
              </w:rPr>
            </w:rPrChange>
          </w:rPr>
          <w:t>ProjReg</w:t>
        </w:r>
      </w:ins>
      <w:ins w:id="3577" w:author="Ye-Kui Wang 03" w:date="2017-11-28T09:11:00Z">
        <w:r w:rsidR="001343D7">
          <w:rPr>
            <w:rFonts w:eastAsia="Malgun Gothic"/>
            <w:sz w:val="20"/>
            <w:lang w:eastAsia="ko-KR"/>
          </w:rPr>
          <w:t>ion</w:t>
        </w:r>
      </w:ins>
      <w:ins w:id="3578" w:author="Sachin Deshpande" w:date="2017-10-23T17:38:00Z">
        <w:r w:rsidR="00FE77CE" w:rsidRPr="00A83FED">
          <w:rPr>
            <w:rFonts w:eastAsia="Malgun Gothic"/>
            <w:sz w:val="20"/>
            <w:lang w:eastAsia="ko-KR"/>
            <w:rPrChange w:id="3579" w:author="Sachin Deshpande" w:date="2017-10-23T17:39:00Z">
              <w:rPr>
                <w:rFonts w:eastAsia="Malgun Gothic"/>
                <w:sz w:val="20"/>
                <w:highlight w:val="yellow"/>
                <w:lang w:eastAsia="ko-KR"/>
              </w:rPr>
            </w:rPrChange>
          </w:rPr>
          <w:t>Left</w:t>
        </w:r>
        <w:del w:id="3580" w:author="Ye-Kui Wang 03" w:date="2017-11-28T09:11:00Z">
          <w:r w:rsidR="00FE77CE" w:rsidRPr="00A83FED" w:rsidDel="001343D7">
            <w:rPr>
              <w:rFonts w:eastAsia="Malgun Gothic"/>
              <w:sz w:val="20"/>
              <w:lang w:eastAsia="ko-KR"/>
              <w:rPrChange w:id="3581" w:author="Sachin Deshpande" w:date="2017-10-23T17:39:00Z">
                <w:rPr>
                  <w:rFonts w:eastAsia="Malgun Gothic"/>
                  <w:sz w:val="20"/>
                  <w:highlight w:val="yellow"/>
                  <w:lang w:eastAsia="ko-KR"/>
                </w:rPr>
              </w:rPrChange>
            </w:rPr>
            <w:delText xml:space="preserve"> </w:delText>
          </w:r>
        </w:del>
        <w:r w:rsidR="00FE77CE" w:rsidRPr="00A83FED">
          <w:rPr>
            <w:rFonts w:eastAsia="Malgun Gothic"/>
            <w:sz w:val="20"/>
            <w:lang w:eastAsia="ko-KR"/>
            <w:rPrChange w:id="3582" w:author="Sachin Deshpande" w:date="2017-10-23T17:39:00Z">
              <w:rPr>
                <w:rFonts w:eastAsia="Malgun Gothic"/>
                <w:sz w:val="20"/>
                <w:highlight w:val="yellow"/>
                <w:lang w:eastAsia="ko-KR"/>
              </w:rPr>
            </w:rPrChange>
          </w:rPr>
          <w:t>[ </w:t>
        </w:r>
        <w:proofErr w:type="gramStart"/>
        <w:r w:rsidR="00FE77CE" w:rsidRPr="00A83FED">
          <w:rPr>
            <w:rFonts w:eastAsia="Malgun Gothic"/>
            <w:sz w:val="20"/>
            <w:lang w:eastAsia="ko-KR"/>
            <w:rPrChange w:id="3583" w:author="Sachin Deshpande" w:date="2017-10-23T17:39:00Z">
              <w:rPr>
                <w:rFonts w:eastAsia="Malgun Gothic"/>
                <w:sz w:val="20"/>
                <w:highlight w:val="yellow"/>
                <w:lang w:eastAsia="ko-KR"/>
              </w:rPr>
            </w:rPrChange>
          </w:rPr>
          <w:t>n ]</w:t>
        </w:r>
      </w:ins>
      <w:proofErr w:type="gramEnd"/>
      <w:del w:id="3584" w:author="Sachin Deshpande" w:date="2017-10-23T17:38:00Z">
        <w:r w:rsidRPr="00A83FED" w:rsidDel="00FE77CE">
          <w:rPr>
            <w:rFonts w:eastAsia="Malgun Gothic"/>
            <w:sz w:val="20"/>
          </w:rPr>
          <w:delText>proj_reg</w:delText>
        </w:r>
        <w:r w:rsidR="00FD200E" w:rsidRPr="00A83FED" w:rsidDel="00FE77CE">
          <w:rPr>
            <w:rFonts w:eastAsia="Malgun Gothic"/>
            <w:sz w:val="20"/>
          </w:rPr>
          <w:delText>ion</w:delText>
        </w:r>
        <w:r w:rsidRPr="00A83FED" w:rsidDel="00FE77CE">
          <w:rPr>
            <w:rFonts w:eastAsia="Malgun Gothic"/>
            <w:sz w:val="20"/>
          </w:rPr>
          <w:delText>_left[ n ]</w:delText>
        </w:r>
      </w:del>
      <w:r w:rsidRPr="00A83FED">
        <w:rPr>
          <w:rFonts w:eastAsia="Malgun Gothic"/>
          <w:sz w:val="20"/>
        </w:rPr>
        <w:t xml:space="preserve"> + </w:t>
      </w:r>
      <w:ins w:id="3585" w:author="Ye-Kui Wang 04" w:date="2017-12-12T13:19:00Z">
        <w:r w:rsidR="007A4D78">
          <w:rPr>
            <w:rFonts w:eastAsia="Malgun Gothic"/>
            <w:sz w:val="20"/>
          </w:rPr>
          <w:t>hPos</w:t>
        </w:r>
      </w:ins>
      <w:del w:id="3586" w:author="Ye-Kui Wang 04" w:date="2017-12-12T13:19:00Z">
        <w:r w:rsidRPr="00A83FED" w:rsidDel="007A4D78">
          <w:rPr>
            <w:rFonts w:eastAsia="Malgun Gothic"/>
            <w:sz w:val="20"/>
          </w:rPr>
          <w:delText>i</w:delText>
        </w:r>
      </w:del>
      <w:r w:rsidRPr="00A83FED">
        <w:rPr>
          <w:rFonts w:eastAsia="Malgun Gothic"/>
          <w:sz w:val="20"/>
        </w:rPr>
        <w:t>.</w:t>
      </w:r>
    </w:p>
    <w:p w14:paraId="0FE52AA0" w14:textId="77777777" w:rsidR="00BE0820" w:rsidRPr="00A83FED" w:rsidRDefault="00BE0820" w:rsidP="00BE0820">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A83FED">
        <w:rPr>
          <w:rFonts w:eastAsia="Malgun Gothic"/>
          <w:sz w:val="20"/>
        </w:rPr>
        <w:t>–</w:t>
      </w:r>
      <w:r w:rsidRPr="00A83FED">
        <w:rPr>
          <w:rFonts w:eastAsia="Malgun Gothic"/>
          <w:sz w:val="20"/>
        </w:rPr>
        <w:tab/>
        <w:t>When StereoFlag is equal to 0 or TopBottomFlag is equal to 1, and when xProjPicture is greater than or equal to proj_picture_width, xProjPicture is set equal to xProjPicture − proj_picture_width.</w:t>
      </w:r>
    </w:p>
    <w:p w14:paraId="65A0FB36" w14:textId="77777777" w:rsidR="00BE0820" w:rsidRPr="00A83FED" w:rsidRDefault="00BE0820" w:rsidP="00BE0820">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A83FED">
        <w:rPr>
          <w:rFonts w:eastAsia="Malgun Gothic"/>
          <w:sz w:val="20"/>
        </w:rPr>
        <w:t>–</w:t>
      </w:r>
      <w:r w:rsidRPr="00A83FED">
        <w:rPr>
          <w:rFonts w:eastAsia="Malgun Gothic"/>
          <w:sz w:val="20"/>
        </w:rPr>
        <w:tab/>
        <w:t>When SideBySideFlag is equal to 1, the following applies:</w:t>
      </w:r>
    </w:p>
    <w:p w14:paraId="6BD24492" w14:textId="46C68058" w:rsidR="00BE0820" w:rsidRPr="00A83FED" w:rsidRDefault="00BE0820" w:rsidP="00BE0820">
      <w:pPr>
        <w:tabs>
          <w:tab w:val="clear" w:pos="360"/>
          <w:tab w:val="clear" w:pos="720"/>
          <w:tab w:val="clear" w:pos="1080"/>
          <w:tab w:val="clear" w:pos="1440"/>
          <w:tab w:val="left" w:pos="1530"/>
          <w:tab w:val="left" w:pos="1588"/>
          <w:tab w:val="left" w:pos="1985"/>
        </w:tabs>
        <w:ind w:left="1530" w:hanging="360"/>
        <w:jc w:val="both"/>
        <w:rPr>
          <w:rFonts w:eastAsia="Malgun Gothic"/>
          <w:sz w:val="20"/>
        </w:rPr>
      </w:pPr>
      <w:r w:rsidRPr="00A83FED">
        <w:rPr>
          <w:rFonts w:eastAsia="Malgun Gothic"/>
          <w:sz w:val="20"/>
        </w:rPr>
        <w:t>–</w:t>
      </w:r>
      <w:r w:rsidRPr="00A83FED">
        <w:rPr>
          <w:rFonts w:eastAsia="Malgun Gothic"/>
          <w:sz w:val="20"/>
        </w:rPr>
        <w:tab/>
        <w:t xml:space="preserve">When </w:t>
      </w:r>
      <w:ins w:id="3587" w:author="Sachin Deshpande" w:date="2017-10-23T17:39:00Z">
        <w:r w:rsidR="00FE77CE" w:rsidRPr="00A83FED">
          <w:rPr>
            <w:rFonts w:eastAsia="Malgun Gothic"/>
            <w:sz w:val="20"/>
            <w:lang w:eastAsia="ko-KR"/>
            <w:rPrChange w:id="3588" w:author="Sachin Deshpande" w:date="2017-10-23T17:39:00Z">
              <w:rPr>
                <w:rFonts w:eastAsia="Malgun Gothic"/>
                <w:sz w:val="20"/>
                <w:highlight w:val="yellow"/>
                <w:lang w:eastAsia="ko-KR"/>
              </w:rPr>
            </w:rPrChange>
          </w:rPr>
          <w:t>ProjReg</w:t>
        </w:r>
      </w:ins>
      <w:ins w:id="3589" w:author="Ye-Kui Wang 03" w:date="2017-11-28T09:13:00Z">
        <w:r w:rsidR="001343D7">
          <w:rPr>
            <w:rFonts w:eastAsia="Malgun Gothic"/>
            <w:sz w:val="20"/>
            <w:lang w:eastAsia="ko-KR"/>
          </w:rPr>
          <w:t>ion</w:t>
        </w:r>
      </w:ins>
      <w:ins w:id="3590" w:author="Sachin Deshpande" w:date="2017-10-23T17:39:00Z">
        <w:r w:rsidR="00FE77CE" w:rsidRPr="00A83FED">
          <w:rPr>
            <w:rFonts w:eastAsia="Malgun Gothic"/>
            <w:sz w:val="20"/>
            <w:lang w:eastAsia="ko-KR"/>
            <w:rPrChange w:id="3591" w:author="Sachin Deshpande" w:date="2017-10-23T17:39:00Z">
              <w:rPr>
                <w:rFonts w:eastAsia="Malgun Gothic"/>
                <w:sz w:val="20"/>
                <w:highlight w:val="yellow"/>
                <w:lang w:eastAsia="ko-KR"/>
              </w:rPr>
            </w:rPrChange>
          </w:rPr>
          <w:t>Left</w:t>
        </w:r>
        <w:del w:id="3592" w:author="Ye-Kui Wang 03" w:date="2017-11-28T09:13:00Z">
          <w:r w:rsidR="00FE77CE" w:rsidRPr="00A83FED" w:rsidDel="001343D7">
            <w:rPr>
              <w:rFonts w:eastAsia="Malgun Gothic"/>
              <w:sz w:val="20"/>
              <w:lang w:eastAsia="ko-KR"/>
              <w:rPrChange w:id="3593" w:author="Sachin Deshpande" w:date="2017-10-23T17:39:00Z">
                <w:rPr>
                  <w:rFonts w:eastAsia="Malgun Gothic"/>
                  <w:sz w:val="20"/>
                  <w:highlight w:val="yellow"/>
                  <w:lang w:eastAsia="ko-KR"/>
                </w:rPr>
              </w:rPrChange>
            </w:rPr>
            <w:delText xml:space="preserve"> </w:delText>
          </w:r>
        </w:del>
        <w:r w:rsidR="00FE77CE" w:rsidRPr="00A83FED">
          <w:rPr>
            <w:rFonts w:eastAsia="Malgun Gothic"/>
            <w:sz w:val="20"/>
            <w:lang w:eastAsia="ko-KR"/>
            <w:rPrChange w:id="3594" w:author="Sachin Deshpande" w:date="2017-10-23T17:39:00Z">
              <w:rPr>
                <w:rFonts w:eastAsia="Malgun Gothic"/>
                <w:sz w:val="20"/>
                <w:highlight w:val="yellow"/>
                <w:lang w:eastAsia="ko-KR"/>
              </w:rPr>
            </w:rPrChange>
          </w:rPr>
          <w:t>[ </w:t>
        </w:r>
        <w:proofErr w:type="gramStart"/>
        <w:r w:rsidR="00FE77CE" w:rsidRPr="00A83FED">
          <w:rPr>
            <w:rFonts w:eastAsia="Malgun Gothic"/>
            <w:sz w:val="20"/>
            <w:lang w:eastAsia="ko-KR"/>
            <w:rPrChange w:id="3595" w:author="Sachin Deshpande" w:date="2017-10-23T17:39:00Z">
              <w:rPr>
                <w:rFonts w:eastAsia="Malgun Gothic"/>
                <w:sz w:val="20"/>
                <w:highlight w:val="yellow"/>
                <w:lang w:eastAsia="ko-KR"/>
              </w:rPr>
            </w:rPrChange>
          </w:rPr>
          <w:t>n ]</w:t>
        </w:r>
      </w:ins>
      <w:proofErr w:type="gramEnd"/>
      <w:del w:id="3596" w:author="Sachin Deshpande" w:date="2017-10-23T17:39:00Z">
        <w:r w:rsidRPr="00A83FED" w:rsidDel="00FE77CE">
          <w:rPr>
            <w:rFonts w:eastAsia="Malgun Gothic"/>
            <w:sz w:val="20"/>
          </w:rPr>
          <w:delText>proj_reg</w:delText>
        </w:r>
        <w:r w:rsidR="00FD200E" w:rsidRPr="00A83FED" w:rsidDel="00FE77CE">
          <w:rPr>
            <w:rFonts w:eastAsia="Malgun Gothic"/>
            <w:sz w:val="20"/>
          </w:rPr>
          <w:delText>ion</w:delText>
        </w:r>
        <w:r w:rsidRPr="00A83FED" w:rsidDel="00FE77CE">
          <w:rPr>
            <w:rFonts w:eastAsia="Malgun Gothic"/>
            <w:sz w:val="20"/>
          </w:rPr>
          <w:delText>_left[ n ]</w:delText>
        </w:r>
      </w:del>
      <w:r w:rsidRPr="00A83FED">
        <w:rPr>
          <w:rFonts w:eastAsia="Malgun Gothic"/>
          <w:sz w:val="20"/>
        </w:rPr>
        <w:t xml:space="preserve"> is less than proj_picture_width / 2 and xProjPicture is greater than or equal to proj_picture_width / 2, xProjPicture is set equal to xProjPicture − proj_picture_width / 2.</w:t>
      </w:r>
    </w:p>
    <w:p w14:paraId="7C9D7BD6" w14:textId="27D42E44" w:rsidR="00BE0820" w:rsidRPr="00A83FED" w:rsidRDefault="00BE0820" w:rsidP="00BE0820">
      <w:pPr>
        <w:tabs>
          <w:tab w:val="clear" w:pos="360"/>
          <w:tab w:val="clear" w:pos="720"/>
          <w:tab w:val="clear" w:pos="1080"/>
          <w:tab w:val="clear" w:pos="1440"/>
          <w:tab w:val="left" w:pos="1530"/>
          <w:tab w:val="left" w:pos="1588"/>
          <w:tab w:val="left" w:pos="1985"/>
        </w:tabs>
        <w:ind w:left="1530" w:hanging="360"/>
        <w:jc w:val="both"/>
        <w:rPr>
          <w:rFonts w:eastAsia="Malgun Gothic"/>
          <w:sz w:val="20"/>
        </w:rPr>
      </w:pPr>
      <w:r w:rsidRPr="00A83FED">
        <w:rPr>
          <w:rFonts w:eastAsia="Malgun Gothic"/>
          <w:sz w:val="20"/>
        </w:rPr>
        <w:t>–</w:t>
      </w:r>
      <w:r w:rsidRPr="00A83FED">
        <w:rPr>
          <w:rFonts w:eastAsia="Malgun Gothic"/>
          <w:sz w:val="20"/>
        </w:rPr>
        <w:tab/>
        <w:t xml:space="preserve">When </w:t>
      </w:r>
      <w:ins w:id="3597" w:author="Sachin Deshpande" w:date="2017-10-23T17:39:00Z">
        <w:r w:rsidR="00FE77CE" w:rsidRPr="00A83FED">
          <w:rPr>
            <w:rFonts w:eastAsia="Malgun Gothic"/>
            <w:sz w:val="20"/>
            <w:lang w:eastAsia="ko-KR"/>
            <w:rPrChange w:id="3598" w:author="Sachin Deshpande" w:date="2017-10-23T17:39:00Z">
              <w:rPr>
                <w:rFonts w:eastAsia="Malgun Gothic"/>
                <w:sz w:val="20"/>
                <w:highlight w:val="yellow"/>
                <w:lang w:eastAsia="ko-KR"/>
              </w:rPr>
            </w:rPrChange>
          </w:rPr>
          <w:t>ProjReg</w:t>
        </w:r>
      </w:ins>
      <w:ins w:id="3599" w:author="Ye-Kui Wang 03" w:date="2017-11-28T09:13:00Z">
        <w:r w:rsidR="001343D7">
          <w:rPr>
            <w:rFonts w:eastAsia="Malgun Gothic"/>
            <w:sz w:val="20"/>
            <w:lang w:eastAsia="ko-KR"/>
          </w:rPr>
          <w:t>ion</w:t>
        </w:r>
      </w:ins>
      <w:ins w:id="3600" w:author="Sachin Deshpande" w:date="2017-10-23T17:39:00Z">
        <w:r w:rsidR="00FE77CE" w:rsidRPr="00A83FED">
          <w:rPr>
            <w:rFonts w:eastAsia="Malgun Gothic"/>
            <w:sz w:val="20"/>
            <w:lang w:eastAsia="ko-KR"/>
            <w:rPrChange w:id="3601" w:author="Sachin Deshpande" w:date="2017-10-23T17:39:00Z">
              <w:rPr>
                <w:rFonts w:eastAsia="Malgun Gothic"/>
                <w:sz w:val="20"/>
                <w:highlight w:val="yellow"/>
                <w:lang w:eastAsia="ko-KR"/>
              </w:rPr>
            </w:rPrChange>
          </w:rPr>
          <w:t>Left</w:t>
        </w:r>
        <w:del w:id="3602" w:author="Ye-Kui Wang 03" w:date="2017-11-28T09:13:00Z">
          <w:r w:rsidR="00FE77CE" w:rsidRPr="00A83FED" w:rsidDel="001343D7">
            <w:rPr>
              <w:rFonts w:eastAsia="Malgun Gothic"/>
              <w:sz w:val="20"/>
              <w:lang w:eastAsia="ko-KR"/>
              <w:rPrChange w:id="3603" w:author="Sachin Deshpande" w:date="2017-10-23T17:39:00Z">
                <w:rPr>
                  <w:rFonts w:eastAsia="Malgun Gothic"/>
                  <w:sz w:val="20"/>
                  <w:highlight w:val="yellow"/>
                  <w:lang w:eastAsia="ko-KR"/>
                </w:rPr>
              </w:rPrChange>
            </w:rPr>
            <w:delText xml:space="preserve"> </w:delText>
          </w:r>
        </w:del>
        <w:r w:rsidR="00FE77CE" w:rsidRPr="00A83FED">
          <w:rPr>
            <w:rFonts w:eastAsia="Malgun Gothic"/>
            <w:sz w:val="20"/>
            <w:lang w:eastAsia="ko-KR"/>
            <w:rPrChange w:id="3604" w:author="Sachin Deshpande" w:date="2017-10-23T17:39:00Z">
              <w:rPr>
                <w:rFonts w:eastAsia="Malgun Gothic"/>
                <w:sz w:val="20"/>
                <w:highlight w:val="yellow"/>
                <w:lang w:eastAsia="ko-KR"/>
              </w:rPr>
            </w:rPrChange>
          </w:rPr>
          <w:t>[ </w:t>
        </w:r>
        <w:proofErr w:type="gramStart"/>
        <w:r w:rsidR="00FE77CE" w:rsidRPr="00A83FED">
          <w:rPr>
            <w:rFonts w:eastAsia="Malgun Gothic"/>
            <w:sz w:val="20"/>
            <w:lang w:eastAsia="ko-KR"/>
            <w:rPrChange w:id="3605" w:author="Sachin Deshpande" w:date="2017-10-23T17:39:00Z">
              <w:rPr>
                <w:rFonts w:eastAsia="Malgun Gothic"/>
                <w:sz w:val="20"/>
                <w:highlight w:val="yellow"/>
                <w:lang w:eastAsia="ko-KR"/>
              </w:rPr>
            </w:rPrChange>
          </w:rPr>
          <w:t>n ]</w:t>
        </w:r>
      </w:ins>
      <w:proofErr w:type="gramEnd"/>
      <w:del w:id="3606" w:author="Sachin Deshpande" w:date="2017-10-23T17:39:00Z">
        <w:r w:rsidRPr="00A83FED" w:rsidDel="00FE77CE">
          <w:rPr>
            <w:rFonts w:eastAsia="Malgun Gothic"/>
            <w:sz w:val="20"/>
          </w:rPr>
          <w:delText>proj_reg</w:delText>
        </w:r>
        <w:r w:rsidR="00FD200E" w:rsidRPr="00A83FED" w:rsidDel="00FE77CE">
          <w:rPr>
            <w:rFonts w:eastAsia="Malgun Gothic"/>
            <w:sz w:val="20"/>
          </w:rPr>
          <w:delText>ion</w:delText>
        </w:r>
        <w:r w:rsidRPr="00A83FED" w:rsidDel="00FE77CE">
          <w:rPr>
            <w:rFonts w:eastAsia="Malgun Gothic"/>
            <w:sz w:val="20"/>
          </w:rPr>
          <w:delText>_left[n]</w:delText>
        </w:r>
      </w:del>
      <w:r w:rsidRPr="00A83FED">
        <w:rPr>
          <w:rFonts w:eastAsia="Malgun Gothic"/>
          <w:sz w:val="20"/>
        </w:rPr>
        <w:t xml:space="preserve"> is greater than or equal to proj_picture_width / 2 and xProjPicture is greater than or equal to proj_picture_width, xProjPicture is set equal to xProjPicture − proj_picture_width / 2.</w:t>
      </w:r>
    </w:p>
    <w:p w14:paraId="40A4C909" w14:textId="4C4D3336" w:rsidR="00BE0820" w:rsidRDefault="00BE0820" w:rsidP="00BE0820">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A83FED">
        <w:rPr>
          <w:rFonts w:eastAsia="Malgun Gothic"/>
          <w:sz w:val="20"/>
        </w:rPr>
        <w:t>–</w:t>
      </w:r>
      <w:r w:rsidRPr="00A83FED">
        <w:rPr>
          <w:rFonts w:eastAsia="Malgun Gothic"/>
          <w:sz w:val="20"/>
        </w:rPr>
        <w:tab/>
        <w:t xml:space="preserve">yProjPicture is set equal to </w:t>
      </w:r>
      <w:proofErr w:type="gramStart"/>
      <w:ins w:id="3607" w:author="Sachin Deshpande" w:date="2017-10-23T17:39:00Z">
        <w:r w:rsidR="00FE77CE" w:rsidRPr="00A83FED">
          <w:rPr>
            <w:rFonts w:eastAsia="Malgun Gothic"/>
            <w:sz w:val="20"/>
            <w:lang w:eastAsia="ko-KR"/>
            <w:rPrChange w:id="3608" w:author="Sachin Deshpande" w:date="2017-10-23T17:39:00Z">
              <w:rPr>
                <w:rFonts w:eastAsia="Malgun Gothic"/>
                <w:sz w:val="20"/>
                <w:highlight w:val="yellow"/>
                <w:lang w:eastAsia="ko-KR"/>
              </w:rPr>
            </w:rPrChange>
          </w:rPr>
          <w:t>ProjReg</w:t>
        </w:r>
      </w:ins>
      <w:ins w:id="3609" w:author="Ye-Kui Wang 03" w:date="2017-11-28T09:13:00Z">
        <w:r w:rsidR="001343D7">
          <w:rPr>
            <w:rFonts w:eastAsia="Malgun Gothic"/>
            <w:sz w:val="20"/>
            <w:lang w:eastAsia="ko-KR"/>
          </w:rPr>
          <w:t>ion</w:t>
        </w:r>
      </w:ins>
      <w:ins w:id="3610" w:author="Sachin Deshpande" w:date="2017-10-23T17:39:00Z">
        <w:r w:rsidR="00FE77CE" w:rsidRPr="00A83FED">
          <w:rPr>
            <w:rFonts w:eastAsia="Malgun Gothic"/>
            <w:sz w:val="20"/>
            <w:lang w:eastAsia="ko-KR"/>
            <w:rPrChange w:id="3611" w:author="Sachin Deshpande" w:date="2017-10-23T17:39:00Z">
              <w:rPr>
                <w:rFonts w:eastAsia="Malgun Gothic"/>
                <w:sz w:val="20"/>
                <w:highlight w:val="yellow"/>
                <w:lang w:eastAsia="ko-KR"/>
              </w:rPr>
            </w:rPrChange>
          </w:rPr>
          <w:t>Top[</w:t>
        </w:r>
        <w:proofErr w:type="gramEnd"/>
        <w:r w:rsidR="00FE77CE" w:rsidRPr="00A83FED">
          <w:rPr>
            <w:rFonts w:eastAsia="Malgun Gothic"/>
            <w:sz w:val="20"/>
            <w:lang w:eastAsia="ko-KR"/>
            <w:rPrChange w:id="3612" w:author="Sachin Deshpande" w:date="2017-10-23T17:39:00Z">
              <w:rPr>
                <w:rFonts w:eastAsia="Malgun Gothic"/>
                <w:sz w:val="20"/>
                <w:highlight w:val="yellow"/>
                <w:lang w:eastAsia="ko-KR"/>
              </w:rPr>
            </w:rPrChange>
          </w:rPr>
          <w:t> n ]</w:t>
        </w:r>
      </w:ins>
      <w:del w:id="3613" w:author="Sachin Deshpande" w:date="2017-10-23T17:39:00Z">
        <w:r w:rsidRPr="00A83FED" w:rsidDel="00FE77CE">
          <w:rPr>
            <w:rFonts w:eastAsia="Malgun Gothic"/>
            <w:sz w:val="20"/>
          </w:rPr>
          <w:delText>proj_reg</w:delText>
        </w:r>
        <w:r w:rsidR="00FD200E" w:rsidRPr="00A83FED" w:rsidDel="00FE77CE">
          <w:rPr>
            <w:rFonts w:eastAsia="Malgun Gothic"/>
            <w:sz w:val="20"/>
          </w:rPr>
          <w:delText>ion</w:delText>
        </w:r>
        <w:r w:rsidRPr="00A83FED" w:rsidDel="00FE77CE">
          <w:rPr>
            <w:rFonts w:eastAsia="Malgun Gothic"/>
            <w:sz w:val="20"/>
          </w:rPr>
          <w:delText>_top[ n ]</w:delText>
        </w:r>
      </w:del>
      <w:r w:rsidRPr="00A83FED">
        <w:rPr>
          <w:rFonts w:eastAsia="Malgun Gothic"/>
          <w:sz w:val="20"/>
        </w:rPr>
        <w:t xml:space="preserve"> + </w:t>
      </w:r>
      <w:ins w:id="3614" w:author="Ye-Kui Wang 04" w:date="2017-12-12T13:20:00Z">
        <w:r w:rsidR="007A4D78">
          <w:rPr>
            <w:rFonts w:eastAsia="Malgun Gothic"/>
            <w:sz w:val="20"/>
          </w:rPr>
          <w:t>vPos</w:t>
        </w:r>
      </w:ins>
      <w:del w:id="3615" w:author="Ye-Kui Wang 04" w:date="2017-12-12T13:20:00Z">
        <w:r w:rsidRPr="00A83FED" w:rsidDel="007A4D78">
          <w:rPr>
            <w:rFonts w:eastAsia="Malgun Gothic"/>
            <w:sz w:val="20"/>
          </w:rPr>
          <w:delText>j</w:delText>
        </w:r>
      </w:del>
      <w:r w:rsidRPr="00A83FED">
        <w:rPr>
          <w:rFonts w:eastAsia="Malgun Gothic"/>
          <w:sz w:val="20"/>
        </w:rPr>
        <w:t>.</w:t>
      </w:r>
    </w:p>
    <w:p w14:paraId="0CC147B2" w14:textId="4BA9F244" w:rsidR="00BE0820" w:rsidRPr="00055CE8" w:rsidRDefault="00BE0820" w:rsidP="00BE0820">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sidRPr="001F3D36">
        <w:rPr>
          <w:rFonts w:eastAsia="Malgun Gothic"/>
          <w:sz w:val="20"/>
        </w:rPr>
        <w:t xml:space="preserve">Clause </w:t>
      </w:r>
      <w:r w:rsidR="0007089B" w:rsidRPr="001F3D36">
        <w:rPr>
          <w:rFonts w:eastAsia="Calibri"/>
          <w:sz w:val="20"/>
        </w:rPr>
        <w:fldChar w:fldCharType="begin"/>
      </w:r>
      <w:r w:rsidR="0007089B" w:rsidRPr="001F3D36">
        <w:rPr>
          <w:rFonts w:eastAsia="Calibri"/>
          <w:sz w:val="20"/>
        </w:rPr>
        <w:instrText xml:space="preserve"> REF SampleRemappingProjected \h  \* MERGEFORMAT </w:instrText>
      </w:r>
      <w:r w:rsidR="0007089B" w:rsidRPr="001F3D36">
        <w:rPr>
          <w:rFonts w:eastAsia="Calibri"/>
          <w:sz w:val="20"/>
        </w:rPr>
      </w:r>
      <w:r w:rsidR="0007089B" w:rsidRPr="001F3D36">
        <w:rPr>
          <w:rFonts w:eastAsia="Calibri"/>
          <w:sz w:val="20"/>
        </w:rPr>
        <w:fldChar w:fldCharType="separate"/>
      </w:r>
      <w:ins w:id="3616" w:author="Gary Sullivan" w:date="2018-01-12T12:30:00Z">
        <w:r w:rsidR="007F6A49" w:rsidRPr="007F6A49">
          <w:rPr>
            <w:sz w:val="20"/>
            <w:rPrChange w:id="3617" w:author="Gary Sullivan" w:date="2018-01-12T12:30:00Z">
              <w:rPr>
                <w:b/>
                <w:i/>
              </w:rPr>
            </w:rPrChange>
          </w:rPr>
          <w:t>D.3.41.6.6</w:t>
        </w:r>
      </w:ins>
      <w:del w:id="3618" w:author="Gary Sullivan" w:date="2018-01-12T12:30:00Z">
        <w:r w:rsidR="0007089B" w:rsidRPr="00464B6C" w:rsidDel="007F6A49">
          <w:rPr>
            <w:sz w:val="20"/>
          </w:rPr>
          <w:delText>D.3.41.5.6</w:delText>
        </w:r>
      </w:del>
      <w:r w:rsidR="0007089B" w:rsidRPr="001F3D36">
        <w:rPr>
          <w:rFonts w:eastAsia="Calibri"/>
          <w:sz w:val="20"/>
        </w:rPr>
        <w:fldChar w:fldCharType="end"/>
      </w:r>
      <w:r w:rsidRPr="001F3D36">
        <w:rPr>
          <w:rFonts w:eastAsia="Malgun Gothic"/>
          <w:sz w:val="20"/>
        </w:rPr>
        <w:t xml:space="preserve"> is</w:t>
      </w:r>
      <w:r w:rsidRPr="00055CE8">
        <w:rPr>
          <w:rFonts w:eastAsia="Malgun Gothic"/>
          <w:sz w:val="20"/>
        </w:rPr>
        <w:t xml:space="preserve"> invoked with xProjPicture, yProjPicture, </w:t>
      </w:r>
      <w:r w:rsidR="00024B69">
        <w:rPr>
          <w:rFonts w:eastAsia="Malgun Gothic"/>
          <w:sz w:val="20"/>
        </w:rPr>
        <w:t>Constituent</w:t>
      </w:r>
      <w:r w:rsidRPr="00055CE8">
        <w:rPr>
          <w:rFonts w:eastAsia="Malgun Gothic"/>
          <w:sz w:val="20"/>
        </w:rPr>
        <w:t xml:space="preserve">PicWidth, and </w:t>
      </w:r>
      <w:r w:rsidR="00024B69">
        <w:rPr>
          <w:rFonts w:eastAsia="Malgun Gothic"/>
          <w:sz w:val="20"/>
        </w:rPr>
        <w:t>Constituent</w:t>
      </w:r>
      <w:r w:rsidRPr="00055CE8">
        <w:rPr>
          <w:rFonts w:eastAsia="Malgun Gothic"/>
          <w:sz w:val="20"/>
        </w:rPr>
        <w:t xml:space="preserve">PicHeight as inputs, and the outputs indicating the </w:t>
      </w:r>
      <w:r>
        <w:rPr>
          <w:rFonts w:eastAsia="Malgun Gothic"/>
          <w:sz w:val="20"/>
        </w:rPr>
        <w:t>sphere</w:t>
      </w:r>
      <w:r w:rsidRPr="00055CE8">
        <w:rPr>
          <w:rFonts w:eastAsia="Malgun Gothic"/>
          <w:sz w:val="20"/>
        </w:rPr>
        <w:t xml:space="preserve"> coordinates and the constituent </w:t>
      </w:r>
      <w:r w:rsidR="00024B69">
        <w:rPr>
          <w:rFonts w:eastAsia="Malgun Gothic"/>
          <w:sz w:val="20"/>
        </w:rPr>
        <w:t>picture</w:t>
      </w:r>
      <w:r w:rsidRPr="00055CE8">
        <w:rPr>
          <w:rFonts w:eastAsia="Malgun Gothic"/>
          <w:sz w:val="20"/>
        </w:rPr>
        <w:t xml:space="preserve"> index (for frame-packed stereoscopic video) for the luma </w:t>
      </w:r>
      <w:r>
        <w:rPr>
          <w:rFonts w:eastAsia="Malgun Gothic"/>
          <w:sz w:val="20"/>
        </w:rPr>
        <w:t>sample location (xPackedPicture, yPackedPicture) belonging to the</w:t>
      </w:r>
      <w:r>
        <w:rPr>
          <w:rFonts w:eastAsia="Malgun Gothic" w:hint="eastAsia"/>
          <w:sz w:val="20"/>
        </w:rPr>
        <w:t xml:space="preserve"> n</w:t>
      </w:r>
      <w:r>
        <w:rPr>
          <w:rFonts w:eastAsia="Malgun Gothic"/>
          <w:sz w:val="20"/>
        </w:rPr>
        <w:t>-th packed region in the decoded picture.</w:t>
      </w:r>
    </w:p>
    <w:p w14:paraId="6DE840F1" w14:textId="3A9523F9" w:rsidR="00BE0820" w:rsidRPr="00055CE8" w:rsidRDefault="00BE0820" w:rsidP="00464B6C">
      <w:pPr>
        <w:keepNext/>
        <w:jc w:val="both"/>
        <w:rPr>
          <w:rFonts w:eastAsia="Malgun Gothic"/>
          <w:sz w:val="20"/>
          <w:lang w:eastAsia="ko-KR"/>
        </w:rPr>
      </w:pPr>
      <w:r w:rsidRPr="00055CE8">
        <w:rPr>
          <w:rFonts w:eastAsia="Malgun Gothic"/>
          <w:sz w:val="20"/>
          <w:lang w:eastAsia="ko-KR"/>
        </w:rPr>
        <w:t>Otherwise</w:t>
      </w:r>
      <w:ins w:id="3619" w:author="Ye-Kui Wang v2" w:date="2017-10-20T06:18:00Z">
        <w:r w:rsidR="00B05AB5">
          <w:rPr>
            <w:rFonts w:eastAsia="Malgun Gothic"/>
            <w:sz w:val="20"/>
            <w:lang w:eastAsia="ko-KR"/>
          </w:rPr>
          <w:t xml:space="preserve"> (</w:t>
        </w:r>
        <w:r w:rsidR="00B05AB5" w:rsidRPr="00055CE8">
          <w:rPr>
            <w:rFonts w:eastAsia="Malgun Gothic"/>
            <w:bCs/>
            <w:noProof/>
            <w:sz w:val="20"/>
            <w:lang w:eastAsia="zh-CN"/>
          </w:rPr>
          <w:t>RegionWisePackingFlag</w:t>
        </w:r>
        <w:r w:rsidR="00B05AB5">
          <w:rPr>
            <w:rFonts w:eastAsia="Malgun Gothic"/>
            <w:bCs/>
            <w:noProof/>
            <w:sz w:val="20"/>
            <w:lang w:eastAsia="zh-CN"/>
          </w:rPr>
          <w:t xml:space="preserve"> is equal 0</w:t>
        </w:r>
        <w:r w:rsidR="00B05AB5">
          <w:rPr>
            <w:rFonts w:eastAsia="Malgun Gothic"/>
            <w:sz w:val="20"/>
            <w:lang w:eastAsia="ko-KR"/>
          </w:rPr>
          <w:t>)</w:t>
        </w:r>
      </w:ins>
      <w:r w:rsidRPr="00055CE8">
        <w:rPr>
          <w:rFonts w:eastAsia="Malgun Gothic"/>
          <w:sz w:val="20"/>
          <w:lang w:eastAsia="ko-KR"/>
        </w:rPr>
        <w:t xml:space="preserve">, the following applies for each sample location (x, y) </w:t>
      </w:r>
      <w:ins w:id="3620" w:author="Ye-Kui Wang v2" w:date="2017-10-20T06:18:00Z">
        <w:r w:rsidR="00B05AB5">
          <w:rPr>
            <w:rFonts w:eastAsia="Malgun Gothic"/>
            <w:sz w:val="20"/>
            <w:lang w:eastAsia="ko-KR"/>
          </w:rPr>
          <w:t>that is not a</w:t>
        </w:r>
      </w:ins>
      <w:ins w:id="3621" w:author="Ye-Kui Wang 04" w:date="2017-12-13T07:40:00Z">
        <w:r w:rsidR="006C5B48">
          <w:rPr>
            <w:rFonts w:eastAsia="Malgun Gothic"/>
            <w:sz w:val="20"/>
            <w:lang w:eastAsia="ko-KR"/>
          </w:rPr>
          <w:t>n</w:t>
        </w:r>
      </w:ins>
      <w:ins w:id="3622" w:author="Ye-Kui Wang v2" w:date="2017-10-20T06:18:00Z">
        <w:r w:rsidR="00B05AB5">
          <w:rPr>
            <w:rFonts w:eastAsia="Malgun Gothic"/>
            <w:sz w:val="20"/>
            <w:lang w:eastAsia="ko-KR"/>
          </w:rPr>
          <w:t xml:space="preserve"> equirectangular projection </w:t>
        </w:r>
        <w:del w:id="3623" w:author="Gary Sullivan" w:date="2018-01-12T14:11:00Z">
          <w:r w:rsidR="00B05AB5" w:rsidDel="00052898">
            <w:rPr>
              <w:rFonts w:eastAsia="Malgun Gothic"/>
              <w:sz w:val="20"/>
              <w:lang w:eastAsia="ko-KR"/>
            </w:rPr>
            <w:delText>padded</w:delText>
          </w:r>
        </w:del>
      </w:ins>
      <w:ins w:id="3624" w:author="Gary Sullivan" w:date="2018-01-12T14:11:00Z">
        <w:r w:rsidR="00052898">
          <w:rPr>
            <w:rFonts w:eastAsia="Malgun Gothic"/>
            <w:sz w:val="20"/>
            <w:lang w:eastAsia="ko-KR"/>
          </w:rPr>
          <w:t>guard band</w:t>
        </w:r>
      </w:ins>
      <w:ins w:id="3625" w:author="Ye-Kui Wang v2" w:date="2017-10-20T06:18:00Z">
        <w:r w:rsidR="00B05AB5">
          <w:rPr>
            <w:rFonts w:eastAsia="Malgun Gothic"/>
            <w:sz w:val="20"/>
            <w:lang w:eastAsia="ko-KR"/>
          </w:rPr>
          <w:t xml:space="preserve"> sample</w:t>
        </w:r>
        <w:r w:rsidR="00B05AB5" w:rsidRPr="00055CE8">
          <w:rPr>
            <w:rFonts w:eastAsia="Malgun Gothic"/>
            <w:sz w:val="20"/>
            <w:lang w:eastAsia="ko-KR"/>
          </w:rPr>
          <w:t xml:space="preserve"> </w:t>
        </w:r>
      </w:ins>
      <w:r w:rsidRPr="00055CE8">
        <w:rPr>
          <w:rFonts w:eastAsia="Malgun Gothic"/>
          <w:sz w:val="20"/>
          <w:lang w:eastAsia="ko-KR"/>
        </w:rPr>
        <w:t xml:space="preserve">within the </w:t>
      </w:r>
      <w:ins w:id="3626" w:author="Ye-Kui Wang v2" w:date="2017-10-20T06:18:00Z">
        <w:r w:rsidR="00B05AB5">
          <w:rPr>
            <w:rFonts w:eastAsia="Malgun Gothic"/>
            <w:sz w:val="20"/>
            <w:lang w:eastAsia="ko-KR"/>
          </w:rPr>
          <w:t>cropped decoded</w:t>
        </w:r>
      </w:ins>
      <w:del w:id="3627" w:author="Ye-Kui Wang v2" w:date="2017-10-20T06:19:00Z">
        <w:r w:rsidR="00D843D5" w:rsidDel="00B05AB5">
          <w:rPr>
            <w:rFonts w:eastAsia="Malgun Gothic"/>
            <w:sz w:val="20"/>
            <w:lang w:eastAsia="ko-KR"/>
          </w:rPr>
          <w:delText xml:space="preserve">region-wise </w:delText>
        </w:r>
        <w:r w:rsidDel="00B05AB5">
          <w:rPr>
            <w:rFonts w:eastAsia="Malgun Gothic"/>
            <w:sz w:val="20"/>
            <w:lang w:eastAsia="ko-KR"/>
          </w:rPr>
          <w:delText>packed</w:delText>
        </w:r>
      </w:del>
      <w:r w:rsidRPr="00055CE8">
        <w:rPr>
          <w:rFonts w:eastAsia="Malgun Gothic"/>
          <w:sz w:val="20"/>
          <w:lang w:eastAsia="ko-KR"/>
        </w:rPr>
        <w:t xml:space="preserve"> picture</w:t>
      </w:r>
      <w:ins w:id="3628" w:author="Ye-Kui Wang 04" w:date="2017-12-13T07:40:00Z">
        <w:r w:rsidR="006C5B48">
          <w:rPr>
            <w:rFonts w:eastAsia="Malgun Gothic"/>
            <w:sz w:val="20"/>
            <w:lang w:eastAsia="ko-KR"/>
          </w:rPr>
          <w:t xml:space="preserve">, where </w:t>
        </w:r>
      </w:ins>
      <w:ins w:id="3629" w:author="Ye-Kui Wang 04" w:date="2017-12-13T07:42:00Z">
        <w:r w:rsidR="006C5B48">
          <w:rPr>
            <w:rFonts w:eastAsia="Malgun Gothic"/>
            <w:sz w:val="20"/>
            <w:lang w:eastAsia="ko-KR"/>
          </w:rPr>
          <w:t xml:space="preserve">a sample location (x, y) is an equirectangular projection </w:t>
        </w:r>
        <w:del w:id="3630" w:author="Gary Sullivan" w:date="2018-01-12T14:11:00Z">
          <w:r w:rsidR="006C5B48" w:rsidDel="00052898">
            <w:rPr>
              <w:rFonts w:eastAsia="Malgun Gothic"/>
              <w:sz w:val="20"/>
              <w:lang w:eastAsia="ko-KR"/>
            </w:rPr>
            <w:delText>padded</w:delText>
          </w:r>
        </w:del>
      </w:ins>
      <w:ins w:id="3631" w:author="Gary Sullivan" w:date="2018-01-12T14:11:00Z">
        <w:r w:rsidR="00052898">
          <w:rPr>
            <w:rFonts w:eastAsia="Malgun Gothic"/>
            <w:sz w:val="20"/>
            <w:lang w:eastAsia="ko-KR"/>
          </w:rPr>
          <w:t>guard band</w:t>
        </w:r>
      </w:ins>
      <w:ins w:id="3632" w:author="Ye-Kui Wang 04" w:date="2017-12-13T07:42:00Z">
        <w:r w:rsidR="006C5B48">
          <w:rPr>
            <w:rFonts w:eastAsia="Malgun Gothic"/>
            <w:sz w:val="20"/>
            <w:lang w:eastAsia="ko-KR"/>
          </w:rPr>
          <w:t xml:space="preserve"> sample</w:t>
        </w:r>
      </w:ins>
      <w:ins w:id="3633" w:author="Ye-Kui Wang 04" w:date="2017-12-13T07:43:00Z">
        <w:r w:rsidR="006C5B48">
          <w:rPr>
            <w:rFonts w:eastAsia="Malgun Gothic"/>
            <w:sz w:val="20"/>
            <w:lang w:eastAsia="ko-KR"/>
          </w:rPr>
          <w:t xml:space="preserve"> when </w:t>
        </w:r>
      </w:ins>
      <w:ins w:id="3634" w:author="Ye-Kui Wang 04" w:date="2017-12-13T07:47:00Z">
        <w:r w:rsidR="00E07F2E">
          <w:rPr>
            <w:rFonts w:eastAsia="Malgun Gothic"/>
            <w:sz w:val="20"/>
            <w:lang w:eastAsia="ko-KR"/>
          </w:rPr>
          <w:t xml:space="preserve">and only when </w:t>
        </w:r>
      </w:ins>
      <w:ins w:id="3635" w:author="Ye-Kui Wang 04" w:date="2017-12-13T08:20:00Z">
        <w:r w:rsidR="009961D8">
          <w:rPr>
            <w:rFonts w:eastAsia="Malgun Gothic"/>
            <w:sz w:val="20"/>
            <w:lang w:eastAsia="ko-KR"/>
          </w:rPr>
          <w:t>ErpFlag is equal to 1</w:t>
        </w:r>
      </w:ins>
      <w:ins w:id="3636" w:author="Ye-Kui Wang 04" w:date="2017-12-13T07:48:00Z">
        <w:r w:rsidR="00E07F2E">
          <w:rPr>
            <w:rFonts w:eastAsia="Malgun Gothic"/>
            <w:sz w:val="20"/>
            <w:lang w:eastAsia="ko-KR"/>
          </w:rPr>
          <w:t>,</w:t>
        </w:r>
      </w:ins>
      <w:ins w:id="3637" w:author="Ye-Kui Wang 04" w:date="2017-12-13T07:45:00Z">
        <w:r w:rsidR="006C5B48">
          <w:rPr>
            <w:rFonts w:eastAsia="Malgun Gothic"/>
            <w:sz w:val="20"/>
            <w:lang w:eastAsia="ko-KR"/>
          </w:rPr>
          <w:t xml:space="preserve"> </w:t>
        </w:r>
      </w:ins>
      <w:ins w:id="3638" w:author="Ye-Kui Wang 04" w:date="2017-12-13T07:48:00Z">
        <w:r w:rsidR="00E07F2E">
          <w:rPr>
            <w:rFonts w:eastAsia="Malgun Gothic"/>
            <w:sz w:val="20"/>
            <w:lang w:eastAsia="ko-KR"/>
          </w:rPr>
          <w:t xml:space="preserve">x is in the range of </w:t>
        </w:r>
      </w:ins>
      <w:ins w:id="3639" w:author="Ye-Kui Wang 04" w:date="2017-12-13T07:53:00Z">
        <w:r w:rsidR="00E07F2E">
          <w:rPr>
            <w:rFonts w:eastAsia="Malgun Gothic"/>
            <w:sz w:val="20"/>
            <w:lang w:eastAsia="ko-KR"/>
          </w:rPr>
          <w:t>0</w:t>
        </w:r>
      </w:ins>
      <w:ins w:id="3640" w:author="Ye-Kui Wang 04" w:date="2017-12-13T07:54:00Z">
        <w:r w:rsidR="00E07F2E">
          <w:rPr>
            <w:rFonts w:eastAsia="Malgun Gothic"/>
            <w:sz w:val="20"/>
            <w:lang w:eastAsia="ko-KR"/>
          </w:rPr>
          <w:t xml:space="preserve"> to </w:t>
        </w:r>
        <w:del w:id="3641" w:author="Gary Sullivan" w:date="2018-01-12T13:50:00Z">
          <w:r w:rsidR="00E07F2E" w:rsidRPr="00E07F2E" w:rsidDel="00A42004">
            <w:rPr>
              <w:rFonts w:eastAsia="Malgun Gothic"/>
              <w:sz w:val="20"/>
              <w:lang w:eastAsia="ko-KR"/>
            </w:rPr>
            <w:delText>left_</w:delText>
          </w:r>
        </w:del>
      </w:ins>
      <w:ins w:id="3642" w:author="Gary Sullivan" w:date="2018-01-12T13:50:00Z">
        <w:r w:rsidR="00A42004">
          <w:rPr>
            <w:rFonts w:eastAsia="Malgun Gothic"/>
            <w:sz w:val="20"/>
            <w:lang w:eastAsia="ko-KR"/>
          </w:rPr>
          <w:t>erp_left_</w:t>
        </w:r>
      </w:ins>
      <w:ins w:id="3643" w:author="Ye-Kui Wang 04" w:date="2017-12-13T07:54:00Z">
        <w:del w:id="3644" w:author="Gary Sullivan" w:date="2018-01-12T13:27:00Z">
          <w:r w:rsidR="00E07F2E" w:rsidRPr="00E07F2E" w:rsidDel="00A46B5B">
            <w:rPr>
              <w:rFonts w:eastAsia="Malgun Gothic"/>
              <w:sz w:val="20"/>
              <w:lang w:eastAsia="ko-KR"/>
            </w:rPr>
            <w:delText>gb_</w:delText>
          </w:r>
        </w:del>
      </w:ins>
      <w:ins w:id="3645" w:author="Gary Sullivan" w:date="2018-01-12T13:27:00Z">
        <w:r w:rsidR="00A46B5B">
          <w:rPr>
            <w:rFonts w:eastAsia="Malgun Gothic"/>
            <w:sz w:val="20"/>
            <w:lang w:eastAsia="ko-KR"/>
          </w:rPr>
          <w:t>guard_band_</w:t>
        </w:r>
      </w:ins>
      <w:ins w:id="3646" w:author="Ye-Kui Wang 04" w:date="2017-12-13T07:54:00Z">
        <w:del w:id="3647" w:author="Gary Sullivan" w:date="2018-01-12T13:49:00Z">
          <w:r w:rsidR="00E07F2E" w:rsidRPr="00E07F2E" w:rsidDel="00A42004">
            <w:rPr>
              <w:rFonts w:eastAsia="Malgun Gothic"/>
              <w:sz w:val="20"/>
              <w:lang w:eastAsia="ko-KR"/>
            </w:rPr>
            <w:delText>erp_width</w:delText>
          </w:r>
        </w:del>
      </w:ins>
      <w:ins w:id="3648" w:author="Gary Sullivan" w:date="2018-01-12T13:49:00Z">
        <w:r w:rsidR="00A42004">
          <w:rPr>
            <w:rFonts w:eastAsia="Malgun Gothic"/>
            <w:sz w:val="20"/>
            <w:lang w:eastAsia="ko-KR"/>
          </w:rPr>
          <w:t>width</w:t>
        </w:r>
      </w:ins>
      <w:ins w:id="3649" w:author="Ye-Kui Wang 04" w:date="2017-12-13T07:58:00Z">
        <w:r w:rsidR="00967557">
          <w:rPr>
            <w:rFonts w:eastAsia="Malgun Gothic"/>
            <w:sz w:val="20"/>
            <w:lang w:eastAsia="ko-KR"/>
          </w:rPr>
          <w:t> − 1</w:t>
        </w:r>
      </w:ins>
      <w:ins w:id="3650" w:author="Ye-Kui Wang 04" w:date="2017-12-13T07:48:00Z">
        <w:r w:rsidR="00E07F2E">
          <w:rPr>
            <w:rFonts w:eastAsia="Malgun Gothic"/>
            <w:sz w:val="20"/>
            <w:lang w:eastAsia="ko-KR"/>
          </w:rPr>
          <w:t xml:space="preserve">, inclusive, </w:t>
        </w:r>
      </w:ins>
      <w:ins w:id="3651" w:author="Ye-Kui Wang 04" w:date="2017-12-13T07:54:00Z">
        <w:r w:rsidR="00E07F2E">
          <w:rPr>
            <w:rFonts w:eastAsia="Malgun Gothic"/>
            <w:sz w:val="20"/>
            <w:lang w:eastAsia="ko-KR"/>
          </w:rPr>
          <w:t xml:space="preserve">or </w:t>
        </w:r>
      </w:ins>
      <w:ins w:id="3652" w:author="Ye-Kui Wang 04" w:date="2017-12-13T07:58:00Z">
        <w:r w:rsidR="00967557">
          <w:rPr>
            <w:rFonts w:eastAsia="Malgun Gothic"/>
            <w:sz w:val="20"/>
            <w:lang w:eastAsia="ko-KR"/>
          </w:rPr>
          <w:t>Constituent</w:t>
        </w:r>
        <w:r w:rsidR="00967557" w:rsidRPr="00BE0820">
          <w:rPr>
            <w:rFonts w:eastAsia="Malgun Gothic"/>
            <w:sz w:val="20"/>
            <w:lang w:eastAsia="ko-KR"/>
          </w:rPr>
          <w:t>PicWidth</w:t>
        </w:r>
      </w:ins>
      <w:ins w:id="3653" w:author="Ye-Kui Wang 04" w:date="2017-12-13T07:59:00Z">
        <w:r w:rsidR="00967557">
          <w:rPr>
            <w:rFonts w:eastAsia="Malgun Gothic"/>
            <w:sz w:val="20"/>
            <w:lang w:eastAsia="ko-KR"/>
          </w:rPr>
          <w:t> − </w:t>
        </w:r>
      </w:ins>
      <w:ins w:id="3654" w:author="Ye-Kui Wang 04" w:date="2017-12-13T08:04:00Z">
        <w:del w:id="3655" w:author="Gary Sullivan" w:date="2018-01-12T13:51:00Z">
          <w:r w:rsidR="00967557" w:rsidDel="00A42004">
            <w:rPr>
              <w:rFonts w:eastAsia="Malgun Gothic"/>
              <w:sz w:val="20"/>
              <w:lang w:eastAsia="ko-KR"/>
            </w:rPr>
            <w:delText>right</w:delText>
          </w:r>
        </w:del>
      </w:ins>
      <w:ins w:id="3656" w:author="Ye-Kui Wang 04" w:date="2017-12-13T07:59:00Z">
        <w:del w:id="3657" w:author="Gary Sullivan" w:date="2018-01-12T13:51:00Z">
          <w:r w:rsidR="00967557" w:rsidRPr="00E07F2E" w:rsidDel="00A42004">
            <w:rPr>
              <w:rFonts w:eastAsia="Malgun Gothic"/>
              <w:sz w:val="20"/>
              <w:lang w:eastAsia="ko-KR"/>
            </w:rPr>
            <w:delText>_</w:delText>
          </w:r>
        </w:del>
      </w:ins>
      <w:ins w:id="3658" w:author="Gary Sullivan" w:date="2018-01-12T13:51:00Z">
        <w:r w:rsidR="00A42004">
          <w:rPr>
            <w:rFonts w:eastAsia="Malgun Gothic"/>
            <w:sz w:val="20"/>
            <w:lang w:eastAsia="ko-KR"/>
          </w:rPr>
          <w:t>erp_right_</w:t>
        </w:r>
      </w:ins>
      <w:ins w:id="3659" w:author="Ye-Kui Wang 04" w:date="2017-12-13T07:59:00Z">
        <w:del w:id="3660" w:author="Gary Sullivan" w:date="2018-01-12T13:27:00Z">
          <w:r w:rsidR="00967557" w:rsidRPr="00E07F2E" w:rsidDel="00A46B5B">
            <w:rPr>
              <w:rFonts w:eastAsia="Malgun Gothic"/>
              <w:sz w:val="20"/>
              <w:lang w:eastAsia="ko-KR"/>
            </w:rPr>
            <w:delText>gb_</w:delText>
          </w:r>
        </w:del>
      </w:ins>
      <w:ins w:id="3661" w:author="Gary Sullivan" w:date="2018-01-12T13:27:00Z">
        <w:r w:rsidR="00A46B5B">
          <w:rPr>
            <w:rFonts w:eastAsia="Malgun Gothic"/>
            <w:sz w:val="20"/>
            <w:lang w:eastAsia="ko-KR"/>
          </w:rPr>
          <w:t>guard_band_</w:t>
        </w:r>
      </w:ins>
      <w:ins w:id="3662" w:author="Ye-Kui Wang 04" w:date="2017-12-13T07:59:00Z">
        <w:del w:id="3663" w:author="Gary Sullivan" w:date="2018-01-12T13:49:00Z">
          <w:r w:rsidR="00967557" w:rsidRPr="00E07F2E" w:rsidDel="00A42004">
            <w:rPr>
              <w:rFonts w:eastAsia="Malgun Gothic"/>
              <w:sz w:val="20"/>
              <w:lang w:eastAsia="ko-KR"/>
            </w:rPr>
            <w:delText>erp_width</w:delText>
          </w:r>
        </w:del>
      </w:ins>
      <w:ins w:id="3664" w:author="Gary Sullivan" w:date="2018-01-12T13:49:00Z">
        <w:r w:rsidR="00A42004">
          <w:rPr>
            <w:rFonts w:eastAsia="Malgun Gothic"/>
            <w:sz w:val="20"/>
            <w:lang w:eastAsia="ko-KR"/>
          </w:rPr>
          <w:t>width</w:t>
        </w:r>
      </w:ins>
      <w:ins w:id="3665" w:author="Ye-Kui Wang 04" w:date="2017-12-13T07:59:00Z">
        <w:r w:rsidR="00967557">
          <w:rPr>
            <w:rFonts w:eastAsia="Malgun Gothic"/>
            <w:sz w:val="20"/>
            <w:lang w:eastAsia="ko-KR"/>
          </w:rPr>
          <w:t xml:space="preserve"> to </w:t>
        </w:r>
      </w:ins>
      <w:ins w:id="3666" w:author="Ye-Kui Wang 04" w:date="2017-12-13T08:00:00Z">
        <w:r w:rsidR="00967557">
          <w:rPr>
            <w:rFonts w:eastAsia="Malgun Gothic"/>
            <w:sz w:val="20"/>
            <w:lang w:eastAsia="ko-KR"/>
          </w:rPr>
          <w:t>Constituent</w:t>
        </w:r>
        <w:r w:rsidR="00967557" w:rsidRPr="00BE0820">
          <w:rPr>
            <w:rFonts w:eastAsia="Malgun Gothic"/>
            <w:sz w:val="20"/>
            <w:lang w:eastAsia="ko-KR"/>
          </w:rPr>
          <w:t>PicWidth</w:t>
        </w:r>
        <w:r w:rsidR="00967557">
          <w:rPr>
            <w:rFonts w:eastAsia="Malgun Gothic"/>
            <w:sz w:val="20"/>
            <w:lang w:eastAsia="ko-KR"/>
          </w:rPr>
          <w:t> − 1, inclusive</w:t>
        </w:r>
      </w:ins>
      <w:ins w:id="3667" w:author="Ye-Kui Wang 04" w:date="2017-12-13T07:54:00Z">
        <w:r w:rsidR="00E07F2E">
          <w:rPr>
            <w:rFonts w:eastAsia="Malgun Gothic"/>
            <w:sz w:val="20"/>
            <w:lang w:eastAsia="ko-KR"/>
          </w:rPr>
          <w:t xml:space="preserve">, </w:t>
        </w:r>
      </w:ins>
      <w:ins w:id="3668" w:author="Ye-Kui Wang 04" w:date="2017-12-13T07:48:00Z">
        <w:r w:rsidR="00E07F2E">
          <w:rPr>
            <w:rFonts w:eastAsia="Malgun Gothic"/>
            <w:sz w:val="20"/>
            <w:lang w:eastAsia="ko-KR"/>
          </w:rPr>
          <w:t>and y</w:t>
        </w:r>
      </w:ins>
      <w:ins w:id="3669" w:author="Ye-Kui Wang 04" w:date="2017-12-13T07:49:00Z">
        <w:r w:rsidR="00E07F2E">
          <w:rPr>
            <w:rFonts w:eastAsia="Malgun Gothic"/>
            <w:sz w:val="20"/>
            <w:lang w:eastAsia="ko-KR"/>
          </w:rPr>
          <w:t xml:space="preserve"> is in the range of </w:t>
        </w:r>
      </w:ins>
      <w:ins w:id="3670" w:author="Ye-Kui Wang 04" w:date="2017-12-13T08:03:00Z">
        <w:r w:rsidR="00967557">
          <w:rPr>
            <w:rFonts w:eastAsia="Malgun Gothic"/>
            <w:sz w:val="20"/>
            <w:lang w:eastAsia="ko-KR"/>
          </w:rPr>
          <w:t>0 to Constituent</w:t>
        </w:r>
        <w:r w:rsidR="00967557" w:rsidRPr="00BE0820">
          <w:rPr>
            <w:rFonts w:eastAsia="Malgun Gothic"/>
            <w:sz w:val="20"/>
            <w:lang w:eastAsia="ko-KR"/>
          </w:rPr>
          <w:t>Pic</w:t>
        </w:r>
      </w:ins>
      <w:ins w:id="3671" w:author="Ye-Kui Wang 04" w:date="2017-12-13T08:05:00Z">
        <w:r w:rsidR="00967557">
          <w:rPr>
            <w:rFonts w:eastAsia="Malgun Gothic"/>
            <w:sz w:val="20"/>
            <w:lang w:eastAsia="ko-KR"/>
          </w:rPr>
          <w:t>Height</w:t>
        </w:r>
      </w:ins>
      <w:ins w:id="3672" w:author="Ye-Kui Wang 04" w:date="2017-12-13T08:03:00Z">
        <w:r w:rsidR="00967557">
          <w:rPr>
            <w:rFonts w:eastAsia="Malgun Gothic"/>
            <w:sz w:val="20"/>
            <w:lang w:eastAsia="ko-KR"/>
          </w:rPr>
          <w:t> − 1, inclusive</w:t>
        </w:r>
      </w:ins>
      <w:r w:rsidRPr="00055CE8">
        <w:rPr>
          <w:rFonts w:eastAsia="Malgun Gothic"/>
          <w:sz w:val="20"/>
          <w:lang w:eastAsia="ko-KR"/>
        </w:rPr>
        <w:t>:</w:t>
      </w:r>
    </w:p>
    <w:p w14:paraId="0210501F" w14:textId="0DF1DC21" w:rsidR="00BE0820" w:rsidRPr="00055CE8"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t xml:space="preserve">xProjPicture is set equal to x + </w:t>
      </w:r>
      <w:r w:rsidRPr="002F53D7">
        <w:rPr>
          <w:rFonts w:eastAsia="Malgun Gothic"/>
          <w:sz w:val="20"/>
        </w:rPr>
        <w:t>offset</w:t>
      </w:r>
      <w:r w:rsidRPr="002F53D7">
        <w:rPr>
          <w:rFonts w:eastAsia="Malgun Gothic" w:hint="eastAsia"/>
          <w:sz w:val="20"/>
        </w:rPr>
        <w:t>X</w:t>
      </w:r>
      <w:r w:rsidRPr="00055CE8">
        <w:rPr>
          <w:rFonts w:eastAsia="Malgun Gothic"/>
          <w:sz w:val="20"/>
        </w:rPr>
        <w:t>.</w:t>
      </w:r>
    </w:p>
    <w:p w14:paraId="40DC23F0" w14:textId="4F76A6DA" w:rsidR="0094563F" w:rsidRPr="00055CE8" w:rsidRDefault="00BE0820" w:rsidP="003E63F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t xml:space="preserve">yProjPicture is set equal to y + </w:t>
      </w:r>
      <w:r w:rsidRPr="002F53D7">
        <w:rPr>
          <w:rFonts w:eastAsia="Malgun Gothic"/>
          <w:sz w:val="20"/>
        </w:rPr>
        <w:t>offset</w:t>
      </w:r>
      <w:r>
        <w:rPr>
          <w:rFonts w:eastAsia="Malgun Gothic"/>
          <w:sz w:val="20"/>
        </w:rPr>
        <w:t>Y</w:t>
      </w:r>
      <w:r w:rsidRPr="00055CE8">
        <w:rPr>
          <w:rFonts w:eastAsia="Malgun Gothic"/>
          <w:sz w:val="20"/>
        </w:rPr>
        <w:t>.</w:t>
      </w:r>
    </w:p>
    <w:p w14:paraId="393DAEAF" w14:textId="06276EDC" w:rsidR="009961D8" w:rsidRPr="00055CE8" w:rsidRDefault="009961D8" w:rsidP="009961D8">
      <w:pPr>
        <w:tabs>
          <w:tab w:val="clear" w:pos="360"/>
          <w:tab w:val="clear" w:pos="720"/>
          <w:tab w:val="clear" w:pos="1080"/>
          <w:tab w:val="clear" w:pos="1440"/>
          <w:tab w:val="left" w:pos="794"/>
          <w:tab w:val="left" w:pos="1191"/>
          <w:tab w:val="left" w:pos="1588"/>
          <w:tab w:val="left" w:pos="1985"/>
        </w:tabs>
        <w:ind w:left="403" w:hanging="403"/>
        <w:jc w:val="both"/>
        <w:rPr>
          <w:ins w:id="3673" w:author="Ye-Kui Wang 04" w:date="2017-12-13T08:22:00Z"/>
          <w:rFonts w:eastAsia="Malgun Gothic"/>
          <w:sz w:val="20"/>
        </w:rPr>
      </w:pPr>
      <w:ins w:id="3674" w:author="Ye-Kui Wang 04" w:date="2017-12-13T08:22:00Z">
        <w:r w:rsidRPr="00055CE8">
          <w:rPr>
            <w:rFonts w:eastAsia="Malgun Gothic"/>
            <w:sz w:val="20"/>
          </w:rPr>
          <w:t>–</w:t>
        </w:r>
        <w:r w:rsidRPr="00055CE8">
          <w:rPr>
            <w:rFonts w:eastAsia="Malgun Gothic"/>
            <w:sz w:val="20"/>
          </w:rPr>
          <w:tab/>
        </w:r>
      </w:ins>
      <w:ins w:id="3675" w:author="Ye-Kui Wang 04" w:date="2017-12-13T08:26:00Z">
        <w:r>
          <w:rPr>
            <w:rFonts w:eastAsia="Malgun Gothic"/>
            <w:sz w:val="20"/>
          </w:rPr>
          <w:t>If</w:t>
        </w:r>
      </w:ins>
      <w:ins w:id="3676" w:author="Ye-Kui Wang 04" w:date="2017-12-13T08:22:00Z">
        <w:r>
          <w:rPr>
            <w:rFonts w:eastAsia="Malgun Gothic"/>
            <w:sz w:val="20"/>
          </w:rPr>
          <w:t xml:space="preserve"> </w:t>
        </w:r>
      </w:ins>
      <w:ins w:id="3677" w:author="Ye-Kui Wang 04" w:date="2017-12-13T08:23:00Z">
        <w:r>
          <w:rPr>
            <w:rFonts w:eastAsia="Malgun Gothic"/>
            <w:sz w:val="20"/>
            <w:lang w:eastAsia="ko-KR"/>
          </w:rPr>
          <w:t xml:space="preserve">ErpFlag is equal to </w:t>
        </w:r>
      </w:ins>
      <w:ins w:id="3678" w:author="Ye-Kui Wang 04" w:date="2017-12-13T08:25:00Z">
        <w:r>
          <w:rPr>
            <w:rFonts w:eastAsia="Malgun Gothic"/>
            <w:sz w:val="20"/>
            <w:lang w:eastAsia="ko-KR"/>
          </w:rPr>
          <w:t>0, proj</w:t>
        </w:r>
      </w:ins>
      <w:ins w:id="3679" w:author="Ye-Kui Wang 04" w:date="2017-12-13T08:26:00Z">
        <w:r>
          <w:rPr>
            <w:rFonts w:eastAsia="Malgun Gothic"/>
            <w:sz w:val="20"/>
            <w:lang w:eastAsia="ko-KR"/>
          </w:rPr>
          <w:t>P</w:t>
        </w:r>
      </w:ins>
      <w:ins w:id="3680" w:author="Ye-Kui Wang 04" w:date="2017-12-13T08:23:00Z">
        <w:r>
          <w:rPr>
            <w:rFonts w:eastAsia="Malgun Gothic"/>
            <w:sz w:val="20"/>
            <w:lang w:eastAsia="ko-KR"/>
          </w:rPr>
          <w:t>icWi</w:t>
        </w:r>
      </w:ins>
      <w:ins w:id="3681" w:author="Ye-Kui Wang 04" w:date="2017-12-13T08:24:00Z">
        <w:r>
          <w:rPr>
            <w:rFonts w:eastAsia="Malgun Gothic"/>
            <w:sz w:val="20"/>
            <w:lang w:eastAsia="ko-KR"/>
          </w:rPr>
          <w:t xml:space="preserve">dth is set equal to </w:t>
        </w:r>
        <w:r>
          <w:rPr>
            <w:rFonts w:eastAsia="Malgun Gothic"/>
            <w:sz w:val="20"/>
          </w:rPr>
          <w:t>Constituent</w:t>
        </w:r>
        <w:r w:rsidRPr="00055CE8">
          <w:rPr>
            <w:rFonts w:eastAsia="Malgun Gothic"/>
            <w:sz w:val="20"/>
          </w:rPr>
          <w:t>PicWidth</w:t>
        </w:r>
      </w:ins>
      <w:ins w:id="3682" w:author="Ye-Kui Wang 04" w:date="2017-12-13T08:26:00Z">
        <w:r>
          <w:rPr>
            <w:rFonts w:eastAsia="Malgun Gothic"/>
            <w:sz w:val="20"/>
          </w:rPr>
          <w:t>. Otherwise</w:t>
        </w:r>
      </w:ins>
      <w:ins w:id="3683" w:author="Ye-Kui Wang 04" w:date="2017-12-13T08:27:00Z">
        <w:r>
          <w:rPr>
            <w:rFonts w:eastAsia="Malgun Gothic"/>
            <w:sz w:val="20"/>
          </w:rPr>
          <w:t xml:space="preserve"> (</w:t>
        </w:r>
        <w:r w:rsidR="00DB316E">
          <w:rPr>
            <w:rFonts w:eastAsia="Malgun Gothic"/>
            <w:sz w:val="20"/>
          </w:rPr>
          <w:t>ErpFlag is equal to 1</w:t>
        </w:r>
        <w:r>
          <w:rPr>
            <w:rFonts w:eastAsia="Malgun Gothic"/>
            <w:sz w:val="20"/>
          </w:rPr>
          <w:t xml:space="preserve">), </w:t>
        </w:r>
        <w:r w:rsidR="00DB316E">
          <w:rPr>
            <w:rFonts w:eastAsia="Malgun Gothic"/>
            <w:sz w:val="20"/>
            <w:lang w:eastAsia="ko-KR"/>
          </w:rPr>
          <w:t xml:space="preserve">projPicWidth is set equal to </w:t>
        </w:r>
        <w:r w:rsidR="00DB316E">
          <w:rPr>
            <w:rFonts w:eastAsia="Malgun Gothic"/>
            <w:sz w:val="20"/>
          </w:rPr>
          <w:t>Constituent</w:t>
        </w:r>
        <w:r w:rsidR="00DB316E" w:rsidRPr="00055CE8">
          <w:rPr>
            <w:rFonts w:eastAsia="Malgun Gothic"/>
            <w:sz w:val="20"/>
          </w:rPr>
          <w:t>PicWidth</w:t>
        </w:r>
        <w:r w:rsidR="00DB316E">
          <w:rPr>
            <w:rFonts w:eastAsia="Malgun Gothic"/>
            <w:sz w:val="20"/>
          </w:rPr>
          <w:t> </w:t>
        </w:r>
      </w:ins>
      <w:ins w:id="3684" w:author="Ye-Kui Wang 04" w:date="2017-12-13T08:24:00Z">
        <w:r>
          <w:rPr>
            <w:rFonts w:eastAsia="Malgun Gothic"/>
            <w:sz w:val="20"/>
          </w:rPr>
          <w:t>−</w:t>
        </w:r>
      </w:ins>
      <w:ins w:id="3685" w:author="Ye-Kui Wang 04" w:date="2017-12-13T08:27:00Z">
        <w:r w:rsidR="00DB316E">
          <w:rPr>
            <w:rFonts w:eastAsia="Malgun Gothic"/>
            <w:sz w:val="20"/>
          </w:rPr>
          <w:t> </w:t>
        </w:r>
      </w:ins>
      <w:ins w:id="3686" w:author="Ye-Kui Wang 04" w:date="2017-12-13T08:24:00Z">
        <w:r>
          <w:rPr>
            <w:rFonts w:eastAsia="Malgun Gothic"/>
            <w:sz w:val="20"/>
          </w:rPr>
          <w:t>(</w:t>
        </w:r>
      </w:ins>
      <w:ins w:id="3687" w:author="Ye-Kui Wang 04" w:date="2017-12-13T08:27:00Z">
        <w:r w:rsidR="00DB316E">
          <w:rPr>
            <w:rFonts w:eastAsia="Malgun Gothic"/>
            <w:sz w:val="20"/>
          </w:rPr>
          <w:t> </w:t>
        </w:r>
      </w:ins>
      <w:ins w:id="3688" w:author="Ye-Kui Wang 04" w:date="2017-12-13T08:24:00Z">
        <w:del w:id="3689" w:author="Gary Sullivan" w:date="2018-01-12T13:50:00Z">
          <w:r w:rsidRPr="00E07F2E" w:rsidDel="00A42004">
            <w:rPr>
              <w:rFonts w:eastAsia="Malgun Gothic"/>
              <w:sz w:val="20"/>
              <w:lang w:eastAsia="ko-KR"/>
            </w:rPr>
            <w:delText>left_</w:delText>
          </w:r>
        </w:del>
      </w:ins>
      <w:ins w:id="3690" w:author="Gary Sullivan" w:date="2018-01-12T13:50:00Z">
        <w:r w:rsidR="00A42004">
          <w:rPr>
            <w:rFonts w:eastAsia="Malgun Gothic"/>
            <w:sz w:val="20"/>
            <w:lang w:eastAsia="ko-KR"/>
          </w:rPr>
          <w:t>erp_left_</w:t>
        </w:r>
      </w:ins>
      <w:ins w:id="3691" w:author="Ye-Kui Wang 04" w:date="2017-12-13T08:24:00Z">
        <w:del w:id="3692" w:author="Gary Sullivan" w:date="2018-01-12T13:27:00Z">
          <w:r w:rsidRPr="00E07F2E" w:rsidDel="00A46B5B">
            <w:rPr>
              <w:rFonts w:eastAsia="Malgun Gothic"/>
              <w:sz w:val="20"/>
              <w:lang w:eastAsia="ko-KR"/>
            </w:rPr>
            <w:delText>gb_</w:delText>
          </w:r>
        </w:del>
      </w:ins>
      <w:ins w:id="3693" w:author="Gary Sullivan" w:date="2018-01-12T13:27:00Z">
        <w:r w:rsidR="00A46B5B">
          <w:rPr>
            <w:rFonts w:eastAsia="Malgun Gothic"/>
            <w:sz w:val="20"/>
            <w:lang w:eastAsia="ko-KR"/>
          </w:rPr>
          <w:t>guard_band_</w:t>
        </w:r>
      </w:ins>
      <w:ins w:id="3694" w:author="Ye-Kui Wang 04" w:date="2017-12-13T08:24:00Z">
        <w:del w:id="3695" w:author="Gary Sullivan" w:date="2018-01-12T13:49:00Z">
          <w:r w:rsidRPr="00E07F2E" w:rsidDel="00A42004">
            <w:rPr>
              <w:rFonts w:eastAsia="Malgun Gothic"/>
              <w:sz w:val="20"/>
              <w:lang w:eastAsia="ko-KR"/>
            </w:rPr>
            <w:delText>erp_width</w:delText>
          </w:r>
        </w:del>
      </w:ins>
      <w:ins w:id="3696" w:author="Gary Sullivan" w:date="2018-01-12T13:49:00Z">
        <w:r w:rsidR="00A42004">
          <w:rPr>
            <w:rFonts w:eastAsia="Malgun Gothic"/>
            <w:sz w:val="20"/>
            <w:lang w:eastAsia="ko-KR"/>
          </w:rPr>
          <w:t>width</w:t>
        </w:r>
      </w:ins>
      <w:ins w:id="3697" w:author="Ye-Kui Wang 04" w:date="2017-12-13T08:24:00Z">
        <w:r>
          <w:rPr>
            <w:rFonts w:eastAsia="Malgun Gothic"/>
            <w:sz w:val="20"/>
            <w:lang w:eastAsia="ko-KR"/>
          </w:rPr>
          <w:t> +</w:t>
        </w:r>
      </w:ins>
      <w:ins w:id="3698" w:author="Ye-Kui Wang d07" w:date="2018-01-12T16:23:00Z">
        <w:r w:rsidR="0068511E">
          <w:rPr>
            <w:rFonts w:eastAsia="Malgun Gothic"/>
            <w:sz w:val="20"/>
            <w:lang w:eastAsia="ko-KR"/>
          </w:rPr>
          <w:t xml:space="preserve"> </w:t>
        </w:r>
      </w:ins>
      <w:ins w:id="3699" w:author="Ye-Kui Wang 04" w:date="2017-12-13T08:24:00Z">
        <w:del w:id="3700" w:author="Ye-Kui Wang d07" w:date="2018-01-12T16:23:00Z">
          <w:r w:rsidDel="0068511E">
            <w:rPr>
              <w:rFonts w:eastAsia="Malgun Gothic"/>
              <w:sz w:val="20"/>
              <w:lang w:eastAsia="ko-KR"/>
            </w:rPr>
            <w:delText> </w:delText>
          </w:r>
        </w:del>
        <w:del w:id="3701" w:author="Gary Sullivan" w:date="2018-01-12T13:51:00Z">
          <w:r w:rsidDel="00A42004">
            <w:rPr>
              <w:rFonts w:eastAsia="Malgun Gothic"/>
              <w:sz w:val="20"/>
              <w:lang w:eastAsia="ko-KR"/>
            </w:rPr>
            <w:delText>right</w:delText>
          </w:r>
          <w:r w:rsidRPr="00E07F2E" w:rsidDel="00A42004">
            <w:rPr>
              <w:rFonts w:eastAsia="Malgun Gothic"/>
              <w:sz w:val="20"/>
              <w:lang w:eastAsia="ko-KR"/>
            </w:rPr>
            <w:delText>_</w:delText>
          </w:r>
        </w:del>
      </w:ins>
      <w:ins w:id="3702" w:author="Gary Sullivan" w:date="2018-01-12T13:51:00Z">
        <w:r w:rsidR="00A42004">
          <w:rPr>
            <w:rFonts w:eastAsia="Malgun Gothic"/>
            <w:sz w:val="20"/>
            <w:lang w:eastAsia="ko-KR"/>
          </w:rPr>
          <w:t>erp_right_</w:t>
        </w:r>
      </w:ins>
      <w:ins w:id="3703" w:author="Ye-Kui Wang 04" w:date="2017-12-13T08:24:00Z">
        <w:del w:id="3704" w:author="Gary Sullivan" w:date="2018-01-12T13:27:00Z">
          <w:r w:rsidRPr="00E07F2E" w:rsidDel="00A46B5B">
            <w:rPr>
              <w:rFonts w:eastAsia="Malgun Gothic"/>
              <w:sz w:val="20"/>
              <w:lang w:eastAsia="ko-KR"/>
            </w:rPr>
            <w:delText>gb_</w:delText>
          </w:r>
        </w:del>
      </w:ins>
      <w:ins w:id="3705" w:author="Gary Sullivan" w:date="2018-01-12T13:27:00Z">
        <w:r w:rsidR="00A46B5B">
          <w:rPr>
            <w:rFonts w:eastAsia="Malgun Gothic"/>
            <w:sz w:val="20"/>
            <w:lang w:eastAsia="ko-KR"/>
          </w:rPr>
          <w:t>guard_band_</w:t>
        </w:r>
      </w:ins>
      <w:ins w:id="3706" w:author="Ye-Kui Wang 04" w:date="2017-12-13T08:24:00Z">
        <w:del w:id="3707" w:author="Gary Sullivan" w:date="2018-01-12T13:49:00Z">
          <w:r w:rsidRPr="00E07F2E" w:rsidDel="00A42004">
            <w:rPr>
              <w:rFonts w:eastAsia="Malgun Gothic"/>
              <w:sz w:val="20"/>
              <w:lang w:eastAsia="ko-KR"/>
            </w:rPr>
            <w:delText>erp_width</w:delText>
          </w:r>
        </w:del>
      </w:ins>
      <w:proofErr w:type="gramStart"/>
      <w:ins w:id="3708" w:author="Gary Sullivan" w:date="2018-01-12T13:49:00Z">
        <w:r w:rsidR="00A42004">
          <w:rPr>
            <w:rFonts w:eastAsia="Malgun Gothic"/>
            <w:sz w:val="20"/>
            <w:lang w:eastAsia="ko-KR"/>
          </w:rPr>
          <w:t>width</w:t>
        </w:r>
      </w:ins>
      <w:ins w:id="3709" w:author="Ye-Kui Wang 04" w:date="2017-12-13T08:28:00Z">
        <w:r w:rsidR="00DB316E">
          <w:rPr>
            <w:rFonts w:eastAsia="Malgun Gothic"/>
            <w:sz w:val="20"/>
            <w:lang w:eastAsia="ko-KR"/>
          </w:rPr>
          <w:t> </w:t>
        </w:r>
      </w:ins>
      <w:ins w:id="3710" w:author="Ye-Kui Wang 04" w:date="2017-12-13T08:24:00Z">
        <w:r>
          <w:rPr>
            <w:rFonts w:eastAsia="Malgun Gothic"/>
            <w:sz w:val="20"/>
          </w:rPr>
          <w:t>)</w:t>
        </w:r>
      </w:ins>
      <w:proofErr w:type="gramEnd"/>
      <w:ins w:id="3711" w:author="Ye-Kui Wang 04" w:date="2017-12-13T08:22:00Z">
        <w:r w:rsidRPr="00055CE8">
          <w:rPr>
            <w:rFonts w:eastAsia="Malgun Gothic"/>
            <w:sz w:val="20"/>
          </w:rPr>
          <w:t>.</w:t>
        </w:r>
      </w:ins>
    </w:p>
    <w:p w14:paraId="5BD83E2E" w14:textId="039A6B3E"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sidRPr="001F3D36">
        <w:rPr>
          <w:rFonts w:eastAsia="Malgun Gothic"/>
          <w:sz w:val="20"/>
        </w:rPr>
        <w:t xml:space="preserve">Clause </w:t>
      </w:r>
      <w:r w:rsidR="0007089B" w:rsidRPr="001F3D36">
        <w:rPr>
          <w:rFonts w:eastAsia="Calibri"/>
          <w:sz w:val="20"/>
        </w:rPr>
        <w:fldChar w:fldCharType="begin"/>
      </w:r>
      <w:r w:rsidR="0007089B" w:rsidRPr="001F3D36">
        <w:rPr>
          <w:rFonts w:eastAsia="Calibri"/>
          <w:sz w:val="20"/>
        </w:rPr>
        <w:instrText xml:space="preserve"> REF SampleRemappingProjected \h  \* MERGEFORMAT </w:instrText>
      </w:r>
      <w:r w:rsidR="0007089B" w:rsidRPr="001F3D36">
        <w:rPr>
          <w:rFonts w:eastAsia="Calibri"/>
          <w:sz w:val="20"/>
        </w:rPr>
      </w:r>
      <w:r w:rsidR="0007089B" w:rsidRPr="001F3D36">
        <w:rPr>
          <w:rFonts w:eastAsia="Calibri"/>
          <w:sz w:val="20"/>
        </w:rPr>
        <w:fldChar w:fldCharType="separate"/>
      </w:r>
      <w:ins w:id="3712" w:author="Gary Sullivan" w:date="2018-01-12T12:30:00Z">
        <w:r w:rsidR="007F6A49" w:rsidRPr="007F6A49">
          <w:rPr>
            <w:sz w:val="20"/>
            <w:rPrChange w:id="3713" w:author="Gary Sullivan" w:date="2018-01-12T12:30:00Z">
              <w:rPr>
                <w:b/>
                <w:i/>
              </w:rPr>
            </w:rPrChange>
          </w:rPr>
          <w:t>D.3.41.6.6</w:t>
        </w:r>
      </w:ins>
      <w:del w:id="3714" w:author="Gary Sullivan" w:date="2018-01-12T12:30:00Z">
        <w:r w:rsidR="0007089B" w:rsidRPr="00464B6C" w:rsidDel="007F6A49">
          <w:rPr>
            <w:sz w:val="20"/>
          </w:rPr>
          <w:delText>D.3.41.5.6</w:delText>
        </w:r>
      </w:del>
      <w:r w:rsidR="0007089B" w:rsidRPr="001F3D36">
        <w:rPr>
          <w:rFonts w:eastAsia="Calibri"/>
          <w:sz w:val="20"/>
        </w:rPr>
        <w:fldChar w:fldCharType="end"/>
      </w:r>
      <w:r w:rsidRPr="001F3D36">
        <w:rPr>
          <w:rFonts w:eastAsia="Malgun Gothic"/>
          <w:sz w:val="20"/>
        </w:rPr>
        <w:t xml:space="preserve"> is invoked</w:t>
      </w:r>
      <w:r w:rsidRPr="00055CE8">
        <w:rPr>
          <w:rFonts w:eastAsia="Malgun Gothic"/>
          <w:sz w:val="20"/>
        </w:rPr>
        <w:t xml:space="preserve"> with xProjPicture, yProjPicture, </w:t>
      </w:r>
      <w:ins w:id="3715" w:author="Ye-Kui Wang 04" w:date="2017-12-13T08:29:00Z">
        <w:r w:rsidR="003C7F16">
          <w:rPr>
            <w:rFonts w:eastAsia="Malgun Gothic"/>
            <w:sz w:val="20"/>
          </w:rPr>
          <w:t>proj</w:t>
        </w:r>
      </w:ins>
      <w:del w:id="3716" w:author="Ye-Kui Wang 04" w:date="2017-12-13T08:29:00Z">
        <w:r w:rsidR="00024B69" w:rsidDel="003C7F16">
          <w:rPr>
            <w:rFonts w:eastAsia="Malgun Gothic"/>
            <w:sz w:val="20"/>
          </w:rPr>
          <w:delText>Constituent</w:delText>
        </w:r>
      </w:del>
      <w:r w:rsidRPr="00055CE8">
        <w:rPr>
          <w:rFonts w:eastAsia="Malgun Gothic"/>
          <w:sz w:val="20"/>
        </w:rPr>
        <w:t xml:space="preserve">PicWidth, and </w:t>
      </w:r>
      <w:r w:rsidR="00024B69">
        <w:rPr>
          <w:rFonts w:eastAsia="Malgun Gothic"/>
          <w:sz w:val="20"/>
        </w:rPr>
        <w:t>Constituent</w:t>
      </w:r>
      <w:r w:rsidRPr="00055CE8">
        <w:rPr>
          <w:rFonts w:eastAsia="Malgun Gothic"/>
          <w:sz w:val="20"/>
        </w:rPr>
        <w:t xml:space="preserve">PicHeight as inputs, and the outputs indicating the </w:t>
      </w:r>
      <w:r>
        <w:rPr>
          <w:rFonts w:eastAsia="Malgun Gothic"/>
          <w:sz w:val="20"/>
        </w:rPr>
        <w:t>sphere</w:t>
      </w:r>
      <w:r w:rsidRPr="00055CE8">
        <w:rPr>
          <w:rFonts w:eastAsia="Malgun Gothic"/>
          <w:sz w:val="20"/>
        </w:rPr>
        <w:t xml:space="preserve"> coordinates and the constituent </w:t>
      </w:r>
      <w:r w:rsidR="00024B69">
        <w:rPr>
          <w:rFonts w:eastAsia="Malgun Gothic"/>
          <w:sz w:val="20"/>
        </w:rPr>
        <w:t>picture</w:t>
      </w:r>
      <w:r w:rsidR="00024B69" w:rsidRPr="00055CE8">
        <w:rPr>
          <w:rFonts w:eastAsia="Malgun Gothic"/>
          <w:sz w:val="20"/>
        </w:rPr>
        <w:t xml:space="preserve"> </w:t>
      </w:r>
      <w:r w:rsidRPr="00055CE8">
        <w:rPr>
          <w:rFonts w:eastAsia="Malgun Gothic"/>
          <w:sz w:val="20"/>
        </w:rPr>
        <w:t xml:space="preserve">index (for frame-packed stereoscopic video) for the </w:t>
      </w:r>
      <w:r>
        <w:rPr>
          <w:rFonts w:eastAsia="Malgun Gothic"/>
          <w:sz w:val="20"/>
        </w:rPr>
        <w:t xml:space="preserve">sample location (x, y) within the </w:t>
      </w:r>
      <w:r w:rsidR="00D843D5">
        <w:rPr>
          <w:rFonts w:eastAsia="Malgun Gothic"/>
          <w:sz w:val="20"/>
        </w:rPr>
        <w:t xml:space="preserve">region-wise </w:t>
      </w:r>
      <w:r>
        <w:rPr>
          <w:rFonts w:eastAsia="Malgun Gothic"/>
          <w:sz w:val="20"/>
        </w:rPr>
        <w:t>packed picture.</w:t>
      </w:r>
    </w:p>
    <w:p w14:paraId="11D6545D" w14:textId="3B9D2F2D" w:rsidR="00BE0820" w:rsidRPr="00055CE8" w:rsidRDefault="00BE0820" w:rsidP="00464B6C">
      <w:pPr>
        <w:pStyle w:val="3N3"/>
        <w:keepNext/>
        <w:numPr>
          <w:ilvl w:val="0"/>
          <w:numId w:val="0"/>
        </w:numPr>
        <w:tabs>
          <w:tab w:val="left" w:pos="360"/>
          <w:tab w:val="left" w:pos="720"/>
          <w:tab w:val="left" w:pos="1080"/>
        </w:tabs>
        <w:ind w:left="1080" w:hanging="1080"/>
        <w:rPr>
          <w:b/>
          <w:i/>
        </w:rPr>
      </w:pPr>
      <w:bookmarkStart w:id="3717" w:name="SampleRemappingProjected"/>
      <w:bookmarkStart w:id="3718" w:name="_Ref480980867"/>
      <w:bookmarkStart w:id="3719" w:name="_Ref480997175"/>
      <w:r w:rsidRPr="00055CE8">
        <w:rPr>
          <w:b/>
          <w:i/>
        </w:rPr>
        <w:t>D.3.41.</w:t>
      </w:r>
      <w:ins w:id="3720" w:author="Gary Sullivan" w:date="2018-01-12T12:18:00Z">
        <w:r w:rsidR="007F6A49">
          <w:rPr>
            <w:b/>
            <w:i/>
          </w:rPr>
          <w:t>6</w:t>
        </w:r>
      </w:ins>
      <w:del w:id="3721" w:author="Gary Sullivan" w:date="2018-01-12T12:18:00Z">
        <w:r w:rsidR="00185275" w:rsidDel="007F6A49">
          <w:rPr>
            <w:b/>
            <w:i/>
          </w:rPr>
          <w:delText>5</w:delText>
        </w:r>
      </w:del>
      <w:r w:rsidRPr="00055CE8">
        <w:rPr>
          <w:b/>
          <w:i/>
        </w:rPr>
        <w:t>.</w:t>
      </w:r>
      <w:r>
        <w:rPr>
          <w:b/>
          <w:i/>
        </w:rPr>
        <w:t>6</w:t>
      </w:r>
      <w:bookmarkEnd w:id="3717"/>
      <w:r w:rsidRPr="00055CE8">
        <w:rPr>
          <w:b/>
          <w:i/>
        </w:rPr>
        <w:tab/>
        <w:t>Conversion from a sample location in a projected picture to sphere coordinates relative to the global coordinate axes</w:t>
      </w:r>
      <w:bookmarkEnd w:id="3718"/>
      <w:bookmarkEnd w:id="3719"/>
    </w:p>
    <w:p w14:paraId="666F2B9B" w14:textId="77777777" w:rsidR="00BE0820" w:rsidRDefault="00BE0820" w:rsidP="00BE0820">
      <w:pPr>
        <w:jc w:val="both"/>
        <w:rPr>
          <w:rFonts w:eastAsia="Malgun Gothic"/>
          <w:sz w:val="20"/>
          <w:lang w:eastAsia="ko-KR"/>
        </w:rPr>
      </w:pPr>
      <w:r>
        <w:rPr>
          <w:rFonts w:eastAsia="Malgun Gothic"/>
          <w:sz w:val="20"/>
          <w:lang w:eastAsia="ko-KR"/>
        </w:rPr>
        <w:t>Inputs to this clause are</w:t>
      </w:r>
    </w:p>
    <w:p w14:paraId="51E8BF83" w14:textId="345CB3BC"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the </w:t>
      </w:r>
      <w:r w:rsidR="0087088E">
        <w:rPr>
          <w:rFonts w:eastAsia="Malgun Gothic"/>
          <w:sz w:val="20"/>
        </w:rPr>
        <w:t>centre</w:t>
      </w:r>
      <w:r>
        <w:rPr>
          <w:rFonts w:eastAsia="Malgun Gothic"/>
          <w:sz w:val="20"/>
        </w:rPr>
        <w:t xml:space="preserve"> point of a </w:t>
      </w:r>
      <w:r w:rsidRPr="00741B4B">
        <w:rPr>
          <w:rFonts w:eastAsia="Malgun Gothic"/>
          <w:sz w:val="20"/>
        </w:rPr>
        <w:t>sample location (xProjPicture, yProjPicture) within a projected picture</w:t>
      </w:r>
      <w:ins w:id="3722" w:author="Ye-Kui Wang 04" w:date="2017-12-12T13:28:00Z">
        <w:r w:rsidR="002316AF">
          <w:rPr>
            <w:rFonts w:eastAsia="Malgun Gothic"/>
            <w:sz w:val="20"/>
          </w:rPr>
          <w:t xml:space="preserve">, where </w:t>
        </w:r>
        <w:r w:rsidR="002316AF" w:rsidRPr="00741B4B">
          <w:rPr>
            <w:rFonts w:eastAsia="Malgun Gothic"/>
            <w:sz w:val="20"/>
          </w:rPr>
          <w:t>xProjPicture</w:t>
        </w:r>
        <w:r w:rsidR="002316AF">
          <w:rPr>
            <w:rFonts w:eastAsia="Malgun Gothic"/>
            <w:sz w:val="20"/>
          </w:rPr>
          <w:t xml:space="preserve"> and</w:t>
        </w:r>
        <w:r w:rsidR="002316AF" w:rsidRPr="00741B4B">
          <w:rPr>
            <w:rFonts w:eastAsia="Malgun Gothic"/>
            <w:sz w:val="20"/>
          </w:rPr>
          <w:t xml:space="preserve"> yProjPicture</w:t>
        </w:r>
        <w:r w:rsidR="002316AF">
          <w:rPr>
            <w:rFonts w:eastAsia="Malgun Gothic"/>
            <w:sz w:val="20"/>
          </w:rPr>
          <w:t xml:space="preserve"> </w:t>
        </w:r>
      </w:ins>
      <w:ins w:id="3723" w:author="Ye-Kui Wang 04" w:date="2017-12-13T08:46:00Z">
        <w:r w:rsidR="002D34F7">
          <w:rPr>
            <w:rFonts w:eastAsia="Malgun Gothic"/>
            <w:sz w:val="20"/>
          </w:rPr>
          <w:t xml:space="preserve">are in </w:t>
        </w:r>
        <w:r w:rsidR="002D34F7">
          <w:rPr>
            <w:rFonts w:eastAsia="Times New Roman"/>
            <w:sz w:val="20"/>
            <w:lang w:val="en-GB"/>
          </w:rPr>
          <w:t>relative projected picture</w:t>
        </w:r>
        <w:r w:rsidR="002D34F7">
          <w:rPr>
            <w:rFonts w:eastAsia="Malgun Gothic"/>
            <w:sz w:val="20"/>
            <w:lang w:eastAsia="ko-KR"/>
          </w:rPr>
          <w:t xml:space="preserve"> sample units and </w:t>
        </w:r>
      </w:ins>
      <w:ins w:id="3724" w:author="Ye-Kui Wang 04" w:date="2017-12-12T13:28:00Z">
        <w:r w:rsidR="002316AF">
          <w:rPr>
            <w:rFonts w:eastAsia="Malgun Gothic"/>
            <w:sz w:val="20"/>
          </w:rPr>
          <w:t xml:space="preserve">may have </w:t>
        </w:r>
        <w:r w:rsidR="002316AF" w:rsidRPr="007A4D78">
          <w:rPr>
            <w:rFonts w:eastAsia="Malgun Gothic"/>
            <w:sz w:val="20"/>
          </w:rPr>
          <w:t>non-integer real values</w:t>
        </w:r>
      </w:ins>
      <w:r>
        <w:rPr>
          <w:rFonts w:eastAsia="Malgun Gothic"/>
          <w:sz w:val="20"/>
        </w:rPr>
        <w:t>, and</w:t>
      </w:r>
    </w:p>
    <w:p w14:paraId="6907D523" w14:textId="67577C2E" w:rsidR="00BE0820" w:rsidRPr="007B7D01"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pictureWidth and pictureHeight, which are the width and height, respectively, of a monoscopic projected luma picture, in </w:t>
      </w:r>
      <w:bookmarkStart w:id="3725" w:name="_Hlk500918165"/>
      <w:ins w:id="3726" w:author="Ye-Kui Wang 04" w:date="2017-12-12T13:27:00Z">
        <w:r w:rsidR="002316AF">
          <w:rPr>
            <w:rFonts w:eastAsia="Times New Roman"/>
            <w:sz w:val="20"/>
            <w:lang w:val="en-GB"/>
          </w:rPr>
          <w:t>relative projected picture</w:t>
        </w:r>
        <w:r w:rsidR="002316AF">
          <w:rPr>
            <w:rFonts w:eastAsia="Malgun Gothic"/>
            <w:sz w:val="20"/>
            <w:lang w:eastAsia="ko-KR"/>
          </w:rPr>
          <w:t xml:space="preserve"> sample units</w:t>
        </w:r>
      </w:ins>
      <w:bookmarkEnd w:id="3725"/>
      <w:del w:id="3727" w:author="Ye-Kui Wang 04" w:date="2017-12-12T13:27:00Z">
        <w:r w:rsidDel="002316AF">
          <w:rPr>
            <w:rFonts w:eastAsia="Malgun Gothic"/>
            <w:sz w:val="20"/>
          </w:rPr>
          <w:delText>luma samples</w:delText>
        </w:r>
      </w:del>
      <w:r>
        <w:rPr>
          <w:rFonts w:eastAsia="Malgun Gothic"/>
          <w:sz w:val="20"/>
        </w:rPr>
        <w:t>.</w:t>
      </w:r>
    </w:p>
    <w:p w14:paraId="6C8883AB" w14:textId="77777777" w:rsidR="00BE0820" w:rsidRDefault="00BE0820" w:rsidP="00BE0820">
      <w:pPr>
        <w:jc w:val="both"/>
        <w:rPr>
          <w:rFonts w:eastAsia="Malgun Gothic"/>
          <w:sz w:val="20"/>
          <w:lang w:eastAsia="ko-KR"/>
        </w:rPr>
      </w:pPr>
      <w:r>
        <w:rPr>
          <w:rFonts w:eastAsia="Malgun Gothic"/>
          <w:sz w:val="20"/>
          <w:lang w:eastAsia="ko-KR"/>
        </w:rPr>
        <w:t>Outputs of this clause are:</w:t>
      </w:r>
    </w:p>
    <w:p w14:paraId="4C301CCC" w14:textId="77777777"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sphere coordinates (azimuthGlobal, elevationGlobal), in units of degrees relative to the global coordinate axes, and</w:t>
      </w:r>
    </w:p>
    <w:p w14:paraId="6CCDAAAE" w14:textId="77777777" w:rsidR="00BE0820" w:rsidRDefault="00BE0820" w:rsidP="00BE0820">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when StereoFlag is equal to 1, the index of the constituent picture (constituentPicture) equal to 0 or 1.</w:t>
      </w:r>
    </w:p>
    <w:p w14:paraId="2919B69F" w14:textId="77777777" w:rsidR="00BE0820" w:rsidRDefault="00BE0820" w:rsidP="00BE0820">
      <w:pPr>
        <w:jc w:val="both"/>
        <w:rPr>
          <w:rFonts w:eastAsia="Malgun Gothic"/>
          <w:sz w:val="20"/>
          <w:lang w:eastAsia="ko-KR"/>
        </w:rPr>
      </w:pPr>
      <w:r>
        <w:rPr>
          <w:rFonts w:eastAsia="Malgun Gothic"/>
          <w:sz w:val="20"/>
          <w:lang w:eastAsia="ko-KR"/>
        </w:rPr>
        <w:t>The outputs are derived with the following ordered steps:</w:t>
      </w:r>
    </w:p>
    <w:p w14:paraId="6B0DDD2F" w14:textId="24A329BE" w:rsidR="007F6A49" w:rsidRDefault="007F6A49">
      <w:pPr>
        <w:numPr>
          <w:ilvl w:val="0"/>
          <w:numId w:val="54"/>
        </w:numPr>
        <w:tabs>
          <w:tab w:val="clear" w:pos="360"/>
          <w:tab w:val="clear" w:pos="720"/>
          <w:tab w:val="clear" w:pos="1080"/>
          <w:tab w:val="clear" w:pos="1440"/>
          <w:tab w:val="left" w:pos="794"/>
          <w:tab w:val="left" w:pos="1191"/>
          <w:tab w:val="left" w:pos="1588"/>
          <w:tab w:val="left" w:pos="1985"/>
        </w:tabs>
        <w:jc w:val="both"/>
        <w:rPr>
          <w:ins w:id="3728" w:author="Gary Sullivan" w:date="2018-01-12T12:45:00Z"/>
          <w:rFonts w:eastAsia="Malgun Gothic"/>
          <w:sz w:val="20"/>
        </w:rPr>
        <w:pPrChange w:id="3729" w:author="Gary Sullivan" w:date="2018-01-12T12:45:00Z">
          <w:pPr>
            <w:tabs>
              <w:tab w:val="clear" w:pos="360"/>
              <w:tab w:val="clear" w:pos="720"/>
              <w:tab w:val="clear" w:pos="1080"/>
              <w:tab w:val="clear" w:pos="1440"/>
              <w:tab w:val="left" w:pos="794"/>
              <w:tab w:val="left" w:pos="1191"/>
              <w:tab w:val="left" w:pos="1588"/>
              <w:tab w:val="left" w:pos="1985"/>
            </w:tabs>
            <w:ind w:left="403" w:hanging="403"/>
            <w:jc w:val="both"/>
          </w:pPr>
        </w:pPrChange>
      </w:pPr>
      <w:ins w:id="3730" w:author="Gary Sullivan" w:date="2018-01-12T12:46:00Z">
        <w:r>
          <w:rPr>
            <w:rFonts w:eastAsia="Malgun Gothic"/>
            <w:sz w:val="20"/>
          </w:rPr>
          <w:t xml:space="preserve">constituentPicture, </w:t>
        </w:r>
      </w:ins>
      <w:ins w:id="3731" w:author="Gary Sullivan" w:date="2018-01-12T12:47:00Z">
        <w:r>
          <w:rPr>
            <w:rFonts w:eastAsia="Malgun Gothic"/>
            <w:sz w:val="20"/>
          </w:rPr>
          <w:t xml:space="preserve">xProjPicture, and yProjPicture are </w:t>
        </w:r>
      </w:ins>
      <w:ins w:id="3732" w:author="Gary Sullivan" w:date="2018-01-12T12:49:00Z">
        <w:r>
          <w:rPr>
            <w:rFonts w:eastAsia="Malgun Gothic"/>
            <w:sz w:val="20"/>
          </w:rPr>
          <w:t xml:space="preserve">conditionally </w:t>
        </w:r>
      </w:ins>
      <w:ins w:id="3733" w:author="Gary Sullivan" w:date="2018-01-12T12:47:00Z">
        <w:r>
          <w:rPr>
            <w:rFonts w:eastAsia="Malgun Gothic"/>
            <w:sz w:val="20"/>
          </w:rPr>
          <w:t>set as follows:</w:t>
        </w:r>
      </w:ins>
    </w:p>
    <w:p w14:paraId="5A7FAA55" w14:textId="49555E42" w:rsidR="00BE0820" w:rsidRDefault="00BE0820">
      <w:pPr>
        <w:tabs>
          <w:tab w:val="clear" w:pos="360"/>
          <w:tab w:val="clear" w:pos="720"/>
          <w:tab w:val="clear" w:pos="1080"/>
          <w:tab w:val="clear" w:pos="1440"/>
          <w:tab w:val="left" w:pos="794"/>
          <w:tab w:val="left" w:pos="1191"/>
          <w:tab w:val="left" w:pos="1588"/>
          <w:tab w:val="left" w:pos="1985"/>
        </w:tabs>
        <w:ind w:left="763" w:hanging="403"/>
        <w:jc w:val="both"/>
        <w:rPr>
          <w:rFonts w:eastAsia="Malgun Gothic"/>
          <w:sz w:val="20"/>
        </w:rPr>
        <w:pPrChange w:id="3734" w:author="Gary Sullivan" w:date="2018-01-12T12:47:00Z">
          <w:pPr>
            <w:tabs>
              <w:tab w:val="clear" w:pos="360"/>
              <w:tab w:val="clear" w:pos="720"/>
              <w:tab w:val="clear" w:pos="1080"/>
              <w:tab w:val="clear" w:pos="1440"/>
              <w:tab w:val="left" w:pos="794"/>
              <w:tab w:val="left" w:pos="1191"/>
              <w:tab w:val="left" w:pos="1588"/>
              <w:tab w:val="left" w:pos="1985"/>
            </w:tabs>
            <w:ind w:left="403" w:hanging="403"/>
            <w:jc w:val="both"/>
          </w:pPr>
        </w:pPrChange>
      </w:pPr>
      <w:r w:rsidRPr="00055CE8">
        <w:rPr>
          <w:rFonts w:eastAsia="Malgun Gothic"/>
          <w:sz w:val="20"/>
        </w:rPr>
        <w:t>–</w:t>
      </w:r>
      <w:r w:rsidRPr="00055CE8">
        <w:rPr>
          <w:rFonts w:eastAsia="Malgun Gothic"/>
          <w:sz w:val="20"/>
        </w:rPr>
        <w:tab/>
      </w:r>
      <w:r>
        <w:rPr>
          <w:rFonts w:eastAsia="Malgun Gothic"/>
          <w:sz w:val="20"/>
        </w:rPr>
        <w:t>If xProjPicture is greater than or equal to pictureWidth or yProjPicture is greater than or equal to pictureHeight, the following applies:</w:t>
      </w:r>
    </w:p>
    <w:p w14:paraId="6EB65E09" w14:textId="77777777" w:rsidR="00BE0820" w:rsidRDefault="00BE0820">
      <w:pPr>
        <w:tabs>
          <w:tab w:val="clear" w:pos="360"/>
          <w:tab w:val="clear" w:pos="720"/>
          <w:tab w:val="clear" w:pos="1440"/>
          <w:tab w:val="left" w:pos="1191"/>
          <w:tab w:val="left" w:pos="1588"/>
          <w:tab w:val="left" w:pos="1985"/>
        </w:tabs>
        <w:ind w:left="1170" w:hanging="360"/>
        <w:jc w:val="both"/>
        <w:rPr>
          <w:rFonts w:eastAsia="Malgun Gothic"/>
          <w:sz w:val="20"/>
        </w:rPr>
        <w:pPrChange w:id="3735" w:author="Gary Sullivan" w:date="2018-01-12T12:47:00Z">
          <w:pPr>
            <w:tabs>
              <w:tab w:val="clear" w:pos="360"/>
              <w:tab w:val="clear" w:pos="720"/>
              <w:tab w:val="clear" w:pos="1440"/>
              <w:tab w:val="left" w:pos="1191"/>
              <w:tab w:val="left" w:pos="1588"/>
              <w:tab w:val="left" w:pos="1985"/>
            </w:tabs>
            <w:ind w:left="810" w:hanging="360"/>
            <w:jc w:val="both"/>
          </w:pPr>
        </w:pPrChange>
      </w:pPr>
      <w:r w:rsidRPr="00055CE8">
        <w:rPr>
          <w:rFonts w:eastAsia="Malgun Gothic"/>
          <w:sz w:val="20"/>
        </w:rPr>
        <w:t>–</w:t>
      </w:r>
      <w:r w:rsidRPr="00055CE8">
        <w:rPr>
          <w:rFonts w:eastAsia="Malgun Gothic"/>
          <w:sz w:val="20"/>
        </w:rPr>
        <w:tab/>
      </w:r>
      <w:r>
        <w:rPr>
          <w:rFonts w:eastAsia="Malgun Gothic"/>
          <w:sz w:val="20"/>
        </w:rPr>
        <w:t>constituentPicture is set equal to 1.</w:t>
      </w:r>
    </w:p>
    <w:p w14:paraId="65427355" w14:textId="3981099F" w:rsidR="00BE0820" w:rsidRDefault="00BE0820">
      <w:pPr>
        <w:tabs>
          <w:tab w:val="clear" w:pos="360"/>
          <w:tab w:val="clear" w:pos="720"/>
          <w:tab w:val="clear" w:pos="1440"/>
          <w:tab w:val="left" w:pos="1191"/>
          <w:tab w:val="left" w:pos="1588"/>
          <w:tab w:val="left" w:pos="1985"/>
        </w:tabs>
        <w:ind w:left="1170" w:hanging="360"/>
        <w:jc w:val="both"/>
        <w:rPr>
          <w:rFonts w:eastAsia="Malgun Gothic"/>
          <w:sz w:val="20"/>
        </w:rPr>
        <w:pPrChange w:id="3736" w:author="Gary Sullivan" w:date="2018-01-12T12:47:00Z">
          <w:pPr>
            <w:tabs>
              <w:tab w:val="clear" w:pos="360"/>
              <w:tab w:val="clear" w:pos="720"/>
              <w:tab w:val="clear" w:pos="1440"/>
              <w:tab w:val="left" w:pos="1191"/>
              <w:tab w:val="left" w:pos="1588"/>
              <w:tab w:val="left" w:pos="1985"/>
            </w:tabs>
            <w:ind w:left="810" w:hanging="360"/>
            <w:jc w:val="both"/>
          </w:pPr>
        </w:pPrChange>
      </w:pPr>
      <w:r w:rsidRPr="00055CE8">
        <w:rPr>
          <w:rFonts w:eastAsia="Malgun Gothic"/>
          <w:sz w:val="20"/>
        </w:rPr>
        <w:t>–</w:t>
      </w:r>
      <w:r w:rsidRPr="00055CE8">
        <w:rPr>
          <w:rFonts w:eastAsia="Malgun Gothic"/>
          <w:sz w:val="20"/>
        </w:rPr>
        <w:tab/>
      </w:r>
      <w:ins w:id="3737" w:author="Gary Sullivan" w:date="2018-01-12T12:43:00Z">
        <w:r w:rsidR="007F6A49">
          <w:rPr>
            <w:rFonts w:eastAsia="Malgun Gothic"/>
            <w:sz w:val="20"/>
          </w:rPr>
          <w:t>When</w:t>
        </w:r>
      </w:ins>
      <w:del w:id="3738" w:author="Gary Sullivan" w:date="2018-01-12T12:43:00Z">
        <w:r w:rsidDel="007F6A49">
          <w:rPr>
            <w:rFonts w:eastAsia="Malgun Gothic"/>
            <w:sz w:val="20"/>
          </w:rPr>
          <w:delText>If</w:delText>
        </w:r>
      </w:del>
      <w:r>
        <w:rPr>
          <w:rFonts w:eastAsia="Malgun Gothic"/>
          <w:sz w:val="20"/>
        </w:rPr>
        <w:t xml:space="preserve"> xProjPicture is greater than or equal to pictureWidth, xProjPicture is set to xProjPicture − pictureWidth.</w:t>
      </w:r>
    </w:p>
    <w:p w14:paraId="414F6BA8" w14:textId="7D765BB0" w:rsidR="00BE0820" w:rsidRDefault="00BE0820">
      <w:pPr>
        <w:tabs>
          <w:tab w:val="clear" w:pos="360"/>
          <w:tab w:val="clear" w:pos="720"/>
          <w:tab w:val="clear" w:pos="1440"/>
          <w:tab w:val="left" w:pos="1191"/>
          <w:tab w:val="left" w:pos="1588"/>
          <w:tab w:val="left" w:pos="1985"/>
        </w:tabs>
        <w:ind w:left="1170" w:hanging="360"/>
        <w:jc w:val="both"/>
        <w:rPr>
          <w:rFonts w:eastAsia="Malgun Gothic"/>
          <w:sz w:val="20"/>
        </w:rPr>
        <w:pPrChange w:id="3739" w:author="Gary Sullivan" w:date="2018-01-12T12:47:00Z">
          <w:pPr>
            <w:tabs>
              <w:tab w:val="clear" w:pos="360"/>
              <w:tab w:val="clear" w:pos="720"/>
              <w:tab w:val="clear" w:pos="1440"/>
              <w:tab w:val="left" w:pos="1191"/>
              <w:tab w:val="left" w:pos="1588"/>
              <w:tab w:val="left" w:pos="1985"/>
            </w:tabs>
            <w:ind w:left="810" w:hanging="360"/>
            <w:jc w:val="both"/>
          </w:pPr>
        </w:pPrChange>
      </w:pPr>
      <w:r w:rsidRPr="00055CE8">
        <w:rPr>
          <w:rFonts w:eastAsia="Malgun Gothic"/>
          <w:sz w:val="20"/>
        </w:rPr>
        <w:t>–</w:t>
      </w:r>
      <w:r w:rsidRPr="00055CE8">
        <w:rPr>
          <w:rFonts w:eastAsia="Malgun Gothic"/>
          <w:sz w:val="20"/>
        </w:rPr>
        <w:tab/>
      </w:r>
      <w:ins w:id="3740" w:author="Gary Sullivan" w:date="2018-01-12T12:43:00Z">
        <w:r w:rsidR="007F6A49">
          <w:rPr>
            <w:rFonts w:eastAsia="Malgun Gothic"/>
            <w:sz w:val="20"/>
          </w:rPr>
          <w:t>When</w:t>
        </w:r>
      </w:ins>
      <w:del w:id="3741" w:author="Gary Sullivan" w:date="2018-01-12T12:43:00Z">
        <w:r w:rsidDel="007F6A49">
          <w:rPr>
            <w:rFonts w:eastAsia="Malgun Gothic"/>
            <w:sz w:val="20"/>
          </w:rPr>
          <w:delText>If</w:delText>
        </w:r>
      </w:del>
      <w:r>
        <w:rPr>
          <w:rFonts w:eastAsia="Malgun Gothic"/>
          <w:sz w:val="20"/>
        </w:rPr>
        <w:t xml:space="preserve"> yProjPicture is greater than or equal to pictureHeight, yProjPicture is set to yProjPicture − pictureHeight.</w:t>
      </w:r>
    </w:p>
    <w:p w14:paraId="1EE1D577" w14:textId="77777777" w:rsidR="00BE0820" w:rsidRDefault="00BE0820">
      <w:pPr>
        <w:tabs>
          <w:tab w:val="clear" w:pos="360"/>
          <w:tab w:val="clear" w:pos="720"/>
          <w:tab w:val="clear" w:pos="1080"/>
          <w:tab w:val="clear" w:pos="1440"/>
          <w:tab w:val="left" w:pos="794"/>
          <w:tab w:val="left" w:pos="1191"/>
          <w:tab w:val="left" w:pos="1588"/>
          <w:tab w:val="left" w:pos="1985"/>
        </w:tabs>
        <w:ind w:left="763" w:hanging="403"/>
        <w:jc w:val="both"/>
        <w:rPr>
          <w:rFonts w:eastAsia="Malgun Gothic"/>
          <w:sz w:val="20"/>
        </w:rPr>
        <w:pPrChange w:id="3742" w:author="Gary Sullivan" w:date="2018-01-12T12:47:00Z">
          <w:pPr>
            <w:tabs>
              <w:tab w:val="clear" w:pos="360"/>
              <w:tab w:val="clear" w:pos="720"/>
              <w:tab w:val="clear" w:pos="1080"/>
              <w:tab w:val="clear" w:pos="1440"/>
              <w:tab w:val="left" w:pos="794"/>
              <w:tab w:val="left" w:pos="1191"/>
              <w:tab w:val="left" w:pos="1588"/>
              <w:tab w:val="left" w:pos="1985"/>
            </w:tabs>
            <w:ind w:left="403" w:hanging="403"/>
            <w:jc w:val="both"/>
          </w:pPr>
        </w:pPrChange>
      </w:pPr>
      <w:r w:rsidRPr="00055CE8">
        <w:rPr>
          <w:rFonts w:eastAsia="Malgun Gothic"/>
          <w:sz w:val="20"/>
        </w:rPr>
        <w:t>–</w:t>
      </w:r>
      <w:r w:rsidRPr="00055CE8">
        <w:rPr>
          <w:rFonts w:eastAsia="Malgun Gothic"/>
          <w:sz w:val="20"/>
        </w:rPr>
        <w:tab/>
      </w:r>
      <w:r>
        <w:rPr>
          <w:rFonts w:eastAsia="Malgun Gothic"/>
          <w:sz w:val="20"/>
        </w:rPr>
        <w:t>Otherwise, constituentPicture is set equal to 0.</w:t>
      </w:r>
    </w:p>
    <w:p w14:paraId="58C6EA01" w14:textId="1001FA9B" w:rsidR="00BE0820" w:rsidRDefault="00BE0820">
      <w:pPr>
        <w:numPr>
          <w:ilvl w:val="0"/>
          <w:numId w:val="54"/>
        </w:numPr>
        <w:tabs>
          <w:tab w:val="clear" w:pos="360"/>
          <w:tab w:val="clear" w:pos="720"/>
          <w:tab w:val="clear" w:pos="1080"/>
          <w:tab w:val="clear" w:pos="1440"/>
          <w:tab w:val="left" w:pos="794"/>
          <w:tab w:val="left" w:pos="1191"/>
          <w:tab w:val="left" w:pos="1588"/>
          <w:tab w:val="left" w:pos="1985"/>
        </w:tabs>
        <w:jc w:val="both"/>
        <w:rPr>
          <w:ins w:id="3743" w:author="Gary Sullivan" w:date="2018-01-12T12:48:00Z"/>
          <w:rFonts w:eastAsia="Malgun Gothic"/>
          <w:sz w:val="20"/>
        </w:rPr>
        <w:pPrChange w:id="3744" w:author="Gary Sullivan" w:date="2018-01-12T12:48:00Z">
          <w:pPr>
            <w:tabs>
              <w:tab w:val="clear" w:pos="360"/>
              <w:tab w:val="clear" w:pos="720"/>
              <w:tab w:val="clear" w:pos="1080"/>
              <w:tab w:val="clear" w:pos="1440"/>
              <w:tab w:val="left" w:pos="794"/>
              <w:tab w:val="left" w:pos="1191"/>
              <w:tab w:val="left" w:pos="1588"/>
              <w:tab w:val="left" w:pos="1985"/>
            </w:tabs>
            <w:ind w:left="403" w:hanging="403"/>
            <w:jc w:val="both"/>
          </w:pPr>
        </w:pPrChange>
      </w:pPr>
      <w:del w:id="3745" w:author="Gary Sullivan" w:date="2018-01-12T12:48:00Z">
        <w:r w:rsidRPr="00055CE8" w:rsidDel="007F6A49">
          <w:rPr>
            <w:rFonts w:eastAsia="Malgun Gothic"/>
            <w:sz w:val="20"/>
          </w:rPr>
          <w:delText>–</w:delText>
        </w:r>
        <w:r w:rsidRPr="00055CE8" w:rsidDel="007F6A49">
          <w:rPr>
            <w:rFonts w:eastAsia="Malgun Gothic"/>
            <w:sz w:val="20"/>
          </w:rPr>
          <w:tab/>
        </w:r>
      </w:del>
      <w:r w:rsidRPr="001F3D36">
        <w:rPr>
          <w:rFonts w:eastAsia="Malgun Gothic"/>
          <w:sz w:val="20"/>
        </w:rPr>
        <w:t xml:space="preserve">Clause </w:t>
      </w:r>
      <w:ins w:id="3746" w:author="Gary Sullivan" w:date="2018-01-12T12:36:00Z">
        <w:r w:rsidR="007F6A49" w:rsidRPr="007F6A49">
          <w:rPr>
            <w:rFonts w:eastAsia="Malgun Gothic"/>
            <w:sz w:val="20"/>
          </w:rPr>
          <w:fldChar w:fldCharType="begin"/>
        </w:r>
        <w:r w:rsidR="007F6A49" w:rsidRPr="00A42004">
          <w:rPr>
            <w:rFonts w:eastAsia="Malgun Gothic"/>
            <w:sz w:val="20"/>
          </w:rPr>
          <w:instrText xml:space="preserve"> REF SampleRemappingProjection \h </w:instrText>
        </w:r>
      </w:ins>
      <w:r w:rsidR="007F6A49" w:rsidRPr="007F6A49">
        <w:rPr>
          <w:rFonts w:eastAsia="Malgun Gothic"/>
          <w:sz w:val="20"/>
          <w:rPrChange w:id="3747" w:author="Gary Sullivan" w:date="2018-01-12T12:37:00Z">
            <w:rPr>
              <w:rFonts w:eastAsia="Malgun Gothic"/>
              <w:b/>
              <w:sz w:val="20"/>
            </w:rPr>
          </w:rPrChange>
        </w:rPr>
        <w:instrText xml:space="preserve"> \* MERGEFORMAT </w:instrText>
      </w:r>
      <w:r w:rsidR="007F6A49" w:rsidRPr="007F6A49">
        <w:rPr>
          <w:rFonts w:eastAsia="Malgun Gothic"/>
          <w:sz w:val="20"/>
        </w:rPr>
      </w:r>
      <w:r w:rsidR="007F6A49" w:rsidRPr="007F6A49">
        <w:rPr>
          <w:rFonts w:eastAsia="Malgun Gothic"/>
          <w:sz w:val="20"/>
        </w:rPr>
        <w:fldChar w:fldCharType="separate"/>
      </w:r>
      <w:ins w:id="3748" w:author="Gary Sullivan" w:date="2018-01-12T12:36:00Z">
        <w:r w:rsidR="007F6A49" w:rsidRPr="007F6A49">
          <w:rPr>
            <w:sz w:val="20"/>
            <w:rPrChange w:id="3749" w:author="Gary Sullivan" w:date="2018-01-12T12:37:00Z">
              <w:rPr>
                <w:b/>
                <w:i/>
              </w:rPr>
            </w:rPrChange>
          </w:rPr>
          <w:t>D.3.41.6.2</w:t>
        </w:r>
        <w:r w:rsidR="007F6A49" w:rsidRPr="007F6A49">
          <w:rPr>
            <w:rFonts w:eastAsia="Malgun Gothic"/>
            <w:sz w:val="20"/>
          </w:rPr>
          <w:fldChar w:fldCharType="end"/>
        </w:r>
      </w:ins>
      <w:ins w:id="3750" w:author="Gary Sullivan" w:date="2018-01-12T12:34:00Z">
        <w:r w:rsidR="007F6A49">
          <w:rPr>
            <w:rFonts w:eastAsia="Malgun Gothic"/>
            <w:sz w:val="20"/>
          </w:rPr>
          <w:t xml:space="preserve"> </w:t>
        </w:r>
      </w:ins>
      <w:del w:id="3751" w:author="Gary Sullivan" w:date="2018-01-12T12:34:00Z">
        <w:r w:rsidR="0007089B" w:rsidRPr="001F3D36" w:rsidDel="007F6A49">
          <w:rPr>
            <w:rFonts w:eastAsia="Calibri"/>
            <w:sz w:val="20"/>
          </w:rPr>
          <w:fldChar w:fldCharType="begin"/>
        </w:r>
        <w:r w:rsidR="0007089B" w:rsidRPr="001F3D36" w:rsidDel="007F6A49">
          <w:rPr>
            <w:rFonts w:eastAsia="Calibri"/>
            <w:sz w:val="20"/>
          </w:rPr>
          <w:delInstrText xml:space="preserve"> REF Projection \h  \* MERGEFORMAT </w:delInstrText>
        </w:r>
        <w:r w:rsidR="0007089B" w:rsidRPr="001F3D36" w:rsidDel="007F6A49">
          <w:rPr>
            <w:rFonts w:eastAsia="Calibri"/>
            <w:sz w:val="20"/>
          </w:rPr>
        </w:r>
        <w:r w:rsidR="0007089B" w:rsidRPr="001F3D36" w:rsidDel="007F6A49">
          <w:rPr>
            <w:rFonts w:eastAsia="Calibri"/>
            <w:sz w:val="20"/>
          </w:rPr>
          <w:fldChar w:fldCharType="separate"/>
        </w:r>
        <w:r w:rsidR="0007089B" w:rsidRPr="00464B6C" w:rsidDel="007F6A49">
          <w:rPr>
            <w:sz w:val="20"/>
          </w:rPr>
          <w:delText>D.3.41.5.2</w:delText>
        </w:r>
        <w:r w:rsidR="0007089B" w:rsidRPr="001F3D36" w:rsidDel="007F6A49">
          <w:rPr>
            <w:rFonts w:eastAsia="Calibri"/>
            <w:sz w:val="20"/>
          </w:rPr>
          <w:fldChar w:fldCharType="end"/>
        </w:r>
        <w:r w:rsidRPr="001F3D36" w:rsidDel="007F6A49">
          <w:rPr>
            <w:rFonts w:eastAsia="Malgun Gothic"/>
            <w:sz w:val="20"/>
          </w:rPr>
          <w:delText xml:space="preserve"> </w:delText>
        </w:r>
      </w:del>
      <w:r w:rsidRPr="001F3D36">
        <w:rPr>
          <w:rFonts w:eastAsia="Malgun Gothic"/>
          <w:sz w:val="20"/>
        </w:rPr>
        <w:t>is invoked with pictureWidth, pictureHeight, xProjPicture, and yProjPicture as inputs, and the output is assigned to azimuthLocal, elevationLocal.</w:t>
      </w:r>
    </w:p>
    <w:p w14:paraId="36F7B751" w14:textId="2CC1D6EE" w:rsidR="007F6A49" w:rsidRPr="001F3D36" w:rsidRDefault="007F6A49">
      <w:pPr>
        <w:numPr>
          <w:ilvl w:val="0"/>
          <w:numId w:val="54"/>
        </w:numPr>
        <w:tabs>
          <w:tab w:val="clear" w:pos="360"/>
          <w:tab w:val="clear" w:pos="720"/>
          <w:tab w:val="clear" w:pos="1080"/>
          <w:tab w:val="clear" w:pos="1440"/>
          <w:tab w:val="left" w:pos="794"/>
          <w:tab w:val="left" w:pos="1191"/>
          <w:tab w:val="left" w:pos="1588"/>
          <w:tab w:val="left" w:pos="1985"/>
        </w:tabs>
        <w:jc w:val="both"/>
        <w:rPr>
          <w:rFonts w:eastAsia="Malgun Gothic"/>
          <w:sz w:val="20"/>
        </w:rPr>
        <w:pPrChange w:id="3752" w:author="Gary Sullivan" w:date="2018-01-12T12:48:00Z">
          <w:pPr>
            <w:tabs>
              <w:tab w:val="clear" w:pos="360"/>
              <w:tab w:val="clear" w:pos="720"/>
              <w:tab w:val="clear" w:pos="1080"/>
              <w:tab w:val="clear" w:pos="1440"/>
              <w:tab w:val="left" w:pos="794"/>
              <w:tab w:val="left" w:pos="1191"/>
              <w:tab w:val="left" w:pos="1588"/>
              <w:tab w:val="left" w:pos="1985"/>
            </w:tabs>
            <w:ind w:left="403" w:hanging="403"/>
            <w:jc w:val="both"/>
          </w:pPr>
        </w:pPrChange>
      </w:pPr>
      <w:ins w:id="3753" w:author="Gary Sullivan" w:date="2018-01-12T12:48:00Z">
        <w:r w:rsidRPr="00BE0820">
          <w:rPr>
            <w:rFonts w:eastAsia="Malgun Gothic"/>
            <w:sz w:val="20"/>
          </w:rPr>
          <w:t>azimuthGlobal and elevationGlobal</w:t>
        </w:r>
      </w:ins>
      <w:ins w:id="3754" w:author="Gary Sullivan" w:date="2018-01-12T12:49:00Z">
        <w:r>
          <w:rPr>
            <w:rFonts w:eastAsia="Malgun Gothic"/>
            <w:sz w:val="20"/>
          </w:rPr>
          <w:t xml:space="preserve"> are set as follows:</w:t>
        </w:r>
      </w:ins>
    </w:p>
    <w:p w14:paraId="620C15E8" w14:textId="0CAE7098" w:rsidR="00BE0820" w:rsidRDefault="00BE0820">
      <w:pPr>
        <w:tabs>
          <w:tab w:val="clear" w:pos="360"/>
          <w:tab w:val="clear" w:pos="720"/>
          <w:tab w:val="clear" w:pos="1080"/>
          <w:tab w:val="clear" w:pos="1440"/>
          <w:tab w:val="left" w:pos="794"/>
          <w:tab w:val="left" w:pos="1191"/>
          <w:tab w:val="left" w:pos="1588"/>
          <w:tab w:val="left" w:pos="1985"/>
        </w:tabs>
        <w:ind w:left="763" w:hanging="403"/>
        <w:jc w:val="both"/>
        <w:rPr>
          <w:rFonts w:eastAsia="Malgun Gothic"/>
          <w:sz w:val="20"/>
        </w:rPr>
        <w:pPrChange w:id="3755" w:author="Gary Sullivan" w:date="2018-01-12T12:49:00Z">
          <w:pPr>
            <w:tabs>
              <w:tab w:val="clear" w:pos="360"/>
              <w:tab w:val="clear" w:pos="720"/>
              <w:tab w:val="clear" w:pos="1080"/>
              <w:tab w:val="clear" w:pos="1440"/>
              <w:tab w:val="left" w:pos="794"/>
              <w:tab w:val="left" w:pos="1191"/>
              <w:tab w:val="left" w:pos="1588"/>
              <w:tab w:val="left" w:pos="1985"/>
            </w:tabs>
            <w:ind w:left="403" w:hanging="403"/>
            <w:jc w:val="both"/>
          </w:pPr>
        </w:pPrChange>
      </w:pPr>
      <w:r w:rsidRPr="001F3D36">
        <w:rPr>
          <w:rFonts w:eastAsia="Malgun Gothic"/>
          <w:sz w:val="20"/>
        </w:rPr>
        <w:t>–</w:t>
      </w:r>
      <w:r w:rsidRPr="001F3D36">
        <w:rPr>
          <w:rFonts w:eastAsia="Malgun Gothic"/>
          <w:sz w:val="20"/>
        </w:rPr>
        <w:tab/>
        <w:t xml:space="preserve">If RotationFlag is equal to 1, clause </w:t>
      </w:r>
      <w:r w:rsidR="0007089B" w:rsidRPr="001F3D36">
        <w:rPr>
          <w:rFonts w:eastAsia="Calibri"/>
          <w:sz w:val="20"/>
        </w:rPr>
        <w:fldChar w:fldCharType="begin"/>
      </w:r>
      <w:r w:rsidR="0007089B" w:rsidRPr="001F3D36">
        <w:rPr>
          <w:rFonts w:eastAsia="Calibri"/>
          <w:sz w:val="20"/>
        </w:rPr>
        <w:instrText xml:space="preserve"> REF SampleRemappingRotation \h  \* MERGEFORMAT </w:instrText>
      </w:r>
      <w:r w:rsidR="0007089B" w:rsidRPr="001F3D36">
        <w:rPr>
          <w:rFonts w:eastAsia="Calibri"/>
          <w:sz w:val="20"/>
        </w:rPr>
      </w:r>
      <w:r w:rsidR="0007089B" w:rsidRPr="001F3D36">
        <w:rPr>
          <w:rFonts w:eastAsia="Calibri"/>
          <w:sz w:val="20"/>
        </w:rPr>
        <w:fldChar w:fldCharType="separate"/>
      </w:r>
      <w:ins w:id="3756" w:author="Gary Sullivan" w:date="2018-01-12T12:37:00Z">
        <w:r w:rsidR="007F6A49" w:rsidRPr="007F6A49">
          <w:rPr>
            <w:sz w:val="20"/>
            <w:rPrChange w:id="3757" w:author="Gary Sullivan" w:date="2018-01-12T12:37:00Z">
              <w:rPr>
                <w:b/>
                <w:i/>
              </w:rPr>
            </w:rPrChange>
          </w:rPr>
          <w:t>D.3.41.6.3</w:t>
        </w:r>
      </w:ins>
      <w:del w:id="3758" w:author="Gary Sullivan" w:date="2018-01-12T12:37:00Z">
        <w:r w:rsidR="0007089B" w:rsidRPr="00464B6C" w:rsidDel="007F6A49">
          <w:rPr>
            <w:sz w:val="20"/>
          </w:rPr>
          <w:delText>D.3.41.5.3</w:delText>
        </w:r>
      </w:del>
      <w:r w:rsidR="0007089B" w:rsidRPr="001F3D36">
        <w:rPr>
          <w:rFonts w:eastAsia="Calibri"/>
          <w:sz w:val="20"/>
        </w:rPr>
        <w:fldChar w:fldCharType="end"/>
      </w:r>
      <w:r w:rsidRPr="001F3D36">
        <w:rPr>
          <w:rFonts w:eastAsia="Malgun Gothic"/>
          <w:sz w:val="20"/>
        </w:rPr>
        <w:t xml:space="preserve"> is invoked</w:t>
      </w:r>
      <w:r w:rsidRPr="00BE0820">
        <w:rPr>
          <w:rFonts w:eastAsia="Malgun Gothic"/>
          <w:sz w:val="20"/>
        </w:rPr>
        <w:t xml:space="preserve"> with azimuthLocal, </w:t>
      </w:r>
      <w:bookmarkStart w:id="3759" w:name="_Hlk503523046"/>
      <w:r w:rsidRPr="00BE0820">
        <w:rPr>
          <w:rFonts w:eastAsia="Malgun Gothic"/>
          <w:sz w:val="20"/>
        </w:rPr>
        <w:t>eleva</w:t>
      </w:r>
      <w:del w:id="3760" w:author="Gary Sullivan" w:date="2018-01-12T12:21:00Z">
        <w:r w:rsidRPr="00BE0820" w:rsidDel="007F6A49">
          <w:rPr>
            <w:rFonts w:eastAsia="Malgun Gothic"/>
            <w:sz w:val="20"/>
          </w:rPr>
          <w:delText>n</w:delText>
        </w:r>
      </w:del>
      <w:r w:rsidRPr="00BE0820">
        <w:rPr>
          <w:rFonts w:eastAsia="Malgun Gothic"/>
          <w:sz w:val="20"/>
        </w:rPr>
        <w:t>tionLocal</w:t>
      </w:r>
      <w:bookmarkEnd w:id="3759"/>
      <w:r w:rsidRPr="00BE0820">
        <w:rPr>
          <w:rFonts w:eastAsia="Malgun Gothic"/>
          <w:sz w:val="20"/>
        </w:rPr>
        <w:t>, R</w:t>
      </w:r>
      <w:r w:rsidRPr="00055CE8">
        <w:rPr>
          <w:rFonts w:eastAsia="Malgun Gothic"/>
          <w:sz w:val="20"/>
        </w:rPr>
        <w:t>otationYaw</w:t>
      </w:r>
      <w:r w:rsidRPr="00BE0820">
        <w:rPr>
          <w:rFonts w:eastAsia="Malgun Gothic"/>
          <w:sz w:val="20"/>
        </w:rPr>
        <w:t xml:space="preserve">, </w:t>
      </w:r>
      <w:r w:rsidRPr="00055CE8">
        <w:rPr>
          <w:rFonts w:eastAsia="Malgun Gothic"/>
          <w:sz w:val="20"/>
        </w:rPr>
        <w:t>RotationPitch</w:t>
      </w:r>
      <w:r w:rsidRPr="00BE0820">
        <w:rPr>
          <w:rFonts w:eastAsia="Malgun Gothic"/>
          <w:sz w:val="20"/>
        </w:rPr>
        <w:t xml:space="preserve">, and </w:t>
      </w:r>
      <w:r w:rsidRPr="00055CE8">
        <w:rPr>
          <w:rFonts w:eastAsia="Malgun Gothic"/>
          <w:sz w:val="20"/>
        </w:rPr>
        <w:t>RotationRoll</w:t>
      </w:r>
      <w:r w:rsidRPr="00BE0820">
        <w:rPr>
          <w:rFonts w:eastAsia="Malgun Gothic"/>
          <w:sz w:val="20"/>
        </w:rPr>
        <w:t xml:space="preserve"> as inputs, and the output is assigned to azimuthGlobal and elevationGlobal.</w:t>
      </w:r>
    </w:p>
    <w:p w14:paraId="04B1548E" w14:textId="77777777" w:rsidR="00BE0820" w:rsidRDefault="00BE0820">
      <w:pPr>
        <w:tabs>
          <w:tab w:val="clear" w:pos="360"/>
          <w:tab w:val="clear" w:pos="720"/>
          <w:tab w:val="clear" w:pos="1080"/>
          <w:tab w:val="clear" w:pos="1440"/>
          <w:tab w:val="left" w:pos="794"/>
          <w:tab w:val="left" w:pos="1191"/>
          <w:tab w:val="left" w:pos="1588"/>
          <w:tab w:val="left" w:pos="1985"/>
        </w:tabs>
        <w:ind w:left="763" w:hanging="403"/>
        <w:jc w:val="both"/>
        <w:rPr>
          <w:rFonts w:eastAsia="Malgun Gothic"/>
          <w:sz w:val="20"/>
        </w:rPr>
        <w:pPrChange w:id="3761" w:author="Gary Sullivan" w:date="2018-01-12T12:49:00Z">
          <w:pPr>
            <w:tabs>
              <w:tab w:val="clear" w:pos="360"/>
              <w:tab w:val="clear" w:pos="720"/>
              <w:tab w:val="clear" w:pos="1080"/>
              <w:tab w:val="clear" w:pos="1440"/>
              <w:tab w:val="left" w:pos="794"/>
              <w:tab w:val="left" w:pos="1191"/>
              <w:tab w:val="left" w:pos="1588"/>
              <w:tab w:val="left" w:pos="1985"/>
            </w:tabs>
            <w:ind w:left="403" w:hanging="403"/>
            <w:jc w:val="both"/>
          </w:pPr>
        </w:pPrChange>
      </w:pPr>
      <w:r w:rsidRPr="00055CE8">
        <w:rPr>
          <w:rFonts w:eastAsia="Malgun Gothic"/>
          <w:sz w:val="20"/>
        </w:rPr>
        <w:t>–</w:t>
      </w:r>
      <w:r w:rsidRPr="00055CE8">
        <w:rPr>
          <w:rFonts w:eastAsia="Malgun Gothic"/>
          <w:sz w:val="20"/>
        </w:rPr>
        <w:tab/>
      </w:r>
      <w:r>
        <w:rPr>
          <w:rFonts w:eastAsia="Malgun Gothic"/>
          <w:sz w:val="20"/>
        </w:rPr>
        <w:t>Otherwise, azimuthGlobal is set equal to azimuthLocal and elevationGlobal is set equal to elevationLocal.</w:t>
      </w:r>
    </w:p>
    <w:p w14:paraId="220574F3" w14:textId="320B679A" w:rsidR="00024D98" w:rsidRPr="003151FF" w:rsidRDefault="00024D98" w:rsidP="00D03382">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3151FF">
        <w:rPr>
          <w:b/>
          <w:szCs w:val="22"/>
        </w:rPr>
        <w:t>D.3.4</w:t>
      </w:r>
      <w:r w:rsidR="00020036">
        <w:rPr>
          <w:b/>
          <w:szCs w:val="22"/>
        </w:rPr>
        <w:t>2</w:t>
      </w:r>
      <w:r w:rsidRPr="003151FF">
        <w:rPr>
          <w:b/>
          <w:szCs w:val="22"/>
        </w:rPr>
        <w:tab/>
        <w:t>Regional nesting SEI message semantics</w:t>
      </w:r>
    </w:p>
    <w:p w14:paraId="46644BF1" w14:textId="77777777" w:rsidR="00024D98" w:rsidRPr="003151FF" w:rsidRDefault="00024D98" w:rsidP="00024D98">
      <w:pPr>
        <w:jc w:val="both"/>
        <w:rPr>
          <w:sz w:val="20"/>
        </w:rPr>
      </w:pPr>
      <w:r w:rsidRPr="003151FF">
        <w:rPr>
          <w:sz w:val="20"/>
        </w:rPr>
        <w:t>The regional nesting SEI message provides a mechanism to associate SEI messages with regions of the picture. The associated SEI messages are conveyed within the regional nesting SEI message.</w:t>
      </w:r>
    </w:p>
    <w:p w14:paraId="10C24933" w14:textId="77777777" w:rsidR="00024D98" w:rsidRPr="003151FF" w:rsidRDefault="00024D98" w:rsidP="00024D98">
      <w:pPr>
        <w:jc w:val="both"/>
        <w:rPr>
          <w:sz w:val="20"/>
        </w:rPr>
      </w:pPr>
      <w:r w:rsidRPr="003151FF">
        <w:rPr>
          <w:sz w:val="20"/>
        </w:rPr>
        <w:t xml:space="preserve">A regional nesting SEI message contains one or more SEI messages. </w:t>
      </w:r>
      <w:r w:rsidR="00907331" w:rsidRPr="003151FF">
        <w:rPr>
          <w:sz w:val="20"/>
        </w:rPr>
        <w:t>When an SEI message is contained in a regional nesting SEI message, the contained SEI message is referred to as a region-nested SEI message. When an SEI message is not contained in a regional nesting SEI message, the SEI message is referred to as a non-region-nested SEI message.</w:t>
      </w:r>
    </w:p>
    <w:p w14:paraId="087EEB8B" w14:textId="77777777" w:rsidR="00907331" w:rsidRPr="003151FF" w:rsidRDefault="00907331" w:rsidP="00907331">
      <w:pPr>
        <w:jc w:val="both"/>
        <w:rPr>
          <w:sz w:val="20"/>
        </w:rPr>
      </w:pPr>
      <w:r w:rsidRPr="003151FF">
        <w:rPr>
          <w:sz w:val="20"/>
        </w:rPr>
        <w:t>For each region-nested SEI message in a regional nesting SEI message, one or more regions are specified in the regional nesting SEI message, and the semantics of the region-nested SEI message are to be interpreted as applying to each of these regions.</w:t>
      </w:r>
    </w:p>
    <w:p w14:paraId="081EE7F3"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A44B62">
        <w:rPr>
          <w:rFonts w:eastAsia="Malgun Gothic"/>
          <w:sz w:val="20"/>
        </w:rPr>
        <w:t>The list listOfRegionNestableMessageTypes includes the following types of SEI messages:</w:t>
      </w:r>
    </w:p>
    <w:p w14:paraId="24B50E73" w14:textId="77777777" w:rsidR="00024D98" w:rsidRPr="000331A3"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331A3">
        <w:rPr>
          <w:rFonts w:eastAsia="Malgun Gothic"/>
          <w:sz w:val="20"/>
        </w:rPr>
        <w:t>–</w:t>
      </w:r>
      <w:r w:rsidRPr="000331A3">
        <w:rPr>
          <w:rFonts w:eastAsia="Malgun Gothic"/>
          <w:sz w:val="20"/>
        </w:rPr>
        <w:tab/>
        <w:t>Film grain characteristics SEI message</w:t>
      </w:r>
      <w:r w:rsidR="00141CDA" w:rsidRPr="000331A3">
        <w:rPr>
          <w:rFonts w:eastAsia="Malgun Gothic"/>
          <w:sz w:val="20"/>
        </w:rPr>
        <w:t>,</w:t>
      </w:r>
    </w:p>
    <w:p w14:paraId="50F81BF5" w14:textId="77777777" w:rsidR="00024D98" w:rsidRPr="000331A3"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331A3">
        <w:rPr>
          <w:rFonts w:eastAsia="Malgun Gothic"/>
          <w:sz w:val="20"/>
        </w:rPr>
        <w:t>–</w:t>
      </w:r>
      <w:r w:rsidRPr="000331A3">
        <w:rPr>
          <w:rFonts w:eastAsia="Malgun Gothic"/>
          <w:sz w:val="20"/>
        </w:rPr>
        <w:tab/>
        <w:t>Post filter hint SEI message</w:t>
      </w:r>
      <w:r w:rsidR="00141CDA" w:rsidRPr="000331A3">
        <w:rPr>
          <w:rFonts w:eastAsia="Malgun Gothic"/>
          <w:sz w:val="20"/>
        </w:rPr>
        <w:t>,</w:t>
      </w:r>
    </w:p>
    <w:p w14:paraId="59555919"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A44B62">
        <w:rPr>
          <w:rFonts w:eastAsia="Malgun Gothic"/>
          <w:sz w:val="20"/>
        </w:rPr>
        <w:t>–</w:t>
      </w:r>
      <w:r w:rsidRPr="00A44B62">
        <w:rPr>
          <w:rFonts w:eastAsia="Malgun Gothic"/>
          <w:sz w:val="20"/>
        </w:rPr>
        <w:tab/>
        <w:t xml:space="preserve">Tone mapping information SEI message identified with a </w:t>
      </w:r>
      <w:proofErr w:type="gramStart"/>
      <w:r w:rsidRPr="00A44B62">
        <w:rPr>
          <w:rFonts w:eastAsia="Malgun Gothic"/>
          <w:sz w:val="20"/>
        </w:rPr>
        <w:t>particular value</w:t>
      </w:r>
      <w:proofErr w:type="gramEnd"/>
      <w:r w:rsidRPr="00A44B62">
        <w:rPr>
          <w:rFonts w:eastAsia="Malgun Gothic"/>
          <w:sz w:val="20"/>
        </w:rPr>
        <w:t xml:space="preserve"> of tone_map_id</w:t>
      </w:r>
      <w:r w:rsidR="00141CDA">
        <w:rPr>
          <w:rFonts w:eastAsia="Malgun Gothic"/>
          <w:sz w:val="20"/>
        </w:rPr>
        <w:t>,</w:t>
      </w:r>
    </w:p>
    <w:p w14:paraId="3A47FEC8" w14:textId="77777777" w:rsidR="00024D98" w:rsidRPr="000331A3"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331A3">
        <w:rPr>
          <w:rFonts w:eastAsia="Malgun Gothic"/>
          <w:sz w:val="20"/>
        </w:rPr>
        <w:t>–</w:t>
      </w:r>
      <w:r w:rsidRPr="000331A3">
        <w:rPr>
          <w:rFonts w:eastAsia="Malgun Gothic"/>
          <w:sz w:val="20"/>
        </w:rPr>
        <w:tab/>
        <w:t>Chroma resampling filter hint SEI message</w:t>
      </w:r>
      <w:r w:rsidR="00141CDA" w:rsidRPr="000331A3">
        <w:rPr>
          <w:rFonts w:eastAsia="Malgun Gothic"/>
          <w:sz w:val="20"/>
        </w:rPr>
        <w:t>,</w:t>
      </w:r>
    </w:p>
    <w:p w14:paraId="77060B4E"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A44B62">
        <w:rPr>
          <w:rFonts w:eastAsia="Malgun Gothic"/>
          <w:sz w:val="20"/>
        </w:rPr>
        <w:t>–</w:t>
      </w:r>
      <w:r w:rsidRPr="00A44B62">
        <w:rPr>
          <w:rFonts w:eastAsia="Malgun Gothic"/>
          <w:sz w:val="20"/>
        </w:rPr>
        <w:tab/>
        <w:t xml:space="preserve">Knee function information SEI message identified with a </w:t>
      </w:r>
      <w:proofErr w:type="gramStart"/>
      <w:r w:rsidRPr="00A44B62">
        <w:rPr>
          <w:rFonts w:eastAsia="Malgun Gothic"/>
          <w:sz w:val="20"/>
        </w:rPr>
        <w:t>particular value</w:t>
      </w:r>
      <w:proofErr w:type="gramEnd"/>
      <w:r w:rsidRPr="00A44B62">
        <w:rPr>
          <w:rFonts w:eastAsia="Malgun Gothic"/>
          <w:sz w:val="20"/>
        </w:rPr>
        <w:t xml:space="preserve"> of knee_function_id</w:t>
      </w:r>
      <w:r w:rsidR="00141CDA">
        <w:rPr>
          <w:rFonts w:eastAsia="Malgun Gothic"/>
          <w:sz w:val="20"/>
        </w:rPr>
        <w:t>,</w:t>
      </w:r>
    </w:p>
    <w:p w14:paraId="3DECA892"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A44B62">
        <w:rPr>
          <w:rFonts w:eastAsia="Malgun Gothic"/>
          <w:sz w:val="20"/>
        </w:rPr>
        <w:t>–</w:t>
      </w:r>
      <w:r w:rsidRPr="00A44B62">
        <w:rPr>
          <w:rFonts w:eastAsia="Malgun Gothic"/>
          <w:sz w:val="20"/>
        </w:rPr>
        <w:tab/>
        <w:t xml:space="preserve">Colour remapping information SEI message identified with a </w:t>
      </w:r>
      <w:proofErr w:type="gramStart"/>
      <w:r w:rsidRPr="00A44B62">
        <w:rPr>
          <w:rFonts w:eastAsia="Malgun Gothic"/>
          <w:sz w:val="20"/>
        </w:rPr>
        <w:t>particular value</w:t>
      </w:r>
      <w:proofErr w:type="gramEnd"/>
      <w:r w:rsidRPr="00A44B62">
        <w:rPr>
          <w:rFonts w:eastAsia="Malgun Gothic"/>
          <w:sz w:val="20"/>
        </w:rPr>
        <w:t xml:space="preserve"> of colour_remap_id</w:t>
      </w:r>
      <w:r w:rsidR="00141CDA">
        <w:rPr>
          <w:rFonts w:eastAsia="Malgun Gothic"/>
          <w:sz w:val="20"/>
        </w:rPr>
        <w:t>,</w:t>
      </w:r>
    </w:p>
    <w:p w14:paraId="3B0BBEFC" w14:textId="77777777" w:rsidR="00024D98" w:rsidRPr="00A44B62" w:rsidRDefault="00024D98" w:rsidP="00024D9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A44B62">
        <w:rPr>
          <w:rFonts w:eastAsia="Malgun Gothic"/>
          <w:sz w:val="20"/>
        </w:rPr>
        <w:t>–</w:t>
      </w:r>
      <w:r w:rsidRPr="00A44B62">
        <w:rPr>
          <w:rFonts w:eastAsia="Malgun Gothic"/>
          <w:sz w:val="20"/>
        </w:rPr>
        <w:tab/>
        <w:t>Content colour volume SEI message</w:t>
      </w:r>
      <w:r w:rsidR="00141CDA">
        <w:rPr>
          <w:rFonts w:eastAsia="Malgun Gothic"/>
          <w:sz w:val="20"/>
        </w:rPr>
        <w:t>.</w:t>
      </w:r>
    </w:p>
    <w:p w14:paraId="4CAA8A22" w14:textId="77777777" w:rsidR="00024D98" w:rsidRPr="00A44B62" w:rsidRDefault="00024D98" w:rsidP="00024D98">
      <w:pPr>
        <w:ind w:left="360"/>
        <w:jc w:val="both"/>
        <w:rPr>
          <w:sz w:val="18"/>
        </w:rPr>
      </w:pPr>
      <w:r w:rsidRPr="00A44B62">
        <w:rPr>
          <w:sz w:val="18"/>
        </w:rPr>
        <w:t>NOTE </w:t>
      </w:r>
      <w:r w:rsidR="00E1600E">
        <w:fldChar w:fldCharType="begin" w:fldLock="1"/>
      </w:r>
      <w:r w:rsidR="00E1600E">
        <w:instrText xml:space="preserve"> SEQ NoteCounter \* </w:instrText>
      </w:r>
      <w:r w:rsidR="00E1600E">
        <w:instrText xml:space="preserve">MERGEFORMAT \r 1 </w:instrText>
      </w:r>
      <w:r w:rsidR="00E1600E">
        <w:fldChar w:fldCharType="separate"/>
      </w:r>
      <w:r w:rsidR="00FD5B8E" w:rsidRPr="00FD5B8E">
        <w:rPr>
          <w:noProof/>
          <w:sz w:val="18"/>
          <w:szCs w:val="18"/>
        </w:rPr>
        <w:t>1</w:t>
      </w:r>
      <w:r w:rsidR="00E1600E">
        <w:rPr>
          <w:noProof/>
          <w:sz w:val="18"/>
          <w:szCs w:val="18"/>
        </w:rPr>
        <w:fldChar w:fldCharType="end"/>
      </w:r>
      <w:r w:rsidR="00907331" w:rsidRPr="00FD5B8E">
        <w:rPr>
          <w:sz w:val="18"/>
        </w:rPr>
        <w:t> </w:t>
      </w:r>
      <w:r w:rsidRPr="003151FF">
        <w:rPr>
          <w:sz w:val="18"/>
        </w:rPr>
        <w:t>– </w:t>
      </w:r>
      <w:r w:rsidR="00907331" w:rsidRPr="003151FF">
        <w:rPr>
          <w:sz w:val="18"/>
          <w:szCs w:val="18"/>
        </w:rPr>
        <w:t xml:space="preserve">SEI messages of each of the following are considered different types of SEI messages: </w:t>
      </w:r>
      <w:r w:rsidR="00907331" w:rsidRPr="003151FF">
        <w:rPr>
          <w:rFonts w:eastAsia="Malgun Gothic"/>
          <w:sz w:val="18"/>
          <w:szCs w:val="18"/>
        </w:rPr>
        <w:t>1)</w:t>
      </w:r>
      <w:r w:rsidR="00907331" w:rsidRPr="003151FF">
        <w:rPr>
          <w:sz w:val="18"/>
          <w:szCs w:val="18"/>
        </w:rPr>
        <w:t xml:space="preserve"> t</w:t>
      </w:r>
      <w:r w:rsidRPr="003151FF">
        <w:rPr>
          <w:sz w:val="18"/>
        </w:rPr>
        <w:t>one mapping information SEI messages with different values of tone_map_id</w:t>
      </w:r>
      <w:r w:rsidR="00907331" w:rsidRPr="003151FF">
        <w:rPr>
          <w:sz w:val="18"/>
        </w:rPr>
        <w:t xml:space="preserve">, 2) </w:t>
      </w:r>
      <w:r w:rsidRPr="003151FF">
        <w:rPr>
          <w:sz w:val="18"/>
        </w:rPr>
        <w:t>knee function information SEI message</w:t>
      </w:r>
      <w:r w:rsidR="00907331" w:rsidRPr="003151FF">
        <w:rPr>
          <w:sz w:val="18"/>
          <w:szCs w:val="18"/>
        </w:rPr>
        <w:t xml:space="preserve">s with different values of </w:t>
      </w:r>
      <w:r w:rsidR="00907331" w:rsidRPr="003151FF">
        <w:rPr>
          <w:rFonts w:eastAsia="Malgun Gothic"/>
          <w:sz w:val="18"/>
          <w:szCs w:val="18"/>
        </w:rPr>
        <w:t>knee_function_id</w:t>
      </w:r>
      <w:r w:rsidR="00907331" w:rsidRPr="003151FF">
        <w:rPr>
          <w:sz w:val="18"/>
          <w:szCs w:val="18"/>
        </w:rPr>
        <w:t>, and 3)</w:t>
      </w:r>
      <w:r w:rsidRPr="003151FF">
        <w:rPr>
          <w:sz w:val="18"/>
        </w:rPr>
        <w:t xml:space="preserve"> colour remapping information SEI message</w:t>
      </w:r>
      <w:r w:rsidR="00907331" w:rsidRPr="003151FF">
        <w:rPr>
          <w:sz w:val="18"/>
        </w:rPr>
        <w:t>s</w:t>
      </w:r>
      <w:r w:rsidR="00907331" w:rsidRPr="003151FF">
        <w:rPr>
          <w:sz w:val="18"/>
          <w:szCs w:val="18"/>
        </w:rPr>
        <w:t xml:space="preserve"> with different values of </w:t>
      </w:r>
      <w:r w:rsidR="00907331" w:rsidRPr="003151FF">
        <w:rPr>
          <w:rFonts w:eastAsia="Malgun Gothic"/>
          <w:sz w:val="18"/>
          <w:szCs w:val="18"/>
        </w:rPr>
        <w:t>colour_remap_id</w:t>
      </w:r>
      <w:r w:rsidRPr="00A44B62">
        <w:rPr>
          <w:sz w:val="18"/>
        </w:rPr>
        <w:t>.</w:t>
      </w:r>
    </w:p>
    <w:p w14:paraId="45822A38" w14:textId="77777777" w:rsidR="00024D98" w:rsidRPr="00A44B62" w:rsidRDefault="00024D98" w:rsidP="00024D98">
      <w:pPr>
        <w:jc w:val="both"/>
        <w:rPr>
          <w:sz w:val="20"/>
        </w:rPr>
      </w:pPr>
      <w:r w:rsidRPr="00A44B62">
        <w:rPr>
          <w:sz w:val="20"/>
        </w:rPr>
        <w:t xml:space="preserve">When an SEI message </w:t>
      </w:r>
      <w:r w:rsidR="00907331" w:rsidRPr="00A44B62">
        <w:rPr>
          <w:sz w:val="20"/>
        </w:rPr>
        <w:t xml:space="preserve">of </w:t>
      </w:r>
      <w:r w:rsidRPr="00A44B62">
        <w:rPr>
          <w:sz w:val="20"/>
        </w:rPr>
        <w:t xml:space="preserve">a </w:t>
      </w:r>
      <w:proofErr w:type="gramStart"/>
      <w:r w:rsidRPr="00A44B62">
        <w:rPr>
          <w:sz w:val="20"/>
        </w:rPr>
        <w:t xml:space="preserve">particular </w:t>
      </w:r>
      <w:r w:rsidR="00907331" w:rsidRPr="00A44B62">
        <w:rPr>
          <w:sz w:val="20"/>
        </w:rPr>
        <w:t>type</w:t>
      </w:r>
      <w:proofErr w:type="gramEnd"/>
      <w:r w:rsidR="00907331" w:rsidRPr="00A44B62">
        <w:rPr>
          <w:sz w:val="20"/>
        </w:rPr>
        <w:t xml:space="preserve"> in </w:t>
      </w:r>
      <w:r w:rsidR="00907331" w:rsidRPr="00A44B62">
        <w:rPr>
          <w:rFonts w:eastAsia="Malgun Gothic"/>
          <w:sz w:val="20"/>
        </w:rPr>
        <w:t>listOfRegionNestableMessageTypes</w:t>
      </w:r>
      <w:r w:rsidR="00907331" w:rsidRPr="00A44B62">
        <w:rPr>
          <w:sz w:val="20"/>
        </w:rPr>
        <w:t xml:space="preserve"> has </w:t>
      </w:r>
      <w:r w:rsidRPr="00A44B62">
        <w:rPr>
          <w:sz w:val="20"/>
        </w:rPr>
        <w:t>film_grain_characteristics_cancel_flag, tone_map_cancel_flag, knee_function_cancel_flag, or colour_remap_cancel_flag equal to 1</w:t>
      </w:r>
      <w:r w:rsidR="006E699E" w:rsidRPr="00A44B62">
        <w:rPr>
          <w:sz w:val="20"/>
        </w:rPr>
        <w:t>, regardless of whether it is region-nested or non-region-nested</w:t>
      </w:r>
      <w:r w:rsidRPr="00A44B62">
        <w:rPr>
          <w:sz w:val="20"/>
        </w:rPr>
        <w:t xml:space="preserve">, it cancels the persistence of all the </w:t>
      </w:r>
      <w:r w:rsidR="006E699E" w:rsidRPr="00A44B62">
        <w:rPr>
          <w:sz w:val="20"/>
        </w:rPr>
        <w:t xml:space="preserve">region-nested </w:t>
      </w:r>
      <w:r w:rsidRPr="00A44B62">
        <w:rPr>
          <w:sz w:val="20"/>
        </w:rPr>
        <w:t>SEI messages of th</w:t>
      </w:r>
      <w:r w:rsidR="003073EE">
        <w:rPr>
          <w:sz w:val="20"/>
        </w:rPr>
        <w:t>at</w:t>
      </w:r>
      <w:r w:rsidRPr="00A44B62">
        <w:rPr>
          <w:sz w:val="20"/>
        </w:rPr>
        <w:t xml:space="preserve"> </w:t>
      </w:r>
      <w:r w:rsidR="006E699E" w:rsidRPr="00A44B62">
        <w:rPr>
          <w:sz w:val="20"/>
        </w:rPr>
        <w:t>type</w:t>
      </w:r>
      <w:r w:rsidRPr="00A44B62">
        <w:rPr>
          <w:sz w:val="20"/>
        </w:rPr>
        <w:t xml:space="preserve">, regardless of their associated regions. When an SEI message </w:t>
      </w:r>
      <w:r w:rsidR="006E699E" w:rsidRPr="00A44B62">
        <w:rPr>
          <w:sz w:val="20"/>
        </w:rPr>
        <w:t>of</w:t>
      </w:r>
      <w:r w:rsidRPr="00A44B62">
        <w:rPr>
          <w:sz w:val="20"/>
        </w:rPr>
        <w:t xml:space="preserve"> a </w:t>
      </w:r>
      <w:proofErr w:type="gramStart"/>
      <w:r w:rsidRPr="00A44B62">
        <w:rPr>
          <w:sz w:val="20"/>
        </w:rPr>
        <w:t xml:space="preserve">particular </w:t>
      </w:r>
      <w:r w:rsidR="006E699E" w:rsidRPr="00A44B62">
        <w:rPr>
          <w:sz w:val="20"/>
        </w:rPr>
        <w:t>type</w:t>
      </w:r>
      <w:proofErr w:type="gramEnd"/>
      <w:r w:rsidR="006E699E" w:rsidRPr="00A44B62">
        <w:rPr>
          <w:sz w:val="20"/>
        </w:rPr>
        <w:t xml:space="preserve"> having </w:t>
      </w:r>
      <w:r w:rsidRPr="00A44B62">
        <w:rPr>
          <w:sz w:val="20"/>
        </w:rPr>
        <w:t>film_grain_characteristics_persistence_flag, tone_map_persistence_flag, knee_function_persistence_flag, or colour_remap_persistence_flag equal to 1</w:t>
      </w:r>
      <w:r w:rsidR="006E699E" w:rsidRPr="00A44B62">
        <w:rPr>
          <w:sz w:val="20"/>
        </w:rPr>
        <w:t xml:space="preserve"> is region-nested</w:t>
      </w:r>
      <w:r w:rsidRPr="00A44B62">
        <w:rPr>
          <w:sz w:val="20"/>
        </w:rPr>
        <w:t>, the persistence of the SEI message is determined by the semantics of the SEI message</w:t>
      </w:r>
      <w:r w:rsidR="003073EE">
        <w:rPr>
          <w:sz w:val="20"/>
        </w:rPr>
        <w:t>,</w:t>
      </w:r>
      <w:r w:rsidRPr="00A44B62">
        <w:rPr>
          <w:sz w:val="20"/>
        </w:rPr>
        <w:t xml:space="preserve"> irrespective of which region it applies to.</w:t>
      </w:r>
    </w:p>
    <w:p w14:paraId="2D9A8774" w14:textId="77777777" w:rsidR="006E699E" w:rsidRPr="00FD5B8E" w:rsidRDefault="006E699E" w:rsidP="006E699E">
      <w:pPr>
        <w:ind w:left="360"/>
        <w:jc w:val="both"/>
        <w:rPr>
          <w:sz w:val="18"/>
          <w:szCs w:val="18"/>
        </w:rPr>
      </w:pPr>
      <w:r w:rsidRPr="00A44B62">
        <w:rPr>
          <w:sz w:val="18"/>
          <w:szCs w:val="18"/>
        </w:rPr>
        <w:t>NOTE </w:t>
      </w:r>
      <w:r w:rsidRPr="00FD5B8E">
        <w:rPr>
          <w:sz w:val="18"/>
          <w:szCs w:val="18"/>
        </w:rPr>
        <w:fldChar w:fldCharType="begin"/>
      </w:r>
      <w:r w:rsidRPr="00FD5B8E">
        <w:rPr>
          <w:sz w:val="18"/>
          <w:szCs w:val="18"/>
        </w:rPr>
        <w:instrText xml:space="preserve"> SEQ Not</w:instrText>
      </w:r>
      <w:r w:rsidRPr="00A44B62">
        <w:rPr>
          <w:sz w:val="18"/>
          <w:szCs w:val="18"/>
        </w:rPr>
        <w:instrText xml:space="preserve">eCounter \* MERGEFORMAT </w:instrText>
      </w:r>
      <w:r w:rsidRPr="00FD5B8E">
        <w:rPr>
          <w:sz w:val="18"/>
          <w:szCs w:val="18"/>
        </w:rPr>
        <w:fldChar w:fldCharType="separate"/>
      </w:r>
      <w:r w:rsidR="00FD5B8E">
        <w:rPr>
          <w:noProof/>
          <w:sz w:val="18"/>
          <w:szCs w:val="18"/>
        </w:rPr>
        <w:t>2</w:t>
      </w:r>
      <w:r w:rsidRPr="00FD5B8E">
        <w:rPr>
          <w:noProof/>
          <w:sz w:val="18"/>
          <w:szCs w:val="18"/>
        </w:rPr>
        <w:fldChar w:fldCharType="end"/>
      </w:r>
      <w:r w:rsidRPr="00FD5B8E">
        <w:rPr>
          <w:sz w:val="18"/>
          <w:szCs w:val="18"/>
        </w:rPr>
        <w:t> – A region-nested SEI message has the same persistence scope as if the SEI message was non-region-nested.</w:t>
      </w:r>
    </w:p>
    <w:p w14:paraId="1C4B3034" w14:textId="77777777" w:rsidR="006E699E" w:rsidRPr="00FD5B8E" w:rsidRDefault="006E699E" w:rsidP="006E699E">
      <w:pPr>
        <w:ind w:left="360"/>
        <w:jc w:val="both"/>
        <w:rPr>
          <w:sz w:val="18"/>
          <w:szCs w:val="18"/>
        </w:rPr>
      </w:pPr>
      <w:r w:rsidRPr="00FD5B8E">
        <w:rPr>
          <w:sz w:val="18"/>
          <w:szCs w:val="18"/>
        </w:rPr>
        <w:t>NOTE </w:t>
      </w:r>
      <w:r w:rsidRPr="00FD5B8E">
        <w:rPr>
          <w:sz w:val="18"/>
          <w:szCs w:val="18"/>
        </w:rPr>
        <w:fldChar w:fldCharType="begin"/>
      </w:r>
      <w:r w:rsidRPr="00A44B62">
        <w:rPr>
          <w:sz w:val="18"/>
          <w:szCs w:val="18"/>
        </w:rPr>
        <w:instrText xml:space="preserve"> SEQ NoteCounter \* MERGEFORMAT </w:instrText>
      </w:r>
      <w:r w:rsidRPr="00FD5B8E">
        <w:rPr>
          <w:sz w:val="18"/>
          <w:szCs w:val="18"/>
        </w:rPr>
        <w:fldChar w:fldCharType="separate"/>
      </w:r>
      <w:r w:rsidRPr="00FD5B8E">
        <w:rPr>
          <w:noProof/>
          <w:sz w:val="18"/>
          <w:szCs w:val="18"/>
        </w:rPr>
        <w:t>3</w:t>
      </w:r>
      <w:r w:rsidRPr="00FD5B8E">
        <w:rPr>
          <w:noProof/>
          <w:sz w:val="18"/>
          <w:szCs w:val="18"/>
        </w:rPr>
        <w:fldChar w:fldCharType="end"/>
      </w:r>
      <w:r w:rsidRPr="00FD5B8E">
        <w:rPr>
          <w:sz w:val="18"/>
          <w:szCs w:val="18"/>
        </w:rPr>
        <w:t> – A region-nested SEI message does not cancel the persistence of a non-region-nested SEI message of the same type.</w:t>
      </w:r>
    </w:p>
    <w:p w14:paraId="0B85042D" w14:textId="77777777" w:rsidR="00A85639" w:rsidRPr="003151FF" w:rsidRDefault="00A85639" w:rsidP="00A85639">
      <w:pPr>
        <w:jc w:val="both"/>
        <w:rPr>
          <w:sz w:val="20"/>
        </w:rPr>
      </w:pPr>
      <w:r w:rsidRPr="00FD5B8E">
        <w:rPr>
          <w:sz w:val="20"/>
        </w:rPr>
        <w:t xml:space="preserve">The list listOfAllowedRegionalNestableMessageTypes includes all the entries in the list </w:t>
      </w:r>
      <w:r w:rsidRPr="003151FF">
        <w:rPr>
          <w:rFonts w:eastAsia="Malgun Gothic"/>
          <w:sz w:val="20"/>
        </w:rPr>
        <w:t>listOfRegionNestableMessageTypes</w:t>
      </w:r>
      <w:r w:rsidR="003073EE">
        <w:rPr>
          <w:rFonts w:eastAsia="Malgun Gothic"/>
          <w:sz w:val="20"/>
        </w:rPr>
        <w:t xml:space="preserve"> </w:t>
      </w:r>
      <w:proofErr w:type="gramStart"/>
      <w:r w:rsidR="003073EE">
        <w:rPr>
          <w:rFonts w:eastAsia="Malgun Gothic"/>
          <w:sz w:val="20"/>
        </w:rPr>
        <w:t>and also</w:t>
      </w:r>
      <w:proofErr w:type="gramEnd"/>
      <w:r w:rsidR="003073EE">
        <w:rPr>
          <w:rFonts w:eastAsia="Malgun Gothic"/>
          <w:sz w:val="20"/>
        </w:rPr>
        <w:t xml:space="preserve"> the following additional </w:t>
      </w:r>
      <w:r w:rsidR="003073EE" w:rsidRPr="00A44B62">
        <w:rPr>
          <w:rFonts w:eastAsia="Malgun Gothic"/>
          <w:sz w:val="20"/>
        </w:rPr>
        <w:t>types of SEI messages</w:t>
      </w:r>
      <w:r w:rsidR="003073EE">
        <w:rPr>
          <w:rFonts w:eastAsia="Malgun Gothic"/>
          <w:sz w:val="20"/>
        </w:rPr>
        <w:t>:</w:t>
      </w:r>
    </w:p>
    <w:p w14:paraId="08FDD831" w14:textId="77777777" w:rsidR="003073EE" w:rsidRPr="000331A3" w:rsidRDefault="003073EE" w:rsidP="003073E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A44B62">
        <w:rPr>
          <w:rFonts w:eastAsia="Malgun Gothic"/>
          <w:sz w:val="20"/>
        </w:rPr>
        <w:t>–</w:t>
      </w:r>
      <w:r w:rsidRPr="00A44B62">
        <w:rPr>
          <w:rFonts w:eastAsia="Malgun Gothic"/>
          <w:sz w:val="20"/>
        </w:rPr>
        <w:tab/>
      </w:r>
      <w:r>
        <w:rPr>
          <w:sz w:val="20"/>
        </w:rPr>
        <w:t>U</w:t>
      </w:r>
      <w:r w:rsidRPr="00FD5B8E">
        <w:rPr>
          <w:sz w:val="20"/>
        </w:rPr>
        <w:t xml:space="preserve">ser data registered by Rec. </w:t>
      </w:r>
      <w:r w:rsidRPr="000331A3">
        <w:rPr>
          <w:sz w:val="20"/>
        </w:rPr>
        <w:t xml:space="preserve">ITU-T T.35 </w:t>
      </w:r>
      <w:r w:rsidRPr="000331A3">
        <w:rPr>
          <w:rFonts w:eastAsia="Malgun Gothic"/>
          <w:sz w:val="20"/>
        </w:rPr>
        <w:t>SEI message,</w:t>
      </w:r>
    </w:p>
    <w:p w14:paraId="0D5B78DD" w14:textId="77777777" w:rsidR="003073EE" w:rsidRPr="000331A3" w:rsidRDefault="003073EE" w:rsidP="003073EE">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0331A3">
        <w:rPr>
          <w:rFonts w:eastAsia="Malgun Gothic"/>
          <w:sz w:val="20"/>
        </w:rPr>
        <w:t>–</w:t>
      </w:r>
      <w:r w:rsidRPr="000331A3">
        <w:rPr>
          <w:rFonts w:eastAsia="Malgun Gothic"/>
          <w:sz w:val="20"/>
        </w:rPr>
        <w:tab/>
      </w:r>
      <w:r w:rsidRPr="000331A3">
        <w:rPr>
          <w:sz w:val="20"/>
        </w:rPr>
        <w:t xml:space="preserve">User data unregistered </w:t>
      </w:r>
      <w:r w:rsidRPr="000331A3">
        <w:rPr>
          <w:rFonts w:eastAsia="Malgun Gothic"/>
          <w:sz w:val="20"/>
        </w:rPr>
        <w:t>SEI message.</w:t>
      </w:r>
    </w:p>
    <w:p w14:paraId="09387E72" w14:textId="77777777" w:rsidR="00A85639" w:rsidRPr="00A44B62" w:rsidRDefault="00A85639" w:rsidP="00A85639">
      <w:pPr>
        <w:jc w:val="both"/>
        <w:rPr>
          <w:rFonts w:eastAsia="Malgun Gothic"/>
          <w:sz w:val="18"/>
        </w:rPr>
      </w:pPr>
      <w:r w:rsidRPr="003151FF">
        <w:rPr>
          <w:rFonts w:eastAsia="Malgun Gothic"/>
          <w:sz w:val="20"/>
        </w:rPr>
        <w:t xml:space="preserve">In </w:t>
      </w:r>
      <w:r w:rsidRPr="003151FF">
        <w:rPr>
          <w:sz w:val="20"/>
        </w:rPr>
        <w:t>bitstreams</w:t>
      </w:r>
      <w:r w:rsidRPr="003151FF">
        <w:rPr>
          <w:bCs/>
          <w:noProof/>
          <w:sz w:val="20"/>
        </w:rPr>
        <w:t xml:space="preserve"> conforming to this version of this </w:t>
      </w:r>
      <w:r w:rsidR="00C85628" w:rsidRPr="003151FF">
        <w:rPr>
          <w:bCs/>
          <w:noProof/>
          <w:sz w:val="20"/>
        </w:rPr>
        <w:t>Specification</w:t>
      </w:r>
      <w:r w:rsidRPr="003151FF">
        <w:rPr>
          <w:bCs/>
          <w:noProof/>
          <w:sz w:val="20"/>
        </w:rPr>
        <w:t>,</w:t>
      </w:r>
      <w:r w:rsidRPr="00C9691B">
        <w:rPr>
          <w:rFonts w:eastAsia="Malgun Gothic"/>
          <w:sz w:val="20"/>
        </w:rPr>
        <w:t xml:space="preserve"> the regional nesting SEI message shall not contain any SEI message that is not in listOfAllowedRegionNestableMessageTypes. </w:t>
      </w:r>
      <w:r w:rsidRPr="00A44B62">
        <w:rPr>
          <w:sz w:val="20"/>
        </w:rPr>
        <w:t xml:space="preserve">Decoders encountering a region-nested SEI message that does not belong to </w:t>
      </w:r>
      <w:r w:rsidRPr="00A44B62">
        <w:rPr>
          <w:rFonts w:eastAsia="Malgun Gothic"/>
          <w:sz w:val="20"/>
        </w:rPr>
        <w:t>listOfAllowedRegionNestableMessageTypes</w:t>
      </w:r>
      <w:r w:rsidRPr="00A44B62">
        <w:rPr>
          <w:sz w:val="20"/>
        </w:rPr>
        <w:t xml:space="preserve"> shall ignore the region-nested SEI message.</w:t>
      </w:r>
    </w:p>
    <w:p w14:paraId="57578BD1" w14:textId="77777777" w:rsidR="00A85639" w:rsidRPr="00A44B62" w:rsidRDefault="00A85639" w:rsidP="00A85639">
      <w:pPr>
        <w:jc w:val="both"/>
        <w:rPr>
          <w:rFonts w:eastAsia="Malgun Gothic"/>
          <w:sz w:val="18"/>
        </w:rPr>
      </w:pPr>
      <w:r w:rsidRPr="00A44B62">
        <w:rPr>
          <w:rFonts w:eastAsia="Malgun Gothic"/>
          <w:sz w:val="20"/>
        </w:rPr>
        <w:t xml:space="preserve">When an access unit contains both region-nested SEI messages of a </w:t>
      </w:r>
      <w:proofErr w:type="gramStart"/>
      <w:r w:rsidRPr="00A44B62">
        <w:rPr>
          <w:rFonts w:eastAsia="Malgun Gothic"/>
          <w:sz w:val="20"/>
        </w:rPr>
        <w:t>particular type</w:t>
      </w:r>
      <w:proofErr w:type="gramEnd"/>
      <w:r w:rsidRPr="00A44B62">
        <w:rPr>
          <w:rFonts w:eastAsia="Malgun Gothic"/>
          <w:sz w:val="20"/>
        </w:rPr>
        <w:t xml:space="preserve"> in listOfRegionNestableMessageTypes and </w:t>
      </w:r>
      <w:r w:rsidRPr="00A44B62">
        <w:rPr>
          <w:sz w:val="20"/>
        </w:rPr>
        <w:t>non-region-nested</w:t>
      </w:r>
      <w:r w:rsidRPr="00A44B62">
        <w:rPr>
          <w:rFonts w:eastAsia="Malgun Gothic"/>
          <w:sz w:val="20"/>
        </w:rPr>
        <w:t xml:space="preserve"> SEI messages of the same type, decoders shall ignore either all the region-nested SEI message of that type or all the </w:t>
      </w:r>
      <w:r w:rsidRPr="00A44B62">
        <w:rPr>
          <w:sz w:val="20"/>
        </w:rPr>
        <w:t>non-region-nested</w:t>
      </w:r>
      <w:r w:rsidRPr="00A44B62">
        <w:rPr>
          <w:rFonts w:eastAsia="Malgun Gothic"/>
          <w:sz w:val="20"/>
        </w:rPr>
        <w:t xml:space="preserve"> SEI messages of that type. Unless indicated otherwise by some means not specified in this </w:t>
      </w:r>
      <w:r w:rsidR="00C85628" w:rsidRPr="00A44B62">
        <w:rPr>
          <w:bCs/>
          <w:noProof/>
          <w:sz w:val="20"/>
        </w:rPr>
        <w:t>Specification</w:t>
      </w:r>
      <w:r w:rsidRPr="00A44B62">
        <w:rPr>
          <w:rFonts w:eastAsia="Malgun Gothic"/>
          <w:sz w:val="20"/>
        </w:rPr>
        <w:t xml:space="preserve">, when an access unit contains both region-nested SEI messages of a </w:t>
      </w:r>
      <w:proofErr w:type="gramStart"/>
      <w:r w:rsidRPr="00A44B62">
        <w:rPr>
          <w:rFonts w:eastAsia="Malgun Gothic"/>
          <w:sz w:val="20"/>
        </w:rPr>
        <w:t>particular type</w:t>
      </w:r>
      <w:proofErr w:type="gramEnd"/>
      <w:r w:rsidRPr="00A44B62">
        <w:rPr>
          <w:rFonts w:eastAsia="Malgun Gothic"/>
          <w:sz w:val="20"/>
        </w:rPr>
        <w:t xml:space="preserve"> in listOfRegionNestableMessageTypes and </w:t>
      </w:r>
      <w:r w:rsidRPr="00A44B62">
        <w:rPr>
          <w:sz w:val="20"/>
        </w:rPr>
        <w:t>non-region-nested</w:t>
      </w:r>
      <w:r w:rsidRPr="00A44B62">
        <w:rPr>
          <w:rFonts w:eastAsia="Malgun Gothic"/>
          <w:sz w:val="20"/>
        </w:rPr>
        <w:t xml:space="preserve"> SEI messages of the same type, the region-nested SEI messages should be preferred to be considered as applicable to the access unit.</w:t>
      </w:r>
    </w:p>
    <w:p w14:paraId="549BB7CD" w14:textId="77777777" w:rsidR="00024D98" w:rsidRPr="00A44B62" w:rsidRDefault="00A85639" w:rsidP="00817471">
      <w:pPr>
        <w:jc w:val="both"/>
        <w:rPr>
          <w:sz w:val="20"/>
        </w:rPr>
      </w:pPr>
      <w:r w:rsidRPr="00A44B62">
        <w:rPr>
          <w:rFonts w:eastAsia="Malgun Gothic"/>
          <w:sz w:val="20"/>
        </w:rPr>
        <w:t xml:space="preserve">A region-nested </w:t>
      </w:r>
      <w:r w:rsidR="00024D98" w:rsidRPr="00A44B62">
        <w:rPr>
          <w:sz w:val="20"/>
        </w:rPr>
        <w:t xml:space="preserve">SEI messages should not be extracted and sent as a </w:t>
      </w:r>
      <w:r w:rsidRPr="00A44B62">
        <w:rPr>
          <w:sz w:val="20"/>
        </w:rPr>
        <w:t>non-region-nested</w:t>
      </w:r>
      <w:r w:rsidR="00024D98" w:rsidRPr="00A44B62">
        <w:rPr>
          <w:sz w:val="20"/>
        </w:rPr>
        <w:t xml:space="preserve"> SEI message, as the values signalled in the </w:t>
      </w:r>
      <w:r w:rsidRPr="00A44B62">
        <w:rPr>
          <w:sz w:val="20"/>
        </w:rPr>
        <w:t>region-</w:t>
      </w:r>
      <w:r w:rsidR="00024D98" w:rsidRPr="00A44B62">
        <w:rPr>
          <w:sz w:val="20"/>
        </w:rPr>
        <w:t>nested SEI message may not be applicable outside the indicated regions.</w:t>
      </w:r>
    </w:p>
    <w:p w14:paraId="74E71C5F" w14:textId="77777777" w:rsidR="00024D98" w:rsidRPr="00A44B62" w:rsidRDefault="00024D98" w:rsidP="00024D98">
      <w:pPr>
        <w:jc w:val="both"/>
        <w:rPr>
          <w:sz w:val="20"/>
        </w:rPr>
      </w:pPr>
      <w:r w:rsidRPr="00A44B62">
        <w:rPr>
          <w:b/>
          <w:bCs/>
          <w:sz w:val="20"/>
        </w:rPr>
        <w:t>regional_nesting_id</w:t>
      </w:r>
      <w:r w:rsidRPr="00A44B62">
        <w:rPr>
          <w:sz w:val="20"/>
        </w:rPr>
        <w:t xml:space="preserve"> contains an identifying number that may be used to identify the purpose of the one or more SEI messages</w:t>
      </w:r>
      <w:r w:rsidR="00A85639" w:rsidRPr="00A44B62">
        <w:rPr>
          <w:sz w:val="20"/>
        </w:rPr>
        <w:t xml:space="preserve"> that are </w:t>
      </w:r>
      <w:r w:rsidR="00A85639" w:rsidRPr="00A44B62">
        <w:rPr>
          <w:rFonts w:eastAsia="Malgun Gothic"/>
          <w:sz w:val="20"/>
        </w:rPr>
        <w:t xml:space="preserve">region-nested </w:t>
      </w:r>
      <w:r w:rsidR="00A85639" w:rsidRPr="00A44B62">
        <w:rPr>
          <w:sz w:val="20"/>
        </w:rPr>
        <w:t>in the regional nesting SEI message</w:t>
      </w:r>
      <w:r w:rsidRPr="00A44B62">
        <w:rPr>
          <w:sz w:val="20"/>
        </w:rPr>
        <w:t>. The value of regional_nesting_id shall be in the range of 0 to 2</w:t>
      </w:r>
      <w:r w:rsidRPr="00A44B62">
        <w:rPr>
          <w:sz w:val="20"/>
          <w:vertAlign w:val="superscript"/>
        </w:rPr>
        <w:t>16</w:t>
      </w:r>
      <w:r w:rsidR="00095488" w:rsidRPr="00A44B62">
        <w:rPr>
          <w:sz w:val="20"/>
        </w:rPr>
        <w:t> − </w:t>
      </w:r>
      <w:r w:rsidRPr="00A44B62">
        <w:rPr>
          <w:sz w:val="20"/>
        </w:rPr>
        <w:t>1, inclusive.</w:t>
      </w:r>
    </w:p>
    <w:p w14:paraId="61384DBD" w14:textId="77777777" w:rsidR="00024D98" w:rsidRPr="00A44B62" w:rsidRDefault="00024D98" w:rsidP="00024D98">
      <w:pPr>
        <w:jc w:val="both"/>
        <w:rPr>
          <w:sz w:val="20"/>
        </w:rPr>
      </w:pPr>
      <w:r w:rsidRPr="00A44B62">
        <w:rPr>
          <w:sz w:val="20"/>
        </w:rPr>
        <w:t>Values of regional_nesting_id from 0 to 255 and from 512 to 2</w:t>
      </w:r>
      <w:r w:rsidRPr="00A44B62">
        <w:rPr>
          <w:sz w:val="20"/>
          <w:vertAlign w:val="superscript"/>
        </w:rPr>
        <w:t>15</w:t>
      </w:r>
      <w:r w:rsidR="00095488" w:rsidRPr="00A44B62">
        <w:rPr>
          <w:sz w:val="20"/>
        </w:rPr>
        <w:t> − </w:t>
      </w:r>
      <w:r w:rsidRPr="00A44B62">
        <w:rPr>
          <w:sz w:val="20"/>
        </w:rPr>
        <w:t>1 may be used as determined by the application. Values of regional_nesting_id from 256 to 511 and from 2</w:t>
      </w:r>
      <w:r w:rsidRPr="00A44B62">
        <w:rPr>
          <w:sz w:val="20"/>
          <w:vertAlign w:val="superscript"/>
        </w:rPr>
        <w:t>15</w:t>
      </w:r>
      <w:r w:rsidRPr="00A44B62">
        <w:rPr>
          <w:sz w:val="20"/>
        </w:rPr>
        <w:t xml:space="preserve"> to 2</w:t>
      </w:r>
      <w:r w:rsidRPr="00A44B62">
        <w:rPr>
          <w:sz w:val="20"/>
          <w:vertAlign w:val="superscript"/>
        </w:rPr>
        <w:t>16</w:t>
      </w:r>
      <w:r w:rsidR="00095488" w:rsidRPr="00A44B62">
        <w:rPr>
          <w:sz w:val="20"/>
        </w:rPr>
        <w:t> − </w:t>
      </w:r>
      <w:r w:rsidRPr="00A44B62">
        <w:rPr>
          <w:sz w:val="20"/>
        </w:rPr>
        <w:t>1 are reserved for future use by ITU-T | ISO/IEC. Decoders encountering a value of regional_nesting_id in the range of 256 to 511, inclusive, or in the range of 2</w:t>
      </w:r>
      <w:r w:rsidRPr="00A44B62">
        <w:rPr>
          <w:sz w:val="20"/>
          <w:vertAlign w:val="superscript"/>
        </w:rPr>
        <w:t>15</w:t>
      </w:r>
      <w:r w:rsidRPr="00A44B62">
        <w:rPr>
          <w:sz w:val="20"/>
        </w:rPr>
        <w:t xml:space="preserve"> to 2</w:t>
      </w:r>
      <w:r w:rsidRPr="00A44B62">
        <w:rPr>
          <w:sz w:val="20"/>
          <w:vertAlign w:val="superscript"/>
        </w:rPr>
        <w:t>16</w:t>
      </w:r>
      <w:r w:rsidR="00095488" w:rsidRPr="00A44B62">
        <w:rPr>
          <w:sz w:val="20"/>
        </w:rPr>
        <w:t> − </w:t>
      </w:r>
      <w:r w:rsidRPr="00A44B62">
        <w:rPr>
          <w:sz w:val="20"/>
        </w:rPr>
        <w:t>1, inclusive, shall ignore it.</w:t>
      </w:r>
    </w:p>
    <w:p w14:paraId="480B34C9" w14:textId="77777777" w:rsidR="00024D98" w:rsidRPr="00A44B62" w:rsidRDefault="00024D98" w:rsidP="00024D98">
      <w:pPr>
        <w:jc w:val="both"/>
        <w:rPr>
          <w:sz w:val="20"/>
        </w:rPr>
      </w:pPr>
      <w:r w:rsidRPr="00A44B62">
        <w:rPr>
          <w:b/>
          <w:sz w:val="20"/>
        </w:rPr>
        <w:t>regional_nesting_num_rect_regions</w:t>
      </w:r>
      <w:r w:rsidRPr="00A44B62">
        <w:rPr>
          <w:sz w:val="20"/>
        </w:rPr>
        <w:t xml:space="preserve"> </w:t>
      </w:r>
      <w:proofErr w:type="gramStart"/>
      <w:r w:rsidRPr="00A44B62">
        <w:rPr>
          <w:sz w:val="20"/>
        </w:rPr>
        <w:t>specifies</w:t>
      </w:r>
      <w:proofErr w:type="gramEnd"/>
      <w:r w:rsidRPr="00A44B62">
        <w:rPr>
          <w:sz w:val="20"/>
        </w:rPr>
        <w:t xml:space="preserve"> the number of rectangular regions </w:t>
      </w:r>
      <w:r w:rsidR="00A85639" w:rsidRPr="00A44B62">
        <w:rPr>
          <w:sz w:val="20"/>
        </w:rPr>
        <w:t xml:space="preserve">specified </w:t>
      </w:r>
      <w:r w:rsidR="005A29BC" w:rsidRPr="00A44B62">
        <w:rPr>
          <w:sz w:val="20"/>
        </w:rPr>
        <w:t>in</w:t>
      </w:r>
      <w:r w:rsidR="00A85639" w:rsidRPr="00A44B62">
        <w:rPr>
          <w:sz w:val="20"/>
        </w:rPr>
        <w:t xml:space="preserve"> </w:t>
      </w:r>
      <w:r w:rsidRPr="00A44B62">
        <w:rPr>
          <w:sz w:val="20"/>
        </w:rPr>
        <w:t>the regional nesting SEI message. The value of regional_nesting_num_rect_regions shall be in the range of 1 to 255, inclusive. The value of regional_nesting_num_rect_regions equal to 0 is reserved for future use by ITU-T | ISO/IEC</w:t>
      </w:r>
      <w:r w:rsidR="005A29BC" w:rsidRPr="00A44B62">
        <w:rPr>
          <w:sz w:val="20"/>
        </w:rPr>
        <w:t xml:space="preserve"> and shall not be used in bitstreams conforming to this version of this </w:t>
      </w:r>
      <w:r w:rsidR="00C85628" w:rsidRPr="00A44B62">
        <w:rPr>
          <w:bCs/>
          <w:noProof/>
          <w:sz w:val="20"/>
        </w:rPr>
        <w:t>Specification</w:t>
      </w:r>
      <w:r w:rsidRPr="00A44B62">
        <w:rPr>
          <w:sz w:val="20"/>
        </w:rPr>
        <w:t>.</w:t>
      </w:r>
      <w:r w:rsidR="00A85639" w:rsidRPr="00A44B62">
        <w:rPr>
          <w:sz w:val="20"/>
        </w:rPr>
        <w:t xml:space="preserve"> Decoders shall ignore regional nesting SEI messages with regional_nesting_num_rect_regions equal to 0.</w:t>
      </w:r>
    </w:p>
    <w:p w14:paraId="70F4D6C9" w14:textId="77777777" w:rsidR="00024D98" w:rsidRPr="00A44B62" w:rsidRDefault="00024D98" w:rsidP="00024D98">
      <w:pPr>
        <w:jc w:val="both"/>
        <w:rPr>
          <w:sz w:val="20"/>
        </w:rPr>
      </w:pPr>
      <w:r w:rsidRPr="00A44B62">
        <w:rPr>
          <w:b/>
          <w:sz w:val="20"/>
        </w:rPr>
        <w:t>regional_nesting_rect_region_</w:t>
      </w:r>
      <w:proofErr w:type="gramStart"/>
      <w:r w:rsidRPr="00A44B62">
        <w:rPr>
          <w:b/>
          <w:sz w:val="20"/>
        </w:rPr>
        <w:t>id</w:t>
      </w:r>
      <w:r w:rsidRPr="00A44B62">
        <w:rPr>
          <w:sz w:val="20"/>
        </w:rPr>
        <w:t>[</w:t>
      </w:r>
      <w:proofErr w:type="gramEnd"/>
      <w:r w:rsidRPr="00A44B62">
        <w:rPr>
          <w:sz w:val="20"/>
        </w:rPr>
        <w:t xml:space="preserve"> i ] </w:t>
      </w:r>
      <w:r w:rsidR="00A85639" w:rsidRPr="00A44B62">
        <w:rPr>
          <w:sz w:val="20"/>
        </w:rPr>
        <w:t xml:space="preserve">specifies the </w:t>
      </w:r>
      <w:r w:rsidRPr="00A44B62">
        <w:rPr>
          <w:sz w:val="20"/>
        </w:rPr>
        <w:t>identifier for the i-th rectangular region specified in the regional nesting SEI message.</w:t>
      </w:r>
    </w:p>
    <w:p w14:paraId="7BE0E011" w14:textId="77777777" w:rsidR="00024D98" w:rsidRPr="00A44B62" w:rsidRDefault="00024D98" w:rsidP="00024D98">
      <w:pPr>
        <w:jc w:val="both"/>
        <w:rPr>
          <w:sz w:val="20"/>
        </w:rPr>
      </w:pPr>
      <w:r w:rsidRPr="00A44B62">
        <w:rPr>
          <w:sz w:val="20"/>
        </w:rPr>
        <w:t xml:space="preserve">Unless indicated otherwise by some means not specified in this </w:t>
      </w:r>
      <w:r w:rsidR="00C85628" w:rsidRPr="00A44B62">
        <w:rPr>
          <w:bCs/>
          <w:noProof/>
          <w:sz w:val="20"/>
        </w:rPr>
        <w:t>Specification</w:t>
      </w:r>
      <w:r w:rsidRPr="00A44B62">
        <w:rPr>
          <w:sz w:val="20"/>
        </w:rPr>
        <w:t xml:space="preserve">, when a sample belongs to more than one region </w:t>
      </w:r>
      <w:r w:rsidR="00A85639" w:rsidRPr="00A44B62">
        <w:rPr>
          <w:sz w:val="20"/>
        </w:rPr>
        <w:t xml:space="preserve">indicated as applying to </w:t>
      </w:r>
      <w:r w:rsidRPr="00A44B62">
        <w:rPr>
          <w:sz w:val="20"/>
        </w:rPr>
        <w:t>more than one region</w:t>
      </w:r>
      <w:r w:rsidR="005409FE" w:rsidRPr="00A44B62">
        <w:rPr>
          <w:sz w:val="20"/>
        </w:rPr>
        <w:t>-</w:t>
      </w:r>
      <w:r w:rsidRPr="00A44B62">
        <w:rPr>
          <w:sz w:val="20"/>
        </w:rPr>
        <w:t xml:space="preserve">nested SEI message of </w:t>
      </w:r>
      <w:r w:rsidR="005409FE" w:rsidRPr="00A44B62">
        <w:rPr>
          <w:sz w:val="20"/>
        </w:rPr>
        <w:t>a</w:t>
      </w:r>
      <w:r w:rsidR="005409FE" w:rsidRPr="00A44B62">
        <w:rPr>
          <w:rFonts w:eastAsia="Malgun Gothic"/>
          <w:sz w:val="20"/>
        </w:rPr>
        <w:t xml:space="preserve"> particular</w:t>
      </w:r>
      <w:r w:rsidR="005409FE" w:rsidRPr="00A44B62">
        <w:rPr>
          <w:sz w:val="20"/>
        </w:rPr>
        <w:t xml:space="preserve"> </w:t>
      </w:r>
      <w:r w:rsidRPr="00A44B62">
        <w:rPr>
          <w:sz w:val="20"/>
        </w:rPr>
        <w:t xml:space="preserve">type in listOfRegionNestableMessageTypes, </w:t>
      </w:r>
      <w:r w:rsidR="005409FE" w:rsidRPr="00A44B62">
        <w:rPr>
          <w:sz w:val="20"/>
        </w:rPr>
        <w:t xml:space="preserve">among these </w:t>
      </w:r>
      <w:r w:rsidR="005409FE" w:rsidRPr="00A44B62">
        <w:rPr>
          <w:rFonts w:eastAsia="Malgun Gothic"/>
          <w:sz w:val="20"/>
        </w:rPr>
        <w:t xml:space="preserve">region-nested </w:t>
      </w:r>
      <w:r w:rsidR="005409FE" w:rsidRPr="00A44B62">
        <w:rPr>
          <w:sz w:val="20"/>
        </w:rPr>
        <w:t xml:space="preserve">SEI messages, only those that are associated with the region that has the greatest value of regional_nesting_rect_region_id[ ] are considered as applying to the sample, while the rest of these </w:t>
      </w:r>
      <w:r w:rsidR="005409FE" w:rsidRPr="00A44B62">
        <w:rPr>
          <w:rFonts w:eastAsia="Malgun Gothic"/>
          <w:sz w:val="20"/>
        </w:rPr>
        <w:t xml:space="preserve">region-nested </w:t>
      </w:r>
      <w:r w:rsidR="005409FE" w:rsidRPr="00A44B62">
        <w:rPr>
          <w:sz w:val="20"/>
        </w:rPr>
        <w:t>SEI messages are considered as not applying to the sample</w:t>
      </w:r>
      <w:r w:rsidRPr="00A44B62">
        <w:rPr>
          <w:sz w:val="20"/>
        </w:rPr>
        <w:t>.</w:t>
      </w:r>
    </w:p>
    <w:p w14:paraId="7D00E089" w14:textId="77777777" w:rsidR="005409FE" w:rsidRPr="00FD5B8E" w:rsidRDefault="005409FE" w:rsidP="005409FE">
      <w:pPr>
        <w:ind w:left="360"/>
        <w:jc w:val="both"/>
        <w:rPr>
          <w:sz w:val="18"/>
          <w:szCs w:val="18"/>
        </w:rPr>
      </w:pPr>
      <w:r w:rsidRPr="00A44B62">
        <w:rPr>
          <w:sz w:val="18"/>
          <w:szCs w:val="18"/>
        </w:rPr>
        <w:t>NOTE </w:t>
      </w:r>
      <w:r w:rsidRPr="00FD5B8E">
        <w:rPr>
          <w:sz w:val="18"/>
          <w:szCs w:val="18"/>
        </w:rPr>
        <w:fldChar w:fldCharType="begin"/>
      </w:r>
      <w:r w:rsidRPr="00A44B62">
        <w:rPr>
          <w:sz w:val="18"/>
          <w:szCs w:val="18"/>
        </w:rPr>
        <w:instrText xml:space="preserve"> SEQ NoteCounter \* MERGEFORMAT </w:instrText>
      </w:r>
      <w:r w:rsidRPr="00FD5B8E">
        <w:rPr>
          <w:sz w:val="18"/>
          <w:szCs w:val="18"/>
        </w:rPr>
        <w:fldChar w:fldCharType="separate"/>
      </w:r>
      <w:r w:rsidRPr="00FD5B8E">
        <w:rPr>
          <w:noProof/>
          <w:sz w:val="18"/>
          <w:szCs w:val="18"/>
        </w:rPr>
        <w:t>4</w:t>
      </w:r>
      <w:r w:rsidRPr="00FD5B8E">
        <w:rPr>
          <w:sz w:val="18"/>
          <w:szCs w:val="18"/>
        </w:rPr>
        <w:fldChar w:fldCharType="end"/>
      </w:r>
      <w:r w:rsidRPr="00FD5B8E">
        <w:rPr>
          <w:sz w:val="18"/>
          <w:szCs w:val="18"/>
        </w:rPr>
        <w:t xml:space="preserve"> – When there are more than one of these </w:t>
      </w:r>
      <w:r w:rsidRPr="00FD5B8E">
        <w:rPr>
          <w:rFonts w:eastAsia="Malgun Gothic"/>
          <w:sz w:val="20"/>
        </w:rPr>
        <w:t xml:space="preserve">region-nested </w:t>
      </w:r>
      <w:r w:rsidRPr="00FD5B8E">
        <w:rPr>
          <w:sz w:val="18"/>
          <w:szCs w:val="18"/>
        </w:rPr>
        <w:t>SEI messages associated with the region that has the greatest value of regional_nesting_rect_region_</w:t>
      </w:r>
      <w:proofErr w:type="gramStart"/>
      <w:r w:rsidRPr="00FD5B8E">
        <w:rPr>
          <w:sz w:val="18"/>
          <w:szCs w:val="18"/>
        </w:rPr>
        <w:t>id[</w:t>
      </w:r>
      <w:proofErr w:type="gramEnd"/>
      <w:r w:rsidRPr="00FD5B8E">
        <w:rPr>
          <w:sz w:val="18"/>
          <w:szCs w:val="18"/>
        </w:rPr>
        <w:t> ], they are identical per other expressed constraints.</w:t>
      </w:r>
    </w:p>
    <w:p w14:paraId="25B2EB6C" w14:textId="77777777" w:rsidR="00024D98" w:rsidRPr="003151FF" w:rsidRDefault="00024D98" w:rsidP="00024D98">
      <w:pPr>
        <w:jc w:val="both"/>
        <w:rPr>
          <w:sz w:val="20"/>
        </w:rPr>
      </w:pPr>
      <w:r w:rsidRPr="003151FF">
        <w:rPr>
          <w:sz w:val="20"/>
        </w:rPr>
        <w:t>It is a requirement of bitstream conformance that the value of regional_nesting_rect_region_</w:t>
      </w:r>
      <w:proofErr w:type="gramStart"/>
      <w:r w:rsidRPr="003151FF">
        <w:rPr>
          <w:sz w:val="20"/>
        </w:rPr>
        <w:t>id[</w:t>
      </w:r>
      <w:proofErr w:type="gramEnd"/>
      <w:r w:rsidRPr="003151FF">
        <w:rPr>
          <w:sz w:val="20"/>
        </w:rPr>
        <w:t> i ] shall not be the same for any two different values of i in the range of 0 to regional_nesting_num_rect_regions</w:t>
      </w:r>
      <w:r w:rsidR="00095488" w:rsidRPr="003151FF">
        <w:rPr>
          <w:sz w:val="20"/>
        </w:rPr>
        <w:t> − </w:t>
      </w:r>
      <w:r w:rsidRPr="003151FF">
        <w:rPr>
          <w:sz w:val="20"/>
        </w:rPr>
        <w:t>1, inclusive, in the regional nesting SEI message.</w:t>
      </w:r>
    </w:p>
    <w:p w14:paraId="5BFE4741" w14:textId="77777777" w:rsidR="00024D98" w:rsidRPr="00A44B62" w:rsidRDefault="00024D98" w:rsidP="00024D98">
      <w:pPr>
        <w:jc w:val="both"/>
        <w:rPr>
          <w:bCs/>
          <w:sz w:val="20"/>
        </w:rPr>
      </w:pPr>
      <w:r w:rsidRPr="003151FF">
        <w:rPr>
          <w:bCs/>
          <w:sz w:val="20"/>
        </w:rPr>
        <w:t xml:space="preserve">When </w:t>
      </w:r>
      <w:r w:rsidR="005409FE" w:rsidRPr="003151FF">
        <w:rPr>
          <w:bCs/>
          <w:sz w:val="20"/>
        </w:rPr>
        <w:t xml:space="preserve">a </w:t>
      </w:r>
      <w:r w:rsidR="005409FE" w:rsidRPr="003151FF">
        <w:rPr>
          <w:rFonts w:eastAsia="Malgun Gothic"/>
          <w:sz w:val="20"/>
        </w:rPr>
        <w:t xml:space="preserve">region-nested </w:t>
      </w:r>
      <w:r w:rsidRPr="00C9691B">
        <w:rPr>
          <w:bCs/>
          <w:sz w:val="20"/>
        </w:rPr>
        <w:t xml:space="preserve">SEI message of a particular type in </w:t>
      </w:r>
      <w:r w:rsidRPr="00A44B62">
        <w:rPr>
          <w:sz w:val="20"/>
        </w:rPr>
        <w:t xml:space="preserve">listOfRegionNestableMessageTypes is </w:t>
      </w:r>
      <w:r w:rsidR="005409FE" w:rsidRPr="00A44B62">
        <w:rPr>
          <w:sz w:val="20"/>
        </w:rPr>
        <w:t xml:space="preserve">indicated as applying </w:t>
      </w:r>
      <w:r w:rsidRPr="00A44B62">
        <w:rPr>
          <w:sz w:val="20"/>
        </w:rPr>
        <w:t xml:space="preserve">to a list of regions listA in the current picture and another </w:t>
      </w:r>
      <w:r w:rsidR="005409FE" w:rsidRPr="00A44B62">
        <w:rPr>
          <w:rFonts w:eastAsia="Malgun Gothic"/>
          <w:sz w:val="20"/>
        </w:rPr>
        <w:t xml:space="preserve">region-nested </w:t>
      </w:r>
      <w:r w:rsidRPr="00A44B62">
        <w:rPr>
          <w:bCs/>
          <w:sz w:val="20"/>
        </w:rPr>
        <w:t xml:space="preserve">SEI message of the same type </w:t>
      </w:r>
      <w:r w:rsidR="005409FE" w:rsidRPr="00A44B62">
        <w:rPr>
          <w:bCs/>
          <w:sz w:val="20"/>
        </w:rPr>
        <w:t xml:space="preserve">is indicated as applying </w:t>
      </w:r>
      <w:r w:rsidRPr="00A44B62">
        <w:rPr>
          <w:sz w:val="20"/>
        </w:rPr>
        <w:t>to a</w:t>
      </w:r>
      <w:r w:rsidR="005409FE" w:rsidRPr="00A44B62">
        <w:rPr>
          <w:sz w:val="20"/>
        </w:rPr>
        <w:t>nother</w:t>
      </w:r>
      <w:r w:rsidRPr="00A44B62">
        <w:rPr>
          <w:sz w:val="20"/>
        </w:rPr>
        <w:t xml:space="preserve"> list of regions listB in the current picture, it is a requirement of bitstream conformance that, for any pair o</w:t>
      </w:r>
      <w:r w:rsidR="005409FE" w:rsidRPr="00A44B62">
        <w:rPr>
          <w:sz w:val="20"/>
        </w:rPr>
        <w:t>f</w:t>
      </w:r>
      <w:r w:rsidRPr="00A44B62">
        <w:rPr>
          <w:sz w:val="20"/>
        </w:rPr>
        <w:t xml:space="preserve"> regions formed by choosing one from listA and the other from listB, the value of regional_nesting_rect_region_id[ ] of the two regions shall not be the same unless the two regions are identical </w:t>
      </w:r>
      <w:r w:rsidR="005409FE" w:rsidRPr="00A44B62">
        <w:rPr>
          <w:sz w:val="20"/>
        </w:rPr>
        <w:t xml:space="preserve">(i.e., both position and size are the same) </w:t>
      </w:r>
      <w:r w:rsidRPr="00A44B62">
        <w:rPr>
          <w:sz w:val="20"/>
        </w:rPr>
        <w:t xml:space="preserve">and the two </w:t>
      </w:r>
      <w:r w:rsidR="005409FE" w:rsidRPr="00A44B62">
        <w:rPr>
          <w:sz w:val="20"/>
        </w:rPr>
        <w:t xml:space="preserve">region-nested </w:t>
      </w:r>
      <w:r w:rsidRPr="00A44B62">
        <w:rPr>
          <w:sz w:val="20"/>
        </w:rPr>
        <w:t>SEI messages are identical.</w:t>
      </w:r>
    </w:p>
    <w:p w14:paraId="45006B38" w14:textId="77777777" w:rsidR="00024D98" w:rsidRPr="003151FF" w:rsidRDefault="00024D98" w:rsidP="00EA0378">
      <w:pPr>
        <w:jc w:val="both"/>
        <w:rPr>
          <w:sz w:val="20"/>
        </w:rPr>
      </w:pPr>
      <w:r w:rsidRPr="00A44B62">
        <w:rPr>
          <w:b/>
          <w:sz w:val="20"/>
        </w:rPr>
        <w:t>regional_nesting_rect_</w:t>
      </w:r>
      <w:r w:rsidR="00EA0378" w:rsidRPr="00EA0378">
        <w:rPr>
          <w:b/>
          <w:sz w:val="20"/>
        </w:rPr>
        <w:t>‌</w:t>
      </w:r>
      <w:r w:rsidRPr="003151FF">
        <w:rPr>
          <w:b/>
          <w:sz w:val="20"/>
        </w:rPr>
        <w:t>left_</w:t>
      </w:r>
      <w:proofErr w:type="gramStart"/>
      <w:r w:rsidRPr="003151FF">
        <w:rPr>
          <w:b/>
          <w:sz w:val="20"/>
        </w:rPr>
        <w:t>offset</w:t>
      </w:r>
      <w:r w:rsidRPr="003151FF">
        <w:rPr>
          <w:sz w:val="20"/>
        </w:rPr>
        <w:t>[</w:t>
      </w:r>
      <w:proofErr w:type="gramEnd"/>
      <w:r w:rsidRPr="003151FF">
        <w:rPr>
          <w:sz w:val="20"/>
        </w:rPr>
        <w:t xml:space="preserve"> i ], </w:t>
      </w:r>
      <w:r w:rsidRPr="003151FF">
        <w:rPr>
          <w:b/>
          <w:sz w:val="20"/>
        </w:rPr>
        <w:t>regional_nesting_rect_</w:t>
      </w:r>
      <w:r w:rsidR="00EA0378" w:rsidRPr="00EA0378">
        <w:rPr>
          <w:b/>
          <w:sz w:val="20"/>
        </w:rPr>
        <w:t>‌</w:t>
      </w:r>
      <w:r w:rsidRPr="003151FF">
        <w:rPr>
          <w:b/>
          <w:sz w:val="20"/>
        </w:rPr>
        <w:t>right_offset</w:t>
      </w:r>
      <w:r w:rsidRPr="003151FF">
        <w:rPr>
          <w:sz w:val="20"/>
        </w:rPr>
        <w:t xml:space="preserve">[ i ], </w:t>
      </w:r>
      <w:r w:rsidRPr="003151FF">
        <w:rPr>
          <w:b/>
          <w:sz w:val="20"/>
        </w:rPr>
        <w:t>regional_nesting_rect_</w:t>
      </w:r>
      <w:r w:rsidR="00EA0378" w:rsidRPr="00EA0378">
        <w:rPr>
          <w:b/>
          <w:sz w:val="20"/>
        </w:rPr>
        <w:t>‌</w:t>
      </w:r>
      <w:r w:rsidRPr="003151FF">
        <w:rPr>
          <w:b/>
          <w:sz w:val="20"/>
        </w:rPr>
        <w:t>top_offset</w:t>
      </w:r>
      <w:r w:rsidRPr="003151FF">
        <w:rPr>
          <w:sz w:val="20"/>
        </w:rPr>
        <w:t>[ i ]</w:t>
      </w:r>
      <w:r w:rsidR="007F004E" w:rsidRPr="003151FF">
        <w:rPr>
          <w:sz w:val="20"/>
        </w:rPr>
        <w:t>,</w:t>
      </w:r>
      <w:r w:rsidRPr="003151FF">
        <w:rPr>
          <w:sz w:val="20"/>
        </w:rPr>
        <w:t xml:space="preserve"> and </w:t>
      </w:r>
      <w:r w:rsidRPr="003151FF">
        <w:rPr>
          <w:b/>
          <w:sz w:val="20"/>
        </w:rPr>
        <w:t>regional_nesting_rect_</w:t>
      </w:r>
      <w:r w:rsidR="00EA0378" w:rsidRPr="00EA0378">
        <w:rPr>
          <w:b/>
          <w:sz w:val="20"/>
        </w:rPr>
        <w:t>‌</w:t>
      </w:r>
      <w:r w:rsidRPr="003151FF">
        <w:rPr>
          <w:b/>
          <w:sz w:val="20"/>
        </w:rPr>
        <w:t>bottom_offset</w:t>
      </w:r>
      <w:r w:rsidRPr="003151FF">
        <w:rPr>
          <w:sz w:val="20"/>
        </w:rPr>
        <w:t>[ i ] specify the coordinates of the i-th rectangular region specified in the SEI message. The offsets for the rectangular region are specified in units of luma sample</w:t>
      </w:r>
      <w:r w:rsidR="005409FE" w:rsidRPr="003151FF">
        <w:rPr>
          <w:sz w:val="20"/>
        </w:rPr>
        <w:t>s</w:t>
      </w:r>
      <w:r w:rsidRPr="003151FF">
        <w:rPr>
          <w:sz w:val="20"/>
        </w:rPr>
        <w:t>. The i-th rectangular region contains the luma samples with horizontal picture coordinates from SubWidthC</w:t>
      </w:r>
      <w:r w:rsidRPr="003151FF">
        <w:rPr>
          <w:rFonts w:eastAsia="Malgun Gothic"/>
          <w:sz w:val="20"/>
        </w:rPr>
        <w:t> </w:t>
      </w:r>
      <w:r w:rsidRPr="00C9691B">
        <w:rPr>
          <w:sz w:val="20"/>
        </w:rPr>
        <w:t>*</w:t>
      </w:r>
      <w:r w:rsidRPr="00A44B62">
        <w:rPr>
          <w:rFonts w:eastAsia="Malgun Gothic"/>
          <w:sz w:val="20"/>
        </w:rPr>
        <w:t> </w:t>
      </w:r>
      <w:r w:rsidRPr="00A44B62">
        <w:rPr>
          <w:sz w:val="20"/>
        </w:rPr>
        <w:t>regional_nesting_rect_</w:t>
      </w:r>
      <w:r w:rsidR="00EA0378" w:rsidRPr="00EA0378">
        <w:rPr>
          <w:b/>
          <w:sz w:val="20"/>
        </w:rPr>
        <w:t>‌</w:t>
      </w:r>
      <w:r w:rsidRPr="003151FF">
        <w:rPr>
          <w:sz w:val="20"/>
        </w:rPr>
        <w:t>left_offset[ i ] to pic_width_in_luma_samples</w:t>
      </w:r>
      <w:r w:rsidR="00095488" w:rsidRPr="003151FF">
        <w:rPr>
          <w:sz w:val="20"/>
        </w:rPr>
        <w:t> − </w:t>
      </w:r>
      <w:r w:rsidR="0023350B" w:rsidRPr="003151FF">
        <w:rPr>
          <w:sz w:val="20"/>
        </w:rPr>
        <w:t>( </w:t>
      </w:r>
      <w:r w:rsidRPr="003151FF">
        <w:rPr>
          <w:sz w:val="20"/>
        </w:rPr>
        <w:t>SubWidthC</w:t>
      </w:r>
      <w:r w:rsidR="005409FE" w:rsidRPr="003151FF">
        <w:rPr>
          <w:sz w:val="20"/>
        </w:rPr>
        <w:t xml:space="preserve"> </w:t>
      </w:r>
      <w:r w:rsidRPr="00C9691B">
        <w:rPr>
          <w:sz w:val="20"/>
        </w:rPr>
        <w:t>*</w:t>
      </w:r>
      <w:r w:rsidRPr="00A44B62">
        <w:rPr>
          <w:rFonts w:eastAsia="Malgun Gothic"/>
          <w:sz w:val="20"/>
        </w:rPr>
        <w:t> </w:t>
      </w:r>
      <w:r w:rsidRPr="00A44B62">
        <w:rPr>
          <w:sz w:val="20"/>
        </w:rPr>
        <w:t>regional_nesting_rect_</w:t>
      </w:r>
      <w:r w:rsidR="00EA0378" w:rsidRPr="00EA0378">
        <w:rPr>
          <w:b/>
          <w:sz w:val="20"/>
        </w:rPr>
        <w:t>‌</w:t>
      </w:r>
      <w:r w:rsidRPr="003151FF">
        <w:rPr>
          <w:sz w:val="20"/>
        </w:rPr>
        <w:t>right_offset[ i ] + 1</w:t>
      </w:r>
      <w:r w:rsidR="00806EB4" w:rsidRPr="003151FF">
        <w:rPr>
          <w:sz w:val="20"/>
        </w:rPr>
        <w:t> )</w:t>
      </w:r>
      <w:r w:rsidRPr="003151FF">
        <w:rPr>
          <w:sz w:val="20"/>
        </w:rPr>
        <w:t>, inclusive, and vertical picture coordinates from SubHeightC</w:t>
      </w:r>
      <w:r w:rsidRPr="003151FF">
        <w:rPr>
          <w:rFonts w:eastAsia="Malgun Gothic"/>
          <w:sz w:val="20"/>
        </w:rPr>
        <w:t> </w:t>
      </w:r>
      <w:r w:rsidRPr="003151FF">
        <w:rPr>
          <w:sz w:val="20"/>
        </w:rPr>
        <w:t>*</w:t>
      </w:r>
      <w:r w:rsidRPr="003151FF">
        <w:rPr>
          <w:rFonts w:eastAsia="Malgun Gothic"/>
          <w:sz w:val="20"/>
        </w:rPr>
        <w:t> </w:t>
      </w:r>
      <w:r w:rsidRPr="003151FF">
        <w:rPr>
          <w:sz w:val="20"/>
        </w:rPr>
        <w:t>regional_nestin</w:t>
      </w:r>
      <w:r w:rsidRPr="00C9691B">
        <w:rPr>
          <w:sz w:val="20"/>
        </w:rPr>
        <w:t>g_</w:t>
      </w:r>
      <w:r w:rsidRPr="00A44B62">
        <w:rPr>
          <w:sz w:val="20"/>
        </w:rPr>
        <w:t>rect_</w:t>
      </w:r>
      <w:r w:rsidR="00EA0378" w:rsidRPr="00EA0378">
        <w:rPr>
          <w:b/>
          <w:sz w:val="20"/>
        </w:rPr>
        <w:t>‌</w:t>
      </w:r>
      <w:r w:rsidRPr="003151FF">
        <w:rPr>
          <w:sz w:val="20"/>
        </w:rPr>
        <w:t>top_offset[ i ] to pic_height_in_luma_samples</w:t>
      </w:r>
      <w:r w:rsidR="00095488" w:rsidRPr="003151FF">
        <w:rPr>
          <w:sz w:val="20"/>
        </w:rPr>
        <w:t> − </w:t>
      </w:r>
      <w:r w:rsidR="0023350B" w:rsidRPr="003151FF">
        <w:rPr>
          <w:sz w:val="20"/>
        </w:rPr>
        <w:t>( </w:t>
      </w:r>
      <w:r w:rsidRPr="003151FF">
        <w:rPr>
          <w:sz w:val="20"/>
        </w:rPr>
        <w:t>SubHeightC</w:t>
      </w:r>
      <w:r w:rsidR="005409FE" w:rsidRPr="003151FF">
        <w:rPr>
          <w:sz w:val="20"/>
        </w:rPr>
        <w:t xml:space="preserve"> </w:t>
      </w:r>
      <w:r w:rsidRPr="00C9691B">
        <w:rPr>
          <w:sz w:val="20"/>
        </w:rPr>
        <w:t>*</w:t>
      </w:r>
      <w:r w:rsidRPr="00A44B62">
        <w:rPr>
          <w:rFonts w:eastAsia="Malgun Gothic"/>
          <w:sz w:val="20"/>
        </w:rPr>
        <w:t> </w:t>
      </w:r>
      <w:r w:rsidRPr="00A44B62">
        <w:rPr>
          <w:sz w:val="20"/>
        </w:rPr>
        <w:t>regional_nesting_rect_</w:t>
      </w:r>
      <w:r w:rsidR="00EA0378" w:rsidRPr="00EA0378">
        <w:rPr>
          <w:b/>
          <w:sz w:val="20"/>
        </w:rPr>
        <w:t>‌</w:t>
      </w:r>
      <w:r w:rsidRPr="003151FF">
        <w:rPr>
          <w:sz w:val="20"/>
        </w:rPr>
        <w:t>bottom_offset[ i ] + 1</w:t>
      </w:r>
      <w:r w:rsidR="00806EB4" w:rsidRPr="003151FF">
        <w:rPr>
          <w:sz w:val="20"/>
        </w:rPr>
        <w:t> )</w:t>
      </w:r>
      <w:r w:rsidRPr="003151FF">
        <w:rPr>
          <w:sz w:val="20"/>
        </w:rPr>
        <w:t>, inclusive.</w:t>
      </w:r>
    </w:p>
    <w:p w14:paraId="3C1E1EAF" w14:textId="77777777" w:rsidR="00024D98" w:rsidRPr="003151FF" w:rsidRDefault="00024D98" w:rsidP="00024D98">
      <w:pPr>
        <w:jc w:val="both"/>
        <w:rPr>
          <w:sz w:val="20"/>
        </w:rPr>
      </w:pPr>
      <w:r w:rsidRPr="003151FF">
        <w:rPr>
          <w:sz w:val="20"/>
        </w:rPr>
        <w:t>The value of SubWidthC</w:t>
      </w:r>
      <w:r w:rsidRPr="003151FF">
        <w:rPr>
          <w:rFonts w:eastAsia="Malgun Gothic"/>
          <w:sz w:val="20"/>
        </w:rPr>
        <w:t> </w:t>
      </w:r>
      <w:r w:rsidRPr="003151FF">
        <w:rPr>
          <w:sz w:val="20"/>
        </w:rPr>
        <w:t>*</w:t>
      </w:r>
      <w:r w:rsidRPr="00C9691B">
        <w:rPr>
          <w:rFonts w:eastAsia="Malgun Gothic"/>
          <w:sz w:val="20"/>
        </w:rPr>
        <w:t> </w:t>
      </w:r>
      <w:proofErr w:type="gramStart"/>
      <w:r w:rsidR="0023350B" w:rsidRPr="00A44B62">
        <w:rPr>
          <w:sz w:val="20"/>
        </w:rPr>
        <w:t>( </w:t>
      </w:r>
      <w:r w:rsidRPr="00A44B62">
        <w:rPr>
          <w:sz w:val="20"/>
        </w:rPr>
        <w:t>regional</w:t>
      </w:r>
      <w:proofErr w:type="gramEnd"/>
      <w:r w:rsidRPr="00A44B62">
        <w:rPr>
          <w:sz w:val="20"/>
        </w:rPr>
        <w:t>_nesting_rect_</w:t>
      </w:r>
      <w:r w:rsidR="00EA0378" w:rsidRPr="00EA0378">
        <w:rPr>
          <w:b/>
          <w:sz w:val="20"/>
        </w:rPr>
        <w:t>‌</w:t>
      </w:r>
      <w:r w:rsidRPr="003151FF">
        <w:rPr>
          <w:sz w:val="20"/>
        </w:rPr>
        <w:t>left_offset[ i ] + regional_nesting_rect_</w:t>
      </w:r>
      <w:r w:rsidR="00EA0378" w:rsidRPr="00EA0378">
        <w:rPr>
          <w:b/>
          <w:sz w:val="20"/>
        </w:rPr>
        <w:t>‌</w:t>
      </w:r>
      <w:r w:rsidRPr="003151FF">
        <w:rPr>
          <w:sz w:val="20"/>
        </w:rPr>
        <w:t>right_offset[ i ]</w:t>
      </w:r>
      <w:r w:rsidR="00806EB4" w:rsidRPr="003151FF">
        <w:rPr>
          <w:sz w:val="20"/>
        </w:rPr>
        <w:t> )</w:t>
      </w:r>
      <w:r w:rsidR="00C860FD" w:rsidRPr="003151FF">
        <w:rPr>
          <w:sz w:val="20"/>
        </w:rPr>
        <w:t xml:space="preserve"> </w:t>
      </w:r>
      <w:r w:rsidRPr="003151FF">
        <w:rPr>
          <w:sz w:val="20"/>
        </w:rPr>
        <w:t>shall be less than pic_width_in_luma_samples and the value of SubHeightC</w:t>
      </w:r>
      <w:r w:rsidRPr="003151FF">
        <w:rPr>
          <w:rFonts w:eastAsia="Malgun Gothic"/>
          <w:sz w:val="20"/>
        </w:rPr>
        <w:t> </w:t>
      </w:r>
      <w:r w:rsidRPr="003151FF">
        <w:rPr>
          <w:sz w:val="20"/>
        </w:rPr>
        <w:t>*</w:t>
      </w:r>
      <w:r w:rsidR="00EA0378">
        <w:rPr>
          <w:sz w:val="20"/>
        </w:rPr>
        <w:t> </w:t>
      </w:r>
      <w:r w:rsidR="0023350B" w:rsidRPr="003151FF">
        <w:rPr>
          <w:sz w:val="20"/>
        </w:rPr>
        <w:t>( </w:t>
      </w:r>
      <w:r w:rsidRPr="003151FF">
        <w:rPr>
          <w:sz w:val="20"/>
        </w:rPr>
        <w:t>regional_nesting_rect_</w:t>
      </w:r>
      <w:r w:rsidR="00EA0378" w:rsidRPr="00EA0378">
        <w:rPr>
          <w:b/>
          <w:sz w:val="20"/>
        </w:rPr>
        <w:t>‌</w:t>
      </w:r>
      <w:r w:rsidRPr="003151FF">
        <w:rPr>
          <w:sz w:val="20"/>
        </w:rPr>
        <w:t>top_offset[ i ] + regional_nesting_rect_</w:t>
      </w:r>
      <w:r w:rsidR="00EA0378" w:rsidRPr="00EA0378">
        <w:rPr>
          <w:b/>
          <w:sz w:val="20"/>
        </w:rPr>
        <w:t>‌</w:t>
      </w:r>
      <w:r w:rsidRPr="003151FF">
        <w:rPr>
          <w:sz w:val="20"/>
        </w:rPr>
        <w:t>bottom_offset[ i ]</w:t>
      </w:r>
      <w:r w:rsidR="00806EB4" w:rsidRPr="003151FF">
        <w:rPr>
          <w:sz w:val="20"/>
        </w:rPr>
        <w:t> )</w:t>
      </w:r>
      <w:r w:rsidR="00C860FD" w:rsidRPr="003151FF">
        <w:rPr>
          <w:sz w:val="20"/>
        </w:rPr>
        <w:t xml:space="preserve"> </w:t>
      </w:r>
      <w:r w:rsidRPr="003151FF">
        <w:rPr>
          <w:sz w:val="20"/>
        </w:rPr>
        <w:t>shall be less than pic_height_in_luma_samples.</w:t>
      </w:r>
    </w:p>
    <w:p w14:paraId="6A8BE328" w14:textId="77777777" w:rsidR="00024D98" w:rsidRPr="00A44B62" w:rsidRDefault="00024D98" w:rsidP="00024D98">
      <w:pPr>
        <w:jc w:val="both"/>
        <w:rPr>
          <w:sz w:val="20"/>
        </w:rPr>
      </w:pPr>
      <w:r w:rsidRPr="003151FF">
        <w:rPr>
          <w:b/>
          <w:sz w:val="20"/>
        </w:rPr>
        <w:t>num_sei_messages_in_regional_nesting_minus1</w:t>
      </w:r>
      <w:r w:rsidRPr="003151FF">
        <w:rPr>
          <w:sz w:val="20"/>
        </w:rPr>
        <w:t xml:space="preserve"> plus 1 specifies the number of </w:t>
      </w:r>
      <w:r w:rsidR="005409FE" w:rsidRPr="00C9691B">
        <w:rPr>
          <w:sz w:val="20"/>
        </w:rPr>
        <w:t>region-</w:t>
      </w:r>
      <w:r w:rsidRPr="00A44B62">
        <w:rPr>
          <w:sz w:val="20"/>
        </w:rPr>
        <w:t>nested SEI messages in the regional nesting SEI message. The value of num_sei_messages_in_regional_nesting_minus1 shall be in the range of 0 to 255, inclusive.</w:t>
      </w:r>
    </w:p>
    <w:p w14:paraId="13966F98" w14:textId="77777777" w:rsidR="00024D98" w:rsidRPr="00A44B62" w:rsidRDefault="00024D98" w:rsidP="00024D98">
      <w:pPr>
        <w:jc w:val="both"/>
        <w:rPr>
          <w:sz w:val="20"/>
        </w:rPr>
      </w:pPr>
      <w:r w:rsidRPr="00A44B62">
        <w:rPr>
          <w:b/>
          <w:sz w:val="20"/>
        </w:rPr>
        <w:t>num_regions_for_sei_</w:t>
      </w:r>
      <w:proofErr w:type="gramStart"/>
      <w:r w:rsidRPr="00A44B62">
        <w:rPr>
          <w:b/>
          <w:sz w:val="20"/>
        </w:rPr>
        <w:t>message</w:t>
      </w:r>
      <w:r w:rsidRPr="00A44B62">
        <w:rPr>
          <w:sz w:val="20"/>
        </w:rPr>
        <w:t>[</w:t>
      </w:r>
      <w:proofErr w:type="gramEnd"/>
      <w:r w:rsidRPr="00A44B62">
        <w:rPr>
          <w:sz w:val="20"/>
        </w:rPr>
        <w:t xml:space="preserve"> i ] specifies the number of regions to which the i-th </w:t>
      </w:r>
      <w:r w:rsidR="005409FE" w:rsidRPr="00A44B62">
        <w:rPr>
          <w:sz w:val="20"/>
        </w:rPr>
        <w:t>region-</w:t>
      </w:r>
      <w:r w:rsidRPr="00A44B62">
        <w:rPr>
          <w:sz w:val="20"/>
        </w:rPr>
        <w:t xml:space="preserve">nested SEI message is associated. When regional_nesting_num_rect_regions is greater than </w:t>
      </w:r>
      <w:r w:rsidR="005409FE" w:rsidRPr="00A44B62">
        <w:rPr>
          <w:sz w:val="20"/>
        </w:rPr>
        <w:t>0</w:t>
      </w:r>
      <w:r w:rsidRPr="00A44B62">
        <w:rPr>
          <w:sz w:val="20"/>
        </w:rPr>
        <w:t>, the value of num_regions_for_sei_</w:t>
      </w:r>
      <w:proofErr w:type="gramStart"/>
      <w:r w:rsidRPr="00A44B62">
        <w:rPr>
          <w:sz w:val="20"/>
        </w:rPr>
        <w:t>message[</w:t>
      </w:r>
      <w:proofErr w:type="gramEnd"/>
      <w:r w:rsidRPr="00A44B62">
        <w:rPr>
          <w:sz w:val="20"/>
        </w:rPr>
        <w:t> i ] shall be in the range of 0 to regional_nesting_num_rect_regions, inclusive. When num_regions_for_sei_</w:t>
      </w:r>
      <w:proofErr w:type="gramStart"/>
      <w:r w:rsidRPr="00A44B62">
        <w:rPr>
          <w:sz w:val="20"/>
        </w:rPr>
        <w:t>message[</w:t>
      </w:r>
      <w:proofErr w:type="gramEnd"/>
      <w:r w:rsidRPr="00A44B62">
        <w:rPr>
          <w:sz w:val="20"/>
        </w:rPr>
        <w:t xml:space="preserve"> i ] is equal to 0, the i-th </w:t>
      </w:r>
      <w:r w:rsidR="005409FE" w:rsidRPr="00A44B62">
        <w:rPr>
          <w:sz w:val="20"/>
        </w:rPr>
        <w:t>region-</w:t>
      </w:r>
      <w:r w:rsidRPr="00A44B62">
        <w:rPr>
          <w:sz w:val="20"/>
        </w:rPr>
        <w:t xml:space="preserve">nested SEI message applies to all the regions specified </w:t>
      </w:r>
      <w:r w:rsidR="005A29BC" w:rsidRPr="00A44B62">
        <w:rPr>
          <w:sz w:val="20"/>
        </w:rPr>
        <w:t>in</w:t>
      </w:r>
      <w:r w:rsidRPr="00A44B62">
        <w:rPr>
          <w:sz w:val="20"/>
        </w:rPr>
        <w:t xml:space="preserve"> the regional nesting SEI message.</w:t>
      </w:r>
    </w:p>
    <w:p w14:paraId="0D43C994" w14:textId="77777777" w:rsidR="00024D98" w:rsidRPr="00A44B62" w:rsidRDefault="00024D98" w:rsidP="00024D98">
      <w:pPr>
        <w:jc w:val="both"/>
        <w:rPr>
          <w:sz w:val="20"/>
        </w:rPr>
      </w:pPr>
      <w:r w:rsidRPr="00A44B62">
        <w:rPr>
          <w:b/>
          <w:sz w:val="20"/>
        </w:rPr>
        <w:t>regional_nesting_sei_region_</w:t>
      </w:r>
      <w:proofErr w:type="gramStart"/>
      <w:r w:rsidRPr="00A44B62">
        <w:rPr>
          <w:b/>
          <w:sz w:val="20"/>
        </w:rPr>
        <w:t>idx</w:t>
      </w:r>
      <w:r w:rsidRPr="00A44B62">
        <w:rPr>
          <w:sz w:val="20"/>
        </w:rPr>
        <w:t>[</w:t>
      </w:r>
      <w:proofErr w:type="gramEnd"/>
      <w:r w:rsidRPr="00A44B62">
        <w:rPr>
          <w:sz w:val="20"/>
        </w:rPr>
        <w:t xml:space="preserve"> i ][ j ] specifies the index, into the list of regions specified in the regional nesting SEI message, of the j-th region to which the i-th </w:t>
      </w:r>
      <w:r w:rsidR="005409FE" w:rsidRPr="00A44B62">
        <w:rPr>
          <w:sz w:val="20"/>
        </w:rPr>
        <w:t>region-</w:t>
      </w:r>
      <w:r w:rsidRPr="00A44B62">
        <w:rPr>
          <w:sz w:val="20"/>
        </w:rPr>
        <w:t>nested SEI message in the regional nesting SEI message is associated. The value of regional_nesting_sei_region_</w:t>
      </w:r>
      <w:proofErr w:type="gramStart"/>
      <w:r w:rsidRPr="00A44B62">
        <w:rPr>
          <w:sz w:val="20"/>
        </w:rPr>
        <w:t>idx[</w:t>
      </w:r>
      <w:proofErr w:type="gramEnd"/>
      <w:r w:rsidRPr="00A44B62">
        <w:rPr>
          <w:sz w:val="20"/>
        </w:rPr>
        <w:t> i ][ j ] shall be in the range of 0 to regional_nesting_num_rect_region</w:t>
      </w:r>
      <w:r w:rsidR="00095488" w:rsidRPr="00A44B62">
        <w:rPr>
          <w:sz w:val="20"/>
        </w:rPr>
        <w:t> − </w:t>
      </w:r>
      <w:r w:rsidRPr="00A44B62">
        <w:rPr>
          <w:sz w:val="20"/>
        </w:rPr>
        <w:t>1, inclusive.</w:t>
      </w:r>
    </w:p>
    <w:p w14:paraId="7C98DE72" w14:textId="7A92558F" w:rsidR="00024D98" w:rsidRPr="00A44B6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A44B62">
        <w:rPr>
          <w:b/>
          <w:szCs w:val="22"/>
        </w:rPr>
        <w:t>D.3.4</w:t>
      </w:r>
      <w:r w:rsidR="00020036">
        <w:rPr>
          <w:b/>
          <w:szCs w:val="22"/>
        </w:rPr>
        <w:t>3</w:t>
      </w:r>
      <w:r w:rsidRPr="00A44B62">
        <w:rPr>
          <w:b/>
          <w:szCs w:val="22"/>
        </w:rPr>
        <w:tab/>
        <w:t>Motion-constrained tile sets extraction information set</w:t>
      </w:r>
      <w:r w:rsidR="00253504">
        <w:rPr>
          <w:b/>
          <w:szCs w:val="22"/>
        </w:rPr>
        <w:t>s</w:t>
      </w:r>
      <w:r w:rsidRPr="00A44B62">
        <w:rPr>
          <w:b/>
          <w:szCs w:val="22"/>
        </w:rPr>
        <w:t xml:space="preserve"> SEI message semantics</w:t>
      </w:r>
    </w:p>
    <w:p w14:paraId="0F9AB7A6" w14:textId="77777777" w:rsidR="00C84C45" w:rsidRPr="00A44B62" w:rsidRDefault="00E24D7D" w:rsidP="00D3472F">
      <w:pPr>
        <w:pStyle w:val="CommentText"/>
        <w:rPr>
          <w:szCs w:val="22"/>
          <w:lang w:val="en-CA"/>
        </w:rPr>
      </w:pPr>
      <w:r w:rsidRPr="00A44B62">
        <w:rPr>
          <w:szCs w:val="22"/>
          <w:lang w:val="en-CA"/>
        </w:rPr>
        <w:t xml:space="preserve">The </w:t>
      </w:r>
      <w:r w:rsidR="00024D98" w:rsidRPr="00A44B62">
        <w:rPr>
          <w:szCs w:val="22"/>
          <w:lang w:val="en-CA"/>
        </w:rPr>
        <w:t>motion-constrained tile sets extraction information set</w:t>
      </w:r>
      <w:r w:rsidR="00253504">
        <w:rPr>
          <w:szCs w:val="22"/>
          <w:lang w:val="en-CA"/>
        </w:rPr>
        <w:t>s</w:t>
      </w:r>
      <w:r w:rsidR="00024D98" w:rsidRPr="00A44B62">
        <w:rPr>
          <w:szCs w:val="22"/>
          <w:lang w:val="en-CA"/>
        </w:rPr>
        <w:t xml:space="preserve"> SEI message provides supplemental information </w:t>
      </w:r>
      <w:r w:rsidRPr="00A44B62">
        <w:rPr>
          <w:szCs w:val="22"/>
          <w:lang w:val="en-CA"/>
        </w:rPr>
        <w:t xml:space="preserve">that can be used in the </w:t>
      </w:r>
      <w:r w:rsidR="00024D98" w:rsidRPr="00A44B62">
        <w:rPr>
          <w:szCs w:val="22"/>
          <w:lang w:val="en-CA"/>
        </w:rPr>
        <w:t xml:space="preserve">motion-constrained tile set </w:t>
      </w:r>
      <w:r w:rsidRPr="00A44B62">
        <w:rPr>
          <w:szCs w:val="22"/>
          <w:lang w:val="en-CA"/>
        </w:rPr>
        <w:t xml:space="preserve">(MCTS) sub-bitstream </w:t>
      </w:r>
      <w:r w:rsidR="00024D98" w:rsidRPr="00A44B62">
        <w:rPr>
          <w:szCs w:val="22"/>
          <w:lang w:val="en-CA"/>
        </w:rPr>
        <w:t xml:space="preserve">extraction as specified below to </w:t>
      </w:r>
      <w:r w:rsidRPr="00A44B62">
        <w:rPr>
          <w:szCs w:val="22"/>
          <w:lang w:val="en-CA"/>
        </w:rPr>
        <w:t xml:space="preserve">generate </w:t>
      </w:r>
      <w:r w:rsidR="00024D98" w:rsidRPr="00A44B62">
        <w:rPr>
          <w:szCs w:val="22"/>
          <w:lang w:val="en-CA"/>
        </w:rPr>
        <w:t xml:space="preserve">a conforming bitstream </w:t>
      </w:r>
      <w:r w:rsidRPr="00A44B62">
        <w:rPr>
          <w:szCs w:val="22"/>
          <w:lang w:val="en-CA"/>
        </w:rPr>
        <w:t>for an MCTS set</w:t>
      </w:r>
      <w:r w:rsidR="00024D98" w:rsidRPr="00A44B62">
        <w:rPr>
          <w:lang w:val="en-CA"/>
        </w:rPr>
        <w:t>.</w:t>
      </w:r>
      <w:r w:rsidR="00024D98" w:rsidRPr="00A44B62">
        <w:rPr>
          <w:szCs w:val="22"/>
          <w:lang w:val="en-CA"/>
        </w:rPr>
        <w:t xml:space="preserve"> The information consists of </w:t>
      </w:r>
      <w:proofErr w:type="gramStart"/>
      <w:r w:rsidR="00024D98" w:rsidRPr="00A44B62">
        <w:rPr>
          <w:szCs w:val="22"/>
          <w:lang w:val="en-CA"/>
        </w:rPr>
        <w:t>a number of</w:t>
      </w:r>
      <w:proofErr w:type="gramEnd"/>
      <w:r w:rsidR="00024D98" w:rsidRPr="00A44B62">
        <w:rPr>
          <w:szCs w:val="22"/>
          <w:lang w:val="en-CA"/>
        </w:rPr>
        <w:t xml:space="preserve"> extraction information sets, each </w:t>
      </w:r>
      <w:r w:rsidR="00D93B50" w:rsidRPr="00A44B62">
        <w:rPr>
          <w:szCs w:val="22"/>
          <w:lang w:val="en-CA"/>
        </w:rPr>
        <w:t xml:space="preserve">defining </w:t>
      </w:r>
      <w:r w:rsidR="00C84C45" w:rsidRPr="00A44B62">
        <w:rPr>
          <w:szCs w:val="22"/>
          <w:lang w:val="en-CA"/>
        </w:rPr>
        <w:t xml:space="preserve">a number </w:t>
      </w:r>
      <w:r w:rsidR="00D93B50" w:rsidRPr="00A44B62">
        <w:rPr>
          <w:szCs w:val="22"/>
          <w:lang w:val="en-CA"/>
        </w:rPr>
        <w:t xml:space="preserve">of MCTS </w:t>
      </w:r>
      <w:r w:rsidR="00C84C45" w:rsidRPr="00A44B62">
        <w:rPr>
          <w:szCs w:val="22"/>
          <w:lang w:val="en-CA"/>
        </w:rPr>
        <w:t xml:space="preserve">sets </w:t>
      </w:r>
      <w:r w:rsidR="00D93B50" w:rsidRPr="00A44B62">
        <w:rPr>
          <w:szCs w:val="22"/>
          <w:lang w:val="en-CA"/>
        </w:rPr>
        <w:t xml:space="preserve">and </w:t>
      </w:r>
      <w:r w:rsidR="00024D98" w:rsidRPr="00A44B62">
        <w:rPr>
          <w:szCs w:val="22"/>
          <w:lang w:val="en-CA"/>
        </w:rPr>
        <w:t xml:space="preserve">containing RBSP bytes of </w:t>
      </w:r>
      <w:r w:rsidRPr="00A44B62">
        <w:rPr>
          <w:szCs w:val="22"/>
          <w:lang w:val="en-CA"/>
        </w:rPr>
        <w:t xml:space="preserve">the </w:t>
      </w:r>
      <w:r w:rsidR="00024D98" w:rsidRPr="00A44B62">
        <w:rPr>
          <w:szCs w:val="22"/>
          <w:lang w:val="en-CA"/>
        </w:rPr>
        <w:t xml:space="preserve">replacement </w:t>
      </w:r>
      <w:r w:rsidRPr="00A44B62">
        <w:rPr>
          <w:szCs w:val="22"/>
          <w:lang w:val="en-CA"/>
        </w:rPr>
        <w:t>VPSs, SPSs</w:t>
      </w:r>
      <w:r w:rsidR="00D60855" w:rsidRPr="00A44B62">
        <w:rPr>
          <w:szCs w:val="22"/>
          <w:lang w:val="en-CA"/>
        </w:rPr>
        <w:t>,</w:t>
      </w:r>
      <w:r w:rsidRPr="00A44B62">
        <w:rPr>
          <w:szCs w:val="22"/>
          <w:lang w:val="en-CA"/>
        </w:rPr>
        <w:t xml:space="preserve"> and PPSs</w:t>
      </w:r>
      <w:r w:rsidR="00024D98" w:rsidRPr="00A44B62">
        <w:rPr>
          <w:szCs w:val="22"/>
          <w:lang w:val="en-CA"/>
        </w:rPr>
        <w:t xml:space="preserve"> to be used during the </w:t>
      </w:r>
      <w:r w:rsidRPr="00A44B62">
        <w:rPr>
          <w:szCs w:val="22"/>
          <w:lang w:val="en-CA"/>
        </w:rPr>
        <w:t xml:space="preserve">MCTS </w:t>
      </w:r>
      <w:r w:rsidR="00024D98" w:rsidRPr="00A44B62">
        <w:rPr>
          <w:szCs w:val="22"/>
          <w:lang w:val="en-CA"/>
        </w:rPr>
        <w:t>sub-bitstream extraction process.</w:t>
      </w:r>
      <w:r w:rsidRPr="00A44B62">
        <w:rPr>
          <w:szCs w:val="22"/>
          <w:lang w:val="en-CA"/>
        </w:rPr>
        <w:t xml:space="preserve"> Each extraction information set </w:t>
      </w:r>
      <w:r w:rsidR="00D93B50" w:rsidRPr="00A44B62">
        <w:rPr>
          <w:szCs w:val="22"/>
          <w:lang w:val="en-CA"/>
        </w:rPr>
        <w:t>can be</w:t>
      </w:r>
      <w:r w:rsidRPr="00A44B62">
        <w:rPr>
          <w:szCs w:val="22"/>
          <w:lang w:val="en-CA"/>
        </w:rPr>
        <w:t xml:space="preserve"> shared by </w:t>
      </w:r>
      <w:r w:rsidR="00D93B50" w:rsidRPr="00A44B62">
        <w:rPr>
          <w:szCs w:val="22"/>
          <w:lang w:val="en-CA"/>
        </w:rPr>
        <w:t>multiple</w:t>
      </w:r>
      <w:r w:rsidRPr="00A44B62">
        <w:rPr>
          <w:szCs w:val="22"/>
          <w:lang w:val="en-CA"/>
        </w:rPr>
        <w:t xml:space="preserve"> MCTS sets, i.e., is used for extraction of any of these MCTS sets.</w:t>
      </w:r>
    </w:p>
    <w:p w14:paraId="3D841513" w14:textId="77777777" w:rsidR="00D3472F" w:rsidRPr="00A44B62" w:rsidRDefault="00D3472F" w:rsidP="00D3472F">
      <w:pPr>
        <w:pStyle w:val="CommentText"/>
        <w:rPr>
          <w:szCs w:val="22"/>
          <w:lang w:val="en-CA"/>
        </w:rPr>
      </w:pPr>
      <w:r w:rsidRPr="00A44B62">
        <w:rPr>
          <w:lang w:val="en-CA"/>
        </w:rPr>
        <w:t>An MCTS</w:t>
      </w:r>
      <w:r w:rsidR="00671CA4">
        <w:rPr>
          <w:lang w:val="en-CA"/>
        </w:rPr>
        <w:t xml:space="preserve"> extraction information sets</w:t>
      </w:r>
      <w:r w:rsidRPr="00A44B62">
        <w:rPr>
          <w:lang w:val="en-CA"/>
        </w:rPr>
        <w:t xml:space="preserve"> SEI message shall not be present in an access unit unless there is a temporal MCTS SEI message present in the </w:t>
      </w:r>
      <w:r w:rsidRPr="00A44B62">
        <w:rPr>
          <w:szCs w:val="22"/>
          <w:lang w:val="en-CA"/>
        </w:rPr>
        <w:t>access unit</w:t>
      </w:r>
      <w:r w:rsidRPr="00A44B62">
        <w:rPr>
          <w:lang w:val="en-CA"/>
        </w:rPr>
        <w:t xml:space="preserve">. A temporal MCTS SEI message present in the same </w:t>
      </w:r>
      <w:r w:rsidRPr="00A44B62">
        <w:rPr>
          <w:szCs w:val="22"/>
          <w:lang w:val="en-CA"/>
        </w:rPr>
        <w:t xml:space="preserve">access unit as an </w:t>
      </w:r>
      <w:r w:rsidRPr="00A44B62">
        <w:rPr>
          <w:lang w:val="en-CA"/>
        </w:rPr>
        <w:t>MCTS</w:t>
      </w:r>
      <w:r w:rsidR="00671CA4">
        <w:rPr>
          <w:lang w:val="en-CA"/>
        </w:rPr>
        <w:t xml:space="preserve"> extraction information sets</w:t>
      </w:r>
      <w:r w:rsidRPr="00A44B62">
        <w:rPr>
          <w:lang w:val="en-CA"/>
        </w:rPr>
        <w:t xml:space="preserve"> SEI message is referred to as the </w:t>
      </w:r>
      <w:r w:rsidRPr="00A44B62">
        <w:rPr>
          <w:szCs w:val="22"/>
          <w:lang w:val="en-CA"/>
        </w:rPr>
        <w:t xml:space="preserve">associated temporal MCTS SEI message of the </w:t>
      </w:r>
      <w:r w:rsidRPr="00A44B62">
        <w:rPr>
          <w:lang w:val="en-CA"/>
        </w:rPr>
        <w:t>MCTS</w:t>
      </w:r>
      <w:r w:rsidR="00671CA4">
        <w:rPr>
          <w:lang w:val="en-CA"/>
        </w:rPr>
        <w:t xml:space="preserve"> extraction information sets</w:t>
      </w:r>
      <w:r w:rsidRPr="00A44B62">
        <w:rPr>
          <w:lang w:val="en-CA"/>
        </w:rPr>
        <w:t xml:space="preserve"> SEI message</w:t>
      </w:r>
      <w:r w:rsidRPr="00A44B62">
        <w:rPr>
          <w:szCs w:val="22"/>
          <w:lang w:val="en-CA"/>
        </w:rPr>
        <w:t>.</w:t>
      </w:r>
    </w:p>
    <w:p w14:paraId="0F295578" w14:textId="77777777" w:rsidR="00D3472F" w:rsidRPr="00A44B62" w:rsidRDefault="00D3472F" w:rsidP="00D3472F">
      <w:pPr>
        <w:pStyle w:val="CommentText"/>
        <w:rPr>
          <w:lang w:val="en-CA"/>
        </w:rPr>
      </w:pPr>
      <w:r w:rsidRPr="00A44B62">
        <w:rPr>
          <w:szCs w:val="22"/>
          <w:lang w:val="en-CA"/>
        </w:rPr>
        <w:t xml:space="preserve">An </w:t>
      </w:r>
      <w:r w:rsidRPr="00A44B62">
        <w:rPr>
          <w:lang w:val="en-CA"/>
        </w:rPr>
        <w:t>MCTS</w:t>
      </w:r>
      <w:r w:rsidR="00671CA4">
        <w:rPr>
          <w:lang w:val="en-CA"/>
        </w:rPr>
        <w:t xml:space="preserve"> extraction information sets</w:t>
      </w:r>
      <w:r w:rsidRPr="00A44B62">
        <w:rPr>
          <w:lang w:val="en-CA"/>
        </w:rPr>
        <w:t xml:space="preserve"> SEI message applies to the same</w:t>
      </w:r>
      <w:r w:rsidR="006C1CEC" w:rsidRPr="00A44B62">
        <w:rPr>
          <w:lang w:val="en-CA"/>
        </w:rPr>
        <w:t xml:space="preserve"> set</w:t>
      </w:r>
      <w:r w:rsidRPr="00A44B62">
        <w:rPr>
          <w:lang w:val="en-CA"/>
        </w:rPr>
        <w:t xml:space="preserve"> of pictures as the </w:t>
      </w:r>
      <w:r w:rsidRPr="00A44B62">
        <w:rPr>
          <w:szCs w:val="22"/>
          <w:lang w:val="en-CA"/>
        </w:rPr>
        <w:t xml:space="preserve">associated temporal MCTS SEI message, i.e., </w:t>
      </w:r>
      <w:r w:rsidR="009F197F" w:rsidRPr="00A44B62">
        <w:rPr>
          <w:szCs w:val="22"/>
          <w:lang w:val="en-CA"/>
        </w:rPr>
        <w:t xml:space="preserve">the associatedPicSet </w:t>
      </w:r>
      <w:r w:rsidRPr="00A44B62">
        <w:rPr>
          <w:szCs w:val="22"/>
          <w:lang w:val="en-CA"/>
        </w:rPr>
        <w:t xml:space="preserve">of </w:t>
      </w:r>
      <w:r w:rsidR="006C1CEC" w:rsidRPr="00A44B62">
        <w:rPr>
          <w:szCs w:val="22"/>
          <w:lang w:val="en-CA"/>
        </w:rPr>
        <w:t>the</w:t>
      </w:r>
      <w:r w:rsidRPr="00A44B62">
        <w:rPr>
          <w:szCs w:val="22"/>
          <w:lang w:val="en-CA"/>
        </w:rPr>
        <w:t xml:space="preserve"> </w:t>
      </w:r>
      <w:r w:rsidRPr="00A44B62">
        <w:rPr>
          <w:lang w:val="en-CA"/>
        </w:rPr>
        <w:t>MCTS</w:t>
      </w:r>
      <w:r w:rsidR="00671CA4">
        <w:rPr>
          <w:lang w:val="en-CA"/>
        </w:rPr>
        <w:t xml:space="preserve"> extraction information sets</w:t>
      </w:r>
      <w:r w:rsidRPr="00A44B62">
        <w:rPr>
          <w:lang w:val="en-CA"/>
        </w:rPr>
        <w:t xml:space="preserve"> SEI message</w:t>
      </w:r>
      <w:r w:rsidR="00C84C45" w:rsidRPr="00A44B62">
        <w:rPr>
          <w:lang w:val="en-CA"/>
        </w:rPr>
        <w:t xml:space="preserve"> is the same as </w:t>
      </w:r>
      <w:r w:rsidR="00C84C45" w:rsidRPr="00A44B62">
        <w:rPr>
          <w:szCs w:val="22"/>
          <w:lang w:val="en-CA"/>
        </w:rPr>
        <w:t xml:space="preserve">the </w:t>
      </w:r>
      <w:r w:rsidR="00C84C45" w:rsidRPr="00A44B62">
        <w:rPr>
          <w:lang w:val="en-CA"/>
        </w:rPr>
        <w:t xml:space="preserve">associatedPicSet of the </w:t>
      </w:r>
      <w:r w:rsidR="00C84C45" w:rsidRPr="00A44B62">
        <w:rPr>
          <w:szCs w:val="22"/>
          <w:lang w:val="en-CA"/>
        </w:rPr>
        <w:t>associated temporal MCTS SEI message</w:t>
      </w:r>
      <w:r w:rsidRPr="00A44B62">
        <w:rPr>
          <w:lang w:val="en-CA"/>
        </w:rPr>
        <w:t>.</w:t>
      </w:r>
    </w:p>
    <w:p w14:paraId="3FC08EB9" w14:textId="77777777" w:rsidR="00024D98" w:rsidRPr="00A44B62" w:rsidRDefault="00024D98" w:rsidP="00E3618E">
      <w:pPr>
        <w:jc w:val="both"/>
        <w:rPr>
          <w:sz w:val="20"/>
        </w:rPr>
      </w:pPr>
      <w:r w:rsidRPr="00A44B62">
        <w:rPr>
          <w:sz w:val="20"/>
        </w:rPr>
        <w:t xml:space="preserve">When more than one </w:t>
      </w:r>
      <w:r w:rsidR="00E93317" w:rsidRPr="00A44B62">
        <w:rPr>
          <w:sz w:val="20"/>
          <w:szCs w:val="22"/>
        </w:rPr>
        <w:t>MCTS</w:t>
      </w:r>
      <w:r w:rsidR="00671CA4">
        <w:rPr>
          <w:sz w:val="20"/>
          <w:szCs w:val="22"/>
        </w:rPr>
        <w:t xml:space="preserve"> extraction information sets</w:t>
      </w:r>
      <w:r w:rsidRPr="00A44B62">
        <w:rPr>
          <w:sz w:val="20"/>
          <w:szCs w:val="22"/>
        </w:rPr>
        <w:t xml:space="preserve"> </w:t>
      </w:r>
      <w:r w:rsidRPr="00A44B62">
        <w:rPr>
          <w:sz w:val="20"/>
        </w:rPr>
        <w:t xml:space="preserve">SEI message </w:t>
      </w:r>
      <w:r w:rsidR="000A7E65" w:rsidRPr="00A44B62">
        <w:rPr>
          <w:sz w:val="20"/>
        </w:rPr>
        <w:t>is</w:t>
      </w:r>
      <w:r w:rsidR="00D60855" w:rsidRPr="00A44B62">
        <w:rPr>
          <w:sz w:val="20"/>
        </w:rPr>
        <w:t xml:space="preserve"> </w:t>
      </w:r>
      <w:r w:rsidRPr="00A44B62">
        <w:rPr>
          <w:sz w:val="20"/>
        </w:rPr>
        <w:t xml:space="preserve">present for the pictures of associatedPicSet, </w:t>
      </w:r>
      <w:r w:rsidR="004275B9" w:rsidRPr="00A44B62">
        <w:rPr>
          <w:sz w:val="20"/>
        </w:rPr>
        <w:t xml:space="preserve">these </w:t>
      </w:r>
      <w:r w:rsidR="004275B9" w:rsidRPr="00A44B62">
        <w:rPr>
          <w:sz w:val="20"/>
          <w:szCs w:val="22"/>
        </w:rPr>
        <w:t>MCTS</w:t>
      </w:r>
      <w:r w:rsidR="00671CA4">
        <w:rPr>
          <w:sz w:val="20"/>
          <w:szCs w:val="22"/>
        </w:rPr>
        <w:t xml:space="preserve"> extraction information sets</w:t>
      </w:r>
      <w:r w:rsidR="004275B9" w:rsidRPr="00A44B62">
        <w:rPr>
          <w:sz w:val="20"/>
          <w:szCs w:val="22"/>
        </w:rPr>
        <w:t xml:space="preserve"> </w:t>
      </w:r>
      <w:r w:rsidR="004275B9" w:rsidRPr="00A44B62">
        <w:rPr>
          <w:sz w:val="20"/>
        </w:rPr>
        <w:t xml:space="preserve">SEI messages </w:t>
      </w:r>
      <w:r w:rsidRPr="00A44B62">
        <w:rPr>
          <w:sz w:val="20"/>
        </w:rPr>
        <w:t>shall contain identical content.</w:t>
      </w:r>
    </w:p>
    <w:p w14:paraId="5930168A" w14:textId="77777777" w:rsidR="00024D98" w:rsidRPr="00A44B62" w:rsidRDefault="00024D98" w:rsidP="00E3618E">
      <w:pPr>
        <w:jc w:val="both"/>
        <w:rPr>
          <w:sz w:val="20"/>
        </w:rPr>
      </w:pPr>
      <w:r w:rsidRPr="00A44B62">
        <w:rPr>
          <w:sz w:val="20"/>
        </w:rPr>
        <w:t xml:space="preserve">NAL units that contain tiles belonging to </w:t>
      </w:r>
      <w:r w:rsidR="00E3300B" w:rsidRPr="00A44B62">
        <w:rPr>
          <w:sz w:val="20"/>
        </w:rPr>
        <w:t xml:space="preserve">any </w:t>
      </w:r>
      <w:proofErr w:type="gramStart"/>
      <w:r w:rsidR="00E3300B" w:rsidRPr="00A44B62">
        <w:rPr>
          <w:sz w:val="20"/>
        </w:rPr>
        <w:t>particular MCTS</w:t>
      </w:r>
      <w:proofErr w:type="gramEnd"/>
      <w:r w:rsidR="00E3300B" w:rsidRPr="00A44B62">
        <w:rPr>
          <w:sz w:val="20"/>
        </w:rPr>
        <w:t xml:space="preserve"> mctsA</w:t>
      </w:r>
      <w:r w:rsidRPr="00A44B62">
        <w:rPr>
          <w:sz w:val="20"/>
        </w:rPr>
        <w:t xml:space="preserve"> shall not contain tiles that do not belong to </w:t>
      </w:r>
      <w:r w:rsidR="00E3300B" w:rsidRPr="00A44B62">
        <w:rPr>
          <w:sz w:val="20"/>
        </w:rPr>
        <w:t>mctsA</w:t>
      </w:r>
      <w:r w:rsidRPr="00A44B62">
        <w:rPr>
          <w:sz w:val="20"/>
        </w:rPr>
        <w:t>.</w:t>
      </w:r>
    </w:p>
    <w:p w14:paraId="24DD82FA" w14:textId="77777777" w:rsidR="00024D98" w:rsidRPr="00A44B62" w:rsidRDefault="00253504" w:rsidP="00024D98">
      <w:pPr>
        <w:jc w:val="both"/>
        <w:rPr>
          <w:sz w:val="20"/>
          <w:szCs w:val="22"/>
        </w:rPr>
      </w:pPr>
      <w:r>
        <w:rPr>
          <w:b/>
          <w:sz w:val="20"/>
        </w:rPr>
        <w:t>num_info_sets_minus1</w:t>
      </w:r>
      <w:r w:rsidR="00024D98" w:rsidRPr="00A44B62">
        <w:rPr>
          <w:sz w:val="20"/>
        </w:rPr>
        <w:t xml:space="preserve"> plus 1 </w:t>
      </w:r>
      <w:r w:rsidR="00294557" w:rsidRPr="00A44B62">
        <w:rPr>
          <w:sz w:val="20"/>
          <w:szCs w:val="22"/>
        </w:rPr>
        <w:t xml:space="preserve">specifies </w:t>
      </w:r>
      <w:r w:rsidR="00024D98" w:rsidRPr="00A44B62">
        <w:rPr>
          <w:sz w:val="20"/>
        </w:rPr>
        <w:t xml:space="preserve">the number of extraction information sets contained in the </w:t>
      </w:r>
      <w:r w:rsidR="00E93317" w:rsidRPr="00A44B62">
        <w:rPr>
          <w:sz w:val="20"/>
        </w:rPr>
        <w:t>MCTS</w:t>
      </w:r>
      <w:r w:rsidR="00671CA4">
        <w:rPr>
          <w:sz w:val="20"/>
        </w:rPr>
        <w:t xml:space="preserve"> extraction information sets</w:t>
      </w:r>
      <w:r w:rsidR="00024D98" w:rsidRPr="00A44B62">
        <w:rPr>
          <w:sz w:val="20"/>
        </w:rPr>
        <w:t xml:space="preserve"> SEI message. The value of</w:t>
      </w:r>
      <w:r w:rsidR="00024D98" w:rsidRPr="00A44B62">
        <w:rPr>
          <w:sz w:val="20"/>
          <w:szCs w:val="22"/>
        </w:rPr>
        <w:t xml:space="preserve"> </w:t>
      </w:r>
      <w:r>
        <w:rPr>
          <w:sz w:val="20"/>
          <w:szCs w:val="22"/>
        </w:rPr>
        <w:t>num_info_sets_minus1</w:t>
      </w:r>
      <w:r w:rsidR="00024D98" w:rsidRPr="00A44B62">
        <w:rPr>
          <w:sz w:val="20"/>
          <w:szCs w:val="22"/>
        </w:rPr>
        <w:t xml:space="preserve"> shall be in the range of 0 to</w:t>
      </w:r>
      <w:r>
        <w:rPr>
          <w:sz w:val="20"/>
          <w:szCs w:val="22"/>
        </w:rPr>
        <w:t xml:space="preserve"> </w:t>
      </w:r>
      <w:r w:rsidR="006C02D2" w:rsidRPr="00A44B62">
        <w:rPr>
          <w:sz w:val="20"/>
          <w:szCs w:val="22"/>
        </w:rPr>
        <w:t>2047</w:t>
      </w:r>
      <w:r w:rsidR="00024D98" w:rsidRPr="00A44B62">
        <w:rPr>
          <w:sz w:val="20"/>
          <w:szCs w:val="22"/>
        </w:rPr>
        <w:t>, inclusive.</w:t>
      </w:r>
    </w:p>
    <w:p w14:paraId="60F6784D" w14:textId="77777777" w:rsidR="00024D98" w:rsidRPr="00A44B62" w:rsidRDefault="00024D98" w:rsidP="00024D98">
      <w:pPr>
        <w:jc w:val="both"/>
        <w:rPr>
          <w:sz w:val="20"/>
          <w:szCs w:val="22"/>
        </w:rPr>
      </w:pPr>
      <w:r w:rsidRPr="00A44B62">
        <w:rPr>
          <w:sz w:val="20"/>
          <w:szCs w:val="22"/>
        </w:rPr>
        <w:t xml:space="preserve">The i-th extraction information </w:t>
      </w:r>
      <w:r w:rsidR="00C84C45" w:rsidRPr="00A44B62">
        <w:rPr>
          <w:sz w:val="20"/>
          <w:szCs w:val="22"/>
        </w:rPr>
        <w:t xml:space="preserve">set </w:t>
      </w:r>
      <w:r w:rsidRPr="00A44B62">
        <w:rPr>
          <w:sz w:val="20"/>
          <w:szCs w:val="22"/>
        </w:rPr>
        <w:t>is assigned a</w:t>
      </w:r>
      <w:r w:rsidR="00C84C45" w:rsidRPr="00A44B62">
        <w:rPr>
          <w:sz w:val="20"/>
          <w:szCs w:val="22"/>
        </w:rPr>
        <w:t>n</w:t>
      </w:r>
      <w:r w:rsidRPr="00A44B62">
        <w:rPr>
          <w:sz w:val="20"/>
          <w:szCs w:val="22"/>
        </w:rPr>
        <w:t xml:space="preserve"> </w:t>
      </w:r>
      <w:r w:rsidR="00E93317" w:rsidRPr="00A44B62">
        <w:rPr>
          <w:sz w:val="20"/>
          <w:szCs w:val="22"/>
        </w:rPr>
        <w:t>MCTS</w:t>
      </w:r>
      <w:r w:rsidR="00671CA4">
        <w:rPr>
          <w:sz w:val="20"/>
          <w:szCs w:val="22"/>
        </w:rPr>
        <w:t xml:space="preserve"> extraction information set</w:t>
      </w:r>
      <w:r w:rsidRPr="00A44B62">
        <w:rPr>
          <w:sz w:val="20"/>
          <w:szCs w:val="22"/>
        </w:rPr>
        <w:t xml:space="preserve"> identifier value equal to i.</w:t>
      </w:r>
    </w:p>
    <w:p w14:paraId="6A7206C0" w14:textId="77777777" w:rsidR="00E93317" w:rsidRPr="00A44B62" w:rsidRDefault="00E93317" w:rsidP="00E93317">
      <w:pPr>
        <w:jc w:val="both"/>
        <w:rPr>
          <w:sz w:val="20"/>
          <w:szCs w:val="22"/>
        </w:rPr>
      </w:pPr>
      <w:r w:rsidRPr="00A44B62">
        <w:rPr>
          <w:b/>
          <w:sz w:val="20"/>
          <w:szCs w:val="22"/>
        </w:rPr>
        <w:t>num_mcts_sets_minus1</w:t>
      </w:r>
      <w:r w:rsidRPr="00A44B62">
        <w:rPr>
          <w:sz w:val="20"/>
          <w:szCs w:val="22"/>
        </w:rPr>
        <w:t>[ </w:t>
      </w:r>
      <w:proofErr w:type="gramStart"/>
      <w:r w:rsidRPr="00A44B62">
        <w:rPr>
          <w:sz w:val="20"/>
          <w:szCs w:val="22"/>
        </w:rPr>
        <w:t>i ]</w:t>
      </w:r>
      <w:proofErr w:type="gramEnd"/>
      <w:r w:rsidRPr="00A44B62">
        <w:rPr>
          <w:sz w:val="20"/>
          <w:szCs w:val="22"/>
        </w:rPr>
        <w:t xml:space="preserve"> plus 1 specifies the number of MCTS sets that share the i-th extraction information set. The value of </w:t>
      </w:r>
      <w:r w:rsidRPr="00A44B62">
        <w:rPr>
          <w:color w:val="000000"/>
          <w:sz w:val="20"/>
        </w:rPr>
        <w:t>num_mcts_sets_minus1[ </w:t>
      </w:r>
      <w:proofErr w:type="gramStart"/>
      <w:r w:rsidRPr="00A44B62">
        <w:rPr>
          <w:color w:val="000000"/>
          <w:sz w:val="20"/>
        </w:rPr>
        <w:t>i ]</w:t>
      </w:r>
      <w:proofErr w:type="gramEnd"/>
      <w:r w:rsidRPr="00A44B62">
        <w:rPr>
          <w:sz w:val="20"/>
          <w:szCs w:val="22"/>
        </w:rPr>
        <w:t xml:space="preserve"> shall be in the range of 0 to 2047, inclusive.</w:t>
      </w:r>
    </w:p>
    <w:p w14:paraId="3379D95B" w14:textId="77777777" w:rsidR="00024D98" w:rsidRPr="00A44B62" w:rsidRDefault="00024D98" w:rsidP="00024D98">
      <w:pPr>
        <w:jc w:val="both"/>
        <w:rPr>
          <w:sz w:val="20"/>
          <w:szCs w:val="22"/>
        </w:rPr>
      </w:pPr>
      <w:r w:rsidRPr="00A44B62">
        <w:rPr>
          <w:b/>
          <w:sz w:val="20"/>
          <w:szCs w:val="22"/>
        </w:rPr>
        <w:t>num_</w:t>
      </w:r>
      <w:r w:rsidR="00E93317" w:rsidRPr="00A44B62">
        <w:rPr>
          <w:b/>
          <w:sz w:val="20"/>
          <w:szCs w:val="22"/>
        </w:rPr>
        <w:t>mcts_in_set</w:t>
      </w:r>
      <w:r w:rsidRPr="00A44B62">
        <w:rPr>
          <w:b/>
          <w:sz w:val="20"/>
          <w:szCs w:val="22"/>
        </w:rPr>
        <w:t>_minus1</w:t>
      </w:r>
      <w:r w:rsidRPr="00A44B62">
        <w:rPr>
          <w:sz w:val="20"/>
          <w:szCs w:val="22"/>
        </w:rPr>
        <w:t>[ </w:t>
      </w:r>
      <w:proofErr w:type="gramStart"/>
      <w:r w:rsidRPr="00A44B62">
        <w:rPr>
          <w:sz w:val="20"/>
          <w:szCs w:val="22"/>
        </w:rPr>
        <w:t>i ]</w:t>
      </w:r>
      <w:proofErr w:type="gramEnd"/>
      <w:r w:rsidR="00E93317" w:rsidRPr="00A44B62">
        <w:rPr>
          <w:sz w:val="20"/>
          <w:szCs w:val="22"/>
        </w:rPr>
        <w:t>[ j ]</w:t>
      </w:r>
      <w:r w:rsidRPr="00A44B62">
        <w:rPr>
          <w:sz w:val="20"/>
          <w:szCs w:val="22"/>
        </w:rPr>
        <w:t xml:space="preserve"> plus 1 </w:t>
      </w:r>
      <w:r w:rsidR="00294557" w:rsidRPr="00A44B62">
        <w:rPr>
          <w:sz w:val="20"/>
          <w:szCs w:val="22"/>
        </w:rPr>
        <w:t xml:space="preserve">specifies </w:t>
      </w:r>
      <w:r w:rsidRPr="00A44B62">
        <w:rPr>
          <w:sz w:val="20"/>
          <w:szCs w:val="22"/>
        </w:rPr>
        <w:t xml:space="preserve">the number of </w:t>
      </w:r>
      <w:r w:rsidR="00E93317" w:rsidRPr="00A44B62">
        <w:rPr>
          <w:sz w:val="20"/>
          <w:szCs w:val="22"/>
        </w:rPr>
        <w:t xml:space="preserve">MCTSs in the j-th MCTS set that is associated with </w:t>
      </w:r>
      <w:r w:rsidRPr="00A44B62">
        <w:rPr>
          <w:sz w:val="20"/>
          <w:szCs w:val="22"/>
        </w:rPr>
        <w:t>the i-th extraction information set. The value of num_</w:t>
      </w:r>
      <w:r w:rsidR="00BB057C" w:rsidRPr="00A44B62">
        <w:rPr>
          <w:sz w:val="20"/>
          <w:szCs w:val="22"/>
        </w:rPr>
        <w:t>mcts_in_set</w:t>
      </w:r>
      <w:r w:rsidRPr="00A44B62">
        <w:rPr>
          <w:sz w:val="20"/>
          <w:szCs w:val="22"/>
        </w:rPr>
        <w:t>_minus1[ </w:t>
      </w:r>
      <w:proofErr w:type="gramStart"/>
      <w:r w:rsidRPr="00A44B62">
        <w:rPr>
          <w:sz w:val="20"/>
          <w:szCs w:val="22"/>
        </w:rPr>
        <w:t>i ]</w:t>
      </w:r>
      <w:proofErr w:type="gramEnd"/>
      <w:r w:rsidR="00BB057C" w:rsidRPr="00A44B62">
        <w:rPr>
          <w:sz w:val="20"/>
          <w:szCs w:val="22"/>
        </w:rPr>
        <w:t>[ j ]</w:t>
      </w:r>
      <w:r w:rsidRPr="00A44B62">
        <w:rPr>
          <w:sz w:val="20"/>
          <w:szCs w:val="22"/>
        </w:rPr>
        <w:t xml:space="preserve"> shall be in the range of 0 to </w:t>
      </w:r>
      <w:r w:rsidR="006C02D2" w:rsidRPr="00A44B62">
        <w:rPr>
          <w:sz w:val="20"/>
          <w:szCs w:val="22"/>
        </w:rPr>
        <w:t>511</w:t>
      </w:r>
      <w:r w:rsidRPr="00A44B62">
        <w:rPr>
          <w:sz w:val="20"/>
          <w:szCs w:val="22"/>
        </w:rPr>
        <w:t>, inclusive.</w:t>
      </w:r>
    </w:p>
    <w:p w14:paraId="64943739" w14:textId="77777777" w:rsidR="006C02D2" w:rsidRDefault="00253504" w:rsidP="00E3618E">
      <w:pPr>
        <w:jc w:val="both"/>
        <w:rPr>
          <w:sz w:val="20"/>
          <w:szCs w:val="22"/>
        </w:rPr>
      </w:pPr>
      <w:r>
        <w:rPr>
          <w:b/>
          <w:sz w:val="20"/>
          <w:szCs w:val="22"/>
        </w:rPr>
        <w:t>id</w:t>
      </w:r>
      <w:r w:rsidR="00E6239E">
        <w:rPr>
          <w:b/>
          <w:sz w:val="20"/>
          <w:szCs w:val="22"/>
        </w:rPr>
        <w:t>x</w:t>
      </w:r>
      <w:r>
        <w:rPr>
          <w:b/>
          <w:sz w:val="20"/>
          <w:szCs w:val="22"/>
        </w:rPr>
        <w:t>_of_mcts_in_</w:t>
      </w:r>
      <w:proofErr w:type="gramStart"/>
      <w:r>
        <w:rPr>
          <w:b/>
          <w:sz w:val="20"/>
          <w:szCs w:val="22"/>
        </w:rPr>
        <w:t>set</w:t>
      </w:r>
      <w:r w:rsidR="00024D98" w:rsidRPr="00A44B62">
        <w:rPr>
          <w:sz w:val="20"/>
          <w:szCs w:val="22"/>
        </w:rPr>
        <w:t>[</w:t>
      </w:r>
      <w:proofErr w:type="gramEnd"/>
      <w:r w:rsidR="00024D98" w:rsidRPr="00A44B62">
        <w:rPr>
          <w:sz w:val="20"/>
          <w:szCs w:val="22"/>
        </w:rPr>
        <w:t> i ][ j ]</w:t>
      </w:r>
      <w:r w:rsidR="006808B3" w:rsidRPr="00A44B62">
        <w:rPr>
          <w:sz w:val="20"/>
          <w:szCs w:val="22"/>
        </w:rPr>
        <w:t>[ k ]</w:t>
      </w:r>
      <w:r w:rsidR="00024D98" w:rsidRPr="00A44B62">
        <w:rPr>
          <w:sz w:val="20"/>
          <w:szCs w:val="22"/>
        </w:rPr>
        <w:t xml:space="preserve"> </w:t>
      </w:r>
      <w:r w:rsidR="00294557" w:rsidRPr="00A44B62">
        <w:rPr>
          <w:sz w:val="20"/>
          <w:szCs w:val="22"/>
        </w:rPr>
        <w:t xml:space="preserve">specifies </w:t>
      </w:r>
      <w:r w:rsidR="006808B3" w:rsidRPr="00A44B62">
        <w:rPr>
          <w:sz w:val="20"/>
          <w:szCs w:val="22"/>
        </w:rPr>
        <w:t xml:space="preserve">the MCTS </w:t>
      </w:r>
      <w:r w:rsidR="00C71787">
        <w:rPr>
          <w:sz w:val="20"/>
          <w:szCs w:val="22"/>
        </w:rPr>
        <w:t>index</w:t>
      </w:r>
      <w:r w:rsidR="00C71787" w:rsidRPr="00A44B62">
        <w:rPr>
          <w:sz w:val="20"/>
          <w:szCs w:val="22"/>
        </w:rPr>
        <w:t xml:space="preserve"> </w:t>
      </w:r>
      <w:r w:rsidR="006808B3" w:rsidRPr="00A44B62">
        <w:rPr>
          <w:sz w:val="20"/>
          <w:szCs w:val="22"/>
        </w:rPr>
        <w:t xml:space="preserve">of </w:t>
      </w:r>
      <w:r w:rsidR="00024D98" w:rsidRPr="00A44B62">
        <w:rPr>
          <w:sz w:val="20"/>
          <w:szCs w:val="22"/>
        </w:rPr>
        <w:t xml:space="preserve">the </w:t>
      </w:r>
      <w:r w:rsidR="006808B3" w:rsidRPr="00A44B62">
        <w:rPr>
          <w:sz w:val="20"/>
          <w:szCs w:val="22"/>
        </w:rPr>
        <w:t>k</w:t>
      </w:r>
      <w:r w:rsidR="00024D98" w:rsidRPr="00A44B62">
        <w:rPr>
          <w:sz w:val="20"/>
          <w:szCs w:val="22"/>
        </w:rPr>
        <w:t xml:space="preserve">-th </w:t>
      </w:r>
      <w:r w:rsidR="006808B3" w:rsidRPr="00A44B62">
        <w:rPr>
          <w:sz w:val="20"/>
          <w:szCs w:val="22"/>
        </w:rPr>
        <w:t>MCTS in the j-th MCTS set that is</w:t>
      </w:r>
      <w:r w:rsidR="00024D98" w:rsidRPr="00A44B62">
        <w:rPr>
          <w:sz w:val="20"/>
          <w:szCs w:val="22"/>
        </w:rPr>
        <w:t xml:space="preserve"> associated </w:t>
      </w:r>
      <w:r w:rsidR="006808B3" w:rsidRPr="00A44B62">
        <w:rPr>
          <w:sz w:val="20"/>
          <w:szCs w:val="22"/>
        </w:rPr>
        <w:t>with</w:t>
      </w:r>
      <w:r w:rsidR="00024D98" w:rsidRPr="00A44B62">
        <w:rPr>
          <w:sz w:val="20"/>
          <w:szCs w:val="22"/>
        </w:rPr>
        <w:t xml:space="preserve"> the i-th extraction information set. The value of </w:t>
      </w:r>
      <w:r>
        <w:rPr>
          <w:sz w:val="20"/>
          <w:szCs w:val="22"/>
        </w:rPr>
        <w:t>id</w:t>
      </w:r>
      <w:r w:rsidR="00E6239E">
        <w:rPr>
          <w:sz w:val="20"/>
          <w:szCs w:val="22"/>
        </w:rPr>
        <w:t>x</w:t>
      </w:r>
      <w:r>
        <w:rPr>
          <w:sz w:val="20"/>
          <w:szCs w:val="22"/>
        </w:rPr>
        <w:t>_of_mcts_in_</w:t>
      </w:r>
      <w:proofErr w:type="gramStart"/>
      <w:r>
        <w:rPr>
          <w:sz w:val="20"/>
          <w:szCs w:val="22"/>
        </w:rPr>
        <w:t>set</w:t>
      </w:r>
      <w:r w:rsidR="00024D98" w:rsidRPr="00A44B62">
        <w:rPr>
          <w:sz w:val="20"/>
          <w:szCs w:val="22"/>
        </w:rPr>
        <w:t>[</w:t>
      </w:r>
      <w:proofErr w:type="gramEnd"/>
      <w:r w:rsidR="00024D98" w:rsidRPr="00A44B62">
        <w:rPr>
          <w:sz w:val="20"/>
          <w:szCs w:val="22"/>
        </w:rPr>
        <w:t> i ][ j ]</w:t>
      </w:r>
      <w:r w:rsidR="006808B3" w:rsidRPr="00A44B62">
        <w:rPr>
          <w:sz w:val="20"/>
          <w:szCs w:val="22"/>
        </w:rPr>
        <w:t>[ k ]</w:t>
      </w:r>
      <w:r w:rsidR="00024D98" w:rsidRPr="00A44B62">
        <w:rPr>
          <w:sz w:val="20"/>
          <w:szCs w:val="22"/>
        </w:rPr>
        <w:t xml:space="preserve"> shall be in the range of </w:t>
      </w:r>
      <w:r w:rsidR="00D60855" w:rsidRPr="00A44B62">
        <w:rPr>
          <w:sz w:val="20"/>
          <w:szCs w:val="22"/>
        </w:rPr>
        <w:t xml:space="preserve">0 to </w:t>
      </w:r>
      <w:r w:rsidR="0099765D" w:rsidRPr="00A44B62">
        <w:rPr>
          <w:sz w:val="20"/>
          <w:szCs w:val="22"/>
        </w:rPr>
        <w:t>511</w:t>
      </w:r>
      <w:r w:rsidR="00024D98" w:rsidRPr="00A44B62">
        <w:rPr>
          <w:sz w:val="20"/>
          <w:szCs w:val="22"/>
        </w:rPr>
        <w:t>, inclusive.</w:t>
      </w:r>
    </w:p>
    <w:p w14:paraId="25176445" w14:textId="326BFDE9" w:rsidR="00D22B54" w:rsidRPr="00D22B54" w:rsidRDefault="00D22B54" w:rsidP="00D22B54">
      <w:pPr>
        <w:jc w:val="both"/>
        <w:rPr>
          <w:b/>
          <w:sz w:val="20"/>
          <w:szCs w:val="22"/>
        </w:rPr>
      </w:pPr>
      <w:r w:rsidRPr="00D22B54">
        <w:rPr>
          <w:b/>
          <w:sz w:val="20"/>
          <w:szCs w:val="22"/>
        </w:rPr>
        <w:t>slice_reordering_enabled_flag</w:t>
      </w:r>
      <w:r w:rsidR="00ED213E" w:rsidRPr="00D22B54">
        <w:rPr>
          <w:sz w:val="20"/>
          <w:szCs w:val="22"/>
        </w:rPr>
        <w:t>[ i ]</w:t>
      </w:r>
      <w:r w:rsidRPr="00D22B54">
        <w:rPr>
          <w:sz w:val="20"/>
          <w:szCs w:val="22"/>
        </w:rPr>
        <w:t xml:space="preserve"> equal to 1 </w:t>
      </w:r>
      <w:r w:rsidR="009A728D" w:rsidRPr="00A44B62">
        <w:rPr>
          <w:sz w:val="20"/>
          <w:szCs w:val="22"/>
        </w:rPr>
        <w:t xml:space="preserve">specifies </w:t>
      </w:r>
      <w:r w:rsidRPr="00D22B54">
        <w:rPr>
          <w:sz w:val="20"/>
          <w:szCs w:val="22"/>
        </w:rPr>
        <w:t xml:space="preserve">that the MCTS sub-bitstream extraction </w:t>
      </w:r>
      <w:r w:rsidR="0095688D">
        <w:rPr>
          <w:sz w:val="20"/>
          <w:szCs w:val="22"/>
        </w:rPr>
        <w:t>using the i-th extraction information set</w:t>
      </w:r>
      <w:r w:rsidR="0095688D" w:rsidRPr="00D22B54">
        <w:rPr>
          <w:sz w:val="20"/>
          <w:szCs w:val="22"/>
        </w:rPr>
        <w:t xml:space="preserve"> </w:t>
      </w:r>
      <w:r w:rsidRPr="00D22B54">
        <w:rPr>
          <w:sz w:val="20"/>
          <w:szCs w:val="22"/>
        </w:rPr>
        <w:t>includes reordering of extracted slice</w:t>
      </w:r>
      <w:ins w:id="3762" w:author="Robert Skupin" w:date="2017-10-24T11:23:00Z">
        <w:r w:rsidR="008A62C9">
          <w:rPr>
            <w:sz w:val="20"/>
            <w:szCs w:val="22"/>
          </w:rPr>
          <w:t xml:space="preserve"> </w:t>
        </w:r>
      </w:ins>
      <w:r w:rsidRPr="00D22B54">
        <w:rPr>
          <w:sz w:val="20"/>
          <w:szCs w:val="22"/>
        </w:rPr>
        <w:t>s</w:t>
      </w:r>
      <w:ins w:id="3763" w:author="Robert Skupin" w:date="2017-10-24T11:23:00Z">
        <w:r w:rsidR="008A62C9">
          <w:rPr>
            <w:sz w:val="20"/>
            <w:szCs w:val="22"/>
          </w:rPr>
          <w:t>egments</w:t>
        </w:r>
      </w:ins>
      <w:r w:rsidRPr="00D22B54">
        <w:rPr>
          <w:sz w:val="20"/>
          <w:szCs w:val="22"/>
        </w:rPr>
        <w:t xml:space="preserve"> and that the slice_segment_address of </w:t>
      </w:r>
      <w:del w:id="3764" w:author="Robert Skupin" w:date="2017-10-24T11:24:00Z">
        <w:r w:rsidRPr="00D22B54" w:rsidDel="008A62C9">
          <w:rPr>
            <w:sz w:val="20"/>
            <w:szCs w:val="22"/>
          </w:rPr>
          <w:delText xml:space="preserve">all </w:delText>
        </w:r>
      </w:del>
      <w:ins w:id="3765" w:author="Robert Skupin" w:date="2017-10-24T11:24:00Z">
        <w:r w:rsidR="008A62C9">
          <w:rPr>
            <w:sz w:val="20"/>
            <w:szCs w:val="22"/>
          </w:rPr>
          <w:t>the j-th slice segment in bitstream order associated with any of the extracted MCTS sets with j in the range of 0 to</w:t>
        </w:r>
        <w:r w:rsidR="008A62C9" w:rsidRPr="00D22B54">
          <w:rPr>
            <w:sz w:val="20"/>
            <w:szCs w:val="22"/>
          </w:rPr>
          <w:t xml:space="preserve"> </w:t>
        </w:r>
      </w:ins>
      <w:r w:rsidRPr="00D22B54">
        <w:rPr>
          <w:sz w:val="20"/>
          <w:szCs w:val="22"/>
        </w:rPr>
        <w:t>num_slice_segments_minus1</w:t>
      </w:r>
      <w:r w:rsidR="0095688D" w:rsidRPr="00D22B54">
        <w:rPr>
          <w:sz w:val="20"/>
          <w:szCs w:val="22"/>
        </w:rPr>
        <w:t>[ i ]</w:t>
      </w:r>
      <w:del w:id="3766" w:author="Robert Skupin" w:date="2017-10-24T11:24:00Z">
        <w:r w:rsidRPr="00D22B54" w:rsidDel="008A62C9">
          <w:rPr>
            <w:sz w:val="20"/>
            <w:szCs w:val="22"/>
          </w:rPr>
          <w:delText xml:space="preserve"> + 1</w:delText>
        </w:r>
      </w:del>
      <w:r w:rsidRPr="00D22B54">
        <w:rPr>
          <w:b/>
          <w:sz w:val="20"/>
          <w:szCs w:val="22"/>
        </w:rPr>
        <w:t xml:space="preserve"> </w:t>
      </w:r>
      <w:del w:id="3767" w:author="Robert Skupin" w:date="2017-10-24T11:24:00Z">
        <w:r w:rsidRPr="00D22B54" w:rsidDel="008A62C9">
          <w:rPr>
            <w:sz w:val="20"/>
            <w:szCs w:val="22"/>
          </w:rPr>
          <w:delText xml:space="preserve">extracted slices are </w:delText>
        </w:r>
      </w:del>
      <w:ins w:id="3768" w:author="Robert Skupin" w:date="2017-10-24T11:24:00Z">
        <w:r w:rsidR="008A62C9">
          <w:rPr>
            <w:sz w:val="20"/>
            <w:szCs w:val="22"/>
          </w:rPr>
          <w:t xml:space="preserve">is </w:t>
        </w:r>
      </w:ins>
      <w:r w:rsidRPr="00D22B54">
        <w:rPr>
          <w:sz w:val="20"/>
          <w:szCs w:val="22"/>
        </w:rPr>
        <w:t>set to output_slice_segment_address[ </w:t>
      </w:r>
      <w:ins w:id="3769" w:author="Robert Skupin" w:date="2017-10-24T11:25:00Z">
        <w:r w:rsidR="008A62C9">
          <w:rPr>
            <w:sz w:val="20"/>
            <w:szCs w:val="22"/>
          </w:rPr>
          <w:t>i</w:t>
        </w:r>
        <w:r w:rsidR="008A62C9" w:rsidRPr="00D22B54">
          <w:rPr>
            <w:sz w:val="20"/>
            <w:szCs w:val="22"/>
          </w:rPr>
          <w:t> </w:t>
        </w:r>
      </w:ins>
      <w:r w:rsidRPr="00D22B54">
        <w:rPr>
          <w:sz w:val="20"/>
          <w:szCs w:val="22"/>
        </w:rPr>
        <w:t>][ </w:t>
      </w:r>
      <w:ins w:id="3770" w:author="Robert Skupin" w:date="2017-10-24T11:25:00Z">
        <w:r w:rsidR="008A62C9">
          <w:rPr>
            <w:sz w:val="20"/>
            <w:szCs w:val="22"/>
          </w:rPr>
          <w:t>j</w:t>
        </w:r>
        <w:r w:rsidR="008A62C9" w:rsidRPr="00D22B54">
          <w:rPr>
            <w:sz w:val="20"/>
            <w:szCs w:val="22"/>
          </w:rPr>
          <w:t> </w:t>
        </w:r>
      </w:ins>
      <w:r w:rsidRPr="00D22B54">
        <w:rPr>
          <w:sz w:val="20"/>
          <w:szCs w:val="22"/>
        </w:rPr>
        <w:t>]. slice_reordering_enabled_</w:t>
      </w:r>
      <w:proofErr w:type="gramStart"/>
      <w:r w:rsidRPr="00D22B54">
        <w:rPr>
          <w:sz w:val="20"/>
          <w:szCs w:val="22"/>
        </w:rPr>
        <w:t>flag</w:t>
      </w:r>
      <w:r w:rsidR="00ED213E" w:rsidRPr="00D22B54">
        <w:rPr>
          <w:sz w:val="20"/>
          <w:szCs w:val="22"/>
        </w:rPr>
        <w:t>[</w:t>
      </w:r>
      <w:proofErr w:type="gramEnd"/>
      <w:r w:rsidR="00ED213E" w:rsidRPr="00D22B54">
        <w:rPr>
          <w:sz w:val="20"/>
          <w:szCs w:val="22"/>
        </w:rPr>
        <w:t> i ]</w:t>
      </w:r>
      <w:r w:rsidRPr="00D22B54">
        <w:rPr>
          <w:sz w:val="20"/>
          <w:szCs w:val="22"/>
        </w:rPr>
        <w:t xml:space="preserve"> equal to 0 indicates that the MCTS sub-bitstream extraction </w:t>
      </w:r>
      <w:r w:rsidR="0095688D">
        <w:rPr>
          <w:sz w:val="20"/>
          <w:szCs w:val="22"/>
        </w:rPr>
        <w:t>using the i-th extraction information set</w:t>
      </w:r>
      <w:r w:rsidR="0095688D" w:rsidRPr="00D22B54">
        <w:rPr>
          <w:sz w:val="20"/>
          <w:szCs w:val="22"/>
        </w:rPr>
        <w:t xml:space="preserve"> </w:t>
      </w:r>
      <w:r w:rsidRPr="00D22B54">
        <w:rPr>
          <w:sz w:val="20"/>
          <w:szCs w:val="22"/>
        </w:rPr>
        <w:t>does not include a reordering of extracted slice</w:t>
      </w:r>
      <w:ins w:id="3771" w:author="Robert Skupin" w:date="2017-10-24T11:25:00Z">
        <w:r w:rsidR="008A62C9">
          <w:rPr>
            <w:sz w:val="20"/>
            <w:szCs w:val="22"/>
          </w:rPr>
          <w:t xml:space="preserve"> </w:t>
        </w:r>
      </w:ins>
      <w:r w:rsidRPr="00D22B54">
        <w:rPr>
          <w:sz w:val="20"/>
          <w:szCs w:val="22"/>
        </w:rPr>
        <w:t>s</w:t>
      </w:r>
      <w:ins w:id="3772" w:author="Robert Skupin" w:date="2017-10-24T11:25:00Z">
        <w:r w:rsidR="008A62C9">
          <w:rPr>
            <w:sz w:val="20"/>
            <w:szCs w:val="22"/>
          </w:rPr>
          <w:t>egments</w:t>
        </w:r>
      </w:ins>
      <w:r w:rsidRPr="00D22B54">
        <w:rPr>
          <w:sz w:val="20"/>
          <w:szCs w:val="22"/>
        </w:rPr>
        <w:t xml:space="preserve"> and that the slice_segment_address of all extracted slice</w:t>
      </w:r>
      <w:ins w:id="3773" w:author="Robert Skupin" w:date="2017-10-24T11:25:00Z">
        <w:r w:rsidR="008A62C9">
          <w:rPr>
            <w:sz w:val="20"/>
            <w:szCs w:val="22"/>
          </w:rPr>
          <w:t xml:space="preserve"> </w:t>
        </w:r>
      </w:ins>
      <w:r w:rsidRPr="00D22B54">
        <w:rPr>
          <w:sz w:val="20"/>
          <w:szCs w:val="22"/>
        </w:rPr>
        <w:t>s</w:t>
      </w:r>
      <w:ins w:id="3774" w:author="Robert Skupin" w:date="2017-10-24T11:25:00Z">
        <w:r w:rsidR="008A62C9">
          <w:rPr>
            <w:sz w:val="20"/>
            <w:szCs w:val="22"/>
          </w:rPr>
          <w:t>egments</w:t>
        </w:r>
      </w:ins>
      <w:r w:rsidRPr="00D22B54">
        <w:rPr>
          <w:sz w:val="20"/>
          <w:szCs w:val="22"/>
        </w:rPr>
        <w:t xml:space="preserve"> is calculated during extraction.</w:t>
      </w:r>
    </w:p>
    <w:p w14:paraId="0D6E6763" w14:textId="15CF6E1B" w:rsidR="00D22B54" w:rsidRPr="00D22B54" w:rsidRDefault="00D22B54" w:rsidP="00D22B54">
      <w:pPr>
        <w:jc w:val="both"/>
        <w:rPr>
          <w:sz w:val="20"/>
          <w:szCs w:val="22"/>
        </w:rPr>
      </w:pPr>
      <w:r w:rsidRPr="00D22B54">
        <w:rPr>
          <w:b/>
          <w:sz w:val="20"/>
          <w:szCs w:val="22"/>
        </w:rPr>
        <w:t>num_slice_segments_minus1</w:t>
      </w:r>
      <w:r w:rsidRPr="00D22B54">
        <w:rPr>
          <w:sz w:val="20"/>
          <w:szCs w:val="22"/>
        </w:rPr>
        <w:t>[ </w:t>
      </w:r>
      <w:proofErr w:type="gramStart"/>
      <w:r w:rsidRPr="00D22B54">
        <w:rPr>
          <w:sz w:val="20"/>
          <w:szCs w:val="22"/>
        </w:rPr>
        <w:t>i ]</w:t>
      </w:r>
      <w:proofErr w:type="gramEnd"/>
      <w:r w:rsidRPr="00D22B54">
        <w:rPr>
          <w:b/>
          <w:sz w:val="20"/>
          <w:szCs w:val="22"/>
        </w:rPr>
        <w:t xml:space="preserve"> </w:t>
      </w:r>
      <w:r w:rsidRPr="00D22B54">
        <w:rPr>
          <w:sz w:val="20"/>
          <w:szCs w:val="22"/>
        </w:rPr>
        <w:t xml:space="preserve">plus 1 </w:t>
      </w:r>
      <w:r w:rsidR="00E967AA" w:rsidRPr="00A44B62">
        <w:rPr>
          <w:sz w:val="20"/>
          <w:szCs w:val="22"/>
        </w:rPr>
        <w:t xml:space="preserve">specifies </w:t>
      </w:r>
      <w:r w:rsidRPr="00D22B54">
        <w:rPr>
          <w:sz w:val="20"/>
          <w:szCs w:val="22"/>
        </w:rPr>
        <w:t xml:space="preserve">the number of slice segments </w:t>
      </w:r>
      <w:r w:rsidR="00ED213E">
        <w:rPr>
          <w:sz w:val="20"/>
          <w:szCs w:val="22"/>
        </w:rPr>
        <w:t xml:space="preserve">associated with </w:t>
      </w:r>
      <w:r w:rsidR="0095688D">
        <w:rPr>
          <w:sz w:val="20"/>
          <w:szCs w:val="22"/>
        </w:rPr>
        <w:t xml:space="preserve">any MCTS set of </w:t>
      </w:r>
      <w:r w:rsidR="00ED213E">
        <w:rPr>
          <w:sz w:val="20"/>
          <w:szCs w:val="22"/>
        </w:rPr>
        <w:t>the i-th extraction information set</w:t>
      </w:r>
      <w:r w:rsidR="0095688D">
        <w:rPr>
          <w:sz w:val="20"/>
          <w:szCs w:val="22"/>
        </w:rPr>
        <w:t xml:space="preserve"> when </w:t>
      </w:r>
      <w:r w:rsidR="0095688D" w:rsidRPr="00D02D1E">
        <w:rPr>
          <w:sz w:val="20"/>
          <w:szCs w:val="22"/>
        </w:rPr>
        <w:t>slice_reordering_enabled_flag</w:t>
      </w:r>
      <w:r w:rsidR="0095688D" w:rsidRPr="00D22B54">
        <w:rPr>
          <w:sz w:val="20"/>
          <w:szCs w:val="22"/>
        </w:rPr>
        <w:t>[ i ]</w:t>
      </w:r>
      <w:r w:rsidR="0095688D">
        <w:rPr>
          <w:sz w:val="20"/>
          <w:szCs w:val="22"/>
        </w:rPr>
        <w:t xml:space="preserve"> is equal to 1</w:t>
      </w:r>
      <w:r w:rsidR="00ED213E">
        <w:rPr>
          <w:sz w:val="20"/>
          <w:szCs w:val="22"/>
        </w:rPr>
        <w:t>.</w:t>
      </w:r>
      <w:r w:rsidR="000142AA">
        <w:rPr>
          <w:sz w:val="20"/>
          <w:szCs w:val="22"/>
        </w:rPr>
        <w:t xml:space="preserve"> </w:t>
      </w:r>
      <w:r w:rsidRPr="00D22B54">
        <w:rPr>
          <w:sz w:val="20"/>
          <w:szCs w:val="22"/>
        </w:rPr>
        <w:t>The value of num_slice_segments_minus1[ </w:t>
      </w:r>
      <w:proofErr w:type="gramStart"/>
      <w:r w:rsidRPr="00D22B54">
        <w:rPr>
          <w:sz w:val="20"/>
          <w:szCs w:val="22"/>
        </w:rPr>
        <w:t>i ]</w:t>
      </w:r>
      <w:proofErr w:type="gramEnd"/>
      <w:r w:rsidRPr="00D22B54">
        <w:rPr>
          <w:sz w:val="20"/>
          <w:szCs w:val="22"/>
        </w:rPr>
        <w:t xml:space="preserve"> shall be in the range of 0 to</w:t>
      </w:r>
      <w:r w:rsidR="002646E1">
        <w:rPr>
          <w:sz w:val="20"/>
          <w:szCs w:val="22"/>
        </w:rPr>
        <w:t xml:space="preserve"> </w:t>
      </w:r>
      <w:r w:rsidR="00FD4317">
        <w:rPr>
          <w:sz w:val="20"/>
          <w:szCs w:val="22"/>
        </w:rPr>
        <w:t>1024</w:t>
      </w:r>
      <w:r w:rsidRPr="00D22B54">
        <w:rPr>
          <w:sz w:val="20"/>
          <w:szCs w:val="22"/>
        </w:rPr>
        <w:t>, inclusive.</w:t>
      </w:r>
    </w:p>
    <w:p w14:paraId="5F80FCE8" w14:textId="4AABD77B" w:rsidR="00D22B54" w:rsidRPr="000B3F73" w:rsidRDefault="00D22B54" w:rsidP="00E3618E">
      <w:pPr>
        <w:jc w:val="both"/>
        <w:rPr>
          <w:sz w:val="20"/>
          <w:szCs w:val="22"/>
        </w:rPr>
      </w:pPr>
      <w:r w:rsidRPr="00D22B54">
        <w:rPr>
          <w:b/>
          <w:sz w:val="20"/>
          <w:szCs w:val="22"/>
        </w:rPr>
        <w:t>output_slice_segment_</w:t>
      </w:r>
      <w:proofErr w:type="gramStart"/>
      <w:r w:rsidRPr="00D22B54">
        <w:rPr>
          <w:b/>
          <w:sz w:val="20"/>
          <w:szCs w:val="22"/>
        </w:rPr>
        <w:t>address</w:t>
      </w:r>
      <w:r w:rsidRPr="00D22B54">
        <w:rPr>
          <w:sz w:val="20"/>
          <w:szCs w:val="22"/>
        </w:rPr>
        <w:t>[</w:t>
      </w:r>
      <w:proofErr w:type="gramEnd"/>
      <w:r w:rsidRPr="00D22B54">
        <w:rPr>
          <w:sz w:val="20"/>
          <w:szCs w:val="22"/>
        </w:rPr>
        <w:t> i ][ </w:t>
      </w:r>
      <w:r w:rsidR="00C112A7">
        <w:rPr>
          <w:sz w:val="20"/>
          <w:szCs w:val="22"/>
        </w:rPr>
        <w:t>j</w:t>
      </w:r>
      <w:r w:rsidRPr="00D22B54">
        <w:rPr>
          <w:sz w:val="20"/>
          <w:szCs w:val="22"/>
        </w:rPr>
        <w:t> ]</w:t>
      </w:r>
      <w:r w:rsidRPr="00D22B54">
        <w:rPr>
          <w:b/>
          <w:sz w:val="20"/>
          <w:szCs w:val="22"/>
        </w:rPr>
        <w:t xml:space="preserve"> </w:t>
      </w:r>
      <w:r w:rsidR="009A728D" w:rsidRPr="00A44B62">
        <w:rPr>
          <w:sz w:val="20"/>
          <w:szCs w:val="22"/>
        </w:rPr>
        <w:t xml:space="preserve">specifies </w:t>
      </w:r>
      <w:r w:rsidRPr="00D22B54">
        <w:rPr>
          <w:sz w:val="20"/>
          <w:szCs w:val="22"/>
        </w:rPr>
        <w:t xml:space="preserve">the slice segment address of the </w:t>
      </w:r>
      <w:r w:rsidR="00C112A7">
        <w:rPr>
          <w:sz w:val="20"/>
          <w:szCs w:val="22"/>
        </w:rPr>
        <w:t>j</w:t>
      </w:r>
      <w:r w:rsidRPr="00D22B54">
        <w:rPr>
          <w:sz w:val="20"/>
          <w:szCs w:val="22"/>
        </w:rPr>
        <w:t xml:space="preserve">-th slice segment in bitstream order </w:t>
      </w:r>
      <w:r w:rsidR="00ED213E">
        <w:rPr>
          <w:sz w:val="20"/>
          <w:szCs w:val="22"/>
        </w:rPr>
        <w:t xml:space="preserve">associated with </w:t>
      </w:r>
      <w:r w:rsidR="0095688D">
        <w:rPr>
          <w:sz w:val="20"/>
          <w:szCs w:val="22"/>
        </w:rPr>
        <w:t xml:space="preserve">any of the MCTS sets </w:t>
      </w:r>
      <w:r w:rsidR="00FE6FDB">
        <w:rPr>
          <w:sz w:val="20"/>
          <w:szCs w:val="22"/>
        </w:rPr>
        <w:t xml:space="preserve">of </w:t>
      </w:r>
      <w:r w:rsidR="00ED213E" w:rsidRPr="00A44B62">
        <w:rPr>
          <w:sz w:val="20"/>
          <w:szCs w:val="22"/>
        </w:rPr>
        <w:t>the i-th extraction information set</w:t>
      </w:r>
      <w:r w:rsidR="0095688D" w:rsidRPr="0095688D">
        <w:rPr>
          <w:sz w:val="20"/>
          <w:szCs w:val="22"/>
        </w:rPr>
        <w:t xml:space="preserve"> </w:t>
      </w:r>
      <w:r w:rsidR="0095688D">
        <w:rPr>
          <w:sz w:val="20"/>
          <w:szCs w:val="22"/>
        </w:rPr>
        <w:t xml:space="preserve">when </w:t>
      </w:r>
      <w:r w:rsidR="0095688D" w:rsidRPr="00250BFB">
        <w:rPr>
          <w:sz w:val="20"/>
          <w:szCs w:val="22"/>
        </w:rPr>
        <w:t>slice_reordering_enabled_flag</w:t>
      </w:r>
      <w:r w:rsidR="0095688D" w:rsidRPr="00D22B54">
        <w:rPr>
          <w:sz w:val="20"/>
          <w:szCs w:val="22"/>
        </w:rPr>
        <w:t>[ i ]</w:t>
      </w:r>
      <w:r w:rsidR="0095688D">
        <w:rPr>
          <w:sz w:val="20"/>
          <w:szCs w:val="22"/>
        </w:rPr>
        <w:t xml:space="preserve"> is equal to 1</w:t>
      </w:r>
      <w:r w:rsidR="00ED213E">
        <w:rPr>
          <w:sz w:val="20"/>
          <w:szCs w:val="22"/>
        </w:rPr>
        <w:t>.</w:t>
      </w:r>
      <w:r w:rsidRPr="00D22B54">
        <w:rPr>
          <w:sz w:val="20"/>
          <w:szCs w:val="22"/>
        </w:rPr>
        <w:t xml:space="preserve"> The length of the output_slice_segment_</w:t>
      </w:r>
      <w:proofErr w:type="gramStart"/>
      <w:r w:rsidRPr="00D22B54">
        <w:rPr>
          <w:sz w:val="20"/>
          <w:szCs w:val="22"/>
        </w:rPr>
        <w:t>address</w:t>
      </w:r>
      <w:r w:rsidR="00C112A7" w:rsidRPr="00D22B54">
        <w:rPr>
          <w:sz w:val="20"/>
          <w:szCs w:val="22"/>
        </w:rPr>
        <w:t>[</w:t>
      </w:r>
      <w:proofErr w:type="gramEnd"/>
      <w:r w:rsidR="00C112A7" w:rsidRPr="00D22B54">
        <w:rPr>
          <w:sz w:val="20"/>
          <w:szCs w:val="22"/>
        </w:rPr>
        <w:t> i ][ </w:t>
      </w:r>
      <w:r w:rsidR="00C112A7">
        <w:rPr>
          <w:sz w:val="20"/>
          <w:szCs w:val="22"/>
        </w:rPr>
        <w:t>j</w:t>
      </w:r>
      <w:r w:rsidR="00C112A7" w:rsidRPr="00D22B54">
        <w:rPr>
          <w:sz w:val="20"/>
          <w:szCs w:val="22"/>
        </w:rPr>
        <w:t> ]</w:t>
      </w:r>
      <w:r w:rsidRPr="00D22B54">
        <w:rPr>
          <w:sz w:val="20"/>
          <w:szCs w:val="22"/>
        </w:rPr>
        <w:t xml:space="preserve"> syntax element is Ceil( Log2( PicSizeInCtbsY ) ) bits. The value of output_slice_segment_address shall be in the range of 0 to PicSizeInCtbsY − 1, inclusive and no value of output_slice_segment_</w:t>
      </w:r>
      <w:proofErr w:type="gramStart"/>
      <w:r w:rsidRPr="00D22B54">
        <w:rPr>
          <w:sz w:val="20"/>
          <w:szCs w:val="22"/>
        </w:rPr>
        <w:t>address</w:t>
      </w:r>
      <w:r w:rsidR="00C112A7" w:rsidRPr="00D22B54">
        <w:rPr>
          <w:sz w:val="20"/>
          <w:szCs w:val="22"/>
        </w:rPr>
        <w:t>[</w:t>
      </w:r>
      <w:proofErr w:type="gramEnd"/>
      <w:r w:rsidR="00C112A7" w:rsidRPr="00D22B54">
        <w:rPr>
          <w:sz w:val="20"/>
          <w:szCs w:val="22"/>
        </w:rPr>
        <w:t> i ][ </w:t>
      </w:r>
      <w:r w:rsidR="00C112A7">
        <w:rPr>
          <w:sz w:val="20"/>
          <w:szCs w:val="22"/>
        </w:rPr>
        <w:t>j</w:t>
      </w:r>
      <w:r w:rsidR="00C112A7" w:rsidRPr="00D22B54">
        <w:rPr>
          <w:sz w:val="20"/>
          <w:szCs w:val="22"/>
        </w:rPr>
        <w:t> ]</w:t>
      </w:r>
      <w:r w:rsidRPr="00D22B54">
        <w:rPr>
          <w:sz w:val="20"/>
          <w:szCs w:val="22"/>
        </w:rPr>
        <w:t xml:space="preserve"> shall be </w:t>
      </w:r>
      <w:r w:rsidR="00C112A7">
        <w:rPr>
          <w:sz w:val="20"/>
          <w:szCs w:val="22"/>
        </w:rPr>
        <w:t>equal to some</w:t>
      </w:r>
      <w:r w:rsidRPr="00D22B54">
        <w:rPr>
          <w:sz w:val="20"/>
          <w:szCs w:val="22"/>
        </w:rPr>
        <w:t xml:space="preserve"> output_slice_segment_address[ i ][ k ]</w:t>
      </w:r>
      <w:r w:rsidRPr="001B4F7B">
        <w:rPr>
          <w:sz w:val="20"/>
          <w:szCs w:val="22"/>
        </w:rPr>
        <w:t xml:space="preserve"> </w:t>
      </w:r>
      <w:r w:rsidR="00C112A7">
        <w:rPr>
          <w:sz w:val="20"/>
          <w:szCs w:val="22"/>
        </w:rPr>
        <w:t xml:space="preserve">for j not equal to k in the </w:t>
      </w:r>
      <w:r w:rsidRPr="00D22B54">
        <w:rPr>
          <w:sz w:val="20"/>
          <w:szCs w:val="22"/>
        </w:rPr>
        <w:t>extraction information set</w:t>
      </w:r>
      <w:r w:rsidR="00C112A7">
        <w:rPr>
          <w:sz w:val="20"/>
          <w:szCs w:val="22"/>
        </w:rPr>
        <w:t xml:space="preserve"> SEI message</w:t>
      </w:r>
      <w:r w:rsidRPr="00D22B54">
        <w:rPr>
          <w:sz w:val="20"/>
          <w:szCs w:val="22"/>
        </w:rPr>
        <w:t>.</w:t>
      </w:r>
    </w:p>
    <w:p w14:paraId="7273361B" w14:textId="77777777" w:rsidR="00024D98" w:rsidRPr="00A44B62" w:rsidRDefault="00024D98" w:rsidP="00024D98">
      <w:pPr>
        <w:jc w:val="both"/>
        <w:rPr>
          <w:sz w:val="20"/>
          <w:szCs w:val="22"/>
        </w:rPr>
      </w:pPr>
      <w:r w:rsidRPr="00A44B62">
        <w:rPr>
          <w:b/>
          <w:sz w:val="20"/>
          <w:szCs w:val="22"/>
        </w:rPr>
        <w:t>num_vps_</w:t>
      </w:r>
      <w:r w:rsidR="00253504">
        <w:rPr>
          <w:b/>
          <w:sz w:val="20"/>
          <w:szCs w:val="22"/>
        </w:rPr>
        <w:t>in_info_set</w:t>
      </w:r>
      <w:r w:rsidRPr="00A44B62">
        <w:rPr>
          <w:b/>
          <w:sz w:val="20"/>
          <w:szCs w:val="22"/>
        </w:rPr>
        <w:t>_minus1</w:t>
      </w:r>
      <w:r w:rsidRPr="00A44B62">
        <w:rPr>
          <w:sz w:val="20"/>
          <w:szCs w:val="22"/>
        </w:rPr>
        <w:t>[ </w:t>
      </w:r>
      <w:proofErr w:type="gramStart"/>
      <w:r w:rsidRPr="00A44B62">
        <w:rPr>
          <w:sz w:val="20"/>
          <w:szCs w:val="22"/>
        </w:rPr>
        <w:t>i ]</w:t>
      </w:r>
      <w:proofErr w:type="gramEnd"/>
      <w:r w:rsidRPr="00A44B62">
        <w:rPr>
          <w:sz w:val="20"/>
          <w:szCs w:val="22"/>
        </w:rPr>
        <w:t xml:space="preserve"> plus 1 </w:t>
      </w:r>
      <w:r w:rsidR="00294557" w:rsidRPr="00A44B62">
        <w:rPr>
          <w:sz w:val="20"/>
          <w:szCs w:val="22"/>
        </w:rPr>
        <w:t xml:space="preserve">specifies </w:t>
      </w:r>
      <w:r w:rsidRPr="00A44B62">
        <w:rPr>
          <w:sz w:val="20"/>
          <w:szCs w:val="22"/>
        </w:rPr>
        <w:t xml:space="preserve">the number of replacement </w:t>
      </w:r>
      <w:r w:rsidR="0048627D" w:rsidRPr="00A44B62">
        <w:rPr>
          <w:sz w:val="20"/>
          <w:szCs w:val="22"/>
        </w:rPr>
        <w:t>VPSs</w:t>
      </w:r>
      <w:r w:rsidRPr="00A44B62">
        <w:rPr>
          <w:sz w:val="20"/>
          <w:szCs w:val="22"/>
        </w:rPr>
        <w:t xml:space="preserve"> in the i-th extraction information set. The value of num_vps_</w:t>
      </w:r>
      <w:r w:rsidR="00253504">
        <w:rPr>
          <w:sz w:val="20"/>
          <w:szCs w:val="22"/>
        </w:rPr>
        <w:t>in_info_set</w:t>
      </w:r>
      <w:r w:rsidRPr="00A44B62">
        <w:rPr>
          <w:sz w:val="20"/>
          <w:szCs w:val="22"/>
        </w:rPr>
        <w:t>_minus1[ </w:t>
      </w:r>
      <w:proofErr w:type="gramStart"/>
      <w:r w:rsidRPr="00A44B62">
        <w:rPr>
          <w:sz w:val="20"/>
          <w:szCs w:val="22"/>
        </w:rPr>
        <w:t>i ]</w:t>
      </w:r>
      <w:proofErr w:type="gramEnd"/>
      <w:r w:rsidRPr="00A44B62">
        <w:rPr>
          <w:sz w:val="20"/>
          <w:szCs w:val="22"/>
        </w:rPr>
        <w:t xml:space="preserve"> shall be in the range of 0 to 15, inclusive.</w:t>
      </w:r>
    </w:p>
    <w:p w14:paraId="48EFA43E" w14:textId="77777777" w:rsidR="00024D98" w:rsidRPr="00A44B62" w:rsidRDefault="00024D98" w:rsidP="00024D98">
      <w:pPr>
        <w:jc w:val="both"/>
        <w:rPr>
          <w:sz w:val="20"/>
          <w:szCs w:val="22"/>
        </w:rPr>
      </w:pPr>
      <w:r w:rsidRPr="00A44B62">
        <w:rPr>
          <w:b/>
          <w:sz w:val="20"/>
          <w:szCs w:val="22"/>
        </w:rPr>
        <w:t>vps_rbsp_data_</w:t>
      </w:r>
      <w:proofErr w:type="gramStart"/>
      <w:r w:rsidRPr="00A44B62">
        <w:rPr>
          <w:b/>
          <w:sz w:val="20"/>
          <w:szCs w:val="22"/>
        </w:rPr>
        <w:t>length</w:t>
      </w:r>
      <w:r w:rsidRPr="00A44B62">
        <w:rPr>
          <w:sz w:val="20"/>
          <w:szCs w:val="22"/>
        </w:rPr>
        <w:t>[</w:t>
      </w:r>
      <w:proofErr w:type="gramEnd"/>
      <w:r w:rsidRPr="00A44B62">
        <w:rPr>
          <w:sz w:val="20"/>
          <w:szCs w:val="22"/>
        </w:rPr>
        <w:t xml:space="preserve"> i ][ j ] </w:t>
      </w:r>
      <w:r w:rsidR="00294557" w:rsidRPr="00A44B62">
        <w:rPr>
          <w:sz w:val="20"/>
          <w:szCs w:val="22"/>
        </w:rPr>
        <w:t xml:space="preserve">specifies </w:t>
      </w:r>
      <w:r w:rsidRPr="00A44B62">
        <w:rPr>
          <w:sz w:val="20"/>
          <w:szCs w:val="22"/>
        </w:rPr>
        <w:t xml:space="preserve">the number of </w:t>
      </w:r>
      <w:r w:rsidR="0048627D" w:rsidRPr="00A44B62">
        <w:rPr>
          <w:sz w:val="20"/>
          <w:szCs w:val="22"/>
        </w:rPr>
        <w:t xml:space="preserve">RBSP data </w:t>
      </w:r>
      <w:r w:rsidRPr="00A44B62">
        <w:rPr>
          <w:sz w:val="20"/>
          <w:szCs w:val="22"/>
        </w:rPr>
        <w:t xml:space="preserve">bytes of the j-th replacement </w:t>
      </w:r>
      <w:r w:rsidR="0048627D" w:rsidRPr="00A44B62">
        <w:rPr>
          <w:sz w:val="20"/>
          <w:szCs w:val="22"/>
        </w:rPr>
        <w:t>VPS</w:t>
      </w:r>
      <w:r w:rsidRPr="00A44B62">
        <w:rPr>
          <w:sz w:val="20"/>
          <w:szCs w:val="22"/>
        </w:rPr>
        <w:t xml:space="preserve"> in the i-th extraction information set.</w:t>
      </w:r>
    </w:p>
    <w:p w14:paraId="2C7CB0DF" w14:textId="77777777" w:rsidR="00024D98" w:rsidRPr="00A44B62" w:rsidRDefault="00024D98" w:rsidP="00024D98">
      <w:pPr>
        <w:jc w:val="both"/>
        <w:rPr>
          <w:sz w:val="20"/>
          <w:szCs w:val="22"/>
        </w:rPr>
      </w:pPr>
      <w:r w:rsidRPr="00A44B62">
        <w:rPr>
          <w:b/>
          <w:sz w:val="20"/>
          <w:szCs w:val="22"/>
        </w:rPr>
        <w:t>num_sps_</w:t>
      </w:r>
      <w:r w:rsidR="00253504">
        <w:rPr>
          <w:b/>
          <w:sz w:val="20"/>
          <w:szCs w:val="22"/>
        </w:rPr>
        <w:t>in_info_set</w:t>
      </w:r>
      <w:r w:rsidRPr="00A44B62">
        <w:rPr>
          <w:b/>
          <w:sz w:val="20"/>
          <w:szCs w:val="22"/>
        </w:rPr>
        <w:t>_minus1</w:t>
      </w:r>
      <w:r w:rsidRPr="00A44B62">
        <w:rPr>
          <w:sz w:val="20"/>
          <w:szCs w:val="22"/>
        </w:rPr>
        <w:t>[ </w:t>
      </w:r>
      <w:proofErr w:type="gramStart"/>
      <w:r w:rsidRPr="00A44B62">
        <w:rPr>
          <w:sz w:val="20"/>
          <w:szCs w:val="22"/>
        </w:rPr>
        <w:t>i ]</w:t>
      </w:r>
      <w:proofErr w:type="gramEnd"/>
      <w:r w:rsidRPr="00A44B62">
        <w:rPr>
          <w:sz w:val="20"/>
          <w:szCs w:val="22"/>
        </w:rPr>
        <w:t xml:space="preserve"> plus 1 </w:t>
      </w:r>
      <w:r w:rsidR="00294557" w:rsidRPr="00A44B62">
        <w:rPr>
          <w:sz w:val="20"/>
          <w:szCs w:val="22"/>
        </w:rPr>
        <w:t xml:space="preserve">specifies </w:t>
      </w:r>
      <w:r w:rsidRPr="00A44B62">
        <w:rPr>
          <w:sz w:val="20"/>
          <w:szCs w:val="22"/>
        </w:rPr>
        <w:t xml:space="preserve">the number of replacement </w:t>
      </w:r>
      <w:r w:rsidR="0048627D" w:rsidRPr="00A44B62">
        <w:rPr>
          <w:sz w:val="20"/>
          <w:szCs w:val="22"/>
        </w:rPr>
        <w:t>SPSs</w:t>
      </w:r>
      <w:r w:rsidRPr="00A44B62">
        <w:rPr>
          <w:sz w:val="20"/>
          <w:szCs w:val="22"/>
        </w:rPr>
        <w:t xml:space="preserve"> in the i-th extraction information set. The value of num_sps_</w:t>
      </w:r>
      <w:r w:rsidR="00253504">
        <w:rPr>
          <w:sz w:val="20"/>
          <w:szCs w:val="22"/>
        </w:rPr>
        <w:t>in_info_set</w:t>
      </w:r>
      <w:r w:rsidRPr="00A44B62">
        <w:rPr>
          <w:sz w:val="20"/>
          <w:szCs w:val="22"/>
        </w:rPr>
        <w:t>_minus1[ </w:t>
      </w:r>
      <w:proofErr w:type="gramStart"/>
      <w:r w:rsidRPr="00A44B62">
        <w:rPr>
          <w:sz w:val="20"/>
          <w:szCs w:val="22"/>
        </w:rPr>
        <w:t>i ]</w:t>
      </w:r>
      <w:proofErr w:type="gramEnd"/>
      <w:r w:rsidRPr="00A44B62">
        <w:rPr>
          <w:sz w:val="20"/>
          <w:szCs w:val="22"/>
        </w:rPr>
        <w:t xml:space="preserve"> shall be in the range of 0 to 15, inclusive.</w:t>
      </w:r>
    </w:p>
    <w:p w14:paraId="469A2664" w14:textId="77777777" w:rsidR="00024D98" w:rsidRPr="00A44B62" w:rsidRDefault="00024D98" w:rsidP="00024D98">
      <w:pPr>
        <w:jc w:val="both"/>
        <w:rPr>
          <w:sz w:val="20"/>
          <w:szCs w:val="22"/>
        </w:rPr>
      </w:pPr>
      <w:r w:rsidRPr="00A44B62">
        <w:rPr>
          <w:b/>
          <w:sz w:val="20"/>
          <w:szCs w:val="22"/>
        </w:rPr>
        <w:t>sps_rbsp_data_</w:t>
      </w:r>
      <w:proofErr w:type="gramStart"/>
      <w:r w:rsidRPr="00A44B62">
        <w:rPr>
          <w:b/>
          <w:sz w:val="20"/>
          <w:szCs w:val="22"/>
        </w:rPr>
        <w:t>length</w:t>
      </w:r>
      <w:r w:rsidRPr="00A44B62">
        <w:rPr>
          <w:sz w:val="20"/>
          <w:szCs w:val="22"/>
        </w:rPr>
        <w:t>[</w:t>
      </w:r>
      <w:proofErr w:type="gramEnd"/>
      <w:r w:rsidRPr="00A44B62">
        <w:rPr>
          <w:sz w:val="20"/>
          <w:szCs w:val="22"/>
        </w:rPr>
        <w:t xml:space="preserve"> i ][ j ] </w:t>
      </w:r>
      <w:r w:rsidR="00294557" w:rsidRPr="00A44B62">
        <w:rPr>
          <w:sz w:val="20"/>
          <w:szCs w:val="22"/>
        </w:rPr>
        <w:t xml:space="preserve">specifies </w:t>
      </w:r>
      <w:r w:rsidRPr="00A44B62">
        <w:rPr>
          <w:sz w:val="20"/>
          <w:szCs w:val="22"/>
        </w:rPr>
        <w:t xml:space="preserve">the number of </w:t>
      </w:r>
      <w:r w:rsidR="0048627D" w:rsidRPr="00A44B62">
        <w:rPr>
          <w:sz w:val="20"/>
          <w:szCs w:val="22"/>
        </w:rPr>
        <w:t xml:space="preserve">RBSP data </w:t>
      </w:r>
      <w:r w:rsidRPr="00A44B62">
        <w:rPr>
          <w:sz w:val="20"/>
          <w:szCs w:val="22"/>
        </w:rPr>
        <w:t xml:space="preserve">bytes of the j-th replacement </w:t>
      </w:r>
      <w:r w:rsidR="0048627D" w:rsidRPr="00A44B62">
        <w:rPr>
          <w:sz w:val="20"/>
          <w:szCs w:val="22"/>
        </w:rPr>
        <w:t xml:space="preserve">SPS </w:t>
      </w:r>
      <w:r w:rsidRPr="00A44B62">
        <w:rPr>
          <w:sz w:val="20"/>
          <w:szCs w:val="22"/>
        </w:rPr>
        <w:t>in the i-th extraction information set.</w:t>
      </w:r>
    </w:p>
    <w:p w14:paraId="22BF99D4" w14:textId="77777777" w:rsidR="00024D98" w:rsidRPr="00A44B62" w:rsidRDefault="00024D98" w:rsidP="00024D98">
      <w:pPr>
        <w:jc w:val="both"/>
        <w:rPr>
          <w:sz w:val="20"/>
          <w:szCs w:val="22"/>
        </w:rPr>
      </w:pPr>
      <w:r w:rsidRPr="00A44B62">
        <w:rPr>
          <w:b/>
          <w:sz w:val="20"/>
          <w:szCs w:val="22"/>
        </w:rPr>
        <w:t>num_pps_</w:t>
      </w:r>
      <w:r w:rsidR="00253504">
        <w:rPr>
          <w:b/>
          <w:sz w:val="20"/>
          <w:szCs w:val="22"/>
        </w:rPr>
        <w:t>in_info_set</w:t>
      </w:r>
      <w:r w:rsidRPr="00A44B62">
        <w:rPr>
          <w:b/>
          <w:sz w:val="20"/>
          <w:szCs w:val="22"/>
        </w:rPr>
        <w:t>_minus1</w:t>
      </w:r>
      <w:r w:rsidRPr="00A44B62">
        <w:rPr>
          <w:sz w:val="20"/>
          <w:szCs w:val="22"/>
        </w:rPr>
        <w:t>[ </w:t>
      </w:r>
      <w:proofErr w:type="gramStart"/>
      <w:r w:rsidRPr="00A44B62">
        <w:rPr>
          <w:sz w:val="20"/>
          <w:szCs w:val="22"/>
        </w:rPr>
        <w:t>i ]</w:t>
      </w:r>
      <w:proofErr w:type="gramEnd"/>
      <w:r w:rsidRPr="00A44B62">
        <w:rPr>
          <w:sz w:val="20"/>
          <w:szCs w:val="22"/>
        </w:rPr>
        <w:t xml:space="preserve"> plus 1 </w:t>
      </w:r>
      <w:r w:rsidR="00294557" w:rsidRPr="00A44B62">
        <w:rPr>
          <w:sz w:val="20"/>
          <w:szCs w:val="22"/>
        </w:rPr>
        <w:t xml:space="preserve">specifies </w:t>
      </w:r>
      <w:r w:rsidRPr="00A44B62">
        <w:rPr>
          <w:sz w:val="20"/>
          <w:szCs w:val="22"/>
        </w:rPr>
        <w:t xml:space="preserve">the number of replacement </w:t>
      </w:r>
      <w:r w:rsidR="0048627D" w:rsidRPr="00A44B62">
        <w:rPr>
          <w:sz w:val="20"/>
          <w:szCs w:val="22"/>
        </w:rPr>
        <w:t>PPSs</w:t>
      </w:r>
      <w:r w:rsidRPr="00A44B62">
        <w:rPr>
          <w:sz w:val="20"/>
          <w:szCs w:val="22"/>
        </w:rPr>
        <w:t xml:space="preserve"> in the i-th extraction information set. The value of num_pps_</w:t>
      </w:r>
      <w:r w:rsidR="00253504">
        <w:rPr>
          <w:sz w:val="20"/>
          <w:szCs w:val="22"/>
        </w:rPr>
        <w:t>in_info_set</w:t>
      </w:r>
      <w:r w:rsidRPr="00A44B62">
        <w:rPr>
          <w:sz w:val="20"/>
          <w:szCs w:val="22"/>
        </w:rPr>
        <w:t>_minus1[ </w:t>
      </w:r>
      <w:proofErr w:type="gramStart"/>
      <w:r w:rsidRPr="00A44B62">
        <w:rPr>
          <w:sz w:val="20"/>
          <w:szCs w:val="22"/>
        </w:rPr>
        <w:t>i ]</w:t>
      </w:r>
      <w:proofErr w:type="gramEnd"/>
      <w:r w:rsidRPr="00A44B62">
        <w:rPr>
          <w:sz w:val="20"/>
          <w:szCs w:val="22"/>
        </w:rPr>
        <w:t xml:space="preserve"> shall be in the range of 0 to 63, inclusive.</w:t>
      </w:r>
    </w:p>
    <w:p w14:paraId="2B7D2924" w14:textId="77777777" w:rsidR="00024D98" w:rsidRPr="00A44B62" w:rsidRDefault="00024D98" w:rsidP="00024D98">
      <w:pPr>
        <w:jc w:val="both"/>
        <w:rPr>
          <w:sz w:val="20"/>
          <w:szCs w:val="22"/>
        </w:rPr>
      </w:pPr>
      <w:r w:rsidRPr="00A44B62">
        <w:rPr>
          <w:b/>
          <w:sz w:val="20"/>
          <w:szCs w:val="22"/>
        </w:rPr>
        <w:t>pps_nuh_temporal_id_plus1</w:t>
      </w:r>
      <w:r w:rsidRPr="00A44B62">
        <w:rPr>
          <w:sz w:val="20"/>
          <w:szCs w:val="22"/>
        </w:rPr>
        <w:t>[ </w:t>
      </w:r>
      <w:proofErr w:type="gramStart"/>
      <w:r w:rsidRPr="00A44B62">
        <w:rPr>
          <w:sz w:val="20"/>
          <w:szCs w:val="22"/>
        </w:rPr>
        <w:t>i ]</w:t>
      </w:r>
      <w:proofErr w:type="gramEnd"/>
      <w:r w:rsidRPr="00A44B62">
        <w:rPr>
          <w:sz w:val="20"/>
          <w:szCs w:val="22"/>
        </w:rPr>
        <w:t xml:space="preserve">[ j ] </w:t>
      </w:r>
      <w:r w:rsidR="00294557" w:rsidRPr="00A44B62">
        <w:rPr>
          <w:sz w:val="20"/>
          <w:szCs w:val="22"/>
        </w:rPr>
        <w:t xml:space="preserve">minus1 </w:t>
      </w:r>
      <w:r w:rsidRPr="00A44B62">
        <w:rPr>
          <w:sz w:val="20"/>
          <w:szCs w:val="22"/>
        </w:rPr>
        <w:t xml:space="preserve">specifies </w:t>
      </w:r>
      <w:r w:rsidR="0048627D" w:rsidRPr="00A44B62">
        <w:rPr>
          <w:sz w:val="20"/>
          <w:szCs w:val="22"/>
        </w:rPr>
        <w:t xml:space="preserve">the </w:t>
      </w:r>
      <w:r w:rsidRPr="00A44B62">
        <w:rPr>
          <w:sz w:val="20"/>
          <w:szCs w:val="22"/>
        </w:rPr>
        <w:t xml:space="preserve">temporal identifier </w:t>
      </w:r>
      <w:r w:rsidR="0048627D" w:rsidRPr="00A44B62">
        <w:rPr>
          <w:sz w:val="20"/>
          <w:szCs w:val="22"/>
        </w:rPr>
        <w:t xml:space="preserve">of </w:t>
      </w:r>
      <w:r w:rsidRPr="00A44B62">
        <w:rPr>
          <w:sz w:val="20"/>
          <w:szCs w:val="22"/>
        </w:rPr>
        <w:t xml:space="preserve">the j-th replacement </w:t>
      </w:r>
      <w:r w:rsidR="0048627D" w:rsidRPr="00A44B62">
        <w:rPr>
          <w:sz w:val="20"/>
          <w:szCs w:val="22"/>
        </w:rPr>
        <w:t>PPS in</w:t>
      </w:r>
      <w:r w:rsidRPr="00A44B62">
        <w:rPr>
          <w:sz w:val="20"/>
          <w:szCs w:val="22"/>
        </w:rPr>
        <w:t xml:space="preserve"> the i-th extraction information set.</w:t>
      </w:r>
    </w:p>
    <w:p w14:paraId="7BA01CB9" w14:textId="77777777" w:rsidR="00024D98" w:rsidRPr="00A44B62" w:rsidRDefault="00024D98" w:rsidP="00024D98">
      <w:pPr>
        <w:jc w:val="both"/>
        <w:rPr>
          <w:sz w:val="20"/>
          <w:szCs w:val="22"/>
        </w:rPr>
      </w:pPr>
      <w:r w:rsidRPr="00A44B62">
        <w:rPr>
          <w:b/>
          <w:sz w:val="20"/>
          <w:szCs w:val="22"/>
        </w:rPr>
        <w:t>pps_rbsp_data_</w:t>
      </w:r>
      <w:proofErr w:type="gramStart"/>
      <w:r w:rsidRPr="00A44B62">
        <w:rPr>
          <w:b/>
          <w:sz w:val="20"/>
          <w:szCs w:val="22"/>
        </w:rPr>
        <w:t>length</w:t>
      </w:r>
      <w:r w:rsidRPr="00A44B62">
        <w:rPr>
          <w:sz w:val="20"/>
          <w:szCs w:val="22"/>
        </w:rPr>
        <w:t>[</w:t>
      </w:r>
      <w:proofErr w:type="gramEnd"/>
      <w:r w:rsidRPr="00A44B62">
        <w:rPr>
          <w:sz w:val="20"/>
          <w:szCs w:val="22"/>
        </w:rPr>
        <w:t xml:space="preserve"> i ][ j ] </w:t>
      </w:r>
      <w:r w:rsidR="00294557" w:rsidRPr="00A44B62">
        <w:rPr>
          <w:sz w:val="20"/>
          <w:szCs w:val="22"/>
        </w:rPr>
        <w:t xml:space="preserve">specifies </w:t>
      </w:r>
      <w:r w:rsidRPr="00A44B62">
        <w:rPr>
          <w:sz w:val="20"/>
          <w:szCs w:val="22"/>
        </w:rPr>
        <w:t xml:space="preserve">the number of </w:t>
      </w:r>
      <w:r w:rsidR="0048627D" w:rsidRPr="00A44B62">
        <w:rPr>
          <w:sz w:val="20"/>
          <w:szCs w:val="22"/>
        </w:rPr>
        <w:t xml:space="preserve">RBSP data </w:t>
      </w:r>
      <w:r w:rsidRPr="00A44B62">
        <w:rPr>
          <w:sz w:val="20"/>
          <w:szCs w:val="22"/>
        </w:rPr>
        <w:t xml:space="preserve">bytes of the j-th replacement </w:t>
      </w:r>
      <w:r w:rsidR="0048627D" w:rsidRPr="00A44B62">
        <w:rPr>
          <w:sz w:val="20"/>
          <w:szCs w:val="22"/>
        </w:rPr>
        <w:t>PPS</w:t>
      </w:r>
      <w:r w:rsidRPr="00A44B62">
        <w:rPr>
          <w:sz w:val="20"/>
          <w:szCs w:val="22"/>
        </w:rPr>
        <w:t xml:space="preserve"> in the i-th extraction information set.</w:t>
      </w:r>
    </w:p>
    <w:p w14:paraId="487ACC75" w14:textId="77777777" w:rsidR="00024D98" w:rsidRPr="00A44B62" w:rsidRDefault="00024D98" w:rsidP="00024D98">
      <w:pPr>
        <w:jc w:val="both"/>
        <w:rPr>
          <w:sz w:val="20"/>
          <w:szCs w:val="22"/>
        </w:rPr>
      </w:pPr>
      <w:r w:rsidRPr="00A44B62">
        <w:rPr>
          <w:rFonts w:eastAsia="Batang"/>
          <w:b/>
          <w:bCs/>
          <w:sz w:val="20"/>
          <w:lang w:eastAsia="ko-KR"/>
        </w:rPr>
        <w:t>mcts_alignment_bit_equal_to_zero</w:t>
      </w:r>
      <w:r w:rsidRPr="00A44B62">
        <w:rPr>
          <w:rFonts w:eastAsia="Batang"/>
          <w:bCs/>
          <w:sz w:val="20"/>
          <w:lang w:eastAsia="ko-KR"/>
        </w:rPr>
        <w:t xml:space="preserve"> shall be equal to 0.</w:t>
      </w:r>
    </w:p>
    <w:p w14:paraId="2A028A09" w14:textId="77777777" w:rsidR="00024D98" w:rsidRPr="00A44B62" w:rsidRDefault="00024D98" w:rsidP="00024D98">
      <w:pPr>
        <w:jc w:val="both"/>
        <w:rPr>
          <w:sz w:val="20"/>
          <w:szCs w:val="22"/>
        </w:rPr>
      </w:pPr>
      <w:r w:rsidRPr="00A44B62">
        <w:rPr>
          <w:b/>
          <w:sz w:val="20"/>
          <w:szCs w:val="22"/>
        </w:rPr>
        <w:t>vps_rbsp_data_</w:t>
      </w:r>
      <w:proofErr w:type="gramStart"/>
      <w:r w:rsidRPr="00A44B62">
        <w:rPr>
          <w:b/>
          <w:sz w:val="20"/>
          <w:szCs w:val="22"/>
        </w:rPr>
        <w:t>byte</w:t>
      </w:r>
      <w:r w:rsidRPr="00A44B62">
        <w:rPr>
          <w:sz w:val="20"/>
          <w:szCs w:val="22"/>
        </w:rPr>
        <w:t>[</w:t>
      </w:r>
      <w:proofErr w:type="gramEnd"/>
      <w:r w:rsidRPr="00A44B62">
        <w:rPr>
          <w:sz w:val="20"/>
          <w:szCs w:val="22"/>
        </w:rPr>
        <w:t xml:space="preserve"> i ][ j ][ k ] contains the k-th byte of the RBSP </w:t>
      </w:r>
      <w:r w:rsidR="0048627D" w:rsidRPr="00A44B62">
        <w:rPr>
          <w:sz w:val="20"/>
          <w:szCs w:val="22"/>
        </w:rPr>
        <w:t xml:space="preserve">data </w:t>
      </w:r>
      <w:r w:rsidRPr="00A44B62">
        <w:rPr>
          <w:sz w:val="20"/>
          <w:szCs w:val="22"/>
        </w:rPr>
        <w:t xml:space="preserve">of the j-th replacement </w:t>
      </w:r>
      <w:r w:rsidR="0048627D" w:rsidRPr="00A44B62">
        <w:rPr>
          <w:sz w:val="20"/>
          <w:szCs w:val="22"/>
        </w:rPr>
        <w:t>VPS</w:t>
      </w:r>
      <w:r w:rsidRPr="00A44B62">
        <w:rPr>
          <w:sz w:val="20"/>
          <w:szCs w:val="22"/>
        </w:rPr>
        <w:t xml:space="preserve"> in the i-th extraction information set.</w:t>
      </w:r>
    </w:p>
    <w:p w14:paraId="3E763377" w14:textId="77777777" w:rsidR="00024D98" w:rsidRPr="00A44B62" w:rsidRDefault="00024D98" w:rsidP="00024D98">
      <w:pPr>
        <w:jc w:val="both"/>
        <w:rPr>
          <w:sz w:val="20"/>
          <w:lang w:eastAsia="ko-KR"/>
        </w:rPr>
      </w:pPr>
      <w:r w:rsidRPr="00A44B62">
        <w:rPr>
          <w:b/>
          <w:sz w:val="20"/>
          <w:szCs w:val="22"/>
        </w:rPr>
        <w:t>sps_rbsp_data_</w:t>
      </w:r>
      <w:proofErr w:type="gramStart"/>
      <w:r w:rsidRPr="00A44B62">
        <w:rPr>
          <w:b/>
          <w:sz w:val="20"/>
          <w:szCs w:val="22"/>
        </w:rPr>
        <w:t>byte</w:t>
      </w:r>
      <w:r w:rsidRPr="00A44B62">
        <w:rPr>
          <w:sz w:val="20"/>
          <w:szCs w:val="22"/>
        </w:rPr>
        <w:t>[</w:t>
      </w:r>
      <w:proofErr w:type="gramEnd"/>
      <w:r w:rsidRPr="00A44B62">
        <w:rPr>
          <w:sz w:val="20"/>
          <w:szCs w:val="22"/>
        </w:rPr>
        <w:t xml:space="preserve"> i ][ j ][ k ] contains the k-th byte of the RBSP </w:t>
      </w:r>
      <w:r w:rsidR="0048627D" w:rsidRPr="00A44B62">
        <w:rPr>
          <w:sz w:val="20"/>
          <w:szCs w:val="22"/>
        </w:rPr>
        <w:t xml:space="preserve">data </w:t>
      </w:r>
      <w:r w:rsidRPr="00A44B62">
        <w:rPr>
          <w:sz w:val="20"/>
          <w:szCs w:val="22"/>
        </w:rPr>
        <w:t xml:space="preserve">of the j-th replacement </w:t>
      </w:r>
      <w:r w:rsidR="0048627D" w:rsidRPr="00A44B62">
        <w:rPr>
          <w:sz w:val="20"/>
          <w:szCs w:val="22"/>
        </w:rPr>
        <w:t>SPS</w:t>
      </w:r>
      <w:r w:rsidRPr="00A44B62">
        <w:rPr>
          <w:sz w:val="20"/>
          <w:szCs w:val="22"/>
        </w:rPr>
        <w:t xml:space="preserve"> in the i-th extraction information set.</w:t>
      </w:r>
    </w:p>
    <w:p w14:paraId="57A13EE9" w14:textId="77777777" w:rsidR="00024D98" w:rsidRPr="00A44B62" w:rsidRDefault="00024D98" w:rsidP="00024D98">
      <w:pPr>
        <w:jc w:val="both"/>
        <w:rPr>
          <w:sz w:val="20"/>
          <w:szCs w:val="22"/>
        </w:rPr>
      </w:pPr>
      <w:r w:rsidRPr="00A44B62">
        <w:rPr>
          <w:b/>
          <w:sz w:val="20"/>
          <w:szCs w:val="22"/>
        </w:rPr>
        <w:t>pps_rbsp_data_</w:t>
      </w:r>
      <w:proofErr w:type="gramStart"/>
      <w:r w:rsidRPr="00A44B62">
        <w:rPr>
          <w:b/>
          <w:sz w:val="20"/>
          <w:szCs w:val="22"/>
        </w:rPr>
        <w:t>byte</w:t>
      </w:r>
      <w:r w:rsidRPr="00A44B62">
        <w:rPr>
          <w:sz w:val="20"/>
          <w:szCs w:val="22"/>
        </w:rPr>
        <w:t>[</w:t>
      </w:r>
      <w:proofErr w:type="gramEnd"/>
      <w:r w:rsidRPr="00A44B62">
        <w:rPr>
          <w:sz w:val="20"/>
          <w:szCs w:val="22"/>
        </w:rPr>
        <w:t xml:space="preserve"> i ][ j ][ k ] contains the k-th byte of the RBSP </w:t>
      </w:r>
      <w:r w:rsidR="0048627D" w:rsidRPr="00A44B62">
        <w:rPr>
          <w:sz w:val="20"/>
          <w:szCs w:val="22"/>
        </w:rPr>
        <w:t xml:space="preserve">data </w:t>
      </w:r>
      <w:r w:rsidRPr="00A44B62">
        <w:rPr>
          <w:sz w:val="20"/>
          <w:szCs w:val="22"/>
        </w:rPr>
        <w:t xml:space="preserve">of the j-th replacement </w:t>
      </w:r>
      <w:r w:rsidR="0048627D" w:rsidRPr="00A44B62">
        <w:rPr>
          <w:sz w:val="20"/>
          <w:szCs w:val="22"/>
        </w:rPr>
        <w:t>PPS</w:t>
      </w:r>
      <w:r w:rsidRPr="00A44B62">
        <w:rPr>
          <w:sz w:val="20"/>
          <w:szCs w:val="22"/>
        </w:rPr>
        <w:t xml:space="preserve"> in the i-th extraction information set.</w:t>
      </w:r>
    </w:p>
    <w:p w14:paraId="5FF752F3" w14:textId="77777777" w:rsidR="00024D98" w:rsidRPr="00A44B62" w:rsidRDefault="00024D98" w:rsidP="00024D98">
      <w:pPr>
        <w:jc w:val="both"/>
        <w:rPr>
          <w:sz w:val="20"/>
        </w:rPr>
      </w:pPr>
      <w:r w:rsidRPr="00A44B62">
        <w:rPr>
          <w:sz w:val="20"/>
        </w:rPr>
        <w:t>The</w:t>
      </w:r>
      <w:r w:rsidR="00294557" w:rsidRPr="00A44B62">
        <w:rPr>
          <w:sz w:val="20"/>
        </w:rPr>
        <w:t xml:space="preserve"> MCTS</w:t>
      </w:r>
      <w:r w:rsidRPr="00A44B62">
        <w:rPr>
          <w:sz w:val="20"/>
        </w:rPr>
        <w:t xml:space="preserve"> sub-bitstream extraction process is </w:t>
      </w:r>
      <w:r w:rsidR="00294557" w:rsidRPr="00A44B62">
        <w:rPr>
          <w:sz w:val="20"/>
        </w:rPr>
        <w:t xml:space="preserve">specified </w:t>
      </w:r>
      <w:r w:rsidRPr="00A44B62">
        <w:rPr>
          <w:sz w:val="20"/>
        </w:rPr>
        <w:t>as follows:</w:t>
      </w:r>
    </w:p>
    <w:p w14:paraId="2E361A1B" w14:textId="77777777" w:rsidR="00024D98" w:rsidRPr="00A44B62" w:rsidRDefault="00024D98" w:rsidP="00977481">
      <w:pPr>
        <w:numPr>
          <w:ilvl w:val="0"/>
          <w:numId w:val="34"/>
        </w:numPr>
        <w:jc w:val="both"/>
        <w:rPr>
          <w:sz w:val="20"/>
        </w:rPr>
      </w:pPr>
      <w:r w:rsidRPr="00A44B62">
        <w:rPr>
          <w:sz w:val="20"/>
        </w:rPr>
        <w:t xml:space="preserve">Let a bitstream inBitstream, a target </w:t>
      </w:r>
      <w:r w:rsidR="002D5238" w:rsidRPr="00A44B62">
        <w:rPr>
          <w:sz w:val="20"/>
        </w:rPr>
        <w:t>MCTS set index</w:t>
      </w:r>
      <w:r w:rsidRPr="00A44B62">
        <w:rPr>
          <w:sz w:val="20"/>
        </w:rPr>
        <w:t xml:space="preserve"> mcts</w:t>
      </w:r>
      <w:r w:rsidR="002D5238" w:rsidRPr="00A44B62">
        <w:rPr>
          <w:sz w:val="20"/>
        </w:rPr>
        <w:t>Set</w:t>
      </w:r>
      <w:r w:rsidRPr="00A44B62">
        <w:rPr>
          <w:sz w:val="20"/>
        </w:rPr>
        <w:t>Id</w:t>
      </w:r>
      <w:r w:rsidR="002D5238" w:rsidRPr="00A44B62">
        <w:rPr>
          <w:sz w:val="20"/>
        </w:rPr>
        <w:t>x</w:t>
      </w:r>
      <w:r w:rsidRPr="00A44B62">
        <w:rPr>
          <w:sz w:val="20"/>
        </w:rPr>
        <w:t xml:space="preserve">Target, </w:t>
      </w:r>
      <w:r w:rsidR="002D5238" w:rsidRPr="00A44B62">
        <w:rPr>
          <w:sz w:val="20"/>
        </w:rPr>
        <w:t xml:space="preserve">a </w:t>
      </w:r>
      <w:r w:rsidRPr="00A44B62">
        <w:rPr>
          <w:sz w:val="20"/>
        </w:rPr>
        <w:t xml:space="preserve">target </w:t>
      </w:r>
      <w:r w:rsidR="00E93317" w:rsidRPr="00A44B62">
        <w:rPr>
          <w:sz w:val="20"/>
        </w:rPr>
        <w:t>MCTS</w:t>
      </w:r>
      <w:r w:rsidR="00671CA4">
        <w:rPr>
          <w:sz w:val="20"/>
        </w:rPr>
        <w:t xml:space="preserve"> extraction information set</w:t>
      </w:r>
      <w:r w:rsidRPr="00A44B62">
        <w:rPr>
          <w:sz w:val="20"/>
        </w:rPr>
        <w:t xml:space="preserve"> identifier mctsE</w:t>
      </w:r>
      <w:r w:rsidR="002D5238" w:rsidRPr="00A44B62">
        <w:rPr>
          <w:sz w:val="20"/>
        </w:rPr>
        <w:t>is</w:t>
      </w:r>
      <w:r w:rsidRPr="00A44B62">
        <w:rPr>
          <w:sz w:val="20"/>
        </w:rPr>
        <w:t>IdTarget</w:t>
      </w:r>
      <w:r w:rsidR="00D60855" w:rsidRPr="00A44B62">
        <w:rPr>
          <w:sz w:val="20"/>
        </w:rPr>
        <w:t>,</w:t>
      </w:r>
      <w:r w:rsidRPr="00A44B62">
        <w:rPr>
          <w:sz w:val="20"/>
        </w:rPr>
        <w:t xml:space="preserve"> and a target highest TemporalId value mctsT</w:t>
      </w:r>
      <w:r w:rsidR="00F06D30" w:rsidRPr="00A44B62">
        <w:rPr>
          <w:sz w:val="20"/>
        </w:rPr>
        <w:t>i</w:t>
      </w:r>
      <w:r w:rsidRPr="00A44B62">
        <w:rPr>
          <w:sz w:val="20"/>
        </w:rPr>
        <w:t xml:space="preserve">dTarget be the inputs to the </w:t>
      </w:r>
      <w:r w:rsidR="002D5238" w:rsidRPr="00A44B62">
        <w:rPr>
          <w:sz w:val="20"/>
        </w:rPr>
        <w:t xml:space="preserve">MCTS </w:t>
      </w:r>
      <w:r w:rsidRPr="00A44B62">
        <w:rPr>
          <w:sz w:val="20"/>
        </w:rPr>
        <w:t>sub-bitstream extraction process.</w:t>
      </w:r>
    </w:p>
    <w:p w14:paraId="6C9451E0" w14:textId="77777777" w:rsidR="00024D98" w:rsidRPr="00A44B62" w:rsidRDefault="00024D98" w:rsidP="00977481">
      <w:pPr>
        <w:numPr>
          <w:ilvl w:val="0"/>
          <w:numId w:val="35"/>
        </w:numPr>
        <w:jc w:val="both"/>
        <w:rPr>
          <w:sz w:val="20"/>
        </w:rPr>
      </w:pPr>
      <w:r w:rsidRPr="00A44B62">
        <w:rPr>
          <w:sz w:val="20"/>
        </w:rPr>
        <w:t xml:space="preserve">The output of the </w:t>
      </w:r>
      <w:r w:rsidR="002D5238" w:rsidRPr="00A44B62">
        <w:rPr>
          <w:sz w:val="20"/>
        </w:rPr>
        <w:t xml:space="preserve">MCTS </w:t>
      </w:r>
      <w:r w:rsidRPr="00A44B62">
        <w:rPr>
          <w:sz w:val="20"/>
        </w:rPr>
        <w:t>sub-bitstream extraction process is a sub-bitstream outBitstream derived as follows:</w:t>
      </w:r>
    </w:p>
    <w:p w14:paraId="1115F6F0" w14:textId="77777777" w:rsidR="00024D98" w:rsidRPr="00A44B62" w:rsidRDefault="00024D98" w:rsidP="00E3618E">
      <w:pPr>
        <w:tabs>
          <w:tab w:val="clear" w:pos="360"/>
          <w:tab w:val="clear" w:pos="720"/>
          <w:tab w:val="clear" w:pos="1080"/>
          <w:tab w:val="clear" w:pos="1440"/>
          <w:tab w:val="left" w:pos="794"/>
          <w:tab w:val="left" w:pos="1191"/>
          <w:tab w:val="left" w:pos="1588"/>
          <w:tab w:val="left" w:pos="1985"/>
        </w:tabs>
        <w:spacing w:before="86"/>
        <w:ind w:left="757" w:hanging="397"/>
        <w:jc w:val="both"/>
        <w:rPr>
          <w:sz w:val="20"/>
        </w:rPr>
      </w:pPr>
      <w:r w:rsidRPr="00A44B62">
        <w:rPr>
          <w:sz w:val="20"/>
        </w:rPr>
        <w:t>–</w:t>
      </w:r>
      <w:r w:rsidRPr="00A44B62">
        <w:rPr>
          <w:sz w:val="20"/>
        </w:rPr>
        <w:tab/>
        <w:t>The bitstream outBitstream is set to be identical to the bitstream inBitstream.</w:t>
      </w:r>
    </w:p>
    <w:p w14:paraId="12AF12B5" w14:textId="0ED939AF" w:rsidR="00024D98" w:rsidRPr="00A44B62" w:rsidRDefault="00024D98" w:rsidP="00E3618E">
      <w:pPr>
        <w:tabs>
          <w:tab w:val="clear" w:pos="360"/>
          <w:tab w:val="clear" w:pos="720"/>
          <w:tab w:val="clear" w:pos="1080"/>
          <w:tab w:val="clear" w:pos="1440"/>
          <w:tab w:val="left" w:pos="794"/>
          <w:tab w:val="left" w:pos="1191"/>
          <w:tab w:val="left" w:pos="1588"/>
          <w:tab w:val="left" w:pos="1985"/>
        </w:tabs>
        <w:spacing w:before="86"/>
        <w:ind w:left="757" w:hanging="397"/>
        <w:jc w:val="both"/>
        <w:rPr>
          <w:sz w:val="20"/>
        </w:rPr>
      </w:pPr>
      <w:r w:rsidRPr="00A44B62">
        <w:rPr>
          <w:sz w:val="20"/>
        </w:rPr>
        <w:t>–</w:t>
      </w:r>
      <w:r w:rsidRPr="00A44B62">
        <w:rPr>
          <w:sz w:val="20"/>
        </w:rPr>
        <w:tab/>
        <w:t>The lists ausWithV</w:t>
      </w:r>
      <w:r w:rsidR="00BC15C1" w:rsidRPr="00A44B62">
        <w:rPr>
          <w:sz w:val="20"/>
        </w:rPr>
        <w:t>ps</w:t>
      </w:r>
      <w:r w:rsidRPr="00A44B62">
        <w:rPr>
          <w:sz w:val="20"/>
        </w:rPr>
        <w:t>, ausWithS</w:t>
      </w:r>
      <w:r w:rsidR="00BC15C1" w:rsidRPr="00A44B62">
        <w:rPr>
          <w:sz w:val="20"/>
        </w:rPr>
        <w:t>ps</w:t>
      </w:r>
      <w:r w:rsidR="00D60855" w:rsidRPr="00A44B62">
        <w:rPr>
          <w:sz w:val="20"/>
        </w:rPr>
        <w:t>.</w:t>
      </w:r>
      <w:r w:rsidRPr="00A44B62">
        <w:rPr>
          <w:sz w:val="20"/>
        </w:rPr>
        <w:t xml:space="preserve"> and ausWithP</w:t>
      </w:r>
      <w:r w:rsidR="00BC15C1" w:rsidRPr="00A44B62">
        <w:rPr>
          <w:sz w:val="20"/>
        </w:rPr>
        <w:t>ps</w:t>
      </w:r>
      <w:r w:rsidRPr="00A44B62">
        <w:rPr>
          <w:sz w:val="20"/>
        </w:rPr>
        <w:t xml:space="preserve"> are set to consist of all access units within outBitstream containing </w:t>
      </w:r>
      <w:r w:rsidR="00E62401">
        <w:rPr>
          <w:sz w:val="20"/>
        </w:rPr>
        <w:t>non-</w:t>
      </w:r>
      <w:r w:rsidRPr="00A44B62">
        <w:rPr>
          <w:sz w:val="20"/>
          <w:szCs w:val="22"/>
        </w:rPr>
        <w:t xml:space="preserve">VCL NAL units with </w:t>
      </w:r>
      <w:r w:rsidR="00301E71" w:rsidRPr="00A44B62">
        <w:rPr>
          <w:sz w:val="20"/>
          <w:szCs w:val="22"/>
        </w:rPr>
        <w:t>nal_unit_</w:t>
      </w:r>
      <w:r w:rsidRPr="00A44B62">
        <w:rPr>
          <w:sz w:val="20"/>
          <w:szCs w:val="22"/>
        </w:rPr>
        <w:t>type</w:t>
      </w:r>
      <w:r w:rsidR="00301E71" w:rsidRPr="00A44B62">
        <w:rPr>
          <w:sz w:val="20"/>
          <w:szCs w:val="22"/>
        </w:rPr>
        <w:t xml:space="preserve"> equal to</w:t>
      </w:r>
      <w:r w:rsidRPr="00A44B62">
        <w:rPr>
          <w:sz w:val="20"/>
          <w:szCs w:val="22"/>
        </w:rPr>
        <w:t xml:space="preserve"> VPS_NUT, SPS_NUT</w:t>
      </w:r>
      <w:r w:rsidR="00F06D30" w:rsidRPr="00A44B62">
        <w:rPr>
          <w:sz w:val="20"/>
          <w:szCs w:val="22"/>
        </w:rPr>
        <w:t>,</w:t>
      </w:r>
      <w:r w:rsidRPr="00A44B62">
        <w:rPr>
          <w:sz w:val="20"/>
          <w:szCs w:val="22"/>
        </w:rPr>
        <w:t xml:space="preserve"> </w:t>
      </w:r>
      <w:r w:rsidR="00F06D30" w:rsidRPr="00A44B62">
        <w:rPr>
          <w:sz w:val="20"/>
          <w:szCs w:val="22"/>
        </w:rPr>
        <w:t xml:space="preserve">or </w:t>
      </w:r>
      <w:r w:rsidRPr="00A44B62">
        <w:rPr>
          <w:sz w:val="20"/>
          <w:szCs w:val="22"/>
        </w:rPr>
        <w:t>PPS_NUT</w:t>
      </w:r>
      <w:r w:rsidRPr="00A44B62">
        <w:rPr>
          <w:sz w:val="20"/>
        </w:rPr>
        <w:t>.</w:t>
      </w:r>
    </w:p>
    <w:p w14:paraId="616D6219" w14:textId="77777777" w:rsidR="00024D98" w:rsidRPr="00A44B62" w:rsidRDefault="00024D98" w:rsidP="00E3618E">
      <w:pPr>
        <w:tabs>
          <w:tab w:val="clear" w:pos="360"/>
          <w:tab w:val="clear" w:pos="720"/>
          <w:tab w:val="clear" w:pos="1080"/>
          <w:tab w:val="clear" w:pos="1440"/>
          <w:tab w:val="left" w:pos="794"/>
          <w:tab w:val="left" w:pos="1191"/>
          <w:tab w:val="left" w:pos="1588"/>
          <w:tab w:val="left" w:pos="1985"/>
        </w:tabs>
        <w:spacing w:before="86"/>
        <w:ind w:left="397" w:hanging="37"/>
        <w:jc w:val="both"/>
        <w:rPr>
          <w:sz w:val="20"/>
        </w:rPr>
      </w:pPr>
      <w:r w:rsidRPr="00A44B62">
        <w:rPr>
          <w:sz w:val="20"/>
        </w:rPr>
        <w:t>–</w:t>
      </w:r>
      <w:r w:rsidRPr="00A44B62">
        <w:rPr>
          <w:sz w:val="20"/>
        </w:rPr>
        <w:tab/>
      </w:r>
      <w:r w:rsidRPr="00A44B62">
        <w:rPr>
          <w:sz w:val="20"/>
          <w:szCs w:val="22"/>
        </w:rPr>
        <w:t>Remove all SEI NAL units that contain non-</w:t>
      </w:r>
      <w:r w:rsidR="00FD0C89" w:rsidRPr="00A44B62">
        <w:rPr>
          <w:sz w:val="20"/>
          <w:szCs w:val="22"/>
        </w:rPr>
        <w:t>MCTS-</w:t>
      </w:r>
      <w:r w:rsidRPr="00A44B62">
        <w:rPr>
          <w:sz w:val="20"/>
          <w:szCs w:val="22"/>
        </w:rPr>
        <w:t>nested SEI messages.</w:t>
      </w:r>
    </w:p>
    <w:p w14:paraId="3C5949B3" w14:textId="1DCF224C" w:rsidR="00024D98" w:rsidRPr="003151FF" w:rsidRDefault="00024D98" w:rsidP="00024D98">
      <w:pPr>
        <w:tabs>
          <w:tab w:val="clear" w:pos="360"/>
          <w:tab w:val="clear" w:pos="720"/>
          <w:tab w:val="clear" w:pos="1080"/>
          <w:tab w:val="clear" w:pos="1440"/>
        </w:tabs>
        <w:spacing w:before="120"/>
        <w:ind w:left="806"/>
        <w:jc w:val="both"/>
        <w:rPr>
          <w:rFonts w:eastAsia="Malgun Gothic"/>
          <w:sz w:val="18"/>
          <w:szCs w:val="18"/>
        </w:rPr>
      </w:pPr>
      <w:r w:rsidRPr="00A44B62">
        <w:rPr>
          <w:rFonts w:eastAsia="Malgun Gothic"/>
          <w:sz w:val="18"/>
          <w:szCs w:val="18"/>
        </w:rPr>
        <w:t>NOTE</w:t>
      </w:r>
      <w:r w:rsidR="006D728E">
        <w:rPr>
          <w:rFonts w:eastAsia="Malgun Gothic"/>
          <w:sz w:val="18"/>
          <w:szCs w:val="18"/>
        </w:rPr>
        <w:t> </w:t>
      </w:r>
      <w:r w:rsidR="00E1600E">
        <w:fldChar w:fldCharType="begin" w:fldLock="1"/>
      </w:r>
      <w:r w:rsidR="00E1600E">
        <w:instrText xml:space="preserve"> SEQ NoteCounter \* MERGEFORMAT \r 1 </w:instrText>
      </w:r>
      <w:r w:rsidR="00E1600E">
        <w:fldChar w:fldCharType="separate"/>
      </w:r>
      <w:r w:rsidR="00524EC5" w:rsidRPr="00FD5B8E">
        <w:rPr>
          <w:noProof/>
          <w:sz w:val="18"/>
          <w:szCs w:val="18"/>
        </w:rPr>
        <w:t>1</w:t>
      </w:r>
      <w:r w:rsidR="00E1600E">
        <w:rPr>
          <w:noProof/>
          <w:sz w:val="18"/>
          <w:szCs w:val="18"/>
        </w:rPr>
        <w:fldChar w:fldCharType="end"/>
      </w:r>
      <w:r w:rsidR="006D728E">
        <w:rPr>
          <w:rFonts w:eastAsia="Malgun Gothic"/>
          <w:sz w:val="18"/>
          <w:szCs w:val="18"/>
        </w:rPr>
        <w:t> </w:t>
      </w:r>
      <w:r w:rsidRPr="003151FF">
        <w:rPr>
          <w:rFonts w:eastAsia="Malgun Gothic"/>
          <w:sz w:val="18"/>
          <w:szCs w:val="18"/>
        </w:rPr>
        <w:t>– A "smart" bitstream extractor might include appropriate non-</w:t>
      </w:r>
      <w:r w:rsidR="00FD0C89" w:rsidRPr="003151FF">
        <w:rPr>
          <w:rFonts w:eastAsia="Malgun Gothic"/>
          <w:sz w:val="18"/>
          <w:szCs w:val="18"/>
        </w:rPr>
        <w:t>MCTS-</w:t>
      </w:r>
      <w:r w:rsidRPr="00C9691B">
        <w:rPr>
          <w:rFonts w:eastAsia="Malgun Gothic"/>
          <w:sz w:val="18"/>
          <w:szCs w:val="18"/>
        </w:rPr>
        <w:t xml:space="preserve">nested SEI messages in the extracted </w:t>
      </w:r>
      <w:r w:rsidR="00131BEA" w:rsidRPr="00131BEA">
        <w:rPr>
          <w:rFonts w:eastAsia="Malgun Gothic"/>
          <w:sz w:val="18"/>
          <w:szCs w:val="18"/>
        </w:rPr>
        <w:t xml:space="preserve">MCTS </w:t>
      </w:r>
      <w:r w:rsidRPr="00C9691B">
        <w:rPr>
          <w:rFonts w:eastAsia="Malgun Gothic"/>
          <w:sz w:val="18"/>
          <w:szCs w:val="18"/>
        </w:rPr>
        <w:t xml:space="preserve">sub-bitstream, provided that the SEI messages applicable to the </w:t>
      </w:r>
      <w:r w:rsidR="00131BEA" w:rsidRPr="00131BEA">
        <w:rPr>
          <w:rFonts w:eastAsia="Malgun Gothic"/>
          <w:sz w:val="18"/>
          <w:szCs w:val="18"/>
        </w:rPr>
        <w:t xml:space="preserve">MCTS </w:t>
      </w:r>
      <w:r w:rsidRPr="00C9691B">
        <w:rPr>
          <w:rFonts w:eastAsia="Malgun Gothic"/>
          <w:sz w:val="18"/>
          <w:szCs w:val="18"/>
        </w:rPr>
        <w:t xml:space="preserve">sub-bitstream were present as </w:t>
      </w:r>
      <w:r w:rsidR="00FD0C89" w:rsidRPr="00A44B62">
        <w:rPr>
          <w:rFonts w:eastAsia="Malgun Gothic"/>
          <w:sz w:val="18"/>
          <w:szCs w:val="18"/>
        </w:rPr>
        <w:t>MCTS-</w:t>
      </w:r>
      <w:r w:rsidRPr="00A44B62">
        <w:rPr>
          <w:rFonts w:eastAsia="Malgun Gothic"/>
          <w:sz w:val="18"/>
          <w:szCs w:val="18"/>
        </w:rPr>
        <w:t xml:space="preserve">nested SEI messages in </w:t>
      </w:r>
      <w:r w:rsidRPr="00A44B62">
        <w:rPr>
          <w:sz w:val="20"/>
          <w:szCs w:val="18"/>
        </w:rPr>
        <w:t xml:space="preserve">the </w:t>
      </w:r>
      <w:r w:rsidRPr="00A44B62">
        <w:rPr>
          <w:rFonts w:eastAsia="Malgun Gothic"/>
          <w:sz w:val="18"/>
          <w:szCs w:val="18"/>
        </w:rPr>
        <w:t>original bitstream.</w:t>
      </w:r>
    </w:p>
    <w:p w14:paraId="486D3217" w14:textId="77777777" w:rsidR="00024D98" w:rsidRPr="00C9691B" w:rsidRDefault="00024D98" w:rsidP="00E3618E">
      <w:pPr>
        <w:tabs>
          <w:tab w:val="clear" w:pos="360"/>
          <w:tab w:val="clear" w:pos="720"/>
          <w:tab w:val="clear" w:pos="1080"/>
          <w:tab w:val="clear" w:pos="1440"/>
          <w:tab w:val="left" w:pos="794"/>
          <w:tab w:val="left" w:pos="1191"/>
          <w:tab w:val="left" w:pos="1588"/>
          <w:tab w:val="left" w:pos="1985"/>
        </w:tabs>
        <w:spacing w:before="86"/>
        <w:ind w:left="397"/>
        <w:jc w:val="both"/>
        <w:rPr>
          <w:sz w:val="20"/>
          <w:szCs w:val="22"/>
        </w:rPr>
      </w:pPr>
      <w:r w:rsidRPr="003151FF">
        <w:rPr>
          <w:rFonts w:eastAsia="Malgun Gothic"/>
          <w:sz w:val="20"/>
        </w:rPr>
        <w:t>–</w:t>
      </w:r>
      <w:r w:rsidRPr="003151FF">
        <w:rPr>
          <w:rFonts w:eastAsia="Malgun Gothic"/>
          <w:sz w:val="20"/>
        </w:rPr>
        <w:tab/>
      </w:r>
      <w:r w:rsidRPr="003151FF">
        <w:rPr>
          <w:sz w:val="20"/>
          <w:szCs w:val="22"/>
        </w:rPr>
        <w:t xml:space="preserve">Remove from outBitstream </w:t>
      </w:r>
      <w:proofErr w:type="gramStart"/>
      <w:r w:rsidRPr="003151FF">
        <w:rPr>
          <w:sz w:val="20"/>
          <w:szCs w:val="22"/>
        </w:rPr>
        <w:t xml:space="preserve">all </w:t>
      </w:r>
      <w:r w:rsidR="00F37BF2" w:rsidRPr="003151FF">
        <w:rPr>
          <w:sz w:val="20"/>
          <w:szCs w:val="22"/>
        </w:rPr>
        <w:t>of</w:t>
      </w:r>
      <w:proofErr w:type="gramEnd"/>
      <w:r w:rsidR="00F37BF2" w:rsidRPr="003151FF">
        <w:rPr>
          <w:sz w:val="20"/>
          <w:szCs w:val="22"/>
        </w:rPr>
        <w:t xml:space="preserve"> the following </w:t>
      </w:r>
      <w:r w:rsidRPr="003151FF">
        <w:rPr>
          <w:sz w:val="20"/>
          <w:szCs w:val="22"/>
        </w:rPr>
        <w:t>NAL units</w:t>
      </w:r>
      <w:r w:rsidRPr="00C9691B">
        <w:rPr>
          <w:sz w:val="20"/>
          <w:szCs w:val="22"/>
        </w:rPr>
        <w:t>:</w:t>
      </w:r>
    </w:p>
    <w:p w14:paraId="202782EF" w14:textId="77777777" w:rsidR="00024D98" w:rsidRPr="00A44B62" w:rsidRDefault="00024D98" w:rsidP="00C56F3D">
      <w:pPr>
        <w:ind w:left="1080" w:hanging="288"/>
        <w:jc w:val="both"/>
        <w:rPr>
          <w:sz w:val="20"/>
          <w:szCs w:val="22"/>
        </w:rPr>
      </w:pPr>
      <w:r w:rsidRPr="00A44B62">
        <w:rPr>
          <w:sz w:val="20"/>
          <w:szCs w:val="22"/>
        </w:rPr>
        <w:t>–</w:t>
      </w:r>
      <w:r w:rsidRPr="00A44B62">
        <w:rPr>
          <w:sz w:val="20"/>
          <w:szCs w:val="22"/>
        </w:rPr>
        <w:tab/>
        <w:t xml:space="preserve">VCL NAL units that contain tiles not belonging to </w:t>
      </w:r>
      <w:r w:rsidR="00F37BF2" w:rsidRPr="00A44B62">
        <w:rPr>
          <w:sz w:val="20"/>
          <w:szCs w:val="22"/>
        </w:rPr>
        <w:t xml:space="preserve">any of the MCTSs </w:t>
      </w:r>
      <w:r w:rsidRPr="00A44B62">
        <w:rPr>
          <w:sz w:val="20"/>
          <w:szCs w:val="22"/>
        </w:rPr>
        <w:t xml:space="preserve">with </w:t>
      </w:r>
      <w:r w:rsidR="00F37BF2" w:rsidRPr="00A44B62">
        <w:rPr>
          <w:sz w:val="20"/>
          <w:szCs w:val="22"/>
        </w:rPr>
        <w:t xml:space="preserve">MCTS </w:t>
      </w:r>
      <w:r w:rsidR="00C71787">
        <w:rPr>
          <w:sz w:val="20"/>
          <w:szCs w:val="22"/>
        </w:rPr>
        <w:t>index</w:t>
      </w:r>
      <w:r w:rsidR="00C71787" w:rsidRPr="00A44B62">
        <w:rPr>
          <w:sz w:val="20"/>
          <w:szCs w:val="22"/>
        </w:rPr>
        <w:t xml:space="preserve"> </w:t>
      </w:r>
      <w:r w:rsidRPr="00A44B62">
        <w:rPr>
          <w:sz w:val="20"/>
          <w:szCs w:val="22"/>
        </w:rPr>
        <w:t xml:space="preserve">equal to </w:t>
      </w:r>
      <w:r w:rsidR="00253504">
        <w:rPr>
          <w:sz w:val="20"/>
          <w:szCs w:val="22"/>
        </w:rPr>
        <w:t>id</w:t>
      </w:r>
      <w:r w:rsidR="00E6239E">
        <w:rPr>
          <w:sz w:val="20"/>
          <w:szCs w:val="22"/>
        </w:rPr>
        <w:t>x</w:t>
      </w:r>
      <w:r w:rsidR="00253504">
        <w:rPr>
          <w:sz w:val="20"/>
          <w:szCs w:val="22"/>
        </w:rPr>
        <w:t>_of_mcts_in_</w:t>
      </w:r>
      <w:proofErr w:type="gramStart"/>
      <w:r w:rsidR="00253504">
        <w:rPr>
          <w:sz w:val="20"/>
          <w:szCs w:val="22"/>
        </w:rPr>
        <w:t>set</w:t>
      </w:r>
      <w:r w:rsidR="00F37BF2" w:rsidRPr="00A44B62">
        <w:rPr>
          <w:sz w:val="20"/>
          <w:szCs w:val="22"/>
        </w:rPr>
        <w:t>[</w:t>
      </w:r>
      <w:proofErr w:type="gramEnd"/>
      <w:r w:rsidR="00F37BF2" w:rsidRPr="00A44B62">
        <w:rPr>
          <w:sz w:val="20"/>
          <w:szCs w:val="22"/>
        </w:rPr>
        <w:t> </w:t>
      </w:r>
      <w:r w:rsidR="00F37BF2" w:rsidRPr="00A44B62">
        <w:rPr>
          <w:sz w:val="20"/>
        </w:rPr>
        <w:t>mctsEisIdTarget</w:t>
      </w:r>
      <w:r w:rsidR="00F37BF2" w:rsidRPr="00A44B62">
        <w:rPr>
          <w:sz w:val="20"/>
          <w:szCs w:val="22"/>
        </w:rPr>
        <w:t> ][ </w:t>
      </w:r>
      <w:r w:rsidR="00F37BF2" w:rsidRPr="00A44B62">
        <w:rPr>
          <w:sz w:val="20"/>
        </w:rPr>
        <w:t>mctsSetIdxTarget</w:t>
      </w:r>
      <w:r w:rsidR="00F37BF2" w:rsidRPr="00A44B62">
        <w:rPr>
          <w:sz w:val="20"/>
          <w:szCs w:val="22"/>
        </w:rPr>
        <w:t xml:space="preserve"> ][ k ] for each value of k in the range of 0 to </w:t>
      </w:r>
      <w:r w:rsidR="00F37BF2" w:rsidRPr="00A44B62">
        <w:rPr>
          <w:color w:val="000000"/>
          <w:sz w:val="20"/>
        </w:rPr>
        <w:t>num_mcts_in_set_minus1</w:t>
      </w:r>
      <w:r w:rsidR="00F37BF2" w:rsidRPr="00A44B62">
        <w:rPr>
          <w:sz w:val="20"/>
          <w:szCs w:val="22"/>
        </w:rPr>
        <w:t>[ </w:t>
      </w:r>
      <w:r w:rsidR="00F37BF2" w:rsidRPr="00A44B62">
        <w:rPr>
          <w:sz w:val="20"/>
        </w:rPr>
        <w:t>mctsEisIdTarget</w:t>
      </w:r>
      <w:r w:rsidR="00F37BF2" w:rsidRPr="00A44B62">
        <w:rPr>
          <w:sz w:val="20"/>
          <w:szCs w:val="22"/>
        </w:rPr>
        <w:t> ][ </w:t>
      </w:r>
      <w:r w:rsidR="00F37BF2" w:rsidRPr="00A44B62">
        <w:rPr>
          <w:sz w:val="20"/>
        </w:rPr>
        <w:t>mctsSetIdxTarget</w:t>
      </w:r>
      <w:r w:rsidR="00F37BF2" w:rsidRPr="00A44B62">
        <w:rPr>
          <w:sz w:val="20"/>
          <w:szCs w:val="22"/>
        </w:rPr>
        <w:t> ], inclusive</w:t>
      </w:r>
      <w:r w:rsidR="00E31616" w:rsidRPr="00A44B62">
        <w:rPr>
          <w:sz w:val="20"/>
          <w:szCs w:val="22"/>
        </w:rPr>
        <w:t>.</w:t>
      </w:r>
    </w:p>
    <w:p w14:paraId="26D6D7DA" w14:textId="77777777" w:rsidR="00024D98" w:rsidRPr="00A44B62" w:rsidRDefault="00024D98" w:rsidP="00C56F3D">
      <w:pPr>
        <w:ind w:left="1080" w:hanging="288"/>
        <w:jc w:val="both"/>
        <w:rPr>
          <w:sz w:val="20"/>
          <w:szCs w:val="22"/>
        </w:rPr>
      </w:pPr>
      <w:r w:rsidRPr="00A44B62">
        <w:rPr>
          <w:sz w:val="20"/>
          <w:szCs w:val="22"/>
        </w:rPr>
        <w:t>–</w:t>
      </w:r>
      <w:r w:rsidRPr="00A44B62">
        <w:rPr>
          <w:sz w:val="20"/>
          <w:szCs w:val="22"/>
        </w:rPr>
        <w:tab/>
      </w:r>
      <w:r w:rsidR="00F37BF2" w:rsidRPr="00A44B62">
        <w:rPr>
          <w:sz w:val="20"/>
          <w:szCs w:val="22"/>
        </w:rPr>
        <w:t>Non</w:t>
      </w:r>
      <w:r w:rsidRPr="00A44B62">
        <w:rPr>
          <w:sz w:val="20"/>
          <w:szCs w:val="22"/>
        </w:rPr>
        <w:t xml:space="preserve">-VCL NAL units with </w:t>
      </w:r>
      <w:r w:rsidR="00F37BF2" w:rsidRPr="00A44B62">
        <w:rPr>
          <w:sz w:val="20"/>
          <w:szCs w:val="22"/>
        </w:rPr>
        <w:t>nal_unit_</w:t>
      </w:r>
      <w:r w:rsidRPr="00A44B62">
        <w:rPr>
          <w:sz w:val="20"/>
          <w:szCs w:val="22"/>
        </w:rPr>
        <w:t>type</w:t>
      </w:r>
      <w:r w:rsidR="00F37BF2" w:rsidRPr="00A44B62">
        <w:rPr>
          <w:sz w:val="20"/>
          <w:szCs w:val="22"/>
        </w:rPr>
        <w:t xml:space="preserve"> equal to</w:t>
      </w:r>
      <w:r w:rsidRPr="00A44B62">
        <w:rPr>
          <w:sz w:val="20"/>
          <w:szCs w:val="22"/>
        </w:rPr>
        <w:t xml:space="preserve"> VPS_NUT, SPS_NUT</w:t>
      </w:r>
      <w:r w:rsidR="00F06D30" w:rsidRPr="00A44B62">
        <w:rPr>
          <w:sz w:val="20"/>
          <w:szCs w:val="22"/>
        </w:rPr>
        <w:t>,</w:t>
      </w:r>
      <w:r w:rsidRPr="00A44B62">
        <w:rPr>
          <w:sz w:val="20"/>
          <w:szCs w:val="22"/>
        </w:rPr>
        <w:t xml:space="preserve"> or PPS_NUT.</w:t>
      </w:r>
    </w:p>
    <w:p w14:paraId="1B23958C" w14:textId="77777777" w:rsidR="00024D98" w:rsidRPr="00A44B62" w:rsidRDefault="00024D98" w:rsidP="00E3618E">
      <w:pPr>
        <w:tabs>
          <w:tab w:val="clear" w:pos="360"/>
          <w:tab w:val="clear" w:pos="720"/>
          <w:tab w:val="clear" w:pos="1080"/>
          <w:tab w:val="clear" w:pos="1440"/>
          <w:tab w:val="left" w:pos="794"/>
          <w:tab w:val="left" w:pos="1191"/>
          <w:tab w:val="left" w:pos="1588"/>
          <w:tab w:val="left" w:pos="1985"/>
        </w:tabs>
        <w:spacing w:before="86"/>
        <w:ind w:left="794" w:hanging="397"/>
        <w:jc w:val="both"/>
        <w:rPr>
          <w:sz w:val="20"/>
          <w:szCs w:val="22"/>
        </w:rPr>
      </w:pPr>
      <w:r w:rsidRPr="00A44B62">
        <w:rPr>
          <w:rFonts w:eastAsia="Malgun Gothic"/>
          <w:sz w:val="20"/>
        </w:rPr>
        <w:t>–</w:t>
      </w:r>
      <w:r w:rsidRPr="00A44B62">
        <w:rPr>
          <w:rFonts w:eastAsia="Malgun Gothic"/>
          <w:sz w:val="20"/>
        </w:rPr>
        <w:tab/>
      </w:r>
      <w:r w:rsidRPr="00A44B62">
        <w:rPr>
          <w:sz w:val="20"/>
          <w:szCs w:val="22"/>
        </w:rPr>
        <w:t xml:space="preserve">Insert into </w:t>
      </w:r>
      <w:r w:rsidR="00F06D30" w:rsidRPr="00A44B62">
        <w:rPr>
          <w:sz w:val="20"/>
          <w:szCs w:val="22"/>
        </w:rPr>
        <w:t>each</w:t>
      </w:r>
      <w:r w:rsidRPr="00A44B62">
        <w:rPr>
          <w:sz w:val="20"/>
          <w:szCs w:val="22"/>
        </w:rPr>
        <w:t xml:space="preserve"> access unit within the list </w:t>
      </w:r>
      <w:r w:rsidRPr="00A44B62">
        <w:rPr>
          <w:sz w:val="20"/>
        </w:rPr>
        <w:t>ausWithV</w:t>
      </w:r>
      <w:r w:rsidR="00BC15C1" w:rsidRPr="00A44B62">
        <w:rPr>
          <w:sz w:val="20"/>
        </w:rPr>
        <w:t>ps</w:t>
      </w:r>
      <w:r w:rsidRPr="00A44B62">
        <w:rPr>
          <w:sz w:val="20"/>
        </w:rPr>
        <w:t xml:space="preserve"> in outBitstream </w:t>
      </w:r>
      <w:r w:rsidRPr="00A44B62">
        <w:rPr>
          <w:sz w:val="20"/>
          <w:szCs w:val="22"/>
        </w:rPr>
        <w:t>num_vps_</w:t>
      </w:r>
      <w:r w:rsidR="00253504">
        <w:rPr>
          <w:sz w:val="20"/>
          <w:szCs w:val="22"/>
        </w:rPr>
        <w:t>in_info_set</w:t>
      </w:r>
      <w:r w:rsidRPr="00A44B62">
        <w:rPr>
          <w:sz w:val="20"/>
          <w:szCs w:val="22"/>
        </w:rPr>
        <w:t>_minus1[ </w:t>
      </w:r>
      <w:proofErr w:type="gramStart"/>
      <w:r w:rsidRPr="00A44B62">
        <w:rPr>
          <w:sz w:val="20"/>
          <w:szCs w:val="22"/>
        </w:rPr>
        <w:t>mctsE</w:t>
      </w:r>
      <w:r w:rsidR="00F06D30" w:rsidRPr="00A44B62">
        <w:rPr>
          <w:sz w:val="20"/>
          <w:szCs w:val="22"/>
        </w:rPr>
        <w:t>is</w:t>
      </w:r>
      <w:r w:rsidRPr="00A44B62">
        <w:rPr>
          <w:sz w:val="20"/>
          <w:szCs w:val="22"/>
        </w:rPr>
        <w:t>IdTarget</w:t>
      </w:r>
      <w:r w:rsidRPr="00A44B62">
        <w:rPr>
          <w:sz w:val="20"/>
        </w:rPr>
        <w:t> </w:t>
      </w:r>
      <w:r w:rsidRPr="00A44B62">
        <w:rPr>
          <w:sz w:val="20"/>
          <w:szCs w:val="22"/>
        </w:rPr>
        <w:t>]</w:t>
      </w:r>
      <w:proofErr w:type="gramEnd"/>
      <w:r w:rsidRPr="00A44B62">
        <w:rPr>
          <w:sz w:val="20"/>
          <w:szCs w:val="22"/>
        </w:rPr>
        <w:t xml:space="preserve"> plus 1 </w:t>
      </w:r>
      <w:r w:rsidR="00F06D30" w:rsidRPr="00A44B62">
        <w:rPr>
          <w:sz w:val="20"/>
          <w:szCs w:val="22"/>
        </w:rPr>
        <w:t xml:space="preserve">VPS </w:t>
      </w:r>
      <w:r w:rsidRPr="00A44B62">
        <w:rPr>
          <w:sz w:val="20"/>
          <w:szCs w:val="22"/>
        </w:rPr>
        <w:t xml:space="preserve">NAL units generated from the RBSP data </w:t>
      </w:r>
      <w:r w:rsidR="00F06D30" w:rsidRPr="00A44B62">
        <w:rPr>
          <w:sz w:val="20"/>
          <w:szCs w:val="22"/>
        </w:rPr>
        <w:t xml:space="preserve">of the list of replacement VPSs </w:t>
      </w:r>
      <w:r w:rsidRPr="00A44B62">
        <w:rPr>
          <w:sz w:val="20"/>
          <w:szCs w:val="22"/>
        </w:rPr>
        <w:t>in the mctsE</w:t>
      </w:r>
      <w:r w:rsidR="00F06D30" w:rsidRPr="00A44B62">
        <w:rPr>
          <w:sz w:val="20"/>
          <w:szCs w:val="22"/>
        </w:rPr>
        <w:t>is</w:t>
      </w:r>
      <w:r w:rsidRPr="00A44B62">
        <w:rPr>
          <w:sz w:val="20"/>
          <w:szCs w:val="22"/>
        </w:rPr>
        <w:t xml:space="preserve">IdTarget-th </w:t>
      </w:r>
      <w:r w:rsidR="00E93317" w:rsidRPr="00A44B62">
        <w:rPr>
          <w:sz w:val="20"/>
          <w:szCs w:val="22"/>
        </w:rPr>
        <w:t>MCTS</w:t>
      </w:r>
      <w:r w:rsidR="00671CA4">
        <w:rPr>
          <w:sz w:val="20"/>
          <w:szCs w:val="22"/>
        </w:rPr>
        <w:t xml:space="preserve"> extraction information set</w:t>
      </w:r>
      <w:r w:rsidRPr="00A44B62">
        <w:rPr>
          <w:sz w:val="20"/>
          <w:szCs w:val="22"/>
        </w:rPr>
        <w:t>. For each VPS</w:t>
      </w:r>
      <w:r w:rsidR="00F06D30" w:rsidRPr="00A44B62">
        <w:rPr>
          <w:sz w:val="20"/>
          <w:szCs w:val="22"/>
        </w:rPr>
        <w:t xml:space="preserve"> NAL unit</w:t>
      </w:r>
      <w:r w:rsidRPr="00A44B62">
        <w:rPr>
          <w:sz w:val="20"/>
          <w:szCs w:val="22"/>
        </w:rPr>
        <w:t xml:space="preserve"> that is generated the nuh_layer_id is set equal to 0 and nuh_temporal_id_plus1 is set equal to 1.</w:t>
      </w:r>
    </w:p>
    <w:p w14:paraId="3F2CDD0C" w14:textId="77777777" w:rsidR="00024D98" w:rsidRPr="00A44B62" w:rsidRDefault="00024D98" w:rsidP="00E3618E">
      <w:pPr>
        <w:tabs>
          <w:tab w:val="clear" w:pos="360"/>
          <w:tab w:val="clear" w:pos="720"/>
          <w:tab w:val="clear" w:pos="1080"/>
          <w:tab w:val="clear" w:pos="1440"/>
          <w:tab w:val="left" w:pos="794"/>
          <w:tab w:val="left" w:pos="1191"/>
          <w:tab w:val="left" w:pos="1588"/>
          <w:tab w:val="left" w:pos="1985"/>
        </w:tabs>
        <w:spacing w:before="86"/>
        <w:ind w:left="794" w:hanging="397"/>
        <w:jc w:val="both"/>
        <w:rPr>
          <w:sz w:val="20"/>
          <w:szCs w:val="22"/>
        </w:rPr>
      </w:pPr>
      <w:r w:rsidRPr="00A44B62">
        <w:rPr>
          <w:rFonts w:eastAsia="Malgun Gothic"/>
          <w:sz w:val="20"/>
        </w:rPr>
        <w:t>–</w:t>
      </w:r>
      <w:r w:rsidRPr="00A44B62">
        <w:rPr>
          <w:rFonts w:eastAsia="Malgun Gothic"/>
          <w:sz w:val="20"/>
        </w:rPr>
        <w:tab/>
      </w:r>
      <w:r w:rsidRPr="00A44B62">
        <w:rPr>
          <w:sz w:val="20"/>
          <w:szCs w:val="22"/>
        </w:rPr>
        <w:t xml:space="preserve">Insert into </w:t>
      </w:r>
      <w:r w:rsidR="00F06D30" w:rsidRPr="00A44B62">
        <w:rPr>
          <w:sz w:val="20"/>
          <w:szCs w:val="22"/>
        </w:rPr>
        <w:t xml:space="preserve">each </w:t>
      </w:r>
      <w:r w:rsidRPr="00A44B62">
        <w:rPr>
          <w:sz w:val="20"/>
          <w:szCs w:val="22"/>
        </w:rPr>
        <w:t xml:space="preserve">access unit within the list </w:t>
      </w:r>
      <w:r w:rsidRPr="00A44B62">
        <w:rPr>
          <w:sz w:val="20"/>
        </w:rPr>
        <w:t>ausWithS</w:t>
      </w:r>
      <w:r w:rsidR="00BC15C1" w:rsidRPr="00A44B62">
        <w:rPr>
          <w:sz w:val="20"/>
        </w:rPr>
        <w:t>ps</w:t>
      </w:r>
      <w:r w:rsidRPr="00A44B62">
        <w:rPr>
          <w:sz w:val="20"/>
        </w:rPr>
        <w:t xml:space="preserve"> in outBitstream </w:t>
      </w:r>
      <w:r w:rsidRPr="00A44B62">
        <w:rPr>
          <w:sz w:val="20"/>
          <w:szCs w:val="22"/>
        </w:rPr>
        <w:t>num_sps_</w:t>
      </w:r>
      <w:r w:rsidR="00253504">
        <w:rPr>
          <w:sz w:val="20"/>
          <w:szCs w:val="22"/>
        </w:rPr>
        <w:t>in_info_set</w:t>
      </w:r>
      <w:r w:rsidRPr="00A44B62">
        <w:rPr>
          <w:sz w:val="20"/>
          <w:szCs w:val="22"/>
        </w:rPr>
        <w:t>_minus1</w:t>
      </w:r>
      <w:r w:rsidRPr="00A44B62">
        <w:rPr>
          <w:sz w:val="20"/>
        </w:rPr>
        <w:t>[ </w:t>
      </w:r>
      <w:proofErr w:type="gramStart"/>
      <w:r w:rsidRPr="00A44B62">
        <w:rPr>
          <w:sz w:val="20"/>
          <w:szCs w:val="22"/>
        </w:rPr>
        <w:t>mctsE</w:t>
      </w:r>
      <w:r w:rsidR="00F06D30" w:rsidRPr="00A44B62">
        <w:rPr>
          <w:sz w:val="20"/>
          <w:szCs w:val="22"/>
        </w:rPr>
        <w:t>is</w:t>
      </w:r>
      <w:r w:rsidRPr="00A44B62">
        <w:rPr>
          <w:sz w:val="20"/>
          <w:szCs w:val="22"/>
        </w:rPr>
        <w:t>IdTarget</w:t>
      </w:r>
      <w:r w:rsidRPr="00A44B62">
        <w:rPr>
          <w:sz w:val="20"/>
        </w:rPr>
        <w:t> ]</w:t>
      </w:r>
      <w:proofErr w:type="gramEnd"/>
      <w:r w:rsidRPr="00A44B62">
        <w:rPr>
          <w:sz w:val="20"/>
        </w:rPr>
        <w:t xml:space="preserve"> plus 1 </w:t>
      </w:r>
      <w:r w:rsidR="00F06D30" w:rsidRPr="00A44B62">
        <w:rPr>
          <w:sz w:val="20"/>
        </w:rPr>
        <w:t xml:space="preserve">SPS </w:t>
      </w:r>
      <w:r w:rsidRPr="00A44B62">
        <w:rPr>
          <w:sz w:val="20"/>
          <w:szCs w:val="22"/>
        </w:rPr>
        <w:t xml:space="preserve">NAL units generated from the RBSP data </w:t>
      </w:r>
      <w:r w:rsidR="00F06D30" w:rsidRPr="00A44B62">
        <w:rPr>
          <w:sz w:val="20"/>
          <w:szCs w:val="22"/>
        </w:rPr>
        <w:t xml:space="preserve">of the list of replacement SPSs </w:t>
      </w:r>
      <w:r w:rsidRPr="00A44B62">
        <w:rPr>
          <w:sz w:val="20"/>
          <w:szCs w:val="22"/>
        </w:rPr>
        <w:t>in the mctsE</w:t>
      </w:r>
      <w:r w:rsidR="00F06D30" w:rsidRPr="00A44B62">
        <w:rPr>
          <w:sz w:val="20"/>
          <w:szCs w:val="22"/>
        </w:rPr>
        <w:t>is</w:t>
      </w:r>
      <w:r w:rsidRPr="00A44B62">
        <w:rPr>
          <w:sz w:val="20"/>
          <w:szCs w:val="22"/>
        </w:rPr>
        <w:t xml:space="preserve">IdTarget-th </w:t>
      </w:r>
      <w:r w:rsidR="00E93317" w:rsidRPr="00A44B62">
        <w:rPr>
          <w:sz w:val="20"/>
          <w:szCs w:val="22"/>
        </w:rPr>
        <w:t>MCTS</w:t>
      </w:r>
      <w:r w:rsidR="00671CA4">
        <w:rPr>
          <w:sz w:val="20"/>
          <w:szCs w:val="22"/>
        </w:rPr>
        <w:t xml:space="preserve"> extraction information set</w:t>
      </w:r>
      <w:r w:rsidRPr="00A44B62">
        <w:rPr>
          <w:sz w:val="20"/>
          <w:szCs w:val="22"/>
        </w:rPr>
        <w:t>. For each SPS</w:t>
      </w:r>
      <w:r w:rsidR="00F06D30" w:rsidRPr="00A44B62">
        <w:rPr>
          <w:sz w:val="20"/>
          <w:szCs w:val="22"/>
        </w:rPr>
        <w:t xml:space="preserve"> NAL unit</w:t>
      </w:r>
      <w:r w:rsidRPr="00A44B62">
        <w:rPr>
          <w:sz w:val="20"/>
          <w:szCs w:val="22"/>
        </w:rPr>
        <w:t xml:space="preserve"> that is generated the nuh_layer_id is set equal to 0 and nuh_temporal_id_plus1 is set equal to 1.</w:t>
      </w:r>
    </w:p>
    <w:p w14:paraId="3728F040" w14:textId="77777777" w:rsidR="00024D98" w:rsidRDefault="00024D98" w:rsidP="00EA3344">
      <w:pPr>
        <w:tabs>
          <w:tab w:val="clear" w:pos="360"/>
          <w:tab w:val="clear" w:pos="720"/>
          <w:tab w:val="clear" w:pos="1080"/>
          <w:tab w:val="clear" w:pos="1440"/>
          <w:tab w:val="left" w:pos="794"/>
          <w:tab w:val="left" w:pos="1191"/>
          <w:tab w:val="left" w:pos="1588"/>
          <w:tab w:val="left" w:pos="1985"/>
        </w:tabs>
        <w:spacing w:before="86"/>
        <w:ind w:left="794" w:hanging="397"/>
        <w:jc w:val="both"/>
        <w:rPr>
          <w:sz w:val="20"/>
          <w:szCs w:val="22"/>
        </w:rPr>
      </w:pPr>
      <w:r w:rsidRPr="00A44B62">
        <w:rPr>
          <w:rFonts w:eastAsia="Malgun Gothic"/>
          <w:sz w:val="20"/>
        </w:rPr>
        <w:t>–</w:t>
      </w:r>
      <w:r w:rsidRPr="00A44B62">
        <w:rPr>
          <w:rFonts w:eastAsia="Malgun Gothic"/>
          <w:sz w:val="20"/>
        </w:rPr>
        <w:tab/>
      </w:r>
      <w:r w:rsidRPr="00A44B62">
        <w:rPr>
          <w:sz w:val="20"/>
          <w:szCs w:val="22"/>
        </w:rPr>
        <w:t xml:space="preserve">Insert into </w:t>
      </w:r>
      <w:r w:rsidR="00F06D30" w:rsidRPr="00A44B62">
        <w:rPr>
          <w:sz w:val="20"/>
          <w:szCs w:val="22"/>
        </w:rPr>
        <w:t>each</w:t>
      </w:r>
      <w:r w:rsidRPr="00A44B62">
        <w:rPr>
          <w:sz w:val="20"/>
          <w:szCs w:val="22"/>
        </w:rPr>
        <w:t xml:space="preserve"> access unit within the list </w:t>
      </w:r>
      <w:r w:rsidRPr="00A44B62">
        <w:rPr>
          <w:sz w:val="20"/>
        </w:rPr>
        <w:t>ausWithP</w:t>
      </w:r>
      <w:r w:rsidR="00BC15C1" w:rsidRPr="00A44B62">
        <w:rPr>
          <w:sz w:val="20"/>
        </w:rPr>
        <w:t>ps</w:t>
      </w:r>
      <w:r w:rsidRPr="00A44B62">
        <w:rPr>
          <w:sz w:val="20"/>
        </w:rPr>
        <w:t xml:space="preserve"> in outBitstream </w:t>
      </w:r>
      <w:r w:rsidR="00F06D30" w:rsidRPr="00A44B62">
        <w:rPr>
          <w:sz w:val="20"/>
        </w:rPr>
        <w:t xml:space="preserve">PPS </w:t>
      </w:r>
      <w:r w:rsidRPr="00A44B62">
        <w:rPr>
          <w:sz w:val="20"/>
          <w:szCs w:val="22"/>
        </w:rPr>
        <w:t xml:space="preserve">NAL units generated from the RBSP data </w:t>
      </w:r>
      <w:r w:rsidR="00F06D30" w:rsidRPr="00A44B62">
        <w:rPr>
          <w:sz w:val="20"/>
          <w:szCs w:val="22"/>
        </w:rPr>
        <w:t>of the re</w:t>
      </w:r>
      <w:r w:rsidR="00584380" w:rsidRPr="00A44B62">
        <w:rPr>
          <w:sz w:val="20"/>
          <w:szCs w:val="22"/>
        </w:rPr>
        <w:t xml:space="preserve">placement PPSs, </w:t>
      </w:r>
      <w:r w:rsidRPr="00A44B62">
        <w:rPr>
          <w:sz w:val="20"/>
          <w:szCs w:val="22"/>
        </w:rPr>
        <w:t>in the mctsE</w:t>
      </w:r>
      <w:r w:rsidR="00F06D30" w:rsidRPr="00A44B62">
        <w:rPr>
          <w:sz w:val="20"/>
          <w:szCs w:val="22"/>
        </w:rPr>
        <w:t>is</w:t>
      </w:r>
      <w:r w:rsidRPr="00A44B62">
        <w:rPr>
          <w:sz w:val="20"/>
          <w:szCs w:val="22"/>
        </w:rPr>
        <w:t xml:space="preserve">IdTarget-th </w:t>
      </w:r>
      <w:r w:rsidR="00E93317" w:rsidRPr="00A44B62">
        <w:rPr>
          <w:sz w:val="20"/>
          <w:szCs w:val="22"/>
        </w:rPr>
        <w:t>MCTS</w:t>
      </w:r>
      <w:r w:rsidR="00671CA4">
        <w:rPr>
          <w:sz w:val="20"/>
          <w:szCs w:val="22"/>
        </w:rPr>
        <w:t xml:space="preserve"> extraction information set</w:t>
      </w:r>
      <w:r w:rsidRPr="00A44B62">
        <w:rPr>
          <w:sz w:val="20"/>
          <w:szCs w:val="22"/>
        </w:rPr>
        <w:t>, for which</w:t>
      </w:r>
      <w:r w:rsidRPr="00A44B62">
        <w:rPr>
          <w:bCs/>
          <w:sz w:val="20"/>
          <w:szCs w:val="22"/>
        </w:rPr>
        <w:t xml:space="preserve"> pps_nuh_temporal_id_plus1[ </w:t>
      </w:r>
      <w:proofErr w:type="gramStart"/>
      <w:r w:rsidRPr="00A44B62">
        <w:rPr>
          <w:sz w:val="20"/>
          <w:szCs w:val="22"/>
        </w:rPr>
        <w:t>mctsE</w:t>
      </w:r>
      <w:r w:rsidR="00584380" w:rsidRPr="00A44B62">
        <w:rPr>
          <w:sz w:val="20"/>
          <w:szCs w:val="22"/>
        </w:rPr>
        <w:t>is</w:t>
      </w:r>
      <w:r w:rsidRPr="00A44B62">
        <w:rPr>
          <w:sz w:val="20"/>
          <w:szCs w:val="22"/>
        </w:rPr>
        <w:t>IdTarget</w:t>
      </w:r>
      <w:r w:rsidRPr="00A44B62">
        <w:rPr>
          <w:bCs/>
          <w:sz w:val="20"/>
          <w:szCs w:val="22"/>
        </w:rPr>
        <w:t> ]</w:t>
      </w:r>
      <w:proofErr w:type="gramEnd"/>
      <w:r w:rsidRPr="00A44B62">
        <w:rPr>
          <w:bCs/>
          <w:sz w:val="20"/>
          <w:szCs w:val="22"/>
        </w:rPr>
        <w:t xml:space="preserve">[ j ] is less than or equal to </w:t>
      </w:r>
      <w:r w:rsidRPr="00A44B62">
        <w:rPr>
          <w:sz w:val="20"/>
          <w:szCs w:val="22"/>
        </w:rPr>
        <w:t>mctsT</w:t>
      </w:r>
      <w:r w:rsidR="00584380" w:rsidRPr="00A44B62">
        <w:rPr>
          <w:sz w:val="20"/>
          <w:szCs w:val="22"/>
        </w:rPr>
        <w:t>i</w:t>
      </w:r>
      <w:r w:rsidRPr="00A44B62">
        <w:rPr>
          <w:sz w:val="20"/>
          <w:szCs w:val="22"/>
        </w:rPr>
        <w:t>dTarget. For each PPS</w:t>
      </w:r>
      <w:r w:rsidR="00584380" w:rsidRPr="00A44B62">
        <w:rPr>
          <w:sz w:val="20"/>
          <w:szCs w:val="22"/>
        </w:rPr>
        <w:t xml:space="preserve"> NAL unit</w:t>
      </w:r>
      <w:r w:rsidRPr="00A44B62">
        <w:rPr>
          <w:sz w:val="20"/>
          <w:szCs w:val="22"/>
        </w:rPr>
        <w:t xml:space="preserve"> that is generated the nuh_layer_id is set equal to 0</w:t>
      </w:r>
      <w:r w:rsidR="00584380" w:rsidRPr="00A44B62">
        <w:rPr>
          <w:sz w:val="20"/>
          <w:szCs w:val="22"/>
        </w:rPr>
        <w:t>,</w:t>
      </w:r>
      <w:r w:rsidRPr="00A44B62">
        <w:rPr>
          <w:sz w:val="20"/>
          <w:szCs w:val="22"/>
        </w:rPr>
        <w:t xml:space="preserve"> and </w:t>
      </w:r>
      <w:r w:rsidR="00584380" w:rsidRPr="00A44B62">
        <w:rPr>
          <w:sz w:val="20"/>
          <w:szCs w:val="22"/>
        </w:rPr>
        <w:t>for the PPS NAL unit that is generated from the RBSP data of the j-th replacement PPS in the mctsEisIdTarget-th MCTS</w:t>
      </w:r>
      <w:r w:rsidR="00671CA4">
        <w:rPr>
          <w:sz w:val="20"/>
          <w:szCs w:val="22"/>
        </w:rPr>
        <w:t xml:space="preserve"> extraction information set</w:t>
      </w:r>
      <w:r w:rsidR="00584380" w:rsidRPr="00A44B62">
        <w:rPr>
          <w:sz w:val="20"/>
          <w:szCs w:val="22"/>
        </w:rPr>
        <w:t xml:space="preserve">, </w:t>
      </w:r>
      <w:r w:rsidRPr="00A44B62">
        <w:rPr>
          <w:sz w:val="20"/>
          <w:szCs w:val="22"/>
        </w:rPr>
        <w:t xml:space="preserve">nuh_temporal_id_plus1 is set equal to </w:t>
      </w:r>
      <w:r w:rsidRPr="00A44B62">
        <w:rPr>
          <w:bCs/>
          <w:sz w:val="20"/>
          <w:szCs w:val="22"/>
        </w:rPr>
        <w:t>pps_nuh_temporal_id_plus1[ </w:t>
      </w:r>
      <w:proofErr w:type="gramStart"/>
      <w:r w:rsidRPr="00A44B62">
        <w:rPr>
          <w:sz w:val="20"/>
          <w:szCs w:val="22"/>
        </w:rPr>
        <w:t>mctsE</w:t>
      </w:r>
      <w:r w:rsidR="00584380" w:rsidRPr="00A44B62">
        <w:rPr>
          <w:sz w:val="20"/>
          <w:szCs w:val="22"/>
        </w:rPr>
        <w:t>is</w:t>
      </w:r>
      <w:r w:rsidRPr="00A44B62">
        <w:rPr>
          <w:sz w:val="20"/>
          <w:szCs w:val="22"/>
        </w:rPr>
        <w:t>IdTarget</w:t>
      </w:r>
      <w:r w:rsidRPr="00A44B62">
        <w:rPr>
          <w:bCs/>
          <w:sz w:val="20"/>
          <w:szCs w:val="22"/>
        </w:rPr>
        <w:t> ]</w:t>
      </w:r>
      <w:proofErr w:type="gramEnd"/>
      <w:r w:rsidRPr="00A44B62">
        <w:rPr>
          <w:bCs/>
          <w:sz w:val="20"/>
          <w:szCs w:val="22"/>
        </w:rPr>
        <w:t>[ j ]</w:t>
      </w:r>
      <w:r w:rsidRPr="00A44B62">
        <w:rPr>
          <w:sz w:val="20"/>
          <w:szCs w:val="22"/>
        </w:rPr>
        <w:t>.</w:t>
      </w:r>
    </w:p>
    <w:p w14:paraId="690EC632" w14:textId="5D185EF4" w:rsidR="00864C76" w:rsidRPr="00131BEA" w:rsidRDefault="00864C76" w:rsidP="00131BEA">
      <w:pPr>
        <w:tabs>
          <w:tab w:val="clear" w:pos="360"/>
          <w:tab w:val="clear" w:pos="720"/>
          <w:tab w:val="clear" w:pos="1080"/>
          <w:tab w:val="clear" w:pos="1440"/>
        </w:tabs>
        <w:spacing w:before="120"/>
        <w:ind w:left="805"/>
        <w:jc w:val="both"/>
        <w:rPr>
          <w:rFonts w:eastAsia="Malgun Gothic"/>
          <w:sz w:val="18"/>
          <w:szCs w:val="18"/>
          <w:lang w:val="en-GB"/>
        </w:rPr>
      </w:pPr>
      <w:r w:rsidRPr="00A44B62">
        <w:rPr>
          <w:rFonts w:eastAsia="Malgun Gothic"/>
          <w:sz w:val="18"/>
          <w:szCs w:val="18"/>
        </w:rPr>
        <w:t>NOTE</w:t>
      </w:r>
      <w:r>
        <w:rPr>
          <w:rFonts w:eastAsia="Malgun Gothic"/>
          <w:sz w:val="18"/>
          <w:szCs w:val="18"/>
        </w:rPr>
        <w:t> </w:t>
      </w:r>
      <w:r w:rsidRPr="00FD5B8E">
        <w:rPr>
          <w:sz w:val="18"/>
          <w:szCs w:val="18"/>
        </w:rPr>
        <w:fldChar w:fldCharType="begin"/>
      </w:r>
      <w:r w:rsidRPr="00FD5B8E">
        <w:rPr>
          <w:sz w:val="18"/>
          <w:szCs w:val="18"/>
        </w:rPr>
        <w:instrText xml:space="preserve"> SEQ Not</w:instrText>
      </w:r>
      <w:r w:rsidRPr="00A44B62">
        <w:rPr>
          <w:sz w:val="18"/>
          <w:szCs w:val="18"/>
        </w:rPr>
        <w:instrText xml:space="preserve">eCounter \* MERGEFORMAT </w:instrText>
      </w:r>
      <w:r w:rsidRPr="00FD5B8E">
        <w:rPr>
          <w:sz w:val="18"/>
          <w:szCs w:val="18"/>
        </w:rPr>
        <w:fldChar w:fldCharType="separate"/>
      </w:r>
      <w:r>
        <w:rPr>
          <w:noProof/>
          <w:sz w:val="18"/>
          <w:szCs w:val="18"/>
        </w:rPr>
        <w:t>2</w:t>
      </w:r>
      <w:r w:rsidRPr="00FD5B8E">
        <w:rPr>
          <w:noProof/>
          <w:sz w:val="18"/>
          <w:szCs w:val="18"/>
        </w:rPr>
        <w:fldChar w:fldCharType="end"/>
      </w:r>
      <w:r>
        <w:rPr>
          <w:rFonts w:eastAsia="Malgun Gothic"/>
          <w:sz w:val="18"/>
          <w:szCs w:val="18"/>
        </w:rPr>
        <w:t> </w:t>
      </w:r>
      <w:r w:rsidRPr="003151FF">
        <w:rPr>
          <w:rFonts w:eastAsia="Malgun Gothic"/>
          <w:sz w:val="18"/>
          <w:szCs w:val="18"/>
        </w:rPr>
        <w:t>– </w:t>
      </w:r>
      <w:r>
        <w:rPr>
          <w:rFonts w:eastAsia="Malgun Gothic"/>
          <w:sz w:val="18"/>
          <w:szCs w:val="18"/>
        </w:rPr>
        <w:t xml:space="preserve">The values of </w:t>
      </w:r>
      <w:r w:rsidRPr="00131BEA">
        <w:rPr>
          <w:rFonts w:eastAsia="Malgun Gothic"/>
          <w:bCs/>
          <w:sz w:val="18"/>
          <w:szCs w:val="18"/>
          <w:lang w:val="en-GB"/>
        </w:rPr>
        <w:t>pps_pic_parameter_set_id</w:t>
      </w:r>
      <w:r>
        <w:rPr>
          <w:rFonts w:eastAsia="Malgun Gothic"/>
          <w:b/>
          <w:bCs/>
          <w:sz w:val="18"/>
          <w:szCs w:val="18"/>
          <w:lang w:val="en-GB"/>
        </w:rPr>
        <w:t xml:space="preserve"> </w:t>
      </w:r>
      <w:r>
        <w:rPr>
          <w:rFonts w:eastAsia="Malgun Gothic"/>
          <w:sz w:val="18"/>
          <w:szCs w:val="18"/>
          <w:lang w:val="en-GB"/>
        </w:rPr>
        <w:t xml:space="preserve">of the replacement </w:t>
      </w:r>
      <w:r w:rsidR="00131BEA">
        <w:rPr>
          <w:rFonts w:eastAsia="Malgun Gothic"/>
          <w:sz w:val="18"/>
          <w:szCs w:val="18"/>
          <w:lang w:val="en-GB"/>
        </w:rPr>
        <w:t>PPSs</w:t>
      </w:r>
      <w:r>
        <w:rPr>
          <w:rFonts w:eastAsia="Malgun Gothic"/>
          <w:sz w:val="18"/>
          <w:szCs w:val="18"/>
          <w:lang w:val="en-GB"/>
        </w:rPr>
        <w:t xml:space="preserve"> should be identical to the values of </w:t>
      </w:r>
      <w:r w:rsidR="00131BEA" w:rsidRPr="0007054C">
        <w:rPr>
          <w:rFonts w:eastAsia="Malgun Gothic"/>
          <w:bCs/>
          <w:sz w:val="18"/>
          <w:szCs w:val="18"/>
          <w:lang w:val="en-GB"/>
        </w:rPr>
        <w:t>pps_pic_parameter_set_id</w:t>
      </w:r>
      <w:r w:rsidR="00131BEA">
        <w:rPr>
          <w:rFonts w:eastAsia="Malgun Gothic"/>
          <w:b/>
          <w:bCs/>
          <w:sz w:val="18"/>
          <w:szCs w:val="18"/>
          <w:lang w:val="en-GB"/>
        </w:rPr>
        <w:t xml:space="preserve"> </w:t>
      </w:r>
      <w:r w:rsidR="00131BEA">
        <w:rPr>
          <w:rFonts w:eastAsia="Malgun Gothic"/>
          <w:sz w:val="18"/>
          <w:szCs w:val="18"/>
          <w:lang w:val="en-GB"/>
        </w:rPr>
        <w:t xml:space="preserve">of the removed PPSs to retain the value of </w:t>
      </w:r>
      <w:r w:rsidR="00131BEA" w:rsidRPr="00131BEA">
        <w:rPr>
          <w:rFonts w:eastAsia="Malgun Gothic"/>
          <w:bCs/>
          <w:sz w:val="18"/>
          <w:szCs w:val="18"/>
          <w:lang w:val="en-GB"/>
        </w:rPr>
        <w:t xml:space="preserve">slice_pic_parameter_set_id in </w:t>
      </w:r>
      <w:r w:rsidR="00131BEA">
        <w:rPr>
          <w:rFonts w:eastAsia="Malgun Gothic"/>
          <w:sz w:val="18"/>
          <w:szCs w:val="18"/>
          <w:lang w:val="en-GB"/>
        </w:rPr>
        <w:t xml:space="preserve">slice headers of </w:t>
      </w:r>
      <w:r w:rsidR="00131BEA">
        <w:rPr>
          <w:rFonts w:eastAsia="Malgun Gothic"/>
          <w:sz w:val="18"/>
          <w:szCs w:val="18"/>
        </w:rPr>
        <w:t>the original bitstream</w:t>
      </w:r>
      <w:r>
        <w:rPr>
          <w:rFonts w:eastAsia="Malgun Gothic"/>
          <w:sz w:val="18"/>
          <w:szCs w:val="18"/>
        </w:rPr>
        <w:t>.</w:t>
      </w:r>
    </w:p>
    <w:p w14:paraId="38958764" w14:textId="77777777" w:rsidR="00024D98" w:rsidRPr="00A44B62" w:rsidRDefault="00024D98" w:rsidP="00E3618E">
      <w:pPr>
        <w:tabs>
          <w:tab w:val="clear" w:pos="360"/>
          <w:tab w:val="clear" w:pos="720"/>
          <w:tab w:val="clear" w:pos="1080"/>
          <w:tab w:val="clear" w:pos="1440"/>
          <w:tab w:val="left" w:pos="794"/>
          <w:tab w:val="left" w:pos="1191"/>
          <w:tab w:val="left" w:pos="1588"/>
          <w:tab w:val="left" w:pos="1985"/>
        </w:tabs>
        <w:spacing w:before="86"/>
        <w:ind w:left="794" w:hanging="397"/>
        <w:jc w:val="both"/>
        <w:rPr>
          <w:sz w:val="20"/>
          <w:szCs w:val="22"/>
        </w:rPr>
      </w:pPr>
      <w:r w:rsidRPr="00A44B62">
        <w:rPr>
          <w:rFonts w:eastAsia="Malgun Gothic"/>
          <w:sz w:val="20"/>
        </w:rPr>
        <w:t>–</w:t>
      </w:r>
      <w:r w:rsidRPr="00A44B62">
        <w:rPr>
          <w:rFonts w:eastAsia="Malgun Gothic"/>
          <w:sz w:val="20"/>
        </w:rPr>
        <w:tab/>
      </w:r>
      <w:r w:rsidRPr="00A44B62">
        <w:rPr>
          <w:sz w:val="20"/>
          <w:szCs w:val="22"/>
        </w:rPr>
        <w:t>Remove from outBitstream all NAL units with TemporalId greater than mctsT</w:t>
      </w:r>
      <w:r w:rsidR="00584380" w:rsidRPr="00A44B62">
        <w:rPr>
          <w:sz w:val="20"/>
          <w:szCs w:val="22"/>
        </w:rPr>
        <w:t>i</w:t>
      </w:r>
      <w:r w:rsidRPr="00A44B62">
        <w:rPr>
          <w:sz w:val="20"/>
          <w:szCs w:val="22"/>
        </w:rPr>
        <w:t>dTarget.</w:t>
      </w:r>
    </w:p>
    <w:p w14:paraId="1E0F2270" w14:textId="6700B130" w:rsidR="00024D98" w:rsidRPr="00D22B54" w:rsidRDefault="00EA3344" w:rsidP="00EA3344">
      <w:pPr>
        <w:tabs>
          <w:tab w:val="clear" w:pos="360"/>
          <w:tab w:val="clear" w:pos="720"/>
          <w:tab w:val="clear" w:pos="1080"/>
          <w:tab w:val="clear" w:pos="1440"/>
          <w:tab w:val="left" w:pos="794"/>
          <w:tab w:val="left" w:pos="1191"/>
          <w:tab w:val="left" w:pos="1588"/>
          <w:tab w:val="left" w:pos="1985"/>
        </w:tabs>
        <w:spacing w:before="86"/>
        <w:ind w:left="794" w:hanging="397"/>
        <w:jc w:val="both"/>
        <w:rPr>
          <w:sz w:val="20"/>
          <w:szCs w:val="22"/>
        </w:rPr>
      </w:pPr>
      <w:r w:rsidRPr="00A44B62">
        <w:rPr>
          <w:rFonts w:eastAsia="Malgun Gothic"/>
          <w:sz w:val="20"/>
        </w:rPr>
        <w:t>–</w:t>
      </w:r>
      <w:r w:rsidRPr="00A44B62">
        <w:rPr>
          <w:rFonts w:eastAsia="Malgun Gothic"/>
          <w:sz w:val="20"/>
        </w:rPr>
        <w:tab/>
      </w:r>
      <w:r w:rsidR="00524EC5">
        <w:rPr>
          <w:sz w:val="20"/>
          <w:szCs w:val="22"/>
        </w:rPr>
        <w:t>If</w:t>
      </w:r>
      <w:r w:rsidR="00D22B54" w:rsidRPr="00D22B54">
        <w:rPr>
          <w:sz w:val="20"/>
          <w:szCs w:val="22"/>
        </w:rPr>
        <w:t xml:space="preserve"> slice_reordering_enabled_</w:t>
      </w:r>
      <w:proofErr w:type="gramStart"/>
      <w:r w:rsidR="00D22B54" w:rsidRPr="00D22B54">
        <w:rPr>
          <w:sz w:val="20"/>
          <w:szCs w:val="22"/>
        </w:rPr>
        <w:t>flag</w:t>
      </w:r>
      <w:r w:rsidR="00ED213E" w:rsidRPr="00EA3344">
        <w:rPr>
          <w:sz w:val="20"/>
          <w:szCs w:val="22"/>
        </w:rPr>
        <w:t>[</w:t>
      </w:r>
      <w:proofErr w:type="gramEnd"/>
      <w:r w:rsidR="00ED213E" w:rsidRPr="00EA3344">
        <w:rPr>
          <w:sz w:val="20"/>
          <w:szCs w:val="22"/>
        </w:rPr>
        <w:t> mctsEISIdTarget ]</w:t>
      </w:r>
      <w:r w:rsidR="00D22B54" w:rsidRPr="00D22B54">
        <w:rPr>
          <w:sz w:val="20"/>
          <w:szCs w:val="22"/>
        </w:rPr>
        <w:t xml:space="preserve"> is equal to 0, t</w:t>
      </w:r>
      <w:r w:rsidR="009541E8" w:rsidRPr="00A44B62">
        <w:rPr>
          <w:sz w:val="20"/>
          <w:szCs w:val="22"/>
        </w:rPr>
        <w:t xml:space="preserve">he coding tree block raster and tile scanning conversion process as specified in clause 6.5.1 is invoked with the syntax element values of the replacement SPS and PPS as inputs. The output </w:t>
      </w:r>
      <w:proofErr w:type="gramStart"/>
      <w:r w:rsidR="009541E8" w:rsidRPr="00A44B62">
        <w:rPr>
          <w:sz w:val="20"/>
          <w:szCs w:val="22"/>
        </w:rPr>
        <w:t>CtbAddrRsToTs[</w:t>
      </w:r>
      <w:proofErr w:type="gramEnd"/>
      <w:r w:rsidR="009541E8" w:rsidRPr="00A44B62">
        <w:rPr>
          <w:sz w:val="20"/>
          <w:szCs w:val="22"/>
        </w:rPr>
        <w:t> ctbAddrRs ] is assigned to extCtbAddrRsToTs[ ctbAddrRs ] and CtbAddrTsToRs[ ctbAddrTs ] is assigned to extCtbAddrTsToRs[ ctbAddrTs ].</w:t>
      </w:r>
      <w:r w:rsidR="00D22B54">
        <w:rPr>
          <w:rFonts w:eastAsia="Malgun Gothic"/>
          <w:sz w:val="20"/>
        </w:rPr>
        <w:t xml:space="preserve"> </w:t>
      </w:r>
      <w:r w:rsidR="00024D98" w:rsidRPr="00D22B54">
        <w:rPr>
          <w:sz w:val="20"/>
          <w:szCs w:val="22"/>
        </w:rPr>
        <w:t>For each remaining VCL NAL units in outBitstream, adjust the slice segment header as follows:</w:t>
      </w:r>
    </w:p>
    <w:p w14:paraId="45A8E380" w14:textId="77777777" w:rsidR="00024D98" w:rsidRPr="00A44B62" w:rsidRDefault="00024D98" w:rsidP="00E3618E">
      <w:pPr>
        <w:ind w:left="1080" w:hanging="288"/>
        <w:jc w:val="both"/>
        <w:rPr>
          <w:sz w:val="20"/>
          <w:szCs w:val="22"/>
        </w:rPr>
      </w:pPr>
      <w:r w:rsidRPr="00A44B62">
        <w:rPr>
          <w:sz w:val="20"/>
          <w:szCs w:val="22"/>
        </w:rPr>
        <w:t>–</w:t>
      </w:r>
      <w:r w:rsidRPr="00A44B62">
        <w:rPr>
          <w:sz w:val="20"/>
          <w:szCs w:val="22"/>
        </w:rPr>
        <w:tab/>
        <w:t xml:space="preserve">For the first VCL NAL unit within each access unit, set the value of first_slice_segment_in_pic_flag equal to 1, </w:t>
      </w:r>
      <w:r w:rsidR="00022C37" w:rsidRPr="00A44B62">
        <w:rPr>
          <w:sz w:val="20"/>
          <w:szCs w:val="22"/>
        </w:rPr>
        <w:t>and set t</w:t>
      </w:r>
      <w:r w:rsidR="009541E8" w:rsidRPr="00A44B62">
        <w:rPr>
          <w:sz w:val="20"/>
          <w:szCs w:val="22"/>
        </w:rPr>
        <w:t xml:space="preserve">he value of slice_segment_address </w:t>
      </w:r>
      <w:r w:rsidR="00D60855" w:rsidRPr="00A44B62">
        <w:rPr>
          <w:sz w:val="20"/>
          <w:szCs w:val="22"/>
        </w:rPr>
        <w:t xml:space="preserve">to be </w:t>
      </w:r>
      <w:r w:rsidR="00022C37" w:rsidRPr="00A44B62">
        <w:rPr>
          <w:sz w:val="20"/>
          <w:szCs w:val="22"/>
        </w:rPr>
        <w:t xml:space="preserve">equal </w:t>
      </w:r>
      <w:r w:rsidR="00D60855" w:rsidRPr="00A44B62">
        <w:rPr>
          <w:sz w:val="20"/>
          <w:szCs w:val="22"/>
        </w:rPr>
        <w:t xml:space="preserve">to </w:t>
      </w:r>
      <w:r w:rsidR="009541E8" w:rsidRPr="00A44B62">
        <w:rPr>
          <w:sz w:val="20"/>
          <w:szCs w:val="22"/>
        </w:rPr>
        <w:t>0.</w:t>
      </w:r>
    </w:p>
    <w:p w14:paraId="7B2C83E8" w14:textId="77777777" w:rsidR="00D22B54" w:rsidRDefault="00024D98" w:rsidP="00681709">
      <w:pPr>
        <w:ind w:left="1080" w:hanging="288"/>
        <w:jc w:val="both"/>
        <w:rPr>
          <w:sz w:val="20"/>
          <w:szCs w:val="22"/>
        </w:rPr>
      </w:pPr>
      <w:r w:rsidRPr="00A44B62">
        <w:rPr>
          <w:sz w:val="20"/>
          <w:szCs w:val="22"/>
        </w:rPr>
        <w:t>–</w:t>
      </w:r>
      <w:r w:rsidRPr="00A44B62">
        <w:rPr>
          <w:sz w:val="20"/>
          <w:szCs w:val="22"/>
        </w:rPr>
        <w:tab/>
      </w:r>
      <w:r w:rsidR="003F7381" w:rsidRPr="00A44B62">
        <w:rPr>
          <w:sz w:val="20"/>
          <w:szCs w:val="22"/>
        </w:rPr>
        <w:t>For each remaining VCL NAL units in outBitstream, let ctbAddrRs be the value of the raster scan address of the last CTB in the previous VCL NAL unit in bitstream order within a coded picture of outBitstream</w:t>
      </w:r>
      <w:r w:rsidR="00022C37" w:rsidRPr="00A44B62">
        <w:rPr>
          <w:sz w:val="20"/>
          <w:szCs w:val="22"/>
        </w:rPr>
        <w:t>, set the value of first_slice_segment_in_pic_flag equal to 0, and s</w:t>
      </w:r>
      <w:r w:rsidRPr="00A44B62">
        <w:rPr>
          <w:sz w:val="20"/>
          <w:szCs w:val="22"/>
        </w:rPr>
        <w:t xml:space="preserve">et the value of slice_segment_address </w:t>
      </w:r>
      <w:r w:rsidR="003F7381" w:rsidRPr="00A44B62">
        <w:rPr>
          <w:sz w:val="20"/>
          <w:szCs w:val="22"/>
        </w:rPr>
        <w:t xml:space="preserve">equal to </w:t>
      </w:r>
      <w:proofErr w:type="gramStart"/>
      <w:r w:rsidR="003F7381" w:rsidRPr="00A44B62">
        <w:rPr>
          <w:sz w:val="20"/>
          <w:szCs w:val="22"/>
        </w:rPr>
        <w:t>extCtbAddrTsToRs[</w:t>
      </w:r>
      <w:proofErr w:type="gramEnd"/>
      <w:r w:rsidR="003F7381" w:rsidRPr="00A44B62">
        <w:rPr>
          <w:sz w:val="20"/>
          <w:szCs w:val="22"/>
        </w:rPr>
        <w:t> extCtbAddrRsToTs[ ctbAddrRs ] + 1 ].</w:t>
      </w:r>
    </w:p>
    <w:p w14:paraId="75CD5663" w14:textId="209A78A6" w:rsidR="00EA3344" w:rsidRPr="00EA3344" w:rsidRDefault="00EA3344" w:rsidP="00EA3344">
      <w:pPr>
        <w:tabs>
          <w:tab w:val="clear" w:pos="360"/>
          <w:tab w:val="clear" w:pos="720"/>
          <w:tab w:val="clear" w:pos="1080"/>
          <w:tab w:val="clear" w:pos="1440"/>
          <w:tab w:val="left" w:pos="794"/>
          <w:tab w:val="left" w:pos="1191"/>
          <w:tab w:val="left" w:pos="1588"/>
          <w:tab w:val="left" w:pos="1985"/>
        </w:tabs>
        <w:spacing w:before="86"/>
        <w:ind w:left="794" w:hanging="397"/>
        <w:jc w:val="both"/>
        <w:rPr>
          <w:sz w:val="20"/>
          <w:szCs w:val="22"/>
        </w:rPr>
      </w:pPr>
      <w:r w:rsidRPr="00A44B62">
        <w:rPr>
          <w:rFonts w:eastAsia="Malgun Gothic"/>
          <w:sz w:val="20"/>
        </w:rPr>
        <w:t>–</w:t>
      </w:r>
      <w:r w:rsidRPr="00A44B62">
        <w:rPr>
          <w:rFonts w:eastAsia="Malgun Gothic"/>
          <w:sz w:val="20"/>
        </w:rPr>
        <w:tab/>
      </w:r>
      <w:r w:rsidRPr="00EA3344">
        <w:rPr>
          <w:sz w:val="20"/>
          <w:szCs w:val="22"/>
        </w:rPr>
        <w:t>Otherwise</w:t>
      </w:r>
      <w:r w:rsidR="00524EC5">
        <w:rPr>
          <w:sz w:val="20"/>
          <w:szCs w:val="22"/>
        </w:rPr>
        <w:t xml:space="preserve"> (</w:t>
      </w:r>
      <w:r w:rsidRPr="00EA3344">
        <w:rPr>
          <w:sz w:val="20"/>
          <w:szCs w:val="22"/>
        </w:rPr>
        <w:t>slice_reordering_enabled_</w:t>
      </w:r>
      <w:proofErr w:type="gramStart"/>
      <w:r w:rsidRPr="00EA3344">
        <w:rPr>
          <w:sz w:val="20"/>
          <w:szCs w:val="22"/>
        </w:rPr>
        <w:t>flag</w:t>
      </w:r>
      <w:r w:rsidR="00ED213E" w:rsidRPr="00EA3344">
        <w:rPr>
          <w:sz w:val="20"/>
          <w:szCs w:val="22"/>
        </w:rPr>
        <w:t>[</w:t>
      </w:r>
      <w:proofErr w:type="gramEnd"/>
      <w:r w:rsidR="00ED213E" w:rsidRPr="00EA3344">
        <w:rPr>
          <w:sz w:val="20"/>
          <w:szCs w:val="22"/>
        </w:rPr>
        <w:t> mctsEISIdTarget ]</w:t>
      </w:r>
      <w:r w:rsidRPr="00EA3344">
        <w:rPr>
          <w:sz w:val="20"/>
          <w:szCs w:val="22"/>
        </w:rPr>
        <w:t xml:space="preserve"> is equal to 1</w:t>
      </w:r>
      <w:r w:rsidR="00524EC5">
        <w:rPr>
          <w:sz w:val="20"/>
          <w:szCs w:val="22"/>
        </w:rPr>
        <w:t>)</w:t>
      </w:r>
      <w:r w:rsidRPr="00EA3344">
        <w:rPr>
          <w:sz w:val="20"/>
          <w:szCs w:val="22"/>
        </w:rPr>
        <w:t>, the following applies:</w:t>
      </w:r>
    </w:p>
    <w:p w14:paraId="6177FE96" w14:textId="004DEEF2" w:rsidR="00EA3344" w:rsidRPr="00EA3344" w:rsidRDefault="00EA3344" w:rsidP="00977481">
      <w:pPr>
        <w:numPr>
          <w:ilvl w:val="0"/>
          <w:numId w:val="33"/>
        </w:numPr>
        <w:ind w:left="1083" w:hanging="289"/>
        <w:jc w:val="both"/>
        <w:rPr>
          <w:sz w:val="20"/>
          <w:szCs w:val="22"/>
        </w:rPr>
      </w:pPr>
      <w:r w:rsidRPr="00EA3344">
        <w:rPr>
          <w:sz w:val="20"/>
          <w:szCs w:val="22"/>
        </w:rPr>
        <w:t>For the k-th VCL NAL units of each access unit in outBitstream, set the value of first_slice_segment_in_pic_flag equal to 0 and slice_segment_address equal to output_slice_segement_</w:t>
      </w:r>
      <w:proofErr w:type="gramStart"/>
      <w:r w:rsidRPr="00EA3344">
        <w:rPr>
          <w:sz w:val="20"/>
          <w:szCs w:val="22"/>
        </w:rPr>
        <w:t>address[</w:t>
      </w:r>
      <w:proofErr w:type="gramEnd"/>
      <w:r w:rsidRPr="00EA3344">
        <w:rPr>
          <w:sz w:val="20"/>
          <w:szCs w:val="22"/>
        </w:rPr>
        <w:t> mctsEISIdTarget ][ </w:t>
      </w:r>
      <w:r w:rsidR="00C112A7">
        <w:rPr>
          <w:sz w:val="20"/>
          <w:szCs w:val="22"/>
        </w:rPr>
        <w:t>j</w:t>
      </w:r>
      <w:r w:rsidRPr="00EA3344">
        <w:rPr>
          <w:sz w:val="20"/>
          <w:szCs w:val="22"/>
        </w:rPr>
        <w:t xml:space="preserve"> ], where </w:t>
      </w:r>
      <w:r w:rsidR="00C112A7">
        <w:rPr>
          <w:sz w:val="20"/>
          <w:szCs w:val="22"/>
        </w:rPr>
        <w:t>j</w:t>
      </w:r>
      <w:r w:rsidRPr="00EA3344">
        <w:rPr>
          <w:sz w:val="20"/>
          <w:szCs w:val="22"/>
        </w:rPr>
        <w:t xml:space="preserve"> is in the range of 0 to num_slice_segments_minus1[ mctsEisIdTarget ]</w:t>
      </w:r>
      <w:r w:rsidR="00524EC5">
        <w:rPr>
          <w:sz w:val="20"/>
          <w:szCs w:val="22"/>
        </w:rPr>
        <w:t>, inclusive</w:t>
      </w:r>
      <w:r w:rsidRPr="00EA3344">
        <w:rPr>
          <w:sz w:val="20"/>
          <w:szCs w:val="22"/>
        </w:rPr>
        <w:t>.</w:t>
      </w:r>
    </w:p>
    <w:p w14:paraId="536EAC9D" w14:textId="77777777" w:rsidR="00EA3344" w:rsidRPr="00EA3344" w:rsidRDefault="00EA3344" w:rsidP="00977481">
      <w:pPr>
        <w:numPr>
          <w:ilvl w:val="0"/>
          <w:numId w:val="33"/>
        </w:numPr>
        <w:ind w:left="1083" w:hanging="289"/>
        <w:jc w:val="both"/>
        <w:rPr>
          <w:sz w:val="20"/>
          <w:szCs w:val="22"/>
        </w:rPr>
      </w:pPr>
      <w:r w:rsidRPr="00EA3344">
        <w:rPr>
          <w:sz w:val="20"/>
          <w:szCs w:val="22"/>
        </w:rPr>
        <w:t>Reorder the VCL NAL units within each access unit for ascending values of slice_segment_address.</w:t>
      </w:r>
    </w:p>
    <w:p w14:paraId="57E0E0FE" w14:textId="77777777" w:rsidR="00EA3344" w:rsidRDefault="00EA3344" w:rsidP="00977481">
      <w:pPr>
        <w:numPr>
          <w:ilvl w:val="0"/>
          <w:numId w:val="33"/>
        </w:numPr>
        <w:ind w:left="1083" w:hanging="289"/>
        <w:jc w:val="both"/>
        <w:rPr>
          <w:sz w:val="20"/>
          <w:szCs w:val="22"/>
        </w:rPr>
      </w:pPr>
      <w:r w:rsidRPr="00EA3344">
        <w:rPr>
          <w:sz w:val="20"/>
          <w:szCs w:val="22"/>
        </w:rPr>
        <w:t>For the first VCL NAL unit within each access unit, set the value of first_slice_segment_in_pic_flag equal to 1.</w:t>
      </w:r>
    </w:p>
    <w:p w14:paraId="692467EF" w14:textId="6734DBD1" w:rsidR="006D728E" w:rsidRPr="003151FF" w:rsidRDefault="006D728E" w:rsidP="00977481">
      <w:pPr>
        <w:tabs>
          <w:tab w:val="clear" w:pos="360"/>
          <w:tab w:val="clear" w:pos="720"/>
          <w:tab w:val="clear" w:pos="1080"/>
          <w:tab w:val="clear" w:pos="1440"/>
        </w:tabs>
        <w:spacing w:before="120"/>
        <w:ind w:left="805"/>
        <w:jc w:val="both"/>
        <w:rPr>
          <w:rFonts w:eastAsia="Malgun Gothic"/>
          <w:sz w:val="18"/>
          <w:szCs w:val="18"/>
        </w:rPr>
      </w:pPr>
      <w:r w:rsidRPr="00A44B62">
        <w:rPr>
          <w:rFonts w:eastAsia="Malgun Gothic"/>
          <w:sz w:val="18"/>
          <w:szCs w:val="18"/>
        </w:rPr>
        <w:t>NOTE</w:t>
      </w:r>
      <w:r>
        <w:rPr>
          <w:rFonts w:eastAsia="Malgun Gothic"/>
          <w:sz w:val="18"/>
          <w:szCs w:val="18"/>
        </w:rPr>
        <w:t> </w:t>
      </w:r>
      <w:r w:rsidR="00524EC5" w:rsidRPr="00FD5B8E">
        <w:rPr>
          <w:sz w:val="18"/>
          <w:szCs w:val="18"/>
        </w:rPr>
        <w:fldChar w:fldCharType="begin"/>
      </w:r>
      <w:r w:rsidR="00524EC5" w:rsidRPr="00FD5B8E">
        <w:rPr>
          <w:sz w:val="18"/>
          <w:szCs w:val="18"/>
        </w:rPr>
        <w:instrText xml:space="preserve"> SEQ Not</w:instrText>
      </w:r>
      <w:r w:rsidR="00524EC5" w:rsidRPr="00A44B62">
        <w:rPr>
          <w:sz w:val="18"/>
          <w:szCs w:val="18"/>
        </w:rPr>
        <w:instrText xml:space="preserve">eCounter \* MERGEFORMAT </w:instrText>
      </w:r>
      <w:r w:rsidR="00524EC5" w:rsidRPr="00FD5B8E">
        <w:rPr>
          <w:sz w:val="18"/>
          <w:szCs w:val="18"/>
        </w:rPr>
        <w:fldChar w:fldCharType="separate"/>
      </w:r>
      <w:r w:rsidR="00864C76">
        <w:rPr>
          <w:noProof/>
          <w:sz w:val="18"/>
          <w:szCs w:val="18"/>
        </w:rPr>
        <w:t>3</w:t>
      </w:r>
      <w:r w:rsidR="00524EC5" w:rsidRPr="00FD5B8E">
        <w:rPr>
          <w:noProof/>
          <w:sz w:val="18"/>
          <w:szCs w:val="18"/>
        </w:rPr>
        <w:fldChar w:fldCharType="end"/>
      </w:r>
      <w:r>
        <w:rPr>
          <w:rFonts w:eastAsia="Malgun Gothic"/>
          <w:sz w:val="18"/>
          <w:szCs w:val="18"/>
        </w:rPr>
        <w:t> </w:t>
      </w:r>
      <w:r w:rsidRPr="003151FF">
        <w:rPr>
          <w:rFonts w:eastAsia="Malgun Gothic"/>
          <w:sz w:val="18"/>
          <w:szCs w:val="18"/>
        </w:rPr>
        <w:t>– </w:t>
      </w:r>
      <w:r w:rsidR="000F6A5F">
        <w:rPr>
          <w:rFonts w:eastAsia="Malgun Gothic"/>
          <w:sz w:val="18"/>
          <w:szCs w:val="18"/>
        </w:rPr>
        <w:t xml:space="preserve">The extracted MCTS sub-bitstream might have a smaller luma picture size compared </w:t>
      </w:r>
      <w:r w:rsidR="00FC4B9E">
        <w:rPr>
          <w:rFonts w:eastAsia="Malgun Gothic"/>
          <w:sz w:val="18"/>
          <w:szCs w:val="18"/>
        </w:rPr>
        <w:t>t</w:t>
      </w:r>
      <w:r w:rsidR="000F6A5F">
        <w:rPr>
          <w:rFonts w:eastAsia="Malgun Gothic"/>
          <w:sz w:val="18"/>
          <w:szCs w:val="18"/>
        </w:rPr>
        <w:t xml:space="preserve">o the </w:t>
      </w:r>
      <w:r w:rsidR="00131BEA">
        <w:rPr>
          <w:rFonts w:eastAsia="Malgun Gothic"/>
          <w:sz w:val="18"/>
          <w:szCs w:val="18"/>
        </w:rPr>
        <w:t xml:space="preserve">original </w:t>
      </w:r>
      <w:r w:rsidR="000F6A5F">
        <w:rPr>
          <w:rFonts w:eastAsia="Malgun Gothic"/>
          <w:sz w:val="18"/>
          <w:szCs w:val="18"/>
        </w:rPr>
        <w:t>bitstream which might require adjustment of the length of slice_segment_address and the byte_alignment in slice header</w:t>
      </w:r>
      <w:r w:rsidR="004F60D1">
        <w:rPr>
          <w:rFonts w:eastAsia="Malgun Gothic"/>
          <w:sz w:val="18"/>
          <w:szCs w:val="18"/>
        </w:rPr>
        <w:t>s</w:t>
      </w:r>
      <w:r w:rsidR="000F6A5F">
        <w:rPr>
          <w:rFonts w:eastAsia="Malgun Gothic"/>
          <w:sz w:val="18"/>
          <w:szCs w:val="18"/>
        </w:rPr>
        <w:t>.</w:t>
      </w:r>
    </w:p>
    <w:p w14:paraId="7C25C720" w14:textId="77777777" w:rsidR="00354964" w:rsidRPr="00A44B62" w:rsidRDefault="00354964" w:rsidP="00E3618E">
      <w:pPr>
        <w:jc w:val="both"/>
        <w:rPr>
          <w:sz w:val="20"/>
        </w:rPr>
      </w:pPr>
      <w:r w:rsidRPr="00A44B62">
        <w:rPr>
          <w:sz w:val="20"/>
        </w:rPr>
        <w:t xml:space="preserve">It is a requirement of bitstream conformance for the input bitstream that any output sub-bitstream that is the output of the </w:t>
      </w:r>
      <w:r w:rsidR="00584380" w:rsidRPr="00A44B62">
        <w:rPr>
          <w:sz w:val="20"/>
        </w:rPr>
        <w:t xml:space="preserve">MCTS sub-bitstream extraction </w:t>
      </w:r>
      <w:r w:rsidRPr="00A44B62">
        <w:rPr>
          <w:sz w:val="20"/>
        </w:rPr>
        <w:t>process specified in this clause shall be a conforming bitstream.</w:t>
      </w:r>
    </w:p>
    <w:p w14:paraId="505506DE" w14:textId="45BA1476" w:rsidR="00024D98" w:rsidRPr="00A44B6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A44B62">
        <w:rPr>
          <w:b/>
          <w:szCs w:val="22"/>
        </w:rPr>
        <w:t>D.3.4</w:t>
      </w:r>
      <w:r w:rsidR="00020036">
        <w:rPr>
          <w:b/>
          <w:szCs w:val="22"/>
        </w:rPr>
        <w:t>4</w:t>
      </w:r>
      <w:r w:rsidRPr="00A44B62">
        <w:rPr>
          <w:b/>
          <w:szCs w:val="22"/>
        </w:rPr>
        <w:tab/>
        <w:t>Motion-constrained tile sets extraction information nesting SEI message semantics</w:t>
      </w:r>
    </w:p>
    <w:p w14:paraId="68F55062" w14:textId="77777777" w:rsidR="00024D98" w:rsidRPr="00A44B62" w:rsidRDefault="00024D98" w:rsidP="00024D98">
      <w:pPr>
        <w:jc w:val="both"/>
        <w:rPr>
          <w:sz w:val="20"/>
        </w:rPr>
      </w:pPr>
      <w:r w:rsidRPr="00A44B62">
        <w:rPr>
          <w:sz w:val="20"/>
          <w:szCs w:val="22"/>
        </w:rPr>
        <w:t>The motion-constrained tile sets extraction information nesting SEI message</w:t>
      </w:r>
      <w:r w:rsidR="00E7719D" w:rsidRPr="00A44B62">
        <w:rPr>
          <w:sz w:val="20"/>
          <w:szCs w:val="22"/>
        </w:rPr>
        <w:t>, also referred to as the MCTS nesting SEI message,</w:t>
      </w:r>
      <w:r w:rsidRPr="00A44B62">
        <w:rPr>
          <w:sz w:val="20"/>
          <w:szCs w:val="22"/>
        </w:rPr>
        <w:t xml:space="preserve"> provides a mechanism to carry and associate the SEI messages with bitstream subsets corresponding to one </w:t>
      </w:r>
      <w:r w:rsidRPr="00A44B62">
        <w:rPr>
          <w:sz w:val="20"/>
        </w:rPr>
        <w:t xml:space="preserve">or more </w:t>
      </w:r>
      <w:r w:rsidR="00490A81" w:rsidRPr="00A44B62">
        <w:rPr>
          <w:sz w:val="20"/>
        </w:rPr>
        <w:t>MCTSs</w:t>
      </w:r>
      <w:r w:rsidRPr="00A44B62">
        <w:rPr>
          <w:sz w:val="20"/>
        </w:rPr>
        <w:t>.</w:t>
      </w:r>
      <w:r w:rsidR="00490A81" w:rsidRPr="00A44B62">
        <w:rPr>
          <w:sz w:val="20"/>
        </w:rPr>
        <w:t xml:space="preserve"> An SEI message contained in a</w:t>
      </w:r>
      <w:r w:rsidR="00E7719D" w:rsidRPr="00A44B62">
        <w:rPr>
          <w:sz w:val="20"/>
        </w:rPr>
        <w:t>n MCTS nesting</w:t>
      </w:r>
      <w:r w:rsidR="00490A81" w:rsidRPr="00A44B62">
        <w:rPr>
          <w:sz w:val="20"/>
        </w:rPr>
        <w:t xml:space="preserve"> </w:t>
      </w:r>
      <w:r w:rsidR="00490A81" w:rsidRPr="00A44B62">
        <w:rPr>
          <w:sz w:val="20"/>
          <w:szCs w:val="22"/>
        </w:rPr>
        <w:t xml:space="preserve">SEI message </w:t>
      </w:r>
      <w:r w:rsidR="00490A81" w:rsidRPr="00A44B62">
        <w:rPr>
          <w:sz w:val="20"/>
        </w:rPr>
        <w:t>is referred to as MCTS-nested or an MCTS-nested SEI message, and an SEI message that is not contained in an MCTS nesting SEI message is referred to as a non-MCTS-nested SEI message.</w:t>
      </w:r>
    </w:p>
    <w:p w14:paraId="2619A25C" w14:textId="77777777" w:rsidR="00024D98" w:rsidRPr="00A44B62" w:rsidRDefault="00024D98" w:rsidP="00024D98">
      <w:pPr>
        <w:jc w:val="both"/>
        <w:rPr>
          <w:sz w:val="20"/>
          <w:szCs w:val="22"/>
        </w:rPr>
      </w:pPr>
      <w:r w:rsidRPr="00A44B62">
        <w:rPr>
          <w:sz w:val="20"/>
          <w:szCs w:val="22"/>
        </w:rPr>
        <w:t xml:space="preserve">In the </w:t>
      </w:r>
      <w:r w:rsidR="00490A81" w:rsidRPr="00A44B62">
        <w:rPr>
          <w:sz w:val="20"/>
          <w:szCs w:val="22"/>
        </w:rPr>
        <w:t xml:space="preserve">MCTS </w:t>
      </w:r>
      <w:r w:rsidRPr="00A44B62">
        <w:rPr>
          <w:sz w:val="20"/>
          <w:szCs w:val="22"/>
        </w:rPr>
        <w:t xml:space="preserve">sub-bitstream extraction process as specified in the semantics of the </w:t>
      </w:r>
      <w:r w:rsidR="00E93317" w:rsidRPr="00A44B62">
        <w:rPr>
          <w:sz w:val="20"/>
          <w:szCs w:val="22"/>
        </w:rPr>
        <w:t>MCTS</w:t>
      </w:r>
      <w:r w:rsidR="00671CA4">
        <w:rPr>
          <w:sz w:val="20"/>
          <w:szCs w:val="22"/>
        </w:rPr>
        <w:t xml:space="preserve"> extraction information sets</w:t>
      </w:r>
      <w:r w:rsidRPr="00A44B62">
        <w:rPr>
          <w:sz w:val="20"/>
          <w:szCs w:val="22"/>
        </w:rPr>
        <w:t xml:space="preserve"> SEI message, the </w:t>
      </w:r>
      <w:r w:rsidR="00490A81" w:rsidRPr="00A44B62">
        <w:rPr>
          <w:sz w:val="20"/>
          <w:szCs w:val="22"/>
        </w:rPr>
        <w:t>MCTS-</w:t>
      </w:r>
      <w:r w:rsidRPr="00A44B62">
        <w:rPr>
          <w:sz w:val="20"/>
          <w:szCs w:val="22"/>
        </w:rPr>
        <w:t xml:space="preserve">nested SEI messages </w:t>
      </w:r>
      <w:r w:rsidR="00E7719D" w:rsidRPr="00A44B62">
        <w:rPr>
          <w:sz w:val="20"/>
          <w:szCs w:val="22"/>
        </w:rPr>
        <w:t xml:space="preserve">applicable to the MCTSs in an MCTS set in an access unit </w:t>
      </w:r>
      <w:r w:rsidRPr="00A44B62">
        <w:rPr>
          <w:sz w:val="20"/>
          <w:szCs w:val="22"/>
        </w:rPr>
        <w:t xml:space="preserve">can be </w:t>
      </w:r>
      <w:r w:rsidR="00E7719D" w:rsidRPr="00A44B62">
        <w:rPr>
          <w:sz w:val="20"/>
          <w:szCs w:val="22"/>
        </w:rPr>
        <w:t>included in the corresponding access unit of the extracted sub-bitstream as non-MCTS-nested SEI messages</w:t>
      </w:r>
      <w:r w:rsidRPr="00A44B62">
        <w:rPr>
          <w:sz w:val="20"/>
          <w:szCs w:val="22"/>
        </w:rPr>
        <w:t>.</w:t>
      </w:r>
    </w:p>
    <w:p w14:paraId="40766655" w14:textId="77777777" w:rsidR="00216F59" w:rsidRPr="00A44B62" w:rsidRDefault="00216F59" w:rsidP="00216F59">
      <w:pPr>
        <w:pStyle w:val="CommentText"/>
        <w:rPr>
          <w:szCs w:val="22"/>
          <w:lang w:val="en-CA"/>
        </w:rPr>
      </w:pPr>
      <w:r w:rsidRPr="00A44B62">
        <w:rPr>
          <w:lang w:val="en-CA"/>
        </w:rPr>
        <w:t xml:space="preserve">An MCTS-nesting SEI message shall not be present for a picture unless the picture belongs to the </w:t>
      </w:r>
      <w:r w:rsidRPr="00A44B62">
        <w:rPr>
          <w:szCs w:val="22"/>
          <w:lang w:val="en-CA"/>
        </w:rPr>
        <w:t>associatedPicSet of a</w:t>
      </w:r>
      <w:r w:rsidRPr="00A44B62">
        <w:rPr>
          <w:lang w:val="en-CA"/>
        </w:rPr>
        <w:t xml:space="preserve"> temporal MCTS SEI message. This temporal MCTS SEI message is referred to as the </w:t>
      </w:r>
      <w:r w:rsidRPr="00A44B62">
        <w:rPr>
          <w:szCs w:val="22"/>
          <w:lang w:val="en-CA"/>
        </w:rPr>
        <w:t xml:space="preserve">associated temporal MCTS SEI message of the MCTS-nesting SEI </w:t>
      </w:r>
      <w:r w:rsidRPr="00A44B62">
        <w:rPr>
          <w:lang w:val="en-CA"/>
        </w:rPr>
        <w:t>message</w:t>
      </w:r>
      <w:r w:rsidRPr="00A44B62">
        <w:rPr>
          <w:szCs w:val="22"/>
          <w:lang w:val="en-CA"/>
        </w:rPr>
        <w:t>.</w:t>
      </w:r>
    </w:p>
    <w:p w14:paraId="1940AC97" w14:textId="77777777" w:rsidR="007849DD" w:rsidRPr="00A44B62" w:rsidRDefault="007849DD" w:rsidP="00E3618E">
      <w:pPr>
        <w:pStyle w:val="LightGrid-Accent31"/>
        <w:ind w:leftChars="0" w:left="0"/>
        <w:jc w:val="both"/>
        <w:rPr>
          <w:sz w:val="20"/>
        </w:rPr>
      </w:pPr>
      <w:r w:rsidRPr="00A44B62">
        <w:rPr>
          <w:sz w:val="20"/>
        </w:rPr>
        <w:t>An SEI NAL unit containing an MCTS nesting SEI message shall not contain any other SEI message that is not MCTS-nested in the MCTS</w:t>
      </w:r>
      <w:r w:rsidR="00E7719D" w:rsidRPr="00A44B62">
        <w:rPr>
          <w:sz w:val="20"/>
        </w:rPr>
        <w:t xml:space="preserve"> </w:t>
      </w:r>
      <w:r w:rsidRPr="00A44B62">
        <w:rPr>
          <w:sz w:val="20"/>
        </w:rPr>
        <w:t>nesting SEI message.</w:t>
      </w:r>
    </w:p>
    <w:p w14:paraId="6129CAEF" w14:textId="77777777" w:rsidR="00024D98" w:rsidRPr="00A44B62" w:rsidRDefault="00400C49" w:rsidP="00024D98">
      <w:pPr>
        <w:jc w:val="both"/>
        <w:rPr>
          <w:sz w:val="20"/>
          <w:szCs w:val="22"/>
        </w:rPr>
      </w:pPr>
      <w:r w:rsidRPr="00A44B62">
        <w:rPr>
          <w:b/>
          <w:sz w:val="20"/>
          <w:szCs w:val="22"/>
        </w:rPr>
        <w:t>all_mcts_flag</w:t>
      </w:r>
      <w:r w:rsidR="00024D98" w:rsidRPr="00A44B62">
        <w:rPr>
          <w:sz w:val="20"/>
          <w:szCs w:val="22"/>
        </w:rPr>
        <w:t xml:space="preserve"> equal to 0 specifies that the </w:t>
      </w:r>
      <w:r w:rsidR="00E7719D" w:rsidRPr="00A44B62">
        <w:rPr>
          <w:sz w:val="20"/>
          <w:szCs w:val="22"/>
        </w:rPr>
        <w:t>list nesting_</w:t>
      </w:r>
      <w:r w:rsidR="00024D98" w:rsidRPr="00A44B62">
        <w:rPr>
          <w:sz w:val="20"/>
          <w:szCs w:val="22"/>
        </w:rPr>
        <w:t xml:space="preserve">mctsid is set to consist of </w:t>
      </w:r>
      <w:r w:rsidR="00E068E3" w:rsidRPr="00A44B62">
        <w:rPr>
          <w:sz w:val="20"/>
          <w:szCs w:val="22"/>
        </w:rPr>
        <w:t xml:space="preserve">the MCTS </w:t>
      </w:r>
      <w:r w:rsidR="00C71787">
        <w:rPr>
          <w:sz w:val="20"/>
          <w:szCs w:val="22"/>
        </w:rPr>
        <w:t>indices</w:t>
      </w:r>
      <w:r w:rsidR="00C71787" w:rsidRPr="00A44B62">
        <w:rPr>
          <w:sz w:val="20"/>
          <w:szCs w:val="22"/>
        </w:rPr>
        <w:t xml:space="preserve"> </w:t>
      </w:r>
      <w:r w:rsidR="00E068E3" w:rsidRPr="00A44B62">
        <w:rPr>
          <w:sz w:val="20"/>
          <w:szCs w:val="22"/>
        </w:rPr>
        <w:t xml:space="preserve">indicated by </w:t>
      </w:r>
      <w:r w:rsidR="00E7719D" w:rsidRPr="00A44B62">
        <w:rPr>
          <w:sz w:val="20"/>
          <w:szCs w:val="22"/>
        </w:rPr>
        <w:t xml:space="preserve">all </w:t>
      </w:r>
      <w:r w:rsidR="00E068E3" w:rsidRPr="00A44B62">
        <w:rPr>
          <w:sz w:val="20"/>
          <w:szCs w:val="22"/>
        </w:rPr>
        <w:t xml:space="preserve">instances of </w:t>
      </w:r>
      <w:r w:rsidR="00253504">
        <w:rPr>
          <w:sz w:val="20"/>
          <w:szCs w:val="22"/>
        </w:rPr>
        <w:t>id</w:t>
      </w:r>
      <w:r w:rsidR="00E6239E">
        <w:rPr>
          <w:sz w:val="20"/>
          <w:szCs w:val="22"/>
        </w:rPr>
        <w:t>x</w:t>
      </w:r>
      <w:r w:rsidR="00253504">
        <w:rPr>
          <w:sz w:val="20"/>
          <w:szCs w:val="22"/>
        </w:rPr>
        <w:t>_of_associated_</w:t>
      </w:r>
      <w:proofErr w:type="gramStart"/>
      <w:r w:rsidR="00253504">
        <w:rPr>
          <w:sz w:val="20"/>
          <w:szCs w:val="22"/>
        </w:rPr>
        <w:t>mcts</w:t>
      </w:r>
      <w:r w:rsidR="00024D98" w:rsidRPr="00A44B62">
        <w:rPr>
          <w:sz w:val="20"/>
          <w:szCs w:val="22"/>
        </w:rPr>
        <w:t>[</w:t>
      </w:r>
      <w:proofErr w:type="gramEnd"/>
      <w:r w:rsidR="00024D98" w:rsidRPr="00A44B62">
        <w:rPr>
          <w:sz w:val="20"/>
          <w:szCs w:val="22"/>
        </w:rPr>
        <w:t> i ]</w:t>
      </w:r>
      <w:r w:rsidR="00E7719D" w:rsidRPr="00A44B62">
        <w:rPr>
          <w:sz w:val="20"/>
          <w:szCs w:val="22"/>
        </w:rPr>
        <w:t xml:space="preserve"> for i from 0 to </w:t>
      </w:r>
      <w:r w:rsidRPr="00A44B62">
        <w:rPr>
          <w:sz w:val="20"/>
          <w:szCs w:val="22"/>
        </w:rPr>
        <w:t>num_associated_mcts_minus1</w:t>
      </w:r>
      <w:r w:rsidR="00E7719D" w:rsidRPr="00A44B62">
        <w:rPr>
          <w:sz w:val="20"/>
          <w:szCs w:val="22"/>
        </w:rPr>
        <w:t>, inclusive</w:t>
      </w:r>
      <w:r w:rsidR="00024D98" w:rsidRPr="00A44B62">
        <w:rPr>
          <w:sz w:val="20"/>
          <w:szCs w:val="22"/>
        </w:rPr>
        <w:t xml:space="preserve">. </w:t>
      </w:r>
      <w:r w:rsidRPr="00A44B62">
        <w:rPr>
          <w:sz w:val="20"/>
          <w:szCs w:val="22"/>
        </w:rPr>
        <w:t>all_mcts_flag</w:t>
      </w:r>
      <w:r w:rsidR="00024D98" w:rsidRPr="00A44B62">
        <w:rPr>
          <w:sz w:val="20"/>
          <w:szCs w:val="22"/>
        </w:rPr>
        <w:t xml:space="preserve"> equal to 1 specifies that the list </w:t>
      </w:r>
      <w:r w:rsidR="00E7719D" w:rsidRPr="00A44B62">
        <w:rPr>
          <w:sz w:val="20"/>
          <w:szCs w:val="22"/>
        </w:rPr>
        <w:t>nesting_mctsid</w:t>
      </w:r>
      <w:r w:rsidR="00024D98" w:rsidRPr="00A44B62">
        <w:rPr>
          <w:sz w:val="20"/>
          <w:szCs w:val="22"/>
        </w:rPr>
        <w:t xml:space="preserve"> consists of </w:t>
      </w:r>
      <w:r w:rsidR="00E7719D" w:rsidRPr="00A44B62">
        <w:rPr>
          <w:sz w:val="20"/>
          <w:szCs w:val="22"/>
        </w:rPr>
        <w:t xml:space="preserve">the MCTS </w:t>
      </w:r>
      <w:r w:rsidR="00C71787">
        <w:rPr>
          <w:sz w:val="20"/>
          <w:szCs w:val="22"/>
        </w:rPr>
        <w:t>indices</w:t>
      </w:r>
      <w:r w:rsidR="00C71787" w:rsidRPr="00A44B62">
        <w:rPr>
          <w:sz w:val="20"/>
          <w:szCs w:val="22"/>
        </w:rPr>
        <w:t xml:space="preserve"> </w:t>
      </w:r>
      <w:r w:rsidR="00024D98" w:rsidRPr="00A44B62">
        <w:rPr>
          <w:sz w:val="20"/>
          <w:szCs w:val="22"/>
        </w:rPr>
        <w:t xml:space="preserve">of </w:t>
      </w:r>
      <w:r w:rsidR="00E7719D" w:rsidRPr="00A44B62">
        <w:rPr>
          <w:sz w:val="20"/>
          <w:szCs w:val="22"/>
        </w:rPr>
        <w:t xml:space="preserve">all the MCTSs indicated by </w:t>
      </w:r>
      <w:r w:rsidR="00024D98" w:rsidRPr="00A44B62">
        <w:rPr>
          <w:sz w:val="20"/>
          <w:szCs w:val="22"/>
        </w:rPr>
        <w:t xml:space="preserve">the </w:t>
      </w:r>
      <w:r w:rsidR="00E068E3" w:rsidRPr="00A44B62">
        <w:rPr>
          <w:sz w:val="20"/>
        </w:rPr>
        <w:t xml:space="preserve">associated </w:t>
      </w:r>
      <w:r w:rsidR="00216F59" w:rsidRPr="00A44B62">
        <w:rPr>
          <w:sz w:val="20"/>
          <w:szCs w:val="22"/>
        </w:rPr>
        <w:t>temporal MCTS SEI message</w:t>
      </w:r>
      <w:r w:rsidR="00024D98" w:rsidRPr="00A44B62">
        <w:rPr>
          <w:sz w:val="20"/>
          <w:szCs w:val="22"/>
        </w:rPr>
        <w:t>.</w:t>
      </w:r>
    </w:p>
    <w:p w14:paraId="1B5B27DD" w14:textId="77777777" w:rsidR="00216F59" w:rsidRPr="00A44B62" w:rsidRDefault="00216F59" w:rsidP="00024D98">
      <w:pPr>
        <w:jc w:val="both"/>
        <w:rPr>
          <w:sz w:val="20"/>
          <w:szCs w:val="22"/>
        </w:rPr>
      </w:pPr>
      <w:r w:rsidRPr="00A44B62">
        <w:rPr>
          <w:sz w:val="20"/>
          <w:szCs w:val="22"/>
        </w:rPr>
        <w:t xml:space="preserve">The MCTS-nested SEI messages apply to all MCTSs for which the MCTS </w:t>
      </w:r>
      <w:r w:rsidR="00C71787">
        <w:rPr>
          <w:sz w:val="20"/>
          <w:szCs w:val="22"/>
        </w:rPr>
        <w:t>indices</w:t>
      </w:r>
      <w:r w:rsidR="00C71787" w:rsidRPr="00A44B62">
        <w:rPr>
          <w:sz w:val="20"/>
          <w:szCs w:val="22"/>
        </w:rPr>
        <w:t xml:space="preserve"> </w:t>
      </w:r>
      <w:r w:rsidRPr="00A44B62">
        <w:rPr>
          <w:sz w:val="20"/>
          <w:szCs w:val="22"/>
        </w:rPr>
        <w:t>are included in the list nesting_mctsid.</w:t>
      </w:r>
    </w:p>
    <w:p w14:paraId="1315187D" w14:textId="77777777" w:rsidR="00024D98" w:rsidRPr="00A44B62" w:rsidRDefault="00400C49" w:rsidP="00024D98">
      <w:pPr>
        <w:jc w:val="both"/>
        <w:rPr>
          <w:sz w:val="20"/>
          <w:szCs w:val="22"/>
        </w:rPr>
      </w:pPr>
      <w:r w:rsidRPr="00A44B62">
        <w:rPr>
          <w:b/>
          <w:sz w:val="20"/>
          <w:szCs w:val="22"/>
        </w:rPr>
        <w:t>num_associated_mcts_minus1</w:t>
      </w:r>
      <w:r w:rsidR="00024D98" w:rsidRPr="00A44B62">
        <w:rPr>
          <w:sz w:val="20"/>
          <w:szCs w:val="22"/>
        </w:rPr>
        <w:t xml:space="preserve"> plus 1 specifies the number of </w:t>
      </w:r>
      <w:r w:rsidR="00216F59" w:rsidRPr="00A44B62">
        <w:rPr>
          <w:sz w:val="20"/>
          <w:szCs w:val="22"/>
        </w:rPr>
        <w:t xml:space="preserve">the </w:t>
      </w:r>
      <w:r w:rsidR="00024D98" w:rsidRPr="00A44B62">
        <w:rPr>
          <w:sz w:val="20"/>
          <w:szCs w:val="22"/>
        </w:rPr>
        <w:t xml:space="preserve">following </w:t>
      </w:r>
      <w:r w:rsidR="00A7656D" w:rsidRPr="00A44B62">
        <w:rPr>
          <w:sz w:val="20"/>
          <w:szCs w:val="22"/>
        </w:rPr>
        <w:t xml:space="preserve">MCTS </w:t>
      </w:r>
      <w:r w:rsidR="00C71787">
        <w:rPr>
          <w:sz w:val="20"/>
          <w:szCs w:val="22"/>
        </w:rPr>
        <w:t>indices</w:t>
      </w:r>
      <w:r w:rsidR="00024D98" w:rsidRPr="00A44B62">
        <w:rPr>
          <w:sz w:val="20"/>
          <w:szCs w:val="22"/>
        </w:rPr>
        <w:t xml:space="preserve">. The value of </w:t>
      </w:r>
      <w:r w:rsidRPr="00A44B62">
        <w:rPr>
          <w:sz w:val="20"/>
          <w:szCs w:val="22"/>
        </w:rPr>
        <w:t>num_associated_mcts_minus1</w:t>
      </w:r>
      <w:r w:rsidR="00024D98" w:rsidRPr="00A44B62">
        <w:rPr>
          <w:sz w:val="20"/>
          <w:szCs w:val="22"/>
        </w:rPr>
        <w:t xml:space="preserve"> shall be in the range of 0 to</w:t>
      </w:r>
      <w:r w:rsidR="00253504">
        <w:rPr>
          <w:sz w:val="20"/>
          <w:szCs w:val="22"/>
        </w:rPr>
        <w:t xml:space="preserve"> </w:t>
      </w:r>
      <w:r w:rsidR="00AB70ED" w:rsidRPr="00A44B62">
        <w:rPr>
          <w:sz w:val="20"/>
          <w:szCs w:val="22"/>
        </w:rPr>
        <w:t>511</w:t>
      </w:r>
      <w:r w:rsidR="00024D98" w:rsidRPr="00A44B62">
        <w:rPr>
          <w:sz w:val="20"/>
          <w:szCs w:val="22"/>
        </w:rPr>
        <w:t>, inclusive.</w:t>
      </w:r>
    </w:p>
    <w:p w14:paraId="2B5926AA" w14:textId="77777777" w:rsidR="00024D98" w:rsidRPr="00A44B62" w:rsidRDefault="00253504" w:rsidP="00024D98">
      <w:pPr>
        <w:jc w:val="both"/>
        <w:rPr>
          <w:sz w:val="20"/>
          <w:szCs w:val="22"/>
        </w:rPr>
      </w:pPr>
      <w:r>
        <w:rPr>
          <w:b/>
          <w:sz w:val="20"/>
          <w:szCs w:val="22"/>
        </w:rPr>
        <w:t>id</w:t>
      </w:r>
      <w:r w:rsidR="00E6239E">
        <w:rPr>
          <w:b/>
          <w:sz w:val="20"/>
          <w:szCs w:val="22"/>
        </w:rPr>
        <w:t>x</w:t>
      </w:r>
      <w:r>
        <w:rPr>
          <w:b/>
          <w:sz w:val="20"/>
          <w:szCs w:val="22"/>
        </w:rPr>
        <w:t>_of_associated_</w:t>
      </w:r>
      <w:proofErr w:type="gramStart"/>
      <w:r>
        <w:rPr>
          <w:b/>
          <w:sz w:val="20"/>
          <w:szCs w:val="22"/>
        </w:rPr>
        <w:t>mcts</w:t>
      </w:r>
      <w:r w:rsidR="00024D98" w:rsidRPr="00A44B62">
        <w:rPr>
          <w:sz w:val="20"/>
          <w:szCs w:val="22"/>
        </w:rPr>
        <w:t>[</w:t>
      </w:r>
      <w:proofErr w:type="gramEnd"/>
      <w:r w:rsidR="00024D98" w:rsidRPr="00A44B62">
        <w:rPr>
          <w:sz w:val="20"/>
          <w:szCs w:val="22"/>
        </w:rPr>
        <w:t xml:space="preserve"> i ] </w:t>
      </w:r>
      <w:r w:rsidR="00216F59" w:rsidRPr="00A44B62">
        <w:rPr>
          <w:sz w:val="20"/>
          <w:szCs w:val="22"/>
        </w:rPr>
        <w:t>indicates</w:t>
      </w:r>
      <w:r w:rsidR="00A7656D" w:rsidRPr="00A44B62">
        <w:rPr>
          <w:sz w:val="20"/>
          <w:szCs w:val="22"/>
        </w:rPr>
        <w:t xml:space="preserve"> </w:t>
      </w:r>
      <w:r w:rsidR="00024D98" w:rsidRPr="00A44B62">
        <w:rPr>
          <w:sz w:val="20"/>
          <w:szCs w:val="22"/>
        </w:rPr>
        <w:t xml:space="preserve">the </w:t>
      </w:r>
      <w:r w:rsidR="00A7656D" w:rsidRPr="00A44B62">
        <w:rPr>
          <w:sz w:val="20"/>
          <w:szCs w:val="22"/>
        </w:rPr>
        <w:t xml:space="preserve">MCTS </w:t>
      </w:r>
      <w:r w:rsidR="00C71787">
        <w:rPr>
          <w:sz w:val="20"/>
          <w:szCs w:val="22"/>
        </w:rPr>
        <w:t>index</w:t>
      </w:r>
      <w:r w:rsidR="00C71787" w:rsidRPr="00A44B62">
        <w:rPr>
          <w:sz w:val="20"/>
          <w:szCs w:val="22"/>
        </w:rPr>
        <w:t xml:space="preserve"> </w:t>
      </w:r>
      <w:r w:rsidR="00A7656D" w:rsidRPr="00A44B62">
        <w:rPr>
          <w:sz w:val="20"/>
          <w:szCs w:val="22"/>
        </w:rPr>
        <w:t>of the i-th MCTS</w:t>
      </w:r>
      <w:r w:rsidR="00024D98" w:rsidRPr="00A44B62">
        <w:rPr>
          <w:sz w:val="20"/>
          <w:szCs w:val="22"/>
        </w:rPr>
        <w:t xml:space="preserve"> associated </w:t>
      </w:r>
      <w:r w:rsidR="00216F59" w:rsidRPr="00A44B62">
        <w:rPr>
          <w:sz w:val="20"/>
          <w:szCs w:val="22"/>
        </w:rPr>
        <w:t>with</w:t>
      </w:r>
      <w:r w:rsidR="00024D98" w:rsidRPr="00A44B62">
        <w:rPr>
          <w:sz w:val="20"/>
          <w:szCs w:val="22"/>
        </w:rPr>
        <w:t xml:space="preserve"> the following </w:t>
      </w:r>
      <w:r w:rsidR="00216F59" w:rsidRPr="00A44B62">
        <w:rPr>
          <w:sz w:val="20"/>
          <w:szCs w:val="22"/>
        </w:rPr>
        <w:t>MCTS-</w:t>
      </w:r>
      <w:r w:rsidR="00024D98" w:rsidRPr="00A44B62">
        <w:rPr>
          <w:sz w:val="20"/>
          <w:szCs w:val="22"/>
        </w:rPr>
        <w:t xml:space="preserve">nested SEI messages. The value of </w:t>
      </w:r>
      <w:r>
        <w:rPr>
          <w:sz w:val="20"/>
          <w:szCs w:val="22"/>
        </w:rPr>
        <w:t>id</w:t>
      </w:r>
      <w:r w:rsidR="00E6239E">
        <w:rPr>
          <w:sz w:val="20"/>
          <w:szCs w:val="22"/>
        </w:rPr>
        <w:t>x</w:t>
      </w:r>
      <w:r>
        <w:rPr>
          <w:sz w:val="20"/>
          <w:szCs w:val="22"/>
        </w:rPr>
        <w:t>_of_associated_</w:t>
      </w:r>
      <w:proofErr w:type="gramStart"/>
      <w:r>
        <w:rPr>
          <w:sz w:val="20"/>
          <w:szCs w:val="22"/>
        </w:rPr>
        <w:t>mcts</w:t>
      </w:r>
      <w:r w:rsidR="00024D98" w:rsidRPr="00A44B62">
        <w:rPr>
          <w:sz w:val="20"/>
          <w:szCs w:val="22"/>
        </w:rPr>
        <w:t>[</w:t>
      </w:r>
      <w:proofErr w:type="gramEnd"/>
      <w:r w:rsidR="00024D98" w:rsidRPr="00A44B62">
        <w:rPr>
          <w:sz w:val="20"/>
          <w:szCs w:val="22"/>
        </w:rPr>
        <w:t> i ] shall be in the range of 0 to</w:t>
      </w:r>
      <w:r>
        <w:rPr>
          <w:sz w:val="20"/>
          <w:szCs w:val="22"/>
        </w:rPr>
        <w:t xml:space="preserve"> </w:t>
      </w:r>
      <w:r w:rsidR="00AB70ED" w:rsidRPr="00A44B62">
        <w:rPr>
          <w:sz w:val="20"/>
          <w:szCs w:val="22"/>
        </w:rPr>
        <w:t>511</w:t>
      </w:r>
      <w:r w:rsidR="00024D98" w:rsidRPr="00A44B62">
        <w:rPr>
          <w:sz w:val="20"/>
          <w:szCs w:val="22"/>
        </w:rPr>
        <w:t>, inclusive.</w:t>
      </w:r>
    </w:p>
    <w:p w14:paraId="162D0487" w14:textId="77777777" w:rsidR="00024D98" w:rsidRPr="00A44B62" w:rsidRDefault="00024D98" w:rsidP="00024D98">
      <w:pPr>
        <w:jc w:val="both"/>
        <w:rPr>
          <w:noProof/>
          <w:sz w:val="20"/>
        </w:rPr>
      </w:pPr>
      <w:r w:rsidRPr="00A44B62">
        <w:rPr>
          <w:b/>
          <w:noProof/>
          <w:sz w:val="20"/>
        </w:rPr>
        <w:t>num_sei_messages_in_mcts_extraction_nesting_minus1</w:t>
      </w:r>
      <w:r w:rsidRPr="00A44B62">
        <w:rPr>
          <w:noProof/>
          <w:sz w:val="20"/>
        </w:rPr>
        <w:t xml:space="preserve"> plus 1 </w:t>
      </w:r>
      <w:r w:rsidR="00490A81" w:rsidRPr="00A44B62">
        <w:rPr>
          <w:noProof/>
          <w:sz w:val="20"/>
        </w:rPr>
        <w:t xml:space="preserve">specifies </w:t>
      </w:r>
      <w:r w:rsidRPr="00A44B62">
        <w:rPr>
          <w:noProof/>
          <w:sz w:val="20"/>
        </w:rPr>
        <w:t xml:space="preserve">the number of the following </w:t>
      </w:r>
      <w:r w:rsidR="00490A81" w:rsidRPr="00A44B62">
        <w:rPr>
          <w:noProof/>
          <w:sz w:val="20"/>
        </w:rPr>
        <w:t>MCTS-</w:t>
      </w:r>
      <w:r w:rsidRPr="00A44B62">
        <w:rPr>
          <w:noProof/>
          <w:sz w:val="20"/>
        </w:rPr>
        <w:t>nested SEI messages.</w:t>
      </w:r>
    </w:p>
    <w:p w14:paraId="58136E6E" w14:textId="77777777" w:rsidR="00024D98" w:rsidRPr="00A44B62" w:rsidRDefault="00024D98" w:rsidP="00024D98">
      <w:pPr>
        <w:jc w:val="both"/>
        <w:rPr>
          <w:noProof/>
          <w:sz w:val="20"/>
        </w:rPr>
      </w:pPr>
      <w:r w:rsidRPr="00A44B62">
        <w:rPr>
          <w:b/>
          <w:noProof/>
          <w:sz w:val="20"/>
        </w:rPr>
        <w:t>mcts_nesting_zero_bit</w:t>
      </w:r>
      <w:r w:rsidRPr="00A44B62">
        <w:rPr>
          <w:noProof/>
          <w:sz w:val="20"/>
        </w:rPr>
        <w:t xml:space="preserve"> shall be equal to 0.</w:t>
      </w:r>
    </w:p>
    <w:p w14:paraId="7C80656C" w14:textId="4DE0AE91" w:rsidR="00024D98" w:rsidRPr="00A44B62" w:rsidRDefault="00024D98" w:rsidP="00024D98">
      <w:pPr>
        <w:keepNext/>
        <w:keepLines/>
        <w:spacing w:before="360"/>
        <w:outlineLvl w:val="0"/>
        <w:rPr>
          <w:i/>
          <w:noProof/>
          <w:sz w:val="24"/>
        </w:rPr>
      </w:pPr>
      <w:r w:rsidRPr="00A44B62">
        <w:rPr>
          <w:i/>
          <w:noProof/>
          <w:sz w:val="24"/>
        </w:rPr>
        <w:t>In E.3.1</w:t>
      </w:r>
      <w:r w:rsidR="00EC05DF">
        <w:rPr>
          <w:i/>
          <w:noProof/>
          <w:sz w:val="24"/>
        </w:rPr>
        <w:t xml:space="preserve"> (</w:t>
      </w:r>
      <w:r w:rsidR="00EC05DF" w:rsidRPr="00EC05DF">
        <w:rPr>
          <w:i/>
          <w:noProof/>
          <w:sz w:val="24"/>
        </w:rPr>
        <w:t>VUI parameters semantics</w:t>
      </w:r>
      <w:r w:rsidR="00EC05DF">
        <w:rPr>
          <w:i/>
          <w:noProof/>
          <w:sz w:val="24"/>
        </w:rPr>
        <w:t>)</w:t>
      </w:r>
      <w:r w:rsidRPr="00A44B62">
        <w:rPr>
          <w:i/>
          <w:noProof/>
          <w:sz w:val="24"/>
        </w:rPr>
        <w:t xml:space="preserve">, after the paragraphs specifying the semantics of chroma_sample_loc_type_top_field and chroma_sample_loc_type_bottom_field, add the following </w:t>
      </w:r>
      <w:ins w:id="3775" w:author="Gary Sullivan" w:date="2018-01-12T22:12:00Z">
        <w:r w:rsidR="00FA39F5" w:rsidRPr="00FA39F5">
          <w:rPr>
            <w:i/>
            <w:noProof/>
            <w:sz w:val="24"/>
          </w:rPr>
          <w:t>text and additional figures</w:t>
        </w:r>
      </w:ins>
      <w:del w:id="3776" w:author="Gary Sullivan" w:date="2018-01-12T22:12:00Z">
        <w:r w:rsidRPr="00A44B62" w:rsidDel="00FA39F5">
          <w:rPr>
            <w:i/>
            <w:noProof/>
            <w:sz w:val="24"/>
          </w:rPr>
          <w:delText>paragraph</w:delText>
        </w:r>
      </w:del>
      <w:r w:rsidRPr="00A44B62">
        <w:rPr>
          <w:i/>
          <w:noProof/>
          <w:sz w:val="24"/>
        </w:rPr>
        <w:t>:</w:t>
      </w:r>
    </w:p>
    <w:p w14:paraId="7DC57F08" w14:textId="77777777" w:rsidR="00FA39F5" w:rsidRDefault="00FA39F5" w:rsidP="00FA39F5">
      <w:pPr>
        <w:jc w:val="both"/>
        <w:rPr>
          <w:ins w:id="3777" w:author="Gary Sullivan" w:date="2018-01-12T22:13:00Z"/>
          <w:sz w:val="20"/>
          <w:szCs w:val="22"/>
        </w:rPr>
      </w:pPr>
      <w:ins w:id="3778" w:author="Gary Sullivan" w:date="2018-01-12T22:13:00Z">
        <w:r>
          <w:rPr>
            <w:sz w:val="20"/>
            <w:szCs w:val="22"/>
          </w:rPr>
          <w:t>Figure E.2 illustrates the indicated relative position of the top-left chroma sample</w:t>
        </w:r>
        <w:r w:rsidRPr="00B533A3">
          <w:rPr>
            <w:sz w:val="20"/>
            <w:szCs w:val="22"/>
          </w:rPr>
          <w:t xml:space="preserve"> when chroma_format_idc is equal to 1 (4:2:0 chroma format), and chroma_sample_loc_type_top_field and chroma_sample_loc_type_bottom_field are </w:t>
        </w:r>
        <w:r>
          <w:rPr>
            <w:sz w:val="20"/>
            <w:szCs w:val="22"/>
          </w:rPr>
          <w:t xml:space="preserve">both </w:t>
        </w:r>
        <w:r w:rsidRPr="00B533A3">
          <w:rPr>
            <w:sz w:val="20"/>
            <w:szCs w:val="22"/>
          </w:rPr>
          <w:t>equal</w:t>
        </w:r>
        <w:r>
          <w:rPr>
            <w:sz w:val="20"/>
            <w:szCs w:val="22"/>
          </w:rPr>
          <w:t xml:space="preserve"> to the value of a variable ChromaLocType. </w:t>
        </w:r>
        <w:r w:rsidRPr="00B533A3">
          <w:rPr>
            <w:sz w:val="20"/>
            <w:szCs w:val="22"/>
          </w:rPr>
          <w:t xml:space="preserve">The </w:t>
        </w:r>
        <w:r>
          <w:rPr>
            <w:sz w:val="20"/>
            <w:szCs w:val="22"/>
          </w:rPr>
          <w:t xml:space="preserve">region represented by the top-left </w:t>
        </w:r>
        <w:r w:rsidRPr="00B533A3">
          <w:rPr>
            <w:sz w:val="20"/>
            <w:szCs w:val="22"/>
          </w:rPr>
          <w:t xml:space="preserve">4:2:0 chroma sample (depicted as </w:t>
        </w:r>
        <w:r>
          <w:rPr>
            <w:sz w:val="20"/>
            <w:szCs w:val="22"/>
          </w:rPr>
          <w:t>a</w:t>
        </w:r>
        <w:r w:rsidRPr="00B533A3">
          <w:rPr>
            <w:sz w:val="20"/>
            <w:szCs w:val="22"/>
          </w:rPr>
          <w:t xml:space="preserve"> </w:t>
        </w:r>
        <w:r>
          <w:rPr>
            <w:sz w:val="20"/>
            <w:szCs w:val="22"/>
          </w:rPr>
          <w:t>large</w:t>
        </w:r>
        <w:r w:rsidRPr="00B533A3">
          <w:rPr>
            <w:sz w:val="20"/>
            <w:szCs w:val="22"/>
          </w:rPr>
          <w:t xml:space="preserve"> red square</w:t>
        </w:r>
        <w:r>
          <w:rPr>
            <w:sz w:val="20"/>
            <w:szCs w:val="22"/>
          </w:rPr>
          <w:t xml:space="preserve"> with a large red dot at its centre</w:t>
        </w:r>
        <w:r w:rsidRPr="00B533A3">
          <w:rPr>
            <w:sz w:val="20"/>
            <w:szCs w:val="22"/>
          </w:rPr>
          <w:t xml:space="preserve">) is shown relative to the </w:t>
        </w:r>
        <w:r>
          <w:rPr>
            <w:sz w:val="20"/>
            <w:szCs w:val="22"/>
          </w:rPr>
          <w:t>region represented by the top-left</w:t>
        </w:r>
        <w:r w:rsidRPr="00B533A3">
          <w:rPr>
            <w:sz w:val="20"/>
            <w:szCs w:val="22"/>
          </w:rPr>
          <w:t xml:space="preserve"> luma sample (</w:t>
        </w:r>
        <w:r>
          <w:rPr>
            <w:sz w:val="20"/>
            <w:szCs w:val="22"/>
          </w:rPr>
          <w:t xml:space="preserve">depicted as a small </w:t>
        </w:r>
        <w:r w:rsidRPr="00B533A3">
          <w:rPr>
            <w:sz w:val="20"/>
            <w:szCs w:val="22"/>
          </w:rPr>
          <w:t>black square</w:t>
        </w:r>
        <w:r>
          <w:rPr>
            <w:sz w:val="20"/>
            <w:szCs w:val="22"/>
          </w:rPr>
          <w:t xml:space="preserve"> with a small black dot at its centre</w:t>
        </w:r>
        <w:r w:rsidRPr="00B533A3">
          <w:rPr>
            <w:sz w:val="20"/>
            <w:szCs w:val="22"/>
          </w:rPr>
          <w:t>)</w:t>
        </w:r>
        <w:r>
          <w:rPr>
            <w:sz w:val="20"/>
            <w:szCs w:val="22"/>
          </w:rPr>
          <w:t>. The regions represented by neighbouring luma samples are depicted as small grey squares with small grey dots at their centres.</w:t>
        </w:r>
      </w:ins>
    </w:p>
    <w:p w14:paraId="1CA75596" w14:textId="77777777" w:rsidR="00FA39F5" w:rsidRDefault="00FA39F5" w:rsidP="00FA39F5">
      <w:pPr>
        <w:jc w:val="both"/>
        <w:rPr>
          <w:ins w:id="3779" w:author="Gary Sullivan" w:date="2018-01-12T22:13:00Z"/>
          <w:sz w:val="20"/>
          <w:szCs w:val="22"/>
        </w:rPr>
      </w:pPr>
    </w:p>
    <w:p w14:paraId="5A8B22BF" w14:textId="77777777" w:rsidR="00FA39F5" w:rsidRDefault="00FA39F5" w:rsidP="00FA39F5">
      <w:pPr>
        <w:jc w:val="center"/>
        <w:rPr>
          <w:ins w:id="3780" w:author="Gary Sullivan" w:date="2018-01-12T22:13:00Z"/>
          <w:sz w:val="20"/>
          <w:szCs w:val="22"/>
        </w:rPr>
      </w:pPr>
      <w:ins w:id="3781" w:author="Gary Sullivan" w:date="2018-01-12T22:13:00Z">
        <w:r>
          <w:rPr>
            <w:noProof/>
            <w:szCs w:val="22"/>
          </w:rPr>
          <w:drawing>
            <wp:inline distT="0" distB="0" distL="0" distR="0" wp14:anchorId="082DAC66" wp14:editId="5B3B79BA">
              <wp:extent cx="5943600" cy="1079763"/>
              <wp:effectExtent l="0" t="0" r="0" b="635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FigE1a.png"/>
                      <pic:cNvPicPr/>
                    </pic:nvPicPr>
                    <pic:blipFill>
                      <a:blip r:embed="rId10">
                        <a:extLst>
                          <a:ext uri="{28A0092B-C50C-407E-A947-70E740481C1C}">
                            <a14:useLocalDpi xmlns:a14="http://schemas.microsoft.com/office/drawing/2010/main" val="0"/>
                          </a:ext>
                        </a:extLst>
                      </a:blip>
                      <a:stretch>
                        <a:fillRect/>
                      </a:stretch>
                    </pic:blipFill>
                    <pic:spPr>
                      <a:xfrm>
                        <a:off x="0" y="0"/>
                        <a:ext cx="5943600" cy="1079763"/>
                      </a:xfrm>
                      <a:prstGeom prst="rect">
                        <a:avLst/>
                      </a:prstGeom>
                    </pic:spPr>
                  </pic:pic>
                </a:graphicData>
              </a:graphic>
            </wp:inline>
          </w:drawing>
        </w:r>
      </w:ins>
    </w:p>
    <w:p w14:paraId="26C0EFA0" w14:textId="77777777" w:rsidR="00FA39F5" w:rsidRPr="00B533A3" w:rsidRDefault="00FA39F5" w:rsidP="00FA39F5">
      <w:pPr>
        <w:keepNext/>
        <w:tabs>
          <w:tab w:val="clear" w:pos="360"/>
          <w:tab w:val="clear" w:pos="720"/>
          <w:tab w:val="clear" w:pos="1080"/>
          <w:tab w:val="clear" w:pos="1440"/>
        </w:tabs>
        <w:spacing w:before="240" w:after="113"/>
        <w:jc w:val="center"/>
        <w:rPr>
          <w:ins w:id="3782" w:author="Gary Sullivan" w:date="2018-01-12T22:13:00Z"/>
          <w:rFonts w:eastAsia="Malgun Gothic"/>
          <w:b/>
          <w:bCs/>
          <w:noProof/>
          <w:sz w:val="20"/>
          <w:lang w:val="en-GB"/>
        </w:rPr>
      </w:pPr>
      <w:bookmarkStart w:id="3783" w:name="_Ref317173117"/>
      <w:bookmarkStart w:id="3784" w:name="_Ref317173111"/>
      <w:bookmarkStart w:id="3785" w:name="_Toc317198646"/>
      <w:bookmarkStart w:id="3786" w:name="_Toc415476429"/>
      <w:bookmarkStart w:id="3787" w:name="_Toc423602779"/>
      <w:bookmarkStart w:id="3788" w:name="_Toc423603426"/>
      <w:bookmarkStart w:id="3789" w:name="_Toc462913713"/>
      <w:ins w:id="3790" w:author="Gary Sullivan" w:date="2018-01-12T22:13:00Z">
        <w:r w:rsidRPr="00B533A3">
          <w:rPr>
            <w:rFonts w:eastAsia="Malgun Gothic"/>
            <w:b/>
            <w:bCs/>
            <w:noProof/>
            <w:sz w:val="20"/>
            <w:lang w:val="en-GB"/>
          </w:rPr>
          <w:t>Figure E.</w:t>
        </w:r>
        <w:r>
          <w:rPr>
            <w:rFonts w:eastAsia="Malgun Gothic"/>
            <w:b/>
            <w:bCs/>
            <w:noProof/>
            <w:sz w:val="20"/>
            <w:lang w:val="en-GB"/>
          </w:rPr>
          <w:t>2</w:t>
        </w:r>
        <w:bookmarkEnd w:id="3783"/>
        <w:r>
          <w:rPr>
            <w:rFonts w:eastAsia="Malgun Gothic"/>
            <w:b/>
            <w:bCs/>
            <w:noProof/>
            <w:sz w:val="20"/>
            <w:lang w:val="en-GB"/>
          </w:rPr>
          <w:t xml:space="preserve"> – Location of the top-left chroma sample</w:t>
        </w:r>
        <w:r w:rsidRPr="00B533A3">
          <w:rPr>
            <w:rFonts w:eastAsia="Malgun Gothic"/>
            <w:b/>
            <w:bCs/>
            <w:noProof/>
            <w:sz w:val="20"/>
            <w:lang w:val="en-GB"/>
          </w:rPr>
          <w:t xml:space="preserve"> </w:t>
        </w:r>
        <w:r>
          <w:rPr>
            <w:rFonts w:eastAsia="Malgun Gothic"/>
            <w:b/>
            <w:bCs/>
            <w:noProof/>
            <w:sz w:val="20"/>
            <w:lang w:val="en-GB"/>
          </w:rPr>
          <w:t>when</w:t>
        </w:r>
        <w:r w:rsidRPr="00B533A3">
          <w:rPr>
            <w:rFonts w:eastAsia="Malgun Gothic"/>
            <w:b/>
            <w:bCs/>
            <w:noProof/>
            <w:sz w:val="20"/>
            <w:lang w:val="en-GB"/>
          </w:rPr>
          <w:t xml:space="preserve"> chroma_format_idc </w:t>
        </w:r>
        <w:r>
          <w:rPr>
            <w:rFonts w:eastAsia="Malgun Gothic"/>
            <w:b/>
            <w:bCs/>
            <w:noProof/>
            <w:sz w:val="20"/>
            <w:lang w:val="en-GB"/>
          </w:rPr>
          <w:t xml:space="preserve">is </w:t>
        </w:r>
        <w:r w:rsidRPr="00B533A3">
          <w:rPr>
            <w:rFonts w:eastAsia="Malgun Gothic"/>
            <w:b/>
            <w:bCs/>
            <w:noProof/>
            <w:sz w:val="20"/>
            <w:lang w:val="en-GB"/>
          </w:rPr>
          <w:t>e</w:t>
        </w:r>
        <w:r>
          <w:rPr>
            <w:rFonts w:eastAsia="Malgun Gothic"/>
            <w:b/>
            <w:bCs/>
            <w:noProof/>
            <w:sz w:val="20"/>
            <w:lang w:val="en-GB"/>
          </w:rPr>
          <w:t>qual to 1</w:t>
        </w:r>
        <w:r>
          <w:rPr>
            <w:rFonts w:eastAsia="Malgun Gothic"/>
            <w:b/>
            <w:bCs/>
            <w:noProof/>
            <w:sz w:val="20"/>
            <w:lang w:val="en-GB"/>
          </w:rPr>
          <w:br/>
        </w:r>
        <w:r w:rsidRPr="00B533A3">
          <w:rPr>
            <w:rFonts w:eastAsia="Malgun Gothic"/>
            <w:b/>
            <w:bCs/>
            <w:noProof/>
            <w:sz w:val="20"/>
            <w:lang w:val="en-GB"/>
          </w:rPr>
          <w:t xml:space="preserve">(4:2:0 chroma format) </w:t>
        </w:r>
        <w:bookmarkEnd w:id="3784"/>
        <w:bookmarkEnd w:id="3785"/>
        <w:bookmarkEnd w:id="3786"/>
        <w:bookmarkEnd w:id="3787"/>
        <w:bookmarkEnd w:id="3788"/>
        <w:bookmarkEnd w:id="3789"/>
        <w:r>
          <w:rPr>
            <w:rFonts w:eastAsia="Malgun Gothic"/>
            <w:b/>
            <w:bCs/>
            <w:noProof/>
            <w:sz w:val="20"/>
            <w:lang w:val="en-GB"/>
          </w:rPr>
          <w:t>as a function of ChromaLocType</w:t>
        </w:r>
      </w:ins>
    </w:p>
    <w:p w14:paraId="52B598BA" w14:textId="77777777" w:rsidR="00FA39F5" w:rsidRDefault="00FA39F5" w:rsidP="00FA39F5">
      <w:pPr>
        <w:jc w:val="both"/>
        <w:rPr>
          <w:ins w:id="3791" w:author="Gary Sullivan" w:date="2018-01-12T22:13:00Z"/>
          <w:sz w:val="20"/>
          <w:szCs w:val="22"/>
        </w:rPr>
      </w:pPr>
    </w:p>
    <w:p w14:paraId="1BB0FBFA" w14:textId="53237A27" w:rsidR="00FA39F5" w:rsidRDefault="00FA39F5" w:rsidP="00FA39F5">
      <w:pPr>
        <w:jc w:val="both"/>
        <w:rPr>
          <w:ins w:id="3792" w:author="Gary Sullivan" w:date="2018-01-12T22:13:00Z"/>
          <w:sz w:val="20"/>
          <w:szCs w:val="22"/>
        </w:rPr>
      </w:pPr>
      <w:ins w:id="3793" w:author="Gary Sullivan" w:date="2018-01-12T22:13:00Z">
        <w:r>
          <w:rPr>
            <w:sz w:val="20"/>
            <w:szCs w:val="22"/>
          </w:rPr>
          <w:t>The relative spatial positioning of the chroma sampl</w:t>
        </w:r>
        <w:r w:rsidR="00F1023D">
          <w:rPr>
            <w:sz w:val="20"/>
            <w:szCs w:val="22"/>
          </w:rPr>
          <w:t>es, as illustrated in Figure E.3</w:t>
        </w:r>
        <w:r>
          <w:rPr>
            <w:sz w:val="20"/>
            <w:szCs w:val="22"/>
          </w:rPr>
          <w:t xml:space="preserve">, can be expressed by defining two variables </w:t>
        </w:r>
        <w:r w:rsidRPr="007E6246">
          <w:rPr>
            <w:sz w:val="20"/>
            <w:szCs w:val="22"/>
          </w:rPr>
          <w:t>HorizontalOffsetC</w:t>
        </w:r>
        <w:r>
          <w:rPr>
            <w:sz w:val="20"/>
            <w:szCs w:val="22"/>
          </w:rPr>
          <w:t xml:space="preserve"> and </w:t>
        </w:r>
        <w:r w:rsidRPr="007E6246">
          <w:rPr>
            <w:sz w:val="20"/>
            <w:szCs w:val="22"/>
          </w:rPr>
          <w:t>VerticalOffsetC</w:t>
        </w:r>
        <w:r>
          <w:rPr>
            <w:sz w:val="20"/>
            <w:szCs w:val="22"/>
          </w:rPr>
          <w:t xml:space="preserve"> as a function of </w:t>
        </w:r>
        <w:r w:rsidRPr="003808D0">
          <w:rPr>
            <w:sz w:val="20"/>
            <w:szCs w:val="22"/>
          </w:rPr>
          <w:t xml:space="preserve">chroma_format_idc </w:t>
        </w:r>
        <w:r>
          <w:rPr>
            <w:sz w:val="20"/>
            <w:szCs w:val="22"/>
          </w:rPr>
          <w:t xml:space="preserve">and the variable </w:t>
        </w:r>
        <w:r w:rsidRPr="007E6246">
          <w:rPr>
            <w:sz w:val="20"/>
            <w:szCs w:val="22"/>
          </w:rPr>
          <w:t>ChromaLocType</w:t>
        </w:r>
        <w:r>
          <w:rPr>
            <w:sz w:val="20"/>
            <w:szCs w:val="22"/>
          </w:rPr>
          <w:t xml:space="preserve"> as given by Table E.6, where </w:t>
        </w:r>
        <w:r w:rsidRPr="007E6246">
          <w:rPr>
            <w:sz w:val="20"/>
            <w:szCs w:val="22"/>
          </w:rPr>
          <w:t>HorizontalOffsetC</w:t>
        </w:r>
        <w:r>
          <w:rPr>
            <w:sz w:val="20"/>
            <w:szCs w:val="22"/>
          </w:rPr>
          <w:t xml:space="preserve"> is the horizontal (x) position of the centre of the top-left chroma sample relative to the centre of the top-left luma sample in units of luma samples and </w:t>
        </w:r>
        <w:r w:rsidRPr="007E6246">
          <w:rPr>
            <w:sz w:val="20"/>
            <w:szCs w:val="22"/>
            <w:lang w:val="en-US"/>
          </w:rPr>
          <w:t>VerticalOffsetC</w:t>
        </w:r>
        <w:r>
          <w:rPr>
            <w:sz w:val="20"/>
            <w:szCs w:val="22"/>
            <w:lang w:val="en-US"/>
          </w:rPr>
          <w:t xml:space="preserve"> is the vertical (y) </w:t>
        </w:r>
        <w:r>
          <w:rPr>
            <w:sz w:val="20"/>
            <w:szCs w:val="22"/>
          </w:rPr>
          <w:t>position of the centre of the top-left chroma sample relative to the centre of the top-left luma sample in units of luma samples.</w:t>
        </w:r>
      </w:ins>
    </w:p>
    <w:p w14:paraId="6FBF6894" w14:textId="77777777" w:rsidR="00FA39F5" w:rsidRDefault="00FA39F5" w:rsidP="00FA39F5">
      <w:pPr>
        <w:jc w:val="both"/>
        <w:rPr>
          <w:ins w:id="3794" w:author="Gary Sullivan" w:date="2018-01-12T22:13:00Z"/>
          <w:sz w:val="20"/>
          <w:szCs w:val="22"/>
        </w:rPr>
      </w:pPr>
      <w:ins w:id="3795" w:author="Gary Sullivan" w:date="2018-01-12T22:13:00Z">
        <w:r w:rsidRPr="003808D0">
          <w:rPr>
            <w:sz w:val="20"/>
            <w:szCs w:val="22"/>
          </w:rPr>
          <w:t xml:space="preserve">In a typical FIR filter design, </w:t>
        </w:r>
        <w:r>
          <w:rPr>
            <w:sz w:val="20"/>
            <w:szCs w:val="22"/>
          </w:rPr>
          <w:t xml:space="preserve">when chroma_format_idc is equal to 1 (4:2:0 chroma format) or 2 (4:2:2 chroma format), </w:t>
        </w:r>
        <w:r w:rsidRPr="003808D0">
          <w:rPr>
            <w:sz w:val="20"/>
            <w:szCs w:val="22"/>
          </w:rPr>
          <w:t>HorizontalOffsetC and VerticalOffsetC would serve as the phase offset</w:t>
        </w:r>
        <w:r>
          <w:rPr>
            <w:sz w:val="20"/>
            <w:szCs w:val="22"/>
          </w:rPr>
          <w:t>s</w:t>
        </w:r>
        <w:r w:rsidRPr="003808D0">
          <w:rPr>
            <w:sz w:val="20"/>
            <w:szCs w:val="22"/>
          </w:rPr>
          <w:t xml:space="preserve"> for the horizontal and vertical filter </w:t>
        </w:r>
        <w:r>
          <w:rPr>
            <w:sz w:val="20"/>
            <w:szCs w:val="22"/>
          </w:rPr>
          <w:t>operations, respectively, for separable downsampling from 4:4:4 chroma format to the chroma format indicated by chroma_format_idc</w:t>
        </w:r>
        <w:r w:rsidRPr="003808D0">
          <w:rPr>
            <w:sz w:val="20"/>
            <w:szCs w:val="22"/>
          </w:rPr>
          <w:t>.</w:t>
        </w:r>
      </w:ins>
    </w:p>
    <w:p w14:paraId="1D1BEFE7" w14:textId="77777777" w:rsidR="00FA39F5" w:rsidRDefault="00FA39F5" w:rsidP="00FA39F5">
      <w:pPr>
        <w:keepNext/>
        <w:jc w:val="center"/>
        <w:rPr>
          <w:ins w:id="3796" w:author="Gary Sullivan" w:date="2018-01-12T22:13:00Z"/>
          <w:sz w:val="20"/>
          <w:szCs w:val="22"/>
        </w:rPr>
      </w:pPr>
      <w:ins w:id="3797" w:author="Gary Sullivan" w:date="2018-01-12T22:13:00Z">
        <w:r>
          <w:rPr>
            <w:noProof/>
            <w:szCs w:val="22"/>
          </w:rPr>
          <w:drawing>
            <wp:inline distT="0" distB="0" distL="0" distR="0" wp14:anchorId="13B9C903" wp14:editId="596135E8">
              <wp:extent cx="2787161" cy="1393581"/>
              <wp:effectExtent l="0" t="0" r="0" b="381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Fig1Eb.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10241" cy="1405121"/>
                      </a:xfrm>
                      <a:prstGeom prst="rect">
                        <a:avLst/>
                      </a:prstGeom>
                    </pic:spPr>
                  </pic:pic>
                </a:graphicData>
              </a:graphic>
            </wp:inline>
          </w:drawing>
        </w:r>
      </w:ins>
    </w:p>
    <w:p w14:paraId="53CF2764" w14:textId="77777777" w:rsidR="00FA39F5" w:rsidRPr="00B533A3" w:rsidRDefault="00FA39F5" w:rsidP="00FA39F5">
      <w:pPr>
        <w:keepNext/>
        <w:tabs>
          <w:tab w:val="clear" w:pos="360"/>
          <w:tab w:val="clear" w:pos="720"/>
          <w:tab w:val="clear" w:pos="1080"/>
          <w:tab w:val="clear" w:pos="1440"/>
        </w:tabs>
        <w:spacing w:before="240" w:after="113"/>
        <w:jc w:val="center"/>
        <w:rPr>
          <w:ins w:id="3798" w:author="Gary Sullivan" w:date="2018-01-12T22:13:00Z"/>
          <w:rFonts w:eastAsia="Malgun Gothic"/>
          <w:b/>
          <w:bCs/>
          <w:noProof/>
          <w:sz w:val="20"/>
          <w:lang w:val="en-GB"/>
        </w:rPr>
      </w:pPr>
      <w:ins w:id="3799" w:author="Gary Sullivan" w:date="2018-01-12T22:13:00Z">
        <w:r w:rsidRPr="00B533A3">
          <w:rPr>
            <w:rFonts w:eastAsia="Malgun Gothic"/>
            <w:b/>
            <w:bCs/>
            <w:noProof/>
            <w:sz w:val="20"/>
            <w:lang w:val="en-GB"/>
          </w:rPr>
          <w:t>Figure E.</w:t>
        </w:r>
        <w:r>
          <w:rPr>
            <w:rFonts w:eastAsia="Malgun Gothic"/>
            <w:b/>
            <w:bCs/>
            <w:noProof/>
            <w:sz w:val="20"/>
            <w:lang w:val="en-GB"/>
          </w:rPr>
          <w:t>3 – Location of the top-left chroma sample</w:t>
        </w:r>
        <w:r w:rsidRPr="00B533A3">
          <w:rPr>
            <w:rFonts w:eastAsia="Malgun Gothic"/>
            <w:b/>
            <w:bCs/>
            <w:noProof/>
            <w:sz w:val="20"/>
            <w:lang w:val="en-GB"/>
          </w:rPr>
          <w:t xml:space="preserve"> </w:t>
        </w:r>
        <w:r>
          <w:rPr>
            <w:rFonts w:eastAsia="Malgun Gothic"/>
            <w:b/>
            <w:bCs/>
            <w:noProof/>
            <w:sz w:val="20"/>
            <w:lang w:val="en-GB"/>
          </w:rPr>
          <w:t>when</w:t>
        </w:r>
        <w:r w:rsidRPr="00B533A3">
          <w:rPr>
            <w:rFonts w:eastAsia="Malgun Gothic"/>
            <w:b/>
            <w:bCs/>
            <w:noProof/>
            <w:sz w:val="20"/>
            <w:lang w:val="en-GB"/>
          </w:rPr>
          <w:t xml:space="preserve"> </w:t>
        </w:r>
        <w:bookmarkStart w:id="3800" w:name="_Hlk503556782"/>
        <w:r w:rsidRPr="00B533A3">
          <w:rPr>
            <w:rFonts w:eastAsia="Malgun Gothic"/>
            <w:b/>
            <w:bCs/>
            <w:noProof/>
            <w:sz w:val="20"/>
            <w:lang w:val="en-GB"/>
          </w:rPr>
          <w:t xml:space="preserve">chroma_format_idc </w:t>
        </w:r>
        <w:bookmarkEnd w:id="3800"/>
        <w:r>
          <w:rPr>
            <w:rFonts w:eastAsia="Malgun Gothic"/>
            <w:b/>
            <w:bCs/>
            <w:noProof/>
            <w:sz w:val="20"/>
            <w:lang w:val="en-GB"/>
          </w:rPr>
          <w:t>is equal to 1</w:t>
        </w:r>
        <w:r>
          <w:rPr>
            <w:rFonts w:eastAsia="Malgun Gothic"/>
            <w:b/>
            <w:bCs/>
            <w:noProof/>
            <w:sz w:val="20"/>
            <w:lang w:val="en-GB"/>
          </w:rPr>
          <w:br/>
        </w:r>
        <w:r w:rsidRPr="00B533A3">
          <w:rPr>
            <w:rFonts w:eastAsia="Malgun Gothic"/>
            <w:b/>
            <w:bCs/>
            <w:noProof/>
            <w:sz w:val="20"/>
            <w:lang w:val="en-GB"/>
          </w:rPr>
          <w:t xml:space="preserve">(4:2:0 chroma format) </w:t>
        </w:r>
        <w:r>
          <w:rPr>
            <w:rFonts w:eastAsia="Malgun Gothic"/>
            <w:b/>
            <w:bCs/>
            <w:noProof/>
            <w:sz w:val="20"/>
            <w:lang w:val="en-GB"/>
          </w:rPr>
          <w:t>when ChromaLocType is equal to 1</w:t>
        </w:r>
      </w:ins>
    </w:p>
    <w:p w14:paraId="4D270331" w14:textId="77777777" w:rsidR="00FA39F5" w:rsidRDefault="00FA39F5" w:rsidP="00FA39F5">
      <w:pPr>
        <w:jc w:val="both"/>
        <w:rPr>
          <w:ins w:id="3801" w:author="Gary Sullivan" w:date="2018-01-12T22:13:00Z"/>
          <w:sz w:val="20"/>
          <w:szCs w:val="22"/>
        </w:rPr>
      </w:pPr>
    </w:p>
    <w:p w14:paraId="6CB23CCC" w14:textId="77777777" w:rsidR="00FA39F5" w:rsidRPr="007E6246" w:rsidRDefault="00FA39F5" w:rsidP="00FA39F5">
      <w:pPr>
        <w:keepNext/>
        <w:tabs>
          <w:tab w:val="clear" w:pos="360"/>
          <w:tab w:val="clear" w:pos="720"/>
          <w:tab w:val="clear" w:pos="1080"/>
          <w:tab w:val="clear" w:pos="1440"/>
        </w:tabs>
        <w:spacing w:before="240" w:after="113"/>
        <w:jc w:val="center"/>
        <w:rPr>
          <w:ins w:id="3802" w:author="Gary Sullivan" w:date="2018-01-12T22:13:00Z"/>
          <w:rFonts w:eastAsia="Times New Roman"/>
          <w:b/>
          <w:bCs/>
          <w:sz w:val="20"/>
          <w:lang w:val="en-GB"/>
        </w:rPr>
      </w:pPr>
      <w:bookmarkStart w:id="3803" w:name="_Ref343595218"/>
      <w:bookmarkStart w:id="3804" w:name="_Ref349228267"/>
      <w:bookmarkStart w:id="3805" w:name="_Toc415476538"/>
      <w:bookmarkStart w:id="3806" w:name="_Toc423602606"/>
      <w:bookmarkStart w:id="3807" w:name="_Toc423602780"/>
      <w:bookmarkStart w:id="3808" w:name="_Toc462913639"/>
      <w:ins w:id="3809" w:author="Gary Sullivan" w:date="2018-01-12T22:13:00Z">
        <w:r w:rsidRPr="007E6246">
          <w:rPr>
            <w:rFonts w:eastAsia="Times New Roman"/>
            <w:b/>
            <w:bCs/>
            <w:sz w:val="20"/>
            <w:lang w:val="en-GB"/>
          </w:rPr>
          <w:t>Table E</w:t>
        </w:r>
        <w:bookmarkEnd w:id="3803"/>
        <w:r w:rsidRPr="007E6246">
          <w:rPr>
            <w:rFonts w:eastAsia="Times New Roman"/>
            <w:b/>
            <w:bCs/>
            <w:sz w:val="20"/>
            <w:lang w:val="en-GB"/>
          </w:rPr>
          <w:t>.</w:t>
        </w:r>
        <w:r>
          <w:rPr>
            <w:rFonts w:eastAsia="Times New Roman"/>
            <w:b/>
            <w:bCs/>
            <w:sz w:val="20"/>
            <w:lang w:val="en-GB"/>
          </w:rPr>
          <w:t>6</w:t>
        </w:r>
        <w:bookmarkEnd w:id="3804"/>
        <w:r w:rsidRPr="007E6246">
          <w:rPr>
            <w:rFonts w:eastAsia="Times New Roman"/>
            <w:b/>
            <w:bCs/>
            <w:sz w:val="20"/>
            <w:lang w:val="en-GB"/>
          </w:rPr>
          <w:t xml:space="preserve"> – </w:t>
        </w:r>
        <w:bookmarkEnd w:id="3805"/>
        <w:bookmarkEnd w:id="3806"/>
        <w:bookmarkEnd w:id="3807"/>
        <w:bookmarkEnd w:id="3808"/>
        <w:r>
          <w:rPr>
            <w:rFonts w:eastAsia="Times New Roman"/>
            <w:b/>
            <w:bCs/>
            <w:sz w:val="20"/>
            <w:lang w:val="en-GB"/>
          </w:rPr>
          <w:t xml:space="preserve">Definition of </w:t>
        </w:r>
        <w:r w:rsidRPr="007E6246">
          <w:rPr>
            <w:rFonts w:eastAsia="Times New Roman"/>
            <w:b/>
            <w:bCs/>
            <w:sz w:val="20"/>
            <w:lang w:val="en-GB"/>
          </w:rPr>
          <w:t>HorizontalOffsetC</w:t>
        </w:r>
        <w:r>
          <w:rPr>
            <w:rFonts w:eastAsia="Times New Roman"/>
            <w:b/>
            <w:bCs/>
            <w:sz w:val="20"/>
            <w:lang w:val="en-GB"/>
          </w:rPr>
          <w:t xml:space="preserve"> and </w:t>
        </w:r>
        <w:r w:rsidRPr="007E6246">
          <w:rPr>
            <w:rFonts w:eastAsia="Times New Roman"/>
            <w:b/>
            <w:bCs/>
            <w:sz w:val="20"/>
            <w:lang w:val="en-GB"/>
          </w:rPr>
          <w:t>VerticalOffsetC</w:t>
        </w:r>
        <w:r>
          <w:rPr>
            <w:rFonts w:eastAsia="Times New Roman"/>
            <w:b/>
            <w:bCs/>
            <w:sz w:val="20"/>
            <w:lang w:val="en-GB"/>
          </w:rPr>
          <w:br/>
          <w:t>as a function of chroma_format_idc and ChromaLocType</w:t>
        </w:r>
      </w:ins>
    </w:p>
    <w:tbl>
      <w:tblPr>
        <w:tblW w:w="8208" w:type="dxa"/>
        <w:tblInd w:w="1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160"/>
        <w:gridCol w:w="2016"/>
        <w:gridCol w:w="2016"/>
        <w:gridCol w:w="2016"/>
      </w:tblGrid>
      <w:tr w:rsidR="00FA39F5" w:rsidRPr="007E6246" w14:paraId="401C599E" w14:textId="77777777" w:rsidTr="00D74816">
        <w:trPr>
          <w:ins w:id="3810" w:author="Gary Sullivan" w:date="2018-01-12T22:13:00Z"/>
        </w:trPr>
        <w:tc>
          <w:tcPr>
            <w:tcW w:w="2160" w:type="dxa"/>
            <w:shd w:val="clear" w:color="auto" w:fill="auto"/>
          </w:tcPr>
          <w:p w14:paraId="0CD361B0" w14:textId="77777777" w:rsidR="00FA39F5" w:rsidRPr="007E6246" w:rsidRDefault="00FA39F5" w:rsidP="00D74816">
            <w:pPr>
              <w:keepNext/>
              <w:jc w:val="center"/>
              <w:rPr>
                <w:ins w:id="3811" w:author="Gary Sullivan" w:date="2018-01-12T22:13:00Z"/>
                <w:sz w:val="20"/>
                <w:szCs w:val="22"/>
                <w:lang w:val="en-US"/>
              </w:rPr>
            </w:pPr>
            <w:ins w:id="3812" w:author="Gary Sullivan" w:date="2018-01-12T22:13:00Z">
              <w:r w:rsidRPr="007E6246">
                <w:rPr>
                  <w:sz w:val="20"/>
                  <w:szCs w:val="22"/>
                  <w:lang w:val="en-US"/>
                </w:rPr>
                <w:t>chroma_format_idc</w:t>
              </w:r>
            </w:ins>
          </w:p>
        </w:tc>
        <w:tc>
          <w:tcPr>
            <w:tcW w:w="2016" w:type="dxa"/>
            <w:shd w:val="clear" w:color="auto" w:fill="auto"/>
          </w:tcPr>
          <w:p w14:paraId="24574EEB" w14:textId="77777777" w:rsidR="00FA39F5" w:rsidRPr="007E6246" w:rsidRDefault="00FA39F5" w:rsidP="00D74816">
            <w:pPr>
              <w:keepNext/>
              <w:jc w:val="center"/>
              <w:rPr>
                <w:ins w:id="3813" w:author="Gary Sullivan" w:date="2018-01-12T22:13:00Z"/>
                <w:sz w:val="20"/>
                <w:szCs w:val="22"/>
                <w:lang w:val="en-US"/>
              </w:rPr>
            </w:pPr>
            <w:ins w:id="3814" w:author="Gary Sullivan" w:date="2018-01-12T22:13:00Z">
              <w:r w:rsidRPr="007E6246">
                <w:rPr>
                  <w:sz w:val="20"/>
                  <w:szCs w:val="22"/>
                  <w:lang w:val="en-US"/>
                </w:rPr>
                <w:t>ChromaLocType</w:t>
              </w:r>
            </w:ins>
          </w:p>
        </w:tc>
        <w:tc>
          <w:tcPr>
            <w:tcW w:w="2016" w:type="dxa"/>
            <w:shd w:val="clear" w:color="auto" w:fill="auto"/>
          </w:tcPr>
          <w:p w14:paraId="447B46C4" w14:textId="77777777" w:rsidR="00FA39F5" w:rsidRPr="007E6246" w:rsidRDefault="00FA39F5" w:rsidP="00D74816">
            <w:pPr>
              <w:keepNext/>
              <w:jc w:val="center"/>
              <w:rPr>
                <w:ins w:id="3815" w:author="Gary Sullivan" w:date="2018-01-12T22:13:00Z"/>
                <w:sz w:val="20"/>
                <w:szCs w:val="22"/>
                <w:lang w:val="en-US"/>
              </w:rPr>
            </w:pPr>
            <w:ins w:id="3816" w:author="Gary Sullivan" w:date="2018-01-12T22:13:00Z">
              <w:r w:rsidRPr="007E6246">
                <w:rPr>
                  <w:sz w:val="20"/>
                  <w:szCs w:val="22"/>
                  <w:lang w:val="en-US"/>
                </w:rPr>
                <w:t>HorizontalOffsetC</w:t>
              </w:r>
            </w:ins>
          </w:p>
        </w:tc>
        <w:tc>
          <w:tcPr>
            <w:tcW w:w="2016" w:type="dxa"/>
            <w:shd w:val="clear" w:color="auto" w:fill="auto"/>
          </w:tcPr>
          <w:p w14:paraId="4856AC49" w14:textId="77777777" w:rsidR="00FA39F5" w:rsidRPr="007E6246" w:rsidRDefault="00FA39F5" w:rsidP="00D74816">
            <w:pPr>
              <w:keepNext/>
              <w:jc w:val="center"/>
              <w:rPr>
                <w:ins w:id="3817" w:author="Gary Sullivan" w:date="2018-01-12T22:13:00Z"/>
                <w:sz w:val="20"/>
                <w:szCs w:val="22"/>
                <w:lang w:val="en-US"/>
              </w:rPr>
            </w:pPr>
            <w:ins w:id="3818" w:author="Gary Sullivan" w:date="2018-01-12T22:13:00Z">
              <w:r w:rsidRPr="007E6246">
                <w:rPr>
                  <w:sz w:val="20"/>
                  <w:szCs w:val="22"/>
                  <w:lang w:val="en-US"/>
                </w:rPr>
                <w:t>VerticalOffsetC</w:t>
              </w:r>
            </w:ins>
          </w:p>
        </w:tc>
      </w:tr>
      <w:tr w:rsidR="00FA39F5" w:rsidRPr="007E6246" w14:paraId="5865D321" w14:textId="77777777" w:rsidTr="00D74816">
        <w:trPr>
          <w:ins w:id="3819" w:author="Gary Sullivan" w:date="2018-01-12T22:13:00Z"/>
        </w:trPr>
        <w:tc>
          <w:tcPr>
            <w:tcW w:w="2160" w:type="dxa"/>
            <w:shd w:val="clear" w:color="auto" w:fill="auto"/>
          </w:tcPr>
          <w:p w14:paraId="1AA6C7DC" w14:textId="77777777" w:rsidR="00FA39F5" w:rsidRPr="007E6246" w:rsidRDefault="00FA39F5" w:rsidP="00D74816">
            <w:pPr>
              <w:keepNext/>
              <w:jc w:val="center"/>
              <w:rPr>
                <w:ins w:id="3820" w:author="Gary Sullivan" w:date="2018-01-12T22:13:00Z"/>
                <w:sz w:val="20"/>
                <w:szCs w:val="22"/>
                <w:lang w:val="en-US"/>
              </w:rPr>
            </w:pPr>
            <w:ins w:id="3821" w:author="Gary Sullivan" w:date="2018-01-12T22:13:00Z">
              <w:r w:rsidRPr="007E6246">
                <w:rPr>
                  <w:sz w:val="20"/>
                  <w:szCs w:val="22"/>
                  <w:lang w:val="en-US"/>
                </w:rPr>
                <w:t>1 (4:2:0)</w:t>
              </w:r>
            </w:ins>
          </w:p>
        </w:tc>
        <w:tc>
          <w:tcPr>
            <w:tcW w:w="2016" w:type="dxa"/>
            <w:shd w:val="clear" w:color="auto" w:fill="auto"/>
          </w:tcPr>
          <w:p w14:paraId="0B4E0503" w14:textId="77777777" w:rsidR="00FA39F5" w:rsidRPr="007E6246" w:rsidRDefault="00FA39F5" w:rsidP="00D74816">
            <w:pPr>
              <w:keepNext/>
              <w:jc w:val="center"/>
              <w:rPr>
                <w:ins w:id="3822" w:author="Gary Sullivan" w:date="2018-01-12T22:13:00Z"/>
                <w:sz w:val="20"/>
                <w:szCs w:val="22"/>
                <w:lang w:val="en-US"/>
              </w:rPr>
            </w:pPr>
            <w:ins w:id="3823" w:author="Gary Sullivan" w:date="2018-01-12T22:13:00Z">
              <w:r w:rsidRPr="007E6246">
                <w:rPr>
                  <w:sz w:val="20"/>
                  <w:szCs w:val="22"/>
                  <w:lang w:val="en-US"/>
                </w:rPr>
                <w:t>0</w:t>
              </w:r>
            </w:ins>
          </w:p>
        </w:tc>
        <w:tc>
          <w:tcPr>
            <w:tcW w:w="2016" w:type="dxa"/>
            <w:shd w:val="clear" w:color="auto" w:fill="auto"/>
          </w:tcPr>
          <w:p w14:paraId="4B22FF82" w14:textId="77777777" w:rsidR="00FA39F5" w:rsidRPr="007E6246" w:rsidRDefault="00FA39F5" w:rsidP="00D74816">
            <w:pPr>
              <w:keepNext/>
              <w:jc w:val="center"/>
              <w:rPr>
                <w:ins w:id="3824" w:author="Gary Sullivan" w:date="2018-01-12T22:13:00Z"/>
                <w:sz w:val="20"/>
                <w:szCs w:val="22"/>
                <w:lang w:val="en-US"/>
              </w:rPr>
            </w:pPr>
            <w:ins w:id="3825" w:author="Gary Sullivan" w:date="2018-01-12T22:13:00Z">
              <w:r w:rsidRPr="007E6246">
                <w:rPr>
                  <w:sz w:val="20"/>
                  <w:szCs w:val="22"/>
                  <w:lang w:val="en-US"/>
                </w:rPr>
                <w:t>0</w:t>
              </w:r>
            </w:ins>
          </w:p>
        </w:tc>
        <w:tc>
          <w:tcPr>
            <w:tcW w:w="2016" w:type="dxa"/>
            <w:shd w:val="clear" w:color="auto" w:fill="auto"/>
          </w:tcPr>
          <w:p w14:paraId="18B0F9A4" w14:textId="77777777" w:rsidR="00FA39F5" w:rsidRPr="007E6246" w:rsidRDefault="00FA39F5" w:rsidP="00D74816">
            <w:pPr>
              <w:keepNext/>
              <w:jc w:val="center"/>
              <w:rPr>
                <w:ins w:id="3826" w:author="Gary Sullivan" w:date="2018-01-12T22:13:00Z"/>
                <w:sz w:val="20"/>
                <w:szCs w:val="22"/>
                <w:lang w:val="en-US"/>
              </w:rPr>
            </w:pPr>
            <w:ins w:id="3827" w:author="Gary Sullivan" w:date="2018-01-12T22:13:00Z">
              <w:r>
                <w:rPr>
                  <w:sz w:val="20"/>
                  <w:szCs w:val="22"/>
                  <w:lang w:val="en-US"/>
                </w:rPr>
                <w:t>0.5</w:t>
              </w:r>
            </w:ins>
          </w:p>
        </w:tc>
      </w:tr>
      <w:tr w:rsidR="00FA39F5" w:rsidRPr="007E6246" w14:paraId="6431D526" w14:textId="77777777" w:rsidTr="00D74816">
        <w:trPr>
          <w:ins w:id="3828" w:author="Gary Sullivan" w:date="2018-01-12T22:13:00Z"/>
        </w:trPr>
        <w:tc>
          <w:tcPr>
            <w:tcW w:w="2160" w:type="dxa"/>
            <w:shd w:val="clear" w:color="auto" w:fill="auto"/>
          </w:tcPr>
          <w:p w14:paraId="55618EED" w14:textId="77777777" w:rsidR="00FA39F5" w:rsidRPr="007E6246" w:rsidRDefault="00FA39F5" w:rsidP="00D74816">
            <w:pPr>
              <w:keepNext/>
              <w:jc w:val="center"/>
              <w:rPr>
                <w:ins w:id="3829" w:author="Gary Sullivan" w:date="2018-01-12T22:13:00Z"/>
                <w:sz w:val="20"/>
                <w:szCs w:val="22"/>
                <w:lang w:val="en-US"/>
              </w:rPr>
            </w:pPr>
            <w:ins w:id="3830" w:author="Gary Sullivan" w:date="2018-01-12T22:13:00Z">
              <w:r w:rsidRPr="007E6246">
                <w:rPr>
                  <w:sz w:val="20"/>
                  <w:szCs w:val="22"/>
                  <w:lang w:val="en-US"/>
                </w:rPr>
                <w:t>1 (4:2:0)</w:t>
              </w:r>
            </w:ins>
          </w:p>
        </w:tc>
        <w:tc>
          <w:tcPr>
            <w:tcW w:w="2016" w:type="dxa"/>
            <w:shd w:val="clear" w:color="auto" w:fill="auto"/>
          </w:tcPr>
          <w:p w14:paraId="1AB4F031" w14:textId="77777777" w:rsidR="00FA39F5" w:rsidRPr="007E6246" w:rsidRDefault="00FA39F5" w:rsidP="00D74816">
            <w:pPr>
              <w:keepNext/>
              <w:jc w:val="center"/>
              <w:rPr>
                <w:ins w:id="3831" w:author="Gary Sullivan" w:date="2018-01-12T22:13:00Z"/>
                <w:sz w:val="20"/>
                <w:szCs w:val="22"/>
                <w:lang w:val="en-US"/>
              </w:rPr>
            </w:pPr>
            <w:ins w:id="3832" w:author="Gary Sullivan" w:date="2018-01-12T22:13:00Z">
              <w:r w:rsidRPr="007E6246">
                <w:rPr>
                  <w:sz w:val="20"/>
                  <w:szCs w:val="22"/>
                  <w:lang w:val="en-US"/>
                </w:rPr>
                <w:t>1</w:t>
              </w:r>
            </w:ins>
          </w:p>
        </w:tc>
        <w:tc>
          <w:tcPr>
            <w:tcW w:w="2016" w:type="dxa"/>
            <w:shd w:val="clear" w:color="auto" w:fill="auto"/>
          </w:tcPr>
          <w:p w14:paraId="2A6F5654" w14:textId="77777777" w:rsidR="00FA39F5" w:rsidRPr="007E6246" w:rsidRDefault="00FA39F5" w:rsidP="00D74816">
            <w:pPr>
              <w:keepNext/>
              <w:jc w:val="center"/>
              <w:rPr>
                <w:ins w:id="3833" w:author="Gary Sullivan" w:date="2018-01-12T22:13:00Z"/>
                <w:sz w:val="20"/>
                <w:szCs w:val="22"/>
                <w:lang w:val="en-US"/>
              </w:rPr>
            </w:pPr>
            <w:ins w:id="3834" w:author="Gary Sullivan" w:date="2018-01-12T22:13:00Z">
              <w:r>
                <w:rPr>
                  <w:sz w:val="20"/>
                  <w:szCs w:val="22"/>
                  <w:lang w:val="en-US"/>
                </w:rPr>
                <w:t>0.5</w:t>
              </w:r>
            </w:ins>
          </w:p>
        </w:tc>
        <w:tc>
          <w:tcPr>
            <w:tcW w:w="2016" w:type="dxa"/>
            <w:shd w:val="clear" w:color="auto" w:fill="auto"/>
          </w:tcPr>
          <w:p w14:paraId="0C4F95C8" w14:textId="77777777" w:rsidR="00FA39F5" w:rsidRPr="007E6246" w:rsidRDefault="00FA39F5" w:rsidP="00D74816">
            <w:pPr>
              <w:keepNext/>
              <w:jc w:val="center"/>
              <w:rPr>
                <w:ins w:id="3835" w:author="Gary Sullivan" w:date="2018-01-12T22:13:00Z"/>
                <w:sz w:val="20"/>
                <w:szCs w:val="22"/>
                <w:lang w:val="en-US"/>
              </w:rPr>
            </w:pPr>
            <w:ins w:id="3836" w:author="Gary Sullivan" w:date="2018-01-12T22:13:00Z">
              <w:r>
                <w:rPr>
                  <w:sz w:val="20"/>
                  <w:szCs w:val="22"/>
                  <w:lang w:val="en-US"/>
                </w:rPr>
                <w:t>0.5</w:t>
              </w:r>
            </w:ins>
          </w:p>
        </w:tc>
      </w:tr>
      <w:tr w:rsidR="00FA39F5" w:rsidRPr="007E6246" w14:paraId="03F5CC79" w14:textId="77777777" w:rsidTr="00D74816">
        <w:trPr>
          <w:ins w:id="3837" w:author="Gary Sullivan" w:date="2018-01-12T22:13:00Z"/>
        </w:trPr>
        <w:tc>
          <w:tcPr>
            <w:tcW w:w="2160" w:type="dxa"/>
            <w:shd w:val="clear" w:color="auto" w:fill="auto"/>
          </w:tcPr>
          <w:p w14:paraId="66CAF52F" w14:textId="77777777" w:rsidR="00FA39F5" w:rsidRPr="007E6246" w:rsidRDefault="00FA39F5" w:rsidP="00D74816">
            <w:pPr>
              <w:keepNext/>
              <w:jc w:val="center"/>
              <w:rPr>
                <w:ins w:id="3838" w:author="Gary Sullivan" w:date="2018-01-12T22:13:00Z"/>
                <w:sz w:val="20"/>
                <w:szCs w:val="22"/>
                <w:lang w:val="en-US"/>
              </w:rPr>
            </w:pPr>
            <w:ins w:id="3839" w:author="Gary Sullivan" w:date="2018-01-12T22:13:00Z">
              <w:r w:rsidRPr="007E6246">
                <w:rPr>
                  <w:sz w:val="20"/>
                  <w:szCs w:val="22"/>
                  <w:lang w:val="en-US"/>
                </w:rPr>
                <w:t>1 (4:2:0)</w:t>
              </w:r>
            </w:ins>
          </w:p>
        </w:tc>
        <w:tc>
          <w:tcPr>
            <w:tcW w:w="2016" w:type="dxa"/>
            <w:shd w:val="clear" w:color="auto" w:fill="auto"/>
          </w:tcPr>
          <w:p w14:paraId="132CF8E0" w14:textId="77777777" w:rsidR="00FA39F5" w:rsidRPr="007E6246" w:rsidRDefault="00FA39F5" w:rsidP="00D74816">
            <w:pPr>
              <w:keepNext/>
              <w:jc w:val="center"/>
              <w:rPr>
                <w:ins w:id="3840" w:author="Gary Sullivan" w:date="2018-01-12T22:13:00Z"/>
                <w:sz w:val="20"/>
                <w:szCs w:val="22"/>
                <w:lang w:val="en-US"/>
              </w:rPr>
            </w:pPr>
            <w:ins w:id="3841" w:author="Gary Sullivan" w:date="2018-01-12T22:13:00Z">
              <w:r w:rsidRPr="007E6246">
                <w:rPr>
                  <w:sz w:val="20"/>
                  <w:szCs w:val="22"/>
                  <w:lang w:val="en-US"/>
                </w:rPr>
                <w:t>2</w:t>
              </w:r>
            </w:ins>
          </w:p>
        </w:tc>
        <w:tc>
          <w:tcPr>
            <w:tcW w:w="2016" w:type="dxa"/>
            <w:shd w:val="clear" w:color="auto" w:fill="auto"/>
          </w:tcPr>
          <w:p w14:paraId="3F5452F6" w14:textId="77777777" w:rsidR="00FA39F5" w:rsidRPr="007E6246" w:rsidRDefault="00FA39F5" w:rsidP="00D74816">
            <w:pPr>
              <w:keepNext/>
              <w:jc w:val="center"/>
              <w:rPr>
                <w:ins w:id="3842" w:author="Gary Sullivan" w:date="2018-01-12T22:13:00Z"/>
                <w:sz w:val="20"/>
                <w:szCs w:val="22"/>
                <w:lang w:val="en-US"/>
              </w:rPr>
            </w:pPr>
            <w:ins w:id="3843" w:author="Gary Sullivan" w:date="2018-01-12T22:13:00Z">
              <w:r w:rsidRPr="007E6246">
                <w:rPr>
                  <w:sz w:val="20"/>
                  <w:szCs w:val="22"/>
                  <w:lang w:val="en-US"/>
                </w:rPr>
                <w:t>0</w:t>
              </w:r>
            </w:ins>
          </w:p>
        </w:tc>
        <w:tc>
          <w:tcPr>
            <w:tcW w:w="2016" w:type="dxa"/>
            <w:shd w:val="clear" w:color="auto" w:fill="auto"/>
          </w:tcPr>
          <w:p w14:paraId="20FF79F1" w14:textId="77777777" w:rsidR="00FA39F5" w:rsidRPr="007E6246" w:rsidRDefault="00FA39F5" w:rsidP="00D74816">
            <w:pPr>
              <w:keepNext/>
              <w:jc w:val="center"/>
              <w:rPr>
                <w:ins w:id="3844" w:author="Gary Sullivan" w:date="2018-01-12T22:13:00Z"/>
                <w:sz w:val="20"/>
                <w:szCs w:val="22"/>
                <w:lang w:val="en-US"/>
              </w:rPr>
            </w:pPr>
            <w:ins w:id="3845" w:author="Gary Sullivan" w:date="2018-01-12T22:13:00Z">
              <w:r w:rsidRPr="007E6246">
                <w:rPr>
                  <w:sz w:val="20"/>
                  <w:szCs w:val="22"/>
                  <w:lang w:val="en-US"/>
                </w:rPr>
                <w:t>0</w:t>
              </w:r>
            </w:ins>
          </w:p>
        </w:tc>
      </w:tr>
      <w:tr w:rsidR="00FA39F5" w:rsidRPr="007E6246" w14:paraId="376DE771" w14:textId="77777777" w:rsidTr="00D74816">
        <w:trPr>
          <w:ins w:id="3846" w:author="Gary Sullivan" w:date="2018-01-12T22:13:00Z"/>
        </w:trPr>
        <w:tc>
          <w:tcPr>
            <w:tcW w:w="2160" w:type="dxa"/>
            <w:shd w:val="clear" w:color="auto" w:fill="auto"/>
          </w:tcPr>
          <w:p w14:paraId="07B20119" w14:textId="77777777" w:rsidR="00FA39F5" w:rsidRPr="007E6246" w:rsidRDefault="00FA39F5" w:rsidP="00D74816">
            <w:pPr>
              <w:keepNext/>
              <w:jc w:val="center"/>
              <w:rPr>
                <w:ins w:id="3847" w:author="Gary Sullivan" w:date="2018-01-12T22:13:00Z"/>
                <w:sz w:val="20"/>
                <w:szCs w:val="22"/>
                <w:lang w:val="en-US"/>
              </w:rPr>
            </w:pPr>
            <w:ins w:id="3848" w:author="Gary Sullivan" w:date="2018-01-12T22:13:00Z">
              <w:r w:rsidRPr="007E6246">
                <w:rPr>
                  <w:sz w:val="20"/>
                  <w:szCs w:val="22"/>
                  <w:lang w:val="en-US"/>
                </w:rPr>
                <w:t>1 (4:2:0)</w:t>
              </w:r>
            </w:ins>
          </w:p>
        </w:tc>
        <w:tc>
          <w:tcPr>
            <w:tcW w:w="2016" w:type="dxa"/>
            <w:shd w:val="clear" w:color="auto" w:fill="auto"/>
          </w:tcPr>
          <w:p w14:paraId="52E0C5F7" w14:textId="77777777" w:rsidR="00FA39F5" w:rsidRPr="007E6246" w:rsidRDefault="00FA39F5" w:rsidP="00D74816">
            <w:pPr>
              <w:keepNext/>
              <w:jc w:val="center"/>
              <w:rPr>
                <w:ins w:id="3849" w:author="Gary Sullivan" w:date="2018-01-12T22:13:00Z"/>
                <w:sz w:val="20"/>
                <w:szCs w:val="22"/>
                <w:lang w:val="en-US"/>
              </w:rPr>
            </w:pPr>
            <w:ins w:id="3850" w:author="Gary Sullivan" w:date="2018-01-12T22:13:00Z">
              <w:r w:rsidRPr="007E6246">
                <w:rPr>
                  <w:sz w:val="20"/>
                  <w:szCs w:val="22"/>
                  <w:lang w:val="en-US"/>
                </w:rPr>
                <w:t>3</w:t>
              </w:r>
            </w:ins>
          </w:p>
        </w:tc>
        <w:tc>
          <w:tcPr>
            <w:tcW w:w="2016" w:type="dxa"/>
            <w:shd w:val="clear" w:color="auto" w:fill="auto"/>
          </w:tcPr>
          <w:p w14:paraId="1417832E" w14:textId="77777777" w:rsidR="00FA39F5" w:rsidRPr="007E6246" w:rsidRDefault="00FA39F5" w:rsidP="00D74816">
            <w:pPr>
              <w:keepNext/>
              <w:jc w:val="center"/>
              <w:rPr>
                <w:ins w:id="3851" w:author="Gary Sullivan" w:date="2018-01-12T22:13:00Z"/>
                <w:sz w:val="20"/>
                <w:szCs w:val="22"/>
                <w:lang w:val="en-US"/>
              </w:rPr>
            </w:pPr>
            <w:ins w:id="3852" w:author="Gary Sullivan" w:date="2018-01-12T22:13:00Z">
              <w:r>
                <w:rPr>
                  <w:sz w:val="20"/>
                  <w:szCs w:val="22"/>
                  <w:lang w:val="en-US"/>
                </w:rPr>
                <w:t>0.5</w:t>
              </w:r>
            </w:ins>
          </w:p>
        </w:tc>
        <w:tc>
          <w:tcPr>
            <w:tcW w:w="2016" w:type="dxa"/>
            <w:shd w:val="clear" w:color="auto" w:fill="auto"/>
          </w:tcPr>
          <w:p w14:paraId="65102525" w14:textId="77777777" w:rsidR="00FA39F5" w:rsidRPr="007E6246" w:rsidRDefault="00FA39F5" w:rsidP="00D74816">
            <w:pPr>
              <w:keepNext/>
              <w:jc w:val="center"/>
              <w:rPr>
                <w:ins w:id="3853" w:author="Gary Sullivan" w:date="2018-01-12T22:13:00Z"/>
                <w:sz w:val="20"/>
                <w:szCs w:val="22"/>
                <w:lang w:val="en-US"/>
              </w:rPr>
            </w:pPr>
            <w:ins w:id="3854" w:author="Gary Sullivan" w:date="2018-01-12T22:13:00Z">
              <w:r w:rsidRPr="007E6246">
                <w:rPr>
                  <w:sz w:val="20"/>
                  <w:szCs w:val="22"/>
                  <w:lang w:val="en-US"/>
                </w:rPr>
                <w:t>0</w:t>
              </w:r>
            </w:ins>
          </w:p>
        </w:tc>
      </w:tr>
      <w:tr w:rsidR="00FA39F5" w:rsidRPr="007E6246" w14:paraId="07D20F3D" w14:textId="77777777" w:rsidTr="00D74816">
        <w:trPr>
          <w:ins w:id="3855" w:author="Gary Sullivan" w:date="2018-01-12T22:13:00Z"/>
        </w:trPr>
        <w:tc>
          <w:tcPr>
            <w:tcW w:w="2160" w:type="dxa"/>
            <w:shd w:val="clear" w:color="auto" w:fill="auto"/>
          </w:tcPr>
          <w:p w14:paraId="0E549C37" w14:textId="77777777" w:rsidR="00FA39F5" w:rsidRPr="007E6246" w:rsidRDefault="00FA39F5" w:rsidP="00D74816">
            <w:pPr>
              <w:keepNext/>
              <w:jc w:val="center"/>
              <w:rPr>
                <w:ins w:id="3856" w:author="Gary Sullivan" w:date="2018-01-12T22:13:00Z"/>
                <w:sz w:val="20"/>
                <w:szCs w:val="22"/>
                <w:lang w:val="en-US"/>
              </w:rPr>
            </w:pPr>
            <w:ins w:id="3857" w:author="Gary Sullivan" w:date="2018-01-12T22:13:00Z">
              <w:r w:rsidRPr="007E6246">
                <w:rPr>
                  <w:sz w:val="20"/>
                  <w:szCs w:val="22"/>
                  <w:lang w:val="en-US"/>
                </w:rPr>
                <w:t>1 (4:2:0)</w:t>
              </w:r>
            </w:ins>
          </w:p>
        </w:tc>
        <w:tc>
          <w:tcPr>
            <w:tcW w:w="2016" w:type="dxa"/>
            <w:shd w:val="clear" w:color="auto" w:fill="auto"/>
          </w:tcPr>
          <w:p w14:paraId="5EF9AC5E" w14:textId="77777777" w:rsidR="00FA39F5" w:rsidRPr="007E6246" w:rsidRDefault="00FA39F5" w:rsidP="00D74816">
            <w:pPr>
              <w:keepNext/>
              <w:jc w:val="center"/>
              <w:rPr>
                <w:ins w:id="3858" w:author="Gary Sullivan" w:date="2018-01-12T22:13:00Z"/>
                <w:sz w:val="20"/>
                <w:szCs w:val="22"/>
                <w:lang w:val="en-US"/>
              </w:rPr>
            </w:pPr>
            <w:ins w:id="3859" w:author="Gary Sullivan" w:date="2018-01-12T22:13:00Z">
              <w:r w:rsidRPr="007E6246">
                <w:rPr>
                  <w:sz w:val="20"/>
                  <w:szCs w:val="22"/>
                  <w:lang w:val="en-US"/>
                </w:rPr>
                <w:t>4</w:t>
              </w:r>
            </w:ins>
          </w:p>
        </w:tc>
        <w:tc>
          <w:tcPr>
            <w:tcW w:w="2016" w:type="dxa"/>
            <w:shd w:val="clear" w:color="auto" w:fill="auto"/>
          </w:tcPr>
          <w:p w14:paraId="2B566971" w14:textId="77777777" w:rsidR="00FA39F5" w:rsidRPr="007E6246" w:rsidRDefault="00FA39F5" w:rsidP="00D74816">
            <w:pPr>
              <w:keepNext/>
              <w:jc w:val="center"/>
              <w:rPr>
                <w:ins w:id="3860" w:author="Gary Sullivan" w:date="2018-01-12T22:13:00Z"/>
                <w:sz w:val="20"/>
                <w:szCs w:val="22"/>
                <w:lang w:val="en-US"/>
              </w:rPr>
            </w:pPr>
            <w:ins w:id="3861" w:author="Gary Sullivan" w:date="2018-01-12T22:13:00Z">
              <w:r w:rsidRPr="007E6246">
                <w:rPr>
                  <w:sz w:val="20"/>
                  <w:szCs w:val="22"/>
                  <w:lang w:val="en-US"/>
                </w:rPr>
                <w:t>0</w:t>
              </w:r>
            </w:ins>
          </w:p>
        </w:tc>
        <w:tc>
          <w:tcPr>
            <w:tcW w:w="2016" w:type="dxa"/>
            <w:shd w:val="clear" w:color="auto" w:fill="auto"/>
          </w:tcPr>
          <w:p w14:paraId="2D17DEFB" w14:textId="77777777" w:rsidR="00FA39F5" w:rsidRPr="007E6246" w:rsidRDefault="00FA39F5" w:rsidP="00D74816">
            <w:pPr>
              <w:keepNext/>
              <w:jc w:val="center"/>
              <w:rPr>
                <w:ins w:id="3862" w:author="Gary Sullivan" w:date="2018-01-12T22:13:00Z"/>
                <w:sz w:val="20"/>
                <w:szCs w:val="22"/>
                <w:lang w:val="en-US"/>
              </w:rPr>
            </w:pPr>
            <w:ins w:id="3863" w:author="Gary Sullivan" w:date="2018-01-12T22:13:00Z">
              <w:r w:rsidRPr="007E6246">
                <w:rPr>
                  <w:sz w:val="20"/>
                  <w:szCs w:val="22"/>
                  <w:lang w:val="en-US"/>
                </w:rPr>
                <w:t>1</w:t>
              </w:r>
            </w:ins>
          </w:p>
        </w:tc>
      </w:tr>
      <w:tr w:rsidR="00FA39F5" w:rsidRPr="007E6246" w14:paraId="1EC524DA" w14:textId="77777777" w:rsidTr="00D74816">
        <w:trPr>
          <w:ins w:id="3864" w:author="Gary Sullivan" w:date="2018-01-12T22:13:00Z"/>
        </w:trPr>
        <w:tc>
          <w:tcPr>
            <w:tcW w:w="2160" w:type="dxa"/>
            <w:shd w:val="clear" w:color="auto" w:fill="auto"/>
          </w:tcPr>
          <w:p w14:paraId="209F58A6" w14:textId="77777777" w:rsidR="00FA39F5" w:rsidRPr="007E6246" w:rsidRDefault="00FA39F5" w:rsidP="00D74816">
            <w:pPr>
              <w:keepNext/>
              <w:jc w:val="center"/>
              <w:rPr>
                <w:ins w:id="3865" w:author="Gary Sullivan" w:date="2018-01-12T22:13:00Z"/>
                <w:sz w:val="20"/>
                <w:szCs w:val="22"/>
                <w:lang w:val="en-US"/>
              </w:rPr>
            </w:pPr>
            <w:ins w:id="3866" w:author="Gary Sullivan" w:date="2018-01-12T22:13:00Z">
              <w:r w:rsidRPr="007E6246">
                <w:rPr>
                  <w:sz w:val="20"/>
                  <w:szCs w:val="22"/>
                  <w:lang w:val="en-US"/>
                </w:rPr>
                <w:t>1 (4:2:0)</w:t>
              </w:r>
            </w:ins>
          </w:p>
        </w:tc>
        <w:tc>
          <w:tcPr>
            <w:tcW w:w="2016" w:type="dxa"/>
            <w:shd w:val="clear" w:color="auto" w:fill="auto"/>
          </w:tcPr>
          <w:p w14:paraId="1C18A8B5" w14:textId="77777777" w:rsidR="00FA39F5" w:rsidRPr="007E6246" w:rsidRDefault="00FA39F5" w:rsidP="00D74816">
            <w:pPr>
              <w:keepNext/>
              <w:jc w:val="center"/>
              <w:rPr>
                <w:ins w:id="3867" w:author="Gary Sullivan" w:date="2018-01-12T22:13:00Z"/>
                <w:sz w:val="20"/>
                <w:szCs w:val="22"/>
                <w:lang w:val="en-US"/>
              </w:rPr>
            </w:pPr>
            <w:ins w:id="3868" w:author="Gary Sullivan" w:date="2018-01-12T22:13:00Z">
              <w:r w:rsidRPr="007E6246">
                <w:rPr>
                  <w:sz w:val="20"/>
                  <w:szCs w:val="22"/>
                  <w:lang w:val="en-US"/>
                </w:rPr>
                <w:t>5</w:t>
              </w:r>
            </w:ins>
          </w:p>
        </w:tc>
        <w:tc>
          <w:tcPr>
            <w:tcW w:w="2016" w:type="dxa"/>
            <w:shd w:val="clear" w:color="auto" w:fill="auto"/>
          </w:tcPr>
          <w:p w14:paraId="790CD768" w14:textId="77777777" w:rsidR="00FA39F5" w:rsidRPr="007E6246" w:rsidRDefault="00FA39F5" w:rsidP="00D74816">
            <w:pPr>
              <w:keepNext/>
              <w:jc w:val="center"/>
              <w:rPr>
                <w:ins w:id="3869" w:author="Gary Sullivan" w:date="2018-01-12T22:13:00Z"/>
                <w:sz w:val="20"/>
                <w:szCs w:val="22"/>
                <w:lang w:val="en-US"/>
              </w:rPr>
            </w:pPr>
            <w:ins w:id="3870" w:author="Gary Sullivan" w:date="2018-01-12T22:13:00Z">
              <w:r>
                <w:rPr>
                  <w:sz w:val="20"/>
                  <w:szCs w:val="22"/>
                  <w:lang w:val="en-US"/>
                </w:rPr>
                <w:t>0.5</w:t>
              </w:r>
            </w:ins>
          </w:p>
        </w:tc>
        <w:tc>
          <w:tcPr>
            <w:tcW w:w="2016" w:type="dxa"/>
            <w:shd w:val="clear" w:color="auto" w:fill="auto"/>
          </w:tcPr>
          <w:p w14:paraId="7CB09EB3" w14:textId="77777777" w:rsidR="00FA39F5" w:rsidRPr="007E6246" w:rsidRDefault="00FA39F5" w:rsidP="00D74816">
            <w:pPr>
              <w:keepNext/>
              <w:jc w:val="center"/>
              <w:rPr>
                <w:ins w:id="3871" w:author="Gary Sullivan" w:date="2018-01-12T22:13:00Z"/>
                <w:sz w:val="20"/>
                <w:szCs w:val="22"/>
                <w:lang w:val="en-US"/>
              </w:rPr>
            </w:pPr>
            <w:ins w:id="3872" w:author="Gary Sullivan" w:date="2018-01-12T22:13:00Z">
              <w:r w:rsidRPr="007E6246">
                <w:rPr>
                  <w:sz w:val="20"/>
                  <w:szCs w:val="22"/>
                  <w:lang w:val="en-US"/>
                </w:rPr>
                <w:t>1</w:t>
              </w:r>
            </w:ins>
          </w:p>
        </w:tc>
      </w:tr>
      <w:tr w:rsidR="00FA39F5" w:rsidRPr="007E6246" w14:paraId="2B0D0572" w14:textId="77777777" w:rsidTr="00D74816">
        <w:trPr>
          <w:ins w:id="3873" w:author="Gary Sullivan" w:date="2018-01-12T22:13:00Z"/>
        </w:trPr>
        <w:tc>
          <w:tcPr>
            <w:tcW w:w="2160" w:type="dxa"/>
            <w:shd w:val="clear" w:color="auto" w:fill="auto"/>
          </w:tcPr>
          <w:p w14:paraId="0C23815C" w14:textId="77777777" w:rsidR="00FA39F5" w:rsidRPr="007E6246" w:rsidRDefault="00FA39F5" w:rsidP="00D74816">
            <w:pPr>
              <w:keepNext/>
              <w:jc w:val="center"/>
              <w:rPr>
                <w:ins w:id="3874" w:author="Gary Sullivan" w:date="2018-01-12T22:13:00Z"/>
                <w:sz w:val="20"/>
                <w:szCs w:val="22"/>
                <w:lang w:val="en-US"/>
              </w:rPr>
            </w:pPr>
            <w:ins w:id="3875" w:author="Gary Sullivan" w:date="2018-01-12T22:13:00Z">
              <w:r w:rsidRPr="007E6246">
                <w:rPr>
                  <w:sz w:val="20"/>
                  <w:szCs w:val="22"/>
                  <w:lang w:val="en-US"/>
                </w:rPr>
                <w:t>2 (4:2:2)</w:t>
              </w:r>
            </w:ins>
          </w:p>
        </w:tc>
        <w:tc>
          <w:tcPr>
            <w:tcW w:w="2016" w:type="dxa"/>
            <w:shd w:val="clear" w:color="auto" w:fill="auto"/>
          </w:tcPr>
          <w:p w14:paraId="492668CF" w14:textId="77777777" w:rsidR="00FA39F5" w:rsidRPr="007E6246" w:rsidRDefault="00FA39F5" w:rsidP="00D74816">
            <w:pPr>
              <w:keepNext/>
              <w:jc w:val="center"/>
              <w:rPr>
                <w:ins w:id="3876" w:author="Gary Sullivan" w:date="2018-01-12T22:13:00Z"/>
                <w:sz w:val="20"/>
                <w:szCs w:val="22"/>
                <w:lang w:val="en-US"/>
              </w:rPr>
            </w:pPr>
            <w:ins w:id="3877" w:author="Gary Sullivan" w:date="2018-01-12T22:13:00Z">
              <w:r w:rsidRPr="007E6246">
                <w:rPr>
                  <w:sz w:val="20"/>
                  <w:szCs w:val="22"/>
                  <w:lang w:val="en-US"/>
                </w:rPr>
                <w:t>–</w:t>
              </w:r>
            </w:ins>
          </w:p>
        </w:tc>
        <w:tc>
          <w:tcPr>
            <w:tcW w:w="2016" w:type="dxa"/>
            <w:shd w:val="clear" w:color="auto" w:fill="auto"/>
          </w:tcPr>
          <w:p w14:paraId="618FA47D" w14:textId="77777777" w:rsidR="00FA39F5" w:rsidRPr="007E6246" w:rsidRDefault="00FA39F5" w:rsidP="00D74816">
            <w:pPr>
              <w:keepNext/>
              <w:jc w:val="center"/>
              <w:rPr>
                <w:ins w:id="3878" w:author="Gary Sullivan" w:date="2018-01-12T22:13:00Z"/>
                <w:sz w:val="20"/>
                <w:szCs w:val="22"/>
                <w:lang w:val="en-US"/>
              </w:rPr>
            </w:pPr>
            <w:ins w:id="3879" w:author="Gary Sullivan" w:date="2018-01-12T22:13:00Z">
              <w:r w:rsidRPr="007E6246">
                <w:rPr>
                  <w:sz w:val="20"/>
                  <w:szCs w:val="22"/>
                  <w:lang w:val="en-US"/>
                </w:rPr>
                <w:t>0</w:t>
              </w:r>
            </w:ins>
          </w:p>
        </w:tc>
        <w:tc>
          <w:tcPr>
            <w:tcW w:w="2016" w:type="dxa"/>
            <w:shd w:val="clear" w:color="auto" w:fill="auto"/>
          </w:tcPr>
          <w:p w14:paraId="5EA640B3" w14:textId="77777777" w:rsidR="00FA39F5" w:rsidRPr="007E6246" w:rsidRDefault="00FA39F5" w:rsidP="00D74816">
            <w:pPr>
              <w:keepNext/>
              <w:jc w:val="center"/>
              <w:rPr>
                <w:ins w:id="3880" w:author="Gary Sullivan" w:date="2018-01-12T22:13:00Z"/>
                <w:sz w:val="20"/>
                <w:szCs w:val="22"/>
                <w:lang w:val="en-US"/>
              </w:rPr>
            </w:pPr>
            <w:ins w:id="3881" w:author="Gary Sullivan" w:date="2018-01-12T22:13:00Z">
              <w:r w:rsidRPr="007E6246">
                <w:rPr>
                  <w:sz w:val="20"/>
                  <w:szCs w:val="22"/>
                  <w:lang w:val="en-US"/>
                </w:rPr>
                <w:t>0</w:t>
              </w:r>
            </w:ins>
          </w:p>
        </w:tc>
      </w:tr>
      <w:tr w:rsidR="00FA39F5" w:rsidRPr="007E6246" w14:paraId="562FFFD7" w14:textId="77777777" w:rsidTr="00D74816">
        <w:trPr>
          <w:ins w:id="3882" w:author="Gary Sullivan" w:date="2018-01-12T22:13:00Z"/>
        </w:trPr>
        <w:tc>
          <w:tcPr>
            <w:tcW w:w="2160" w:type="dxa"/>
            <w:shd w:val="clear" w:color="auto" w:fill="auto"/>
          </w:tcPr>
          <w:p w14:paraId="2D96A7E7" w14:textId="77777777" w:rsidR="00FA39F5" w:rsidRPr="007E6246" w:rsidRDefault="00FA39F5" w:rsidP="00D74816">
            <w:pPr>
              <w:jc w:val="center"/>
              <w:rPr>
                <w:ins w:id="3883" w:author="Gary Sullivan" w:date="2018-01-12T22:13:00Z"/>
                <w:sz w:val="20"/>
                <w:szCs w:val="22"/>
                <w:lang w:val="en-US"/>
              </w:rPr>
            </w:pPr>
            <w:ins w:id="3884" w:author="Gary Sullivan" w:date="2018-01-12T22:13:00Z">
              <w:r w:rsidRPr="007E6246">
                <w:rPr>
                  <w:sz w:val="20"/>
                  <w:szCs w:val="22"/>
                  <w:lang w:val="en-US"/>
                </w:rPr>
                <w:t>3 (4:4:4)</w:t>
              </w:r>
            </w:ins>
          </w:p>
        </w:tc>
        <w:tc>
          <w:tcPr>
            <w:tcW w:w="2016" w:type="dxa"/>
            <w:shd w:val="clear" w:color="auto" w:fill="auto"/>
          </w:tcPr>
          <w:p w14:paraId="07B41952" w14:textId="77777777" w:rsidR="00FA39F5" w:rsidRPr="007E6246" w:rsidRDefault="00FA39F5" w:rsidP="00D74816">
            <w:pPr>
              <w:jc w:val="center"/>
              <w:rPr>
                <w:ins w:id="3885" w:author="Gary Sullivan" w:date="2018-01-12T22:13:00Z"/>
                <w:sz w:val="20"/>
                <w:szCs w:val="22"/>
                <w:lang w:val="en-US"/>
              </w:rPr>
            </w:pPr>
            <w:ins w:id="3886" w:author="Gary Sullivan" w:date="2018-01-12T22:13:00Z">
              <w:r w:rsidRPr="007E6246">
                <w:rPr>
                  <w:sz w:val="20"/>
                  <w:szCs w:val="22"/>
                  <w:lang w:val="en-US"/>
                </w:rPr>
                <w:t>–</w:t>
              </w:r>
            </w:ins>
          </w:p>
        </w:tc>
        <w:tc>
          <w:tcPr>
            <w:tcW w:w="2016" w:type="dxa"/>
            <w:shd w:val="clear" w:color="auto" w:fill="auto"/>
          </w:tcPr>
          <w:p w14:paraId="233C0E72" w14:textId="77777777" w:rsidR="00FA39F5" w:rsidRPr="007E6246" w:rsidRDefault="00FA39F5" w:rsidP="00D74816">
            <w:pPr>
              <w:jc w:val="center"/>
              <w:rPr>
                <w:ins w:id="3887" w:author="Gary Sullivan" w:date="2018-01-12T22:13:00Z"/>
                <w:sz w:val="20"/>
                <w:szCs w:val="22"/>
                <w:lang w:val="en-US"/>
              </w:rPr>
            </w:pPr>
            <w:ins w:id="3888" w:author="Gary Sullivan" w:date="2018-01-12T22:13:00Z">
              <w:r w:rsidRPr="007E6246">
                <w:rPr>
                  <w:sz w:val="20"/>
                  <w:szCs w:val="22"/>
                  <w:lang w:val="en-US"/>
                </w:rPr>
                <w:t>0</w:t>
              </w:r>
            </w:ins>
          </w:p>
        </w:tc>
        <w:tc>
          <w:tcPr>
            <w:tcW w:w="2016" w:type="dxa"/>
            <w:shd w:val="clear" w:color="auto" w:fill="auto"/>
          </w:tcPr>
          <w:p w14:paraId="5202F2F8" w14:textId="77777777" w:rsidR="00FA39F5" w:rsidRPr="007E6246" w:rsidRDefault="00FA39F5" w:rsidP="00D74816">
            <w:pPr>
              <w:jc w:val="center"/>
              <w:rPr>
                <w:ins w:id="3889" w:author="Gary Sullivan" w:date="2018-01-12T22:13:00Z"/>
                <w:sz w:val="20"/>
                <w:szCs w:val="22"/>
                <w:lang w:val="en-US"/>
              </w:rPr>
            </w:pPr>
            <w:ins w:id="3890" w:author="Gary Sullivan" w:date="2018-01-12T22:13:00Z">
              <w:r w:rsidRPr="007E6246">
                <w:rPr>
                  <w:sz w:val="20"/>
                  <w:szCs w:val="22"/>
                  <w:lang w:val="en-US"/>
                </w:rPr>
                <w:t>0</w:t>
              </w:r>
            </w:ins>
          </w:p>
        </w:tc>
      </w:tr>
    </w:tbl>
    <w:p w14:paraId="0A76BC97" w14:textId="77777777" w:rsidR="00FA39F5" w:rsidRDefault="00FA39F5" w:rsidP="00FA39F5">
      <w:pPr>
        <w:jc w:val="both"/>
        <w:rPr>
          <w:ins w:id="3891" w:author="Gary Sullivan" w:date="2018-01-12T22:13:00Z"/>
          <w:sz w:val="20"/>
          <w:szCs w:val="22"/>
        </w:rPr>
      </w:pPr>
    </w:p>
    <w:p w14:paraId="21CED437" w14:textId="10D0F4D1" w:rsidR="00FA39F5" w:rsidRDefault="00024D98" w:rsidP="00FA39F5">
      <w:pPr>
        <w:jc w:val="both"/>
        <w:rPr>
          <w:ins w:id="3892" w:author="Gary Sullivan" w:date="2018-01-12T22:13:00Z"/>
          <w:sz w:val="20"/>
          <w:szCs w:val="22"/>
        </w:rPr>
      </w:pPr>
      <w:r w:rsidRPr="00A44B62">
        <w:rPr>
          <w:sz w:val="20"/>
          <w:szCs w:val="22"/>
        </w:rPr>
        <w:t xml:space="preserve">When chroma_format_idc is equal to 1 </w:t>
      </w:r>
      <w:ins w:id="3893" w:author="Gary Sullivan" w:date="2018-01-12T22:13:00Z">
        <w:r w:rsidR="00FA39F5" w:rsidRPr="00FA39F5">
          <w:rPr>
            <w:sz w:val="20"/>
            <w:szCs w:val="22"/>
          </w:rPr>
          <w:t xml:space="preserve">(4:2:0 chroma format) </w:t>
        </w:r>
      </w:ins>
      <w:r w:rsidRPr="00A44B62">
        <w:rPr>
          <w:sz w:val="20"/>
          <w:szCs w:val="22"/>
        </w:rPr>
        <w:t>and the decoded video content is intended for interpretation according to Rec. ITU-R BT.2020</w:t>
      </w:r>
      <w:ins w:id="3894" w:author="Ye-Kui Wang d08" w:date="2018-01-15T12:11:00Z">
        <w:r w:rsidR="006C6478">
          <w:rPr>
            <w:sz w:val="20"/>
            <w:szCs w:val="22"/>
          </w:rPr>
          <w:t>-2</w:t>
        </w:r>
      </w:ins>
      <w:r w:rsidRPr="00A44B62">
        <w:rPr>
          <w:sz w:val="20"/>
          <w:szCs w:val="22"/>
        </w:rPr>
        <w:t xml:space="preserve"> or Rec. ITU-R BT.2100</w:t>
      </w:r>
      <w:ins w:id="3895" w:author="Ye-Kui Wang d08" w:date="2018-01-15T12:11:00Z">
        <w:r w:rsidR="006C6478">
          <w:rPr>
            <w:sz w:val="20"/>
            <w:szCs w:val="22"/>
          </w:rPr>
          <w:t>-1</w:t>
        </w:r>
      </w:ins>
      <w:r w:rsidRPr="00A44B62">
        <w:rPr>
          <w:sz w:val="20"/>
          <w:szCs w:val="22"/>
        </w:rPr>
        <w:t>, chroma_loc_info_present_flag should be equal to 1</w:t>
      </w:r>
      <w:r w:rsidR="00973366" w:rsidRPr="00A44B62">
        <w:rPr>
          <w:sz w:val="20"/>
          <w:szCs w:val="22"/>
          <w:lang w:eastAsia="zh-CN"/>
        </w:rPr>
        <w:t>,</w:t>
      </w:r>
      <w:r w:rsidRPr="00A44B62">
        <w:rPr>
          <w:sz w:val="20"/>
          <w:szCs w:val="22"/>
        </w:rPr>
        <w:t xml:space="preserve"> and chroma_sample_loc_type_top_field and chroma_sample_loc_type_bottom_field should </w:t>
      </w:r>
      <w:r w:rsidR="00973366" w:rsidRPr="00A44B62">
        <w:rPr>
          <w:sz w:val="20"/>
          <w:szCs w:val="22"/>
        </w:rPr>
        <w:t xml:space="preserve">both </w:t>
      </w:r>
      <w:r w:rsidRPr="00A44B62">
        <w:rPr>
          <w:sz w:val="20"/>
          <w:szCs w:val="22"/>
        </w:rPr>
        <w:t>be equal to 2.</w:t>
      </w:r>
    </w:p>
    <w:p w14:paraId="64BFDCEA" w14:textId="6DDC38DB" w:rsidR="00973366" w:rsidRPr="00A44B62" w:rsidRDefault="00FA39F5">
      <w:pPr>
        <w:keepNext/>
        <w:keepLines/>
        <w:spacing w:before="360"/>
        <w:outlineLvl w:val="0"/>
        <w:rPr>
          <w:sz w:val="20"/>
          <w:szCs w:val="22"/>
        </w:rPr>
        <w:pPrChange w:id="3896" w:author="Gary Sullivan" w:date="2018-01-12T22:14:00Z">
          <w:pPr>
            <w:jc w:val="both"/>
          </w:pPr>
        </w:pPrChange>
      </w:pPr>
      <w:ins w:id="3897" w:author="Gary Sullivan" w:date="2018-01-12T22:13:00Z">
        <w:r>
          <w:rPr>
            <w:i/>
            <w:noProof/>
            <w:sz w:val="24"/>
          </w:rPr>
          <w:t>Renumber the prior Table E.6 as Table E.7 (and adjust cross references to the table accordingly).</w:t>
        </w:r>
      </w:ins>
    </w:p>
    <w:p w14:paraId="2F8AE070" w14:textId="77777777" w:rsidR="00973366" w:rsidRPr="00A44B62" w:rsidRDefault="00973366" w:rsidP="00973366">
      <w:pPr>
        <w:keepNext/>
        <w:keepLines/>
        <w:spacing w:before="360"/>
        <w:outlineLvl w:val="0"/>
        <w:rPr>
          <w:i/>
          <w:noProof/>
          <w:sz w:val="24"/>
        </w:rPr>
      </w:pPr>
      <w:r w:rsidRPr="00A44B62">
        <w:rPr>
          <w:i/>
          <w:noProof/>
          <w:sz w:val="24"/>
        </w:rPr>
        <w:t>In F.14.3.1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xml:space="preserve">, </w:t>
      </w:r>
      <w:r w:rsidR="00EC05DF">
        <w:rPr>
          <w:i/>
          <w:noProof/>
          <w:sz w:val="24"/>
        </w:rPr>
        <w:t xml:space="preserve">in </w:t>
      </w:r>
      <w:r w:rsidRPr="00A44B62">
        <w:rPr>
          <w:i/>
          <w:noProof/>
          <w:sz w:val="24"/>
        </w:rPr>
        <w:t>Table F.4, replace the row for the bitstream partition nesting SEI message with the following:</w:t>
      </w:r>
    </w:p>
    <w:p w14:paraId="7DD103F2" w14:textId="77777777" w:rsidR="00973366" w:rsidRPr="00A44B62" w:rsidRDefault="00973366" w:rsidP="00973366">
      <w:pPr>
        <w:jc w:val="both"/>
        <w:rPr>
          <w:sz w:val="20"/>
          <w:szCs w:val="22"/>
        </w:rPr>
      </w:pP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973366" w:rsidRPr="00A44B62" w14:paraId="3D2D93F6" w14:textId="77777777" w:rsidTr="00B81E8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56916442" w14:textId="77777777" w:rsidR="00973366" w:rsidRPr="00A44B62" w:rsidRDefault="00973366" w:rsidP="00B81E8B">
            <w:pPr>
              <w:keepNext/>
              <w:spacing w:before="40" w:after="40"/>
              <w:jc w:val="center"/>
              <w:rPr>
                <w:sz w:val="20"/>
              </w:rPr>
            </w:pPr>
            <w:r w:rsidRPr="00A44B62">
              <w:rPr>
                <w:sz w:val="20"/>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14:paraId="22C00FDF" w14:textId="496F5213" w:rsidR="00973366" w:rsidRPr="00A44B62" w:rsidRDefault="006C5B48" w:rsidP="00B81E8B">
            <w:pPr>
              <w:pStyle w:val="tablecell"/>
              <w:numPr>
                <w:ilvl w:val="12"/>
                <w:numId w:val="0"/>
              </w:numPr>
              <w:spacing w:before="40" w:after="40"/>
              <w:jc w:val="center"/>
            </w:pPr>
            <w:ins w:id="3898" w:author="Ye-Kui Wang 04" w:date="2017-12-13T07:37:00Z">
              <w:r>
                <w:t xml:space="preserve">Each </w:t>
              </w:r>
            </w:ins>
            <w:del w:id="3899" w:author="Ye-Kui Wang 04" w:date="2017-12-13T07:38:00Z">
              <w:r w:rsidR="00973366" w:rsidRPr="00A44B62" w:rsidDel="006C5B48">
                <w:delText xml:space="preserve">Depending on the </w:delText>
              </w:r>
            </w:del>
            <w:r w:rsidR="00973366" w:rsidRPr="00A44B62">
              <w:t>SEI message</w:t>
            </w:r>
            <w:del w:id="3900" w:author="Ye-Kui Wang 04" w:date="2017-12-13T07:38:00Z">
              <w:r w:rsidR="00973366" w:rsidRPr="00A44B62" w:rsidDel="006C5B48">
                <w:delText>s</w:delText>
              </w:r>
            </w:del>
            <w:r w:rsidR="00973366" w:rsidRPr="00A44B62">
              <w:t xml:space="preserve"> contained in the bitstream partition nesting SEI message</w:t>
            </w:r>
            <w:bookmarkStart w:id="3901" w:name="_GoBack"/>
            <w:bookmarkEnd w:id="3901"/>
            <w:r w:rsidR="00973366" w:rsidRPr="00A44B62">
              <w:t xml:space="preserve"> has the same persistence scope as if the SEI message was not contained in the bitstream partition nesting SEI message.</w:t>
            </w:r>
          </w:p>
        </w:tc>
      </w:tr>
    </w:tbl>
    <w:p w14:paraId="189215D1" w14:textId="77777777" w:rsidR="00973366" w:rsidRPr="00A44B62" w:rsidRDefault="00973366" w:rsidP="00973366">
      <w:pPr>
        <w:jc w:val="both"/>
        <w:rPr>
          <w:sz w:val="20"/>
          <w:szCs w:val="22"/>
        </w:rPr>
      </w:pPr>
    </w:p>
    <w:p w14:paraId="375BB769" w14:textId="77777777" w:rsidR="00973366" w:rsidRPr="00A44B62" w:rsidRDefault="00973366" w:rsidP="00973366">
      <w:pPr>
        <w:keepNext/>
        <w:keepLines/>
        <w:spacing w:before="360"/>
        <w:outlineLvl w:val="0"/>
        <w:rPr>
          <w:i/>
          <w:noProof/>
          <w:sz w:val="24"/>
        </w:rPr>
      </w:pPr>
      <w:r w:rsidRPr="00A44B62">
        <w:rPr>
          <w:i/>
          <w:noProof/>
          <w:sz w:val="24"/>
        </w:rPr>
        <w:t>In F.14.3.1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replace the following paragraphs:</w:t>
      </w:r>
    </w:p>
    <w:p w14:paraId="549811BB" w14:textId="77777777" w:rsidR="00973366" w:rsidRPr="00A44B62" w:rsidRDefault="00973366" w:rsidP="00973366">
      <w:pPr>
        <w:pStyle w:val="3N"/>
        <w:rPr>
          <w:lang w:val="en-CA"/>
        </w:rPr>
      </w:pPr>
      <w:r w:rsidRPr="00A44B62">
        <w:rPr>
          <w:lang w:val="en-CA"/>
        </w:rPr>
        <w:t xml:space="preserve">The list VclAssociatedSeiList is set to </w:t>
      </w:r>
      <w:r w:rsidRPr="00A44B62">
        <w:rPr>
          <w:noProof/>
          <w:lang w:val="en-CA"/>
        </w:rPr>
        <w:t xml:space="preserve">consist of the payloadType values </w:t>
      </w:r>
      <w:r w:rsidRPr="00A44B62">
        <w:rPr>
          <w:lang w:val="en-CA"/>
        </w:rPr>
        <w:t>2, 3, 6, 9, 15, 16, 17, 19, 22, 23, 45, 47, 56, 128, 131, 132, 134 to 148, inclusive, 161, 165, 167 and 168.</w:t>
      </w:r>
    </w:p>
    <w:p w14:paraId="68ED23EC" w14:textId="77777777" w:rsidR="00973366" w:rsidRPr="00A44B62" w:rsidRDefault="00973366" w:rsidP="00973366">
      <w:pPr>
        <w:rPr>
          <w:noProof/>
          <w:sz w:val="20"/>
        </w:rPr>
      </w:pPr>
      <w:r w:rsidRPr="00A44B62">
        <w:rPr>
          <w:noProof/>
          <w:sz w:val="20"/>
        </w:rPr>
        <w:t xml:space="preserve">The list PicUnitRepConSeiList is set to consist of the payloadType values 0, 1, 2, 6, 9, 15, 16, 17, 19, 22, 23, 45, 47, </w:t>
      </w:r>
      <w:r w:rsidRPr="00A44B62">
        <w:rPr>
          <w:sz w:val="20"/>
        </w:rPr>
        <w:t xml:space="preserve">56, </w:t>
      </w:r>
      <w:r w:rsidRPr="00A44B62">
        <w:rPr>
          <w:noProof/>
          <w:sz w:val="20"/>
        </w:rPr>
        <w:t>128, 129, 131, 132, 133, 135</w:t>
      </w:r>
      <w:r w:rsidRPr="00A44B62">
        <w:rPr>
          <w:sz w:val="20"/>
        </w:rPr>
        <w:t xml:space="preserve"> to 148, inclusive</w:t>
      </w:r>
      <w:r w:rsidRPr="00A44B62">
        <w:rPr>
          <w:noProof/>
          <w:sz w:val="20"/>
        </w:rPr>
        <w:t xml:space="preserve">, and </w:t>
      </w:r>
      <w:r w:rsidRPr="00A44B62">
        <w:rPr>
          <w:sz w:val="20"/>
        </w:rPr>
        <w:t>160 to 168, inclusive</w:t>
      </w:r>
      <w:r w:rsidRPr="00A44B62">
        <w:rPr>
          <w:noProof/>
          <w:sz w:val="20"/>
        </w:rPr>
        <w:t>.</w:t>
      </w:r>
    </w:p>
    <w:p w14:paraId="6C8811A3"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3B19928D" w14:textId="6F903128" w:rsidR="00973366" w:rsidRPr="00A44B62" w:rsidRDefault="00973366" w:rsidP="00973366">
      <w:pPr>
        <w:pStyle w:val="3N"/>
        <w:rPr>
          <w:lang w:val="en-CA"/>
        </w:rPr>
      </w:pPr>
      <w:r w:rsidRPr="00A44B62">
        <w:rPr>
          <w:lang w:val="en-CA"/>
        </w:rPr>
        <w:t xml:space="preserve">The list VclAssociatedSeiList is set to </w:t>
      </w:r>
      <w:r w:rsidRPr="00A44B62">
        <w:rPr>
          <w:noProof/>
          <w:lang w:val="en-CA"/>
        </w:rPr>
        <w:t xml:space="preserve">consist of the payloadType values </w:t>
      </w:r>
      <w:r w:rsidRPr="00A44B62">
        <w:rPr>
          <w:lang w:val="en-CA"/>
        </w:rPr>
        <w:t xml:space="preserve">2, 3, 6, 9, 15, 16, 17, 19, 22, 23, 45, 47, 56, 128, 131, 132, 134 to </w:t>
      </w:r>
      <w:r w:rsidR="0007089B">
        <w:t>15</w:t>
      </w:r>
      <w:ins w:id="3902" w:author="Ye-Kui Wang 00" w:date="2017-11-15T15:24:00Z">
        <w:r w:rsidR="00B80495">
          <w:t>1</w:t>
        </w:r>
      </w:ins>
      <w:ins w:id="3903" w:author="Ye-Kui Wang" w:date="2017-10-19T13:59:00Z">
        <w:del w:id="3904" w:author="Ye-Kui Wang 00" w:date="2017-11-15T15:24:00Z">
          <w:r w:rsidR="00387581" w:rsidDel="00B80495">
            <w:delText>4</w:delText>
          </w:r>
        </w:del>
      </w:ins>
      <w:del w:id="3905" w:author="Ye-Kui Wang" w:date="2017-10-19T13:59:00Z">
        <w:r w:rsidR="0007089B" w:rsidDel="00387581">
          <w:delText>3</w:delText>
        </w:r>
      </w:del>
      <w:r w:rsidR="0007089B" w:rsidRPr="00A44B62">
        <w:t>, inclusive</w:t>
      </w:r>
      <w:r w:rsidR="0007089B">
        <w:t>, 15</w:t>
      </w:r>
      <w:ins w:id="3906" w:author="Ye-Kui Wang 00" w:date="2017-11-15T15:24:00Z">
        <w:r w:rsidR="00B80495">
          <w:t>4</w:t>
        </w:r>
      </w:ins>
      <w:del w:id="3907" w:author="Ye-Kui Wang 00" w:date="2017-11-15T15:24:00Z">
        <w:r w:rsidR="0007089B" w:rsidDel="00B80495">
          <w:delText>7</w:delText>
        </w:r>
      </w:del>
      <w:r w:rsidR="0007089B">
        <w:t xml:space="preserve"> to 159</w:t>
      </w:r>
      <w:r w:rsidRPr="00A44B62">
        <w:rPr>
          <w:lang w:val="en-CA"/>
        </w:rPr>
        <w:t>, inclusive, 161, 165, 167</w:t>
      </w:r>
      <w:r w:rsidR="00E775CB" w:rsidRPr="00A44B62">
        <w:rPr>
          <w:lang w:val="en-CA"/>
        </w:rPr>
        <w:t>,</w:t>
      </w:r>
      <w:r w:rsidRPr="00A44B62">
        <w:rPr>
          <w:lang w:val="en-CA"/>
        </w:rPr>
        <w:t xml:space="preserve"> and 168.</w:t>
      </w:r>
    </w:p>
    <w:p w14:paraId="5F17FA45" w14:textId="24550E3F" w:rsidR="00973366" w:rsidRPr="00A44B62" w:rsidRDefault="00973366" w:rsidP="00973366">
      <w:pPr>
        <w:rPr>
          <w:sz w:val="20"/>
          <w:szCs w:val="22"/>
        </w:rPr>
      </w:pPr>
      <w:r w:rsidRPr="00A44B62">
        <w:rPr>
          <w:noProof/>
          <w:sz w:val="20"/>
        </w:rPr>
        <w:t xml:space="preserve">The list PicUnitRepConSeiList is set to consist of the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sidR="0007089B">
        <w:rPr>
          <w:sz w:val="20"/>
        </w:rPr>
        <w:t>15</w:t>
      </w:r>
      <w:ins w:id="3908" w:author="Ye-Kui Wang 00" w:date="2017-11-15T15:24:00Z">
        <w:r w:rsidR="00B80495">
          <w:rPr>
            <w:sz w:val="20"/>
          </w:rPr>
          <w:t>1</w:t>
        </w:r>
      </w:ins>
      <w:ins w:id="3909" w:author="Ye-Kui Wang" w:date="2017-10-19T13:59:00Z">
        <w:del w:id="3910" w:author="Ye-Kui Wang 00" w:date="2017-11-15T15:24:00Z">
          <w:r w:rsidR="00387581" w:rsidDel="00B80495">
            <w:rPr>
              <w:sz w:val="20"/>
            </w:rPr>
            <w:delText>4</w:delText>
          </w:r>
        </w:del>
      </w:ins>
      <w:del w:id="3911" w:author="Ye-Kui Wang" w:date="2017-10-19T13:59:00Z">
        <w:r w:rsidR="0007089B" w:rsidDel="00387581">
          <w:rPr>
            <w:sz w:val="20"/>
          </w:rPr>
          <w:delText>3</w:delText>
        </w:r>
      </w:del>
      <w:r w:rsidR="0007089B" w:rsidRPr="00A44B62">
        <w:rPr>
          <w:sz w:val="20"/>
        </w:rPr>
        <w:t>, inclusive</w:t>
      </w:r>
      <w:r w:rsidR="0007089B">
        <w:rPr>
          <w:sz w:val="20"/>
        </w:rPr>
        <w:t xml:space="preserve">, </w:t>
      </w:r>
      <w:ins w:id="3912" w:author="Ye-Kui Wang d09" w:date="2018-01-15T15:16:00Z">
        <w:r w:rsidR="009D2857">
          <w:rPr>
            <w:sz w:val="20"/>
          </w:rPr>
          <w:t xml:space="preserve">and </w:t>
        </w:r>
      </w:ins>
      <w:r w:rsidR="0007089B">
        <w:rPr>
          <w:sz w:val="20"/>
        </w:rPr>
        <w:t>15</w:t>
      </w:r>
      <w:ins w:id="3913" w:author="Ye-Kui Wang 00" w:date="2017-11-15T15:24:00Z">
        <w:r w:rsidR="00B80495">
          <w:rPr>
            <w:sz w:val="20"/>
          </w:rPr>
          <w:t>4</w:t>
        </w:r>
      </w:ins>
      <w:del w:id="3914" w:author="Ye-Kui Wang 00" w:date="2017-11-15T15:24:00Z">
        <w:r w:rsidR="0007089B" w:rsidDel="00B80495">
          <w:rPr>
            <w:sz w:val="20"/>
          </w:rPr>
          <w:delText>7</w:delText>
        </w:r>
      </w:del>
      <w:r w:rsidR="0007089B">
        <w:rPr>
          <w:sz w:val="20"/>
        </w:rPr>
        <w:t xml:space="preserve"> to </w:t>
      </w:r>
      <w:del w:id="3915" w:author="Ye-Kui Wang 00" w:date="2017-11-15T15:25:00Z">
        <w:r w:rsidR="0007089B" w:rsidDel="00B80495">
          <w:rPr>
            <w:sz w:val="20"/>
          </w:rPr>
          <w:delText>159</w:delText>
        </w:r>
        <w:r w:rsidRPr="00A44B62" w:rsidDel="00B80495">
          <w:rPr>
            <w:sz w:val="20"/>
          </w:rPr>
          <w:delText>, inclusive</w:delText>
        </w:r>
        <w:r w:rsidRPr="00A44B62" w:rsidDel="00B80495">
          <w:rPr>
            <w:noProof/>
            <w:sz w:val="20"/>
          </w:rPr>
          <w:delText xml:space="preserve">, and </w:delText>
        </w:r>
        <w:r w:rsidRPr="00A44B62" w:rsidDel="00B80495">
          <w:rPr>
            <w:sz w:val="20"/>
          </w:rPr>
          <w:delText xml:space="preserve">160 to </w:delText>
        </w:r>
      </w:del>
      <w:r w:rsidRPr="00A44B62">
        <w:rPr>
          <w:sz w:val="20"/>
        </w:rPr>
        <w:t>168, inclusive</w:t>
      </w:r>
      <w:r w:rsidRPr="00A44B62">
        <w:rPr>
          <w:noProof/>
          <w:sz w:val="20"/>
        </w:rPr>
        <w:t>.</w:t>
      </w:r>
    </w:p>
    <w:p w14:paraId="35E91B1C" w14:textId="77777777" w:rsidR="00973366" w:rsidRPr="00A44B62" w:rsidRDefault="00973366" w:rsidP="00973366">
      <w:pPr>
        <w:keepNext/>
        <w:keepLines/>
        <w:spacing w:before="360"/>
        <w:outlineLvl w:val="0"/>
        <w:rPr>
          <w:i/>
          <w:noProof/>
          <w:sz w:val="24"/>
        </w:rPr>
      </w:pPr>
      <w:r w:rsidRPr="00A44B62">
        <w:rPr>
          <w:i/>
          <w:noProof/>
          <w:sz w:val="24"/>
        </w:rPr>
        <w:t>In F.14.3.2.7</w:t>
      </w:r>
      <w:r w:rsidR="00EC05DF">
        <w:rPr>
          <w:i/>
          <w:noProof/>
          <w:sz w:val="24"/>
        </w:rPr>
        <w:t xml:space="preserve"> (</w:t>
      </w:r>
      <w:r w:rsidR="00EC05DF" w:rsidRPr="00EC05DF">
        <w:rPr>
          <w:i/>
          <w:noProof/>
          <w:sz w:val="24"/>
        </w:rPr>
        <w:t>Scalable nesting SEI message semantics for multi-layer extensions</w:t>
      </w:r>
      <w:r w:rsidR="00EC05DF">
        <w:rPr>
          <w:i/>
          <w:noProof/>
          <w:sz w:val="24"/>
        </w:rPr>
        <w:t>)</w:t>
      </w:r>
      <w:r w:rsidRPr="00A44B62">
        <w:rPr>
          <w:i/>
          <w:noProof/>
          <w:sz w:val="24"/>
        </w:rPr>
        <w:t>, replace</w:t>
      </w:r>
      <w:r w:rsidR="00EC05DF">
        <w:rPr>
          <w:i/>
          <w:noProof/>
          <w:sz w:val="24"/>
        </w:rPr>
        <w:t xml:space="preserve"> the following phrase</w:t>
      </w:r>
    </w:p>
    <w:p w14:paraId="4AC1C62E" w14:textId="77777777" w:rsidR="00973366" w:rsidRPr="00A44B62" w:rsidRDefault="00973366" w:rsidP="00973366">
      <w:pPr>
        <w:rPr>
          <w:noProof/>
          <w:sz w:val="20"/>
        </w:rPr>
      </w:pPr>
      <w:r w:rsidRPr="00A44B62">
        <w:rPr>
          <w:noProof/>
          <w:sz w:val="20"/>
        </w:rPr>
        <w:t>It is a requirement of bitstream conformance that the following restrictions apply on nesting of SEI messages:</w:t>
      </w:r>
    </w:p>
    <w:p w14:paraId="06DCB7B8"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5C80BBA0" w14:textId="77777777" w:rsidR="00973366" w:rsidRPr="00A44B62" w:rsidRDefault="00973366" w:rsidP="00973366">
      <w:pPr>
        <w:rPr>
          <w:noProof/>
          <w:sz w:val="20"/>
        </w:rPr>
      </w:pPr>
      <w:r w:rsidRPr="00A44B62">
        <w:rPr>
          <w:noProof/>
          <w:sz w:val="20"/>
        </w:rPr>
        <w:t>It is a requirement of bitstream conformance that the following restrictions apply on containing of SEI messages in a scalable nesting SEI message:</w:t>
      </w:r>
    </w:p>
    <w:p w14:paraId="51AAC24A" w14:textId="77777777" w:rsidR="00E0302C" w:rsidRPr="00A44B62" w:rsidRDefault="00E0302C" w:rsidP="00E0302C">
      <w:pPr>
        <w:keepNext/>
        <w:keepLines/>
        <w:spacing w:before="360"/>
        <w:outlineLvl w:val="0"/>
        <w:rPr>
          <w:i/>
          <w:noProof/>
          <w:sz w:val="24"/>
        </w:rPr>
      </w:pPr>
      <w:r w:rsidRPr="00A44B62">
        <w:rPr>
          <w:i/>
          <w:noProof/>
          <w:sz w:val="24"/>
        </w:rPr>
        <w:t>In F.14.3.4</w:t>
      </w:r>
      <w:r w:rsidR="00F61BA0">
        <w:rPr>
          <w:i/>
          <w:noProof/>
          <w:sz w:val="24"/>
        </w:rPr>
        <w:t xml:space="preserve"> (</w:t>
      </w:r>
      <w:r w:rsidR="00F61BA0" w:rsidRPr="00F61BA0">
        <w:rPr>
          <w:i/>
          <w:noProof/>
          <w:sz w:val="24"/>
        </w:rPr>
        <w:t>Inter-layer constrained tile sets SEI message semantics</w:t>
      </w:r>
      <w:r w:rsidR="00F61BA0">
        <w:rPr>
          <w:i/>
          <w:noProof/>
          <w:sz w:val="24"/>
        </w:rPr>
        <w:t>)</w:t>
      </w:r>
      <w:r w:rsidRPr="00A44B62">
        <w:rPr>
          <w:i/>
          <w:noProof/>
          <w:sz w:val="24"/>
        </w:rPr>
        <w:t>, replace</w:t>
      </w:r>
      <w:r w:rsidR="00F61BA0">
        <w:rPr>
          <w:i/>
          <w:noProof/>
          <w:sz w:val="24"/>
        </w:rPr>
        <w:t xml:space="preserve"> the following sentence:</w:t>
      </w:r>
    </w:p>
    <w:p w14:paraId="1EEC7092" w14:textId="77777777" w:rsidR="00E0302C" w:rsidRPr="00A44B62" w:rsidRDefault="00E0302C" w:rsidP="00E0302C">
      <w:pPr>
        <w:jc w:val="both"/>
        <w:rPr>
          <w:sz w:val="20"/>
        </w:rPr>
      </w:pPr>
      <w:r w:rsidRPr="00A44B62">
        <w:rPr>
          <w:sz w:val="20"/>
        </w:rPr>
        <w:t>Decoders encountering an indicated value of ilcts_</w:t>
      </w:r>
      <w:proofErr w:type="gramStart"/>
      <w:r w:rsidRPr="00A44B62">
        <w:rPr>
          <w:sz w:val="20"/>
        </w:rPr>
        <w:t>id[</w:t>
      </w:r>
      <w:proofErr w:type="gramEnd"/>
      <w:r w:rsidRPr="00A44B62">
        <w:rPr>
          <w:sz w:val="20"/>
        </w:rPr>
        <w:t> i ]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shall ignore (remove from the bitstream and discard) it.</w:t>
      </w:r>
    </w:p>
    <w:p w14:paraId="6FA742CA" w14:textId="77777777" w:rsidR="00E0302C" w:rsidRPr="00A44B62" w:rsidRDefault="00E0302C" w:rsidP="00E0302C">
      <w:pPr>
        <w:keepNext/>
        <w:keepLines/>
        <w:spacing w:before="360"/>
        <w:outlineLvl w:val="1"/>
        <w:rPr>
          <w:i/>
          <w:noProof/>
          <w:sz w:val="24"/>
        </w:rPr>
      </w:pPr>
      <w:r w:rsidRPr="00A44B62">
        <w:rPr>
          <w:i/>
          <w:noProof/>
          <w:sz w:val="24"/>
        </w:rPr>
        <w:t>with the following:</w:t>
      </w:r>
    </w:p>
    <w:p w14:paraId="7EBA3099" w14:textId="77777777" w:rsidR="00E0302C" w:rsidRPr="00A44B62" w:rsidRDefault="00E0302C" w:rsidP="00E0302C">
      <w:pPr>
        <w:jc w:val="both"/>
        <w:rPr>
          <w:sz w:val="20"/>
        </w:rPr>
      </w:pPr>
      <w:r w:rsidRPr="00A44B62">
        <w:rPr>
          <w:sz w:val="20"/>
        </w:rPr>
        <w:t>Decoders encountering an indicated value of ilcts_</w:t>
      </w:r>
      <w:proofErr w:type="gramStart"/>
      <w:r w:rsidRPr="00A44B62">
        <w:rPr>
          <w:sz w:val="20"/>
        </w:rPr>
        <w:t>id[</w:t>
      </w:r>
      <w:proofErr w:type="gramEnd"/>
      <w:r w:rsidRPr="00A44B62">
        <w:rPr>
          <w:sz w:val="20"/>
        </w:rPr>
        <w:t> i ] in the range of 256 to 511, inclusive, or in the range of 2</w:t>
      </w:r>
      <w:r w:rsidRPr="00A44B62">
        <w:rPr>
          <w:sz w:val="20"/>
          <w:vertAlign w:val="superscript"/>
        </w:rPr>
        <w:t>31</w:t>
      </w:r>
      <w:r w:rsidRPr="00A44B62">
        <w:rPr>
          <w:sz w:val="20"/>
        </w:rPr>
        <w:t xml:space="preserve"> to 2</w:t>
      </w:r>
      <w:r w:rsidRPr="00A44B62">
        <w:rPr>
          <w:sz w:val="20"/>
          <w:vertAlign w:val="superscript"/>
        </w:rPr>
        <w:t>32</w:t>
      </w:r>
      <w:r w:rsidR="00095488" w:rsidRPr="00A44B62">
        <w:rPr>
          <w:sz w:val="20"/>
        </w:rPr>
        <w:t> − </w:t>
      </w:r>
      <w:r w:rsidRPr="00A44B62">
        <w:rPr>
          <w:sz w:val="20"/>
        </w:rPr>
        <w:t>2, inclusive, shall ignore it.</w:t>
      </w:r>
    </w:p>
    <w:p w14:paraId="47E7491B" w14:textId="77777777" w:rsidR="00973366" w:rsidRPr="00A44B62" w:rsidRDefault="00973366" w:rsidP="00973366">
      <w:pPr>
        <w:keepNext/>
        <w:keepLines/>
        <w:spacing w:before="360"/>
        <w:outlineLvl w:val="0"/>
        <w:rPr>
          <w:i/>
          <w:noProof/>
          <w:sz w:val="24"/>
        </w:rPr>
      </w:pPr>
      <w:r w:rsidRPr="00A44B62">
        <w:rPr>
          <w:i/>
          <w:noProof/>
          <w:sz w:val="24"/>
        </w:rPr>
        <w:t>In G.14.3.1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replace the following paragraphs:</w:t>
      </w:r>
    </w:p>
    <w:p w14:paraId="0EEC5D77" w14:textId="77777777" w:rsidR="00973366" w:rsidRPr="00A44B62" w:rsidRDefault="00973366" w:rsidP="00973366">
      <w:pPr>
        <w:pStyle w:val="3N"/>
        <w:rPr>
          <w:lang w:val="en-CA"/>
        </w:rPr>
      </w:pPr>
      <w:r w:rsidRPr="00A44B62">
        <w:rPr>
          <w:lang w:val="en-CA"/>
        </w:rPr>
        <w:t xml:space="preserve">The list VclAssociatedSeiList is set to </w:t>
      </w:r>
      <w:r w:rsidRPr="00A44B62">
        <w:rPr>
          <w:noProof/>
          <w:lang w:val="en-CA"/>
        </w:rPr>
        <w:t xml:space="preserve">consist of payloadType values </w:t>
      </w:r>
      <w:r w:rsidRPr="00A44B62">
        <w:rPr>
          <w:lang w:val="en-CA"/>
        </w:rPr>
        <w:t>2, 3, 6, 9, 15, 16, 17, 19, 22, 23, 45, 47, 56, 128, 131, 132, 134 to 148, inclusive, 161, 165, 167, 168, 177, 178 and 179.</w:t>
      </w:r>
    </w:p>
    <w:p w14:paraId="1CCA4ABE" w14:textId="77777777" w:rsidR="00973366" w:rsidRPr="00A44B62" w:rsidRDefault="00973366" w:rsidP="00973366">
      <w:pPr>
        <w:rPr>
          <w:noProof/>
          <w:sz w:val="20"/>
        </w:rPr>
      </w:pPr>
      <w:r w:rsidRPr="00A44B62">
        <w:rPr>
          <w:noProof/>
          <w:sz w:val="20"/>
        </w:rPr>
        <w:t xml:space="preserve">The list PicUnitRepConSeiList is set to consist of payloadType values 0, 1, 2, 6, 9, 15, 16, 17, 19, 22, 23, 45, 47, </w:t>
      </w:r>
      <w:r w:rsidRPr="00A44B62">
        <w:rPr>
          <w:sz w:val="20"/>
        </w:rPr>
        <w:t xml:space="preserve">56, </w:t>
      </w:r>
      <w:r w:rsidRPr="00A44B62">
        <w:rPr>
          <w:noProof/>
          <w:sz w:val="20"/>
        </w:rPr>
        <w:t>128, 129, 131, 132, 133, 135</w:t>
      </w:r>
      <w:r w:rsidRPr="00A44B62">
        <w:rPr>
          <w:sz w:val="20"/>
        </w:rPr>
        <w:t xml:space="preserve"> to 148, inclusive</w:t>
      </w:r>
      <w:r w:rsidRPr="00A44B62">
        <w:rPr>
          <w:noProof/>
          <w:sz w:val="20"/>
        </w:rPr>
        <w:t>, 160 to 168,</w:t>
      </w:r>
      <w:r w:rsidRPr="00A44B62">
        <w:rPr>
          <w:sz w:val="20"/>
        </w:rPr>
        <w:t xml:space="preserve"> inclusive, and 176 to 180, inclusive</w:t>
      </w:r>
      <w:r w:rsidRPr="00A44B62">
        <w:rPr>
          <w:noProof/>
          <w:sz w:val="20"/>
        </w:rPr>
        <w:t>.</w:t>
      </w:r>
    </w:p>
    <w:p w14:paraId="17A20A75"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3E77DD28" w14:textId="5C000AB1" w:rsidR="00973366" w:rsidRPr="00A44B62" w:rsidRDefault="00973366" w:rsidP="00973366">
      <w:pPr>
        <w:pStyle w:val="3N"/>
        <w:rPr>
          <w:lang w:val="en-CA"/>
        </w:rPr>
      </w:pPr>
      <w:r w:rsidRPr="00A44B62">
        <w:rPr>
          <w:lang w:val="en-CA"/>
        </w:rPr>
        <w:t xml:space="preserve">The list VclAssociatedSeiList is set to </w:t>
      </w:r>
      <w:r w:rsidRPr="00A44B62">
        <w:rPr>
          <w:noProof/>
          <w:lang w:val="en-CA"/>
        </w:rPr>
        <w:t xml:space="preserve">consist of payloadType values </w:t>
      </w:r>
      <w:r w:rsidRPr="00A44B62">
        <w:rPr>
          <w:lang w:val="en-CA"/>
        </w:rPr>
        <w:t xml:space="preserve">2, 3, 6, 9, 15, 16, 17, 19, 22, 23, 45, 47, 56, 128, 131, 132, 134 to </w:t>
      </w:r>
      <w:r w:rsidR="0007089B">
        <w:t>15</w:t>
      </w:r>
      <w:ins w:id="3916" w:author="Ye-Kui Wang 00" w:date="2017-11-15T15:25:00Z">
        <w:r w:rsidR="00B80495">
          <w:t>1</w:t>
        </w:r>
      </w:ins>
      <w:ins w:id="3917" w:author="Ye-Kui Wang" w:date="2017-10-19T14:00:00Z">
        <w:del w:id="3918" w:author="Ye-Kui Wang 00" w:date="2017-11-15T15:25:00Z">
          <w:r w:rsidR="00387581" w:rsidDel="00B80495">
            <w:delText>4</w:delText>
          </w:r>
        </w:del>
      </w:ins>
      <w:del w:id="3919" w:author="Ye-Kui Wang" w:date="2017-10-19T14:00:00Z">
        <w:r w:rsidR="0007089B" w:rsidDel="00387581">
          <w:delText>3</w:delText>
        </w:r>
      </w:del>
      <w:r w:rsidR="0007089B" w:rsidRPr="00A44B62">
        <w:t>, inclusive</w:t>
      </w:r>
      <w:r w:rsidR="0007089B">
        <w:t>, 15</w:t>
      </w:r>
      <w:ins w:id="3920" w:author="Ye-Kui Wang 00" w:date="2017-11-15T15:25:00Z">
        <w:r w:rsidR="00B80495">
          <w:t>4</w:t>
        </w:r>
      </w:ins>
      <w:del w:id="3921" w:author="Ye-Kui Wang 00" w:date="2017-11-15T15:25:00Z">
        <w:r w:rsidR="0007089B" w:rsidDel="00B80495">
          <w:delText>7</w:delText>
        </w:r>
      </w:del>
      <w:r w:rsidR="0007089B">
        <w:t xml:space="preserve"> to 159</w:t>
      </w:r>
      <w:r w:rsidRPr="00A44B62">
        <w:rPr>
          <w:lang w:val="en-CA"/>
        </w:rPr>
        <w:t>, inclusive, 161, 165, 167, 168, 177, 178</w:t>
      </w:r>
      <w:r w:rsidR="00E775CB" w:rsidRPr="00A44B62">
        <w:rPr>
          <w:lang w:val="en-CA"/>
        </w:rPr>
        <w:t>,</w:t>
      </w:r>
      <w:r w:rsidRPr="00A44B62">
        <w:rPr>
          <w:lang w:val="en-CA"/>
        </w:rPr>
        <w:t xml:space="preserve"> and 179.</w:t>
      </w:r>
    </w:p>
    <w:p w14:paraId="176C1948" w14:textId="686A2D94" w:rsidR="00973366" w:rsidRPr="00A44B62" w:rsidRDefault="00973366" w:rsidP="00973366">
      <w:pPr>
        <w:rPr>
          <w:noProof/>
          <w:sz w:val="20"/>
        </w:rPr>
      </w:pPr>
      <w:r w:rsidRPr="00A44B62">
        <w:rPr>
          <w:noProof/>
          <w:sz w:val="20"/>
        </w:rPr>
        <w:t xml:space="preserve">The list PicUnitRepConSeiList is set to consist of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sidR="0007089B">
        <w:rPr>
          <w:sz w:val="20"/>
        </w:rPr>
        <w:t>15</w:t>
      </w:r>
      <w:ins w:id="3922" w:author="Ye-Kui Wang 00" w:date="2017-11-15T15:25:00Z">
        <w:r w:rsidR="00B80495">
          <w:rPr>
            <w:sz w:val="20"/>
          </w:rPr>
          <w:t>1</w:t>
        </w:r>
      </w:ins>
      <w:ins w:id="3923" w:author="Ye-Kui Wang" w:date="2017-10-19T14:00:00Z">
        <w:del w:id="3924" w:author="Ye-Kui Wang 00" w:date="2017-11-15T15:25:00Z">
          <w:r w:rsidR="00387581" w:rsidDel="00B80495">
            <w:rPr>
              <w:sz w:val="20"/>
            </w:rPr>
            <w:delText>4</w:delText>
          </w:r>
        </w:del>
      </w:ins>
      <w:del w:id="3925" w:author="Ye-Kui Wang" w:date="2017-10-19T14:00:00Z">
        <w:r w:rsidR="0007089B" w:rsidDel="00387581">
          <w:rPr>
            <w:sz w:val="20"/>
          </w:rPr>
          <w:delText>3</w:delText>
        </w:r>
      </w:del>
      <w:r w:rsidR="0007089B" w:rsidRPr="00A44B62">
        <w:rPr>
          <w:sz w:val="20"/>
        </w:rPr>
        <w:t>, inclusive</w:t>
      </w:r>
      <w:r w:rsidR="0007089B">
        <w:rPr>
          <w:sz w:val="20"/>
        </w:rPr>
        <w:t>, 15</w:t>
      </w:r>
      <w:ins w:id="3926" w:author="Ye-Kui Wang 00" w:date="2017-11-15T15:25:00Z">
        <w:r w:rsidR="00B80495">
          <w:rPr>
            <w:sz w:val="20"/>
          </w:rPr>
          <w:t>4</w:t>
        </w:r>
      </w:ins>
      <w:del w:id="3927" w:author="Ye-Kui Wang 00" w:date="2017-11-15T15:25:00Z">
        <w:r w:rsidR="0007089B" w:rsidDel="00B80495">
          <w:rPr>
            <w:sz w:val="20"/>
          </w:rPr>
          <w:delText>7</w:delText>
        </w:r>
      </w:del>
      <w:r w:rsidR="0007089B">
        <w:rPr>
          <w:sz w:val="20"/>
        </w:rPr>
        <w:t xml:space="preserve"> to </w:t>
      </w:r>
      <w:del w:id="3928" w:author="Ye-Kui Wang 00" w:date="2017-11-15T15:25:00Z">
        <w:r w:rsidR="0007089B" w:rsidDel="00B80495">
          <w:rPr>
            <w:sz w:val="20"/>
          </w:rPr>
          <w:delText>159</w:delText>
        </w:r>
        <w:r w:rsidRPr="00A44B62" w:rsidDel="00B80495">
          <w:rPr>
            <w:sz w:val="20"/>
          </w:rPr>
          <w:delText>, inclusive</w:delText>
        </w:r>
        <w:r w:rsidRPr="00A44B62" w:rsidDel="00B80495">
          <w:rPr>
            <w:noProof/>
            <w:sz w:val="20"/>
          </w:rPr>
          <w:delText xml:space="preserve">, 160 to </w:delText>
        </w:r>
      </w:del>
      <w:r w:rsidRPr="00A44B62">
        <w:rPr>
          <w:noProof/>
          <w:sz w:val="20"/>
        </w:rPr>
        <w:t>168,</w:t>
      </w:r>
      <w:r w:rsidRPr="00A44B62">
        <w:rPr>
          <w:sz w:val="20"/>
        </w:rPr>
        <w:t xml:space="preserve"> inclusive, and 176 to 180, inclusive</w:t>
      </w:r>
      <w:r w:rsidRPr="00A44B62">
        <w:rPr>
          <w:noProof/>
          <w:sz w:val="20"/>
        </w:rPr>
        <w:t>.</w:t>
      </w:r>
    </w:p>
    <w:p w14:paraId="29129927" w14:textId="77777777" w:rsidR="00973366" w:rsidRPr="00A44B62" w:rsidRDefault="00973366" w:rsidP="00973366">
      <w:pPr>
        <w:keepNext/>
        <w:keepLines/>
        <w:spacing w:before="360"/>
        <w:outlineLvl w:val="0"/>
        <w:rPr>
          <w:i/>
          <w:noProof/>
          <w:sz w:val="24"/>
        </w:rPr>
      </w:pPr>
      <w:r w:rsidRPr="00A44B62">
        <w:rPr>
          <w:i/>
          <w:noProof/>
          <w:sz w:val="24"/>
        </w:rPr>
        <w:t>In I.14.3.1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replace the following paragraphs:</w:t>
      </w:r>
    </w:p>
    <w:p w14:paraId="498A3746" w14:textId="77777777" w:rsidR="00973366" w:rsidRPr="00A44B62" w:rsidRDefault="00973366" w:rsidP="00973366">
      <w:pPr>
        <w:pStyle w:val="3N0"/>
        <w:rPr>
          <w:lang w:val="en-CA"/>
        </w:rPr>
      </w:pPr>
      <w:r w:rsidRPr="00A44B62">
        <w:rPr>
          <w:lang w:val="en-CA"/>
        </w:rPr>
        <w:t xml:space="preserve">The list VclAssociatedSeiList is set to </w:t>
      </w:r>
      <w:r w:rsidRPr="00A44B62">
        <w:rPr>
          <w:noProof/>
          <w:lang w:val="en-CA"/>
        </w:rPr>
        <w:t xml:space="preserve">consist of payloadType values </w:t>
      </w:r>
      <w:r w:rsidRPr="00A44B62">
        <w:rPr>
          <w:lang w:val="en-CA"/>
        </w:rPr>
        <w:t>2, 3, 6, 9, 15, 16, 17, 19, 22, 23, 45, 47, 56, 128, 131, 132, 134 to 148, inclusive, 161, 165, 167, 168, 177, 178 and 179.</w:t>
      </w:r>
    </w:p>
    <w:p w14:paraId="5677448E" w14:textId="77777777" w:rsidR="00973366" w:rsidRPr="00A44B62" w:rsidRDefault="00973366" w:rsidP="00973366">
      <w:pPr>
        <w:pStyle w:val="3N0"/>
        <w:rPr>
          <w:noProof/>
          <w:lang w:val="en-CA"/>
        </w:rPr>
      </w:pPr>
      <w:r w:rsidRPr="00A44B62">
        <w:rPr>
          <w:noProof/>
          <w:lang w:val="en-CA"/>
        </w:rPr>
        <w:t>The list PicUnitRepConSeiList is set to consist of payloadType values 0, 1, 2, 6, 9, 15, 16, 17, 19, 22, 23, 45, 47, 56, 128, 129, 131, 132, 133, 135</w:t>
      </w:r>
      <w:r w:rsidRPr="00A44B62">
        <w:rPr>
          <w:lang w:val="en-CA"/>
        </w:rPr>
        <w:t xml:space="preserve"> to 148, inclusive</w:t>
      </w:r>
      <w:r w:rsidRPr="00A44B62">
        <w:rPr>
          <w:noProof/>
          <w:lang w:val="en-CA"/>
        </w:rPr>
        <w:t>, 160 to 168,</w:t>
      </w:r>
      <w:r w:rsidRPr="00A44B62">
        <w:rPr>
          <w:lang w:val="en-CA"/>
        </w:rPr>
        <w:t xml:space="preserve"> inclusive, and 176 to 181, inclusive</w:t>
      </w:r>
      <w:r w:rsidRPr="00A44B62">
        <w:rPr>
          <w:noProof/>
          <w:lang w:val="en-CA"/>
        </w:rPr>
        <w:t>.</w:t>
      </w:r>
    </w:p>
    <w:p w14:paraId="388DEA68"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3766640F" w14:textId="179A0896" w:rsidR="00973366" w:rsidRPr="00A44B62" w:rsidRDefault="00973366" w:rsidP="00973366">
      <w:pPr>
        <w:pStyle w:val="3N0"/>
        <w:rPr>
          <w:lang w:val="en-CA"/>
        </w:rPr>
      </w:pPr>
      <w:r w:rsidRPr="00A44B62">
        <w:rPr>
          <w:lang w:val="en-CA"/>
        </w:rPr>
        <w:t xml:space="preserve">The list VclAssociatedSeiList is set to </w:t>
      </w:r>
      <w:r w:rsidRPr="00A44B62">
        <w:rPr>
          <w:noProof/>
          <w:lang w:val="en-CA"/>
        </w:rPr>
        <w:t xml:space="preserve">consist of payloadType values </w:t>
      </w:r>
      <w:r w:rsidRPr="00A44B62">
        <w:rPr>
          <w:lang w:val="en-CA"/>
        </w:rPr>
        <w:t xml:space="preserve">2, 3, 6, 9, 15, 16, 17, 19, 22, 23, 45, 47, 56, 128, 131, 132, 134 to </w:t>
      </w:r>
      <w:r w:rsidR="0007089B">
        <w:t>15</w:t>
      </w:r>
      <w:ins w:id="3929" w:author="Ye-Kui Wang 00" w:date="2017-11-15T15:26:00Z">
        <w:r w:rsidR="00B80495">
          <w:t>1</w:t>
        </w:r>
      </w:ins>
      <w:ins w:id="3930" w:author="Ye-Kui Wang" w:date="2017-10-19T14:00:00Z">
        <w:del w:id="3931" w:author="Ye-Kui Wang 00" w:date="2017-11-15T15:26:00Z">
          <w:r w:rsidR="00387581" w:rsidDel="00B80495">
            <w:delText>4</w:delText>
          </w:r>
        </w:del>
      </w:ins>
      <w:del w:id="3932" w:author="Ye-Kui Wang" w:date="2017-10-19T14:00:00Z">
        <w:r w:rsidR="0007089B" w:rsidDel="00387581">
          <w:delText>3</w:delText>
        </w:r>
      </w:del>
      <w:r w:rsidR="0007089B" w:rsidRPr="00A44B62">
        <w:t>, inclusive</w:t>
      </w:r>
      <w:r w:rsidR="0007089B">
        <w:t>, 15</w:t>
      </w:r>
      <w:ins w:id="3933" w:author="Ye-Kui Wang 00" w:date="2017-11-15T15:26:00Z">
        <w:r w:rsidR="00B80495">
          <w:t>4</w:t>
        </w:r>
      </w:ins>
      <w:del w:id="3934" w:author="Ye-Kui Wang 00" w:date="2017-11-15T15:26:00Z">
        <w:r w:rsidR="0007089B" w:rsidDel="00B80495">
          <w:delText>7</w:delText>
        </w:r>
      </w:del>
      <w:r w:rsidR="0007089B">
        <w:t xml:space="preserve"> to 159</w:t>
      </w:r>
      <w:r w:rsidRPr="00A44B62">
        <w:rPr>
          <w:lang w:val="en-CA"/>
        </w:rPr>
        <w:t>, inclusive, 161, 165, 167, 168, 177, 178</w:t>
      </w:r>
      <w:r w:rsidR="00E775CB" w:rsidRPr="00A44B62">
        <w:rPr>
          <w:lang w:val="en-CA"/>
        </w:rPr>
        <w:t>,</w:t>
      </w:r>
      <w:r w:rsidRPr="00A44B62">
        <w:rPr>
          <w:lang w:val="en-CA"/>
        </w:rPr>
        <w:t xml:space="preserve"> and 179.</w:t>
      </w:r>
    </w:p>
    <w:p w14:paraId="6E1969D7" w14:textId="648FEA8E" w:rsidR="00973366" w:rsidRPr="00A44B62" w:rsidRDefault="00973366" w:rsidP="00973366">
      <w:pPr>
        <w:pStyle w:val="3N0"/>
        <w:rPr>
          <w:noProof/>
          <w:lang w:val="en-CA"/>
        </w:rPr>
      </w:pPr>
      <w:r w:rsidRPr="00A44B62">
        <w:rPr>
          <w:noProof/>
          <w:lang w:val="en-CA"/>
        </w:rPr>
        <w:t>The list PicUnitRepConSeiList is set to consist of payloadType values 0, 1, 2, 6, 9, 15, 16, 17, 19, 22, 23, 45, 47, 56, 128, 129, 131, 132, 133, 135</w:t>
      </w:r>
      <w:r w:rsidRPr="00A44B62">
        <w:rPr>
          <w:lang w:val="en-CA"/>
        </w:rPr>
        <w:t xml:space="preserve"> to </w:t>
      </w:r>
      <w:r w:rsidR="0007089B">
        <w:t>15</w:t>
      </w:r>
      <w:ins w:id="3935" w:author="Ye-Kui Wang 00" w:date="2017-11-15T15:26:00Z">
        <w:r w:rsidR="00B80495">
          <w:t>1</w:t>
        </w:r>
      </w:ins>
      <w:ins w:id="3936" w:author="Ye-Kui Wang" w:date="2017-10-19T14:00:00Z">
        <w:del w:id="3937" w:author="Ye-Kui Wang 00" w:date="2017-11-15T15:26:00Z">
          <w:r w:rsidR="00387581" w:rsidDel="00B80495">
            <w:delText>4</w:delText>
          </w:r>
        </w:del>
      </w:ins>
      <w:del w:id="3938" w:author="Ye-Kui Wang" w:date="2017-10-19T14:00:00Z">
        <w:r w:rsidR="0007089B" w:rsidDel="00387581">
          <w:delText>3</w:delText>
        </w:r>
      </w:del>
      <w:r w:rsidR="0007089B" w:rsidRPr="00A44B62">
        <w:t>, inclusive</w:t>
      </w:r>
      <w:r w:rsidR="0007089B">
        <w:t>, 15</w:t>
      </w:r>
      <w:ins w:id="3939" w:author="Ye-Kui Wang 00" w:date="2017-11-15T15:26:00Z">
        <w:r w:rsidR="00B80495">
          <w:t>4</w:t>
        </w:r>
      </w:ins>
      <w:del w:id="3940" w:author="Ye-Kui Wang 00" w:date="2017-11-15T15:26:00Z">
        <w:r w:rsidR="0007089B" w:rsidDel="00B80495">
          <w:delText>7</w:delText>
        </w:r>
      </w:del>
      <w:r w:rsidR="0007089B">
        <w:t xml:space="preserve"> to </w:t>
      </w:r>
      <w:del w:id="3941" w:author="Ye-Kui Wang 00" w:date="2017-11-15T15:26:00Z">
        <w:r w:rsidR="0007089B" w:rsidDel="00B80495">
          <w:delText>159</w:delText>
        </w:r>
        <w:r w:rsidRPr="00A44B62" w:rsidDel="00B80495">
          <w:rPr>
            <w:lang w:val="en-CA"/>
          </w:rPr>
          <w:delText>, inclusive</w:delText>
        </w:r>
        <w:r w:rsidRPr="00A44B62" w:rsidDel="00B80495">
          <w:rPr>
            <w:noProof/>
            <w:lang w:val="en-CA"/>
          </w:rPr>
          <w:delText xml:space="preserve">, 160 to </w:delText>
        </w:r>
      </w:del>
      <w:r w:rsidRPr="00A44B62">
        <w:rPr>
          <w:noProof/>
          <w:lang w:val="en-CA"/>
        </w:rPr>
        <w:t>168,</w:t>
      </w:r>
      <w:r w:rsidRPr="00A44B62">
        <w:rPr>
          <w:lang w:val="en-CA"/>
        </w:rPr>
        <w:t xml:space="preserve"> inclusive, and 176 to 181, inclusive</w:t>
      </w:r>
      <w:r w:rsidRPr="00A44B62">
        <w:rPr>
          <w:noProof/>
          <w:lang w:val="en-CA"/>
        </w:rPr>
        <w:t>.</w:t>
      </w:r>
    </w:p>
    <w:p w14:paraId="5FFE4781" w14:textId="77777777" w:rsidR="005403AD" w:rsidRPr="00A44B62" w:rsidRDefault="005403AD" w:rsidP="00024D98">
      <w:pPr>
        <w:jc w:val="both"/>
        <w:rPr>
          <w:sz w:val="20"/>
          <w:szCs w:val="22"/>
        </w:rPr>
      </w:pPr>
    </w:p>
    <w:p w14:paraId="3909F701" w14:textId="77777777" w:rsidR="00480266" w:rsidRPr="00A44B62" w:rsidRDefault="00480266" w:rsidP="00480266">
      <w:pPr>
        <w:tabs>
          <w:tab w:val="clear" w:pos="360"/>
          <w:tab w:val="clear" w:pos="720"/>
          <w:tab w:val="clear" w:pos="1080"/>
          <w:tab w:val="clear" w:pos="1440"/>
        </w:tabs>
        <w:overflowPunct/>
        <w:autoSpaceDE/>
        <w:autoSpaceDN/>
        <w:adjustRightInd/>
        <w:spacing w:before="0"/>
        <w:jc w:val="center"/>
        <w:textAlignment w:val="auto"/>
        <w:rPr>
          <w:rFonts w:eastAsia="Calibri"/>
          <w:sz w:val="24"/>
          <w:szCs w:val="24"/>
          <w:lang w:eastAsia="ja-JP"/>
        </w:rPr>
      </w:pPr>
      <w:r w:rsidRPr="00A44B62">
        <w:rPr>
          <w:rFonts w:eastAsia="Calibri"/>
          <w:sz w:val="24"/>
          <w:szCs w:val="24"/>
          <w:lang w:eastAsia="ja-JP"/>
        </w:rPr>
        <w:t>____________________</w:t>
      </w:r>
    </w:p>
    <w:p w14:paraId="4E55C4B8" w14:textId="77777777" w:rsidR="00480266" w:rsidRPr="00A44B62" w:rsidRDefault="00480266" w:rsidP="00024D98">
      <w:pPr>
        <w:tabs>
          <w:tab w:val="left" w:pos="400"/>
        </w:tabs>
        <w:rPr>
          <w:sz w:val="20"/>
          <w:lang w:eastAsia="ja-JP"/>
        </w:rPr>
      </w:pPr>
    </w:p>
    <w:sectPr w:rsidR="00480266" w:rsidRPr="00A44B62"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1F7A67" w14:textId="77777777" w:rsidR="00413EC6" w:rsidRDefault="00413EC6">
      <w:r>
        <w:separator/>
      </w:r>
    </w:p>
  </w:endnote>
  <w:endnote w:type="continuationSeparator" w:id="0">
    <w:p w14:paraId="19A825F2" w14:textId="77777777" w:rsidR="00413EC6" w:rsidRDefault="00413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panose1 w:val="02030609000101010101"/>
    <w:charset w:val="81"/>
    <w:family w:val="modern"/>
    <w:pitch w:val="fixed"/>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42A5A" w14:textId="751C5EBC" w:rsidR="007630CE" w:rsidRPr="00C56F3D" w:rsidRDefault="007630CE" w:rsidP="009074BF">
    <w:pPr>
      <w:pStyle w:val="Footer"/>
      <w:tabs>
        <w:tab w:val="clear" w:pos="360"/>
        <w:tab w:val="clear" w:pos="720"/>
        <w:tab w:val="clear" w:pos="1080"/>
        <w:tab w:val="clear" w:pos="1440"/>
        <w:tab w:val="clear" w:pos="8640"/>
        <w:tab w:val="left" w:pos="5384"/>
        <w:tab w:val="left" w:pos="5691"/>
        <w:tab w:val="right" w:pos="9360"/>
      </w:tabs>
      <w:jc w:val="both"/>
      <w:rPr>
        <w:rFonts w:ascii="Courier New" w:hAnsi="Courier New"/>
      </w:rPr>
    </w:pPr>
    <w:r w:rsidRPr="00C56F3D">
      <w:rPr>
        <w:rFonts w:ascii="Courier New" w:hAnsi="Courier New"/>
      </w:rPr>
      <w:tab/>
      <w:t xml:space="preserve">Page: </w:t>
    </w:r>
    <w:r w:rsidRPr="00C56F3D">
      <w:rPr>
        <w:rStyle w:val="PageNumber"/>
      </w:rPr>
      <w:fldChar w:fldCharType="begin"/>
    </w:r>
    <w:r w:rsidRPr="00C56F3D">
      <w:rPr>
        <w:rStyle w:val="PageNumber"/>
      </w:rPr>
      <w:instrText xml:space="preserve"> PAGE </w:instrText>
    </w:r>
    <w:r w:rsidRPr="00C56F3D">
      <w:rPr>
        <w:rStyle w:val="PageNumber"/>
      </w:rPr>
      <w:fldChar w:fldCharType="separate"/>
    </w:r>
    <w:r w:rsidR="00E1600E">
      <w:rPr>
        <w:rStyle w:val="PageNumber"/>
        <w:noProof/>
      </w:rPr>
      <w:t>29</w:t>
    </w:r>
    <w:r w:rsidRPr="00C56F3D">
      <w:rPr>
        <w:rStyle w:val="PageNumber"/>
      </w:rPr>
      <w:fldChar w:fldCharType="end"/>
    </w:r>
    <w:r w:rsidRPr="00C56F3D">
      <w:rPr>
        <w:rStyle w:val="PageNumber"/>
      </w:rPr>
      <w:tab/>
    </w:r>
    <w:r w:rsidRPr="00C56F3D">
      <w:rPr>
        <w:rStyle w:val="PageNumber"/>
      </w:rPr>
      <w:tab/>
    </w:r>
    <w:r>
      <w:rPr>
        <w:rStyle w:val="PageNumber"/>
      </w:rPr>
      <w:tab/>
    </w:r>
    <w:r w:rsidRPr="00C56F3D">
      <w:rPr>
        <w:rStyle w:val="PageNumber"/>
      </w:rPr>
      <w:t xml:space="preserve">Date Saved: </w:t>
    </w:r>
    <w:r w:rsidRPr="00C56F3D">
      <w:rPr>
        <w:rStyle w:val="PageNumber"/>
      </w:rPr>
      <w:fldChar w:fldCharType="begin"/>
    </w:r>
    <w:r w:rsidRPr="00C56F3D">
      <w:rPr>
        <w:rStyle w:val="PageNumber"/>
      </w:rPr>
      <w:instrText xml:space="preserve"> SAVEDATE  \@ "yyyy-MM-dd"  \* MERGEFORMAT </w:instrText>
    </w:r>
    <w:r w:rsidRPr="00C56F3D">
      <w:rPr>
        <w:rStyle w:val="PageNumber"/>
      </w:rPr>
      <w:fldChar w:fldCharType="separate"/>
    </w:r>
    <w:ins w:id="3942" w:author="Gary Sullivan" w:date="2018-01-15T16:47:00Z">
      <w:r w:rsidR="00E1600E">
        <w:rPr>
          <w:rStyle w:val="PageNumber"/>
          <w:noProof/>
        </w:rPr>
        <w:t>2018-01-15</w:t>
      </w:r>
    </w:ins>
    <w:ins w:id="3943" w:author="Ye-Kui Wang d00" w:date="2018-01-15T14:06:00Z">
      <w:del w:id="3944" w:author="Gary Sullivan" w:date="2018-01-15T16:46:00Z">
        <w:r w:rsidDel="00E1600E">
          <w:rPr>
            <w:rStyle w:val="PageNumber"/>
            <w:noProof/>
          </w:rPr>
          <w:delText>2018-01-15</w:delText>
        </w:r>
      </w:del>
    </w:ins>
    <w:del w:id="3945" w:author="Gary Sullivan" w:date="2018-01-15T16:46:00Z">
      <w:r w:rsidDel="00E1600E">
        <w:rPr>
          <w:rStyle w:val="PageNumber"/>
          <w:noProof/>
        </w:rPr>
        <w:delText>2018-01-13</w:delText>
      </w:r>
    </w:del>
    <w:r w:rsidRPr="00C56F3D">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721FB3" w14:textId="77777777" w:rsidR="00413EC6" w:rsidRDefault="00413EC6">
      <w:r>
        <w:separator/>
      </w:r>
    </w:p>
  </w:footnote>
  <w:footnote w:type="continuationSeparator" w:id="0">
    <w:p w14:paraId="65ECE351" w14:textId="77777777" w:rsidR="00413EC6" w:rsidRDefault="00413E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04455E0"/>
    <w:multiLevelType w:val="hybridMultilevel"/>
    <w:tmpl w:val="FCFE4492"/>
    <w:lvl w:ilvl="0" w:tplc="E3A6FD6E">
      <w:numFmt w:val="bullet"/>
      <w:lvlText w:val="–"/>
      <w:lvlJc w:val="left"/>
      <w:pPr>
        <w:ind w:left="760" w:hanging="40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7"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8"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9"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0"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2"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4"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5"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6"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7"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9"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0"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A2376A"/>
    <w:multiLevelType w:val="hybridMultilevel"/>
    <w:tmpl w:val="1BE0E1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4"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6"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38"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9"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0"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1"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4"/>
  </w:num>
  <w:num w:numId="3">
    <w:abstractNumId w:val="1"/>
  </w:num>
  <w:num w:numId="4">
    <w:abstractNumId w:val="0"/>
  </w:num>
  <w:num w:numId="5">
    <w:abstractNumId w:val="13"/>
  </w:num>
  <w:num w:numId="6">
    <w:abstractNumId w:val="40"/>
  </w:num>
  <w:num w:numId="7">
    <w:abstractNumId w:val="28"/>
  </w:num>
  <w:num w:numId="8">
    <w:abstractNumId w:val="33"/>
  </w:num>
  <w:num w:numId="9">
    <w:abstractNumId w:val="34"/>
  </w:num>
  <w:num w:numId="10">
    <w:abstractNumId w:val="7"/>
  </w:num>
  <w:num w:numId="11">
    <w:abstractNumId w:val="30"/>
  </w:num>
  <w:num w:numId="12">
    <w:abstractNumId w:val="15"/>
  </w:num>
  <w:num w:numId="13">
    <w:abstractNumId w:val="18"/>
  </w:num>
  <w:num w:numId="14">
    <w:abstractNumId w:val="5"/>
  </w:num>
  <w:num w:numId="15">
    <w:abstractNumId w:val="41"/>
  </w:num>
  <w:num w:numId="16">
    <w:abstractNumId w:val="42"/>
  </w:num>
  <w:num w:numId="17">
    <w:abstractNumId w:val="25"/>
  </w:num>
  <w:num w:numId="18">
    <w:abstractNumId w:val="4"/>
  </w:num>
  <w:num w:numId="19">
    <w:abstractNumId w:val="6"/>
  </w:num>
  <w:num w:numId="20">
    <w:abstractNumId w:val="22"/>
  </w:num>
  <w:num w:numId="21">
    <w:abstractNumId w:val="39"/>
  </w:num>
  <w:num w:numId="22">
    <w:abstractNumId w:val="12"/>
  </w:num>
  <w:num w:numId="23">
    <w:abstractNumId w:val="35"/>
  </w:num>
  <w:num w:numId="24">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21"/>
  </w:num>
  <w:num w:numId="26">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17"/>
  </w:num>
  <w:num w:numId="29">
    <w:abstractNumId w:val="19"/>
  </w:num>
  <w:num w:numId="30">
    <w:abstractNumId w:val="24"/>
  </w:num>
  <w:num w:numId="31">
    <w:abstractNumId w:val="38"/>
  </w:num>
  <w:num w:numId="32">
    <w:abstractNumId w:val="23"/>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11"/>
  </w:num>
  <w:num w:numId="34">
    <w:abstractNumId w:val="27"/>
  </w:num>
  <w:num w:numId="35">
    <w:abstractNumId w:val="9"/>
  </w:num>
  <w:num w:numId="36">
    <w:abstractNumId w:val="36"/>
  </w:num>
  <w:num w:numId="37">
    <w:abstractNumId w:val="31"/>
  </w:num>
  <w:num w:numId="38">
    <w:abstractNumId w:val="37"/>
  </w:num>
  <w:num w:numId="39">
    <w:abstractNumId w:val="20"/>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6">
    <w:abstractNumId w:val="23"/>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7">
    <w:abstractNumId w:val="23"/>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23"/>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9">
    <w:abstractNumId w:val="23"/>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0">
    <w:abstractNumId w:val="23"/>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1">
    <w:abstractNumId w:val="8"/>
  </w:num>
  <w:num w:numId="52">
    <w:abstractNumId w:val="32"/>
  </w:num>
  <w:num w:numId="53">
    <w:abstractNumId w:val="3"/>
  </w:num>
  <w:num w:numId="54">
    <w:abstractNumId w:val="10"/>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e-Kui Wang 00">
    <w15:presenceInfo w15:providerId="None" w15:userId="Ye-Kui Wang 00"/>
  </w15:person>
  <w15:person w15:author="Jill Boyce">
    <w15:presenceInfo w15:providerId="None" w15:userId="Jill Boyce"/>
  </w15:person>
  <w15:person w15:author="Ye-Kui Wang d06">
    <w15:presenceInfo w15:providerId="None" w15:userId="Ye-Kui Wang d06"/>
  </w15:person>
  <w15:person w15:author="Ye-Kui Wang 04">
    <w15:presenceInfo w15:providerId="None" w15:userId="Ye-Kui Wang 04"/>
  </w15:person>
  <w15:person w15:author="Robert Skupin">
    <w15:presenceInfo w15:providerId="None" w15:userId="Robert Skupin"/>
  </w15:person>
  <w15:person w15:author="Ye-Kui Wang 02">
    <w15:presenceInfo w15:providerId="None" w15:userId="Ye-Kui Wang 02"/>
  </w15:person>
  <w15:person w15:author="Ye-Kui Wang v2">
    <w15:presenceInfo w15:providerId="None" w15:userId="Ye-Kui Wang v2"/>
  </w15:person>
  <w15:person w15:author="Ye-Kui Wang">
    <w15:presenceInfo w15:providerId="AD" w15:userId="S-1-5-21-945540591-4024260831-3861152641-348870"/>
  </w15:person>
  <w15:person w15:author="Ye-Kui Wang d09">
    <w15:presenceInfo w15:providerId="None" w15:userId="Ye-Kui Wang d09"/>
  </w15:person>
  <w15:person w15:author="Gary Sullivan">
    <w15:presenceInfo w15:providerId="None" w15:userId="Gary Sullivan"/>
  </w15:person>
  <w15:person w15:author="Ye-Kui Wang [2]">
    <w15:presenceInfo w15:providerId="None" w15:userId="Ye-Kui Wang"/>
  </w15:person>
  <w15:person w15:author="Ye-Kui Wang d08">
    <w15:presenceInfo w15:providerId="None" w15:userId="Ye-Kui Wang d08"/>
  </w15:person>
  <w15:person w15:author="Sachin Deshpande">
    <w15:presenceInfo w15:providerId="None" w15:userId="Sachin Deshpande"/>
  </w15:person>
  <w15:person w15:author="Ye-Kui Wang 03">
    <w15:presenceInfo w15:providerId="None" w15:userId="Ye-Kui Wang 03"/>
  </w15:person>
  <w15:person w15:author="Ye-Kui Wang d07">
    <w15:presenceInfo w15:providerId="None" w15:userId="Ye-Kui Wang d07"/>
  </w15:person>
  <w15:person w15:author="AC0037">
    <w15:presenceInfo w15:providerId="None" w15:userId="AC0037"/>
  </w15:person>
  <w15:person w15:author="Ye-Kui Wang 05">
    <w15:presenceInfo w15:providerId="None" w15:userId="Ye-Kui Wang 05"/>
  </w15:person>
  <w15:person w15:author="Ye-Kui Wang 01">
    <w15:presenceInfo w15:providerId="None" w15:userId="Ye-Kui Wang 01"/>
  </w15:person>
  <w15:person w15:author="Ye-Kui Wang d00">
    <w15:presenceInfo w15:providerId="None" w15:userId="Ye-Kui Wang d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en-CA" w:vendorID="2" w:dllVersion="6"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2E6E"/>
    <w:rsid w:val="00003A22"/>
    <w:rsid w:val="00003CBD"/>
    <w:rsid w:val="00003F41"/>
    <w:rsid w:val="00004111"/>
    <w:rsid w:val="00004D0B"/>
    <w:rsid w:val="00013BFA"/>
    <w:rsid w:val="000142AA"/>
    <w:rsid w:val="00014476"/>
    <w:rsid w:val="00014982"/>
    <w:rsid w:val="00015A20"/>
    <w:rsid w:val="0001662D"/>
    <w:rsid w:val="00020036"/>
    <w:rsid w:val="00020364"/>
    <w:rsid w:val="0002091B"/>
    <w:rsid w:val="00022524"/>
    <w:rsid w:val="00022A1F"/>
    <w:rsid w:val="00022C37"/>
    <w:rsid w:val="00022D1E"/>
    <w:rsid w:val="0002422C"/>
    <w:rsid w:val="00024B69"/>
    <w:rsid w:val="00024D98"/>
    <w:rsid w:val="00026DF0"/>
    <w:rsid w:val="000308A3"/>
    <w:rsid w:val="000331A3"/>
    <w:rsid w:val="00034FC7"/>
    <w:rsid w:val="00036F59"/>
    <w:rsid w:val="00040636"/>
    <w:rsid w:val="00040C76"/>
    <w:rsid w:val="000419C4"/>
    <w:rsid w:val="000425A4"/>
    <w:rsid w:val="00044A41"/>
    <w:rsid w:val="000458BC"/>
    <w:rsid w:val="00045C41"/>
    <w:rsid w:val="00046C03"/>
    <w:rsid w:val="00052898"/>
    <w:rsid w:val="0005545C"/>
    <w:rsid w:val="000575E6"/>
    <w:rsid w:val="00065039"/>
    <w:rsid w:val="00066AF8"/>
    <w:rsid w:val="0007089B"/>
    <w:rsid w:val="00074448"/>
    <w:rsid w:val="0007614F"/>
    <w:rsid w:val="000776E3"/>
    <w:rsid w:val="000808A3"/>
    <w:rsid w:val="000827AF"/>
    <w:rsid w:val="00083377"/>
    <w:rsid w:val="00085B81"/>
    <w:rsid w:val="00094D50"/>
    <w:rsid w:val="00095488"/>
    <w:rsid w:val="00095B71"/>
    <w:rsid w:val="00097177"/>
    <w:rsid w:val="000A4B72"/>
    <w:rsid w:val="000A6383"/>
    <w:rsid w:val="000A7E65"/>
    <w:rsid w:val="000B0C0F"/>
    <w:rsid w:val="000B1C6B"/>
    <w:rsid w:val="000B3104"/>
    <w:rsid w:val="000B3F73"/>
    <w:rsid w:val="000B4FF9"/>
    <w:rsid w:val="000B5505"/>
    <w:rsid w:val="000B5E06"/>
    <w:rsid w:val="000C09AC"/>
    <w:rsid w:val="000C2458"/>
    <w:rsid w:val="000C3686"/>
    <w:rsid w:val="000C5590"/>
    <w:rsid w:val="000C7C43"/>
    <w:rsid w:val="000D2C00"/>
    <w:rsid w:val="000D5A4B"/>
    <w:rsid w:val="000E00F3"/>
    <w:rsid w:val="000E1A8B"/>
    <w:rsid w:val="000E1EAA"/>
    <w:rsid w:val="000E39AB"/>
    <w:rsid w:val="000E4DB0"/>
    <w:rsid w:val="000E75F5"/>
    <w:rsid w:val="000E76F9"/>
    <w:rsid w:val="000F158C"/>
    <w:rsid w:val="000F2772"/>
    <w:rsid w:val="000F5346"/>
    <w:rsid w:val="000F56FA"/>
    <w:rsid w:val="000F63C2"/>
    <w:rsid w:val="000F6A5F"/>
    <w:rsid w:val="00100AAF"/>
    <w:rsid w:val="00102F3D"/>
    <w:rsid w:val="00102FEE"/>
    <w:rsid w:val="0010736A"/>
    <w:rsid w:val="00110D7A"/>
    <w:rsid w:val="001154C1"/>
    <w:rsid w:val="00117C35"/>
    <w:rsid w:val="00121F0F"/>
    <w:rsid w:val="001221EA"/>
    <w:rsid w:val="00124E38"/>
    <w:rsid w:val="0012580B"/>
    <w:rsid w:val="00126B45"/>
    <w:rsid w:val="0012712A"/>
    <w:rsid w:val="00131507"/>
    <w:rsid w:val="001317DC"/>
    <w:rsid w:val="00131BEA"/>
    <w:rsid w:val="00131F90"/>
    <w:rsid w:val="00131FB1"/>
    <w:rsid w:val="0013247D"/>
    <w:rsid w:val="001343D7"/>
    <w:rsid w:val="00134692"/>
    <w:rsid w:val="0013496E"/>
    <w:rsid w:val="0013526E"/>
    <w:rsid w:val="00136CA6"/>
    <w:rsid w:val="00136F0C"/>
    <w:rsid w:val="00141B48"/>
    <w:rsid w:val="00141CDA"/>
    <w:rsid w:val="001435C9"/>
    <w:rsid w:val="001443A0"/>
    <w:rsid w:val="001458B9"/>
    <w:rsid w:val="00146152"/>
    <w:rsid w:val="00151422"/>
    <w:rsid w:val="00157DD9"/>
    <w:rsid w:val="00160A68"/>
    <w:rsid w:val="001652B7"/>
    <w:rsid w:val="00165FE9"/>
    <w:rsid w:val="00171371"/>
    <w:rsid w:val="00171CB7"/>
    <w:rsid w:val="00175A24"/>
    <w:rsid w:val="00176224"/>
    <w:rsid w:val="0018104A"/>
    <w:rsid w:val="00185275"/>
    <w:rsid w:val="00187E58"/>
    <w:rsid w:val="00195303"/>
    <w:rsid w:val="001A00C1"/>
    <w:rsid w:val="001A1FA2"/>
    <w:rsid w:val="001A297E"/>
    <w:rsid w:val="001A368E"/>
    <w:rsid w:val="001A7329"/>
    <w:rsid w:val="001A792F"/>
    <w:rsid w:val="001B0A14"/>
    <w:rsid w:val="001B4E28"/>
    <w:rsid w:val="001B4F7B"/>
    <w:rsid w:val="001B740B"/>
    <w:rsid w:val="001C0B71"/>
    <w:rsid w:val="001C3525"/>
    <w:rsid w:val="001C3AFB"/>
    <w:rsid w:val="001C3CDD"/>
    <w:rsid w:val="001C5CB0"/>
    <w:rsid w:val="001D1BD2"/>
    <w:rsid w:val="001D2242"/>
    <w:rsid w:val="001D2498"/>
    <w:rsid w:val="001D3279"/>
    <w:rsid w:val="001D3A0B"/>
    <w:rsid w:val="001D40F4"/>
    <w:rsid w:val="001D4429"/>
    <w:rsid w:val="001D722D"/>
    <w:rsid w:val="001E02BE"/>
    <w:rsid w:val="001E3B37"/>
    <w:rsid w:val="001E5ECA"/>
    <w:rsid w:val="001E73FB"/>
    <w:rsid w:val="001F070B"/>
    <w:rsid w:val="001F2433"/>
    <w:rsid w:val="001F2594"/>
    <w:rsid w:val="001F3D36"/>
    <w:rsid w:val="001F4795"/>
    <w:rsid w:val="001F6FB2"/>
    <w:rsid w:val="00203CC8"/>
    <w:rsid w:val="002055A6"/>
    <w:rsid w:val="00206460"/>
    <w:rsid w:val="002069B4"/>
    <w:rsid w:val="002071FE"/>
    <w:rsid w:val="00215DFC"/>
    <w:rsid w:val="00216F59"/>
    <w:rsid w:val="002212DF"/>
    <w:rsid w:val="00222CD4"/>
    <w:rsid w:val="00224601"/>
    <w:rsid w:val="0022466E"/>
    <w:rsid w:val="00225016"/>
    <w:rsid w:val="002264A6"/>
    <w:rsid w:val="002278CE"/>
    <w:rsid w:val="00227BA7"/>
    <w:rsid w:val="0023011C"/>
    <w:rsid w:val="0023074A"/>
    <w:rsid w:val="002316AF"/>
    <w:rsid w:val="002327CF"/>
    <w:rsid w:val="0023350B"/>
    <w:rsid w:val="00236405"/>
    <w:rsid w:val="002375C1"/>
    <w:rsid w:val="00243CE6"/>
    <w:rsid w:val="00252C0D"/>
    <w:rsid w:val="00253504"/>
    <w:rsid w:val="00263398"/>
    <w:rsid w:val="00263FC4"/>
    <w:rsid w:val="002646E1"/>
    <w:rsid w:val="00266F06"/>
    <w:rsid w:val="002729A5"/>
    <w:rsid w:val="002755A8"/>
    <w:rsid w:val="00275BCF"/>
    <w:rsid w:val="00276696"/>
    <w:rsid w:val="00281706"/>
    <w:rsid w:val="00284A10"/>
    <w:rsid w:val="00287595"/>
    <w:rsid w:val="00291BFA"/>
    <w:rsid w:val="00291E36"/>
    <w:rsid w:val="00292257"/>
    <w:rsid w:val="00294557"/>
    <w:rsid w:val="002A00F5"/>
    <w:rsid w:val="002A0BF3"/>
    <w:rsid w:val="002A2AF2"/>
    <w:rsid w:val="002A2ED4"/>
    <w:rsid w:val="002A3263"/>
    <w:rsid w:val="002A53D2"/>
    <w:rsid w:val="002A54E0"/>
    <w:rsid w:val="002A68F9"/>
    <w:rsid w:val="002B1595"/>
    <w:rsid w:val="002B17BA"/>
    <w:rsid w:val="002B191D"/>
    <w:rsid w:val="002B32EE"/>
    <w:rsid w:val="002B66AB"/>
    <w:rsid w:val="002C0077"/>
    <w:rsid w:val="002C4FED"/>
    <w:rsid w:val="002C7AA0"/>
    <w:rsid w:val="002D0AF6"/>
    <w:rsid w:val="002D1532"/>
    <w:rsid w:val="002D30A5"/>
    <w:rsid w:val="002D34F7"/>
    <w:rsid w:val="002D4077"/>
    <w:rsid w:val="002D5238"/>
    <w:rsid w:val="002D5BDB"/>
    <w:rsid w:val="002E4D33"/>
    <w:rsid w:val="002F116C"/>
    <w:rsid w:val="002F164D"/>
    <w:rsid w:val="002F1F52"/>
    <w:rsid w:val="002F3306"/>
    <w:rsid w:val="002F6334"/>
    <w:rsid w:val="002F72F7"/>
    <w:rsid w:val="00301E71"/>
    <w:rsid w:val="00302847"/>
    <w:rsid w:val="00303CCA"/>
    <w:rsid w:val="00306206"/>
    <w:rsid w:val="003073EE"/>
    <w:rsid w:val="003114FE"/>
    <w:rsid w:val="003151FF"/>
    <w:rsid w:val="00317D85"/>
    <w:rsid w:val="003220D2"/>
    <w:rsid w:val="00327C56"/>
    <w:rsid w:val="003315A1"/>
    <w:rsid w:val="0033225A"/>
    <w:rsid w:val="0033261A"/>
    <w:rsid w:val="003373EC"/>
    <w:rsid w:val="00337C75"/>
    <w:rsid w:val="00342FF4"/>
    <w:rsid w:val="00344AAF"/>
    <w:rsid w:val="00344F31"/>
    <w:rsid w:val="00345207"/>
    <w:rsid w:val="00346148"/>
    <w:rsid w:val="00346223"/>
    <w:rsid w:val="0035327D"/>
    <w:rsid w:val="00354964"/>
    <w:rsid w:val="00355A1E"/>
    <w:rsid w:val="003561E2"/>
    <w:rsid w:val="003571D6"/>
    <w:rsid w:val="00361787"/>
    <w:rsid w:val="00363EE4"/>
    <w:rsid w:val="00364199"/>
    <w:rsid w:val="003669EA"/>
    <w:rsid w:val="003706CC"/>
    <w:rsid w:val="00373207"/>
    <w:rsid w:val="00373BFF"/>
    <w:rsid w:val="00373C8D"/>
    <w:rsid w:val="00377710"/>
    <w:rsid w:val="0038127E"/>
    <w:rsid w:val="00383093"/>
    <w:rsid w:val="00385D87"/>
    <w:rsid w:val="0038615B"/>
    <w:rsid w:val="00387581"/>
    <w:rsid w:val="00387610"/>
    <w:rsid w:val="00387A51"/>
    <w:rsid w:val="0039104E"/>
    <w:rsid w:val="003A2D8E"/>
    <w:rsid w:val="003A69B3"/>
    <w:rsid w:val="003A7CE6"/>
    <w:rsid w:val="003B1CD9"/>
    <w:rsid w:val="003B4174"/>
    <w:rsid w:val="003B7212"/>
    <w:rsid w:val="003C08B3"/>
    <w:rsid w:val="003C1149"/>
    <w:rsid w:val="003C20E4"/>
    <w:rsid w:val="003C33D2"/>
    <w:rsid w:val="003C7F16"/>
    <w:rsid w:val="003D27CF"/>
    <w:rsid w:val="003D5A2E"/>
    <w:rsid w:val="003D6342"/>
    <w:rsid w:val="003E08FC"/>
    <w:rsid w:val="003E63F8"/>
    <w:rsid w:val="003E6F90"/>
    <w:rsid w:val="003E7708"/>
    <w:rsid w:val="003E79E5"/>
    <w:rsid w:val="003F01FC"/>
    <w:rsid w:val="003F02AE"/>
    <w:rsid w:val="003F25D3"/>
    <w:rsid w:val="003F26D0"/>
    <w:rsid w:val="003F5D0F"/>
    <w:rsid w:val="003F7381"/>
    <w:rsid w:val="00400C49"/>
    <w:rsid w:val="00410C2A"/>
    <w:rsid w:val="00413EC6"/>
    <w:rsid w:val="00414101"/>
    <w:rsid w:val="00415581"/>
    <w:rsid w:val="00415B6E"/>
    <w:rsid w:val="004234F0"/>
    <w:rsid w:val="004275B9"/>
    <w:rsid w:val="00430150"/>
    <w:rsid w:val="00433DDB"/>
    <w:rsid w:val="004364FA"/>
    <w:rsid w:val="004373DD"/>
    <w:rsid w:val="00437619"/>
    <w:rsid w:val="0044015D"/>
    <w:rsid w:val="00442225"/>
    <w:rsid w:val="00451AFD"/>
    <w:rsid w:val="00454A43"/>
    <w:rsid w:val="00464B6C"/>
    <w:rsid w:val="00465895"/>
    <w:rsid w:val="00465A1E"/>
    <w:rsid w:val="00465AAF"/>
    <w:rsid w:val="00465F38"/>
    <w:rsid w:val="00470362"/>
    <w:rsid w:val="004748D9"/>
    <w:rsid w:val="0047635B"/>
    <w:rsid w:val="00480266"/>
    <w:rsid w:val="00482745"/>
    <w:rsid w:val="00482DA4"/>
    <w:rsid w:val="00483459"/>
    <w:rsid w:val="0048360B"/>
    <w:rsid w:val="0048627D"/>
    <w:rsid w:val="0048657F"/>
    <w:rsid w:val="00487465"/>
    <w:rsid w:val="00490651"/>
    <w:rsid w:val="00490A81"/>
    <w:rsid w:val="00492EB6"/>
    <w:rsid w:val="00494FF2"/>
    <w:rsid w:val="004971DB"/>
    <w:rsid w:val="004A20A6"/>
    <w:rsid w:val="004A2A63"/>
    <w:rsid w:val="004A3F02"/>
    <w:rsid w:val="004A4AAD"/>
    <w:rsid w:val="004B210C"/>
    <w:rsid w:val="004B5110"/>
    <w:rsid w:val="004C1537"/>
    <w:rsid w:val="004C17B2"/>
    <w:rsid w:val="004C4FB7"/>
    <w:rsid w:val="004C7E61"/>
    <w:rsid w:val="004D3E86"/>
    <w:rsid w:val="004D405F"/>
    <w:rsid w:val="004D40EE"/>
    <w:rsid w:val="004D6404"/>
    <w:rsid w:val="004E1857"/>
    <w:rsid w:val="004E366C"/>
    <w:rsid w:val="004E4F4F"/>
    <w:rsid w:val="004E50CE"/>
    <w:rsid w:val="004E6789"/>
    <w:rsid w:val="004F60D1"/>
    <w:rsid w:val="004F61E3"/>
    <w:rsid w:val="004F6F0D"/>
    <w:rsid w:val="004F7ABF"/>
    <w:rsid w:val="00500BBB"/>
    <w:rsid w:val="00502E10"/>
    <w:rsid w:val="005033BC"/>
    <w:rsid w:val="00503721"/>
    <w:rsid w:val="00503E53"/>
    <w:rsid w:val="005066AF"/>
    <w:rsid w:val="0051015C"/>
    <w:rsid w:val="00510DF9"/>
    <w:rsid w:val="005132C3"/>
    <w:rsid w:val="00516CF1"/>
    <w:rsid w:val="00517BCF"/>
    <w:rsid w:val="00524EC5"/>
    <w:rsid w:val="00531AE9"/>
    <w:rsid w:val="00534B8D"/>
    <w:rsid w:val="00536EDE"/>
    <w:rsid w:val="005374A0"/>
    <w:rsid w:val="00537F86"/>
    <w:rsid w:val="005403AD"/>
    <w:rsid w:val="005409FE"/>
    <w:rsid w:val="00543FAB"/>
    <w:rsid w:val="00550A07"/>
    <w:rsid w:val="00550A66"/>
    <w:rsid w:val="00556DEA"/>
    <w:rsid w:val="00560290"/>
    <w:rsid w:val="00567EC7"/>
    <w:rsid w:val="00570013"/>
    <w:rsid w:val="0057380E"/>
    <w:rsid w:val="005801A2"/>
    <w:rsid w:val="00581A25"/>
    <w:rsid w:val="0058214B"/>
    <w:rsid w:val="005824B5"/>
    <w:rsid w:val="00583A84"/>
    <w:rsid w:val="00584380"/>
    <w:rsid w:val="005873BC"/>
    <w:rsid w:val="0058784C"/>
    <w:rsid w:val="005902D9"/>
    <w:rsid w:val="00590A90"/>
    <w:rsid w:val="005952A5"/>
    <w:rsid w:val="005958D8"/>
    <w:rsid w:val="005A0188"/>
    <w:rsid w:val="005A1DDD"/>
    <w:rsid w:val="005A29BC"/>
    <w:rsid w:val="005A33A1"/>
    <w:rsid w:val="005A375A"/>
    <w:rsid w:val="005A5953"/>
    <w:rsid w:val="005B1CAF"/>
    <w:rsid w:val="005B217D"/>
    <w:rsid w:val="005B2BDB"/>
    <w:rsid w:val="005B4F70"/>
    <w:rsid w:val="005B6D8A"/>
    <w:rsid w:val="005C385F"/>
    <w:rsid w:val="005C42F6"/>
    <w:rsid w:val="005D54D9"/>
    <w:rsid w:val="005D7365"/>
    <w:rsid w:val="005D791F"/>
    <w:rsid w:val="005E1AC6"/>
    <w:rsid w:val="005E2F29"/>
    <w:rsid w:val="005E5617"/>
    <w:rsid w:val="005E5C39"/>
    <w:rsid w:val="005E6867"/>
    <w:rsid w:val="005F6F1B"/>
    <w:rsid w:val="006033A6"/>
    <w:rsid w:val="00605313"/>
    <w:rsid w:val="00610533"/>
    <w:rsid w:val="00616317"/>
    <w:rsid w:val="00620C67"/>
    <w:rsid w:val="00622750"/>
    <w:rsid w:val="00623B38"/>
    <w:rsid w:val="00624B33"/>
    <w:rsid w:val="0063041A"/>
    <w:rsid w:val="00630AA2"/>
    <w:rsid w:val="0063555F"/>
    <w:rsid w:val="00635A22"/>
    <w:rsid w:val="006364BD"/>
    <w:rsid w:val="00636B67"/>
    <w:rsid w:val="0064234C"/>
    <w:rsid w:val="00642600"/>
    <w:rsid w:val="00643C6E"/>
    <w:rsid w:val="006464FA"/>
    <w:rsid w:val="00646707"/>
    <w:rsid w:val="006469EA"/>
    <w:rsid w:val="006508D4"/>
    <w:rsid w:val="00652225"/>
    <w:rsid w:val="00654FCB"/>
    <w:rsid w:val="00656F0C"/>
    <w:rsid w:val="00657F7E"/>
    <w:rsid w:val="00662E58"/>
    <w:rsid w:val="00664DCF"/>
    <w:rsid w:val="00666CA4"/>
    <w:rsid w:val="006702D5"/>
    <w:rsid w:val="006704A8"/>
    <w:rsid w:val="00671CA4"/>
    <w:rsid w:val="00671EF0"/>
    <w:rsid w:val="00673352"/>
    <w:rsid w:val="006775EF"/>
    <w:rsid w:val="00677B0E"/>
    <w:rsid w:val="0068023F"/>
    <w:rsid w:val="006808B3"/>
    <w:rsid w:val="00681153"/>
    <w:rsid w:val="00681709"/>
    <w:rsid w:val="00683DCA"/>
    <w:rsid w:val="0068511E"/>
    <w:rsid w:val="00686D3A"/>
    <w:rsid w:val="00693DAD"/>
    <w:rsid w:val="00695C75"/>
    <w:rsid w:val="006966ED"/>
    <w:rsid w:val="006972B2"/>
    <w:rsid w:val="006A2471"/>
    <w:rsid w:val="006A3BBB"/>
    <w:rsid w:val="006B2BD4"/>
    <w:rsid w:val="006B34E9"/>
    <w:rsid w:val="006B3D46"/>
    <w:rsid w:val="006B5029"/>
    <w:rsid w:val="006B5252"/>
    <w:rsid w:val="006B7867"/>
    <w:rsid w:val="006C02D2"/>
    <w:rsid w:val="006C0C3E"/>
    <w:rsid w:val="006C1CEC"/>
    <w:rsid w:val="006C2929"/>
    <w:rsid w:val="006C318C"/>
    <w:rsid w:val="006C500F"/>
    <w:rsid w:val="006C569A"/>
    <w:rsid w:val="006C5B48"/>
    <w:rsid w:val="006C5D39"/>
    <w:rsid w:val="006C6478"/>
    <w:rsid w:val="006C7734"/>
    <w:rsid w:val="006D0AAE"/>
    <w:rsid w:val="006D3C8B"/>
    <w:rsid w:val="006D4C40"/>
    <w:rsid w:val="006D6334"/>
    <w:rsid w:val="006D6D9B"/>
    <w:rsid w:val="006D728E"/>
    <w:rsid w:val="006E2810"/>
    <w:rsid w:val="006E5417"/>
    <w:rsid w:val="006E5889"/>
    <w:rsid w:val="006E6243"/>
    <w:rsid w:val="006E699E"/>
    <w:rsid w:val="006F0225"/>
    <w:rsid w:val="007023DE"/>
    <w:rsid w:val="00712F60"/>
    <w:rsid w:val="00715861"/>
    <w:rsid w:val="00720C40"/>
    <w:rsid w:val="00720E3B"/>
    <w:rsid w:val="00721CE2"/>
    <w:rsid w:val="00727427"/>
    <w:rsid w:val="007307B5"/>
    <w:rsid w:val="00732AD7"/>
    <w:rsid w:val="007369FD"/>
    <w:rsid w:val="00740EFF"/>
    <w:rsid w:val="0074393F"/>
    <w:rsid w:val="00745F6B"/>
    <w:rsid w:val="007514C0"/>
    <w:rsid w:val="00755276"/>
    <w:rsid w:val="00755776"/>
    <w:rsid w:val="0075585E"/>
    <w:rsid w:val="007570A5"/>
    <w:rsid w:val="00762366"/>
    <w:rsid w:val="007630CE"/>
    <w:rsid w:val="00764CF7"/>
    <w:rsid w:val="00770571"/>
    <w:rsid w:val="00772057"/>
    <w:rsid w:val="00772D0B"/>
    <w:rsid w:val="007766F4"/>
    <w:rsid w:val="007768FF"/>
    <w:rsid w:val="007775BB"/>
    <w:rsid w:val="007824D3"/>
    <w:rsid w:val="00782E4A"/>
    <w:rsid w:val="007849DD"/>
    <w:rsid w:val="007850A2"/>
    <w:rsid w:val="00785E11"/>
    <w:rsid w:val="00786568"/>
    <w:rsid w:val="00787159"/>
    <w:rsid w:val="00787A1F"/>
    <w:rsid w:val="0079017E"/>
    <w:rsid w:val="007937DA"/>
    <w:rsid w:val="00796EE3"/>
    <w:rsid w:val="00797E7F"/>
    <w:rsid w:val="007A016B"/>
    <w:rsid w:val="007A2F54"/>
    <w:rsid w:val="007A4D78"/>
    <w:rsid w:val="007A7D29"/>
    <w:rsid w:val="007B4AB8"/>
    <w:rsid w:val="007C27C6"/>
    <w:rsid w:val="007C3012"/>
    <w:rsid w:val="007C5648"/>
    <w:rsid w:val="007C6935"/>
    <w:rsid w:val="007D1181"/>
    <w:rsid w:val="007D34C3"/>
    <w:rsid w:val="007E01A3"/>
    <w:rsid w:val="007E0389"/>
    <w:rsid w:val="007E298C"/>
    <w:rsid w:val="007E3732"/>
    <w:rsid w:val="007E3F4A"/>
    <w:rsid w:val="007E3FB5"/>
    <w:rsid w:val="007E6E47"/>
    <w:rsid w:val="007F004E"/>
    <w:rsid w:val="007F11D6"/>
    <w:rsid w:val="007F1F8B"/>
    <w:rsid w:val="007F27F2"/>
    <w:rsid w:val="007F487D"/>
    <w:rsid w:val="007F58FB"/>
    <w:rsid w:val="007F5BA9"/>
    <w:rsid w:val="007F67A1"/>
    <w:rsid w:val="007F6A49"/>
    <w:rsid w:val="00800E68"/>
    <w:rsid w:val="00801516"/>
    <w:rsid w:val="00803B05"/>
    <w:rsid w:val="00806EB4"/>
    <w:rsid w:val="00811132"/>
    <w:rsid w:val="00811C05"/>
    <w:rsid w:val="00814CDD"/>
    <w:rsid w:val="008159CE"/>
    <w:rsid w:val="00817471"/>
    <w:rsid w:val="008206C8"/>
    <w:rsid w:val="0082144C"/>
    <w:rsid w:val="00823E9C"/>
    <w:rsid w:val="00830618"/>
    <w:rsid w:val="008328AB"/>
    <w:rsid w:val="00835097"/>
    <w:rsid w:val="00835421"/>
    <w:rsid w:val="00840A42"/>
    <w:rsid w:val="008421EC"/>
    <w:rsid w:val="008470AC"/>
    <w:rsid w:val="00847669"/>
    <w:rsid w:val="00854471"/>
    <w:rsid w:val="008570AF"/>
    <w:rsid w:val="008635F8"/>
    <w:rsid w:val="0086387C"/>
    <w:rsid w:val="008638B0"/>
    <w:rsid w:val="00864C76"/>
    <w:rsid w:val="00865C41"/>
    <w:rsid w:val="0086637D"/>
    <w:rsid w:val="0087088E"/>
    <w:rsid w:val="00871099"/>
    <w:rsid w:val="008729D4"/>
    <w:rsid w:val="00874A6C"/>
    <w:rsid w:val="00876C65"/>
    <w:rsid w:val="00876EDB"/>
    <w:rsid w:val="00880B79"/>
    <w:rsid w:val="00880D8B"/>
    <w:rsid w:val="00883711"/>
    <w:rsid w:val="008841CB"/>
    <w:rsid w:val="008865F6"/>
    <w:rsid w:val="00886F61"/>
    <w:rsid w:val="00887920"/>
    <w:rsid w:val="0089495B"/>
    <w:rsid w:val="008A0B8C"/>
    <w:rsid w:val="008A122E"/>
    <w:rsid w:val="008A4B4C"/>
    <w:rsid w:val="008A4B93"/>
    <w:rsid w:val="008A62C9"/>
    <w:rsid w:val="008B077F"/>
    <w:rsid w:val="008B0CA3"/>
    <w:rsid w:val="008B3AE8"/>
    <w:rsid w:val="008B4B9C"/>
    <w:rsid w:val="008B4F5E"/>
    <w:rsid w:val="008B6447"/>
    <w:rsid w:val="008C14D7"/>
    <w:rsid w:val="008C239F"/>
    <w:rsid w:val="008C3D70"/>
    <w:rsid w:val="008C788E"/>
    <w:rsid w:val="008D4835"/>
    <w:rsid w:val="008D7DAF"/>
    <w:rsid w:val="008D7EAD"/>
    <w:rsid w:val="008D7F53"/>
    <w:rsid w:val="008E195F"/>
    <w:rsid w:val="008E3C4B"/>
    <w:rsid w:val="008E480C"/>
    <w:rsid w:val="008F2A08"/>
    <w:rsid w:val="008F2A7B"/>
    <w:rsid w:val="008F52C5"/>
    <w:rsid w:val="008F7B5B"/>
    <w:rsid w:val="0090249D"/>
    <w:rsid w:val="009031F3"/>
    <w:rsid w:val="0090333E"/>
    <w:rsid w:val="00905294"/>
    <w:rsid w:val="00907331"/>
    <w:rsid w:val="009074BF"/>
    <w:rsid w:val="00907757"/>
    <w:rsid w:val="009129C0"/>
    <w:rsid w:val="00913BF0"/>
    <w:rsid w:val="009201F0"/>
    <w:rsid w:val="009211D9"/>
    <w:rsid w:val="009212B0"/>
    <w:rsid w:val="00921FA1"/>
    <w:rsid w:val="009234A5"/>
    <w:rsid w:val="00927342"/>
    <w:rsid w:val="00931074"/>
    <w:rsid w:val="00933453"/>
    <w:rsid w:val="009336F7"/>
    <w:rsid w:val="00936189"/>
    <w:rsid w:val="0093636C"/>
    <w:rsid w:val="009374A7"/>
    <w:rsid w:val="00937FD8"/>
    <w:rsid w:val="009434DF"/>
    <w:rsid w:val="0094563F"/>
    <w:rsid w:val="00952109"/>
    <w:rsid w:val="00952CA4"/>
    <w:rsid w:val="00952DE6"/>
    <w:rsid w:val="00954160"/>
    <w:rsid w:val="009541E8"/>
    <w:rsid w:val="00955F6D"/>
    <w:rsid w:val="0095688D"/>
    <w:rsid w:val="00962393"/>
    <w:rsid w:val="00965F1E"/>
    <w:rsid w:val="00967557"/>
    <w:rsid w:val="009715BE"/>
    <w:rsid w:val="00973366"/>
    <w:rsid w:val="00975785"/>
    <w:rsid w:val="00975C64"/>
    <w:rsid w:val="00977481"/>
    <w:rsid w:val="00982845"/>
    <w:rsid w:val="00983B61"/>
    <w:rsid w:val="00983E98"/>
    <w:rsid w:val="00983F77"/>
    <w:rsid w:val="0098551D"/>
    <w:rsid w:val="009873EB"/>
    <w:rsid w:val="00987DE2"/>
    <w:rsid w:val="00991B38"/>
    <w:rsid w:val="00992D4B"/>
    <w:rsid w:val="00993B5C"/>
    <w:rsid w:val="0099518F"/>
    <w:rsid w:val="009961D8"/>
    <w:rsid w:val="00997559"/>
    <w:rsid w:val="0099764F"/>
    <w:rsid w:val="0099765D"/>
    <w:rsid w:val="009A0C79"/>
    <w:rsid w:val="009A1323"/>
    <w:rsid w:val="009A23AA"/>
    <w:rsid w:val="009A523D"/>
    <w:rsid w:val="009A728D"/>
    <w:rsid w:val="009A7813"/>
    <w:rsid w:val="009B02A1"/>
    <w:rsid w:val="009B0353"/>
    <w:rsid w:val="009B3CFA"/>
    <w:rsid w:val="009B4AA6"/>
    <w:rsid w:val="009B50E9"/>
    <w:rsid w:val="009B541F"/>
    <w:rsid w:val="009B56BD"/>
    <w:rsid w:val="009C31C2"/>
    <w:rsid w:val="009C4D9F"/>
    <w:rsid w:val="009D19B1"/>
    <w:rsid w:val="009D2857"/>
    <w:rsid w:val="009E04C6"/>
    <w:rsid w:val="009E18F6"/>
    <w:rsid w:val="009E28DA"/>
    <w:rsid w:val="009E5815"/>
    <w:rsid w:val="009E7BCE"/>
    <w:rsid w:val="009F197F"/>
    <w:rsid w:val="009F496B"/>
    <w:rsid w:val="009F7388"/>
    <w:rsid w:val="009F756D"/>
    <w:rsid w:val="00A0090A"/>
    <w:rsid w:val="00A01439"/>
    <w:rsid w:val="00A02E61"/>
    <w:rsid w:val="00A03AF0"/>
    <w:rsid w:val="00A05CFF"/>
    <w:rsid w:val="00A071FF"/>
    <w:rsid w:val="00A11AC1"/>
    <w:rsid w:val="00A13048"/>
    <w:rsid w:val="00A134CB"/>
    <w:rsid w:val="00A16F1B"/>
    <w:rsid w:val="00A177B6"/>
    <w:rsid w:val="00A209E1"/>
    <w:rsid w:val="00A31479"/>
    <w:rsid w:val="00A36B54"/>
    <w:rsid w:val="00A3728F"/>
    <w:rsid w:val="00A40C96"/>
    <w:rsid w:val="00A42004"/>
    <w:rsid w:val="00A44B62"/>
    <w:rsid w:val="00A45317"/>
    <w:rsid w:val="00A46843"/>
    <w:rsid w:val="00A4692B"/>
    <w:rsid w:val="00A46B5B"/>
    <w:rsid w:val="00A50F5C"/>
    <w:rsid w:val="00A5320A"/>
    <w:rsid w:val="00A56B97"/>
    <w:rsid w:val="00A56BE9"/>
    <w:rsid w:val="00A57A0D"/>
    <w:rsid w:val="00A6093D"/>
    <w:rsid w:val="00A62317"/>
    <w:rsid w:val="00A642AF"/>
    <w:rsid w:val="00A6586C"/>
    <w:rsid w:val="00A6676E"/>
    <w:rsid w:val="00A667DD"/>
    <w:rsid w:val="00A70B06"/>
    <w:rsid w:val="00A713BF"/>
    <w:rsid w:val="00A718D8"/>
    <w:rsid w:val="00A72BA7"/>
    <w:rsid w:val="00A750D8"/>
    <w:rsid w:val="00A750DD"/>
    <w:rsid w:val="00A7656D"/>
    <w:rsid w:val="00A767DC"/>
    <w:rsid w:val="00A76A6D"/>
    <w:rsid w:val="00A83253"/>
    <w:rsid w:val="00A837AF"/>
    <w:rsid w:val="00A83FED"/>
    <w:rsid w:val="00A85639"/>
    <w:rsid w:val="00A9121C"/>
    <w:rsid w:val="00A928D2"/>
    <w:rsid w:val="00A92BEA"/>
    <w:rsid w:val="00AA2D89"/>
    <w:rsid w:val="00AA30A5"/>
    <w:rsid w:val="00AA3C1E"/>
    <w:rsid w:val="00AA4FAE"/>
    <w:rsid w:val="00AA6E84"/>
    <w:rsid w:val="00AB19FE"/>
    <w:rsid w:val="00AB3870"/>
    <w:rsid w:val="00AB70ED"/>
    <w:rsid w:val="00AC3B3A"/>
    <w:rsid w:val="00AC513B"/>
    <w:rsid w:val="00AC584D"/>
    <w:rsid w:val="00AC62B1"/>
    <w:rsid w:val="00AC6736"/>
    <w:rsid w:val="00AD04C9"/>
    <w:rsid w:val="00AD05A8"/>
    <w:rsid w:val="00AD52A6"/>
    <w:rsid w:val="00AD7950"/>
    <w:rsid w:val="00AE037D"/>
    <w:rsid w:val="00AE341B"/>
    <w:rsid w:val="00AE6651"/>
    <w:rsid w:val="00AF02E9"/>
    <w:rsid w:val="00AF064A"/>
    <w:rsid w:val="00AF468D"/>
    <w:rsid w:val="00AF664B"/>
    <w:rsid w:val="00B0033E"/>
    <w:rsid w:val="00B00D98"/>
    <w:rsid w:val="00B03C7E"/>
    <w:rsid w:val="00B05AB5"/>
    <w:rsid w:val="00B07CA7"/>
    <w:rsid w:val="00B10ECB"/>
    <w:rsid w:val="00B11CE5"/>
    <w:rsid w:val="00B1279A"/>
    <w:rsid w:val="00B12AE8"/>
    <w:rsid w:val="00B130A0"/>
    <w:rsid w:val="00B1633D"/>
    <w:rsid w:val="00B21751"/>
    <w:rsid w:val="00B22D68"/>
    <w:rsid w:val="00B2631B"/>
    <w:rsid w:val="00B360CA"/>
    <w:rsid w:val="00B36361"/>
    <w:rsid w:val="00B41206"/>
    <w:rsid w:val="00B4194A"/>
    <w:rsid w:val="00B470F4"/>
    <w:rsid w:val="00B50D8F"/>
    <w:rsid w:val="00B5222E"/>
    <w:rsid w:val="00B53179"/>
    <w:rsid w:val="00B600CD"/>
    <w:rsid w:val="00B601C0"/>
    <w:rsid w:val="00B61C96"/>
    <w:rsid w:val="00B643F5"/>
    <w:rsid w:val="00B64979"/>
    <w:rsid w:val="00B72AC5"/>
    <w:rsid w:val="00B73A2A"/>
    <w:rsid w:val="00B7515D"/>
    <w:rsid w:val="00B80495"/>
    <w:rsid w:val="00B81E18"/>
    <w:rsid w:val="00B81E8B"/>
    <w:rsid w:val="00B83F8F"/>
    <w:rsid w:val="00B864D4"/>
    <w:rsid w:val="00B927C1"/>
    <w:rsid w:val="00B94B06"/>
    <w:rsid w:val="00B94C28"/>
    <w:rsid w:val="00B978D5"/>
    <w:rsid w:val="00BA2E77"/>
    <w:rsid w:val="00BA3925"/>
    <w:rsid w:val="00BA4D91"/>
    <w:rsid w:val="00BA70BC"/>
    <w:rsid w:val="00BB057C"/>
    <w:rsid w:val="00BB0A6B"/>
    <w:rsid w:val="00BB42C2"/>
    <w:rsid w:val="00BB653B"/>
    <w:rsid w:val="00BB7E8F"/>
    <w:rsid w:val="00BC10BA"/>
    <w:rsid w:val="00BC15C1"/>
    <w:rsid w:val="00BC5AFD"/>
    <w:rsid w:val="00BC5C9F"/>
    <w:rsid w:val="00BC62D8"/>
    <w:rsid w:val="00BD03D1"/>
    <w:rsid w:val="00BD1588"/>
    <w:rsid w:val="00BD1ECC"/>
    <w:rsid w:val="00BD2DCC"/>
    <w:rsid w:val="00BD5566"/>
    <w:rsid w:val="00BD5B05"/>
    <w:rsid w:val="00BD708D"/>
    <w:rsid w:val="00BE0820"/>
    <w:rsid w:val="00BE1B70"/>
    <w:rsid w:val="00C0092A"/>
    <w:rsid w:val="00C01536"/>
    <w:rsid w:val="00C03FC4"/>
    <w:rsid w:val="00C04F43"/>
    <w:rsid w:val="00C0573C"/>
    <w:rsid w:val="00C0609D"/>
    <w:rsid w:val="00C07002"/>
    <w:rsid w:val="00C0714C"/>
    <w:rsid w:val="00C07270"/>
    <w:rsid w:val="00C10347"/>
    <w:rsid w:val="00C112A7"/>
    <w:rsid w:val="00C115AB"/>
    <w:rsid w:val="00C12D0E"/>
    <w:rsid w:val="00C15DC8"/>
    <w:rsid w:val="00C178DC"/>
    <w:rsid w:val="00C22C99"/>
    <w:rsid w:val="00C2381D"/>
    <w:rsid w:val="00C26CCB"/>
    <w:rsid w:val="00C27933"/>
    <w:rsid w:val="00C30249"/>
    <w:rsid w:val="00C30FE8"/>
    <w:rsid w:val="00C315BD"/>
    <w:rsid w:val="00C3209B"/>
    <w:rsid w:val="00C321C5"/>
    <w:rsid w:val="00C33288"/>
    <w:rsid w:val="00C3565B"/>
    <w:rsid w:val="00C3723B"/>
    <w:rsid w:val="00C403C9"/>
    <w:rsid w:val="00C42466"/>
    <w:rsid w:val="00C42C61"/>
    <w:rsid w:val="00C520C0"/>
    <w:rsid w:val="00C54E4A"/>
    <w:rsid w:val="00C56F3D"/>
    <w:rsid w:val="00C606C9"/>
    <w:rsid w:val="00C622D4"/>
    <w:rsid w:val="00C63A7A"/>
    <w:rsid w:val="00C64F46"/>
    <w:rsid w:val="00C71787"/>
    <w:rsid w:val="00C73884"/>
    <w:rsid w:val="00C7478B"/>
    <w:rsid w:val="00C77C48"/>
    <w:rsid w:val="00C77F8F"/>
    <w:rsid w:val="00C80288"/>
    <w:rsid w:val="00C82566"/>
    <w:rsid w:val="00C84003"/>
    <w:rsid w:val="00C84C45"/>
    <w:rsid w:val="00C85628"/>
    <w:rsid w:val="00C860FD"/>
    <w:rsid w:val="00C87733"/>
    <w:rsid w:val="00C90650"/>
    <w:rsid w:val="00C93C44"/>
    <w:rsid w:val="00C94114"/>
    <w:rsid w:val="00C9691B"/>
    <w:rsid w:val="00C97D78"/>
    <w:rsid w:val="00CA103C"/>
    <w:rsid w:val="00CA230D"/>
    <w:rsid w:val="00CB2974"/>
    <w:rsid w:val="00CB439C"/>
    <w:rsid w:val="00CB6938"/>
    <w:rsid w:val="00CC2AAE"/>
    <w:rsid w:val="00CC485C"/>
    <w:rsid w:val="00CC5A42"/>
    <w:rsid w:val="00CC5CAC"/>
    <w:rsid w:val="00CC68F4"/>
    <w:rsid w:val="00CC74E2"/>
    <w:rsid w:val="00CD0EAB"/>
    <w:rsid w:val="00CD3F65"/>
    <w:rsid w:val="00CD6640"/>
    <w:rsid w:val="00CD6DC2"/>
    <w:rsid w:val="00CD78D8"/>
    <w:rsid w:val="00CE318B"/>
    <w:rsid w:val="00CE3AD2"/>
    <w:rsid w:val="00CE5E02"/>
    <w:rsid w:val="00CE782B"/>
    <w:rsid w:val="00CF101A"/>
    <w:rsid w:val="00CF15A4"/>
    <w:rsid w:val="00CF3307"/>
    <w:rsid w:val="00CF34DB"/>
    <w:rsid w:val="00CF558F"/>
    <w:rsid w:val="00CF6F7E"/>
    <w:rsid w:val="00D001FB"/>
    <w:rsid w:val="00D010C0"/>
    <w:rsid w:val="00D02D1E"/>
    <w:rsid w:val="00D03382"/>
    <w:rsid w:val="00D073E2"/>
    <w:rsid w:val="00D13620"/>
    <w:rsid w:val="00D1640E"/>
    <w:rsid w:val="00D17A58"/>
    <w:rsid w:val="00D17CC4"/>
    <w:rsid w:val="00D2042D"/>
    <w:rsid w:val="00D20FB8"/>
    <w:rsid w:val="00D21705"/>
    <w:rsid w:val="00D22B54"/>
    <w:rsid w:val="00D24604"/>
    <w:rsid w:val="00D262AD"/>
    <w:rsid w:val="00D32D5B"/>
    <w:rsid w:val="00D3472F"/>
    <w:rsid w:val="00D42037"/>
    <w:rsid w:val="00D446EC"/>
    <w:rsid w:val="00D463AE"/>
    <w:rsid w:val="00D51870"/>
    <w:rsid w:val="00D51BF0"/>
    <w:rsid w:val="00D55942"/>
    <w:rsid w:val="00D57472"/>
    <w:rsid w:val="00D60855"/>
    <w:rsid w:val="00D612ED"/>
    <w:rsid w:val="00D6229A"/>
    <w:rsid w:val="00D63D48"/>
    <w:rsid w:val="00D7102B"/>
    <w:rsid w:val="00D712ED"/>
    <w:rsid w:val="00D71EEA"/>
    <w:rsid w:val="00D74816"/>
    <w:rsid w:val="00D74BD5"/>
    <w:rsid w:val="00D76059"/>
    <w:rsid w:val="00D774E4"/>
    <w:rsid w:val="00D807BF"/>
    <w:rsid w:val="00D82F2B"/>
    <w:rsid w:val="00D82FCC"/>
    <w:rsid w:val="00D843D5"/>
    <w:rsid w:val="00D87991"/>
    <w:rsid w:val="00D87FA6"/>
    <w:rsid w:val="00D92DAD"/>
    <w:rsid w:val="00D938E1"/>
    <w:rsid w:val="00D93B50"/>
    <w:rsid w:val="00DA0229"/>
    <w:rsid w:val="00DA17FC"/>
    <w:rsid w:val="00DA7887"/>
    <w:rsid w:val="00DB2C26"/>
    <w:rsid w:val="00DB316E"/>
    <w:rsid w:val="00DB5FE1"/>
    <w:rsid w:val="00DB70D2"/>
    <w:rsid w:val="00DB7EAF"/>
    <w:rsid w:val="00DC4CFD"/>
    <w:rsid w:val="00DC524B"/>
    <w:rsid w:val="00DC5A48"/>
    <w:rsid w:val="00DC68B8"/>
    <w:rsid w:val="00DD0051"/>
    <w:rsid w:val="00DD02F4"/>
    <w:rsid w:val="00DD61BD"/>
    <w:rsid w:val="00DE23B4"/>
    <w:rsid w:val="00DE6B43"/>
    <w:rsid w:val="00DF2194"/>
    <w:rsid w:val="00DF3A1B"/>
    <w:rsid w:val="00DF7D7D"/>
    <w:rsid w:val="00E020DC"/>
    <w:rsid w:val="00E0302C"/>
    <w:rsid w:val="00E068E3"/>
    <w:rsid w:val="00E07F2E"/>
    <w:rsid w:val="00E11923"/>
    <w:rsid w:val="00E1402D"/>
    <w:rsid w:val="00E1600E"/>
    <w:rsid w:val="00E17B7A"/>
    <w:rsid w:val="00E2359B"/>
    <w:rsid w:val="00E24C8C"/>
    <w:rsid w:val="00E24D7D"/>
    <w:rsid w:val="00E25C48"/>
    <w:rsid w:val="00E262D4"/>
    <w:rsid w:val="00E2757F"/>
    <w:rsid w:val="00E31616"/>
    <w:rsid w:val="00E3300B"/>
    <w:rsid w:val="00E35284"/>
    <w:rsid w:val="00E35C16"/>
    <w:rsid w:val="00E3618E"/>
    <w:rsid w:val="00E36250"/>
    <w:rsid w:val="00E37943"/>
    <w:rsid w:val="00E411D2"/>
    <w:rsid w:val="00E41B77"/>
    <w:rsid w:val="00E46BCA"/>
    <w:rsid w:val="00E46FA7"/>
    <w:rsid w:val="00E50C66"/>
    <w:rsid w:val="00E51783"/>
    <w:rsid w:val="00E51ABF"/>
    <w:rsid w:val="00E54511"/>
    <w:rsid w:val="00E60CA2"/>
    <w:rsid w:val="00E61D13"/>
    <w:rsid w:val="00E61DAC"/>
    <w:rsid w:val="00E6239E"/>
    <w:rsid w:val="00E62401"/>
    <w:rsid w:val="00E652C1"/>
    <w:rsid w:val="00E71EFE"/>
    <w:rsid w:val="00E727D6"/>
    <w:rsid w:val="00E72B80"/>
    <w:rsid w:val="00E75FE3"/>
    <w:rsid w:val="00E76166"/>
    <w:rsid w:val="00E7719D"/>
    <w:rsid w:val="00E775CB"/>
    <w:rsid w:val="00E86C4C"/>
    <w:rsid w:val="00E907A3"/>
    <w:rsid w:val="00E9209F"/>
    <w:rsid w:val="00E93317"/>
    <w:rsid w:val="00E9522F"/>
    <w:rsid w:val="00E95FC6"/>
    <w:rsid w:val="00E96694"/>
    <w:rsid w:val="00E967AA"/>
    <w:rsid w:val="00EA0378"/>
    <w:rsid w:val="00EA144E"/>
    <w:rsid w:val="00EA230D"/>
    <w:rsid w:val="00EA2467"/>
    <w:rsid w:val="00EA3344"/>
    <w:rsid w:val="00EA5AE0"/>
    <w:rsid w:val="00EB4644"/>
    <w:rsid w:val="00EB68C7"/>
    <w:rsid w:val="00EB7AB1"/>
    <w:rsid w:val="00EC05DF"/>
    <w:rsid w:val="00EC22FF"/>
    <w:rsid w:val="00EC666F"/>
    <w:rsid w:val="00ED213E"/>
    <w:rsid w:val="00ED2E22"/>
    <w:rsid w:val="00ED5119"/>
    <w:rsid w:val="00EE0740"/>
    <w:rsid w:val="00EE1129"/>
    <w:rsid w:val="00EE1527"/>
    <w:rsid w:val="00EE2A50"/>
    <w:rsid w:val="00EE7CD8"/>
    <w:rsid w:val="00EF48CC"/>
    <w:rsid w:val="00F00801"/>
    <w:rsid w:val="00F031A3"/>
    <w:rsid w:val="00F040FF"/>
    <w:rsid w:val="00F06C0A"/>
    <w:rsid w:val="00F06D30"/>
    <w:rsid w:val="00F1023D"/>
    <w:rsid w:val="00F11DB2"/>
    <w:rsid w:val="00F12099"/>
    <w:rsid w:val="00F120E8"/>
    <w:rsid w:val="00F13AE9"/>
    <w:rsid w:val="00F16A2E"/>
    <w:rsid w:val="00F17561"/>
    <w:rsid w:val="00F2079C"/>
    <w:rsid w:val="00F21FA5"/>
    <w:rsid w:val="00F250F4"/>
    <w:rsid w:val="00F272DF"/>
    <w:rsid w:val="00F31760"/>
    <w:rsid w:val="00F35BA5"/>
    <w:rsid w:val="00F37B0E"/>
    <w:rsid w:val="00F37BF2"/>
    <w:rsid w:val="00F410A7"/>
    <w:rsid w:val="00F4170B"/>
    <w:rsid w:val="00F41A8A"/>
    <w:rsid w:val="00F4333F"/>
    <w:rsid w:val="00F5186E"/>
    <w:rsid w:val="00F53035"/>
    <w:rsid w:val="00F55332"/>
    <w:rsid w:val="00F576C7"/>
    <w:rsid w:val="00F61BA0"/>
    <w:rsid w:val="00F61FE6"/>
    <w:rsid w:val="00F64DA4"/>
    <w:rsid w:val="00F65B5A"/>
    <w:rsid w:val="00F67DFE"/>
    <w:rsid w:val="00F73032"/>
    <w:rsid w:val="00F74D04"/>
    <w:rsid w:val="00F75C62"/>
    <w:rsid w:val="00F75E11"/>
    <w:rsid w:val="00F83F5A"/>
    <w:rsid w:val="00F848FC"/>
    <w:rsid w:val="00F85759"/>
    <w:rsid w:val="00F86213"/>
    <w:rsid w:val="00F86D4B"/>
    <w:rsid w:val="00F87854"/>
    <w:rsid w:val="00F90C8F"/>
    <w:rsid w:val="00F915CB"/>
    <w:rsid w:val="00F9282A"/>
    <w:rsid w:val="00F928FC"/>
    <w:rsid w:val="00F934BF"/>
    <w:rsid w:val="00F95DD8"/>
    <w:rsid w:val="00F96BAD"/>
    <w:rsid w:val="00FA139D"/>
    <w:rsid w:val="00FA39F5"/>
    <w:rsid w:val="00FA6F29"/>
    <w:rsid w:val="00FB0E84"/>
    <w:rsid w:val="00FB37C6"/>
    <w:rsid w:val="00FB53DF"/>
    <w:rsid w:val="00FC250D"/>
    <w:rsid w:val="00FC31D5"/>
    <w:rsid w:val="00FC4B9E"/>
    <w:rsid w:val="00FD01C2"/>
    <w:rsid w:val="00FD0C89"/>
    <w:rsid w:val="00FD200E"/>
    <w:rsid w:val="00FD4317"/>
    <w:rsid w:val="00FD5534"/>
    <w:rsid w:val="00FD5B8E"/>
    <w:rsid w:val="00FD6FCE"/>
    <w:rsid w:val="00FE1ACF"/>
    <w:rsid w:val="00FE29B8"/>
    <w:rsid w:val="00FE5130"/>
    <w:rsid w:val="00FE595C"/>
    <w:rsid w:val="00FE6FDB"/>
    <w:rsid w:val="00FE7320"/>
    <w:rsid w:val="00FE77CE"/>
    <w:rsid w:val="00FE799E"/>
    <w:rsid w:val="00FF0BCD"/>
    <w:rsid w:val="00FF0CE3"/>
    <w:rsid w:val="00FF3865"/>
    <w:rsid w:val="00FF6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DEBB16A"/>
  <w15:chartTrackingRefBased/>
  <w15:docId w15:val="{0D693BFD-2839-4885-B4E0-214703270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index heading" w:uiPriority="99"/>
    <w:lsdException w:name="caption" w:qFormat="1"/>
    <w:lsdException w:name="table of figures" w:uiPriority="99"/>
    <w:lsdException w:name="footnote reference" w:uiPriority="99"/>
    <w:lsdException w:name="annotation reference"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Preformatted" w:semiHidden="1" w:uiPriority="99" w:unhideWhenUsed="1"/>
    <w:lsdException w:name="HTML Typewriter" w:semiHidden="1" w:unhideWhenUsed="1"/>
    <w:lsdException w:name="Normal Table" w:semiHidden="1" w:unhideWhenUsed="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63"/>
    <w:lsdException w:name="Grid Table 5 Dark" w:uiPriority="64"/>
    <w:lsdException w:name="Grid Table 6 Colorful" w:uiPriority="65" w:qFormat="1"/>
    <w:lsdException w:name="Grid Table 7 Colorful" w:uiPriority="66" w:qFormat="1"/>
    <w:lsdException w:name="Grid Table 1 Light Accent 1" w:uiPriority="67" w:qFormat="1"/>
    <w:lsdException w:name="Grid Table 2 Accent 1" w:uiPriority="68" w:qFormat="1"/>
    <w:lsdException w:name="Grid Table 3 Accent 1" w:uiPriority="69" w:qFormat="1"/>
    <w:lsdException w:name="Grid Table 4 Accent 1" w:uiPriority="70"/>
    <w:lsdException w:name="Grid Table 5 Dark Accent 1" w:uiPriority="71"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uiPriority w:val="99"/>
    <w:rsid w:val="00024D98"/>
    <w:rPr>
      <w:rFonts w:cs="Times New Roman"/>
      <w:sz w:val="16"/>
      <w:szCs w:val="16"/>
    </w:rPr>
  </w:style>
  <w:style w:type="paragraph" w:styleId="CommentText">
    <w:name w:val="annotation text"/>
    <w:basedOn w:val="Normal"/>
    <w:link w:val="CommentText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uiPriority w:val="99"/>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8"/>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wmf"/><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43</Pages>
  <Words>20527</Words>
  <Characters>144981</Characters>
  <Application>Microsoft Office Word</Application>
  <DocSecurity>0</DocSecurity>
  <Lines>1208</Lines>
  <Paragraphs>330</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165178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cp:lastModifiedBy>Gary Sullivan</cp:lastModifiedBy>
  <cp:revision>5</cp:revision>
  <cp:lastPrinted>1900-01-01T08:00:00Z</cp:lastPrinted>
  <dcterms:created xsi:type="dcterms:W3CDTF">2018-01-15T22:15:00Z</dcterms:created>
  <dcterms:modified xsi:type="dcterms:W3CDTF">2018-01-16T00:52:00Z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111ff4c3-d8f8-4260-a50d-e832576bccbf</vt:lpwstr>
  </property>
  <property fmtid="{D5CDD505-2E9C-101B-9397-08002B2CF9AE}" pid="3" name="CTP_TimeStamp">
    <vt:lpwstr>2018-01-02 22:29:11Z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