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FF74C4" w:rsidP="00C97D78">
            <w:pPr>
              <w:tabs>
                <w:tab w:val="left" w:pos="7200"/>
              </w:tabs>
              <w:spacing w:before="0"/>
              <w:rPr>
                <w:b/>
                <w:szCs w:val="22"/>
                <w:lang w:val="en-CA"/>
              </w:rPr>
            </w:pPr>
            <w:r>
              <w:rPr>
                <w:b/>
                <w:noProof/>
                <w:szCs w:val="22"/>
                <w:lang w:val="en-CA"/>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DC2DE2"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CA"/>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en-CA"/>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844F73">
            <w:pPr>
              <w:tabs>
                <w:tab w:val="left" w:pos="7200"/>
              </w:tabs>
              <w:spacing w:before="0"/>
              <w:rPr>
                <w:b/>
                <w:szCs w:val="22"/>
                <w:lang w:val="en-CA"/>
              </w:rPr>
            </w:pPr>
            <w:r>
              <w:t>2</w:t>
            </w:r>
            <w:r w:rsidR="00844F73">
              <w:t>9</w:t>
            </w:r>
            <w:r w:rsidR="00BD5566">
              <w:t>th</w:t>
            </w:r>
            <w:r w:rsidR="00A767DC" w:rsidRPr="00B648F1">
              <w:t xml:space="preserve"> Meeting: </w:t>
            </w:r>
            <w:r w:rsidR="00844F73">
              <w:rPr>
                <w:lang w:val="en-CA"/>
              </w:rPr>
              <w:t>Macao</w:t>
            </w:r>
            <w:r w:rsidR="00975472">
              <w:rPr>
                <w:lang w:val="en-CA"/>
              </w:rPr>
              <w:t>,</w:t>
            </w:r>
            <w:r w:rsidR="00975472" w:rsidRPr="00B648F1">
              <w:rPr>
                <w:lang w:val="en-CA"/>
              </w:rPr>
              <w:t xml:space="preserve"> </w:t>
            </w:r>
            <w:r w:rsidR="00844F73">
              <w:rPr>
                <w:lang w:val="en-CA"/>
              </w:rPr>
              <w:t>CN</w:t>
            </w:r>
            <w:r w:rsidR="00975472">
              <w:rPr>
                <w:lang w:val="en-CA"/>
              </w:rPr>
              <w:t xml:space="preserve">, </w:t>
            </w:r>
            <w:r w:rsidR="00D77FDB">
              <w:rPr>
                <w:lang w:val="en-CA"/>
              </w:rPr>
              <w:t>1</w:t>
            </w:r>
            <w:r w:rsidR="00844F73">
              <w:rPr>
                <w:lang w:val="en-CA"/>
              </w:rPr>
              <w:t>9</w:t>
            </w:r>
            <w:r w:rsidR="00D77FDB">
              <w:rPr>
                <w:lang w:val="en-CA"/>
              </w:rPr>
              <w:t>–</w:t>
            </w:r>
            <w:r w:rsidR="000F6C4F">
              <w:rPr>
                <w:lang w:val="en-CA"/>
              </w:rPr>
              <w:t>2</w:t>
            </w:r>
            <w:r w:rsidR="001C16B9">
              <w:rPr>
                <w:lang w:val="en-CA"/>
              </w:rPr>
              <w:t>4</w:t>
            </w:r>
            <w:r w:rsidR="00975472" w:rsidRPr="00B648F1">
              <w:rPr>
                <w:lang w:val="en-CA"/>
              </w:rPr>
              <w:t xml:space="preserve"> </w:t>
            </w:r>
            <w:r w:rsidR="00844F73">
              <w:rPr>
                <w:lang w:val="en-CA"/>
              </w:rPr>
              <w:t>Oct.</w:t>
            </w:r>
            <w:r w:rsidR="00975472" w:rsidRPr="00B648F1">
              <w:rPr>
                <w:lang w:val="en-CA"/>
              </w:rPr>
              <w:t xml:space="preserve"> 201</w:t>
            </w:r>
            <w:r w:rsidR="00975472">
              <w:rPr>
                <w:lang w:val="en-CA"/>
              </w:rPr>
              <w:t>7</w:t>
            </w:r>
          </w:p>
        </w:tc>
        <w:tc>
          <w:tcPr>
            <w:tcW w:w="3168" w:type="dxa"/>
          </w:tcPr>
          <w:p w:rsidR="008A4B4C" w:rsidRPr="005B217D" w:rsidRDefault="00E61DAC" w:rsidP="00023A2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023A2A">
              <w:rPr>
                <w:lang w:val="en-CA"/>
              </w:rPr>
              <w:t>C</w:t>
            </w:r>
            <w:r w:rsidR="00256C14">
              <w:rPr>
                <w:lang w:val="en-CA"/>
              </w:rPr>
              <w:t>00</w:t>
            </w:r>
            <w:r w:rsidR="00FF74C4">
              <w:rPr>
                <w:lang w:val="en-CA"/>
              </w:rPr>
              <w:t>41-v</w:t>
            </w:r>
            <w:ins w:id="0" w:author="Ye-Kui Wang v2" w:date="2017-10-20T04:50:00Z">
              <w:r w:rsidR="001C673F">
                <w:rPr>
                  <w:lang w:val="en-CA"/>
                </w:rPr>
                <w:t>2</w:t>
              </w:r>
            </w:ins>
            <w:del w:id="1" w:author="Ye-Kui Wang v2" w:date="2017-10-20T04:50:00Z">
              <w:r w:rsidR="00FF74C4" w:rsidDel="001C673F">
                <w:rPr>
                  <w:lang w:val="en-CA"/>
                </w:rPr>
                <w:delText>1</w:delText>
              </w:r>
            </w:del>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F74C4">
            <w:pPr>
              <w:spacing w:before="60" w:after="60"/>
              <w:rPr>
                <w:b/>
                <w:szCs w:val="22"/>
                <w:lang w:val="en-CA"/>
              </w:rPr>
            </w:pPr>
            <w:r w:rsidRPr="00FF74C4">
              <w:rPr>
                <w:b/>
                <w:szCs w:val="22"/>
                <w:lang w:val="en-CA"/>
              </w:rPr>
              <w:t>Text changes for decisions on omnidirectional video SEI messages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646B4E">
            <w:pPr>
              <w:spacing w:before="60" w:after="60"/>
              <w:rPr>
                <w:szCs w:val="22"/>
                <w:lang w:val="en-CA"/>
              </w:rPr>
            </w:pPr>
            <w:r>
              <w:rPr>
                <w:szCs w:val="22"/>
                <w:lang w:val="en-CA"/>
              </w:rPr>
              <w:t>Input d</w:t>
            </w:r>
            <w:r w:rsidR="00E61DAC" w:rsidRPr="005B217D">
              <w:rPr>
                <w:szCs w:val="22"/>
                <w:lang w:val="en-CA"/>
              </w:rPr>
              <w:t xml:space="preserve">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5E1AC6">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256C14">
            <w:pPr>
              <w:spacing w:before="60" w:after="60"/>
              <w:rPr>
                <w:szCs w:val="22"/>
                <w:lang w:val="en-CA"/>
              </w:rPr>
            </w:pPr>
            <w:r>
              <w:rPr>
                <w:szCs w:val="22"/>
                <w:lang w:val="en-CA"/>
              </w:rPr>
              <w:t>Ye-Kui Wang</w:t>
            </w:r>
            <w:r w:rsidRPr="005B217D">
              <w:rPr>
                <w:szCs w:val="22"/>
                <w:lang w:val="en-CA"/>
              </w:rPr>
              <w:br/>
            </w:r>
            <w:r>
              <w:rPr>
                <w:szCs w:val="22"/>
                <w:lang w:val="en-CA"/>
              </w:rPr>
              <w:t>5775 Morehouse Drive</w:t>
            </w:r>
            <w:r w:rsidRPr="005B217D">
              <w:rPr>
                <w:szCs w:val="22"/>
                <w:lang w:val="en-CA"/>
              </w:rPr>
              <w:br/>
            </w:r>
            <w:r>
              <w:rPr>
                <w:szCs w:val="22"/>
                <w:lang w:val="en-CA"/>
              </w:rPr>
              <w:t>San Diego, CA 92122, 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5952A5">
            <w:pPr>
              <w:spacing w:before="60" w:after="60"/>
              <w:rPr>
                <w:szCs w:val="22"/>
                <w:lang w:val="en-CA"/>
              </w:rPr>
            </w:pPr>
            <w:r w:rsidRPr="005B217D">
              <w:rPr>
                <w:szCs w:val="22"/>
                <w:lang w:val="en-CA"/>
              </w:rPr>
              <w:br/>
            </w:r>
            <w:r w:rsidR="00256C14">
              <w:rPr>
                <w:szCs w:val="22"/>
                <w:lang w:val="en-CA"/>
              </w:rPr>
              <w:t>+1-858-651-8345</w:t>
            </w:r>
            <w:r w:rsidR="00256C14" w:rsidRPr="005B217D">
              <w:rPr>
                <w:szCs w:val="22"/>
                <w:lang w:val="en-CA"/>
              </w:rPr>
              <w:br/>
            </w:r>
            <w:hyperlink r:id="rId9" w:history="1">
              <w:r w:rsidR="00256C14" w:rsidRPr="00760C69">
                <w:rPr>
                  <w:rStyle w:val="Hyperlink"/>
                  <w:szCs w:val="22"/>
                  <w:lang w:val="en-CA"/>
                </w:rPr>
                <w:t>yekuiw@qti.qualcomm.com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256C14">
            <w:pPr>
              <w:spacing w:before="60" w:after="60"/>
              <w:rPr>
                <w:szCs w:val="22"/>
                <w:lang w:val="en-CA"/>
              </w:rPr>
            </w:pPr>
            <w:r>
              <w:rPr>
                <w:szCs w:val="22"/>
                <w:lang w:val="en-CA"/>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FF74C4" w:rsidRDefault="00A14480" w:rsidP="00A14480">
      <w:pPr>
        <w:jc w:val="both"/>
        <w:rPr>
          <w:lang w:val="en-CA"/>
        </w:rPr>
      </w:pPr>
      <w:r>
        <w:rPr>
          <w:lang w:val="en-CA"/>
        </w:rPr>
        <w:t xml:space="preserve">This contribution </w:t>
      </w:r>
      <w:r w:rsidR="00FF74C4">
        <w:rPr>
          <w:lang w:val="en-CA"/>
        </w:rPr>
        <w:t>provides</w:t>
      </w:r>
      <w:r>
        <w:rPr>
          <w:lang w:val="en-CA"/>
        </w:rPr>
        <w:t xml:space="preserve"> </w:t>
      </w:r>
      <w:r w:rsidR="00FF74C4">
        <w:rPr>
          <w:lang w:val="en-CA"/>
        </w:rPr>
        <w:t xml:space="preserve">specification text changes, </w:t>
      </w:r>
      <w:r w:rsidR="0021223D">
        <w:rPr>
          <w:lang w:val="en-CA"/>
        </w:rPr>
        <w:t xml:space="preserve">marked </w:t>
      </w:r>
      <w:r w:rsidR="00FF74C4">
        <w:rPr>
          <w:lang w:val="en-CA"/>
        </w:rPr>
        <w:t xml:space="preserve">relative to JCTVC-AB1005-v1, for decisions </w:t>
      </w:r>
      <w:r w:rsidR="00FF74C4" w:rsidRPr="00FF74C4">
        <w:rPr>
          <w:lang w:val="en-CA"/>
        </w:rPr>
        <w:t xml:space="preserve">on omnidirectional video SEI messages </w:t>
      </w:r>
      <w:r w:rsidR="00FF74C4">
        <w:rPr>
          <w:lang w:val="en-CA"/>
        </w:rPr>
        <w:t>made by the JCT-VC.</w:t>
      </w:r>
      <w:r w:rsidR="00361B5D">
        <w:rPr>
          <w:lang w:val="en-CA"/>
        </w:rPr>
        <w:t xml:space="preserve"> The changes are included in an attachment (enclosed in the same zip document).</w:t>
      </w:r>
    </w:p>
    <w:p w:rsidR="001C673F" w:rsidRDefault="001C673F" w:rsidP="00A14480">
      <w:pPr>
        <w:jc w:val="both"/>
        <w:rPr>
          <w:ins w:id="2" w:author="Ye-Kui Wang v2" w:date="2017-10-20T04:54:00Z"/>
          <w:lang w:val="en-CA"/>
        </w:rPr>
      </w:pPr>
      <w:ins w:id="3" w:author="Ye-Kui Wang v2" w:date="2017-10-20T04:51:00Z">
        <w:r>
          <w:rPr>
            <w:lang w:val="en-CA"/>
          </w:rPr>
          <w:t>Version 2 of this document provides additional specification text changes for the following</w:t>
        </w:r>
      </w:ins>
      <w:ins w:id="4" w:author="Ye-Kui Wang v2" w:date="2017-10-20T04:54:00Z">
        <w:r>
          <w:rPr>
            <w:lang w:val="en-CA"/>
          </w:rPr>
          <w:t xml:space="preserve"> aspects:</w:t>
        </w:r>
      </w:ins>
    </w:p>
    <w:p w:rsidR="001C673F" w:rsidRPr="00FF65A0" w:rsidRDefault="001C673F" w:rsidP="003A727C">
      <w:pPr>
        <w:pStyle w:val="ListParagraph"/>
        <w:numPr>
          <w:ilvl w:val="0"/>
          <w:numId w:val="16"/>
        </w:numPr>
        <w:jc w:val="both"/>
        <w:rPr>
          <w:ins w:id="5" w:author="Ye-Kui Wang v2" w:date="2017-10-20T05:07:00Z"/>
          <w:lang w:val="en-CA"/>
        </w:rPr>
      </w:pPr>
      <w:ins w:id="6" w:author="Ye-Kui Wang v2" w:date="2017-10-20T04:54:00Z">
        <w:r>
          <w:rPr>
            <w:lang w:eastAsia="de-DE"/>
          </w:rPr>
          <w:t>A “short cut” mode</w:t>
        </w:r>
      </w:ins>
      <w:ins w:id="7" w:author="Ye-Kui Wang v2" w:date="2017-10-20T04:56:00Z">
        <w:r>
          <w:rPr>
            <w:lang w:eastAsia="de-DE"/>
          </w:rPr>
          <w:t>, signalled in the ERP SEI message,</w:t>
        </w:r>
      </w:ins>
      <w:ins w:id="8" w:author="Ye-Kui Wang v2" w:date="2017-10-20T04:54:00Z">
        <w:r>
          <w:rPr>
            <w:lang w:eastAsia="de-DE"/>
          </w:rPr>
          <w:t xml:space="preserve"> for ERP full sphere covearge with guard-band capability.</w:t>
        </w:r>
      </w:ins>
    </w:p>
    <w:p w:rsidR="00160833" w:rsidRPr="003A727C" w:rsidRDefault="00160833" w:rsidP="003A727C">
      <w:pPr>
        <w:pStyle w:val="ListParagraph"/>
        <w:numPr>
          <w:ilvl w:val="0"/>
          <w:numId w:val="16"/>
        </w:numPr>
        <w:jc w:val="both"/>
        <w:rPr>
          <w:ins w:id="9" w:author="Ye-Kui Wang v2" w:date="2017-10-20T04:54:00Z"/>
          <w:lang w:val="en-CA"/>
        </w:rPr>
      </w:pPr>
      <w:ins w:id="10" w:author="Ye-Kui Wang v2" w:date="2017-10-20T05:07:00Z">
        <w:r>
          <w:rPr>
            <w:lang w:eastAsia="de-DE"/>
          </w:rPr>
          <w:t>Removal of the packing_type[ i ] syntax element from the RWP SEI message.</w:t>
        </w:r>
      </w:ins>
    </w:p>
    <w:p w:rsidR="00A14480" w:rsidRDefault="00FF74C4" w:rsidP="00A14480">
      <w:pPr>
        <w:jc w:val="both"/>
        <w:rPr>
          <w:lang w:val="en-CA"/>
        </w:rPr>
      </w:pPr>
      <w:r>
        <w:rPr>
          <w:lang w:val="en-CA"/>
        </w:rPr>
        <w:t xml:space="preserve">Version 1 of this document provides specification text changes for the following decisions noted in </w:t>
      </w:r>
      <w:hyperlink r:id="rId10" w:history="1">
        <w:r w:rsidRPr="00FF74C4">
          <w:rPr>
            <w:rStyle w:val="Hyperlink"/>
            <w:lang w:val="en-CA"/>
          </w:rPr>
          <w:t>http://wftp3.itu.int/av-arch/jctvc-site/2017_10_AC_Macao/JCTVC-AC_Notes_d1.doc</w:t>
        </w:r>
      </w:hyperlink>
      <w:r>
        <w:rPr>
          <w:lang w:val="en-CA"/>
        </w:rPr>
        <w:t>:</w:t>
      </w:r>
    </w:p>
    <w:p w:rsidR="00FF74C4" w:rsidRDefault="00FF74C4" w:rsidP="00FF74C4">
      <w:pPr>
        <w:ind w:left="360"/>
        <w:rPr>
          <w:lang w:eastAsia="de-DE"/>
        </w:rPr>
      </w:pPr>
      <w:r w:rsidRPr="004A465E">
        <w:rPr>
          <w:highlight w:val="yellow"/>
          <w:lang w:eastAsia="de-DE"/>
        </w:rPr>
        <w:t>Decision</w:t>
      </w:r>
      <w:r>
        <w:rPr>
          <w:lang w:eastAsia="de-DE"/>
        </w:rPr>
        <w:t>:</w:t>
      </w:r>
    </w:p>
    <w:p w:rsidR="00FF74C4" w:rsidRDefault="00FF74C4" w:rsidP="00FF74C4">
      <w:pPr>
        <w:numPr>
          <w:ilvl w:val="0"/>
          <w:numId w:val="14"/>
        </w:numPr>
        <w:ind w:left="1080"/>
        <w:rPr>
          <w:lang w:eastAsia="de-DE"/>
        </w:rPr>
      </w:pPr>
      <w:r>
        <w:rPr>
          <w:lang w:eastAsia="de-DE"/>
        </w:rPr>
        <w:t>ERP SEI message (only persistence info in it)</w:t>
      </w:r>
    </w:p>
    <w:p w:rsidR="00FF74C4" w:rsidRDefault="00FF74C4" w:rsidP="00FF74C4">
      <w:pPr>
        <w:numPr>
          <w:ilvl w:val="0"/>
          <w:numId w:val="14"/>
        </w:numPr>
        <w:ind w:left="1080"/>
        <w:rPr>
          <w:lang w:eastAsia="de-DE"/>
        </w:rPr>
      </w:pPr>
      <w:r>
        <w:rPr>
          <w:lang w:eastAsia="de-DE"/>
        </w:rPr>
        <w:t>CMP SEI message (only persistence info in it)</w:t>
      </w:r>
    </w:p>
    <w:p w:rsidR="00FF74C4" w:rsidRDefault="00FF74C4" w:rsidP="00FF74C4">
      <w:pPr>
        <w:numPr>
          <w:ilvl w:val="0"/>
          <w:numId w:val="14"/>
        </w:numPr>
        <w:ind w:left="1080"/>
        <w:rPr>
          <w:lang w:eastAsia="de-DE"/>
        </w:rPr>
      </w:pPr>
      <w:r>
        <w:rPr>
          <w:lang w:eastAsia="de-DE"/>
        </w:rPr>
        <w:t>Omnidirectional projection rotation message</w:t>
      </w:r>
    </w:p>
    <w:p w:rsidR="00FF74C4" w:rsidRDefault="00FF74C4" w:rsidP="00FF74C4">
      <w:pPr>
        <w:numPr>
          <w:ilvl w:val="0"/>
          <w:numId w:val="14"/>
        </w:numPr>
        <w:ind w:left="1080"/>
        <w:rPr>
          <w:lang w:eastAsia="de-DE"/>
        </w:rPr>
      </w:pPr>
      <w:r>
        <w:rPr>
          <w:lang w:eastAsia="de-DE"/>
        </w:rPr>
        <w:t>RWP message (with guard band signalling, includes 2D coverage subset capability)</w:t>
      </w:r>
    </w:p>
    <w:p w:rsidR="00FF74C4" w:rsidRDefault="00FF74C4" w:rsidP="00FF74C4">
      <w:pPr>
        <w:numPr>
          <w:ilvl w:val="0"/>
          <w:numId w:val="14"/>
        </w:numPr>
        <w:ind w:left="1080"/>
        <w:rPr>
          <w:lang w:eastAsia="de-DE"/>
        </w:rPr>
      </w:pPr>
      <w:r>
        <w:rPr>
          <w:lang w:eastAsia="de-DE"/>
        </w:rPr>
        <w:t>Maybe/maybe-not: Sphere coverage message (pure metadata, no tilt) [Tentatively not.]</w:t>
      </w:r>
    </w:p>
    <w:p w:rsidR="00FF74C4" w:rsidRDefault="00FF74C4" w:rsidP="00FF74C4">
      <w:pPr>
        <w:jc w:val="both"/>
        <w:rPr>
          <w:lang w:val="en-CA"/>
        </w:rPr>
      </w:pPr>
      <w:r>
        <w:rPr>
          <w:lang w:val="en-CA"/>
        </w:rPr>
        <w:t>Note that the 4th decision above on RWP SEI message includes the following detailed decisions</w:t>
      </w:r>
      <w:r w:rsidR="0021223D">
        <w:rPr>
          <w:lang w:val="en-CA"/>
        </w:rPr>
        <w:t xml:space="preserve"> that are</w:t>
      </w:r>
      <w:r>
        <w:rPr>
          <w:lang w:val="en-CA"/>
        </w:rPr>
        <w:t xml:space="preserve"> also noted in </w:t>
      </w:r>
      <w:hyperlink r:id="rId11" w:history="1">
        <w:r w:rsidRPr="00FF74C4">
          <w:rPr>
            <w:rStyle w:val="Hyperlink"/>
            <w:lang w:val="en-CA"/>
          </w:rPr>
          <w:t>http://wftp3.itu.int/av-arch/jctvc-site/2017_10_AC_Macao/JCTVC-AC_Notes_d1.doc</w:t>
        </w:r>
      </w:hyperlink>
      <w:r>
        <w:rPr>
          <w:lang w:val="en-CA"/>
        </w:rPr>
        <w:t>:</w:t>
      </w:r>
    </w:p>
    <w:p w:rsidR="00FF74C4" w:rsidRDefault="00FF74C4" w:rsidP="00FF74C4">
      <w:pPr>
        <w:numPr>
          <w:ilvl w:val="0"/>
          <w:numId w:val="14"/>
        </w:numPr>
        <w:rPr>
          <w:lang w:eastAsia="de-DE"/>
        </w:rPr>
      </w:pPr>
      <w:r w:rsidRPr="004A465E">
        <w:rPr>
          <w:highlight w:val="yellow"/>
          <w:lang w:eastAsia="de-DE"/>
        </w:rPr>
        <w:t>Decision</w:t>
      </w:r>
      <w:r>
        <w:rPr>
          <w:lang w:eastAsia="de-DE"/>
        </w:rPr>
        <w:t>:</w:t>
      </w:r>
    </w:p>
    <w:p w:rsidR="00FF74C4" w:rsidRDefault="00FF74C4" w:rsidP="00FF74C4">
      <w:pPr>
        <w:numPr>
          <w:ilvl w:val="1"/>
          <w:numId w:val="14"/>
        </w:numPr>
        <w:rPr>
          <w:lang w:eastAsia="de-DE"/>
        </w:rPr>
      </w:pPr>
      <w:r>
        <w:rPr>
          <w:lang w:eastAsia="de-DE"/>
        </w:rPr>
        <w:t>Added a constraint that each CMP face shall be a square.</w:t>
      </w:r>
    </w:p>
    <w:p w:rsidR="00FF74C4" w:rsidRDefault="00FF74C4" w:rsidP="00FF74C4">
      <w:pPr>
        <w:numPr>
          <w:ilvl w:val="2"/>
          <w:numId w:val="14"/>
        </w:numPr>
        <w:rPr>
          <w:lang w:eastAsia="de-DE"/>
        </w:rPr>
      </w:pPr>
      <w:r w:rsidRPr="004A465E">
        <w:rPr>
          <w:highlight w:val="yellow"/>
          <w:lang w:eastAsia="de-DE"/>
        </w:rPr>
        <w:t>Decision</w:t>
      </w:r>
      <w:r>
        <w:rPr>
          <w:lang w:eastAsia="de-DE"/>
        </w:rPr>
        <w:t>: Agreed.</w:t>
      </w:r>
    </w:p>
    <w:p w:rsidR="00FF74C4" w:rsidRDefault="00FF74C4" w:rsidP="00FF74C4">
      <w:pPr>
        <w:numPr>
          <w:ilvl w:val="1"/>
          <w:numId w:val="14"/>
        </w:numPr>
        <w:rPr>
          <w:lang w:eastAsia="de-DE"/>
        </w:rPr>
      </w:pPr>
      <w:r>
        <w:rPr>
          <w:lang w:eastAsia="de-DE"/>
        </w:rPr>
        <w:t>Alignment of the syntax and semantics of the RWP SEI message with the RWP signalling in OMAF, including addition of guard band signalling, specifying the sizes of projected/packed pictures and regions in relative units (signalling of the width and height of the packed picture is part of this), and refinement of constraints of syntax element values (allowing overlapping packed regions is part of this).</w:t>
      </w:r>
    </w:p>
    <w:p w:rsidR="00FF74C4" w:rsidRDefault="00FF74C4" w:rsidP="00FF74C4">
      <w:pPr>
        <w:numPr>
          <w:ilvl w:val="2"/>
          <w:numId w:val="14"/>
        </w:numPr>
        <w:rPr>
          <w:lang w:eastAsia="de-DE"/>
        </w:rPr>
      </w:pPr>
      <w:r w:rsidRPr="00A832F4">
        <w:rPr>
          <w:highlight w:val="yellow"/>
          <w:lang w:eastAsia="de-DE"/>
        </w:rPr>
        <w:t>Decision</w:t>
      </w:r>
      <w:r>
        <w:rPr>
          <w:lang w:eastAsia="de-DE"/>
        </w:rPr>
        <w:t>: This includes additional syntax elements:</w:t>
      </w:r>
    </w:p>
    <w:p w:rsidR="00FF74C4" w:rsidRDefault="00FF74C4" w:rsidP="00FF74C4">
      <w:pPr>
        <w:numPr>
          <w:ilvl w:val="3"/>
          <w:numId w:val="14"/>
        </w:numPr>
        <w:rPr>
          <w:lang w:eastAsia="de-DE"/>
        </w:rPr>
      </w:pPr>
      <w:r>
        <w:rPr>
          <w:lang w:eastAsia="de-DE"/>
        </w:rPr>
        <w:t>constituent_picture_matching_flag, for use with</w:t>
      </w:r>
      <w:bookmarkStart w:id="11" w:name="_GoBack"/>
      <w:bookmarkEnd w:id="11"/>
      <w:r>
        <w:rPr>
          <w:lang w:eastAsia="de-DE"/>
        </w:rPr>
        <w:t xml:space="preserve"> frame packing</w:t>
      </w:r>
    </w:p>
    <w:p w:rsidR="00FF74C4" w:rsidRDefault="00FF74C4" w:rsidP="00FF74C4">
      <w:pPr>
        <w:numPr>
          <w:ilvl w:val="3"/>
          <w:numId w:val="14"/>
        </w:numPr>
        <w:rPr>
          <w:lang w:eastAsia="de-DE"/>
        </w:rPr>
      </w:pPr>
      <w:r>
        <w:rPr>
          <w:lang w:eastAsia="de-DE"/>
        </w:rPr>
        <w:lastRenderedPageBreak/>
        <w:t>packed_picture_width and packed_picture_height</w:t>
      </w:r>
    </w:p>
    <w:p w:rsidR="00FF74C4" w:rsidRDefault="00FF74C4" w:rsidP="00FF74C4">
      <w:pPr>
        <w:numPr>
          <w:ilvl w:val="3"/>
          <w:numId w:val="14"/>
        </w:numPr>
        <w:rPr>
          <w:lang w:eastAsia="de-DE"/>
        </w:rPr>
      </w:pPr>
      <w:r>
        <w:rPr>
          <w:lang w:eastAsia="de-DE"/>
        </w:rPr>
        <w:t>“guard band” type signalling</w:t>
      </w:r>
    </w:p>
    <w:p w:rsidR="00FF74C4" w:rsidRDefault="00FF74C4" w:rsidP="00FF74C4">
      <w:pPr>
        <w:numPr>
          <w:ilvl w:val="1"/>
          <w:numId w:val="14"/>
        </w:numPr>
        <w:rPr>
          <w:lang w:eastAsia="de-DE"/>
        </w:rPr>
      </w:pPr>
      <w:r>
        <w:rPr>
          <w:lang w:eastAsia="de-DE"/>
        </w:rPr>
        <w:t xml:space="preserve">Some minor bug fixes related to the presence of the RWP SEI message. </w:t>
      </w:r>
      <w:r w:rsidRPr="004A465E">
        <w:rPr>
          <w:highlight w:val="yellow"/>
          <w:lang w:eastAsia="de-DE"/>
        </w:rPr>
        <w:t>Decision</w:t>
      </w:r>
      <w:r>
        <w:rPr>
          <w:lang w:eastAsia="de-DE"/>
        </w:rPr>
        <w:t>: Agreed.</w:t>
      </w:r>
    </w:p>
    <w:p w:rsidR="00FF74C4" w:rsidRDefault="00FF74C4" w:rsidP="00A14480">
      <w:pPr>
        <w:jc w:val="both"/>
        <w:rPr>
          <w:lang w:val="en-CA"/>
        </w:rPr>
      </w:pPr>
    </w:p>
    <w:p w:rsidR="001F2594" w:rsidRPr="005B217D" w:rsidRDefault="001F2594" w:rsidP="00473906">
      <w:pPr>
        <w:pStyle w:val="Heading1"/>
        <w:rPr>
          <w:lang w:val="en-CA"/>
        </w:rPr>
      </w:pPr>
      <w:r w:rsidRPr="005B217D">
        <w:rPr>
          <w:lang w:val="en-CA"/>
        </w:rPr>
        <w:t>Patent rights declaration</w:t>
      </w:r>
      <w:r w:rsidR="00B94B06" w:rsidRPr="005B217D">
        <w:rPr>
          <w:lang w:val="en-CA"/>
        </w:rPr>
        <w:t>(s)</w:t>
      </w:r>
    </w:p>
    <w:p w:rsidR="00985929" w:rsidRDefault="00985929" w:rsidP="00985929">
      <w:pPr>
        <w:jc w:val="both"/>
        <w:rPr>
          <w:b/>
          <w:szCs w:val="22"/>
          <w:lang w:val="en-CA"/>
        </w:rPr>
      </w:pPr>
      <w:r>
        <w:rPr>
          <w:b/>
          <w:szCs w:val="22"/>
          <w:lang w:val="en-CA"/>
        </w:rPr>
        <w:t xml:space="preserve">Qualcomm </w:t>
      </w:r>
      <w:r w:rsidRPr="00316072">
        <w:rPr>
          <w:b/>
          <w:szCs w:val="22"/>
          <w:lang w:val="en-CA"/>
        </w:rPr>
        <w:t>Incorporated</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Pr="005B217D" w:rsidRDefault="007F1F8B" w:rsidP="00985929">
      <w:pPr>
        <w:jc w:val="both"/>
        <w:rPr>
          <w:szCs w:val="22"/>
          <w:lang w:val="en-CA"/>
        </w:rPr>
      </w:pPr>
    </w:p>
    <w:sectPr w:rsidR="007F1F8B"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1D24" w:rsidRDefault="00931D24">
      <w:r>
        <w:separator/>
      </w:r>
    </w:p>
  </w:endnote>
  <w:endnote w:type="continuationSeparator" w:id="0">
    <w:p w:rsidR="00931D24" w:rsidRDefault="00931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F65A0">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F65A0">
      <w:rPr>
        <w:rStyle w:val="PageNumber"/>
        <w:noProof/>
      </w:rPr>
      <w:t>2017-10-20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1D24" w:rsidRDefault="00931D24">
      <w:r>
        <w:separator/>
      </w:r>
    </w:p>
  </w:footnote>
  <w:footnote w:type="continuationSeparator" w:id="0">
    <w:p w:rsidR="00931D24" w:rsidRDefault="00931D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EA39A2"/>
    <w:multiLevelType w:val="hybridMultilevel"/>
    <w:tmpl w:val="9B2431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E46D6"/>
    <w:multiLevelType w:val="hybridMultilevel"/>
    <w:tmpl w:val="8592C83C"/>
    <w:lvl w:ilvl="0" w:tplc="CA140B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25892"/>
    <w:multiLevelType w:val="hybridMultilevel"/>
    <w:tmpl w:val="30B026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0377F6"/>
    <w:multiLevelType w:val="hybridMultilevel"/>
    <w:tmpl w:val="1B340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E852C8"/>
    <w:multiLevelType w:val="hybridMultilevel"/>
    <w:tmpl w:val="7E201D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34E825E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3"/>
  </w:num>
  <w:num w:numId="4">
    <w:abstractNumId w:val="11"/>
  </w:num>
  <w:num w:numId="5">
    <w:abstractNumId w:val="12"/>
  </w:num>
  <w:num w:numId="6">
    <w:abstractNumId w:val="7"/>
  </w:num>
  <w:num w:numId="7">
    <w:abstractNumId w:val="8"/>
  </w:num>
  <w:num w:numId="8">
    <w:abstractNumId w:val="7"/>
  </w:num>
  <w:num w:numId="9">
    <w:abstractNumId w:val="1"/>
  </w:num>
  <w:num w:numId="10">
    <w:abstractNumId w:val="6"/>
  </w:num>
  <w:num w:numId="11">
    <w:abstractNumId w:val="5"/>
  </w:num>
  <w:num w:numId="12">
    <w:abstractNumId w:val="4"/>
  </w:num>
  <w:num w:numId="13">
    <w:abstractNumId w:val="9"/>
  </w:num>
  <w:num w:numId="14">
    <w:abstractNumId w:val="2"/>
  </w:num>
  <w:num w:numId="15">
    <w:abstractNumId w:val="10"/>
  </w:num>
  <w:num w:numId="1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e-Kui Wang v2">
    <w15:presenceInfo w15:providerId="None" w15:userId="Ye-Kui Wang v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1553A"/>
    <w:rsid w:val="00023A2A"/>
    <w:rsid w:val="000308A3"/>
    <w:rsid w:val="000317DA"/>
    <w:rsid w:val="00031870"/>
    <w:rsid w:val="000458BC"/>
    <w:rsid w:val="00045C41"/>
    <w:rsid w:val="00046C03"/>
    <w:rsid w:val="00051457"/>
    <w:rsid w:val="0006115C"/>
    <w:rsid w:val="00065039"/>
    <w:rsid w:val="0007614F"/>
    <w:rsid w:val="000B0C0F"/>
    <w:rsid w:val="000B1C6B"/>
    <w:rsid w:val="000B4FF9"/>
    <w:rsid w:val="000C09AC"/>
    <w:rsid w:val="000D4D14"/>
    <w:rsid w:val="000E00F3"/>
    <w:rsid w:val="000F1148"/>
    <w:rsid w:val="000F158C"/>
    <w:rsid w:val="000F6C4F"/>
    <w:rsid w:val="00102F3D"/>
    <w:rsid w:val="00124E38"/>
    <w:rsid w:val="0012580B"/>
    <w:rsid w:val="00131F90"/>
    <w:rsid w:val="0013526E"/>
    <w:rsid w:val="00146152"/>
    <w:rsid w:val="00160833"/>
    <w:rsid w:val="00161820"/>
    <w:rsid w:val="00165B71"/>
    <w:rsid w:val="00171371"/>
    <w:rsid w:val="00175A24"/>
    <w:rsid w:val="0018104A"/>
    <w:rsid w:val="00187E58"/>
    <w:rsid w:val="001A297E"/>
    <w:rsid w:val="001A321F"/>
    <w:rsid w:val="001A368E"/>
    <w:rsid w:val="001A4F85"/>
    <w:rsid w:val="001A7329"/>
    <w:rsid w:val="001A792F"/>
    <w:rsid w:val="001B4E28"/>
    <w:rsid w:val="001C16B9"/>
    <w:rsid w:val="001C3525"/>
    <w:rsid w:val="001C3AFB"/>
    <w:rsid w:val="001C673F"/>
    <w:rsid w:val="001D1BD2"/>
    <w:rsid w:val="001E02BE"/>
    <w:rsid w:val="001E3B37"/>
    <w:rsid w:val="001F2594"/>
    <w:rsid w:val="002002F0"/>
    <w:rsid w:val="002055A6"/>
    <w:rsid w:val="00206460"/>
    <w:rsid w:val="002069B4"/>
    <w:rsid w:val="0021223D"/>
    <w:rsid w:val="00215DFC"/>
    <w:rsid w:val="002212DF"/>
    <w:rsid w:val="00222CD4"/>
    <w:rsid w:val="00225016"/>
    <w:rsid w:val="002264A6"/>
    <w:rsid w:val="00227BA7"/>
    <w:rsid w:val="0023011C"/>
    <w:rsid w:val="002375C1"/>
    <w:rsid w:val="00256C14"/>
    <w:rsid w:val="00263398"/>
    <w:rsid w:val="00266F06"/>
    <w:rsid w:val="00275BCF"/>
    <w:rsid w:val="00291E36"/>
    <w:rsid w:val="00292257"/>
    <w:rsid w:val="002A54E0"/>
    <w:rsid w:val="002B1595"/>
    <w:rsid w:val="002B191D"/>
    <w:rsid w:val="002B24FD"/>
    <w:rsid w:val="002D0AF6"/>
    <w:rsid w:val="002D4552"/>
    <w:rsid w:val="002F164D"/>
    <w:rsid w:val="00306206"/>
    <w:rsid w:val="00317D85"/>
    <w:rsid w:val="00327C56"/>
    <w:rsid w:val="003315A1"/>
    <w:rsid w:val="003373EC"/>
    <w:rsid w:val="00342FF4"/>
    <w:rsid w:val="00346148"/>
    <w:rsid w:val="00355D6D"/>
    <w:rsid w:val="00361B5D"/>
    <w:rsid w:val="003669EA"/>
    <w:rsid w:val="003706CC"/>
    <w:rsid w:val="00377710"/>
    <w:rsid w:val="00382C41"/>
    <w:rsid w:val="003A2D8E"/>
    <w:rsid w:val="003A727C"/>
    <w:rsid w:val="003A7CE6"/>
    <w:rsid w:val="003C20E4"/>
    <w:rsid w:val="003D0EA8"/>
    <w:rsid w:val="003D6342"/>
    <w:rsid w:val="003E6F90"/>
    <w:rsid w:val="003F5D0F"/>
    <w:rsid w:val="00414101"/>
    <w:rsid w:val="004234F0"/>
    <w:rsid w:val="00433DDB"/>
    <w:rsid w:val="00437619"/>
    <w:rsid w:val="00437C4F"/>
    <w:rsid w:val="004627EA"/>
    <w:rsid w:val="00465A1E"/>
    <w:rsid w:val="00473906"/>
    <w:rsid w:val="004870D3"/>
    <w:rsid w:val="004A2A63"/>
    <w:rsid w:val="004B210C"/>
    <w:rsid w:val="004D405F"/>
    <w:rsid w:val="004E4BB2"/>
    <w:rsid w:val="004E4F4F"/>
    <w:rsid w:val="004E6789"/>
    <w:rsid w:val="004F61E3"/>
    <w:rsid w:val="00502E10"/>
    <w:rsid w:val="0051015C"/>
    <w:rsid w:val="00516CF1"/>
    <w:rsid w:val="00531AE9"/>
    <w:rsid w:val="0054025E"/>
    <w:rsid w:val="00550540"/>
    <w:rsid w:val="00550A66"/>
    <w:rsid w:val="00567EC7"/>
    <w:rsid w:val="00570013"/>
    <w:rsid w:val="005801A2"/>
    <w:rsid w:val="005952A5"/>
    <w:rsid w:val="005A33A1"/>
    <w:rsid w:val="005B217D"/>
    <w:rsid w:val="005C385F"/>
    <w:rsid w:val="005E1AC6"/>
    <w:rsid w:val="005F6F1B"/>
    <w:rsid w:val="00624B33"/>
    <w:rsid w:val="0063041A"/>
    <w:rsid w:val="00630AA2"/>
    <w:rsid w:val="00646707"/>
    <w:rsid w:val="00646B4E"/>
    <w:rsid w:val="00657F7E"/>
    <w:rsid w:val="00662E58"/>
    <w:rsid w:val="00664DCF"/>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11C05"/>
    <w:rsid w:val="008206C8"/>
    <w:rsid w:val="00844F73"/>
    <w:rsid w:val="00857D31"/>
    <w:rsid w:val="0086387C"/>
    <w:rsid w:val="008644C4"/>
    <w:rsid w:val="00874A6C"/>
    <w:rsid w:val="00876C65"/>
    <w:rsid w:val="00885CFF"/>
    <w:rsid w:val="008A4B4C"/>
    <w:rsid w:val="008A4DDA"/>
    <w:rsid w:val="008C239F"/>
    <w:rsid w:val="008D59CB"/>
    <w:rsid w:val="008E480C"/>
    <w:rsid w:val="00907757"/>
    <w:rsid w:val="009212B0"/>
    <w:rsid w:val="00921FA1"/>
    <w:rsid w:val="009234A5"/>
    <w:rsid w:val="00931D24"/>
    <w:rsid w:val="00933453"/>
    <w:rsid w:val="009336F7"/>
    <w:rsid w:val="0093636C"/>
    <w:rsid w:val="009374A7"/>
    <w:rsid w:val="00955F6D"/>
    <w:rsid w:val="0096217F"/>
    <w:rsid w:val="00975472"/>
    <w:rsid w:val="0098551D"/>
    <w:rsid w:val="00985929"/>
    <w:rsid w:val="0099518F"/>
    <w:rsid w:val="009A523D"/>
    <w:rsid w:val="009B02A1"/>
    <w:rsid w:val="009F496B"/>
    <w:rsid w:val="00A01439"/>
    <w:rsid w:val="00A02E61"/>
    <w:rsid w:val="00A05CFF"/>
    <w:rsid w:val="00A13048"/>
    <w:rsid w:val="00A14480"/>
    <w:rsid w:val="00A46843"/>
    <w:rsid w:val="00A56B97"/>
    <w:rsid w:val="00A6093D"/>
    <w:rsid w:val="00A767DC"/>
    <w:rsid w:val="00A76A6D"/>
    <w:rsid w:val="00A83253"/>
    <w:rsid w:val="00AA6E84"/>
    <w:rsid w:val="00AD05A8"/>
    <w:rsid w:val="00AD43FB"/>
    <w:rsid w:val="00AE341B"/>
    <w:rsid w:val="00B03C9A"/>
    <w:rsid w:val="00B07CA7"/>
    <w:rsid w:val="00B1279A"/>
    <w:rsid w:val="00B34E18"/>
    <w:rsid w:val="00B4194A"/>
    <w:rsid w:val="00B5222E"/>
    <w:rsid w:val="00B53179"/>
    <w:rsid w:val="00B600CD"/>
    <w:rsid w:val="00B61C96"/>
    <w:rsid w:val="00B73A2A"/>
    <w:rsid w:val="00B94B06"/>
    <w:rsid w:val="00B94C28"/>
    <w:rsid w:val="00BC0586"/>
    <w:rsid w:val="00BC10BA"/>
    <w:rsid w:val="00BC5AFD"/>
    <w:rsid w:val="00BD5566"/>
    <w:rsid w:val="00C04F43"/>
    <w:rsid w:val="00C0609D"/>
    <w:rsid w:val="00C115AB"/>
    <w:rsid w:val="00C232A6"/>
    <w:rsid w:val="00C26CCB"/>
    <w:rsid w:val="00C30249"/>
    <w:rsid w:val="00C3723B"/>
    <w:rsid w:val="00C42466"/>
    <w:rsid w:val="00C52621"/>
    <w:rsid w:val="00C606C9"/>
    <w:rsid w:val="00C80288"/>
    <w:rsid w:val="00C84003"/>
    <w:rsid w:val="00C85028"/>
    <w:rsid w:val="00C90650"/>
    <w:rsid w:val="00C97D78"/>
    <w:rsid w:val="00CC2AAE"/>
    <w:rsid w:val="00CC5A42"/>
    <w:rsid w:val="00CD0EAB"/>
    <w:rsid w:val="00CE5E02"/>
    <w:rsid w:val="00CF34DB"/>
    <w:rsid w:val="00CF558F"/>
    <w:rsid w:val="00D010C0"/>
    <w:rsid w:val="00D073E2"/>
    <w:rsid w:val="00D100FD"/>
    <w:rsid w:val="00D23BB6"/>
    <w:rsid w:val="00D446EC"/>
    <w:rsid w:val="00D51BF0"/>
    <w:rsid w:val="00D55942"/>
    <w:rsid w:val="00D72AC6"/>
    <w:rsid w:val="00D77FDB"/>
    <w:rsid w:val="00D807BF"/>
    <w:rsid w:val="00D82FCC"/>
    <w:rsid w:val="00DA17FC"/>
    <w:rsid w:val="00DA7887"/>
    <w:rsid w:val="00DB1353"/>
    <w:rsid w:val="00DB2C26"/>
    <w:rsid w:val="00DD0051"/>
    <w:rsid w:val="00DD02F4"/>
    <w:rsid w:val="00DE6B43"/>
    <w:rsid w:val="00E06B80"/>
    <w:rsid w:val="00E11923"/>
    <w:rsid w:val="00E1549E"/>
    <w:rsid w:val="00E262D4"/>
    <w:rsid w:val="00E36250"/>
    <w:rsid w:val="00E54511"/>
    <w:rsid w:val="00E61DAC"/>
    <w:rsid w:val="00E72B80"/>
    <w:rsid w:val="00E75FE3"/>
    <w:rsid w:val="00E86C4C"/>
    <w:rsid w:val="00E907A3"/>
    <w:rsid w:val="00EA5AE0"/>
    <w:rsid w:val="00EB7AB1"/>
    <w:rsid w:val="00EE7CD8"/>
    <w:rsid w:val="00EF48CC"/>
    <w:rsid w:val="00F00801"/>
    <w:rsid w:val="00F2205B"/>
    <w:rsid w:val="00F470C9"/>
    <w:rsid w:val="00F711F1"/>
    <w:rsid w:val="00F73032"/>
    <w:rsid w:val="00F848FC"/>
    <w:rsid w:val="00F9282A"/>
    <w:rsid w:val="00F96BAD"/>
    <w:rsid w:val="00FA139D"/>
    <w:rsid w:val="00FB0E84"/>
    <w:rsid w:val="00FB6DE4"/>
    <w:rsid w:val="00FD01C2"/>
    <w:rsid w:val="00FD6831"/>
    <w:rsid w:val="00FE595C"/>
    <w:rsid w:val="00FF0CE3"/>
    <w:rsid w:val="00FF65A0"/>
    <w:rsid w:val="00FF7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2C645B-0C37-4FFD-A46C-B922C3ABC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fields">
    <w:name w:val="fields"/>
    <w:basedOn w:val="Normal"/>
    <w:link w:val="fieldsZchn"/>
    <w:rsid w:val="00FB6DE4"/>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rPr>
  </w:style>
  <w:style w:type="character" w:customStyle="1" w:styleId="fieldsZchn">
    <w:name w:val="fields Zchn"/>
    <w:link w:val="fields"/>
    <w:rsid w:val="00FB6DE4"/>
    <w:rPr>
      <w:rFonts w:ascii="Times" w:eastAsia="BatangChe" w:hAnsi="Times"/>
      <w:sz w:val="24"/>
      <w:lang w:eastAsia="en-US"/>
    </w:rPr>
  </w:style>
  <w:style w:type="paragraph" w:styleId="ListParagraph">
    <w:name w:val="List Paragraph"/>
    <w:basedOn w:val="Normal"/>
    <w:uiPriority w:val="34"/>
    <w:qFormat/>
    <w:rsid w:val="00FB6DE4"/>
    <w:pPr>
      <w:ind w:left="720"/>
      <w:contextualSpacing/>
    </w:pPr>
    <w:rPr>
      <w:rFonts w:eastAsia="Malgun Gothic"/>
    </w:rPr>
  </w:style>
  <w:style w:type="paragraph" w:customStyle="1" w:styleId="3HeaderFooter">
    <w:name w:val="3HeaderFooter"/>
    <w:basedOn w:val="Normal"/>
    <w:link w:val="3HeaderFooterChar"/>
    <w:qFormat/>
    <w:rsid w:val="00FB6DE4"/>
    <w:pPr>
      <w:widowControl w:val="0"/>
      <w:tabs>
        <w:tab w:val="clear" w:pos="360"/>
        <w:tab w:val="clear" w:pos="720"/>
        <w:tab w:val="clear" w:pos="1080"/>
        <w:tab w:val="clear" w:pos="1440"/>
        <w:tab w:val="left" w:pos="907"/>
        <w:tab w:val="right" w:pos="8789"/>
        <w:tab w:val="right" w:pos="9696"/>
      </w:tabs>
      <w:spacing w:before="0"/>
    </w:pPr>
    <w:rPr>
      <w:b/>
      <w:szCs w:val="22"/>
      <w:lang w:val="en-GB"/>
    </w:rPr>
  </w:style>
  <w:style w:type="character" w:customStyle="1" w:styleId="3HeaderFooterChar">
    <w:name w:val="3HeaderFooter Char"/>
    <w:link w:val="3HeaderFooter"/>
    <w:rsid w:val="00FB6DE4"/>
    <w:rPr>
      <w:b/>
      <w:sz w:val="22"/>
      <w:szCs w:val="22"/>
      <w:lang w:val="en-GB" w:eastAsia="en-US"/>
    </w:rPr>
  </w:style>
  <w:style w:type="paragraph" w:customStyle="1" w:styleId="enumlev1">
    <w:name w:val="enumlev1"/>
    <w:basedOn w:val="Normal"/>
    <w:rsid w:val="00FB6DE4"/>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styleId="Revision">
    <w:name w:val="Revision"/>
    <w:hidden/>
    <w:uiPriority w:val="99"/>
    <w:semiHidden/>
    <w:rsid w:val="00D100FD"/>
    <w:rPr>
      <w:sz w:val="22"/>
      <w:lang w:eastAsia="en-US"/>
    </w:rPr>
  </w:style>
  <w:style w:type="character" w:styleId="UnresolvedMention">
    <w:name w:val="Unresolved Mention"/>
    <w:basedOn w:val="DefaultParagraphFont"/>
    <w:uiPriority w:val="99"/>
    <w:semiHidden/>
    <w:unhideWhenUsed/>
    <w:rsid w:val="00FF74C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ftp3.itu.int/av-arch/jctvc-site/2017_10_AC_Macao/JCTVC-AC_Notes_d1.doc"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ftp3.itu.int/av-arch/jctvc-site/2017_10_AC_Macao/JCTVC-AC_Notes_d1.doc" TargetMode="External"/><Relationship Id="rId4" Type="http://schemas.openxmlformats.org/officeDocument/2006/relationships/webSettings" Target="webSettings.xml"/><Relationship Id="rId9" Type="http://schemas.openxmlformats.org/officeDocument/2006/relationships/hyperlink" Target="mailto:yekuiw@qti.qualcomm.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474</Words>
  <Characters>2707</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3175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Ye-Kui Wang</dc:creator>
  <cp:keywords>JCT-VC, MPEG, VCEG</cp:keywords>
  <cp:lastModifiedBy>Ye-Kui Wang v2</cp:lastModifiedBy>
  <cp:revision>11</cp:revision>
  <cp:lastPrinted>1900-01-01T08:00:00Z</cp:lastPrinted>
  <dcterms:created xsi:type="dcterms:W3CDTF">2017-10-19T21:19:00Z</dcterms:created>
  <dcterms:modified xsi:type="dcterms:W3CDTF">2017-10-21T07:38:00Z</dcterms:modified>
</cp:coreProperties>
</file>