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A8286A" w:rsidP="00C97D78">
            <w:pPr>
              <w:tabs>
                <w:tab w:val="left" w:pos="7200"/>
              </w:tabs>
              <w:spacing w:before="0"/>
              <w:rPr>
                <w:b/>
                <w:szCs w:val="22"/>
                <w:lang w:val="en-CA"/>
              </w:rPr>
            </w:pPr>
            <w:r>
              <w:rPr>
                <w:b/>
                <w:noProof/>
                <w:szCs w:val="22"/>
                <w:lang w:val="en-CA"/>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F60F2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1C16B9">
              <w:rPr>
                <w:lang w:val="en-CA"/>
              </w:rPr>
              <w:t>4</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rsidR="008A4B4C" w:rsidRPr="005B217D" w:rsidRDefault="00E61DAC" w:rsidP="00023A2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256C14">
              <w:rPr>
                <w:lang w:val="en-CA"/>
              </w:rPr>
              <w:t>00</w:t>
            </w:r>
            <w:r w:rsidR="0072156E">
              <w:rPr>
                <w:lang w:val="en-CA"/>
              </w:rPr>
              <w:t>35</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72156E">
            <w:pPr>
              <w:spacing w:before="60" w:after="60"/>
              <w:rPr>
                <w:b/>
                <w:szCs w:val="22"/>
                <w:lang w:val="en-CA"/>
              </w:rPr>
            </w:pPr>
            <w:r w:rsidRPr="0072156E">
              <w:rPr>
                <w:b/>
                <w:szCs w:val="22"/>
                <w:lang w:val="en-CA"/>
              </w:rPr>
              <w:t>Preferred rendering operation for a recommended viewport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646B4E">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52426B" w:rsidRPr="005B217D" w:rsidRDefault="00256C14" w:rsidP="0072156E">
            <w:pPr>
              <w:spacing w:before="60" w:after="60"/>
              <w:rPr>
                <w:szCs w:val="22"/>
                <w:lang w:val="en-CA"/>
              </w:rPr>
            </w:pPr>
            <w:r>
              <w:rPr>
                <w:szCs w:val="22"/>
                <w:lang w:val="en-CA"/>
              </w:rPr>
              <w:t>Ye-Kui Wang</w:t>
            </w:r>
            <w:r w:rsidRPr="005B217D">
              <w:rPr>
                <w:szCs w:val="22"/>
                <w:lang w:val="en-CA"/>
              </w:rPr>
              <w:br/>
            </w:r>
            <w:r>
              <w:rPr>
                <w:szCs w:val="22"/>
                <w:lang w:val="en-CA"/>
              </w:rPr>
              <w:t>5775 Morehouse Drive</w:t>
            </w:r>
            <w:r w:rsidRPr="005B217D">
              <w:rPr>
                <w:szCs w:val="22"/>
                <w:lang w:val="en-CA"/>
              </w:rPr>
              <w:br/>
            </w:r>
            <w:r>
              <w:rPr>
                <w:szCs w:val="22"/>
                <w:lang w:val="en-CA"/>
              </w:rPr>
              <w:t>San Diego, CA 92122, 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52426B" w:rsidRPr="005B217D" w:rsidRDefault="00E61DAC" w:rsidP="0072156E">
            <w:pPr>
              <w:spacing w:before="60" w:after="60"/>
              <w:rPr>
                <w:szCs w:val="22"/>
                <w:lang w:val="en-CA"/>
              </w:rPr>
            </w:pPr>
            <w:r w:rsidRPr="005B217D">
              <w:rPr>
                <w:szCs w:val="22"/>
                <w:lang w:val="en-CA"/>
              </w:rPr>
              <w:br/>
            </w:r>
            <w:r w:rsidR="00256C14">
              <w:rPr>
                <w:szCs w:val="22"/>
                <w:lang w:val="en-CA"/>
              </w:rPr>
              <w:t>+1-858-651-8345</w:t>
            </w:r>
            <w:r w:rsidR="00256C14" w:rsidRPr="005B217D">
              <w:rPr>
                <w:szCs w:val="22"/>
                <w:lang w:val="en-CA"/>
              </w:rPr>
              <w:br/>
            </w:r>
            <w:hyperlink r:id="rId9" w:history="1">
              <w:r w:rsidR="00256C14" w:rsidRPr="00760C69">
                <w:rPr>
                  <w:rStyle w:val="Hyperlink"/>
                  <w:szCs w:val="22"/>
                  <w:lang w:val="en-CA"/>
                </w:rPr>
                <w:t>yekuiw@qti.qualcomm.com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56C14">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2156E" w:rsidRDefault="00A14480" w:rsidP="00A14480">
      <w:pPr>
        <w:jc w:val="both"/>
        <w:rPr>
          <w:lang w:val="en-CA"/>
        </w:rPr>
      </w:pPr>
      <w:r>
        <w:rPr>
          <w:lang w:val="en-CA"/>
        </w:rPr>
        <w:t>This contribution proposes</w:t>
      </w:r>
      <w:r w:rsidR="00BB2B1E">
        <w:rPr>
          <w:lang w:val="en-CA"/>
        </w:rPr>
        <w:t xml:space="preserve"> to </w:t>
      </w:r>
      <w:r w:rsidR="0072156E">
        <w:rPr>
          <w:lang w:val="en-CA"/>
        </w:rPr>
        <w:t xml:space="preserve">signal </w:t>
      </w:r>
      <w:r w:rsidR="0072156E">
        <w:t>a preferred rendering operation for a recommended viewport</w:t>
      </w:r>
      <w:r w:rsidR="0072156E">
        <w:rPr>
          <w:lang w:val="en-CA"/>
        </w:rPr>
        <w:t xml:space="preserve"> in the o</w:t>
      </w:r>
      <w:r w:rsidR="0072156E" w:rsidRPr="0072156E">
        <w:rPr>
          <w:lang w:val="en-CA"/>
        </w:rPr>
        <w:t>mnidirectional viewport SEI message</w:t>
      </w:r>
      <w:r w:rsidR="0072156E">
        <w:rPr>
          <w:lang w:val="en-CA"/>
        </w:rPr>
        <w:t>.</w:t>
      </w:r>
      <w:r w:rsidR="006B0D23">
        <w:rPr>
          <w:lang w:val="en-CA"/>
        </w:rPr>
        <w:t xml:space="preserve"> The signalling indicates the </w:t>
      </w:r>
      <w:r w:rsidR="006B0D23" w:rsidRPr="006B0D23">
        <w:rPr>
          <w:lang w:val="en-CA"/>
        </w:rPr>
        <w:t xml:space="preserve">rendering operation </w:t>
      </w:r>
      <w:r w:rsidR="006B0D23">
        <w:rPr>
          <w:lang w:val="en-CA"/>
        </w:rPr>
        <w:t xml:space="preserve">that is considered as preferred by the content creator </w:t>
      </w:r>
      <w:r w:rsidR="006B0D23" w:rsidRPr="006B0D23">
        <w:rPr>
          <w:lang w:val="en-CA"/>
        </w:rPr>
        <w:t xml:space="preserve">to keep the aspect ratio of the viewport region and minimize the rendered parts that are not covered by the viewport after a possible </w:t>
      </w:r>
      <w:bookmarkStart w:id="0" w:name="_Hlk495483813"/>
      <w:r w:rsidR="00292340">
        <w:rPr>
          <w:lang w:val="en-CA"/>
        </w:rPr>
        <w:t xml:space="preserve">spatial resolution scaling </w:t>
      </w:r>
      <w:r w:rsidR="006B0D23" w:rsidRPr="006B0D23">
        <w:rPr>
          <w:lang w:val="en-CA"/>
        </w:rPr>
        <w:t>operation</w:t>
      </w:r>
      <w:bookmarkEnd w:id="0"/>
      <w:r w:rsidR="006B0D23">
        <w:rPr>
          <w:lang w:val="en-CA"/>
        </w:rPr>
        <w:t>.</w:t>
      </w:r>
    </w:p>
    <w:p w:rsidR="0072156E" w:rsidRDefault="0072156E" w:rsidP="00A14480">
      <w:pPr>
        <w:jc w:val="both"/>
        <w:rPr>
          <w:lang w:val="en-CA"/>
        </w:rPr>
      </w:pPr>
      <w:r>
        <w:rPr>
          <w:lang w:val="en-CA"/>
        </w:rPr>
        <w:t xml:space="preserve">The MPEG input document m41462 proposes the same </w:t>
      </w:r>
      <w:r w:rsidR="00292340">
        <w:rPr>
          <w:lang w:val="en-CA"/>
        </w:rPr>
        <w:t xml:space="preserve">signalling </w:t>
      </w:r>
      <w:r>
        <w:rPr>
          <w:lang w:val="en-CA"/>
        </w:rPr>
        <w:t xml:space="preserve">to the recommended viewport signalling in the </w:t>
      </w:r>
      <w:r w:rsidR="004818A0">
        <w:rPr>
          <w:lang w:val="en-CA"/>
        </w:rPr>
        <w:t>Omnidirectional MediA Format (OMAF) that is being developed by the MPEG Systems subgroup</w:t>
      </w:r>
      <w:r>
        <w:rPr>
          <w:lang w:val="en-CA"/>
        </w:rPr>
        <w:t>.</w:t>
      </w:r>
    </w:p>
    <w:p w:rsidR="009F3164" w:rsidRDefault="0072156E" w:rsidP="00A14480">
      <w:pPr>
        <w:jc w:val="both"/>
        <w:rPr>
          <w:lang w:val="en-CA"/>
        </w:rPr>
      </w:pPr>
      <w:r>
        <w:rPr>
          <w:lang w:val="en-CA"/>
        </w:rPr>
        <w:t>It is suggested that this aspect should be aligned between the o</w:t>
      </w:r>
      <w:r w:rsidRPr="0072156E">
        <w:rPr>
          <w:lang w:val="en-CA"/>
        </w:rPr>
        <w:t>mnidirectional viewport SEI message</w:t>
      </w:r>
      <w:r>
        <w:rPr>
          <w:lang w:val="en-CA"/>
        </w:rPr>
        <w:t xml:space="preserve"> and the recommended viewport signalling in OMAF.</w:t>
      </w:r>
    </w:p>
    <w:p w:rsidR="00745F6B" w:rsidRPr="005B217D" w:rsidRDefault="00745F6B" w:rsidP="00E11923">
      <w:pPr>
        <w:pStyle w:val="Heading1"/>
        <w:rPr>
          <w:lang w:val="en-CA"/>
        </w:rPr>
      </w:pPr>
      <w:r w:rsidRPr="005B217D">
        <w:rPr>
          <w:lang w:val="en-CA"/>
        </w:rPr>
        <w:t>Introduction</w:t>
      </w:r>
    </w:p>
    <w:p w:rsidR="00336227" w:rsidRDefault="00336227" w:rsidP="00336227">
      <w:pPr>
        <w:jc w:val="both"/>
      </w:pPr>
      <w:r>
        <w:t>Given a signalled viewport, e.g., per the director's cut, for the best user experience from the content generator's point of view, e.g., for a good storytelling, sometimes it is preferred that the entire viewport is rendered to the user without cropping away any part. However, depending on the properties of the display, sometimes some adjustments may be needed in rendering of the viewport to fit the display. For example, the aspect ratio (i.e., the ratio between the width and height) of the viewport region may need to be adjusted because the display has a different aspect ratio, or some parts of the omnidirectional video adjacent to the viewport may also need to be rendered to fit the size and the aspect ratio of the display, or sometimes it might be better to crop away some part of the viewport region. For another example, the signalled viewport may have a changing resolution across time, and in this case zooming in or out needs to be performed during rendering, and in this case the same adjustments as mentioned above may be needed.</w:t>
      </w:r>
    </w:p>
    <w:p w:rsidR="00336227" w:rsidRDefault="00336227" w:rsidP="00336227">
      <w:pPr>
        <w:jc w:val="both"/>
      </w:pPr>
      <w:r>
        <w:t>The artist intent may have different preferences on what adjustments should be made in different scenarios. Sometimes it may be preferred that the aspect ratio of the signalled region is kept unchanged, thus keeping aspect ratio should have a higher priority than minimizing the rendered parts that are not covered by the signalled viewport, or vice versa.</w:t>
      </w:r>
    </w:p>
    <w:p w:rsidR="00336227" w:rsidRDefault="00336227" w:rsidP="00336227">
      <w:pPr>
        <w:jc w:val="both"/>
      </w:pPr>
      <w:r>
        <w:t>In many cases, it is preferred that the aspect ratio of the signalled viewport is maintained to avoid deformations of the objects in the viewport by the renderer to fit the aspect ratio of the display. This can be achieved by cropping the viewport region to fit the display, resulting in some loss of content, or by rendering parts that are adjacent to the viewport region, resulting in additional content being displayed, or by adding banners around the viewport region.</w:t>
      </w:r>
    </w:p>
    <w:p w:rsidR="00336227" w:rsidRPr="003A2C7A" w:rsidRDefault="00336227" w:rsidP="00336227">
      <w:pPr>
        <w:jc w:val="both"/>
        <w:rPr>
          <w:rFonts w:eastAsia="MS Mincho"/>
          <w:sz w:val="24"/>
          <w:szCs w:val="24"/>
        </w:rPr>
      </w:pPr>
      <w:r>
        <w:t>Therefore, signalling of the preferred rendering operation for a recom</w:t>
      </w:r>
      <w:bookmarkStart w:id="1" w:name="_GoBack"/>
      <w:bookmarkEnd w:id="1"/>
      <w:r>
        <w:t>mended viewport is proposed.</w:t>
      </w:r>
    </w:p>
    <w:p w:rsidR="00A14480" w:rsidRPr="005B217D" w:rsidRDefault="00A14480" w:rsidP="00A14480">
      <w:pPr>
        <w:pStyle w:val="Heading1"/>
        <w:rPr>
          <w:lang w:val="en-CA"/>
        </w:rPr>
      </w:pPr>
      <w:r>
        <w:rPr>
          <w:lang w:val="en-CA"/>
        </w:rPr>
        <w:lastRenderedPageBreak/>
        <w:t>Proposal</w:t>
      </w:r>
    </w:p>
    <w:p w:rsidR="00823FCE" w:rsidRDefault="00823FCE" w:rsidP="00823FCE">
      <w:pPr>
        <w:rPr>
          <w:lang w:val="en-GB"/>
        </w:rPr>
      </w:pPr>
      <w:r>
        <w:rPr>
          <w:lang w:val="en-GB"/>
        </w:rPr>
        <w:t xml:space="preserve">The syntax and semantics of the </w:t>
      </w:r>
      <w:r>
        <w:rPr>
          <w:lang w:val="en-CA"/>
        </w:rPr>
        <w:t>o</w:t>
      </w:r>
      <w:r w:rsidRPr="0072156E">
        <w:rPr>
          <w:lang w:val="en-CA"/>
        </w:rPr>
        <w:t>mnidirectional viewport SEI message</w:t>
      </w:r>
      <w:r>
        <w:rPr>
          <w:lang w:val="en-CA"/>
        </w:rPr>
        <w:t xml:space="preserve"> are changed </w:t>
      </w:r>
      <w:r>
        <w:rPr>
          <w:lang w:val="en-GB"/>
        </w:rPr>
        <w:t>as below, where changes are marked.</w:t>
      </w:r>
    </w:p>
    <w:p w:rsidR="00B57D86" w:rsidRDefault="00B57D86" w:rsidP="00823FCE">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35"/>
        <w:gridCol w:w="1342"/>
      </w:tblGrid>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Pr>
                <w:noProof/>
                <w:sz w:val="20"/>
              </w:rPr>
              <w:t>omni_</w:t>
            </w:r>
            <w:r w:rsidRPr="00A44B62">
              <w:rPr>
                <w:noProof/>
                <w:sz w:val="20"/>
              </w:rPr>
              <w:t>viewport( payloadSize ) {</w:t>
            </w:r>
          </w:p>
        </w:tc>
        <w:tc>
          <w:tcPr>
            <w:tcW w:w="1342" w:type="dxa"/>
          </w:tcPr>
          <w:p w:rsidR="00823FCE" w:rsidRPr="00A44B62" w:rsidRDefault="00823FCE" w:rsidP="003A2C7A">
            <w:pPr>
              <w:keepNext/>
              <w:keepLines/>
              <w:spacing w:before="20" w:after="40"/>
              <w:jc w:val="center"/>
              <w:rPr>
                <w:bCs/>
                <w:noProof/>
                <w:sz w:val="20"/>
              </w:rPr>
            </w:pPr>
            <w:r w:rsidRPr="00A44B62">
              <w:rPr>
                <w:b/>
                <w:bCs/>
                <w:noProof/>
                <w:sz w:val="20"/>
              </w:rPr>
              <w:t>Descriptor</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noProof/>
                <w:sz w:val="20"/>
              </w:rPr>
              <w:t>omni_viewport_</w:t>
            </w:r>
            <w:r w:rsidRPr="00A44B62">
              <w:rPr>
                <w:b/>
                <w:bCs/>
                <w:sz w:val="20"/>
              </w:rPr>
              <w:t>id</w:t>
            </w:r>
          </w:p>
        </w:tc>
        <w:tc>
          <w:tcPr>
            <w:tcW w:w="1342" w:type="dxa"/>
          </w:tcPr>
          <w:p w:rsidR="00823FCE" w:rsidRPr="00A44B62" w:rsidRDefault="00823FCE" w:rsidP="003A2C7A">
            <w:pPr>
              <w:keepNext/>
              <w:keepLines/>
              <w:spacing w:before="20" w:after="40"/>
              <w:jc w:val="center"/>
              <w:rPr>
                <w:b/>
                <w:bCs/>
                <w:noProof/>
                <w:sz w:val="20"/>
              </w:rPr>
            </w:pPr>
            <w:r w:rsidRPr="00A44B62">
              <w:rPr>
                <w:sz w:val="20"/>
              </w:rPr>
              <w:t>u(10)</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noProof/>
                <w:sz w:val="20"/>
              </w:rPr>
              <w:tab/>
            </w:r>
            <w:r w:rsidRPr="00A44B62">
              <w:rPr>
                <w:b/>
                <w:noProof/>
                <w:sz w:val="20"/>
              </w:rPr>
              <w:t>omni_viewport_</w:t>
            </w:r>
            <w:r w:rsidRPr="00A44B62">
              <w:rPr>
                <w:b/>
                <w:bCs/>
                <w:noProof/>
                <w:sz w:val="20"/>
              </w:rPr>
              <w:t>cancel_flag</w:t>
            </w:r>
          </w:p>
        </w:tc>
        <w:tc>
          <w:tcPr>
            <w:tcW w:w="1342" w:type="dxa"/>
          </w:tcPr>
          <w:p w:rsidR="00823FCE" w:rsidRPr="00A44B62" w:rsidRDefault="00823FCE" w:rsidP="003A2C7A">
            <w:pPr>
              <w:keepNext/>
              <w:keepLines/>
              <w:spacing w:before="20" w:after="40"/>
              <w:jc w:val="center"/>
              <w:rPr>
                <w:bCs/>
                <w:noProof/>
                <w:sz w:val="20"/>
              </w:rPr>
            </w:pPr>
            <w:r w:rsidRPr="00A44B62">
              <w:rPr>
                <w:bCs/>
                <w:noProof/>
                <w:sz w:val="20"/>
              </w:rPr>
              <w:t>u(1)</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t>if( !omni_viewport_cancel_flag ) {</w:t>
            </w:r>
          </w:p>
        </w:tc>
        <w:tc>
          <w:tcPr>
            <w:tcW w:w="1342" w:type="dxa"/>
          </w:tcPr>
          <w:p w:rsidR="00823FCE" w:rsidRPr="00A44B62" w:rsidRDefault="00823FCE" w:rsidP="003A2C7A">
            <w:pPr>
              <w:keepNext/>
              <w:keepLines/>
              <w:spacing w:before="20" w:after="40"/>
              <w:jc w:val="center"/>
              <w:rPr>
                <w:bCs/>
                <w:noProof/>
                <w:sz w:val="20"/>
              </w:rPr>
            </w:pP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ab/>
            </w:r>
            <w:r w:rsidRPr="00A44B62">
              <w:rPr>
                <w:noProof/>
                <w:sz w:val="20"/>
              </w:rPr>
              <w:tab/>
            </w:r>
            <w:r w:rsidRPr="00A44B62">
              <w:rPr>
                <w:b/>
                <w:noProof/>
                <w:sz w:val="20"/>
              </w:rPr>
              <w:t>omni_viewport_</w:t>
            </w:r>
            <w:r w:rsidRPr="00A44B62">
              <w:rPr>
                <w:b/>
                <w:bCs/>
                <w:noProof/>
                <w:sz w:val="20"/>
              </w:rPr>
              <w:t>persistence_flag</w:t>
            </w:r>
          </w:p>
        </w:tc>
        <w:tc>
          <w:tcPr>
            <w:tcW w:w="1342" w:type="dxa"/>
          </w:tcPr>
          <w:p w:rsidR="00823FCE" w:rsidRPr="00A44B62" w:rsidRDefault="00823FCE" w:rsidP="003A2C7A">
            <w:pPr>
              <w:keepNext/>
              <w:keepLines/>
              <w:spacing w:before="20" w:after="40"/>
              <w:jc w:val="center"/>
              <w:rPr>
                <w:bCs/>
                <w:noProof/>
                <w:sz w:val="20"/>
              </w:rPr>
            </w:pPr>
            <w:r w:rsidRPr="00A44B62">
              <w:rPr>
                <w:bCs/>
                <w:noProof/>
                <w:sz w:val="20"/>
              </w:rPr>
              <w:t>u(1)</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r w:rsidRPr="00A44B62">
              <w:rPr>
                <w:b/>
                <w:noProof/>
                <w:sz w:val="20"/>
              </w:rPr>
              <w:t>omni_viewport</w:t>
            </w:r>
            <w:r w:rsidRPr="00A44B62">
              <w:rPr>
                <w:b/>
                <w:bCs/>
                <w:sz w:val="20"/>
              </w:rPr>
              <w:t>_cnt_minus1</w:t>
            </w:r>
          </w:p>
        </w:tc>
        <w:tc>
          <w:tcPr>
            <w:tcW w:w="1342" w:type="dxa"/>
          </w:tcPr>
          <w:p w:rsidR="00823FCE" w:rsidRPr="00A44B62" w:rsidRDefault="00823FCE" w:rsidP="003A2C7A">
            <w:pPr>
              <w:keepNext/>
              <w:keepLines/>
              <w:spacing w:before="20" w:after="40"/>
              <w:jc w:val="center"/>
              <w:rPr>
                <w:bCs/>
                <w:noProof/>
                <w:sz w:val="20"/>
              </w:rPr>
            </w:pPr>
            <w:r w:rsidRPr="00A44B62">
              <w:rPr>
                <w:sz w:val="20"/>
              </w:rPr>
              <w:t>u(4)</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b/>
                <w:bCs/>
                <w:noProof/>
                <w:sz w:val="20"/>
              </w:rPr>
              <w:tab/>
            </w:r>
            <w:r w:rsidRPr="00A44B62">
              <w:rPr>
                <w:b/>
                <w:bCs/>
                <w:noProof/>
                <w:sz w:val="20"/>
              </w:rPr>
              <w:tab/>
            </w:r>
            <w:r w:rsidRPr="00A44B62">
              <w:rPr>
                <w:bCs/>
                <w:sz w:val="20"/>
              </w:rPr>
              <w:t>for( i = 0; i  &lt;=  </w:t>
            </w:r>
            <w:r w:rsidRPr="00A44B62">
              <w:rPr>
                <w:noProof/>
                <w:sz w:val="20"/>
              </w:rPr>
              <w:t>omni_viewport_cnt_minus1</w:t>
            </w:r>
            <w:r w:rsidRPr="00A44B62">
              <w:rPr>
                <w:bCs/>
                <w:sz w:val="20"/>
              </w:rPr>
              <w:t>; i++ ) {</w:t>
            </w:r>
          </w:p>
        </w:tc>
        <w:tc>
          <w:tcPr>
            <w:tcW w:w="1342" w:type="dxa"/>
          </w:tcPr>
          <w:p w:rsidR="00823FCE" w:rsidRPr="00A44B62" w:rsidRDefault="00823FCE" w:rsidP="003A2C7A">
            <w:pPr>
              <w:keepNext/>
              <w:keepLines/>
              <w:spacing w:before="20" w:after="40"/>
              <w:jc w:val="center"/>
              <w:rPr>
                <w:bCs/>
                <w:noProof/>
                <w:sz w:val="20"/>
              </w:rPr>
            </w:pP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r>
              <w:rPr>
                <w:b/>
                <w:noProof/>
                <w:sz w:val="20"/>
              </w:rPr>
              <w:t>azimuth</w:t>
            </w:r>
            <w:r w:rsidRPr="00A44B62">
              <w:rPr>
                <w:b/>
                <w:bCs/>
                <w:noProof/>
                <w:sz w:val="20"/>
              </w:rPr>
              <w:t>_</w:t>
            </w:r>
            <w:r>
              <w:rPr>
                <w:b/>
                <w:bCs/>
                <w:noProof/>
                <w:sz w:val="20"/>
              </w:rPr>
              <w:t>centre</w:t>
            </w:r>
            <w:r w:rsidRPr="00A44B62">
              <w:rPr>
                <w:bCs/>
                <w:sz w:val="20"/>
              </w:rPr>
              <w:t>[ i ]</w:t>
            </w:r>
          </w:p>
        </w:tc>
        <w:tc>
          <w:tcPr>
            <w:tcW w:w="1342" w:type="dxa"/>
          </w:tcPr>
          <w:p w:rsidR="00823FCE" w:rsidRPr="00A44B62" w:rsidRDefault="00823FCE" w:rsidP="003A2C7A">
            <w:pPr>
              <w:keepNext/>
              <w:keepLines/>
              <w:spacing w:before="20" w:after="40"/>
              <w:jc w:val="center"/>
              <w:rPr>
                <w:bCs/>
                <w:noProof/>
                <w:sz w:val="20"/>
              </w:rPr>
            </w:pPr>
            <w:r w:rsidRPr="00A44B62">
              <w:rPr>
                <w:rFonts w:eastAsia="Malgun Gothic"/>
                <w:bCs/>
                <w:sz w:val="20"/>
              </w:rPr>
              <w:t>i(32)</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Pr>
                <w:b/>
                <w:noProof/>
                <w:sz w:val="20"/>
              </w:rPr>
              <w:t>elevation</w:t>
            </w:r>
            <w:r w:rsidRPr="00A44B62">
              <w:rPr>
                <w:b/>
                <w:bCs/>
                <w:noProof/>
                <w:sz w:val="20"/>
              </w:rPr>
              <w:t>_</w:t>
            </w:r>
            <w:r>
              <w:rPr>
                <w:b/>
                <w:bCs/>
                <w:noProof/>
                <w:sz w:val="20"/>
              </w:rPr>
              <w:t>centre</w:t>
            </w:r>
            <w:r w:rsidRPr="00A44B62">
              <w:rPr>
                <w:bCs/>
                <w:sz w:val="20"/>
              </w:rPr>
              <w:t>[ i ]</w:t>
            </w:r>
          </w:p>
        </w:tc>
        <w:tc>
          <w:tcPr>
            <w:tcW w:w="1342" w:type="dxa"/>
          </w:tcPr>
          <w:p w:rsidR="00823FCE" w:rsidRPr="00A44B62" w:rsidRDefault="00823FCE" w:rsidP="003A2C7A">
            <w:pPr>
              <w:keepNext/>
              <w:keepLines/>
              <w:spacing w:before="20" w:after="40"/>
              <w:jc w:val="center"/>
              <w:rPr>
                <w:bCs/>
                <w:noProof/>
                <w:sz w:val="20"/>
              </w:rPr>
            </w:pPr>
            <w:r w:rsidRPr="00A44B62">
              <w:rPr>
                <w:rFonts w:eastAsia="Malgun Gothic"/>
                <w:bCs/>
                <w:sz w:val="20"/>
              </w:rPr>
              <w:t>i(32)</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r>
              <w:rPr>
                <w:b/>
                <w:noProof/>
                <w:sz w:val="20"/>
              </w:rPr>
              <w:t>tilt</w:t>
            </w:r>
            <w:r w:rsidRPr="00A44B62">
              <w:rPr>
                <w:b/>
                <w:bCs/>
                <w:noProof/>
                <w:sz w:val="20"/>
              </w:rPr>
              <w:t>_</w:t>
            </w:r>
            <w:r>
              <w:rPr>
                <w:b/>
                <w:bCs/>
                <w:noProof/>
                <w:sz w:val="20"/>
              </w:rPr>
              <w:t>centre</w:t>
            </w:r>
            <w:r w:rsidRPr="00A44B62">
              <w:rPr>
                <w:bCs/>
                <w:sz w:val="20"/>
              </w:rPr>
              <w:t>[ i ]</w:t>
            </w:r>
          </w:p>
        </w:tc>
        <w:tc>
          <w:tcPr>
            <w:tcW w:w="1342" w:type="dxa"/>
          </w:tcPr>
          <w:p w:rsidR="00823FCE" w:rsidRPr="00A44B62" w:rsidRDefault="00823FCE" w:rsidP="003A2C7A">
            <w:pPr>
              <w:keepNext/>
              <w:keepLines/>
              <w:spacing w:before="20" w:after="40"/>
              <w:jc w:val="center"/>
              <w:rPr>
                <w:rFonts w:eastAsia="Malgun Gothic"/>
                <w:bCs/>
                <w:sz w:val="20"/>
              </w:rPr>
            </w:pPr>
            <w:r w:rsidRPr="00A44B62">
              <w:rPr>
                <w:rFonts w:eastAsia="Malgun Gothic"/>
                <w:bCs/>
                <w:sz w:val="20"/>
              </w:rPr>
              <w:t>i(32)</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noProof/>
                <w:sz w:val="20"/>
              </w:rPr>
            </w:pPr>
            <w:r w:rsidRPr="00A44B62">
              <w:rPr>
                <w:b/>
                <w:bCs/>
                <w:noProof/>
                <w:sz w:val="20"/>
              </w:rPr>
              <w:tab/>
            </w:r>
            <w:r w:rsidRPr="00A44B62">
              <w:rPr>
                <w:noProof/>
                <w:sz w:val="20"/>
              </w:rPr>
              <w:tab/>
            </w:r>
            <w:r w:rsidRPr="00A44B62">
              <w:rPr>
                <w:b/>
                <w:bCs/>
                <w:noProof/>
                <w:sz w:val="20"/>
              </w:rPr>
              <w:tab/>
            </w:r>
            <w:r w:rsidRPr="00A44B62">
              <w:rPr>
                <w:b/>
                <w:noProof/>
                <w:sz w:val="20"/>
              </w:rPr>
              <w:t>omni_viewport_</w:t>
            </w:r>
            <w:ins w:id="2" w:author="Ye-Kui Wang" w:date="2017-10-11T11:25:00Z">
              <w:r w:rsidR="00B57D86">
                <w:rPr>
                  <w:b/>
                  <w:noProof/>
                  <w:sz w:val="20"/>
                </w:rPr>
                <w:t>azimuth</w:t>
              </w:r>
            </w:ins>
            <w:del w:id="3" w:author="Ye-Kui Wang" w:date="2017-10-11T11:25:00Z">
              <w:r w:rsidDel="00B57D86">
                <w:rPr>
                  <w:b/>
                  <w:noProof/>
                  <w:sz w:val="20"/>
                </w:rPr>
                <w:delText>hor</w:delText>
              </w:r>
            </w:del>
            <w:r w:rsidRPr="00A44B62">
              <w:rPr>
                <w:b/>
                <w:noProof/>
                <w:sz w:val="20"/>
              </w:rPr>
              <w:t>_range</w:t>
            </w:r>
            <w:r w:rsidRPr="00A44B62">
              <w:rPr>
                <w:bCs/>
                <w:sz w:val="20"/>
              </w:rPr>
              <w:t>[ i ]</w:t>
            </w:r>
          </w:p>
        </w:tc>
        <w:tc>
          <w:tcPr>
            <w:tcW w:w="1342" w:type="dxa"/>
          </w:tcPr>
          <w:p w:rsidR="00823FCE" w:rsidRPr="00A44B62" w:rsidRDefault="00823FCE" w:rsidP="003A2C7A">
            <w:pPr>
              <w:keepNext/>
              <w:keepLines/>
              <w:spacing w:before="20" w:after="40"/>
              <w:jc w:val="center"/>
              <w:rPr>
                <w:bCs/>
                <w:noProof/>
                <w:sz w:val="20"/>
              </w:rPr>
            </w:pPr>
            <w:r w:rsidRPr="00A44B62">
              <w:rPr>
                <w:rFonts w:eastAsia="Malgun Gothic"/>
                <w:bCs/>
                <w:sz w:val="20"/>
              </w:rPr>
              <w:t>u(32)</w:t>
            </w: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b/>
                <w:bCs/>
                <w:noProof/>
                <w:sz w:val="20"/>
              </w:rPr>
              <w:tab/>
            </w:r>
            <w:r w:rsidRPr="00A44B62">
              <w:rPr>
                <w:b/>
                <w:bCs/>
                <w:noProof/>
                <w:sz w:val="20"/>
              </w:rPr>
              <w:tab/>
            </w:r>
            <w:r w:rsidRPr="00A44B62">
              <w:rPr>
                <w:b/>
                <w:bCs/>
                <w:noProof/>
                <w:sz w:val="20"/>
              </w:rPr>
              <w:tab/>
            </w:r>
            <w:r w:rsidRPr="00A44B62">
              <w:rPr>
                <w:b/>
                <w:noProof/>
                <w:sz w:val="20"/>
              </w:rPr>
              <w:t>omni_viewport_</w:t>
            </w:r>
            <w:ins w:id="4" w:author="Ye-Kui Wang" w:date="2017-10-11T11:26:00Z">
              <w:r w:rsidR="00B57D86">
                <w:rPr>
                  <w:b/>
                  <w:noProof/>
                  <w:sz w:val="20"/>
                </w:rPr>
                <w:t>elevation</w:t>
              </w:r>
            </w:ins>
            <w:del w:id="5" w:author="Ye-Kui Wang" w:date="2017-10-11T11:26:00Z">
              <w:r w:rsidDel="00B57D86">
                <w:rPr>
                  <w:b/>
                  <w:noProof/>
                  <w:sz w:val="20"/>
                </w:rPr>
                <w:delText>ver</w:delText>
              </w:r>
            </w:del>
            <w:r w:rsidRPr="00A44B62">
              <w:rPr>
                <w:b/>
                <w:noProof/>
                <w:sz w:val="20"/>
              </w:rPr>
              <w:t>_range</w:t>
            </w:r>
            <w:r w:rsidRPr="00A44B62">
              <w:rPr>
                <w:bCs/>
                <w:sz w:val="20"/>
              </w:rPr>
              <w:t>[ i ]</w:t>
            </w:r>
          </w:p>
        </w:tc>
        <w:tc>
          <w:tcPr>
            <w:tcW w:w="1342" w:type="dxa"/>
          </w:tcPr>
          <w:p w:rsidR="00823FCE" w:rsidRPr="00A44B62" w:rsidRDefault="00823FCE" w:rsidP="003A2C7A">
            <w:pPr>
              <w:keepNext/>
              <w:keepLines/>
              <w:spacing w:before="20" w:after="40"/>
              <w:jc w:val="center"/>
              <w:rPr>
                <w:bCs/>
                <w:noProof/>
                <w:sz w:val="20"/>
              </w:rPr>
            </w:pPr>
            <w:r w:rsidRPr="00A44B62">
              <w:rPr>
                <w:rFonts w:eastAsia="Malgun Gothic"/>
                <w:bCs/>
                <w:sz w:val="20"/>
              </w:rPr>
              <w:t>u(32)</w:t>
            </w:r>
          </w:p>
        </w:tc>
      </w:tr>
      <w:tr w:rsidR="00B57D86" w:rsidRPr="00A44B62" w:rsidTr="003A2C7A">
        <w:trPr>
          <w:cantSplit/>
          <w:jc w:val="center"/>
          <w:ins w:id="6" w:author="Ye-Kui Wang" w:date="2017-10-11T11:25:00Z"/>
        </w:trPr>
        <w:tc>
          <w:tcPr>
            <w:tcW w:w="7735" w:type="dxa"/>
          </w:tcPr>
          <w:p w:rsidR="00B57D86" w:rsidRPr="00A44B62" w:rsidRDefault="00B57D86"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ins w:id="7" w:author="Ye-Kui Wang" w:date="2017-10-11T11:25:00Z"/>
                <w:b/>
                <w:bCs/>
                <w:noProof/>
                <w:sz w:val="20"/>
              </w:rPr>
            </w:pPr>
            <w:ins w:id="8" w:author="Ye-Kui Wang" w:date="2017-10-11T11:25:00Z">
              <w:r>
                <w:rPr>
                  <w:b/>
                  <w:bCs/>
                  <w:noProof/>
                  <w:sz w:val="20"/>
                </w:rPr>
                <w:tab/>
              </w:r>
              <w:r>
                <w:rPr>
                  <w:b/>
                  <w:bCs/>
                  <w:noProof/>
                  <w:sz w:val="20"/>
                </w:rPr>
                <w:tab/>
              </w:r>
              <w:r>
                <w:rPr>
                  <w:b/>
                  <w:bCs/>
                  <w:noProof/>
                  <w:sz w:val="20"/>
                </w:rPr>
                <w:tab/>
              </w:r>
              <w:r w:rsidRPr="00A44B62">
                <w:rPr>
                  <w:b/>
                  <w:noProof/>
                  <w:sz w:val="20"/>
                </w:rPr>
                <w:t>omni_viewport</w:t>
              </w:r>
              <w:r>
                <w:rPr>
                  <w:b/>
                  <w:noProof/>
                  <w:sz w:val="20"/>
                </w:rPr>
                <w:t>_</w:t>
              </w:r>
              <w:r w:rsidRPr="00B57D86">
                <w:rPr>
                  <w:b/>
                  <w:bCs/>
                  <w:noProof/>
                  <w:sz w:val="20"/>
                </w:rPr>
                <w:t>preferred_rendering_operation</w:t>
              </w:r>
            </w:ins>
            <w:ins w:id="9" w:author="Ye-Kui Wang" w:date="2017-10-11T11:27:00Z">
              <w:r w:rsidRPr="00A44B62">
                <w:rPr>
                  <w:bCs/>
                  <w:sz w:val="20"/>
                </w:rPr>
                <w:t>[ i ]</w:t>
              </w:r>
            </w:ins>
          </w:p>
        </w:tc>
        <w:tc>
          <w:tcPr>
            <w:tcW w:w="1342" w:type="dxa"/>
          </w:tcPr>
          <w:p w:rsidR="00B57D86" w:rsidRPr="00A44B62" w:rsidRDefault="00B57D86" w:rsidP="003A2C7A">
            <w:pPr>
              <w:keepNext/>
              <w:keepLines/>
              <w:spacing w:before="20" w:after="40"/>
              <w:jc w:val="center"/>
              <w:rPr>
                <w:ins w:id="10" w:author="Ye-Kui Wang" w:date="2017-10-11T11:25:00Z"/>
                <w:rFonts w:eastAsia="Malgun Gothic"/>
                <w:bCs/>
                <w:sz w:val="20"/>
              </w:rPr>
            </w:pPr>
            <w:ins w:id="11" w:author="Ye-Kui Wang" w:date="2017-10-11T11:27:00Z">
              <w:r>
                <w:rPr>
                  <w:rFonts w:eastAsia="Malgun Gothic"/>
                  <w:bCs/>
                  <w:sz w:val="20"/>
                </w:rPr>
                <w:t>u(8)</w:t>
              </w:r>
            </w:ins>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r>
            <w:r w:rsidRPr="00A44B62">
              <w:rPr>
                <w:noProof/>
                <w:sz w:val="20"/>
              </w:rPr>
              <w:tab/>
              <w:t>}</w:t>
            </w:r>
          </w:p>
        </w:tc>
        <w:tc>
          <w:tcPr>
            <w:tcW w:w="1342" w:type="dxa"/>
          </w:tcPr>
          <w:p w:rsidR="00823FCE" w:rsidRPr="00A44B62" w:rsidRDefault="00823FCE" w:rsidP="003A2C7A">
            <w:pPr>
              <w:keepNext/>
              <w:keepLines/>
              <w:spacing w:before="20" w:after="40"/>
              <w:jc w:val="center"/>
              <w:rPr>
                <w:rFonts w:eastAsia="Malgun Gothic"/>
                <w:bCs/>
                <w:sz w:val="20"/>
              </w:rPr>
            </w:pP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b/>
                <w:bCs/>
                <w:noProof/>
                <w:sz w:val="20"/>
              </w:rPr>
            </w:pPr>
            <w:r w:rsidRPr="00A44B62">
              <w:rPr>
                <w:noProof/>
                <w:sz w:val="20"/>
              </w:rPr>
              <w:tab/>
              <w:t>}</w:t>
            </w:r>
          </w:p>
        </w:tc>
        <w:tc>
          <w:tcPr>
            <w:tcW w:w="1342" w:type="dxa"/>
          </w:tcPr>
          <w:p w:rsidR="00823FCE" w:rsidRPr="00A44B62" w:rsidRDefault="00823FCE" w:rsidP="003A2C7A">
            <w:pPr>
              <w:keepNext/>
              <w:keepLines/>
              <w:spacing w:before="20" w:after="40"/>
              <w:jc w:val="center"/>
              <w:rPr>
                <w:bCs/>
                <w:noProof/>
                <w:sz w:val="20"/>
              </w:rPr>
            </w:pPr>
          </w:p>
        </w:tc>
      </w:tr>
      <w:tr w:rsidR="00823FCE" w:rsidRPr="00A44B62" w:rsidTr="003A2C7A">
        <w:trPr>
          <w:cantSplit/>
          <w:jc w:val="center"/>
        </w:trPr>
        <w:tc>
          <w:tcPr>
            <w:tcW w:w="7735" w:type="dxa"/>
          </w:tcPr>
          <w:p w:rsidR="00823FCE" w:rsidRPr="00A44B62" w:rsidRDefault="00823FCE" w:rsidP="003A2C7A">
            <w:pPr>
              <w:keepNext/>
              <w:keepLines/>
              <w:tabs>
                <w:tab w:val="clear" w:pos="360"/>
                <w:tab w:val="clear" w:pos="720"/>
                <w:tab w:val="clear" w:pos="1440"/>
                <w:tab w:val="left" w:pos="216"/>
                <w:tab w:val="left" w:pos="432"/>
                <w:tab w:val="left" w:pos="648"/>
                <w:tab w:val="left" w:pos="864"/>
                <w:tab w:val="left" w:pos="1296"/>
                <w:tab w:val="left" w:pos="1512"/>
              </w:tabs>
              <w:spacing w:before="20" w:after="40"/>
              <w:outlineLvl w:val="5"/>
              <w:rPr>
                <w:noProof/>
                <w:sz w:val="20"/>
              </w:rPr>
            </w:pPr>
            <w:r w:rsidRPr="00A44B62">
              <w:rPr>
                <w:noProof/>
                <w:sz w:val="20"/>
              </w:rPr>
              <w:t>}</w:t>
            </w:r>
          </w:p>
        </w:tc>
        <w:tc>
          <w:tcPr>
            <w:tcW w:w="1342" w:type="dxa"/>
          </w:tcPr>
          <w:p w:rsidR="00823FCE" w:rsidRPr="00A44B62" w:rsidRDefault="00823FCE" w:rsidP="003A2C7A">
            <w:pPr>
              <w:keepNext/>
              <w:keepLines/>
              <w:spacing w:before="20" w:after="40"/>
              <w:jc w:val="center"/>
              <w:rPr>
                <w:bCs/>
                <w:noProof/>
                <w:sz w:val="20"/>
              </w:rPr>
            </w:pPr>
          </w:p>
        </w:tc>
      </w:tr>
    </w:tbl>
    <w:p w:rsidR="00823FCE" w:rsidRPr="00A44B62" w:rsidRDefault="00823FCE" w:rsidP="00823FCE">
      <w:pPr>
        <w:rPr>
          <w:noProof/>
          <w:sz w:val="20"/>
        </w:rPr>
      </w:pPr>
    </w:p>
    <w:p w:rsidR="0087221D" w:rsidRPr="00A44B62" w:rsidRDefault="00B57D86" w:rsidP="0087221D">
      <w:pPr>
        <w:jc w:val="both"/>
        <w:rPr>
          <w:sz w:val="20"/>
        </w:rPr>
      </w:pPr>
      <w:bookmarkStart w:id="12" w:name="_Hlk481685958"/>
      <w:r>
        <w:rPr>
          <w:b/>
          <w:noProof/>
          <w:sz w:val="20"/>
        </w:rPr>
        <w:t>...</w:t>
      </w:r>
      <w:bookmarkEnd w:id="12"/>
    </w:p>
    <w:p w:rsidR="0087221D" w:rsidRPr="00A44B62" w:rsidRDefault="0087221D" w:rsidP="0087221D">
      <w:pPr>
        <w:jc w:val="both"/>
        <w:rPr>
          <w:noProof/>
          <w:sz w:val="20"/>
        </w:rPr>
      </w:pPr>
      <w:r w:rsidRPr="00A44B62">
        <w:rPr>
          <w:b/>
          <w:noProof/>
          <w:sz w:val="20"/>
        </w:rPr>
        <w:t>omni_viewport_</w:t>
      </w:r>
      <w:ins w:id="13" w:author="Ye-Kui Wang" w:date="2017-10-11T11:26:00Z">
        <w:r w:rsidR="00B57D86">
          <w:rPr>
            <w:b/>
            <w:noProof/>
            <w:sz w:val="20"/>
          </w:rPr>
          <w:t>azimuth</w:t>
        </w:r>
      </w:ins>
      <w:del w:id="14" w:author="Ye-Kui Wang" w:date="2017-10-11T11:26:00Z">
        <w:r w:rsidDel="00B57D86">
          <w:rPr>
            <w:b/>
            <w:noProof/>
            <w:sz w:val="20"/>
          </w:rPr>
          <w:delText>hor</w:delText>
        </w:r>
      </w:del>
      <w:r w:rsidRPr="00A44B62">
        <w:rPr>
          <w:b/>
          <w:noProof/>
          <w:sz w:val="20"/>
        </w:rPr>
        <w:t>_range</w:t>
      </w:r>
      <w:r w:rsidRPr="00A44B62">
        <w:rPr>
          <w:bCs/>
          <w:sz w:val="20"/>
        </w:rPr>
        <w:t>[ i ]</w:t>
      </w:r>
      <w:r w:rsidRPr="00A44B62">
        <w:rPr>
          <w:noProof/>
          <w:sz w:val="20"/>
        </w:rPr>
        <w:t xml:space="preserve"> </w:t>
      </w:r>
      <w:r w:rsidRPr="00A44B62">
        <w:rPr>
          <w:sz w:val="20"/>
        </w:rPr>
        <w:t xml:space="preserve">indicates the </w:t>
      </w:r>
      <w:r>
        <w:rPr>
          <w:sz w:val="20"/>
        </w:rPr>
        <w:t>azimuth range</w:t>
      </w:r>
      <w:r w:rsidRPr="00A44B62">
        <w:rPr>
          <w:sz w:val="20"/>
        </w:rPr>
        <w:t xml:space="preserve"> of the i-th recommended viewport region</w:t>
      </w:r>
      <w:r>
        <w:rPr>
          <w:sz w:val="20"/>
        </w:rPr>
        <w:t>,</w:t>
      </w:r>
      <w:r w:rsidRPr="00A44B62">
        <w:rPr>
          <w:sz w:val="20"/>
        </w:rPr>
        <w:t xml:space="preserve"> in units of </w:t>
      </w:r>
      <w:r w:rsidRPr="00A44B62">
        <w:rPr>
          <w:rFonts w:eastAsia="Malgun Gothic"/>
          <w:sz w:val="20"/>
          <w:lang w:eastAsia="ko-KR"/>
        </w:rPr>
        <w:t>2</w:t>
      </w:r>
      <w:r w:rsidRPr="00A44B62">
        <w:rPr>
          <w:rFonts w:eastAsia="Malgun Gothic"/>
          <w:sz w:val="20"/>
          <w:vertAlign w:val="superscript"/>
          <w:lang w:eastAsia="ko-KR"/>
        </w:rPr>
        <w:t>−16</w:t>
      </w:r>
      <w:r w:rsidRPr="00A44B62">
        <w:rPr>
          <w:sz w:val="20"/>
        </w:rPr>
        <w:t xml:space="preserve"> degrees. The value of omni_viewport_</w:t>
      </w:r>
      <w:ins w:id="15" w:author="Ye-Kui Wang" w:date="2017-10-11T11:26:00Z">
        <w:r w:rsidR="00B57D86">
          <w:rPr>
            <w:sz w:val="20"/>
          </w:rPr>
          <w:t>azimuth</w:t>
        </w:r>
      </w:ins>
      <w:del w:id="16" w:author="Ye-Kui Wang" w:date="2017-10-11T11:26:00Z">
        <w:r w:rsidDel="00B57D86">
          <w:rPr>
            <w:sz w:val="20"/>
          </w:rPr>
          <w:delText>hor</w:delText>
        </w:r>
      </w:del>
      <w:r w:rsidRPr="00A44B62">
        <w:rPr>
          <w:sz w:val="20"/>
        </w:rPr>
        <w:t>_range</w:t>
      </w:r>
      <w:r w:rsidRPr="00A44B62">
        <w:rPr>
          <w:bCs/>
          <w:sz w:val="20"/>
        </w:rPr>
        <w:t>[ i ]</w:t>
      </w:r>
      <w:r w:rsidRPr="00A44B62">
        <w:rPr>
          <w:sz w:val="20"/>
        </w:rPr>
        <w:t xml:space="preserve"> shall be in the range of 1 to 360 * 2</w:t>
      </w:r>
      <w:r w:rsidRPr="00A44B62">
        <w:rPr>
          <w:sz w:val="20"/>
          <w:vertAlign w:val="superscript"/>
        </w:rPr>
        <w:t>16</w:t>
      </w:r>
      <w:r w:rsidRPr="00A44B62">
        <w:rPr>
          <w:sz w:val="20"/>
        </w:rPr>
        <w:t xml:space="preserve"> (</w:t>
      </w:r>
      <w:r>
        <w:rPr>
          <w:sz w:val="20"/>
        </w:rPr>
        <w:t>i.e., </w:t>
      </w:r>
      <w:r w:rsidRPr="00A44B62">
        <w:rPr>
          <w:sz w:val="20"/>
        </w:rPr>
        <w:t>23592960), inclusive.</w:t>
      </w:r>
    </w:p>
    <w:p w:rsidR="0087221D" w:rsidRDefault="0087221D" w:rsidP="0087221D">
      <w:pPr>
        <w:jc w:val="both"/>
        <w:rPr>
          <w:ins w:id="17" w:author="Ye-Kui Wang" w:date="2017-10-11T11:28:00Z"/>
          <w:rFonts w:eastAsia="Malgun Gothic"/>
          <w:sz w:val="20"/>
          <w:lang w:eastAsia="ko-KR"/>
        </w:rPr>
      </w:pPr>
      <w:r w:rsidRPr="00A44B62">
        <w:rPr>
          <w:b/>
          <w:noProof/>
          <w:sz w:val="20"/>
        </w:rPr>
        <w:t>omni_viewport_</w:t>
      </w:r>
      <w:ins w:id="18" w:author="Ye-Kui Wang" w:date="2017-10-11T11:26:00Z">
        <w:r w:rsidR="00B57D86">
          <w:rPr>
            <w:b/>
            <w:noProof/>
            <w:sz w:val="20"/>
          </w:rPr>
          <w:t>elevation</w:t>
        </w:r>
      </w:ins>
      <w:del w:id="19" w:author="Ye-Kui Wang" w:date="2017-10-11T11:26:00Z">
        <w:r w:rsidDel="00B57D86">
          <w:rPr>
            <w:b/>
            <w:noProof/>
            <w:sz w:val="20"/>
          </w:rPr>
          <w:delText>ver</w:delText>
        </w:r>
      </w:del>
      <w:r w:rsidRPr="00A44B62">
        <w:rPr>
          <w:b/>
          <w:noProof/>
          <w:sz w:val="20"/>
        </w:rPr>
        <w:t>_range</w:t>
      </w:r>
      <w:r w:rsidRPr="00A44B62">
        <w:rPr>
          <w:bCs/>
          <w:sz w:val="20"/>
        </w:rPr>
        <w:t>[ i ]</w:t>
      </w:r>
      <w:r w:rsidRPr="00A44B62">
        <w:rPr>
          <w:noProof/>
          <w:sz w:val="20"/>
        </w:rPr>
        <w:t xml:space="preserve"> </w:t>
      </w:r>
      <w:r w:rsidRPr="00A44B62">
        <w:rPr>
          <w:sz w:val="20"/>
        </w:rPr>
        <w:t xml:space="preserve">indicates </w:t>
      </w:r>
      <w:r w:rsidRPr="00A44B62">
        <w:rPr>
          <w:noProof/>
          <w:sz w:val="20"/>
        </w:rPr>
        <w:t xml:space="preserve">the </w:t>
      </w:r>
      <w:r>
        <w:rPr>
          <w:noProof/>
          <w:sz w:val="20"/>
        </w:rPr>
        <w:t xml:space="preserve">elevation range </w:t>
      </w:r>
      <w:r w:rsidRPr="00A44B62">
        <w:rPr>
          <w:noProof/>
          <w:sz w:val="20"/>
        </w:rPr>
        <w:t xml:space="preserve">of </w:t>
      </w:r>
      <w:r w:rsidRPr="00A44B62">
        <w:rPr>
          <w:sz w:val="20"/>
        </w:rPr>
        <w:t>the i-th</w:t>
      </w:r>
      <w:r w:rsidRPr="00A44B62">
        <w:rPr>
          <w:noProof/>
          <w:sz w:val="20"/>
        </w:rPr>
        <w:t xml:space="preserve"> recommended </w:t>
      </w:r>
      <w:r w:rsidRPr="00A44B62">
        <w:rPr>
          <w:sz w:val="20"/>
        </w:rPr>
        <w:t xml:space="preserve">viewport </w:t>
      </w:r>
      <w:r w:rsidRPr="00A44B62">
        <w:rPr>
          <w:noProof/>
          <w:sz w:val="20"/>
        </w:rPr>
        <w:t>region</w:t>
      </w:r>
      <w:r w:rsidRPr="00A44B62">
        <w:rPr>
          <w:sz w:val="20"/>
        </w:rPr>
        <w:t xml:space="preserve">, </w:t>
      </w:r>
      <w:r w:rsidRPr="00A44B62">
        <w:rPr>
          <w:noProof/>
          <w:sz w:val="20"/>
        </w:rPr>
        <w:t xml:space="preserve">in </w:t>
      </w:r>
      <w:r w:rsidRPr="00A44B62">
        <w:rPr>
          <w:sz w:val="20"/>
        </w:rPr>
        <w:t xml:space="preserve">units </w:t>
      </w:r>
      <w:r w:rsidRPr="00A44B62">
        <w:rPr>
          <w:noProof/>
          <w:sz w:val="20"/>
        </w:rPr>
        <w:t xml:space="preserve">of </w:t>
      </w:r>
      <w:r w:rsidRPr="00A44B62">
        <w:rPr>
          <w:rFonts w:eastAsia="Malgun Gothic"/>
          <w:sz w:val="20"/>
          <w:lang w:eastAsia="ko-KR"/>
        </w:rPr>
        <w:t>2</w:t>
      </w:r>
      <w:r w:rsidRPr="00A44B62">
        <w:rPr>
          <w:rFonts w:eastAsia="Malgun Gothic"/>
          <w:sz w:val="20"/>
          <w:vertAlign w:val="superscript"/>
          <w:lang w:eastAsia="ko-KR"/>
        </w:rPr>
        <w:t xml:space="preserve">−16 </w:t>
      </w:r>
      <w:r w:rsidRPr="00A44B62">
        <w:rPr>
          <w:noProof/>
          <w:sz w:val="20"/>
        </w:rPr>
        <w:t xml:space="preserve">degrees. The value of </w:t>
      </w:r>
      <w:r w:rsidRPr="00A44B62">
        <w:rPr>
          <w:sz w:val="20"/>
        </w:rPr>
        <w:t>omni_viewport_</w:t>
      </w:r>
      <w:ins w:id="20" w:author="Ye-Kui Wang" w:date="2017-10-11T11:26:00Z">
        <w:r w:rsidR="00B57D86">
          <w:rPr>
            <w:sz w:val="20"/>
          </w:rPr>
          <w:t>elevation</w:t>
        </w:r>
      </w:ins>
      <w:del w:id="21" w:author="Ye-Kui Wang" w:date="2017-10-11T11:26:00Z">
        <w:r w:rsidDel="00B57D86">
          <w:rPr>
            <w:sz w:val="20"/>
          </w:rPr>
          <w:delText>ver</w:delText>
        </w:r>
      </w:del>
      <w:r w:rsidRPr="00A44B62">
        <w:rPr>
          <w:noProof/>
          <w:sz w:val="20"/>
        </w:rPr>
        <w:t>_range</w:t>
      </w:r>
      <w:r w:rsidRPr="00A44B62">
        <w:rPr>
          <w:bCs/>
          <w:sz w:val="20"/>
        </w:rPr>
        <w:t>[ i ]</w:t>
      </w:r>
      <w:r w:rsidRPr="00A44B62">
        <w:rPr>
          <w:sz w:val="20"/>
        </w:rPr>
        <w:t xml:space="preserve"> </w:t>
      </w:r>
      <w:r w:rsidRPr="00A44B62">
        <w:rPr>
          <w:noProof/>
          <w:sz w:val="20"/>
        </w:rPr>
        <w:t xml:space="preserve">shall be in the range of 1 to </w:t>
      </w:r>
      <w:r w:rsidRPr="00A44B62">
        <w:rPr>
          <w:sz w:val="20"/>
        </w:rPr>
        <w:t>180 * 2</w:t>
      </w:r>
      <w:r w:rsidRPr="00A44B62">
        <w:rPr>
          <w:sz w:val="20"/>
          <w:vertAlign w:val="superscript"/>
        </w:rPr>
        <w:t>16</w:t>
      </w:r>
      <w:r w:rsidRPr="00A44B62">
        <w:rPr>
          <w:sz w:val="20"/>
        </w:rPr>
        <w:t xml:space="preserve"> (</w:t>
      </w:r>
      <w:r>
        <w:rPr>
          <w:sz w:val="20"/>
        </w:rPr>
        <w:t>i.e., </w:t>
      </w:r>
      <w:r w:rsidRPr="00A44B62">
        <w:rPr>
          <w:rFonts w:eastAsia="Malgun Gothic"/>
          <w:sz w:val="20"/>
          <w:lang w:eastAsia="ko-KR"/>
        </w:rPr>
        <w:t>11796480), inclusive.</w:t>
      </w:r>
    </w:p>
    <w:p w:rsidR="00B57D86" w:rsidRDefault="00B57D86" w:rsidP="0087221D">
      <w:pPr>
        <w:jc w:val="both"/>
        <w:rPr>
          <w:ins w:id="22" w:author="Ye-Kui Wang" w:date="2017-10-11T11:30:00Z"/>
          <w:noProof/>
          <w:sz w:val="20"/>
        </w:rPr>
      </w:pPr>
      <w:ins w:id="23" w:author="Ye-Kui Wang" w:date="2017-10-11T11:28:00Z">
        <w:r w:rsidRPr="00A44B62">
          <w:rPr>
            <w:b/>
            <w:noProof/>
            <w:sz w:val="20"/>
          </w:rPr>
          <w:t>omni_viewport</w:t>
        </w:r>
        <w:r>
          <w:rPr>
            <w:b/>
            <w:noProof/>
            <w:sz w:val="20"/>
          </w:rPr>
          <w:t>_</w:t>
        </w:r>
        <w:r w:rsidRPr="00B57D86">
          <w:rPr>
            <w:b/>
            <w:bCs/>
            <w:noProof/>
            <w:sz w:val="20"/>
          </w:rPr>
          <w:t>preferred_rendering_operation</w:t>
        </w:r>
        <w:r w:rsidRPr="00A44B62">
          <w:rPr>
            <w:bCs/>
            <w:sz w:val="20"/>
          </w:rPr>
          <w:t>[ i ]</w:t>
        </w:r>
        <w:r w:rsidRPr="00B57D86">
          <w:rPr>
            <w:noProof/>
            <w:sz w:val="20"/>
          </w:rPr>
          <w:t xml:space="preserve"> </w:t>
        </w:r>
      </w:ins>
      <w:ins w:id="24" w:author="Ye-Kui Wang" w:date="2017-10-11T11:29:00Z">
        <w:r>
          <w:rPr>
            <w:noProof/>
            <w:sz w:val="20"/>
          </w:rPr>
          <w:t xml:space="preserve">indicates </w:t>
        </w:r>
      </w:ins>
      <w:ins w:id="25" w:author="Ye-Kui Wang" w:date="2017-10-11T11:28:00Z">
        <w:r w:rsidRPr="003A2C7A">
          <w:rPr>
            <w:noProof/>
            <w:sz w:val="20"/>
          </w:rPr>
          <w:t xml:space="preserve">the preferred rendering operation for the </w:t>
        </w:r>
      </w:ins>
      <w:ins w:id="26" w:author="Ye-Kui Wang" w:date="2017-10-11T11:29:00Z">
        <w:r>
          <w:rPr>
            <w:noProof/>
            <w:sz w:val="20"/>
          </w:rPr>
          <w:t xml:space="preserve">i-th </w:t>
        </w:r>
      </w:ins>
      <w:ins w:id="27" w:author="Ye-Kui Wang" w:date="2017-10-11T11:28:00Z">
        <w:r w:rsidRPr="003A2C7A">
          <w:rPr>
            <w:noProof/>
            <w:sz w:val="20"/>
          </w:rPr>
          <w:t xml:space="preserve">recommended viewport </w:t>
        </w:r>
      </w:ins>
      <w:ins w:id="28" w:author="Ye-Kui Wang" w:date="2017-10-11T11:29:00Z">
        <w:r>
          <w:rPr>
            <w:noProof/>
            <w:sz w:val="20"/>
          </w:rPr>
          <w:t xml:space="preserve">region </w:t>
        </w:r>
      </w:ins>
      <w:ins w:id="29" w:author="Ye-Kui Wang" w:date="2017-10-11T11:28:00Z">
        <w:r w:rsidRPr="003A2C7A">
          <w:rPr>
            <w:noProof/>
            <w:sz w:val="20"/>
          </w:rPr>
          <w:t xml:space="preserve">as listed in the </w:t>
        </w:r>
      </w:ins>
      <w:ins w:id="30" w:author="Ye-Kui Wang" w:date="2017-10-11T11:29:00Z">
        <w:r>
          <w:rPr>
            <w:noProof/>
            <w:sz w:val="20"/>
          </w:rPr>
          <w:t>T</w:t>
        </w:r>
      </w:ins>
      <w:ins w:id="31" w:author="Ye-Kui Wang" w:date="2017-10-11T11:28:00Z">
        <w:r w:rsidRPr="003A2C7A">
          <w:rPr>
            <w:noProof/>
            <w:sz w:val="20"/>
          </w:rPr>
          <w:t>able</w:t>
        </w:r>
      </w:ins>
      <w:ins w:id="32" w:author="Ye-Kui Wang" w:date="2017-10-11T11:30:00Z">
        <w:r w:rsidR="00D43E6B">
          <w:rPr>
            <w:noProof/>
            <w:sz w:val="20"/>
          </w:rPr>
          <w:t xml:space="preserve"> D.</w:t>
        </w:r>
      </w:ins>
      <w:ins w:id="33" w:author="Ye-Kui Wang" w:date="2017-10-11T11:29:00Z">
        <w:r w:rsidRPr="003A2C7A">
          <w:rPr>
            <w:noProof/>
            <w:sz w:val="20"/>
            <w:highlight w:val="yellow"/>
          </w:rPr>
          <w:t>X</w:t>
        </w:r>
      </w:ins>
      <w:ins w:id="34" w:author="Ye-Kui Wang" w:date="2017-10-11T11:28:00Z">
        <w:r w:rsidRPr="003A2C7A">
          <w:rPr>
            <w:noProof/>
            <w:sz w:val="20"/>
          </w:rPr>
          <w:t>, to keep the aspect ratio of the viewport region and minimize the rendered parts that are not covered by the viewport after a possible spatial resolution scaling operation:</w:t>
        </w:r>
      </w:ins>
    </w:p>
    <w:p w:rsidR="00D43E6B" w:rsidRPr="00617CB8" w:rsidRDefault="00D43E6B" w:rsidP="00D43E6B">
      <w:pPr>
        <w:pStyle w:val="TableTitle"/>
        <w:rPr>
          <w:ins w:id="35" w:author="Ye-Kui Wang" w:date="2017-10-11T11:30:00Z"/>
        </w:rPr>
      </w:pPr>
      <w:bookmarkStart w:id="36" w:name="_Ref167351052"/>
      <w:bookmarkStart w:id="37" w:name="_Ref167351046"/>
      <w:bookmarkStart w:id="38" w:name="_Toc246350775"/>
      <w:bookmarkStart w:id="39" w:name="_Toc310413669"/>
      <w:bookmarkStart w:id="40" w:name="_Toc415476517"/>
      <w:bookmarkStart w:id="41" w:name="_Toc462913618"/>
      <w:ins w:id="42" w:author="Ye-Kui Wang" w:date="2017-10-11T11:30:00Z">
        <w:r w:rsidRPr="00617CB8">
          <w:t>Table D.</w:t>
        </w:r>
        <w:r w:rsidRPr="003F43A1">
          <w:rPr>
            <w:highlight w:val="yellow"/>
          </w:rPr>
          <w:t>X</w:t>
        </w:r>
        <w:bookmarkEnd w:id="36"/>
        <w:r w:rsidRPr="00617CB8">
          <w:t xml:space="preserve"> – </w:t>
        </w:r>
      </w:ins>
      <w:ins w:id="43" w:author="Ye-Kui Wang" w:date="2017-10-11T11:31:00Z">
        <w:r w:rsidRPr="00A44B62">
          <w:rPr>
            <w:noProof/>
          </w:rPr>
          <w:t>omni_viewport</w:t>
        </w:r>
        <w:r>
          <w:rPr>
            <w:b w:val="0"/>
            <w:noProof/>
          </w:rPr>
          <w:t>_</w:t>
        </w:r>
        <w:r w:rsidRPr="00B57D86">
          <w:rPr>
            <w:noProof/>
          </w:rPr>
          <w:t>preferred_rendering_operation</w:t>
        </w:r>
        <w:r w:rsidRPr="00A44B62">
          <w:t>[ i ]</w:t>
        </w:r>
      </w:ins>
      <w:ins w:id="44" w:author="Ye-Kui Wang" w:date="2017-10-11T11:30:00Z">
        <w:r w:rsidRPr="00617CB8">
          <w:t xml:space="preserve"> values</w:t>
        </w:r>
        <w:bookmarkEnd w:id="37"/>
        <w:bookmarkEnd w:id="38"/>
        <w:bookmarkEnd w:id="39"/>
        <w:bookmarkEnd w:id="40"/>
        <w:bookmarkEnd w:id="41"/>
      </w:ins>
    </w:p>
    <w:p w:rsidR="00D43E6B" w:rsidRPr="00617CB8" w:rsidRDefault="00D43E6B" w:rsidP="00D43E6B">
      <w:pPr>
        <w:pStyle w:val="Blanc"/>
        <w:rPr>
          <w:ins w:id="45" w:author="Ye-Kui Wang" w:date="2017-10-11T11:30:00Z"/>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181"/>
      </w:tblGrid>
      <w:tr w:rsidR="00D43E6B" w:rsidRPr="003F43A1" w:rsidTr="0092363B">
        <w:trPr>
          <w:cantSplit/>
          <w:jc w:val="center"/>
          <w:ins w:id="46" w:author="Ye-Kui Wang" w:date="2017-10-11T11:30:00Z"/>
        </w:trPr>
        <w:tc>
          <w:tcPr>
            <w:tcW w:w="1384" w:type="dxa"/>
            <w:vAlign w:val="center"/>
          </w:tcPr>
          <w:p w:rsidR="00D43E6B" w:rsidRPr="003F43A1" w:rsidRDefault="00D43E6B" w:rsidP="003A2C7A">
            <w:pPr>
              <w:keepNext/>
              <w:keepLines/>
              <w:tabs>
                <w:tab w:val="left" w:pos="216"/>
                <w:tab w:val="left" w:pos="432"/>
                <w:tab w:val="left" w:pos="648"/>
                <w:tab w:val="left" w:pos="864"/>
                <w:tab w:val="left" w:pos="1296"/>
                <w:tab w:val="left" w:pos="1512"/>
                <w:tab w:val="left" w:pos="1728"/>
                <w:tab w:val="left" w:pos="1944"/>
                <w:tab w:val="left" w:pos="2160"/>
              </w:tabs>
              <w:jc w:val="center"/>
              <w:rPr>
                <w:ins w:id="47" w:author="Ye-Kui Wang" w:date="2017-10-11T11:30:00Z"/>
                <w:b/>
                <w:sz w:val="20"/>
              </w:rPr>
            </w:pPr>
            <w:ins w:id="48" w:author="Ye-Kui Wang" w:date="2017-10-11T11:30:00Z">
              <w:r w:rsidRPr="003F43A1">
                <w:rPr>
                  <w:b/>
                  <w:sz w:val="20"/>
                </w:rPr>
                <w:t>Value</w:t>
              </w:r>
            </w:ins>
          </w:p>
        </w:tc>
        <w:tc>
          <w:tcPr>
            <w:tcW w:w="5181" w:type="dxa"/>
            <w:vAlign w:val="center"/>
          </w:tcPr>
          <w:p w:rsidR="00D43E6B" w:rsidRPr="003F43A1" w:rsidRDefault="00D43E6B" w:rsidP="003A2C7A">
            <w:pPr>
              <w:keepNext/>
              <w:keepLines/>
              <w:spacing w:after="60"/>
              <w:jc w:val="center"/>
              <w:rPr>
                <w:ins w:id="49" w:author="Ye-Kui Wang" w:date="2017-10-11T11:30:00Z"/>
                <w:b/>
                <w:sz w:val="20"/>
              </w:rPr>
            </w:pPr>
            <w:ins w:id="50" w:author="Ye-Kui Wang" w:date="2017-10-11T11:30:00Z">
              <w:r w:rsidRPr="003F43A1">
                <w:rPr>
                  <w:b/>
                  <w:sz w:val="20"/>
                </w:rPr>
                <w:t>Description</w:t>
              </w:r>
            </w:ins>
          </w:p>
        </w:tc>
      </w:tr>
      <w:tr w:rsidR="00D43E6B" w:rsidRPr="003F43A1" w:rsidTr="0092363B">
        <w:trPr>
          <w:cantSplit/>
          <w:jc w:val="center"/>
          <w:ins w:id="51" w:author="Ye-Kui Wang" w:date="2017-10-11T11:30:00Z"/>
        </w:trPr>
        <w:tc>
          <w:tcPr>
            <w:tcW w:w="1384" w:type="dxa"/>
            <w:vAlign w:val="center"/>
          </w:tcPr>
          <w:p w:rsidR="00D43E6B" w:rsidRPr="003F43A1" w:rsidRDefault="00D43E6B" w:rsidP="003A2C7A">
            <w:pPr>
              <w:keepNext/>
              <w:keepLines/>
              <w:tabs>
                <w:tab w:val="left" w:pos="216"/>
                <w:tab w:val="left" w:pos="432"/>
                <w:tab w:val="left" w:pos="648"/>
                <w:tab w:val="left" w:pos="864"/>
                <w:tab w:val="left" w:pos="1296"/>
                <w:tab w:val="left" w:pos="1512"/>
                <w:tab w:val="left" w:pos="1728"/>
                <w:tab w:val="left" w:pos="1944"/>
                <w:tab w:val="left" w:pos="2160"/>
              </w:tabs>
              <w:jc w:val="center"/>
              <w:rPr>
                <w:ins w:id="52" w:author="Ye-Kui Wang" w:date="2017-10-11T11:30:00Z"/>
                <w:sz w:val="20"/>
              </w:rPr>
            </w:pPr>
            <w:ins w:id="53" w:author="Ye-Kui Wang" w:date="2017-10-11T11:30:00Z">
              <w:r w:rsidRPr="003F43A1">
                <w:rPr>
                  <w:sz w:val="20"/>
                </w:rPr>
                <w:t>0</w:t>
              </w:r>
            </w:ins>
          </w:p>
        </w:tc>
        <w:tc>
          <w:tcPr>
            <w:tcW w:w="5181" w:type="dxa"/>
            <w:vAlign w:val="center"/>
          </w:tcPr>
          <w:p w:rsidR="00D43E6B" w:rsidRPr="003F43A1" w:rsidRDefault="00D43E6B" w:rsidP="003A2C7A">
            <w:pPr>
              <w:keepNext/>
              <w:keepLines/>
              <w:spacing w:after="60"/>
              <w:rPr>
                <w:ins w:id="54" w:author="Ye-Kui Wang" w:date="2017-10-11T11:30:00Z"/>
                <w:sz w:val="20"/>
              </w:rPr>
            </w:pPr>
            <w:ins w:id="55" w:author="Ye-Kui Wang" w:date="2017-10-11T11:31:00Z">
              <w:r w:rsidRPr="003A2C7A">
                <w:rPr>
                  <w:sz w:val="20"/>
                </w:rPr>
                <w:t>Preference unspecified</w:t>
              </w:r>
            </w:ins>
          </w:p>
        </w:tc>
      </w:tr>
      <w:tr w:rsidR="00D43E6B" w:rsidRPr="003F43A1" w:rsidTr="0092363B">
        <w:trPr>
          <w:cantSplit/>
          <w:jc w:val="center"/>
          <w:ins w:id="56" w:author="Ye-Kui Wang" w:date="2017-10-11T11:30:00Z"/>
        </w:trPr>
        <w:tc>
          <w:tcPr>
            <w:tcW w:w="1384" w:type="dxa"/>
            <w:vAlign w:val="center"/>
          </w:tcPr>
          <w:p w:rsidR="00D43E6B" w:rsidRPr="003F43A1" w:rsidRDefault="00D43E6B" w:rsidP="003A2C7A">
            <w:pPr>
              <w:keepNext/>
              <w:keepLines/>
              <w:tabs>
                <w:tab w:val="left" w:pos="216"/>
                <w:tab w:val="left" w:pos="432"/>
                <w:tab w:val="left" w:pos="648"/>
                <w:tab w:val="left" w:pos="864"/>
                <w:tab w:val="left" w:pos="1296"/>
                <w:tab w:val="left" w:pos="1512"/>
                <w:tab w:val="left" w:pos="1728"/>
                <w:tab w:val="left" w:pos="1944"/>
                <w:tab w:val="left" w:pos="2160"/>
              </w:tabs>
              <w:jc w:val="center"/>
              <w:rPr>
                <w:ins w:id="57" w:author="Ye-Kui Wang" w:date="2017-10-11T11:30:00Z"/>
                <w:sz w:val="20"/>
              </w:rPr>
            </w:pPr>
            <w:ins w:id="58" w:author="Ye-Kui Wang" w:date="2017-10-11T11:30:00Z">
              <w:r>
                <w:rPr>
                  <w:sz w:val="20"/>
                </w:rPr>
                <w:t>1</w:t>
              </w:r>
            </w:ins>
          </w:p>
        </w:tc>
        <w:tc>
          <w:tcPr>
            <w:tcW w:w="5181" w:type="dxa"/>
            <w:vAlign w:val="center"/>
          </w:tcPr>
          <w:p w:rsidR="00D43E6B" w:rsidRPr="003F43A1" w:rsidRDefault="00D43E6B" w:rsidP="003A2C7A">
            <w:pPr>
              <w:keepNext/>
              <w:keepLines/>
              <w:spacing w:after="60"/>
              <w:rPr>
                <w:ins w:id="59" w:author="Ye-Kui Wang" w:date="2017-10-11T11:30:00Z"/>
                <w:sz w:val="20"/>
              </w:rPr>
            </w:pPr>
            <w:ins w:id="60" w:author="Ye-Kui Wang" w:date="2017-10-11T11:31:00Z">
              <w:r w:rsidRPr="003A2C7A">
                <w:rPr>
                  <w:sz w:val="20"/>
                  <w:lang w:val="en-CA"/>
                </w:rPr>
                <w:t>Rendering adjacent regions</w:t>
              </w:r>
            </w:ins>
          </w:p>
        </w:tc>
      </w:tr>
      <w:tr w:rsidR="00D43E6B" w:rsidRPr="003F43A1" w:rsidTr="0092363B">
        <w:trPr>
          <w:cantSplit/>
          <w:jc w:val="center"/>
          <w:ins w:id="61" w:author="Ye-Kui Wang" w:date="2017-10-11T11:30:00Z"/>
        </w:trPr>
        <w:tc>
          <w:tcPr>
            <w:tcW w:w="1384" w:type="dxa"/>
            <w:vAlign w:val="center"/>
          </w:tcPr>
          <w:p w:rsidR="00D43E6B" w:rsidRPr="003F43A1" w:rsidRDefault="00D43E6B" w:rsidP="003A2C7A">
            <w:pPr>
              <w:keepNext/>
              <w:keepLines/>
              <w:tabs>
                <w:tab w:val="left" w:pos="216"/>
                <w:tab w:val="left" w:pos="432"/>
                <w:tab w:val="left" w:pos="648"/>
                <w:tab w:val="left" w:pos="864"/>
                <w:tab w:val="left" w:pos="1296"/>
                <w:tab w:val="left" w:pos="1512"/>
                <w:tab w:val="left" w:pos="1728"/>
                <w:tab w:val="left" w:pos="1944"/>
                <w:tab w:val="left" w:pos="2160"/>
              </w:tabs>
              <w:jc w:val="center"/>
              <w:rPr>
                <w:ins w:id="62" w:author="Ye-Kui Wang" w:date="2017-10-11T11:30:00Z"/>
                <w:sz w:val="20"/>
              </w:rPr>
            </w:pPr>
            <w:ins w:id="63" w:author="Ye-Kui Wang" w:date="2017-10-11T11:30:00Z">
              <w:r>
                <w:rPr>
                  <w:sz w:val="20"/>
                </w:rPr>
                <w:t>2</w:t>
              </w:r>
            </w:ins>
          </w:p>
        </w:tc>
        <w:tc>
          <w:tcPr>
            <w:tcW w:w="5181" w:type="dxa"/>
            <w:vAlign w:val="center"/>
          </w:tcPr>
          <w:p w:rsidR="00D43E6B" w:rsidRPr="003F43A1" w:rsidRDefault="00D43E6B" w:rsidP="003A2C7A">
            <w:pPr>
              <w:keepNext/>
              <w:keepLines/>
              <w:spacing w:after="60"/>
              <w:rPr>
                <w:ins w:id="64" w:author="Ye-Kui Wang" w:date="2017-10-11T11:30:00Z"/>
                <w:sz w:val="20"/>
              </w:rPr>
            </w:pPr>
            <w:ins w:id="65" w:author="Ye-Kui Wang" w:date="2017-10-11T11:32:00Z">
              <w:r w:rsidRPr="003A2C7A">
                <w:rPr>
                  <w:sz w:val="20"/>
                  <w:lang w:val="en-CA"/>
                </w:rPr>
                <w:t>Adding banners around the viewport region</w:t>
              </w:r>
            </w:ins>
          </w:p>
        </w:tc>
      </w:tr>
      <w:tr w:rsidR="00D43E6B" w:rsidRPr="003F43A1" w:rsidTr="0092363B">
        <w:trPr>
          <w:cantSplit/>
          <w:jc w:val="center"/>
          <w:ins w:id="66" w:author="Ye-Kui Wang" w:date="2017-10-11T11:30:00Z"/>
        </w:trPr>
        <w:tc>
          <w:tcPr>
            <w:tcW w:w="1384" w:type="dxa"/>
            <w:vAlign w:val="center"/>
          </w:tcPr>
          <w:p w:rsidR="00D43E6B" w:rsidRPr="003F43A1" w:rsidRDefault="00D43E6B" w:rsidP="003A2C7A">
            <w:pPr>
              <w:keepNext/>
              <w:keepLines/>
              <w:tabs>
                <w:tab w:val="left" w:pos="216"/>
                <w:tab w:val="left" w:pos="432"/>
                <w:tab w:val="left" w:pos="648"/>
                <w:tab w:val="left" w:pos="864"/>
                <w:tab w:val="left" w:pos="1296"/>
                <w:tab w:val="left" w:pos="1512"/>
                <w:tab w:val="left" w:pos="1728"/>
                <w:tab w:val="left" w:pos="1944"/>
                <w:tab w:val="left" w:pos="2160"/>
              </w:tabs>
              <w:jc w:val="center"/>
              <w:rPr>
                <w:ins w:id="67" w:author="Ye-Kui Wang" w:date="2017-10-11T11:30:00Z"/>
                <w:sz w:val="20"/>
              </w:rPr>
            </w:pPr>
            <w:ins w:id="68" w:author="Ye-Kui Wang" w:date="2017-10-11T11:30:00Z">
              <w:r>
                <w:rPr>
                  <w:sz w:val="20"/>
                </w:rPr>
                <w:t>3</w:t>
              </w:r>
            </w:ins>
          </w:p>
        </w:tc>
        <w:tc>
          <w:tcPr>
            <w:tcW w:w="5181" w:type="dxa"/>
            <w:vAlign w:val="center"/>
          </w:tcPr>
          <w:p w:rsidR="00D43E6B" w:rsidRPr="003F43A1" w:rsidRDefault="00D43E6B" w:rsidP="003A2C7A">
            <w:pPr>
              <w:keepNext/>
              <w:keepLines/>
              <w:spacing w:after="60"/>
              <w:rPr>
                <w:ins w:id="69" w:author="Ye-Kui Wang" w:date="2017-10-11T11:30:00Z"/>
                <w:sz w:val="20"/>
              </w:rPr>
            </w:pPr>
            <w:ins w:id="70" w:author="Ye-Kui Wang" w:date="2017-10-11T11:32:00Z">
              <w:r w:rsidRPr="003A2C7A">
                <w:rPr>
                  <w:sz w:val="20"/>
                  <w:lang w:val="en-CA"/>
                </w:rPr>
                <w:t>Cropping the viewport region</w:t>
              </w:r>
            </w:ins>
          </w:p>
        </w:tc>
      </w:tr>
      <w:tr w:rsidR="00D43E6B" w:rsidRPr="003F43A1" w:rsidTr="0092363B">
        <w:trPr>
          <w:cantSplit/>
          <w:jc w:val="center"/>
          <w:ins w:id="71" w:author="Ye-Kui Wang" w:date="2017-10-11T11:30:00Z"/>
        </w:trPr>
        <w:tc>
          <w:tcPr>
            <w:tcW w:w="1384" w:type="dxa"/>
            <w:vAlign w:val="center"/>
          </w:tcPr>
          <w:p w:rsidR="00D43E6B" w:rsidRPr="003F43A1" w:rsidRDefault="00D43E6B" w:rsidP="003A2C7A">
            <w:pPr>
              <w:keepNext/>
              <w:keepLines/>
              <w:tabs>
                <w:tab w:val="left" w:pos="216"/>
                <w:tab w:val="left" w:pos="432"/>
                <w:tab w:val="left" w:pos="648"/>
                <w:tab w:val="left" w:pos="864"/>
                <w:tab w:val="left" w:pos="1296"/>
                <w:tab w:val="left" w:pos="1512"/>
                <w:tab w:val="left" w:pos="1728"/>
                <w:tab w:val="left" w:pos="1944"/>
                <w:tab w:val="left" w:pos="2160"/>
              </w:tabs>
              <w:jc w:val="center"/>
              <w:rPr>
                <w:ins w:id="72" w:author="Ye-Kui Wang" w:date="2017-10-11T11:30:00Z"/>
                <w:sz w:val="20"/>
              </w:rPr>
            </w:pPr>
            <w:ins w:id="73" w:author="Ye-Kui Wang" w:date="2017-10-11T11:30:00Z">
              <w:r>
                <w:rPr>
                  <w:sz w:val="20"/>
                </w:rPr>
                <w:t>4-255</w:t>
              </w:r>
            </w:ins>
          </w:p>
        </w:tc>
        <w:tc>
          <w:tcPr>
            <w:tcW w:w="5181" w:type="dxa"/>
            <w:vAlign w:val="center"/>
          </w:tcPr>
          <w:p w:rsidR="00D43E6B" w:rsidRPr="003F43A1" w:rsidRDefault="00D43E6B" w:rsidP="003A2C7A">
            <w:pPr>
              <w:keepNext/>
              <w:keepLines/>
              <w:spacing w:after="60"/>
              <w:rPr>
                <w:ins w:id="74" w:author="Ye-Kui Wang" w:date="2017-10-11T11:30:00Z"/>
                <w:sz w:val="20"/>
              </w:rPr>
            </w:pPr>
            <w:ins w:id="75" w:author="Ye-Kui Wang" w:date="2017-10-11T11:30:00Z">
              <w:r>
                <w:rPr>
                  <w:sz w:val="20"/>
                </w:rPr>
                <w:t>Reserved</w:t>
              </w:r>
            </w:ins>
          </w:p>
        </w:tc>
      </w:tr>
    </w:tbl>
    <w:p w:rsidR="00B57D86" w:rsidRPr="00B57D86" w:rsidRDefault="00B57D86" w:rsidP="0087221D">
      <w:pPr>
        <w:jc w:val="both"/>
        <w:rPr>
          <w:rFonts w:eastAsia="Malgun Gothic"/>
          <w:sz w:val="20"/>
          <w:lang w:eastAsia="ko-KR"/>
        </w:rPr>
      </w:pPr>
    </w:p>
    <w:p w:rsidR="001F2594" w:rsidRPr="005B217D" w:rsidRDefault="001F2594" w:rsidP="00473906">
      <w:pPr>
        <w:pStyle w:val="Heading1"/>
        <w:rPr>
          <w:lang w:val="en-CA"/>
        </w:rPr>
      </w:pPr>
      <w:r w:rsidRPr="005B217D">
        <w:rPr>
          <w:lang w:val="en-CA"/>
        </w:rPr>
        <w:lastRenderedPageBreak/>
        <w:t>Patent rights declaration</w:t>
      </w:r>
      <w:r w:rsidR="00B94B06" w:rsidRPr="005B217D">
        <w:rPr>
          <w:lang w:val="en-CA"/>
        </w:rPr>
        <w:t>(s)</w:t>
      </w:r>
    </w:p>
    <w:p w:rsidR="007F1F8B" w:rsidRDefault="004627EA" w:rsidP="009234A5">
      <w:pPr>
        <w:jc w:val="both"/>
        <w:rPr>
          <w:b/>
          <w:szCs w:val="22"/>
          <w:lang w:val="en-CA"/>
        </w:rPr>
      </w:pPr>
      <w:r>
        <w:rPr>
          <w:b/>
          <w:szCs w:val="22"/>
          <w:lang w:val="en-CA"/>
        </w:rPr>
        <w:t xml:space="preserve">Qualcomm </w:t>
      </w:r>
      <w:r w:rsidRPr="00316072">
        <w:rPr>
          <w:b/>
          <w:szCs w:val="22"/>
          <w:lang w:val="en-CA"/>
        </w:rPr>
        <w:t>Incorporated</w:t>
      </w:r>
      <w:r w:rsidRPr="005B217D">
        <w:rPr>
          <w:b/>
          <w:szCs w:val="22"/>
          <w:lang w:val="en-CA"/>
        </w:rPr>
        <w:t xml:space="preserve"> </w:t>
      </w:r>
      <w:r w:rsidR="00905D97"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7F1F8B" w:rsidSect="00A01439">
      <w:headerReference w:type="even" r:id="rId10"/>
      <w:headerReference w:type="default" r:id="rId11"/>
      <w:footerReference w:type="even" r:id="rId12"/>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670" w:rsidRDefault="00026670">
      <w:r>
        <w:separator/>
      </w:r>
    </w:p>
    <w:p w:rsidR="00026670" w:rsidRDefault="00026670"/>
  </w:endnote>
  <w:endnote w:type="continuationSeparator" w:id="0">
    <w:p w:rsidR="00026670" w:rsidRDefault="00026670">
      <w:r>
        <w:continuationSeparator/>
      </w:r>
    </w:p>
    <w:p w:rsidR="00026670" w:rsidRDefault="00026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5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D23" w:rsidRDefault="006B0D23">
    <w:pPr>
      <w:pStyle w:val="Footer"/>
    </w:pPr>
  </w:p>
  <w:p w:rsidR="006B0D23" w:rsidRDefault="006B0D2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D23" w:rsidRDefault="006B0D2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D0C01">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D0C01">
      <w:rPr>
        <w:rStyle w:val="PageNumber"/>
        <w:noProof/>
      </w:rPr>
      <w:t>2017-10-11</w:t>
    </w:r>
    <w:r>
      <w:rPr>
        <w:rStyle w:val="PageNumber"/>
      </w:rPr>
      <w:fldChar w:fldCharType="end"/>
    </w:r>
  </w:p>
  <w:p w:rsidR="006B0D23" w:rsidRDefault="006B0D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670" w:rsidRDefault="00026670">
      <w:r>
        <w:separator/>
      </w:r>
    </w:p>
    <w:p w:rsidR="00026670" w:rsidRDefault="00026670"/>
  </w:footnote>
  <w:footnote w:type="continuationSeparator" w:id="0">
    <w:p w:rsidR="00026670" w:rsidRDefault="00026670">
      <w:r>
        <w:continuationSeparator/>
      </w:r>
    </w:p>
    <w:p w:rsidR="00026670" w:rsidRDefault="000266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D23" w:rsidRDefault="006B0D23">
    <w:pPr>
      <w:pStyle w:val="Header"/>
    </w:pPr>
  </w:p>
  <w:p w:rsidR="006B0D23" w:rsidRDefault="006B0D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D23" w:rsidRDefault="006B0D23">
    <w:pPr>
      <w:pStyle w:val="Header"/>
    </w:pPr>
  </w:p>
  <w:p w:rsidR="006B0D23" w:rsidRDefault="006B0D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4"/>
      <w:lvlText w:val="*"/>
      <w:lvlJc w:val="left"/>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8F25892"/>
    <w:multiLevelType w:val="hybridMultilevel"/>
    <w:tmpl w:val="30B026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5348FE"/>
    <w:multiLevelType w:val="hybridMultilevel"/>
    <w:tmpl w:val="051C458C"/>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7682CF0"/>
    <w:multiLevelType w:val="hybridMultilevel"/>
    <w:tmpl w:val="A72E3BDC"/>
    <w:lvl w:ilvl="0" w:tplc="46C8D3F2">
      <w:start w:val="10"/>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9"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0"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A26ACB"/>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3" w15:restartNumberingAfterBreak="0">
    <w:nsid w:val="35BA696B"/>
    <w:multiLevelType w:val="multilevel"/>
    <w:tmpl w:val="D36A11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7" w15:restartNumberingAfterBreak="0">
    <w:nsid w:val="390377F6"/>
    <w:multiLevelType w:val="hybridMultilevel"/>
    <w:tmpl w:val="1B3409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FD582C"/>
    <w:multiLevelType w:val="multilevel"/>
    <w:tmpl w:val="3A82E334"/>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29"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0"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31"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2" w15:restartNumberingAfterBreak="0">
    <w:nsid w:val="3CE727FD"/>
    <w:multiLevelType w:val="hybridMultilevel"/>
    <w:tmpl w:val="83D62280"/>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2B708BC"/>
    <w:multiLevelType w:val="hybridMultilevel"/>
    <w:tmpl w:val="A88A3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1"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3"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5" w15:restartNumberingAfterBreak="0">
    <w:nsid w:val="6AE50FA3"/>
    <w:multiLevelType w:val="hybridMultilevel"/>
    <w:tmpl w:val="0916D380"/>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7"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9"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 w:ilvl="0">
        <w:start w:val="1"/>
        <w:numFmt w:val="bullet"/>
        <w:pStyle w:val="AppendixHeading4"/>
        <w:lvlText w:val=""/>
        <w:legacy w:legacy="1" w:legacySpace="0" w:legacyIndent="360"/>
        <w:lvlJc w:val="left"/>
        <w:pPr>
          <w:ind w:left="360" w:hanging="360"/>
        </w:pPr>
        <w:rPr>
          <w:rFonts w:ascii="Symbol" w:hAnsi="Symbol" w:hint="default"/>
        </w:rPr>
      </w:lvl>
    </w:lvlOverride>
  </w:num>
  <w:num w:numId="2">
    <w:abstractNumId w:val="46"/>
  </w:num>
  <w:num w:numId="3">
    <w:abstractNumId w:val="39"/>
  </w:num>
  <w:num w:numId="4">
    <w:abstractNumId w:val="36"/>
  </w:num>
  <w:num w:numId="5">
    <w:abstractNumId w:val="37"/>
  </w:num>
  <w:num w:numId="6">
    <w:abstractNumId w:val="16"/>
  </w:num>
  <w:num w:numId="7">
    <w:abstractNumId w:val="25"/>
  </w:num>
  <w:num w:numId="8">
    <w:abstractNumId w:val="16"/>
  </w:num>
  <w:num w:numId="9">
    <w:abstractNumId w:val="3"/>
  </w:num>
  <w:num w:numId="10">
    <w:abstractNumId w:val="15"/>
  </w:num>
  <w:num w:numId="11">
    <w:abstractNumId w:val="9"/>
  </w:num>
  <w:num w:numId="12">
    <w:abstractNumId w:val="7"/>
  </w:num>
  <w:num w:numId="13">
    <w:abstractNumId w:val="27"/>
  </w:num>
  <w:num w:numId="14">
    <w:abstractNumId w:val="43"/>
  </w:num>
  <w:num w:numId="15">
    <w:abstractNumId w:val="10"/>
  </w:num>
  <w:num w:numId="16">
    <w:abstractNumId w:val="45"/>
  </w:num>
  <w:num w:numId="17">
    <w:abstractNumId w:val="21"/>
  </w:num>
  <w:num w:numId="18">
    <w:abstractNumId w:val="1"/>
  </w:num>
  <w:num w:numId="19">
    <w:abstractNumId w:val="0"/>
  </w:num>
  <w:num w:numId="20">
    <w:abstractNumId w:val="14"/>
  </w:num>
  <w:num w:numId="21">
    <w:abstractNumId w:val="49"/>
  </w:num>
  <w:num w:numId="22">
    <w:abstractNumId w:val="33"/>
  </w:num>
  <w:num w:numId="23">
    <w:abstractNumId w:val="40"/>
  </w:num>
  <w:num w:numId="24">
    <w:abstractNumId w:val="41"/>
  </w:num>
  <w:num w:numId="25">
    <w:abstractNumId w:val="8"/>
  </w:num>
  <w:num w:numId="26">
    <w:abstractNumId w:val="35"/>
  </w:num>
  <w:num w:numId="27">
    <w:abstractNumId w:val="17"/>
  </w:num>
  <w:num w:numId="28">
    <w:abstractNumId w:val="20"/>
  </w:num>
  <w:num w:numId="29">
    <w:abstractNumId w:val="5"/>
  </w:num>
  <w:num w:numId="30">
    <w:abstractNumId w:val="50"/>
  </w:num>
  <w:num w:numId="31">
    <w:abstractNumId w:val="51"/>
  </w:num>
  <w:num w:numId="32">
    <w:abstractNumId w:val="30"/>
  </w:num>
  <w:num w:numId="33">
    <w:abstractNumId w:val="4"/>
  </w:num>
  <w:num w:numId="34">
    <w:abstractNumId w:val="6"/>
  </w:num>
  <w:num w:numId="35">
    <w:abstractNumId w:val="26"/>
  </w:num>
  <w:num w:numId="36">
    <w:abstractNumId w:val="48"/>
  </w:num>
  <w:num w:numId="37">
    <w:abstractNumId w:val="13"/>
  </w:num>
  <w:num w:numId="38">
    <w:abstractNumId w:val="42"/>
  </w:num>
  <w:num w:numId="39">
    <w:abstractNumId w:val="31"/>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40">
    <w:abstractNumId w:val="24"/>
  </w:num>
  <w:num w:numId="41">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num>
  <w:num w:numId="43">
    <w:abstractNumId w:val="19"/>
  </w:num>
  <w:num w:numId="44">
    <w:abstractNumId w:val="22"/>
  </w:num>
  <w:num w:numId="45">
    <w:abstractNumId w:val="29"/>
  </w:num>
  <w:num w:numId="46">
    <w:abstractNumId w:val="47"/>
  </w:num>
  <w:num w:numId="47">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48">
    <w:abstractNumId w:val="12"/>
  </w:num>
  <w:num w:numId="49">
    <w:abstractNumId w:val="32"/>
  </w:num>
  <w:num w:numId="50">
    <w:abstractNumId w:val="11"/>
  </w:num>
  <w:num w:numId="51">
    <w:abstractNumId w:val="38"/>
  </w:num>
  <w:num w:numId="52">
    <w:abstractNumId w:val="44"/>
  </w:num>
  <w:num w:numId="53">
    <w:abstractNumId w:val="23"/>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0">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1">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2">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3">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64">
    <w:abstractNumId w:val="28"/>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3A2A"/>
    <w:rsid w:val="00026670"/>
    <w:rsid w:val="00026878"/>
    <w:rsid w:val="0002706F"/>
    <w:rsid w:val="000308A3"/>
    <w:rsid w:val="000310F3"/>
    <w:rsid w:val="000317DA"/>
    <w:rsid w:val="00031870"/>
    <w:rsid w:val="000458BC"/>
    <w:rsid w:val="00045C41"/>
    <w:rsid w:val="00046C03"/>
    <w:rsid w:val="00051457"/>
    <w:rsid w:val="00065039"/>
    <w:rsid w:val="0007148D"/>
    <w:rsid w:val="0007614F"/>
    <w:rsid w:val="00076BAE"/>
    <w:rsid w:val="000B0C0F"/>
    <w:rsid w:val="000B1C6B"/>
    <w:rsid w:val="000B4FF9"/>
    <w:rsid w:val="000C09AC"/>
    <w:rsid w:val="000C2DE5"/>
    <w:rsid w:val="000C3606"/>
    <w:rsid w:val="000D4D14"/>
    <w:rsid w:val="000E00F3"/>
    <w:rsid w:val="000F1148"/>
    <w:rsid w:val="000F158C"/>
    <w:rsid w:val="000F2C10"/>
    <w:rsid w:val="000F6C4F"/>
    <w:rsid w:val="00102F3D"/>
    <w:rsid w:val="001173D0"/>
    <w:rsid w:val="00124E38"/>
    <w:rsid w:val="0012580B"/>
    <w:rsid w:val="00125F24"/>
    <w:rsid w:val="00131F90"/>
    <w:rsid w:val="0013526E"/>
    <w:rsid w:val="00141475"/>
    <w:rsid w:val="001453E2"/>
    <w:rsid w:val="00146152"/>
    <w:rsid w:val="00156F06"/>
    <w:rsid w:val="00161820"/>
    <w:rsid w:val="00165B71"/>
    <w:rsid w:val="00171371"/>
    <w:rsid w:val="00174B8C"/>
    <w:rsid w:val="00174F03"/>
    <w:rsid w:val="00175A24"/>
    <w:rsid w:val="0018104A"/>
    <w:rsid w:val="00187E58"/>
    <w:rsid w:val="001A297E"/>
    <w:rsid w:val="001A321F"/>
    <w:rsid w:val="001A368E"/>
    <w:rsid w:val="001A4F85"/>
    <w:rsid w:val="001A7329"/>
    <w:rsid w:val="001A792F"/>
    <w:rsid w:val="001B1740"/>
    <w:rsid w:val="001B2642"/>
    <w:rsid w:val="001B4E28"/>
    <w:rsid w:val="001C16B9"/>
    <w:rsid w:val="001C3525"/>
    <w:rsid w:val="001C3AFB"/>
    <w:rsid w:val="001D1BD2"/>
    <w:rsid w:val="001E02BE"/>
    <w:rsid w:val="001E3B37"/>
    <w:rsid w:val="001F2594"/>
    <w:rsid w:val="002002F0"/>
    <w:rsid w:val="002055A6"/>
    <w:rsid w:val="00206460"/>
    <w:rsid w:val="002069B4"/>
    <w:rsid w:val="00214327"/>
    <w:rsid w:val="00215DFC"/>
    <w:rsid w:val="002212DF"/>
    <w:rsid w:val="00222CD4"/>
    <w:rsid w:val="00222EB7"/>
    <w:rsid w:val="00225016"/>
    <w:rsid w:val="002264A6"/>
    <w:rsid w:val="00227BA7"/>
    <w:rsid w:val="0023011C"/>
    <w:rsid w:val="00230537"/>
    <w:rsid w:val="002375C1"/>
    <w:rsid w:val="00256B7E"/>
    <w:rsid w:val="00256C14"/>
    <w:rsid w:val="00263398"/>
    <w:rsid w:val="00266F06"/>
    <w:rsid w:val="002706AC"/>
    <w:rsid w:val="00275BCF"/>
    <w:rsid w:val="0028754B"/>
    <w:rsid w:val="00291E36"/>
    <w:rsid w:val="00292257"/>
    <w:rsid w:val="00292340"/>
    <w:rsid w:val="002A44EF"/>
    <w:rsid w:val="002A475A"/>
    <w:rsid w:val="002A54E0"/>
    <w:rsid w:val="002B1595"/>
    <w:rsid w:val="002B191D"/>
    <w:rsid w:val="002B24FD"/>
    <w:rsid w:val="002C7012"/>
    <w:rsid w:val="002D08FE"/>
    <w:rsid w:val="002D0AF6"/>
    <w:rsid w:val="002D38BC"/>
    <w:rsid w:val="002E5888"/>
    <w:rsid w:val="002F06CB"/>
    <w:rsid w:val="002F164D"/>
    <w:rsid w:val="00306206"/>
    <w:rsid w:val="00313A2D"/>
    <w:rsid w:val="00317D85"/>
    <w:rsid w:val="003251AA"/>
    <w:rsid w:val="00327C56"/>
    <w:rsid w:val="003315A1"/>
    <w:rsid w:val="00336227"/>
    <w:rsid w:val="003373EC"/>
    <w:rsid w:val="00342FF4"/>
    <w:rsid w:val="003436A9"/>
    <w:rsid w:val="00346148"/>
    <w:rsid w:val="00357AAD"/>
    <w:rsid w:val="003669EA"/>
    <w:rsid w:val="003706CC"/>
    <w:rsid w:val="00377710"/>
    <w:rsid w:val="00382C41"/>
    <w:rsid w:val="003A2D8E"/>
    <w:rsid w:val="003A7CE6"/>
    <w:rsid w:val="003B581F"/>
    <w:rsid w:val="003C20E4"/>
    <w:rsid w:val="003D0EA8"/>
    <w:rsid w:val="003D6342"/>
    <w:rsid w:val="003E6F90"/>
    <w:rsid w:val="003F5D0F"/>
    <w:rsid w:val="00414101"/>
    <w:rsid w:val="004234F0"/>
    <w:rsid w:val="00431963"/>
    <w:rsid w:val="00433DDB"/>
    <w:rsid w:val="00437619"/>
    <w:rsid w:val="00437C4F"/>
    <w:rsid w:val="00450C04"/>
    <w:rsid w:val="00456487"/>
    <w:rsid w:val="004627EA"/>
    <w:rsid w:val="00465A1E"/>
    <w:rsid w:val="00473906"/>
    <w:rsid w:val="00480937"/>
    <w:rsid w:val="004818A0"/>
    <w:rsid w:val="004870D3"/>
    <w:rsid w:val="004A2A63"/>
    <w:rsid w:val="004B210C"/>
    <w:rsid w:val="004D20C7"/>
    <w:rsid w:val="004D405F"/>
    <w:rsid w:val="004E13FD"/>
    <w:rsid w:val="004E4BB2"/>
    <w:rsid w:val="004E4F4F"/>
    <w:rsid w:val="004E6789"/>
    <w:rsid w:val="004F61E3"/>
    <w:rsid w:val="004F6E9F"/>
    <w:rsid w:val="00502E10"/>
    <w:rsid w:val="0051015C"/>
    <w:rsid w:val="00516CF1"/>
    <w:rsid w:val="0052426B"/>
    <w:rsid w:val="00531AE9"/>
    <w:rsid w:val="0054025E"/>
    <w:rsid w:val="00550540"/>
    <w:rsid w:val="00550A66"/>
    <w:rsid w:val="0055638D"/>
    <w:rsid w:val="0055698C"/>
    <w:rsid w:val="00560816"/>
    <w:rsid w:val="00567EC7"/>
    <w:rsid w:val="00570013"/>
    <w:rsid w:val="005801A2"/>
    <w:rsid w:val="00587C9D"/>
    <w:rsid w:val="005952A5"/>
    <w:rsid w:val="005A33A1"/>
    <w:rsid w:val="005B217D"/>
    <w:rsid w:val="005C385F"/>
    <w:rsid w:val="005D0C01"/>
    <w:rsid w:val="005E1AC6"/>
    <w:rsid w:val="005E6911"/>
    <w:rsid w:val="005F6F1B"/>
    <w:rsid w:val="005F7049"/>
    <w:rsid w:val="006033E5"/>
    <w:rsid w:val="00621EFD"/>
    <w:rsid w:val="00623E23"/>
    <w:rsid w:val="00624B33"/>
    <w:rsid w:val="006261E5"/>
    <w:rsid w:val="0063041A"/>
    <w:rsid w:val="00630AA2"/>
    <w:rsid w:val="00644B34"/>
    <w:rsid w:val="00646707"/>
    <w:rsid w:val="00646B4E"/>
    <w:rsid w:val="00657F7E"/>
    <w:rsid w:val="00662E58"/>
    <w:rsid w:val="00664DCF"/>
    <w:rsid w:val="006B0D23"/>
    <w:rsid w:val="006B1F0A"/>
    <w:rsid w:val="006B3D46"/>
    <w:rsid w:val="006B7C08"/>
    <w:rsid w:val="006C5D39"/>
    <w:rsid w:val="006C7891"/>
    <w:rsid w:val="006D3E39"/>
    <w:rsid w:val="006D6D9B"/>
    <w:rsid w:val="006E0296"/>
    <w:rsid w:val="006E2810"/>
    <w:rsid w:val="006E5417"/>
    <w:rsid w:val="006F5C6A"/>
    <w:rsid w:val="007023DE"/>
    <w:rsid w:val="0071176C"/>
    <w:rsid w:val="0071240B"/>
    <w:rsid w:val="00712F60"/>
    <w:rsid w:val="00720E3B"/>
    <w:rsid w:val="0072156E"/>
    <w:rsid w:val="00735FAC"/>
    <w:rsid w:val="0074393F"/>
    <w:rsid w:val="00745F6B"/>
    <w:rsid w:val="00755276"/>
    <w:rsid w:val="0075585E"/>
    <w:rsid w:val="007658D7"/>
    <w:rsid w:val="00770571"/>
    <w:rsid w:val="007712EE"/>
    <w:rsid w:val="00771D74"/>
    <w:rsid w:val="007768FF"/>
    <w:rsid w:val="007824D3"/>
    <w:rsid w:val="00783BED"/>
    <w:rsid w:val="00796EE3"/>
    <w:rsid w:val="007A7D29"/>
    <w:rsid w:val="007B4AB8"/>
    <w:rsid w:val="007B7561"/>
    <w:rsid w:val="007B7A89"/>
    <w:rsid w:val="007D1181"/>
    <w:rsid w:val="007D2472"/>
    <w:rsid w:val="007E01A3"/>
    <w:rsid w:val="007E1C87"/>
    <w:rsid w:val="007F1F8B"/>
    <w:rsid w:val="007F67A1"/>
    <w:rsid w:val="00806463"/>
    <w:rsid w:val="00806992"/>
    <w:rsid w:val="00811C05"/>
    <w:rsid w:val="008206C8"/>
    <w:rsid w:val="00823FCE"/>
    <w:rsid w:val="008274A5"/>
    <w:rsid w:val="00844F73"/>
    <w:rsid w:val="00857D31"/>
    <w:rsid w:val="0086387C"/>
    <w:rsid w:val="008644C4"/>
    <w:rsid w:val="0087221D"/>
    <w:rsid w:val="00874A6C"/>
    <w:rsid w:val="0087581B"/>
    <w:rsid w:val="00876C65"/>
    <w:rsid w:val="00885CFF"/>
    <w:rsid w:val="008A4B4C"/>
    <w:rsid w:val="008A4DDA"/>
    <w:rsid w:val="008C239F"/>
    <w:rsid w:val="008D59CB"/>
    <w:rsid w:val="008E480C"/>
    <w:rsid w:val="008F1BB0"/>
    <w:rsid w:val="00905D97"/>
    <w:rsid w:val="0090668A"/>
    <w:rsid w:val="00906CCD"/>
    <w:rsid w:val="00907757"/>
    <w:rsid w:val="009211A2"/>
    <w:rsid w:val="009212B0"/>
    <w:rsid w:val="00921D13"/>
    <w:rsid w:val="00921FA1"/>
    <w:rsid w:val="009234A5"/>
    <w:rsid w:val="0092363B"/>
    <w:rsid w:val="00924420"/>
    <w:rsid w:val="00933453"/>
    <w:rsid w:val="009336F7"/>
    <w:rsid w:val="0093636C"/>
    <w:rsid w:val="009374A7"/>
    <w:rsid w:val="00955F6D"/>
    <w:rsid w:val="0096217F"/>
    <w:rsid w:val="00975472"/>
    <w:rsid w:val="0098551D"/>
    <w:rsid w:val="0099518F"/>
    <w:rsid w:val="009A0B86"/>
    <w:rsid w:val="009A523D"/>
    <w:rsid w:val="009B02A1"/>
    <w:rsid w:val="009F0735"/>
    <w:rsid w:val="009F3164"/>
    <w:rsid w:val="009F496B"/>
    <w:rsid w:val="00A01439"/>
    <w:rsid w:val="00A02E61"/>
    <w:rsid w:val="00A05CFF"/>
    <w:rsid w:val="00A07CE9"/>
    <w:rsid w:val="00A13048"/>
    <w:rsid w:val="00A14480"/>
    <w:rsid w:val="00A46843"/>
    <w:rsid w:val="00A56B97"/>
    <w:rsid w:val="00A6093D"/>
    <w:rsid w:val="00A634CA"/>
    <w:rsid w:val="00A767DC"/>
    <w:rsid w:val="00A76A6D"/>
    <w:rsid w:val="00A8286A"/>
    <w:rsid w:val="00A83253"/>
    <w:rsid w:val="00AA6E84"/>
    <w:rsid w:val="00AA71D0"/>
    <w:rsid w:val="00AD05A8"/>
    <w:rsid w:val="00AD0C21"/>
    <w:rsid w:val="00AD1680"/>
    <w:rsid w:val="00AD43FB"/>
    <w:rsid w:val="00AE0D23"/>
    <w:rsid w:val="00AE2C2F"/>
    <w:rsid w:val="00AE341B"/>
    <w:rsid w:val="00AE7AE3"/>
    <w:rsid w:val="00B03C9A"/>
    <w:rsid w:val="00B07CA7"/>
    <w:rsid w:val="00B1279A"/>
    <w:rsid w:val="00B34E18"/>
    <w:rsid w:val="00B4194A"/>
    <w:rsid w:val="00B50F9F"/>
    <w:rsid w:val="00B51B72"/>
    <w:rsid w:val="00B5222E"/>
    <w:rsid w:val="00B53179"/>
    <w:rsid w:val="00B57D86"/>
    <w:rsid w:val="00B600CD"/>
    <w:rsid w:val="00B6074A"/>
    <w:rsid w:val="00B61C96"/>
    <w:rsid w:val="00B634F3"/>
    <w:rsid w:val="00B730D4"/>
    <w:rsid w:val="00B73A2A"/>
    <w:rsid w:val="00B816BA"/>
    <w:rsid w:val="00B85617"/>
    <w:rsid w:val="00B8786F"/>
    <w:rsid w:val="00B94B06"/>
    <w:rsid w:val="00B94C28"/>
    <w:rsid w:val="00BA379C"/>
    <w:rsid w:val="00BB2B1E"/>
    <w:rsid w:val="00BB4A84"/>
    <w:rsid w:val="00BC0586"/>
    <w:rsid w:val="00BC10BA"/>
    <w:rsid w:val="00BC405A"/>
    <w:rsid w:val="00BC5AFD"/>
    <w:rsid w:val="00BC5D3F"/>
    <w:rsid w:val="00BD1C89"/>
    <w:rsid w:val="00BD5566"/>
    <w:rsid w:val="00BE3EBF"/>
    <w:rsid w:val="00BF0CB8"/>
    <w:rsid w:val="00C04F43"/>
    <w:rsid w:val="00C0609D"/>
    <w:rsid w:val="00C115AB"/>
    <w:rsid w:val="00C126EE"/>
    <w:rsid w:val="00C17CB2"/>
    <w:rsid w:val="00C232A6"/>
    <w:rsid w:val="00C26CCB"/>
    <w:rsid w:val="00C30249"/>
    <w:rsid w:val="00C3723B"/>
    <w:rsid w:val="00C42466"/>
    <w:rsid w:val="00C503B1"/>
    <w:rsid w:val="00C52621"/>
    <w:rsid w:val="00C606C9"/>
    <w:rsid w:val="00C80288"/>
    <w:rsid w:val="00C84003"/>
    <w:rsid w:val="00C85028"/>
    <w:rsid w:val="00C90650"/>
    <w:rsid w:val="00C97D78"/>
    <w:rsid w:val="00CA2E09"/>
    <w:rsid w:val="00CC2AAE"/>
    <w:rsid w:val="00CC5A42"/>
    <w:rsid w:val="00CD0EAB"/>
    <w:rsid w:val="00CE5E02"/>
    <w:rsid w:val="00CF34DB"/>
    <w:rsid w:val="00CF558F"/>
    <w:rsid w:val="00D010C0"/>
    <w:rsid w:val="00D073E2"/>
    <w:rsid w:val="00D100FD"/>
    <w:rsid w:val="00D17FA3"/>
    <w:rsid w:val="00D23BB6"/>
    <w:rsid w:val="00D34E7D"/>
    <w:rsid w:val="00D43E6B"/>
    <w:rsid w:val="00D446EC"/>
    <w:rsid w:val="00D51BF0"/>
    <w:rsid w:val="00D55942"/>
    <w:rsid w:val="00D72AC6"/>
    <w:rsid w:val="00D77FDB"/>
    <w:rsid w:val="00D807BF"/>
    <w:rsid w:val="00D82FCC"/>
    <w:rsid w:val="00DA17FC"/>
    <w:rsid w:val="00DA7887"/>
    <w:rsid w:val="00DB24E1"/>
    <w:rsid w:val="00DB2C26"/>
    <w:rsid w:val="00DB343D"/>
    <w:rsid w:val="00DD0051"/>
    <w:rsid w:val="00DD02F4"/>
    <w:rsid w:val="00DE2592"/>
    <w:rsid w:val="00DE6B43"/>
    <w:rsid w:val="00E06B80"/>
    <w:rsid w:val="00E11923"/>
    <w:rsid w:val="00E1567E"/>
    <w:rsid w:val="00E262D4"/>
    <w:rsid w:val="00E357EB"/>
    <w:rsid w:val="00E36250"/>
    <w:rsid w:val="00E36AF2"/>
    <w:rsid w:val="00E51A83"/>
    <w:rsid w:val="00E54511"/>
    <w:rsid w:val="00E61577"/>
    <w:rsid w:val="00E61DAC"/>
    <w:rsid w:val="00E72B80"/>
    <w:rsid w:val="00E75FE3"/>
    <w:rsid w:val="00E81C06"/>
    <w:rsid w:val="00E86C4C"/>
    <w:rsid w:val="00E87287"/>
    <w:rsid w:val="00E907A3"/>
    <w:rsid w:val="00EA5AE0"/>
    <w:rsid w:val="00EA71EC"/>
    <w:rsid w:val="00EB7AB1"/>
    <w:rsid w:val="00EC16DB"/>
    <w:rsid w:val="00EE4291"/>
    <w:rsid w:val="00EE7CD8"/>
    <w:rsid w:val="00EF48CC"/>
    <w:rsid w:val="00F00801"/>
    <w:rsid w:val="00F07056"/>
    <w:rsid w:val="00F44B47"/>
    <w:rsid w:val="00F47AF4"/>
    <w:rsid w:val="00F47BA2"/>
    <w:rsid w:val="00F711F1"/>
    <w:rsid w:val="00F73032"/>
    <w:rsid w:val="00F848FC"/>
    <w:rsid w:val="00F87B8F"/>
    <w:rsid w:val="00F9282A"/>
    <w:rsid w:val="00F94F7C"/>
    <w:rsid w:val="00F96BAD"/>
    <w:rsid w:val="00FA139D"/>
    <w:rsid w:val="00FB0E84"/>
    <w:rsid w:val="00FB59C1"/>
    <w:rsid w:val="00FB6DE4"/>
    <w:rsid w:val="00FD01C2"/>
    <w:rsid w:val="00FD6831"/>
    <w:rsid w:val="00FE595C"/>
    <w:rsid w:val="00FF0CE3"/>
    <w:rsid w:val="00FF417E"/>
    <w:rsid w:val="00FF7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2C645B-0C37-4FFD-A46C-B922C3ABC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Outline List 1" w:uiPriority="99"/>
    <w:lsdException w:name="Outline List 2" w:uiPriority="99"/>
    <w:lsdException w:name="Outline List 3"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fields">
    <w:name w:val="fields"/>
    <w:basedOn w:val="Normal"/>
    <w:link w:val="fieldsZchn"/>
    <w:rsid w:val="00FB6DE4"/>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rPr>
  </w:style>
  <w:style w:type="character" w:customStyle="1" w:styleId="fieldsZchn">
    <w:name w:val="fields Zchn"/>
    <w:link w:val="fields"/>
    <w:rsid w:val="00FB6DE4"/>
    <w:rPr>
      <w:rFonts w:ascii="Times" w:eastAsia="BatangChe" w:hAnsi="Times"/>
      <w:sz w:val="24"/>
      <w:lang w:eastAsia="en-US"/>
    </w:rPr>
  </w:style>
  <w:style w:type="paragraph" w:styleId="ListParagraph">
    <w:name w:val="List Paragraph"/>
    <w:basedOn w:val="Normal"/>
    <w:uiPriority w:val="34"/>
    <w:qFormat/>
    <w:rsid w:val="00FB6DE4"/>
    <w:pPr>
      <w:ind w:left="720"/>
      <w:contextualSpacing/>
    </w:pPr>
    <w:rPr>
      <w:rFonts w:eastAsia="Malgun Gothic"/>
    </w:rPr>
  </w:style>
  <w:style w:type="paragraph" w:customStyle="1" w:styleId="3HeaderFooter">
    <w:name w:val="3HeaderFooter"/>
    <w:basedOn w:val="Normal"/>
    <w:link w:val="3HeaderFooterChar"/>
    <w:qFormat/>
    <w:rsid w:val="00FB6DE4"/>
    <w:pPr>
      <w:widowControl w:val="0"/>
      <w:tabs>
        <w:tab w:val="clear" w:pos="360"/>
        <w:tab w:val="clear" w:pos="720"/>
        <w:tab w:val="clear" w:pos="1080"/>
        <w:tab w:val="clear" w:pos="1440"/>
        <w:tab w:val="left" w:pos="907"/>
        <w:tab w:val="right" w:pos="8789"/>
        <w:tab w:val="right" w:pos="9696"/>
      </w:tabs>
      <w:spacing w:before="0"/>
    </w:pPr>
    <w:rPr>
      <w:b/>
      <w:szCs w:val="22"/>
      <w:lang w:val="en-GB"/>
    </w:rPr>
  </w:style>
  <w:style w:type="character" w:customStyle="1" w:styleId="3HeaderFooterChar">
    <w:name w:val="3HeaderFooter Char"/>
    <w:link w:val="3HeaderFooter"/>
    <w:rsid w:val="00FB6DE4"/>
    <w:rPr>
      <w:b/>
      <w:sz w:val="22"/>
      <w:szCs w:val="22"/>
      <w:lang w:val="en-GB" w:eastAsia="en-US"/>
    </w:rPr>
  </w:style>
  <w:style w:type="paragraph" w:customStyle="1" w:styleId="enumlev1">
    <w:name w:val="enumlev1"/>
    <w:basedOn w:val="Normal"/>
    <w:rsid w:val="00FB6DE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Revision">
    <w:name w:val="Revision"/>
    <w:hidden/>
    <w:uiPriority w:val="99"/>
    <w:rsid w:val="00D100FD"/>
    <w:rPr>
      <w:sz w:val="22"/>
      <w:lang w:eastAsia="en-US"/>
    </w:rPr>
  </w:style>
  <w:style w:type="paragraph" w:customStyle="1" w:styleId="TableTitle">
    <w:name w:val="Table_Title"/>
    <w:basedOn w:val="Normal"/>
    <w:next w:val="Blanc"/>
    <w:rsid w:val="006261E5"/>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6261E5"/>
    <w:pPr>
      <w:tabs>
        <w:tab w:val="clear" w:pos="794"/>
        <w:tab w:val="clear" w:pos="1191"/>
        <w:tab w:val="clear" w:pos="1588"/>
        <w:tab w:val="clear" w:pos="1985"/>
      </w:tabs>
      <w:spacing w:before="0" w:after="57" w:line="12" w:lineRule="exact"/>
    </w:pPr>
    <w:rPr>
      <w:b w:val="0"/>
      <w:bCs w:val="0"/>
      <w:sz w:val="8"/>
      <w:szCs w:val="8"/>
      <w:lang w:val="en-US"/>
    </w:rPr>
  </w:style>
  <w:style w:type="character" w:styleId="UnresolvedMention">
    <w:name w:val="Unresolved Mention"/>
    <w:uiPriority w:val="99"/>
    <w:semiHidden/>
    <w:unhideWhenUsed/>
    <w:rsid w:val="0052426B"/>
    <w:rPr>
      <w:color w:val="808080"/>
      <w:shd w:val="clear" w:color="auto" w:fill="E6E6E6"/>
    </w:rPr>
  </w:style>
  <w:style w:type="paragraph" w:customStyle="1" w:styleId="tableheading">
    <w:name w:val="table heading"/>
    <w:basedOn w:val="Normal"/>
    <w:rsid w:val="00AE0D23"/>
    <w:pPr>
      <w:keepNext/>
      <w:keepLines/>
      <w:tabs>
        <w:tab w:val="clear" w:pos="360"/>
        <w:tab w:val="clear" w:pos="720"/>
        <w:tab w:val="clear" w:pos="1080"/>
        <w:tab w:val="clear" w:pos="1440"/>
      </w:tabs>
      <w:spacing w:before="0" w:after="60"/>
      <w:jc w:val="both"/>
    </w:pPr>
    <w:rPr>
      <w:rFonts w:eastAsia="Malgun Gothic"/>
      <w:b/>
      <w:bCs/>
      <w:sz w:val="20"/>
      <w:lang w:val="en-CA"/>
    </w:rPr>
  </w:style>
  <w:style w:type="paragraph" w:customStyle="1" w:styleId="tablesyntax">
    <w:name w:val="table syntax"/>
    <w:basedOn w:val="Normal"/>
    <w:link w:val="tablesyntaxChar"/>
    <w:rsid w:val="00AE0D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CA"/>
    </w:rPr>
  </w:style>
  <w:style w:type="character" w:customStyle="1" w:styleId="tablesyntaxChar">
    <w:name w:val="table syntax Char"/>
    <w:link w:val="tablesyntax"/>
    <w:locked/>
    <w:rsid w:val="00AE0D23"/>
    <w:rPr>
      <w:rFonts w:ascii="Times" w:eastAsia="Malgun Gothic" w:hAnsi="Times"/>
      <w:lang w:val="en-CA" w:eastAsia="en-US"/>
    </w:rPr>
  </w:style>
  <w:style w:type="paragraph" w:customStyle="1" w:styleId="tablecell">
    <w:name w:val="table cell"/>
    <w:basedOn w:val="Normal"/>
    <w:rsid w:val="00AE0D23"/>
    <w:pPr>
      <w:keepNext/>
      <w:keepLines/>
      <w:tabs>
        <w:tab w:val="clear" w:pos="360"/>
        <w:tab w:val="clear" w:pos="720"/>
        <w:tab w:val="clear" w:pos="1080"/>
        <w:tab w:val="clear" w:pos="1440"/>
      </w:tabs>
      <w:spacing w:before="0" w:after="60"/>
      <w:jc w:val="both"/>
    </w:pPr>
    <w:rPr>
      <w:rFonts w:eastAsia="Malgun Gothic"/>
      <w:sz w:val="20"/>
      <w:lang w:val="en-CA"/>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AE0D23"/>
    <w:rPr>
      <w:rFonts w:cs="Arial"/>
      <w:b/>
      <w:bCs/>
      <w:kern w:val="32"/>
      <w:sz w:val="32"/>
      <w:szCs w:val="32"/>
      <w:lang w:eastAsia="en-US"/>
    </w:rPr>
  </w:style>
  <w:style w:type="character" w:customStyle="1" w:styleId="HeaderChar">
    <w:name w:val="Header Char"/>
    <w:aliases w:val="h Char,Header/Footer Char"/>
    <w:link w:val="Header"/>
    <w:rsid w:val="00AE0D23"/>
    <w:rPr>
      <w:sz w:val="22"/>
      <w:lang w:eastAsia="en-US"/>
    </w:rPr>
  </w:style>
  <w:style w:type="character" w:customStyle="1" w:styleId="FooterChar">
    <w:name w:val="Footer Char"/>
    <w:link w:val="Footer"/>
    <w:rsid w:val="00AE0D23"/>
    <w:rPr>
      <w:sz w:val="22"/>
      <w:lang w:eastAsia="en-US"/>
    </w:rPr>
  </w:style>
  <w:style w:type="character" w:customStyle="1" w:styleId="BalloonTextChar">
    <w:name w:val="Balloon Text Char"/>
    <w:link w:val="BalloonText"/>
    <w:rsid w:val="00AE0D23"/>
    <w:rPr>
      <w:rFonts w:ascii="Tahoma" w:hAnsi="Tahoma" w:cs="Tahoma"/>
      <w:sz w:val="16"/>
      <w:szCs w:val="16"/>
      <w:lang w:eastAsia="en-US"/>
    </w:rPr>
  </w:style>
  <w:style w:type="table" w:styleId="TableGrid">
    <w:name w:val="Table Grid"/>
    <w:basedOn w:val="TableNormal"/>
    <w:uiPriority w:val="99"/>
    <w:rsid w:val="00AE0D23"/>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1"/>
    <w:qFormat/>
    <w:rsid w:val="00AE0D23"/>
    <w:pPr>
      <w:keepNext/>
      <w:tabs>
        <w:tab w:val="clear" w:pos="360"/>
        <w:tab w:val="clear" w:pos="720"/>
        <w:tab w:val="clear" w:pos="1080"/>
        <w:tab w:val="clear" w:pos="1440"/>
      </w:tabs>
      <w:spacing w:before="240" w:after="113"/>
      <w:jc w:val="center"/>
    </w:pPr>
    <w:rPr>
      <w:rFonts w:eastAsia="Malgun Gothic"/>
      <w:b/>
      <w:bCs/>
      <w:sz w:val="20"/>
      <w:lang w:val="en-CA"/>
    </w:rPr>
  </w:style>
  <w:style w:type="character" w:customStyle="1" w:styleId="CaptionChar1">
    <w:name w:val="Caption Char1"/>
    <w:link w:val="Caption"/>
    <w:locked/>
    <w:rsid w:val="00AE0D23"/>
    <w:rPr>
      <w:rFonts w:eastAsia="Malgun Gothic"/>
      <w:b/>
      <w:bCs/>
      <w:lang w:val="en-CA" w:eastAsia="en-US"/>
    </w:rPr>
  </w:style>
  <w:style w:type="paragraph" w:customStyle="1" w:styleId="Note1">
    <w:name w:val="Note 1"/>
    <w:basedOn w:val="Normal"/>
    <w:link w:val="Note1Char"/>
    <w:qFormat/>
    <w:rsid w:val="00AE0D23"/>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AE0D23"/>
    <w:rPr>
      <w:rFonts w:eastAsia="Malgun Gothic"/>
      <w:sz w:val="18"/>
      <w:szCs w:val="18"/>
      <w:lang w:val="en-GB" w:eastAsia="en-US"/>
    </w:rPr>
  </w:style>
  <w:style w:type="paragraph" w:customStyle="1" w:styleId="Tablehead">
    <w:name w:val="Table_head"/>
    <w:basedOn w:val="Tabletext"/>
    <w:next w:val="Tabletext"/>
    <w:rsid w:val="00AE0D23"/>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AE0D23"/>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AE0D23"/>
    <w:rPr>
      <w:rFonts w:eastAsia="Malgun Gothic"/>
      <w:lang w:val="en-GB" w:eastAsia="x-none"/>
    </w:rPr>
  </w:style>
  <w:style w:type="character" w:customStyle="1" w:styleId="Heading4CharChar1">
    <w:name w:val="Heading 4 Char Char1"/>
    <w:aliases w:val="Heading 4 Char1 Char Char,Heading 4 Char Char Char Char"/>
    <w:uiPriority w:val="99"/>
    <w:rsid w:val="00AE0D23"/>
    <w:rPr>
      <w:rFonts w:cs="Times New Roman"/>
      <w:b/>
      <w:bCs/>
      <w:lang w:val="en-GB" w:eastAsia="en-US"/>
    </w:rPr>
  </w:style>
  <w:style w:type="character" w:styleId="CommentReference">
    <w:name w:val="annotation reference"/>
    <w:uiPriority w:val="99"/>
    <w:rsid w:val="00AE0D23"/>
    <w:rPr>
      <w:rFonts w:cs="Times New Roman"/>
      <w:sz w:val="16"/>
      <w:szCs w:val="16"/>
    </w:rPr>
  </w:style>
  <w:style w:type="paragraph" w:styleId="CommentText">
    <w:name w:val="annotation text"/>
    <w:basedOn w:val="Normal"/>
    <w:link w:val="CommentTextChar"/>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AE0D23"/>
    <w:rPr>
      <w:rFonts w:eastAsia="Malgun Gothic"/>
      <w:lang w:val="en-GB" w:eastAsia="x-none"/>
    </w:rPr>
  </w:style>
  <w:style w:type="paragraph" w:styleId="TOC8">
    <w:name w:val="toc 8"/>
    <w:basedOn w:val="Normal"/>
    <w:next w:val="Normal"/>
    <w:autoRedefine/>
    <w:uiPriority w:val="39"/>
    <w:rsid w:val="00AE0D23"/>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AE0D23"/>
    <w:pPr>
      <w:ind w:left="2382" w:hanging="1191"/>
    </w:pPr>
  </w:style>
  <w:style w:type="paragraph" w:styleId="TOC3">
    <w:name w:val="toc 3"/>
    <w:basedOn w:val="Normal"/>
    <w:next w:val="Normal"/>
    <w:autoRedefine/>
    <w:uiPriority w:val="39"/>
    <w:qFormat/>
    <w:rsid w:val="00AE0D23"/>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AE0D23"/>
    <w:pPr>
      <w:ind w:left="2098" w:hanging="1106"/>
    </w:pPr>
  </w:style>
  <w:style w:type="paragraph" w:styleId="TOC5">
    <w:name w:val="toc 5"/>
    <w:basedOn w:val="TOC3"/>
    <w:autoRedefine/>
    <w:uiPriority w:val="39"/>
    <w:rsid w:val="00AE0D23"/>
    <w:pPr>
      <w:ind w:left="1758" w:hanging="964"/>
    </w:pPr>
  </w:style>
  <w:style w:type="paragraph" w:styleId="TOC4">
    <w:name w:val="toc 4"/>
    <w:basedOn w:val="TOC3"/>
    <w:next w:val="TOC5"/>
    <w:autoRedefine/>
    <w:uiPriority w:val="39"/>
    <w:rsid w:val="00AE0D23"/>
    <w:pPr>
      <w:ind w:left="1502" w:hanging="907"/>
    </w:pPr>
  </w:style>
  <w:style w:type="paragraph" w:styleId="TOC2">
    <w:name w:val="toc 2"/>
    <w:basedOn w:val="TOC1"/>
    <w:next w:val="TOC3"/>
    <w:autoRedefine/>
    <w:uiPriority w:val="39"/>
    <w:qFormat/>
    <w:rsid w:val="00AE0D23"/>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AE0D23"/>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AE0D23"/>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AE0D23"/>
    <w:rPr>
      <w:rFonts w:eastAsia="Malgun Gothic"/>
      <w:lang w:val="en-GB" w:eastAsia="en-US"/>
    </w:rPr>
  </w:style>
  <w:style w:type="character" w:styleId="LineNumber">
    <w:name w:val="line number"/>
    <w:uiPriority w:val="99"/>
    <w:rsid w:val="00AE0D23"/>
    <w:rPr>
      <w:rFonts w:cs="Times New Roman"/>
    </w:rPr>
  </w:style>
  <w:style w:type="paragraph" w:styleId="Index1">
    <w:name w:val="index 1"/>
    <w:basedOn w:val="Normal"/>
    <w:next w:val="Normal"/>
    <w:autoRedefine/>
    <w:uiPriority w:val="99"/>
    <w:rsid w:val="00AE0D23"/>
    <w:pPr>
      <w:tabs>
        <w:tab w:val="clear" w:pos="360"/>
        <w:tab w:val="clear" w:pos="720"/>
        <w:tab w:val="clear" w:pos="1080"/>
        <w:tab w:val="clear" w:pos="1440"/>
      </w:tabs>
      <w:ind w:left="220" w:hanging="220"/>
    </w:pPr>
    <w:rPr>
      <w:rFonts w:eastAsia="MS Mincho"/>
      <w:lang w:val="en-CA"/>
    </w:rPr>
  </w:style>
  <w:style w:type="paragraph" w:styleId="IndexHeading">
    <w:name w:val="index heading"/>
    <w:basedOn w:val="Normal"/>
    <w:next w:val="ColorfulShading-Accent12"/>
    <w:uiPriority w:val="99"/>
    <w:rsid w:val="00AE0D23"/>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uiPriority w:val="99"/>
    <w:rsid w:val="00AE0D23"/>
    <w:rPr>
      <w:rFonts w:cs="Times New Roman"/>
      <w:position w:val="6"/>
      <w:sz w:val="16"/>
      <w:szCs w:val="16"/>
    </w:rPr>
  </w:style>
  <w:style w:type="paragraph" w:styleId="FootnoteText">
    <w:name w:val="footnote text"/>
    <w:basedOn w:val="Normal"/>
    <w:link w:val="FootnoteTextChar"/>
    <w:uiPriority w:val="99"/>
    <w:rsid w:val="00AE0D23"/>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AE0D23"/>
    <w:rPr>
      <w:rFonts w:eastAsia="Malgun Gothic"/>
      <w:lang w:val="en-GB" w:eastAsia="x-none"/>
    </w:rPr>
  </w:style>
  <w:style w:type="paragraph" w:styleId="NormalIndent">
    <w:name w:val="Normal Indent"/>
    <w:basedOn w:val="Normal"/>
    <w:uiPriority w:val="99"/>
    <w:rsid w:val="00AE0D23"/>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AE0D23"/>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AE0D23"/>
    <w:pPr>
      <w:keepNext/>
      <w:tabs>
        <w:tab w:val="clear" w:pos="360"/>
        <w:tab w:val="clear" w:pos="720"/>
        <w:tab w:val="clear" w:pos="1080"/>
        <w:tab w:val="clear" w:pos="1440"/>
      </w:tabs>
      <w:spacing w:before="0" w:after="57" w:line="12" w:lineRule="exact"/>
      <w:jc w:val="center"/>
    </w:pPr>
    <w:rPr>
      <w:rFonts w:eastAsia="Malgun Gothic"/>
      <w:sz w:val="8"/>
      <w:szCs w:val="8"/>
      <w:lang w:val="en-CA"/>
    </w:rPr>
  </w:style>
  <w:style w:type="paragraph" w:customStyle="1" w:styleId="TableText0">
    <w:name w:val="Table_Text"/>
    <w:basedOn w:val="TableLegend"/>
    <w:uiPriority w:val="99"/>
    <w:rsid w:val="00AE0D23"/>
    <w:pPr>
      <w:keepNext w:val="0"/>
      <w:keepLines/>
      <w:tabs>
        <w:tab w:val="clear" w:pos="454"/>
      </w:tabs>
      <w:spacing w:before="100" w:after="100" w:line="190" w:lineRule="exact"/>
    </w:pPr>
  </w:style>
  <w:style w:type="character" w:customStyle="1" w:styleId="BlancCharCharChar">
    <w:name w:val="Blanc Char Char Char"/>
    <w:uiPriority w:val="99"/>
    <w:rsid w:val="00AE0D23"/>
    <w:rPr>
      <w:rFonts w:cs="Times New Roman"/>
      <w:b/>
      <w:bCs/>
      <w:sz w:val="8"/>
      <w:szCs w:val="8"/>
      <w:lang w:val="en-US" w:eastAsia="en-US"/>
    </w:rPr>
  </w:style>
  <w:style w:type="paragraph" w:customStyle="1" w:styleId="enumlev2">
    <w:name w:val="enumlev2"/>
    <w:basedOn w:val="enumlev1"/>
    <w:uiPriority w:val="99"/>
    <w:rsid w:val="00AE0D23"/>
    <w:pPr>
      <w:ind w:left="1588"/>
    </w:pPr>
  </w:style>
  <w:style w:type="paragraph" w:customStyle="1" w:styleId="enumlev3">
    <w:name w:val="enumlev3"/>
    <w:basedOn w:val="enumlev2"/>
    <w:uiPriority w:val="99"/>
    <w:rsid w:val="00AE0D23"/>
    <w:pPr>
      <w:ind w:left="1985"/>
    </w:pPr>
  </w:style>
  <w:style w:type="paragraph" w:customStyle="1" w:styleId="heading1aftertitle">
    <w:name w:val="heading 1aftertitle"/>
    <w:basedOn w:val="Heading1"/>
    <w:next w:val="Normal"/>
    <w:uiPriority w:val="99"/>
    <w:rsid w:val="00AE0D23"/>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AE0D23"/>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AE0D23"/>
    <w:pPr>
      <w:spacing w:after="720"/>
    </w:pPr>
    <w:rPr>
      <w:bCs w:val="0"/>
      <w:lang w:eastAsia="zh-TW"/>
    </w:rPr>
  </w:style>
  <w:style w:type="paragraph" w:customStyle="1" w:styleId="Figure">
    <w:name w:val="Figure_#"/>
    <w:basedOn w:val="Normal"/>
    <w:next w:val="FigureTitleChar"/>
    <w:uiPriority w:val="99"/>
    <w:rsid w:val="00AE0D23"/>
    <w:pPr>
      <w:keepNext/>
      <w:tabs>
        <w:tab w:val="clear" w:pos="360"/>
        <w:tab w:val="clear" w:pos="720"/>
        <w:tab w:val="clear" w:pos="1080"/>
        <w:tab w:val="clear" w:pos="144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AE0D2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AE0D23"/>
    <w:pPr>
      <w:tabs>
        <w:tab w:val="clear" w:pos="360"/>
        <w:tab w:val="clear" w:pos="720"/>
        <w:tab w:val="clear" w:pos="1080"/>
        <w:tab w:val="clear" w:pos="1440"/>
        <w:tab w:val="left" w:pos="794"/>
        <w:tab w:val="left" w:pos="1191"/>
        <w:tab w:val="left" w:pos="1588"/>
        <w:tab w:val="left" w:pos="1985"/>
      </w:tabs>
    </w:pPr>
    <w:rPr>
      <w:rFonts w:eastAsia="Malgun Gothic"/>
      <w:color w:val="FF0000"/>
      <w:sz w:val="20"/>
      <w:lang w:val="en-CA"/>
    </w:rPr>
  </w:style>
  <w:style w:type="paragraph" w:customStyle="1" w:styleId="SectionTitle">
    <w:name w:val="Section_Title"/>
    <w:basedOn w:val="Normal"/>
    <w:uiPriority w:val="99"/>
    <w:rsid w:val="00AE0D23"/>
    <w:pPr>
      <w:tabs>
        <w:tab w:val="clear" w:pos="360"/>
        <w:tab w:val="clear" w:pos="720"/>
        <w:tab w:val="clear" w:pos="1080"/>
        <w:tab w:val="clear" w:pos="1440"/>
      </w:tabs>
      <w:ind w:left="1418"/>
    </w:pPr>
    <w:rPr>
      <w:rFonts w:ascii="Arial" w:eastAsia="Malgun Gothic" w:hAnsi="Arial" w:cs="Arial"/>
      <w:sz w:val="32"/>
      <w:szCs w:val="32"/>
      <w:lang w:val="en-CA"/>
    </w:rPr>
  </w:style>
  <w:style w:type="paragraph" w:customStyle="1" w:styleId="CouvRecTitle">
    <w:name w:val="Couv Rec Title"/>
    <w:basedOn w:val="Normal"/>
    <w:uiPriority w:val="99"/>
    <w:rsid w:val="00AE0D23"/>
    <w:pPr>
      <w:keepNext/>
      <w:keepLines/>
      <w:tabs>
        <w:tab w:val="clear" w:pos="360"/>
        <w:tab w:val="clear" w:pos="720"/>
        <w:tab w:val="clear" w:pos="1080"/>
        <w:tab w:val="clear" w:pos="1440"/>
      </w:tabs>
      <w:spacing w:before="240"/>
      <w:ind w:left="1418"/>
    </w:pPr>
    <w:rPr>
      <w:rFonts w:ascii="Arial" w:eastAsia="Malgun Gothic" w:hAnsi="Arial" w:cs="Arial"/>
      <w:b/>
      <w:bCs/>
      <w:sz w:val="36"/>
      <w:szCs w:val="36"/>
      <w:lang w:val="en-CA"/>
    </w:rPr>
  </w:style>
  <w:style w:type="paragraph" w:customStyle="1" w:styleId="CouvRec">
    <w:name w:val="Couv Rec #"/>
    <w:basedOn w:val="Normal"/>
    <w:uiPriority w:val="99"/>
    <w:rsid w:val="00AE0D23"/>
    <w:pPr>
      <w:tabs>
        <w:tab w:val="clear" w:pos="360"/>
        <w:tab w:val="clear" w:pos="720"/>
        <w:tab w:val="clear" w:pos="1080"/>
        <w:tab w:val="clear" w:pos="1440"/>
      </w:tabs>
      <w:spacing w:before="6"/>
      <w:ind w:left="1418"/>
      <w:jc w:val="both"/>
    </w:pPr>
    <w:rPr>
      <w:rFonts w:ascii="Arial" w:eastAsia="Malgun Gothic" w:hAnsi="Arial" w:cs="Arial"/>
      <w:sz w:val="32"/>
      <w:szCs w:val="32"/>
      <w:lang w:val="en-CA"/>
    </w:rPr>
  </w:style>
  <w:style w:type="paragraph" w:customStyle="1" w:styleId="CouvNote">
    <w:name w:val="Couv Note"/>
    <w:basedOn w:val="Normal"/>
    <w:uiPriority w:val="99"/>
    <w:rsid w:val="00AE0D23"/>
    <w:pPr>
      <w:tabs>
        <w:tab w:val="clear" w:pos="360"/>
        <w:tab w:val="clear" w:pos="720"/>
        <w:tab w:val="clear" w:pos="1080"/>
        <w:tab w:val="clear" w:pos="1440"/>
        <w:tab w:val="left" w:pos="1134"/>
        <w:tab w:val="left" w:pos="1418"/>
      </w:tabs>
      <w:spacing w:before="200"/>
      <w:jc w:val="both"/>
    </w:pPr>
    <w:rPr>
      <w:rFonts w:ascii="Arial" w:eastAsia="Malgun Gothic" w:hAnsi="Arial" w:cs="Arial"/>
      <w:sz w:val="20"/>
      <w:lang w:val="en-CA"/>
    </w:rPr>
  </w:style>
  <w:style w:type="paragraph" w:customStyle="1" w:styleId="Rec">
    <w:name w:val="Rec #"/>
    <w:basedOn w:val="Normal"/>
    <w:next w:val="headfoot"/>
    <w:uiPriority w:val="99"/>
    <w:rsid w:val="00AE0D23"/>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AE0D23"/>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AE0D23"/>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AE0D23"/>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AE0D23"/>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AE0D23"/>
    <w:pPr>
      <w:spacing w:before="0"/>
    </w:pPr>
  </w:style>
  <w:style w:type="paragraph" w:customStyle="1" w:styleId="ASN1Italic">
    <w:name w:val="ASN.1 Italic"/>
    <w:basedOn w:val="ASN1"/>
    <w:uiPriority w:val="99"/>
    <w:rsid w:val="00AE0D23"/>
    <w:pPr>
      <w:spacing w:before="0"/>
    </w:pPr>
    <w:rPr>
      <w:b w:val="0"/>
      <w:bCs w:val="0"/>
      <w:i/>
      <w:iCs/>
      <w:sz w:val="20"/>
      <w:szCs w:val="20"/>
    </w:rPr>
  </w:style>
  <w:style w:type="paragraph" w:customStyle="1" w:styleId="Note">
    <w:name w:val="Note"/>
    <w:basedOn w:val="Normal"/>
    <w:next w:val="Normal"/>
    <w:link w:val="NoteChar2"/>
    <w:qFormat/>
    <w:rsid w:val="00AE0D23"/>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AE0D23"/>
    <w:rPr>
      <w:rFonts w:cs="Times New Roman"/>
      <w:sz w:val="18"/>
      <w:szCs w:val="18"/>
      <w:lang w:val="en-GB" w:eastAsia="en-US"/>
    </w:rPr>
  </w:style>
  <w:style w:type="paragraph" w:customStyle="1" w:styleId="head">
    <w:name w:val="head"/>
    <w:basedOn w:val="headfoot"/>
    <w:next w:val="foot"/>
    <w:uiPriority w:val="99"/>
    <w:rsid w:val="00AE0D23"/>
    <w:rPr>
      <w:color w:val="FFFFFF"/>
    </w:rPr>
  </w:style>
  <w:style w:type="paragraph" w:customStyle="1" w:styleId="foot">
    <w:name w:val="foot"/>
    <w:basedOn w:val="head"/>
    <w:next w:val="Heading1"/>
    <w:uiPriority w:val="99"/>
    <w:rsid w:val="00AE0D23"/>
  </w:style>
  <w:style w:type="paragraph" w:customStyle="1" w:styleId="RecISO">
    <w:name w:val="Rec_ISO_#"/>
    <w:basedOn w:val="Rec"/>
    <w:uiPriority w:val="99"/>
    <w:rsid w:val="00AE0D23"/>
    <w:pPr>
      <w:tabs>
        <w:tab w:val="clear" w:pos="794"/>
        <w:tab w:val="clear" w:pos="1191"/>
        <w:tab w:val="clear" w:pos="1588"/>
        <w:tab w:val="clear" w:pos="1985"/>
      </w:tabs>
    </w:pPr>
  </w:style>
  <w:style w:type="paragraph" w:customStyle="1" w:styleId="RecCCITT">
    <w:name w:val="Rec_CCITT_#"/>
    <w:basedOn w:val="RecISO"/>
    <w:uiPriority w:val="99"/>
    <w:rsid w:val="00AE0D23"/>
    <w:pPr>
      <w:spacing w:before="0"/>
    </w:pPr>
  </w:style>
  <w:style w:type="paragraph" w:styleId="Title">
    <w:name w:val="Title"/>
    <w:basedOn w:val="Normal"/>
    <w:next w:val="heading1aftertitle"/>
    <w:link w:val="TitleChar"/>
    <w:uiPriority w:val="99"/>
    <w:qFormat/>
    <w:rsid w:val="00AE0D23"/>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AE0D23"/>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AE0D23"/>
  </w:style>
  <w:style w:type="paragraph" w:customStyle="1" w:styleId="MediumList2-Accent21">
    <w:name w:val="Medium List 2 - Accent 21"/>
    <w:hidden/>
    <w:uiPriority w:val="99"/>
    <w:rsid w:val="00AE0D23"/>
    <w:rPr>
      <w:rFonts w:eastAsia="Malgun Gothic"/>
      <w:lang w:val="en-GB" w:eastAsia="en-US"/>
    </w:rPr>
  </w:style>
  <w:style w:type="paragraph" w:customStyle="1" w:styleId="MediumGrid1-Accent21">
    <w:name w:val="Medium Grid 1 - Accent 21"/>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AE0D23"/>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AE0D23"/>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AE0D23"/>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AE0D23"/>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AE0D23"/>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AE0D23"/>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AE0D23"/>
    <w:rPr>
      <w:rFonts w:eastAsia="Batang"/>
      <w:sz w:val="22"/>
      <w:szCs w:val="22"/>
      <w:lang w:val="en-GB" w:eastAsia="en-US"/>
    </w:rPr>
  </w:style>
  <w:style w:type="paragraph" w:customStyle="1" w:styleId="AppendixHeading2">
    <w:name w:val="Appendix Heading 2"/>
    <w:basedOn w:val="Heading2"/>
    <w:uiPriority w:val="99"/>
    <w:rsid w:val="00AE0D23"/>
    <w:pPr>
      <w:numPr>
        <w:numId w:val="1"/>
      </w:numPr>
      <w:tabs>
        <w:tab w:val="clear" w:pos="1080"/>
        <w:tab w:val="clear" w:pos="1440"/>
        <w:tab w:val="num" w:pos="576"/>
        <w:tab w:val="num" w:pos="720"/>
      </w:tabs>
    </w:pPr>
    <w:rPr>
      <w:rFonts w:eastAsia="Batang"/>
      <w:i w:val="0"/>
      <w:iCs w:val="0"/>
      <w:sz w:val="22"/>
      <w:szCs w:val="22"/>
      <w:lang w:val="en-CA"/>
    </w:rPr>
  </w:style>
  <w:style w:type="paragraph" w:customStyle="1" w:styleId="AppendixHeadingI">
    <w:name w:val="Appendix Heading I"/>
    <w:basedOn w:val="Normal"/>
    <w:uiPriority w:val="99"/>
    <w:rsid w:val="00AE0D23"/>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AE0D23"/>
    <w:pPr>
      <w:numPr>
        <w:numId w:val="1"/>
      </w:num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AE0D23"/>
    <w:pPr>
      <w:numPr>
        <w:numId w:val="1"/>
      </w:numPr>
      <w:tabs>
        <w:tab w:val="clear" w:pos="360"/>
        <w:tab w:val="clear" w:pos="720"/>
        <w:tab w:val="clear" w:pos="1080"/>
        <w:tab w:val="clear" w:pos="1440"/>
        <w:tab w:val="left" w:pos="794"/>
        <w:tab w:val="num" w:pos="864"/>
      </w:tabs>
      <w:ind w:right="0"/>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AE0D23"/>
    <w:pPr>
      <w:keepNext w:val="0"/>
      <w:numPr>
        <w:ilvl w:val="0"/>
        <w:numId w:val="0"/>
      </w:numPr>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val="en-CA" w:eastAsia="x-none"/>
    </w:rPr>
  </w:style>
  <w:style w:type="paragraph" w:customStyle="1" w:styleId="BlancChar">
    <w:name w:val="Blanc Char"/>
    <w:basedOn w:val="Normal"/>
    <w:next w:val="TableText0"/>
    <w:uiPriority w:val="99"/>
    <w:rsid w:val="00AE0D23"/>
    <w:pPr>
      <w:keepNext/>
      <w:tabs>
        <w:tab w:val="clear" w:pos="360"/>
        <w:tab w:val="clear" w:pos="720"/>
        <w:tab w:val="clear" w:pos="1080"/>
        <w:tab w:val="clear" w:pos="144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AE0D23"/>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AE0D23"/>
    <w:rPr>
      <w:rFonts w:eastAsia="Malgun Gothic"/>
      <w:sz w:val="16"/>
      <w:szCs w:val="16"/>
      <w:lang w:val="en-GB" w:eastAsia="x-none"/>
    </w:rPr>
  </w:style>
  <w:style w:type="paragraph" w:styleId="BodyTextIndent2">
    <w:name w:val="Body Text Indent 2"/>
    <w:basedOn w:val="Normal"/>
    <w:link w:val="BodyTextIndent2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AE0D23"/>
    <w:rPr>
      <w:rFonts w:eastAsia="Malgun Gothic"/>
      <w:lang w:val="en-GB" w:eastAsia="x-none"/>
    </w:rPr>
  </w:style>
  <w:style w:type="paragraph" w:customStyle="1" w:styleId="11BodyText">
    <w:name w:val="11 BodyText"/>
    <w:basedOn w:val="Normal"/>
    <w:uiPriority w:val="99"/>
    <w:rsid w:val="00AE0D23"/>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AE0D23"/>
    <w:rPr>
      <w:b/>
      <w:bCs/>
    </w:rPr>
  </w:style>
  <w:style w:type="paragraph" w:styleId="BodyText3">
    <w:name w:val="Body Text 3"/>
    <w:basedOn w:val="Normal"/>
    <w:link w:val="BodyText3Char"/>
    <w:uiPriority w:val="99"/>
    <w:rsid w:val="00AE0D23"/>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AE0D23"/>
    <w:rPr>
      <w:rFonts w:eastAsia="Malgun Gothic"/>
      <w:sz w:val="16"/>
      <w:szCs w:val="16"/>
      <w:lang w:val="en-GB" w:eastAsia="x-none"/>
    </w:rPr>
  </w:style>
  <w:style w:type="paragraph" w:customStyle="1" w:styleId="Figure0">
    <w:name w:val="Figure"/>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AE0D23"/>
  </w:style>
  <w:style w:type="paragraph" w:customStyle="1" w:styleId="Fig0">
    <w:name w:val="Fig"/>
    <w:basedOn w:val="Figure0"/>
    <w:next w:val="Fig"/>
    <w:uiPriority w:val="99"/>
    <w:rsid w:val="00AE0D23"/>
    <w:pPr>
      <w:spacing w:before="136" w:after="0"/>
    </w:pPr>
    <w:rPr>
      <w:lang w:val="en-US"/>
    </w:rPr>
  </w:style>
  <w:style w:type="paragraph" w:customStyle="1" w:styleId="figure1">
    <w:name w:val="figure"/>
    <w:basedOn w:val="Normal"/>
    <w:uiPriority w:val="99"/>
    <w:rsid w:val="00AE0D2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AE0D23"/>
    <w:rPr>
      <w:rFonts w:cs="Times New Roman"/>
      <w:lang w:val="en-US" w:eastAsia="en-US"/>
    </w:rPr>
  </w:style>
  <w:style w:type="paragraph" w:customStyle="1" w:styleId="Annex2">
    <w:name w:val="Annex 2"/>
    <w:basedOn w:val="Normal"/>
    <w:next w:val="Normal"/>
    <w:link w:val="Annex2Char"/>
    <w:uiPriority w:val="99"/>
    <w:qFormat/>
    <w:rsid w:val="00AE0D23"/>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AE0D23"/>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AE0D23"/>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AE0D23"/>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AE0D23"/>
    <w:rPr>
      <w:rFonts w:ascii="Courier" w:hAnsi="Courier" w:cs="Courier"/>
      <w:sz w:val="22"/>
      <w:szCs w:val="22"/>
      <w:lang w:val="en-GB" w:eastAsia="en-US"/>
    </w:rPr>
  </w:style>
  <w:style w:type="paragraph" w:styleId="BodyText2">
    <w:name w:val="Body Text 2"/>
    <w:basedOn w:val="Normal"/>
    <w:link w:val="BodyText2Char"/>
    <w:uiPriority w:val="99"/>
    <w:rsid w:val="00AE0D23"/>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AE0D23"/>
    <w:rPr>
      <w:rFonts w:eastAsia="Malgun Gothic"/>
      <w:lang w:val="en-GB" w:eastAsia="x-none"/>
    </w:rPr>
  </w:style>
  <w:style w:type="paragraph" w:customStyle="1" w:styleId="Normal1">
    <w:name w:val="Normal1"/>
    <w:basedOn w:val="TableTitle"/>
    <w:uiPriority w:val="99"/>
    <w:rsid w:val="00AE0D23"/>
    <w:pPr>
      <w:tabs>
        <w:tab w:val="center" w:pos="4864"/>
      </w:tabs>
      <w:jc w:val="both"/>
    </w:pPr>
  </w:style>
  <w:style w:type="paragraph" w:customStyle="1" w:styleId="equation0">
    <w:name w:val="equation"/>
    <w:basedOn w:val="Normal"/>
    <w:uiPriority w:val="99"/>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AE0D2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AE0D23"/>
    <w:rPr>
      <w:rFonts w:cs="Times New Roman"/>
      <w:b/>
      <w:bCs/>
      <w:lang w:val="en-GB" w:eastAsia="en-US"/>
    </w:rPr>
  </w:style>
  <w:style w:type="character" w:customStyle="1" w:styleId="TableTitleCharCharChar">
    <w:name w:val="Table_Title Char Char Char"/>
    <w:uiPriority w:val="99"/>
    <w:rsid w:val="00AE0D23"/>
    <w:rPr>
      <w:rFonts w:cs="Times New Roman"/>
      <w:b/>
      <w:bCs/>
      <w:lang w:val="en-GB" w:eastAsia="en-US"/>
    </w:rPr>
  </w:style>
  <w:style w:type="character" w:customStyle="1" w:styleId="Annex1Char">
    <w:name w:val="Annex 1 Char"/>
    <w:uiPriority w:val="99"/>
    <w:rsid w:val="00AE0D23"/>
    <w:rPr>
      <w:rFonts w:cs="Times New Roman"/>
      <w:b/>
      <w:bCs/>
      <w:sz w:val="24"/>
      <w:szCs w:val="24"/>
      <w:lang w:val="en-GB" w:eastAsia="en-US"/>
    </w:rPr>
  </w:style>
  <w:style w:type="paragraph" w:customStyle="1" w:styleId="TableTitleChar">
    <w:name w:val="Table_Title Char"/>
    <w:basedOn w:val="Normal"/>
    <w:next w:val="Normal"/>
    <w:uiPriority w:val="99"/>
    <w:rsid w:val="00AE0D23"/>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AE0D23"/>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AE0D23"/>
    <w:rPr>
      <w:rFonts w:cs="Times New Roman"/>
      <w:b/>
      <w:bCs/>
      <w:sz w:val="24"/>
      <w:szCs w:val="24"/>
      <w:lang w:val="en-GB" w:eastAsia="en-US"/>
    </w:rPr>
  </w:style>
  <w:style w:type="paragraph" w:customStyle="1" w:styleId="toc0">
    <w:name w:val="toc 0"/>
    <w:basedOn w:val="Normal"/>
    <w:next w:val="TOC1"/>
    <w:uiPriority w:val="99"/>
    <w:rsid w:val="00AE0D23"/>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AE0D23"/>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AE0D23"/>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AE0D23"/>
    <w:rPr>
      <w:rFonts w:cs="Times New Roman"/>
      <w:lang w:val="fr-FR"/>
    </w:rPr>
  </w:style>
  <w:style w:type="character" w:customStyle="1" w:styleId="Head0">
    <w:name w:val="Head"/>
    <w:uiPriority w:val="99"/>
    <w:rsid w:val="00AE0D23"/>
    <w:rPr>
      <w:rFonts w:cs="Times New Roman"/>
      <w:b/>
    </w:rPr>
  </w:style>
  <w:style w:type="paragraph" w:customStyle="1" w:styleId="StyleHeading1TimesNewRoman12ptBefore24ptAfter0">
    <w:name w:val="Style Heading 1 + Times New Roman 12 pt Before:  24 pt After:  0..."/>
    <w:basedOn w:val="Heading1"/>
    <w:uiPriority w:val="99"/>
    <w:rsid w:val="00AE0D23"/>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AE0D23"/>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AE0D23"/>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AE0D23"/>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AE0D23"/>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AE0D23"/>
    <w:pPr>
      <w:spacing w:before="136"/>
      <w:ind w:left="432" w:hanging="432"/>
    </w:pPr>
    <w:rPr>
      <w:rFonts w:eastAsia="Batang"/>
    </w:rPr>
  </w:style>
  <w:style w:type="paragraph" w:customStyle="1" w:styleId="StyleNote111ptLeft0">
    <w:name w:val="Style Note 1 + 11 pt Left:  0&quot;"/>
    <w:basedOn w:val="Note1"/>
    <w:uiPriority w:val="99"/>
    <w:rsid w:val="00AE0D23"/>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AE0D23"/>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AE0D23"/>
    <w:pPr>
      <w:ind w:left="1728" w:hanging="1728"/>
    </w:pPr>
    <w:rPr>
      <w:lang w:val="en-US"/>
    </w:rPr>
  </w:style>
  <w:style w:type="paragraph" w:customStyle="1" w:styleId="Annex6">
    <w:name w:val="Annex 6"/>
    <w:basedOn w:val="Annex5"/>
    <w:next w:val="Normal"/>
    <w:autoRedefine/>
    <w:uiPriority w:val="99"/>
    <w:rsid w:val="00AE0D23"/>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AE0D23"/>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AE0D23"/>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AE0D23"/>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AE0D23"/>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AE0D23"/>
    <w:rPr>
      <w:lang w:val="en-GB"/>
    </w:rPr>
  </w:style>
  <w:style w:type="paragraph" w:customStyle="1" w:styleId="SVCBulletslevel3CharChar">
    <w:name w:val="SVC Bullets level 3 Char Char"/>
    <w:basedOn w:val="SVCBulletslevel3"/>
    <w:link w:val="SVCBulletslevel3CharCharChar"/>
    <w:rsid w:val="00AE0D23"/>
    <w:rPr>
      <w:rFonts w:ascii="Times" w:hAnsi="Times"/>
      <w:lang w:eastAsia="x-none"/>
    </w:rPr>
  </w:style>
  <w:style w:type="paragraph" w:customStyle="1" w:styleId="SVCBulletslevel4Char">
    <w:name w:val="SVC Bullets level 4 Char"/>
    <w:basedOn w:val="SVCBulletslevel3CharChar"/>
    <w:link w:val="SVCBulletslevel4CharChar"/>
    <w:rsid w:val="00AE0D23"/>
    <w:pPr>
      <w:tabs>
        <w:tab w:val="clear" w:pos="-31680"/>
        <w:tab w:val="num" w:pos="2880"/>
      </w:tabs>
      <w:ind w:left="2880" w:hanging="360"/>
    </w:pPr>
  </w:style>
  <w:style w:type="paragraph" w:customStyle="1" w:styleId="SVCBulletslevel5">
    <w:name w:val="SVC Bullets level 5"/>
    <w:basedOn w:val="SVCBulletslevel4Char"/>
    <w:uiPriority w:val="99"/>
    <w:rsid w:val="00AE0D23"/>
    <w:pPr>
      <w:tabs>
        <w:tab w:val="clear" w:pos="2880"/>
        <w:tab w:val="num" w:pos="3600"/>
      </w:tabs>
      <w:ind w:left="3600"/>
    </w:pPr>
  </w:style>
  <w:style w:type="paragraph" w:customStyle="1" w:styleId="SVCBulletslevel6">
    <w:name w:val="SVC Bullets level 6"/>
    <w:basedOn w:val="SVCBulletslevel5"/>
    <w:uiPriority w:val="99"/>
    <w:rsid w:val="00AE0D23"/>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AE0D23"/>
    <w:rPr>
      <w:rFonts w:eastAsia="Malgun Gothic"/>
      <w:lang w:val="en-GB" w:eastAsia="en-US"/>
    </w:rPr>
  </w:style>
  <w:style w:type="character" w:customStyle="1" w:styleId="SVCBulletslevel3CharCharChar">
    <w:name w:val="SVC Bullets level 3 Char Char Char"/>
    <w:link w:val="SVCBulletslevel3CharChar"/>
    <w:locked/>
    <w:rsid w:val="00AE0D23"/>
    <w:rPr>
      <w:rFonts w:ascii="Times" w:eastAsia="Malgun Gothic" w:hAnsi="Times"/>
      <w:lang w:val="en-GB" w:eastAsia="x-none"/>
    </w:rPr>
  </w:style>
  <w:style w:type="character" w:customStyle="1" w:styleId="SVCBulletslevel4CharChar">
    <w:name w:val="SVC Bullets level 4 Char Char"/>
    <w:link w:val="SVCBulletslevel4Char"/>
    <w:locked/>
    <w:rsid w:val="00AE0D23"/>
    <w:rPr>
      <w:rFonts w:ascii="Times" w:eastAsia="Malgun Gothic" w:hAnsi="Times"/>
      <w:lang w:val="en-GB" w:eastAsia="x-none"/>
    </w:rPr>
  </w:style>
  <w:style w:type="paragraph" w:customStyle="1" w:styleId="SVCBulletslevel7">
    <w:name w:val="SVC Bullets level 7"/>
    <w:basedOn w:val="SVCBulletslevel6"/>
    <w:uiPriority w:val="99"/>
    <w:rsid w:val="00AE0D23"/>
    <w:pPr>
      <w:ind w:left="2772"/>
    </w:pPr>
  </w:style>
  <w:style w:type="paragraph" w:customStyle="1" w:styleId="SVCBulletslevel8">
    <w:name w:val="SVC Bullets level 8"/>
    <w:basedOn w:val="SVCBulletslevel7"/>
    <w:uiPriority w:val="99"/>
    <w:rsid w:val="00AE0D23"/>
    <w:pPr>
      <w:ind w:left="3168"/>
    </w:pPr>
  </w:style>
  <w:style w:type="paragraph" w:customStyle="1" w:styleId="SVCBulletslevel3">
    <w:name w:val="SVC Bullets level 3"/>
    <w:basedOn w:val="Normal"/>
    <w:uiPriority w:val="99"/>
    <w:rsid w:val="00AE0D23"/>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AE0D23"/>
    <w:pPr>
      <w:numPr>
        <w:numId w:val="22"/>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AE0D23"/>
    <w:rPr>
      <w:rFonts w:eastAsia="Malgun Gothic"/>
      <w:lang w:val="en-GB" w:eastAsia="en-US"/>
    </w:rPr>
  </w:style>
  <w:style w:type="paragraph" w:customStyle="1" w:styleId="FigureCharChar">
    <w:name w:val="Figure_# Char Char"/>
    <w:basedOn w:val="Normal"/>
    <w:next w:val="FigureTitleChar"/>
    <w:link w:val="FigureCharCharChar"/>
    <w:uiPriority w:val="99"/>
    <w:rsid w:val="00AE0D23"/>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AE0D23"/>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AE0D23"/>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AE0D23"/>
    <w:rPr>
      <w:rFonts w:cs="Times New Roman"/>
      <w:lang w:val="en-US" w:eastAsia="en-US"/>
    </w:rPr>
  </w:style>
  <w:style w:type="paragraph" w:customStyle="1" w:styleId="AVCIndentlevel2">
    <w:name w:val="AVC Indent level 2"/>
    <w:basedOn w:val="AVCIndentlevel1"/>
    <w:uiPriority w:val="99"/>
    <w:rsid w:val="00AE0D23"/>
    <w:pPr>
      <w:ind w:left="794"/>
    </w:pPr>
  </w:style>
  <w:style w:type="paragraph" w:customStyle="1" w:styleId="AVCIndentlevel1">
    <w:name w:val="AVC Indent level 1"/>
    <w:basedOn w:val="Normal"/>
    <w:uiPriority w:val="99"/>
    <w:rsid w:val="00AE0D23"/>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AE0D23"/>
    <w:pPr>
      <w:ind w:left="2304" w:hanging="403"/>
    </w:pPr>
  </w:style>
  <w:style w:type="paragraph" w:customStyle="1" w:styleId="AVCEquationlevel2">
    <w:name w:val="AVC Equation level 2"/>
    <w:basedOn w:val="AVCEquationlevel1CharCharCharChar"/>
    <w:uiPriority w:val="99"/>
    <w:rsid w:val="00AE0D23"/>
    <w:pPr>
      <w:tabs>
        <w:tab w:val="left" w:pos="1191"/>
      </w:tabs>
      <w:ind w:left="1191"/>
    </w:pPr>
  </w:style>
  <w:style w:type="paragraph" w:customStyle="1" w:styleId="AVCBulletlevel2CharChar">
    <w:name w:val="AVC Bullet level 2 Char Char"/>
    <w:basedOn w:val="AVCBulletlevel1CharChar"/>
    <w:link w:val="AVCBulletlevel2CharCharChar"/>
    <w:rsid w:val="00AE0D23"/>
    <w:pPr>
      <w:tabs>
        <w:tab w:val="clear" w:pos="397"/>
        <w:tab w:val="clear" w:pos="792"/>
        <w:tab w:val="num" w:pos="794"/>
      </w:tabs>
      <w:ind w:left="794" w:hanging="391"/>
    </w:pPr>
  </w:style>
  <w:style w:type="paragraph" w:customStyle="1" w:styleId="AVCEquationlevel3">
    <w:name w:val="AVC Equation level 3"/>
    <w:basedOn w:val="AVCEquationlevel2"/>
    <w:uiPriority w:val="99"/>
    <w:rsid w:val="00AE0D23"/>
    <w:pPr>
      <w:ind w:left="1588"/>
    </w:pPr>
  </w:style>
  <w:style w:type="character" w:customStyle="1" w:styleId="AVCEquationlevel1Char1">
    <w:name w:val="AVC Equation level 1 Char1"/>
    <w:uiPriority w:val="99"/>
    <w:rsid w:val="00AE0D23"/>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AE0D23"/>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AE0D23"/>
    <w:rPr>
      <w:rFonts w:eastAsia="Malgun Gothic"/>
      <w:lang w:val="en-GB" w:eastAsia="en-US"/>
    </w:rPr>
  </w:style>
  <w:style w:type="character" w:customStyle="1" w:styleId="FigureCharCharChar">
    <w:name w:val="Figure_# Char Char Char"/>
    <w:link w:val="FigureCharChar"/>
    <w:uiPriority w:val="99"/>
    <w:locked/>
    <w:rsid w:val="00AE0D23"/>
    <w:rPr>
      <w:rFonts w:eastAsia="Malgun Gothic"/>
      <w:lang w:val="en-GB" w:eastAsia="en-US"/>
    </w:rPr>
  </w:style>
  <w:style w:type="paragraph" w:customStyle="1" w:styleId="AVCBulletlevel6">
    <w:name w:val="AVC Bullet level 6"/>
    <w:basedOn w:val="AVCBulletlevel1CharChar"/>
    <w:uiPriority w:val="99"/>
    <w:rsid w:val="00AE0D23"/>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AE0D23"/>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AE0D23"/>
    <w:rPr>
      <w:rFonts w:eastAsia="Malgun Gothic"/>
      <w:lang w:val="en-GB" w:eastAsia="x-none"/>
    </w:rPr>
  </w:style>
  <w:style w:type="character" w:customStyle="1" w:styleId="AVCNumberinglevel2Char">
    <w:name w:val="AVC Numbering level 2 Char"/>
    <w:uiPriority w:val="99"/>
    <w:rsid w:val="00AE0D23"/>
  </w:style>
  <w:style w:type="paragraph" w:customStyle="1" w:styleId="TableTextCentred">
    <w:name w:val="Table_Text_Centred"/>
    <w:basedOn w:val="TableText0"/>
    <w:uiPriority w:val="99"/>
    <w:rsid w:val="00AE0D23"/>
    <w:pPr>
      <w:jc w:val="center"/>
    </w:pPr>
  </w:style>
  <w:style w:type="paragraph" w:customStyle="1" w:styleId="AVCNumberinglevel2">
    <w:name w:val="AVC Numbering level 2"/>
    <w:basedOn w:val="AVCNumberinglevel1"/>
    <w:uiPriority w:val="99"/>
    <w:rsid w:val="00AE0D23"/>
    <w:pPr>
      <w:numPr>
        <w:ilvl w:val="3"/>
        <w:numId w:val="46"/>
      </w:numPr>
      <w:tabs>
        <w:tab w:val="left" w:pos="397"/>
      </w:tabs>
      <w:ind w:left="720" w:hanging="720"/>
    </w:pPr>
  </w:style>
  <w:style w:type="paragraph" w:customStyle="1" w:styleId="AVCIndentlevel3">
    <w:name w:val="AVC Indent level 3"/>
    <w:basedOn w:val="AVCIndentlevel2"/>
    <w:uiPriority w:val="99"/>
    <w:rsid w:val="00AE0D23"/>
    <w:pPr>
      <w:numPr>
        <w:ilvl w:val="4"/>
        <w:numId w:val="46"/>
      </w:numPr>
      <w:tabs>
        <w:tab w:val="clear" w:pos="862"/>
      </w:tabs>
      <w:ind w:left="1191" w:firstLine="0"/>
    </w:pPr>
  </w:style>
  <w:style w:type="paragraph" w:customStyle="1" w:styleId="AVCBulletlevel1CharChar">
    <w:name w:val="AVC Bullet level 1 Char Char"/>
    <w:basedOn w:val="Normal"/>
    <w:link w:val="AVCBulletlevel1CharCharChar"/>
    <w:uiPriority w:val="99"/>
    <w:rsid w:val="00AE0D23"/>
    <w:pPr>
      <w:numPr>
        <w:numId w:val="26"/>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AE0D23"/>
    <w:rPr>
      <w:rFonts w:cs="Times New Roman"/>
      <w:sz w:val="22"/>
      <w:szCs w:val="22"/>
      <w:lang w:val="en-GB" w:eastAsia="en-US" w:bidi="ar-SA"/>
    </w:rPr>
  </w:style>
  <w:style w:type="character" w:customStyle="1" w:styleId="AVCEquationlevel1Char2">
    <w:name w:val="AVC Equation level 1 Char2"/>
    <w:uiPriority w:val="99"/>
    <w:locked/>
    <w:rsid w:val="00AE0D23"/>
    <w:rPr>
      <w:rFonts w:cs="Times New Roman"/>
      <w:sz w:val="22"/>
      <w:szCs w:val="22"/>
      <w:lang w:val="en-GB" w:eastAsia="en-US" w:bidi="ar-SA"/>
    </w:rPr>
  </w:style>
  <w:style w:type="character" w:customStyle="1" w:styleId="AVCEquationlevel2Char">
    <w:name w:val="AVC Equation level 2 Char"/>
    <w:uiPriority w:val="99"/>
    <w:rsid w:val="00AE0D23"/>
    <w:rPr>
      <w:rFonts w:cs="Times New Roman"/>
      <w:sz w:val="22"/>
      <w:szCs w:val="22"/>
      <w:lang w:val="en-GB" w:eastAsia="en-US" w:bidi="ar-SA"/>
    </w:rPr>
  </w:style>
  <w:style w:type="paragraph" w:customStyle="1" w:styleId="BalloonText1">
    <w:name w:val="Balloon Text1"/>
    <w:basedOn w:val="Normal"/>
    <w:uiPriority w:val="99"/>
    <w:semiHidden/>
    <w:rsid w:val="00AE0D23"/>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AE0D23"/>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AE0D23"/>
    <w:rPr>
      <w:b/>
      <w:bCs/>
    </w:rPr>
  </w:style>
  <w:style w:type="character" w:customStyle="1" w:styleId="CommentSubjectChar">
    <w:name w:val="Comment Subject Char"/>
    <w:link w:val="CommentSubject"/>
    <w:uiPriority w:val="99"/>
    <w:rsid w:val="00AE0D23"/>
    <w:rPr>
      <w:rFonts w:eastAsia="Malgun Gothic"/>
      <w:b/>
      <w:bCs/>
      <w:lang w:val="en-GB" w:eastAsia="x-none"/>
    </w:rPr>
  </w:style>
  <w:style w:type="paragraph" w:customStyle="1" w:styleId="AVCBulletlevel4">
    <w:name w:val="AVC Bullet level 4"/>
    <w:basedOn w:val="AVCBulletlevel1CharChar"/>
    <w:uiPriority w:val="99"/>
    <w:rsid w:val="00AE0D23"/>
    <w:pPr>
      <w:numPr>
        <w:numId w:val="24"/>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AE0D23"/>
    <w:pPr>
      <w:numPr>
        <w:numId w:val="25"/>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AE0D23"/>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AE0D23"/>
    <w:pPr>
      <w:numPr>
        <w:ilvl w:val="0"/>
        <w:numId w:val="0"/>
      </w:numPr>
      <w:tabs>
        <w:tab w:val="clear" w:pos="1191"/>
      </w:tabs>
    </w:pPr>
  </w:style>
  <w:style w:type="paragraph" w:customStyle="1" w:styleId="AVCNumberinglevel1">
    <w:name w:val="AVC Numbering level 1"/>
    <w:basedOn w:val="Normal"/>
    <w:uiPriority w:val="99"/>
    <w:rsid w:val="00AE0D23"/>
    <w:pPr>
      <w:numPr>
        <w:numId w:val="27"/>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AE0D23"/>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AE0D23"/>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AE0D23"/>
    <w:rPr>
      <w:lang w:eastAsia="en-US"/>
    </w:rPr>
  </w:style>
  <w:style w:type="paragraph" w:customStyle="1" w:styleId="AVCBulletlevel3CharCharCharChar">
    <w:name w:val="AVC Bullet level 3 Char Char Char Char"/>
    <w:basedOn w:val="AVCBulletlevel1CharChar"/>
    <w:link w:val="AVCBulletlevel3CharCharCharCharChar"/>
    <w:uiPriority w:val="99"/>
    <w:rsid w:val="00AE0D23"/>
    <w:pPr>
      <w:numPr>
        <w:numId w:val="28"/>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AE0D23"/>
    <w:rPr>
      <w:rFonts w:cs="Times New Roman"/>
      <w:lang w:val="en-US" w:eastAsia="en-US" w:bidi="ar-SA"/>
    </w:rPr>
  </w:style>
  <w:style w:type="character" w:customStyle="1" w:styleId="Annex4CharCharCharCharChar">
    <w:name w:val="Annex 4 Char Char Char Char Char"/>
    <w:link w:val="Annex4CharCharCharChar"/>
    <w:uiPriority w:val="99"/>
    <w:locked/>
    <w:rsid w:val="00AE0D23"/>
    <w:rPr>
      <w:rFonts w:ascii="Times" w:eastAsia="Malgun Gothic" w:hAnsi="Times"/>
      <w:b/>
      <w:bCs/>
      <w:lang w:eastAsia="en-US"/>
    </w:rPr>
  </w:style>
  <w:style w:type="paragraph" w:customStyle="1" w:styleId="AVCBulletlevel1Char1">
    <w:name w:val="AVC Bullet level 1 Char1"/>
    <w:basedOn w:val="Normal"/>
    <w:uiPriority w:val="99"/>
    <w:rsid w:val="00AE0D23"/>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AE0D23"/>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AE0D23"/>
    <w:rPr>
      <w:rFonts w:ascii="Times New Roman" w:hAnsi="Times New Roman"/>
      <w:lang w:val="en-GB" w:eastAsia="en-US" w:bidi="ar-SA"/>
    </w:rPr>
  </w:style>
  <w:style w:type="paragraph" w:customStyle="1" w:styleId="SVCNumberinglevel1">
    <w:name w:val="SVC Numbering level 1"/>
    <w:basedOn w:val="SVCBulletslevel1CharCharChar"/>
    <w:uiPriority w:val="99"/>
    <w:rsid w:val="00AE0D23"/>
    <w:pPr>
      <w:numPr>
        <w:numId w:val="29"/>
      </w:numPr>
      <w:tabs>
        <w:tab w:val="clear" w:pos="0"/>
        <w:tab w:val="clear" w:pos="792"/>
        <w:tab w:val="clear" w:pos="1195"/>
        <w:tab w:val="num" w:pos="360"/>
        <w:tab w:val="num" w:pos="795"/>
        <w:tab w:val="num" w:pos="1182"/>
      </w:tabs>
      <w:ind w:left="0" w:firstLine="0"/>
      <w:textAlignment w:val="baseline"/>
    </w:pPr>
  </w:style>
  <w:style w:type="paragraph" w:customStyle="1" w:styleId="SVCNumberinglevel2">
    <w:name w:val="SVC Numbering level 2"/>
    <w:basedOn w:val="SVCNumberinglevel1"/>
    <w:uiPriority w:val="99"/>
    <w:rsid w:val="00AE0D23"/>
    <w:pPr>
      <w:numPr>
        <w:numId w:val="0"/>
      </w:numPr>
    </w:pPr>
  </w:style>
  <w:style w:type="paragraph" w:customStyle="1" w:styleId="SVCNumberinglevel3">
    <w:name w:val="SVC Numbering level 3"/>
    <w:basedOn w:val="SVCNumberinglevel2"/>
    <w:uiPriority w:val="99"/>
    <w:rsid w:val="00AE0D23"/>
    <w:pPr>
      <w:numPr>
        <w:ilvl w:val="2"/>
        <w:numId w:val="29"/>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AE0D23"/>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AE0D23"/>
    <w:pPr>
      <w:numPr>
        <w:ilvl w:val="4"/>
      </w:numPr>
      <w:tabs>
        <w:tab w:val="clear" w:pos="0"/>
        <w:tab w:val="num" w:pos="3240"/>
        <w:tab w:val="num" w:pos="4392"/>
      </w:tabs>
      <w:ind w:left="0" w:firstLine="0"/>
    </w:pPr>
  </w:style>
  <w:style w:type="paragraph" w:customStyle="1" w:styleId="SVCIndentlevel5">
    <w:name w:val="SVC Indent level 5"/>
    <w:basedOn w:val="SVCIndentlevel4"/>
    <w:uiPriority w:val="99"/>
    <w:rsid w:val="00AE0D23"/>
    <w:pPr>
      <w:tabs>
        <w:tab w:val="clear" w:pos="1584"/>
      </w:tabs>
      <w:ind w:left="2000"/>
    </w:pPr>
  </w:style>
  <w:style w:type="paragraph" w:customStyle="1" w:styleId="SVCIndentlevel2">
    <w:name w:val="SVC Indent level 2"/>
    <w:basedOn w:val="SVCIndentlevel1"/>
    <w:uiPriority w:val="99"/>
    <w:rsid w:val="00AE0D23"/>
    <w:pPr>
      <w:ind w:left="800"/>
    </w:pPr>
  </w:style>
  <w:style w:type="paragraph" w:customStyle="1" w:styleId="SVCIndentlevel3">
    <w:name w:val="SVC Indent level 3"/>
    <w:basedOn w:val="SVCIndentlevel2"/>
    <w:uiPriority w:val="99"/>
    <w:rsid w:val="00AE0D23"/>
    <w:pPr>
      <w:tabs>
        <w:tab w:val="clear" w:pos="792"/>
      </w:tabs>
      <w:ind w:left="1200"/>
    </w:pPr>
  </w:style>
  <w:style w:type="paragraph" w:customStyle="1" w:styleId="SVCIndentlevel4">
    <w:name w:val="SVC Indent level 4"/>
    <w:uiPriority w:val="99"/>
    <w:rsid w:val="00AE0D23"/>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AE0D23"/>
    <w:pPr>
      <w:tabs>
        <w:tab w:val="clear" w:pos="403"/>
      </w:tabs>
      <w:ind w:left="403"/>
    </w:pPr>
  </w:style>
  <w:style w:type="character" w:customStyle="1" w:styleId="AVCBulletlevel1CharCharCharChar">
    <w:name w:val="AVC Bullet level 1 Char Char Char Char"/>
    <w:uiPriority w:val="99"/>
    <w:rsid w:val="00AE0D23"/>
    <w:rPr>
      <w:rFonts w:cs="Times New Roman"/>
      <w:lang w:val="en-GB" w:eastAsia="en-US" w:bidi="ar-SA"/>
    </w:rPr>
  </w:style>
  <w:style w:type="character" w:customStyle="1" w:styleId="AVCBulletlevel2CharCharChar">
    <w:name w:val="AVC Bullet level 2 Char Char Char"/>
    <w:link w:val="AVCBulletlevel2CharChar"/>
    <w:locked/>
    <w:rsid w:val="00AE0D23"/>
    <w:rPr>
      <w:rFonts w:ascii="Times" w:eastAsia="Malgun Gothic" w:hAnsi="Times"/>
      <w:lang w:val="en-GB" w:eastAsia="en-US"/>
    </w:rPr>
  </w:style>
  <w:style w:type="paragraph" w:customStyle="1" w:styleId="AVCBulletlevel3Char">
    <w:name w:val="AVC Bullet level 3 Char"/>
    <w:basedOn w:val="AVCBulletlevel1CharChar"/>
    <w:uiPriority w:val="99"/>
    <w:rsid w:val="00AE0D23"/>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AE0D2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AE0D23"/>
    <w:pPr>
      <w:tabs>
        <w:tab w:val="clear" w:pos="4849"/>
      </w:tabs>
      <w:spacing w:before="200"/>
      <w:ind w:left="794"/>
    </w:pPr>
  </w:style>
  <w:style w:type="paragraph" w:customStyle="1" w:styleId="SVCBulletslevel2">
    <w:name w:val="SVC Bullets level 2"/>
    <w:basedOn w:val="Normal"/>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AE0D23"/>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AE0D23"/>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AE0D23"/>
    <w:pPr>
      <w:numPr>
        <w:numId w:val="0"/>
      </w:numPr>
      <w:tabs>
        <w:tab w:val="clear" w:pos="1985"/>
        <w:tab w:val="num" w:pos="490"/>
      </w:tabs>
      <w:ind w:left="490" w:hanging="390"/>
    </w:pPr>
  </w:style>
  <w:style w:type="character" w:customStyle="1" w:styleId="TableTitleChar1">
    <w:name w:val="Table_Title Char1"/>
    <w:uiPriority w:val="99"/>
    <w:rsid w:val="00AE0D23"/>
    <w:rPr>
      <w:rFonts w:cs="Times New Roman"/>
      <w:b/>
      <w:bCs/>
      <w:lang w:val="en-GB" w:eastAsia="en-US" w:bidi="ar-SA"/>
    </w:rPr>
  </w:style>
  <w:style w:type="paragraph" w:customStyle="1" w:styleId="AVCBulletlevel1Char">
    <w:name w:val="AVC Bullet level 1 Char"/>
    <w:basedOn w:val="Normal"/>
    <w:link w:val="AVCBulletlevel1CharChar1"/>
    <w:uiPriority w:val="99"/>
    <w:rsid w:val="00AE0D23"/>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AE0D23"/>
    <w:pPr>
      <w:tabs>
        <w:tab w:val="clear" w:pos="4849"/>
      </w:tabs>
      <w:spacing w:before="200"/>
      <w:ind w:left="794"/>
    </w:pPr>
  </w:style>
  <w:style w:type="paragraph" w:customStyle="1" w:styleId="SVCBulletslevel1">
    <w:name w:val="SVC Bullets level 1"/>
    <w:basedOn w:val="SVCBulletslevel1CharCharChar"/>
    <w:uiPriority w:val="99"/>
    <w:rsid w:val="00AE0D23"/>
    <w:pPr>
      <w:tabs>
        <w:tab w:val="clear" w:pos="403"/>
        <w:tab w:val="num" w:pos="360"/>
      </w:tabs>
      <w:ind w:left="360" w:hanging="360"/>
    </w:pPr>
  </w:style>
  <w:style w:type="paragraph" w:customStyle="1" w:styleId="SVCBulletslevel2Char">
    <w:name w:val="SVC Bullets level 2 Char"/>
    <w:basedOn w:val="Normal"/>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AE0D23"/>
    <w:pPr>
      <w:tabs>
        <w:tab w:val="clear" w:pos="-31680"/>
        <w:tab w:val="num" w:pos="1800"/>
      </w:tabs>
      <w:ind w:left="1800" w:hanging="360"/>
    </w:pPr>
  </w:style>
  <w:style w:type="paragraph" w:customStyle="1" w:styleId="SVCBulletslevel1Char">
    <w:name w:val="SVC Bullets level 1 Char"/>
    <w:link w:val="SVCBulletslevel1CharChar"/>
    <w:uiPriority w:val="99"/>
    <w:rsid w:val="00AE0D23"/>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AE0D23"/>
    <w:pPr>
      <w:tabs>
        <w:tab w:val="clear" w:pos="-31680"/>
        <w:tab w:val="num" w:pos="2160"/>
      </w:tabs>
      <w:ind w:left="2160" w:hanging="360"/>
    </w:pPr>
  </w:style>
  <w:style w:type="paragraph" w:customStyle="1" w:styleId="AVCEquationlevel1CharCharChar">
    <w:name w:val="AVC Equation level 1 Char Char Char"/>
    <w:basedOn w:val="Equation"/>
    <w:uiPriority w:val="99"/>
    <w:rsid w:val="00AE0D23"/>
    <w:pPr>
      <w:tabs>
        <w:tab w:val="clear" w:pos="4849"/>
      </w:tabs>
      <w:spacing w:before="200"/>
      <w:ind w:left="794"/>
    </w:pPr>
  </w:style>
  <w:style w:type="paragraph" w:customStyle="1" w:styleId="AVCBulletlevel2Char">
    <w:name w:val="AVC Bullet level 2 Char"/>
    <w:basedOn w:val="AVCBulletlevel1CharChar"/>
    <w:uiPriority w:val="99"/>
    <w:rsid w:val="00AE0D23"/>
    <w:pPr>
      <w:tabs>
        <w:tab w:val="clear" w:pos="792"/>
      </w:tabs>
    </w:pPr>
  </w:style>
  <w:style w:type="paragraph" w:customStyle="1" w:styleId="SVCBulletslevel3Char">
    <w:name w:val="SVC Bullets level 3 Char"/>
    <w:basedOn w:val="SVCBulletslevel3"/>
    <w:uiPriority w:val="99"/>
    <w:rsid w:val="00AE0D23"/>
    <w:pPr>
      <w:tabs>
        <w:tab w:val="clear" w:pos="-31680"/>
        <w:tab w:val="num" w:pos="720"/>
      </w:tabs>
      <w:ind w:left="1224" w:hanging="1224"/>
    </w:pPr>
  </w:style>
  <w:style w:type="paragraph" w:customStyle="1" w:styleId="00BodyText">
    <w:name w:val="00 BodyText"/>
    <w:basedOn w:val="Normal"/>
    <w:link w:val="00BodyTextChar"/>
    <w:uiPriority w:val="99"/>
    <w:rsid w:val="00AE0D23"/>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AE0D23"/>
    <w:pPr>
      <w:keepNext/>
      <w:numPr>
        <w:numId w:val="31"/>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Normal"/>
    <w:autoRedefine/>
    <w:uiPriority w:val="99"/>
    <w:rsid w:val="00AE0D23"/>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E0D23"/>
    <w:pPr>
      <w:numPr>
        <w:numId w:val="18"/>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AE0D23"/>
    <w:pPr>
      <w:tabs>
        <w:tab w:val="clear" w:pos="360"/>
        <w:tab w:val="clear" w:pos="720"/>
        <w:tab w:val="clear" w:pos="1080"/>
        <w:tab w:val="clear" w:pos="1440"/>
      </w:tabs>
      <w:overflowPunct/>
      <w:spacing w:before="120"/>
      <w:textAlignment w:val="auto"/>
    </w:pPr>
    <w:rPr>
      <w:rFonts w:eastAsia="MS Mincho" w:cs="Arial"/>
      <w:sz w:val="24"/>
      <w:lang w:val="en-CA" w:eastAsia="ja-JP"/>
    </w:rPr>
  </w:style>
  <w:style w:type="paragraph" w:customStyle="1" w:styleId="XTableEntry">
    <w:name w:val="XTableEntry"/>
    <w:basedOn w:val="Normal"/>
    <w:uiPriority w:val="99"/>
    <w:rsid w:val="00AE0D23"/>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AE0D23"/>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AE0D23"/>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AE0D23"/>
    <w:pPr>
      <w:ind w:left="1417"/>
    </w:pPr>
  </w:style>
  <w:style w:type="character" w:customStyle="1" w:styleId="XParagraphChar">
    <w:name w:val="XParagraph Char"/>
    <w:link w:val="XParagraph"/>
    <w:uiPriority w:val="99"/>
    <w:locked/>
    <w:rsid w:val="00AE0D23"/>
    <w:rPr>
      <w:rFonts w:ascii="Times" w:eastAsia="Malgun Gothic" w:hAnsi="Times"/>
      <w:sz w:val="22"/>
      <w:szCs w:val="22"/>
      <w:lang w:val="en-GB" w:eastAsia="en-US"/>
    </w:rPr>
  </w:style>
  <w:style w:type="paragraph" w:customStyle="1" w:styleId="XEquation2">
    <w:name w:val="XEquation2"/>
    <w:basedOn w:val="Normal"/>
    <w:uiPriority w:val="99"/>
    <w:rsid w:val="00AE0D23"/>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AE0D23"/>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Normal"/>
    <w:uiPriority w:val="99"/>
    <w:rsid w:val="00AE0D23"/>
    <w:pPr>
      <w:numPr>
        <w:numId w:val="32"/>
      </w:numPr>
      <w:tabs>
        <w:tab w:val="clear" w:pos="720"/>
        <w:tab w:val="clear" w:pos="1080"/>
        <w:tab w:val="clear" w:pos="1440"/>
      </w:tabs>
      <w:overflowPunct/>
      <w:autoSpaceDE/>
      <w:autoSpaceDN/>
      <w:adjustRightInd/>
      <w:spacing w:before="0"/>
      <w:jc w:val="both"/>
      <w:textAlignment w:val="auto"/>
    </w:pPr>
    <w:rPr>
      <w:rFonts w:eastAsia="MS Mincho"/>
      <w:sz w:val="16"/>
      <w:lang w:val="en-CA"/>
    </w:rPr>
  </w:style>
  <w:style w:type="character" w:customStyle="1" w:styleId="Annex4CharChar">
    <w:name w:val="Annex 4 Char Char"/>
    <w:uiPriority w:val="99"/>
    <w:rsid w:val="00AE0D23"/>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AE0D23"/>
    <w:pPr>
      <w:numPr>
        <w:numId w:val="33"/>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AE0D23"/>
    <w:rPr>
      <w:rFonts w:ascii="Times" w:eastAsia="Malgun Gothic" w:hAnsi="Times"/>
      <w:lang w:val="en-GB" w:eastAsia="en-US"/>
    </w:rPr>
  </w:style>
  <w:style w:type="character" w:customStyle="1" w:styleId="Annex3Char1">
    <w:name w:val="Annex 3 Char1"/>
    <w:uiPriority w:val="99"/>
    <w:rsid w:val="00AE0D23"/>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E0D23"/>
    <w:pPr>
      <w:tabs>
        <w:tab w:val="clear" w:pos="397"/>
        <w:tab w:val="clear" w:pos="792"/>
        <w:tab w:val="num" w:pos="794"/>
      </w:tabs>
      <w:ind w:left="794" w:hanging="391"/>
    </w:pPr>
  </w:style>
  <w:style w:type="character" w:customStyle="1" w:styleId="00BodyTextChar">
    <w:name w:val="00 BodyText Char"/>
    <w:link w:val="00BodyText"/>
    <w:uiPriority w:val="99"/>
    <w:locked/>
    <w:rsid w:val="00AE0D23"/>
    <w:rPr>
      <w:rFonts w:ascii="Arial" w:eastAsia="MS Mincho" w:hAnsi="Arial"/>
      <w:sz w:val="22"/>
      <w:lang w:val="en-CA" w:eastAsia="ja-JP"/>
    </w:rPr>
  </w:style>
  <w:style w:type="paragraph" w:customStyle="1" w:styleId="CharCharCharCharCharCharChar">
    <w:name w:val="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Normal"/>
    <w:next w:val="Normal"/>
    <w:uiPriority w:val="99"/>
    <w:rsid w:val="00AE0D23"/>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AE0D23"/>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AE0D23"/>
    <w:pPr>
      <w:numPr>
        <w:numId w:val="19"/>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AE0D23"/>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AE0D23"/>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AE0D23"/>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Normal"/>
    <w:uiPriority w:val="99"/>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CA" w:eastAsia="ja-JP"/>
    </w:rPr>
  </w:style>
  <w:style w:type="paragraph" w:customStyle="1" w:styleId="Bulletedo2">
    <w:name w:val="Bulleted o 2"/>
    <w:basedOn w:val="Normal"/>
    <w:uiPriority w:val="99"/>
    <w:rsid w:val="00AE0D23"/>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E0D23"/>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Preformatted">
    <w:name w:val="HTML Preformatted"/>
    <w:basedOn w:val="Normal"/>
    <w:link w:val="HTMLPreformattedChar"/>
    <w:uiPriority w:val="99"/>
    <w:rsid w:val="00AE0D23"/>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AE0D23"/>
    <w:rPr>
      <w:rFonts w:ascii="Courier New" w:eastAsia="Malgun Gothic" w:hAnsi="Courier New"/>
      <w:lang w:val="en-GB" w:eastAsia="x-none"/>
    </w:rPr>
  </w:style>
  <w:style w:type="paragraph" w:customStyle="1" w:styleId="a2">
    <w:name w:val="a2"/>
    <w:basedOn w:val="Heading2"/>
    <w:next w:val="Normal"/>
    <w:uiPriority w:val="99"/>
    <w:rsid w:val="00AE0D23"/>
    <w:pPr>
      <w:numPr>
        <w:numId w:val="34"/>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AE0D23"/>
    <w:pPr>
      <w:numPr>
        <w:numId w:val="34"/>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AE0D23"/>
    <w:pPr>
      <w:numPr>
        <w:numId w:val="34"/>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AE0D23"/>
    <w:pPr>
      <w:numPr>
        <w:numId w:val="34"/>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AE0D23"/>
    <w:pPr>
      <w:numPr>
        <w:numId w:val="34"/>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AE0D23"/>
    <w:pPr>
      <w:keepNext/>
      <w:pageBreakBefore/>
      <w:numPr>
        <w:numId w:val="34"/>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AE0D23"/>
    <w:pPr>
      <w:numPr>
        <w:numId w:val="35"/>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AE0D23"/>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AE0D23"/>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AE0D23"/>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AE0D23"/>
    <w:pPr>
      <w:numPr>
        <w:numId w:val="36"/>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AE0D23"/>
    <w:pPr>
      <w:numPr>
        <w:ilvl w:val="1"/>
        <w:numId w:val="36"/>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AE0D23"/>
    <w:pPr>
      <w:numPr>
        <w:ilvl w:val="2"/>
        <w:numId w:val="36"/>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AE0D23"/>
    <w:pPr>
      <w:numPr>
        <w:ilvl w:val="3"/>
        <w:numId w:val="36"/>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AE0D23"/>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AE0D23"/>
    <w:rPr>
      <w:rFonts w:ascii="Times New Roman" w:hAnsi="Times New Roman" w:cs="Times New Roman"/>
      <w:b/>
    </w:rPr>
  </w:style>
  <w:style w:type="character" w:customStyle="1" w:styleId="Appref">
    <w:name w:val="App_ref"/>
    <w:uiPriority w:val="99"/>
    <w:rsid w:val="00AE0D23"/>
    <w:rPr>
      <w:rFonts w:cs="Times New Roman"/>
    </w:rPr>
  </w:style>
  <w:style w:type="paragraph" w:customStyle="1" w:styleId="AppendixNoTitle">
    <w:name w:val="Appendix_NoTitle"/>
    <w:basedOn w:val="AnnexNoTitle0"/>
    <w:next w:val="Normalaftertitle0"/>
    <w:uiPriority w:val="99"/>
    <w:rsid w:val="00AE0D23"/>
  </w:style>
  <w:style w:type="character" w:customStyle="1" w:styleId="Artdef">
    <w:name w:val="Art_def"/>
    <w:uiPriority w:val="99"/>
    <w:rsid w:val="00AE0D23"/>
    <w:rPr>
      <w:rFonts w:ascii="Times New Roman" w:hAnsi="Times New Roman" w:cs="Times New Roman"/>
      <w:b/>
    </w:rPr>
  </w:style>
  <w:style w:type="paragraph" w:customStyle="1" w:styleId="Reftitle">
    <w:name w:val="Ref_title"/>
    <w:basedOn w:val="Heading1"/>
    <w:next w:val="Reftext"/>
    <w:uiPriority w:val="99"/>
    <w:rsid w:val="00AE0D23"/>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AE0D2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AE0D23"/>
    <w:rPr>
      <w:rFonts w:cs="Times New Roman"/>
    </w:rPr>
  </w:style>
  <w:style w:type="paragraph" w:customStyle="1" w:styleId="Call">
    <w:name w:val="Call"/>
    <w:basedOn w:val="Normal"/>
    <w:next w:val="Normal"/>
    <w:uiPriority w:val="99"/>
    <w:rsid w:val="00AE0D23"/>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AE0D23"/>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AE0D23"/>
  </w:style>
  <w:style w:type="paragraph" w:customStyle="1" w:styleId="Tablelegend0">
    <w:name w:val="Table_legend"/>
    <w:basedOn w:val="Normal"/>
    <w:next w:val="Normal"/>
    <w:uiPriority w:val="99"/>
    <w:rsid w:val="00AE0D23"/>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AE0D2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AE0D23"/>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AE0D23"/>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AE0D23"/>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AE0D23"/>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AE0D23"/>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AE0D23"/>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AE0D23"/>
  </w:style>
  <w:style w:type="paragraph" w:customStyle="1" w:styleId="QuestionNo">
    <w:name w:val="Question_No"/>
    <w:basedOn w:val="RecNo"/>
    <w:next w:val="Questiontitle"/>
    <w:uiPriority w:val="99"/>
    <w:rsid w:val="00AE0D23"/>
    <w:rPr>
      <w:rFonts w:ascii="Times New Roman Bold" w:hAnsi="Times New Roman Bold"/>
      <w:sz w:val="20"/>
    </w:rPr>
  </w:style>
  <w:style w:type="paragraph" w:customStyle="1" w:styleId="Questiontitle">
    <w:name w:val="Question_title"/>
    <w:basedOn w:val="Rectitle"/>
    <w:next w:val="Questionref"/>
    <w:uiPriority w:val="99"/>
    <w:rsid w:val="00AE0D23"/>
    <w:pPr>
      <w:spacing w:before="240"/>
    </w:pPr>
    <w:rPr>
      <w:rFonts w:ascii="Times New Roman Bold" w:hAnsi="Times New Roman Bold"/>
      <w:sz w:val="24"/>
    </w:rPr>
  </w:style>
  <w:style w:type="paragraph" w:customStyle="1" w:styleId="Recref">
    <w:name w:val="Rec_ref"/>
    <w:basedOn w:val="Normal"/>
    <w:next w:val="Heading1"/>
    <w:uiPriority w:val="99"/>
    <w:rsid w:val="00AE0D23"/>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AE0D23"/>
  </w:style>
  <w:style w:type="paragraph" w:customStyle="1" w:styleId="Repdate">
    <w:name w:val="Rep_date"/>
    <w:basedOn w:val="Recdate"/>
    <w:next w:val="Normalaftertitle0"/>
    <w:uiPriority w:val="99"/>
    <w:rsid w:val="00AE0D23"/>
  </w:style>
  <w:style w:type="paragraph" w:customStyle="1" w:styleId="RepNo">
    <w:name w:val="Rep_No"/>
    <w:basedOn w:val="RecNo"/>
    <w:next w:val="Reptitle"/>
    <w:uiPriority w:val="99"/>
    <w:rsid w:val="00AE0D23"/>
    <w:rPr>
      <w:rFonts w:ascii="Times New Roman Bold" w:hAnsi="Times New Roman Bold"/>
      <w:sz w:val="20"/>
    </w:rPr>
  </w:style>
  <w:style w:type="paragraph" w:customStyle="1" w:styleId="Reptitle">
    <w:name w:val="Rep_title"/>
    <w:basedOn w:val="Rectitle"/>
    <w:next w:val="Repref"/>
    <w:uiPriority w:val="99"/>
    <w:rsid w:val="00AE0D23"/>
    <w:pPr>
      <w:spacing w:before="240"/>
    </w:pPr>
    <w:rPr>
      <w:rFonts w:ascii="Times New Roman Bold" w:hAnsi="Times New Roman Bold"/>
      <w:sz w:val="24"/>
    </w:rPr>
  </w:style>
  <w:style w:type="paragraph" w:customStyle="1" w:styleId="Repref">
    <w:name w:val="Rep_ref"/>
    <w:basedOn w:val="Recref"/>
    <w:next w:val="Repdate"/>
    <w:uiPriority w:val="99"/>
    <w:rsid w:val="00AE0D23"/>
  </w:style>
  <w:style w:type="paragraph" w:customStyle="1" w:styleId="Resdate">
    <w:name w:val="Res_date"/>
    <w:basedOn w:val="Recdate"/>
    <w:next w:val="Normalaftertitle0"/>
    <w:uiPriority w:val="99"/>
    <w:rsid w:val="00AE0D23"/>
  </w:style>
  <w:style w:type="character" w:customStyle="1" w:styleId="Resdef">
    <w:name w:val="Res_def"/>
    <w:uiPriority w:val="99"/>
    <w:rsid w:val="00AE0D23"/>
    <w:rPr>
      <w:rFonts w:ascii="Times New Roman" w:hAnsi="Times New Roman" w:cs="Times New Roman"/>
      <w:b/>
    </w:rPr>
  </w:style>
  <w:style w:type="paragraph" w:customStyle="1" w:styleId="ResNo">
    <w:name w:val="Res_No"/>
    <w:basedOn w:val="RecNo"/>
    <w:next w:val="Restitle"/>
    <w:uiPriority w:val="99"/>
    <w:rsid w:val="00AE0D23"/>
    <w:rPr>
      <w:rFonts w:ascii="Times New Roman Bold" w:hAnsi="Times New Roman Bold"/>
      <w:sz w:val="20"/>
    </w:rPr>
  </w:style>
  <w:style w:type="paragraph" w:customStyle="1" w:styleId="Restitle">
    <w:name w:val="Res_title"/>
    <w:basedOn w:val="Rectitle"/>
    <w:next w:val="Resref"/>
    <w:uiPriority w:val="99"/>
    <w:rsid w:val="00AE0D23"/>
    <w:pPr>
      <w:spacing w:before="240"/>
    </w:pPr>
    <w:rPr>
      <w:rFonts w:ascii="Times New Roman Bold" w:hAnsi="Times New Roman Bold"/>
      <w:sz w:val="24"/>
    </w:rPr>
  </w:style>
  <w:style w:type="paragraph" w:customStyle="1" w:styleId="Resref">
    <w:name w:val="Res_ref"/>
    <w:basedOn w:val="Recref"/>
    <w:next w:val="Resdate"/>
    <w:uiPriority w:val="99"/>
    <w:rsid w:val="00AE0D23"/>
    <w:pPr>
      <w:numPr>
        <w:ilvl w:val="2"/>
        <w:numId w:val="41"/>
      </w:numPr>
      <w:tabs>
        <w:tab w:val="clear" w:pos="794"/>
      </w:tabs>
    </w:pPr>
  </w:style>
  <w:style w:type="paragraph" w:customStyle="1" w:styleId="Section1">
    <w:name w:val="Section_1"/>
    <w:basedOn w:val="Normal"/>
    <w:next w:val="Normal"/>
    <w:uiPriority w:val="99"/>
    <w:rsid w:val="00AE0D23"/>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AE0D23"/>
    <w:pPr>
      <w:numPr>
        <w:ilvl w:val="3"/>
        <w:numId w:val="41"/>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AE0D23"/>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AE0D23"/>
    <w:pPr>
      <w:tabs>
        <w:tab w:val="clear" w:pos="360"/>
        <w:tab w:val="clear" w:pos="720"/>
        <w:tab w:val="clear" w:pos="1080"/>
        <w:tab w:val="clear" w:pos="1440"/>
      </w:tabs>
      <w:ind w:left="1418"/>
    </w:pPr>
    <w:rPr>
      <w:rFonts w:ascii="Arial" w:eastAsia="Malgun Gothic" w:hAnsi="Arial"/>
      <w:sz w:val="32"/>
      <w:lang w:val="en-CA"/>
    </w:rPr>
  </w:style>
  <w:style w:type="paragraph" w:customStyle="1" w:styleId="Source">
    <w:name w:val="Source"/>
    <w:basedOn w:val="Normal"/>
    <w:next w:val="Normalaftertitle0"/>
    <w:uiPriority w:val="99"/>
    <w:rsid w:val="00AE0D23"/>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AE0D23"/>
    <w:pPr>
      <w:numPr>
        <w:ilvl w:val="4"/>
        <w:numId w:val="41"/>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AE0D23"/>
    <w:rPr>
      <w:rFonts w:cs="Times New Roman"/>
      <w:b/>
      <w:color w:val="auto"/>
    </w:rPr>
  </w:style>
  <w:style w:type="paragraph" w:customStyle="1" w:styleId="TableNoTitle">
    <w:name w:val="Table_NoTitle"/>
    <w:basedOn w:val="Normal"/>
    <w:next w:val="Tablehead"/>
    <w:uiPriority w:val="99"/>
    <w:rsid w:val="00AE0D23"/>
    <w:pPr>
      <w:keepNext/>
      <w:keepLines/>
      <w:numPr>
        <w:ilvl w:val="5"/>
        <w:numId w:val="41"/>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AE0D2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AE0D23"/>
  </w:style>
  <w:style w:type="paragraph" w:customStyle="1" w:styleId="Title3">
    <w:name w:val="Title 3"/>
    <w:basedOn w:val="Title2"/>
    <w:next w:val="Title4"/>
    <w:uiPriority w:val="99"/>
    <w:rsid w:val="00AE0D23"/>
    <w:rPr>
      <w:caps w:val="0"/>
    </w:rPr>
  </w:style>
  <w:style w:type="paragraph" w:customStyle="1" w:styleId="Title4">
    <w:name w:val="Title 4"/>
    <w:basedOn w:val="Title3"/>
    <w:next w:val="Heading1"/>
    <w:uiPriority w:val="99"/>
    <w:rsid w:val="00AE0D23"/>
    <w:pPr>
      <w:numPr>
        <w:ilvl w:val="6"/>
        <w:numId w:val="41"/>
      </w:numPr>
      <w:tabs>
        <w:tab w:val="clear" w:pos="794"/>
      </w:tabs>
    </w:pPr>
    <w:rPr>
      <w:b/>
    </w:rPr>
  </w:style>
  <w:style w:type="paragraph" w:customStyle="1" w:styleId="Artheading">
    <w:name w:val="Art_heading"/>
    <w:basedOn w:val="Normal"/>
    <w:next w:val="Normalaftertitle0"/>
    <w:uiPriority w:val="99"/>
    <w:rsid w:val="00AE0D2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AE0D23"/>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AE0D23"/>
  </w:style>
  <w:style w:type="paragraph" w:customStyle="1" w:styleId="ASN1continue0">
    <w:name w:val="ASN.1_continue"/>
    <w:basedOn w:val="ASN1"/>
    <w:uiPriority w:val="99"/>
    <w:rsid w:val="00AE0D2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AE0D23"/>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AE0D23"/>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AE0D23"/>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AE0D23"/>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AE0D23"/>
    <w:pPr>
      <w:numPr>
        <w:ilvl w:val="7"/>
        <w:numId w:val="41"/>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AE0D23"/>
    <w:pPr>
      <w:numPr>
        <w:ilvl w:val="8"/>
        <w:numId w:val="41"/>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CA"/>
    </w:rPr>
  </w:style>
  <w:style w:type="paragraph" w:customStyle="1" w:styleId="Tablefin">
    <w:name w:val="Table_fin"/>
    <w:basedOn w:val="Normal"/>
    <w:next w:val="Normal"/>
    <w:uiPriority w:val="99"/>
    <w:rsid w:val="00AE0D23"/>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AE0D23"/>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AE0D23"/>
    <w:rPr>
      <w:rFonts w:eastAsia="Malgun Gothic"/>
      <w:lang w:val="en-GB" w:eastAsia="x-none"/>
    </w:rPr>
  </w:style>
  <w:style w:type="numbering" w:customStyle="1" w:styleId="SVCNumbers">
    <w:name w:val="SVC Numbers"/>
    <w:rsid w:val="00AE0D23"/>
    <w:pPr>
      <w:numPr>
        <w:numId w:val="29"/>
      </w:numPr>
    </w:pPr>
  </w:style>
  <w:style w:type="numbering" w:customStyle="1" w:styleId="AVCBullet">
    <w:name w:val="AVC Bullet"/>
    <w:rsid w:val="00AE0D23"/>
    <w:pPr>
      <w:numPr>
        <w:numId w:val="23"/>
      </w:numPr>
    </w:pPr>
  </w:style>
  <w:style w:type="numbering" w:customStyle="1" w:styleId="SVCBullets">
    <w:name w:val="SVC Bullets"/>
    <w:rsid w:val="00AE0D23"/>
    <w:pPr>
      <w:numPr>
        <w:numId w:val="21"/>
      </w:numPr>
    </w:pPr>
  </w:style>
  <w:style w:type="numbering" w:customStyle="1" w:styleId="SVCIndent">
    <w:name w:val="SVC Indent"/>
    <w:rsid w:val="00AE0D23"/>
    <w:pPr>
      <w:numPr>
        <w:numId w:val="30"/>
      </w:numPr>
    </w:pPr>
  </w:style>
  <w:style w:type="character" w:customStyle="1" w:styleId="CaptionChar">
    <w:name w:val="Caption Char"/>
    <w:aliases w:val="Figure Char"/>
    <w:locked/>
    <w:rsid w:val="00AE0D23"/>
    <w:rPr>
      <w:rFonts w:eastAsia="SimSun" w:cs="Times New Roman"/>
      <w:b/>
      <w:bCs/>
    </w:rPr>
  </w:style>
  <w:style w:type="character" w:styleId="Emphasis">
    <w:name w:val="Emphasis"/>
    <w:qFormat/>
    <w:rsid w:val="00AE0D23"/>
    <w:rPr>
      <w:i/>
      <w:iCs/>
    </w:rPr>
  </w:style>
  <w:style w:type="paragraph" w:customStyle="1" w:styleId="Style4ptBefore0pt">
    <w:name w:val="Style 4 pt Before:  0 pt"/>
    <w:basedOn w:val="Normal"/>
    <w:uiPriority w:val="99"/>
    <w:rsid w:val="00AE0D23"/>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AE0D23"/>
    <w:rPr>
      <w:rFonts w:eastAsia="Malgun Gothic"/>
      <w:lang w:val="en-GB" w:eastAsia="en-US"/>
    </w:rPr>
  </w:style>
  <w:style w:type="paragraph" w:customStyle="1" w:styleId="ColorfulList-Accent11">
    <w:name w:val="Colorful List - Accent 11"/>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AE0D23"/>
    <w:rPr>
      <w:rFonts w:eastAsia="Malgun Gothic"/>
      <w:lang w:val="en-GB" w:eastAsia="en-US"/>
    </w:rPr>
  </w:style>
  <w:style w:type="paragraph" w:customStyle="1" w:styleId="MediumGrid1-Accent22">
    <w:name w:val="Medium Grid 1 - Accent 22"/>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AE0D23"/>
  </w:style>
  <w:style w:type="paragraph" w:customStyle="1" w:styleId="annex-heading3">
    <w:name w:val="annex-heading3"/>
    <w:basedOn w:val="Annex3"/>
    <w:link w:val="annex-heading3Char"/>
    <w:qFormat/>
    <w:rsid w:val="00AE0D23"/>
    <w:pPr>
      <w:tabs>
        <w:tab w:val="clear" w:pos="1440"/>
        <w:tab w:val="clear" w:pos="2160"/>
      </w:tabs>
      <w:textAlignment w:val="auto"/>
    </w:pPr>
  </w:style>
  <w:style w:type="character" w:customStyle="1" w:styleId="annex-heading3Char">
    <w:name w:val="annex-heading3 Char"/>
    <w:link w:val="annex-heading3"/>
    <w:rsid w:val="00AE0D23"/>
    <w:rPr>
      <w:rFonts w:eastAsia="Malgun Gothic"/>
      <w:b/>
      <w:bCs/>
      <w:lang w:val="en-GB" w:eastAsia="en-US"/>
    </w:rPr>
  </w:style>
  <w:style w:type="paragraph" w:customStyle="1" w:styleId="ColorfulShading-Accent13">
    <w:name w:val="Colorful Shading - Accent 13"/>
    <w:hidden/>
    <w:uiPriority w:val="99"/>
    <w:semiHidden/>
    <w:rsid w:val="00AE0D23"/>
    <w:rPr>
      <w:rFonts w:eastAsia="Malgun Gothic"/>
      <w:lang w:val="en-GB" w:eastAsia="en-US"/>
    </w:rPr>
  </w:style>
  <w:style w:type="paragraph" w:customStyle="1" w:styleId="ColorfulList-Accent13">
    <w:name w:val="Colorful List - Accent 13"/>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AE0D23"/>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AE0D23"/>
    <w:rPr>
      <w:rFonts w:eastAsia="Malgun Gothic"/>
      <w:lang w:val="en-GB" w:eastAsia="en-US"/>
    </w:rPr>
  </w:style>
  <w:style w:type="paragraph" w:customStyle="1" w:styleId="st">
    <w:name w:val="st"/>
    <w:basedOn w:val="Normal"/>
    <w:rsid w:val="00AE0D23"/>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lang w:val="en-CA"/>
    </w:rPr>
  </w:style>
  <w:style w:type="paragraph" w:customStyle="1" w:styleId="pbcopy">
    <w:name w:val="pbcopy"/>
    <w:basedOn w:val="Footer"/>
    <w:rsid w:val="00AE0D23"/>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numbering" w:customStyle="1" w:styleId="NoList1">
    <w:name w:val="No List1"/>
    <w:next w:val="NoList"/>
    <w:uiPriority w:val="99"/>
    <w:semiHidden/>
    <w:unhideWhenUsed/>
    <w:rsid w:val="00AE0D23"/>
  </w:style>
  <w:style w:type="paragraph" w:customStyle="1" w:styleId="3H5">
    <w:name w:val="3H5"/>
    <w:basedOn w:val="Normal"/>
    <w:link w:val="3DVCLevel5Char"/>
    <w:uiPriority w:val="99"/>
    <w:qFormat/>
    <w:rsid w:val="00AE0D23"/>
    <w:pPr>
      <w:keepNext/>
      <w:keepLines/>
      <w:numPr>
        <w:ilvl w:val="5"/>
        <w:numId w:val="39"/>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AE0D23"/>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AE0D2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AE0D23"/>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AE0D23"/>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AE0D23"/>
  </w:style>
  <w:style w:type="paragraph" w:customStyle="1" w:styleId="Note2">
    <w:name w:val="Note 2"/>
    <w:basedOn w:val="Normal"/>
    <w:uiPriority w:val="99"/>
    <w:qFormat/>
    <w:rsid w:val="00AE0D23"/>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L1">
    <w:name w:val="3L1"/>
    <w:basedOn w:val="3H1"/>
    <w:link w:val="3L1Char"/>
    <w:qFormat/>
    <w:rsid w:val="00AE0D23"/>
    <w:pPr>
      <w:keepLines w:val="0"/>
      <w:widowControl w:val="0"/>
      <w:outlineLvl w:val="9"/>
    </w:pPr>
    <w:rPr>
      <w:bCs/>
    </w:rPr>
  </w:style>
  <w:style w:type="numbering" w:customStyle="1" w:styleId="SVCNumbers1">
    <w:name w:val="SVC Numbers1"/>
    <w:rsid w:val="00AE0D23"/>
  </w:style>
  <w:style w:type="numbering" w:customStyle="1" w:styleId="AVCBullet1">
    <w:name w:val="AVC Bullet1"/>
    <w:rsid w:val="00AE0D23"/>
  </w:style>
  <w:style w:type="numbering" w:customStyle="1" w:styleId="SVCBullets1">
    <w:name w:val="SVC Bullets1"/>
    <w:rsid w:val="00AE0D23"/>
  </w:style>
  <w:style w:type="numbering" w:customStyle="1" w:styleId="SVCIndent1">
    <w:name w:val="SVC Indent1"/>
    <w:rsid w:val="00AE0D23"/>
  </w:style>
  <w:style w:type="numbering" w:customStyle="1" w:styleId="1ai1">
    <w:name w:val="1 / a / i1"/>
    <w:basedOn w:val="NoList"/>
    <w:next w:val="1ai"/>
    <w:uiPriority w:val="99"/>
    <w:semiHidden/>
    <w:unhideWhenUsed/>
    <w:locked/>
    <w:rsid w:val="00AE0D23"/>
  </w:style>
  <w:style w:type="paragraph" w:customStyle="1" w:styleId="3H0">
    <w:name w:val="3H0"/>
    <w:next w:val="3N"/>
    <w:link w:val="3H0Char"/>
    <w:uiPriority w:val="99"/>
    <w:qFormat/>
    <w:rsid w:val="00AE0D23"/>
    <w:pPr>
      <w:keepNext/>
      <w:keepLines/>
      <w:numPr>
        <w:numId w:val="39"/>
      </w:numPr>
      <w:spacing w:before="313"/>
      <w:jc w:val="both"/>
      <w:outlineLvl w:val="1"/>
    </w:pPr>
    <w:rPr>
      <w:rFonts w:eastAsia="Malgun Gothic"/>
      <w:b/>
      <w:sz w:val="22"/>
      <w:lang w:val="en-GB" w:eastAsia="en-US"/>
    </w:rPr>
  </w:style>
  <w:style w:type="character" w:customStyle="1" w:styleId="3L1Char">
    <w:name w:val="3L1 Char"/>
    <w:link w:val="3L1"/>
    <w:rsid w:val="00AE0D23"/>
    <w:rPr>
      <w:rFonts w:eastAsia="Malgun Gothic"/>
      <w:b/>
      <w:bCs/>
      <w:lang w:val="en-GB" w:eastAsia="en-US"/>
    </w:rPr>
  </w:style>
  <w:style w:type="paragraph" w:customStyle="1" w:styleId="3H1">
    <w:name w:val="3H1"/>
    <w:basedOn w:val="3H0"/>
    <w:next w:val="3N"/>
    <w:link w:val="3H1Char"/>
    <w:uiPriority w:val="99"/>
    <w:qFormat/>
    <w:rsid w:val="00AE0D23"/>
    <w:pPr>
      <w:numPr>
        <w:ilvl w:val="1"/>
      </w:numPr>
      <w:tabs>
        <w:tab w:val="clear" w:pos="794"/>
        <w:tab w:val="num" w:pos="360"/>
        <w:tab w:val="num" w:pos="763"/>
        <w:tab w:val="num" w:pos="1440"/>
      </w:tabs>
      <w:spacing w:before="181"/>
      <w:ind w:left="763" w:hanging="360"/>
      <w:outlineLvl w:val="2"/>
    </w:pPr>
    <w:rPr>
      <w:sz w:val="20"/>
    </w:rPr>
  </w:style>
  <w:style w:type="paragraph" w:customStyle="1" w:styleId="3H2">
    <w:name w:val="3H2"/>
    <w:basedOn w:val="3H1"/>
    <w:next w:val="3N"/>
    <w:link w:val="3H2Char"/>
    <w:uiPriority w:val="99"/>
    <w:qFormat/>
    <w:rsid w:val="00AE0D23"/>
    <w:pPr>
      <w:numPr>
        <w:ilvl w:val="2"/>
      </w:numPr>
      <w:tabs>
        <w:tab w:val="clear" w:pos="794"/>
        <w:tab w:val="num" w:pos="0"/>
        <w:tab w:val="num" w:pos="360"/>
        <w:tab w:val="num" w:pos="763"/>
        <w:tab w:val="num" w:pos="2160"/>
      </w:tabs>
      <w:ind w:left="1195" w:hanging="403"/>
      <w:outlineLvl w:val="3"/>
    </w:pPr>
  </w:style>
  <w:style w:type="paragraph" w:customStyle="1" w:styleId="3Table">
    <w:name w:val="3Table"/>
    <w:basedOn w:val="tablesyntax"/>
    <w:link w:val="3TableChar"/>
    <w:qFormat/>
    <w:rsid w:val="00AE0D23"/>
    <w:pPr>
      <w:spacing w:after="60"/>
    </w:pPr>
    <w:rPr>
      <w:rFonts w:ascii="Times New Roman" w:hAnsi="Times New Roman"/>
      <w:noProof/>
      <w:lang w:val="en-GB"/>
    </w:rPr>
  </w:style>
  <w:style w:type="character" w:customStyle="1" w:styleId="3H1Char">
    <w:name w:val="3H1 Char"/>
    <w:link w:val="3H1"/>
    <w:uiPriority w:val="99"/>
    <w:rsid w:val="00AE0D23"/>
    <w:rPr>
      <w:rFonts w:eastAsia="Malgun Gothic"/>
      <w:b/>
      <w:lang w:val="en-GB" w:eastAsia="en-US"/>
    </w:rPr>
  </w:style>
  <w:style w:type="paragraph" w:customStyle="1" w:styleId="3H3">
    <w:name w:val="3H3"/>
    <w:basedOn w:val="3H2"/>
    <w:next w:val="3N"/>
    <w:link w:val="3H3Char"/>
    <w:uiPriority w:val="99"/>
    <w:qFormat/>
    <w:rsid w:val="00AE0D23"/>
    <w:pPr>
      <w:numPr>
        <w:ilvl w:val="3"/>
      </w:numPr>
      <w:tabs>
        <w:tab w:val="clear" w:pos="794"/>
        <w:tab w:val="num" w:pos="0"/>
        <w:tab w:val="num" w:pos="360"/>
        <w:tab w:val="num" w:pos="2880"/>
      </w:tabs>
      <w:ind w:left="1584" w:hanging="389"/>
      <w:outlineLvl w:val="4"/>
    </w:pPr>
  </w:style>
  <w:style w:type="character" w:customStyle="1" w:styleId="3TableChar">
    <w:name w:val="3Table Char"/>
    <w:link w:val="3Table"/>
    <w:rsid w:val="00AE0D23"/>
    <w:rPr>
      <w:rFonts w:eastAsia="Malgun Gothic"/>
      <w:noProof/>
      <w:lang w:val="en-GB" w:eastAsia="en-US"/>
    </w:rPr>
  </w:style>
  <w:style w:type="paragraph" w:customStyle="1" w:styleId="3H4">
    <w:name w:val="3H4"/>
    <w:basedOn w:val="3H3"/>
    <w:next w:val="3N"/>
    <w:link w:val="3H4Char"/>
    <w:uiPriority w:val="99"/>
    <w:qFormat/>
    <w:rsid w:val="00AE0D23"/>
    <w:pPr>
      <w:numPr>
        <w:ilvl w:val="4"/>
      </w:numPr>
      <w:tabs>
        <w:tab w:val="clear" w:pos="794"/>
        <w:tab w:val="num" w:pos="0"/>
        <w:tab w:val="num" w:pos="360"/>
        <w:tab w:val="num" w:pos="3600"/>
      </w:tabs>
      <w:ind w:left="1987" w:hanging="403"/>
      <w:outlineLvl w:val="5"/>
    </w:pPr>
  </w:style>
  <w:style w:type="character" w:customStyle="1" w:styleId="3H2Char">
    <w:name w:val="3H2 Char"/>
    <w:link w:val="3H2"/>
    <w:uiPriority w:val="99"/>
    <w:rsid w:val="00AE0D23"/>
    <w:rPr>
      <w:rFonts w:eastAsia="Malgun Gothic"/>
      <w:b/>
      <w:lang w:val="en-GB" w:eastAsia="en-US"/>
    </w:rPr>
  </w:style>
  <w:style w:type="paragraph" w:customStyle="1" w:styleId="3L1Note">
    <w:name w:val="3L1Note"/>
    <w:basedOn w:val="3L1"/>
    <w:link w:val="3L1NoteChar"/>
    <w:qFormat/>
    <w:rsid w:val="00AE0D23"/>
    <w:pPr>
      <w:numPr>
        <w:ilvl w:val="0"/>
        <w:numId w:val="0"/>
      </w:numPr>
      <w:ind w:left="794"/>
    </w:pPr>
  </w:style>
  <w:style w:type="character" w:customStyle="1" w:styleId="3H3Char">
    <w:name w:val="3H3 Char"/>
    <w:link w:val="3H3"/>
    <w:uiPriority w:val="99"/>
    <w:rsid w:val="00AE0D23"/>
    <w:rPr>
      <w:rFonts w:eastAsia="Malgun Gothic"/>
      <w:b/>
      <w:lang w:val="en-GB" w:eastAsia="en-US"/>
    </w:rPr>
  </w:style>
  <w:style w:type="character" w:customStyle="1" w:styleId="3DVCAnnexLevel0Char">
    <w:name w:val="3DVC Annex Level 0 Char"/>
    <w:rsid w:val="00AE0D23"/>
    <w:rPr>
      <w:rFonts w:ascii="Times New Roman" w:hAnsi="Times New Roman"/>
      <w:b/>
      <w:bCs/>
      <w:sz w:val="22"/>
      <w:szCs w:val="22"/>
      <w:lang w:val="en-GB" w:eastAsia="en-US"/>
    </w:rPr>
  </w:style>
  <w:style w:type="character" w:customStyle="1" w:styleId="3L1NoteChar">
    <w:name w:val="3L1Note Char"/>
    <w:link w:val="3L1Note"/>
    <w:rsid w:val="00AE0D23"/>
    <w:rPr>
      <w:rFonts w:eastAsia="Malgun Gothic"/>
      <w:b/>
      <w:bCs/>
      <w:lang w:val="en-GB" w:eastAsia="en-US"/>
    </w:rPr>
  </w:style>
  <w:style w:type="character" w:customStyle="1" w:styleId="3DVCLevel1Char">
    <w:name w:val="3DVC Level 1 Char"/>
    <w:rsid w:val="00AE0D23"/>
    <w:rPr>
      <w:rFonts w:ascii="Times New Roman" w:hAnsi="Times New Roman"/>
      <w:b/>
      <w:bCs/>
      <w:lang w:val="en-GB" w:eastAsia="en-US"/>
    </w:rPr>
  </w:style>
  <w:style w:type="paragraph" w:customStyle="1" w:styleId="3EdNotes">
    <w:name w:val="3EdNotes"/>
    <w:basedOn w:val="Normal"/>
    <w:link w:val="3EdNotesChar"/>
    <w:uiPriority w:val="99"/>
    <w:qFormat/>
    <w:rsid w:val="00AE0D23"/>
    <w:pPr>
      <w:numPr>
        <w:numId w:val="37"/>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AE0D23"/>
    <w:rPr>
      <w:rFonts w:eastAsia="Malgun Gothic"/>
      <w:b/>
      <w:lang w:val="en-GB" w:eastAsia="en-US"/>
    </w:rPr>
  </w:style>
  <w:style w:type="character" w:customStyle="1" w:styleId="3DVCLevel2Char">
    <w:name w:val="3DVC Level 2 Char"/>
    <w:rsid w:val="00AE0D23"/>
    <w:rPr>
      <w:rFonts w:ascii="Times New Roman" w:hAnsi="Times New Roman"/>
      <w:b/>
      <w:lang w:val="en-GB"/>
    </w:rPr>
  </w:style>
  <w:style w:type="numbering" w:customStyle="1" w:styleId="3DHeading">
    <w:name w:val="3D Heading"/>
    <w:uiPriority w:val="99"/>
    <w:rsid w:val="00AE0D23"/>
    <w:pPr>
      <w:numPr>
        <w:numId w:val="38"/>
      </w:numPr>
    </w:pPr>
  </w:style>
  <w:style w:type="character" w:customStyle="1" w:styleId="3EdNotesChar">
    <w:name w:val="3EdNotes Char"/>
    <w:link w:val="3EdNotes"/>
    <w:uiPriority w:val="99"/>
    <w:rsid w:val="00AE0D23"/>
    <w:rPr>
      <w:rFonts w:eastAsia="Malgun Gothic"/>
      <w:lang w:val="en-GB" w:eastAsia="en-US"/>
    </w:rPr>
  </w:style>
  <w:style w:type="paragraph" w:customStyle="1" w:styleId="3TOCLOFLOT">
    <w:name w:val="3TOCLOFLOT"/>
    <w:basedOn w:val="3N"/>
    <w:link w:val="3TOCLOFLOTChar"/>
    <w:qFormat/>
    <w:rsid w:val="00AE0D23"/>
    <w:pPr>
      <w:keepNext/>
      <w:jc w:val="center"/>
      <w:outlineLvl w:val="0"/>
    </w:pPr>
    <w:rPr>
      <w:b/>
      <w:caps/>
      <w:sz w:val="24"/>
      <w:szCs w:val="24"/>
    </w:rPr>
  </w:style>
  <w:style w:type="character" w:customStyle="1" w:styleId="3TOCLOFLOTChar">
    <w:name w:val="3TOCLOFLOT Char"/>
    <w:link w:val="3TOCLOFLOT"/>
    <w:rsid w:val="00AE0D23"/>
    <w:rPr>
      <w:rFonts w:eastAsia="Malgun Gothic"/>
      <w:b/>
      <w:caps/>
      <w:sz w:val="24"/>
      <w:szCs w:val="24"/>
      <w:lang w:val="en-GB" w:eastAsia="en-US"/>
    </w:rPr>
  </w:style>
  <w:style w:type="paragraph" w:customStyle="1" w:styleId="Note1CharCharCharCharCharChar">
    <w:name w:val="Note 1 Char Char Char Char Char Char"/>
    <w:basedOn w:val="Normal"/>
    <w:uiPriority w:val="99"/>
    <w:rsid w:val="00AE0D23"/>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AE0D23"/>
    <w:rPr>
      <w:rFonts w:ascii="Times New Roman" w:hAnsi="Times New Roman"/>
      <w:b/>
      <w:lang w:val="en-GB"/>
    </w:rPr>
  </w:style>
  <w:style w:type="paragraph" w:customStyle="1" w:styleId="3S0">
    <w:name w:val="3S0"/>
    <w:basedOn w:val="Normal"/>
    <w:link w:val="3S0Char"/>
    <w:uiPriority w:val="99"/>
    <w:qFormat/>
    <w:rsid w:val="00AE0D23"/>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AE0D23"/>
    <w:rPr>
      <w:rFonts w:eastAsia="Malgun Gothic"/>
      <w:b/>
      <w:sz w:val="22"/>
      <w:lang w:val="en-GB" w:eastAsia="en-US"/>
    </w:rPr>
  </w:style>
  <w:style w:type="character" w:customStyle="1" w:styleId="3DVCLevel4Char">
    <w:name w:val="3DVC Level 4 Char"/>
    <w:rsid w:val="00AE0D23"/>
    <w:rPr>
      <w:rFonts w:ascii="Times New Roman" w:hAnsi="Times New Roman"/>
      <w:b/>
      <w:lang w:val="en-GB"/>
    </w:rPr>
  </w:style>
  <w:style w:type="character" w:customStyle="1" w:styleId="3S0Char">
    <w:name w:val="3S0 Char"/>
    <w:link w:val="3S0"/>
    <w:uiPriority w:val="99"/>
    <w:rsid w:val="00AE0D23"/>
    <w:rPr>
      <w:rFonts w:eastAsia="Malgun Gothic"/>
      <w:lang w:val="en-GB" w:eastAsia="en-US"/>
    </w:rPr>
  </w:style>
  <w:style w:type="character" w:customStyle="1" w:styleId="3DVCLevel5Char">
    <w:name w:val="3DVC Level 5 Char"/>
    <w:link w:val="3H5"/>
    <w:uiPriority w:val="99"/>
    <w:rsid w:val="00AE0D23"/>
    <w:rPr>
      <w:rFonts w:eastAsia="Malgun Gothic"/>
      <w:b/>
      <w:lang w:val="en-GB" w:eastAsia="en-US"/>
    </w:rPr>
  </w:style>
  <w:style w:type="paragraph" w:customStyle="1" w:styleId="4H0">
    <w:name w:val="4H0"/>
    <w:basedOn w:val="3H0"/>
    <w:link w:val="4H0Char"/>
    <w:qFormat/>
    <w:rsid w:val="00AE0D23"/>
    <w:pPr>
      <w:numPr>
        <w:numId w:val="40"/>
      </w:numPr>
      <w:tabs>
        <w:tab w:val="left" w:pos="794"/>
      </w:tabs>
    </w:pPr>
  </w:style>
  <w:style w:type="paragraph" w:customStyle="1" w:styleId="4H1">
    <w:name w:val="4H1"/>
    <w:basedOn w:val="3N"/>
    <w:link w:val="4H1Char"/>
    <w:qFormat/>
    <w:rsid w:val="00AE0D23"/>
    <w:pPr>
      <w:numPr>
        <w:ilvl w:val="1"/>
        <w:numId w:val="40"/>
      </w:numPr>
    </w:pPr>
    <w:rPr>
      <w:b/>
    </w:rPr>
  </w:style>
  <w:style w:type="character" w:customStyle="1" w:styleId="4H0Char">
    <w:name w:val="4H0 Char"/>
    <w:link w:val="4H0"/>
    <w:rsid w:val="00AE0D23"/>
    <w:rPr>
      <w:rFonts w:eastAsia="Malgun Gothic"/>
      <w:b/>
      <w:sz w:val="22"/>
      <w:lang w:val="en-GB" w:eastAsia="en-US"/>
    </w:rPr>
  </w:style>
  <w:style w:type="paragraph" w:customStyle="1" w:styleId="4H2">
    <w:name w:val="4H2"/>
    <w:basedOn w:val="Normal"/>
    <w:rsid w:val="00AE0D23"/>
    <w:pPr>
      <w:numPr>
        <w:ilvl w:val="2"/>
        <w:numId w:val="4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AE0D23"/>
    <w:rPr>
      <w:rFonts w:eastAsia="Malgun Gothic"/>
      <w:b/>
      <w:lang w:val="en-GB" w:eastAsia="en-US"/>
    </w:rPr>
  </w:style>
  <w:style w:type="numbering" w:styleId="111111">
    <w:name w:val="Outline List 2"/>
    <w:basedOn w:val="NoList"/>
    <w:uiPriority w:val="99"/>
    <w:unhideWhenUsed/>
    <w:rsid w:val="00AE0D23"/>
  </w:style>
  <w:style w:type="character" w:customStyle="1" w:styleId="PlainTable51">
    <w:name w:val="Plain Table 51"/>
    <w:uiPriority w:val="31"/>
    <w:qFormat/>
    <w:rsid w:val="00AE0D23"/>
    <w:rPr>
      <w:smallCaps/>
      <w:color w:val="C0504D"/>
      <w:u w:val="single"/>
    </w:rPr>
  </w:style>
  <w:style w:type="paragraph" w:customStyle="1" w:styleId="3N0">
    <w:name w:val="3N0"/>
    <w:basedOn w:val="Normal"/>
    <w:link w:val="3N0Char"/>
    <w:qFormat/>
    <w:rsid w:val="00AE0D23"/>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AE0D23"/>
    <w:rPr>
      <w:rFonts w:eastAsia="Malgun Gothic"/>
      <w:lang w:val="en-GB" w:eastAsia="en-US"/>
    </w:rPr>
  </w:style>
  <w:style w:type="paragraph" w:customStyle="1" w:styleId="GridTable31">
    <w:name w:val="Grid Table 31"/>
    <w:basedOn w:val="Heading1"/>
    <w:next w:val="Normal"/>
    <w:uiPriority w:val="39"/>
    <w:unhideWhenUsed/>
    <w:qFormat/>
    <w:rsid w:val="00AE0D23"/>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eastAsia="SimSun" w:hAnsi="Cambria" w:cs="Times New Roman"/>
      <w:color w:val="365F91"/>
      <w:kern w:val="0"/>
      <w:sz w:val="28"/>
      <w:szCs w:val="28"/>
      <w:lang w:val="en-CA" w:eastAsia="ja-JP"/>
    </w:rPr>
  </w:style>
  <w:style w:type="table" w:customStyle="1" w:styleId="TableGrid11">
    <w:name w:val="Table Grid11"/>
    <w:basedOn w:val="TableNormal"/>
    <w:next w:val="TableGrid"/>
    <w:uiPriority w:val="99"/>
    <w:rsid w:val="00AE0D23"/>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AE0D23"/>
  </w:style>
  <w:style w:type="character" w:customStyle="1" w:styleId="Heading2Char1">
    <w:name w:val="Heading 2 Char1"/>
    <w:aliases w:val="H Char"/>
    <w:uiPriority w:val="99"/>
    <w:rsid w:val="00AE0D23"/>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AE0D23"/>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link w:val="MessageHeader"/>
    <w:uiPriority w:val="99"/>
    <w:rsid w:val="00AE0D23"/>
    <w:rPr>
      <w:rFonts w:ascii="Cambria" w:eastAsia="SimSun" w:hAnsi="Cambria"/>
      <w:sz w:val="24"/>
      <w:szCs w:val="24"/>
      <w:shd w:val="pct20" w:color="auto" w:fill="auto"/>
      <w:lang w:val="en-GB" w:eastAsia="en-US"/>
    </w:rPr>
  </w:style>
  <w:style w:type="character" w:customStyle="1" w:styleId="Heading1Char2">
    <w:name w:val="Heading 1 Char2"/>
    <w:uiPriority w:val="99"/>
    <w:rsid w:val="00AE0D23"/>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AE0D23"/>
  </w:style>
  <w:style w:type="character" w:customStyle="1" w:styleId="summary">
    <w:name w:val="summary"/>
    <w:rsid w:val="00AE0D23"/>
  </w:style>
  <w:style w:type="paragraph" w:customStyle="1" w:styleId="Bibliography3">
    <w:name w:val="Bibliography3"/>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4">
    <w:name w:val="Bibliography4"/>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5">
    <w:name w:val="Bibliography5"/>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lang w:val="en-CA"/>
    </w:rPr>
  </w:style>
  <w:style w:type="paragraph" w:customStyle="1" w:styleId="Bibliography6">
    <w:name w:val="Bibliography6"/>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7">
    <w:name w:val="Bibliography7"/>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styleId="PlainText">
    <w:name w:val="Plain Text"/>
    <w:basedOn w:val="Normal"/>
    <w:link w:val="PlainTextChar"/>
    <w:uiPriority w:val="99"/>
    <w:unhideWhenUsed/>
    <w:rsid w:val="00AE0D23"/>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lang w:val="en-CA"/>
    </w:rPr>
  </w:style>
  <w:style w:type="character" w:customStyle="1" w:styleId="PlainTextChar">
    <w:name w:val="Plain Text Char"/>
    <w:link w:val="PlainText"/>
    <w:uiPriority w:val="99"/>
    <w:rsid w:val="00AE0D23"/>
    <w:rPr>
      <w:rFonts w:ascii="Calibri" w:eastAsia="Calibri" w:hAnsi="Calibri" w:cs="Consolas"/>
      <w:sz w:val="22"/>
      <w:szCs w:val="21"/>
      <w:lang w:val="en-CA" w:eastAsia="en-US"/>
    </w:rPr>
  </w:style>
  <w:style w:type="paragraph" w:customStyle="1" w:styleId="ColorfulShading-Accent14">
    <w:name w:val="Colorful Shading - Accent 14"/>
    <w:hidden/>
    <w:uiPriority w:val="99"/>
    <w:semiHidden/>
    <w:rsid w:val="00AE0D23"/>
    <w:rPr>
      <w:rFonts w:eastAsia="Malgun Gothic"/>
      <w:lang w:val="en-GB" w:eastAsia="en-US"/>
    </w:rPr>
  </w:style>
  <w:style w:type="paragraph" w:customStyle="1" w:styleId="Bibliography8">
    <w:name w:val="Bibliography8"/>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AE0D23"/>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Bibliography10">
    <w:name w:val="Bibliography10"/>
    <w:basedOn w:val="Normal"/>
    <w:uiPriority w:val="99"/>
    <w:rsid w:val="00AE0D23"/>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lang w:val="en-CA"/>
    </w:rPr>
  </w:style>
  <w:style w:type="paragraph" w:customStyle="1" w:styleId="Equationsmallertabs">
    <w:name w:val="Equation smaller tabs"/>
    <w:basedOn w:val="Equation"/>
    <w:qFormat/>
    <w:rsid w:val="00AE0D23"/>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AE0D23"/>
    <w:rPr>
      <w:rFonts w:ascii="Calibri Light" w:eastAsia="Times New Roman" w:hAnsi="Calibri Light" w:cs="Times New Roman"/>
      <w:i/>
      <w:iCs/>
      <w:color w:val="2E74B5"/>
      <w:lang w:val="en-GB"/>
    </w:rPr>
  </w:style>
  <w:style w:type="paragraph" w:styleId="NormalWeb">
    <w:name w:val="Normal (Web)"/>
    <w:basedOn w:val="Normal"/>
    <w:uiPriority w:val="99"/>
    <w:unhideWhenUsed/>
    <w:rsid w:val="00AE0D2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AE0D23"/>
    <w:rPr>
      <w:rFonts w:ascii="Times New Roman" w:hAnsi="Times New Roman"/>
      <w:lang w:val="en-GB"/>
    </w:rPr>
  </w:style>
  <w:style w:type="character" w:customStyle="1" w:styleId="NoteChar2">
    <w:name w:val="Note Char2"/>
    <w:link w:val="Note"/>
    <w:locked/>
    <w:rsid w:val="00AE0D23"/>
    <w:rPr>
      <w:rFonts w:eastAsia="Malgun Gothic"/>
      <w:sz w:val="18"/>
      <w:szCs w:val="18"/>
      <w:lang w:val="en-GB" w:eastAsia="en-US"/>
    </w:rPr>
  </w:style>
  <w:style w:type="character" w:customStyle="1" w:styleId="Annex2Char">
    <w:name w:val="Annex 2 Char"/>
    <w:link w:val="Annex2"/>
    <w:uiPriority w:val="99"/>
    <w:locked/>
    <w:rsid w:val="00AE0D23"/>
    <w:rPr>
      <w:rFonts w:eastAsia="Malgun Gothic"/>
      <w:b/>
      <w:bCs/>
      <w:sz w:val="22"/>
      <w:szCs w:val="22"/>
      <w:lang w:val="en-GB" w:eastAsia="en-US"/>
    </w:rPr>
  </w:style>
  <w:style w:type="character" w:customStyle="1" w:styleId="Annex3Char2">
    <w:name w:val="Annex 3 Char2"/>
    <w:link w:val="Annex3"/>
    <w:locked/>
    <w:rsid w:val="00AE0D23"/>
    <w:rPr>
      <w:rFonts w:eastAsia="Malgun Gothic"/>
      <w:b/>
      <w:bCs/>
      <w:lang w:val="en-GB" w:eastAsia="en-US"/>
    </w:rPr>
  </w:style>
  <w:style w:type="paragraph" w:customStyle="1" w:styleId="FigureCaption">
    <w:name w:val="Figure Caption"/>
    <w:basedOn w:val="Normal"/>
    <w:uiPriority w:val="99"/>
    <w:qFormat/>
    <w:rsid w:val="00AE0D23"/>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AE0D23"/>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AE0D23"/>
    <w:rPr>
      <w:lang w:val="en-GB"/>
    </w:rPr>
  </w:style>
  <w:style w:type="paragraph" w:customStyle="1" w:styleId="EquationTab">
    <w:name w:val="EquationTab"/>
    <w:basedOn w:val="Normal"/>
    <w:link w:val="EquationTabChar"/>
    <w:qFormat/>
    <w:rsid w:val="00AE0D23"/>
    <w:pPr>
      <w:tabs>
        <w:tab w:val="clear" w:pos="360"/>
        <w:tab w:val="clear" w:pos="720"/>
        <w:tab w:val="clear" w:pos="1080"/>
        <w:tab w:val="clear" w:pos="1440"/>
        <w:tab w:val="left" w:pos="794"/>
        <w:tab w:val="left" w:pos="1191"/>
        <w:tab w:val="left" w:pos="1588"/>
        <w:tab w:val="left" w:pos="1985"/>
      </w:tabs>
      <w:jc w:val="both"/>
      <w:textAlignment w:val="auto"/>
    </w:pPr>
    <w:rPr>
      <w:sz w:val="20"/>
      <w:lang w:val="en-GB" w:eastAsia="zh-CN"/>
    </w:rPr>
  </w:style>
  <w:style w:type="paragraph" w:customStyle="1" w:styleId="3H8">
    <w:name w:val="3H8"/>
    <w:basedOn w:val="Normal"/>
    <w:uiPriority w:val="99"/>
    <w:rsid w:val="00AE0D23"/>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AE0D23"/>
    <w:rPr>
      <w:lang w:val="en-GB"/>
    </w:rPr>
  </w:style>
  <w:style w:type="paragraph" w:customStyle="1" w:styleId="3DVCAnnexSem0">
    <w:name w:val="3DVC Annex Sem 0"/>
    <w:basedOn w:val="Normal"/>
    <w:link w:val="3DVCAnnexSem0Char"/>
    <w:rsid w:val="00AE0D23"/>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eastAsia="zh-CN"/>
    </w:rPr>
  </w:style>
  <w:style w:type="character" w:customStyle="1" w:styleId="3DVCnormalChar">
    <w:name w:val="3DVC normal Char"/>
    <w:link w:val="3DVCnormal"/>
    <w:locked/>
    <w:rsid w:val="00AE0D23"/>
    <w:rPr>
      <w:lang w:val="en-GB"/>
    </w:rPr>
  </w:style>
  <w:style w:type="paragraph" w:customStyle="1" w:styleId="3DVCnormal">
    <w:name w:val="3DVC normal"/>
    <w:basedOn w:val="Normal"/>
    <w:link w:val="3DVCnormalChar"/>
    <w:qFormat/>
    <w:rsid w:val="00AE0D23"/>
    <w:pPr>
      <w:widowControl w:val="0"/>
      <w:tabs>
        <w:tab w:val="clear" w:pos="360"/>
        <w:tab w:val="clear" w:pos="720"/>
        <w:tab w:val="clear" w:pos="1080"/>
        <w:tab w:val="clear" w:pos="1440"/>
      </w:tabs>
      <w:jc w:val="both"/>
      <w:textAlignment w:val="auto"/>
    </w:pPr>
    <w:rPr>
      <w:sz w:val="20"/>
      <w:lang w:val="en-GB" w:eastAsia="zh-CN"/>
    </w:rPr>
  </w:style>
  <w:style w:type="character" w:customStyle="1" w:styleId="3D0Char">
    <w:name w:val="3D0 Char"/>
    <w:link w:val="3D0"/>
    <w:uiPriority w:val="99"/>
    <w:locked/>
    <w:rsid w:val="00AE0D23"/>
    <w:rPr>
      <w:lang w:val="en-CA" w:eastAsia="en-US"/>
    </w:rPr>
  </w:style>
  <w:style w:type="paragraph" w:customStyle="1" w:styleId="3D0">
    <w:name w:val="3D0"/>
    <w:basedOn w:val="3N0"/>
    <w:link w:val="3D0Char"/>
    <w:uiPriority w:val="99"/>
    <w:qFormat/>
    <w:rsid w:val="00AE0D23"/>
    <w:pPr>
      <w:numPr>
        <w:numId w:val="42"/>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AE0D23"/>
    <w:rPr>
      <w:lang w:val="en-CA" w:eastAsia="en-US"/>
    </w:rPr>
  </w:style>
  <w:style w:type="paragraph" w:customStyle="1" w:styleId="3D1">
    <w:name w:val="3D1"/>
    <w:basedOn w:val="3D0"/>
    <w:link w:val="3D1Char"/>
    <w:uiPriority w:val="99"/>
    <w:qFormat/>
    <w:rsid w:val="00AE0D23"/>
    <w:pPr>
      <w:numPr>
        <w:ilvl w:val="1"/>
      </w:numPr>
    </w:pPr>
  </w:style>
  <w:style w:type="character" w:customStyle="1" w:styleId="3D2Char">
    <w:name w:val="3D2 Char"/>
    <w:link w:val="3D2"/>
    <w:uiPriority w:val="99"/>
    <w:locked/>
    <w:rsid w:val="00AE0D23"/>
    <w:rPr>
      <w:lang w:val="en-CA" w:eastAsia="ko-KR"/>
    </w:rPr>
  </w:style>
  <w:style w:type="paragraph" w:customStyle="1" w:styleId="3D2">
    <w:name w:val="3D2"/>
    <w:basedOn w:val="3D1"/>
    <w:link w:val="3D2Char"/>
    <w:uiPriority w:val="99"/>
    <w:qFormat/>
    <w:rsid w:val="00AE0D23"/>
    <w:pPr>
      <w:numPr>
        <w:ilvl w:val="2"/>
      </w:numPr>
      <w:tabs>
        <w:tab w:val="clear" w:pos="794"/>
        <w:tab w:val="left" w:pos="1072"/>
      </w:tabs>
      <w:ind w:left="1071"/>
    </w:pPr>
    <w:rPr>
      <w:lang w:eastAsia="ko-KR"/>
    </w:rPr>
  </w:style>
  <w:style w:type="character" w:customStyle="1" w:styleId="3D3Char">
    <w:name w:val="3D3 Char"/>
    <w:link w:val="3D3"/>
    <w:uiPriority w:val="99"/>
    <w:locked/>
    <w:rsid w:val="00AE0D23"/>
    <w:rPr>
      <w:lang w:val="en-CA" w:eastAsia="ko-KR"/>
    </w:rPr>
  </w:style>
  <w:style w:type="paragraph" w:customStyle="1" w:styleId="3D3">
    <w:name w:val="3D3"/>
    <w:basedOn w:val="3D2"/>
    <w:link w:val="3D3Char"/>
    <w:uiPriority w:val="99"/>
    <w:qFormat/>
    <w:rsid w:val="00AE0D23"/>
    <w:pPr>
      <w:numPr>
        <w:ilvl w:val="3"/>
      </w:numPr>
      <w:tabs>
        <w:tab w:val="clear" w:pos="1072"/>
        <w:tab w:val="clear" w:pos="1191"/>
      </w:tabs>
    </w:pPr>
  </w:style>
  <w:style w:type="character" w:customStyle="1" w:styleId="3D4Char">
    <w:name w:val="3D4 Char"/>
    <w:link w:val="3D4"/>
    <w:uiPriority w:val="99"/>
    <w:locked/>
    <w:rsid w:val="00AE0D23"/>
    <w:rPr>
      <w:lang w:val="en-CA" w:eastAsia="ko-KR"/>
    </w:rPr>
  </w:style>
  <w:style w:type="paragraph" w:customStyle="1" w:styleId="3D4">
    <w:name w:val="3D4"/>
    <w:basedOn w:val="3D3"/>
    <w:link w:val="3D4Char"/>
    <w:uiPriority w:val="99"/>
    <w:qFormat/>
    <w:rsid w:val="00AE0D23"/>
    <w:pPr>
      <w:numPr>
        <w:ilvl w:val="4"/>
      </w:numPr>
      <w:tabs>
        <w:tab w:val="clear" w:pos="1588"/>
      </w:tabs>
    </w:pPr>
  </w:style>
  <w:style w:type="character" w:customStyle="1" w:styleId="3D5Char">
    <w:name w:val="3D5 Char"/>
    <w:link w:val="3D5"/>
    <w:uiPriority w:val="99"/>
    <w:locked/>
    <w:rsid w:val="00AE0D23"/>
    <w:rPr>
      <w:lang w:val="en-CA" w:eastAsia="ko-KR"/>
    </w:rPr>
  </w:style>
  <w:style w:type="paragraph" w:customStyle="1" w:styleId="3D5">
    <w:name w:val="3D5"/>
    <w:basedOn w:val="3D4"/>
    <w:link w:val="3D5Char"/>
    <w:uiPriority w:val="99"/>
    <w:qFormat/>
    <w:rsid w:val="00AE0D23"/>
    <w:pPr>
      <w:numPr>
        <w:ilvl w:val="5"/>
      </w:numPr>
      <w:tabs>
        <w:tab w:val="clear" w:pos="1985"/>
      </w:tabs>
    </w:pPr>
  </w:style>
  <w:style w:type="character" w:customStyle="1" w:styleId="3D6Char">
    <w:name w:val="3D6 Char"/>
    <w:link w:val="3D6"/>
    <w:uiPriority w:val="99"/>
    <w:locked/>
    <w:rsid w:val="00AE0D23"/>
    <w:rPr>
      <w:lang w:val="en-CA" w:eastAsia="ko-KR"/>
    </w:rPr>
  </w:style>
  <w:style w:type="paragraph" w:customStyle="1" w:styleId="3D6">
    <w:name w:val="3D6"/>
    <w:basedOn w:val="3D5"/>
    <w:link w:val="3D6Char"/>
    <w:uiPriority w:val="99"/>
    <w:qFormat/>
    <w:rsid w:val="00AE0D23"/>
    <w:pPr>
      <w:numPr>
        <w:ilvl w:val="6"/>
      </w:numPr>
      <w:tabs>
        <w:tab w:val="clear" w:pos="2381"/>
      </w:tabs>
    </w:pPr>
  </w:style>
  <w:style w:type="character" w:customStyle="1" w:styleId="3TabsChar">
    <w:name w:val="3 Tabs Char"/>
    <w:link w:val="3Tabs"/>
    <w:locked/>
    <w:rsid w:val="00AE0D23"/>
    <w:rPr>
      <w:bCs/>
    </w:rPr>
  </w:style>
  <w:style w:type="paragraph" w:customStyle="1" w:styleId="3Tabs">
    <w:name w:val="3 Tabs"/>
    <w:basedOn w:val="3N0"/>
    <w:link w:val="3TabsChar"/>
    <w:qFormat/>
    <w:rsid w:val="00AE0D23"/>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eastAsia="zh-CN"/>
    </w:rPr>
  </w:style>
  <w:style w:type="paragraph" w:customStyle="1" w:styleId="3U1">
    <w:name w:val="3U1"/>
    <w:basedOn w:val="3N0"/>
    <w:uiPriority w:val="99"/>
    <w:qFormat/>
    <w:rsid w:val="00AE0D23"/>
    <w:pPr>
      <w:numPr>
        <w:ilvl w:val="1"/>
        <w:numId w:val="43"/>
      </w:numPr>
      <w:tabs>
        <w:tab w:val="num" w:pos="360"/>
        <w:tab w:val="num" w:pos="697"/>
        <w:tab w:val="num" w:pos="2232"/>
      </w:tabs>
      <w:ind w:left="0" w:firstLine="0"/>
      <w:textAlignment w:val="auto"/>
    </w:pPr>
  </w:style>
  <w:style w:type="paragraph" w:customStyle="1" w:styleId="3U0">
    <w:name w:val="3U0"/>
    <w:basedOn w:val="3N0"/>
    <w:uiPriority w:val="99"/>
    <w:qFormat/>
    <w:rsid w:val="00AE0D23"/>
    <w:pPr>
      <w:numPr>
        <w:numId w:val="43"/>
      </w:numPr>
      <w:tabs>
        <w:tab w:val="num" w:pos="360"/>
        <w:tab w:val="num" w:pos="1182"/>
      </w:tabs>
      <w:ind w:left="0" w:firstLine="0"/>
      <w:textAlignment w:val="auto"/>
    </w:pPr>
  </w:style>
  <w:style w:type="paragraph" w:customStyle="1" w:styleId="3U2">
    <w:name w:val="3U2"/>
    <w:basedOn w:val="3U1"/>
    <w:uiPriority w:val="99"/>
    <w:qFormat/>
    <w:rsid w:val="00AE0D23"/>
    <w:pPr>
      <w:numPr>
        <w:ilvl w:val="2"/>
      </w:numPr>
      <w:tabs>
        <w:tab w:val="num" w:pos="360"/>
        <w:tab w:val="num" w:pos="697"/>
        <w:tab w:val="num" w:pos="2952"/>
      </w:tabs>
      <w:ind w:left="0" w:firstLine="0"/>
    </w:pPr>
  </w:style>
  <w:style w:type="paragraph" w:customStyle="1" w:styleId="3U3">
    <w:name w:val="3U3"/>
    <w:basedOn w:val="3U2"/>
    <w:uiPriority w:val="99"/>
    <w:qFormat/>
    <w:rsid w:val="00AE0D23"/>
    <w:pPr>
      <w:numPr>
        <w:ilvl w:val="3"/>
      </w:numPr>
      <w:tabs>
        <w:tab w:val="num" w:pos="360"/>
        <w:tab w:val="num" w:pos="697"/>
        <w:tab w:val="num" w:pos="1411"/>
        <w:tab w:val="num" w:pos="3672"/>
      </w:tabs>
      <w:ind w:left="0" w:firstLine="0"/>
    </w:pPr>
  </w:style>
  <w:style w:type="paragraph" w:customStyle="1" w:styleId="3U4">
    <w:name w:val="3U4"/>
    <w:basedOn w:val="3U3"/>
    <w:uiPriority w:val="99"/>
    <w:qFormat/>
    <w:rsid w:val="00AE0D23"/>
    <w:pPr>
      <w:numPr>
        <w:ilvl w:val="4"/>
      </w:numPr>
      <w:tabs>
        <w:tab w:val="num" w:pos="360"/>
        <w:tab w:val="num" w:pos="697"/>
        <w:tab w:val="num" w:pos="1768"/>
        <w:tab w:val="num" w:pos="4392"/>
      </w:tabs>
      <w:ind w:left="0" w:firstLine="0"/>
    </w:pPr>
  </w:style>
  <w:style w:type="paragraph" w:customStyle="1" w:styleId="3U5">
    <w:name w:val="3U5"/>
    <w:basedOn w:val="3U4"/>
    <w:uiPriority w:val="99"/>
    <w:qFormat/>
    <w:rsid w:val="00AE0D23"/>
    <w:pPr>
      <w:numPr>
        <w:ilvl w:val="5"/>
      </w:numPr>
      <w:tabs>
        <w:tab w:val="num" w:pos="360"/>
        <w:tab w:val="num" w:pos="697"/>
        <w:tab w:val="num" w:pos="2125"/>
        <w:tab w:val="num" w:pos="5112"/>
      </w:tabs>
      <w:ind w:left="0" w:firstLine="0"/>
    </w:pPr>
  </w:style>
  <w:style w:type="paragraph" w:customStyle="1" w:styleId="3U6">
    <w:name w:val="3U6"/>
    <w:basedOn w:val="3U5"/>
    <w:uiPriority w:val="99"/>
    <w:qFormat/>
    <w:rsid w:val="00AE0D23"/>
    <w:pPr>
      <w:numPr>
        <w:ilvl w:val="6"/>
      </w:numPr>
      <w:tabs>
        <w:tab w:val="num" w:pos="360"/>
        <w:tab w:val="num" w:pos="697"/>
        <w:tab w:val="num" w:pos="2482"/>
        <w:tab w:val="num" w:pos="5832"/>
      </w:tabs>
      <w:ind w:left="0" w:firstLine="0"/>
    </w:pPr>
  </w:style>
  <w:style w:type="paragraph" w:customStyle="1" w:styleId="3U7">
    <w:name w:val="3U7"/>
    <w:basedOn w:val="Normal"/>
    <w:uiPriority w:val="99"/>
    <w:qFormat/>
    <w:rsid w:val="00AE0D23"/>
    <w:pPr>
      <w:numPr>
        <w:ilvl w:val="7"/>
        <w:numId w:val="43"/>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AE0D23"/>
    <w:pPr>
      <w:numPr>
        <w:ilvl w:val="8"/>
      </w:numPr>
    </w:pPr>
  </w:style>
  <w:style w:type="paragraph" w:customStyle="1" w:styleId="3D7">
    <w:name w:val="3D7"/>
    <w:basedOn w:val="Normal"/>
    <w:uiPriority w:val="99"/>
    <w:rsid w:val="00AE0D23"/>
    <w:pPr>
      <w:numPr>
        <w:ilvl w:val="7"/>
        <w:numId w:val="42"/>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AE0D23"/>
    <w:pPr>
      <w:numPr>
        <w:ilvl w:val="8"/>
        <w:numId w:val="42"/>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AE0D23"/>
    <w:pPr>
      <w:numPr>
        <w:numId w:val="44"/>
      </w:numPr>
      <w:tabs>
        <w:tab w:val="num" w:pos="0"/>
        <w:tab w:val="num" w:pos="360"/>
        <w:tab w:val="center" w:pos="4865"/>
        <w:tab w:val="right" w:pos="9730"/>
      </w:tabs>
      <w:ind w:left="357" w:hanging="357"/>
      <w:jc w:val="left"/>
      <w:textAlignment w:val="auto"/>
    </w:pPr>
  </w:style>
  <w:style w:type="paragraph" w:customStyle="1" w:styleId="3E1">
    <w:name w:val="3E1"/>
    <w:basedOn w:val="3E0"/>
    <w:uiPriority w:val="99"/>
    <w:qFormat/>
    <w:rsid w:val="00AE0D23"/>
    <w:pPr>
      <w:numPr>
        <w:ilvl w:val="1"/>
      </w:numPr>
      <w:tabs>
        <w:tab w:val="num" w:pos="360"/>
        <w:tab w:val="num" w:pos="763"/>
      </w:tabs>
      <w:ind w:left="0" w:hanging="357"/>
    </w:pPr>
  </w:style>
  <w:style w:type="paragraph" w:customStyle="1" w:styleId="3E2">
    <w:name w:val="3E2"/>
    <w:basedOn w:val="3E1"/>
    <w:uiPriority w:val="99"/>
    <w:qFormat/>
    <w:rsid w:val="00AE0D23"/>
    <w:pPr>
      <w:numPr>
        <w:ilvl w:val="2"/>
      </w:numPr>
      <w:tabs>
        <w:tab w:val="num" w:pos="0"/>
        <w:tab w:val="num" w:pos="360"/>
        <w:tab w:val="num" w:pos="720"/>
        <w:tab w:val="num" w:pos="763"/>
      </w:tabs>
      <w:ind w:left="0" w:hanging="357"/>
    </w:pPr>
  </w:style>
  <w:style w:type="paragraph" w:customStyle="1" w:styleId="3E3">
    <w:name w:val="3E3"/>
    <w:basedOn w:val="Normal"/>
    <w:uiPriority w:val="99"/>
    <w:qFormat/>
    <w:rsid w:val="00AE0D23"/>
    <w:pPr>
      <w:numPr>
        <w:numId w:val="47"/>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AE0D23"/>
    <w:pPr>
      <w:numPr>
        <w:ilvl w:val="1"/>
        <w:numId w:val="47"/>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AE0D23"/>
    <w:pPr>
      <w:numPr>
        <w:ilvl w:val="2"/>
        <w:numId w:val="47"/>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AE0D23"/>
    <w:pPr>
      <w:numPr>
        <w:ilvl w:val="3"/>
        <w:numId w:val="47"/>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AE0D23"/>
    <w:pPr>
      <w:numPr>
        <w:ilvl w:val="4"/>
        <w:numId w:val="47"/>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AE0D23"/>
    <w:pPr>
      <w:numPr>
        <w:ilvl w:val="5"/>
        <w:numId w:val="47"/>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AE0D23"/>
    <w:rPr>
      <w:lang w:val="en-GB" w:eastAsia="en-US"/>
    </w:rPr>
  </w:style>
  <w:style w:type="paragraph" w:customStyle="1" w:styleId="3N4">
    <w:name w:val="3N4"/>
    <w:basedOn w:val="3N0"/>
    <w:link w:val="3N4Char"/>
    <w:qFormat/>
    <w:rsid w:val="00AE0D23"/>
    <w:pPr>
      <w:numPr>
        <w:ilvl w:val="7"/>
        <w:numId w:val="47"/>
      </w:numPr>
      <w:ind w:left="1429"/>
      <w:textAlignment w:val="auto"/>
    </w:pPr>
    <w:rPr>
      <w:rFonts w:eastAsia="Times New Roman"/>
    </w:rPr>
  </w:style>
  <w:style w:type="character" w:customStyle="1" w:styleId="3N3Char">
    <w:name w:val="3N3 Char"/>
    <w:link w:val="3N3"/>
    <w:locked/>
    <w:rsid w:val="00AE0D23"/>
    <w:rPr>
      <w:lang w:val="en-GB" w:eastAsia="en-US"/>
    </w:rPr>
  </w:style>
  <w:style w:type="paragraph" w:customStyle="1" w:styleId="3N3">
    <w:name w:val="3N3"/>
    <w:basedOn w:val="3N4"/>
    <w:link w:val="3N3Char"/>
    <w:qFormat/>
    <w:rsid w:val="00AE0D23"/>
    <w:pPr>
      <w:outlineLvl w:val="4"/>
    </w:pPr>
  </w:style>
  <w:style w:type="character" w:customStyle="1" w:styleId="3N1Char">
    <w:name w:val="3N1 Char"/>
    <w:link w:val="3N1"/>
    <w:locked/>
    <w:rsid w:val="00AE0D23"/>
    <w:rPr>
      <w:lang w:val="en-GB" w:eastAsia="ko-KR"/>
    </w:rPr>
  </w:style>
  <w:style w:type="paragraph" w:customStyle="1" w:styleId="3N1">
    <w:name w:val="3N1"/>
    <w:basedOn w:val="3N0"/>
    <w:link w:val="3N1Char"/>
    <w:qFormat/>
    <w:rsid w:val="00AE0D23"/>
    <w:pPr>
      <w:ind w:left="357"/>
      <w:textAlignment w:val="auto"/>
    </w:pPr>
    <w:rPr>
      <w:rFonts w:eastAsia="Times New Roman"/>
      <w:lang w:eastAsia="ko-KR"/>
    </w:rPr>
  </w:style>
  <w:style w:type="character" w:customStyle="1" w:styleId="3N2Char">
    <w:name w:val="3N2 Char"/>
    <w:link w:val="3N2"/>
    <w:locked/>
    <w:rsid w:val="00AE0D23"/>
    <w:rPr>
      <w:lang w:val="en-GB" w:eastAsia="ko-KR"/>
    </w:rPr>
  </w:style>
  <w:style w:type="paragraph" w:customStyle="1" w:styleId="3N2">
    <w:name w:val="3N2"/>
    <w:basedOn w:val="3N1"/>
    <w:link w:val="3N2Char"/>
    <w:qFormat/>
    <w:rsid w:val="00AE0D23"/>
    <w:pPr>
      <w:ind w:left="720"/>
      <w:outlineLvl w:val="3"/>
    </w:pPr>
  </w:style>
  <w:style w:type="character" w:customStyle="1" w:styleId="3N5Char">
    <w:name w:val="3N5 Char"/>
    <w:link w:val="3N5"/>
    <w:locked/>
    <w:rsid w:val="00AE0D23"/>
    <w:rPr>
      <w:lang w:val="en-GB" w:eastAsia="en-US"/>
    </w:rPr>
  </w:style>
  <w:style w:type="paragraph" w:customStyle="1" w:styleId="3N5">
    <w:name w:val="3N5"/>
    <w:basedOn w:val="3N4"/>
    <w:link w:val="3N5Char"/>
    <w:qFormat/>
    <w:rsid w:val="00AE0D23"/>
    <w:pPr>
      <w:ind w:left="1786"/>
    </w:pPr>
  </w:style>
  <w:style w:type="character" w:customStyle="1" w:styleId="3N6Char">
    <w:name w:val="3N6 Char"/>
    <w:link w:val="3N6"/>
    <w:locked/>
    <w:rsid w:val="00AE0D23"/>
    <w:rPr>
      <w:lang w:val="en-GB" w:eastAsia="en-US"/>
    </w:rPr>
  </w:style>
  <w:style w:type="paragraph" w:customStyle="1" w:styleId="3N6">
    <w:name w:val="3N6"/>
    <w:basedOn w:val="3N5"/>
    <w:link w:val="3N6Char"/>
    <w:qFormat/>
    <w:rsid w:val="00AE0D23"/>
    <w:pPr>
      <w:ind w:left="2143"/>
    </w:pPr>
  </w:style>
  <w:style w:type="character" w:customStyle="1" w:styleId="3N7Char">
    <w:name w:val="3N7 Char"/>
    <w:link w:val="3N7"/>
    <w:locked/>
    <w:rsid w:val="00AE0D23"/>
    <w:rPr>
      <w:lang w:val="en-GB" w:eastAsia="en-US"/>
    </w:rPr>
  </w:style>
  <w:style w:type="paragraph" w:customStyle="1" w:styleId="3N7">
    <w:name w:val="3N7"/>
    <w:basedOn w:val="3N6"/>
    <w:link w:val="3N7Char"/>
    <w:qFormat/>
    <w:rsid w:val="00AE0D23"/>
    <w:pPr>
      <w:ind w:left="2500"/>
    </w:pPr>
  </w:style>
  <w:style w:type="character" w:customStyle="1" w:styleId="3N8Char">
    <w:name w:val="3N8 Char"/>
    <w:link w:val="3N8"/>
    <w:locked/>
    <w:rsid w:val="00AE0D23"/>
    <w:rPr>
      <w:lang w:val="en-GB" w:eastAsia="en-US"/>
    </w:rPr>
  </w:style>
  <w:style w:type="paragraph" w:customStyle="1" w:styleId="3N8">
    <w:name w:val="3N8"/>
    <w:basedOn w:val="3N7"/>
    <w:link w:val="3N8Char"/>
    <w:qFormat/>
    <w:rsid w:val="00AE0D23"/>
    <w:pPr>
      <w:ind w:left="2858"/>
    </w:pPr>
  </w:style>
  <w:style w:type="character" w:customStyle="1" w:styleId="SyntaxChar">
    <w:name w:val="Syntax Char"/>
    <w:link w:val="Syntax"/>
    <w:locked/>
    <w:rsid w:val="00AE0D23"/>
    <w:rPr>
      <w:bCs/>
      <w:lang w:val="en-CA"/>
    </w:rPr>
  </w:style>
  <w:style w:type="paragraph" w:customStyle="1" w:styleId="Syntax">
    <w:name w:val="Syntax"/>
    <w:basedOn w:val="Normal"/>
    <w:link w:val="SyntaxChar"/>
    <w:qFormat/>
    <w:rsid w:val="00AE0D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eastAsia="zh-CN"/>
    </w:rPr>
  </w:style>
  <w:style w:type="character" w:customStyle="1" w:styleId="3DNoteChar">
    <w:name w:val="3D Note Char"/>
    <w:link w:val="3DNote"/>
    <w:uiPriority w:val="99"/>
    <w:locked/>
    <w:rsid w:val="00AE0D23"/>
    <w:rPr>
      <w:lang w:val="en-CA" w:eastAsia="en-US"/>
    </w:rPr>
  </w:style>
  <w:style w:type="paragraph" w:customStyle="1" w:styleId="3DNote">
    <w:name w:val="3D Note"/>
    <w:basedOn w:val="3EdNotes"/>
    <w:link w:val="3DNoteChar"/>
    <w:uiPriority w:val="99"/>
    <w:qFormat/>
    <w:rsid w:val="00AE0D23"/>
    <w:pPr>
      <w:numPr>
        <w:numId w:val="20"/>
      </w:numPr>
      <w:textAlignment w:val="auto"/>
    </w:pPr>
    <w:rPr>
      <w:rFonts w:eastAsia="Times New Roman"/>
      <w:lang w:val="en-CA"/>
    </w:rPr>
  </w:style>
  <w:style w:type="character" w:customStyle="1" w:styleId="3DEdNoteChar">
    <w:name w:val="3D Ed. Note Char"/>
    <w:link w:val="3DEdNote"/>
    <w:locked/>
    <w:rsid w:val="00AE0D23"/>
    <w:rPr>
      <w:sz w:val="18"/>
      <w:szCs w:val="18"/>
      <w:lang w:val="en-GB"/>
    </w:rPr>
  </w:style>
  <w:style w:type="paragraph" w:customStyle="1" w:styleId="3DEdNote">
    <w:name w:val="3D Ed. Note"/>
    <w:basedOn w:val="Note1"/>
    <w:link w:val="3DEdNoteChar"/>
    <w:qFormat/>
    <w:rsid w:val="00AE0D23"/>
    <w:pPr>
      <w:textAlignment w:val="auto"/>
    </w:pPr>
    <w:rPr>
      <w:rFonts w:eastAsia="Times New Roman"/>
      <w:lang w:eastAsia="zh-CN"/>
    </w:rPr>
  </w:style>
  <w:style w:type="character" w:customStyle="1" w:styleId="3AmdHeadChar">
    <w:name w:val="3 Amd Head Char"/>
    <w:link w:val="3AmdHead"/>
    <w:locked/>
    <w:rsid w:val="00AE0D23"/>
    <w:rPr>
      <w:b/>
      <w:sz w:val="22"/>
      <w:szCs w:val="22"/>
      <w:lang w:val="en-CA"/>
    </w:rPr>
  </w:style>
  <w:style w:type="paragraph" w:customStyle="1" w:styleId="3AmdHead">
    <w:name w:val="3 Amd Head"/>
    <w:basedOn w:val="3N0"/>
    <w:link w:val="3AmdHeadChar"/>
    <w:qFormat/>
    <w:rsid w:val="00AE0D23"/>
    <w:pPr>
      <w:textAlignment w:val="auto"/>
    </w:pPr>
    <w:rPr>
      <w:rFonts w:eastAsia="Times New Roman"/>
      <w:b/>
      <w:sz w:val="22"/>
      <w:szCs w:val="22"/>
      <w:lang w:val="en-CA" w:eastAsia="zh-CN"/>
    </w:rPr>
  </w:style>
  <w:style w:type="character" w:customStyle="1" w:styleId="LightGrid-Accent11">
    <w:name w:val="Light Grid - Accent 11"/>
    <w:uiPriority w:val="99"/>
    <w:rsid w:val="00AE0D23"/>
    <w:rPr>
      <w:color w:val="808080"/>
    </w:rPr>
  </w:style>
  <w:style w:type="character" w:customStyle="1" w:styleId="Note1CharCharCharCharCharCharChar">
    <w:name w:val="Note 1 Char Char Char Char Char Char Char"/>
    <w:uiPriority w:val="99"/>
    <w:rsid w:val="00AE0D23"/>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AE0D23"/>
    <w:rPr>
      <w:rFonts w:ascii="Batang" w:eastAsia="Batang" w:hAnsi="Batang" w:cs="Times New Roman" w:hint="eastAsia"/>
      <w:sz w:val="18"/>
      <w:szCs w:val="18"/>
      <w:lang w:val="en-GB" w:eastAsia="en-US" w:bidi="ar-SA"/>
    </w:rPr>
  </w:style>
  <w:style w:type="character" w:customStyle="1" w:styleId="Note3Char">
    <w:name w:val="Note 3 Char"/>
    <w:uiPriority w:val="99"/>
    <w:rsid w:val="00AE0D23"/>
    <w:rPr>
      <w:rFonts w:ascii="Batang" w:eastAsia="Batang" w:hAnsi="Batang" w:cs="Times New Roman" w:hint="eastAsia"/>
      <w:sz w:val="18"/>
      <w:szCs w:val="18"/>
      <w:lang w:val="en-GB" w:eastAsia="en-US" w:bidi="ar-SA"/>
    </w:rPr>
  </w:style>
  <w:style w:type="character" w:styleId="Strong">
    <w:name w:val="Strong"/>
    <w:uiPriority w:val="22"/>
    <w:qFormat/>
    <w:rsid w:val="00AE0D23"/>
    <w:rPr>
      <w:b/>
      <w:bCs/>
    </w:rPr>
  </w:style>
  <w:style w:type="numbering" w:customStyle="1" w:styleId="3DNumbering">
    <w:name w:val="3D Numbering"/>
    <w:uiPriority w:val="99"/>
    <w:rsid w:val="00AE0D23"/>
    <w:pPr>
      <w:numPr>
        <w:numId w:val="43"/>
      </w:numPr>
    </w:pPr>
  </w:style>
  <w:style w:type="numbering" w:customStyle="1" w:styleId="3DEquation">
    <w:name w:val="3D Equation"/>
    <w:uiPriority w:val="99"/>
    <w:rsid w:val="00AE0D23"/>
    <w:pPr>
      <w:numPr>
        <w:numId w:val="44"/>
      </w:numPr>
    </w:pPr>
  </w:style>
  <w:style w:type="numbering" w:customStyle="1" w:styleId="3Dash">
    <w:name w:val="3Dash"/>
    <w:uiPriority w:val="99"/>
    <w:rsid w:val="00AE0D23"/>
    <w:pPr>
      <w:numPr>
        <w:numId w:val="45"/>
      </w:numPr>
    </w:pPr>
  </w:style>
  <w:style w:type="paragraph" w:customStyle="1" w:styleId="zzSTDTitle">
    <w:name w:val="zzSTDTitle"/>
    <w:basedOn w:val="Normal"/>
    <w:next w:val="Normal"/>
    <w:rsid w:val="00AE0D23"/>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AE0D23"/>
    <w:pPr>
      <w:ind w:leftChars="400" w:left="840"/>
    </w:pPr>
    <w:rPr>
      <w:rFonts w:eastAsia="MS Mincho"/>
      <w:lang w:val="en-CA"/>
    </w:rPr>
  </w:style>
  <w:style w:type="numbering" w:customStyle="1" w:styleId="3DEquation1">
    <w:name w:val="3D Equation1"/>
    <w:uiPriority w:val="99"/>
    <w:rsid w:val="00AE0D23"/>
  </w:style>
  <w:style w:type="numbering" w:customStyle="1" w:styleId="NoList2">
    <w:name w:val="No List2"/>
    <w:next w:val="NoList"/>
    <w:semiHidden/>
    <w:rsid w:val="00AE0D23"/>
  </w:style>
  <w:style w:type="character" w:customStyle="1" w:styleId="apple-converted-space">
    <w:name w:val="apple-converted-space"/>
    <w:rsid w:val="00AE0D23"/>
  </w:style>
  <w:style w:type="table" w:customStyle="1" w:styleId="TableGrid3">
    <w:name w:val="Table Grid3"/>
    <w:basedOn w:val="TableNormal"/>
    <w:next w:val="TableGrid"/>
    <w:rsid w:val="00AE0D2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AE0D23"/>
    <w:rPr>
      <w:rFonts w:eastAsia="SimSun"/>
      <w:sz w:val="22"/>
      <w:lang w:eastAsia="en-US"/>
    </w:rPr>
  </w:style>
  <w:style w:type="paragraph" w:customStyle="1" w:styleId="p1">
    <w:name w:val="p1"/>
    <w:basedOn w:val="Normal"/>
    <w:rsid w:val="00AE0D23"/>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lang w:val="en-CA"/>
    </w:rPr>
  </w:style>
  <w:style w:type="character" w:customStyle="1" w:styleId="s1">
    <w:name w:val="s1"/>
    <w:rsid w:val="00AE0D23"/>
  </w:style>
  <w:style w:type="paragraph" w:customStyle="1" w:styleId="MediumList2-Accent23">
    <w:name w:val="Medium List 2 - Accent 23"/>
    <w:hidden/>
    <w:uiPriority w:val="71"/>
    <w:rsid w:val="00AE0D23"/>
    <w:rPr>
      <w:rFonts w:eastAsia="SimSun"/>
      <w:sz w:val="22"/>
      <w:lang w:eastAsia="en-US"/>
    </w:rPr>
  </w:style>
  <w:style w:type="paragraph" w:customStyle="1" w:styleId="ColorfulShading-Accent15">
    <w:name w:val="Colorful Shading - Accent 15"/>
    <w:hidden/>
    <w:uiPriority w:val="62"/>
    <w:rsid w:val="00AE0D23"/>
    <w:rPr>
      <w:rFonts w:eastAsia="SimSun"/>
      <w:sz w:val="22"/>
      <w:lang w:eastAsia="en-US"/>
    </w:rPr>
  </w:style>
  <w:style w:type="paragraph" w:customStyle="1" w:styleId="Term">
    <w:name w:val="Term"/>
    <w:basedOn w:val="ColorfulList-Accent11"/>
    <w:autoRedefine/>
    <w:qFormat/>
    <w:rsid w:val="00AE0D23"/>
    <w:pPr>
      <w:numPr>
        <w:numId w:val="52"/>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uiPriority w:val="99"/>
    <w:unhideWhenUsed/>
    <w:rsid w:val="00AE0D2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ekuiw@qti.qualcom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823</Words>
  <Characters>4697</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5509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cp:lastModifiedBy>
  <cp:revision>14</cp:revision>
  <cp:lastPrinted>1900-01-01T08:00:00Z</cp:lastPrinted>
  <dcterms:created xsi:type="dcterms:W3CDTF">2017-10-09T03:42:00Z</dcterms:created>
  <dcterms:modified xsi:type="dcterms:W3CDTF">2017-10-11T18:36:00Z</dcterms:modified>
</cp:coreProperties>
</file>