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961BFE">
        <w:tc>
          <w:tcPr>
            <w:tcW w:w="6408" w:type="dxa"/>
          </w:tcPr>
          <w:p w:rsidR="006C5D39" w:rsidRPr="00961BFE" w:rsidRDefault="00FD1359" w:rsidP="00C97D78">
            <w:pPr>
              <w:tabs>
                <w:tab w:val="left" w:pos="7200"/>
              </w:tabs>
              <w:spacing w:before="0"/>
              <w:rPr>
                <w:b/>
                <w:szCs w:val="22"/>
                <w:lang w:val="en-CA"/>
              </w:rPr>
            </w:pPr>
            <w:r>
              <w:rPr>
                <w:b/>
                <w:szCs w:val="22"/>
                <w:lang w:val="en-CA"/>
              </w:rPr>
              <w:pict>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9" o:title=""/>
                </v:shape>
              </w:pict>
            </w:r>
            <w:r>
              <w:rPr>
                <w:b/>
                <w:szCs w:val="22"/>
                <w:lang w:val="en-CA"/>
              </w:rPr>
              <w:pict>
                <v:shape id="_x0000_s1050" type="#_x0000_t75" style="position:absolute;margin-left:21.15pt;margin-top:-25.1pt;width:23.2pt;height:21.05pt;z-index:2">
                  <v:imagedata r:id="rId10" o:title=""/>
                </v:shape>
              </w:pict>
            </w:r>
            <w:r w:rsidR="00E61DAC" w:rsidRPr="00961BFE">
              <w:rPr>
                <w:b/>
                <w:szCs w:val="22"/>
                <w:lang w:val="en-CA"/>
              </w:rPr>
              <w:t xml:space="preserve">Joint </w:t>
            </w:r>
            <w:r w:rsidR="006C5D39" w:rsidRPr="00961BFE">
              <w:rPr>
                <w:b/>
                <w:szCs w:val="22"/>
                <w:lang w:val="en-CA"/>
              </w:rPr>
              <w:t>Collaborative</w:t>
            </w:r>
            <w:r w:rsidR="00E61DAC" w:rsidRPr="00961BFE">
              <w:rPr>
                <w:b/>
                <w:szCs w:val="22"/>
                <w:lang w:val="en-CA"/>
              </w:rPr>
              <w:t xml:space="preserve"> Team </w:t>
            </w:r>
            <w:r w:rsidR="006C5D39" w:rsidRPr="00961BFE">
              <w:rPr>
                <w:b/>
                <w:szCs w:val="22"/>
                <w:lang w:val="en-CA"/>
              </w:rPr>
              <w:t>on Video Coding (JCT-VC)</w:t>
            </w:r>
          </w:p>
          <w:p w:rsidR="00E61DAC" w:rsidRPr="00961BFE" w:rsidRDefault="00E54511" w:rsidP="00C97D78">
            <w:pPr>
              <w:tabs>
                <w:tab w:val="left" w:pos="7200"/>
              </w:tabs>
              <w:spacing w:before="0"/>
              <w:rPr>
                <w:b/>
                <w:szCs w:val="22"/>
                <w:lang w:val="en-CA"/>
              </w:rPr>
            </w:pPr>
            <w:r w:rsidRPr="00961BFE">
              <w:rPr>
                <w:b/>
                <w:szCs w:val="22"/>
                <w:lang w:val="en-CA"/>
              </w:rPr>
              <w:t xml:space="preserve">of </w:t>
            </w:r>
            <w:r w:rsidR="007F1F8B" w:rsidRPr="00961BFE">
              <w:rPr>
                <w:b/>
                <w:szCs w:val="22"/>
                <w:lang w:val="en-CA"/>
              </w:rPr>
              <w:t>ITU-T SG</w:t>
            </w:r>
            <w:r w:rsidR="005E1AC6" w:rsidRPr="00961BFE">
              <w:rPr>
                <w:b/>
                <w:szCs w:val="22"/>
                <w:lang w:val="en-CA"/>
              </w:rPr>
              <w:t> </w:t>
            </w:r>
            <w:r w:rsidR="007F1F8B" w:rsidRPr="00961BFE">
              <w:rPr>
                <w:b/>
                <w:szCs w:val="22"/>
                <w:lang w:val="en-CA"/>
              </w:rPr>
              <w:t>16 WP</w:t>
            </w:r>
            <w:r w:rsidR="005E1AC6" w:rsidRPr="00961BFE">
              <w:rPr>
                <w:b/>
                <w:szCs w:val="22"/>
                <w:lang w:val="en-CA"/>
              </w:rPr>
              <w:t> </w:t>
            </w:r>
            <w:r w:rsidR="007F1F8B" w:rsidRPr="00961BFE">
              <w:rPr>
                <w:b/>
                <w:szCs w:val="22"/>
                <w:lang w:val="en-CA"/>
              </w:rPr>
              <w:t>3 and ISO/IEC JTC</w:t>
            </w:r>
            <w:r w:rsidR="005E1AC6" w:rsidRPr="00961BFE">
              <w:rPr>
                <w:b/>
                <w:szCs w:val="22"/>
                <w:lang w:val="en-CA"/>
              </w:rPr>
              <w:t> </w:t>
            </w:r>
            <w:r w:rsidR="007F1F8B" w:rsidRPr="00961BFE">
              <w:rPr>
                <w:b/>
                <w:szCs w:val="22"/>
                <w:lang w:val="en-CA"/>
              </w:rPr>
              <w:t>1/SC</w:t>
            </w:r>
            <w:r w:rsidR="005E1AC6" w:rsidRPr="00961BFE">
              <w:rPr>
                <w:b/>
                <w:szCs w:val="22"/>
                <w:lang w:val="en-CA"/>
              </w:rPr>
              <w:t> </w:t>
            </w:r>
            <w:r w:rsidR="007F1F8B" w:rsidRPr="00961BFE">
              <w:rPr>
                <w:b/>
                <w:szCs w:val="22"/>
                <w:lang w:val="en-CA"/>
              </w:rPr>
              <w:t>29/WG</w:t>
            </w:r>
            <w:r w:rsidR="005E1AC6" w:rsidRPr="00961BFE">
              <w:rPr>
                <w:b/>
                <w:szCs w:val="22"/>
                <w:lang w:val="en-CA"/>
              </w:rPr>
              <w:t> </w:t>
            </w:r>
            <w:r w:rsidR="007F1F8B" w:rsidRPr="00961BFE">
              <w:rPr>
                <w:b/>
                <w:szCs w:val="22"/>
                <w:lang w:val="en-CA"/>
              </w:rPr>
              <w:t>11</w:t>
            </w:r>
          </w:p>
          <w:p w:rsidR="00E61DAC" w:rsidRPr="00961BFE" w:rsidRDefault="00D40FC8" w:rsidP="00924CDF">
            <w:pPr>
              <w:tabs>
                <w:tab w:val="left" w:pos="7200"/>
              </w:tabs>
              <w:spacing w:before="0"/>
              <w:rPr>
                <w:b/>
                <w:szCs w:val="22"/>
                <w:lang w:val="en-CA"/>
              </w:rPr>
            </w:pPr>
            <w:r w:rsidRPr="00961BFE">
              <w:t>2</w:t>
            </w:r>
            <w:r>
              <w:rPr>
                <w:rFonts w:hint="eastAsia"/>
                <w:lang w:eastAsia="ko-KR"/>
              </w:rPr>
              <w:t>9</w:t>
            </w:r>
            <w:r w:rsidRPr="00961BFE">
              <w:t xml:space="preserve">th </w:t>
            </w:r>
            <w:r w:rsidR="00A767DC" w:rsidRPr="00961BFE">
              <w:t xml:space="preserve">Meeting: </w:t>
            </w:r>
            <w:r>
              <w:rPr>
                <w:rFonts w:hint="eastAsia"/>
                <w:lang w:val="en-CA" w:eastAsia="ko-KR"/>
              </w:rPr>
              <w:t>Maca</w:t>
            </w:r>
            <w:r w:rsidR="00924CDF">
              <w:rPr>
                <w:rFonts w:hint="eastAsia"/>
                <w:lang w:val="en-CA" w:eastAsia="ko-KR"/>
              </w:rPr>
              <w:t>o</w:t>
            </w:r>
            <w:r w:rsidR="00975472" w:rsidRPr="00961BFE">
              <w:rPr>
                <w:lang w:val="en-CA"/>
              </w:rPr>
              <w:t xml:space="preserve">, </w:t>
            </w:r>
            <w:r>
              <w:rPr>
                <w:rFonts w:hint="eastAsia"/>
                <w:lang w:val="en-CA" w:eastAsia="ko-KR"/>
              </w:rPr>
              <w:t>CN</w:t>
            </w:r>
            <w:r w:rsidR="00975472" w:rsidRPr="00961BFE">
              <w:rPr>
                <w:lang w:val="en-CA"/>
              </w:rPr>
              <w:t xml:space="preserve">, </w:t>
            </w:r>
            <w:r w:rsidRPr="00961BFE">
              <w:rPr>
                <w:lang w:val="en-CA"/>
              </w:rPr>
              <w:t>1</w:t>
            </w:r>
            <w:r w:rsidR="00924CDF">
              <w:rPr>
                <w:rFonts w:hint="eastAsia"/>
                <w:lang w:val="en-CA" w:eastAsia="ko-KR"/>
              </w:rPr>
              <w:t>9</w:t>
            </w:r>
            <w:r w:rsidR="00D77FDB" w:rsidRPr="00961BFE">
              <w:rPr>
                <w:lang w:val="en-CA"/>
              </w:rPr>
              <w:t>–</w:t>
            </w:r>
            <w:r w:rsidR="00924CDF" w:rsidRPr="00961BFE">
              <w:rPr>
                <w:lang w:val="en-CA"/>
              </w:rPr>
              <w:t>2</w:t>
            </w:r>
            <w:r w:rsidR="00924CDF">
              <w:rPr>
                <w:rFonts w:hint="eastAsia"/>
                <w:lang w:val="en-CA" w:eastAsia="ko-KR"/>
              </w:rPr>
              <w:t>5</w:t>
            </w:r>
            <w:r w:rsidR="00924CDF" w:rsidRPr="00961BFE">
              <w:rPr>
                <w:lang w:val="en-CA"/>
              </w:rPr>
              <w:t xml:space="preserve"> </w:t>
            </w:r>
            <w:r w:rsidR="00924CDF">
              <w:rPr>
                <w:rFonts w:hint="eastAsia"/>
                <w:lang w:val="en-CA" w:eastAsia="ko-KR"/>
              </w:rPr>
              <w:t>Oct.</w:t>
            </w:r>
            <w:r w:rsidR="00924CDF" w:rsidRPr="00961BFE">
              <w:rPr>
                <w:lang w:val="en-CA"/>
              </w:rPr>
              <w:t xml:space="preserve"> </w:t>
            </w:r>
            <w:r w:rsidR="00975472" w:rsidRPr="00961BFE">
              <w:rPr>
                <w:lang w:val="en-CA"/>
              </w:rPr>
              <w:t>2017</w:t>
            </w:r>
          </w:p>
        </w:tc>
        <w:tc>
          <w:tcPr>
            <w:tcW w:w="3168" w:type="dxa"/>
          </w:tcPr>
          <w:p w:rsidR="008A4B4C" w:rsidRPr="00961BFE" w:rsidRDefault="00E61DAC" w:rsidP="003B1451">
            <w:pPr>
              <w:tabs>
                <w:tab w:val="left" w:pos="7200"/>
              </w:tabs>
              <w:rPr>
                <w:u w:val="single"/>
                <w:lang w:val="en-CA" w:eastAsia="ko-KR"/>
              </w:rPr>
            </w:pPr>
            <w:r w:rsidRPr="00961BFE">
              <w:rPr>
                <w:lang w:val="en-CA"/>
              </w:rPr>
              <w:t>Document</w:t>
            </w:r>
            <w:r w:rsidR="006C5D39" w:rsidRPr="00961BFE">
              <w:rPr>
                <w:lang w:val="en-CA"/>
              </w:rPr>
              <w:t>: JC</w:t>
            </w:r>
            <w:r w:rsidRPr="00961BFE">
              <w:rPr>
                <w:lang w:val="en-CA"/>
              </w:rPr>
              <w:t>T</w:t>
            </w:r>
            <w:r w:rsidR="006C5D39" w:rsidRPr="00961BFE">
              <w:rPr>
                <w:lang w:val="en-CA"/>
              </w:rPr>
              <w:t>VC</w:t>
            </w:r>
            <w:r w:rsidRPr="00961BFE">
              <w:rPr>
                <w:lang w:val="en-CA"/>
              </w:rPr>
              <w:t>-</w:t>
            </w:r>
            <w:r w:rsidR="003B1451" w:rsidRPr="00961BFE">
              <w:rPr>
                <w:lang w:val="en-CA"/>
              </w:rPr>
              <w:t>A</w:t>
            </w:r>
            <w:r w:rsidR="003B1451">
              <w:rPr>
                <w:rFonts w:hint="eastAsia"/>
                <w:lang w:val="en-CA" w:eastAsia="ko-KR"/>
              </w:rPr>
              <w:t>C</w:t>
            </w:r>
            <w:r w:rsidR="003B1451">
              <w:rPr>
                <w:rFonts w:hint="eastAsia"/>
                <w:lang w:val="en-CA" w:eastAsia="ko-KR"/>
              </w:rPr>
              <w:t>0033</w:t>
            </w:r>
          </w:p>
        </w:tc>
      </w:tr>
    </w:tbl>
    <w:p w:rsidR="00E61DAC" w:rsidRPr="005B217D" w:rsidRDefault="00E61DAC" w:rsidP="00531AE9">
      <w:pPr>
        <w:spacing w:before="0"/>
        <w:rPr>
          <w:lang w:val="en-CA"/>
        </w:rPr>
      </w:pPr>
      <w:bookmarkStart w:id="0" w:name="_GoBack"/>
    </w:p>
    <w:tbl>
      <w:tblPr>
        <w:tblW w:w="0" w:type="auto"/>
        <w:tblLayout w:type="fixed"/>
        <w:tblLook w:val="0000" w:firstRow="0" w:lastRow="0" w:firstColumn="0" w:lastColumn="0" w:noHBand="0" w:noVBand="0"/>
      </w:tblPr>
      <w:tblGrid>
        <w:gridCol w:w="1458"/>
        <w:gridCol w:w="4050"/>
        <w:gridCol w:w="900"/>
        <w:gridCol w:w="3168"/>
      </w:tblGrid>
      <w:tr w:rsidR="00E61DAC" w:rsidRPr="00961BFE">
        <w:tc>
          <w:tcPr>
            <w:tcW w:w="1458" w:type="dxa"/>
          </w:tcPr>
          <w:bookmarkEnd w:id="0"/>
          <w:p w:rsidR="00E61DAC" w:rsidRPr="00961BFE" w:rsidRDefault="00E61DAC">
            <w:pPr>
              <w:spacing w:before="60" w:after="60"/>
              <w:rPr>
                <w:i/>
                <w:szCs w:val="22"/>
                <w:lang w:val="en-CA"/>
              </w:rPr>
            </w:pPr>
            <w:r w:rsidRPr="00961BFE">
              <w:rPr>
                <w:i/>
                <w:szCs w:val="22"/>
                <w:lang w:val="en-CA"/>
              </w:rPr>
              <w:t>Title:</w:t>
            </w:r>
          </w:p>
        </w:tc>
        <w:tc>
          <w:tcPr>
            <w:tcW w:w="8118" w:type="dxa"/>
            <w:gridSpan w:val="3"/>
          </w:tcPr>
          <w:p w:rsidR="00E61DAC" w:rsidRPr="00961BFE" w:rsidRDefault="004445B3" w:rsidP="00E27D8F">
            <w:pPr>
              <w:spacing w:before="60" w:after="60"/>
              <w:rPr>
                <w:b/>
                <w:szCs w:val="22"/>
                <w:lang w:val="en-CA" w:eastAsia="ko-KR"/>
              </w:rPr>
            </w:pPr>
            <w:r w:rsidRPr="00961BFE">
              <w:rPr>
                <w:rFonts w:hint="eastAsia"/>
                <w:b/>
                <w:szCs w:val="22"/>
                <w:lang w:val="en-CA" w:eastAsia="ko-KR"/>
              </w:rPr>
              <w:t xml:space="preserve">MCTS extraction </w:t>
            </w:r>
            <w:r w:rsidR="00472CC5">
              <w:rPr>
                <w:rFonts w:hint="eastAsia"/>
                <w:b/>
                <w:szCs w:val="22"/>
                <w:lang w:val="en-CA" w:eastAsia="ko-KR"/>
              </w:rPr>
              <w:t xml:space="preserve">with </w:t>
            </w:r>
            <w:r w:rsidR="00E27D8F">
              <w:rPr>
                <w:rFonts w:hint="eastAsia"/>
                <w:b/>
                <w:szCs w:val="22"/>
                <w:lang w:val="en-CA" w:eastAsia="ko-KR"/>
              </w:rPr>
              <w:t>implicit</w:t>
            </w:r>
            <w:r w:rsidR="00E27D8F">
              <w:rPr>
                <w:rFonts w:hint="eastAsia"/>
                <w:b/>
                <w:szCs w:val="22"/>
                <w:lang w:val="en-CA" w:eastAsia="ko-KR"/>
              </w:rPr>
              <w:t xml:space="preserve"> </w:t>
            </w:r>
            <w:r w:rsidR="00472CC5">
              <w:rPr>
                <w:rFonts w:hint="eastAsia"/>
                <w:b/>
                <w:szCs w:val="22"/>
                <w:lang w:val="en-CA" w:eastAsia="ko-KR"/>
              </w:rPr>
              <w:t>slice reordering</w:t>
            </w:r>
          </w:p>
        </w:tc>
      </w:tr>
      <w:tr w:rsidR="00E61DAC" w:rsidRPr="00961BFE">
        <w:tc>
          <w:tcPr>
            <w:tcW w:w="1458" w:type="dxa"/>
          </w:tcPr>
          <w:p w:rsidR="00E61DAC" w:rsidRPr="00961BFE" w:rsidRDefault="00E61DAC">
            <w:pPr>
              <w:spacing w:before="60" w:after="60"/>
              <w:rPr>
                <w:i/>
                <w:szCs w:val="22"/>
                <w:lang w:val="en-CA"/>
              </w:rPr>
            </w:pPr>
            <w:r w:rsidRPr="00961BFE">
              <w:rPr>
                <w:i/>
                <w:szCs w:val="22"/>
                <w:lang w:val="en-CA"/>
              </w:rPr>
              <w:t>Status:</w:t>
            </w:r>
          </w:p>
        </w:tc>
        <w:tc>
          <w:tcPr>
            <w:tcW w:w="8118" w:type="dxa"/>
            <w:gridSpan w:val="3"/>
          </w:tcPr>
          <w:p w:rsidR="00E61DAC" w:rsidRPr="00961BFE" w:rsidRDefault="00646B4E" w:rsidP="004445B3">
            <w:pPr>
              <w:spacing w:before="60" w:after="60"/>
              <w:rPr>
                <w:szCs w:val="22"/>
                <w:lang w:val="en-CA" w:eastAsia="ko-KR"/>
              </w:rPr>
            </w:pPr>
            <w:r w:rsidRPr="00961BFE">
              <w:rPr>
                <w:szCs w:val="22"/>
                <w:lang w:val="en-CA"/>
              </w:rPr>
              <w:t>Input d</w:t>
            </w:r>
            <w:r w:rsidR="00E61DAC" w:rsidRPr="00961BFE">
              <w:rPr>
                <w:szCs w:val="22"/>
                <w:lang w:val="en-CA"/>
              </w:rPr>
              <w:t>ocument</w:t>
            </w:r>
          </w:p>
        </w:tc>
      </w:tr>
      <w:tr w:rsidR="00E61DAC" w:rsidRPr="00961BFE">
        <w:tc>
          <w:tcPr>
            <w:tcW w:w="1458" w:type="dxa"/>
          </w:tcPr>
          <w:p w:rsidR="00E61DAC" w:rsidRPr="00961BFE" w:rsidRDefault="00E61DAC">
            <w:pPr>
              <w:spacing w:before="60" w:after="60"/>
              <w:rPr>
                <w:i/>
                <w:szCs w:val="22"/>
                <w:lang w:val="en-CA"/>
              </w:rPr>
            </w:pPr>
            <w:r w:rsidRPr="00961BFE">
              <w:rPr>
                <w:i/>
                <w:szCs w:val="22"/>
                <w:lang w:val="en-CA"/>
              </w:rPr>
              <w:t>Purpose:</w:t>
            </w:r>
          </w:p>
        </w:tc>
        <w:tc>
          <w:tcPr>
            <w:tcW w:w="8118" w:type="dxa"/>
            <w:gridSpan w:val="3"/>
          </w:tcPr>
          <w:p w:rsidR="00E61DAC" w:rsidRPr="00961BFE" w:rsidRDefault="00E61DAC" w:rsidP="004445B3">
            <w:pPr>
              <w:spacing w:before="60" w:after="60"/>
              <w:rPr>
                <w:szCs w:val="22"/>
                <w:lang w:val="en-CA" w:eastAsia="ko-KR"/>
              </w:rPr>
            </w:pPr>
            <w:r w:rsidRPr="00961BFE">
              <w:rPr>
                <w:szCs w:val="22"/>
                <w:lang w:val="en-CA"/>
              </w:rPr>
              <w:t>Proposal</w:t>
            </w:r>
          </w:p>
        </w:tc>
      </w:tr>
      <w:tr w:rsidR="00E61DAC" w:rsidRPr="00961BFE">
        <w:tc>
          <w:tcPr>
            <w:tcW w:w="1458" w:type="dxa"/>
          </w:tcPr>
          <w:p w:rsidR="00E61DAC" w:rsidRPr="00961BFE" w:rsidRDefault="00E61DAC">
            <w:pPr>
              <w:spacing w:before="60" w:after="60"/>
              <w:rPr>
                <w:i/>
                <w:szCs w:val="22"/>
                <w:lang w:val="en-CA"/>
              </w:rPr>
            </w:pPr>
            <w:r w:rsidRPr="00961BFE">
              <w:rPr>
                <w:i/>
                <w:szCs w:val="22"/>
                <w:lang w:val="en-CA"/>
              </w:rPr>
              <w:t>Author(s) or</w:t>
            </w:r>
            <w:r w:rsidRPr="00961BFE">
              <w:rPr>
                <w:i/>
                <w:szCs w:val="22"/>
                <w:lang w:val="en-CA"/>
              </w:rPr>
              <w:br/>
              <w:t>Contact(s):</w:t>
            </w:r>
          </w:p>
        </w:tc>
        <w:tc>
          <w:tcPr>
            <w:tcW w:w="4050" w:type="dxa"/>
          </w:tcPr>
          <w:p w:rsidR="00CD715F" w:rsidRPr="00961BFE" w:rsidRDefault="00CD715F" w:rsidP="001E7715">
            <w:pPr>
              <w:spacing w:before="60" w:after="60"/>
              <w:rPr>
                <w:szCs w:val="22"/>
                <w:lang w:val="en-CA" w:eastAsia="ko-KR"/>
              </w:rPr>
            </w:pPr>
            <w:r>
              <w:rPr>
                <w:rFonts w:hint="eastAsia"/>
                <w:szCs w:val="22"/>
                <w:lang w:val="en-CA" w:eastAsia="ko-KR"/>
              </w:rPr>
              <w:t>Hyun-Mook Oh</w:t>
            </w:r>
            <w:r w:rsidR="00475066">
              <w:rPr>
                <w:szCs w:val="22"/>
                <w:lang w:val="en-CA" w:eastAsia="ko-KR"/>
              </w:rPr>
              <w:br/>
            </w:r>
            <w:r w:rsidR="00C9780C">
              <w:rPr>
                <w:rFonts w:hint="eastAsia"/>
                <w:szCs w:val="22"/>
                <w:lang w:val="en-CA" w:eastAsia="ko-KR"/>
              </w:rPr>
              <w:t>Soojin Hwang</w:t>
            </w:r>
            <w:r w:rsidR="00C9780C">
              <w:rPr>
                <w:szCs w:val="22"/>
                <w:lang w:val="en-CA" w:eastAsia="ko-KR"/>
              </w:rPr>
              <w:br/>
            </w:r>
            <w:r>
              <w:rPr>
                <w:rFonts w:hint="eastAsia"/>
                <w:szCs w:val="22"/>
                <w:lang w:val="en-CA" w:eastAsia="ko-KR"/>
              </w:rPr>
              <w:t>Sejin Oh</w:t>
            </w:r>
          </w:p>
        </w:tc>
        <w:tc>
          <w:tcPr>
            <w:tcW w:w="900" w:type="dxa"/>
          </w:tcPr>
          <w:p w:rsidR="00E61DAC" w:rsidRPr="00961BFE" w:rsidRDefault="00E61DAC">
            <w:pPr>
              <w:spacing w:before="60" w:after="60"/>
              <w:rPr>
                <w:szCs w:val="22"/>
                <w:lang w:val="en-CA"/>
              </w:rPr>
            </w:pPr>
            <w:r w:rsidRPr="00961BFE">
              <w:rPr>
                <w:szCs w:val="22"/>
                <w:lang w:val="en-CA"/>
              </w:rPr>
              <w:t>Email:</w:t>
            </w:r>
          </w:p>
        </w:tc>
        <w:tc>
          <w:tcPr>
            <w:tcW w:w="3168" w:type="dxa"/>
          </w:tcPr>
          <w:p w:rsidR="0019158D" w:rsidRPr="00961BFE" w:rsidRDefault="00FD1359" w:rsidP="005952A5">
            <w:pPr>
              <w:spacing w:before="60" w:after="60"/>
              <w:rPr>
                <w:szCs w:val="22"/>
                <w:lang w:val="en-CA" w:eastAsia="ko-KR"/>
              </w:rPr>
            </w:pPr>
            <w:hyperlink r:id="rId11" w:history="1">
              <w:r w:rsidR="0019158D" w:rsidRPr="00B819D2">
                <w:rPr>
                  <w:rStyle w:val="a6"/>
                  <w:rFonts w:hint="eastAsia"/>
                  <w:szCs w:val="22"/>
                  <w:lang w:val="en-CA" w:eastAsia="ko-KR"/>
                </w:rPr>
                <w:t>hyunmook.oh@lge.com</w:t>
              </w:r>
            </w:hyperlink>
          </w:p>
        </w:tc>
      </w:tr>
      <w:tr w:rsidR="00E61DAC" w:rsidRPr="00961BFE">
        <w:tc>
          <w:tcPr>
            <w:tcW w:w="1458" w:type="dxa"/>
          </w:tcPr>
          <w:p w:rsidR="00E61DAC" w:rsidRPr="00961BFE" w:rsidRDefault="00E61DAC">
            <w:pPr>
              <w:spacing w:before="60" w:after="60"/>
              <w:rPr>
                <w:i/>
                <w:szCs w:val="22"/>
                <w:lang w:val="en-CA"/>
              </w:rPr>
            </w:pPr>
            <w:r w:rsidRPr="00961BFE">
              <w:rPr>
                <w:i/>
                <w:szCs w:val="22"/>
                <w:lang w:val="en-CA"/>
              </w:rPr>
              <w:t>Source:</w:t>
            </w:r>
          </w:p>
        </w:tc>
        <w:tc>
          <w:tcPr>
            <w:tcW w:w="8118" w:type="dxa"/>
            <w:gridSpan w:val="3"/>
          </w:tcPr>
          <w:p w:rsidR="00E61DAC" w:rsidRPr="00961BFE" w:rsidRDefault="00CD715F" w:rsidP="00CD715F">
            <w:pPr>
              <w:spacing w:before="60" w:after="60"/>
              <w:rPr>
                <w:szCs w:val="22"/>
                <w:lang w:val="en-CA"/>
              </w:rPr>
            </w:pPr>
            <w:r>
              <w:rPr>
                <w:rFonts w:hint="eastAsia"/>
                <w:szCs w:val="22"/>
                <w:lang w:val="en-CA" w:eastAsia="ko-KR"/>
              </w:rPr>
              <w:t>LG Electronics</w:t>
            </w:r>
            <w:r w:rsidR="002434EB">
              <w:rPr>
                <w:rFonts w:hint="eastAsia"/>
                <w:szCs w:val="22"/>
                <w:lang w:val="en-CA" w:eastAsia="ko-KR"/>
              </w:rPr>
              <w:t xml:space="preserve">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594B0C" w:rsidRPr="00035BCF" w:rsidRDefault="00275BCF" w:rsidP="00035BCF">
      <w:pPr>
        <w:pStyle w:val="1"/>
        <w:numPr>
          <w:ilvl w:val="0"/>
          <w:numId w:val="0"/>
        </w:numPr>
        <w:ind w:left="432" w:hanging="432"/>
        <w:rPr>
          <w:lang w:val="en-CA" w:eastAsia="ko-KR"/>
        </w:rPr>
      </w:pPr>
      <w:r w:rsidRPr="005B217D">
        <w:rPr>
          <w:lang w:val="en-CA"/>
        </w:rPr>
        <w:t>Abstract</w:t>
      </w:r>
    </w:p>
    <w:p w:rsidR="00566B4E" w:rsidRPr="003B1451" w:rsidRDefault="00594B0C" w:rsidP="003B1451">
      <w:pPr>
        <w:jc w:val="both"/>
        <w:rPr>
          <w:szCs w:val="22"/>
          <w:lang w:val="en-CA" w:eastAsia="ko-KR"/>
        </w:rPr>
      </w:pPr>
      <w:r>
        <w:rPr>
          <w:rFonts w:hint="eastAsia"/>
          <w:szCs w:val="22"/>
          <w:lang w:val="en-CA" w:eastAsia="ko-KR"/>
        </w:rPr>
        <w:t xml:space="preserve">With regard to </w:t>
      </w:r>
      <w:r w:rsidR="00817993">
        <w:rPr>
          <w:rFonts w:hint="eastAsia"/>
          <w:szCs w:val="22"/>
          <w:lang w:val="en-CA" w:eastAsia="ko-KR"/>
        </w:rPr>
        <w:t xml:space="preserve">the </w:t>
      </w:r>
      <w:r>
        <w:rPr>
          <w:rFonts w:hint="eastAsia"/>
          <w:szCs w:val="22"/>
          <w:lang w:val="en-CA" w:eastAsia="ko-KR"/>
        </w:rPr>
        <w:t>m</w:t>
      </w:r>
      <w:r w:rsidRPr="00A44B62">
        <w:rPr>
          <w:szCs w:val="22"/>
          <w:lang w:val="en-CA"/>
        </w:rPr>
        <w:t>otion-constrained tile set (MCTS)</w:t>
      </w:r>
      <w:r>
        <w:rPr>
          <w:rFonts w:hint="eastAsia"/>
          <w:szCs w:val="22"/>
          <w:lang w:val="en-CA" w:eastAsia="ko-KR"/>
        </w:rPr>
        <w:t xml:space="preserve"> </w:t>
      </w:r>
      <w:r w:rsidRPr="00285AC3">
        <w:rPr>
          <w:szCs w:val="22"/>
          <w:lang w:val="en-CA" w:eastAsia="ko-KR"/>
        </w:rPr>
        <w:t>extraction information set SEI message</w:t>
      </w:r>
      <w:r>
        <w:rPr>
          <w:rFonts w:hint="eastAsia"/>
          <w:szCs w:val="22"/>
          <w:lang w:val="en-CA" w:eastAsia="ko-KR"/>
        </w:rPr>
        <w:t xml:space="preserve"> </w:t>
      </w:r>
      <w:r>
        <w:rPr>
          <w:szCs w:val="22"/>
          <w:lang w:val="en-CA" w:eastAsia="ko-KR"/>
        </w:rPr>
        <w:t xml:space="preserve">described </w:t>
      </w:r>
      <w:r>
        <w:rPr>
          <w:rFonts w:hint="eastAsia"/>
          <w:szCs w:val="22"/>
          <w:lang w:val="en-CA" w:eastAsia="ko-KR"/>
        </w:rPr>
        <w:t>in JCTVC-</w:t>
      </w:r>
      <w:r w:rsidR="002434EB">
        <w:rPr>
          <w:rFonts w:hint="eastAsia"/>
          <w:szCs w:val="22"/>
          <w:lang w:val="en-CA" w:eastAsia="ko-KR"/>
        </w:rPr>
        <w:t>AB1005</w:t>
      </w:r>
      <w:r w:rsidR="00F15D89">
        <w:rPr>
          <w:rFonts w:hint="eastAsia"/>
          <w:szCs w:val="22"/>
          <w:lang w:val="en-CA" w:eastAsia="ko-KR"/>
        </w:rPr>
        <w:t xml:space="preserve">, </w:t>
      </w:r>
      <w:r w:rsidR="006807E7">
        <w:rPr>
          <w:rFonts w:hint="eastAsia"/>
          <w:szCs w:val="22"/>
          <w:lang w:val="en-CA" w:eastAsia="ko-KR"/>
        </w:rPr>
        <w:t xml:space="preserve">the </w:t>
      </w:r>
      <w:r w:rsidR="00817993">
        <w:rPr>
          <w:rFonts w:hint="eastAsia"/>
          <w:szCs w:val="22"/>
          <w:lang w:val="en-CA" w:eastAsia="ko-KR"/>
        </w:rPr>
        <w:t>implicit</w:t>
      </w:r>
      <w:r w:rsidR="00817993">
        <w:rPr>
          <w:rFonts w:hint="eastAsia"/>
          <w:szCs w:val="22"/>
          <w:lang w:val="en-CA" w:eastAsia="ko-KR"/>
        </w:rPr>
        <w:t xml:space="preserve"> </w:t>
      </w:r>
      <w:r w:rsidR="006807E7">
        <w:rPr>
          <w:rFonts w:hint="eastAsia"/>
          <w:szCs w:val="22"/>
          <w:lang w:val="en-CA" w:eastAsia="ko-KR"/>
        </w:rPr>
        <w:t xml:space="preserve">slice reordering </w:t>
      </w:r>
      <w:r w:rsidR="00817993">
        <w:rPr>
          <w:rFonts w:hint="eastAsia"/>
          <w:szCs w:val="22"/>
          <w:lang w:val="en-CA" w:eastAsia="ko-KR"/>
        </w:rPr>
        <w:t xml:space="preserve">approach </w:t>
      </w:r>
      <w:r w:rsidR="00561680">
        <w:rPr>
          <w:rFonts w:hint="eastAsia"/>
          <w:szCs w:val="22"/>
          <w:lang w:val="en-CA" w:eastAsia="ko-KR"/>
        </w:rPr>
        <w:t xml:space="preserve">without additional syntax element </w:t>
      </w:r>
      <w:r w:rsidR="006807E7">
        <w:rPr>
          <w:rFonts w:hint="eastAsia"/>
          <w:szCs w:val="22"/>
          <w:lang w:val="en-CA" w:eastAsia="ko-KR"/>
        </w:rPr>
        <w:t xml:space="preserve">is proposed. </w:t>
      </w:r>
      <w:r w:rsidR="00665443">
        <w:rPr>
          <w:rFonts w:hint="eastAsia"/>
          <w:szCs w:val="22"/>
          <w:lang w:val="en-CA" w:eastAsia="ko-KR"/>
        </w:rPr>
        <w:t>Instead of signaling the slice</w:t>
      </w:r>
      <w:r w:rsidR="00E27D8F">
        <w:rPr>
          <w:rFonts w:hint="eastAsia"/>
          <w:szCs w:val="22"/>
          <w:lang w:val="en-CA" w:eastAsia="ko-KR"/>
        </w:rPr>
        <w:t xml:space="preserve"> </w:t>
      </w:r>
      <w:r w:rsidR="00665443">
        <w:rPr>
          <w:rFonts w:hint="eastAsia"/>
          <w:szCs w:val="22"/>
          <w:lang w:val="en-CA" w:eastAsia="ko-KR"/>
        </w:rPr>
        <w:t>segment</w:t>
      </w:r>
      <w:r w:rsidR="00E27D8F">
        <w:rPr>
          <w:rFonts w:hint="eastAsia"/>
          <w:szCs w:val="22"/>
          <w:lang w:val="en-CA" w:eastAsia="ko-KR"/>
        </w:rPr>
        <w:t xml:space="preserve"> </w:t>
      </w:r>
      <w:r w:rsidR="00665443">
        <w:rPr>
          <w:rFonts w:hint="eastAsia"/>
          <w:szCs w:val="22"/>
          <w:lang w:val="en-CA" w:eastAsia="ko-KR"/>
        </w:rPr>
        <w:t xml:space="preserve">address of all slice segments </w:t>
      </w:r>
      <w:r w:rsidR="00561680">
        <w:rPr>
          <w:rFonts w:hint="eastAsia"/>
          <w:szCs w:val="22"/>
          <w:lang w:val="en-CA" w:eastAsia="ko-KR"/>
        </w:rPr>
        <w:t>included</w:t>
      </w:r>
      <w:r w:rsidR="00665443">
        <w:rPr>
          <w:rFonts w:hint="eastAsia"/>
          <w:szCs w:val="22"/>
          <w:lang w:val="en-CA" w:eastAsia="ko-KR"/>
        </w:rPr>
        <w:t xml:space="preserve"> in the output picture, the ordering of MCTS indexes signaled in the SEI message </w:t>
      </w:r>
      <w:r w:rsidR="00817993">
        <w:rPr>
          <w:rFonts w:hint="eastAsia"/>
          <w:szCs w:val="22"/>
          <w:lang w:val="en-CA" w:eastAsia="ko-KR"/>
        </w:rPr>
        <w:t>and given parameters are</w:t>
      </w:r>
      <w:r w:rsidR="00817993">
        <w:rPr>
          <w:rFonts w:hint="eastAsia"/>
          <w:szCs w:val="22"/>
          <w:lang w:val="en-CA" w:eastAsia="ko-KR"/>
        </w:rPr>
        <w:t xml:space="preserve"> </w:t>
      </w:r>
      <w:r w:rsidR="00665443">
        <w:rPr>
          <w:rFonts w:hint="eastAsia"/>
          <w:szCs w:val="22"/>
          <w:lang w:val="en-CA" w:eastAsia="ko-KR"/>
        </w:rPr>
        <w:t>used to induce the slice</w:t>
      </w:r>
      <w:r w:rsidR="00E27D8F">
        <w:rPr>
          <w:rFonts w:hint="eastAsia"/>
          <w:szCs w:val="22"/>
          <w:lang w:val="en-CA" w:eastAsia="ko-KR"/>
        </w:rPr>
        <w:t xml:space="preserve"> </w:t>
      </w:r>
      <w:r w:rsidR="00665443">
        <w:rPr>
          <w:rFonts w:hint="eastAsia"/>
          <w:szCs w:val="22"/>
          <w:lang w:val="en-CA" w:eastAsia="ko-KR"/>
        </w:rPr>
        <w:t>segment</w:t>
      </w:r>
      <w:r w:rsidR="00E27D8F">
        <w:rPr>
          <w:rFonts w:hint="eastAsia"/>
          <w:szCs w:val="22"/>
          <w:lang w:val="en-CA" w:eastAsia="ko-KR"/>
        </w:rPr>
        <w:t xml:space="preserve"> </w:t>
      </w:r>
      <w:r w:rsidR="00665443">
        <w:rPr>
          <w:rFonts w:hint="eastAsia"/>
          <w:szCs w:val="22"/>
          <w:lang w:val="en-CA" w:eastAsia="ko-KR"/>
        </w:rPr>
        <w:t xml:space="preserve">address of each MCTS in the output </w:t>
      </w:r>
      <w:proofErr w:type="spellStart"/>
      <w:r w:rsidR="00665443">
        <w:rPr>
          <w:rFonts w:hint="eastAsia"/>
          <w:szCs w:val="22"/>
          <w:lang w:val="en-CA" w:eastAsia="ko-KR"/>
        </w:rPr>
        <w:t>bitstream</w:t>
      </w:r>
      <w:proofErr w:type="spellEnd"/>
      <w:r w:rsidR="00665443">
        <w:rPr>
          <w:rFonts w:hint="eastAsia"/>
          <w:szCs w:val="22"/>
          <w:lang w:val="en-CA" w:eastAsia="ko-KR"/>
        </w:rPr>
        <w:t xml:space="preserve">. </w:t>
      </w:r>
      <w:r w:rsidR="003B1451">
        <w:rPr>
          <w:rFonts w:hint="eastAsia"/>
          <w:szCs w:val="22"/>
          <w:lang w:val="en-CA" w:eastAsia="ko-KR"/>
        </w:rPr>
        <w:t xml:space="preserve">Since the proposed method do not require any additional syntax elements in the derivation process, </w:t>
      </w:r>
      <w:r w:rsidR="003B1451">
        <w:rPr>
          <w:rFonts w:hint="eastAsia"/>
          <w:szCs w:val="22"/>
          <w:lang w:val="en-CA" w:eastAsia="ko-KR"/>
        </w:rPr>
        <w:t>the slice reordering in the wrap-around position could be supported</w:t>
      </w:r>
      <w:r w:rsidR="003B1451">
        <w:rPr>
          <w:rFonts w:hint="eastAsia"/>
          <w:szCs w:val="22"/>
          <w:lang w:val="en-CA" w:eastAsia="ko-KR"/>
        </w:rPr>
        <w:t xml:space="preserve"> efficiently. </w:t>
      </w:r>
    </w:p>
    <w:p w:rsidR="00594B0C" w:rsidRPr="00035BCF" w:rsidRDefault="00745F6B" w:rsidP="00035BCF">
      <w:pPr>
        <w:pStyle w:val="1"/>
        <w:rPr>
          <w:lang w:val="en-CA" w:eastAsia="ko-KR"/>
        </w:rPr>
      </w:pPr>
      <w:r w:rsidRPr="00035BCF">
        <w:rPr>
          <w:lang w:val="en-CA"/>
        </w:rPr>
        <w:t>Problem Statement</w:t>
      </w:r>
    </w:p>
    <w:p w:rsidR="00DB3447" w:rsidRDefault="00B82CD0" w:rsidP="00790C80">
      <w:pPr>
        <w:jc w:val="both"/>
        <w:rPr>
          <w:rFonts w:hint="eastAsia"/>
          <w:szCs w:val="22"/>
          <w:lang w:val="en-CA" w:eastAsia="ko-KR"/>
        </w:rPr>
      </w:pPr>
      <w:r>
        <w:rPr>
          <w:rFonts w:hint="eastAsia"/>
          <w:szCs w:val="22"/>
          <w:lang w:val="en-CA" w:eastAsia="ko-KR"/>
        </w:rPr>
        <w:t>M</w:t>
      </w:r>
      <w:r w:rsidRPr="00A44B62">
        <w:rPr>
          <w:szCs w:val="22"/>
          <w:lang w:val="en-CA"/>
        </w:rPr>
        <w:t xml:space="preserve">otion-constrained tile set (MCTS) </w:t>
      </w:r>
      <w:r w:rsidR="00812E01" w:rsidRPr="00285AC3">
        <w:rPr>
          <w:szCs w:val="22"/>
          <w:lang w:val="en-CA" w:eastAsia="ko-KR"/>
        </w:rPr>
        <w:t>extraction information set SEI message</w:t>
      </w:r>
      <w:r w:rsidR="00812E01">
        <w:rPr>
          <w:rFonts w:hint="eastAsia"/>
          <w:szCs w:val="22"/>
          <w:lang w:val="en-CA" w:eastAsia="ko-KR"/>
        </w:rPr>
        <w:t xml:space="preserve"> provides </w:t>
      </w:r>
      <w:r w:rsidRPr="00A44B62">
        <w:rPr>
          <w:szCs w:val="22"/>
          <w:lang w:val="en-CA"/>
        </w:rPr>
        <w:t>supplemental information that can be used in the MCTS sub-</w:t>
      </w:r>
      <w:proofErr w:type="spellStart"/>
      <w:r w:rsidRPr="00A44B62">
        <w:rPr>
          <w:szCs w:val="22"/>
          <w:lang w:val="en-CA"/>
        </w:rPr>
        <w:t>bitstream</w:t>
      </w:r>
      <w:proofErr w:type="spellEnd"/>
      <w:r w:rsidRPr="00A44B62">
        <w:rPr>
          <w:szCs w:val="22"/>
          <w:lang w:val="en-CA"/>
        </w:rPr>
        <w:t xml:space="preserve"> extraction to generate a conforming </w:t>
      </w:r>
      <w:proofErr w:type="spellStart"/>
      <w:r w:rsidRPr="00A44B62">
        <w:rPr>
          <w:szCs w:val="22"/>
          <w:lang w:val="en-CA"/>
        </w:rPr>
        <w:t>bitstream</w:t>
      </w:r>
      <w:proofErr w:type="spellEnd"/>
      <w:r w:rsidRPr="00A44B62">
        <w:rPr>
          <w:szCs w:val="22"/>
          <w:lang w:val="en-CA"/>
        </w:rPr>
        <w:t xml:space="preserve"> for an MCTS set</w:t>
      </w:r>
      <w:r w:rsidR="00560EDD">
        <w:rPr>
          <w:rFonts w:hint="eastAsia"/>
          <w:szCs w:val="22"/>
          <w:lang w:val="en-CA" w:eastAsia="ko-KR"/>
        </w:rPr>
        <w:t xml:space="preserve"> [1]</w:t>
      </w:r>
      <w:r w:rsidRPr="00A44B62">
        <w:rPr>
          <w:lang w:val="en-CA"/>
        </w:rPr>
        <w:t>.</w:t>
      </w:r>
      <w:r>
        <w:rPr>
          <w:rFonts w:hint="eastAsia"/>
          <w:lang w:val="en-CA" w:eastAsia="ko-KR"/>
        </w:rPr>
        <w:t xml:space="preserve"> </w:t>
      </w:r>
      <w:r w:rsidR="00560EDD">
        <w:rPr>
          <w:rFonts w:hint="eastAsia"/>
          <w:lang w:val="en-CA" w:eastAsia="ko-KR"/>
        </w:rPr>
        <w:t>One of the issues with regard to MCTS</w:t>
      </w:r>
      <w:r w:rsidR="004F75D3">
        <w:rPr>
          <w:rFonts w:hint="eastAsia"/>
          <w:lang w:val="en-CA" w:eastAsia="ko-KR"/>
        </w:rPr>
        <w:t xml:space="preserve"> extraction is the arrangement of MCTSs </w:t>
      </w:r>
      <w:r w:rsidR="00C37AE7">
        <w:rPr>
          <w:rFonts w:hint="eastAsia"/>
          <w:lang w:val="en-CA" w:eastAsia="ko-KR"/>
        </w:rPr>
        <w:t>in</w:t>
      </w:r>
      <w:r w:rsidR="004F75D3">
        <w:rPr>
          <w:rFonts w:hint="eastAsia"/>
          <w:lang w:val="en-CA" w:eastAsia="ko-KR"/>
        </w:rPr>
        <w:t xml:space="preserve"> the output picture </w:t>
      </w:r>
      <w:r w:rsidR="00475066">
        <w:rPr>
          <w:rFonts w:hint="eastAsia"/>
          <w:lang w:val="en-CA" w:eastAsia="ko-KR"/>
        </w:rPr>
        <w:t>of</w:t>
      </w:r>
      <w:r w:rsidR="004F75D3">
        <w:rPr>
          <w:rFonts w:hint="eastAsia"/>
          <w:lang w:val="en-CA" w:eastAsia="ko-KR"/>
        </w:rPr>
        <w:t xml:space="preserve"> the sub-</w:t>
      </w:r>
      <w:proofErr w:type="spellStart"/>
      <w:r w:rsidR="004F75D3">
        <w:rPr>
          <w:rFonts w:hint="eastAsia"/>
          <w:lang w:val="en-CA" w:eastAsia="ko-KR"/>
        </w:rPr>
        <w:t>bitstream</w:t>
      </w:r>
      <w:proofErr w:type="spellEnd"/>
      <w:r w:rsidR="004F75D3">
        <w:rPr>
          <w:rFonts w:hint="eastAsia"/>
          <w:lang w:val="en-CA" w:eastAsia="ko-KR"/>
        </w:rPr>
        <w:t xml:space="preserve"> extraction when the MCTSs are on the wrap-around position of the original picture. </w:t>
      </w:r>
      <w:r w:rsidR="00475066">
        <w:rPr>
          <w:rFonts w:hint="eastAsia"/>
          <w:lang w:val="en-CA" w:eastAsia="ko-KR"/>
        </w:rPr>
        <w:t xml:space="preserve">In the </w:t>
      </w:r>
      <w:r w:rsidR="00AF1F7E">
        <w:rPr>
          <w:rFonts w:hint="eastAsia"/>
          <w:lang w:val="en-CA" w:eastAsia="ko-KR"/>
        </w:rPr>
        <w:t xml:space="preserve">previous </w:t>
      </w:r>
      <w:r w:rsidR="00475066">
        <w:rPr>
          <w:rFonts w:hint="eastAsia"/>
          <w:lang w:val="en-CA" w:eastAsia="ko-KR"/>
        </w:rPr>
        <w:t>JCT-VC meeting</w:t>
      </w:r>
      <w:r w:rsidR="00AF1F7E">
        <w:rPr>
          <w:rFonts w:hint="eastAsia"/>
          <w:lang w:val="en-CA" w:eastAsia="ko-KR"/>
        </w:rPr>
        <w:t>s</w:t>
      </w:r>
      <w:r w:rsidR="00475066">
        <w:rPr>
          <w:rFonts w:hint="eastAsia"/>
          <w:lang w:val="en-CA" w:eastAsia="ko-KR"/>
        </w:rPr>
        <w:t xml:space="preserve">, </w:t>
      </w:r>
      <w:r w:rsidR="00AF1F7E">
        <w:rPr>
          <w:rFonts w:hint="eastAsia"/>
          <w:lang w:val="en-CA" w:eastAsia="ko-KR"/>
        </w:rPr>
        <w:t xml:space="preserve">two difference </w:t>
      </w:r>
      <w:r w:rsidR="00995237">
        <w:rPr>
          <w:rFonts w:hint="eastAsia"/>
          <w:lang w:val="en-CA" w:eastAsia="ko-KR"/>
        </w:rPr>
        <w:t>approaches</w:t>
      </w:r>
      <w:r w:rsidR="00AF1F7E">
        <w:rPr>
          <w:rFonts w:hint="eastAsia"/>
          <w:lang w:val="en-CA" w:eastAsia="ko-KR"/>
        </w:rPr>
        <w:t xml:space="preserve"> w</w:t>
      </w:r>
      <w:r w:rsidR="00995237">
        <w:rPr>
          <w:rFonts w:hint="eastAsia"/>
          <w:lang w:val="en-CA" w:eastAsia="ko-KR"/>
        </w:rPr>
        <w:t>ere</w:t>
      </w:r>
      <w:r w:rsidR="00AF1F7E">
        <w:rPr>
          <w:rFonts w:hint="eastAsia"/>
          <w:lang w:val="en-CA" w:eastAsia="ko-KR"/>
        </w:rPr>
        <w:t xml:space="preserve"> proposed to </w:t>
      </w:r>
      <w:r w:rsidR="00995237">
        <w:rPr>
          <w:rFonts w:hint="eastAsia"/>
          <w:lang w:val="en-CA" w:eastAsia="ko-KR"/>
        </w:rPr>
        <w:t>provide solutions</w:t>
      </w:r>
      <w:r w:rsidR="00AF1F7E">
        <w:rPr>
          <w:rFonts w:hint="eastAsia"/>
          <w:lang w:val="en-CA" w:eastAsia="ko-KR"/>
        </w:rPr>
        <w:t>: explicit signaling of slice addresses [</w:t>
      </w:r>
      <w:r w:rsidR="00995237">
        <w:rPr>
          <w:rFonts w:hint="eastAsia"/>
          <w:lang w:val="en-CA" w:eastAsia="ko-KR"/>
        </w:rPr>
        <w:t>2</w:t>
      </w:r>
      <w:proofErr w:type="gramStart"/>
      <w:r w:rsidR="00995237">
        <w:rPr>
          <w:rFonts w:hint="eastAsia"/>
          <w:lang w:val="en-CA" w:eastAsia="ko-KR"/>
        </w:rPr>
        <w:t>][</w:t>
      </w:r>
      <w:proofErr w:type="gramEnd"/>
      <w:r w:rsidR="00AF1F7E">
        <w:rPr>
          <w:rFonts w:hint="eastAsia"/>
          <w:lang w:val="en-CA" w:eastAsia="ko-KR"/>
        </w:rPr>
        <w:t xml:space="preserve">3] and the implicit signaling of </w:t>
      </w:r>
      <w:r w:rsidR="00561680">
        <w:rPr>
          <w:rFonts w:hint="eastAsia"/>
          <w:lang w:val="en-CA" w:eastAsia="ko-KR"/>
        </w:rPr>
        <w:t xml:space="preserve">MCTS </w:t>
      </w:r>
      <w:r w:rsidR="00AF1F7E">
        <w:rPr>
          <w:rFonts w:hint="eastAsia"/>
          <w:lang w:val="en-CA" w:eastAsia="ko-KR"/>
        </w:rPr>
        <w:t xml:space="preserve">order [4]. </w:t>
      </w:r>
      <w:r w:rsidR="00995237">
        <w:rPr>
          <w:rFonts w:hint="eastAsia"/>
          <w:lang w:val="en-CA" w:eastAsia="ko-KR"/>
        </w:rPr>
        <w:t xml:space="preserve">In the first approach, </w:t>
      </w:r>
      <w:r w:rsidR="00995237">
        <w:rPr>
          <w:lang w:val="en-CA" w:eastAsia="ko-KR"/>
        </w:rPr>
        <w:t>the carriage of</w:t>
      </w:r>
      <w:r w:rsidR="00995237">
        <w:rPr>
          <w:rFonts w:hint="eastAsia"/>
          <w:lang w:val="en-CA" w:eastAsia="ko-KR"/>
        </w:rPr>
        <w:t xml:space="preserve"> the replacement slice addresses through the MCTS extraction information set SEI message was proposed. </w:t>
      </w:r>
      <w:r w:rsidR="00DB3447">
        <w:rPr>
          <w:rFonts w:hint="eastAsia"/>
          <w:lang w:val="en-CA" w:eastAsia="ko-KR"/>
        </w:rPr>
        <w:t>In t</w:t>
      </w:r>
      <w:r w:rsidR="00995237">
        <w:rPr>
          <w:rFonts w:hint="eastAsia"/>
          <w:lang w:val="en-CA" w:eastAsia="ko-KR"/>
        </w:rPr>
        <w:t xml:space="preserve">he </w:t>
      </w:r>
      <w:r w:rsidR="00DB3447">
        <w:rPr>
          <w:rFonts w:hint="eastAsia"/>
          <w:lang w:val="en-CA" w:eastAsia="ko-KR"/>
        </w:rPr>
        <w:t xml:space="preserve">second </w:t>
      </w:r>
      <w:r w:rsidR="00171135">
        <w:rPr>
          <w:rFonts w:hint="eastAsia"/>
          <w:lang w:val="en-CA" w:eastAsia="ko-KR"/>
        </w:rPr>
        <w:t>solution</w:t>
      </w:r>
      <w:r w:rsidR="004F75D3">
        <w:rPr>
          <w:rFonts w:hint="eastAsia"/>
          <w:lang w:val="en-CA" w:eastAsia="ko-KR"/>
        </w:rPr>
        <w:t>,</w:t>
      </w:r>
      <w:r w:rsidR="00561680">
        <w:rPr>
          <w:rFonts w:hint="eastAsia"/>
          <w:lang w:val="en-CA" w:eastAsia="ko-KR"/>
        </w:rPr>
        <w:t xml:space="preserve"> </w:t>
      </w:r>
      <w:r w:rsidR="00DB3447">
        <w:rPr>
          <w:rFonts w:hint="eastAsia"/>
          <w:szCs w:val="22"/>
          <w:lang w:val="en-CA" w:eastAsia="ko-KR"/>
        </w:rPr>
        <w:t xml:space="preserve">it is </w:t>
      </w:r>
      <w:r w:rsidR="004F75D3">
        <w:rPr>
          <w:rFonts w:hint="eastAsia"/>
          <w:szCs w:val="22"/>
          <w:lang w:val="en-CA" w:eastAsia="ko-KR"/>
        </w:rPr>
        <w:t>propose</w:t>
      </w:r>
      <w:r w:rsidR="00DB3447">
        <w:rPr>
          <w:rFonts w:hint="eastAsia"/>
          <w:szCs w:val="22"/>
          <w:lang w:val="en-CA" w:eastAsia="ko-KR"/>
        </w:rPr>
        <w:t>d</w:t>
      </w:r>
      <w:r w:rsidR="004F75D3">
        <w:rPr>
          <w:rFonts w:hint="eastAsia"/>
          <w:szCs w:val="22"/>
          <w:lang w:val="en-CA" w:eastAsia="ko-KR"/>
        </w:rPr>
        <w:t xml:space="preserve"> to </w:t>
      </w:r>
      <w:r w:rsidR="00171135">
        <w:rPr>
          <w:rFonts w:hint="eastAsia"/>
          <w:szCs w:val="22"/>
          <w:lang w:val="en-CA" w:eastAsia="ko-KR"/>
        </w:rPr>
        <w:t>use the order of MCTS</w:t>
      </w:r>
      <w:r w:rsidR="00DB3447">
        <w:rPr>
          <w:rFonts w:hint="eastAsia"/>
          <w:szCs w:val="22"/>
          <w:lang w:val="en-CA" w:eastAsia="ko-KR"/>
        </w:rPr>
        <w:t xml:space="preserve"> indexe</w:t>
      </w:r>
      <w:r w:rsidR="00171135">
        <w:rPr>
          <w:rFonts w:hint="eastAsia"/>
          <w:szCs w:val="22"/>
          <w:lang w:val="en-CA" w:eastAsia="ko-KR"/>
        </w:rPr>
        <w:t xml:space="preserve">s in a MCTS set </w:t>
      </w:r>
      <w:r w:rsidR="00790C80">
        <w:rPr>
          <w:rFonts w:hint="eastAsia"/>
          <w:szCs w:val="22"/>
          <w:lang w:val="en-CA" w:eastAsia="ko-KR"/>
        </w:rPr>
        <w:t>to i</w:t>
      </w:r>
      <w:r w:rsidR="00171135">
        <w:rPr>
          <w:rFonts w:hint="eastAsia"/>
          <w:szCs w:val="22"/>
          <w:lang w:val="en-CA" w:eastAsia="ko-KR"/>
        </w:rPr>
        <w:t>d</w:t>
      </w:r>
      <w:r w:rsidR="00C37AE7">
        <w:rPr>
          <w:rFonts w:hint="eastAsia"/>
          <w:szCs w:val="22"/>
          <w:lang w:val="en-CA" w:eastAsia="ko-KR"/>
        </w:rPr>
        <w:t>entify</w:t>
      </w:r>
      <w:r w:rsidR="00171135">
        <w:rPr>
          <w:rFonts w:hint="eastAsia"/>
          <w:szCs w:val="22"/>
          <w:lang w:val="en-CA" w:eastAsia="ko-KR"/>
        </w:rPr>
        <w:t xml:space="preserve"> the position of MCTSs in the output picture of the sub-</w:t>
      </w:r>
      <w:proofErr w:type="spellStart"/>
      <w:r w:rsidR="00171135">
        <w:rPr>
          <w:rFonts w:hint="eastAsia"/>
          <w:szCs w:val="22"/>
          <w:lang w:val="en-CA" w:eastAsia="ko-KR"/>
        </w:rPr>
        <w:t>bitstream</w:t>
      </w:r>
      <w:proofErr w:type="spellEnd"/>
      <w:r w:rsidR="00171135">
        <w:rPr>
          <w:rFonts w:hint="eastAsia"/>
          <w:szCs w:val="22"/>
          <w:lang w:val="en-CA" w:eastAsia="ko-KR"/>
        </w:rPr>
        <w:t xml:space="preserve">. </w:t>
      </w:r>
      <w:r w:rsidR="00F82C04">
        <w:rPr>
          <w:rFonts w:hint="eastAsia"/>
          <w:szCs w:val="22"/>
          <w:lang w:val="en-CA" w:eastAsia="ko-KR"/>
        </w:rPr>
        <w:t xml:space="preserve">Since this approach does not need any additional signaling, such as replacement address, this could be considered as an </w:t>
      </w:r>
      <w:r w:rsidR="00D37DCB">
        <w:rPr>
          <w:rFonts w:hint="eastAsia"/>
          <w:szCs w:val="22"/>
          <w:lang w:val="en-CA" w:eastAsia="ko-KR"/>
        </w:rPr>
        <w:t>efficient</w:t>
      </w:r>
      <w:r w:rsidR="00D37DCB">
        <w:rPr>
          <w:rFonts w:hint="eastAsia"/>
          <w:szCs w:val="22"/>
          <w:lang w:val="en-CA" w:eastAsia="ko-KR"/>
        </w:rPr>
        <w:t xml:space="preserve"> </w:t>
      </w:r>
      <w:r w:rsidR="00F82C04">
        <w:rPr>
          <w:rFonts w:hint="eastAsia"/>
          <w:szCs w:val="22"/>
          <w:lang w:val="en-CA" w:eastAsia="ko-KR"/>
        </w:rPr>
        <w:t xml:space="preserve">approach to support the slice reordering function. </w:t>
      </w:r>
    </w:p>
    <w:p w:rsidR="00E27D8F" w:rsidRDefault="00E27D8F" w:rsidP="00790C80">
      <w:pPr>
        <w:jc w:val="both"/>
        <w:rPr>
          <w:rFonts w:hint="eastAsia"/>
          <w:szCs w:val="22"/>
          <w:lang w:val="en-CA" w:eastAsia="ko-KR"/>
        </w:rPr>
      </w:pPr>
    </w:p>
    <w:p w:rsidR="001C0EDD" w:rsidRDefault="001C0EDD" w:rsidP="001C0EDD">
      <w:pPr>
        <w:keepNext/>
        <w:jc w:val="both"/>
      </w:pPr>
      <w:r>
        <w:rPr>
          <w:szCs w:val="22"/>
          <w:lang w:val="en-CA" w:eastAsia="ko-KR"/>
        </w:rPr>
        <w:pict>
          <v:shape id="_x0000_i1025" type="#_x0000_t75" style="width:466.45pt;height:134.6pt;mso-left-percent:-10001;mso-top-percent:-10001;mso-position-horizontal:absolute;mso-position-horizontal-relative:char;mso-position-vertical:absolute;mso-position-vertical-relative:line;mso-left-percent:-10001;mso-top-percent:-10001">
            <v:imagedata r:id="rId12" o:title=""/>
          </v:shape>
        </w:pict>
      </w:r>
    </w:p>
    <w:p w:rsidR="001C0EDD" w:rsidRDefault="001C0EDD" w:rsidP="001C0EDD">
      <w:pPr>
        <w:pStyle w:val="ad"/>
        <w:jc w:val="center"/>
        <w:rPr>
          <w:szCs w:val="22"/>
          <w:lang w:val="en-CA" w:eastAsia="ko-KR"/>
        </w:rPr>
      </w:pPr>
      <w:proofErr w:type="gramStart"/>
      <w:r>
        <w:t xml:space="preserve">Figure </w:t>
      </w:r>
      <w:r>
        <w:fldChar w:fldCharType="begin"/>
      </w:r>
      <w:r>
        <w:instrText xml:space="preserve"> SEQ Figure \* ARABIC </w:instrText>
      </w:r>
      <w:r>
        <w:fldChar w:fldCharType="separate"/>
      </w:r>
      <w:r>
        <w:rPr>
          <w:noProof/>
        </w:rPr>
        <w:t>1</w:t>
      </w:r>
      <w:r>
        <w:rPr>
          <w:noProof/>
        </w:rPr>
        <w:fldChar w:fldCharType="end"/>
      </w:r>
      <w:r>
        <w:rPr>
          <w:rFonts w:hint="eastAsia"/>
          <w:lang w:eastAsia="ko-KR"/>
        </w:rPr>
        <w:t>.</w:t>
      </w:r>
      <w:proofErr w:type="gramEnd"/>
      <w:r>
        <w:rPr>
          <w:rFonts w:hint="eastAsia"/>
          <w:lang w:eastAsia="ko-KR"/>
        </w:rPr>
        <w:t xml:space="preserve"> </w:t>
      </w:r>
      <w:proofErr w:type="gramStart"/>
      <w:r>
        <w:rPr>
          <w:rFonts w:hint="eastAsia"/>
          <w:lang w:eastAsia="ko-KR"/>
        </w:rPr>
        <w:t>Reordering of MCTS with regard to the order of MCTS identifier.</w:t>
      </w:r>
      <w:proofErr w:type="gramEnd"/>
      <w:r>
        <w:rPr>
          <w:rFonts w:hint="eastAsia"/>
          <w:lang w:eastAsia="ko-KR"/>
        </w:rPr>
        <w:t xml:space="preserve"> Alphabets in each MCTS (A-F) represent the order of MCTS identifier in the syntax element of MCTS EIS SEI message.</w:t>
      </w:r>
    </w:p>
    <w:p w:rsidR="00D37DCB" w:rsidRDefault="00DB3447" w:rsidP="00DB3447">
      <w:pPr>
        <w:jc w:val="both"/>
        <w:rPr>
          <w:rFonts w:hint="eastAsia"/>
          <w:szCs w:val="22"/>
          <w:lang w:val="en-CA" w:eastAsia="ko-KR"/>
        </w:rPr>
      </w:pPr>
      <w:r>
        <w:rPr>
          <w:rFonts w:hint="eastAsia"/>
          <w:szCs w:val="22"/>
          <w:lang w:val="en-CA" w:eastAsia="ko-KR"/>
        </w:rPr>
        <w:lastRenderedPageBreak/>
        <w:t>In Figure 1, an example of the MCTS sub-picture reordering process</w:t>
      </w:r>
      <w:r w:rsidR="00020028">
        <w:rPr>
          <w:rFonts w:hint="eastAsia"/>
          <w:szCs w:val="22"/>
          <w:lang w:val="en-CA" w:eastAsia="ko-KR"/>
        </w:rPr>
        <w:t xml:space="preserve"> </w:t>
      </w:r>
      <w:r>
        <w:rPr>
          <w:rFonts w:hint="eastAsia"/>
          <w:szCs w:val="22"/>
          <w:lang w:val="en-CA" w:eastAsia="ko-KR"/>
        </w:rPr>
        <w:t xml:space="preserve">by using the orders </w:t>
      </w:r>
      <w:r w:rsidR="00F82C04">
        <w:rPr>
          <w:rFonts w:hint="eastAsia"/>
          <w:szCs w:val="22"/>
          <w:lang w:val="en-CA" w:eastAsia="ko-KR"/>
        </w:rPr>
        <w:t>of</w:t>
      </w:r>
      <w:r>
        <w:rPr>
          <w:rFonts w:hint="eastAsia"/>
          <w:szCs w:val="22"/>
          <w:lang w:val="en-CA" w:eastAsia="ko-KR"/>
        </w:rPr>
        <w:t xml:space="preserve"> MCTS </w:t>
      </w:r>
      <w:r w:rsidR="00F82C04">
        <w:rPr>
          <w:rFonts w:hint="eastAsia"/>
          <w:szCs w:val="22"/>
          <w:lang w:val="en-CA" w:eastAsia="ko-KR"/>
        </w:rPr>
        <w:t>indexes</w:t>
      </w:r>
      <w:r>
        <w:rPr>
          <w:rFonts w:hint="eastAsia"/>
          <w:szCs w:val="22"/>
          <w:lang w:val="en-CA" w:eastAsia="ko-KR"/>
        </w:rPr>
        <w:t xml:space="preserve"> is described. </w:t>
      </w:r>
      <w:r w:rsidR="00F82C04">
        <w:rPr>
          <w:rFonts w:hint="eastAsia"/>
          <w:szCs w:val="22"/>
          <w:lang w:val="en-CA" w:eastAsia="ko-KR"/>
        </w:rPr>
        <w:t xml:space="preserve">When the target MCTSs are determined, the horizontal and the vertical offsets of the </w:t>
      </w:r>
      <w:r w:rsidR="00020028">
        <w:rPr>
          <w:rFonts w:hint="eastAsia"/>
          <w:szCs w:val="22"/>
          <w:lang w:val="en-CA" w:eastAsia="ko-KR"/>
        </w:rPr>
        <w:t>first MCTS in the MCTS index order</w:t>
      </w:r>
      <w:r w:rsidR="00F82C04">
        <w:rPr>
          <w:rFonts w:hint="eastAsia"/>
          <w:szCs w:val="22"/>
          <w:lang w:val="en-CA" w:eastAsia="ko-KR"/>
        </w:rPr>
        <w:t xml:space="preserve">, </w:t>
      </w:r>
      <w:r w:rsidR="00020028">
        <w:rPr>
          <w:rFonts w:hint="eastAsia"/>
          <w:szCs w:val="22"/>
          <w:lang w:val="en-CA" w:eastAsia="ko-KR"/>
        </w:rPr>
        <w:t>which will be the top left MCTS in the output picture</w:t>
      </w:r>
      <w:r w:rsidR="00F82C04">
        <w:rPr>
          <w:rFonts w:hint="eastAsia"/>
          <w:szCs w:val="22"/>
          <w:lang w:val="en-CA" w:eastAsia="ko-KR"/>
        </w:rPr>
        <w:t xml:space="preserve">, are </w:t>
      </w:r>
      <w:r w:rsidR="001D7D8C">
        <w:rPr>
          <w:rFonts w:hint="eastAsia"/>
          <w:szCs w:val="22"/>
          <w:lang w:val="en-CA" w:eastAsia="ko-KR"/>
        </w:rPr>
        <w:t>induce</w:t>
      </w:r>
      <w:r w:rsidR="00F82C04">
        <w:rPr>
          <w:rFonts w:hint="eastAsia"/>
          <w:szCs w:val="22"/>
          <w:lang w:val="en-CA" w:eastAsia="ko-KR"/>
        </w:rPr>
        <w:t>d</w:t>
      </w:r>
      <w:r w:rsidR="001D7D8C">
        <w:rPr>
          <w:rFonts w:hint="eastAsia"/>
          <w:szCs w:val="22"/>
          <w:lang w:val="en-CA" w:eastAsia="ko-KR"/>
        </w:rPr>
        <w:t xml:space="preserve"> by using the information of the MCTS structure signalled in the temporal motion</w:t>
      </w:r>
      <w:r w:rsidR="008D1D0A">
        <w:rPr>
          <w:rFonts w:hint="eastAsia"/>
          <w:szCs w:val="22"/>
          <w:lang w:val="en-CA" w:eastAsia="ko-KR"/>
        </w:rPr>
        <w:t>-</w:t>
      </w:r>
      <w:r w:rsidR="001D7D8C">
        <w:rPr>
          <w:rFonts w:hint="eastAsia"/>
          <w:szCs w:val="22"/>
          <w:lang w:val="en-CA" w:eastAsia="ko-KR"/>
        </w:rPr>
        <w:t xml:space="preserve">constraint tile sets SEI message and the SPS parameters of the input image. </w:t>
      </w:r>
      <w:r w:rsidR="00020028">
        <w:rPr>
          <w:rFonts w:hint="eastAsia"/>
          <w:szCs w:val="22"/>
          <w:lang w:val="en-CA" w:eastAsia="ko-KR"/>
        </w:rPr>
        <w:t>By using the offset values</w:t>
      </w:r>
      <w:r w:rsidR="00F82C04">
        <w:rPr>
          <w:rFonts w:hint="eastAsia"/>
          <w:szCs w:val="22"/>
          <w:lang w:val="en-CA" w:eastAsia="ko-KR"/>
        </w:rPr>
        <w:t xml:space="preserve">, the MCTSs are rearranged </w:t>
      </w:r>
      <w:r w:rsidR="00020028">
        <w:rPr>
          <w:rFonts w:hint="eastAsia"/>
          <w:szCs w:val="22"/>
          <w:lang w:val="en-CA" w:eastAsia="ko-KR"/>
        </w:rPr>
        <w:t xml:space="preserve">where </w:t>
      </w:r>
      <w:r w:rsidR="008D1D0A">
        <w:rPr>
          <w:rFonts w:hint="eastAsia"/>
          <w:szCs w:val="22"/>
          <w:lang w:val="en-CA" w:eastAsia="ko-KR"/>
        </w:rPr>
        <w:t xml:space="preserve">the first MCTS A </w:t>
      </w:r>
      <w:r w:rsidR="008D1D0A">
        <w:rPr>
          <w:szCs w:val="22"/>
          <w:lang w:val="en-CA" w:eastAsia="ko-KR"/>
        </w:rPr>
        <w:t xml:space="preserve">is moved to top left position of the image, </w:t>
      </w:r>
      <w:r w:rsidR="00020028">
        <w:rPr>
          <w:rFonts w:hint="eastAsia"/>
          <w:szCs w:val="22"/>
          <w:lang w:val="en-CA" w:eastAsia="ko-KR"/>
        </w:rPr>
        <w:t xml:space="preserve">the MCTS B and C are wrapped </w:t>
      </w:r>
      <w:r w:rsidR="008D1D0A">
        <w:rPr>
          <w:rFonts w:hint="eastAsia"/>
          <w:szCs w:val="22"/>
          <w:lang w:val="en-CA" w:eastAsia="ko-KR"/>
        </w:rPr>
        <w:t xml:space="preserve">and moved </w:t>
      </w:r>
      <w:r w:rsidR="00020028">
        <w:rPr>
          <w:rFonts w:hint="eastAsia"/>
          <w:szCs w:val="22"/>
          <w:lang w:val="en-CA" w:eastAsia="ko-KR"/>
        </w:rPr>
        <w:t>horizontally, MCTS D is wrapped</w:t>
      </w:r>
      <w:r w:rsidR="008D1D0A">
        <w:rPr>
          <w:rFonts w:hint="eastAsia"/>
          <w:szCs w:val="22"/>
          <w:lang w:val="en-CA" w:eastAsia="ko-KR"/>
        </w:rPr>
        <w:t xml:space="preserve"> and moved</w:t>
      </w:r>
      <w:r w:rsidR="00020028">
        <w:rPr>
          <w:rFonts w:hint="eastAsia"/>
          <w:szCs w:val="22"/>
          <w:lang w:val="en-CA" w:eastAsia="ko-KR"/>
        </w:rPr>
        <w:t xml:space="preserve"> vertically, and MCTS E and F are wrapped </w:t>
      </w:r>
      <w:r w:rsidR="008D1D0A">
        <w:rPr>
          <w:rFonts w:hint="eastAsia"/>
          <w:szCs w:val="22"/>
          <w:lang w:val="en-CA" w:eastAsia="ko-KR"/>
        </w:rPr>
        <w:t xml:space="preserve">and moved </w:t>
      </w:r>
      <w:r w:rsidR="00020028">
        <w:rPr>
          <w:rFonts w:hint="eastAsia"/>
          <w:szCs w:val="22"/>
          <w:lang w:val="en-CA" w:eastAsia="ko-KR"/>
        </w:rPr>
        <w:t xml:space="preserve">both horizontally and vertically. After the rearrangement of MCTSs, the output picture could be </w:t>
      </w:r>
      <w:r w:rsidR="00C94964">
        <w:rPr>
          <w:rFonts w:hint="eastAsia"/>
          <w:szCs w:val="22"/>
          <w:lang w:val="en-CA" w:eastAsia="ko-KR"/>
        </w:rPr>
        <w:t>produced</w:t>
      </w:r>
      <w:r w:rsidR="00053292">
        <w:rPr>
          <w:rFonts w:hint="eastAsia"/>
          <w:szCs w:val="22"/>
          <w:lang w:val="en-CA" w:eastAsia="ko-KR"/>
        </w:rPr>
        <w:t>.</w:t>
      </w:r>
      <w:r w:rsidR="00C94964">
        <w:rPr>
          <w:rFonts w:hint="eastAsia"/>
          <w:szCs w:val="22"/>
          <w:lang w:val="en-CA" w:eastAsia="ko-KR"/>
        </w:rPr>
        <w:t xml:space="preserve"> </w:t>
      </w:r>
    </w:p>
    <w:p w:rsidR="001D7D8C" w:rsidRDefault="00D37DCB" w:rsidP="00E27D8F">
      <w:pPr>
        <w:jc w:val="both"/>
        <w:rPr>
          <w:lang w:val="en-CA" w:eastAsia="ko-KR"/>
        </w:rPr>
      </w:pPr>
      <w:r>
        <w:rPr>
          <w:rFonts w:hint="eastAsia"/>
          <w:szCs w:val="22"/>
          <w:lang w:val="en-CA" w:eastAsia="ko-KR"/>
        </w:rPr>
        <w:t>Similar to the MCTS</w:t>
      </w:r>
      <w:r w:rsidR="00215682">
        <w:rPr>
          <w:rFonts w:hint="eastAsia"/>
          <w:szCs w:val="22"/>
          <w:lang w:val="en-CA" w:eastAsia="ko-KR"/>
        </w:rPr>
        <w:t xml:space="preserve"> sub-picture </w:t>
      </w:r>
      <w:r>
        <w:rPr>
          <w:rFonts w:hint="eastAsia"/>
          <w:szCs w:val="22"/>
          <w:lang w:val="en-CA" w:eastAsia="ko-KR"/>
        </w:rPr>
        <w:t>reordering, t</w:t>
      </w:r>
      <w:r w:rsidR="00C94964">
        <w:rPr>
          <w:rFonts w:hint="eastAsia"/>
          <w:szCs w:val="22"/>
          <w:lang w:val="en-CA" w:eastAsia="ko-KR"/>
        </w:rPr>
        <w:t xml:space="preserve">he </w:t>
      </w:r>
      <w:r w:rsidR="00020028">
        <w:rPr>
          <w:rFonts w:hint="eastAsia"/>
          <w:szCs w:val="22"/>
          <w:lang w:val="en-CA" w:eastAsia="ko-KR"/>
        </w:rPr>
        <w:t>s</w:t>
      </w:r>
      <w:r w:rsidR="00C94964">
        <w:rPr>
          <w:rFonts w:hint="eastAsia"/>
          <w:szCs w:val="22"/>
          <w:lang w:val="en-CA" w:eastAsia="ko-KR"/>
        </w:rPr>
        <w:t>lice addresses</w:t>
      </w:r>
      <w:r w:rsidR="008D1D0A">
        <w:rPr>
          <w:rFonts w:hint="eastAsia"/>
          <w:szCs w:val="22"/>
          <w:lang w:val="en-CA" w:eastAsia="ko-KR"/>
        </w:rPr>
        <w:t xml:space="preserve"> of the output picture</w:t>
      </w:r>
      <w:r w:rsidR="00C94964">
        <w:rPr>
          <w:rFonts w:hint="eastAsia"/>
          <w:szCs w:val="22"/>
          <w:lang w:val="en-CA" w:eastAsia="ko-KR"/>
        </w:rPr>
        <w:t xml:space="preserve"> </w:t>
      </w:r>
      <w:r>
        <w:rPr>
          <w:rFonts w:hint="eastAsia"/>
          <w:szCs w:val="22"/>
          <w:lang w:val="en-CA" w:eastAsia="ko-KR"/>
        </w:rPr>
        <w:t>could be derived</w:t>
      </w:r>
      <w:r w:rsidR="00215682">
        <w:rPr>
          <w:rFonts w:hint="eastAsia"/>
          <w:szCs w:val="22"/>
          <w:lang w:val="en-CA" w:eastAsia="ko-KR"/>
        </w:rPr>
        <w:t xml:space="preserve"> by </w:t>
      </w:r>
      <w:r w:rsidR="003B1451">
        <w:rPr>
          <w:rFonts w:hint="eastAsia"/>
          <w:szCs w:val="22"/>
          <w:lang w:val="en-CA" w:eastAsia="ko-KR"/>
        </w:rPr>
        <w:t xml:space="preserve">using </w:t>
      </w:r>
      <w:r w:rsidR="00215682">
        <w:rPr>
          <w:rFonts w:hint="eastAsia"/>
          <w:szCs w:val="22"/>
          <w:lang w:val="en-CA" w:eastAsia="ko-KR"/>
        </w:rPr>
        <w:t>the give</w:t>
      </w:r>
      <w:r w:rsidR="003B1451">
        <w:rPr>
          <w:rFonts w:hint="eastAsia"/>
          <w:szCs w:val="22"/>
          <w:lang w:val="en-CA" w:eastAsia="ko-KR"/>
        </w:rPr>
        <w:t>n</w:t>
      </w:r>
      <w:r w:rsidR="00215682">
        <w:rPr>
          <w:rFonts w:hint="eastAsia"/>
          <w:szCs w:val="22"/>
          <w:lang w:val="en-CA" w:eastAsia="ko-KR"/>
        </w:rPr>
        <w:t xml:space="preserve"> parameters</w:t>
      </w:r>
      <w:r>
        <w:rPr>
          <w:rFonts w:hint="eastAsia"/>
          <w:szCs w:val="22"/>
          <w:lang w:val="en-CA" w:eastAsia="ko-KR"/>
        </w:rPr>
        <w:t>. The key of the derivation is</w:t>
      </w:r>
      <w:r w:rsidR="00020028">
        <w:rPr>
          <w:rFonts w:hint="eastAsia"/>
          <w:szCs w:val="22"/>
          <w:lang w:val="en-CA" w:eastAsia="ko-KR"/>
        </w:rPr>
        <w:t xml:space="preserve"> </w:t>
      </w:r>
      <w:r w:rsidR="008D1D0A">
        <w:rPr>
          <w:rFonts w:hint="eastAsia"/>
          <w:szCs w:val="22"/>
          <w:lang w:val="en-CA" w:eastAsia="ko-KR"/>
        </w:rPr>
        <w:t>the</w:t>
      </w:r>
      <w:r>
        <w:rPr>
          <w:rFonts w:hint="eastAsia"/>
          <w:szCs w:val="22"/>
          <w:lang w:val="en-CA" w:eastAsia="ko-KR"/>
        </w:rPr>
        <w:t xml:space="preserve"> horizontal and the vertical offset values of the top left MCTS</w:t>
      </w:r>
      <w:r w:rsidR="001C0EDD">
        <w:rPr>
          <w:rFonts w:hint="eastAsia"/>
          <w:szCs w:val="22"/>
          <w:lang w:val="en-CA" w:eastAsia="ko-KR"/>
        </w:rPr>
        <w:t xml:space="preserve">. As the first MCTS </w:t>
      </w:r>
      <w:r w:rsidR="00215682">
        <w:rPr>
          <w:rFonts w:hint="eastAsia"/>
          <w:szCs w:val="22"/>
          <w:lang w:val="en-CA" w:eastAsia="ko-KR"/>
        </w:rPr>
        <w:t>will</w:t>
      </w:r>
      <w:r w:rsidR="001C0EDD">
        <w:rPr>
          <w:rFonts w:hint="eastAsia"/>
          <w:szCs w:val="22"/>
          <w:lang w:val="en-CA" w:eastAsia="ko-KR"/>
        </w:rPr>
        <w:t xml:space="preserve"> be the top left position in the output picture, the offset values are derived</w:t>
      </w:r>
      <w:r>
        <w:rPr>
          <w:rFonts w:hint="eastAsia"/>
          <w:szCs w:val="22"/>
          <w:lang w:val="en-CA" w:eastAsia="ko-KR"/>
        </w:rPr>
        <w:t xml:space="preserve"> by </w:t>
      </w:r>
      <w:r w:rsidR="00215682">
        <w:rPr>
          <w:rFonts w:hint="eastAsia"/>
          <w:szCs w:val="22"/>
          <w:lang w:val="en-CA" w:eastAsia="ko-KR"/>
        </w:rPr>
        <w:t xml:space="preserve">using </w:t>
      </w:r>
      <w:r>
        <w:rPr>
          <w:rFonts w:hint="eastAsia"/>
          <w:szCs w:val="22"/>
          <w:lang w:val="en-CA" w:eastAsia="ko-KR"/>
        </w:rPr>
        <w:t xml:space="preserve">the </w:t>
      </w:r>
      <w:r w:rsidR="008D1D0A">
        <w:rPr>
          <w:rFonts w:hint="eastAsia"/>
          <w:szCs w:val="22"/>
          <w:lang w:val="en-CA" w:eastAsia="ko-KR"/>
        </w:rPr>
        <w:t xml:space="preserve">first CTB address of </w:t>
      </w:r>
      <w:r>
        <w:rPr>
          <w:rFonts w:hint="eastAsia"/>
          <w:szCs w:val="22"/>
          <w:lang w:val="en-CA" w:eastAsia="ko-KR"/>
        </w:rPr>
        <w:t xml:space="preserve">the </w:t>
      </w:r>
      <w:r w:rsidR="008D1D0A">
        <w:rPr>
          <w:rFonts w:hint="eastAsia"/>
          <w:szCs w:val="22"/>
          <w:lang w:val="en-CA" w:eastAsia="ko-KR"/>
        </w:rPr>
        <w:t xml:space="preserve">slice segments in the </w:t>
      </w:r>
      <w:r>
        <w:rPr>
          <w:rFonts w:hint="eastAsia"/>
          <w:szCs w:val="22"/>
          <w:lang w:val="en-CA" w:eastAsia="ko-KR"/>
        </w:rPr>
        <w:t>first MCTS</w:t>
      </w:r>
      <w:r>
        <w:rPr>
          <w:rFonts w:hint="eastAsia"/>
          <w:szCs w:val="22"/>
          <w:lang w:val="en-CA" w:eastAsia="ko-KR"/>
        </w:rPr>
        <w:t xml:space="preserve">. With the offset values, the </w:t>
      </w:r>
      <w:r w:rsidR="001C0EDD">
        <w:rPr>
          <w:rFonts w:hint="eastAsia"/>
          <w:szCs w:val="22"/>
          <w:lang w:val="en-CA" w:eastAsia="ko-KR"/>
        </w:rPr>
        <w:t xml:space="preserve">relative </w:t>
      </w:r>
      <w:r>
        <w:rPr>
          <w:rFonts w:hint="eastAsia"/>
          <w:szCs w:val="22"/>
          <w:lang w:val="en-CA" w:eastAsia="ko-KR"/>
        </w:rPr>
        <w:t>position</w:t>
      </w:r>
      <w:r w:rsidR="001C0EDD">
        <w:rPr>
          <w:rFonts w:hint="eastAsia"/>
          <w:szCs w:val="22"/>
          <w:lang w:val="en-CA" w:eastAsia="ko-KR"/>
        </w:rPr>
        <w:t>s</w:t>
      </w:r>
      <w:r>
        <w:rPr>
          <w:rFonts w:hint="eastAsia"/>
          <w:szCs w:val="22"/>
          <w:lang w:val="en-CA" w:eastAsia="ko-KR"/>
        </w:rPr>
        <w:t xml:space="preserve"> of </w:t>
      </w:r>
      <w:r w:rsidR="001C0EDD">
        <w:rPr>
          <w:rFonts w:hint="eastAsia"/>
          <w:szCs w:val="22"/>
          <w:lang w:val="en-CA" w:eastAsia="ko-KR"/>
        </w:rPr>
        <w:t>other</w:t>
      </w:r>
      <w:r>
        <w:rPr>
          <w:rFonts w:hint="eastAsia"/>
          <w:szCs w:val="22"/>
          <w:lang w:val="en-CA" w:eastAsia="ko-KR"/>
        </w:rPr>
        <w:t xml:space="preserve"> MCTSs </w:t>
      </w:r>
      <w:r w:rsidR="001C0EDD">
        <w:rPr>
          <w:rFonts w:hint="eastAsia"/>
          <w:szCs w:val="22"/>
          <w:lang w:val="en-CA" w:eastAsia="ko-KR"/>
        </w:rPr>
        <w:t xml:space="preserve">are derived </w:t>
      </w:r>
      <w:r w:rsidR="00424DF8">
        <w:rPr>
          <w:rFonts w:hint="eastAsia"/>
          <w:szCs w:val="22"/>
          <w:lang w:val="en-CA" w:eastAsia="ko-KR"/>
        </w:rPr>
        <w:t xml:space="preserve">by shifting all the MCTSs, and then </w:t>
      </w:r>
      <w:r w:rsidR="001C0EDD">
        <w:rPr>
          <w:rFonts w:hint="eastAsia"/>
          <w:szCs w:val="22"/>
          <w:lang w:val="en-CA" w:eastAsia="ko-KR"/>
        </w:rPr>
        <w:t xml:space="preserve">the slice address of each slice segment is calculated </w:t>
      </w:r>
      <w:r w:rsidR="00424DF8">
        <w:rPr>
          <w:rFonts w:hint="eastAsia"/>
          <w:szCs w:val="22"/>
          <w:lang w:val="en-CA" w:eastAsia="ko-KR"/>
        </w:rPr>
        <w:t xml:space="preserve">with respect to the shifted position in the rectangular region of </w:t>
      </w:r>
      <w:r w:rsidR="001C0EDD">
        <w:rPr>
          <w:rFonts w:hint="eastAsia"/>
          <w:szCs w:val="22"/>
          <w:lang w:val="en-CA" w:eastAsia="ko-KR"/>
        </w:rPr>
        <w:t xml:space="preserve">the output picture. </w:t>
      </w:r>
    </w:p>
    <w:p w:rsidR="001D7D8C" w:rsidRPr="001D7D8C" w:rsidRDefault="001D7D8C" w:rsidP="00790C80">
      <w:pPr>
        <w:jc w:val="both"/>
        <w:rPr>
          <w:lang w:val="en-CA" w:eastAsia="ko-KR"/>
        </w:rPr>
      </w:pPr>
      <w:r>
        <w:rPr>
          <w:rFonts w:hint="eastAsia"/>
          <w:lang w:val="en-CA" w:eastAsia="ko-KR"/>
        </w:rPr>
        <w:t xml:space="preserve">In this proposal, we proposed to add this approach </w:t>
      </w:r>
      <w:r w:rsidR="00215682">
        <w:rPr>
          <w:rFonts w:hint="eastAsia"/>
          <w:lang w:val="en-CA" w:eastAsia="ko-KR"/>
        </w:rPr>
        <w:t xml:space="preserve">to the MCTS extraction information set SEI message </w:t>
      </w:r>
      <w:r>
        <w:rPr>
          <w:rFonts w:hint="eastAsia"/>
          <w:lang w:val="en-CA" w:eastAsia="ko-KR"/>
        </w:rPr>
        <w:t>as a</w:t>
      </w:r>
      <w:r w:rsidR="00215682">
        <w:rPr>
          <w:rFonts w:hint="eastAsia"/>
          <w:lang w:val="en-CA" w:eastAsia="ko-KR"/>
        </w:rPr>
        <w:t>n implicit</w:t>
      </w:r>
      <w:r>
        <w:rPr>
          <w:rFonts w:hint="eastAsia"/>
          <w:lang w:val="en-CA" w:eastAsia="ko-KR"/>
        </w:rPr>
        <w:t xml:space="preserve"> </w:t>
      </w:r>
      <w:r w:rsidR="004E45FD">
        <w:rPr>
          <w:rFonts w:hint="eastAsia"/>
          <w:lang w:val="en-CA" w:eastAsia="ko-KR"/>
        </w:rPr>
        <w:t xml:space="preserve">approach </w:t>
      </w:r>
      <w:r w:rsidR="00215682">
        <w:rPr>
          <w:rFonts w:hint="eastAsia"/>
          <w:lang w:val="en-CA" w:eastAsia="ko-KR"/>
        </w:rPr>
        <w:t>to support</w:t>
      </w:r>
      <w:r>
        <w:rPr>
          <w:rFonts w:hint="eastAsia"/>
          <w:lang w:val="en-CA" w:eastAsia="ko-KR"/>
        </w:rPr>
        <w:t xml:space="preserve"> slice </w:t>
      </w:r>
      <w:r w:rsidR="00215682">
        <w:rPr>
          <w:rFonts w:hint="eastAsia"/>
          <w:lang w:val="en-CA" w:eastAsia="ko-KR"/>
        </w:rPr>
        <w:t>reordering process</w:t>
      </w:r>
      <w:r>
        <w:rPr>
          <w:rFonts w:hint="eastAsia"/>
          <w:lang w:val="en-CA" w:eastAsia="ko-KR"/>
        </w:rPr>
        <w:t xml:space="preserve">. </w:t>
      </w:r>
      <w:r w:rsidR="002D0A31">
        <w:rPr>
          <w:rFonts w:hint="eastAsia"/>
          <w:lang w:val="en-CA" w:eastAsia="ko-KR"/>
        </w:rPr>
        <w:t xml:space="preserve">As it is performed without any additional signaling, </w:t>
      </w:r>
      <w:r>
        <w:rPr>
          <w:rFonts w:hint="eastAsia"/>
          <w:lang w:val="en-CA" w:eastAsia="ko-KR"/>
        </w:rPr>
        <w:t xml:space="preserve">this </w:t>
      </w:r>
      <w:r w:rsidR="008D1D0A">
        <w:rPr>
          <w:rFonts w:hint="eastAsia"/>
          <w:lang w:val="en-CA" w:eastAsia="ko-KR"/>
        </w:rPr>
        <w:t xml:space="preserve">could provide </w:t>
      </w:r>
      <w:r>
        <w:rPr>
          <w:rFonts w:hint="eastAsia"/>
          <w:lang w:val="en-CA" w:eastAsia="ko-KR"/>
        </w:rPr>
        <w:t>a</w:t>
      </w:r>
      <w:r w:rsidR="008D1D0A">
        <w:rPr>
          <w:rFonts w:hint="eastAsia"/>
          <w:lang w:val="en-CA" w:eastAsia="ko-KR"/>
        </w:rPr>
        <w:t>n</w:t>
      </w:r>
      <w:r>
        <w:rPr>
          <w:rFonts w:hint="eastAsia"/>
          <w:lang w:val="en-CA" w:eastAsia="ko-KR"/>
        </w:rPr>
        <w:t xml:space="preserve"> efficient way of slice segment </w:t>
      </w:r>
      <w:r w:rsidR="004E45FD">
        <w:rPr>
          <w:rFonts w:hint="eastAsia"/>
          <w:lang w:val="en-CA" w:eastAsia="ko-KR"/>
        </w:rPr>
        <w:t>address replacement</w:t>
      </w:r>
      <w:r w:rsidR="001C0EDD">
        <w:rPr>
          <w:rFonts w:hint="eastAsia"/>
          <w:lang w:val="en-CA" w:eastAsia="ko-KR"/>
        </w:rPr>
        <w:t xml:space="preserve"> where the lengthy syntax element is </w:t>
      </w:r>
      <w:r w:rsidR="003B1451">
        <w:rPr>
          <w:lang w:val="en-CA" w:eastAsia="ko-KR"/>
        </w:rPr>
        <w:t>burden</w:t>
      </w:r>
      <w:r w:rsidR="003B1451">
        <w:rPr>
          <w:rFonts w:hint="eastAsia"/>
          <w:lang w:val="en-CA" w:eastAsia="ko-KR"/>
        </w:rPr>
        <w:t xml:space="preserve"> to some use cases</w:t>
      </w:r>
      <w:r w:rsidR="001C0EDD">
        <w:rPr>
          <w:rFonts w:hint="eastAsia"/>
          <w:lang w:val="en-CA" w:eastAsia="ko-KR"/>
        </w:rPr>
        <w:t xml:space="preserve">. </w:t>
      </w:r>
    </w:p>
    <w:p w:rsidR="006D7E99" w:rsidRDefault="006D7E99" w:rsidP="006D7E99">
      <w:pPr>
        <w:pStyle w:val="1"/>
        <w:rPr>
          <w:lang w:val="en-CA" w:eastAsia="ko-KR"/>
        </w:rPr>
      </w:pPr>
      <w:r>
        <w:rPr>
          <w:rFonts w:hint="eastAsia"/>
          <w:lang w:val="en-CA" w:eastAsia="ko-KR"/>
        </w:rPr>
        <w:t>Proposal</w:t>
      </w:r>
    </w:p>
    <w:p w:rsidR="00C94964" w:rsidRDefault="00594B0C" w:rsidP="00594B0C">
      <w:pPr>
        <w:jc w:val="both"/>
        <w:rPr>
          <w:szCs w:val="22"/>
          <w:lang w:val="en-CA" w:eastAsia="ko-KR"/>
        </w:rPr>
      </w:pPr>
      <w:r>
        <w:rPr>
          <w:rFonts w:hint="eastAsia"/>
          <w:szCs w:val="22"/>
          <w:lang w:val="en-CA" w:eastAsia="ko-KR"/>
        </w:rPr>
        <w:t>Based on th</w:t>
      </w:r>
      <w:r>
        <w:rPr>
          <w:szCs w:val="22"/>
          <w:lang w:val="en-CA" w:eastAsia="ko-KR"/>
        </w:rPr>
        <w:t>e</w:t>
      </w:r>
      <w:r>
        <w:rPr>
          <w:rFonts w:hint="eastAsia"/>
          <w:szCs w:val="22"/>
          <w:lang w:val="en-CA" w:eastAsia="ko-KR"/>
        </w:rPr>
        <w:t xml:space="preserve"> issues with regard to </w:t>
      </w:r>
      <w:r w:rsidRPr="00285AC3">
        <w:rPr>
          <w:szCs w:val="22"/>
          <w:lang w:val="en-CA" w:eastAsia="ko-KR"/>
        </w:rPr>
        <w:t>MCTS extraction information set SEI message</w:t>
      </w:r>
      <w:r>
        <w:rPr>
          <w:rFonts w:hint="eastAsia"/>
          <w:szCs w:val="22"/>
          <w:lang w:val="en-CA" w:eastAsia="ko-KR"/>
        </w:rPr>
        <w:t xml:space="preserve">, we propose </w:t>
      </w:r>
      <w:r>
        <w:rPr>
          <w:szCs w:val="22"/>
          <w:lang w:val="en-CA" w:eastAsia="ko-KR"/>
        </w:rPr>
        <w:t xml:space="preserve">to </w:t>
      </w:r>
      <w:r>
        <w:rPr>
          <w:rFonts w:hint="eastAsia"/>
          <w:szCs w:val="22"/>
          <w:lang w:val="en-CA" w:eastAsia="ko-KR"/>
        </w:rPr>
        <w:t>edit</w:t>
      </w:r>
      <w:r w:rsidR="006807E7">
        <w:rPr>
          <w:rFonts w:hint="eastAsia"/>
          <w:szCs w:val="22"/>
          <w:lang w:val="en-CA" w:eastAsia="ko-KR"/>
        </w:rPr>
        <w:t xml:space="preserve"> the slice segment address calculation process as follows</w:t>
      </w:r>
      <w:r>
        <w:rPr>
          <w:rFonts w:hint="eastAsia"/>
          <w:szCs w:val="22"/>
          <w:lang w:val="en-CA" w:eastAsia="ko-KR"/>
        </w:rPr>
        <w:t>.</w:t>
      </w:r>
    </w:p>
    <w:p w:rsidR="001E7715" w:rsidRDefault="00C94964" w:rsidP="001E7715">
      <w:pPr>
        <w:jc w:val="both"/>
        <w:rPr>
          <w:szCs w:val="22"/>
          <w:lang w:val="en-CA" w:eastAsia="ko-KR"/>
        </w:rPr>
      </w:pPr>
      <w:r>
        <w:rPr>
          <w:rFonts w:hint="eastAsia"/>
          <w:szCs w:val="22"/>
          <w:lang w:val="en-CA" w:eastAsia="ko-KR"/>
        </w:rPr>
        <w:t xml:space="preserve">In the semantics, add descriptions as highlighted. </w:t>
      </w:r>
    </w:p>
    <w:p w:rsidR="00CC2A7E" w:rsidRPr="001E7715" w:rsidRDefault="00CC2A7E" w:rsidP="00EE707B">
      <w:pPr>
        <w:ind w:left="360"/>
        <w:jc w:val="both"/>
        <w:rPr>
          <w:szCs w:val="22"/>
          <w:lang w:val="en-CA" w:eastAsia="ko-KR"/>
        </w:rPr>
      </w:pPr>
      <w:proofErr w:type="spellStart"/>
      <w:r w:rsidRPr="001E7715">
        <w:rPr>
          <w:b/>
          <w:szCs w:val="22"/>
          <w:lang w:val="en-CA"/>
        </w:rPr>
        <w:t>idx_of_mcts_in_set</w:t>
      </w:r>
      <w:proofErr w:type="spellEnd"/>
      <w:proofErr w:type="gramStart"/>
      <w:r w:rsidRPr="001E7715">
        <w:rPr>
          <w:szCs w:val="22"/>
          <w:lang w:val="en-CA"/>
        </w:rPr>
        <w:t>[ </w:t>
      </w:r>
      <w:proofErr w:type="spellStart"/>
      <w:r w:rsidRPr="001E7715">
        <w:rPr>
          <w:szCs w:val="22"/>
          <w:lang w:val="en-CA"/>
        </w:rPr>
        <w:t>i</w:t>
      </w:r>
      <w:proofErr w:type="spellEnd"/>
      <w:proofErr w:type="gramEnd"/>
      <w:r w:rsidRPr="001E7715">
        <w:rPr>
          <w:szCs w:val="22"/>
          <w:lang w:val="en-CA"/>
        </w:rPr>
        <w:t> ][ j ][ k ] specifies the MCTS index of the k-</w:t>
      </w:r>
      <w:proofErr w:type="spellStart"/>
      <w:r w:rsidRPr="001E7715">
        <w:rPr>
          <w:szCs w:val="22"/>
          <w:lang w:val="en-CA"/>
        </w:rPr>
        <w:t>th</w:t>
      </w:r>
      <w:proofErr w:type="spellEnd"/>
      <w:r w:rsidRPr="001E7715">
        <w:rPr>
          <w:szCs w:val="22"/>
          <w:lang w:val="en-CA"/>
        </w:rPr>
        <w:t xml:space="preserve"> MCTS in the j-</w:t>
      </w:r>
      <w:proofErr w:type="spellStart"/>
      <w:r w:rsidRPr="001E7715">
        <w:rPr>
          <w:szCs w:val="22"/>
          <w:lang w:val="en-CA"/>
        </w:rPr>
        <w:t>th</w:t>
      </w:r>
      <w:proofErr w:type="spellEnd"/>
      <w:r w:rsidRPr="001E7715">
        <w:rPr>
          <w:szCs w:val="22"/>
          <w:lang w:val="en-CA"/>
        </w:rPr>
        <w:t xml:space="preserve"> MCTS set that is associated with the </w:t>
      </w:r>
      <w:proofErr w:type="spellStart"/>
      <w:r w:rsidRPr="001E7715">
        <w:rPr>
          <w:szCs w:val="22"/>
          <w:lang w:val="en-CA"/>
        </w:rPr>
        <w:t>i-th</w:t>
      </w:r>
      <w:proofErr w:type="spellEnd"/>
      <w:r w:rsidRPr="001E7715">
        <w:rPr>
          <w:szCs w:val="22"/>
          <w:lang w:val="en-CA"/>
        </w:rPr>
        <w:t xml:space="preserve"> extraction information set. </w:t>
      </w:r>
      <w:r w:rsidR="00682674" w:rsidRPr="001E7715">
        <w:rPr>
          <w:szCs w:val="22"/>
          <w:highlight w:val="yellow"/>
          <w:lang w:val="en-CA"/>
        </w:rPr>
        <w:t xml:space="preserve">The </w:t>
      </w:r>
      <w:r w:rsidR="00564174" w:rsidRPr="001E7715">
        <w:rPr>
          <w:szCs w:val="22"/>
          <w:highlight w:val="yellow"/>
          <w:lang w:val="en-CA" w:eastAsia="ko-KR"/>
        </w:rPr>
        <w:t xml:space="preserve">order </w:t>
      </w:r>
      <w:r w:rsidR="00DA31C8" w:rsidRPr="001E7715">
        <w:rPr>
          <w:szCs w:val="22"/>
          <w:highlight w:val="yellow"/>
          <w:lang w:val="en-CA" w:eastAsia="ko-KR"/>
        </w:rPr>
        <w:t xml:space="preserve">index </w:t>
      </w:r>
      <w:r w:rsidR="00EE707B" w:rsidRPr="001E7715">
        <w:rPr>
          <w:szCs w:val="22"/>
          <w:highlight w:val="yellow"/>
          <w:lang w:val="en-CA"/>
        </w:rPr>
        <w:t xml:space="preserve">k </w:t>
      </w:r>
      <w:r w:rsidR="00682674" w:rsidRPr="001E7715">
        <w:rPr>
          <w:szCs w:val="22"/>
          <w:highlight w:val="yellow"/>
          <w:lang w:val="en-CA"/>
        </w:rPr>
        <w:t>represents the raster scan order of</w:t>
      </w:r>
      <w:r w:rsidR="00682674" w:rsidRPr="001E7715">
        <w:rPr>
          <w:szCs w:val="22"/>
          <w:highlight w:val="yellow"/>
          <w:lang w:val="en-CA" w:eastAsia="ko-KR"/>
        </w:rPr>
        <w:t xml:space="preserve"> </w:t>
      </w:r>
      <w:r w:rsidR="00EE707B" w:rsidRPr="001E7715">
        <w:rPr>
          <w:szCs w:val="22"/>
          <w:highlight w:val="yellow"/>
          <w:lang w:val="en-CA" w:eastAsia="ko-KR"/>
        </w:rPr>
        <w:t xml:space="preserve">the </w:t>
      </w:r>
      <w:r w:rsidR="00682674" w:rsidRPr="001E7715">
        <w:rPr>
          <w:szCs w:val="22"/>
          <w:highlight w:val="yellow"/>
          <w:lang w:val="en-CA"/>
        </w:rPr>
        <w:t>k-</w:t>
      </w:r>
      <w:proofErr w:type="spellStart"/>
      <w:r w:rsidR="00682674" w:rsidRPr="001E7715">
        <w:rPr>
          <w:szCs w:val="22"/>
          <w:highlight w:val="yellow"/>
          <w:lang w:val="en-CA"/>
        </w:rPr>
        <w:t>th</w:t>
      </w:r>
      <w:proofErr w:type="spellEnd"/>
      <w:r w:rsidR="00682674" w:rsidRPr="001E7715">
        <w:rPr>
          <w:szCs w:val="22"/>
          <w:highlight w:val="yellow"/>
          <w:lang w:val="en-CA"/>
        </w:rPr>
        <w:t xml:space="preserve"> MCTSs in the </w:t>
      </w:r>
      <w:r w:rsidR="00EE707B" w:rsidRPr="001E7715">
        <w:rPr>
          <w:szCs w:val="22"/>
          <w:highlight w:val="yellow"/>
          <w:lang w:val="en-CA" w:eastAsia="ko-KR"/>
        </w:rPr>
        <w:t>j-</w:t>
      </w:r>
      <w:proofErr w:type="spellStart"/>
      <w:r w:rsidR="00EE707B" w:rsidRPr="001E7715">
        <w:rPr>
          <w:szCs w:val="22"/>
          <w:highlight w:val="yellow"/>
          <w:lang w:val="en-CA" w:eastAsia="ko-KR"/>
        </w:rPr>
        <w:t>th</w:t>
      </w:r>
      <w:proofErr w:type="spellEnd"/>
      <w:r w:rsidR="00EE707B" w:rsidRPr="001E7715">
        <w:rPr>
          <w:szCs w:val="22"/>
          <w:highlight w:val="yellow"/>
          <w:lang w:val="en-CA" w:eastAsia="ko-KR"/>
        </w:rPr>
        <w:t xml:space="preserve"> MCTS set where the width and the height of the output picture </w:t>
      </w:r>
      <w:r w:rsidR="00DA31C8" w:rsidRPr="001E7715">
        <w:rPr>
          <w:szCs w:val="22"/>
          <w:highlight w:val="yellow"/>
          <w:lang w:val="en-CA" w:eastAsia="ko-KR"/>
        </w:rPr>
        <w:t>produced by</w:t>
      </w:r>
      <w:r w:rsidR="00EE707B" w:rsidRPr="001E7715">
        <w:rPr>
          <w:szCs w:val="22"/>
          <w:highlight w:val="yellow"/>
          <w:lang w:val="en-CA" w:eastAsia="ko-KR"/>
        </w:rPr>
        <w:t xml:space="preserve"> the j-</w:t>
      </w:r>
      <w:proofErr w:type="spellStart"/>
      <w:r w:rsidR="00EE707B" w:rsidRPr="001E7715">
        <w:rPr>
          <w:szCs w:val="22"/>
          <w:highlight w:val="yellow"/>
          <w:lang w:val="en-CA" w:eastAsia="ko-KR"/>
        </w:rPr>
        <w:t>th</w:t>
      </w:r>
      <w:proofErr w:type="spellEnd"/>
      <w:r w:rsidR="00EE707B" w:rsidRPr="001E7715">
        <w:rPr>
          <w:szCs w:val="22"/>
          <w:highlight w:val="yellow"/>
          <w:lang w:val="en-CA" w:eastAsia="ko-KR"/>
        </w:rPr>
        <w:t xml:space="preserve"> MCTS set is </w:t>
      </w:r>
      <w:r w:rsidR="00DA31C8" w:rsidRPr="001E7715">
        <w:rPr>
          <w:szCs w:val="22"/>
          <w:highlight w:val="yellow"/>
          <w:lang w:val="en-CA" w:eastAsia="ko-KR"/>
        </w:rPr>
        <w:t>provided</w:t>
      </w:r>
      <w:r w:rsidR="00EE707B" w:rsidRPr="001E7715">
        <w:rPr>
          <w:szCs w:val="22"/>
          <w:highlight w:val="yellow"/>
          <w:lang w:val="en-CA" w:eastAsia="ko-KR"/>
        </w:rPr>
        <w:t xml:space="preserve"> by the associated SPS in the </w:t>
      </w:r>
      <w:proofErr w:type="spellStart"/>
      <w:r w:rsidR="00EE707B" w:rsidRPr="001E7715">
        <w:rPr>
          <w:szCs w:val="22"/>
          <w:highlight w:val="yellow"/>
          <w:lang w:val="en-CA" w:eastAsia="ko-KR"/>
        </w:rPr>
        <w:t>i-th</w:t>
      </w:r>
      <w:proofErr w:type="spellEnd"/>
      <w:r w:rsidR="00EE707B" w:rsidRPr="001E7715">
        <w:rPr>
          <w:szCs w:val="22"/>
          <w:highlight w:val="yellow"/>
          <w:lang w:val="en-CA" w:eastAsia="ko-KR"/>
        </w:rPr>
        <w:t xml:space="preserve"> extraction information set</w:t>
      </w:r>
      <w:r w:rsidR="00682674" w:rsidRPr="001E7715">
        <w:rPr>
          <w:szCs w:val="22"/>
          <w:highlight w:val="yellow"/>
          <w:lang w:val="en-CA"/>
        </w:rPr>
        <w:t>.</w:t>
      </w:r>
      <w:r w:rsidR="00EE707B" w:rsidRPr="001E7715">
        <w:rPr>
          <w:szCs w:val="22"/>
          <w:lang w:val="en-CA" w:eastAsia="ko-KR"/>
        </w:rPr>
        <w:t xml:space="preserve"> </w:t>
      </w:r>
      <w:r w:rsidRPr="001E7715">
        <w:rPr>
          <w:szCs w:val="22"/>
          <w:lang w:val="en-CA"/>
        </w:rPr>
        <w:t xml:space="preserve">The value of </w:t>
      </w:r>
      <w:proofErr w:type="spellStart"/>
      <w:r w:rsidRPr="001E7715">
        <w:rPr>
          <w:szCs w:val="22"/>
          <w:lang w:val="en-CA"/>
        </w:rPr>
        <w:t>idx_of_mcts_in_set</w:t>
      </w:r>
      <w:proofErr w:type="spellEnd"/>
      <w:proofErr w:type="gramStart"/>
      <w:r w:rsidRPr="001E7715">
        <w:rPr>
          <w:szCs w:val="22"/>
          <w:lang w:val="en-CA"/>
        </w:rPr>
        <w:t>[ </w:t>
      </w:r>
      <w:proofErr w:type="spellStart"/>
      <w:r w:rsidRPr="001E7715">
        <w:rPr>
          <w:szCs w:val="22"/>
          <w:lang w:val="en-CA"/>
        </w:rPr>
        <w:t>i</w:t>
      </w:r>
      <w:proofErr w:type="spellEnd"/>
      <w:proofErr w:type="gramEnd"/>
      <w:r w:rsidRPr="001E7715">
        <w:rPr>
          <w:szCs w:val="22"/>
          <w:lang w:val="en-CA"/>
        </w:rPr>
        <w:t xml:space="preserve"> ][ j ][ k ] shall be in the range of 0 to 511, inclusive. </w:t>
      </w:r>
    </w:p>
    <w:p w:rsidR="003B1451" w:rsidRDefault="003B1451" w:rsidP="009234A5">
      <w:pPr>
        <w:jc w:val="both"/>
        <w:rPr>
          <w:rFonts w:hint="eastAsia"/>
          <w:szCs w:val="22"/>
          <w:lang w:val="en-CA" w:eastAsia="ko-KR"/>
        </w:rPr>
      </w:pPr>
    </w:p>
    <w:p w:rsidR="00924CDF" w:rsidRDefault="00C94964" w:rsidP="009234A5">
      <w:pPr>
        <w:jc w:val="both"/>
        <w:rPr>
          <w:szCs w:val="22"/>
          <w:lang w:val="en-CA" w:eastAsia="ko-KR"/>
        </w:rPr>
      </w:pPr>
      <w:r>
        <w:rPr>
          <w:rFonts w:hint="eastAsia"/>
          <w:szCs w:val="22"/>
          <w:lang w:val="en-CA" w:eastAsia="ko-KR"/>
        </w:rPr>
        <w:t xml:space="preserve">In </w:t>
      </w:r>
      <w:r w:rsidR="00564174">
        <w:rPr>
          <w:rFonts w:hint="eastAsia"/>
          <w:szCs w:val="22"/>
          <w:lang w:val="en-CA" w:eastAsia="ko-KR"/>
        </w:rPr>
        <w:t>the sub-</w:t>
      </w:r>
      <w:proofErr w:type="spellStart"/>
      <w:r w:rsidR="00564174">
        <w:rPr>
          <w:rFonts w:hint="eastAsia"/>
          <w:szCs w:val="22"/>
          <w:lang w:val="en-CA" w:eastAsia="ko-KR"/>
        </w:rPr>
        <w:t>bitstream</w:t>
      </w:r>
      <w:proofErr w:type="spellEnd"/>
      <w:r w:rsidR="00564174">
        <w:rPr>
          <w:rFonts w:hint="eastAsia"/>
          <w:szCs w:val="22"/>
          <w:lang w:val="en-CA" w:eastAsia="ko-KR"/>
        </w:rPr>
        <w:t xml:space="preserve"> extraction process</w:t>
      </w:r>
      <w:r>
        <w:rPr>
          <w:rFonts w:hint="eastAsia"/>
          <w:szCs w:val="22"/>
          <w:lang w:val="en-CA" w:eastAsia="ko-KR"/>
        </w:rPr>
        <w:t>,</w:t>
      </w:r>
      <w:r w:rsidR="006807E7">
        <w:rPr>
          <w:rFonts w:hint="eastAsia"/>
          <w:szCs w:val="22"/>
          <w:lang w:val="en-CA" w:eastAsia="ko-KR"/>
        </w:rPr>
        <w:t xml:space="preserve"> replace the slice segment calculation process</w:t>
      </w:r>
      <w:r w:rsidR="001D7D8C">
        <w:rPr>
          <w:rFonts w:hint="eastAsia"/>
          <w:szCs w:val="22"/>
          <w:lang w:val="en-CA" w:eastAsia="ko-KR"/>
        </w:rPr>
        <w:t xml:space="preserve"> </w:t>
      </w:r>
      <w:r w:rsidR="006807E7">
        <w:rPr>
          <w:rFonts w:hint="eastAsia"/>
          <w:szCs w:val="22"/>
          <w:lang w:val="en-CA" w:eastAsia="ko-KR"/>
        </w:rPr>
        <w:t>with the proposed text.</w:t>
      </w:r>
      <w:r w:rsidR="00564174">
        <w:rPr>
          <w:rFonts w:hint="eastAsia"/>
          <w:szCs w:val="22"/>
          <w:lang w:val="en-CA" w:eastAsia="ko-KR"/>
        </w:rPr>
        <w:t xml:space="preserve"> </w:t>
      </w:r>
    </w:p>
    <w:p w:rsidR="00924CDF" w:rsidRDefault="001D7D8C" w:rsidP="009234A5">
      <w:pPr>
        <w:jc w:val="both"/>
        <w:rPr>
          <w:szCs w:val="22"/>
          <w:lang w:val="en-CA" w:eastAsia="ko-KR"/>
        </w:rPr>
      </w:pPr>
      <w:r>
        <w:rPr>
          <w:rFonts w:hint="eastAsia"/>
          <w:szCs w:val="22"/>
          <w:lang w:val="en-CA" w:eastAsia="ko-KR"/>
        </w:rPr>
        <w:tab/>
      </w:r>
      <w:r w:rsidR="00924CDF">
        <w:rPr>
          <w:rFonts w:hint="eastAsia"/>
          <w:szCs w:val="22"/>
          <w:lang w:val="en-CA" w:eastAsia="ko-KR"/>
        </w:rPr>
        <w:t xml:space="preserve">Instead of the current </w:t>
      </w:r>
      <w:proofErr w:type="gramStart"/>
      <w:r w:rsidR="00924CDF">
        <w:rPr>
          <w:rFonts w:hint="eastAsia"/>
          <w:szCs w:val="22"/>
          <w:lang w:val="en-CA" w:eastAsia="ko-KR"/>
        </w:rPr>
        <w:t>text :</w:t>
      </w:r>
      <w:proofErr w:type="gramEnd"/>
    </w:p>
    <w:p w:rsidR="00924CDF" w:rsidRPr="001E7715" w:rsidRDefault="00924CDF" w:rsidP="00924CDF">
      <w:pPr>
        <w:tabs>
          <w:tab w:val="clear" w:pos="360"/>
          <w:tab w:val="clear" w:pos="720"/>
          <w:tab w:val="clear" w:pos="1080"/>
          <w:tab w:val="clear" w:pos="1440"/>
          <w:tab w:val="left" w:pos="794"/>
          <w:tab w:val="left" w:pos="1191"/>
          <w:tab w:val="left" w:pos="1588"/>
          <w:tab w:val="left" w:pos="1985"/>
        </w:tabs>
        <w:spacing w:before="86"/>
        <w:ind w:left="794" w:hanging="397"/>
        <w:jc w:val="both"/>
        <w:rPr>
          <w:szCs w:val="22"/>
        </w:rPr>
      </w:pPr>
      <w:r w:rsidRPr="001E7715">
        <w:t>–</w:t>
      </w:r>
      <w:r w:rsidRPr="001E7715">
        <w:tab/>
      </w:r>
      <w:r w:rsidRPr="001E7715">
        <w:rPr>
          <w:szCs w:val="22"/>
        </w:rPr>
        <w:t xml:space="preserve">If </w:t>
      </w:r>
      <w:proofErr w:type="spellStart"/>
      <w:r w:rsidRPr="001E7715">
        <w:rPr>
          <w:szCs w:val="22"/>
        </w:rPr>
        <w:t>slice_reordering_enabled_</w:t>
      </w:r>
      <w:proofErr w:type="gramStart"/>
      <w:r w:rsidRPr="001E7715">
        <w:rPr>
          <w:szCs w:val="22"/>
        </w:rPr>
        <w:t>flag</w:t>
      </w:r>
      <w:proofErr w:type="spellEnd"/>
      <w:r w:rsidRPr="001E7715">
        <w:rPr>
          <w:szCs w:val="22"/>
        </w:rPr>
        <w:t>[</w:t>
      </w:r>
      <w:proofErr w:type="gramEnd"/>
      <w:r w:rsidRPr="001E7715">
        <w:rPr>
          <w:szCs w:val="22"/>
        </w:rPr>
        <w:t> </w:t>
      </w:r>
      <w:proofErr w:type="spellStart"/>
      <w:r w:rsidRPr="001E7715">
        <w:rPr>
          <w:szCs w:val="22"/>
        </w:rPr>
        <w:t>mctsEISIdTarget</w:t>
      </w:r>
      <w:proofErr w:type="spellEnd"/>
      <w:r w:rsidRPr="001E7715">
        <w:rPr>
          <w:szCs w:val="22"/>
        </w:rPr>
        <w:t xml:space="preserve"> ] is equal to 0, the coding tree block raster and tile scanning conversion process as specified in clause 6.5.1 is invoked with the syntax element values of the replacement SPS and PPS as inputs. The output </w:t>
      </w:r>
      <w:proofErr w:type="spellStart"/>
      <w:r w:rsidRPr="001E7715">
        <w:rPr>
          <w:szCs w:val="22"/>
        </w:rPr>
        <w:t>CtbAddrRsToTs</w:t>
      </w:r>
      <w:proofErr w:type="spellEnd"/>
      <w:r w:rsidRPr="001E7715">
        <w:rPr>
          <w:szCs w:val="22"/>
        </w:rPr>
        <w:t>[ </w:t>
      </w:r>
      <w:proofErr w:type="spellStart"/>
      <w:r w:rsidRPr="001E7715">
        <w:rPr>
          <w:szCs w:val="22"/>
        </w:rPr>
        <w:t>ctbAddrRs</w:t>
      </w:r>
      <w:proofErr w:type="spellEnd"/>
      <w:r w:rsidRPr="001E7715">
        <w:rPr>
          <w:szCs w:val="22"/>
        </w:rPr>
        <w:t xml:space="preserve"> ] is assigned to </w:t>
      </w:r>
      <w:proofErr w:type="spellStart"/>
      <w:r w:rsidRPr="001E7715">
        <w:rPr>
          <w:szCs w:val="22"/>
        </w:rPr>
        <w:t>extCtbAddrRsToTs</w:t>
      </w:r>
      <w:proofErr w:type="spellEnd"/>
      <w:r w:rsidRPr="001E7715">
        <w:rPr>
          <w:szCs w:val="22"/>
        </w:rPr>
        <w:t>[ </w:t>
      </w:r>
      <w:proofErr w:type="spellStart"/>
      <w:r w:rsidRPr="001E7715">
        <w:rPr>
          <w:szCs w:val="22"/>
        </w:rPr>
        <w:t>ctbAddrRs</w:t>
      </w:r>
      <w:proofErr w:type="spellEnd"/>
      <w:r w:rsidRPr="001E7715">
        <w:rPr>
          <w:szCs w:val="22"/>
        </w:rPr>
        <w:t xml:space="preserve"> ] and </w:t>
      </w:r>
      <w:proofErr w:type="spellStart"/>
      <w:r w:rsidRPr="001E7715">
        <w:rPr>
          <w:szCs w:val="22"/>
        </w:rPr>
        <w:t>CtbAddrTsToRs</w:t>
      </w:r>
      <w:proofErr w:type="spellEnd"/>
      <w:r w:rsidRPr="001E7715">
        <w:rPr>
          <w:szCs w:val="22"/>
        </w:rPr>
        <w:t>[ </w:t>
      </w:r>
      <w:proofErr w:type="spellStart"/>
      <w:r w:rsidRPr="001E7715">
        <w:rPr>
          <w:szCs w:val="22"/>
        </w:rPr>
        <w:t>ctbAddrTs</w:t>
      </w:r>
      <w:proofErr w:type="spellEnd"/>
      <w:r w:rsidRPr="001E7715">
        <w:rPr>
          <w:szCs w:val="22"/>
        </w:rPr>
        <w:t xml:space="preserve"> ] is assigned to </w:t>
      </w:r>
      <w:proofErr w:type="spellStart"/>
      <w:r w:rsidRPr="001E7715">
        <w:rPr>
          <w:szCs w:val="22"/>
        </w:rPr>
        <w:t>extCtbAddrTsToRs</w:t>
      </w:r>
      <w:proofErr w:type="spellEnd"/>
      <w:r w:rsidRPr="001E7715">
        <w:rPr>
          <w:szCs w:val="22"/>
        </w:rPr>
        <w:t>[ </w:t>
      </w:r>
      <w:proofErr w:type="spellStart"/>
      <w:r w:rsidRPr="001E7715">
        <w:rPr>
          <w:szCs w:val="22"/>
        </w:rPr>
        <w:t>ctbAddrTs</w:t>
      </w:r>
      <w:proofErr w:type="spellEnd"/>
      <w:r w:rsidRPr="001E7715">
        <w:rPr>
          <w:szCs w:val="22"/>
        </w:rPr>
        <w:t> ].</w:t>
      </w:r>
      <w:r w:rsidRPr="001E7715">
        <w:t xml:space="preserve"> </w:t>
      </w:r>
      <w:r w:rsidRPr="001E7715">
        <w:rPr>
          <w:szCs w:val="22"/>
        </w:rPr>
        <w:t xml:space="preserve">For each remaining VCL NAL units in </w:t>
      </w:r>
      <w:proofErr w:type="spellStart"/>
      <w:r w:rsidRPr="001E7715">
        <w:rPr>
          <w:szCs w:val="22"/>
        </w:rPr>
        <w:t>outBitstream</w:t>
      </w:r>
      <w:proofErr w:type="spellEnd"/>
      <w:r w:rsidRPr="001E7715">
        <w:rPr>
          <w:szCs w:val="22"/>
        </w:rPr>
        <w:t>, adjust the slice segment header as follows:</w:t>
      </w:r>
    </w:p>
    <w:p w:rsidR="00924CDF" w:rsidRPr="001E7715" w:rsidRDefault="00924CDF" w:rsidP="00924CDF">
      <w:pPr>
        <w:ind w:left="1080" w:hanging="288"/>
        <w:jc w:val="both"/>
        <w:rPr>
          <w:szCs w:val="22"/>
        </w:rPr>
      </w:pPr>
      <w:r w:rsidRPr="001E7715">
        <w:rPr>
          <w:szCs w:val="22"/>
        </w:rPr>
        <w:t>–</w:t>
      </w:r>
      <w:r w:rsidRPr="001E7715">
        <w:rPr>
          <w:szCs w:val="22"/>
        </w:rPr>
        <w:tab/>
        <w:t xml:space="preserve">For the first VCL NAL unit within each access unit, set the value of </w:t>
      </w:r>
      <w:proofErr w:type="spellStart"/>
      <w:r w:rsidRPr="001E7715">
        <w:rPr>
          <w:szCs w:val="22"/>
        </w:rPr>
        <w:t>first_slice_segment_in_pic_flag</w:t>
      </w:r>
      <w:proofErr w:type="spellEnd"/>
      <w:r w:rsidRPr="001E7715">
        <w:rPr>
          <w:szCs w:val="22"/>
        </w:rPr>
        <w:t xml:space="preserve"> equal to 1, and set the value of </w:t>
      </w:r>
      <w:proofErr w:type="spellStart"/>
      <w:r w:rsidRPr="001E7715">
        <w:rPr>
          <w:szCs w:val="22"/>
        </w:rPr>
        <w:t>slice_segment_address</w:t>
      </w:r>
      <w:proofErr w:type="spellEnd"/>
      <w:r w:rsidRPr="001E7715">
        <w:rPr>
          <w:szCs w:val="22"/>
        </w:rPr>
        <w:t xml:space="preserve"> to be equal to 0.</w:t>
      </w:r>
    </w:p>
    <w:p w:rsidR="00924CDF" w:rsidRPr="001E7715" w:rsidRDefault="00924CDF">
      <w:pPr>
        <w:ind w:left="1080" w:hanging="288"/>
        <w:jc w:val="both"/>
        <w:rPr>
          <w:szCs w:val="22"/>
        </w:rPr>
      </w:pPr>
      <w:r w:rsidRPr="001E7715">
        <w:rPr>
          <w:szCs w:val="22"/>
        </w:rPr>
        <w:t>–</w:t>
      </w:r>
      <w:r w:rsidRPr="001E7715">
        <w:rPr>
          <w:szCs w:val="22"/>
        </w:rPr>
        <w:tab/>
        <w:t xml:space="preserve">For each remaining VCL NAL units in </w:t>
      </w:r>
      <w:proofErr w:type="spellStart"/>
      <w:r w:rsidRPr="001E7715">
        <w:rPr>
          <w:szCs w:val="22"/>
        </w:rPr>
        <w:t>outBitstream</w:t>
      </w:r>
      <w:proofErr w:type="spellEnd"/>
      <w:r w:rsidRPr="001E7715">
        <w:rPr>
          <w:szCs w:val="22"/>
        </w:rPr>
        <w:t xml:space="preserve">, let </w:t>
      </w:r>
      <w:proofErr w:type="spellStart"/>
      <w:r w:rsidRPr="001E7715">
        <w:rPr>
          <w:szCs w:val="22"/>
        </w:rPr>
        <w:t>ctbAddrRs</w:t>
      </w:r>
      <w:proofErr w:type="spellEnd"/>
      <w:r w:rsidRPr="001E7715">
        <w:rPr>
          <w:szCs w:val="22"/>
        </w:rPr>
        <w:t xml:space="preserve"> be the value of the raster scan address of the last CTB in the previous VCL NAL unit in </w:t>
      </w:r>
      <w:proofErr w:type="spellStart"/>
      <w:r w:rsidRPr="001E7715">
        <w:rPr>
          <w:szCs w:val="22"/>
        </w:rPr>
        <w:t>bitstream</w:t>
      </w:r>
      <w:proofErr w:type="spellEnd"/>
      <w:r w:rsidRPr="001E7715">
        <w:rPr>
          <w:szCs w:val="22"/>
        </w:rPr>
        <w:t xml:space="preserve"> order within a coded picture of </w:t>
      </w:r>
      <w:proofErr w:type="spellStart"/>
      <w:r w:rsidRPr="001E7715">
        <w:rPr>
          <w:szCs w:val="22"/>
        </w:rPr>
        <w:t>outBitstream</w:t>
      </w:r>
      <w:proofErr w:type="spellEnd"/>
      <w:r w:rsidRPr="001E7715">
        <w:rPr>
          <w:szCs w:val="22"/>
        </w:rPr>
        <w:t xml:space="preserve">, set the value of </w:t>
      </w:r>
      <w:proofErr w:type="spellStart"/>
      <w:r w:rsidRPr="001E7715">
        <w:rPr>
          <w:szCs w:val="22"/>
        </w:rPr>
        <w:t>first_slice_segment_in_pic_flag</w:t>
      </w:r>
      <w:proofErr w:type="spellEnd"/>
      <w:r w:rsidRPr="001E7715">
        <w:rPr>
          <w:szCs w:val="22"/>
        </w:rPr>
        <w:t xml:space="preserve"> equal to 0, and set the value of </w:t>
      </w:r>
      <w:proofErr w:type="spellStart"/>
      <w:r w:rsidRPr="001E7715">
        <w:rPr>
          <w:szCs w:val="22"/>
        </w:rPr>
        <w:t>slice_segment_address</w:t>
      </w:r>
      <w:proofErr w:type="spellEnd"/>
      <w:r w:rsidRPr="001E7715">
        <w:rPr>
          <w:szCs w:val="22"/>
        </w:rPr>
        <w:t xml:space="preserve"> equal to </w:t>
      </w:r>
      <w:proofErr w:type="spellStart"/>
      <w:proofErr w:type="gramStart"/>
      <w:r w:rsidRPr="001E7715">
        <w:rPr>
          <w:szCs w:val="22"/>
        </w:rPr>
        <w:t>extCtbAddrTsToRs</w:t>
      </w:r>
      <w:proofErr w:type="spellEnd"/>
      <w:r w:rsidRPr="001E7715">
        <w:rPr>
          <w:szCs w:val="22"/>
        </w:rPr>
        <w:t>[</w:t>
      </w:r>
      <w:proofErr w:type="gramEnd"/>
      <w:r w:rsidRPr="001E7715">
        <w:rPr>
          <w:szCs w:val="22"/>
        </w:rPr>
        <w:t> </w:t>
      </w:r>
      <w:proofErr w:type="spellStart"/>
      <w:r w:rsidRPr="001E7715">
        <w:rPr>
          <w:szCs w:val="22"/>
        </w:rPr>
        <w:t>extCtbAddrRsToTs</w:t>
      </w:r>
      <w:proofErr w:type="spellEnd"/>
      <w:r w:rsidR="00215682">
        <w:rPr>
          <w:rFonts w:hint="eastAsia"/>
          <w:szCs w:val="22"/>
          <w:lang w:eastAsia="ko-KR"/>
        </w:rPr>
        <w:t xml:space="preserve"> </w:t>
      </w:r>
      <w:r w:rsidRPr="001E7715">
        <w:rPr>
          <w:szCs w:val="22"/>
        </w:rPr>
        <w:t>[ </w:t>
      </w:r>
      <w:proofErr w:type="spellStart"/>
      <w:r w:rsidRPr="001E7715">
        <w:rPr>
          <w:szCs w:val="22"/>
        </w:rPr>
        <w:t>ctbAddrRs</w:t>
      </w:r>
      <w:proofErr w:type="spellEnd"/>
      <w:r w:rsidRPr="001E7715">
        <w:rPr>
          <w:szCs w:val="22"/>
        </w:rPr>
        <w:t> ] + 1 ].</w:t>
      </w:r>
    </w:p>
    <w:p w:rsidR="00924CDF" w:rsidRPr="001D7D8C" w:rsidRDefault="001D7D8C" w:rsidP="009234A5">
      <w:pPr>
        <w:jc w:val="both"/>
        <w:rPr>
          <w:szCs w:val="22"/>
          <w:lang w:val="en-CA" w:eastAsia="ko-KR"/>
        </w:rPr>
      </w:pPr>
      <w:r>
        <w:rPr>
          <w:rFonts w:hint="eastAsia"/>
          <w:szCs w:val="22"/>
          <w:lang w:val="en-CA" w:eastAsia="ko-KR"/>
        </w:rPr>
        <w:lastRenderedPageBreak/>
        <w:tab/>
      </w:r>
      <w:r w:rsidR="00924CDF" w:rsidRPr="001D7D8C">
        <w:rPr>
          <w:szCs w:val="22"/>
          <w:lang w:val="en-CA" w:eastAsia="ko-KR"/>
        </w:rPr>
        <w:t xml:space="preserve">Replace it with the following </w:t>
      </w:r>
      <w:proofErr w:type="gramStart"/>
      <w:r w:rsidR="00924CDF" w:rsidRPr="001D7D8C">
        <w:rPr>
          <w:szCs w:val="22"/>
          <w:lang w:val="en-CA" w:eastAsia="ko-KR"/>
        </w:rPr>
        <w:t>text :</w:t>
      </w:r>
      <w:proofErr w:type="gramEnd"/>
      <w:r w:rsidR="00924CDF" w:rsidRPr="001D7D8C">
        <w:rPr>
          <w:szCs w:val="22"/>
          <w:lang w:val="en-CA" w:eastAsia="ko-KR"/>
        </w:rPr>
        <w:t xml:space="preserve"> </w:t>
      </w:r>
    </w:p>
    <w:p w:rsidR="00472CC5" w:rsidRPr="001E7715" w:rsidRDefault="00924CDF" w:rsidP="001E7715">
      <w:pPr>
        <w:numPr>
          <w:ilvl w:val="0"/>
          <w:numId w:val="18"/>
        </w:numPr>
        <w:tabs>
          <w:tab w:val="clear" w:pos="360"/>
          <w:tab w:val="clear" w:pos="720"/>
          <w:tab w:val="clear" w:pos="1080"/>
          <w:tab w:val="clear" w:pos="1440"/>
          <w:tab w:val="left" w:pos="794"/>
          <w:tab w:val="left" w:pos="1191"/>
          <w:tab w:val="left" w:pos="1588"/>
          <w:tab w:val="left" w:pos="1985"/>
        </w:tabs>
        <w:spacing w:before="86"/>
        <w:ind w:left="709" w:hanging="283"/>
        <w:jc w:val="both"/>
        <w:rPr>
          <w:szCs w:val="22"/>
          <w:lang w:val="en-CA" w:eastAsia="ko-KR"/>
        </w:rPr>
      </w:pPr>
      <w:r w:rsidRPr="001D7D8C">
        <w:rPr>
          <w:szCs w:val="22"/>
        </w:rPr>
        <w:t xml:space="preserve">If </w:t>
      </w:r>
      <w:proofErr w:type="spellStart"/>
      <w:r w:rsidRPr="001D7D8C">
        <w:rPr>
          <w:szCs w:val="22"/>
        </w:rPr>
        <w:t>slice_reordering_enabled_</w:t>
      </w:r>
      <w:proofErr w:type="gramStart"/>
      <w:r w:rsidRPr="001D7D8C">
        <w:rPr>
          <w:szCs w:val="22"/>
        </w:rPr>
        <w:t>flag</w:t>
      </w:r>
      <w:proofErr w:type="spellEnd"/>
      <w:r w:rsidRPr="001D7D8C">
        <w:rPr>
          <w:szCs w:val="22"/>
        </w:rPr>
        <w:t>[</w:t>
      </w:r>
      <w:proofErr w:type="gramEnd"/>
      <w:r w:rsidRPr="001D7D8C">
        <w:rPr>
          <w:szCs w:val="22"/>
        </w:rPr>
        <w:t> </w:t>
      </w:r>
      <w:proofErr w:type="spellStart"/>
      <w:r w:rsidRPr="001D7D8C">
        <w:rPr>
          <w:szCs w:val="22"/>
        </w:rPr>
        <w:t>mctsEISIdTarget</w:t>
      </w:r>
      <w:proofErr w:type="spellEnd"/>
      <w:r w:rsidRPr="001D7D8C">
        <w:rPr>
          <w:szCs w:val="22"/>
        </w:rPr>
        <w:t> ] is equal to 0</w:t>
      </w:r>
      <w:r w:rsidR="00861FAB" w:rsidRPr="001E7715">
        <w:rPr>
          <w:szCs w:val="22"/>
          <w:lang w:eastAsia="ko-KR"/>
        </w:rPr>
        <w:t xml:space="preserve">, </w:t>
      </w:r>
      <w:r w:rsidR="00861FAB" w:rsidRPr="001E7715">
        <w:rPr>
          <w:szCs w:val="22"/>
          <w:highlight w:val="yellow"/>
          <w:lang w:eastAsia="ko-KR"/>
        </w:rPr>
        <w:t>calculate the replacement slice segment address as follows.</w:t>
      </w:r>
      <w:r w:rsidRPr="001D7D8C">
        <w:rPr>
          <w:szCs w:val="22"/>
          <w:lang w:eastAsia="ko-KR"/>
        </w:rPr>
        <w:t xml:space="preserve"> </w:t>
      </w:r>
    </w:p>
    <w:p w:rsidR="00861FAB" w:rsidRPr="001E7715" w:rsidRDefault="00861FAB" w:rsidP="001E7715">
      <w:pPr>
        <w:numPr>
          <w:ilvl w:val="0"/>
          <w:numId w:val="18"/>
        </w:numPr>
        <w:tabs>
          <w:tab w:val="clear" w:pos="360"/>
          <w:tab w:val="clear" w:pos="720"/>
          <w:tab w:val="clear" w:pos="1080"/>
          <w:tab w:val="clear" w:pos="1440"/>
          <w:tab w:val="left" w:pos="851"/>
          <w:tab w:val="left" w:pos="1191"/>
          <w:tab w:val="left" w:pos="1588"/>
          <w:tab w:val="left" w:pos="1985"/>
        </w:tabs>
        <w:spacing w:before="86"/>
        <w:ind w:leftChars="387" w:left="1133" w:hangingChars="128" w:hanging="282"/>
        <w:jc w:val="both"/>
        <w:rPr>
          <w:szCs w:val="22"/>
          <w:highlight w:val="yellow"/>
          <w:lang w:val="en-CA" w:eastAsia="ko-KR"/>
        </w:rPr>
      </w:pPr>
      <w:r w:rsidRPr="001E7715">
        <w:rPr>
          <w:szCs w:val="22"/>
          <w:highlight w:val="yellow"/>
          <w:lang w:eastAsia="ko-KR"/>
        </w:rPr>
        <w:t>I</w:t>
      </w:r>
      <w:r w:rsidR="00D507CC" w:rsidRPr="001D7D8C">
        <w:rPr>
          <w:szCs w:val="22"/>
          <w:highlight w:val="yellow"/>
          <w:lang w:val="en-CA" w:eastAsia="ko-KR"/>
        </w:rPr>
        <w:t xml:space="preserve">f </w:t>
      </w:r>
      <w:proofErr w:type="spellStart"/>
      <w:r w:rsidR="00D507CC" w:rsidRPr="001E7715">
        <w:rPr>
          <w:szCs w:val="22"/>
          <w:highlight w:val="yellow"/>
          <w:lang w:val="en-CA" w:eastAsia="ko-KR"/>
        </w:rPr>
        <w:t>each_tile_one_tile_set_flag</w:t>
      </w:r>
      <w:proofErr w:type="spellEnd"/>
      <w:r w:rsidR="00D507CC" w:rsidRPr="001E7715">
        <w:rPr>
          <w:szCs w:val="22"/>
          <w:highlight w:val="yellow"/>
          <w:lang w:val="en-CA" w:eastAsia="ko-KR"/>
        </w:rPr>
        <w:t xml:space="preserve"> equal to 0, </w:t>
      </w:r>
      <w:r w:rsidR="00D40FC8" w:rsidRPr="001D7D8C">
        <w:rPr>
          <w:szCs w:val="22"/>
          <w:highlight w:val="yellow"/>
          <w:lang w:val="en-CA" w:eastAsia="ko-KR"/>
        </w:rPr>
        <w:t>f</w:t>
      </w:r>
      <w:r w:rsidR="00E8648A" w:rsidRPr="001D7D8C">
        <w:rPr>
          <w:szCs w:val="22"/>
          <w:highlight w:val="yellow"/>
          <w:lang w:val="en-CA" w:eastAsia="ko-KR"/>
        </w:rPr>
        <w:t xml:space="preserve">or MCTSs whose </w:t>
      </w:r>
      <w:proofErr w:type="spellStart"/>
      <w:r w:rsidR="00E8648A" w:rsidRPr="001D7D8C">
        <w:rPr>
          <w:szCs w:val="22"/>
          <w:highlight w:val="yellow"/>
          <w:lang w:val="en-CA" w:eastAsia="ko-KR"/>
        </w:rPr>
        <w:t>mcts_id</w:t>
      </w:r>
      <w:proofErr w:type="spellEnd"/>
      <w:r w:rsidR="00605364" w:rsidRPr="001D7D8C">
        <w:rPr>
          <w:szCs w:val="22"/>
          <w:highlight w:val="yellow"/>
          <w:lang w:val="en-CA" w:eastAsia="ko-KR"/>
        </w:rPr>
        <w:t>[</w:t>
      </w:r>
      <w:r w:rsidR="00605364" w:rsidRPr="001D7D8C">
        <w:rPr>
          <w:szCs w:val="22"/>
          <w:highlight w:val="yellow"/>
          <w:lang w:val="en-CA"/>
        </w:rPr>
        <w:t> </w:t>
      </w:r>
      <w:proofErr w:type="spellStart"/>
      <w:r w:rsidR="00605364" w:rsidRPr="001D7D8C">
        <w:rPr>
          <w:szCs w:val="22"/>
          <w:highlight w:val="yellow"/>
          <w:lang w:val="en-CA" w:eastAsia="ko-KR"/>
        </w:rPr>
        <w:t>i</w:t>
      </w:r>
      <w:proofErr w:type="spellEnd"/>
      <w:r w:rsidR="00605364" w:rsidRPr="001D7D8C">
        <w:rPr>
          <w:szCs w:val="22"/>
          <w:highlight w:val="yellow"/>
          <w:lang w:val="en-CA"/>
        </w:rPr>
        <w:t> </w:t>
      </w:r>
      <w:r w:rsidR="00605364" w:rsidRPr="001D7D8C">
        <w:rPr>
          <w:szCs w:val="22"/>
          <w:highlight w:val="yellow"/>
          <w:lang w:val="en-CA" w:eastAsia="ko-KR"/>
        </w:rPr>
        <w:t>]</w:t>
      </w:r>
      <w:r w:rsidR="00E8648A" w:rsidRPr="001D7D8C">
        <w:rPr>
          <w:szCs w:val="22"/>
          <w:highlight w:val="yellow"/>
          <w:lang w:val="en-CA" w:eastAsia="ko-KR"/>
        </w:rPr>
        <w:t xml:space="preserve"> equal to </w:t>
      </w:r>
      <w:proofErr w:type="spellStart"/>
      <w:r w:rsidR="00E8648A" w:rsidRPr="001D7D8C">
        <w:rPr>
          <w:szCs w:val="22"/>
          <w:highlight w:val="yellow"/>
          <w:lang w:val="en-CA" w:eastAsia="ko-KR"/>
        </w:rPr>
        <w:t>idx_of_mcts_in_set</w:t>
      </w:r>
      <w:proofErr w:type="spellEnd"/>
      <w:r w:rsidR="00E8648A" w:rsidRPr="001D7D8C">
        <w:rPr>
          <w:szCs w:val="22"/>
          <w:highlight w:val="yellow"/>
          <w:lang w:val="en-CA" w:eastAsia="ko-KR"/>
        </w:rPr>
        <w:t>[</w:t>
      </w:r>
      <w:r w:rsidR="00E8648A" w:rsidRPr="001D7D8C">
        <w:rPr>
          <w:szCs w:val="22"/>
          <w:highlight w:val="yellow"/>
          <w:lang w:val="en-CA"/>
        </w:rPr>
        <w:t> </w:t>
      </w:r>
      <w:proofErr w:type="spellStart"/>
      <w:r w:rsidR="00E8648A" w:rsidRPr="001D7D8C">
        <w:rPr>
          <w:szCs w:val="22"/>
          <w:highlight w:val="yellow"/>
          <w:lang w:val="en-CA"/>
        </w:rPr>
        <w:t>mctsEisIdTarget</w:t>
      </w:r>
      <w:proofErr w:type="spellEnd"/>
      <w:r w:rsidR="00E8648A" w:rsidRPr="001D7D8C">
        <w:rPr>
          <w:szCs w:val="22"/>
          <w:highlight w:val="yellow"/>
          <w:lang w:val="en-CA"/>
        </w:rPr>
        <w:t> ][ </w:t>
      </w:r>
      <w:proofErr w:type="spellStart"/>
      <w:r w:rsidR="00E8648A" w:rsidRPr="001D7D8C">
        <w:rPr>
          <w:szCs w:val="22"/>
          <w:highlight w:val="yellow"/>
          <w:lang w:val="en-CA"/>
        </w:rPr>
        <w:t>mctsSetIdxTarget</w:t>
      </w:r>
      <w:proofErr w:type="spellEnd"/>
      <w:r w:rsidR="00E8648A" w:rsidRPr="001D7D8C">
        <w:rPr>
          <w:szCs w:val="22"/>
          <w:highlight w:val="yellow"/>
          <w:lang w:val="en-CA"/>
        </w:rPr>
        <w:t> </w:t>
      </w:r>
      <w:r w:rsidR="00E8648A" w:rsidRPr="001D7D8C">
        <w:rPr>
          <w:szCs w:val="22"/>
          <w:highlight w:val="yellow"/>
          <w:lang w:val="en-CA" w:eastAsia="ko-KR"/>
        </w:rPr>
        <w:t>][</w:t>
      </w:r>
      <w:r w:rsidR="00E8648A" w:rsidRPr="001D7D8C">
        <w:rPr>
          <w:szCs w:val="22"/>
          <w:highlight w:val="yellow"/>
          <w:lang w:val="en-CA"/>
        </w:rPr>
        <w:t> </w:t>
      </w:r>
      <w:r w:rsidR="00605364" w:rsidRPr="001D7D8C">
        <w:rPr>
          <w:szCs w:val="22"/>
          <w:highlight w:val="yellow"/>
          <w:lang w:val="en-CA" w:eastAsia="ko-KR"/>
        </w:rPr>
        <w:t>0</w:t>
      </w:r>
      <w:r w:rsidR="00E8648A" w:rsidRPr="001D7D8C">
        <w:rPr>
          <w:szCs w:val="22"/>
          <w:highlight w:val="yellow"/>
          <w:lang w:val="en-CA"/>
        </w:rPr>
        <w:t> </w:t>
      </w:r>
      <w:r w:rsidR="00E8648A" w:rsidRPr="001D7D8C">
        <w:rPr>
          <w:szCs w:val="22"/>
          <w:highlight w:val="yellow"/>
          <w:lang w:val="en-CA" w:eastAsia="ko-KR"/>
        </w:rPr>
        <w:t>]</w:t>
      </w:r>
      <w:r w:rsidR="00605364" w:rsidRPr="001D7D8C">
        <w:rPr>
          <w:szCs w:val="22"/>
          <w:highlight w:val="yellow"/>
          <w:lang w:val="en-CA" w:eastAsia="ko-KR"/>
        </w:rPr>
        <w:t>, s</w:t>
      </w:r>
      <w:r w:rsidR="00163550" w:rsidRPr="001D7D8C">
        <w:rPr>
          <w:szCs w:val="22"/>
          <w:highlight w:val="yellow"/>
          <w:lang w:val="en-CA" w:eastAsia="ko-KR"/>
        </w:rPr>
        <w:t xml:space="preserve">et </w:t>
      </w:r>
      <w:proofErr w:type="spellStart"/>
      <w:r w:rsidR="00163550" w:rsidRPr="001D7D8C">
        <w:rPr>
          <w:szCs w:val="22"/>
          <w:highlight w:val="yellow"/>
          <w:lang w:val="en-CA" w:eastAsia="ko-KR"/>
        </w:rPr>
        <w:t>colWidthOffsetInTiles</w:t>
      </w:r>
      <w:proofErr w:type="spellEnd"/>
      <w:r w:rsidR="00163550" w:rsidRPr="001D7D8C">
        <w:rPr>
          <w:szCs w:val="22"/>
          <w:highlight w:val="yellow"/>
          <w:lang w:val="en-CA" w:eastAsia="ko-KR"/>
        </w:rPr>
        <w:t xml:space="preserve"> and </w:t>
      </w:r>
      <w:proofErr w:type="spellStart"/>
      <w:r w:rsidR="00163550" w:rsidRPr="001D7D8C">
        <w:rPr>
          <w:szCs w:val="22"/>
          <w:highlight w:val="yellow"/>
          <w:lang w:val="en-CA" w:eastAsia="ko-KR"/>
        </w:rPr>
        <w:t>rowHeightOffsetInTiles</w:t>
      </w:r>
      <w:proofErr w:type="spellEnd"/>
      <w:r w:rsidR="00163550" w:rsidRPr="001D7D8C">
        <w:rPr>
          <w:szCs w:val="22"/>
          <w:highlight w:val="yellow"/>
          <w:lang w:val="en-CA" w:eastAsia="ko-KR"/>
        </w:rPr>
        <w:t xml:space="preserve"> equal to </w:t>
      </w:r>
      <w:proofErr w:type="spellStart"/>
      <w:r w:rsidR="00163550" w:rsidRPr="001D7D8C">
        <w:rPr>
          <w:szCs w:val="22"/>
          <w:highlight w:val="yellow"/>
          <w:lang w:val="en-CA" w:eastAsia="ko-KR"/>
        </w:rPr>
        <w:t>top_left_tile_index</w:t>
      </w:r>
      <w:proofErr w:type="spellEnd"/>
      <w:r w:rsidR="00605364" w:rsidRPr="001D7D8C">
        <w:rPr>
          <w:szCs w:val="22"/>
          <w:highlight w:val="yellow"/>
          <w:lang w:val="en-CA" w:eastAsia="ko-KR"/>
        </w:rPr>
        <w:t>[</w:t>
      </w:r>
      <w:r w:rsidR="00605364" w:rsidRPr="001D7D8C">
        <w:rPr>
          <w:szCs w:val="22"/>
          <w:highlight w:val="yellow"/>
          <w:lang w:val="en-CA"/>
        </w:rPr>
        <w:t> </w:t>
      </w:r>
      <w:proofErr w:type="spellStart"/>
      <w:r w:rsidR="00605364" w:rsidRPr="001D7D8C">
        <w:rPr>
          <w:szCs w:val="22"/>
          <w:highlight w:val="yellow"/>
          <w:lang w:val="en-CA" w:eastAsia="ko-KR"/>
        </w:rPr>
        <w:t>i</w:t>
      </w:r>
      <w:proofErr w:type="spellEnd"/>
      <w:r w:rsidR="00605364" w:rsidRPr="001D7D8C">
        <w:rPr>
          <w:szCs w:val="22"/>
          <w:highlight w:val="yellow"/>
          <w:lang w:val="en-CA"/>
        </w:rPr>
        <w:t> </w:t>
      </w:r>
      <w:r w:rsidR="00605364" w:rsidRPr="001D7D8C">
        <w:rPr>
          <w:szCs w:val="22"/>
          <w:highlight w:val="yellow"/>
          <w:lang w:val="en-CA" w:eastAsia="ko-KR"/>
        </w:rPr>
        <w:t>]</w:t>
      </w:r>
      <w:r w:rsidR="00163550" w:rsidRPr="001D7D8C">
        <w:rPr>
          <w:szCs w:val="22"/>
          <w:highlight w:val="yellow"/>
          <w:lang w:val="en-CA" w:eastAsia="ko-KR"/>
        </w:rPr>
        <w:t>[</w:t>
      </w:r>
      <w:r w:rsidR="00605364" w:rsidRPr="001D7D8C">
        <w:rPr>
          <w:szCs w:val="22"/>
          <w:highlight w:val="yellow"/>
          <w:lang w:val="en-CA"/>
        </w:rPr>
        <w:t> </w:t>
      </w:r>
      <w:r w:rsidR="00605364" w:rsidRPr="001D7D8C">
        <w:rPr>
          <w:szCs w:val="22"/>
          <w:highlight w:val="yellow"/>
          <w:lang w:val="en-CA" w:eastAsia="ko-KR"/>
        </w:rPr>
        <w:t>0</w:t>
      </w:r>
      <w:r w:rsidR="00605364" w:rsidRPr="001D7D8C">
        <w:rPr>
          <w:szCs w:val="22"/>
          <w:highlight w:val="yellow"/>
          <w:lang w:val="en-CA"/>
        </w:rPr>
        <w:t> </w:t>
      </w:r>
      <w:r w:rsidR="00163550" w:rsidRPr="001D7D8C">
        <w:rPr>
          <w:szCs w:val="22"/>
          <w:highlight w:val="yellow"/>
          <w:lang w:val="en-CA" w:eastAsia="ko-KR"/>
        </w:rPr>
        <w:t>] % (</w:t>
      </w:r>
      <w:r w:rsidR="00636130" w:rsidRPr="001D7D8C">
        <w:rPr>
          <w:szCs w:val="22"/>
          <w:highlight w:val="yellow"/>
          <w:lang w:val="en-CA"/>
        </w:rPr>
        <w:t> </w:t>
      </w:r>
      <w:r w:rsidR="00163550" w:rsidRPr="001D7D8C">
        <w:rPr>
          <w:szCs w:val="22"/>
          <w:highlight w:val="yellow"/>
          <w:lang w:val="en-CA" w:eastAsia="ko-KR"/>
        </w:rPr>
        <w:t>num_tile_columns_minus1</w:t>
      </w:r>
      <w:r w:rsidR="00636130" w:rsidRPr="001D7D8C">
        <w:rPr>
          <w:szCs w:val="22"/>
          <w:highlight w:val="yellow"/>
          <w:lang w:val="en-CA"/>
        </w:rPr>
        <w:t> </w:t>
      </w:r>
      <w:r w:rsidR="00163550" w:rsidRPr="001D7D8C">
        <w:rPr>
          <w:szCs w:val="22"/>
          <w:highlight w:val="yellow"/>
          <w:lang w:val="en-CA" w:eastAsia="ko-KR"/>
        </w:rPr>
        <w:t>+</w:t>
      </w:r>
      <w:r w:rsidR="00636130" w:rsidRPr="001D7D8C">
        <w:rPr>
          <w:szCs w:val="22"/>
          <w:highlight w:val="yellow"/>
          <w:lang w:val="en-CA"/>
        </w:rPr>
        <w:t> </w:t>
      </w:r>
      <w:r w:rsidR="00163550" w:rsidRPr="001D7D8C">
        <w:rPr>
          <w:szCs w:val="22"/>
          <w:highlight w:val="yellow"/>
          <w:lang w:val="en-CA" w:eastAsia="ko-KR"/>
        </w:rPr>
        <w:t>1</w:t>
      </w:r>
      <w:r w:rsidR="00636130" w:rsidRPr="001D7D8C">
        <w:rPr>
          <w:szCs w:val="22"/>
          <w:highlight w:val="yellow"/>
          <w:lang w:val="en-CA"/>
        </w:rPr>
        <w:t> </w:t>
      </w:r>
      <w:r w:rsidR="00163550" w:rsidRPr="001D7D8C">
        <w:rPr>
          <w:szCs w:val="22"/>
          <w:highlight w:val="yellow"/>
          <w:lang w:val="en-CA" w:eastAsia="ko-KR"/>
        </w:rPr>
        <w:t xml:space="preserve">) and </w:t>
      </w:r>
      <w:proofErr w:type="spellStart"/>
      <w:r w:rsidR="00163550" w:rsidRPr="001D7D8C">
        <w:rPr>
          <w:szCs w:val="22"/>
          <w:highlight w:val="yellow"/>
          <w:lang w:val="en-CA" w:eastAsia="ko-KR"/>
        </w:rPr>
        <w:t>top_left_tile_index</w:t>
      </w:r>
      <w:proofErr w:type="spellEnd"/>
      <w:r w:rsidR="00163550" w:rsidRPr="001D7D8C">
        <w:rPr>
          <w:szCs w:val="22"/>
          <w:highlight w:val="yellow"/>
          <w:lang w:val="en-CA" w:eastAsia="ko-KR"/>
        </w:rPr>
        <w:t>[</w:t>
      </w:r>
      <w:r w:rsidR="00605364" w:rsidRPr="001D7D8C">
        <w:rPr>
          <w:szCs w:val="22"/>
          <w:highlight w:val="yellow"/>
          <w:lang w:val="en-CA"/>
        </w:rPr>
        <w:t> </w:t>
      </w:r>
      <w:proofErr w:type="spellStart"/>
      <w:r w:rsidR="00605364" w:rsidRPr="001D7D8C">
        <w:rPr>
          <w:szCs w:val="22"/>
          <w:highlight w:val="yellow"/>
          <w:lang w:val="en-CA" w:eastAsia="ko-KR"/>
        </w:rPr>
        <w:t>i</w:t>
      </w:r>
      <w:proofErr w:type="spellEnd"/>
      <w:r w:rsidR="00605364" w:rsidRPr="001D7D8C">
        <w:rPr>
          <w:szCs w:val="22"/>
          <w:highlight w:val="yellow"/>
          <w:lang w:val="en-CA"/>
        </w:rPr>
        <w:t> </w:t>
      </w:r>
      <w:r w:rsidR="00605364" w:rsidRPr="001D7D8C">
        <w:rPr>
          <w:szCs w:val="22"/>
          <w:highlight w:val="yellow"/>
          <w:lang w:val="en-CA" w:eastAsia="ko-KR"/>
        </w:rPr>
        <w:t>][</w:t>
      </w:r>
      <w:r w:rsidR="00605364" w:rsidRPr="001D7D8C">
        <w:rPr>
          <w:szCs w:val="22"/>
          <w:highlight w:val="yellow"/>
          <w:lang w:val="en-CA"/>
        </w:rPr>
        <w:t> </w:t>
      </w:r>
      <w:r w:rsidR="00605364" w:rsidRPr="001D7D8C">
        <w:rPr>
          <w:szCs w:val="22"/>
          <w:highlight w:val="yellow"/>
          <w:lang w:val="en-CA" w:eastAsia="ko-KR"/>
        </w:rPr>
        <w:t>0</w:t>
      </w:r>
      <w:r w:rsidR="00605364" w:rsidRPr="001D7D8C">
        <w:rPr>
          <w:szCs w:val="22"/>
          <w:highlight w:val="yellow"/>
          <w:lang w:val="en-CA"/>
        </w:rPr>
        <w:t> </w:t>
      </w:r>
      <w:r w:rsidR="00605364" w:rsidRPr="001D7D8C">
        <w:rPr>
          <w:szCs w:val="22"/>
          <w:highlight w:val="yellow"/>
          <w:lang w:val="en-CA" w:eastAsia="ko-KR"/>
        </w:rPr>
        <w:t>]</w:t>
      </w:r>
      <w:r w:rsidR="00163550" w:rsidRPr="001D7D8C">
        <w:rPr>
          <w:szCs w:val="22"/>
          <w:highlight w:val="yellow"/>
          <w:lang w:val="en-CA" w:eastAsia="ko-KR"/>
        </w:rPr>
        <w:t xml:space="preserve"> / (</w:t>
      </w:r>
      <w:r w:rsidR="00636130" w:rsidRPr="001D7D8C">
        <w:rPr>
          <w:szCs w:val="22"/>
          <w:highlight w:val="yellow"/>
          <w:lang w:val="en-CA"/>
        </w:rPr>
        <w:t> </w:t>
      </w:r>
      <w:r w:rsidR="00163550" w:rsidRPr="001D7D8C">
        <w:rPr>
          <w:szCs w:val="22"/>
          <w:highlight w:val="yellow"/>
          <w:lang w:val="en-CA" w:eastAsia="ko-KR"/>
        </w:rPr>
        <w:t>num_tile_columns_minus1</w:t>
      </w:r>
      <w:r w:rsidR="00636130" w:rsidRPr="001D7D8C">
        <w:rPr>
          <w:szCs w:val="22"/>
          <w:highlight w:val="yellow"/>
          <w:lang w:val="en-CA"/>
        </w:rPr>
        <w:t> </w:t>
      </w:r>
      <w:r w:rsidR="00163550" w:rsidRPr="001D7D8C">
        <w:rPr>
          <w:szCs w:val="22"/>
          <w:highlight w:val="yellow"/>
          <w:lang w:val="en-CA" w:eastAsia="ko-KR"/>
        </w:rPr>
        <w:t>+</w:t>
      </w:r>
      <w:r w:rsidR="00636130" w:rsidRPr="001D7D8C">
        <w:rPr>
          <w:szCs w:val="22"/>
          <w:highlight w:val="yellow"/>
          <w:lang w:val="en-CA"/>
        </w:rPr>
        <w:t> </w:t>
      </w:r>
      <w:r w:rsidR="00163550" w:rsidRPr="001D7D8C">
        <w:rPr>
          <w:szCs w:val="22"/>
          <w:highlight w:val="yellow"/>
          <w:lang w:val="en-CA" w:eastAsia="ko-KR"/>
        </w:rPr>
        <w:t>1</w:t>
      </w:r>
      <w:r w:rsidR="00636130" w:rsidRPr="001D7D8C">
        <w:rPr>
          <w:szCs w:val="22"/>
          <w:highlight w:val="yellow"/>
          <w:lang w:val="en-CA"/>
        </w:rPr>
        <w:t> </w:t>
      </w:r>
      <w:r w:rsidR="00163550" w:rsidRPr="001D7D8C">
        <w:rPr>
          <w:szCs w:val="22"/>
          <w:highlight w:val="yellow"/>
          <w:lang w:val="en-CA" w:eastAsia="ko-KR"/>
        </w:rPr>
        <w:t>), respectively</w:t>
      </w:r>
      <w:r w:rsidR="009155D2" w:rsidRPr="001D7D8C">
        <w:rPr>
          <w:szCs w:val="22"/>
          <w:highlight w:val="yellow"/>
          <w:lang w:val="en-CA" w:eastAsia="ko-KR"/>
        </w:rPr>
        <w:t>.</w:t>
      </w:r>
      <w:r w:rsidR="00D40FC8" w:rsidRPr="001D7D8C">
        <w:rPr>
          <w:szCs w:val="22"/>
          <w:highlight w:val="yellow"/>
          <w:lang w:val="en-CA" w:eastAsia="ko-KR"/>
        </w:rPr>
        <w:t xml:space="preserve"> </w:t>
      </w:r>
    </w:p>
    <w:p w:rsidR="00163550" w:rsidRPr="001D7D8C" w:rsidRDefault="001E7715" w:rsidP="001E7715">
      <w:pPr>
        <w:numPr>
          <w:ilvl w:val="0"/>
          <w:numId w:val="18"/>
        </w:numPr>
        <w:tabs>
          <w:tab w:val="clear" w:pos="360"/>
          <w:tab w:val="clear" w:pos="720"/>
          <w:tab w:val="clear" w:pos="1080"/>
          <w:tab w:val="clear" w:pos="1440"/>
          <w:tab w:val="left" w:pos="851"/>
          <w:tab w:val="left" w:pos="1191"/>
          <w:tab w:val="left" w:pos="1588"/>
          <w:tab w:val="left" w:pos="1985"/>
        </w:tabs>
        <w:spacing w:before="86"/>
        <w:ind w:leftChars="387" w:left="1133" w:hangingChars="128" w:hanging="282"/>
        <w:jc w:val="both"/>
        <w:rPr>
          <w:szCs w:val="22"/>
          <w:highlight w:val="yellow"/>
          <w:lang w:val="en-CA" w:eastAsia="ko-KR"/>
        </w:rPr>
      </w:pPr>
      <w:r>
        <w:rPr>
          <w:rFonts w:hint="eastAsia"/>
          <w:szCs w:val="22"/>
          <w:highlight w:val="yellow"/>
          <w:lang w:val="en-CA" w:eastAsia="ko-KR"/>
        </w:rPr>
        <w:t>Else i</w:t>
      </w:r>
      <w:r w:rsidRPr="001D7D8C">
        <w:rPr>
          <w:szCs w:val="22"/>
          <w:highlight w:val="yellow"/>
          <w:lang w:val="en-CA" w:eastAsia="ko-KR"/>
        </w:rPr>
        <w:t xml:space="preserve">f </w:t>
      </w:r>
      <w:proofErr w:type="spellStart"/>
      <w:r w:rsidR="00D40FC8" w:rsidRPr="001D7D8C">
        <w:rPr>
          <w:szCs w:val="22"/>
          <w:highlight w:val="yellow"/>
          <w:lang w:val="en-CA" w:eastAsia="ko-KR"/>
        </w:rPr>
        <w:t>each</w:t>
      </w:r>
      <w:r w:rsidR="00D40FC8" w:rsidRPr="001E7715">
        <w:rPr>
          <w:szCs w:val="22"/>
          <w:highlight w:val="yellow"/>
          <w:lang w:val="en-CA" w:eastAsia="ko-KR"/>
        </w:rPr>
        <w:t>_tile_one_tile_set_flag_equal</w:t>
      </w:r>
      <w:proofErr w:type="spellEnd"/>
      <w:r w:rsidR="00D40FC8" w:rsidRPr="001E7715">
        <w:rPr>
          <w:szCs w:val="22"/>
          <w:highlight w:val="yellow"/>
          <w:lang w:val="en-CA" w:eastAsia="ko-KR"/>
        </w:rPr>
        <w:t xml:space="preserve"> to 1, </w:t>
      </w:r>
      <w:r w:rsidR="00D40FC8" w:rsidRPr="001D7D8C">
        <w:rPr>
          <w:szCs w:val="22"/>
          <w:highlight w:val="yellow"/>
          <w:lang w:val="en-CA" w:eastAsia="ko-KR"/>
        </w:rPr>
        <w:t xml:space="preserve">set </w:t>
      </w:r>
      <w:proofErr w:type="spellStart"/>
      <w:r w:rsidR="00D40FC8" w:rsidRPr="001D7D8C">
        <w:rPr>
          <w:szCs w:val="22"/>
          <w:highlight w:val="yellow"/>
          <w:lang w:val="en-CA" w:eastAsia="ko-KR"/>
        </w:rPr>
        <w:t>colWidthOffsetInTiles</w:t>
      </w:r>
      <w:proofErr w:type="spellEnd"/>
      <w:r w:rsidR="00D40FC8" w:rsidRPr="001D7D8C">
        <w:rPr>
          <w:szCs w:val="22"/>
          <w:highlight w:val="yellow"/>
          <w:lang w:val="en-CA" w:eastAsia="ko-KR"/>
        </w:rPr>
        <w:t xml:space="preserve"> and </w:t>
      </w:r>
      <w:proofErr w:type="spellStart"/>
      <w:r w:rsidR="00D40FC8" w:rsidRPr="001D7D8C">
        <w:rPr>
          <w:szCs w:val="22"/>
          <w:highlight w:val="yellow"/>
          <w:lang w:val="en-CA" w:eastAsia="ko-KR"/>
        </w:rPr>
        <w:t>rowHeightOffsetInTiles</w:t>
      </w:r>
      <w:proofErr w:type="spellEnd"/>
      <w:r w:rsidR="00D40FC8" w:rsidRPr="001D7D8C">
        <w:rPr>
          <w:szCs w:val="22"/>
          <w:highlight w:val="yellow"/>
          <w:lang w:val="en-CA" w:eastAsia="ko-KR"/>
        </w:rPr>
        <w:t xml:space="preserve"> equal to </w:t>
      </w:r>
      <w:proofErr w:type="spellStart"/>
      <w:r w:rsidR="00D40FC8" w:rsidRPr="001D7D8C">
        <w:rPr>
          <w:szCs w:val="22"/>
          <w:highlight w:val="yellow"/>
          <w:lang w:val="en-CA" w:eastAsia="ko-KR"/>
        </w:rPr>
        <w:t>idx_of_mcts_in_set</w:t>
      </w:r>
      <w:proofErr w:type="spellEnd"/>
      <w:r w:rsidR="00D40FC8" w:rsidRPr="001D7D8C">
        <w:rPr>
          <w:szCs w:val="22"/>
          <w:highlight w:val="yellow"/>
          <w:lang w:val="en-CA" w:eastAsia="ko-KR"/>
        </w:rPr>
        <w:t>[</w:t>
      </w:r>
      <w:r w:rsidR="00D40FC8" w:rsidRPr="001D7D8C">
        <w:rPr>
          <w:szCs w:val="22"/>
          <w:highlight w:val="yellow"/>
          <w:lang w:val="en-CA"/>
        </w:rPr>
        <w:t> </w:t>
      </w:r>
      <w:proofErr w:type="spellStart"/>
      <w:r w:rsidR="00D40FC8" w:rsidRPr="001D7D8C">
        <w:rPr>
          <w:szCs w:val="22"/>
          <w:highlight w:val="yellow"/>
          <w:lang w:val="en-CA"/>
        </w:rPr>
        <w:t>mctsEisIdTarget</w:t>
      </w:r>
      <w:proofErr w:type="spellEnd"/>
      <w:r w:rsidR="00D40FC8" w:rsidRPr="001D7D8C">
        <w:rPr>
          <w:szCs w:val="22"/>
          <w:highlight w:val="yellow"/>
          <w:lang w:val="en-CA"/>
        </w:rPr>
        <w:t> ][ </w:t>
      </w:r>
      <w:proofErr w:type="spellStart"/>
      <w:r w:rsidR="00D40FC8" w:rsidRPr="001D7D8C">
        <w:rPr>
          <w:szCs w:val="22"/>
          <w:highlight w:val="yellow"/>
          <w:lang w:val="en-CA"/>
        </w:rPr>
        <w:t>mctsSetIdxTarget</w:t>
      </w:r>
      <w:proofErr w:type="spellEnd"/>
      <w:r w:rsidR="00D40FC8" w:rsidRPr="001D7D8C">
        <w:rPr>
          <w:szCs w:val="22"/>
          <w:highlight w:val="yellow"/>
          <w:lang w:val="en-CA"/>
        </w:rPr>
        <w:t> </w:t>
      </w:r>
      <w:r w:rsidR="00D40FC8" w:rsidRPr="001D7D8C">
        <w:rPr>
          <w:szCs w:val="22"/>
          <w:highlight w:val="yellow"/>
          <w:lang w:val="en-CA" w:eastAsia="ko-KR"/>
        </w:rPr>
        <w:t>]</w:t>
      </w:r>
      <w:r w:rsidR="00215682">
        <w:rPr>
          <w:rFonts w:hint="eastAsia"/>
          <w:szCs w:val="22"/>
          <w:highlight w:val="yellow"/>
          <w:lang w:val="en-CA" w:eastAsia="ko-KR"/>
        </w:rPr>
        <w:t xml:space="preserve"> </w:t>
      </w:r>
      <w:r w:rsidR="00D40FC8" w:rsidRPr="001D7D8C">
        <w:rPr>
          <w:szCs w:val="22"/>
          <w:highlight w:val="yellow"/>
          <w:lang w:val="en-CA" w:eastAsia="ko-KR"/>
        </w:rPr>
        <w:t>[</w:t>
      </w:r>
      <w:r w:rsidR="00D40FC8" w:rsidRPr="001D7D8C">
        <w:rPr>
          <w:szCs w:val="22"/>
          <w:highlight w:val="yellow"/>
          <w:lang w:val="en-CA"/>
        </w:rPr>
        <w:t> </w:t>
      </w:r>
      <w:r w:rsidR="00D40FC8" w:rsidRPr="001D7D8C">
        <w:rPr>
          <w:szCs w:val="22"/>
          <w:highlight w:val="yellow"/>
          <w:lang w:val="en-CA" w:eastAsia="ko-KR"/>
        </w:rPr>
        <w:t>0</w:t>
      </w:r>
      <w:r w:rsidR="00D40FC8" w:rsidRPr="001D7D8C">
        <w:rPr>
          <w:szCs w:val="22"/>
          <w:highlight w:val="yellow"/>
          <w:lang w:val="en-CA"/>
        </w:rPr>
        <w:t> </w:t>
      </w:r>
      <w:r w:rsidR="00D40FC8" w:rsidRPr="001D7D8C">
        <w:rPr>
          <w:szCs w:val="22"/>
          <w:highlight w:val="yellow"/>
          <w:lang w:val="en-CA" w:eastAsia="ko-KR"/>
        </w:rPr>
        <w:t>] % (</w:t>
      </w:r>
      <w:r w:rsidR="00D40FC8" w:rsidRPr="001D7D8C">
        <w:rPr>
          <w:szCs w:val="22"/>
          <w:highlight w:val="yellow"/>
          <w:lang w:val="en-CA"/>
        </w:rPr>
        <w:t> </w:t>
      </w:r>
      <w:r w:rsidR="00D40FC8" w:rsidRPr="001D7D8C">
        <w:rPr>
          <w:szCs w:val="22"/>
          <w:highlight w:val="yellow"/>
          <w:lang w:val="en-CA" w:eastAsia="ko-KR"/>
        </w:rPr>
        <w:t>num_tile_columns_minus1</w:t>
      </w:r>
      <w:r w:rsidR="00D40FC8" w:rsidRPr="001D7D8C">
        <w:rPr>
          <w:szCs w:val="22"/>
          <w:highlight w:val="yellow"/>
          <w:lang w:val="en-CA"/>
        </w:rPr>
        <w:t> </w:t>
      </w:r>
      <w:r w:rsidR="00D40FC8" w:rsidRPr="001D7D8C">
        <w:rPr>
          <w:szCs w:val="22"/>
          <w:highlight w:val="yellow"/>
          <w:lang w:val="en-CA" w:eastAsia="ko-KR"/>
        </w:rPr>
        <w:t>+</w:t>
      </w:r>
      <w:r w:rsidR="00D40FC8" w:rsidRPr="001D7D8C">
        <w:rPr>
          <w:szCs w:val="22"/>
          <w:highlight w:val="yellow"/>
          <w:lang w:val="en-CA"/>
        </w:rPr>
        <w:t> </w:t>
      </w:r>
      <w:r w:rsidR="00D40FC8" w:rsidRPr="001D7D8C">
        <w:rPr>
          <w:szCs w:val="22"/>
          <w:highlight w:val="yellow"/>
          <w:lang w:val="en-CA" w:eastAsia="ko-KR"/>
        </w:rPr>
        <w:t>1</w:t>
      </w:r>
      <w:r w:rsidR="00D40FC8" w:rsidRPr="001D7D8C">
        <w:rPr>
          <w:szCs w:val="22"/>
          <w:highlight w:val="yellow"/>
          <w:lang w:val="en-CA"/>
        </w:rPr>
        <w:t> </w:t>
      </w:r>
      <w:r w:rsidR="00D40FC8" w:rsidRPr="001D7D8C">
        <w:rPr>
          <w:szCs w:val="22"/>
          <w:highlight w:val="yellow"/>
          <w:lang w:val="en-CA" w:eastAsia="ko-KR"/>
        </w:rPr>
        <w:t xml:space="preserve">) and </w:t>
      </w:r>
      <w:proofErr w:type="spellStart"/>
      <w:r w:rsidR="00D40FC8" w:rsidRPr="001D7D8C">
        <w:rPr>
          <w:szCs w:val="22"/>
          <w:highlight w:val="yellow"/>
          <w:lang w:val="en-CA" w:eastAsia="ko-KR"/>
        </w:rPr>
        <w:t>idx_of_mcts_in_set</w:t>
      </w:r>
      <w:proofErr w:type="spellEnd"/>
      <w:r w:rsidR="00D40FC8" w:rsidRPr="001D7D8C">
        <w:rPr>
          <w:szCs w:val="22"/>
          <w:highlight w:val="yellow"/>
          <w:lang w:val="en-CA" w:eastAsia="ko-KR"/>
        </w:rPr>
        <w:t>[</w:t>
      </w:r>
      <w:r w:rsidR="00D40FC8" w:rsidRPr="001D7D8C">
        <w:rPr>
          <w:szCs w:val="22"/>
          <w:highlight w:val="yellow"/>
          <w:lang w:val="en-CA"/>
        </w:rPr>
        <w:t> </w:t>
      </w:r>
      <w:proofErr w:type="spellStart"/>
      <w:r w:rsidR="00D40FC8" w:rsidRPr="001D7D8C">
        <w:rPr>
          <w:szCs w:val="22"/>
          <w:highlight w:val="yellow"/>
          <w:lang w:val="en-CA"/>
        </w:rPr>
        <w:t>mctsEisIdTarget</w:t>
      </w:r>
      <w:proofErr w:type="spellEnd"/>
      <w:r w:rsidR="00D40FC8" w:rsidRPr="001D7D8C">
        <w:rPr>
          <w:szCs w:val="22"/>
          <w:highlight w:val="yellow"/>
          <w:lang w:val="en-CA"/>
        </w:rPr>
        <w:t> ]</w:t>
      </w:r>
      <w:r w:rsidR="00215682">
        <w:rPr>
          <w:rFonts w:hint="eastAsia"/>
          <w:szCs w:val="22"/>
          <w:highlight w:val="yellow"/>
          <w:lang w:val="en-CA" w:eastAsia="ko-KR"/>
        </w:rPr>
        <w:t xml:space="preserve"> </w:t>
      </w:r>
      <w:r w:rsidR="00D40FC8" w:rsidRPr="001D7D8C">
        <w:rPr>
          <w:szCs w:val="22"/>
          <w:highlight w:val="yellow"/>
          <w:lang w:val="en-CA"/>
        </w:rPr>
        <w:t>[ </w:t>
      </w:r>
      <w:proofErr w:type="spellStart"/>
      <w:r w:rsidR="00D40FC8" w:rsidRPr="001D7D8C">
        <w:rPr>
          <w:szCs w:val="22"/>
          <w:highlight w:val="yellow"/>
          <w:lang w:val="en-CA"/>
        </w:rPr>
        <w:t>mctsSetIdxTarget</w:t>
      </w:r>
      <w:proofErr w:type="spellEnd"/>
      <w:r w:rsidR="00D40FC8" w:rsidRPr="001D7D8C">
        <w:rPr>
          <w:szCs w:val="22"/>
          <w:highlight w:val="yellow"/>
          <w:lang w:val="en-CA"/>
        </w:rPr>
        <w:t> </w:t>
      </w:r>
      <w:r w:rsidR="00D40FC8" w:rsidRPr="001D7D8C">
        <w:rPr>
          <w:szCs w:val="22"/>
          <w:highlight w:val="yellow"/>
          <w:lang w:val="en-CA" w:eastAsia="ko-KR"/>
        </w:rPr>
        <w:t>][</w:t>
      </w:r>
      <w:r w:rsidR="00D40FC8" w:rsidRPr="001D7D8C">
        <w:rPr>
          <w:szCs w:val="22"/>
          <w:highlight w:val="yellow"/>
          <w:lang w:val="en-CA"/>
        </w:rPr>
        <w:t> </w:t>
      </w:r>
      <w:r w:rsidR="00D40FC8" w:rsidRPr="001D7D8C">
        <w:rPr>
          <w:szCs w:val="22"/>
          <w:highlight w:val="yellow"/>
          <w:lang w:val="en-CA" w:eastAsia="ko-KR"/>
        </w:rPr>
        <w:t>0</w:t>
      </w:r>
      <w:r w:rsidR="00D40FC8" w:rsidRPr="001D7D8C">
        <w:rPr>
          <w:szCs w:val="22"/>
          <w:highlight w:val="yellow"/>
          <w:lang w:val="en-CA"/>
        </w:rPr>
        <w:t> </w:t>
      </w:r>
      <w:r w:rsidR="00D40FC8" w:rsidRPr="001D7D8C">
        <w:rPr>
          <w:szCs w:val="22"/>
          <w:highlight w:val="yellow"/>
          <w:lang w:val="en-CA" w:eastAsia="ko-KR"/>
        </w:rPr>
        <w:t>] / (</w:t>
      </w:r>
      <w:r w:rsidR="00D40FC8" w:rsidRPr="001D7D8C">
        <w:rPr>
          <w:szCs w:val="22"/>
          <w:highlight w:val="yellow"/>
          <w:lang w:val="en-CA"/>
        </w:rPr>
        <w:t> </w:t>
      </w:r>
      <w:r w:rsidR="00D40FC8" w:rsidRPr="001D7D8C">
        <w:rPr>
          <w:szCs w:val="22"/>
          <w:highlight w:val="yellow"/>
          <w:lang w:val="en-CA" w:eastAsia="ko-KR"/>
        </w:rPr>
        <w:t>num_tile_columns_minus1</w:t>
      </w:r>
      <w:r w:rsidR="00D40FC8" w:rsidRPr="001D7D8C">
        <w:rPr>
          <w:szCs w:val="22"/>
          <w:highlight w:val="yellow"/>
          <w:lang w:val="en-CA"/>
        </w:rPr>
        <w:t> </w:t>
      </w:r>
      <w:r w:rsidR="00D40FC8" w:rsidRPr="001D7D8C">
        <w:rPr>
          <w:szCs w:val="22"/>
          <w:highlight w:val="yellow"/>
          <w:lang w:val="en-CA" w:eastAsia="ko-KR"/>
        </w:rPr>
        <w:t>+</w:t>
      </w:r>
      <w:r w:rsidR="00D40FC8" w:rsidRPr="001D7D8C">
        <w:rPr>
          <w:szCs w:val="22"/>
          <w:highlight w:val="yellow"/>
          <w:lang w:val="en-CA"/>
        </w:rPr>
        <w:t> </w:t>
      </w:r>
      <w:r w:rsidR="00D40FC8" w:rsidRPr="001D7D8C">
        <w:rPr>
          <w:szCs w:val="22"/>
          <w:highlight w:val="yellow"/>
          <w:lang w:val="en-CA" w:eastAsia="ko-KR"/>
        </w:rPr>
        <w:t>1</w:t>
      </w:r>
      <w:r w:rsidR="00D40FC8" w:rsidRPr="001D7D8C">
        <w:rPr>
          <w:szCs w:val="22"/>
          <w:highlight w:val="yellow"/>
          <w:lang w:val="en-CA"/>
        </w:rPr>
        <w:t> </w:t>
      </w:r>
      <w:r w:rsidR="00D40FC8" w:rsidRPr="001D7D8C">
        <w:rPr>
          <w:szCs w:val="22"/>
          <w:highlight w:val="yellow"/>
          <w:lang w:val="en-CA" w:eastAsia="ko-KR"/>
        </w:rPr>
        <w:t>), respectively.</w:t>
      </w:r>
      <w:r w:rsidR="00D507CC" w:rsidRPr="001D7D8C">
        <w:rPr>
          <w:szCs w:val="22"/>
          <w:highlight w:val="yellow"/>
          <w:lang w:val="en-CA" w:eastAsia="ko-KR"/>
        </w:rPr>
        <w:t xml:space="preserve"> </w:t>
      </w:r>
    </w:p>
    <w:p w:rsidR="000615B5" w:rsidRDefault="00605364" w:rsidP="001E7715">
      <w:pPr>
        <w:numPr>
          <w:ilvl w:val="0"/>
          <w:numId w:val="18"/>
        </w:numPr>
        <w:tabs>
          <w:tab w:val="clear" w:pos="360"/>
          <w:tab w:val="clear" w:pos="720"/>
          <w:tab w:val="clear" w:pos="1080"/>
          <w:tab w:val="clear" w:pos="1440"/>
          <w:tab w:val="left" w:pos="851"/>
          <w:tab w:val="left" w:pos="1191"/>
          <w:tab w:val="left" w:pos="1588"/>
          <w:tab w:val="left" w:pos="1985"/>
        </w:tabs>
        <w:spacing w:before="86"/>
        <w:ind w:leftChars="387" w:left="1133" w:hangingChars="128" w:hanging="282"/>
        <w:jc w:val="both"/>
        <w:rPr>
          <w:szCs w:val="22"/>
          <w:highlight w:val="yellow"/>
          <w:lang w:val="en-CA" w:eastAsia="ko-KR"/>
        </w:rPr>
      </w:pPr>
      <w:r w:rsidRPr="001D7D8C">
        <w:rPr>
          <w:szCs w:val="22"/>
          <w:highlight w:val="yellow"/>
          <w:lang w:val="en-CA" w:eastAsia="ko-KR"/>
        </w:rPr>
        <w:t>C</w:t>
      </w:r>
      <w:r w:rsidR="00E8648A" w:rsidRPr="001D7D8C">
        <w:rPr>
          <w:szCs w:val="22"/>
          <w:highlight w:val="yellow"/>
          <w:lang w:val="en-CA" w:eastAsia="ko-KR"/>
        </w:rPr>
        <w:t xml:space="preserve">alculate </w:t>
      </w:r>
      <w:proofErr w:type="spellStart"/>
      <w:r w:rsidR="00E8648A" w:rsidRPr="001D7D8C">
        <w:rPr>
          <w:szCs w:val="22"/>
          <w:highlight w:val="yellow"/>
          <w:lang w:val="en-CA" w:eastAsia="ko-KR"/>
        </w:rPr>
        <w:t>ctbAddrColWidthOffset</w:t>
      </w:r>
      <w:proofErr w:type="spellEnd"/>
      <w:r w:rsidR="00E8648A" w:rsidRPr="001D7D8C">
        <w:rPr>
          <w:szCs w:val="22"/>
          <w:highlight w:val="yellow"/>
          <w:lang w:val="en-CA" w:eastAsia="ko-KR"/>
        </w:rPr>
        <w:t xml:space="preserve"> </w:t>
      </w:r>
      <w:r w:rsidR="000615B5" w:rsidRPr="001D7D8C">
        <w:rPr>
          <w:szCs w:val="22"/>
          <w:highlight w:val="yellow"/>
          <w:lang w:val="en-CA" w:eastAsia="ko-KR"/>
        </w:rPr>
        <w:t xml:space="preserve">and </w:t>
      </w:r>
      <w:proofErr w:type="spellStart"/>
      <w:r w:rsidR="000615B5" w:rsidRPr="001D7D8C">
        <w:rPr>
          <w:szCs w:val="22"/>
          <w:highlight w:val="yellow"/>
          <w:lang w:val="en-CA" w:eastAsia="ko-KR"/>
        </w:rPr>
        <w:t>ctbAddrRowHeightOffset</w:t>
      </w:r>
      <w:proofErr w:type="spellEnd"/>
      <w:r w:rsidR="000615B5" w:rsidRPr="001D7D8C">
        <w:rPr>
          <w:szCs w:val="22"/>
          <w:highlight w:val="yellow"/>
          <w:lang w:val="en-CA" w:eastAsia="ko-KR"/>
        </w:rPr>
        <w:t xml:space="preserve"> </w:t>
      </w:r>
      <w:r w:rsidR="00E8648A" w:rsidRPr="001D7D8C">
        <w:rPr>
          <w:szCs w:val="22"/>
          <w:highlight w:val="yellow"/>
          <w:lang w:val="en-CA" w:eastAsia="ko-KR"/>
        </w:rPr>
        <w:t xml:space="preserve">which </w:t>
      </w:r>
      <w:r w:rsidR="000615B5" w:rsidRPr="001D7D8C">
        <w:rPr>
          <w:szCs w:val="22"/>
          <w:highlight w:val="yellow"/>
          <w:lang w:val="en-CA" w:eastAsia="ko-KR"/>
        </w:rPr>
        <w:t>are</w:t>
      </w:r>
      <w:r w:rsidR="00E8648A" w:rsidRPr="001D7D8C">
        <w:rPr>
          <w:szCs w:val="22"/>
          <w:highlight w:val="yellow"/>
          <w:lang w:val="en-CA" w:eastAsia="ko-KR"/>
        </w:rPr>
        <w:t xml:space="preserve"> the sum of c</w:t>
      </w:r>
      <w:r w:rsidR="00E8648A" w:rsidRPr="000615B5">
        <w:rPr>
          <w:szCs w:val="22"/>
          <w:highlight w:val="yellow"/>
          <w:lang w:val="en-CA" w:eastAsia="ko-KR"/>
        </w:rPr>
        <w:t>olWidth[</w:t>
      </w:r>
      <w:r w:rsidRPr="000615B5">
        <w:rPr>
          <w:szCs w:val="22"/>
          <w:highlight w:val="yellow"/>
          <w:lang w:val="en-CA"/>
        </w:rPr>
        <w:t> </w:t>
      </w:r>
      <w:r w:rsidRPr="000615B5">
        <w:rPr>
          <w:rFonts w:hint="eastAsia"/>
          <w:szCs w:val="22"/>
          <w:highlight w:val="yellow"/>
          <w:lang w:val="en-CA" w:eastAsia="ko-KR"/>
        </w:rPr>
        <w:t>j</w:t>
      </w:r>
      <w:r w:rsidRPr="000615B5">
        <w:rPr>
          <w:szCs w:val="22"/>
          <w:highlight w:val="yellow"/>
          <w:lang w:val="en-CA"/>
        </w:rPr>
        <w:t> </w:t>
      </w:r>
      <w:r w:rsidR="00E8648A" w:rsidRPr="000615B5">
        <w:rPr>
          <w:szCs w:val="22"/>
          <w:highlight w:val="yellow"/>
          <w:lang w:val="en-CA" w:eastAsia="ko-KR"/>
        </w:rPr>
        <w:t>]</w:t>
      </w:r>
      <w:r w:rsidR="00E8648A" w:rsidRPr="000615B5">
        <w:rPr>
          <w:rFonts w:hint="eastAsia"/>
          <w:szCs w:val="22"/>
          <w:highlight w:val="yellow"/>
          <w:lang w:val="en-CA" w:eastAsia="ko-KR"/>
        </w:rPr>
        <w:t xml:space="preserve"> </w:t>
      </w:r>
      <w:r w:rsidRPr="000615B5">
        <w:rPr>
          <w:rFonts w:hint="eastAsia"/>
          <w:szCs w:val="22"/>
          <w:highlight w:val="yellow"/>
          <w:lang w:val="en-CA" w:eastAsia="ko-KR"/>
        </w:rPr>
        <w:t>for j</w:t>
      </w:r>
      <w:r w:rsidRPr="000615B5">
        <w:rPr>
          <w:szCs w:val="22"/>
          <w:highlight w:val="yellow"/>
          <w:lang w:val="en-CA" w:eastAsia="ko-KR"/>
        </w:rPr>
        <w:t xml:space="preserve"> ranges from 0 to </w:t>
      </w:r>
      <w:r w:rsidRPr="000615B5">
        <w:rPr>
          <w:rFonts w:hint="eastAsia"/>
          <w:szCs w:val="22"/>
          <w:highlight w:val="yellow"/>
          <w:lang w:val="en-CA" w:eastAsia="ko-KR"/>
        </w:rPr>
        <w:t>colWidthOffsetInTiles and rowHeight</w:t>
      </w:r>
      <w:r w:rsidRPr="000615B5">
        <w:rPr>
          <w:szCs w:val="22"/>
          <w:highlight w:val="yellow"/>
          <w:lang w:val="en-CA" w:eastAsia="ko-KR"/>
        </w:rPr>
        <w:t>[</w:t>
      </w:r>
      <w:r w:rsidRPr="000615B5">
        <w:rPr>
          <w:szCs w:val="22"/>
          <w:highlight w:val="yellow"/>
          <w:lang w:val="en-CA"/>
        </w:rPr>
        <w:t> </w:t>
      </w:r>
      <w:r w:rsidRPr="000615B5">
        <w:rPr>
          <w:rFonts w:hint="eastAsia"/>
          <w:szCs w:val="22"/>
          <w:highlight w:val="yellow"/>
          <w:lang w:val="en-CA" w:eastAsia="ko-KR"/>
        </w:rPr>
        <w:t>j</w:t>
      </w:r>
      <w:r w:rsidRPr="000615B5">
        <w:rPr>
          <w:szCs w:val="22"/>
          <w:highlight w:val="yellow"/>
          <w:lang w:val="en-CA"/>
        </w:rPr>
        <w:t> </w:t>
      </w:r>
      <w:r w:rsidRPr="000615B5">
        <w:rPr>
          <w:szCs w:val="22"/>
          <w:highlight w:val="yellow"/>
          <w:lang w:val="en-CA" w:eastAsia="ko-KR"/>
        </w:rPr>
        <w:t>]</w:t>
      </w:r>
      <w:r w:rsidRPr="000615B5">
        <w:rPr>
          <w:rFonts w:hint="eastAsia"/>
          <w:szCs w:val="22"/>
          <w:highlight w:val="yellow"/>
          <w:lang w:val="en-CA" w:eastAsia="ko-KR"/>
        </w:rPr>
        <w:t xml:space="preserve"> for j</w:t>
      </w:r>
      <w:r w:rsidRPr="000615B5">
        <w:rPr>
          <w:szCs w:val="22"/>
          <w:highlight w:val="yellow"/>
          <w:lang w:val="en-CA" w:eastAsia="ko-KR"/>
        </w:rPr>
        <w:t xml:space="preserve"> ranges from 0 to </w:t>
      </w:r>
      <w:r w:rsidRPr="000615B5">
        <w:rPr>
          <w:rFonts w:hint="eastAsia"/>
          <w:szCs w:val="22"/>
          <w:highlight w:val="yellow"/>
          <w:lang w:val="en-CA" w:eastAsia="ko-KR"/>
        </w:rPr>
        <w:t>rowHeightOffsetInTiles</w:t>
      </w:r>
      <w:r w:rsidR="000615B5">
        <w:rPr>
          <w:rFonts w:hint="eastAsia"/>
          <w:szCs w:val="22"/>
          <w:highlight w:val="yellow"/>
          <w:lang w:val="en-CA" w:eastAsia="ko-KR"/>
        </w:rPr>
        <w:t>, respectively</w:t>
      </w:r>
      <w:r w:rsidR="009155D2">
        <w:rPr>
          <w:rFonts w:hint="eastAsia"/>
          <w:szCs w:val="22"/>
          <w:highlight w:val="yellow"/>
          <w:lang w:val="en-CA" w:eastAsia="ko-KR"/>
        </w:rPr>
        <w:t>, with</w:t>
      </w:r>
      <w:r w:rsidRPr="000615B5">
        <w:rPr>
          <w:rFonts w:hint="eastAsia"/>
          <w:szCs w:val="22"/>
          <w:highlight w:val="yellow"/>
          <w:lang w:val="en-CA" w:eastAsia="ko-KR"/>
        </w:rPr>
        <w:t xml:space="preserve"> </w:t>
      </w:r>
      <w:r w:rsidR="009155D2">
        <w:rPr>
          <w:rFonts w:hint="eastAsia"/>
          <w:szCs w:val="22"/>
          <w:highlight w:val="yellow"/>
          <w:lang w:val="en-CA" w:eastAsia="ko-KR"/>
        </w:rPr>
        <w:t>t</w:t>
      </w:r>
      <w:r w:rsidRPr="000615B5">
        <w:rPr>
          <w:rFonts w:hint="eastAsia"/>
          <w:szCs w:val="22"/>
          <w:highlight w:val="yellow"/>
          <w:lang w:val="en-CA" w:eastAsia="ko-KR"/>
        </w:rPr>
        <w:t>he function</w:t>
      </w:r>
      <w:r w:rsidR="009155D2">
        <w:rPr>
          <w:rFonts w:hint="eastAsia"/>
          <w:szCs w:val="22"/>
          <w:highlight w:val="yellow"/>
          <w:lang w:val="en-CA" w:eastAsia="ko-KR"/>
        </w:rPr>
        <w:t>s</w:t>
      </w:r>
      <w:r w:rsidRPr="000615B5">
        <w:rPr>
          <w:rFonts w:hint="eastAsia"/>
          <w:szCs w:val="22"/>
          <w:highlight w:val="yellow"/>
          <w:lang w:val="en-CA" w:eastAsia="ko-KR"/>
        </w:rPr>
        <w:t xml:space="preserve"> </w:t>
      </w:r>
      <w:r w:rsidRPr="000615B5">
        <w:rPr>
          <w:szCs w:val="22"/>
          <w:highlight w:val="yellow"/>
          <w:lang w:val="en-CA" w:eastAsia="ko-KR"/>
        </w:rPr>
        <w:t>colWidth[</w:t>
      </w:r>
      <w:r w:rsidRPr="000615B5">
        <w:rPr>
          <w:szCs w:val="22"/>
          <w:highlight w:val="yellow"/>
          <w:lang w:val="en-CA"/>
        </w:rPr>
        <w:t> </w:t>
      </w:r>
      <w:r w:rsidRPr="000615B5">
        <w:rPr>
          <w:rFonts w:hint="eastAsia"/>
          <w:szCs w:val="22"/>
          <w:highlight w:val="yellow"/>
          <w:lang w:val="en-CA" w:eastAsia="ko-KR"/>
        </w:rPr>
        <w:t>j</w:t>
      </w:r>
      <w:r w:rsidRPr="000615B5">
        <w:rPr>
          <w:szCs w:val="22"/>
          <w:highlight w:val="yellow"/>
          <w:lang w:val="en-CA"/>
        </w:rPr>
        <w:t> </w:t>
      </w:r>
      <w:r w:rsidRPr="000615B5">
        <w:rPr>
          <w:szCs w:val="22"/>
          <w:highlight w:val="yellow"/>
          <w:lang w:val="en-CA" w:eastAsia="ko-KR"/>
        </w:rPr>
        <w:t>]</w:t>
      </w:r>
      <w:r w:rsidRPr="000615B5">
        <w:rPr>
          <w:rFonts w:hint="eastAsia"/>
          <w:szCs w:val="22"/>
          <w:highlight w:val="yellow"/>
          <w:lang w:val="en-CA" w:eastAsia="ko-KR"/>
        </w:rPr>
        <w:t xml:space="preserve"> and rowHeight</w:t>
      </w:r>
      <w:r w:rsidRPr="000615B5">
        <w:rPr>
          <w:szCs w:val="22"/>
          <w:highlight w:val="yellow"/>
          <w:lang w:val="en-CA" w:eastAsia="ko-KR"/>
        </w:rPr>
        <w:t>[</w:t>
      </w:r>
      <w:r w:rsidRPr="000615B5">
        <w:rPr>
          <w:szCs w:val="22"/>
          <w:highlight w:val="yellow"/>
          <w:lang w:val="en-CA"/>
        </w:rPr>
        <w:t> </w:t>
      </w:r>
      <w:r w:rsidRPr="000615B5">
        <w:rPr>
          <w:rFonts w:hint="eastAsia"/>
          <w:szCs w:val="22"/>
          <w:highlight w:val="yellow"/>
          <w:lang w:val="en-CA" w:eastAsia="ko-KR"/>
        </w:rPr>
        <w:t>j</w:t>
      </w:r>
      <w:r w:rsidRPr="000615B5">
        <w:rPr>
          <w:szCs w:val="22"/>
          <w:highlight w:val="yellow"/>
          <w:lang w:val="en-CA"/>
        </w:rPr>
        <w:t> </w:t>
      </w:r>
      <w:r w:rsidRPr="000615B5">
        <w:rPr>
          <w:szCs w:val="22"/>
          <w:highlight w:val="yellow"/>
          <w:lang w:val="en-CA" w:eastAsia="ko-KR"/>
        </w:rPr>
        <w:t>]</w:t>
      </w:r>
      <w:r w:rsidRPr="000615B5">
        <w:rPr>
          <w:rFonts w:hint="eastAsia"/>
          <w:szCs w:val="22"/>
          <w:highlight w:val="yellow"/>
          <w:lang w:val="en-CA" w:eastAsia="ko-KR"/>
        </w:rPr>
        <w:t xml:space="preserve"> are </w:t>
      </w:r>
      <w:r w:rsidR="00E8648A" w:rsidRPr="000615B5">
        <w:rPr>
          <w:rFonts w:hint="eastAsia"/>
          <w:szCs w:val="22"/>
          <w:highlight w:val="yellow"/>
          <w:lang w:val="en-CA" w:eastAsia="ko-KR"/>
        </w:rPr>
        <w:t xml:space="preserve">evoked from </w:t>
      </w:r>
      <w:r w:rsidR="00E8648A" w:rsidRPr="000615B5">
        <w:rPr>
          <w:szCs w:val="22"/>
          <w:highlight w:val="yellow"/>
          <w:lang w:val="en-CA" w:eastAsia="ko-KR"/>
        </w:rPr>
        <w:t>defined in 6.5.1</w:t>
      </w:r>
      <w:r w:rsidR="00940FE8" w:rsidRPr="000615B5">
        <w:rPr>
          <w:rFonts w:hint="eastAsia"/>
          <w:szCs w:val="22"/>
          <w:highlight w:val="yellow"/>
          <w:lang w:val="en-CA" w:eastAsia="ko-KR"/>
        </w:rPr>
        <w:t xml:space="preserve"> </w:t>
      </w:r>
      <w:r w:rsidR="00C01BBD" w:rsidRPr="000615B5">
        <w:rPr>
          <w:rFonts w:hint="eastAsia"/>
          <w:szCs w:val="22"/>
          <w:highlight w:val="yellow"/>
          <w:lang w:val="en-CA" w:eastAsia="ko-KR"/>
        </w:rPr>
        <w:t>given</w:t>
      </w:r>
      <w:r w:rsidR="007B0BF8">
        <w:rPr>
          <w:rFonts w:hint="eastAsia"/>
          <w:szCs w:val="22"/>
          <w:highlight w:val="yellow"/>
          <w:lang w:val="en-CA" w:eastAsia="ko-KR"/>
        </w:rPr>
        <w:t xml:space="preserve"> the</w:t>
      </w:r>
      <w:r w:rsidR="00C01BBD" w:rsidRPr="000615B5">
        <w:rPr>
          <w:rFonts w:hint="eastAsia"/>
          <w:szCs w:val="22"/>
          <w:highlight w:val="yellow"/>
          <w:lang w:val="en-CA" w:eastAsia="ko-KR"/>
        </w:rPr>
        <w:t xml:space="preserve"> </w:t>
      </w:r>
      <w:r w:rsidR="00940FE8" w:rsidRPr="000615B5">
        <w:rPr>
          <w:szCs w:val="22"/>
          <w:highlight w:val="yellow"/>
          <w:lang w:val="en-CA"/>
        </w:rPr>
        <w:t xml:space="preserve">SPS and PPS </w:t>
      </w:r>
      <w:r w:rsidR="00940FE8" w:rsidRPr="000615B5">
        <w:rPr>
          <w:rFonts w:hint="eastAsia"/>
          <w:szCs w:val="22"/>
          <w:highlight w:val="yellow"/>
          <w:lang w:val="en-CA" w:eastAsia="ko-KR"/>
        </w:rPr>
        <w:t>of the</w:t>
      </w:r>
      <w:r w:rsidR="00940FE8" w:rsidRPr="000615B5">
        <w:rPr>
          <w:szCs w:val="22"/>
          <w:highlight w:val="yellow"/>
          <w:lang w:val="en-CA"/>
        </w:rPr>
        <w:t xml:space="preserve"> input video stream</w:t>
      </w:r>
      <w:r w:rsidR="000615B5">
        <w:rPr>
          <w:rFonts w:hint="eastAsia"/>
          <w:szCs w:val="22"/>
          <w:highlight w:val="yellow"/>
          <w:lang w:val="en-CA" w:eastAsia="ko-KR"/>
        </w:rPr>
        <w:t>.</w:t>
      </w:r>
    </w:p>
    <w:p w:rsidR="00E44162" w:rsidRDefault="00E8648A" w:rsidP="001E7715">
      <w:pPr>
        <w:numPr>
          <w:ilvl w:val="0"/>
          <w:numId w:val="18"/>
        </w:numPr>
        <w:tabs>
          <w:tab w:val="clear" w:pos="360"/>
          <w:tab w:val="clear" w:pos="720"/>
          <w:tab w:val="clear" w:pos="1080"/>
          <w:tab w:val="clear" w:pos="1440"/>
          <w:tab w:val="left" w:pos="851"/>
          <w:tab w:val="left" w:pos="1191"/>
          <w:tab w:val="left" w:pos="1588"/>
          <w:tab w:val="left" w:pos="1985"/>
        </w:tabs>
        <w:spacing w:before="86"/>
        <w:ind w:leftChars="387" w:left="1133" w:hangingChars="128" w:hanging="282"/>
        <w:jc w:val="both"/>
        <w:rPr>
          <w:szCs w:val="22"/>
          <w:highlight w:val="yellow"/>
          <w:lang w:val="en-CA" w:eastAsia="ko-KR"/>
        </w:rPr>
      </w:pPr>
      <w:r w:rsidRPr="000615B5">
        <w:rPr>
          <w:szCs w:val="22"/>
          <w:highlight w:val="yellow"/>
          <w:lang w:val="en-CA"/>
        </w:rPr>
        <w:t xml:space="preserve">For each VCL NAL units in outBitstream, </w:t>
      </w:r>
      <w:r w:rsidR="007B0BF8">
        <w:rPr>
          <w:rFonts w:hint="eastAsia"/>
          <w:szCs w:val="22"/>
          <w:highlight w:val="yellow"/>
          <w:lang w:val="en-CA" w:eastAsia="ko-KR"/>
        </w:rPr>
        <w:t xml:space="preserve">the following applies. </w:t>
      </w:r>
    </w:p>
    <w:p w:rsidR="00E44162" w:rsidRDefault="00E44162" w:rsidP="001E7715">
      <w:pPr>
        <w:numPr>
          <w:ilvl w:val="1"/>
          <w:numId w:val="18"/>
        </w:numPr>
        <w:tabs>
          <w:tab w:val="clear" w:pos="360"/>
          <w:tab w:val="clear" w:pos="720"/>
          <w:tab w:val="clear" w:pos="1080"/>
          <w:tab w:val="clear" w:pos="1440"/>
          <w:tab w:val="left" w:pos="794"/>
          <w:tab w:val="left" w:pos="1134"/>
          <w:tab w:val="left" w:pos="1588"/>
          <w:tab w:val="left" w:pos="1985"/>
        </w:tabs>
        <w:spacing w:before="86"/>
        <w:ind w:leftChars="580" w:left="1417" w:hangingChars="64" w:hanging="141"/>
        <w:jc w:val="both"/>
        <w:rPr>
          <w:szCs w:val="22"/>
          <w:highlight w:val="yellow"/>
          <w:lang w:val="en-CA" w:eastAsia="ko-KR"/>
        </w:rPr>
      </w:pPr>
      <w:r>
        <w:rPr>
          <w:rFonts w:hint="eastAsia"/>
          <w:szCs w:val="22"/>
          <w:highlight w:val="yellow"/>
          <w:lang w:val="en-CA" w:eastAsia="ko-KR"/>
        </w:rPr>
        <w:t xml:space="preserve">Set </w:t>
      </w:r>
      <w:proofErr w:type="spellStart"/>
      <w:r w:rsidRPr="005D195B">
        <w:rPr>
          <w:rFonts w:hint="eastAsia"/>
          <w:szCs w:val="22"/>
          <w:highlight w:val="yellow"/>
          <w:lang w:val="en-CA" w:eastAsia="ko-KR"/>
        </w:rPr>
        <w:t>inC</w:t>
      </w:r>
      <w:r w:rsidRPr="005D195B">
        <w:rPr>
          <w:szCs w:val="22"/>
          <w:highlight w:val="yellow"/>
          <w:lang w:val="en-CA" w:eastAsia="ko-KR"/>
        </w:rPr>
        <w:t>tbAddrColWidth</w:t>
      </w:r>
      <w:proofErr w:type="spellEnd"/>
      <w:r>
        <w:rPr>
          <w:rFonts w:hint="eastAsia"/>
          <w:szCs w:val="22"/>
          <w:highlight w:val="yellow"/>
          <w:lang w:val="en-CA" w:eastAsia="ko-KR"/>
        </w:rPr>
        <w:t xml:space="preserve"> and </w:t>
      </w:r>
      <w:proofErr w:type="spellStart"/>
      <w:r w:rsidRPr="005D195B">
        <w:rPr>
          <w:rFonts w:hint="eastAsia"/>
          <w:szCs w:val="22"/>
          <w:highlight w:val="yellow"/>
          <w:lang w:val="en-CA" w:eastAsia="ko-KR"/>
        </w:rPr>
        <w:t>inC</w:t>
      </w:r>
      <w:r w:rsidRPr="005D195B">
        <w:rPr>
          <w:szCs w:val="22"/>
          <w:highlight w:val="yellow"/>
          <w:lang w:val="en-CA" w:eastAsia="ko-KR"/>
        </w:rPr>
        <w:t>tbAddrRowHeight</w:t>
      </w:r>
      <w:proofErr w:type="spellEnd"/>
      <w:r w:rsidRPr="005D195B">
        <w:rPr>
          <w:szCs w:val="22"/>
          <w:highlight w:val="yellow"/>
          <w:lang w:val="en-CA" w:eastAsia="ko-KR"/>
        </w:rPr>
        <w:t xml:space="preserve"> </w:t>
      </w:r>
      <w:r w:rsidRPr="005D195B">
        <w:rPr>
          <w:rFonts w:hint="eastAsia"/>
          <w:szCs w:val="22"/>
          <w:highlight w:val="yellow"/>
          <w:lang w:val="en-CA" w:eastAsia="ko-KR"/>
        </w:rPr>
        <w:t xml:space="preserve">equal to </w:t>
      </w:r>
      <w:r w:rsidRPr="005D195B">
        <w:rPr>
          <w:szCs w:val="22"/>
          <w:highlight w:val="yellow"/>
          <w:lang w:val="en-CA" w:eastAsia="ko-KR"/>
        </w:rPr>
        <w:t>slice_segment_address % PicWidthInCtbsY</w:t>
      </w:r>
      <w:r w:rsidRPr="00E44162">
        <w:rPr>
          <w:rFonts w:hint="eastAsia"/>
          <w:szCs w:val="22"/>
          <w:highlight w:val="yellow"/>
          <w:lang w:val="en-CA" w:eastAsia="ko-KR"/>
        </w:rPr>
        <w:t xml:space="preserve"> </w:t>
      </w:r>
      <w:r>
        <w:rPr>
          <w:rFonts w:hint="eastAsia"/>
          <w:szCs w:val="22"/>
          <w:highlight w:val="yellow"/>
          <w:lang w:val="en-CA" w:eastAsia="ko-KR"/>
        </w:rPr>
        <w:t>and</w:t>
      </w:r>
      <w:r w:rsidRPr="005D195B">
        <w:rPr>
          <w:szCs w:val="22"/>
          <w:highlight w:val="yellow"/>
          <w:lang w:val="en-CA" w:eastAsia="ko-KR"/>
        </w:rPr>
        <w:t xml:space="preserve"> slice_segment_address / PicWidthInCtbsY</w:t>
      </w:r>
      <w:r w:rsidRPr="005D195B">
        <w:rPr>
          <w:rFonts w:hint="eastAsia"/>
          <w:szCs w:val="22"/>
          <w:highlight w:val="yellow"/>
          <w:lang w:val="en-CA" w:eastAsia="ko-KR"/>
        </w:rPr>
        <w:t xml:space="preserve">, </w:t>
      </w:r>
      <w:r>
        <w:rPr>
          <w:rFonts w:hint="eastAsia"/>
          <w:szCs w:val="22"/>
          <w:highlight w:val="yellow"/>
          <w:lang w:val="en-CA" w:eastAsia="ko-KR"/>
        </w:rPr>
        <w:t xml:space="preserve">respectively, </w:t>
      </w:r>
      <w:r w:rsidR="007B0BF8" w:rsidRPr="000615B5">
        <w:rPr>
          <w:rFonts w:hint="eastAsia"/>
          <w:szCs w:val="22"/>
          <w:highlight w:val="yellow"/>
          <w:lang w:val="en-CA" w:eastAsia="ko-KR"/>
        </w:rPr>
        <w:t>given</w:t>
      </w:r>
      <w:r w:rsidRPr="005D195B">
        <w:rPr>
          <w:rFonts w:hint="eastAsia"/>
          <w:szCs w:val="22"/>
          <w:highlight w:val="yellow"/>
          <w:lang w:val="en-CA" w:eastAsia="ko-KR"/>
        </w:rPr>
        <w:t xml:space="preserve"> </w:t>
      </w:r>
      <w:r w:rsidRPr="005D195B">
        <w:rPr>
          <w:szCs w:val="22"/>
          <w:highlight w:val="yellow"/>
          <w:lang w:val="en-CA"/>
        </w:rPr>
        <w:t xml:space="preserve">the SPS </w:t>
      </w:r>
      <w:r w:rsidRPr="005D195B">
        <w:rPr>
          <w:rFonts w:hint="eastAsia"/>
          <w:szCs w:val="22"/>
          <w:highlight w:val="yellow"/>
          <w:lang w:val="en-CA" w:eastAsia="ko-KR"/>
        </w:rPr>
        <w:t>of the</w:t>
      </w:r>
      <w:r w:rsidRPr="005D195B">
        <w:rPr>
          <w:szCs w:val="22"/>
          <w:highlight w:val="yellow"/>
          <w:lang w:val="en-CA"/>
        </w:rPr>
        <w:t xml:space="preserve"> input video stream</w:t>
      </w:r>
      <w:r w:rsidRPr="005D195B">
        <w:rPr>
          <w:rFonts w:hint="eastAsia"/>
          <w:szCs w:val="22"/>
          <w:highlight w:val="yellow"/>
          <w:lang w:val="en-CA" w:eastAsia="ko-KR"/>
        </w:rPr>
        <w:t>.</w:t>
      </w:r>
    </w:p>
    <w:p w:rsidR="00E44162" w:rsidRDefault="00E44162" w:rsidP="001E7715">
      <w:pPr>
        <w:numPr>
          <w:ilvl w:val="1"/>
          <w:numId w:val="18"/>
        </w:numPr>
        <w:tabs>
          <w:tab w:val="clear" w:pos="360"/>
          <w:tab w:val="clear" w:pos="720"/>
          <w:tab w:val="clear" w:pos="1080"/>
          <w:tab w:val="clear" w:pos="1440"/>
          <w:tab w:val="left" w:pos="794"/>
          <w:tab w:val="left" w:pos="1134"/>
          <w:tab w:val="left" w:pos="1588"/>
          <w:tab w:val="left" w:pos="1985"/>
        </w:tabs>
        <w:spacing w:before="86"/>
        <w:ind w:leftChars="580" w:left="1417" w:hangingChars="64" w:hanging="141"/>
        <w:jc w:val="both"/>
        <w:rPr>
          <w:szCs w:val="22"/>
          <w:highlight w:val="yellow"/>
          <w:lang w:val="en-CA" w:eastAsia="ko-KR"/>
        </w:rPr>
      </w:pPr>
      <w:r>
        <w:rPr>
          <w:rFonts w:hint="eastAsia"/>
          <w:szCs w:val="22"/>
          <w:highlight w:val="yellow"/>
          <w:lang w:val="en-CA" w:eastAsia="ko-KR"/>
        </w:rPr>
        <w:t xml:space="preserve">Set </w:t>
      </w:r>
      <w:r w:rsidRPr="00E44162">
        <w:rPr>
          <w:rFonts w:hint="eastAsia"/>
          <w:szCs w:val="22"/>
          <w:highlight w:val="yellow"/>
          <w:lang w:val="en-CA" w:eastAsia="ko-KR"/>
        </w:rPr>
        <w:t>out</w:t>
      </w:r>
      <w:r w:rsidRPr="00E44162">
        <w:rPr>
          <w:szCs w:val="22"/>
          <w:highlight w:val="yellow"/>
          <w:lang w:val="en-CA" w:eastAsia="ko-KR"/>
        </w:rPr>
        <w:t xml:space="preserve">CtbAddrColWidth </w:t>
      </w:r>
      <w:r>
        <w:rPr>
          <w:rFonts w:hint="eastAsia"/>
          <w:szCs w:val="22"/>
          <w:highlight w:val="yellow"/>
          <w:lang w:val="en-CA" w:eastAsia="ko-KR"/>
        </w:rPr>
        <w:t xml:space="preserve">and </w:t>
      </w:r>
      <w:r w:rsidRPr="005D195B">
        <w:rPr>
          <w:rFonts w:hint="eastAsia"/>
          <w:szCs w:val="22"/>
          <w:highlight w:val="yellow"/>
          <w:lang w:val="en-CA" w:eastAsia="ko-KR"/>
        </w:rPr>
        <w:t>out</w:t>
      </w:r>
      <w:r w:rsidRPr="005D195B">
        <w:rPr>
          <w:szCs w:val="22"/>
          <w:highlight w:val="yellow"/>
          <w:lang w:val="en-CA" w:eastAsia="ko-KR"/>
        </w:rPr>
        <w:t>CtbAddrRowHeight</w:t>
      </w:r>
      <w:r w:rsidRPr="005D195B">
        <w:rPr>
          <w:rFonts w:hint="eastAsia"/>
          <w:szCs w:val="22"/>
          <w:highlight w:val="yellow"/>
          <w:lang w:val="en-CA" w:eastAsia="ko-KR"/>
        </w:rPr>
        <w:t xml:space="preserve"> </w:t>
      </w:r>
      <w:r>
        <w:rPr>
          <w:rFonts w:hint="eastAsia"/>
          <w:szCs w:val="22"/>
          <w:highlight w:val="yellow"/>
          <w:lang w:val="en-CA" w:eastAsia="ko-KR"/>
        </w:rPr>
        <w:t>equal to</w:t>
      </w:r>
      <w:r w:rsidRPr="005D195B">
        <w:rPr>
          <w:szCs w:val="22"/>
          <w:highlight w:val="yellow"/>
          <w:lang w:val="en-CA" w:eastAsia="ko-KR"/>
        </w:rPr>
        <w:t xml:space="preserve"> </w:t>
      </w:r>
      <w:r w:rsidRPr="005D195B">
        <w:rPr>
          <w:rFonts w:hint="eastAsia"/>
          <w:szCs w:val="22"/>
          <w:highlight w:val="yellow"/>
          <w:lang w:val="en-CA" w:eastAsia="ko-KR"/>
        </w:rPr>
        <w:t>(</w:t>
      </w:r>
      <w:r w:rsidRPr="005D195B">
        <w:rPr>
          <w:szCs w:val="22"/>
          <w:highlight w:val="yellow"/>
          <w:lang w:val="en-CA"/>
        </w:rPr>
        <w:t> </w:t>
      </w:r>
      <w:r w:rsidRPr="005D195B">
        <w:rPr>
          <w:rFonts w:hint="eastAsia"/>
          <w:szCs w:val="22"/>
          <w:highlight w:val="yellow"/>
          <w:lang w:val="en-CA" w:eastAsia="ko-KR"/>
        </w:rPr>
        <w:t>inC</w:t>
      </w:r>
      <w:r w:rsidRPr="005D195B">
        <w:rPr>
          <w:szCs w:val="22"/>
          <w:highlight w:val="yellow"/>
          <w:lang w:val="en-CA" w:eastAsia="ko-KR"/>
        </w:rPr>
        <w:t xml:space="preserve">tbAddrColWidth </w:t>
      </w:r>
      <w:r w:rsidRPr="005D195B">
        <w:rPr>
          <w:noProof/>
          <w:sz w:val="20"/>
          <w:highlight w:val="yellow"/>
          <w:lang w:val="en-CA"/>
        </w:rPr>
        <w:t>−</w:t>
      </w:r>
      <w:r w:rsidRPr="005D195B">
        <w:rPr>
          <w:szCs w:val="22"/>
          <w:highlight w:val="yellow"/>
          <w:lang w:val="en-CA" w:eastAsia="ko-KR"/>
        </w:rPr>
        <w:t xml:space="preserve"> ctbAdd</w:t>
      </w:r>
      <w:r>
        <w:rPr>
          <w:rFonts w:hint="eastAsia"/>
          <w:szCs w:val="22"/>
          <w:highlight w:val="yellow"/>
          <w:lang w:val="en-CA" w:eastAsia="ko-KR"/>
        </w:rPr>
        <w:t>r</w:t>
      </w:r>
      <w:r w:rsidRPr="000615B5">
        <w:rPr>
          <w:szCs w:val="22"/>
          <w:highlight w:val="yellow"/>
          <w:lang w:val="en-CA" w:eastAsia="ko-KR"/>
        </w:rPr>
        <w:t>ColWidthOffset + PicWidthInCtbsY</w:t>
      </w:r>
      <w:r w:rsidRPr="00E44162">
        <w:rPr>
          <w:szCs w:val="22"/>
          <w:highlight w:val="yellow"/>
          <w:lang w:val="en-CA"/>
        </w:rPr>
        <w:t> </w:t>
      </w:r>
      <w:r w:rsidRPr="00E44162">
        <w:rPr>
          <w:szCs w:val="22"/>
          <w:highlight w:val="yellow"/>
          <w:lang w:val="en-CA" w:eastAsia="ko-KR"/>
        </w:rPr>
        <w:t>) % PicWidthInCtbsY</w:t>
      </w:r>
      <w:r>
        <w:rPr>
          <w:rFonts w:hint="eastAsia"/>
          <w:szCs w:val="22"/>
          <w:highlight w:val="yellow"/>
          <w:lang w:val="en-CA" w:eastAsia="ko-KR"/>
        </w:rPr>
        <w:t xml:space="preserve"> and</w:t>
      </w:r>
      <w:r w:rsidRPr="005D195B">
        <w:rPr>
          <w:szCs w:val="22"/>
          <w:highlight w:val="yellow"/>
          <w:lang w:val="en-CA" w:eastAsia="ko-KR"/>
        </w:rPr>
        <w:t xml:space="preserve"> </w:t>
      </w:r>
      <w:r w:rsidRPr="005D195B">
        <w:rPr>
          <w:rFonts w:hint="eastAsia"/>
          <w:szCs w:val="22"/>
          <w:highlight w:val="yellow"/>
          <w:lang w:val="en-CA" w:eastAsia="ko-KR"/>
        </w:rPr>
        <w:t>(</w:t>
      </w:r>
      <w:r w:rsidRPr="005D195B">
        <w:rPr>
          <w:szCs w:val="22"/>
          <w:highlight w:val="yellow"/>
          <w:lang w:val="en-CA"/>
        </w:rPr>
        <w:t> </w:t>
      </w:r>
      <w:r w:rsidRPr="005D195B">
        <w:rPr>
          <w:rFonts w:hint="eastAsia"/>
          <w:szCs w:val="22"/>
          <w:highlight w:val="yellow"/>
          <w:lang w:val="en-CA" w:eastAsia="ko-KR"/>
        </w:rPr>
        <w:t>inC</w:t>
      </w:r>
      <w:r w:rsidRPr="005D195B">
        <w:rPr>
          <w:szCs w:val="22"/>
          <w:highlight w:val="yellow"/>
          <w:lang w:val="en-CA" w:eastAsia="ko-KR"/>
        </w:rPr>
        <w:t xml:space="preserve">tbAddrRowHeight </w:t>
      </w:r>
      <w:r w:rsidRPr="005D195B">
        <w:rPr>
          <w:noProof/>
          <w:sz w:val="20"/>
          <w:highlight w:val="yellow"/>
          <w:lang w:val="en-CA"/>
        </w:rPr>
        <w:t>−</w:t>
      </w:r>
      <w:r w:rsidRPr="005D195B">
        <w:rPr>
          <w:szCs w:val="22"/>
          <w:highlight w:val="yellow"/>
          <w:lang w:val="en-CA" w:eastAsia="ko-KR"/>
        </w:rPr>
        <w:t xml:space="preserve"> ctbAdd</w:t>
      </w:r>
      <w:r w:rsidRPr="005D195B">
        <w:rPr>
          <w:rFonts w:hint="eastAsia"/>
          <w:szCs w:val="22"/>
          <w:highlight w:val="yellow"/>
          <w:lang w:val="en-CA" w:eastAsia="ko-KR"/>
        </w:rPr>
        <w:t>r</w:t>
      </w:r>
      <w:r w:rsidRPr="005D195B">
        <w:rPr>
          <w:szCs w:val="22"/>
          <w:highlight w:val="yellow"/>
          <w:lang w:val="en-CA" w:eastAsia="ko-KR"/>
        </w:rPr>
        <w:t>RowHeightOffset + PicHeightInCtbsY</w:t>
      </w:r>
      <w:r w:rsidRPr="005D195B">
        <w:rPr>
          <w:szCs w:val="22"/>
          <w:highlight w:val="yellow"/>
          <w:lang w:val="en-CA"/>
        </w:rPr>
        <w:t> </w:t>
      </w:r>
      <w:r w:rsidRPr="005D195B">
        <w:rPr>
          <w:szCs w:val="22"/>
          <w:highlight w:val="yellow"/>
          <w:lang w:val="en-CA" w:eastAsia="ko-KR"/>
        </w:rPr>
        <w:t>) % PicHeightInCtbsY</w:t>
      </w:r>
      <w:r>
        <w:rPr>
          <w:rFonts w:hint="eastAsia"/>
          <w:szCs w:val="22"/>
          <w:highlight w:val="yellow"/>
          <w:lang w:val="en-CA" w:eastAsia="ko-KR"/>
        </w:rPr>
        <w:t xml:space="preserve">, respectively, </w:t>
      </w:r>
      <w:r w:rsidR="007B0BF8" w:rsidRPr="000615B5">
        <w:rPr>
          <w:rFonts w:hint="eastAsia"/>
          <w:szCs w:val="22"/>
          <w:highlight w:val="yellow"/>
          <w:lang w:val="en-CA" w:eastAsia="ko-KR"/>
        </w:rPr>
        <w:t xml:space="preserve">given </w:t>
      </w:r>
      <w:r w:rsidRPr="005D195B">
        <w:rPr>
          <w:szCs w:val="22"/>
          <w:highlight w:val="yellow"/>
          <w:lang w:val="en-CA"/>
        </w:rPr>
        <w:t xml:space="preserve">the SPS </w:t>
      </w:r>
      <w:r w:rsidRPr="005D195B">
        <w:rPr>
          <w:rFonts w:hint="eastAsia"/>
          <w:szCs w:val="22"/>
          <w:highlight w:val="yellow"/>
          <w:lang w:val="en-CA" w:eastAsia="ko-KR"/>
        </w:rPr>
        <w:t>of the</w:t>
      </w:r>
      <w:r w:rsidRPr="005D195B">
        <w:rPr>
          <w:szCs w:val="22"/>
          <w:highlight w:val="yellow"/>
          <w:lang w:val="en-CA"/>
        </w:rPr>
        <w:t xml:space="preserve"> input video stream</w:t>
      </w:r>
      <w:r w:rsidRPr="005D195B">
        <w:rPr>
          <w:rFonts w:hint="eastAsia"/>
          <w:szCs w:val="22"/>
          <w:highlight w:val="yellow"/>
          <w:lang w:val="en-CA" w:eastAsia="ko-KR"/>
        </w:rPr>
        <w:t>.</w:t>
      </w:r>
    </w:p>
    <w:p w:rsidR="00E8648A" w:rsidRPr="00E44162" w:rsidRDefault="00E44162" w:rsidP="001E7715">
      <w:pPr>
        <w:numPr>
          <w:ilvl w:val="1"/>
          <w:numId w:val="18"/>
        </w:numPr>
        <w:tabs>
          <w:tab w:val="clear" w:pos="360"/>
          <w:tab w:val="clear" w:pos="720"/>
          <w:tab w:val="clear" w:pos="1080"/>
          <w:tab w:val="clear" w:pos="1440"/>
          <w:tab w:val="left" w:pos="794"/>
          <w:tab w:val="left" w:pos="1134"/>
          <w:tab w:val="left" w:pos="1588"/>
          <w:tab w:val="left" w:pos="1985"/>
        </w:tabs>
        <w:spacing w:before="86"/>
        <w:ind w:leftChars="580" w:left="1417" w:hangingChars="64" w:hanging="141"/>
        <w:jc w:val="both"/>
        <w:rPr>
          <w:szCs w:val="22"/>
          <w:highlight w:val="yellow"/>
          <w:lang w:val="en-CA" w:eastAsia="ko-KR"/>
        </w:rPr>
      </w:pPr>
      <w:r>
        <w:rPr>
          <w:rFonts w:hint="eastAsia"/>
          <w:szCs w:val="22"/>
          <w:highlight w:val="yellow"/>
          <w:lang w:val="en-CA" w:eastAsia="ko-KR"/>
        </w:rPr>
        <w:t>S</w:t>
      </w:r>
      <w:r w:rsidR="00E8648A" w:rsidRPr="000615B5">
        <w:rPr>
          <w:szCs w:val="22"/>
          <w:highlight w:val="yellow"/>
          <w:lang w:val="en-CA"/>
        </w:rPr>
        <w:t xml:space="preserve">et the value of slice_segment_address equal to </w:t>
      </w:r>
      <w:r w:rsidR="00E8648A" w:rsidRPr="00E44162">
        <w:rPr>
          <w:rFonts w:hint="eastAsia"/>
          <w:szCs w:val="22"/>
          <w:highlight w:val="yellow"/>
          <w:lang w:val="en-CA" w:eastAsia="ko-KR"/>
        </w:rPr>
        <w:t>out</w:t>
      </w:r>
      <w:r w:rsidR="00E8648A" w:rsidRPr="00E44162">
        <w:rPr>
          <w:szCs w:val="22"/>
          <w:highlight w:val="yellow"/>
          <w:lang w:val="en-CA" w:eastAsia="ko-KR"/>
        </w:rPr>
        <w:t xml:space="preserve">CtbAddrColWidth + </w:t>
      </w:r>
      <w:r w:rsidR="00E8648A" w:rsidRPr="00E44162">
        <w:rPr>
          <w:rFonts w:hint="eastAsia"/>
          <w:szCs w:val="22"/>
          <w:highlight w:val="yellow"/>
          <w:lang w:val="en-CA" w:eastAsia="ko-KR"/>
        </w:rPr>
        <w:t>out</w:t>
      </w:r>
      <w:r w:rsidR="00E8648A" w:rsidRPr="00E44162">
        <w:rPr>
          <w:szCs w:val="22"/>
          <w:highlight w:val="yellow"/>
          <w:lang w:val="en-CA" w:eastAsia="ko-KR"/>
        </w:rPr>
        <w:t xml:space="preserve">CtbAddrRowHeight * </w:t>
      </w:r>
      <w:r w:rsidR="00636130" w:rsidRPr="00E44162">
        <w:rPr>
          <w:highlight w:val="yellow"/>
        </w:rPr>
        <w:t>PicWidthInCtbsY</w:t>
      </w:r>
      <w:r w:rsidR="002A5EB5" w:rsidRPr="00E44162">
        <w:rPr>
          <w:rFonts w:hint="eastAsia"/>
          <w:szCs w:val="22"/>
          <w:highlight w:val="yellow"/>
          <w:lang w:val="en-CA" w:eastAsia="ko-KR"/>
        </w:rPr>
        <w:t xml:space="preserve">, </w:t>
      </w:r>
      <w:r w:rsidR="007B0BF8" w:rsidRPr="000615B5">
        <w:rPr>
          <w:rFonts w:hint="eastAsia"/>
          <w:szCs w:val="22"/>
          <w:highlight w:val="yellow"/>
          <w:lang w:val="en-CA" w:eastAsia="ko-KR"/>
        </w:rPr>
        <w:t xml:space="preserve">given </w:t>
      </w:r>
      <w:r w:rsidR="00E720CE" w:rsidRPr="00E44162">
        <w:rPr>
          <w:szCs w:val="22"/>
          <w:highlight w:val="yellow"/>
          <w:lang w:val="en-CA"/>
        </w:rPr>
        <w:t>the</w:t>
      </w:r>
      <w:r>
        <w:rPr>
          <w:rFonts w:hint="eastAsia"/>
          <w:szCs w:val="22"/>
          <w:highlight w:val="yellow"/>
          <w:lang w:val="en-CA" w:eastAsia="ko-KR"/>
        </w:rPr>
        <w:t xml:space="preserve"> replacement</w:t>
      </w:r>
      <w:r w:rsidR="00E720CE" w:rsidRPr="00E44162">
        <w:rPr>
          <w:szCs w:val="22"/>
          <w:highlight w:val="yellow"/>
          <w:lang w:val="en-CA"/>
        </w:rPr>
        <w:t xml:space="preserve"> </w:t>
      </w:r>
      <w:r w:rsidR="007B0BF8">
        <w:rPr>
          <w:rFonts w:hint="eastAsia"/>
          <w:szCs w:val="22"/>
          <w:highlight w:val="yellow"/>
          <w:lang w:val="en-CA" w:eastAsia="ko-KR"/>
        </w:rPr>
        <w:t>S</w:t>
      </w:r>
      <w:r w:rsidR="00E720CE" w:rsidRPr="00E44162">
        <w:rPr>
          <w:szCs w:val="22"/>
          <w:highlight w:val="yellow"/>
          <w:lang w:val="en-CA"/>
        </w:rPr>
        <w:t xml:space="preserve">PS </w:t>
      </w:r>
      <w:r w:rsidR="00E720CE" w:rsidRPr="00E44162">
        <w:rPr>
          <w:rFonts w:hint="eastAsia"/>
          <w:szCs w:val="22"/>
          <w:highlight w:val="yellow"/>
          <w:lang w:val="en-CA" w:eastAsia="ko-KR"/>
        </w:rPr>
        <w:t>of the</w:t>
      </w:r>
      <w:r w:rsidR="00E720CE" w:rsidRPr="00E44162">
        <w:rPr>
          <w:szCs w:val="22"/>
          <w:highlight w:val="yellow"/>
          <w:lang w:val="en-CA"/>
        </w:rPr>
        <w:t xml:space="preserve"> </w:t>
      </w:r>
      <w:r>
        <w:rPr>
          <w:rFonts w:hint="eastAsia"/>
          <w:szCs w:val="22"/>
          <w:highlight w:val="yellow"/>
          <w:lang w:val="en-CA" w:eastAsia="ko-KR"/>
        </w:rPr>
        <w:t>out</w:t>
      </w:r>
      <w:r w:rsidR="00E720CE" w:rsidRPr="00E44162">
        <w:rPr>
          <w:szCs w:val="22"/>
          <w:highlight w:val="yellow"/>
          <w:lang w:val="en-CA"/>
        </w:rPr>
        <w:t>put video stream</w:t>
      </w:r>
      <w:r w:rsidR="00E720CE" w:rsidRPr="00E44162">
        <w:rPr>
          <w:rFonts w:hint="eastAsia"/>
          <w:szCs w:val="22"/>
          <w:highlight w:val="yellow"/>
          <w:lang w:val="en-CA" w:eastAsia="ko-KR"/>
        </w:rPr>
        <w:t>.</w:t>
      </w:r>
    </w:p>
    <w:p w:rsidR="00E8648A" w:rsidRPr="00163550" w:rsidRDefault="00E8648A" w:rsidP="00472CC5">
      <w:pPr>
        <w:numPr>
          <w:ilvl w:val="0"/>
          <w:numId w:val="18"/>
        </w:numPr>
        <w:tabs>
          <w:tab w:val="clear" w:pos="360"/>
          <w:tab w:val="clear" w:pos="720"/>
          <w:tab w:val="clear" w:pos="1080"/>
          <w:tab w:val="clear" w:pos="1440"/>
          <w:tab w:val="left" w:pos="851"/>
          <w:tab w:val="left" w:pos="1191"/>
          <w:tab w:val="left" w:pos="1588"/>
          <w:tab w:val="left" w:pos="1985"/>
        </w:tabs>
        <w:spacing w:before="86"/>
        <w:ind w:left="1134" w:hanging="283"/>
        <w:jc w:val="both"/>
        <w:rPr>
          <w:szCs w:val="22"/>
          <w:highlight w:val="yellow"/>
          <w:lang w:val="en-CA" w:eastAsia="ko-KR"/>
        </w:rPr>
      </w:pPr>
      <w:r w:rsidRPr="00163550">
        <w:rPr>
          <w:szCs w:val="22"/>
          <w:highlight w:val="yellow"/>
          <w:lang w:val="en-CA" w:eastAsia="ko-KR"/>
        </w:rPr>
        <w:t>Reorder the VCL NAL units within each access unit for ascending values of slice_segment_address.</w:t>
      </w:r>
    </w:p>
    <w:p w:rsidR="00E8648A" w:rsidRPr="009155D2" w:rsidRDefault="00E8648A" w:rsidP="001E7715">
      <w:pPr>
        <w:numPr>
          <w:ilvl w:val="0"/>
          <w:numId w:val="18"/>
        </w:numPr>
        <w:tabs>
          <w:tab w:val="clear" w:pos="360"/>
          <w:tab w:val="clear" w:pos="720"/>
          <w:tab w:val="clear" w:pos="1080"/>
          <w:tab w:val="clear" w:pos="1440"/>
          <w:tab w:val="left" w:pos="851"/>
          <w:tab w:val="left" w:pos="1191"/>
          <w:tab w:val="left" w:pos="1588"/>
          <w:tab w:val="left" w:pos="1985"/>
        </w:tabs>
        <w:spacing w:before="86"/>
        <w:ind w:left="1134" w:hanging="283"/>
        <w:jc w:val="both"/>
        <w:rPr>
          <w:szCs w:val="22"/>
          <w:highlight w:val="yellow"/>
          <w:lang w:val="en-CA" w:eastAsia="ko-KR"/>
        </w:rPr>
      </w:pPr>
      <w:r w:rsidRPr="00163550">
        <w:rPr>
          <w:szCs w:val="22"/>
          <w:highlight w:val="yellow"/>
          <w:lang w:val="en-CA" w:eastAsia="ko-KR"/>
        </w:rPr>
        <w:t xml:space="preserve">For the first VCL NAL unit </w:t>
      </w:r>
      <w:r w:rsidRPr="009155D2">
        <w:rPr>
          <w:szCs w:val="22"/>
          <w:highlight w:val="yellow"/>
          <w:lang w:val="en-CA" w:eastAsia="ko-KR"/>
        </w:rPr>
        <w:t>within each access unit</w:t>
      </w:r>
      <w:r w:rsidRPr="00163550">
        <w:rPr>
          <w:szCs w:val="22"/>
          <w:highlight w:val="yellow"/>
          <w:lang w:val="en-CA" w:eastAsia="ko-KR"/>
        </w:rPr>
        <w:t>, set the value of first_slice_segment_in_pic_flag equal to 1.</w:t>
      </w:r>
    </w:p>
    <w:p w:rsidR="00B82CD0" w:rsidRPr="00CE0FAE" w:rsidRDefault="00B82CD0" w:rsidP="00B82CD0">
      <w:pPr>
        <w:keepNext/>
        <w:numPr>
          <w:ilvl w:val="0"/>
          <w:numId w:val="6"/>
        </w:numPr>
        <w:tabs>
          <w:tab w:val="num" w:pos="360"/>
        </w:tabs>
        <w:spacing w:before="240" w:after="60"/>
        <w:ind w:left="360" w:hanging="360"/>
        <w:outlineLvl w:val="0"/>
        <w:rPr>
          <w:rFonts w:cs="Arial"/>
          <w:b/>
          <w:bCs/>
          <w:kern w:val="32"/>
          <w:sz w:val="32"/>
          <w:szCs w:val="32"/>
          <w:lang w:eastAsia="ko-KR"/>
        </w:rPr>
      </w:pPr>
      <w:r w:rsidRPr="00CE0FAE">
        <w:rPr>
          <w:rFonts w:cs="Arial" w:hint="eastAsia"/>
          <w:b/>
          <w:bCs/>
          <w:kern w:val="32"/>
          <w:sz w:val="32"/>
          <w:szCs w:val="32"/>
          <w:lang w:val="en-CA" w:eastAsia="ko-KR"/>
        </w:rPr>
        <w:t>References</w:t>
      </w:r>
      <w:bookmarkStart w:id="1" w:name="_Ref468703769"/>
    </w:p>
    <w:p w:rsidR="00560EDD" w:rsidRPr="00560EDD" w:rsidRDefault="004E45FD" w:rsidP="00560EDD">
      <w:pPr>
        <w:numPr>
          <w:ilvl w:val="0"/>
          <w:numId w:val="14"/>
        </w:numPr>
        <w:tabs>
          <w:tab w:val="clear" w:pos="360"/>
          <w:tab w:val="clear" w:pos="720"/>
          <w:tab w:val="clear" w:pos="1080"/>
          <w:tab w:val="clear" w:pos="1440"/>
        </w:tabs>
        <w:overflowPunct/>
        <w:autoSpaceDE/>
        <w:autoSpaceDN/>
        <w:adjustRightInd/>
        <w:spacing w:before="0"/>
        <w:textAlignment w:val="auto"/>
        <w:rPr>
          <w:rFonts w:eastAsia="Times New Roman"/>
          <w:szCs w:val="24"/>
          <w:lang w:eastAsia="ko-KR"/>
        </w:rPr>
      </w:pPr>
      <w:bookmarkStart w:id="2" w:name="_Ref468717798"/>
      <w:bookmarkEnd w:id="1"/>
      <w:r w:rsidRPr="00560EDD">
        <w:rPr>
          <w:rFonts w:eastAsia="Times New Roman"/>
          <w:szCs w:val="24"/>
          <w:lang w:eastAsia="ko-KR"/>
        </w:rPr>
        <w:t>JCTVC-A</w:t>
      </w:r>
      <w:r w:rsidRPr="008A2ACE">
        <w:rPr>
          <w:rFonts w:hint="eastAsia"/>
          <w:szCs w:val="24"/>
          <w:lang w:eastAsia="ko-KR"/>
        </w:rPr>
        <w:t>B-</w:t>
      </w:r>
      <w:r w:rsidRPr="00560EDD">
        <w:rPr>
          <w:rFonts w:eastAsia="Times New Roman"/>
          <w:szCs w:val="24"/>
          <w:lang w:eastAsia="ko-KR"/>
        </w:rPr>
        <w:t>1005</w:t>
      </w:r>
      <w:r w:rsidRPr="008A2ACE">
        <w:rPr>
          <w:rFonts w:hint="eastAsia"/>
          <w:szCs w:val="24"/>
          <w:lang w:eastAsia="ko-KR"/>
        </w:rPr>
        <w:t xml:space="preserve">, </w:t>
      </w:r>
      <w:r w:rsidRPr="008A2ACE">
        <w:rPr>
          <w:szCs w:val="24"/>
          <w:lang w:eastAsia="ko-KR"/>
        </w:rPr>
        <w:t>“</w:t>
      </w:r>
      <w:r w:rsidRPr="00A44B62">
        <w:t>HEVC Additional</w:t>
      </w:r>
      <w:r w:rsidRPr="00A44B62" w:rsidDel="00C16EF5">
        <w:t xml:space="preserve"> </w:t>
      </w:r>
      <w:r w:rsidRPr="00A44B62">
        <w:t xml:space="preserve">Supplemental Enhancement Information (Draft </w:t>
      </w:r>
      <w:r>
        <w:t>3</w:t>
      </w:r>
      <w:r w:rsidRPr="00A44B62">
        <w:t>)</w:t>
      </w:r>
      <w:r>
        <w:rPr>
          <w:lang w:eastAsia="ko-KR"/>
        </w:rPr>
        <w:t>”</w:t>
      </w:r>
      <w:r>
        <w:rPr>
          <w:rFonts w:hint="eastAsia"/>
          <w:lang w:eastAsia="ko-KR"/>
        </w:rPr>
        <w:t xml:space="preserve">, </w:t>
      </w:r>
      <w:r w:rsidRPr="00560EDD">
        <w:rPr>
          <w:rFonts w:eastAsia="Times New Roman"/>
          <w:szCs w:val="24"/>
          <w:lang w:eastAsia="ko-KR"/>
        </w:rPr>
        <w:t xml:space="preserve">J. Boyce, A. </w:t>
      </w:r>
      <w:proofErr w:type="spellStart"/>
      <w:r w:rsidRPr="00560EDD">
        <w:rPr>
          <w:rFonts w:eastAsia="Times New Roman"/>
          <w:szCs w:val="24"/>
          <w:lang w:eastAsia="ko-KR"/>
        </w:rPr>
        <w:t>Ramasubramanian</w:t>
      </w:r>
      <w:proofErr w:type="spellEnd"/>
      <w:r w:rsidRPr="00560EDD">
        <w:rPr>
          <w:rFonts w:eastAsia="Times New Roman"/>
          <w:szCs w:val="24"/>
          <w:lang w:eastAsia="ko-KR"/>
        </w:rPr>
        <w:t>, R. Skupin, G. J. Sullivan, A. Tourapis</w:t>
      </w:r>
      <w:r w:rsidRPr="008A2ACE">
        <w:rPr>
          <w:rFonts w:hint="eastAsia"/>
          <w:szCs w:val="24"/>
          <w:lang w:eastAsia="ko-KR"/>
        </w:rPr>
        <w:t xml:space="preserve">, Y. </w:t>
      </w:r>
      <w:r w:rsidRPr="008A2ACE">
        <w:rPr>
          <w:szCs w:val="24"/>
          <w:lang w:eastAsia="ko-KR"/>
        </w:rPr>
        <w:t>–</w:t>
      </w:r>
      <w:r w:rsidRPr="008A2ACE">
        <w:rPr>
          <w:rFonts w:hint="eastAsia"/>
          <w:szCs w:val="24"/>
          <w:lang w:eastAsia="ko-KR"/>
        </w:rPr>
        <w:t>K. Wang</w:t>
      </w:r>
      <w:r w:rsidRPr="00560EDD">
        <w:rPr>
          <w:rFonts w:eastAsia="Times New Roman"/>
          <w:szCs w:val="24"/>
          <w:lang w:eastAsia="ko-KR"/>
        </w:rPr>
        <w:t xml:space="preserve">, </w:t>
      </w:r>
      <w:r w:rsidRPr="008A2ACE">
        <w:rPr>
          <w:rFonts w:hint="eastAsia"/>
          <w:szCs w:val="24"/>
          <w:lang w:eastAsia="ko-KR"/>
        </w:rPr>
        <w:t>July</w:t>
      </w:r>
      <w:r w:rsidRPr="00560EDD">
        <w:rPr>
          <w:rFonts w:eastAsia="Times New Roman"/>
          <w:szCs w:val="24"/>
          <w:lang w:eastAsia="ko-KR"/>
        </w:rPr>
        <w:t xml:space="preserve"> 2017, </w:t>
      </w:r>
      <w:r w:rsidRPr="008A2ACE">
        <w:rPr>
          <w:rFonts w:hint="eastAsia"/>
          <w:szCs w:val="24"/>
          <w:lang w:eastAsia="ko-KR"/>
        </w:rPr>
        <w:t>Torino</w:t>
      </w:r>
      <w:r w:rsidRPr="00560EDD">
        <w:rPr>
          <w:rFonts w:eastAsia="Times New Roman"/>
          <w:szCs w:val="24"/>
          <w:lang w:eastAsia="ko-KR"/>
        </w:rPr>
        <w:t>.</w:t>
      </w:r>
    </w:p>
    <w:p w:rsidR="00924CDF" w:rsidRPr="00560EDD" w:rsidRDefault="00B82CD0" w:rsidP="0099119A">
      <w:pPr>
        <w:numPr>
          <w:ilvl w:val="0"/>
          <w:numId w:val="14"/>
        </w:numPr>
        <w:tabs>
          <w:tab w:val="clear" w:pos="360"/>
          <w:tab w:val="clear" w:pos="720"/>
          <w:tab w:val="clear" w:pos="1080"/>
          <w:tab w:val="clear" w:pos="1440"/>
        </w:tabs>
        <w:overflowPunct/>
        <w:autoSpaceDE/>
        <w:autoSpaceDN/>
        <w:adjustRightInd/>
        <w:spacing w:before="0"/>
        <w:textAlignment w:val="auto"/>
        <w:rPr>
          <w:rFonts w:eastAsia="Times New Roman"/>
          <w:szCs w:val="24"/>
          <w:lang w:eastAsia="ko-KR"/>
        </w:rPr>
      </w:pPr>
      <w:r w:rsidRPr="004E45FD">
        <w:rPr>
          <w:szCs w:val="24"/>
          <w:lang w:eastAsia="ko-KR"/>
        </w:rPr>
        <w:t>JCTVC-AA0029,</w:t>
      </w:r>
      <w:r w:rsidRPr="004E45FD">
        <w:rPr>
          <w:rFonts w:eastAsia="Times New Roman"/>
          <w:szCs w:val="24"/>
          <w:lang w:eastAsia="ko-KR"/>
        </w:rPr>
        <w:t xml:space="preserve"> “MCTS extraction with slice reordering”</w:t>
      </w:r>
      <w:r w:rsidRPr="004E45FD">
        <w:rPr>
          <w:szCs w:val="24"/>
          <w:lang w:eastAsia="ko-KR"/>
        </w:rPr>
        <w:t xml:space="preserve">, </w:t>
      </w:r>
      <w:r w:rsidRPr="004E45FD">
        <w:rPr>
          <w:szCs w:val="22"/>
          <w:lang w:val="en-CA"/>
        </w:rPr>
        <w:t>R. Skupin, Y. Sanchez</w:t>
      </w:r>
      <w:r>
        <w:rPr>
          <w:rFonts w:hint="eastAsia"/>
          <w:lang w:eastAsia="ko-KR"/>
        </w:rPr>
        <w:t xml:space="preserve">, </w:t>
      </w:r>
      <w:r w:rsidRPr="004E45FD">
        <w:rPr>
          <w:rFonts w:eastAsia="Times New Roman"/>
          <w:szCs w:val="24"/>
          <w:lang w:eastAsia="ko-KR"/>
        </w:rPr>
        <w:t>April 2017, Hobart.</w:t>
      </w:r>
      <w:bookmarkEnd w:id="2"/>
      <w:r w:rsidRPr="004E45FD">
        <w:rPr>
          <w:rFonts w:eastAsia="Times New Roman"/>
          <w:szCs w:val="24"/>
          <w:lang w:eastAsia="ko-KR"/>
        </w:rPr>
        <w:t xml:space="preserve"> </w:t>
      </w:r>
    </w:p>
    <w:p w:rsidR="00924CDF" w:rsidRPr="001E7715" w:rsidRDefault="00924CDF" w:rsidP="00924CDF">
      <w:pPr>
        <w:numPr>
          <w:ilvl w:val="0"/>
          <w:numId w:val="14"/>
        </w:numPr>
        <w:tabs>
          <w:tab w:val="clear" w:pos="360"/>
          <w:tab w:val="clear" w:pos="720"/>
          <w:tab w:val="clear" w:pos="1080"/>
          <w:tab w:val="clear" w:pos="1440"/>
        </w:tabs>
        <w:overflowPunct/>
        <w:autoSpaceDE/>
        <w:autoSpaceDN/>
        <w:adjustRightInd/>
        <w:spacing w:before="0"/>
        <w:textAlignment w:val="auto"/>
        <w:rPr>
          <w:rFonts w:eastAsia="Times New Roman"/>
          <w:szCs w:val="24"/>
          <w:lang w:eastAsia="ko-KR"/>
        </w:rPr>
      </w:pPr>
      <w:r w:rsidRPr="00924CDF">
        <w:rPr>
          <w:lang w:eastAsia="ko-KR"/>
        </w:rPr>
        <w:t>JCTVC-AB0028</w:t>
      </w:r>
      <w:r>
        <w:rPr>
          <w:rFonts w:hint="eastAsia"/>
          <w:lang w:eastAsia="ko-KR"/>
        </w:rPr>
        <w:t>,</w:t>
      </w:r>
      <w:r w:rsidRPr="00924CDF">
        <w:rPr>
          <w:lang w:eastAsia="ko-KR"/>
        </w:rPr>
        <w:t xml:space="preserve"> </w:t>
      </w:r>
      <w:r>
        <w:rPr>
          <w:lang w:eastAsia="ko-KR"/>
        </w:rPr>
        <w:t>“</w:t>
      </w:r>
      <w:r w:rsidRPr="00924CDF">
        <w:rPr>
          <w:lang w:eastAsia="ko-KR"/>
        </w:rPr>
        <w:t>MCTS extraction with optional slice reordering</w:t>
      </w:r>
      <w:r>
        <w:rPr>
          <w:lang w:eastAsia="ko-KR"/>
        </w:rPr>
        <w:t>”</w:t>
      </w:r>
      <w:r>
        <w:rPr>
          <w:rFonts w:hint="eastAsia"/>
          <w:lang w:eastAsia="ko-KR"/>
        </w:rPr>
        <w:t xml:space="preserve">, </w:t>
      </w:r>
      <w:r w:rsidR="00472CC5">
        <w:rPr>
          <w:szCs w:val="22"/>
          <w:lang w:val="en-CA"/>
        </w:rPr>
        <w:t>R. Skupin, Y. Sanchez</w:t>
      </w:r>
      <w:r w:rsidR="00472CC5">
        <w:rPr>
          <w:rFonts w:hint="eastAsia"/>
          <w:szCs w:val="22"/>
          <w:lang w:val="en-CA" w:eastAsia="ko-KR"/>
        </w:rPr>
        <w:t>,</w:t>
      </w:r>
      <w:r w:rsidR="00472CC5" w:rsidRPr="00924CDF">
        <w:rPr>
          <w:rFonts w:hint="eastAsia"/>
          <w:szCs w:val="24"/>
          <w:lang w:eastAsia="ko-KR"/>
        </w:rPr>
        <w:t xml:space="preserve"> </w:t>
      </w:r>
      <w:r w:rsidRPr="00924CDF">
        <w:rPr>
          <w:rFonts w:hint="eastAsia"/>
          <w:szCs w:val="24"/>
          <w:lang w:eastAsia="ko-KR"/>
        </w:rPr>
        <w:t>July</w:t>
      </w:r>
      <w:r w:rsidRPr="00560EDD">
        <w:rPr>
          <w:rFonts w:eastAsia="Times New Roman"/>
          <w:szCs w:val="24"/>
          <w:lang w:eastAsia="ko-KR"/>
        </w:rPr>
        <w:t xml:space="preserve"> 2017, </w:t>
      </w:r>
      <w:r w:rsidRPr="00924CDF">
        <w:rPr>
          <w:rFonts w:hint="eastAsia"/>
          <w:szCs w:val="24"/>
          <w:lang w:eastAsia="ko-KR"/>
        </w:rPr>
        <w:t>Torino</w:t>
      </w:r>
      <w:r w:rsidRPr="00560EDD">
        <w:rPr>
          <w:rFonts w:eastAsia="Times New Roman"/>
          <w:szCs w:val="24"/>
          <w:lang w:eastAsia="ko-KR"/>
        </w:rPr>
        <w:t>.</w:t>
      </w:r>
    </w:p>
    <w:p w:rsidR="00035BCF" w:rsidRPr="00E27D8F" w:rsidRDefault="00924CDF" w:rsidP="00E27D8F">
      <w:pPr>
        <w:numPr>
          <w:ilvl w:val="0"/>
          <w:numId w:val="14"/>
        </w:numPr>
        <w:tabs>
          <w:tab w:val="clear" w:pos="360"/>
          <w:tab w:val="clear" w:pos="720"/>
          <w:tab w:val="clear" w:pos="1080"/>
          <w:tab w:val="clear" w:pos="1440"/>
        </w:tabs>
        <w:overflowPunct/>
        <w:autoSpaceDE/>
        <w:autoSpaceDN/>
        <w:adjustRightInd/>
        <w:spacing w:before="0"/>
        <w:textAlignment w:val="auto"/>
        <w:rPr>
          <w:rFonts w:eastAsia="Times New Roman"/>
          <w:szCs w:val="24"/>
          <w:lang w:eastAsia="ko-KR"/>
        </w:rPr>
      </w:pPr>
      <w:r w:rsidRPr="00E27D8F">
        <w:rPr>
          <w:rFonts w:eastAsia="Times New Roman"/>
          <w:szCs w:val="24"/>
          <w:lang w:eastAsia="ko-KR"/>
        </w:rPr>
        <w:t>JCTVC-AB0037</w:t>
      </w:r>
      <w:r w:rsidRPr="00E27D8F">
        <w:rPr>
          <w:rFonts w:hint="eastAsia"/>
          <w:szCs w:val="24"/>
          <w:lang w:eastAsia="ko-KR"/>
        </w:rPr>
        <w:t>,</w:t>
      </w:r>
      <w:r w:rsidRPr="00E27D8F">
        <w:rPr>
          <w:rFonts w:eastAsia="Times New Roman"/>
          <w:szCs w:val="24"/>
          <w:lang w:eastAsia="ko-KR"/>
        </w:rPr>
        <w:t xml:space="preserve"> </w:t>
      </w:r>
      <w:r w:rsidRPr="00E27D8F">
        <w:rPr>
          <w:szCs w:val="24"/>
          <w:lang w:eastAsia="ko-KR"/>
        </w:rPr>
        <w:t>“</w:t>
      </w:r>
      <w:r w:rsidRPr="00E27D8F">
        <w:rPr>
          <w:rFonts w:eastAsia="Times New Roman"/>
          <w:szCs w:val="24"/>
          <w:lang w:eastAsia="ko-KR"/>
        </w:rPr>
        <w:t>On MCTS extraction information set SEI message</w:t>
      </w:r>
      <w:r w:rsidRPr="00E27D8F">
        <w:rPr>
          <w:szCs w:val="24"/>
          <w:lang w:eastAsia="ko-KR"/>
        </w:rPr>
        <w:t>”</w:t>
      </w:r>
      <w:r w:rsidRPr="00E27D8F">
        <w:rPr>
          <w:rFonts w:hint="eastAsia"/>
          <w:szCs w:val="24"/>
          <w:lang w:eastAsia="ko-KR"/>
        </w:rPr>
        <w:t>, H. -M. Oh, S. Oh, July</w:t>
      </w:r>
      <w:r w:rsidRPr="00E27D8F">
        <w:rPr>
          <w:rFonts w:eastAsia="Times New Roman"/>
          <w:szCs w:val="24"/>
          <w:lang w:eastAsia="ko-KR"/>
        </w:rPr>
        <w:t xml:space="preserve"> 2017, </w:t>
      </w:r>
      <w:r w:rsidRPr="00E27D8F">
        <w:rPr>
          <w:rFonts w:hint="eastAsia"/>
          <w:szCs w:val="24"/>
          <w:lang w:eastAsia="ko-KR"/>
        </w:rPr>
        <w:t>Torino</w:t>
      </w:r>
      <w:r w:rsidRPr="00E27D8F">
        <w:rPr>
          <w:rFonts w:eastAsia="Times New Roman"/>
          <w:szCs w:val="24"/>
          <w:lang w:eastAsia="ko-KR"/>
        </w:rPr>
        <w:t>.</w:t>
      </w: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2E2F20" w:rsidRPr="0071441D" w:rsidRDefault="004445B3" w:rsidP="0071441D">
      <w:pPr>
        <w:jc w:val="both"/>
        <w:rPr>
          <w:szCs w:val="22"/>
          <w:lang w:val="en-CA" w:eastAsia="ko-KR"/>
        </w:rPr>
      </w:pPr>
      <w:r>
        <w:rPr>
          <w:rFonts w:hint="eastAsia"/>
          <w:b/>
          <w:szCs w:val="22"/>
          <w:lang w:val="en-CA" w:eastAsia="ko-KR"/>
        </w:rPr>
        <w:t>LG Electronics</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sectPr w:rsidR="002E2F20" w:rsidRPr="0071441D"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359" w:rsidRDefault="00FD1359">
      <w:r>
        <w:separator/>
      </w:r>
    </w:p>
  </w:endnote>
  <w:endnote w:type="continuationSeparator" w:id="0">
    <w:p w:rsidR="00FD1359" w:rsidRDefault="00FD1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3B1451">
      <w:rPr>
        <w:rStyle w:val="a5"/>
        <w:noProof/>
      </w:rPr>
      <w:t>1</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ins w:id="3" w:author="Hyun-Mook Oh" w:date="2017-10-11T14:56:00Z">
      <w:r w:rsidR="00D37DCB">
        <w:rPr>
          <w:rStyle w:val="a5"/>
          <w:noProof/>
        </w:rPr>
        <w:t>2017-10-10</w:t>
      </w:r>
    </w:ins>
    <w:del w:id="4" w:author="Hyun-Mook Oh" w:date="2017-10-10T14:58:00Z">
      <w:r w:rsidR="001E7715" w:rsidDel="00EE1C2E">
        <w:rPr>
          <w:rStyle w:val="a5"/>
          <w:noProof/>
        </w:rPr>
        <w:delText>2017-10-01</w:delText>
      </w:r>
    </w:del>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359" w:rsidRDefault="00FD1359">
      <w:r>
        <w:separator/>
      </w:r>
    </w:p>
  </w:footnote>
  <w:footnote w:type="continuationSeparator" w:id="0">
    <w:p w:rsidR="00FD1359" w:rsidRDefault="00FD13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1">
    <w:nsid w:val="FFFFFFFE"/>
    <w:multiLevelType w:val="singleLevel"/>
    <w:tmpl w:val="B88A0226"/>
    <w:lvl w:ilvl="0">
      <w:numFmt w:val="decimal"/>
      <w:lvlText w:val="*"/>
      <w:lvlJc w:val="left"/>
    </w:lvl>
  </w:abstractNum>
  <w:abstractNum w:abstractNumId="2">
    <w:nsid w:val="01B53BB8"/>
    <w:multiLevelType w:val="hybridMultilevel"/>
    <w:tmpl w:val="847AAC78"/>
    <w:lvl w:ilvl="0" w:tplc="CCE27728">
      <w:start w:val="1"/>
      <w:numFmt w:val="bullet"/>
      <w:lvlText w:val="–"/>
      <w:lvlJc w:val="left"/>
      <w:pPr>
        <w:ind w:left="1080" w:hanging="360"/>
      </w:pPr>
      <w:rPr>
        <w:rFonts w:ascii="Courier New" w:hAnsi="Courier New" w:hint="default"/>
      </w:rPr>
    </w:lvl>
    <w:lvl w:ilvl="1" w:tplc="CCE27728">
      <w:start w:val="1"/>
      <w:numFmt w:val="bullet"/>
      <w:lvlText w:val="–"/>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7682CF0"/>
    <w:multiLevelType w:val="hybridMultilevel"/>
    <w:tmpl w:val="A72E3BDC"/>
    <w:lvl w:ilvl="0" w:tplc="46C8D3F2">
      <w:start w:val="10"/>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2040118"/>
    <w:multiLevelType w:val="hybridMultilevel"/>
    <w:tmpl w:val="4BCAE472"/>
    <w:lvl w:ilvl="0" w:tplc="CCE27728">
      <w:start w:val="1"/>
      <w:numFmt w:val="bullet"/>
      <w:lvlText w:val="–"/>
      <w:lvlJc w:val="left"/>
      <w:pPr>
        <w:ind w:left="757" w:hanging="360"/>
      </w:pPr>
      <w:rPr>
        <w:rFonts w:ascii="Courier New" w:hAnsi="Courier New" w:hint="default"/>
      </w:rPr>
    </w:lvl>
    <w:lvl w:ilvl="1" w:tplc="04090003">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nsid w:val="6DAB759C"/>
    <w:multiLevelType w:val="hybridMultilevel"/>
    <w:tmpl w:val="893EADD4"/>
    <w:lvl w:ilvl="0" w:tplc="2B748922">
      <w:start w:val="1"/>
      <w:numFmt w:val="decimal"/>
      <w:lvlText w:val="[%1]"/>
      <w:lvlJc w:val="left"/>
      <w:pPr>
        <w:ind w:left="400" w:hanging="400"/>
      </w:pPr>
      <w:rPr>
        <w:rFonts w:cs="Times New Roman" w:hint="eastAsia"/>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6">
    <w:nsid w:val="71DD68C4"/>
    <w:multiLevelType w:val="hybridMultilevel"/>
    <w:tmpl w:val="1DDE1D28"/>
    <w:lvl w:ilvl="0" w:tplc="07FA7CCC">
      <w:numFmt w:val="bullet"/>
      <w:lvlText w:val="-"/>
      <w:lvlJc w:val="left"/>
      <w:pPr>
        <w:ind w:left="1080" w:hanging="360"/>
      </w:pPr>
      <w:rPr>
        <w:rFonts w:ascii="Times New Roman" w:eastAsia="맑은 고딕" w:hAnsi="Times New Roman" w:cs="Times New Roman" w:hint="default"/>
      </w:rPr>
    </w:lvl>
    <w:lvl w:ilvl="1" w:tplc="04090003">
      <w:start w:val="1"/>
      <w:numFmt w:val="bullet"/>
      <w:lvlText w:val=""/>
      <w:lvlJc w:val="left"/>
      <w:pPr>
        <w:ind w:left="1520" w:hanging="400"/>
      </w:pPr>
      <w:rPr>
        <w:rFonts w:ascii="Wingdings" w:hAnsi="Wingdings" w:hint="default"/>
      </w:rPr>
    </w:lvl>
    <w:lvl w:ilvl="2" w:tplc="04090005">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2"/>
  </w:num>
  <w:num w:numId="4">
    <w:abstractNumId w:val="10"/>
  </w:num>
  <w:num w:numId="5">
    <w:abstractNumId w:val="11"/>
  </w:num>
  <w:num w:numId="6">
    <w:abstractNumId w:val="8"/>
  </w:num>
  <w:num w:numId="7">
    <w:abstractNumId w:val="9"/>
  </w:num>
  <w:num w:numId="8">
    <w:abstractNumId w:val="8"/>
  </w:num>
  <w:num w:numId="9">
    <w:abstractNumId w:val="3"/>
  </w:num>
  <w:num w:numId="10">
    <w:abstractNumId w:val="7"/>
  </w:num>
  <w:num w:numId="11">
    <w:abstractNumId w:val="4"/>
  </w:num>
  <w:num w:numId="12">
    <w:abstractNumId w:val="5"/>
  </w:num>
  <w:num w:numId="13">
    <w:abstractNumId w:val="13"/>
  </w:num>
  <w:num w:numId="14">
    <w:abstractNumId w:val="15"/>
  </w:num>
  <w:num w:numId="15">
    <w:abstractNumId w:val="0"/>
  </w:num>
  <w:num w:numId="16">
    <w:abstractNumId w:val="16"/>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D39"/>
    <w:rsid w:val="00020028"/>
    <w:rsid w:val="00021DFE"/>
    <w:rsid w:val="000308A3"/>
    <w:rsid w:val="00035BCF"/>
    <w:rsid w:val="000447C9"/>
    <w:rsid w:val="000458BC"/>
    <w:rsid w:val="00045C41"/>
    <w:rsid w:val="00046C03"/>
    <w:rsid w:val="00051457"/>
    <w:rsid w:val="00053292"/>
    <w:rsid w:val="000615B5"/>
    <w:rsid w:val="00065039"/>
    <w:rsid w:val="000663C2"/>
    <w:rsid w:val="0007614F"/>
    <w:rsid w:val="000777ED"/>
    <w:rsid w:val="00082F22"/>
    <w:rsid w:val="000A3BD5"/>
    <w:rsid w:val="000B0C0F"/>
    <w:rsid w:val="000B1C6B"/>
    <w:rsid w:val="000B4FF9"/>
    <w:rsid w:val="000C09AC"/>
    <w:rsid w:val="000E00F3"/>
    <w:rsid w:val="000E0A77"/>
    <w:rsid w:val="000F1148"/>
    <w:rsid w:val="000F158C"/>
    <w:rsid w:val="000F6C4F"/>
    <w:rsid w:val="00102F3D"/>
    <w:rsid w:val="00124E38"/>
    <w:rsid w:val="0012580B"/>
    <w:rsid w:val="00131F90"/>
    <w:rsid w:val="0013526E"/>
    <w:rsid w:val="00146152"/>
    <w:rsid w:val="00155A9D"/>
    <w:rsid w:val="00163550"/>
    <w:rsid w:val="00171135"/>
    <w:rsid w:val="00171371"/>
    <w:rsid w:val="00175A24"/>
    <w:rsid w:val="0018104A"/>
    <w:rsid w:val="00187E58"/>
    <w:rsid w:val="0019158D"/>
    <w:rsid w:val="001A297E"/>
    <w:rsid w:val="001A368E"/>
    <w:rsid w:val="001A5DFC"/>
    <w:rsid w:val="001A7329"/>
    <w:rsid w:val="001A792F"/>
    <w:rsid w:val="001B4E28"/>
    <w:rsid w:val="001C0EDD"/>
    <w:rsid w:val="001C3525"/>
    <w:rsid w:val="001C3AFB"/>
    <w:rsid w:val="001D1BD2"/>
    <w:rsid w:val="001D7D8C"/>
    <w:rsid w:val="001E02BE"/>
    <w:rsid w:val="001E3B37"/>
    <w:rsid w:val="001E7715"/>
    <w:rsid w:val="001F123C"/>
    <w:rsid w:val="001F2594"/>
    <w:rsid w:val="002055A6"/>
    <w:rsid w:val="00206460"/>
    <w:rsid w:val="002069B4"/>
    <w:rsid w:val="00215682"/>
    <w:rsid w:val="00215DFC"/>
    <w:rsid w:val="002212DF"/>
    <w:rsid w:val="00222CD4"/>
    <w:rsid w:val="00225016"/>
    <w:rsid w:val="002264A6"/>
    <w:rsid w:val="00227BA7"/>
    <w:rsid w:val="0023011C"/>
    <w:rsid w:val="002375C1"/>
    <w:rsid w:val="002434EB"/>
    <w:rsid w:val="00262C53"/>
    <w:rsid w:val="00263398"/>
    <w:rsid w:val="00266F06"/>
    <w:rsid w:val="00271E34"/>
    <w:rsid w:val="00275BCF"/>
    <w:rsid w:val="00285AC3"/>
    <w:rsid w:val="00291E36"/>
    <w:rsid w:val="00292257"/>
    <w:rsid w:val="002A54E0"/>
    <w:rsid w:val="002A5EB5"/>
    <w:rsid w:val="002B1595"/>
    <w:rsid w:val="002B191D"/>
    <w:rsid w:val="002C03EC"/>
    <w:rsid w:val="002C3210"/>
    <w:rsid w:val="002D0A31"/>
    <w:rsid w:val="002D0AF6"/>
    <w:rsid w:val="002E2F20"/>
    <w:rsid w:val="002F164D"/>
    <w:rsid w:val="00306206"/>
    <w:rsid w:val="00317D85"/>
    <w:rsid w:val="00327C56"/>
    <w:rsid w:val="003315A1"/>
    <w:rsid w:val="003373EC"/>
    <w:rsid w:val="00342FF4"/>
    <w:rsid w:val="00346148"/>
    <w:rsid w:val="003669EA"/>
    <w:rsid w:val="003706CC"/>
    <w:rsid w:val="00377710"/>
    <w:rsid w:val="003A2D8E"/>
    <w:rsid w:val="003A7CE6"/>
    <w:rsid w:val="003B1451"/>
    <w:rsid w:val="003C20E4"/>
    <w:rsid w:val="003D6342"/>
    <w:rsid w:val="003E6F90"/>
    <w:rsid w:val="003F457C"/>
    <w:rsid w:val="003F5D0F"/>
    <w:rsid w:val="00413EDF"/>
    <w:rsid w:val="00414101"/>
    <w:rsid w:val="004234F0"/>
    <w:rsid w:val="00424DF8"/>
    <w:rsid w:val="00433DDB"/>
    <w:rsid w:val="00437619"/>
    <w:rsid w:val="004445B3"/>
    <w:rsid w:val="00451736"/>
    <w:rsid w:val="00465A1E"/>
    <w:rsid w:val="00472CC5"/>
    <w:rsid w:val="00475066"/>
    <w:rsid w:val="00483279"/>
    <w:rsid w:val="004870D3"/>
    <w:rsid w:val="004A2A63"/>
    <w:rsid w:val="004A3D45"/>
    <w:rsid w:val="004B210C"/>
    <w:rsid w:val="004D405F"/>
    <w:rsid w:val="004E45FD"/>
    <w:rsid w:val="004E4F4F"/>
    <w:rsid w:val="004E6789"/>
    <w:rsid w:val="004F61E3"/>
    <w:rsid w:val="004F75D3"/>
    <w:rsid w:val="00502E10"/>
    <w:rsid w:val="0051015C"/>
    <w:rsid w:val="00516CF1"/>
    <w:rsid w:val="00517BA2"/>
    <w:rsid w:val="00531AE9"/>
    <w:rsid w:val="00550540"/>
    <w:rsid w:val="00550A66"/>
    <w:rsid w:val="00560EDD"/>
    <w:rsid w:val="00561680"/>
    <w:rsid w:val="00564174"/>
    <w:rsid w:val="00566B4E"/>
    <w:rsid w:val="00567EC7"/>
    <w:rsid w:val="00570013"/>
    <w:rsid w:val="005801A2"/>
    <w:rsid w:val="00580293"/>
    <w:rsid w:val="00594B0C"/>
    <w:rsid w:val="005952A5"/>
    <w:rsid w:val="005A33A1"/>
    <w:rsid w:val="005B217D"/>
    <w:rsid w:val="005C385F"/>
    <w:rsid w:val="005D46A8"/>
    <w:rsid w:val="005D726C"/>
    <w:rsid w:val="005E1AC6"/>
    <w:rsid w:val="005F6F1B"/>
    <w:rsid w:val="00600B1C"/>
    <w:rsid w:val="00605364"/>
    <w:rsid w:val="00606E37"/>
    <w:rsid w:val="00624B33"/>
    <w:rsid w:val="0063041A"/>
    <w:rsid w:val="00630AA2"/>
    <w:rsid w:val="00636130"/>
    <w:rsid w:val="00646707"/>
    <w:rsid w:val="00646B4E"/>
    <w:rsid w:val="00657F7E"/>
    <w:rsid w:val="00662E58"/>
    <w:rsid w:val="00664DCF"/>
    <w:rsid w:val="00665443"/>
    <w:rsid w:val="006807E7"/>
    <w:rsid w:val="00682674"/>
    <w:rsid w:val="00697AFD"/>
    <w:rsid w:val="006B3D46"/>
    <w:rsid w:val="006C5D39"/>
    <w:rsid w:val="006D6D9B"/>
    <w:rsid w:val="006D7E99"/>
    <w:rsid w:val="006E2810"/>
    <w:rsid w:val="006E5417"/>
    <w:rsid w:val="006F56CD"/>
    <w:rsid w:val="007023DE"/>
    <w:rsid w:val="00712F60"/>
    <w:rsid w:val="0071441D"/>
    <w:rsid w:val="00720E3B"/>
    <w:rsid w:val="0074393F"/>
    <w:rsid w:val="00745F6B"/>
    <w:rsid w:val="00755276"/>
    <w:rsid w:val="0075585E"/>
    <w:rsid w:val="00770571"/>
    <w:rsid w:val="007768FF"/>
    <w:rsid w:val="007824D3"/>
    <w:rsid w:val="00790C80"/>
    <w:rsid w:val="00796EE3"/>
    <w:rsid w:val="007A75B6"/>
    <w:rsid w:val="007A7D29"/>
    <w:rsid w:val="007B0BF8"/>
    <w:rsid w:val="007B4AB8"/>
    <w:rsid w:val="007D1181"/>
    <w:rsid w:val="007E01A3"/>
    <w:rsid w:val="007E3C89"/>
    <w:rsid w:val="007E4DB6"/>
    <w:rsid w:val="007F1F8B"/>
    <w:rsid w:val="007F67A1"/>
    <w:rsid w:val="00811C05"/>
    <w:rsid w:val="00812E01"/>
    <w:rsid w:val="00817993"/>
    <w:rsid w:val="008206C8"/>
    <w:rsid w:val="00824AC9"/>
    <w:rsid w:val="00861FAB"/>
    <w:rsid w:val="0086387C"/>
    <w:rsid w:val="008662C2"/>
    <w:rsid w:val="00874A6C"/>
    <w:rsid w:val="00876C65"/>
    <w:rsid w:val="008A2ACE"/>
    <w:rsid w:val="008A4297"/>
    <w:rsid w:val="008A4B4C"/>
    <w:rsid w:val="008C239F"/>
    <w:rsid w:val="008D1D0A"/>
    <w:rsid w:val="008E1BA2"/>
    <w:rsid w:val="008E480C"/>
    <w:rsid w:val="009029AF"/>
    <w:rsid w:val="00907757"/>
    <w:rsid w:val="009155D2"/>
    <w:rsid w:val="009212B0"/>
    <w:rsid w:val="00921FA1"/>
    <w:rsid w:val="009234A5"/>
    <w:rsid w:val="00924CDF"/>
    <w:rsid w:val="00933453"/>
    <w:rsid w:val="009336F7"/>
    <w:rsid w:val="0093636C"/>
    <w:rsid w:val="009374A7"/>
    <w:rsid w:val="00940FE8"/>
    <w:rsid w:val="00955F6D"/>
    <w:rsid w:val="00961BFE"/>
    <w:rsid w:val="00973486"/>
    <w:rsid w:val="00975472"/>
    <w:rsid w:val="0098551D"/>
    <w:rsid w:val="00986A95"/>
    <w:rsid w:val="0099518F"/>
    <w:rsid w:val="00995237"/>
    <w:rsid w:val="009A411C"/>
    <w:rsid w:val="009A523D"/>
    <w:rsid w:val="009B02A1"/>
    <w:rsid w:val="009E4A67"/>
    <w:rsid w:val="009F496B"/>
    <w:rsid w:val="00A01439"/>
    <w:rsid w:val="00A02E61"/>
    <w:rsid w:val="00A05CFF"/>
    <w:rsid w:val="00A13048"/>
    <w:rsid w:val="00A14313"/>
    <w:rsid w:val="00A36774"/>
    <w:rsid w:val="00A46843"/>
    <w:rsid w:val="00A4696F"/>
    <w:rsid w:val="00A56B97"/>
    <w:rsid w:val="00A6093D"/>
    <w:rsid w:val="00A767DC"/>
    <w:rsid w:val="00A76A6D"/>
    <w:rsid w:val="00A83253"/>
    <w:rsid w:val="00AA6E84"/>
    <w:rsid w:val="00AD05A8"/>
    <w:rsid w:val="00AE341B"/>
    <w:rsid w:val="00AF1670"/>
    <w:rsid w:val="00AF1F7E"/>
    <w:rsid w:val="00AF677D"/>
    <w:rsid w:val="00B07CA7"/>
    <w:rsid w:val="00B1279A"/>
    <w:rsid w:val="00B34A75"/>
    <w:rsid w:val="00B4194A"/>
    <w:rsid w:val="00B5222E"/>
    <w:rsid w:val="00B53179"/>
    <w:rsid w:val="00B600CD"/>
    <w:rsid w:val="00B61C96"/>
    <w:rsid w:val="00B70864"/>
    <w:rsid w:val="00B73A2A"/>
    <w:rsid w:val="00B82CD0"/>
    <w:rsid w:val="00B833C2"/>
    <w:rsid w:val="00B94B06"/>
    <w:rsid w:val="00B94C28"/>
    <w:rsid w:val="00BA2D0B"/>
    <w:rsid w:val="00BA424E"/>
    <w:rsid w:val="00BC10BA"/>
    <w:rsid w:val="00BC5AFD"/>
    <w:rsid w:val="00BD5566"/>
    <w:rsid w:val="00C01BBD"/>
    <w:rsid w:val="00C04F43"/>
    <w:rsid w:val="00C0609D"/>
    <w:rsid w:val="00C1035B"/>
    <w:rsid w:val="00C110FE"/>
    <w:rsid w:val="00C115AB"/>
    <w:rsid w:val="00C26CCB"/>
    <w:rsid w:val="00C30249"/>
    <w:rsid w:val="00C3723B"/>
    <w:rsid w:val="00C37AE7"/>
    <w:rsid w:val="00C42466"/>
    <w:rsid w:val="00C606C9"/>
    <w:rsid w:val="00C80288"/>
    <w:rsid w:val="00C84003"/>
    <w:rsid w:val="00C90650"/>
    <w:rsid w:val="00C94964"/>
    <w:rsid w:val="00C9780C"/>
    <w:rsid w:val="00C97D78"/>
    <w:rsid w:val="00CC2A7E"/>
    <w:rsid w:val="00CC2AAE"/>
    <w:rsid w:val="00CC5A42"/>
    <w:rsid w:val="00CD0EAB"/>
    <w:rsid w:val="00CD715F"/>
    <w:rsid w:val="00CE5E02"/>
    <w:rsid w:val="00CF34DB"/>
    <w:rsid w:val="00CF558F"/>
    <w:rsid w:val="00D010C0"/>
    <w:rsid w:val="00D073E2"/>
    <w:rsid w:val="00D37DCB"/>
    <w:rsid w:val="00D40FC8"/>
    <w:rsid w:val="00D446EC"/>
    <w:rsid w:val="00D507CC"/>
    <w:rsid w:val="00D51BF0"/>
    <w:rsid w:val="00D55942"/>
    <w:rsid w:val="00D77FDB"/>
    <w:rsid w:val="00D807BF"/>
    <w:rsid w:val="00D82FCC"/>
    <w:rsid w:val="00DA17FC"/>
    <w:rsid w:val="00DA31C8"/>
    <w:rsid w:val="00DA7887"/>
    <w:rsid w:val="00DB2C26"/>
    <w:rsid w:val="00DB3447"/>
    <w:rsid w:val="00DC4832"/>
    <w:rsid w:val="00DD0051"/>
    <w:rsid w:val="00DD02F4"/>
    <w:rsid w:val="00DE6B43"/>
    <w:rsid w:val="00DF6A89"/>
    <w:rsid w:val="00E11923"/>
    <w:rsid w:val="00E262D4"/>
    <w:rsid w:val="00E27D8F"/>
    <w:rsid w:val="00E3455F"/>
    <w:rsid w:val="00E36250"/>
    <w:rsid w:val="00E44162"/>
    <w:rsid w:val="00E54511"/>
    <w:rsid w:val="00E61DAC"/>
    <w:rsid w:val="00E673A8"/>
    <w:rsid w:val="00E720CE"/>
    <w:rsid w:val="00E72B80"/>
    <w:rsid w:val="00E75FE3"/>
    <w:rsid w:val="00E8648A"/>
    <w:rsid w:val="00E86C4C"/>
    <w:rsid w:val="00E907A3"/>
    <w:rsid w:val="00EA5AE0"/>
    <w:rsid w:val="00EB7AB1"/>
    <w:rsid w:val="00EE1C2E"/>
    <w:rsid w:val="00EE707B"/>
    <w:rsid w:val="00EE7CD8"/>
    <w:rsid w:val="00EF48CC"/>
    <w:rsid w:val="00F00801"/>
    <w:rsid w:val="00F15D89"/>
    <w:rsid w:val="00F711F1"/>
    <w:rsid w:val="00F73032"/>
    <w:rsid w:val="00F82C04"/>
    <w:rsid w:val="00F848FC"/>
    <w:rsid w:val="00F9282A"/>
    <w:rsid w:val="00F96BAD"/>
    <w:rsid w:val="00FA139D"/>
    <w:rsid w:val="00FB0E84"/>
    <w:rsid w:val="00FD01C2"/>
    <w:rsid w:val="00FD1359"/>
    <w:rsid w:val="00FE595C"/>
    <w:rsid w:val="00FF0220"/>
    <w:rsid w:val="00FF0CE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Number 5"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0">
    <w:name w:val="heading 5"/>
    <w:basedOn w:val="a"/>
    <w:next w:val="a"/>
    <w:link w:val="5Char"/>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Char"/>
    <w:qFormat/>
    <w:rsid w:val="004234F0"/>
    <w:pPr>
      <w:keepNext/>
      <w:numPr>
        <w:ilvl w:val="7"/>
        <w:numId w:val="6"/>
      </w:numPr>
      <w:tabs>
        <w:tab w:val="left" w:pos="1800"/>
      </w:tabs>
      <w:spacing w:before="240" w:after="60"/>
      <w:ind w:left="1800" w:hanging="1800"/>
      <w:outlineLvl w:val="7"/>
    </w:pPr>
    <w:rPr>
      <w:i/>
      <w:iCs/>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4234F0"/>
    <w:rPr>
      <w:rFonts w:ascii="Times New Roman Bold" w:hAnsi="Times New Roman Bold"/>
      <w:b/>
      <w:bCs/>
      <w:sz w:val="24"/>
      <w:szCs w:val="28"/>
    </w:rPr>
  </w:style>
  <w:style w:type="character" w:customStyle="1" w:styleId="5Char">
    <w:name w:val="제목 5 Char"/>
    <w:link w:val="50"/>
    <w:rsid w:val="004234F0"/>
    <w:rPr>
      <w:b/>
      <w:bCs/>
      <w:i/>
      <w:iCs/>
      <w:sz w:val="24"/>
      <w:szCs w:val="26"/>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4234F0"/>
    <w:rPr>
      <w:sz w:val="22"/>
      <w:szCs w:val="24"/>
    </w:rPr>
  </w:style>
  <w:style w:type="character" w:customStyle="1" w:styleId="8Char">
    <w:name w:val="제목 8 Char"/>
    <w:link w:val="8"/>
    <w:rsid w:val="004234F0"/>
    <w:rPr>
      <w:i/>
      <w:iCs/>
      <w:sz w:val="22"/>
      <w:szCs w:val="24"/>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styleId="aa">
    <w:name w:val="annotation reference"/>
    <w:rsid w:val="00517BA2"/>
    <w:rPr>
      <w:sz w:val="18"/>
      <w:szCs w:val="18"/>
    </w:rPr>
  </w:style>
  <w:style w:type="paragraph" w:styleId="ab">
    <w:name w:val="annotation text"/>
    <w:basedOn w:val="a"/>
    <w:link w:val="Char0"/>
    <w:rsid w:val="00517BA2"/>
  </w:style>
  <w:style w:type="character" w:customStyle="1" w:styleId="Char0">
    <w:name w:val="메모 텍스트 Char"/>
    <w:link w:val="ab"/>
    <w:rsid w:val="00517BA2"/>
    <w:rPr>
      <w:sz w:val="22"/>
      <w:lang w:eastAsia="en-US"/>
    </w:rPr>
  </w:style>
  <w:style w:type="paragraph" w:styleId="ac">
    <w:name w:val="annotation subject"/>
    <w:basedOn w:val="ab"/>
    <w:next w:val="ab"/>
    <w:link w:val="Char1"/>
    <w:rsid w:val="00517BA2"/>
    <w:rPr>
      <w:b/>
      <w:bCs/>
    </w:rPr>
  </w:style>
  <w:style w:type="character" w:customStyle="1" w:styleId="Char1">
    <w:name w:val="메모 주제 Char"/>
    <w:link w:val="ac"/>
    <w:rsid w:val="00517BA2"/>
    <w:rPr>
      <w:b/>
      <w:bCs/>
      <w:sz w:val="22"/>
      <w:lang w:eastAsia="en-US"/>
    </w:rPr>
  </w:style>
  <w:style w:type="paragraph" w:styleId="5">
    <w:name w:val="List Number 5"/>
    <w:basedOn w:val="a"/>
    <w:uiPriority w:val="99"/>
    <w:rsid w:val="00560EDD"/>
    <w:pPr>
      <w:numPr>
        <w:numId w:val="15"/>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styleId="ad">
    <w:name w:val="caption"/>
    <w:basedOn w:val="a"/>
    <w:next w:val="a"/>
    <w:unhideWhenUsed/>
    <w:qFormat/>
    <w:rsid w:val="000447C9"/>
    <w:rPr>
      <w:b/>
      <w:b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yunmook.oh@lge.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01829-D8DF-453C-8307-F7E9E4AA0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1380</Words>
  <Characters>7868</Characters>
  <Application>Microsoft Office Word</Application>
  <DocSecurity>0</DocSecurity>
  <Lines>65</Lines>
  <Paragraphs>18</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9230</CharactersWithSpaces>
  <SharedDoc>false</SharedDoc>
  <HLinks>
    <vt:vector size="6" baseType="variant">
      <vt:variant>
        <vt:i4>3932240</vt:i4>
      </vt:variant>
      <vt:variant>
        <vt:i4>0</vt:i4>
      </vt:variant>
      <vt:variant>
        <vt:i4>0</vt:i4>
      </vt:variant>
      <vt:variant>
        <vt:i4>5</vt:i4>
      </vt:variant>
      <vt:variant>
        <vt:lpwstr>mailto:hyunmook.oh@lge.com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Hyun-Mook Oh</cp:lastModifiedBy>
  <cp:revision>2</cp:revision>
  <cp:lastPrinted>1900-12-31T15:00:00Z</cp:lastPrinted>
  <dcterms:created xsi:type="dcterms:W3CDTF">2017-10-11T06:46:00Z</dcterms:created>
  <dcterms:modified xsi:type="dcterms:W3CDTF">2017-10-11T06:46:00Z</dcterms:modified>
</cp:coreProperties>
</file>