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408"/>
        <w:gridCol w:w="3168"/>
      </w:tblGrid>
      <w:tr w:rsidR="00E61DAC" w:rsidRPr="00951D66">
        <w:tc>
          <w:tcPr>
            <w:tcW w:w="6408" w:type="dxa"/>
          </w:tcPr>
          <w:p w:rsidR="006C5D39" w:rsidRPr="00951D66" w:rsidRDefault="00A8286A" w:rsidP="00C97D78">
            <w:pPr>
              <w:tabs>
                <w:tab w:val="left" w:pos="7200"/>
              </w:tabs>
              <w:spacing w:before="0"/>
              <w:rPr>
                <w:b/>
                <w:szCs w:val="22"/>
                <w:lang w:val="en-CA"/>
              </w:rPr>
            </w:pPr>
            <w:r w:rsidRPr="00951D66">
              <w:rPr>
                <w:b/>
                <w:noProof/>
                <w:szCs w:val="22"/>
                <w:lang w:val="en-CA"/>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F60F24"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q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951D66">
              <w:rPr>
                <w:b/>
                <w:noProof/>
                <w:szCs w:val="22"/>
                <w:lang w:val="en-CA"/>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951D66">
              <w:rPr>
                <w:b/>
                <w:noProof/>
                <w:szCs w:val="22"/>
                <w:lang w:val="en-CA"/>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951D66">
              <w:rPr>
                <w:b/>
                <w:szCs w:val="22"/>
                <w:lang w:val="en-CA"/>
              </w:rPr>
              <w:t xml:space="preserve">Joint </w:t>
            </w:r>
            <w:r w:rsidR="006C5D39" w:rsidRPr="00951D66">
              <w:rPr>
                <w:b/>
                <w:szCs w:val="22"/>
                <w:lang w:val="en-CA"/>
              </w:rPr>
              <w:t>Collaborative</w:t>
            </w:r>
            <w:r w:rsidR="00E61DAC" w:rsidRPr="00951D66">
              <w:rPr>
                <w:b/>
                <w:szCs w:val="22"/>
                <w:lang w:val="en-CA"/>
              </w:rPr>
              <w:t xml:space="preserve"> Team </w:t>
            </w:r>
            <w:r w:rsidR="006C5D39" w:rsidRPr="00951D66">
              <w:rPr>
                <w:b/>
                <w:szCs w:val="22"/>
                <w:lang w:val="en-CA"/>
              </w:rPr>
              <w:t>on Video Coding (JCT-VC)</w:t>
            </w:r>
          </w:p>
          <w:p w:rsidR="00E61DAC" w:rsidRPr="00951D66" w:rsidRDefault="00E54511" w:rsidP="00C97D78">
            <w:pPr>
              <w:tabs>
                <w:tab w:val="left" w:pos="7200"/>
              </w:tabs>
              <w:spacing w:before="0"/>
              <w:rPr>
                <w:b/>
                <w:szCs w:val="22"/>
                <w:lang w:val="en-CA"/>
              </w:rPr>
            </w:pPr>
            <w:r w:rsidRPr="00951D66">
              <w:rPr>
                <w:b/>
                <w:szCs w:val="22"/>
                <w:lang w:val="en-CA"/>
              </w:rPr>
              <w:t xml:space="preserve">of </w:t>
            </w:r>
            <w:r w:rsidR="007F1F8B" w:rsidRPr="00951D66">
              <w:rPr>
                <w:b/>
                <w:szCs w:val="22"/>
                <w:lang w:val="en-CA"/>
              </w:rPr>
              <w:t>ITU-T SG</w:t>
            </w:r>
            <w:r w:rsidR="005E1AC6" w:rsidRPr="00951D66">
              <w:rPr>
                <w:b/>
                <w:szCs w:val="22"/>
                <w:lang w:val="en-CA"/>
              </w:rPr>
              <w:t> </w:t>
            </w:r>
            <w:r w:rsidR="007F1F8B" w:rsidRPr="00951D66">
              <w:rPr>
                <w:b/>
                <w:szCs w:val="22"/>
                <w:lang w:val="en-CA"/>
              </w:rPr>
              <w:t>16 WP</w:t>
            </w:r>
            <w:r w:rsidR="005E1AC6" w:rsidRPr="00951D66">
              <w:rPr>
                <w:b/>
                <w:szCs w:val="22"/>
                <w:lang w:val="en-CA"/>
              </w:rPr>
              <w:t> </w:t>
            </w:r>
            <w:r w:rsidR="007F1F8B" w:rsidRPr="00951D66">
              <w:rPr>
                <w:b/>
                <w:szCs w:val="22"/>
                <w:lang w:val="en-CA"/>
              </w:rPr>
              <w:t>3 and ISO/IEC JTC</w:t>
            </w:r>
            <w:r w:rsidR="005E1AC6" w:rsidRPr="00951D66">
              <w:rPr>
                <w:b/>
                <w:szCs w:val="22"/>
                <w:lang w:val="en-CA"/>
              </w:rPr>
              <w:t> </w:t>
            </w:r>
            <w:r w:rsidR="007F1F8B" w:rsidRPr="00951D66">
              <w:rPr>
                <w:b/>
                <w:szCs w:val="22"/>
                <w:lang w:val="en-CA"/>
              </w:rPr>
              <w:t>1/SC</w:t>
            </w:r>
            <w:r w:rsidR="005E1AC6" w:rsidRPr="00951D66">
              <w:rPr>
                <w:b/>
                <w:szCs w:val="22"/>
                <w:lang w:val="en-CA"/>
              </w:rPr>
              <w:t> </w:t>
            </w:r>
            <w:r w:rsidR="007F1F8B" w:rsidRPr="00951D66">
              <w:rPr>
                <w:b/>
                <w:szCs w:val="22"/>
                <w:lang w:val="en-CA"/>
              </w:rPr>
              <w:t>29/WG</w:t>
            </w:r>
            <w:r w:rsidR="005E1AC6" w:rsidRPr="00951D66">
              <w:rPr>
                <w:b/>
                <w:szCs w:val="22"/>
                <w:lang w:val="en-CA"/>
              </w:rPr>
              <w:t> </w:t>
            </w:r>
            <w:r w:rsidR="007F1F8B" w:rsidRPr="00951D66">
              <w:rPr>
                <w:b/>
                <w:szCs w:val="22"/>
                <w:lang w:val="en-CA"/>
              </w:rPr>
              <w:t>11</w:t>
            </w:r>
          </w:p>
          <w:p w:rsidR="00E61DAC" w:rsidRPr="00951D66" w:rsidRDefault="00B600CD" w:rsidP="00844F73">
            <w:pPr>
              <w:tabs>
                <w:tab w:val="left" w:pos="7200"/>
              </w:tabs>
              <w:spacing w:before="0"/>
              <w:rPr>
                <w:b/>
                <w:szCs w:val="22"/>
                <w:lang w:val="en-CA"/>
              </w:rPr>
            </w:pPr>
            <w:r w:rsidRPr="00951D66">
              <w:rPr>
                <w:lang w:val="en-CA"/>
              </w:rPr>
              <w:t>2</w:t>
            </w:r>
            <w:r w:rsidR="00844F73" w:rsidRPr="00951D66">
              <w:rPr>
                <w:lang w:val="en-CA"/>
              </w:rPr>
              <w:t>9</w:t>
            </w:r>
            <w:r w:rsidR="00BD5566" w:rsidRPr="00951D66">
              <w:rPr>
                <w:lang w:val="en-CA"/>
              </w:rPr>
              <w:t>th</w:t>
            </w:r>
            <w:r w:rsidR="00A767DC" w:rsidRPr="00951D66">
              <w:rPr>
                <w:lang w:val="en-CA"/>
              </w:rPr>
              <w:t xml:space="preserve"> Meeting: </w:t>
            </w:r>
            <w:r w:rsidR="00844F73" w:rsidRPr="00951D66">
              <w:rPr>
                <w:lang w:val="en-CA"/>
              </w:rPr>
              <w:t>Macao</w:t>
            </w:r>
            <w:r w:rsidR="00975472" w:rsidRPr="00951D66">
              <w:rPr>
                <w:lang w:val="en-CA"/>
              </w:rPr>
              <w:t xml:space="preserve">, </w:t>
            </w:r>
            <w:r w:rsidR="00844F73" w:rsidRPr="00951D66">
              <w:rPr>
                <w:lang w:val="en-CA"/>
              </w:rPr>
              <w:t>CN</w:t>
            </w:r>
            <w:r w:rsidR="00975472" w:rsidRPr="00951D66">
              <w:rPr>
                <w:lang w:val="en-CA"/>
              </w:rPr>
              <w:t xml:space="preserve">, </w:t>
            </w:r>
            <w:r w:rsidR="00D77FDB" w:rsidRPr="00951D66">
              <w:rPr>
                <w:lang w:val="en-CA"/>
              </w:rPr>
              <w:t>1</w:t>
            </w:r>
            <w:r w:rsidR="00844F73" w:rsidRPr="00951D66">
              <w:rPr>
                <w:lang w:val="en-CA"/>
              </w:rPr>
              <w:t>9</w:t>
            </w:r>
            <w:r w:rsidR="00D77FDB" w:rsidRPr="00951D66">
              <w:rPr>
                <w:lang w:val="en-CA"/>
              </w:rPr>
              <w:t>–</w:t>
            </w:r>
            <w:r w:rsidR="000F6C4F" w:rsidRPr="00951D66">
              <w:rPr>
                <w:lang w:val="en-CA"/>
              </w:rPr>
              <w:t>2</w:t>
            </w:r>
            <w:r w:rsidR="001C16B9" w:rsidRPr="00951D66">
              <w:rPr>
                <w:lang w:val="en-CA"/>
              </w:rPr>
              <w:t>4</w:t>
            </w:r>
            <w:r w:rsidR="00975472" w:rsidRPr="00951D66">
              <w:rPr>
                <w:lang w:val="en-CA"/>
              </w:rPr>
              <w:t xml:space="preserve"> </w:t>
            </w:r>
            <w:r w:rsidR="00844F73" w:rsidRPr="00951D66">
              <w:rPr>
                <w:lang w:val="en-CA"/>
              </w:rPr>
              <w:t>Oct.</w:t>
            </w:r>
            <w:r w:rsidR="00975472" w:rsidRPr="00951D66">
              <w:rPr>
                <w:lang w:val="en-CA"/>
              </w:rPr>
              <w:t xml:space="preserve"> 2017</w:t>
            </w:r>
          </w:p>
        </w:tc>
        <w:tc>
          <w:tcPr>
            <w:tcW w:w="3168" w:type="dxa"/>
          </w:tcPr>
          <w:p w:rsidR="008A4B4C" w:rsidRPr="00951D66" w:rsidRDefault="00E61DAC" w:rsidP="00023A2A">
            <w:pPr>
              <w:tabs>
                <w:tab w:val="left" w:pos="7200"/>
              </w:tabs>
              <w:rPr>
                <w:u w:val="single"/>
                <w:lang w:val="en-CA"/>
              </w:rPr>
            </w:pPr>
            <w:r w:rsidRPr="00951D66">
              <w:rPr>
                <w:lang w:val="en-CA"/>
              </w:rPr>
              <w:t>Document</w:t>
            </w:r>
            <w:r w:rsidR="006C5D39" w:rsidRPr="00951D66">
              <w:rPr>
                <w:lang w:val="en-CA"/>
              </w:rPr>
              <w:t>: JC</w:t>
            </w:r>
            <w:r w:rsidRPr="00951D66">
              <w:rPr>
                <w:lang w:val="en-CA"/>
              </w:rPr>
              <w:t>T</w:t>
            </w:r>
            <w:r w:rsidR="006C5D39" w:rsidRPr="00951D66">
              <w:rPr>
                <w:lang w:val="en-CA"/>
              </w:rPr>
              <w:t>VC</w:t>
            </w:r>
            <w:r w:rsidRPr="00951D66">
              <w:rPr>
                <w:lang w:val="en-CA"/>
              </w:rPr>
              <w:t>-</w:t>
            </w:r>
            <w:r w:rsidR="00975472" w:rsidRPr="00951D66">
              <w:rPr>
                <w:lang w:val="en-CA"/>
              </w:rPr>
              <w:t>A</w:t>
            </w:r>
            <w:r w:rsidR="00023A2A" w:rsidRPr="00951D66">
              <w:rPr>
                <w:lang w:val="en-CA"/>
              </w:rPr>
              <w:t>C</w:t>
            </w:r>
            <w:r w:rsidR="00256C14" w:rsidRPr="00951D66">
              <w:rPr>
                <w:lang w:val="en-CA"/>
              </w:rPr>
              <w:t>002</w:t>
            </w:r>
            <w:r w:rsidR="00947304" w:rsidRPr="00951D66">
              <w:rPr>
                <w:lang w:val="en-CA"/>
              </w:rPr>
              <w:t>4</w:t>
            </w:r>
            <w:ins w:id="0" w:author="Ye-Kui Wang v2" w:date="2017-10-07T22:50:00Z">
              <w:r w:rsidR="00E17677">
                <w:rPr>
                  <w:lang w:val="en-CA"/>
                </w:rPr>
                <w:t>-v</w:t>
              </w:r>
            </w:ins>
            <w:ins w:id="1" w:author="Ye-Kui Wang v6" w:date="2017-10-09T13:59:00Z">
              <w:r w:rsidR="00AA4EBD">
                <w:rPr>
                  <w:lang w:val="en-CA"/>
                </w:rPr>
                <w:t>6</w:t>
              </w:r>
            </w:ins>
            <w:ins w:id="2" w:author="Ye-Kui Wang v5" w:date="2017-10-08T21:04:00Z">
              <w:del w:id="3" w:author="Ye-Kui Wang v6" w:date="2017-10-09T13:59:00Z">
                <w:r w:rsidR="00A425F5" w:rsidDel="00AA4EBD">
                  <w:rPr>
                    <w:lang w:val="en-CA"/>
                  </w:rPr>
                  <w:delText>5</w:delText>
                </w:r>
              </w:del>
            </w:ins>
            <w:ins w:id="4" w:author="Ye-Kui Wang v4" w:date="2017-10-08T13:26:00Z">
              <w:del w:id="5" w:author="Ye-Kui Wang v5" w:date="2017-10-08T21:04:00Z">
                <w:r w:rsidR="00C9076C" w:rsidDel="00A425F5">
                  <w:rPr>
                    <w:lang w:val="en-CA"/>
                  </w:rPr>
                  <w:delText>4</w:delText>
                </w:r>
              </w:del>
            </w:ins>
            <w:ins w:id="6" w:author="Ye-Kui Wang v3" w:date="2017-10-08T09:32:00Z">
              <w:del w:id="7" w:author="Ye-Kui Wang v4" w:date="2017-10-08T13:26:00Z">
                <w:r w:rsidR="00782EB8" w:rsidDel="00C9076C">
                  <w:rPr>
                    <w:lang w:val="en-CA"/>
                  </w:rPr>
                  <w:delText>3</w:delText>
                </w:r>
              </w:del>
            </w:ins>
            <w:ins w:id="8" w:author="Ye-Kui Wang v2" w:date="2017-10-07T22:50:00Z">
              <w:del w:id="9" w:author="Ye-Kui Wang v3" w:date="2017-10-08T09:32:00Z">
                <w:r w:rsidR="00E17677" w:rsidDel="00782EB8">
                  <w:rPr>
                    <w:lang w:val="en-CA"/>
                  </w:rPr>
                  <w:delText>2</w:delText>
                </w:r>
              </w:del>
            </w:ins>
          </w:p>
        </w:tc>
      </w:tr>
    </w:tbl>
    <w:p w:rsidR="00E61DAC" w:rsidRPr="00951D66"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951D66">
        <w:tc>
          <w:tcPr>
            <w:tcW w:w="1458" w:type="dxa"/>
          </w:tcPr>
          <w:p w:rsidR="00E61DAC" w:rsidRPr="00951D66" w:rsidRDefault="00E61DAC">
            <w:pPr>
              <w:spacing w:before="60" w:after="60"/>
              <w:rPr>
                <w:i/>
                <w:szCs w:val="22"/>
                <w:lang w:val="en-CA"/>
              </w:rPr>
            </w:pPr>
            <w:r w:rsidRPr="00951D66">
              <w:rPr>
                <w:i/>
                <w:szCs w:val="22"/>
                <w:lang w:val="en-CA"/>
              </w:rPr>
              <w:t>Title:</w:t>
            </w:r>
          </w:p>
        </w:tc>
        <w:tc>
          <w:tcPr>
            <w:tcW w:w="8118" w:type="dxa"/>
            <w:gridSpan w:val="3"/>
          </w:tcPr>
          <w:p w:rsidR="00E61DAC" w:rsidRPr="00951D66" w:rsidRDefault="009F3164">
            <w:pPr>
              <w:spacing w:before="60" w:after="60"/>
              <w:rPr>
                <w:b/>
                <w:szCs w:val="22"/>
                <w:lang w:val="en-CA"/>
              </w:rPr>
            </w:pPr>
            <w:r w:rsidRPr="00951D66">
              <w:rPr>
                <w:b/>
                <w:szCs w:val="22"/>
                <w:lang w:val="en-CA"/>
              </w:rPr>
              <w:t xml:space="preserve">On </w:t>
            </w:r>
            <w:r w:rsidR="00947304" w:rsidRPr="00951D66">
              <w:rPr>
                <w:b/>
                <w:szCs w:val="22"/>
                <w:lang w:val="en-CA"/>
              </w:rPr>
              <w:t>ERP equations for sample location remapping and sphere coverage signalling</w:t>
            </w:r>
          </w:p>
        </w:tc>
      </w:tr>
      <w:tr w:rsidR="00E61DAC" w:rsidRPr="00951D66">
        <w:tc>
          <w:tcPr>
            <w:tcW w:w="1458" w:type="dxa"/>
          </w:tcPr>
          <w:p w:rsidR="00E61DAC" w:rsidRPr="00951D66" w:rsidRDefault="00E61DAC">
            <w:pPr>
              <w:spacing w:before="60" w:after="60"/>
              <w:rPr>
                <w:i/>
                <w:szCs w:val="22"/>
                <w:lang w:val="en-CA"/>
              </w:rPr>
            </w:pPr>
            <w:r w:rsidRPr="00951D66">
              <w:rPr>
                <w:i/>
                <w:szCs w:val="22"/>
                <w:lang w:val="en-CA"/>
              </w:rPr>
              <w:t>Status:</w:t>
            </w:r>
          </w:p>
        </w:tc>
        <w:tc>
          <w:tcPr>
            <w:tcW w:w="8118" w:type="dxa"/>
            <w:gridSpan w:val="3"/>
          </w:tcPr>
          <w:p w:rsidR="00E61DAC" w:rsidRPr="00951D66" w:rsidRDefault="00646B4E">
            <w:pPr>
              <w:spacing w:before="60" w:after="60"/>
              <w:rPr>
                <w:szCs w:val="22"/>
                <w:lang w:val="en-CA"/>
              </w:rPr>
            </w:pPr>
            <w:r w:rsidRPr="00951D66">
              <w:rPr>
                <w:szCs w:val="22"/>
                <w:lang w:val="en-CA"/>
              </w:rPr>
              <w:t>Input d</w:t>
            </w:r>
            <w:r w:rsidR="00E61DAC" w:rsidRPr="00951D66">
              <w:rPr>
                <w:szCs w:val="22"/>
                <w:lang w:val="en-CA"/>
              </w:rPr>
              <w:t xml:space="preserve">ocument to </w:t>
            </w:r>
            <w:r w:rsidR="00AE341B" w:rsidRPr="00951D66">
              <w:rPr>
                <w:szCs w:val="22"/>
                <w:lang w:val="en-CA"/>
              </w:rPr>
              <w:t>JCT-VC</w:t>
            </w:r>
          </w:p>
        </w:tc>
      </w:tr>
      <w:tr w:rsidR="00E61DAC" w:rsidRPr="00951D66">
        <w:tc>
          <w:tcPr>
            <w:tcW w:w="1458" w:type="dxa"/>
          </w:tcPr>
          <w:p w:rsidR="00E61DAC" w:rsidRPr="00951D66" w:rsidRDefault="00E61DAC">
            <w:pPr>
              <w:spacing w:before="60" w:after="60"/>
              <w:rPr>
                <w:i/>
                <w:szCs w:val="22"/>
                <w:lang w:val="en-CA"/>
              </w:rPr>
            </w:pPr>
            <w:r w:rsidRPr="00951D66">
              <w:rPr>
                <w:i/>
                <w:szCs w:val="22"/>
                <w:lang w:val="en-CA"/>
              </w:rPr>
              <w:t>Purpose:</w:t>
            </w:r>
          </w:p>
        </w:tc>
        <w:tc>
          <w:tcPr>
            <w:tcW w:w="8118" w:type="dxa"/>
            <w:gridSpan w:val="3"/>
          </w:tcPr>
          <w:p w:rsidR="00E61DAC" w:rsidRPr="00951D66" w:rsidRDefault="00E61DAC" w:rsidP="005E1AC6">
            <w:pPr>
              <w:spacing w:before="60" w:after="60"/>
              <w:rPr>
                <w:szCs w:val="22"/>
                <w:lang w:val="en-CA"/>
              </w:rPr>
            </w:pPr>
            <w:r w:rsidRPr="00951D66">
              <w:rPr>
                <w:szCs w:val="22"/>
                <w:lang w:val="en-CA"/>
              </w:rPr>
              <w:t>Proposal</w:t>
            </w:r>
          </w:p>
        </w:tc>
      </w:tr>
      <w:tr w:rsidR="00E61DAC" w:rsidRPr="00951D66">
        <w:tc>
          <w:tcPr>
            <w:tcW w:w="1458" w:type="dxa"/>
          </w:tcPr>
          <w:p w:rsidR="00E61DAC" w:rsidRPr="00951D66" w:rsidRDefault="00E61DAC">
            <w:pPr>
              <w:spacing w:before="60" w:after="60"/>
              <w:rPr>
                <w:i/>
                <w:szCs w:val="22"/>
                <w:lang w:val="en-CA"/>
              </w:rPr>
            </w:pPr>
            <w:r w:rsidRPr="00951D66">
              <w:rPr>
                <w:i/>
                <w:szCs w:val="22"/>
                <w:lang w:val="en-CA"/>
              </w:rPr>
              <w:t>Author(s) or</w:t>
            </w:r>
            <w:r w:rsidRPr="00951D66">
              <w:rPr>
                <w:i/>
                <w:szCs w:val="22"/>
                <w:lang w:val="en-CA"/>
              </w:rPr>
              <w:br/>
              <w:t>Contact(s):</w:t>
            </w:r>
          </w:p>
        </w:tc>
        <w:tc>
          <w:tcPr>
            <w:tcW w:w="4050" w:type="dxa"/>
          </w:tcPr>
          <w:p w:rsidR="0052426B" w:rsidRPr="00951D66" w:rsidRDefault="00256C14">
            <w:pPr>
              <w:spacing w:before="60" w:after="60"/>
              <w:rPr>
                <w:szCs w:val="22"/>
                <w:lang w:val="en-CA"/>
              </w:rPr>
            </w:pPr>
            <w:r w:rsidRPr="00951D66">
              <w:rPr>
                <w:b/>
                <w:szCs w:val="22"/>
                <w:lang w:val="en-CA"/>
              </w:rPr>
              <w:t>Ye-Kui Wang</w:t>
            </w:r>
            <w:r w:rsidR="00947304" w:rsidRPr="00951D66">
              <w:rPr>
                <w:szCs w:val="22"/>
                <w:lang w:val="en-CA"/>
              </w:rPr>
              <w:br/>
              <w:t>Qualcomm Incorporated</w:t>
            </w:r>
            <w:r w:rsidRPr="00951D66">
              <w:rPr>
                <w:szCs w:val="22"/>
                <w:lang w:val="en-CA"/>
              </w:rPr>
              <w:br/>
              <w:t xml:space="preserve">5775 </w:t>
            </w:r>
            <w:proofErr w:type="spellStart"/>
            <w:r w:rsidRPr="00951D66">
              <w:rPr>
                <w:szCs w:val="22"/>
                <w:lang w:val="en-CA"/>
              </w:rPr>
              <w:t>Morehouse</w:t>
            </w:r>
            <w:proofErr w:type="spellEnd"/>
            <w:r w:rsidRPr="00951D66">
              <w:rPr>
                <w:szCs w:val="22"/>
                <w:lang w:val="en-CA"/>
              </w:rPr>
              <w:t xml:space="preserve"> Drive</w:t>
            </w:r>
            <w:r w:rsidRPr="00951D66">
              <w:rPr>
                <w:szCs w:val="22"/>
                <w:lang w:val="en-CA"/>
              </w:rPr>
              <w:br/>
              <w:t>San Diego, CA 92122, USA</w:t>
            </w:r>
          </w:p>
        </w:tc>
        <w:tc>
          <w:tcPr>
            <w:tcW w:w="900" w:type="dxa"/>
          </w:tcPr>
          <w:p w:rsidR="00E61DAC" w:rsidRPr="00951D66" w:rsidRDefault="00E61DAC">
            <w:pPr>
              <w:spacing w:before="60" w:after="60"/>
              <w:rPr>
                <w:szCs w:val="22"/>
                <w:lang w:val="en-CA"/>
              </w:rPr>
            </w:pPr>
            <w:r w:rsidRPr="00951D66">
              <w:rPr>
                <w:szCs w:val="22"/>
                <w:lang w:val="en-CA"/>
              </w:rPr>
              <w:br/>
              <w:t>Tel:</w:t>
            </w:r>
            <w:r w:rsidRPr="00951D66">
              <w:rPr>
                <w:szCs w:val="22"/>
                <w:lang w:val="en-CA"/>
              </w:rPr>
              <w:br/>
              <w:t>Email:</w:t>
            </w:r>
          </w:p>
        </w:tc>
        <w:tc>
          <w:tcPr>
            <w:tcW w:w="3168" w:type="dxa"/>
          </w:tcPr>
          <w:p w:rsidR="0052426B" w:rsidRPr="00951D66" w:rsidRDefault="00E61DAC" w:rsidP="005952A5">
            <w:pPr>
              <w:spacing w:before="60" w:after="60"/>
              <w:rPr>
                <w:szCs w:val="22"/>
                <w:u w:val="single"/>
                <w:lang w:val="en-CA"/>
              </w:rPr>
            </w:pPr>
            <w:r w:rsidRPr="00951D66">
              <w:rPr>
                <w:szCs w:val="22"/>
                <w:lang w:val="en-CA"/>
              </w:rPr>
              <w:br/>
            </w:r>
            <w:r w:rsidR="00256C14" w:rsidRPr="00951D66">
              <w:rPr>
                <w:szCs w:val="22"/>
                <w:lang w:val="en-CA"/>
              </w:rPr>
              <w:t>+1-858-651-8345</w:t>
            </w:r>
            <w:r w:rsidR="00256C14" w:rsidRPr="00951D66">
              <w:rPr>
                <w:szCs w:val="22"/>
                <w:lang w:val="en-CA"/>
              </w:rPr>
              <w:br/>
            </w:r>
            <w:hyperlink r:id="rId9" w:history="1">
              <w:r w:rsidR="00256C14" w:rsidRPr="00951D66">
                <w:rPr>
                  <w:rStyle w:val="Hyperlink"/>
                  <w:szCs w:val="22"/>
                  <w:lang w:val="en-CA"/>
                </w:rPr>
                <w:t>yekuiw@qti.qualcomm.com</w:t>
              </w:r>
            </w:hyperlink>
          </w:p>
        </w:tc>
      </w:tr>
      <w:tr w:rsidR="00E61DAC" w:rsidRPr="00951D66">
        <w:tc>
          <w:tcPr>
            <w:tcW w:w="1458" w:type="dxa"/>
          </w:tcPr>
          <w:p w:rsidR="00E61DAC" w:rsidRPr="00951D66" w:rsidRDefault="00E61DAC">
            <w:pPr>
              <w:spacing w:before="60" w:after="60"/>
              <w:rPr>
                <w:i/>
                <w:szCs w:val="22"/>
                <w:lang w:val="en-CA"/>
              </w:rPr>
            </w:pPr>
            <w:r w:rsidRPr="00951D66">
              <w:rPr>
                <w:i/>
                <w:szCs w:val="22"/>
                <w:lang w:val="en-CA"/>
              </w:rPr>
              <w:t>Source:</w:t>
            </w:r>
          </w:p>
        </w:tc>
        <w:tc>
          <w:tcPr>
            <w:tcW w:w="8118" w:type="dxa"/>
            <w:gridSpan w:val="3"/>
          </w:tcPr>
          <w:p w:rsidR="00E61DAC" w:rsidRPr="00951D66" w:rsidRDefault="00947304">
            <w:pPr>
              <w:spacing w:before="60" w:after="60"/>
              <w:rPr>
                <w:szCs w:val="22"/>
                <w:lang w:val="en-CA"/>
              </w:rPr>
            </w:pPr>
            <w:r w:rsidRPr="00951D66">
              <w:rPr>
                <w:szCs w:val="22"/>
                <w:lang w:val="en-CA"/>
              </w:rPr>
              <w:t>Qualcomm Incorporated</w:t>
            </w:r>
          </w:p>
        </w:tc>
      </w:tr>
    </w:tbl>
    <w:p w:rsidR="00E61DAC" w:rsidRPr="00951D66" w:rsidRDefault="00E61DAC">
      <w:pPr>
        <w:tabs>
          <w:tab w:val="left" w:pos="1800"/>
          <w:tab w:val="right" w:pos="9360"/>
        </w:tabs>
        <w:spacing w:before="120" w:after="240"/>
        <w:jc w:val="center"/>
        <w:rPr>
          <w:szCs w:val="22"/>
          <w:lang w:val="en-CA"/>
        </w:rPr>
      </w:pPr>
      <w:r w:rsidRPr="00951D66">
        <w:rPr>
          <w:szCs w:val="22"/>
          <w:u w:val="single"/>
          <w:lang w:val="en-CA"/>
        </w:rPr>
        <w:t>_____________________________</w:t>
      </w:r>
    </w:p>
    <w:p w:rsidR="00275BCF" w:rsidRPr="00951D66" w:rsidRDefault="00275BCF" w:rsidP="009234A5">
      <w:pPr>
        <w:pStyle w:val="Heading1"/>
        <w:numPr>
          <w:ilvl w:val="0"/>
          <w:numId w:val="0"/>
        </w:numPr>
        <w:ind w:left="432" w:hanging="432"/>
        <w:rPr>
          <w:lang w:val="en-CA"/>
        </w:rPr>
      </w:pPr>
      <w:r w:rsidRPr="00951D66">
        <w:rPr>
          <w:lang w:val="en-CA"/>
        </w:rPr>
        <w:t>Abstract</w:t>
      </w:r>
    </w:p>
    <w:p w:rsidR="009F3164" w:rsidRPr="00951D66" w:rsidRDefault="00A14480" w:rsidP="00A14480">
      <w:pPr>
        <w:jc w:val="both"/>
        <w:rPr>
          <w:lang w:val="en-CA"/>
        </w:rPr>
      </w:pPr>
      <w:r w:rsidRPr="00951D66">
        <w:rPr>
          <w:lang w:val="en-CA"/>
        </w:rPr>
        <w:t>This contribution proposes</w:t>
      </w:r>
      <w:r w:rsidR="00BB2B1E" w:rsidRPr="00951D66">
        <w:rPr>
          <w:lang w:val="en-CA"/>
        </w:rPr>
        <w:t xml:space="preserve"> to align the </w:t>
      </w:r>
      <w:r w:rsidR="00DB5C28" w:rsidRPr="00951D66">
        <w:rPr>
          <w:lang w:val="en-CA"/>
        </w:rPr>
        <w:t xml:space="preserve">sample location remapping process for the equirectangular projection (ERP) and signalling of sphere coverage </w:t>
      </w:r>
      <w:r w:rsidR="004A19DF" w:rsidRPr="00951D66">
        <w:rPr>
          <w:lang w:val="en-CA"/>
        </w:rPr>
        <w:t xml:space="preserve">between </w:t>
      </w:r>
      <w:r w:rsidR="004818A0" w:rsidRPr="00951D66">
        <w:rPr>
          <w:lang w:val="en-CA"/>
        </w:rPr>
        <w:t xml:space="preserve">the Omnidirectional </w:t>
      </w:r>
      <w:proofErr w:type="spellStart"/>
      <w:r w:rsidR="004818A0" w:rsidRPr="00951D66">
        <w:rPr>
          <w:lang w:val="en-CA"/>
        </w:rPr>
        <w:t>MediA</w:t>
      </w:r>
      <w:proofErr w:type="spellEnd"/>
      <w:r w:rsidR="004818A0" w:rsidRPr="00951D66">
        <w:rPr>
          <w:lang w:val="en-CA"/>
        </w:rPr>
        <w:t xml:space="preserve"> Format (OMAF) being developed by the MPEG Systems subgroup</w:t>
      </w:r>
      <w:r w:rsidR="004A19DF" w:rsidRPr="00951D66">
        <w:rPr>
          <w:lang w:val="en-CA"/>
        </w:rPr>
        <w:t xml:space="preserve"> and the OMAF-related SEI messages being developed by JCT-VC.</w:t>
      </w:r>
    </w:p>
    <w:p w:rsidR="007712EE" w:rsidRPr="00951D66" w:rsidRDefault="007712EE" w:rsidP="007712EE">
      <w:pPr>
        <w:rPr>
          <w:szCs w:val="22"/>
          <w:lang w:val="en-CA"/>
        </w:rPr>
      </w:pPr>
      <w:r w:rsidRPr="00951D66">
        <w:rPr>
          <w:szCs w:val="22"/>
          <w:lang w:val="en-CA"/>
        </w:rPr>
        <w:t xml:space="preserve">The proposal includes the following </w:t>
      </w:r>
      <w:r w:rsidR="00DB5A76" w:rsidRPr="00951D66">
        <w:rPr>
          <w:szCs w:val="22"/>
          <w:lang w:val="en-CA"/>
        </w:rPr>
        <w:t>two</w:t>
      </w:r>
      <w:r w:rsidRPr="00951D66">
        <w:rPr>
          <w:szCs w:val="22"/>
          <w:lang w:val="en-CA"/>
        </w:rPr>
        <w:t xml:space="preserve"> parts</w:t>
      </w:r>
      <w:r w:rsidR="004A19DF" w:rsidRPr="00951D66">
        <w:rPr>
          <w:szCs w:val="22"/>
          <w:lang w:val="en-CA"/>
        </w:rPr>
        <w:t xml:space="preserve"> to the </w:t>
      </w:r>
      <w:r w:rsidR="004A19DF" w:rsidRPr="00951D66">
        <w:rPr>
          <w:lang w:val="en-CA"/>
        </w:rPr>
        <w:t>OMAF-related SEI messages</w:t>
      </w:r>
      <w:r w:rsidRPr="00951D66">
        <w:rPr>
          <w:szCs w:val="22"/>
          <w:lang w:val="en-CA"/>
        </w:rPr>
        <w:t>:</w:t>
      </w:r>
    </w:p>
    <w:p w:rsidR="004A19DF" w:rsidRPr="00951D66" w:rsidRDefault="004A19DF" w:rsidP="009D0E8D">
      <w:pPr>
        <w:pStyle w:val="ListParagraph"/>
        <w:numPr>
          <w:ilvl w:val="0"/>
          <w:numId w:val="13"/>
        </w:numPr>
        <w:contextualSpacing w:val="0"/>
        <w:jc w:val="both"/>
        <w:rPr>
          <w:szCs w:val="22"/>
          <w:lang w:val="en-CA"/>
        </w:rPr>
      </w:pPr>
      <w:r w:rsidRPr="00951D66">
        <w:rPr>
          <w:szCs w:val="22"/>
          <w:lang w:val="en-CA"/>
        </w:rPr>
        <w:t>Use a separate SEI message for signalling of sphere coverage information such that the same syntax could be used for any type of projection</w:t>
      </w:r>
      <w:r w:rsidR="00CF3762" w:rsidRPr="00951D66">
        <w:rPr>
          <w:szCs w:val="22"/>
          <w:lang w:val="en-CA"/>
        </w:rPr>
        <w:t>, and s</w:t>
      </w:r>
      <w:r w:rsidRPr="00951D66">
        <w:rPr>
          <w:szCs w:val="22"/>
          <w:lang w:val="en-CA"/>
        </w:rPr>
        <w:t>ignal the sphere coverage information by specifying the center point of the coverage sphere region, the azimuth and elevation ranges, and the tilt angle of the sphere region.</w:t>
      </w:r>
      <w:r w:rsidR="00CF3762" w:rsidRPr="00951D66">
        <w:rPr>
          <w:szCs w:val="22"/>
          <w:lang w:val="en-CA"/>
        </w:rPr>
        <w:t xml:space="preserve"> Consequently, remove </w:t>
      </w:r>
      <w:ins w:id="10" w:author="Ye-Kui Wang v5" w:date="2017-10-08T21:04:00Z">
        <w:r w:rsidR="00A425F5">
          <w:rPr>
            <w:szCs w:val="22"/>
            <w:lang w:val="en-CA"/>
          </w:rPr>
          <w:t>the sphere coverage parameters from the ERP SEI message.</w:t>
        </w:r>
      </w:ins>
    </w:p>
    <w:p w:rsidR="004A19DF" w:rsidRPr="00951D66" w:rsidRDefault="004A19DF" w:rsidP="004A19DF">
      <w:pPr>
        <w:pStyle w:val="ListParagraph"/>
        <w:numPr>
          <w:ilvl w:val="0"/>
          <w:numId w:val="13"/>
        </w:numPr>
        <w:contextualSpacing w:val="0"/>
        <w:jc w:val="both"/>
        <w:rPr>
          <w:szCs w:val="22"/>
          <w:lang w:val="en-CA"/>
        </w:rPr>
      </w:pPr>
      <w:r w:rsidRPr="00951D66">
        <w:rPr>
          <w:szCs w:val="22"/>
          <w:lang w:val="en-CA"/>
        </w:rPr>
        <w:t>For ERP, if an applicable region-wise packing (RWP) SEI message is not present, the projection equations that involve the sphere coverage parameters apply; otherwise, the projection equations that do not involve the sphere coverage parameters apply. For both cases, the azimuth equation is changed a little bit such that the left side of a full coverage ERP picture corresponds to −180 degree instead of 180 degrees.</w:t>
      </w:r>
    </w:p>
    <w:p w:rsidR="007712EE" w:rsidRPr="00951D66" w:rsidRDefault="00DA3CE5" w:rsidP="007712EE">
      <w:pPr>
        <w:jc w:val="both"/>
        <w:rPr>
          <w:szCs w:val="22"/>
          <w:lang w:val="en-CA"/>
        </w:rPr>
      </w:pPr>
      <w:r>
        <w:rPr>
          <w:szCs w:val="22"/>
          <w:lang w:val="en-CA"/>
        </w:rPr>
        <w:t>T</w:t>
      </w:r>
      <w:r w:rsidR="007712EE" w:rsidRPr="00951D66">
        <w:rPr>
          <w:szCs w:val="22"/>
          <w:lang w:val="en-CA"/>
        </w:rPr>
        <w:t>ext changes relative to JCTVC-AB1005-v1 are provided in this document (JCTVC-AC002</w:t>
      </w:r>
      <w:r w:rsidR="005135E2" w:rsidRPr="00951D66">
        <w:rPr>
          <w:szCs w:val="22"/>
          <w:lang w:val="en-CA"/>
        </w:rPr>
        <w:t>4</w:t>
      </w:r>
      <w:r w:rsidR="007712EE" w:rsidRPr="00951D66">
        <w:rPr>
          <w:szCs w:val="22"/>
          <w:lang w:val="en-CA"/>
        </w:rPr>
        <w:t xml:space="preserve">). </w:t>
      </w:r>
      <w:r w:rsidR="007712EE" w:rsidRPr="00951D66">
        <w:rPr>
          <w:lang w:val="en-CA"/>
        </w:rPr>
        <w:t xml:space="preserve">The corresponding text changes to the draft OMAF specification for alignment are provided in </w:t>
      </w:r>
      <w:r w:rsidR="00DB5A76" w:rsidRPr="00951D66">
        <w:rPr>
          <w:lang w:val="en-CA"/>
        </w:rPr>
        <w:t xml:space="preserve">the </w:t>
      </w:r>
      <w:r w:rsidR="007712EE" w:rsidRPr="00951D66">
        <w:rPr>
          <w:lang w:val="en-CA"/>
        </w:rPr>
        <w:t>MPEG input document m</w:t>
      </w:r>
      <w:r w:rsidR="00BC5D3F" w:rsidRPr="00951D66">
        <w:rPr>
          <w:lang w:val="en-CA"/>
        </w:rPr>
        <w:t>41459</w:t>
      </w:r>
      <w:r w:rsidR="007712EE" w:rsidRPr="00951D66">
        <w:rPr>
          <w:lang w:val="en-CA"/>
        </w:rPr>
        <w:t>.</w:t>
      </w:r>
    </w:p>
    <w:p w:rsidR="00A14480" w:rsidRPr="00951D66" w:rsidRDefault="002002F0" w:rsidP="00A14480">
      <w:pPr>
        <w:jc w:val="both"/>
        <w:rPr>
          <w:lang w:val="en-CA"/>
        </w:rPr>
      </w:pPr>
      <w:r w:rsidRPr="00951D66">
        <w:rPr>
          <w:lang w:val="en-CA"/>
        </w:rPr>
        <w:t xml:space="preserve">It is claimed that the proposal </w:t>
      </w:r>
      <w:r w:rsidR="00DB5A76" w:rsidRPr="00951D66">
        <w:rPr>
          <w:lang w:val="en-CA"/>
        </w:rPr>
        <w:t xml:space="preserve">and the corresponding OMAF text changes in the MPEG input document m41459 </w:t>
      </w:r>
      <w:r w:rsidRPr="00951D66">
        <w:rPr>
          <w:lang w:val="en-CA"/>
        </w:rPr>
        <w:t>resolve issue</w:t>
      </w:r>
      <w:r w:rsidR="009F3164" w:rsidRPr="00951D66">
        <w:rPr>
          <w:lang w:val="en-CA"/>
        </w:rPr>
        <w:t xml:space="preserve">s </w:t>
      </w:r>
      <w:r w:rsidRPr="00951D66">
        <w:rPr>
          <w:lang w:val="en-CA"/>
        </w:rPr>
        <w:t>#</w:t>
      </w:r>
      <w:r w:rsidR="005135E2" w:rsidRPr="00951D66">
        <w:rPr>
          <w:lang w:val="en-CA"/>
        </w:rPr>
        <w:t xml:space="preserve">3, #4, </w:t>
      </w:r>
      <w:ins w:id="11" w:author="Ye-Kui Wang v2" w:date="2017-10-07T22:50:00Z">
        <w:r w:rsidR="00E17677">
          <w:rPr>
            <w:lang w:val="en-CA"/>
          </w:rPr>
          <w:t>#</w:t>
        </w:r>
      </w:ins>
      <w:del w:id="12" w:author="Ye-Kui Wang v2" w:date="2017-10-07T22:50:00Z">
        <w:r w:rsidR="005135E2" w:rsidRPr="00951D66" w:rsidDel="00E17677">
          <w:rPr>
            <w:lang w:val="en-CA"/>
          </w:rPr>
          <w:delText>$</w:delText>
        </w:r>
      </w:del>
      <w:r w:rsidR="005135E2" w:rsidRPr="00951D66">
        <w:rPr>
          <w:lang w:val="en-CA"/>
        </w:rPr>
        <w:t>9, and #11</w:t>
      </w:r>
      <w:r w:rsidR="009F3164" w:rsidRPr="00951D66">
        <w:rPr>
          <w:lang w:val="en-CA"/>
        </w:rPr>
        <w:t xml:space="preserve"> </w:t>
      </w:r>
      <w:r w:rsidR="00DB5A76" w:rsidRPr="00951D66">
        <w:rPr>
          <w:lang w:val="en-CA"/>
        </w:rPr>
        <w:t xml:space="preserve">listed </w:t>
      </w:r>
      <w:r w:rsidRPr="00951D66">
        <w:rPr>
          <w:lang w:val="en-CA"/>
        </w:rPr>
        <w:t>in JCTVC-AC0021.</w:t>
      </w:r>
    </w:p>
    <w:p w:rsidR="00745F6B" w:rsidRPr="00951D66" w:rsidRDefault="00745F6B" w:rsidP="00E11923">
      <w:pPr>
        <w:pStyle w:val="Heading1"/>
        <w:rPr>
          <w:lang w:val="en-CA"/>
        </w:rPr>
      </w:pPr>
      <w:r w:rsidRPr="00951D66">
        <w:rPr>
          <w:lang w:val="en-CA"/>
        </w:rPr>
        <w:t>Introduction</w:t>
      </w:r>
    </w:p>
    <w:p w:rsidR="00516576" w:rsidRPr="00951D66" w:rsidRDefault="00516576" w:rsidP="008A4934">
      <w:pPr>
        <w:keepNext/>
        <w:jc w:val="both"/>
        <w:rPr>
          <w:szCs w:val="22"/>
          <w:lang w:val="en-CA"/>
        </w:rPr>
      </w:pPr>
      <w:r w:rsidRPr="00951D66">
        <w:rPr>
          <w:szCs w:val="22"/>
          <w:lang w:val="en-CA"/>
        </w:rPr>
        <w:t>The following alignment issues between OMAF-related SEI messages and OMAF were observed.</w:t>
      </w:r>
    </w:p>
    <w:p w:rsidR="00516576" w:rsidRPr="00951D66" w:rsidRDefault="00516576" w:rsidP="008A4934">
      <w:pPr>
        <w:pStyle w:val="ListParagraph"/>
        <w:numPr>
          <w:ilvl w:val="0"/>
          <w:numId w:val="65"/>
        </w:numPr>
        <w:contextualSpacing w:val="0"/>
        <w:jc w:val="both"/>
        <w:rPr>
          <w:szCs w:val="22"/>
          <w:lang w:val="en-CA"/>
        </w:rPr>
      </w:pPr>
      <w:r w:rsidRPr="00951D66">
        <w:rPr>
          <w:szCs w:val="22"/>
          <w:lang w:val="en-CA"/>
        </w:rPr>
        <w:t xml:space="preserve">The ERP SEI message includes signalling of the sphere coverage information as part of the SEI message. However, the </w:t>
      </w:r>
      <w:proofErr w:type="spellStart"/>
      <w:r w:rsidRPr="00951D66">
        <w:rPr>
          <w:szCs w:val="22"/>
          <w:lang w:val="en-CA"/>
        </w:rPr>
        <w:t>cubemap</w:t>
      </w:r>
      <w:proofErr w:type="spellEnd"/>
      <w:r w:rsidRPr="00951D66">
        <w:rPr>
          <w:szCs w:val="22"/>
          <w:lang w:val="en-CA"/>
        </w:rPr>
        <w:t xml:space="preserve"> projection (CMP) SEI message does not include signalling of the sphere coverage information. In OMAF, the sphere coverage information is signalled in file format level using a separate structure than that for the projection, and that sphere coverage signalling applies to any projection type.</w:t>
      </w:r>
    </w:p>
    <w:p w:rsidR="00CB5E44" w:rsidRPr="00951D66" w:rsidRDefault="00516576" w:rsidP="008A4934">
      <w:pPr>
        <w:pStyle w:val="ListParagraph"/>
        <w:numPr>
          <w:ilvl w:val="0"/>
          <w:numId w:val="65"/>
        </w:numPr>
        <w:contextualSpacing w:val="0"/>
        <w:jc w:val="both"/>
        <w:rPr>
          <w:szCs w:val="22"/>
          <w:lang w:val="en-CA"/>
        </w:rPr>
      </w:pPr>
      <w:r w:rsidRPr="00951D66">
        <w:rPr>
          <w:szCs w:val="22"/>
          <w:lang w:val="en-CA"/>
        </w:rPr>
        <w:lastRenderedPageBreak/>
        <w:t xml:space="preserve">The ERP SEI message uses four parameters for signalling of the sphere coverage information: </w:t>
      </w:r>
      <w:proofErr w:type="spellStart"/>
      <w:r w:rsidRPr="00951D66">
        <w:rPr>
          <w:szCs w:val="22"/>
          <w:lang w:val="en-CA"/>
        </w:rPr>
        <w:t>erp_azimuth_min</w:t>
      </w:r>
      <w:proofErr w:type="spellEnd"/>
      <w:r w:rsidRPr="00951D66">
        <w:rPr>
          <w:szCs w:val="22"/>
          <w:lang w:val="en-CA"/>
        </w:rPr>
        <w:t xml:space="preserve">, </w:t>
      </w:r>
      <w:proofErr w:type="spellStart"/>
      <w:r w:rsidRPr="00951D66">
        <w:rPr>
          <w:szCs w:val="22"/>
          <w:lang w:val="en-CA"/>
        </w:rPr>
        <w:t>erp_azimuth_max</w:t>
      </w:r>
      <w:proofErr w:type="spellEnd"/>
      <w:r w:rsidRPr="00951D66">
        <w:rPr>
          <w:szCs w:val="22"/>
          <w:lang w:val="en-CA"/>
        </w:rPr>
        <w:t xml:space="preserve">, </w:t>
      </w:r>
      <w:proofErr w:type="spellStart"/>
      <w:r w:rsidRPr="00951D66">
        <w:rPr>
          <w:szCs w:val="22"/>
          <w:lang w:val="en-CA"/>
        </w:rPr>
        <w:t>erp_elevation_min</w:t>
      </w:r>
      <w:proofErr w:type="spellEnd"/>
      <w:r w:rsidRPr="00951D66">
        <w:rPr>
          <w:szCs w:val="22"/>
          <w:lang w:val="en-CA"/>
        </w:rPr>
        <w:t xml:space="preserve">, and </w:t>
      </w:r>
      <w:proofErr w:type="spellStart"/>
      <w:r w:rsidRPr="00951D66">
        <w:rPr>
          <w:szCs w:val="22"/>
          <w:lang w:val="en-CA"/>
        </w:rPr>
        <w:t>erp_elevation_max</w:t>
      </w:r>
      <w:proofErr w:type="spellEnd"/>
      <w:r w:rsidRPr="00951D66">
        <w:rPr>
          <w:szCs w:val="22"/>
          <w:lang w:val="en-CA"/>
        </w:rPr>
        <w:t xml:space="preserve">. To allow signalling of coverage sphere region that spans across the left and right boundaries of the projected picture, the values of </w:t>
      </w:r>
      <w:proofErr w:type="spellStart"/>
      <w:r w:rsidRPr="00951D66">
        <w:rPr>
          <w:szCs w:val="22"/>
          <w:lang w:val="en-CA"/>
        </w:rPr>
        <w:t>erp_aizmuth_min</w:t>
      </w:r>
      <w:proofErr w:type="spellEnd"/>
      <w:r w:rsidRPr="00951D66">
        <w:rPr>
          <w:szCs w:val="22"/>
          <w:lang w:val="en-CA"/>
        </w:rPr>
        <w:t xml:space="preserve"> and </w:t>
      </w:r>
      <w:proofErr w:type="spellStart"/>
      <w:r w:rsidRPr="00951D66">
        <w:rPr>
          <w:szCs w:val="22"/>
          <w:lang w:val="en-CA"/>
        </w:rPr>
        <w:t>erp_aizmuth_max</w:t>
      </w:r>
      <w:proofErr w:type="spellEnd"/>
      <w:r w:rsidRPr="00951D66">
        <w:rPr>
          <w:szCs w:val="22"/>
          <w:lang w:val="en-CA"/>
        </w:rPr>
        <w:t xml:space="preserve"> can be outside the range of −180 to 180 degrees, inclusive. Allow</w:t>
      </w:r>
      <w:r w:rsidR="008A4934" w:rsidRPr="00951D66">
        <w:rPr>
          <w:szCs w:val="22"/>
          <w:lang w:val="en-CA"/>
        </w:rPr>
        <w:t>ing</w:t>
      </w:r>
      <w:r w:rsidRPr="00951D66">
        <w:rPr>
          <w:szCs w:val="22"/>
          <w:lang w:val="en-CA"/>
        </w:rPr>
        <w:t xml:space="preserve"> the azimuth range to be greater than 360 degrees </w:t>
      </w:r>
      <w:r w:rsidR="008A4934" w:rsidRPr="00951D66">
        <w:rPr>
          <w:szCs w:val="22"/>
          <w:lang w:val="en-CA"/>
        </w:rPr>
        <w:t xml:space="preserve">enables </w:t>
      </w:r>
      <w:r w:rsidRPr="00951D66">
        <w:rPr>
          <w:szCs w:val="22"/>
          <w:lang w:val="en-CA"/>
        </w:rPr>
        <w:t>support of ERP padding.</w:t>
      </w:r>
    </w:p>
    <w:p w:rsidR="00516576" w:rsidRPr="00951D66" w:rsidRDefault="00516576" w:rsidP="00CB5E44">
      <w:pPr>
        <w:pStyle w:val="ListParagraph"/>
        <w:ind w:left="360"/>
        <w:contextualSpacing w:val="0"/>
        <w:jc w:val="both"/>
        <w:rPr>
          <w:szCs w:val="22"/>
          <w:lang w:val="en-CA"/>
        </w:rPr>
      </w:pPr>
      <w:r w:rsidRPr="00951D66">
        <w:rPr>
          <w:szCs w:val="22"/>
          <w:lang w:val="en-CA"/>
        </w:rPr>
        <w:t xml:space="preserve">In </w:t>
      </w:r>
      <w:r w:rsidR="00CB5E44" w:rsidRPr="00951D66">
        <w:rPr>
          <w:szCs w:val="22"/>
          <w:lang w:val="en-CA"/>
        </w:rPr>
        <w:t>multiple place</w:t>
      </w:r>
      <w:r w:rsidR="00450B27" w:rsidRPr="00951D66">
        <w:rPr>
          <w:szCs w:val="22"/>
          <w:lang w:val="en-CA"/>
        </w:rPr>
        <w:t>s</w:t>
      </w:r>
      <w:r w:rsidR="00CB5E44" w:rsidRPr="00951D66">
        <w:rPr>
          <w:szCs w:val="22"/>
          <w:lang w:val="en-CA"/>
        </w:rPr>
        <w:t xml:space="preserve"> in </w:t>
      </w:r>
      <w:r w:rsidRPr="00951D66">
        <w:rPr>
          <w:szCs w:val="22"/>
          <w:lang w:val="en-CA"/>
        </w:rPr>
        <w:t>OMAF and in the omnidirectional viewport SEI message, a sphere region</w:t>
      </w:r>
      <w:r w:rsidR="00CB5E44" w:rsidRPr="00951D66">
        <w:rPr>
          <w:szCs w:val="22"/>
          <w:lang w:val="en-CA"/>
        </w:rPr>
        <w:t xml:space="preserve"> (including a sphere coverage region) is signalled by indicating its </w:t>
      </w:r>
      <w:r w:rsidR="006D1034" w:rsidRPr="00951D66">
        <w:rPr>
          <w:szCs w:val="22"/>
          <w:lang w:val="en-CA"/>
        </w:rPr>
        <w:t>center</w:t>
      </w:r>
      <w:r w:rsidR="00CB5E44" w:rsidRPr="00951D66">
        <w:rPr>
          <w:szCs w:val="22"/>
          <w:lang w:val="en-CA"/>
        </w:rPr>
        <w:t xml:space="preserve"> position and the azimuth and elevation ranges.</w:t>
      </w:r>
      <w:r w:rsidRPr="00951D66">
        <w:rPr>
          <w:szCs w:val="22"/>
          <w:lang w:val="en-CA"/>
        </w:rPr>
        <w:t xml:space="preserve"> </w:t>
      </w:r>
      <w:r w:rsidR="00CB5E44" w:rsidRPr="00951D66">
        <w:rPr>
          <w:szCs w:val="22"/>
          <w:lang w:val="en-CA"/>
        </w:rPr>
        <w:t xml:space="preserve">In addition, a sphere region </w:t>
      </w:r>
      <w:r w:rsidRPr="00951D66">
        <w:rPr>
          <w:szCs w:val="22"/>
          <w:lang w:val="en-CA"/>
        </w:rPr>
        <w:t>may be a tilted sphere region</w:t>
      </w:r>
      <w:r w:rsidR="008A4934" w:rsidRPr="00951D66">
        <w:rPr>
          <w:szCs w:val="22"/>
          <w:lang w:val="en-CA"/>
        </w:rPr>
        <w:t xml:space="preserve"> indicated by </w:t>
      </w:r>
      <w:r w:rsidRPr="00951D66">
        <w:rPr>
          <w:szCs w:val="22"/>
          <w:lang w:val="en-CA"/>
        </w:rPr>
        <w:t xml:space="preserve">the tilt angle, which is missing in the current </w:t>
      </w:r>
      <w:r w:rsidR="008A4934" w:rsidRPr="00951D66">
        <w:rPr>
          <w:szCs w:val="22"/>
          <w:lang w:val="en-CA"/>
        </w:rPr>
        <w:t xml:space="preserve">sphere </w:t>
      </w:r>
      <w:r w:rsidRPr="00951D66">
        <w:rPr>
          <w:szCs w:val="22"/>
          <w:lang w:val="en-CA"/>
        </w:rPr>
        <w:t xml:space="preserve">coverage </w:t>
      </w:r>
      <w:r w:rsidR="008A4934" w:rsidRPr="00951D66">
        <w:rPr>
          <w:szCs w:val="22"/>
          <w:lang w:val="en-CA"/>
        </w:rPr>
        <w:t>signalling</w:t>
      </w:r>
      <w:r w:rsidRPr="00951D66">
        <w:rPr>
          <w:szCs w:val="22"/>
          <w:lang w:val="en-CA"/>
        </w:rPr>
        <w:t xml:space="preserve"> in JCTVC-AB1005-v1.</w:t>
      </w:r>
    </w:p>
    <w:p w:rsidR="00450B27" w:rsidRPr="00951D66" w:rsidRDefault="008A4934" w:rsidP="008A4934">
      <w:pPr>
        <w:pStyle w:val="ListParagraph"/>
        <w:numPr>
          <w:ilvl w:val="0"/>
          <w:numId w:val="65"/>
        </w:numPr>
        <w:contextualSpacing w:val="0"/>
        <w:jc w:val="both"/>
        <w:rPr>
          <w:szCs w:val="22"/>
          <w:lang w:val="en-CA"/>
        </w:rPr>
      </w:pPr>
      <w:r w:rsidRPr="00951D66">
        <w:rPr>
          <w:szCs w:val="22"/>
          <w:lang w:val="en-CA"/>
        </w:rPr>
        <w:t>Currently, the overall sample location mapping processes are aligned between JCTVC-AB1005-v1 and OMAF. However, there is one significant discrepancy in the mapping equations for the equirectangular projection. In JCTVC-AB1005-v1, the mapping equations for the equirectangular projection involve the sphere coverage parameters, while this is not the case in OMAF.</w:t>
      </w:r>
    </w:p>
    <w:p w:rsidR="00450B27" w:rsidRPr="00951D66" w:rsidRDefault="008A4934" w:rsidP="00450B27">
      <w:pPr>
        <w:pStyle w:val="ListParagraph"/>
        <w:ind w:left="360"/>
        <w:contextualSpacing w:val="0"/>
        <w:jc w:val="both"/>
        <w:rPr>
          <w:szCs w:val="22"/>
          <w:lang w:val="en-CA"/>
        </w:rPr>
      </w:pPr>
      <w:r w:rsidRPr="00951D66">
        <w:rPr>
          <w:szCs w:val="22"/>
          <w:lang w:val="en-CA"/>
        </w:rPr>
        <w:t xml:space="preserve">A basic assumption </w:t>
      </w:r>
      <w:r w:rsidR="00450B27" w:rsidRPr="00951D66">
        <w:rPr>
          <w:szCs w:val="22"/>
          <w:lang w:val="en-CA"/>
        </w:rPr>
        <w:t xml:space="preserve">in OMAF </w:t>
      </w:r>
      <w:r w:rsidRPr="00951D66">
        <w:rPr>
          <w:szCs w:val="22"/>
          <w:lang w:val="en-CA"/>
        </w:rPr>
        <w:t xml:space="preserve">of the overall sample location mapping processes, which involve RWP, is that the projected picture conceptually covers exactly the entire sphere. However, the current ERP equations in JCTVC-AB1005-v1 violates this assumption, but rather assumes that the projected picture covers exactly the indicated sphere coverage, which can be a subset of, the same as, or a subset of the entire sphere. When both the ERP SEI message the RWP SEI message are present, </w:t>
      </w:r>
      <w:proofErr w:type="gramStart"/>
      <w:r w:rsidRPr="00951D66">
        <w:rPr>
          <w:szCs w:val="22"/>
          <w:lang w:val="en-CA"/>
        </w:rPr>
        <w:t>both of the two</w:t>
      </w:r>
      <w:proofErr w:type="gramEnd"/>
      <w:r w:rsidRPr="00951D66">
        <w:rPr>
          <w:szCs w:val="22"/>
          <w:lang w:val="en-CA"/>
        </w:rPr>
        <w:t xml:space="preserve"> conflicting assumptions are in use in the sample location mapping processes, and the result would not be correct in this case.</w:t>
      </w:r>
    </w:p>
    <w:p w:rsidR="008A4934" w:rsidRPr="00951D66" w:rsidRDefault="008A4934" w:rsidP="00450B27">
      <w:pPr>
        <w:pStyle w:val="ListParagraph"/>
        <w:ind w:left="360"/>
        <w:contextualSpacing w:val="0"/>
        <w:jc w:val="both"/>
        <w:rPr>
          <w:szCs w:val="22"/>
          <w:lang w:val="en-CA"/>
        </w:rPr>
      </w:pPr>
      <w:r w:rsidRPr="00951D66">
        <w:rPr>
          <w:szCs w:val="22"/>
          <w:lang w:val="en-CA"/>
        </w:rPr>
        <w:t>On the other hand, in OMAF, the RWP signalling needs to be present even when the true RWP functionality like region resizing, repositioning, rotation, mirroring as well as advanced guard band are not needed, e.g., for support of sub-sphere coverage and simple ERP padding.</w:t>
      </w:r>
    </w:p>
    <w:p w:rsidR="008A4934" w:rsidRPr="00951D66" w:rsidRDefault="008A4934" w:rsidP="008A4934">
      <w:pPr>
        <w:pStyle w:val="ListParagraph"/>
        <w:numPr>
          <w:ilvl w:val="0"/>
          <w:numId w:val="65"/>
        </w:numPr>
        <w:contextualSpacing w:val="0"/>
        <w:jc w:val="both"/>
        <w:rPr>
          <w:szCs w:val="22"/>
          <w:lang w:val="en-CA"/>
        </w:rPr>
      </w:pPr>
      <w:r w:rsidRPr="00951D66">
        <w:rPr>
          <w:szCs w:val="22"/>
          <w:lang w:val="en-CA"/>
        </w:rPr>
        <w:t>OMAF clauses 10.1.2.2 includes the following constraint:</w:t>
      </w:r>
    </w:p>
    <w:p w:rsidR="008A4934" w:rsidRPr="00951D66" w:rsidRDefault="008A4934" w:rsidP="008A4934">
      <w:pPr>
        <w:pStyle w:val="ListParagraph"/>
        <w:ind w:left="360"/>
        <w:contextualSpacing w:val="0"/>
        <w:jc w:val="both"/>
        <w:rPr>
          <w:szCs w:val="22"/>
          <w:lang w:val="en-CA"/>
        </w:rPr>
      </w:pPr>
      <w:r w:rsidRPr="00951D66">
        <w:rPr>
          <w:szCs w:val="22"/>
          <w:lang w:val="en-CA"/>
        </w:rPr>
        <w:t>"When the video does not provide full 360 coverage, for each picture, there shall be a region-wise packing SEI messages present in the bitstream that applies to the picture."</w:t>
      </w:r>
    </w:p>
    <w:p w:rsidR="00CB5E44" w:rsidRPr="00951D66" w:rsidRDefault="008A4934" w:rsidP="008A4934">
      <w:pPr>
        <w:pStyle w:val="ListParagraph"/>
        <w:ind w:left="360"/>
        <w:contextualSpacing w:val="0"/>
        <w:jc w:val="both"/>
        <w:rPr>
          <w:szCs w:val="22"/>
          <w:lang w:val="en-CA"/>
        </w:rPr>
      </w:pPr>
      <w:r w:rsidRPr="00951D66">
        <w:rPr>
          <w:szCs w:val="22"/>
          <w:lang w:val="en-CA"/>
        </w:rPr>
        <w:t>However, this constraint wouldn't be needed when the sphere coverage information is present, since for the equirectangular projection the coverage in sphere domain is identical to the coverage in 2D picture domain, which the region-wise packing box provides in this scenario.</w:t>
      </w:r>
    </w:p>
    <w:p w:rsidR="008A4934" w:rsidRPr="00951D66" w:rsidRDefault="008A4934" w:rsidP="008A4934">
      <w:pPr>
        <w:pStyle w:val="ListParagraph"/>
        <w:ind w:left="360"/>
        <w:contextualSpacing w:val="0"/>
        <w:jc w:val="both"/>
        <w:rPr>
          <w:szCs w:val="22"/>
          <w:lang w:val="en-CA"/>
        </w:rPr>
      </w:pPr>
      <w:r w:rsidRPr="00951D66">
        <w:rPr>
          <w:szCs w:val="22"/>
          <w:lang w:val="en-CA"/>
        </w:rPr>
        <w:t xml:space="preserve">In the context of </w:t>
      </w:r>
      <w:r w:rsidR="00CB5E44" w:rsidRPr="00951D66">
        <w:rPr>
          <w:szCs w:val="22"/>
          <w:lang w:val="en-CA"/>
        </w:rPr>
        <w:t xml:space="preserve">the </w:t>
      </w:r>
      <w:r w:rsidR="00427B52" w:rsidRPr="00951D66">
        <w:rPr>
          <w:szCs w:val="22"/>
          <w:lang w:val="en-CA"/>
        </w:rPr>
        <w:t>OMAF-related SEI messages</w:t>
      </w:r>
      <w:r w:rsidRPr="00951D66">
        <w:rPr>
          <w:szCs w:val="22"/>
          <w:lang w:val="en-CA"/>
        </w:rPr>
        <w:t>, there were also requests, e.g., from Minhua Zhou of Broadcom, to make the design of the OMAF-related SEI messages work for sub-360 coverage scenarios without mandating the presence of the region-wise packing SEI message when not necessary (i.e., when the projection type is the equirectangular projection and the sphere coverage information is present).</w:t>
      </w:r>
    </w:p>
    <w:p w:rsidR="00CA60FA" w:rsidRPr="00951D66" w:rsidRDefault="00CA60FA" w:rsidP="00CA60FA">
      <w:pPr>
        <w:jc w:val="both"/>
        <w:rPr>
          <w:szCs w:val="22"/>
          <w:lang w:val="en-CA"/>
        </w:rPr>
      </w:pPr>
      <w:r w:rsidRPr="00951D66">
        <w:rPr>
          <w:szCs w:val="22"/>
          <w:lang w:val="en-CA"/>
        </w:rPr>
        <w:t>The above issues correspond to issues #3, #4, #9, and #11, respectively, in JCTVC-AC0021.</w:t>
      </w:r>
    </w:p>
    <w:p w:rsidR="00A14480" w:rsidRPr="00951D66" w:rsidRDefault="00A14480" w:rsidP="00A14480">
      <w:pPr>
        <w:pStyle w:val="Heading1"/>
        <w:rPr>
          <w:lang w:val="en-CA"/>
        </w:rPr>
      </w:pPr>
      <w:r w:rsidRPr="00951D66">
        <w:rPr>
          <w:lang w:val="en-CA"/>
        </w:rPr>
        <w:t>Proposal</w:t>
      </w:r>
    </w:p>
    <w:p w:rsidR="00FB6DE4" w:rsidRPr="00951D66" w:rsidRDefault="00FB6DE4" w:rsidP="00FB6DE4">
      <w:pPr>
        <w:pStyle w:val="Heading2"/>
        <w:tabs>
          <w:tab w:val="clear" w:pos="720"/>
          <w:tab w:val="clear" w:pos="1080"/>
          <w:tab w:val="clear" w:pos="1440"/>
        </w:tabs>
        <w:overflowPunct/>
        <w:autoSpaceDE/>
        <w:autoSpaceDN/>
        <w:adjustRightInd/>
        <w:ind w:left="576" w:hanging="576"/>
        <w:jc w:val="both"/>
        <w:textAlignment w:val="auto"/>
        <w:rPr>
          <w:lang w:val="en-CA"/>
        </w:rPr>
      </w:pPr>
      <w:r w:rsidRPr="00951D66">
        <w:rPr>
          <w:lang w:val="en-CA"/>
        </w:rPr>
        <w:t>Introduction</w:t>
      </w:r>
    </w:p>
    <w:p w:rsidR="00C94E4B" w:rsidRPr="00951D66" w:rsidRDefault="00C94E4B" w:rsidP="00C94E4B">
      <w:pPr>
        <w:rPr>
          <w:szCs w:val="22"/>
          <w:lang w:val="en-CA"/>
        </w:rPr>
      </w:pPr>
      <w:bookmarkStart w:id="13" w:name="_Ref494190410"/>
      <w:r w:rsidRPr="00951D66">
        <w:rPr>
          <w:szCs w:val="22"/>
          <w:lang w:val="en-CA"/>
        </w:rPr>
        <w:t xml:space="preserve">The proposal includes the following </w:t>
      </w:r>
      <w:r w:rsidR="00450B27" w:rsidRPr="00951D66">
        <w:rPr>
          <w:szCs w:val="22"/>
          <w:lang w:val="en-CA"/>
        </w:rPr>
        <w:t>two</w:t>
      </w:r>
      <w:r w:rsidRPr="00951D66">
        <w:rPr>
          <w:szCs w:val="22"/>
          <w:lang w:val="en-CA"/>
        </w:rPr>
        <w:t xml:space="preserve"> parts to the </w:t>
      </w:r>
      <w:r w:rsidRPr="00951D66">
        <w:rPr>
          <w:lang w:val="en-CA"/>
        </w:rPr>
        <w:t>OMAF-related SEI messages</w:t>
      </w:r>
      <w:r w:rsidRPr="00951D66">
        <w:rPr>
          <w:szCs w:val="22"/>
          <w:lang w:val="en-CA"/>
        </w:rPr>
        <w:t>:</w:t>
      </w:r>
    </w:p>
    <w:p w:rsidR="00C94E4B" w:rsidRPr="00951D66" w:rsidRDefault="00C94E4B" w:rsidP="00F61668">
      <w:pPr>
        <w:pStyle w:val="ListParagraph"/>
        <w:numPr>
          <w:ilvl w:val="0"/>
          <w:numId w:val="67"/>
        </w:numPr>
        <w:contextualSpacing w:val="0"/>
        <w:jc w:val="both"/>
        <w:rPr>
          <w:szCs w:val="22"/>
          <w:lang w:val="en-CA"/>
        </w:rPr>
      </w:pPr>
      <w:r w:rsidRPr="00951D66">
        <w:rPr>
          <w:szCs w:val="22"/>
          <w:lang w:val="en-CA"/>
        </w:rPr>
        <w:t>Use a separate SEI message for signalling of sphere coverage information such that the same syntax could be used for any type of projection</w:t>
      </w:r>
      <w:r w:rsidR="00CF3762" w:rsidRPr="00951D66">
        <w:rPr>
          <w:szCs w:val="22"/>
          <w:lang w:val="en-CA"/>
        </w:rPr>
        <w:t>, and s</w:t>
      </w:r>
      <w:r w:rsidRPr="00951D66">
        <w:rPr>
          <w:szCs w:val="22"/>
          <w:lang w:val="en-CA"/>
        </w:rPr>
        <w:t>ignal the sphere coverage information by specifying the center point of the coverage sphere region, the azimuth and elevation ranges, and the tilt angle of the sphere region.</w:t>
      </w:r>
      <w:ins w:id="14" w:author="Ye-Kui Wang v5" w:date="2017-10-08T21:05:00Z">
        <w:r w:rsidR="00A425F5">
          <w:rPr>
            <w:szCs w:val="22"/>
            <w:lang w:val="en-CA"/>
          </w:rPr>
          <w:t xml:space="preserve"> </w:t>
        </w:r>
        <w:r w:rsidR="00A425F5" w:rsidRPr="00951D66">
          <w:rPr>
            <w:szCs w:val="22"/>
            <w:lang w:val="en-CA"/>
          </w:rPr>
          <w:t xml:space="preserve">Consequently, remove </w:t>
        </w:r>
        <w:r w:rsidR="00A425F5">
          <w:rPr>
            <w:szCs w:val="22"/>
            <w:lang w:val="en-CA"/>
          </w:rPr>
          <w:t>the sphere coverage parameters from the ERP SEI message.</w:t>
        </w:r>
      </w:ins>
    </w:p>
    <w:p w:rsidR="00C94E4B" w:rsidRPr="00951D66" w:rsidRDefault="00CF3762" w:rsidP="00C94E4B">
      <w:pPr>
        <w:pStyle w:val="ListParagraph"/>
        <w:numPr>
          <w:ilvl w:val="0"/>
          <w:numId w:val="67"/>
        </w:numPr>
        <w:contextualSpacing w:val="0"/>
        <w:jc w:val="both"/>
        <w:rPr>
          <w:szCs w:val="22"/>
          <w:lang w:val="en-CA"/>
        </w:rPr>
      </w:pPr>
      <w:r w:rsidRPr="00951D66">
        <w:rPr>
          <w:szCs w:val="22"/>
          <w:lang w:val="en-CA"/>
        </w:rPr>
        <w:lastRenderedPageBreak/>
        <w:t>For ERP, if an applicable region-wise packing (RWP) SEI message is not present, the projection equations that involve the sphere coverage parameters apply; otherwise, the projection equations that do not involve the sphere coverage parameters apply. For both cases, the azimuth equation is changed a little bit such that the left side of a full coverage ERP picture corresponds to −180 degree instead of 180 degrees.</w:t>
      </w:r>
    </w:p>
    <w:p w:rsidR="0054025E" w:rsidRPr="00951D66" w:rsidRDefault="00580B5F" w:rsidP="00947304">
      <w:pPr>
        <w:jc w:val="both"/>
        <w:rPr>
          <w:szCs w:val="22"/>
          <w:lang w:val="en-CA"/>
        </w:rPr>
      </w:pPr>
      <w:r w:rsidRPr="00951D66">
        <w:rPr>
          <w:szCs w:val="22"/>
          <w:lang w:val="en-CA"/>
        </w:rPr>
        <w:t>Except for the new SEI message named the sphere coverage SEI message, other c</w:t>
      </w:r>
      <w:r w:rsidR="0054025E" w:rsidRPr="00951D66">
        <w:rPr>
          <w:szCs w:val="22"/>
          <w:lang w:val="en-CA"/>
        </w:rPr>
        <w:t>hanges relative to JCTVC-AB1005-v1</w:t>
      </w:r>
      <w:r w:rsidR="00C85028" w:rsidRPr="00951D66">
        <w:rPr>
          <w:szCs w:val="22"/>
          <w:lang w:val="en-CA"/>
        </w:rPr>
        <w:t xml:space="preserve"> are marked</w:t>
      </w:r>
      <w:r w:rsidR="0054025E" w:rsidRPr="00951D66">
        <w:rPr>
          <w:szCs w:val="22"/>
          <w:lang w:val="en-CA"/>
        </w:rPr>
        <w:t>.</w:t>
      </w:r>
      <w:r w:rsidR="009211A2" w:rsidRPr="00951D66">
        <w:rPr>
          <w:szCs w:val="22"/>
          <w:lang w:val="en-CA"/>
        </w:rPr>
        <w:t xml:space="preserve"> </w:t>
      </w:r>
      <w:r w:rsidR="00924420" w:rsidRPr="00951D66">
        <w:rPr>
          <w:lang w:val="en-CA"/>
        </w:rPr>
        <w:t xml:space="preserve">The corresponding text changes to the draft OMAF specification for alignment are provided in MPEG input document </w:t>
      </w:r>
      <w:r w:rsidR="001173D0" w:rsidRPr="00951D66">
        <w:rPr>
          <w:lang w:val="en-CA"/>
        </w:rPr>
        <w:t>m41459</w:t>
      </w:r>
      <w:r w:rsidR="00924420" w:rsidRPr="00951D66">
        <w:rPr>
          <w:lang w:val="en-CA"/>
        </w:rPr>
        <w:t>.</w:t>
      </w:r>
    </w:p>
    <w:p w:rsidR="00CF3762" w:rsidRPr="00951D66" w:rsidRDefault="00CF3762" w:rsidP="00CF3762">
      <w:pPr>
        <w:pStyle w:val="Heading2"/>
        <w:tabs>
          <w:tab w:val="clear" w:pos="720"/>
          <w:tab w:val="clear" w:pos="1080"/>
          <w:tab w:val="clear" w:pos="1440"/>
        </w:tabs>
        <w:overflowPunct/>
        <w:autoSpaceDE/>
        <w:autoSpaceDN/>
        <w:adjustRightInd/>
        <w:ind w:left="576" w:hanging="576"/>
        <w:jc w:val="both"/>
        <w:textAlignment w:val="auto"/>
        <w:rPr>
          <w:lang w:val="en-CA"/>
        </w:rPr>
      </w:pPr>
      <w:r w:rsidRPr="00951D66">
        <w:rPr>
          <w:lang w:val="en-CA"/>
        </w:rPr>
        <w:t>Sphere coverage SEI message syntax</w:t>
      </w:r>
      <w:r w:rsidR="002466C2" w:rsidRPr="00951D66">
        <w:rPr>
          <w:lang w:val="en-CA"/>
        </w:rPr>
        <w:t xml:space="preserve"> and semantics</w:t>
      </w:r>
    </w:p>
    <w:p w:rsidR="00CF3762" w:rsidRPr="00951D66" w:rsidRDefault="00CF3762" w:rsidP="00CF3762">
      <w:pPr>
        <w:pStyle w:val="3HeaderFooter"/>
        <w:keepNext/>
        <w:rPr>
          <w:sz w:val="20"/>
          <w:szCs w:val="20"/>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35"/>
        <w:gridCol w:w="1342"/>
      </w:tblGrid>
      <w:tr w:rsidR="00CF3762" w:rsidRPr="00951D66" w:rsidTr="00CA379D">
        <w:trPr>
          <w:cantSplit/>
          <w:jc w:val="center"/>
        </w:trPr>
        <w:tc>
          <w:tcPr>
            <w:tcW w:w="7735" w:type="dxa"/>
          </w:tcPr>
          <w:p w:rsidR="00CF3762" w:rsidRPr="00951D66" w:rsidRDefault="00CF3762" w:rsidP="00CA379D">
            <w:pPr>
              <w:keepNext/>
              <w:keepLines/>
              <w:tabs>
                <w:tab w:val="left" w:pos="216"/>
                <w:tab w:val="left" w:pos="432"/>
                <w:tab w:val="left" w:pos="648"/>
                <w:tab w:val="left" w:pos="864"/>
                <w:tab w:val="left" w:pos="1296"/>
                <w:tab w:val="left" w:pos="1512"/>
              </w:tabs>
              <w:spacing w:before="20" w:after="40"/>
              <w:outlineLvl w:val="5"/>
              <w:rPr>
                <w:noProof/>
                <w:sz w:val="20"/>
                <w:lang w:val="en-CA"/>
              </w:rPr>
            </w:pPr>
            <w:r w:rsidRPr="00951D66">
              <w:rPr>
                <w:noProof/>
                <w:sz w:val="20"/>
                <w:lang w:val="en-CA"/>
              </w:rPr>
              <w:t>sphere_coverage( payloadSize ) {</w:t>
            </w:r>
          </w:p>
        </w:tc>
        <w:tc>
          <w:tcPr>
            <w:tcW w:w="1342" w:type="dxa"/>
          </w:tcPr>
          <w:p w:rsidR="00CF3762" w:rsidRPr="00951D66" w:rsidRDefault="00CF3762" w:rsidP="00CA379D">
            <w:pPr>
              <w:keepNext/>
              <w:keepLines/>
              <w:spacing w:before="20" w:after="40"/>
              <w:jc w:val="center"/>
              <w:rPr>
                <w:bCs/>
                <w:noProof/>
                <w:sz w:val="20"/>
                <w:lang w:val="en-CA"/>
              </w:rPr>
            </w:pPr>
            <w:r w:rsidRPr="00951D66">
              <w:rPr>
                <w:b/>
                <w:bCs/>
                <w:noProof/>
                <w:sz w:val="20"/>
                <w:lang w:val="en-CA"/>
              </w:rPr>
              <w:t>Descriptor</w:t>
            </w:r>
          </w:p>
        </w:tc>
      </w:tr>
      <w:tr w:rsidR="00CF3762" w:rsidRPr="00951D66" w:rsidTr="00CA379D">
        <w:trPr>
          <w:cantSplit/>
          <w:jc w:val="center"/>
        </w:trPr>
        <w:tc>
          <w:tcPr>
            <w:tcW w:w="7735" w:type="dxa"/>
          </w:tcPr>
          <w:p w:rsidR="00CF3762" w:rsidRPr="00951D66" w:rsidRDefault="00CF3762" w:rsidP="00CA379D">
            <w:pPr>
              <w:keepNext/>
              <w:keepLines/>
              <w:tabs>
                <w:tab w:val="left" w:pos="216"/>
                <w:tab w:val="left" w:pos="432"/>
                <w:tab w:val="left" w:pos="648"/>
                <w:tab w:val="left" w:pos="864"/>
                <w:tab w:val="left" w:pos="1296"/>
                <w:tab w:val="left" w:pos="1512"/>
              </w:tabs>
              <w:spacing w:before="20" w:after="40"/>
              <w:outlineLvl w:val="5"/>
              <w:rPr>
                <w:b/>
                <w:noProof/>
                <w:sz w:val="20"/>
                <w:lang w:val="en-CA"/>
              </w:rPr>
            </w:pPr>
            <w:r w:rsidRPr="00951D66">
              <w:rPr>
                <w:noProof/>
                <w:sz w:val="20"/>
                <w:lang w:val="en-CA"/>
              </w:rPr>
              <w:tab/>
            </w:r>
            <w:r w:rsidRPr="00951D66">
              <w:rPr>
                <w:b/>
                <w:noProof/>
                <w:sz w:val="20"/>
                <w:lang w:val="en-CA"/>
              </w:rPr>
              <w:t>sphere_coverage_</w:t>
            </w:r>
            <w:r w:rsidRPr="00951D66">
              <w:rPr>
                <w:b/>
                <w:bCs/>
                <w:noProof/>
                <w:sz w:val="20"/>
                <w:lang w:val="en-CA"/>
              </w:rPr>
              <w:t>cancel_flag</w:t>
            </w:r>
          </w:p>
        </w:tc>
        <w:tc>
          <w:tcPr>
            <w:tcW w:w="1342" w:type="dxa"/>
          </w:tcPr>
          <w:p w:rsidR="00CF3762" w:rsidRPr="00951D66" w:rsidRDefault="00CF3762" w:rsidP="00CA379D">
            <w:pPr>
              <w:keepNext/>
              <w:keepLines/>
              <w:spacing w:before="20" w:after="40"/>
              <w:jc w:val="center"/>
              <w:rPr>
                <w:bCs/>
                <w:noProof/>
                <w:sz w:val="20"/>
                <w:lang w:val="en-CA"/>
              </w:rPr>
            </w:pPr>
            <w:r w:rsidRPr="00951D66">
              <w:rPr>
                <w:bCs/>
                <w:noProof/>
                <w:sz w:val="20"/>
                <w:lang w:val="en-CA"/>
              </w:rPr>
              <w:t>u(1)</w:t>
            </w:r>
          </w:p>
        </w:tc>
      </w:tr>
      <w:tr w:rsidR="00CF3762" w:rsidRPr="00951D66" w:rsidTr="00CA379D">
        <w:trPr>
          <w:cantSplit/>
          <w:jc w:val="center"/>
        </w:trPr>
        <w:tc>
          <w:tcPr>
            <w:tcW w:w="7735" w:type="dxa"/>
          </w:tcPr>
          <w:p w:rsidR="00CF3762" w:rsidRPr="00951D66" w:rsidRDefault="00CF3762" w:rsidP="00CA379D">
            <w:pPr>
              <w:keepNext/>
              <w:keepLines/>
              <w:tabs>
                <w:tab w:val="left" w:pos="216"/>
                <w:tab w:val="left" w:pos="432"/>
                <w:tab w:val="left" w:pos="648"/>
                <w:tab w:val="left" w:pos="864"/>
                <w:tab w:val="left" w:pos="1296"/>
                <w:tab w:val="left" w:pos="1512"/>
              </w:tabs>
              <w:spacing w:before="20" w:after="40"/>
              <w:outlineLvl w:val="5"/>
              <w:rPr>
                <w:noProof/>
                <w:sz w:val="20"/>
                <w:lang w:val="en-CA"/>
              </w:rPr>
            </w:pPr>
            <w:r w:rsidRPr="00951D66">
              <w:rPr>
                <w:noProof/>
                <w:sz w:val="20"/>
                <w:lang w:val="en-CA"/>
              </w:rPr>
              <w:tab/>
              <w:t>if( !sphere_coverage_cancel_flag ) {</w:t>
            </w:r>
          </w:p>
        </w:tc>
        <w:tc>
          <w:tcPr>
            <w:tcW w:w="1342" w:type="dxa"/>
          </w:tcPr>
          <w:p w:rsidR="00CF3762" w:rsidRPr="00951D66" w:rsidRDefault="00CF3762" w:rsidP="00CA379D">
            <w:pPr>
              <w:keepNext/>
              <w:keepLines/>
              <w:spacing w:before="20" w:after="40"/>
              <w:jc w:val="center"/>
              <w:rPr>
                <w:bCs/>
                <w:noProof/>
                <w:sz w:val="20"/>
                <w:lang w:val="en-CA"/>
              </w:rPr>
            </w:pPr>
          </w:p>
        </w:tc>
      </w:tr>
      <w:tr w:rsidR="00CF3762" w:rsidRPr="00951D66" w:rsidTr="00CA379D">
        <w:trPr>
          <w:cantSplit/>
          <w:jc w:val="center"/>
        </w:trPr>
        <w:tc>
          <w:tcPr>
            <w:tcW w:w="7735" w:type="dxa"/>
          </w:tcPr>
          <w:p w:rsidR="00CF3762" w:rsidRPr="00951D66" w:rsidRDefault="00CF3762" w:rsidP="00CA379D">
            <w:pPr>
              <w:keepNext/>
              <w:keepLines/>
              <w:tabs>
                <w:tab w:val="left" w:pos="216"/>
                <w:tab w:val="left" w:pos="432"/>
                <w:tab w:val="left" w:pos="648"/>
                <w:tab w:val="left" w:pos="864"/>
                <w:tab w:val="left" w:pos="1296"/>
                <w:tab w:val="left" w:pos="1512"/>
              </w:tabs>
              <w:spacing w:before="20" w:after="40"/>
              <w:outlineLvl w:val="5"/>
              <w:rPr>
                <w:noProof/>
                <w:sz w:val="20"/>
                <w:lang w:val="en-CA"/>
              </w:rPr>
            </w:pPr>
            <w:r w:rsidRPr="00951D66">
              <w:rPr>
                <w:noProof/>
                <w:sz w:val="20"/>
                <w:lang w:val="en-CA"/>
              </w:rPr>
              <w:tab/>
            </w:r>
            <w:r w:rsidRPr="00951D66">
              <w:rPr>
                <w:noProof/>
                <w:sz w:val="20"/>
                <w:lang w:val="en-CA"/>
              </w:rPr>
              <w:tab/>
            </w:r>
            <w:r w:rsidRPr="00951D66">
              <w:rPr>
                <w:b/>
                <w:noProof/>
                <w:sz w:val="20"/>
                <w:lang w:val="en-CA"/>
              </w:rPr>
              <w:t>sphere_coverage_</w:t>
            </w:r>
            <w:r w:rsidRPr="00951D66">
              <w:rPr>
                <w:b/>
                <w:bCs/>
                <w:noProof/>
                <w:sz w:val="20"/>
                <w:lang w:val="en-CA"/>
              </w:rPr>
              <w:t>persistence_flag</w:t>
            </w:r>
          </w:p>
        </w:tc>
        <w:tc>
          <w:tcPr>
            <w:tcW w:w="1342" w:type="dxa"/>
          </w:tcPr>
          <w:p w:rsidR="00CF3762" w:rsidRPr="00951D66" w:rsidRDefault="00CF3762" w:rsidP="00CA379D">
            <w:pPr>
              <w:keepNext/>
              <w:keepLines/>
              <w:spacing w:before="20" w:after="40"/>
              <w:jc w:val="center"/>
              <w:rPr>
                <w:bCs/>
                <w:noProof/>
                <w:sz w:val="20"/>
                <w:lang w:val="en-CA"/>
              </w:rPr>
            </w:pPr>
            <w:r w:rsidRPr="00951D66">
              <w:rPr>
                <w:bCs/>
                <w:noProof/>
                <w:sz w:val="20"/>
                <w:lang w:val="en-CA"/>
              </w:rPr>
              <w:t>u(1)</w:t>
            </w:r>
          </w:p>
        </w:tc>
      </w:tr>
      <w:tr w:rsidR="00CF3762" w:rsidRPr="00951D66" w:rsidTr="00CA379D">
        <w:trPr>
          <w:cantSplit/>
          <w:jc w:val="center"/>
        </w:trPr>
        <w:tc>
          <w:tcPr>
            <w:tcW w:w="7735" w:type="dxa"/>
          </w:tcPr>
          <w:p w:rsidR="00CF3762" w:rsidRPr="00951D66" w:rsidRDefault="00CF3762" w:rsidP="00CA379D">
            <w:pPr>
              <w:keepNext/>
              <w:keepLines/>
              <w:tabs>
                <w:tab w:val="left" w:pos="216"/>
                <w:tab w:val="left" w:pos="432"/>
                <w:tab w:val="left" w:pos="648"/>
                <w:tab w:val="left" w:pos="864"/>
                <w:tab w:val="left" w:pos="1296"/>
                <w:tab w:val="left" w:pos="1512"/>
              </w:tabs>
              <w:spacing w:before="20" w:after="40"/>
              <w:outlineLvl w:val="5"/>
              <w:rPr>
                <w:b/>
                <w:bCs/>
                <w:noProof/>
                <w:sz w:val="20"/>
                <w:lang w:val="en-CA"/>
              </w:rPr>
            </w:pPr>
            <w:r w:rsidRPr="00951D66">
              <w:rPr>
                <w:rFonts w:eastAsia="Malgun Gothic"/>
                <w:noProof/>
                <w:sz w:val="20"/>
                <w:lang w:val="en-CA" w:eastAsia="zh-CN"/>
              </w:rPr>
              <w:tab/>
            </w:r>
            <w:r w:rsidRPr="00951D66">
              <w:rPr>
                <w:rFonts w:eastAsia="Malgun Gothic"/>
                <w:noProof/>
                <w:sz w:val="20"/>
                <w:lang w:val="en-CA" w:eastAsia="zh-CN"/>
              </w:rPr>
              <w:tab/>
            </w:r>
            <w:r w:rsidRPr="00951D66">
              <w:rPr>
                <w:b/>
                <w:noProof/>
                <w:sz w:val="20"/>
                <w:lang w:val="en-CA"/>
              </w:rPr>
              <w:t>sphere_coverage_</w:t>
            </w:r>
            <w:r w:rsidRPr="00951D66">
              <w:rPr>
                <w:rFonts w:eastAsia="Malgun Gothic"/>
                <w:b/>
                <w:noProof/>
                <w:sz w:val="20"/>
                <w:lang w:val="en-CA" w:eastAsia="zh-CN"/>
              </w:rPr>
              <w:t>reserved_zero_6bits</w:t>
            </w:r>
          </w:p>
        </w:tc>
        <w:tc>
          <w:tcPr>
            <w:tcW w:w="1342" w:type="dxa"/>
          </w:tcPr>
          <w:p w:rsidR="00CF3762" w:rsidRPr="00951D66" w:rsidRDefault="00CF3762" w:rsidP="00CA379D">
            <w:pPr>
              <w:keepNext/>
              <w:keepLines/>
              <w:spacing w:before="20" w:after="40"/>
              <w:jc w:val="center"/>
              <w:rPr>
                <w:sz w:val="20"/>
                <w:lang w:val="en-CA"/>
              </w:rPr>
            </w:pPr>
            <w:r w:rsidRPr="00951D66">
              <w:rPr>
                <w:rFonts w:eastAsia="Malgun Gothic"/>
                <w:noProof/>
                <w:sz w:val="20"/>
                <w:lang w:val="en-CA" w:eastAsia="zh-CN"/>
              </w:rPr>
              <w:t>u(6)</w:t>
            </w:r>
          </w:p>
        </w:tc>
      </w:tr>
      <w:tr w:rsidR="00CF3762" w:rsidRPr="00951D66" w:rsidTr="00CA379D">
        <w:trPr>
          <w:cantSplit/>
          <w:jc w:val="center"/>
        </w:trPr>
        <w:tc>
          <w:tcPr>
            <w:tcW w:w="7735" w:type="dxa"/>
          </w:tcPr>
          <w:p w:rsidR="00CF3762" w:rsidRPr="00951D66" w:rsidRDefault="00CF3762" w:rsidP="00CA379D">
            <w:pPr>
              <w:keepNext/>
              <w:keepLines/>
              <w:tabs>
                <w:tab w:val="left" w:pos="216"/>
                <w:tab w:val="left" w:pos="432"/>
                <w:tab w:val="left" w:pos="648"/>
                <w:tab w:val="left" w:pos="864"/>
                <w:tab w:val="left" w:pos="1296"/>
                <w:tab w:val="left" w:pos="1512"/>
              </w:tabs>
              <w:spacing w:before="20" w:after="40"/>
              <w:outlineLvl w:val="5"/>
              <w:rPr>
                <w:noProof/>
                <w:sz w:val="20"/>
                <w:lang w:val="en-CA"/>
              </w:rPr>
            </w:pPr>
            <w:r w:rsidRPr="00951D66">
              <w:rPr>
                <w:b/>
                <w:bCs/>
                <w:noProof/>
                <w:sz w:val="20"/>
                <w:lang w:val="en-CA"/>
              </w:rPr>
              <w:tab/>
            </w:r>
            <w:r w:rsidRPr="00951D66">
              <w:rPr>
                <w:b/>
                <w:bCs/>
                <w:noProof/>
                <w:sz w:val="20"/>
                <w:lang w:val="en-CA"/>
              </w:rPr>
              <w:tab/>
            </w:r>
            <w:r w:rsidRPr="00951D66">
              <w:rPr>
                <w:b/>
                <w:noProof/>
                <w:sz w:val="20"/>
                <w:lang w:val="en-CA"/>
              </w:rPr>
              <w:t>sphere_coverage_shape_type</w:t>
            </w:r>
          </w:p>
        </w:tc>
        <w:tc>
          <w:tcPr>
            <w:tcW w:w="1342" w:type="dxa"/>
          </w:tcPr>
          <w:p w:rsidR="00CF3762" w:rsidRPr="00951D66" w:rsidRDefault="00CF3762" w:rsidP="00CA379D">
            <w:pPr>
              <w:keepNext/>
              <w:keepLines/>
              <w:spacing w:before="20" w:after="40"/>
              <w:jc w:val="center"/>
              <w:rPr>
                <w:bCs/>
                <w:noProof/>
                <w:sz w:val="20"/>
                <w:lang w:val="en-CA"/>
              </w:rPr>
            </w:pPr>
            <w:proofErr w:type="gramStart"/>
            <w:r w:rsidRPr="00951D66">
              <w:rPr>
                <w:sz w:val="20"/>
                <w:lang w:val="en-CA"/>
              </w:rPr>
              <w:t>u(</w:t>
            </w:r>
            <w:proofErr w:type="gramEnd"/>
            <w:r w:rsidRPr="00951D66">
              <w:rPr>
                <w:sz w:val="20"/>
                <w:lang w:val="en-CA"/>
              </w:rPr>
              <w:t>8)</w:t>
            </w:r>
          </w:p>
        </w:tc>
      </w:tr>
      <w:tr w:rsidR="00CF3762" w:rsidRPr="00951D66" w:rsidTr="00CA379D">
        <w:trPr>
          <w:cantSplit/>
          <w:jc w:val="center"/>
        </w:trPr>
        <w:tc>
          <w:tcPr>
            <w:tcW w:w="7735" w:type="dxa"/>
          </w:tcPr>
          <w:p w:rsidR="00CF3762" w:rsidRPr="00951D66" w:rsidRDefault="00CF3762" w:rsidP="00CA379D">
            <w:pPr>
              <w:keepNext/>
              <w:keepLines/>
              <w:tabs>
                <w:tab w:val="left" w:pos="216"/>
                <w:tab w:val="left" w:pos="432"/>
                <w:tab w:val="left" w:pos="648"/>
                <w:tab w:val="left" w:pos="864"/>
                <w:tab w:val="left" w:pos="1296"/>
                <w:tab w:val="left" w:pos="1512"/>
              </w:tabs>
              <w:spacing w:before="20" w:after="40"/>
              <w:outlineLvl w:val="5"/>
              <w:rPr>
                <w:b/>
                <w:noProof/>
                <w:sz w:val="20"/>
                <w:lang w:val="en-CA"/>
              </w:rPr>
            </w:pPr>
            <w:r w:rsidRPr="00951D66">
              <w:rPr>
                <w:noProof/>
                <w:sz w:val="20"/>
                <w:lang w:val="en-CA"/>
              </w:rPr>
              <w:tab/>
            </w:r>
            <w:r w:rsidRPr="00951D66">
              <w:rPr>
                <w:b/>
                <w:bCs/>
                <w:noProof/>
                <w:sz w:val="20"/>
                <w:lang w:val="en-CA"/>
              </w:rPr>
              <w:tab/>
            </w:r>
            <w:r w:rsidRPr="00951D66">
              <w:rPr>
                <w:b/>
                <w:noProof/>
                <w:sz w:val="20"/>
                <w:lang w:val="en-CA"/>
              </w:rPr>
              <w:t>sphere_coverage_azimuth</w:t>
            </w:r>
            <w:r w:rsidRPr="00951D66">
              <w:rPr>
                <w:b/>
                <w:bCs/>
                <w:noProof/>
                <w:sz w:val="20"/>
                <w:lang w:val="en-CA"/>
              </w:rPr>
              <w:t>_centre</w:t>
            </w:r>
          </w:p>
        </w:tc>
        <w:tc>
          <w:tcPr>
            <w:tcW w:w="1342" w:type="dxa"/>
          </w:tcPr>
          <w:p w:rsidR="00CF3762" w:rsidRPr="00951D66" w:rsidRDefault="00CF3762" w:rsidP="00CA379D">
            <w:pPr>
              <w:keepNext/>
              <w:keepLines/>
              <w:spacing w:before="20" w:after="40"/>
              <w:jc w:val="center"/>
              <w:rPr>
                <w:bCs/>
                <w:noProof/>
                <w:sz w:val="20"/>
                <w:lang w:val="en-CA"/>
              </w:rPr>
            </w:pPr>
            <w:proofErr w:type="spellStart"/>
            <w:proofErr w:type="gramStart"/>
            <w:r w:rsidRPr="00951D66">
              <w:rPr>
                <w:rFonts w:eastAsia="Malgun Gothic"/>
                <w:bCs/>
                <w:sz w:val="20"/>
                <w:lang w:val="en-CA"/>
              </w:rPr>
              <w:t>i</w:t>
            </w:r>
            <w:proofErr w:type="spellEnd"/>
            <w:r w:rsidRPr="00951D66">
              <w:rPr>
                <w:rFonts w:eastAsia="Malgun Gothic"/>
                <w:bCs/>
                <w:sz w:val="20"/>
                <w:lang w:val="en-CA"/>
              </w:rPr>
              <w:t>(</w:t>
            </w:r>
            <w:proofErr w:type="gramEnd"/>
            <w:r w:rsidRPr="00951D66">
              <w:rPr>
                <w:rFonts w:eastAsia="Malgun Gothic"/>
                <w:bCs/>
                <w:sz w:val="20"/>
                <w:lang w:val="en-CA"/>
              </w:rPr>
              <w:t>32)</w:t>
            </w:r>
          </w:p>
        </w:tc>
      </w:tr>
      <w:tr w:rsidR="00CF3762" w:rsidRPr="00951D66" w:rsidTr="00CA379D">
        <w:trPr>
          <w:cantSplit/>
          <w:jc w:val="center"/>
        </w:trPr>
        <w:tc>
          <w:tcPr>
            <w:tcW w:w="7735" w:type="dxa"/>
          </w:tcPr>
          <w:p w:rsidR="00CF3762" w:rsidRPr="00951D66" w:rsidRDefault="00CF3762" w:rsidP="00CA379D">
            <w:pPr>
              <w:keepNext/>
              <w:keepLines/>
              <w:tabs>
                <w:tab w:val="left" w:pos="216"/>
                <w:tab w:val="left" w:pos="432"/>
                <w:tab w:val="left" w:pos="648"/>
                <w:tab w:val="left" w:pos="864"/>
                <w:tab w:val="left" w:pos="1296"/>
                <w:tab w:val="left" w:pos="1512"/>
              </w:tabs>
              <w:spacing w:before="20" w:after="40"/>
              <w:outlineLvl w:val="5"/>
              <w:rPr>
                <w:b/>
                <w:bCs/>
                <w:noProof/>
                <w:sz w:val="20"/>
                <w:lang w:val="en-CA"/>
              </w:rPr>
            </w:pPr>
            <w:r w:rsidRPr="00951D66">
              <w:rPr>
                <w:b/>
                <w:bCs/>
                <w:noProof/>
                <w:sz w:val="20"/>
                <w:lang w:val="en-CA"/>
              </w:rPr>
              <w:tab/>
            </w:r>
            <w:r w:rsidRPr="00951D66">
              <w:rPr>
                <w:b/>
                <w:bCs/>
                <w:noProof/>
                <w:sz w:val="20"/>
                <w:lang w:val="en-CA"/>
              </w:rPr>
              <w:tab/>
            </w:r>
            <w:r w:rsidRPr="00951D66">
              <w:rPr>
                <w:b/>
                <w:noProof/>
                <w:sz w:val="20"/>
                <w:lang w:val="en-CA"/>
              </w:rPr>
              <w:t>sphere_coverage_elevation</w:t>
            </w:r>
            <w:r w:rsidRPr="00951D66">
              <w:rPr>
                <w:b/>
                <w:bCs/>
                <w:noProof/>
                <w:sz w:val="20"/>
                <w:lang w:val="en-CA"/>
              </w:rPr>
              <w:t>_centre</w:t>
            </w:r>
          </w:p>
        </w:tc>
        <w:tc>
          <w:tcPr>
            <w:tcW w:w="1342" w:type="dxa"/>
          </w:tcPr>
          <w:p w:rsidR="00CF3762" w:rsidRPr="00951D66" w:rsidRDefault="00CF3762" w:rsidP="00CA379D">
            <w:pPr>
              <w:keepNext/>
              <w:keepLines/>
              <w:spacing w:before="20" w:after="40"/>
              <w:jc w:val="center"/>
              <w:rPr>
                <w:bCs/>
                <w:noProof/>
                <w:sz w:val="20"/>
                <w:lang w:val="en-CA"/>
              </w:rPr>
            </w:pPr>
            <w:proofErr w:type="spellStart"/>
            <w:proofErr w:type="gramStart"/>
            <w:r w:rsidRPr="00951D66">
              <w:rPr>
                <w:rFonts w:eastAsia="Malgun Gothic"/>
                <w:bCs/>
                <w:sz w:val="20"/>
                <w:lang w:val="en-CA"/>
              </w:rPr>
              <w:t>i</w:t>
            </w:r>
            <w:proofErr w:type="spellEnd"/>
            <w:r w:rsidRPr="00951D66">
              <w:rPr>
                <w:rFonts w:eastAsia="Malgun Gothic"/>
                <w:bCs/>
                <w:sz w:val="20"/>
                <w:lang w:val="en-CA"/>
              </w:rPr>
              <w:t>(</w:t>
            </w:r>
            <w:proofErr w:type="gramEnd"/>
            <w:r w:rsidRPr="00951D66">
              <w:rPr>
                <w:rFonts w:eastAsia="Malgun Gothic"/>
                <w:bCs/>
                <w:sz w:val="20"/>
                <w:lang w:val="en-CA"/>
              </w:rPr>
              <w:t>32)</w:t>
            </w:r>
          </w:p>
        </w:tc>
      </w:tr>
      <w:tr w:rsidR="00CF3762" w:rsidRPr="00951D66" w:rsidTr="00CA379D">
        <w:trPr>
          <w:cantSplit/>
          <w:jc w:val="center"/>
        </w:trPr>
        <w:tc>
          <w:tcPr>
            <w:tcW w:w="7735" w:type="dxa"/>
          </w:tcPr>
          <w:p w:rsidR="00CF3762" w:rsidRPr="00951D66" w:rsidRDefault="00CF3762" w:rsidP="00CA379D">
            <w:pPr>
              <w:keepNext/>
              <w:keepLines/>
              <w:tabs>
                <w:tab w:val="left" w:pos="216"/>
                <w:tab w:val="left" w:pos="432"/>
                <w:tab w:val="left" w:pos="648"/>
                <w:tab w:val="left" w:pos="864"/>
                <w:tab w:val="left" w:pos="1296"/>
                <w:tab w:val="left" w:pos="1512"/>
              </w:tabs>
              <w:spacing w:before="20" w:after="40"/>
              <w:outlineLvl w:val="5"/>
              <w:rPr>
                <w:b/>
                <w:bCs/>
                <w:noProof/>
                <w:sz w:val="20"/>
                <w:lang w:val="en-CA"/>
              </w:rPr>
            </w:pPr>
            <w:r w:rsidRPr="00951D66">
              <w:rPr>
                <w:b/>
                <w:bCs/>
                <w:noProof/>
                <w:sz w:val="20"/>
                <w:lang w:val="en-CA"/>
              </w:rPr>
              <w:tab/>
            </w:r>
            <w:r w:rsidRPr="00951D66">
              <w:rPr>
                <w:b/>
                <w:bCs/>
                <w:noProof/>
                <w:sz w:val="20"/>
                <w:lang w:val="en-CA"/>
              </w:rPr>
              <w:tab/>
            </w:r>
            <w:r w:rsidRPr="00951D66">
              <w:rPr>
                <w:b/>
                <w:noProof/>
                <w:sz w:val="20"/>
                <w:lang w:val="en-CA"/>
              </w:rPr>
              <w:t>sphere_coverage_tilt</w:t>
            </w:r>
            <w:r w:rsidRPr="00951D66">
              <w:rPr>
                <w:b/>
                <w:bCs/>
                <w:noProof/>
                <w:sz w:val="20"/>
                <w:lang w:val="en-CA"/>
              </w:rPr>
              <w:t>_centre</w:t>
            </w:r>
          </w:p>
        </w:tc>
        <w:tc>
          <w:tcPr>
            <w:tcW w:w="1342" w:type="dxa"/>
          </w:tcPr>
          <w:p w:rsidR="00CF3762" w:rsidRPr="00951D66" w:rsidRDefault="00CF3762" w:rsidP="00CA379D">
            <w:pPr>
              <w:keepNext/>
              <w:keepLines/>
              <w:spacing w:before="20" w:after="40"/>
              <w:jc w:val="center"/>
              <w:rPr>
                <w:rFonts w:eastAsia="Malgun Gothic"/>
                <w:bCs/>
                <w:sz w:val="20"/>
                <w:lang w:val="en-CA"/>
              </w:rPr>
            </w:pPr>
            <w:proofErr w:type="spellStart"/>
            <w:proofErr w:type="gramStart"/>
            <w:r w:rsidRPr="00951D66">
              <w:rPr>
                <w:rFonts w:eastAsia="Malgun Gothic"/>
                <w:bCs/>
                <w:sz w:val="20"/>
                <w:lang w:val="en-CA"/>
              </w:rPr>
              <w:t>i</w:t>
            </w:r>
            <w:proofErr w:type="spellEnd"/>
            <w:r w:rsidRPr="00951D66">
              <w:rPr>
                <w:rFonts w:eastAsia="Malgun Gothic"/>
                <w:bCs/>
                <w:sz w:val="20"/>
                <w:lang w:val="en-CA"/>
              </w:rPr>
              <w:t>(</w:t>
            </w:r>
            <w:proofErr w:type="gramEnd"/>
            <w:r w:rsidRPr="00951D66">
              <w:rPr>
                <w:rFonts w:eastAsia="Malgun Gothic"/>
                <w:bCs/>
                <w:sz w:val="20"/>
                <w:lang w:val="en-CA"/>
              </w:rPr>
              <w:t>32)</w:t>
            </w:r>
          </w:p>
        </w:tc>
      </w:tr>
      <w:tr w:rsidR="00CF3762" w:rsidRPr="00951D66" w:rsidTr="00CA379D">
        <w:trPr>
          <w:cantSplit/>
          <w:jc w:val="center"/>
        </w:trPr>
        <w:tc>
          <w:tcPr>
            <w:tcW w:w="7735" w:type="dxa"/>
          </w:tcPr>
          <w:p w:rsidR="00CF3762" w:rsidRPr="00951D66" w:rsidRDefault="00CF3762" w:rsidP="00CA379D">
            <w:pPr>
              <w:keepNext/>
              <w:keepLines/>
              <w:tabs>
                <w:tab w:val="left" w:pos="216"/>
                <w:tab w:val="left" w:pos="432"/>
                <w:tab w:val="left" w:pos="648"/>
                <w:tab w:val="left" w:pos="864"/>
                <w:tab w:val="left" w:pos="1296"/>
                <w:tab w:val="left" w:pos="1512"/>
              </w:tabs>
              <w:spacing w:before="20" w:after="40"/>
              <w:outlineLvl w:val="5"/>
              <w:rPr>
                <w:b/>
                <w:noProof/>
                <w:sz w:val="20"/>
                <w:lang w:val="en-CA"/>
              </w:rPr>
            </w:pPr>
            <w:r w:rsidRPr="00951D66">
              <w:rPr>
                <w:noProof/>
                <w:sz w:val="20"/>
                <w:lang w:val="en-CA"/>
              </w:rPr>
              <w:tab/>
            </w:r>
            <w:r w:rsidRPr="00951D66">
              <w:rPr>
                <w:b/>
                <w:bCs/>
                <w:noProof/>
                <w:sz w:val="20"/>
                <w:lang w:val="en-CA"/>
              </w:rPr>
              <w:tab/>
            </w:r>
            <w:r w:rsidRPr="00951D66">
              <w:rPr>
                <w:b/>
                <w:noProof/>
                <w:sz w:val="20"/>
                <w:lang w:val="en-CA"/>
              </w:rPr>
              <w:t>sphere_coverage_</w:t>
            </w:r>
            <w:r w:rsidR="00CF070E" w:rsidRPr="00951D66">
              <w:rPr>
                <w:b/>
                <w:noProof/>
                <w:sz w:val="20"/>
                <w:lang w:val="en-CA"/>
              </w:rPr>
              <w:t>azimuth</w:t>
            </w:r>
            <w:r w:rsidRPr="00951D66">
              <w:rPr>
                <w:b/>
                <w:noProof/>
                <w:sz w:val="20"/>
                <w:lang w:val="en-CA"/>
              </w:rPr>
              <w:t>_range</w:t>
            </w:r>
          </w:p>
        </w:tc>
        <w:tc>
          <w:tcPr>
            <w:tcW w:w="1342" w:type="dxa"/>
          </w:tcPr>
          <w:p w:rsidR="00CF3762" w:rsidRPr="00951D66" w:rsidRDefault="00CF3762" w:rsidP="00CA379D">
            <w:pPr>
              <w:keepNext/>
              <w:keepLines/>
              <w:spacing w:before="20" w:after="40"/>
              <w:jc w:val="center"/>
              <w:rPr>
                <w:bCs/>
                <w:noProof/>
                <w:sz w:val="20"/>
                <w:lang w:val="en-CA"/>
              </w:rPr>
            </w:pPr>
            <w:proofErr w:type="gramStart"/>
            <w:r w:rsidRPr="00951D66">
              <w:rPr>
                <w:rFonts w:eastAsia="Malgun Gothic"/>
                <w:bCs/>
                <w:sz w:val="20"/>
                <w:lang w:val="en-CA"/>
              </w:rPr>
              <w:t>u(</w:t>
            </w:r>
            <w:proofErr w:type="gramEnd"/>
            <w:r w:rsidRPr="00951D66">
              <w:rPr>
                <w:rFonts w:eastAsia="Malgun Gothic"/>
                <w:bCs/>
                <w:sz w:val="20"/>
                <w:lang w:val="en-CA"/>
              </w:rPr>
              <w:t>32)</w:t>
            </w:r>
          </w:p>
        </w:tc>
      </w:tr>
      <w:tr w:rsidR="00CF3762" w:rsidRPr="00951D66" w:rsidTr="00CA379D">
        <w:trPr>
          <w:cantSplit/>
          <w:jc w:val="center"/>
        </w:trPr>
        <w:tc>
          <w:tcPr>
            <w:tcW w:w="7735" w:type="dxa"/>
          </w:tcPr>
          <w:p w:rsidR="00CF3762" w:rsidRPr="00951D66" w:rsidRDefault="00CF3762" w:rsidP="00CA379D">
            <w:pPr>
              <w:keepNext/>
              <w:keepLines/>
              <w:tabs>
                <w:tab w:val="left" w:pos="216"/>
                <w:tab w:val="left" w:pos="432"/>
                <w:tab w:val="left" w:pos="648"/>
                <w:tab w:val="left" w:pos="864"/>
                <w:tab w:val="left" w:pos="1296"/>
                <w:tab w:val="left" w:pos="1512"/>
              </w:tabs>
              <w:spacing w:before="20" w:after="40"/>
              <w:outlineLvl w:val="5"/>
              <w:rPr>
                <w:b/>
                <w:bCs/>
                <w:noProof/>
                <w:sz w:val="20"/>
                <w:lang w:val="en-CA"/>
              </w:rPr>
            </w:pPr>
            <w:r w:rsidRPr="00951D66">
              <w:rPr>
                <w:b/>
                <w:bCs/>
                <w:noProof/>
                <w:sz w:val="20"/>
                <w:lang w:val="en-CA"/>
              </w:rPr>
              <w:tab/>
            </w:r>
            <w:r w:rsidRPr="00951D66">
              <w:rPr>
                <w:b/>
                <w:bCs/>
                <w:noProof/>
                <w:sz w:val="20"/>
                <w:lang w:val="en-CA"/>
              </w:rPr>
              <w:tab/>
            </w:r>
            <w:r w:rsidRPr="00951D66">
              <w:rPr>
                <w:b/>
                <w:noProof/>
                <w:sz w:val="20"/>
                <w:lang w:val="en-CA"/>
              </w:rPr>
              <w:t>sphere_coverage_</w:t>
            </w:r>
            <w:r w:rsidR="00CF070E" w:rsidRPr="00951D66">
              <w:rPr>
                <w:b/>
                <w:noProof/>
                <w:sz w:val="20"/>
                <w:lang w:val="en-CA"/>
              </w:rPr>
              <w:t>elevation</w:t>
            </w:r>
            <w:r w:rsidRPr="00951D66">
              <w:rPr>
                <w:b/>
                <w:noProof/>
                <w:sz w:val="20"/>
                <w:lang w:val="en-CA"/>
              </w:rPr>
              <w:t>_range</w:t>
            </w:r>
          </w:p>
        </w:tc>
        <w:tc>
          <w:tcPr>
            <w:tcW w:w="1342" w:type="dxa"/>
          </w:tcPr>
          <w:p w:rsidR="00CF3762" w:rsidRPr="00951D66" w:rsidRDefault="00CF3762" w:rsidP="00CA379D">
            <w:pPr>
              <w:keepNext/>
              <w:keepLines/>
              <w:spacing w:before="20" w:after="40"/>
              <w:jc w:val="center"/>
              <w:rPr>
                <w:bCs/>
                <w:noProof/>
                <w:sz w:val="20"/>
                <w:lang w:val="en-CA"/>
              </w:rPr>
            </w:pPr>
            <w:proofErr w:type="gramStart"/>
            <w:r w:rsidRPr="00951D66">
              <w:rPr>
                <w:rFonts w:eastAsia="Malgun Gothic"/>
                <w:bCs/>
                <w:sz w:val="20"/>
                <w:lang w:val="en-CA"/>
              </w:rPr>
              <w:t>u(</w:t>
            </w:r>
            <w:proofErr w:type="gramEnd"/>
            <w:r w:rsidRPr="00951D66">
              <w:rPr>
                <w:rFonts w:eastAsia="Malgun Gothic"/>
                <w:bCs/>
                <w:sz w:val="20"/>
                <w:lang w:val="en-CA"/>
              </w:rPr>
              <w:t>32)</w:t>
            </w:r>
          </w:p>
        </w:tc>
      </w:tr>
      <w:tr w:rsidR="00CF3762" w:rsidRPr="00951D66" w:rsidTr="00CA379D">
        <w:trPr>
          <w:cantSplit/>
          <w:jc w:val="center"/>
        </w:trPr>
        <w:tc>
          <w:tcPr>
            <w:tcW w:w="7735" w:type="dxa"/>
          </w:tcPr>
          <w:p w:rsidR="00CF3762" w:rsidRPr="00951D66" w:rsidRDefault="00CF3762" w:rsidP="00CA379D">
            <w:pPr>
              <w:keepNext/>
              <w:keepLines/>
              <w:tabs>
                <w:tab w:val="left" w:pos="216"/>
                <w:tab w:val="left" w:pos="432"/>
                <w:tab w:val="left" w:pos="648"/>
                <w:tab w:val="left" w:pos="864"/>
                <w:tab w:val="left" w:pos="1296"/>
                <w:tab w:val="left" w:pos="1512"/>
              </w:tabs>
              <w:spacing w:before="20" w:after="40"/>
              <w:outlineLvl w:val="5"/>
              <w:rPr>
                <w:b/>
                <w:bCs/>
                <w:noProof/>
                <w:sz w:val="20"/>
                <w:lang w:val="en-CA"/>
              </w:rPr>
            </w:pPr>
            <w:r w:rsidRPr="00951D66">
              <w:rPr>
                <w:noProof/>
                <w:sz w:val="20"/>
                <w:lang w:val="en-CA"/>
              </w:rPr>
              <w:tab/>
              <w:t>}</w:t>
            </w:r>
          </w:p>
        </w:tc>
        <w:tc>
          <w:tcPr>
            <w:tcW w:w="1342" w:type="dxa"/>
          </w:tcPr>
          <w:p w:rsidR="00CF3762" w:rsidRPr="00951D66" w:rsidRDefault="00CF3762" w:rsidP="00CA379D">
            <w:pPr>
              <w:keepNext/>
              <w:keepLines/>
              <w:spacing w:before="20" w:after="40"/>
              <w:jc w:val="center"/>
              <w:rPr>
                <w:bCs/>
                <w:noProof/>
                <w:sz w:val="20"/>
                <w:lang w:val="en-CA"/>
              </w:rPr>
            </w:pPr>
          </w:p>
        </w:tc>
      </w:tr>
      <w:tr w:rsidR="00CF3762" w:rsidRPr="00951D66" w:rsidTr="00CA379D">
        <w:trPr>
          <w:cantSplit/>
          <w:jc w:val="center"/>
        </w:trPr>
        <w:tc>
          <w:tcPr>
            <w:tcW w:w="7735" w:type="dxa"/>
          </w:tcPr>
          <w:p w:rsidR="00CF3762" w:rsidRPr="00951D66" w:rsidRDefault="00CF3762" w:rsidP="00CA379D">
            <w:pPr>
              <w:keepNext/>
              <w:keepLines/>
              <w:tabs>
                <w:tab w:val="left" w:pos="216"/>
                <w:tab w:val="left" w:pos="432"/>
                <w:tab w:val="left" w:pos="648"/>
                <w:tab w:val="left" w:pos="864"/>
                <w:tab w:val="left" w:pos="1296"/>
                <w:tab w:val="left" w:pos="1512"/>
              </w:tabs>
              <w:spacing w:before="20" w:after="40"/>
              <w:outlineLvl w:val="5"/>
              <w:rPr>
                <w:noProof/>
                <w:sz w:val="20"/>
                <w:lang w:val="en-CA"/>
              </w:rPr>
            </w:pPr>
            <w:r w:rsidRPr="00951D66">
              <w:rPr>
                <w:noProof/>
                <w:sz w:val="20"/>
                <w:lang w:val="en-CA"/>
              </w:rPr>
              <w:t>}</w:t>
            </w:r>
          </w:p>
        </w:tc>
        <w:tc>
          <w:tcPr>
            <w:tcW w:w="1342" w:type="dxa"/>
          </w:tcPr>
          <w:p w:rsidR="00CF3762" w:rsidRPr="00951D66" w:rsidRDefault="00CF3762" w:rsidP="00CA379D">
            <w:pPr>
              <w:keepNext/>
              <w:keepLines/>
              <w:spacing w:before="20" w:after="40"/>
              <w:jc w:val="center"/>
              <w:rPr>
                <w:bCs/>
                <w:noProof/>
                <w:sz w:val="20"/>
                <w:lang w:val="en-CA"/>
              </w:rPr>
            </w:pPr>
          </w:p>
        </w:tc>
      </w:tr>
    </w:tbl>
    <w:p w:rsidR="00CF3762" w:rsidRPr="00951D66" w:rsidRDefault="00CF3762" w:rsidP="00CF3762">
      <w:pPr>
        <w:pStyle w:val="fields"/>
        <w:ind w:left="360"/>
        <w:rPr>
          <w:sz w:val="22"/>
          <w:szCs w:val="22"/>
          <w:lang w:val="en-CA"/>
        </w:rPr>
      </w:pPr>
    </w:p>
    <w:p w:rsidR="00CF3762" w:rsidRDefault="00CF3762" w:rsidP="00B1018A">
      <w:pPr>
        <w:jc w:val="both"/>
        <w:rPr>
          <w:ins w:id="15" w:author="Ye-Kui Wang v6" w:date="2017-10-09T14:03:00Z"/>
          <w:bCs/>
          <w:noProof/>
          <w:sz w:val="20"/>
          <w:lang w:val="en-CA"/>
        </w:rPr>
      </w:pPr>
      <w:r w:rsidRPr="00951D66">
        <w:rPr>
          <w:bCs/>
          <w:noProof/>
          <w:sz w:val="20"/>
          <w:lang w:val="en-CA"/>
        </w:rPr>
        <w:t xml:space="preserve">The sphere coverage SEI message </w:t>
      </w:r>
      <w:r w:rsidR="00E546CE">
        <w:rPr>
          <w:bCs/>
          <w:noProof/>
          <w:sz w:val="20"/>
          <w:lang w:val="en-CA"/>
        </w:rPr>
        <w:t xml:space="preserve">indicates </w:t>
      </w:r>
      <w:r w:rsidRPr="00951D66">
        <w:rPr>
          <w:sz w:val="20"/>
          <w:lang w:val="en-CA"/>
        </w:rPr>
        <w:t>the coverage sphere region</w:t>
      </w:r>
      <w:r w:rsidR="00E546CE">
        <w:rPr>
          <w:sz w:val="20"/>
          <w:lang w:val="en-CA"/>
        </w:rPr>
        <w:t>, which is a sphere region that is covered by the cropped decoded picture</w:t>
      </w:r>
      <w:r w:rsidRPr="00951D66">
        <w:rPr>
          <w:bCs/>
          <w:noProof/>
          <w:sz w:val="20"/>
          <w:lang w:val="en-CA"/>
        </w:rPr>
        <w:t>.</w:t>
      </w:r>
      <w:r w:rsidR="00E546CE">
        <w:rPr>
          <w:bCs/>
          <w:noProof/>
          <w:sz w:val="20"/>
          <w:lang w:val="en-CA"/>
        </w:rPr>
        <w:t xml:space="preserve"> When the indicated </w:t>
      </w:r>
      <w:r w:rsidR="00E546CE" w:rsidRPr="00951D66">
        <w:rPr>
          <w:sz w:val="20"/>
          <w:lang w:val="en-CA"/>
        </w:rPr>
        <w:t>coverage sphere region</w:t>
      </w:r>
      <w:r w:rsidR="00E546CE" w:rsidRPr="00E546CE">
        <w:rPr>
          <w:bCs/>
          <w:noProof/>
          <w:sz w:val="20"/>
          <w:lang w:val="en-CA"/>
        </w:rPr>
        <w:t xml:space="preserve"> </w:t>
      </w:r>
      <w:r w:rsidR="00E546CE">
        <w:rPr>
          <w:bCs/>
          <w:noProof/>
          <w:sz w:val="20"/>
          <w:lang w:val="en-CA"/>
        </w:rPr>
        <w:t xml:space="preserve">is less than the entire sphere, there may be sphere locations that are </w:t>
      </w:r>
      <w:r w:rsidR="00E546CE" w:rsidRPr="00E546CE">
        <w:rPr>
          <w:bCs/>
          <w:noProof/>
          <w:sz w:val="20"/>
          <w:lang w:val="en-CA"/>
        </w:rPr>
        <w:t xml:space="preserve">outside of the indicated coverage </w:t>
      </w:r>
      <w:r w:rsidR="00E546CE">
        <w:rPr>
          <w:bCs/>
          <w:noProof/>
          <w:sz w:val="20"/>
          <w:lang w:val="en-CA"/>
        </w:rPr>
        <w:t xml:space="preserve">sphere </w:t>
      </w:r>
      <w:r w:rsidR="00E546CE" w:rsidRPr="00E546CE">
        <w:rPr>
          <w:bCs/>
          <w:noProof/>
          <w:sz w:val="20"/>
          <w:lang w:val="en-CA"/>
        </w:rPr>
        <w:t xml:space="preserve">region </w:t>
      </w:r>
      <w:r w:rsidR="00E546CE">
        <w:rPr>
          <w:bCs/>
          <w:noProof/>
          <w:sz w:val="20"/>
          <w:lang w:val="en-CA"/>
        </w:rPr>
        <w:t>that are a</w:t>
      </w:r>
      <w:r w:rsidR="00E546CE" w:rsidRPr="00E546CE">
        <w:rPr>
          <w:bCs/>
          <w:noProof/>
          <w:sz w:val="20"/>
          <w:lang w:val="en-CA"/>
        </w:rPr>
        <w:t>lso be covered by the cropped decoded picture</w:t>
      </w:r>
      <w:r w:rsidR="00E546CE">
        <w:rPr>
          <w:bCs/>
          <w:noProof/>
          <w:sz w:val="20"/>
          <w:lang w:val="en-CA"/>
        </w:rPr>
        <w:t>.</w:t>
      </w:r>
    </w:p>
    <w:p w:rsidR="00AA4EBD" w:rsidRPr="00951D66" w:rsidRDefault="00AA4EBD" w:rsidP="00B1018A">
      <w:pPr>
        <w:jc w:val="both"/>
        <w:rPr>
          <w:bCs/>
          <w:noProof/>
          <w:sz w:val="20"/>
          <w:lang w:val="en-CA"/>
        </w:rPr>
      </w:pPr>
      <w:ins w:id="16" w:author="Ye-Kui Wang v6" w:date="2017-10-09T14:03:00Z">
        <w:r>
          <w:rPr>
            <w:bCs/>
            <w:noProof/>
            <w:sz w:val="20"/>
            <w:lang w:val="en-CA"/>
          </w:rPr>
          <w:t xml:space="preserve">The </w:t>
        </w:r>
        <w:r w:rsidRPr="00951D66">
          <w:rPr>
            <w:sz w:val="20"/>
            <w:lang w:val="en-CA"/>
          </w:rPr>
          <w:t>coverage sphere region</w:t>
        </w:r>
        <w:r>
          <w:rPr>
            <w:bCs/>
            <w:noProof/>
            <w:sz w:val="20"/>
            <w:lang w:val="en-CA"/>
          </w:rPr>
          <w:t xml:space="preserve"> is specified relative to the global coordinate axes.</w:t>
        </w:r>
      </w:ins>
    </w:p>
    <w:p w:rsidR="00CF3762" w:rsidRPr="00951D66" w:rsidRDefault="00CF3762" w:rsidP="00B1018A">
      <w:pPr>
        <w:jc w:val="both"/>
        <w:rPr>
          <w:noProof/>
          <w:sz w:val="20"/>
          <w:lang w:val="en-CA"/>
        </w:rPr>
      </w:pPr>
      <w:r w:rsidRPr="00951D66">
        <w:rPr>
          <w:b/>
          <w:noProof/>
          <w:sz w:val="20"/>
          <w:lang w:val="en-CA"/>
        </w:rPr>
        <w:t>sphere_coverage_cancel_flag</w:t>
      </w:r>
      <w:r w:rsidRPr="00951D66">
        <w:rPr>
          <w:noProof/>
          <w:sz w:val="20"/>
          <w:lang w:val="en-CA"/>
        </w:rPr>
        <w:t xml:space="preserve"> equal to 1 indicates that the SEI message cancels the persistence of any previous sphere coverage SEI message in output order. sphere_coverage_cancel_flag equal to 0 indicates that sphere coverage information follows.</w:t>
      </w:r>
    </w:p>
    <w:p w:rsidR="00CF3762" w:rsidRPr="00951D66" w:rsidRDefault="00CF3762" w:rsidP="00B1018A">
      <w:pPr>
        <w:jc w:val="both"/>
        <w:rPr>
          <w:noProof/>
          <w:sz w:val="20"/>
          <w:lang w:val="en-CA"/>
        </w:rPr>
      </w:pPr>
      <w:bookmarkStart w:id="17" w:name="_Hlk494120860"/>
      <w:r w:rsidRPr="00951D66">
        <w:rPr>
          <w:b/>
          <w:noProof/>
          <w:sz w:val="20"/>
          <w:lang w:val="en-CA"/>
        </w:rPr>
        <w:t>sphere_coverage</w:t>
      </w:r>
      <w:bookmarkEnd w:id="17"/>
      <w:r w:rsidRPr="00951D66">
        <w:rPr>
          <w:b/>
          <w:noProof/>
          <w:sz w:val="20"/>
          <w:lang w:val="en-CA"/>
        </w:rPr>
        <w:t>_persistence_flag</w:t>
      </w:r>
      <w:r w:rsidRPr="00951D66">
        <w:rPr>
          <w:noProof/>
          <w:sz w:val="20"/>
          <w:lang w:val="en-CA"/>
        </w:rPr>
        <w:t xml:space="preserve"> specifies the persistence of the sphere coverage SEI message for the current layer.</w:t>
      </w:r>
    </w:p>
    <w:p w:rsidR="00CF3762" w:rsidRPr="00951D66" w:rsidRDefault="00CF3762" w:rsidP="00B1018A">
      <w:pPr>
        <w:jc w:val="both"/>
        <w:rPr>
          <w:noProof/>
          <w:sz w:val="20"/>
          <w:lang w:val="en-CA"/>
        </w:rPr>
      </w:pPr>
      <w:r w:rsidRPr="00951D66">
        <w:rPr>
          <w:noProof/>
          <w:sz w:val="20"/>
          <w:lang w:val="en-CA"/>
        </w:rPr>
        <w:t>sphere_coverage_persistence_flag equal to 0 specifies that the sphere coverage SEI message applies to the current decoded picture only.</w:t>
      </w:r>
    </w:p>
    <w:p w:rsidR="00CF3762" w:rsidRPr="00951D66" w:rsidRDefault="00CF3762" w:rsidP="00B1018A">
      <w:pPr>
        <w:keepNext/>
        <w:jc w:val="both"/>
        <w:rPr>
          <w:noProof/>
          <w:sz w:val="20"/>
          <w:lang w:val="en-CA"/>
        </w:rPr>
      </w:pPr>
      <w:r w:rsidRPr="00951D66">
        <w:rPr>
          <w:noProof/>
          <w:sz w:val="20"/>
          <w:lang w:val="en-CA"/>
        </w:rPr>
        <w:t>Let picA be the current picture. sphere_coverage_persistence_flag equal to 1 specifies that the sphere coverage</w:t>
      </w:r>
      <w:r w:rsidRPr="00951D66">
        <w:rPr>
          <w:bCs/>
          <w:noProof/>
          <w:sz w:val="20"/>
          <w:lang w:val="en-CA"/>
        </w:rPr>
        <w:t xml:space="preserve"> </w:t>
      </w:r>
      <w:r w:rsidRPr="00951D66">
        <w:rPr>
          <w:noProof/>
          <w:sz w:val="20"/>
          <w:lang w:val="en-CA"/>
        </w:rPr>
        <w:t>SEI message persists for the current layer in output order until one or more of the following conditions are true:</w:t>
      </w:r>
    </w:p>
    <w:p w:rsidR="00CF3762" w:rsidRPr="00951D66" w:rsidRDefault="00CF3762" w:rsidP="00B1018A">
      <w:pPr>
        <w:pStyle w:val="enumlev1"/>
        <w:spacing w:before="136"/>
        <w:ind w:left="397"/>
        <w:rPr>
          <w:noProof/>
          <w:lang w:val="en-CA"/>
        </w:rPr>
      </w:pPr>
      <w:r w:rsidRPr="00951D66">
        <w:rPr>
          <w:noProof/>
          <w:lang w:val="en-CA"/>
        </w:rPr>
        <w:t>–</w:t>
      </w:r>
      <w:r w:rsidRPr="00951D66">
        <w:rPr>
          <w:noProof/>
          <w:lang w:val="en-CA"/>
        </w:rPr>
        <w:tab/>
        <w:t>A new CLVS of the current layer begins.</w:t>
      </w:r>
    </w:p>
    <w:p w:rsidR="00CF3762" w:rsidRPr="00951D66" w:rsidRDefault="00CF3762" w:rsidP="00B1018A">
      <w:pPr>
        <w:pStyle w:val="enumlev1"/>
        <w:spacing w:before="136"/>
        <w:ind w:left="397"/>
        <w:rPr>
          <w:noProof/>
          <w:lang w:val="en-CA"/>
        </w:rPr>
      </w:pPr>
      <w:r w:rsidRPr="00951D66">
        <w:rPr>
          <w:noProof/>
          <w:lang w:val="en-CA"/>
        </w:rPr>
        <w:t>–</w:t>
      </w:r>
      <w:r w:rsidRPr="00951D66">
        <w:rPr>
          <w:noProof/>
          <w:lang w:val="en-CA"/>
        </w:rPr>
        <w:tab/>
        <w:t>The bitstream ends.</w:t>
      </w:r>
    </w:p>
    <w:p w:rsidR="00CF3762" w:rsidRPr="00951D66" w:rsidRDefault="00CF3762" w:rsidP="00B1018A">
      <w:pPr>
        <w:pStyle w:val="enumlev1"/>
        <w:spacing w:before="136"/>
        <w:ind w:left="397"/>
        <w:rPr>
          <w:noProof/>
          <w:lang w:val="en-CA"/>
        </w:rPr>
      </w:pPr>
      <w:r w:rsidRPr="00951D66">
        <w:rPr>
          <w:noProof/>
          <w:lang w:val="en-CA"/>
        </w:rPr>
        <w:t>–</w:t>
      </w:r>
      <w:r w:rsidRPr="00951D66">
        <w:rPr>
          <w:noProof/>
          <w:lang w:val="en-CA"/>
        </w:rPr>
        <w:tab/>
        <w:t>A picture picB in the current layer in an access unit containing a sphere coverage</w:t>
      </w:r>
      <w:r w:rsidRPr="00951D66">
        <w:rPr>
          <w:bCs/>
          <w:noProof/>
          <w:lang w:val="en-CA"/>
        </w:rPr>
        <w:t xml:space="preserve"> </w:t>
      </w:r>
      <w:r w:rsidRPr="00951D66">
        <w:rPr>
          <w:noProof/>
          <w:lang w:val="en-CA"/>
        </w:rPr>
        <w:t xml:space="preserve">SEI message that is applicable to the current layer is output </w:t>
      </w:r>
      <w:r w:rsidRPr="00951D66">
        <w:rPr>
          <w:lang w:val="en-CA"/>
        </w:rPr>
        <w:t xml:space="preserve">for which </w:t>
      </w:r>
      <w:proofErr w:type="spellStart"/>
      <w:proofErr w:type="gramStart"/>
      <w:r w:rsidRPr="00951D66">
        <w:rPr>
          <w:lang w:val="en-CA"/>
        </w:rPr>
        <w:t>PicOrderCnt</w:t>
      </w:r>
      <w:proofErr w:type="spellEnd"/>
      <w:r w:rsidRPr="00951D66">
        <w:rPr>
          <w:lang w:val="en-CA"/>
        </w:rPr>
        <w:t>( </w:t>
      </w:r>
      <w:proofErr w:type="spellStart"/>
      <w:r w:rsidRPr="00951D66">
        <w:rPr>
          <w:lang w:val="en-CA"/>
        </w:rPr>
        <w:t>picB</w:t>
      </w:r>
      <w:proofErr w:type="spellEnd"/>
      <w:proofErr w:type="gramEnd"/>
      <w:r w:rsidRPr="00951D66">
        <w:rPr>
          <w:lang w:val="en-CA"/>
        </w:rPr>
        <w:t> ) is</w:t>
      </w:r>
      <w:r w:rsidRPr="00951D66">
        <w:rPr>
          <w:noProof/>
          <w:lang w:val="en-CA"/>
        </w:rPr>
        <w:t xml:space="preserve"> greater than </w:t>
      </w:r>
      <w:proofErr w:type="spellStart"/>
      <w:r w:rsidRPr="00951D66">
        <w:rPr>
          <w:lang w:val="en-CA"/>
        </w:rPr>
        <w:t>PicOrderCnt</w:t>
      </w:r>
      <w:proofErr w:type="spellEnd"/>
      <w:r w:rsidRPr="00951D66">
        <w:rPr>
          <w:lang w:val="en-CA"/>
        </w:rPr>
        <w:t>( </w:t>
      </w:r>
      <w:proofErr w:type="spellStart"/>
      <w:r w:rsidRPr="00951D66">
        <w:rPr>
          <w:lang w:val="en-CA"/>
        </w:rPr>
        <w:t>picA</w:t>
      </w:r>
      <w:proofErr w:type="spellEnd"/>
      <w:r w:rsidRPr="00951D66">
        <w:rPr>
          <w:lang w:val="en-CA"/>
        </w:rPr>
        <w:t xml:space="preserve"> ), where </w:t>
      </w:r>
      <w:proofErr w:type="spellStart"/>
      <w:r w:rsidRPr="00951D66">
        <w:rPr>
          <w:lang w:val="en-CA"/>
        </w:rPr>
        <w:t>PicOrderCnt</w:t>
      </w:r>
      <w:proofErr w:type="spellEnd"/>
      <w:r w:rsidRPr="00951D66">
        <w:rPr>
          <w:lang w:val="en-CA"/>
        </w:rPr>
        <w:t>( </w:t>
      </w:r>
      <w:proofErr w:type="spellStart"/>
      <w:r w:rsidRPr="00951D66">
        <w:rPr>
          <w:lang w:val="en-CA"/>
        </w:rPr>
        <w:t>picB</w:t>
      </w:r>
      <w:proofErr w:type="spellEnd"/>
      <w:r w:rsidRPr="00951D66">
        <w:rPr>
          <w:lang w:val="en-CA"/>
        </w:rPr>
        <w:t xml:space="preserve"> ) and </w:t>
      </w:r>
      <w:proofErr w:type="spellStart"/>
      <w:r w:rsidRPr="00951D66">
        <w:rPr>
          <w:lang w:val="en-CA"/>
        </w:rPr>
        <w:t>PicOrderCnt</w:t>
      </w:r>
      <w:proofErr w:type="spellEnd"/>
      <w:r w:rsidRPr="00951D66">
        <w:rPr>
          <w:lang w:val="en-CA"/>
        </w:rPr>
        <w:t>( </w:t>
      </w:r>
      <w:proofErr w:type="spellStart"/>
      <w:r w:rsidRPr="00951D66">
        <w:rPr>
          <w:lang w:val="en-CA"/>
        </w:rPr>
        <w:t>picA</w:t>
      </w:r>
      <w:proofErr w:type="spellEnd"/>
      <w:r w:rsidRPr="00951D66">
        <w:rPr>
          <w:lang w:val="en-CA"/>
        </w:rPr>
        <w:t xml:space="preserve"> ) are the </w:t>
      </w:r>
      <w:proofErr w:type="spellStart"/>
      <w:r w:rsidRPr="00951D66">
        <w:rPr>
          <w:lang w:val="en-CA"/>
        </w:rPr>
        <w:t>PicOrderCntVal</w:t>
      </w:r>
      <w:proofErr w:type="spellEnd"/>
      <w:r w:rsidRPr="00951D66">
        <w:rPr>
          <w:lang w:val="en-CA"/>
        </w:rPr>
        <w:t xml:space="preserve"> values of </w:t>
      </w:r>
      <w:proofErr w:type="spellStart"/>
      <w:r w:rsidRPr="00951D66">
        <w:rPr>
          <w:lang w:val="en-CA"/>
        </w:rPr>
        <w:t>picB</w:t>
      </w:r>
      <w:proofErr w:type="spellEnd"/>
      <w:r w:rsidRPr="00951D66">
        <w:rPr>
          <w:lang w:val="en-CA"/>
        </w:rPr>
        <w:t xml:space="preserve"> and </w:t>
      </w:r>
      <w:proofErr w:type="spellStart"/>
      <w:r w:rsidRPr="00951D66">
        <w:rPr>
          <w:lang w:val="en-CA"/>
        </w:rPr>
        <w:t>picA</w:t>
      </w:r>
      <w:proofErr w:type="spellEnd"/>
      <w:r w:rsidRPr="00951D66">
        <w:rPr>
          <w:lang w:val="en-CA"/>
        </w:rPr>
        <w:t xml:space="preserve">, respectively, immediately after the invocation of the decoding process for picture order count for </w:t>
      </w:r>
      <w:proofErr w:type="spellStart"/>
      <w:r w:rsidRPr="00951D66">
        <w:rPr>
          <w:lang w:val="en-CA"/>
        </w:rPr>
        <w:t>picB</w:t>
      </w:r>
      <w:proofErr w:type="spellEnd"/>
      <w:r w:rsidRPr="00951D66">
        <w:rPr>
          <w:noProof/>
          <w:lang w:val="en-CA"/>
        </w:rPr>
        <w:t>.</w:t>
      </w:r>
    </w:p>
    <w:p w:rsidR="00CF3762" w:rsidRPr="00951D66" w:rsidRDefault="00CF3762" w:rsidP="00B1018A">
      <w:pPr>
        <w:jc w:val="both"/>
        <w:rPr>
          <w:noProof/>
          <w:sz w:val="20"/>
          <w:lang w:val="en-CA"/>
        </w:rPr>
      </w:pPr>
      <w:r w:rsidRPr="00951D66">
        <w:rPr>
          <w:noProof/>
          <w:sz w:val="20"/>
          <w:lang w:val="en-CA"/>
        </w:rPr>
        <w:lastRenderedPageBreak/>
        <w:t xml:space="preserve">When an </w:t>
      </w:r>
      <w:r w:rsidRPr="00951D66">
        <w:rPr>
          <w:sz w:val="20"/>
          <w:lang w:val="en-CA"/>
        </w:rPr>
        <w:t xml:space="preserve">equirectangular </w:t>
      </w:r>
      <w:r w:rsidRPr="00951D66">
        <w:rPr>
          <w:noProof/>
          <w:sz w:val="20"/>
          <w:lang w:val="en-CA"/>
        </w:rPr>
        <w:t xml:space="preserve">projection SEI message with erp_cancel_flag equal to 0 or a cubemap projection SEI message with cmp_cancel_flag equal to 0 is not present in the CLVS </w:t>
      </w:r>
      <w:r w:rsidR="00A86433" w:rsidRPr="00951D66">
        <w:rPr>
          <w:noProof/>
          <w:sz w:val="20"/>
          <w:lang w:val="en-CA"/>
        </w:rPr>
        <w:t xml:space="preserve">and applicable </w:t>
      </w:r>
      <w:r w:rsidRPr="00951D66">
        <w:rPr>
          <w:noProof/>
          <w:sz w:val="20"/>
          <w:lang w:val="en-CA"/>
        </w:rPr>
        <w:t>to the current picture and precedes the sphere coverage</w:t>
      </w:r>
      <w:r w:rsidRPr="00951D66">
        <w:rPr>
          <w:bCs/>
          <w:noProof/>
          <w:sz w:val="20"/>
          <w:lang w:val="en-CA"/>
        </w:rPr>
        <w:t xml:space="preserve"> </w:t>
      </w:r>
      <w:r w:rsidRPr="00951D66">
        <w:rPr>
          <w:noProof/>
          <w:sz w:val="20"/>
          <w:lang w:val="en-CA"/>
        </w:rPr>
        <w:t>SEI message in decoding order, a sphere coverage</w:t>
      </w:r>
      <w:r w:rsidRPr="00951D66">
        <w:rPr>
          <w:bCs/>
          <w:noProof/>
          <w:sz w:val="20"/>
          <w:lang w:val="en-CA"/>
        </w:rPr>
        <w:t xml:space="preserve"> </w:t>
      </w:r>
      <w:r w:rsidRPr="00951D66">
        <w:rPr>
          <w:noProof/>
          <w:sz w:val="20"/>
          <w:lang w:val="en-CA"/>
        </w:rPr>
        <w:t xml:space="preserve">SEI message with sphere_coverage_cancel_flag equal to 0 shall not be present in the CLVS </w:t>
      </w:r>
      <w:r w:rsidR="00A86433" w:rsidRPr="00951D66">
        <w:rPr>
          <w:noProof/>
          <w:sz w:val="20"/>
          <w:lang w:val="en-CA"/>
        </w:rPr>
        <w:t xml:space="preserve">and applicable </w:t>
      </w:r>
      <w:r w:rsidRPr="00951D66">
        <w:rPr>
          <w:noProof/>
          <w:sz w:val="20"/>
          <w:lang w:val="en-CA"/>
        </w:rPr>
        <w:t xml:space="preserve">to the current picture. </w:t>
      </w:r>
      <w:r w:rsidRPr="00951D66">
        <w:rPr>
          <w:sz w:val="20"/>
          <w:lang w:val="en-CA"/>
        </w:rPr>
        <w:t xml:space="preserve">Decoders shall ignore </w:t>
      </w:r>
      <w:r w:rsidRPr="00951D66">
        <w:rPr>
          <w:noProof/>
          <w:sz w:val="20"/>
          <w:lang w:val="en-CA"/>
        </w:rPr>
        <w:t>sphere coverage</w:t>
      </w:r>
      <w:r w:rsidRPr="00951D66">
        <w:rPr>
          <w:bCs/>
          <w:noProof/>
          <w:sz w:val="20"/>
          <w:lang w:val="en-CA"/>
        </w:rPr>
        <w:t xml:space="preserve"> </w:t>
      </w:r>
      <w:r w:rsidRPr="00951D66">
        <w:rPr>
          <w:sz w:val="20"/>
          <w:lang w:val="en-CA"/>
        </w:rPr>
        <w:t xml:space="preserve">SEI messages </w:t>
      </w:r>
      <w:r w:rsidRPr="00951D66">
        <w:rPr>
          <w:noProof/>
          <w:sz w:val="20"/>
          <w:lang w:val="en-CA"/>
        </w:rPr>
        <w:t xml:space="preserve">with sphere_coverage_cancel_flag equal to 0 </w:t>
      </w:r>
      <w:r w:rsidRPr="00951D66">
        <w:rPr>
          <w:sz w:val="20"/>
          <w:lang w:val="en-CA"/>
        </w:rPr>
        <w:t>that do not follow</w:t>
      </w:r>
      <w:r w:rsidRPr="00951D66">
        <w:rPr>
          <w:noProof/>
          <w:sz w:val="20"/>
          <w:lang w:val="en-CA"/>
        </w:rPr>
        <w:t>, in decoding order,</w:t>
      </w:r>
      <w:r w:rsidRPr="00951D66">
        <w:rPr>
          <w:sz w:val="20"/>
          <w:lang w:val="en-CA"/>
        </w:rPr>
        <w:t xml:space="preserve"> an equirectangular </w:t>
      </w:r>
      <w:r w:rsidRPr="00951D66">
        <w:rPr>
          <w:noProof/>
          <w:sz w:val="20"/>
          <w:lang w:val="en-CA"/>
        </w:rPr>
        <w:t xml:space="preserve">projection SEI message with erp_cancel_flag equal to 0 or a cubemap projection SEI message with cmp_cancel_flag equal to 0 in the CLVS </w:t>
      </w:r>
      <w:r w:rsidR="00A86433" w:rsidRPr="00951D66">
        <w:rPr>
          <w:noProof/>
          <w:sz w:val="20"/>
          <w:lang w:val="en-CA"/>
        </w:rPr>
        <w:t xml:space="preserve">and applicable </w:t>
      </w:r>
      <w:r w:rsidRPr="00951D66">
        <w:rPr>
          <w:noProof/>
          <w:sz w:val="20"/>
          <w:lang w:val="en-CA"/>
        </w:rPr>
        <w:t>to the current picture.</w:t>
      </w:r>
    </w:p>
    <w:p w:rsidR="00991DFF" w:rsidRPr="00B912B6" w:rsidRDefault="00A86433" w:rsidP="00A86433">
      <w:pPr>
        <w:jc w:val="both"/>
        <w:rPr>
          <w:noProof/>
          <w:sz w:val="20"/>
          <w:highlight w:val="yellow"/>
          <w:lang w:val="en-CA"/>
        </w:rPr>
      </w:pPr>
      <w:r w:rsidRPr="00951D66">
        <w:rPr>
          <w:noProof/>
          <w:sz w:val="20"/>
          <w:lang w:val="en-CA"/>
        </w:rPr>
        <w:t>When a region-wise packing SEI message with rwp_cancel_flag equal to 0 is not present in the CLVS and applicable to the current picture, a sphere coverage</w:t>
      </w:r>
      <w:r w:rsidRPr="00951D66">
        <w:rPr>
          <w:bCs/>
          <w:noProof/>
          <w:sz w:val="20"/>
          <w:lang w:val="en-CA"/>
        </w:rPr>
        <w:t xml:space="preserve"> </w:t>
      </w:r>
      <w:r w:rsidRPr="00951D66">
        <w:rPr>
          <w:noProof/>
          <w:sz w:val="20"/>
          <w:lang w:val="en-CA"/>
        </w:rPr>
        <w:t xml:space="preserve">SEI message with sphere_coverage_cancel_flag equal to 0 and either </w:t>
      </w:r>
      <w:proofErr w:type="spellStart"/>
      <w:r w:rsidRPr="00951D66">
        <w:rPr>
          <w:sz w:val="20"/>
          <w:lang w:val="en-CA"/>
        </w:rPr>
        <w:t>sphere_coverage_shape_type</w:t>
      </w:r>
      <w:proofErr w:type="spellEnd"/>
      <w:r w:rsidRPr="00951D66">
        <w:rPr>
          <w:sz w:val="20"/>
          <w:lang w:val="en-CA"/>
        </w:rPr>
        <w:t xml:space="preserve"> not equal to 1 or </w:t>
      </w:r>
      <w:r w:rsidRPr="00951D66">
        <w:rPr>
          <w:noProof/>
          <w:sz w:val="20"/>
          <w:lang w:val="en-CA"/>
        </w:rPr>
        <w:t>sphere_coverage_tilt_centre not equal to 0 shall not be present in the CLVS and applicable to the current picture.</w:t>
      </w:r>
    </w:p>
    <w:p w:rsidR="00CF3762" w:rsidRPr="00951D66" w:rsidRDefault="00CF3762" w:rsidP="00B1018A">
      <w:pPr>
        <w:jc w:val="both"/>
        <w:rPr>
          <w:rFonts w:eastAsia="Malgun Gothic"/>
          <w:noProof/>
          <w:sz w:val="20"/>
          <w:lang w:val="en-CA" w:eastAsia="zh-CN"/>
        </w:rPr>
      </w:pPr>
      <w:r w:rsidRPr="00951D66">
        <w:rPr>
          <w:rFonts w:eastAsia="Malgun Gothic"/>
          <w:b/>
          <w:noProof/>
          <w:sz w:val="20"/>
          <w:lang w:val="en-CA" w:eastAsia="zh-CN"/>
        </w:rPr>
        <w:t>sphere_coverage_reserved_zero_6bits</w:t>
      </w:r>
      <w:r w:rsidRPr="00951D66">
        <w:rPr>
          <w:rFonts w:eastAsia="Malgun Gothic"/>
          <w:noProof/>
          <w:sz w:val="20"/>
          <w:lang w:val="en-CA" w:eastAsia="zh-CN"/>
        </w:rPr>
        <w:t xml:space="preserve"> shall be equal to 0</w:t>
      </w:r>
      <w:r w:rsidRPr="00951D66">
        <w:rPr>
          <w:bCs/>
          <w:noProof/>
          <w:sz w:val="20"/>
          <w:lang w:val="en-CA"/>
        </w:rPr>
        <w:t xml:space="preserve"> in bitstreams conforming to this version of this Specification. Other values for </w:t>
      </w:r>
      <w:r w:rsidRPr="00951D66">
        <w:rPr>
          <w:noProof/>
          <w:sz w:val="20"/>
          <w:lang w:val="en-CA"/>
        </w:rPr>
        <w:t>sphere_coverage</w:t>
      </w:r>
      <w:r w:rsidRPr="00951D66">
        <w:rPr>
          <w:bCs/>
          <w:noProof/>
          <w:sz w:val="20"/>
          <w:lang w:val="en-CA"/>
        </w:rPr>
        <w:t xml:space="preserve">_reserved_zero_6bits are reserved for future use by ITU-T | ISO/IEC. Decoders shall ignore the value of </w:t>
      </w:r>
      <w:r w:rsidRPr="00951D66">
        <w:rPr>
          <w:noProof/>
          <w:sz w:val="20"/>
          <w:lang w:val="en-CA"/>
        </w:rPr>
        <w:t>sphere_coverage</w:t>
      </w:r>
      <w:r w:rsidRPr="00951D66">
        <w:rPr>
          <w:bCs/>
          <w:noProof/>
          <w:sz w:val="20"/>
          <w:lang w:val="en-CA"/>
        </w:rPr>
        <w:t>_reserved_zero_6bits</w:t>
      </w:r>
      <w:r w:rsidRPr="00951D66">
        <w:rPr>
          <w:rFonts w:eastAsia="Malgun Gothic"/>
          <w:noProof/>
          <w:sz w:val="20"/>
          <w:lang w:val="en-CA" w:eastAsia="zh-CN"/>
        </w:rPr>
        <w:t>.</w:t>
      </w:r>
    </w:p>
    <w:p w:rsidR="005A35AC" w:rsidRPr="00951D66" w:rsidRDefault="00CF3762" w:rsidP="007753D8">
      <w:pPr>
        <w:jc w:val="both"/>
        <w:rPr>
          <w:rFonts w:eastAsia="Malgun Gothic"/>
          <w:noProof/>
          <w:sz w:val="20"/>
          <w:lang w:val="en-CA" w:eastAsia="zh-CN"/>
        </w:rPr>
      </w:pPr>
      <w:r w:rsidRPr="00951D66">
        <w:rPr>
          <w:b/>
          <w:noProof/>
          <w:sz w:val="20"/>
          <w:lang w:val="en-CA"/>
        </w:rPr>
        <w:t>sphere_coverage_shape_type</w:t>
      </w:r>
      <w:r w:rsidRPr="00951D66">
        <w:rPr>
          <w:sz w:val="20"/>
          <w:lang w:val="en-CA"/>
        </w:rPr>
        <w:t xml:space="preserve"> specifies the shape of the coverage sphere region. </w:t>
      </w:r>
      <w:proofErr w:type="spellStart"/>
      <w:r w:rsidRPr="00951D66">
        <w:rPr>
          <w:sz w:val="20"/>
          <w:lang w:val="en-CA"/>
        </w:rPr>
        <w:t>sphere_coverage_shape_type</w:t>
      </w:r>
      <w:proofErr w:type="spellEnd"/>
      <w:r w:rsidRPr="00951D66">
        <w:rPr>
          <w:sz w:val="20"/>
          <w:lang w:val="en-CA"/>
        </w:rPr>
        <w:t xml:space="preserve"> equal to 0 specifies that </w:t>
      </w:r>
      <w:r w:rsidRPr="00951D66">
        <w:rPr>
          <w:noProof/>
          <w:sz w:val="20"/>
          <w:lang w:val="en-CA"/>
        </w:rPr>
        <w:t xml:space="preserve">the </w:t>
      </w:r>
      <w:r w:rsidRPr="00951D66">
        <w:rPr>
          <w:sz w:val="20"/>
          <w:lang w:val="en-CA"/>
        </w:rPr>
        <w:t xml:space="preserve">coverage </w:t>
      </w:r>
      <w:r w:rsidRPr="00951D66">
        <w:rPr>
          <w:noProof/>
          <w:sz w:val="20"/>
          <w:lang w:val="en-CA"/>
        </w:rPr>
        <w:t>sphere region is specified by four great circles</w:t>
      </w:r>
      <w:r w:rsidRPr="00951D66">
        <w:rPr>
          <w:sz w:val="20"/>
          <w:lang w:val="en-CA"/>
        </w:rPr>
        <w:t xml:space="preserve">. </w:t>
      </w:r>
      <w:proofErr w:type="spellStart"/>
      <w:r w:rsidRPr="00951D66">
        <w:rPr>
          <w:sz w:val="20"/>
          <w:lang w:val="en-CA"/>
        </w:rPr>
        <w:t>sphere_coverage_shape_type</w:t>
      </w:r>
      <w:proofErr w:type="spellEnd"/>
      <w:r w:rsidRPr="00951D66">
        <w:rPr>
          <w:sz w:val="20"/>
          <w:lang w:val="en-CA"/>
        </w:rPr>
        <w:t xml:space="preserve"> equal to 1 specifies that </w:t>
      </w:r>
      <w:r w:rsidRPr="00951D66">
        <w:rPr>
          <w:noProof/>
          <w:sz w:val="20"/>
          <w:lang w:val="en-CA"/>
        </w:rPr>
        <w:t xml:space="preserve">the </w:t>
      </w:r>
      <w:r w:rsidRPr="00951D66">
        <w:rPr>
          <w:sz w:val="20"/>
          <w:lang w:val="en-CA"/>
        </w:rPr>
        <w:t xml:space="preserve">coverage </w:t>
      </w:r>
      <w:r w:rsidRPr="00951D66">
        <w:rPr>
          <w:noProof/>
          <w:sz w:val="20"/>
          <w:lang w:val="en-CA"/>
        </w:rPr>
        <w:t>sphere region is specified by two azimuth circles and two elevation circles</w:t>
      </w:r>
      <w:r w:rsidRPr="00951D66">
        <w:rPr>
          <w:sz w:val="20"/>
          <w:lang w:val="en-CA"/>
        </w:rPr>
        <w:t>. V</w:t>
      </w:r>
      <w:r w:rsidRPr="00951D66">
        <w:rPr>
          <w:bCs/>
          <w:noProof/>
          <w:sz w:val="20"/>
          <w:lang w:val="en-CA"/>
        </w:rPr>
        <w:t xml:space="preserve">alues greater than 1 for </w:t>
      </w:r>
      <w:proofErr w:type="spellStart"/>
      <w:r w:rsidRPr="00951D66">
        <w:rPr>
          <w:sz w:val="20"/>
          <w:lang w:val="en-CA"/>
        </w:rPr>
        <w:t>sphere_coverage_shape_type</w:t>
      </w:r>
      <w:proofErr w:type="spellEnd"/>
      <w:r w:rsidRPr="00951D66">
        <w:rPr>
          <w:bCs/>
          <w:noProof/>
          <w:sz w:val="20"/>
          <w:lang w:val="en-CA"/>
        </w:rPr>
        <w:t xml:space="preserve"> are reserved for future use by ITU-T | ISO/IEC. Decoders shall ignore sphere coverage SEI messages with </w:t>
      </w:r>
      <w:r w:rsidRPr="00951D66">
        <w:rPr>
          <w:noProof/>
          <w:sz w:val="20"/>
          <w:lang w:val="en-CA"/>
        </w:rPr>
        <w:t>sphere_coverage</w:t>
      </w:r>
      <w:r w:rsidRPr="00951D66">
        <w:rPr>
          <w:bCs/>
          <w:noProof/>
          <w:sz w:val="20"/>
          <w:lang w:val="en-CA"/>
        </w:rPr>
        <w:t>_shape_type greater than 1</w:t>
      </w:r>
      <w:r w:rsidRPr="00951D66">
        <w:rPr>
          <w:rFonts w:eastAsia="Malgun Gothic"/>
          <w:noProof/>
          <w:sz w:val="20"/>
          <w:lang w:val="en-CA" w:eastAsia="zh-CN"/>
        </w:rPr>
        <w:t>.</w:t>
      </w:r>
    </w:p>
    <w:p w:rsidR="00CF3762" w:rsidRPr="00951D66" w:rsidRDefault="00CF3762" w:rsidP="00B1018A">
      <w:pPr>
        <w:jc w:val="both"/>
        <w:rPr>
          <w:noProof/>
          <w:sz w:val="20"/>
          <w:lang w:val="en-CA"/>
        </w:rPr>
      </w:pPr>
      <w:r w:rsidRPr="00951D66">
        <w:rPr>
          <w:b/>
          <w:noProof/>
          <w:sz w:val="20"/>
          <w:lang w:val="en-CA"/>
        </w:rPr>
        <w:t>sphere_coverage_azimuth</w:t>
      </w:r>
      <w:r w:rsidRPr="00951D66">
        <w:rPr>
          <w:b/>
          <w:bCs/>
          <w:noProof/>
          <w:sz w:val="20"/>
          <w:lang w:val="en-CA"/>
        </w:rPr>
        <w:t>_centre</w:t>
      </w:r>
      <w:r w:rsidRPr="00951D66">
        <w:rPr>
          <w:noProof/>
          <w:sz w:val="20"/>
          <w:lang w:val="en-CA"/>
        </w:rPr>
        <w:t xml:space="preserve"> and </w:t>
      </w:r>
      <w:r w:rsidRPr="00951D66">
        <w:rPr>
          <w:b/>
          <w:noProof/>
          <w:sz w:val="20"/>
          <w:lang w:val="en-CA"/>
        </w:rPr>
        <w:t>sphere_coverage_elevation</w:t>
      </w:r>
      <w:r w:rsidRPr="00951D66">
        <w:rPr>
          <w:b/>
          <w:bCs/>
          <w:noProof/>
          <w:sz w:val="20"/>
          <w:lang w:val="en-CA"/>
        </w:rPr>
        <w:t>_centre</w:t>
      </w:r>
      <w:r w:rsidRPr="00951D66">
        <w:rPr>
          <w:noProof/>
          <w:sz w:val="20"/>
          <w:lang w:val="en-CA"/>
        </w:rPr>
        <w:t xml:space="preserve"> specify the centre point of the coverage sphere region, in units of 2</w:t>
      </w:r>
      <w:r w:rsidRPr="00951D66">
        <w:rPr>
          <w:noProof/>
          <w:sz w:val="20"/>
          <w:vertAlign w:val="superscript"/>
          <w:lang w:val="en-CA"/>
        </w:rPr>
        <w:t>−16</w:t>
      </w:r>
      <w:r w:rsidRPr="00951D66">
        <w:rPr>
          <w:noProof/>
          <w:sz w:val="20"/>
          <w:lang w:val="en-CA"/>
        </w:rPr>
        <w:t xml:space="preserve"> degrees, relative to the global coordinate axes. The value of sphere_coverage_azimuth_centre shall be in the range of −180 *2</w:t>
      </w:r>
      <w:r w:rsidRPr="00951D66">
        <w:rPr>
          <w:noProof/>
          <w:sz w:val="20"/>
          <w:vertAlign w:val="superscript"/>
          <w:lang w:val="en-CA"/>
        </w:rPr>
        <w:t>16</w:t>
      </w:r>
      <w:r w:rsidRPr="00951D66">
        <w:rPr>
          <w:noProof/>
          <w:sz w:val="20"/>
          <w:lang w:val="en-CA"/>
        </w:rPr>
        <w:t xml:space="preserve"> to 180 *2</w:t>
      </w:r>
      <w:r w:rsidRPr="00951D66">
        <w:rPr>
          <w:noProof/>
          <w:sz w:val="20"/>
          <w:vertAlign w:val="superscript"/>
          <w:lang w:val="en-CA"/>
        </w:rPr>
        <w:t>16</w:t>
      </w:r>
      <w:r w:rsidRPr="00951D66">
        <w:rPr>
          <w:noProof/>
          <w:sz w:val="20"/>
          <w:lang w:val="en-CA"/>
        </w:rPr>
        <w:t> − 1, inclusive. The value of sphere_coverage_elevation_centre shall be in the range of −90 *2</w:t>
      </w:r>
      <w:r w:rsidRPr="00951D66">
        <w:rPr>
          <w:noProof/>
          <w:sz w:val="20"/>
          <w:vertAlign w:val="superscript"/>
          <w:lang w:val="en-CA"/>
        </w:rPr>
        <w:t>16</w:t>
      </w:r>
      <w:r w:rsidRPr="00951D66">
        <w:rPr>
          <w:noProof/>
          <w:sz w:val="20"/>
          <w:lang w:val="en-CA"/>
        </w:rPr>
        <w:t xml:space="preserve"> to 90 *2</w:t>
      </w:r>
      <w:r w:rsidRPr="00951D66">
        <w:rPr>
          <w:noProof/>
          <w:sz w:val="20"/>
          <w:vertAlign w:val="superscript"/>
          <w:lang w:val="en-CA"/>
        </w:rPr>
        <w:t>16</w:t>
      </w:r>
      <w:r w:rsidRPr="00951D66">
        <w:rPr>
          <w:noProof/>
          <w:sz w:val="20"/>
          <w:lang w:val="en-CA"/>
        </w:rPr>
        <w:t>, inclusive.</w:t>
      </w:r>
    </w:p>
    <w:p w:rsidR="00CF3762" w:rsidRPr="00951D66" w:rsidRDefault="00CF3762" w:rsidP="00B1018A">
      <w:pPr>
        <w:jc w:val="both"/>
        <w:rPr>
          <w:noProof/>
          <w:sz w:val="20"/>
          <w:lang w:val="en-CA"/>
        </w:rPr>
      </w:pPr>
      <w:bookmarkStart w:id="18" w:name="_Hlk494189611"/>
      <w:r w:rsidRPr="00951D66">
        <w:rPr>
          <w:b/>
          <w:noProof/>
          <w:sz w:val="20"/>
          <w:lang w:val="en-CA"/>
        </w:rPr>
        <w:t>sphere_coverage_tilt</w:t>
      </w:r>
      <w:r w:rsidRPr="00951D66">
        <w:rPr>
          <w:b/>
          <w:bCs/>
          <w:noProof/>
          <w:sz w:val="20"/>
          <w:lang w:val="en-CA"/>
        </w:rPr>
        <w:t>_centre</w:t>
      </w:r>
      <w:bookmarkEnd w:id="18"/>
      <w:r w:rsidRPr="00951D66">
        <w:rPr>
          <w:noProof/>
          <w:sz w:val="20"/>
          <w:lang w:val="en-CA"/>
        </w:rPr>
        <w:t xml:space="preserve"> specifies the tilt angle of the coverage sphere region. The value of sphere_coverage_tilt_centre shall be in the range of −180 * 2</w:t>
      </w:r>
      <w:r w:rsidRPr="00951D66">
        <w:rPr>
          <w:noProof/>
          <w:sz w:val="20"/>
          <w:vertAlign w:val="superscript"/>
          <w:lang w:val="en-CA"/>
        </w:rPr>
        <w:t>16</w:t>
      </w:r>
      <w:r w:rsidRPr="00951D66">
        <w:rPr>
          <w:noProof/>
          <w:sz w:val="20"/>
          <w:lang w:val="en-CA"/>
        </w:rPr>
        <w:t xml:space="preserve"> to 180 * 2</w:t>
      </w:r>
      <w:r w:rsidRPr="00951D66">
        <w:rPr>
          <w:noProof/>
          <w:sz w:val="20"/>
          <w:vertAlign w:val="superscript"/>
          <w:lang w:val="en-CA"/>
        </w:rPr>
        <w:t>16</w:t>
      </w:r>
      <w:r w:rsidRPr="00951D66">
        <w:rPr>
          <w:noProof/>
          <w:sz w:val="20"/>
          <w:lang w:val="en-CA"/>
        </w:rPr>
        <w:t> − 1, inclusive.</w:t>
      </w:r>
    </w:p>
    <w:p w:rsidR="00CF3762" w:rsidRPr="00951D66" w:rsidRDefault="00CF3762" w:rsidP="00B1018A">
      <w:pPr>
        <w:jc w:val="both"/>
        <w:rPr>
          <w:noProof/>
          <w:sz w:val="20"/>
          <w:lang w:val="en-CA"/>
        </w:rPr>
      </w:pPr>
      <w:bookmarkStart w:id="19" w:name="_Hlk494189837"/>
      <w:r w:rsidRPr="00951D66">
        <w:rPr>
          <w:b/>
          <w:noProof/>
          <w:sz w:val="20"/>
          <w:lang w:val="en-CA"/>
        </w:rPr>
        <w:t>sphere_coverage_</w:t>
      </w:r>
      <w:r w:rsidR="00CF070E" w:rsidRPr="00951D66">
        <w:rPr>
          <w:b/>
          <w:noProof/>
          <w:sz w:val="20"/>
          <w:lang w:val="en-CA"/>
        </w:rPr>
        <w:t>azimuth</w:t>
      </w:r>
      <w:r w:rsidRPr="00951D66">
        <w:rPr>
          <w:b/>
          <w:noProof/>
          <w:sz w:val="20"/>
          <w:lang w:val="en-CA"/>
        </w:rPr>
        <w:t>_range</w:t>
      </w:r>
      <w:bookmarkEnd w:id="19"/>
      <w:r w:rsidRPr="00951D66">
        <w:rPr>
          <w:noProof/>
          <w:sz w:val="20"/>
          <w:lang w:val="en-CA"/>
        </w:rPr>
        <w:t xml:space="preserve"> and </w:t>
      </w:r>
      <w:r w:rsidRPr="00951D66">
        <w:rPr>
          <w:b/>
          <w:noProof/>
          <w:sz w:val="20"/>
          <w:lang w:val="en-CA"/>
        </w:rPr>
        <w:t>sphere_coverage_</w:t>
      </w:r>
      <w:r w:rsidR="00CF070E" w:rsidRPr="00951D66">
        <w:rPr>
          <w:b/>
          <w:noProof/>
          <w:sz w:val="20"/>
          <w:lang w:val="en-CA"/>
        </w:rPr>
        <w:t>elevation</w:t>
      </w:r>
      <w:r w:rsidRPr="00951D66">
        <w:rPr>
          <w:b/>
          <w:noProof/>
          <w:sz w:val="20"/>
          <w:lang w:val="en-CA"/>
        </w:rPr>
        <w:t>_range</w:t>
      </w:r>
      <w:r w:rsidRPr="00951D66">
        <w:rPr>
          <w:noProof/>
          <w:sz w:val="20"/>
          <w:lang w:val="en-CA"/>
        </w:rPr>
        <w:t xml:space="preserve"> specify the </w:t>
      </w:r>
      <w:r w:rsidRPr="00951D66">
        <w:rPr>
          <w:sz w:val="20"/>
          <w:lang w:val="en-CA"/>
        </w:rPr>
        <w:t xml:space="preserve">azimuth </w:t>
      </w:r>
      <w:r w:rsidRPr="00951D66">
        <w:rPr>
          <w:noProof/>
          <w:sz w:val="20"/>
          <w:lang w:val="en-CA"/>
        </w:rPr>
        <w:t>and elevation range, respectively, of the coverage sphere region, in units of 2</w:t>
      </w:r>
      <w:r w:rsidRPr="00951D66">
        <w:rPr>
          <w:noProof/>
          <w:sz w:val="20"/>
          <w:vertAlign w:val="superscript"/>
          <w:lang w:val="en-CA"/>
        </w:rPr>
        <w:t>−16</w:t>
      </w:r>
      <w:r w:rsidRPr="00951D66">
        <w:rPr>
          <w:noProof/>
          <w:sz w:val="20"/>
          <w:lang w:val="en-CA"/>
        </w:rPr>
        <w:t xml:space="preserve"> degrees. The value of sphere_coverage_</w:t>
      </w:r>
      <w:r w:rsidR="00CF070E" w:rsidRPr="00951D66">
        <w:rPr>
          <w:noProof/>
          <w:sz w:val="20"/>
          <w:lang w:val="en-CA"/>
        </w:rPr>
        <w:t>azimuth</w:t>
      </w:r>
      <w:r w:rsidRPr="00951D66">
        <w:rPr>
          <w:noProof/>
          <w:sz w:val="20"/>
          <w:lang w:val="en-CA"/>
        </w:rPr>
        <w:t xml:space="preserve">_range shall be in the range of </w:t>
      </w:r>
      <w:ins w:id="20" w:author="Ye-Kui Wang v4" w:date="2017-10-08T13:27:00Z">
        <w:r w:rsidR="00C9076C" w:rsidRPr="00951D66">
          <w:rPr>
            <w:noProof/>
            <w:sz w:val="20"/>
            <w:lang w:val="en-CA"/>
          </w:rPr>
          <w:t>2</w:t>
        </w:r>
        <w:r w:rsidR="00C9076C" w:rsidRPr="00951D66">
          <w:rPr>
            <w:noProof/>
            <w:sz w:val="20"/>
            <w:vertAlign w:val="superscript"/>
            <w:lang w:val="en-CA"/>
          </w:rPr>
          <w:t>16</w:t>
        </w:r>
      </w:ins>
      <w:del w:id="21" w:author="Ye-Kui Wang v4" w:date="2017-10-08T13:27:00Z">
        <w:r w:rsidRPr="00951D66" w:rsidDel="00C9076C">
          <w:rPr>
            <w:noProof/>
            <w:sz w:val="20"/>
            <w:lang w:val="en-CA"/>
          </w:rPr>
          <w:delText>1</w:delText>
        </w:r>
      </w:del>
      <w:r w:rsidRPr="00951D66">
        <w:rPr>
          <w:noProof/>
          <w:sz w:val="20"/>
          <w:lang w:val="en-CA"/>
        </w:rPr>
        <w:t xml:space="preserve"> to </w:t>
      </w:r>
      <w:r w:rsidR="009A4650" w:rsidRPr="00951D66">
        <w:rPr>
          <w:noProof/>
          <w:sz w:val="20"/>
          <w:lang w:val="en-CA"/>
        </w:rPr>
        <w:t>720</w:t>
      </w:r>
      <w:r w:rsidRPr="00951D66">
        <w:rPr>
          <w:noProof/>
          <w:sz w:val="20"/>
          <w:lang w:val="en-CA"/>
        </w:rPr>
        <w:t> * 2</w:t>
      </w:r>
      <w:r w:rsidRPr="00951D66">
        <w:rPr>
          <w:noProof/>
          <w:sz w:val="20"/>
          <w:vertAlign w:val="superscript"/>
          <w:lang w:val="en-CA"/>
        </w:rPr>
        <w:t>16</w:t>
      </w:r>
      <w:r w:rsidRPr="00951D66">
        <w:rPr>
          <w:noProof/>
          <w:sz w:val="20"/>
          <w:lang w:val="en-CA"/>
        </w:rPr>
        <w:t>, inclusive. The value of sphere_coverage_</w:t>
      </w:r>
      <w:r w:rsidR="00CF070E" w:rsidRPr="00951D66">
        <w:rPr>
          <w:noProof/>
          <w:sz w:val="20"/>
          <w:lang w:val="en-CA"/>
        </w:rPr>
        <w:t>elevation</w:t>
      </w:r>
      <w:r w:rsidRPr="00951D66">
        <w:rPr>
          <w:noProof/>
          <w:sz w:val="20"/>
          <w:lang w:val="en-CA"/>
        </w:rPr>
        <w:t xml:space="preserve">_range shall be in the range of </w:t>
      </w:r>
      <w:ins w:id="22" w:author="Ye-Kui Wang v4" w:date="2017-10-08T13:27:00Z">
        <w:r w:rsidR="00C9076C" w:rsidRPr="00951D66">
          <w:rPr>
            <w:noProof/>
            <w:sz w:val="20"/>
            <w:lang w:val="en-CA"/>
          </w:rPr>
          <w:t>2</w:t>
        </w:r>
        <w:r w:rsidR="00C9076C" w:rsidRPr="00951D66">
          <w:rPr>
            <w:noProof/>
            <w:sz w:val="20"/>
            <w:vertAlign w:val="superscript"/>
            <w:lang w:val="en-CA"/>
          </w:rPr>
          <w:t>16</w:t>
        </w:r>
      </w:ins>
      <w:del w:id="23" w:author="Ye-Kui Wang v4" w:date="2017-10-08T13:27:00Z">
        <w:r w:rsidRPr="00951D66" w:rsidDel="00C9076C">
          <w:rPr>
            <w:noProof/>
            <w:sz w:val="20"/>
            <w:lang w:val="en-CA"/>
          </w:rPr>
          <w:delText>1</w:delText>
        </w:r>
      </w:del>
      <w:r w:rsidRPr="00951D66">
        <w:rPr>
          <w:noProof/>
          <w:sz w:val="20"/>
          <w:lang w:val="en-CA"/>
        </w:rPr>
        <w:t xml:space="preserve"> to 180 * 2</w:t>
      </w:r>
      <w:r w:rsidRPr="00951D66">
        <w:rPr>
          <w:noProof/>
          <w:sz w:val="20"/>
          <w:vertAlign w:val="superscript"/>
          <w:lang w:val="en-CA"/>
        </w:rPr>
        <w:t>16</w:t>
      </w:r>
      <w:r w:rsidRPr="00951D66">
        <w:rPr>
          <w:noProof/>
          <w:sz w:val="20"/>
          <w:lang w:val="en-CA"/>
        </w:rPr>
        <w:t>, inclusive.</w:t>
      </w:r>
    </w:p>
    <w:p w:rsidR="00884099" w:rsidRDefault="00884099" w:rsidP="00884099">
      <w:pPr>
        <w:jc w:val="both"/>
        <w:rPr>
          <w:ins w:id="24" w:author="Ye-Kui Wang v3" w:date="2017-10-08T10:01:00Z"/>
          <w:noProof/>
          <w:sz w:val="20"/>
          <w:lang w:val="en-CA"/>
        </w:rPr>
      </w:pPr>
      <w:ins w:id="25" w:author="Ye-Kui Wang v3" w:date="2017-10-08T10:01:00Z">
        <w:r w:rsidRPr="00951D66">
          <w:rPr>
            <w:noProof/>
            <w:sz w:val="20"/>
            <w:lang w:val="en-CA"/>
          </w:rPr>
          <w:t xml:space="preserve">When an </w:t>
        </w:r>
        <w:r w:rsidRPr="00951D66">
          <w:rPr>
            <w:sz w:val="20"/>
            <w:lang w:val="en-CA"/>
          </w:rPr>
          <w:t xml:space="preserve">equirectangular </w:t>
        </w:r>
        <w:r w:rsidRPr="00951D66">
          <w:rPr>
            <w:noProof/>
            <w:sz w:val="20"/>
            <w:lang w:val="en-CA"/>
          </w:rPr>
          <w:t>projection SEI message with erp_cancel_flag equal to 0 or a cubemap projection SEI message with cmp_cancel_flag equal to 0 is present in the CLVS and applicable to the current picture</w:t>
        </w:r>
        <w:r>
          <w:rPr>
            <w:noProof/>
            <w:sz w:val="20"/>
            <w:lang w:val="en-CA"/>
          </w:rPr>
          <w:t xml:space="preserve">, and no </w:t>
        </w:r>
        <w:r w:rsidRPr="00951D66">
          <w:rPr>
            <w:bCs/>
            <w:noProof/>
            <w:sz w:val="20"/>
            <w:lang w:val="en-CA"/>
          </w:rPr>
          <w:t>sphere coverage SEI message</w:t>
        </w:r>
        <w:r>
          <w:rPr>
            <w:noProof/>
            <w:sz w:val="20"/>
            <w:lang w:val="en-CA"/>
          </w:rPr>
          <w:t xml:space="preserve"> with </w:t>
        </w:r>
        <w:r w:rsidRPr="00951D66">
          <w:rPr>
            <w:noProof/>
            <w:sz w:val="20"/>
            <w:lang w:val="en-CA"/>
          </w:rPr>
          <w:t>sphere_coverage_persistence_flag</w:t>
        </w:r>
        <w:r>
          <w:rPr>
            <w:noProof/>
            <w:sz w:val="20"/>
            <w:lang w:val="en-CA"/>
          </w:rPr>
          <w:t xml:space="preserve"> equal to 0 </w:t>
        </w:r>
        <w:r w:rsidRPr="00951D66">
          <w:rPr>
            <w:noProof/>
            <w:sz w:val="20"/>
            <w:lang w:val="en-CA"/>
          </w:rPr>
          <w:t>is present in the CLVS and applicable to the current picture</w:t>
        </w:r>
        <w:r>
          <w:rPr>
            <w:noProof/>
            <w:sz w:val="20"/>
            <w:lang w:val="en-CA"/>
          </w:rPr>
          <w:t>, the following applies:</w:t>
        </w:r>
      </w:ins>
    </w:p>
    <w:p w:rsidR="00884099" w:rsidRPr="00951D66" w:rsidRDefault="00884099" w:rsidP="00884099">
      <w:pPr>
        <w:pStyle w:val="enumlev1"/>
        <w:spacing w:before="136"/>
        <w:ind w:left="397"/>
        <w:rPr>
          <w:ins w:id="26" w:author="Ye-Kui Wang v3" w:date="2017-10-08T10:01:00Z"/>
          <w:noProof/>
          <w:lang w:val="en-CA" w:eastAsia="zh-CN"/>
        </w:rPr>
      </w:pPr>
      <w:ins w:id="27" w:author="Ye-Kui Wang v3" w:date="2017-10-08T10:01:00Z">
        <w:r w:rsidRPr="00951D66">
          <w:rPr>
            <w:noProof/>
            <w:lang w:val="en-CA"/>
          </w:rPr>
          <w:t>–</w:t>
        </w:r>
        <w:r w:rsidRPr="00951D66">
          <w:rPr>
            <w:noProof/>
            <w:lang w:val="en-CA"/>
          </w:rPr>
          <w:tab/>
        </w:r>
        <w:r>
          <w:rPr>
            <w:noProof/>
            <w:lang w:val="en-CA"/>
          </w:rPr>
          <w:t>T</w:t>
        </w:r>
        <w:r>
          <w:rPr>
            <w:noProof/>
            <w:lang w:val="en-CA" w:eastAsia="zh-CN"/>
          </w:rPr>
          <w:t xml:space="preserve">he value of </w:t>
        </w:r>
        <w:proofErr w:type="spellStart"/>
        <w:r w:rsidRPr="00951D66">
          <w:rPr>
            <w:lang w:val="en-CA"/>
          </w:rPr>
          <w:t>sphere_coverage_shape_type</w:t>
        </w:r>
        <w:proofErr w:type="spellEnd"/>
        <w:r>
          <w:rPr>
            <w:lang w:val="en-CA"/>
          </w:rPr>
          <w:t xml:space="preserve"> is inferred to be equal to 1</w:t>
        </w:r>
        <w:r>
          <w:rPr>
            <w:noProof/>
            <w:lang w:val="en-CA" w:eastAsia="zh-CN"/>
          </w:rPr>
          <w:t>.</w:t>
        </w:r>
      </w:ins>
    </w:p>
    <w:p w:rsidR="00884099" w:rsidRPr="00951D66" w:rsidRDefault="00884099" w:rsidP="00884099">
      <w:pPr>
        <w:pStyle w:val="enumlev1"/>
        <w:spacing w:before="136"/>
        <w:ind w:left="397"/>
        <w:rPr>
          <w:ins w:id="28" w:author="Ye-Kui Wang v3" w:date="2017-10-08T10:01:00Z"/>
          <w:noProof/>
          <w:lang w:val="en-CA" w:eastAsia="zh-CN"/>
        </w:rPr>
      </w:pPr>
      <w:ins w:id="29" w:author="Ye-Kui Wang v3" w:date="2017-10-08T10:01:00Z">
        <w:r w:rsidRPr="00951D66">
          <w:rPr>
            <w:noProof/>
            <w:lang w:val="en-CA"/>
          </w:rPr>
          <w:t>–</w:t>
        </w:r>
        <w:r w:rsidRPr="00951D66">
          <w:rPr>
            <w:noProof/>
            <w:lang w:val="en-CA"/>
          </w:rPr>
          <w:tab/>
        </w:r>
        <w:r>
          <w:rPr>
            <w:noProof/>
            <w:lang w:val="en-CA"/>
          </w:rPr>
          <w:t>T</w:t>
        </w:r>
        <w:r>
          <w:rPr>
            <w:noProof/>
            <w:lang w:val="en-CA" w:eastAsia="zh-CN"/>
          </w:rPr>
          <w:t xml:space="preserve">he values of </w:t>
        </w:r>
        <w:r w:rsidRPr="005A35AC">
          <w:rPr>
            <w:noProof/>
            <w:lang w:val="en-CA" w:eastAsia="zh-CN"/>
          </w:rPr>
          <w:t>sphere_coverage_azimuth_centre</w:t>
        </w:r>
        <w:r>
          <w:rPr>
            <w:noProof/>
            <w:lang w:val="en-CA" w:eastAsia="zh-CN"/>
          </w:rPr>
          <w:t>,</w:t>
        </w:r>
        <w:r w:rsidRPr="005A35AC">
          <w:rPr>
            <w:noProof/>
            <w:lang w:val="en-CA" w:eastAsia="zh-CN"/>
          </w:rPr>
          <w:t xml:space="preserve"> sphere_coverage_elevation_centre</w:t>
        </w:r>
        <w:r>
          <w:rPr>
            <w:noProof/>
            <w:lang w:val="en-CA" w:eastAsia="zh-CN"/>
          </w:rPr>
          <w:t xml:space="preserve">, and </w:t>
        </w:r>
        <w:r w:rsidRPr="00951D66">
          <w:rPr>
            <w:noProof/>
            <w:lang w:val="en-CA"/>
          </w:rPr>
          <w:t>sphere_coverage_tilt_centre</w:t>
        </w:r>
        <w:r>
          <w:rPr>
            <w:noProof/>
            <w:lang w:val="en-CA" w:eastAsia="zh-CN"/>
          </w:rPr>
          <w:t xml:space="preserve"> are all</w:t>
        </w:r>
        <w:r>
          <w:rPr>
            <w:lang w:val="en-CA"/>
          </w:rPr>
          <w:t xml:space="preserve"> inferred to be equal to 0</w:t>
        </w:r>
        <w:r>
          <w:rPr>
            <w:noProof/>
            <w:lang w:val="en-CA" w:eastAsia="zh-CN"/>
          </w:rPr>
          <w:t>.</w:t>
        </w:r>
      </w:ins>
    </w:p>
    <w:p w:rsidR="00884099" w:rsidRPr="00951D66" w:rsidRDefault="00884099" w:rsidP="00884099">
      <w:pPr>
        <w:pStyle w:val="enumlev1"/>
        <w:spacing w:before="136"/>
        <w:ind w:left="397"/>
        <w:rPr>
          <w:ins w:id="30" w:author="Ye-Kui Wang v3" w:date="2017-10-08T10:01:00Z"/>
          <w:noProof/>
          <w:lang w:val="en-CA" w:eastAsia="zh-CN"/>
        </w:rPr>
      </w:pPr>
      <w:ins w:id="31" w:author="Ye-Kui Wang v3" w:date="2017-10-08T10:01:00Z">
        <w:r w:rsidRPr="00951D66">
          <w:rPr>
            <w:noProof/>
            <w:lang w:val="en-CA"/>
          </w:rPr>
          <w:t>–</w:t>
        </w:r>
        <w:r w:rsidRPr="00951D66">
          <w:rPr>
            <w:noProof/>
            <w:lang w:val="en-CA"/>
          </w:rPr>
          <w:tab/>
        </w:r>
        <w:r>
          <w:rPr>
            <w:noProof/>
            <w:lang w:val="en-CA" w:eastAsia="zh-CN"/>
          </w:rPr>
          <w:t xml:space="preserve">The values of </w:t>
        </w:r>
        <w:r w:rsidRPr="005A35AC">
          <w:rPr>
            <w:noProof/>
            <w:lang w:val="en-CA" w:eastAsia="zh-CN"/>
          </w:rPr>
          <w:t xml:space="preserve">sphere_coverage_azimuth_range and sphere_coverage_elevation_range </w:t>
        </w:r>
        <w:r>
          <w:rPr>
            <w:noProof/>
            <w:lang w:val="en-CA" w:eastAsia="zh-CN"/>
          </w:rPr>
          <w:t xml:space="preserve">are </w:t>
        </w:r>
        <w:r>
          <w:rPr>
            <w:lang w:val="en-CA"/>
          </w:rPr>
          <w:t>inferred to be equal to 360</w:t>
        </w:r>
        <w:r w:rsidRPr="00951D66">
          <w:rPr>
            <w:noProof/>
            <w:lang w:val="en-CA"/>
          </w:rPr>
          <w:t> * 2</w:t>
        </w:r>
        <w:r w:rsidRPr="00951D66">
          <w:rPr>
            <w:noProof/>
            <w:vertAlign w:val="superscript"/>
            <w:lang w:val="en-CA"/>
          </w:rPr>
          <w:t>16</w:t>
        </w:r>
        <w:r>
          <w:rPr>
            <w:noProof/>
            <w:vertAlign w:val="superscript"/>
            <w:lang w:val="en-CA"/>
          </w:rPr>
          <w:t xml:space="preserve"> </w:t>
        </w:r>
        <w:r>
          <w:rPr>
            <w:lang w:val="en-CA"/>
          </w:rPr>
          <w:t>and 180</w:t>
        </w:r>
        <w:r w:rsidRPr="00951D66">
          <w:rPr>
            <w:noProof/>
            <w:lang w:val="en-CA"/>
          </w:rPr>
          <w:t> * 2</w:t>
        </w:r>
        <w:r w:rsidRPr="00951D66">
          <w:rPr>
            <w:noProof/>
            <w:vertAlign w:val="superscript"/>
            <w:lang w:val="en-CA"/>
          </w:rPr>
          <w:t>16</w:t>
        </w:r>
        <w:r w:rsidRPr="00951D66">
          <w:rPr>
            <w:noProof/>
            <w:lang w:val="en-CA"/>
          </w:rPr>
          <w:t xml:space="preserve">, </w:t>
        </w:r>
        <w:r>
          <w:rPr>
            <w:noProof/>
            <w:lang w:val="en-CA"/>
          </w:rPr>
          <w:t>respectively</w:t>
        </w:r>
        <w:r>
          <w:rPr>
            <w:noProof/>
            <w:lang w:val="en-CA" w:eastAsia="zh-CN"/>
          </w:rPr>
          <w:t>.</w:t>
        </w:r>
      </w:ins>
    </w:p>
    <w:p w:rsidR="002E3586" w:rsidRPr="00951D66" w:rsidRDefault="002E3586" w:rsidP="00B1018A">
      <w:pPr>
        <w:jc w:val="both"/>
        <w:rPr>
          <w:noProof/>
          <w:sz w:val="20"/>
          <w:lang w:val="en-CA"/>
        </w:rPr>
      </w:pPr>
      <w:r w:rsidRPr="00951D66">
        <w:rPr>
          <w:noProof/>
          <w:sz w:val="20"/>
          <w:lang w:val="en-CA"/>
        </w:rPr>
        <w:t>The variables AzimuthMin, AzimuthMax, ElevationMin, and ElevationMax are derived as follows:</w:t>
      </w:r>
    </w:p>
    <w:p w:rsidR="00691F45" w:rsidRPr="00951D66" w:rsidRDefault="002E3586" w:rsidP="002E3586">
      <w:pPr>
        <w:ind w:left="576"/>
        <w:jc w:val="both"/>
        <w:rPr>
          <w:color w:val="000000"/>
          <w:sz w:val="20"/>
          <w:lang w:val="en-CA"/>
        </w:rPr>
      </w:pPr>
      <w:proofErr w:type="spellStart"/>
      <w:r w:rsidRPr="00951D66">
        <w:rPr>
          <w:rFonts w:eastAsia="Malgun Gothic"/>
          <w:sz w:val="20"/>
          <w:lang w:val="en-CA" w:eastAsia="ko-KR"/>
        </w:rPr>
        <w:t>AzimuthMin</w:t>
      </w:r>
      <w:proofErr w:type="spellEnd"/>
      <w:r w:rsidRPr="00951D66">
        <w:rPr>
          <w:sz w:val="20"/>
          <w:lang w:val="en-CA"/>
        </w:rPr>
        <w:t xml:space="preserve"> = </w:t>
      </w:r>
      <w:proofErr w:type="spellStart"/>
      <w:r w:rsidRPr="00951D66">
        <w:rPr>
          <w:sz w:val="20"/>
          <w:lang w:val="en-CA"/>
        </w:rPr>
        <w:t>sphere_coverage_azimuth_centre</w:t>
      </w:r>
      <w:proofErr w:type="spellEnd"/>
      <w:r w:rsidRPr="00951D66">
        <w:rPr>
          <w:sz w:val="20"/>
          <w:lang w:val="en-CA"/>
        </w:rPr>
        <w:t xml:space="preserve"> – </w:t>
      </w:r>
      <w:proofErr w:type="spellStart"/>
      <w:r w:rsidRPr="00951D66">
        <w:rPr>
          <w:sz w:val="20"/>
          <w:lang w:val="en-CA"/>
        </w:rPr>
        <w:t>sphere_coverage_azimuth_range</w:t>
      </w:r>
      <w:proofErr w:type="spellEnd"/>
      <w:r w:rsidRPr="00951D66">
        <w:rPr>
          <w:sz w:val="20"/>
          <w:lang w:val="en-CA"/>
        </w:rPr>
        <w:t xml:space="preserve"> </w:t>
      </w:r>
      <w:r w:rsidRPr="00951D66">
        <w:rPr>
          <w:color w:val="000000"/>
          <w:sz w:val="20"/>
          <w:lang w:val="en-CA"/>
        </w:rPr>
        <w:t>÷ 2</w:t>
      </w:r>
      <w:r w:rsidRPr="00951D66">
        <w:rPr>
          <w:color w:val="000000"/>
          <w:sz w:val="20"/>
          <w:lang w:val="en-CA"/>
        </w:rPr>
        <w:br/>
      </w:r>
      <w:proofErr w:type="spellStart"/>
      <w:r w:rsidRPr="00951D66">
        <w:rPr>
          <w:rFonts w:eastAsia="Malgun Gothic"/>
          <w:sz w:val="20"/>
          <w:lang w:val="en-CA" w:eastAsia="ko-KR"/>
        </w:rPr>
        <w:t>AzimuthMax</w:t>
      </w:r>
      <w:proofErr w:type="spellEnd"/>
      <w:r w:rsidRPr="00951D66">
        <w:rPr>
          <w:sz w:val="20"/>
          <w:lang w:val="en-CA"/>
        </w:rPr>
        <w:t xml:space="preserve"> = </w:t>
      </w:r>
      <w:proofErr w:type="spellStart"/>
      <w:r w:rsidRPr="00951D66">
        <w:rPr>
          <w:sz w:val="20"/>
          <w:lang w:val="en-CA"/>
        </w:rPr>
        <w:t>sphere_coverage_azimuth_centre</w:t>
      </w:r>
      <w:proofErr w:type="spellEnd"/>
      <w:r w:rsidRPr="00951D66">
        <w:rPr>
          <w:sz w:val="20"/>
          <w:lang w:val="en-CA"/>
        </w:rPr>
        <w:t xml:space="preserve"> + </w:t>
      </w:r>
      <w:proofErr w:type="spellStart"/>
      <w:r w:rsidRPr="00951D66">
        <w:rPr>
          <w:sz w:val="20"/>
          <w:lang w:val="en-CA"/>
        </w:rPr>
        <w:t>sphere_coverage_azimuth_range</w:t>
      </w:r>
      <w:proofErr w:type="spellEnd"/>
      <w:r w:rsidRPr="00951D66">
        <w:rPr>
          <w:sz w:val="20"/>
          <w:lang w:val="en-CA"/>
        </w:rPr>
        <w:t xml:space="preserve"> </w:t>
      </w:r>
      <w:r w:rsidRPr="00951D66">
        <w:rPr>
          <w:color w:val="000000"/>
          <w:sz w:val="20"/>
          <w:lang w:val="en-CA"/>
        </w:rPr>
        <w:t>÷ 2</w:t>
      </w:r>
      <w:r w:rsidRPr="00951D66">
        <w:rPr>
          <w:color w:val="000000"/>
          <w:sz w:val="20"/>
          <w:lang w:val="en-CA"/>
        </w:rPr>
        <w:tab/>
      </w:r>
      <w:r w:rsidRPr="00951D66">
        <w:rPr>
          <w:color w:val="000000"/>
          <w:sz w:val="20"/>
          <w:lang w:val="en-CA"/>
        </w:rPr>
        <w:tab/>
      </w:r>
      <w:r w:rsidRPr="00951D66">
        <w:rPr>
          <w:sz w:val="20"/>
          <w:lang w:val="en-CA"/>
        </w:rPr>
        <w:t>(D</w:t>
      </w:r>
      <w:r w:rsidRPr="00951D66">
        <w:rPr>
          <w:sz w:val="20"/>
          <w:lang w:val="en-CA"/>
        </w:rPr>
        <w:noBreakHyphen/>
      </w:r>
      <w:r w:rsidRPr="00951D66">
        <w:rPr>
          <w:sz w:val="20"/>
          <w:highlight w:val="yellow"/>
          <w:lang w:val="en-CA"/>
        </w:rPr>
        <w:t>XX</w:t>
      </w:r>
      <w:r w:rsidRPr="00951D66">
        <w:rPr>
          <w:sz w:val="20"/>
          <w:lang w:val="en-CA"/>
        </w:rPr>
        <w:t>)</w:t>
      </w:r>
      <w:r w:rsidRPr="00951D66">
        <w:rPr>
          <w:color w:val="000000"/>
          <w:sz w:val="20"/>
          <w:lang w:val="en-CA"/>
        </w:rPr>
        <w:br/>
      </w:r>
      <w:r w:rsidRPr="00951D66">
        <w:rPr>
          <w:noProof/>
          <w:sz w:val="20"/>
          <w:lang w:val="en-CA"/>
        </w:rPr>
        <w:t>ElevationMin</w:t>
      </w:r>
      <w:r w:rsidRPr="00951D66">
        <w:rPr>
          <w:rFonts w:eastAsia="Candara"/>
          <w:sz w:val="20"/>
          <w:lang w:val="en-CA"/>
        </w:rPr>
        <w:t xml:space="preserve"> </w:t>
      </w:r>
      <w:r w:rsidRPr="00951D66">
        <w:rPr>
          <w:sz w:val="20"/>
          <w:lang w:val="en-CA"/>
        </w:rPr>
        <w:t xml:space="preserve">= </w:t>
      </w:r>
      <w:proofErr w:type="spellStart"/>
      <w:r w:rsidRPr="00951D66">
        <w:rPr>
          <w:sz w:val="20"/>
          <w:lang w:val="en-CA"/>
        </w:rPr>
        <w:t>sphere_coverage_elevation_centre</w:t>
      </w:r>
      <w:proofErr w:type="spellEnd"/>
      <w:r w:rsidRPr="00951D66">
        <w:rPr>
          <w:sz w:val="20"/>
          <w:lang w:val="en-CA"/>
        </w:rPr>
        <w:t xml:space="preserve"> – </w:t>
      </w:r>
      <w:proofErr w:type="spellStart"/>
      <w:r w:rsidRPr="00951D66">
        <w:rPr>
          <w:sz w:val="20"/>
          <w:lang w:val="en-CA"/>
        </w:rPr>
        <w:t>sphere_coverage_elevation_range</w:t>
      </w:r>
      <w:proofErr w:type="spellEnd"/>
      <w:r w:rsidRPr="00951D66">
        <w:rPr>
          <w:sz w:val="20"/>
          <w:lang w:val="en-CA"/>
        </w:rPr>
        <w:t xml:space="preserve"> </w:t>
      </w:r>
      <w:r w:rsidRPr="00951D66">
        <w:rPr>
          <w:color w:val="000000"/>
          <w:sz w:val="20"/>
          <w:lang w:val="en-CA"/>
        </w:rPr>
        <w:t>÷ 2</w:t>
      </w:r>
      <w:r w:rsidRPr="00951D66">
        <w:rPr>
          <w:color w:val="000000"/>
          <w:sz w:val="20"/>
          <w:lang w:val="en-CA"/>
        </w:rPr>
        <w:br/>
      </w:r>
      <w:r w:rsidRPr="00951D66">
        <w:rPr>
          <w:noProof/>
          <w:sz w:val="20"/>
          <w:lang w:val="en-CA"/>
        </w:rPr>
        <w:t>ElevationMax</w:t>
      </w:r>
      <w:r w:rsidRPr="00951D66">
        <w:rPr>
          <w:sz w:val="20"/>
          <w:lang w:val="en-CA"/>
        </w:rPr>
        <w:t xml:space="preserve"> = </w:t>
      </w:r>
      <w:proofErr w:type="spellStart"/>
      <w:r w:rsidRPr="00951D66">
        <w:rPr>
          <w:sz w:val="20"/>
          <w:lang w:val="en-CA"/>
        </w:rPr>
        <w:t>sphere_coverage_elevation_centre</w:t>
      </w:r>
      <w:proofErr w:type="spellEnd"/>
      <w:r w:rsidRPr="00951D66">
        <w:rPr>
          <w:sz w:val="20"/>
          <w:lang w:val="en-CA"/>
        </w:rPr>
        <w:t xml:space="preserve"> + </w:t>
      </w:r>
      <w:proofErr w:type="spellStart"/>
      <w:r w:rsidRPr="00951D66">
        <w:rPr>
          <w:sz w:val="20"/>
          <w:lang w:val="en-CA"/>
        </w:rPr>
        <w:t>sphere_coverage_elevation_range</w:t>
      </w:r>
      <w:proofErr w:type="spellEnd"/>
      <w:r w:rsidRPr="00951D66">
        <w:rPr>
          <w:sz w:val="20"/>
          <w:lang w:val="en-CA"/>
        </w:rPr>
        <w:t xml:space="preserve"> </w:t>
      </w:r>
      <w:r w:rsidRPr="00951D66">
        <w:rPr>
          <w:color w:val="000000"/>
          <w:sz w:val="20"/>
          <w:lang w:val="en-CA"/>
        </w:rPr>
        <w:t>÷ 2</w:t>
      </w:r>
    </w:p>
    <w:p w:rsidR="00782EB8" w:rsidRDefault="00782EB8" w:rsidP="002E3586">
      <w:pPr>
        <w:jc w:val="both"/>
        <w:rPr>
          <w:ins w:id="32" w:author="Ye-Kui Wang v3" w:date="2017-10-08T09:33:00Z"/>
          <w:noProof/>
          <w:sz w:val="20"/>
          <w:lang w:val="en-CA"/>
        </w:rPr>
      </w:pPr>
      <w:ins w:id="33" w:author="Ye-Kui Wang v3" w:date="2017-10-08T09:33:00Z">
        <w:r>
          <w:rPr>
            <w:noProof/>
            <w:sz w:val="20"/>
            <w:lang w:val="en-CA"/>
          </w:rPr>
          <w:t xml:space="preserve">Let </w:t>
        </w:r>
      </w:ins>
      <w:ins w:id="34" w:author="Ye-Kui Wang v3" w:date="2017-10-08T09:39:00Z">
        <w:r>
          <w:rPr>
            <w:noProof/>
            <w:sz w:val="20"/>
            <w:lang w:val="en-CA"/>
          </w:rPr>
          <w:t>sp</w:t>
        </w:r>
      </w:ins>
      <w:ins w:id="35" w:author="Ye-Kui Wang v3" w:date="2017-10-08T09:40:00Z">
        <w:r>
          <w:rPr>
            <w:noProof/>
            <w:sz w:val="20"/>
            <w:lang w:val="en-CA"/>
          </w:rPr>
          <w:t>h</w:t>
        </w:r>
      </w:ins>
      <w:ins w:id="36" w:author="Ye-Kui Wang v3" w:date="2017-10-08T09:39:00Z">
        <w:r>
          <w:rPr>
            <w:noProof/>
            <w:sz w:val="20"/>
            <w:lang w:val="en-CA"/>
          </w:rPr>
          <w:t>Loc</w:t>
        </w:r>
      </w:ins>
      <w:ins w:id="37" w:author="Ye-Kui Wang v3" w:date="2017-10-08T09:33:00Z">
        <w:r>
          <w:rPr>
            <w:noProof/>
            <w:sz w:val="20"/>
            <w:lang w:val="en-CA"/>
          </w:rPr>
          <w:t xml:space="preserve">A, </w:t>
        </w:r>
      </w:ins>
      <w:ins w:id="38" w:author="Ye-Kui Wang v3" w:date="2017-10-08T09:39:00Z">
        <w:r>
          <w:rPr>
            <w:noProof/>
            <w:sz w:val="20"/>
            <w:lang w:val="en-CA"/>
          </w:rPr>
          <w:t>s</w:t>
        </w:r>
      </w:ins>
      <w:ins w:id="39" w:author="Ye-Kui Wang v3" w:date="2017-10-08T09:40:00Z">
        <w:r>
          <w:rPr>
            <w:noProof/>
            <w:sz w:val="20"/>
            <w:lang w:val="en-CA"/>
          </w:rPr>
          <w:t>ph</w:t>
        </w:r>
      </w:ins>
      <w:ins w:id="40" w:author="Ye-Kui Wang v3" w:date="2017-10-08T09:39:00Z">
        <w:r>
          <w:rPr>
            <w:noProof/>
            <w:sz w:val="20"/>
            <w:lang w:val="en-CA"/>
          </w:rPr>
          <w:t>loc</w:t>
        </w:r>
      </w:ins>
      <w:ins w:id="41" w:author="Ye-Kui Wang v3" w:date="2017-10-08T09:33:00Z">
        <w:r>
          <w:rPr>
            <w:noProof/>
            <w:sz w:val="20"/>
            <w:lang w:val="en-CA"/>
          </w:rPr>
          <w:t xml:space="preserve">B, </w:t>
        </w:r>
      </w:ins>
      <w:ins w:id="42" w:author="Ye-Kui Wang v3" w:date="2017-10-08T09:40:00Z">
        <w:r>
          <w:rPr>
            <w:noProof/>
            <w:sz w:val="20"/>
            <w:lang w:val="en-CA"/>
          </w:rPr>
          <w:t>sphloc</w:t>
        </w:r>
      </w:ins>
      <w:ins w:id="43" w:author="Ye-Kui Wang v3" w:date="2017-10-08T09:33:00Z">
        <w:r>
          <w:rPr>
            <w:noProof/>
            <w:sz w:val="20"/>
            <w:lang w:val="en-CA"/>
          </w:rPr>
          <w:t xml:space="preserve">C, and </w:t>
        </w:r>
      </w:ins>
      <w:ins w:id="44" w:author="Ye-Kui Wang v3" w:date="2017-10-08T09:40:00Z">
        <w:r>
          <w:rPr>
            <w:noProof/>
            <w:sz w:val="20"/>
            <w:lang w:val="en-CA"/>
          </w:rPr>
          <w:t>sphlocD</w:t>
        </w:r>
      </w:ins>
      <w:ins w:id="45" w:author="Ye-Kui Wang v3" w:date="2017-10-08T09:33:00Z">
        <w:r>
          <w:rPr>
            <w:noProof/>
            <w:sz w:val="20"/>
            <w:lang w:val="en-CA"/>
          </w:rPr>
          <w:t xml:space="preserve"> be the </w:t>
        </w:r>
        <w:r w:rsidRPr="00951D66">
          <w:rPr>
            <w:noProof/>
            <w:sz w:val="20"/>
            <w:lang w:val="en-CA"/>
          </w:rPr>
          <w:t xml:space="preserve">four sphere locations </w:t>
        </w:r>
      </w:ins>
      <w:ins w:id="46" w:author="Ye-Kui Wang v3" w:date="2017-10-08T09:34:00Z">
        <w:r>
          <w:rPr>
            <w:noProof/>
            <w:sz w:val="20"/>
            <w:lang w:val="en-CA"/>
          </w:rPr>
          <w:t xml:space="preserve">with sphere </w:t>
        </w:r>
      </w:ins>
      <w:ins w:id="47" w:author="Ye-Kui Wang v3" w:date="2017-10-08T09:36:00Z">
        <w:r>
          <w:rPr>
            <w:noProof/>
            <w:sz w:val="20"/>
            <w:lang w:val="en-CA"/>
          </w:rPr>
          <w:t xml:space="preserve">coordinates </w:t>
        </w:r>
      </w:ins>
      <w:ins w:id="48" w:author="Ye-Kui Wang v3" w:date="2017-10-08T09:42:00Z">
        <w:r w:rsidR="007D3551">
          <w:rPr>
            <w:noProof/>
            <w:sz w:val="20"/>
            <w:lang w:val="en-CA"/>
          </w:rPr>
          <w:t xml:space="preserve">(azimuth, elevation) equal to </w:t>
        </w:r>
      </w:ins>
      <w:ins w:id="49" w:author="Ye-Kui Wang v3" w:date="2017-10-08T09:33:00Z">
        <w:r w:rsidRPr="00951D66">
          <w:rPr>
            <w:noProof/>
            <w:sz w:val="20"/>
            <w:lang w:val="en-CA"/>
          </w:rPr>
          <w:t>(AzimuthMin, ElevationMin), (AzimuthMin, ElevationMax), (AzimuthMax, ElevationMax)</w:t>
        </w:r>
      </w:ins>
      <w:ins w:id="50" w:author="Ye-Kui Wang v3" w:date="2017-10-08T09:34:00Z">
        <w:r>
          <w:rPr>
            <w:noProof/>
            <w:sz w:val="20"/>
            <w:lang w:val="en-CA"/>
          </w:rPr>
          <w:t xml:space="preserve">, </w:t>
        </w:r>
      </w:ins>
      <w:ins w:id="51" w:author="Ye-Kui Wang v3" w:date="2017-10-08T09:35:00Z">
        <w:r>
          <w:rPr>
            <w:noProof/>
            <w:sz w:val="20"/>
            <w:lang w:val="en-CA"/>
          </w:rPr>
          <w:t xml:space="preserve">and </w:t>
        </w:r>
        <w:r w:rsidRPr="00951D66">
          <w:rPr>
            <w:noProof/>
            <w:sz w:val="20"/>
            <w:lang w:val="en-CA"/>
          </w:rPr>
          <w:t xml:space="preserve">(AzimuthMax, ElevationMin), </w:t>
        </w:r>
      </w:ins>
      <w:ins w:id="52" w:author="Ye-Kui Wang v3" w:date="2017-10-08T09:34:00Z">
        <w:r>
          <w:rPr>
            <w:noProof/>
            <w:sz w:val="20"/>
            <w:lang w:val="en-CA"/>
          </w:rPr>
          <w:t>respectively.</w:t>
        </w:r>
      </w:ins>
    </w:p>
    <w:p w:rsidR="002E3586" w:rsidRPr="00951D66" w:rsidRDefault="002E3586" w:rsidP="002E3586">
      <w:pPr>
        <w:jc w:val="both"/>
        <w:rPr>
          <w:noProof/>
          <w:sz w:val="20"/>
          <w:lang w:val="en-CA"/>
        </w:rPr>
      </w:pPr>
      <w:r w:rsidRPr="00951D66">
        <w:rPr>
          <w:noProof/>
          <w:sz w:val="20"/>
          <w:lang w:val="en-CA"/>
        </w:rPr>
        <w:t xml:space="preserve">When sphere_coverage_tilt_centre is equal to 0, the coverage sphere region is specified by four the great circles (when </w:t>
      </w:r>
      <w:proofErr w:type="spellStart"/>
      <w:r w:rsidRPr="00951D66">
        <w:rPr>
          <w:sz w:val="20"/>
          <w:lang w:val="en-CA"/>
        </w:rPr>
        <w:t>sphere_coverage_shape_type</w:t>
      </w:r>
      <w:proofErr w:type="spellEnd"/>
      <w:r w:rsidRPr="00951D66">
        <w:rPr>
          <w:sz w:val="20"/>
          <w:lang w:val="en-CA"/>
        </w:rPr>
        <w:t xml:space="preserve"> is equal to 0</w:t>
      </w:r>
      <w:r w:rsidRPr="00951D66">
        <w:rPr>
          <w:noProof/>
          <w:sz w:val="20"/>
          <w:lang w:val="en-CA"/>
        </w:rPr>
        <w:t xml:space="preserve">) or the two azimuth circles and two elevation circles (when </w:t>
      </w:r>
      <w:proofErr w:type="spellStart"/>
      <w:r w:rsidRPr="00951D66">
        <w:rPr>
          <w:sz w:val="20"/>
          <w:lang w:val="en-CA"/>
        </w:rPr>
        <w:lastRenderedPageBreak/>
        <w:t>sphere_coverage_shape_type</w:t>
      </w:r>
      <w:proofErr w:type="spellEnd"/>
      <w:r w:rsidRPr="00951D66">
        <w:rPr>
          <w:sz w:val="20"/>
          <w:lang w:val="en-CA"/>
        </w:rPr>
        <w:t xml:space="preserve"> is equal to 1</w:t>
      </w:r>
      <w:r w:rsidRPr="00951D66">
        <w:rPr>
          <w:noProof/>
          <w:sz w:val="20"/>
          <w:lang w:val="en-CA"/>
        </w:rPr>
        <w:t xml:space="preserve">) </w:t>
      </w:r>
      <w:ins w:id="53" w:author="Ye-Kui Wang v3" w:date="2017-10-08T09:40:00Z">
        <w:r w:rsidR="00782EB8">
          <w:rPr>
            <w:noProof/>
            <w:sz w:val="20"/>
            <w:lang w:val="en-CA"/>
          </w:rPr>
          <w:t xml:space="preserve">that </w:t>
        </w:r>
      </w:ins>
      <w:ins w:id="54" w:author="Ye-Kui Wang v3" w:date="2017-10-08T09:37:00Z">
        <w:r w:rsidR="00782EB8">
          <w:rPr>
            <w:noProof/>
            <w:sz w:val="20"/>
            <w:lang w:val="en-CA"/>
          </w:rPr>
          <w:t xml:space="preserve">each </w:t>
        </w:r>
      </w:ins>
      <w:del w:id="55" w:author="Ye-Kui Wang v3" w:date="2017-10-08T09:37:00Z">
        <w:r w:rsidRPr="00951D66" w:rsidDel="00782EB8">
          <w:rPr>
            <w:noProof/>
            <w:sz w:val="20"/>
            <w:lang w:val="en-CA"/>
          </w:rPr>
          <w:delText xml:space="preserve">that </w:delText>
        </w:r>
      </w:del>
      <w:r w:rsidR="00951D66" w:rsidRPr="00951D66">
        <w:rPr>
          <w:noProof/>
          <w:sz w:val="20"/>
          <w:lang w:val="en-CA"/>
        </w:rPr>
        <w:t>pass</w:t>
      </w:r>
      <w:ins w:id="56" w:author="Ye-Kui Wang v3" w:date="2017-10-08T09:37:00Z">
        <w:r w:rsidR="00782EB8">
          <w:rPr>
            <w:noProof/>
            <w:sz w:val="20"/>
            <w:lang w:val="en-CA"/>
          </w:rPr>
          <w:t>es</w:t>
        </w:r>
      </w:ins>
      <w:r w:rsidR="00951D66" w:rsidRPr="00951D66">
        <w:rPr>
          <w:noProof/>
          <w:sz w:val="20"/>
          <w:lang w:val="en-CA"/>
        </w:rPr>
        <w:t xml:space="preserve"> through </w:t>
      </w:r>
      <w:ins w:id="57" w:author="Ye-Kui Wang v3" w:date="2017-10-08T09:37:00Z">
        <w:r w:rsidR="00782EB8">
          <w:rPr>
            <w:noProof/>
            <w:sz w:val="20"/>
            <w:lang w:val="en-CA"/>
          </w:rPr>
          <w:t xml:space="preserve">at least one of the four pairs of </w:t>
        </w:r>
      </w:ins>
      <w:ins w:id="58" w:author="Ye-Kui Wang v3" w:date="2017-10-08T09:38:00Z">
        <w:r w:rsidR="00782EB8">
          <w:rPr>
            <w:noProof/>
            <w:sz w:val="20"/>
            <w:lang w:val="en-CA"/>
          </w:rPr>
          <w:t xml:space="preserve">sphere locations </w:t>
        </w:r>
      </w:ins>
      <w:ins w:id="59" w:author="Ye-Kui Wang v3" w:date="2017-10-08T09:40:00Z">
        <w:r w:rsidR="00782EB8">
          <w:rPr>
            <w:noProof/>
            <w:sz w:val="20"/>
            <w:lang w:val="en-CA"/>
          </w:rPr>
          <w:t>{</w:t>
        </w:r>
      </w:ins>
      <w:ins w:id="60" w:author="Ye-Kui Wang v3" w:date="2017-10-08T09:41:00Z">
        <w:r w:rsidR="00782EB8">
          <w:rPr>
            <w:noProof/>
            <w:sz w:val="20"/>
            <w:lang w:val="en-CA"/>
          </w:rPr>
          <w:t>sphloc</w:t>
        </w:r>
      </w:ins>
      <w:ins w:id="61" w:author="Ye-Kui Wang v3" w:date="2017-10-08T09:38:00Z">
        <w:r w:rsidR="00782EB8">
          <w:rPr>
            <w:noProof/>
            <w:sz w:val="20"/>
            <w:lang w:val="en-CA"/>
          </w:rPr>
          <w:t>A</w:t>
        </w:r>
      </w:ins>
      <w:ins w:id="62" w:author="Ye-Kui Wang v3" w:date="2017-10-08T09:40:00Z">
        <w:r w:rsidR="00782EB8">
          <w:rPr>
            <w:noProof/>
            <w:sz w:val="20"/>
            <w:lang w:val="en-CA"/>
          </w:rPr>
          <w:t xml:space="preserve">, </w:t>
        </w:r>
      </w:ins>
      <w:ins w:id="63" w:author="Ye-Kui Wang v3" w:date="2017-10-08T09:41:00Z">
        <w:r w:rsidR="00782EB8">
          <w:rPr>
            <w:noProof/>
            <w:sz w:val="20"/>
            <w:lang w:val="en-CA"/>
          </w:rPr>
          <w:t>sphloc</w:t>
        </w:r>
      </w:ins>
      <w:ins w:id="64" w:author="Ye-Kui Wang v3" w:date="2017-10-08T09:38:00Z">
        <w:r w:rsidR="00782EB8">
          <w:rPr>
            <w:noProof/>
            <w:sz w:val="20"/>
            <w:lang w:val="en-CA"/>
          </w:rPr>
          <w:t>B</w:t>
        </w:r>
      </w:ins>
      <w:ins w:id="65" w:author="Ye-Kui Wang v3" w:date="2017-10-08T09:40:00Z">
        <w:r w:rsidR="00782EB8">
          <w:rPr>
            <w:noProof/>
            <w:sz w:val="20"/>
            <w:lang w:val="en-CA"/>
          </w:rPr>
          <w:t>}</w:t>
        </w:r>
      </w:ins>
      <w:ins w:id="66" w:author="Ye-Kui Wang v3" w:date="2017-10-08T09:38:00Z">
        <w:r w:rsidR="00782EB8">
          <w:rPr>
            <w:noProof/>
            <w:sz w:val="20"/>
            <w:lang w:val="en-CA"/>
          </w:rPr>
          <w:t xml:space="preserve">, </w:t>
        </w:r>
      </w:ins>
      <w:ins w:id="67" w:author="Ye-Kui Wang v3" w:date="2017-10-08T09:41:00Z">
        <w:r w:rsidR="00782EB8">
          <w:rPr>
            <w:noProof/>
            <w:sz w:val="20"/>
            <w:lang w:val="en-CA"/>
          </w:rPr>
          <w:t>{sphloc</w:t>
        </w:r>
      </w:ins>
      <w:ins w:id="68" w:author="Ye-Kui Wang v3" w:date="2017-10-08T09:38:00Z">
        <w:r w:rsidR="00782EB8">
          <w:rPr>
            <w:noProof/>
            <w:sz w:val="20"/>
            <w:lang w:val="en-CA"/>
          </w:rPr>
          <w:t>B</w:t>
        </w:r>
      </w:ins>
      <w:ins w:id="69" w:author="Ye-Kui Wang v3" w:date="2017-10-08T09:41:00Z">
        <w:r w:rsidR="00782EB8">
          <w:rPr>
            <w:noProof/>
            <w:sz w:val="20"/>
            <w:lang w:val="en-CA"/>
          </w:rPr>
          <w:t>, sphloc</w:t>
        </w:r>
      </w:ins>
      <w:ins w:id="70" w:author="Ye-Kui Wang v3" w:date="2017-10-08T09:38:00Z">
        <w:r w:rsidR="00782EB8">
          <w:rPr>
            <w:noProof/>
            <w:sz w:val="20"/>
            <w:lang w:val="en-CA"/>
          </w:rPr>
          <w:t>C</w:t>
        </w:r>
      </w:ins>
      <w:ins w:id="71" w:author="Ye-Kui Wang v3" w:date="2017-10-08T09:41:00Z">
        <w:r w:rsidR="00782EB8">
          <w:rPr>
            <w:noProof/>
            <w:sz w:val="20"/>
            <w:lang w:val="en-CA"/>
          </w:rPr>
          <w:t>}</w:t>
        </w:r>
      </w:ins>
      <w:ins w:id="72" w:author="Ye-Kui Wang v3" w:date="2017-10-08T09:38:00Z">
        <w:r w:rsidR="00782EB8">
          <w:rPr>
            <w:noProof/>
            <w:sz w:val="20"/>
            <w:lang w:val="en-CA"/>
          </w:rPr>
          <w:t xml:space="preserve">, </w:t>
        </w:r>
      </w:ins>
      <w:ins w:id="73" w:author="Ye-Kui Wang v3" w:date="2017-10-08T09:41:00Z">
        <w:r w:rsidR="00782EB8">
          <w:rPr>
            <w:noProof/>
            <w:sz w:val="20"/>
            <w:lang w:val="en-CA"/>
          </w:rPr>
          <w:t>{sphloc</w:t>
        </w:r>
      </w:ins>
      <w:ins w:id="74" w:author="Ye-Kui Wang v3" w:date="2017-10-08T09:38:00Z">
        <w:r w:rsidR="00782EB8">
          <w:rPr>
            <w:noProof/>
            <w:sz w:val="20"/>
            <w:lang w:val="en-CA"/>
          </w:rPr>
          <w:t>C</w:t>
        </w:r>
      </w:ins>
      <w:ins w:id="75" w:author="Ye-Kui Wang v3" w:date="2017-10-08T09:41:00Z">
        <w:r w:rsidR="00782EB8">
          <w:rPr>
            <w:noProof/>
            <w:sz w:val="20"/>
            <w:lang w:val="en-CA"/>
          </w:rPr>
          <w:t>, sphloc</w:t>
        </w:r>
      </w:ins>
      <w:ins w:id="76" w:author="Ye-Kui Wang v3" w:date="2017-10-08T09:38:00Z">
        <w:r w:rsidR="00782EB8">
          <w:rPr>
            <w:noProof/>
            <w:sz w:val="20"/>
            <w:lang w:val="en-CA"/>
          </w:rPr>
          <w:t>D</w:t>
        </w:r>
      </w:ins>
      <w:ins w:id="77" w:author="Ye-Kui Wang v3" w:date="2017-10-08T09:41:00Z">
        <w:r w:rsidR="00782EB8">
          <w:rPr>
            <w:noProof/>
            <w:sz w:val="20"/>
            <w:lang w:val="en-CA"/>
          </w:rPr>
          <w:t>}</w:t>
        </w:r>
      </w:ins>
      <w:ins w:id="78" w:author="Ye-Kui Wang v3" w:date="2017-10-08T09:38:00Z">
        <w:r w:rsidR="00782EB8">
          <w:rPr>
            <w:noProof/>
            <w:sz w:val="20"/>
            <w:lang w:val="en-CA"/>
          </w:rPr>
          <w:t xml:space="preserve">, and </w:t>
        </w:r>
      </w:ins>
      <w:ins w:id="79" w:author="Ye-Kui Wang v3" w:date="2017-10-08T09:41:00Z">
        <w:r w:rsidR="00782EB8">
          <w:rPr>
            <w:noProof/>
            <w:sz w:val="20"/>
            <w:lang w:val="en-CA"/>
          </w:rPr>
          <w:t>{sphloc</w:t>
        </w:r>
      </w:ins>
      <w:ins w:id="80" w:author="Ye-Kui Wang v3" w:date="2017-10-08T09:38:00Z">
        <w:r w:rsidR="00782EB8">
          <w:rPr>
            <w:noProof/>
            <w:sz w:val="20"/>
            <w:lang w:val="en-CA"/>
          </w:rPr>
          <w:t>D</w:t>
        </w:r>
      </w:ins>
      <w:ins w:id="81" w:author="Ye-Kui Wang v3" w:date="2017-10-08T09:41:00Z">
        <w:r w:rsidR="00782EB8">
          <w:rPr>
            <w:noProof/>
            <w:sz w:val="20"/>
            <w:lang w:val="en-CA"/>
          </w:rPr>
          <w:t>, sphloc</w:t>
        </w:r>
      </w:ins>
      <w:ins w:id="82" w:author="Ye-Kui Wang v3" w:date="2017-10-08T09:38:00Z">
        <w:r w:rsidR="00782EB8">
          <w:rPr>
            <w:noProof/>
            <w:sz w:val="20"/>
            <w:lang w:val="en-CA"/>
          </w:rPr>
          <w:t>A</w:t>
        </w:r>
      </w:ins>
      <w:ins w:id="83" w:author="Ye-Kui Wang v3" w:date="2017-10-08T09:41:00Z">
        <w:r w:rsidR="00782EB8">
          <w:rPr>
            <w:noProof/>
            <w:sz w:val="20"/>
            <w:lang w:val="en-CA"/>
          </w:rPr>
          <w:t>}</w:t>
        </w:r>
      </w:ins>
      <w:del w:id="84" w:author="Ye-Kui Wang v3" w:date="2017-10-08T09:39:00Z">
        <w:r w:rsidR="00951D66" w:rsidRPr="00951D66" w:rsidDel="00782EB8">
          <w:rPr>
            <w:noProof/>
            <w:sz w:val="20"/>
            <w:lang w:val="en-CA"/>
          </w:rPr>
          <w:delText>the four sphere locations (AzimuthMin, ElevationMin), (AzimuthMin, ElevationMax), (AzimuthMax, ElevationMin), and (AzimuthMax, ElevationMax)</w:delText>
        </w:r>
      </w:del>
      <w:r w:rsidR="00951D66" w:rsidRPr="00951D66">
        <w:rPr>
          <w:noProof/>
          <w:sz w:val="20"/>
          <w:lang w:val="en-CA"/>
        </w:rPr>
        <w:t>.</w:t>
      </w:r>
    </w:p>
    <w:p w:rsidR="00951D66" w:rsidRDefault="00951D66" w:rsidP="002E3586">
      <w:pPr>
        <w:jc w:val="both"/>
        <w:rPr>
          <w:noProof/>
          <w:sz w:val="20"/>
          <w:lang w:val="en-CA"/>
        </w:rPr>
      </w:pPr>
      <w:r w:rsidRPr="00951D66">
        <w:rPr>
          <w:noProof/>
          <w:sz w:val="20"/>
          <w:lang w:val="en-CA"/>
        </w:rPr>
        <w:t>When sphere_coverage_tilt_centre is not equal to 0, the coverage sphere region is the</w:t>
      </w:r>
      <w:r w:rsidR="00F41DD5">
        <w:rPr>
          <w:noProof/>
          <w:sz w:val="20"/>
          <w:lang w:val="en-CA"/>
        </w:rPr>
        <w:t xml:space="preserve"> tilted result of the</w:t>
      </w:r>
      <w:r w:rsidRPr="00951D66">
        <w:rPr>
          <w:noProof/>
          <w:sz w:val="20"/>
          <w:lang w:val="en-CA"/>
        </w:rPr>
        <w:t xml:space="preserve"> coverage sphere region as specified above when sphere_coverage_tilt_centre is equal to 0</w:t>
      </w:r>
      <w:r w:rsidR="00F41DD5">
        <w:rPr>
          <w:noProof/>
          <w:sz w:val="20"/>
          <w:lang w:val="en-CA"/>
        </w:rPr>
        <w:t xml:space="preserve">. The tilting is performed by </w:t>
      </w:r>
      <w:r w:rsidRPr="00951D66">
        <w:rPr>
          <w:noProof/>
          <w:sz w:val="20"/>
          <w:lang w:val="en-CA"/>
        </w:rPr>
        <w:t xml:space="preserve">rotating </w:t>
      </w:r>
      <w:r w:rsidRPr="00951D66">
        <w:rPr>
          <w:rFonts w:eastAsia="Malgun Gothic" w:cs="Tahoma"/>
          <w:sz w:val="20"/>
          <w:lang w:val="en-CA" w:eastAsia="ko-KR"/>
        </w:rPr>
        <w:t xml:space="preserve">the un-tilted </w:t>
      </w:r>
      <w:r w:rsidRPr="00951D66">
        <w:rPr>
          <w:noProof/>
          <w:sz w:val="20"/>
          <w:lang w:val="en-CA"/>
        </w:rPr>
        <w:t>coverage sphere region</w:t>
      </w:r>
      <w:r w:rsidRPr="00951D66">
        <w:rPr>
          <w:rFonts w:eastAsia="Malgun Gothic" w:cs="Tahoma"/>
          <w:sz w:val="20"/>
          <w:lang w:val="en-CA" w:eastAsia="ko-KR"/>
        </w:rPr>
        <w:t xml:space="preserve"> along the axis originating from the sphere origin passing through the centre point of the un-tilted </w:t>
      </w:r>
      <w:r w:rsidRPr="00951D66">
        <w:rPr>
          <w:noProof/>
          <w:sz w:val="20"/>
          <w:lang w:val="en-CA"/>
        </w:rPr>
        <w:t>coverage sphere region</w:t>
      </w:r>
      <w:r>
        <w:rPr>
          <w:noProof/>
          <w:sz w:val="20"/>
          <w:lang w:val="en-CA"/>
        </w:rPr>
        <w:t xml:space="preserve"> by </w:t>
      </w:r>
      <w:r w:rsidRPr="00951D66">
        <w:rPr>
          <w:noProof/>
          <w:sz w:val="20"/>
          <w:lang w:val="en-CA"/>
        </w:rPr>
        <w:t>sphere_coverage_tilt_centre</w:t>
      </w:r>
      <w:r>
        <w:rPr>
          <w:noProof/>
          <w:sz w:val="20"/>
          <w:lang w:val="en-CA"/>
        </w:rPr>
        <w:t> * 2</w:t>
      </w:r>
      <w:r w:rsidRPr="00951D66">
        <w:rPr>
          <w:noProof/>
          <w:sz w:val="20"/>
          <w:vertAlign w:val="superscript"/>
          <w:lang w:val="en-CA"/>
        </w:rPr>
        <w:t>-16</w:t>
      </w:r>
      <w:r>
        <w:rPr>
          <w:noProof/>
          <w:sz w:val="20"/>
          <w:lang w:val="en-CA"/>
        </w:rPr>
        <w:t xml:space="preserve"> degrees</w:t>
      </w:r>
      <w:r w:rsidRPr="00951D66">
        <w:rPr>
          <w:rFonts w:eastAsia="Malgun Gothic"/>
          <w:sz w:val="20"/>
          <w:lang w:val="en-CA" w:eastAsia="ko-KR"/>
        </w:rPr>
        <w:t>, clockwise when looking from the origin towards the positive end of the axis</w:t>
      </w:r>
      <w:r w:rsidRPr="00951D66">
        <w:rPr>
          <w:noProof/>
          <w:sz w:val="20"/>
          <w:lang w:val="en-CA"/>
        </w:rPr>
        <w:t>.</w:t>
      </w:r>
    </w:p>
    <w:p w:rsidR="00DC2C66" w:rsidRPr="00951D66" w:rsidRDefault="00DC2C66" w:rsidP="002E3586">
      <w:pPr>
        <w:jc w:val="both"/>
        <w:rPr>
          <w:noProof/>
          <w:sz w:val="20"/>
          <w:lang w:val="en-CA"/>
        </w:rPr>
      </w:pPr>
      <w:r>
        <w:rPr>
          <w:noProof/>
          <w:sz w:val="20"/>
        </w:rPr>
        <w:t xml:space="preserve">When a cubemap </w:t>
      </w:r>
      <w:r w:rsidRPr="00A44B62">
        <w:rPr>
          <w:noProof/>
          <w:sz w:val="20"/>
        </w:rPr>
        <w:t xml:space="preserve">projection SEI message </w:t>
      </w:r>
      <w:r>
        <w:rPr>
          <w:noProof/>
          <w:sz w:val="20"/>
        </w:rPr>
        <w:t>with cmp</w:t>
      </w:r>
      <w:r w:rsidRPr="001B0A14">
        <w:rPr>
          <w:noProof/>
          <w:sz w:val="20"/>
        </w:rPr>
        <w:t xml:space="preserve">_cancel_flag </w:t>
      </w:r>
      <w:r>
        <w:rPr>
          <w:noProof/>
          <w:sz w:val="20"/>
        </w:rPr>
        <w:t xml:space="preserve">equal to 0 and cmp_padding_flag equal to 0 is present </w:t>
      </w:r>
      <w:r w:rsidRPr="00A44B62">
        <w:rPr>
          <w:noProof/>
          <w:sz w:val="20"/>
        </w:rPr>
        <w:t>in the CLVS</w:t>
      </w:r>
      <w:r>
        <w:rPr>
          <w:noProof/>
          <w:sz w:val="20"/>
        </w:rPr>
        <w:t xml:space="preserve"> that applies to the current picture, a sphere coverage SEI message with </w:t>
      </w:r>
      <w:r w:rsidRPr="00951D66">
        <w:rPr>
          <w:noProof/>
          <w:sz w:val="20"/>
          <w:lang w:val="en-CA"/>
        </w:rPr>
        <w:t>sphere_coverage_cancel_flag equal to 0</w:t>
      </w:r>
      <w:r>
        <w:rPr>
          <w:noProof/>
          <w:sz w:val="20"/>
          <w:lang w:val="en-CA"/>
        </w:rPr>
        <w:t xml:space="preserve"> is </w:t>
      </w:r>
      <w:r>
        <w:rPr>
          <w:noProof/>
          <w:sz w:val="20"/>
        </w:rPr>
        <w:t xml:space="preserve">present </w:t>
      </w:r>
      <w:r w:rsidRPr="00A44B62">
        <w:rPr>
          <w:noProof/>
          <w:sz w:val="20"/>
        </w:rPr>
        <w:t>in the CLVS</w:t>
      </w:r>
      <w:r>
        <w:rPr>
          <w:noProof/>
          <w:sz w:val="20"/>
        </w:rPr>
        <w:t xml:space="preserve"> that applies to the current picture, and </w:t>
      </w:r>
      <w:r>
        <w:rPr>
          <w:bCs/>
          <w:noProof/>
          <w:sz w:val="20"/>
          <w:lang w:val="en-CA"/>
        </w:rPr>
        <w:t xml:space="preserve">the indicated </w:t>
      </w:r>
      <w:r w:rsidRPr="00951D66">
        <w:rPr>
          <w:sz w:val="20"/>
          <w:lang w:val="en-CA"/>
        </w:rPr>
        <w:t>coverage sphere region</w:t>
      </w:r>
      <w:r w:rsidRPr="00E546CE">
        <w:rPr>
          <w:bCs/>
          <w:noProof/>
          <w:sz w:val="20"/>
          <w:lang w:val="en-CA"/>
        </w:rPr>
        <w:t xml:space="preserve"> </w:t>
      </w:r>
      <w:r>
        <w:rPr>
          <w:bCs/>
          <w:noProof/>
          <w:sz w:val="20"/>
          <w:lang w:val="en-CA"/>
        </w:rPr>
        <w:t xml:space="preserve">is </w:t>
      </w:r>
      <w:ins w:id="85" w:author="Ye-Kui Wang v6" w:date="2017-10-09T14:56:00Z">
        <w:r w:rsidR="00541A56">
          <w:rPr>
            <w:bCs/>
            <w:noProof/>
            <w:sz w:val="20"/>
            <w:lang w:val="en-CA"/>
          </w:rPr>
          <w:t xml:space="preserve">not exactly </w:t>
        </w:r>
      </w:ins>
      <w:del w:id="86" w:author="Ye-Kui Wang v6" w:date="2017-10-09T14:56:00Z">
        <w:r w:rsidDel="00541A56">
          <w:rPr>
            <w:bCs/>
            <w:noProof/>
            <w:sz w:val="20"/>
            <w:lang w:val="en-CA"/>
          </w:rPr>
          <w:delText xml:space="preserve">less than </w:delText>
        </w:r>
      </w:del>
      <w:r>
        <w:rPr>
          <w:bCs/>
          <w:noProof/>
          <w:sz w:val="20"/>
          <w:lang w:val="en-CA"/>
        </w:rPr>
        <w:t>the entire sphere, there shall be a region-wise packing SEI message with rwp_cancel_flag equal to 0 present in the CLVC that applies to the current picture.</w:t>
      </w:r>
      <w:r w:rsidR="00BA2D50">
        <w:rPr>
          <w:bCs/>
          <w:noProof/>
          <w:sz w:val="20"/>
          <w:lang w:val="en-CA"/>
        </w:rPr>
        <w:t xml:space="preserve"> </w:t>
      </w:r>
      <w:r w:rsidR="00BA2D50" w:rsidRPr="00BA2D50">
        <w:rPr>
          <w:bCs/>
          <w:noProof/>
          <w:sz w:val="20"/>
          <w:highlight w:val="yellow"/>
          <w:lang w:val="en-CA"/>
        </w:rPr>
        <w:t>[</w:t>
      </w:r>
      <w:r w:rsidR="00BA2D50">
        <w:rPr>
          <w:bCs/>
          <w:noProof/>
          <w:sz w:val="20"/>
          <w:highlight w:val="yellow"/>
          <w:lang w:val="en-CA"/>
        </w:rPr>
        <w:t>Ed. (YK): This constraint, if agreed, should be moved to the semantics of the region-wise packing SEI message.</w:t>
      </w:r>
      <w:r w:rsidR="00BA2D50" w:rsidRPr="00BA2D50">
        <w:rPr>
          <w:bCs/>
          <w:noProof/>
          <w:sz w:val="20"/>
          <w:highlight w:val="yellow"/>
          <w:lang w:val="en-CA"/>
        </w:rPr>
        <w:t>]</w:t>
      </w:r>
    </w:p>
    <w:p w:rsidR="00720552" w:rsidRPr="00951D66" w:rsidRDefault="00720552" w:rsidP="00720552">
      <w:pPr>
        <w:jc w:val="both"/>
        <w:rPr>
          <w:ins w:id="87" w:author="Ye-Kui Wang v6" w:date="2017-10-09T15:04:00Z"/>
          <w:noProof/>
          <w:sz w:val="20"/>
          <w:lang w:val="en-CA"/>
        </w:rPr>
      </w:pPr>
      <w:ins w:id="88" w:author="Ye-Kui Wang v6" w:date="2017-10-09T15:04:00Z">
        <w:r>
          <w:rPr>
            <w:noProof/>
            <w:sz w:val="20"/>
          </w:rPr>
          <w:t xml:space="preserve">When an equirectangular </w:t>
        </w:r>
        <w:r w:rsidRPr="00A44B62">
          <w:rPr>
            <w:noProof/>
            <w:sz w:val="20"/>
          </w:rPr>
          <w:t xml:space="preserve">projection SEI message </w:t>
        </w:r>
        <w:r>
          <w:rPr>
            <w:noProof/>
            <w:sz w:val="20"/>
          </w:rPr>
          <w:t>with erp</w:t>
        </w:r>
        <w:r w:rsidRPr="001B0A14">
          <w:rPr>
            <w:noProof/>
            <w:sz w:val="20"/>
          </w:rPr>
          <w:t xml:space="preserve">_cancel_flag </w:t>
        </w:r>
        <w:r>
          <w:rPr>
            <w:noProof/>
            <w:sz w:val="20"/>
          </w:rPr>
          <w:t xml:space="preserve">equal to 0 is present </w:t>
        </w:r>
        <w:r w:rsidRPr="00A44B62">
          <w:rPr>
            <w:noProof/>
            <w:sz w:val="20"/>
          </w:rPr>
          <w:t>in the CLVS</w:t>
        </w:r>
        <w:r>
          <w:rPr>
            <w:noProof/>
            <w:sz w:val="20"/>
          </w:rPr>
          <w:t xml:space="preserve"> that applies to the current picture, a </w:t>
        </w:r>
        <w:bookmarkStart w:id="89" w:name="_Hlk495324884"/>
        <w:r>
          <w:rPr>
            <w:noProof/>
            <w:sz w:val="20"/>
          </w:rPr>
          <w:t xml:space="preserve">sphere </w:t>
        </w:r>
        <w:r>
          <w:rPr>
            <w:bCs/>
            <w:noProof/>
            <w:sz w:val="20"/>
          </w:rPr>
          <w:t>rotation SEI message</w:t>
        </w:r>
        <w:r>
          <w:rPr>
            <w:noProof/>
            <w:sz w:val="20"/>
          </w:rPr>
          <w:t xml:space="preserve"> </w:t>
        </w:r>
        <w:bookmarkEnd w:id="89"/>
        <w:r>
          <w:rPr>
            <w:noProof/>
            <w:sz w:val="20"/>
          </w:rPr>
          <w:t xml:space="preserve">with </w:t>
        </w:r>
        <w:r w:rsidRPr="00951D66">
          <w:rPr>
            <w:noProof/>
            <w:sz w:val="20"/>
            <w:lang w:val="en-CA"/>
          </w:rPr>
          <w:t>sphere_</w:t>
        </w:r>
        <w:r>
          <w:rPr>
            <w:noProof/>
            <w:sz w:val="20"/>
            <w:lang w:val="en-CA"/>
          </w:rPr>
          <w:t>rotation</w:t>
        </w:r>
        <w:r w:rsidRPr="00951D66">
          <w:rPr>
            <w:noProof/>
            <w:sz w:val="20"/>
            <w:lang w:val="en-CA"/>
          </w:rPr>
          <w:t>_cancel_flag equal to 0</w:t>
        </w:r>
        <w:r>
          <w:rPr>
            <w:noProof/>
            <w:sz w:val="20"/>
            <w:lang w:val="en-CA"/>
          </w:rPr>
          <w:t xml:space="preserve"> is </w:t>
        </w:r>
        <w:r>
          <w:rPr>
            <w:noProof/>
            <w:sz w:val="20"/>
          </w:rPr>
          <w:t xml:space="preserve">present </w:t>
        </w:r>
        <w:r w:rsidRPr="00A44B62">
          <w:rPr>
            <w:noProof/>
            <w:sz w:val="20"/>
          </w:rPr>
          <w:t>in the CLVS</w:t>
        </w:r>
        <w:r>
          <w:rPr>
            <w:noProof/>
            <w:sz w:val="20"/>
          </w:rPr>
          <w:t xml:space="preserve"> that applies to the current picture, and at least of one of the indicated </w:t>
        </w:r>
        <w:r w:rsidRPr="00A44B62">
          <w:rPr>
            <w:sz w:val="20"/>
          </w:rPr>
          <w:t>yaw</w:t>
        </w:r>
        <w:r>
          <w:rPr>
            <w:sz w:val="20"/>
          </w:rPr>
          <w:t>, pitch, and roll</w:t>
        </w:r>
        <w:r w:rsidRPr="00A44B62">
          <w:rPr>
            <w:sz w:val="20"/>
          </w:rPr>
          <w:t xml:space="preserve"> </w:t>
        </w:r>
        <w:r>
          <w:rPr>
            <w:sz w:val="20"/>
          </w:rPr>
          <w:t>rotation angles</w:t>
        </w:r>
        <w:r>
          <w:rPr>
            <w:noProof/>
            <w:sz w:val="20"/>
          </w:rPr>
          <w:t xml:space="preserve"> is not equal to 0, </w:t>
        </w:r>
        <w:r>
          <w:rPr>
            <w:bCs/>
            <w:noProof/>
            <w:sz w:val="20"/>
            <w:lang w:val="en-CA"/>
          </w:rPr>
          <w:t xml:space="preserve">there shall be a region-wise packing SEI message with rwp_cancel_flag equal to 0 present in the CLVC that applies to the current picture. </w:t>
        </w:r>
      </w:ins>
      <w:ins w:id="90" w:author="Ye-Kui Wang v6" w:date="2017-10-09T15:06:00Z">
        <w:r w:rsidRPr="00BA2D50">
          <w:rPr>
            <w:bCs/>
            <w:noProof/>
            <w:sz w:val="20"/>
            <w:highlight w:val="yellow"/>
            <w:lang w:val="en-CA"/>
          </w:rPr>
          <w:t>[</w:t>
        </w:r>
        <w:r>
          <w:rPr>
            <w:bCs/>
            <w:noProof/>
            <w:sz w:val="20"/>
            <w:highlight w:val="yellow"/>
            <w:lang w:val="en-CA"/>
          </w:rPr>
          <w:t>Ed. (YK): See JCTV</w:t>
        </w:r>
        <w:bookmarkStart w:id="91" w:name="_GoBack"/>
        <w:bookmarkEnd w:id="91"/>
        <w:r>
          <w:rPr>
            <w:bCs/>
            <w:noProof/>
            <w:sz w:val="20"/>
            <w:highlight w:val="yellow"/>
            <w:lang w:val="en-CA"/>
          </w:rPr>
          <w:t xml:space="preserve">C-AC0022 for the specification of the </w:t>
        </w:r>
        <w:r w:rsidRPr="00007BBF">
          <w:rPr>
            <w:bCs/>
            <w:noProof/>
            <w:sz w:val="20"/>
            <w:highlight w:val="yellow"/>
            <w:lang w:val="en-CA"/>
          </w:rPr>
          <w:t>sphere rotation SEI message</w:t>
        </w:r>
        <w:r>
          <w:rPr>
            <w:bCs/>
            <w:noProof/>
            <w:sz w:val="20"/>
            <w:highlight w:val="yellow"/>
            <w:lang w:val="en-CA"/>
          </w:rPr>
          <w:t>. This constraint enables specifying the coverage sphere region to be relative to the global coordinate axes, same as in OMAF on file format level and on DASH MPD level. This is because of the ERP remapping equations that involve the coverage sphere region parameters would work only when the coverage sphere region is relative to the local coordinate axes. However, when all the rotation angles are 0, the global and local coordinate axes are the same. If agreed, the constraint should be moved to the semantics of the region-wise packing SEI message.</w:t>
        </w:r>
        <w:r w:rsidRPr="00BA2D50">
          <w:rPr>
            <w:bCs/>
            <w:noProof/>
            <w:sz w:val="20"/>
            <w:highlight w:val="yellow"/>
            <w:lang w:val="en-CA"/>
          </w:rPr>
          <w:t>]</w:t>
        </w:r>
      </w:ins>
    </w:p>
    <w:p w:rsidR="00BB4A84" w:rsidRPr="00951D66" w:rsidRDefault="00BB4A84" w:rsidP="00BB4A84">
      <w:pPr>
        <w:pStyle w:val="Heading2"/>
        <w:tabs>
          <w:tab w:val="clear" w:pos="720"/>
          <w:tab w:val="clear" w:pos="1080"/>
          <w:tab w:val="clear" w:pos="1440"/>
        </w:tabs>
        <w:overflowPunct/>
        <w:autoSpaceDE/>
        <w:autoSpaceDN/>
        <w:adjustRightInd/>
        <w:ind w:left="576" w:hanging="576"/>
        <w:jc w:val="both"/>
        <w:textAlignment w:val="auto"/>
        <w:rPr>
          <w:lang w:val="en-CA"/>
        </w:rPr>
      </w:pPr>
      <w:r w:rsidRPr="00951D66">
        <w:rPr>
          <w:lang w:val="en-CA"/>
        </w:rPr>
        <w:t xml:space="preserve">Changes to the </w:t>
      </w:r>
      <w:r w:rsidR="00D53970" w:rsidRPr="00951D66">
        <w:rPr>
          <w:lang w:val="en-CA"/>
        </w:rPr>
        <w:t>ERP</w:t>
      </w:r>
      <w:r w:rsidRPr="00951D66">
        <w:rPr>
          <w:lang w:val="en-CA"/>
        </w:rPr>
        <w:t xml:space="preserve"> SEI message syntax and semantics</w:t>
      </w:r>
    </w:p>
    <w:p w:rsidR="005E1320" w:rsidRPr="00951D66" w:rsidRDefault="005E1320" w:rsidP="005E1320">
      <w:pPr>
        <w:keepNext/>
        <w:rPr>
          <w:noProof/>
          <w:sz w:val="20"/>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89"/>
        <w:gridCol w:w="1388"/>
      </w:tblGrid>
      <w:tr w:rsidR="005E1320" w:rsidRPr="00951D66" w:rsidTr="00CA379D">
        <w:trPr>
          <w:cantSplit/>
          <w:jc w:val="center"/>
        </w:trPr>
        <w:tc>
          <w:tcPr>
            <w:tcW w:w="7689" w:type="dxa"/>
          </w:tcPr>
          <w:p w:rsidR="005E1320" w:rsidRPr="00951D66" w:rsidRDefault="005E1320" w:rsidP="00CA379D">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val="en-CA"/>
              </w:rPr>
            </w:pPr>
            <w:proofErr w:type="spellStart"/>
            <w:r w:rsidRPr="00951D66">
              <w:rPr>
                <w:rFonts w:eastAsia="Malgun Gothic"/>
                <w:sz w:val="20"/>
                <w:lang w:val="en-CA"/>
              </w:rPr>
              <w:t>equirectangular_</w:t>
            </w:r>
            <w:proofErr w:type="gramStart"/>
            <w:r w:rsidRPr="00951D66">
              <w:rPr>
                <w:rFonts w:eastAsia="Malgun Gothic"/>
                <w:sz w:val="20"/>
                <w:lang w:val="en-CA"/>
              </w:rPr>
              <w:t>projection</w:t>
            </w:r>
            <w:proofErr w:type="spellEnd"/>
            <w:r w:rsidRPr="00951D66">
              <w:rPr>
                <w:rFonts w:eastAsia="Malgun Gothic"/>
                <w:sz w:val="20"/>
                <w:lang w:val="en-CA"/>
              </w:rPr>
              <w:t>( </w:t>
            </w:r>
            <w:proofErr w:type="spellStart"/>
            <w:r w:rsidRPr="00951D66">
              <w:rPr>
                <w:rFonts w:eastAsia="Malgun Gothic"/>
                <w:sz w:val="20"/>
                <w:lang w:val="en-CA"/>
              </w:rPr>
              <w:t>payloadSize</w:t>
            </w:r>
            <w:proofErr w:type="spellEnd"/>
            <w:proofErr w:type="gramEnd"/>
            <w:r w:rsidRPr="00951D66">
              <w:rPr>
                <w:rFonts w:eastAsia="Malgun Gothic"/>
                <w:sz w:val="20"/>
                <w:lang w:val="en-CA"/>
              </w:rPr>
              <w:t> ) {</w:t>
            </w:r>
          </w:p>
        </w:tc>
        <w:tc>
          <w:tcPr>
            <w:tcW w:w="1388" w:type="dxa"/>
          </w:tcPr>
          <w:p w:rsidR="005E1320" w:rsidRPr="00951D66" w:rsidRDefault="005E1320" w:rsidP="00CA379D">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r w:rsidRPr="00951D66">
              <w:rPr>
                <w:rFonts w:eastAsia="Malgun Gothic"/>
                <w:b/>
                <w:bCs/>
                <w:sz w:val="20"/>
                <w:lang w:val="en-CA"/>
              </w:rPr>
              <w:t>Descriptor</w:t>
            </w:r>
          </w:p>
        </w:tc>
      </w:tr>
      <w:tr w:rsidR="005E1320" w:rsidRPr="00951D66" w:rsidTr="00CA379D">
        <w:trPr>
          <w:cantSplit/>
          <w:jc w:val="center"/>
        </w:trPr>
        <w:tc>
          <w:tcPr>
            <w:tcW w:w="7689" w:type="dxa"/>
          </w:tcPr>
          <w:p w:rsidR="005E1320" w:rsidRPr="00951D66" w:rsidRDefault="005E1320" w:rsidP="00CA379D">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val="en-CA"/>
              </w:rPr>
            </w:pPr>
            <w:r w:rsidRPr="00951D66">
              <w:rPr>
                <w:rFonts w:eastAsia="Malgun Gothic"/>
                <w:noProof/>
                <w:sz w:val="20"/>
                <w:lang w:val="en-CA" w:eastAsia="zh-CN"/>
              </w:rPr>
              <w:tab/>
            </w:r>
            <w:r w:rsidRPr="00951D66">
              <w:rPr>
                <w:rFonts w:eastAsia="Malgun Gothic"/>
                <w:b/>
                <w:noProof/>
                <w:sz w:val="20"/>
                <w:lang w:val="en-CA" w:eastAsia="zh-CN"/>
              </w:rPr>
              <w:t>erp_</w:t>
            </w:r>
            <w:r w:rsidRPr="00951D66">
              <w:rPr>
                <w:rFonts w:eastAsia="Malgun Gothic"/>
                <w:b/>
                <w:bCs/>
                <w:noProof/>
                <w:sz w:val="20"/>
                <w:lang w:val="en-CA" w:eastAsia="zh-CN"/>
              </w:rPr>
              <w:t>cancel_flag</w:t>
            </w:r>
          </w:p>
        </w:tc>
        <w:tc>
          <w:tcPr>
            <w:tcW w:w="1388" w:type="dxa"/>
          </w:tcPr>
          <w:p w:rsidR="005E1320" w:rsidRPr="00951D66" w:rsidRDefault="005E1320" w:rsidP="00CA379D">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r w:rsidRPr="00951D66">
              <w:rPr>
                <w:rFonts w:eastAsia="Malgun Gothic"/>
                <w:noProof/>
                <w:sz w:val="20"/>
                <w:lang w:val="en-CA" w:eastAsia="zh-CN"/>
              </w:rPr>
              <w:t>u(1)</w:t>
            </w:r>
          </w:p>
        </w:tc>
      </w:tr>
      <w:tr w:rsidR="005E1320" w:rsidRPr="00951D66" w:rsidTr="00CA379D">
        <w:trPr>
          <w:cantSplit/>
          <w:jc w:val="center"/>
        </w:trPr>
        <w:tc>
          <w:tcPr>
            <w:tcW w:w="7689" w:type="dxa"/>
          </w:tcPr>
          <w:p w:rsidR="005E1320" w:rsidRPr="00951D66" w:rsidRDefault="005E1320" w:rsidP="00CA379D">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noProof/>
                <w:sz w:val="20"/>
                <w:lang w:val="en-CA" w:eastAsia="zh-CN"/>
              </w:rPr>
            </w:pPr>
            <w:r w:rsidRPr="00951D66">
              <w:rPr>
                <w:rFonts w:eastAsia="Malgun Gothic"/>
                <w:noProof/>
                <w:sz w:val="20"/>
                <w:lang w:val="en-CA"/>
              </w:rPr>
              <w:tab/>
              <w:t>if( !erp</w:t>
            </w:r>
            <w:r w:rsidRPr="00951D66">
              <w:rPr>
                <w:rFonts w:eastAsia="Malgun Gothic"/>
                <w:noProof/>
                <w:sz w:val="20"/>
                <w:lang w:val="en-CA" w:eastAsia="zh-CN"/>
              </w:rPr>
              <w:t>_</w:t>
            </w:r>
            <w:r w:rsidRPr="00951D66">
              <w:rPr>
                <w:rFonts w:eastAsia="Malgun Gothic"/>
                <w:bCs/>
                <w:noProof/>
                <w:sz w:val="20"/>
                <w:lang w:val="en-CA" w:eastAsia="zh-CN"/>
              </w:rPr>
              <w:t xml:space="preserve">cancel_flag ) </w:t>
            </w:r>
            <w:r w:rsidRPr="00951D66">
              <w:rPr>
                <w:rFonts w:eastAsia="Malgun Gothic"/>
                <w:noProof/>
                <w:sz w:val="20"/>
                <w:lang w:val="en-CA"/>
              </w:rPr>
              <w:t>{</w:t>
            </w:r>
          </w:p>
        </w:tc>
        <w:tc>
          <w:tcPr>
            <w:tcW w:w="1388" w:type="dxa"/>
          </w:tcPr>
          <w:p w:rsidR="005E1320" w:rsidRPr="00951D66" w:rsidRDefault="005E1320" w:rsidP="00CA379D">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val="en-CA" w:eastAsia="zh-CN"/>
              </w:rPr>
            </w:pPr>
          </w:p>
        </w:tc>
      </w:tr>
      <w:tr w:rsidR="005E1320" w:rsidRPr="00951D66" w:rsidTr="00CA379D">
        <w:trPr>
          <w:cantSplit/>
          <w:jc w:val="center"/>
        </w:trPr>
        <w:tc>
          <w:tcPr>
            <w:tcW w:w="7689" w:type="dxa"/>
          </w:tcPr>
          <w:p w:rsidR="005E1320" w:rsidRPr="00951D66" w:rsidRDefault="005E1320" w:rsidP="00CA379D">
            <w:pPr>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noProof/>
                <w:sz w:val="20"/>
                <w:lang w:val="en-CA"/>
              </w:rPr>
            </w:pPr>
            <w:r w:rsidRPr="00951D66">
              <w:rPr>
                <w:rFonts w:eastAsia="Malgun Gothic"/>
                <w:noProof/>
                <w:sz w:val="20"/>
                <w:lang w:val="en-CA" w:eastAsia="zh-CN"/>
              </w:rPr>
              <w:tab/>
            </w:r>
            <w:r w:rsidRPr="00951D66">
              <w:rPr>
                <w:rFonts w:eastAsia="Malgun Gothic"/>
                <w:noProof/>
                <w:sz w:val="20"/>
                <w:lang w:val="en-CA" w:eastAsia="zh-CN"/>
              </w:rPr>
              <w:tab/>
            </w:r>
            <w:r w:rsidRPr="00951D66">
              <w:rPr>
                <w:rFonts w:eastAsia="Malgun Gothic"/>
                <w:b/>
                <w:noProof/>
                <w:sz w:val="20"/>
                <w:lang w:val="en-CA" w:eastAsia="zh-CN"/>
              </w:rPr>
              <w:t>erp_</w:t>
            </w:r>
            <w:r w:rsidRPr="00951D66">
              <w:rPr>
                <w:rFonts w:eastAsia="Malgun Gothic"/>
                <w:b/>
                <w:bCs/>
                <w:noProof/>
                <w:sz w:val="20"/>
                <w:lang w:val="en-CA" w:eastAsia="zh-CN"/>
              </w:rPr>
              <w:t>persistence_flag</w:t>
            </w:r>
          </w:p>
        </w:tc>
        <w:tc>
          <w:tcPr>
            <w:tcW w:w="1388" w:type="dxa"/>
          </w:tcPr>
          <w:p w:rsidR="005E1320" w:rsidRPr="00951D66" w:rsidRDefault="005E1320" w:rsidP="00CA379D">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val="en-CA" w:eastAsia="zh-CN"/>
              </w:rPr>
            </w:pPr>
            <w:r w:rsidRPr="00951D66">
              <w:rPr>
                <w:rFonts w:eastAsia="Malgun Gothic"/>
                <w:noProof/>
                <w:sz w:val="20"/>
                <w:lang w:val="en-CA" w:eastAsia="zh-CN"/>
              </w:rPr>
              <w:t>u(1)</w:t>
            </w:r>
          </w:p>
        </w:tc>
      </w:tr>
      <w:tr w:rsidR="005E1320" w:rsidRPr="00951D66" w:rsidTr="00CA379D">
        <w:tblPrEx>
          <w:tblLook w:val="04A0" w:firstRow="1" w:lastRow="0" w:firstColumn="1" w:lastColumn="0" w:noHBand="0" w:noVBand="1"/>
        </w:tblPrEx>
        <w:trPr>
          <w:cantSplit/>
          <w:jc w:val="center"/>
        </w:trPr>
        <w:tc>
          <w:tcPr>
            <w:tcW w:w="7689" w:type="dxa"/>
          </w:tcPr>
          <w:p w:rsidR="005E1320" w:rsidRPr="00951D66" w:rsidRDefault="005E1320" w:rsidP="00CA379D">
            <w:pPr>
              <w:keepLines/>
              <w:tabs>
                <w:tab w:val="clear" w:pos="360"/>
                <w:tab w:val="clear" w:pos="720"/>
                <w:tab w:val="clear" w:pos="1440"/>
                <w:tab w:val="left" w:pos="216"/>
                <w:tab w:val="left" w:pos="432"/>
                <w:tab w:val="left" w:pos="648"/>
                <w:tab w:val="left" w:pos="864"/>
                <w:tab w:val="left" w:pos="1296"/>
                <w:tab w:val="left" w:pos="1512"/>
              </w:tabs>
              <w:spacing w:before="20" w:after="40"/>
              <w:rPr>
                <w:sz w:val="20"/>
                <w:lang w:val="en-CA"/>
              </w:rPr>
            </w:pPr>
            <w:r w:rsidRPr="00951D66">
              <w:rPr>
                <w:sz w:val="20"/>
                <w:lang w:val="en-CA"/>
              </w:rPr>
              <w:tab/>
            </w:r>
            <w:r w:rsidRPr="00951D66">
              <w:rPr>
                <w:sz w:val="20"/>
                <w:lang w:val="en-CA"/>
              </w:rPr>
              <w:tab/>
            </w:r>
            <w:proofErr w:type="spellStart"/>
            <w:r w:rsidRPr="00951D66">
              <w:rPr>
                <w:b/>
                <w:sz w:val="20"/>
                <w:lang w:val="en-CA"/>
              </w:rPr>
              <w:t>erp_rotation_flag</w:t>
            </w:r>
            <w:proofErr w:type="spellEnd"/>
          </w:p>
        </w:tc>
        <w:tc>
          <w:tcPr>
            <w:tcW w:w="1388" w:type="dxa"/>
          </w:tcPr>
          <w:p w:rsidR="005E1320" w:rsidRPr="00951D66" w:rsidRDefault="005E1320" w:rsidP="00CA379D">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roofErr w:type="gramStart"/>
            <w:r w:rsidRPr="00951D66">
              <w:rPr>
                <w:rFonts w:eastAsia="Malgun Gothic"/>
                <w:bCs/>
                <w:sz w:val="20"/>
                <w:lang w:val="en-CA"/>
              </w:rPr>
              <w:t>u(</w:t>
            </w:r>
            <w:proofErr w:type="gramEnd"/>
            <w:r w:rsidRPr="00951D66">
              <w:rPr>
                <w:rFonts w:eastAsia="Malgun Gothic"/>
                <w:bCs/>
                <w:sz w:val="20"/>
                <w:lang w:val="en-CA"/>
              </w:rPr>
              <w:t>1)</w:t>
            </w:r>
          </w:p>
        </w:tc>
      </w:tr>
      <w:tr w:rsidR="005E1320" w:rsidRPr="00951D66" w:rsidDel="005E1320" w:rsidTr="00CA379D">
        <w:tblPrEx>
          <w:tblLook w:val="04A0" w:firstRow="1" w:lastRow="0" w:firstColumn="1" w:lastColumn="0" w:noHBand="0" w:noVBand="1"/>
        </w:tblPrEx>
        <w:trPr>
          <w:cantSplit/>
          <w:jc w:val="center"/>
          <w:del w:id="92" w:author="Ye-Kui Wang" w:date="2017-10-07T12:22:00Z"/>
        </w:trPr>
        <w:tc>
          <w:tcPr>
            <w:tcW w:w="7689" w:type="dxa"/>
          </w:tcPr>
          <w:p w:rsidR="005E1320" w:rsidRPr="00951D66" w:rsidDel="005E1320" w:rsidRDefault="005E1320" w:rsidP="00CA379D">
            <w:pPr>
              <w:keepLines/>
              <w:tabs>
                <w:tab w:val="clear" w:pos="360"/>
                <w:tab w:val="clear" w:pos="720"/>
                <w:tab w:val="clear" w:pos="1440"/>
                <w:tab w:val="left" w:pos="216"/>
                <w:tab w:val="left" w:pos="432"/>
                <w:tab w:val="left" w:pos="648"/>
                <w:tab w:val="left" w:pos="864"/>
                <w:tab w:val="left" w:pos="1296"/>
                <w:tab w:val="left" w:pos="1512"/>
              </w:tabs>
              <w:spacing w:before="20" w:after="40"/>
              <w:rPr>
                <w:del w:id="93" w:author="Ye-Kui Wang" w:date="2017-10-07T12:22:00Z"/>
                <w:b/>
                <w:sz w:val="20"/>
                <w:lang w:val="en-CA"/>
              </w:rPr>
            </w:pPr>
            <w:del w:id="94" w:author="Ye-Kui Wang" w:date="2017-10-07T12:22:00Z">
              <w:r w:rsidRPr="00951D66" w:rsidDel="005E1320">
                <w:rPr>
                  <w:sz w:val="20"/>
                  <w:lang w:val="en-CA"/>
                </w:rPr>
                <w:tab/>
              </w:r>
              <w:r w:rsidRPr="00951D66" w:rsidDel="005E1320">
                <w:rPr>
                  <w:sz w:val="20"/>
                  <w:lang w:val="en-CA"/>
                </w:rPr>
                <w:tab/>
              </w:r>
              <w:r w:rsidRPr="00951D66" w:rsidDel="005E1320">
                <w:rPr>
                  <w:b/>
                  <w:sz w:val="20"/>
                  <w:lang w:val="en-CA"/>
                </w:rPr>
                <w:delText>erp_explicit_coverage_range_flag</w:delText>
              </w:r>
            </w:del>
          </w:p>
        </w:tc>
        <w:tc>
          <w:tcPr>
            <w:tcW w:w="1388" w:type="dxa"/>
          </w:tcPr>
          <w:p w:rsidR="005E1320" w:rsidRPr="00951D66" w:rsidDel="005E1320" w:rsidRDefault="005E1320" w:rsidP="00CA379D">
            <w:pPr>
              <w:keepNext/>
              <w:keepLines/>
              <w:tabs>
                <w:tab w:val="clear" w:pos="360"/>
                <w:tab w:val="clear" w:pos="720"/>
                <w:tab w:val="clear" w:pos="1080"/>
                <w:tab w:val="clear" w:pos="1440"/>
              </w:tabs>
              <w:overflowPunct/>
              <w:autoSpaceDE/>
              <w:autoSpaceDN/>
              <w:adjustRightInd/>
              <w:spacing w:before="20" w:after="40"/>
              <w:jc w:val="center"/>
              <w:textAlignment w:val="auto"/>
              <w:rPr>
                <w:del w:id="95" w:author="Ye-Kui Wang" w:date="2017-10-07T12:22:00Z"/>
                <w:rFonts w:eastAsia="Malgun Gothic"/>
                <w:bCs/>
                <w:sz w:val="20"/>
                <w:lang w:val="en-CA"/>
              </w:rPr>
            </w:pPr>
            <w:del w:id="96" w:author="Ye-Kui Wang" w:date="2017-10-07T12:22:00Z">
              <w:r w:rsidRPr="00951D66" w:rsidDel="005E1320">
                <w:rPr>
                  <w:rFonts w:eastAsia="Malgun Gothic"/>
                  <w:bCs/>
                  <w:sz w:val="20"/>
                  <w:lang w:val="en-CA"/>
                </w:rPr>
                <w:delText>u(1)</w:delText>
              </w:r>
            </w:del>
          </w:p>
        </w:tc>
      </w:tr>
      <w:tr w:rsidR="005E1320" w:rsidRPr="00951D66" w:rsidTr="00CA379D">
        <w:tblPrEx>
          <w:tblLook w:val="04A0" w:firstRow="1" w:lastRow="0" w:firstColumn="1" w:lastColumn="0" w:noHBand="0" w:noVBand="1"/>
        </w:tblPrEx>
        <w:trPr>
          <w:cantSplit/>
          <w:jc w:val="center"/>
        </w:trPr>
        <w:tc>
          <w:tcPr>
            <w:tcW w:w="7689" w:type="dxa"/>
          </w:tcPr>
          <w:p w:rsidR="005E1320" w:rsidRPr="00951D66" w:rsidRDefault="005E1320" w:rsidP="00CA379D">
            <w:pPr>
              <w:keepLines/>
              <w:tabs>
                <w:tab w:val="clear" w:pos="360"/>
                <w:tab w:val="clear" w:pos="720"/>
                <w:tab w:val="clear" w:pos="1440"/>
                <w:tab w:val="left" w:pos="216"/>
                <w:tab w:val="left" w:pos="432"/>
                <w:tab w:val="left" w:pos="648"/>
                <w:tab w:val="left" w:pos="864"/>
                <w:tab w:val="left" w:pos="1296"/>
                <w:tab w:val="left" w:pos="1512"/>
              </w:tabs>
              <w:spacing w:before="20" w:after="40"/>
              <w:rPr>
                <w:sz w:val="20"/>
                <w:lang w:val="en-CA"/>
              </w:rPr>
            </w:pPr>
            <w:r w:rsidRPr="00951D66">
              <w:rPr>
                <w:sz w:val="20"/>
                <w:lang w:val="en-CA"/>
              </w:rPr>
              <w:tab/>
            </w:r>
            <w:r w:rsidRPr="00951D66">
              <w:rPr>
                <w:sz w:val="20"/>
                <w:lang w:val="en-CA"/>
              </w:rPr>
              <w:tab/>
            </w:r>
            <w:r w:rsidRPr="00951D66">
              <w:rPr>
                <w:b/>
                <w:sz w:val="20"/>
                <w:lang w:val="en-CA"/>
              </w:rPr>
              <w:t>erp</w:t>
            </w:r>
            <w:r w:rsidRPr="00951D66">
              <w:rPr>
                <w:sz w:val="20"/>
                <w:lang w:val="en-CA"/>
              </w:rPr>
              <w:t>_</w:t>
            </w:r>
            <w:r w:rsidRPr="00951D66">
              <w:rPr>
                <w:b/>
                <w:bCs/>
                <w:sz w:val="20"/>
                <w:lang w:val="en-CA"/>
              </w:rPr>
              <w:t>reserved_zero_</w:t>
            </w:r>
            <w:ins w:id="97" w:author="Ye-Kui Wang" w:date="2017-10-07T12:23:00Z">
              <w:r w:rsidRPr="00951D66">
                <w:rPr>
                  <w:b/>
                  <w:bCs/>
                  <w:sz w:val="20"/>
                  <w:lang w:val="en-CA"/>
                </w:rPr>
                <w:t>5</w:t>
              </w:r>
            </w:ins>
            <w:del w:id="98" w:author="Ye-Kui Wang" w:date="2017-10-07T12:23:00Z">
              <w:r w:rsidRPr="00951D66" w:rsidDel="005E1320">
                <w:rPr>
                  <w:b/>
                  <w:bCs/>
                  <w:sz w:val="20"/>
                  <w:lang w:val="en-CA"/>
                </w:rPr>
                <w:delText>4</w:delText>
              </w:r>
            </w:del>
            <w:r w:rsidRPr="00951D66">
              <w:rPr>
                <w:b/>
                <w:bCs/>
                <w:sz w:val="20"/>
                <w:lang w:val="en-CA"/>
              </w:rPr>
              <w:t>bits</w:t>
            </w:r>
          </w:p>
        </w:tc>
        <w:tc>
          <w:tcPr>
            <w:tcW w:w="1388" w:type="dxa"/>
          </w:tcPr>
          <w:p w:rsidR="005E1320" w:rsidRPr="00951D66" w:rsidRDefault="005E1320" w:rsidP="00CA379D">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roofErr w:type="gramStart"/>
            <w:r w:rsidRPr="00951D66">
              <w:rPr>
                <w:rFonts w:eastAsia="Malgun Gothic"/>
                <w:bCs/>
                <w:sz w:val="20"/>
                <w:lang w:val="en-CA"/>
              </w:rPr>
              <w:t>u(</w:t>
            </w:r>
            <w:proofErr w:type="gramEnd"/>
            <w:ins w:id="99" w:author="Ye-Kui Wang" w:date="2017-10-07T15:29:00Z">
              <w:r w:rsidR="000444C7" w:rsidRPr="00951D66">
                <w:rPr>
                  <w:rFonts w:eastAsia="Malgun Gothic"/>
                  <w:bCs/>
                  <w:sz w:val="20"/>
                  <w:lang w:val="en-CA"/>
                </w:rPr>
                <w:t>5</w:t>
              </w:r>
            </w:ins>
            <w:del w:id="100" w:author="Ye-Kui Wang" w:date="2017-10-07T15:29:00Z">
              <w:r w:rsidRPr="00951D66" w:rsidDel="000444C7">
                <w:rPr>
                  <w:rFonts w:eastAsia="Malgun Gothic"/>
                  <w:bCs/>
                  <w:sz w:val="20"/>
                  <w:lang w:val="en-CA"/>
                </w:rPr>
                <w:delText>4</w:delText>
              </w:r>
            </w:del>
            <w:r w:rsidRPr="00951D66">
              <w:rPr>
                <w:rFonts w:eastAsia="Malgun Gothic"/>
                <w:bCs/>
                <w:sz w:val="20"/>
                <w:lang w:val="en-CA"/>
              </w:rPr>
              <w:t>)</w:t>
            </w:r>
          </w:p>
        </w:tc>
      </w:tr>
      <w:tr w:rsidR="005E1320" w:rsidRPr="00951D66" w:rsidTr="00CA379D">
        <w:trPr>
          <w:cantSplit/>
          <w:jc w:val="center"/>
        </w:trPr>
        <w:tc>
          <w:tcPr>
            <w:tcW w:w="7689" w:type="dxa"/>
          </w:tcPr>
          <w:p w:rsidR="005E1320" w:rsidRPr="00951D66" w:rsidRDefault="005E1320" w:rsidP="00CA379D">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val="en-CA"/>
              </w:rPr>
            </w:pPr>
            <w:r w:rsidRPr="00951D66">
              <w:rPr>
                <w:rFonts w:eastAsia="Malgun Gothic"/>
                <w:sz w:val="20"/>
                <w:lang w:val="en-CA"/>
              </w:rPr>
              <w:tab/>
            </w:r>
            <w:r w:rsidRPr="00951D66">
              <w:rPr>
                <w:rFonts w:eastAsia="Malgun Gothic"/>
                <w:sz w:val="20"/>
                <w:lang w:val="en-CA"/>
              </w:rPr>
              <w:tab/>
            </w:r>
            <w:proofErr w:type="gramStart"/>
            <w:r w:rsidRPr="00951D66">
              <w:rPr>
                <w:rFonts w:eastAsia="Malgun Gothic"/>
                <w:color w:val="000000"/>
                <w:sz w:val="20"/>
                <w:lang w:val="en-CA"/>
              </w:rPr>
              <w:t>if( </w:t>
            </w:r>
            <w:proofErr w:type="spellStart"/>
            <w:r w:rsidRPr="00951D66">
              <w:rPr>
                <w:rFonts w:eastAsia="Malgun Gothic"/>
                <w:color w:val="000000"/>
                <w:sz w:val="20"/>
                <w:lang w:val="en-CA"/>
              </w:rPr>
              <w:t>erp</w:t>
            </w:r>
            <w:proofErr w:type="gramEnd"/>
            <w:r w:rsidRPr="00951D66">
              <w:rPr>
                <w:rFonts w:eastAsia="Malgun Gothic"/>
                <w:color w:val="000000"/>
                <w:sz w:val="20"/>
                <w:lang w:val="en-CA"/>
              </w:rPr>
              <w:t>_rotation_flag</w:t>
            </w:r>
            <w:proofErr w:type="spellEnd"/>
            <w:r w:rsidRPr="00951D66">
              <w:rPr>
                <w:rFonts w:eastAsia="Malgun Gothic"/>
                <w:color w:val="000000"/>
                <w:sz w:val="20"/>
                <w:lang w:val="en-CA"/>
              </w:rPr>
              <w:t>  = =  1 ) {</w:t>
            </w:r>
          </w:p>
        </w:tc>
        <w:tc>
          <w:tcPr>
            <w:tcW w:w="1388" w:type="dxa"/>
          </w:tcPr>
          <w:p w:rsidR="005E1320" w:rsidRPr="00951D66" w:rsidRDefault="005E1320" w:rsidP="00CA379D">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
        </w:tc>
      </w:tr>
      <w:tr w:rsidR="005E1320" w:rsidRPr="00951D66" w:rsidTr="00CA379D">
        <w:trPr>
          <w:cantSplit/>
          <w:jc w:val="center"/>
        </w:trPr>
        <w:tc>
          <w:tcPr>
            <w:tcW w:w="7689" w:type="dxa"/>
          </w:tcPr>
          <w:p w:rsidR="005E1320" w:rsidRPr="00951D66" w:rsidRDefault="005E1320" w:rsidP="00CA379D">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val="en-CA" w:eastAsia="ko-KR"/>
              </w:rPr>
            </w:pPr>
            <w:r w:rsidRPr="00951D66">
              <w:rPr>
                <w:rFonts w:eastAsia="Malgun Gothic"/>
                <w:sz w:val="20"/>
                <w:lang w:val="en-CA"/>
              </w:rPr>
              <w:tab/>
            </w:r>
            <w:r w:rsidRPr="00951D66">
              <w:rPr>
                <w:rFonts w:eastAsia="Malgun Gothic"/>
                <w:sz w:val="20"/>
                <w:lang w:val="en-CA"/>
              </w:rPr>
              <w:tab/>
            </w:r>
            <w:r w:rsidRPr="00951D66">
              <w:rPr>
                <w:rFonts w:eastAsia="Malgun Gothic"/>
                <w:sz w:val="20"/>
                <w:lang w:val="en-CA"/>
              </w:rPr>
              <w:tab/>
            </w:r>
            <w:r w:rsidRPr="00951D66">
              <w:rPr>
                <w:rFonts w:eastAsia="Malgun Gothic"/>
                <w:b/>
                <w:noProof/>
                <w:sz w:val="20"/>
                <w:lang w:val="en-CA" w:eastAsia="zh-CN"/>
              </w:rPr>
              <w:t>erp_</w:t>
            </w:r>
            <w:proofErr w:type="spellStart"/>
            <w:r w:rsidRPr="00951D66">
              <w:rPr>
                <w:rFonts w:eastAsia="Malgun Gothic"/>
                <w:b/>
                <w:bCs/>
                <w:color w:val="000000"/>
                <w:sz w:val="20"/>
                <w:lang w:val="en-CA"/>
              </w:rPr>
              <w:t>yaw_rotation</w:t>
            </w:r>
            <w:proofErr w:type="spellEnd"/>
          </w:p>
        </w:tc>
        <w:tc>
          <w:tcPr>
            <w:tcW w:w="1388" w:type="dxa"/>
          </w:tcPr>
          <w:p w:rsidR="005E1320" w:rsidRPr="00951D66" w:rsidRDefault="005E1320" w:rsidP="00CA379D">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roofErr w:type="spellStart"/>
            <w:proofErr w:type="gramStart"/>
            <w:r w:rsidRPr="00951D66">
              <w:rPr>
                <w:rFonts w:eastAsia="Malgun Gothic"/>
                <w:bCs/>
                <w:sz w:val="20"/>
                <w:lang w:val="en-CA"/>
              </w:rPr>
              <w:t>i</w:t>
            </w:r>
            <w:proofErr w:type="spellEnd"/>
            <w:r w:rsidRPr="00951D66">
              <w:rPr>
                <w:rFonts w:eastAsia="Malgun Gothic"/>
                <w:bCs/>
                <w:sz w:val="20"/>
                <w:lang w:val="en-CA"/>
              </w:rPr>
              <w:t>(</w:t>
            </w:r>
            <w:proofErr w:type="gramEnd"/>
            <w:r w:rsidRPr="00951D66">
              <w:rPr>
                <w:rFonts w:eastAsia="Malgun Gothic"/>
                <w:bCs/>
                <w:sz w:val="20"/>
                <w:lang w:val="en-CA" w:eastAsia="ko-KR"/>
              </w:rPr>
              <w:t>32</w:t>
            </w:r>
            <w:r w:rsidRPr="00951D66">
              <w:rPr>
                <w:rFonts w:eastAsia="Malgun Gothic"/>
                <w:bCs/>
                <w:sz w:val="20"/>
                <w:lang w:val="en-CA"/>
              </w:rPr>
              <w:t>)</w:t>
            </w:r>
          </w:p>
        </w:tc>
      </w:tr>
      <w:tr w:rsidR="005E1320" w:rsidRPr="00951D66" w:rsidTr="00CA379D">
        <w:trPr>
          <w:cantSplit/>
          <w:jc w:val="center"/>
        </w:trPr>
        <w:tc>
          <w:tcPr>
            <w:tcW w:w="7689" w:type="dxa"/>
          </w:tcPr>
          <w:p w:rsidR="005E1320" w:rsidRPr="00951D66" w:rsidRDefault="005E1320" w:rsidP="00CA379D">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val="en-CA" w:eastAsia="ko-KR"/>
              </w:rPr>
            </w:pPr>
            <w:r w:rsidRPr="00951D66">
              <w:rPr>
                <w:rFonts w:eastAsia="Malgun Gothic"/>
                <w:sz w:val="20"/>
                <w:lang w:val="en-CA"/>
              </w:rPr>
              <w:tab/>
            </w:r>
            <w:r w:rsidRPr="00951D66">
              <w:rPr>
                <w:rFonts w:eastAsia="Malgun Gothic"/>
                <w:sz w:val="20"/>
                <w:lang w:val="en-CA"/>
              </w:rPr>
              <w:tab/>
            </w:r>
            <w:r w:rsidRPr="00951D66">
              <w:rPr>
                <w:rFonts w:eastAsia="Malgun Gothic"/>
                <w:sz w:val="20"/>
                <w:lang w:val="en-CA"/>
              </w:rPr>
              <w:tab/>
            </w:r>
            <w:r w:rsidRPr="00951D66">
              <w:rPr>
                <w:rFonts w:eastAsia="Malgun Gothic"/>
                <w:b/>
                <w:noProof/>
                <w:sz w:val="20"/>
                <w:lang w:val="en-CA" w:eastAsia="zh-CN"/>
              </w:rPr>
              <w:t>erp_</w:t>
            </w:r>
            <w:proofErr w:type="spellStart"/>
            <w:r w:rsidRPr="00951D66">
              <w:rPr>
                <w:rFonts w:eastAsia="Malgun Gothic"/>
                <w:b/>
                <w:bCs/>
                <w:color w:val="000000"/>
                <w:sz w:val="20"/>
                <w:lang w:val="en-CA"/>
              </w:rPr>
              <w:t>pitch_rotation</w:t>
            </w:r>
            <w:proofErr w:type="spellEnd"/>
          </w:p>
        </w:tc>
        <w:tc>
          <w:tcPr>
            <w:tcW w:w="1388" w:type="dxa"/>
          </w:tcPr>
          <w:p w:rsidR="005E1320" w:rsidRPr="00951D66" w:rsidRDefault="005E1320" w:rsidP="00CA379D">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roofErr w:type="spellStart"/>
            <w:proofErr w:type="gramStart"/>
            <w:r w:rsidRPr="00951D66">
              <w:rPr>
                <w:rFonts w:eastAsia="Malgun Gothic"/>
                <w:bCs/>
                <w:sz w:val="20"/>
                <w:lang w:val="en-CA"/>
              </w:rPr>
              <w:t>i</w:t>
            </w:r>
            <w:proofErr w:type="spellEnd"/>
            <w:r w:rsidRPr="00951D66">
              <w:rPr>
                <w:rFonts w:eastAsia="Malgun Gothic"/>
                <w:bCs/>
                <w:sz w:val="20"/>
                <w:lang w:val="en-CA"/>
              </w:rPr>
              <w:t>(</w:t>
            </w:r>
            <w:proofErr w:type="gramEnd"/>
            <w:r w:rsidRPr="00951D66">
              <w:rPr>
                <w:rFonts w:eastAsia="Malgun Gothic"/>
                <w:bCs/>
                <w:sz w:val="20"/>
                <w:lang w:val="en-CA" w:eastAsia="ko-KR"/>
              </w:rPr>
              <w:t>32</w:t>
            </w:r>
            <w:r w:rsidRPr="00951D66">
              <w:rPr>
                <w:rFonts w:eastAsia="Malgun Gothic"/>
                <w:bCs/>
                <w:sz w:val="20"/>
                <w:lang w:val="en-CA"/>
              </w:rPr>
              <w:t>)</w:t>
            </w:r>
          </w:p>
        </w:tc>
      </w:tr>
      <w:tr w:rsidR="005E1320" w:rsidRPr="00951D66" w:rsidTr="00CA379D">
        <w:trPr>
          <w:cantSplit/>
          <w:jc w:val="center"/>
        </w:trPr>
        <w:tc>
          <w:tcPr>
            <w:tcW w:w="7689" w:type="dxa"/>
          </w:tcPr>
          <w:p w:rsidR="005E1320" w:rsidRPr="00951D66" w:rsidRDefault="005E1320" w:rsidP="00CA379D">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val="en-CA" w:eastAsia="ko-KR"/>
              </w:rPr>
            </w:pPr>
            <w:r w:rsidRPr="00951D66">
              <w:rPr>
                <w:rFonts w:eastAsia="Malgun Gothic"/>
                <w:sz w:val="20"/>
                <w:lang w:val="en-CA"/>
              </w:rPr>
              <w:tab/>
            </w:r>
            <w:r w:rsidRPr="00951D66">
              <w:rPr>
                <w:rFonts w:eastAsia="Malgun Gothic"/>
                <w:sz w:val="20"/>
                <w:lang w:val="en-CA"/>
              </w:rPr>
              <w:tab/>
            </w:r>
            <w:r w:rsidRPr="00951D66">
              <w:rPr>
                <w:rFonts w:eastAsia="Malgun Gothic"/>
                <w:sz w:val="20"/>
                <w:lang w:val="en-CA"/>
              </w:rPr>
              <w:tab/>
            </w:r>
            <w:r w:rsidRPr="00951D66">
              <w:rPr>
                <w:rFonts w:eastAsia="Malgun Gothic"/>
                <w:b/>
                <w:noProof/>
                <w:sz w:val="20"/>
                <w:lang w:val="en-CA" w:eastAsia="zh-CN"/>
              </w:rPr>
              <w:t>erp_</w:t>
            </w:r>
            <w:proofErr w:type="spellStart"/>
            <w:r w:rsidRPr="00951D66">
              <w:rPr>
                <w:rFonts w:eastAsia="Malgun Gothic"/>
                <w:b/>
                <w:bCs/>
                <w:color w:val="000000"/>
                <w:sz w:val="20"/>
                <w:lang w:val="en-CA"/>
              </w:rPr>
              <w:t>roll_rotation</w:t>
            </w:r>
            <w:proofErr w:type="spellEnd"/>
          </w:p>
        </w:tc>
        <w:tc>
          <w:tcPr>
            <w:tcW w:w="1388" w:type="dxa"/>
          </w:tcPr>
          <w:p w:rsidR="005E1320" w:rsidRPr="00951D66" w:rsidRDefault="005E1320" w:rsidP="00CA379D">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roofErr w:type="spellStart"/>
            <w:proofErr w:type="gramStart"/>
            <w:r w:rsidRPr="00951D66">
              <w:rPr>
                <w:rFonts w:eastAsia="Malgun Gothic"/>
                <w:bCs/>
                <w:sz w:val="20"/>
                <w:lang w:val="en-CA"/>
              </w:rPr>
              <w:t>i</w:t>
            </w:r>
            <w:proofErr w:type="spellEnd"/>
            <w:r w:rsidRPr="00951D66">
              <w:rPr>
                <w:rFonts w:eastAsia="Malgun Gothic"/>
                <w:bCs/>
                <w:sz w:val="20"/>
                <w:lang w:val="en-CA"/>
              </w:rPr>
              <w:t>(</w:t>
            </w:r>
            <w:proofErr w:type="gramEnd"/>
            <w:r w:rsidRPr="00951D66">
              <w:rPr>
                <w:rFonts w:eastAsia="Malgun Gothic"/>
                <w:bCs/>
                <w:sz w:val="20"/>
                <w:lang w:val="en-CA" w:eastAsia="ko-KR"/>
              </w:rPr>
              <w:t>32</w:t>
            </w:r>
            <w:r w:rsidRPr="00951D66">
              <w:rPr>
                <w:rFonts w:eastAsia="Malgun Gothic"/>
                <w:bCs/>
                <w:sz w:val="20"/>
                <w:lang w:val="en-CA"/>
              </w:rPr>
              <w:t>)</w:t>
            </w:r>
          </w:p>
        </w:tc>
      </w:tr>
      <w:tr w:rsidR="005E1320" w:rsidRPr="00951D66" w:rsidTr="00CA379D">
        <w:trPr>
          <w:cantSplit/>
          <w:jc w:val="center"/>
        </w:trPr>
        <w:tc>
          <w:tcPr>
            <w:tcW w:w="7689" w:type="dxa"/>
          </w:tcPr>
          <w:p w:rsidR="005E1320" w:rsidRPr="00951D66" w:rsidRDefault="005E1320" w:rsidP="00CA379D">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val="en-CA"/>
              </w:rPr>
            </w:pPr>
            <w:r w:rsidRPr="00951D66">
              <w:rPr>
                <w:rFonts w:eastAsia="Malgun Gothic"/>
                <w:sz w:val="20"/>
                <w:lang w:val="en-CA"/>
              </w:rPr>
              <w:tab/>
            </w:r>
            <w:r w:rsidRPr="00951D66">
              <w:rPr>
                <w:rFonts w:eastAsia="Malgun Gothic"/>
                <w:sz w:val="20"/>
                <w:lang w:val="en-CA"/>
              </w:rPr>
              <w:tab/>
            </w:r>
            <w:r w:rsidRPr="00951D66">
              <w:rPr>
                <w:rFonts w:eastAsia="Malgun Gothic"/>
                <w:color w:val="000000"/>
                <w:sz w:val="20"/>
                <w:lang w:val="en-CA"/>
              </w:rPr>
              <w:t>}</w:t>
            </w:r>
          </w:p>
        </w:tc>
        <w:tc>
          <w:tcPr>
            <w:tcW w:w="1388" w:type="dxa"/>
          </w:tcPr>
          <w:p w:rsidR="005E1320" w:rsidRPr="00951D66" w:rsidRDefault="005E1320" w:rsidP="00CA379D">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
        </w:tc>
      </w:tr>
      <w:tr w:rsidR="005E1320" w:rsidRPr="00951D66" w:rsidDel="005E1320" w:rsidTr="00CA379D">
        <w:trPr>
          <w:cantSplit/>
          <w:jc w:val="center"/>
          <w:del w:id="101" w:author="Ye-Kui Wang" w:date="2017-10-07T12:23:00Z"/>
        </w:trPr>
        <w:tc>
          <w:tcPr>
            <w:tcW w:w="7689" w:type="dxa"/>
          </w:tcPr>
          <w:p w:rsidR="005E1320" w:rsidRPr="00951D66" w:rsidDel="005E1320" w:rsidRDefault="005E1320" w:rsidP="00CA379D">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102" w:author="Ye-Kui Wang" w:date="2017-10-07T12:23:00Z"/>
                <w:rFonts w:eastAsia="Malgun Gothic"/>
                <w:sz w:val="20"/>
                <w:lang w:val="en-CA"/>
              </w:rPr>
            </w:pPr>
            <w:del w:id="103" w:author="Ye-Kui Wang" w:date="2017-10-07T12:23:00Z">
              <w:r w:rsidRPr="00951D66" w:rsidDel="005E1320">
                <w:rPr>
                  <w:rFonts w:eastAsia="Malgun Gothic"/>
                  <w:sz w:val="20"/>
                  <w:lang w:val="en-CA"/>
                </w:rPr>
                <w:tab/>
              </w:r>
              <w:r w:rsidRPr="00951D66" w:rsidDel="005E1320">
                <w:rPr>
                  <w:rFonts w:eastAsia="Malgun Gothic"/>
                  <w:sz w:val="20"/>
                  <w:lang w:val="en-CA"/>
                </w:rPr>
                <w:tab/>
              </w:r>
              <w:r w:rsidRPr="00951D66" w:rsidDel="005E1320">
                <w:rPr>
                  <w:rFonts w:eastAsia="Malgun Gothic"/>
                  <w:color w:val="000000"/>
                  <w:sz w:val="20"/>
                  <w:lang w:val="en-CA"/>
                </w:rPr>
                <w:delText>if( erp_explicit_coverage_range_flag  = =  1 ) {</w:delText>
              </w:r>
            </w:del>
          </w:p>
        </w:tc>
        <w:tc>
          <w:tcPr>
            <w:tcW w:w="1388" w:type="dxa"/>
          </w:tcPr>
          <w:p w:rsidR="005E1320" w:rsidRPr="00951D66" w:rsidDel="005E1320" w:rsidRDefault="005E1320" w:rsidP="00CA379D">
            <w:pPr>
              <w:keepNext/>
              <w:keepLines/>
              <w:tabs>
                <w:tab w:val="clear" w:pos="360"/>
                <w:tab w:val="clear" w:pos="720"/>
                <w:tab w:val="clear" w:pos="1080"/>
                <w:tab w:val="clear" w:pos="1440"/>
              </w:tabs>
              <w:overflowPunct/>
              <w:autoSpaceDE/>
              <w:autoSpaceDN/>
              <w:adjustRightInd/>
              <w:spacing w:before="20" w:after="40"/>
              <w:jc w:val="center"/>
              <w:textAlignment w:val="auto"/>
              <w:rPr>
                <w:del w:id="104" w:author="Ye-Kui Wang" w:date="2017-10-07T12:23:00Z"/>
                <w:rFonts w:eastAsia="Malgun Gothic"/>
                <w:bCs/>
                <w:sz w:val="20"/>
                <w:lang w:val="en-CA"/>
              </w:rPr>
            </w:pPr>
          </w:p>
        </w:tc>
      </w:tr>
      <w:tr w:rsidR="005E1320" w:rsidRPr="00951D66" w:rsidDel="005E1320" w:rsidTr="00CA379D">
        <w:trPr>
          <w:cantSplit/>
          <w:jc w:val="center"/>
          <w:del w:id="105" w:author="Ye-Kui Wang" w:date="2017-10-07T12:23:00Z"/>
        </w:trPr>
        <w:tc>
          <w:tcPr>
            <w:tcW w:w="7689" w:type="dxa"/>
          </w:tcPr>
          <w:p w:rsidR="005E1320" w:rsidRPr="00951D66" w:rsidDel="005E1320" w:rsidRDefault="005E1320" w:rsidP="00CA379D">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106" w:author="Ye-Kui Wang" w:date="2017-10-07T12:23:00Z"/>
                <w:rFonts w:eastAsia="Malgun Gothic"/>
                <w:sz w:val="20"/>
                <w:lang w:val="en-CA" w:eastAsia="ko-KR"/>
              </w:rPr>
            </w:pPr>
            <w:del w:id="107" w:author="Ye-Kui Wang" w:date="2017-10-07T12:23:00Z">
              <w:r w:rsidRPr="00951D66" w:rsidDel="005E1320">
                <w:rPr>
                  <w:rFonts w:eastAsia="Malgun Gothic"/>
                  <w:sz w:val="20"/>
                  <w:lang w:val="en-CA"/>
                </w:rPr>
                <w:tab/>
              </w:r>
              <w:r w:rsidRPr="00951D66" w:rsidDel="005E1320">
                <w:rPr>
                  <w:rFonts w:eastAsia="Malgun Gothic"/>
                  <w:sz w:val="20"/>
                  <w:lang w:val="en-CA"/>
                </w:rPr>
                <w:tab/>
              </w:r>
              <w:r w:rsidRPr="00951D66" w:rsidDel="005E1320">
                <w:rPr>
                  <w:rFonts w:eastAsia="Malgun Gothic"/>
                  <w:sz w:val="20"/>
                  <w:lang w:val="en-CA"/>
                </w:rPr>
                <w:tab/>
              </w:r>
              <w:bookmarkStart w:id="108" w:name="_Hlk492758577"/>
              <w:r w:rsidRPr="00951D66" w:rsidDel="005E1320">
                <w:rPr>
                  <w:rFonts w:eastAsia="Malgun Gothic"/>
                  <w:b/>
                  <w:noProof/>
                  <w:sz w:val="20"/>
                  <w:lang w:val="en-CA" w:eastAsia="zh-CN"/>
                </w:rPr>
                <w:delText>erp_azimuth</w:delText>
              </w:r>
              <w:r w:rsidRPr="00951D66" w:rsidDel="005E1320">
                <w:rPr>
                  <w:rFonts w:eastAsia="Malgun Gothic"/>
                  <w:b/>
                  <w:sz w:val="20"/>
                  <w:lang w:val="en-CA"/>
                </w:rPr>
                <w:delText>_min</w:delText>
              </w:r>
              <w:bookmarkEnd w:id="108"/>
            </w:del>
          </w:p>
        </w:tc>
        <w:tc>
          <w:tcPr>
            <w:tcW w:w="1388" w:type="dxa"/>
          </w:tcPr>
          <w:p w:rsidR="005E1320" w:rsidRPr="00951D66" w:rsidDel="005E1320" w:rsidRDefault="005E1320" w:rsidP="00CA379D">
            <w:pPr>
              <w:keepNext/>
              <w:keepLines/>
              <w:tabs>
                <w:tab w:val="clear" w:pos="360"/>
                <w:tab w:val="clear" w:pos="720"/>
                <w:tab w:val="clear" w:pos="1080"/>
                <w:tab w:val="clear" w:pos="1440"/>
              </w:tabs>
              <w:overflowPunct/>
              <w:autoSpaceDE/>
              <w:autoSpaceDN/>
              <w:adjustRightInd/>
              <w:spacing w:before="20" w:after="40"/>
              <w:jc w:val="center"/>
              <w:textAlignment w:val="auto"/>
              <w:rPr>
                <w:del w:id="109" w:author="Ye-Kui Wang" w:date="2017-10-07T12:23:00Z"/>
                <w:rFonts w:eastAsia="Malgun Gothic"/>
                <w:bCs/>
                <w:sz w:val="20"/>
                <w:lang w:val="en-CA"/>
              </w:rPr>
            </w:pPr>
            <w:del w:id="110" w:author="Ye-Kui Wang" w:date="2017-10-07T12:23:00Z">
              <w:r w:rsidRPr="00951D66" w:rsidDel="005E1320">
                <w:rPr>
                  <w:rFonts w:eastAsia="Malgun Gothic"/>
                  <w:bCs/>
                  <w:sz w:val="20"/>
                  <w:lang w:val="en-CA"/>
                </w:rPr>
                <w:delText>i(</w:delText>
              </w:r>
              <w:r w:rsidRPr="00951D66" w:rsidDel="005E1320">
                <w:rPr>
                  <w:rFonts w:eastAsia="Malgun Gothic"/>
                  <w:bCs/>
                  <w:sz w:val="20"/>
                  <w:lang w:val="en-CA" w:eastAsia="ko-KR"/>
                </w:rPr>
                <w:delText>32</w:delText>
              </w:r>
              <w:r w:rsidRPr="00951D66" w:rsidDel="005E1320">
                <w:rPr>
                  <w:rFonts w:eastAsia="Malgun Gothic"/>
                  <w:bCs/>
                  <w:sz w:val="20"/>
                  <w:lang w:val="en-CA"/>
                </w:rPr>
                <w:delText>)</w:delText>
              </w:r>
            </w:del>
          </w:p>
        </w:tc>
      </w:tr>
      <w:tr w:rsidR="005E1320" w:rsidRPr="00951D66" w:rsidDel="005E1320" w:rsidTr="00CA379D">
        <w:trPr>
          <w:cantSplit/>
          <w:jc w:val="center"/>
          <w:del w:id="111" w:author="Ye-Kui Wang" w:date="2017-10-07T12:23:00Z"/>
        </w:trPr>
        <w:tc>
          <w:tcPr>
            <w:tcW w:w="7689" w:type="dxa"/>
          </w:tcPr>
          <w:p w:rsidR="005E1320" w:rsidRPr="00951D66" w:rsidDel="005E1320" w:rsidRDefault="005E1320" w:rsidP="00CA379D">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112" w:author="Ye-Kui Wang" w:date="2017-10-07T12:23:00Z"/>
                <w:rFonts w:eastAsia="Malgun Gothic"/>
                <w:sz w:val="20"/>
                <w:lang w:val="en-CA" w:eastAsia="ko-KR"/>
              </w:rPr>
            </w:pPr>
            <w:del w:id="113" w:author="Ye-Kui Wang" w:date="2017-10-07T12:23:00Z">
              <w:r w:rsidRPr="00951D66" w:rsidDel="005E1320">
                <w:rPr>
                  <w:rFonts w:eastAsia="Malgun Gothic"/>
                  <w:sz w:val="20"/>
                  <w:lang w:val="en-CA"/>
                </w:rPr>
                <w:tab/>
              </w:r>
              <w:r w:rsidRPr="00951D66" w:rsidDel="005E1320">
                <w:rPr>
                  <w:rFonts w:eastAsia="Malgun Gothic"/>
                  <w:sz w:val="20"/>
                  <w:lang w:val="en-CA"/>
                </w:rPr>
                <w:tab/>
              </w:r>
              <w:r w:rsidRPr="00951D66" w:rsidDel="005E1320">
                <w:rPr>
                  <w:rFonts w:eastAsia="Malgun Gothic"/>
                  <w:sz w:val="20"/>
                  <w:lang w:val="en-CA"/>
                </w:rPr>
                <w:tab/>
              </w:r>
              <w:r w:rsidRPr="00951D66" w:rsidDel="005E1320">
                <w:rPr>
                  <w:rFonts w:eastAsia="Malgun Gothic"/>
                  <w:b/>
                  <w:noProof/>
                  <w:sz w:val="20"/>
                  <w:lang w:val="en-CA" w:eastAsia="zh-CN"/>
                </w:rPr>
                <w:delText>erp_azimuth</w:delText>
              </w:r>
              <w:r w:rsidRPr="00951D66" w:rsidDel="005E1320">
                <w:rPr>
                  <w:rFonts w:eastAsia="Malgun Gothic"/>
                  <w:b/>
                  <w:bCs/>
                  <w:color w:val="000000"/>
                  <w:sz w:val="20"/>
                  <w:lang w:val="en-CA"/>
                </w:rPr>
                <w:delText>_max</w:delText>
              </w:r>
            </w:del>
          </w:p>
        </w:tc>
        <w:tc>
          <w:tcPr>
            <w:tcW w:w="1388" w:type="dxa"/>
          </w:tcPr>
          <w:p w:rsidR="005E1320" w:rsidRPr="00951D66" w:rsidDel="005E1320" w:rsidRDefault="005E1320" w:rsidP="00CA379D">
            <w:pPr>
              <w:keepNext/>
              <w:keepLines/>
              <w:tabs>
                <w:tab w:val="clear" w:pos="360"/>
                <w:tab w:val="clear" w:pos="720"/>
                <w:tab w:val="clear" w:pos="1080"/>
                <w:tab w:val="clear" w:pos="1440"/>
              </w:tabs>
              <w:overflowPunct/>
              <w:autoSpaceDE/>
              <w:autoSpaceDN/>
              <w:adjustRightInd/>
              <w:spacing w:before="20" w:after="40"/>
              <w:jc w:val="center"/>
              <w:textAlignment w:val="auto"/>
              <w:rPr>
                <w:del w:id="114" w:author="Ye-Kui Wang" w:date="2017-10-07T12:23:00Z"/>
                <w:rFonts w:eastAsia="Malgun Gothic"/>
                <w:bCs/>
                <w:sz w:val="20"/>
                <w:lang w:val="en-CA"/>
              </w:rPr>
            </w:pPr>
            <w:del w:id="115" w:author="Ye-Kui Wang" w:date="2017-10-07T12:23:00Z">
              <w:r w:rsidRPr="00951D66" w:rsidDel="005E1320">
                <w:rPr>
                  <w:rFonts w:eastAsia="Malgun Gothic"/>
                  <w:bCs/>
                  <w:sz w:val="20"/>
                  <w:lang w:val="en-CA"/>
                </w:rPr>
                <w:delText>i(</w:delText>
              </w:r>
              <w:r w:rsidRPr="00951D66" w:rsidDel="005E1320">
                <w:rPr>
                  <w:rFonts w:eastAsia="Malgun Gothic"/>
                  <w:bCs/>
                  <w:sz w:val="20"/>
                  <w:lang w:val="en-CA" w:eastAsia="ko-KR"/>
                </w:rPr>
                <w:delText>32</w:delText>
              </w:r>
              <w:r w:rsidRPr="00951D66" w:rsidDel="005E1320">
                <w:rPr>
                  <w:rFonts w:eastAsia="Malgun Gothic"/>
                  <w:bCs/>
                  <w:sz w:val="20"/>
                  <w:lang w:val="en-CA"/>
                </w:rPr>
                <w:delText>)</w:delText>
              </w:r>
            </w:del>
          </w:p>
        </w:tc>
      </w:tr>
      <w:tr w:rsidR="005E1320" w:rsidRPr="00951D66" w:rsidDel="005E1320" w:rsidTr="00CA379D">
        <w:trPr>
          <w:cantSplit/>
          <w:jc w:val="center"/>
          <w:del w:id="116" w:author="Ye-Kui Wang" w:date="2017-10-07T12:23:00Z"/>
        </w:trPr>
        <w:tc>
          <w:tcPr>
            <w:tcW w:w="7689" w:type="dxa"/>
          </w:tcPr>
          <w:p w:rsidR="005E1320" w:rsidRPr="00951D66" w:rsidDel="005E1320" w:rsidRDefault="005E1320" w:rsidP="00CA379D">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117" w:author="Ye-Kui Wang" w:date="2017-10-07T12:23:00Z"/>
                <w:rFonts w:eastAsia="Malgun Gothic"/>
                <w:sz w:val="20"/>
                <w:lang w:val="en-CA" w:eastAsia="ko-KR"/>
              </w:rPr>
            </w:pPr>
            <w:del w:id="118" w:author="Ye-Kui Wang" w:date="2017-10-07T12:23:00Z">
              <w:r w:rsidRPr="00951D66" w:rsidDel="005E1320">
                <w:rPr>
                  <w:rFonts w:eastAsia="Malgun Gothic"/>
                  <w:sz w:val="20"/>
                  <w:lang w:val="en-CA"/>
                </w:rPr>
                <w:tab/>
              </w:r>
              <w:r w:rsidRPr="00951D66" w:rsidDel="005E1320">
                <w:rPr>
                  <w:rFonts w:eastAsia="Malgun Gothic"/>
                  <w:sz w:val="20"/>
                  <w:lang w:val="en-CA"/>
                </w:rPr>
                <w:tab/>
              </w:r>
              <w:r w:rsidRPr="00951D66" w:rsidDel="005E1320">
                <w:rPr>
                  <w:rFonts w:eastAsia="Malgun Gothic"/>
                  <w:sz w:val="20"/>
                  <w:lang w:val="en-CA"/>
                </w:rPr>
                <w:tab/>
              </w:r>
              <w:r w:rsidRPr="00951D66" w:rsidDel="005E1320">
                <w:rPr>
                  <w:rFonts w:eastAsia="Malgun Gothic"/>
                  <w:b/>
                  <w:noProof/>
                  <w:sz w:val="20"/>
                  <w:lang w:val="en-CA" w:eastAsia="zh-CN"/>
                </w:rPr>
                <w:delText>erp_elevation</w:delText>
              </w:r>
              <w:r w:rsidRPr="00951D66" w:rsidDel="005E1320">
                <w:rPr>
                  <w:rFonts w:eastAsia="Malgun Gothic"/>
                  <w:b/>
                  <w:bCs/>
                  <w:color w:val="000000"/>
                  <w:sz w:val="20"/>
                  <w:lang w:val="en-CA"/>
                </w:rPr>
                <w:delText>_min</w:delText>
              </w:r>
            </w:del>
          </w:p>
        </w:tc>
        <w:tc>
          <w:tcPr>
            <w:tcW w:w="1388" w:type="dxa"/>
          </w:tcPr>
          <w:p w:rsidR="005E1320" w:rsidRPr="00951D66" w:rsidDel="005E1320" w:rsidRDefault="005E1320" w:rsidP="00CA379D">
            <w:pPr>
              <w:keepNext/>
              <w:keepLines/>
              <w:tabs>
                <w:tab w:val="clear" w:pos="360"/>
                <w:tab w:val="clear" w:pos="720"/>
                <w:tab w:val="clear" w:pos="1080"/>
                <w:tab w:val="clear" w:pos="1440"/>
              </w:tabs>
              <w:overflowPunct/>
              <w:autoSpaceDE/>
              <w:autoSpaceDN/>
              <w:adjustRightInd/>
              <w:spacing w:before="20" w:after="40"/>
              <w:jc w:val="center"/>
              <w:textAlignment w:val="auto"/>
              <w:rPr>
                <w:del w:id="119" w:author="Ye-Kui Wang" w:date="2017-10-07T12:23:00Z"/>
                <w:rFonts w:eastAsia="Malgun Gothic"/>
                <w:bCs/>
                <w:sz w:val="20"/>
                <w:lang w:val="en-CA"/>
              </w:rPr>
            </w:pPr>
            <w:del w:id="120" w:author="Ye-Kui Wang" w:date="2017-10-07T12:23:00Z">
              <w:r w:rsidRPr="00951D66" w:rsidDel="005E1320">
                <w:rPr>
                  <w:rFonts w:eastAsia="Malgun Gothic"/>
                  <w:bCs/>
                  <w:sz w:val="20"/>
                  <w:lang w:val="en-CA"/>
                </w:rPr>
                <w:delText>i(</w:delText>
              </w:r>
              <w:r w:rsidRPr="00951D66" w:rsidDel="005E1320">
                <w:rPr>
                  <w:rFonts w:eastAsia="Malgun Gothic"/>
                  <w:bCs/>
                  <w:sz w:val="20"/>
                  <w:lang w:val="en-CA" w:eastAsia="ko-KR"/>
                </w:rPr>
                <w:delText>32</w:delText>
              </w:r>
              <w:r w:rsidRPr="00951D66" w:rsidDel="005E1320">
                <w:rPr>
                  <w:rFonts w:eastAsia="Malgun Gothic"/>
                  <w:bCs/>
                  <w:sz w:val="20"/>
                  <w:lang w:val="en-CA"/>
                </w:rPr>
                <w:delText>)</w:delText>
              </w:r>
            </w:del>
          </w:p>
        </w:tc>
      </w:tr>
      <w:tr w:rsidR="005E1320" w:rsidRPr="00951D66" w:rsidDel="005E1320" w:rsidTr="00CA379D">
        <w:trPr>
          <w:cantSplit/>
          <w:jc w:val="center"/>
          <w:del w:id="121" w:author="Ye-Kui Wang" w:date="2017-10-07T12:23:00Z"/>
        </w:trPr>
        <w:tc>
          <w:tcPr>
            <w:tcW w:w="7689" w:type="dxa"/>
          </w:tcPr>
          <w:p w:rsidR="005E1320" w:rsidRPr="00951D66" w:rsidDel="005E1320" w:rsidRDefault="005E1320" w:rsidP="00CA379D">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122" w:author="Ye-Kui Wang" w:date="2017-10-07T12:23:00Z"/>
                <w:rFonts w:eastAsia="Malgun Gothic"/>
                <w:sz w:val="20"/>
                <w:lang w:val="en-CA" w:eastAsia="ko-KR"/>
              </w:rPr>
            </w:pPr>
            <w:del w:id="123" w:author="Ye-Kui Wang" w:date="2017-10-07T12:23:00Z">
              <w:r w:rsidRPr="00951D66" w:rsidDel="005E1320">
                <w:rPr>
                  <w:rFonts w:eastAsia="Malgun Gothic"/>
                  <w:sz w:val="20"/>
                  <w:lang w:val="en-CA"/>
                </w:rPr>
                <w:tab/>
              </w:r>
              <w:r w:rsidRPr="00951D66" w:rsidDel="005E1320">
                <w:rPr>
                  <w:rFonts w:eastAsia="Malgun Gothic"/>
                  <w:sz w:val="20"/>
                  <w:lang w:val="en-CA"/>
                </w:rPr>
                <w:tab/>
              </w:r>
              <w:r w:rsidRPr="00951D66" w:rsidDel="005E1320">
                <w:rPr>
                  <w:rFonts w:eastAsia="Malgun Gothic"/>
                  <w:sz w:val="20"/>
                  <w:lang w:val="en-CA"/>
                </w:rPr>
                <w:tab/>
              </w:r>
              <w:r w:rsidRPr="00951D66" w:rsidDel="005E1320">
                <w:rPr>
                  <w:rFonts w:eastAsia="Malgun Gothic"/>
                  <w:b/>
                  <w:noProof/>
                  <w:sz w:val="20"/>
                  <w:lang w:val="en-CA" w:eastAsia="zh-CN"/>
                </w:rPr>
                <w:delText>erp_elevation</w:delText>
              </w:r>
              <w:r w:rsidRPr="00951D66" w:rsidDel="005E1320">
                <w:rPr>
                  <w:rFonts w:eastAsia="Malgun Gothic"/>
                  <w:b/>
                  <w:bCs/>
                  <w:color w:val="000000"/>
                  <w:sz w:val="20"/>
                  <w:lang w:val="en-CA"/>
                </w:rPr>
                <w:delText>_max</w:delText>
              </w:r>
            </w:del>
          </w:p>
        </w:tc>
        <w:tc>
          <w:tcPr>
            <w:tcW w:w="1388" w:type="dxa"/>
          </w:tcPr>
          <w:p w:rsidR="005E1320" w:rsidRPr="00951D66" w:rsidDel="005E1320" w:rsidRDefault="005E1320" w:rsidP="00CA379D">
            <w:pPr>
              <w:keepNext/>
              <w:keepLines/>
              <w:tabs>
                <w:tab w:val="clear" w:pos="360"/>
                <w:tab w:val="clear" w:pos="720"/>
                <w:tab w:val="clear" w:pos="1080"/>
                <w:tab w:val="clear" w:pos="1440"/>
              </w:tabs>
              <w:overflowPunct/>
              <w:autoSpaceDE/>
              <w:autoSpaceDN/>
              <w:adjustRightInd/>
              <w:spacing w:before="20" w:after="40"/>
              <w:jc w:val="center"/>
              <w:textAlignment w:val="auto"/>
              <w:rPr>
                <w:del w:id="124" w:author="Ye-Kui Wang" w:date="2017-10-07T12:23:00Z"/>
                <w:rFonts w:eastAsia="Malgun Gothic"/>
                <w:bCs/>
                <w:sz w:val="20"/>
                <w:lang w:val="en-CA"/>
              </w:rPr>
            </w:pPr>
            <w:del w:id="125" w:author="Ye-Kui Wang" w:date="2017-10-07T12:23:00Z">
              <w:r w:rsidRPr="00951D66" w:rsidDel="005E1320">
                <w:rPr>
                  <w:rFonts w:eastAsia="Malgun Gothic"/>
                  <w:bCs/>
                  <w:sz w:val="20"/>
                  <w:lang w:val="en-CA"/>
                </w:rPr>
                <w:delText>i(</w:delText>
              </w:r>
              <w:r w:rsidRPr="00951D66" w:rsidDel="005E1320">
                <w:rPr>
                  <w:rFonts w:eastAsia="Malgun Gothic"/>
                  <w:bCs/>
                  <w:sz w:val="20"/>
                  <w:lang w:val="en-CA" w:eastAsia="ko-KR"/>
                </w:rPr>
                <w:delText>32</w:delText>
              </w:r>
              <w:r w:rsidRPr="00951D66" w:rsidDel="005E1320">
                <w:rPr>
                  <w:rFonts w:eastAsia="Malgun Gothic"/>
                  <w:bCs/>
                  <w:sz w:val="20"/>
                  <w:lang w:val="en-CA"/>
                </w:rPr>
                <w:delText>)</w:delText>
              </w:r>
            </w:del>
          </w:p>
        </w:tc>
      </w:tr>
      <w:tr w:rsidR="005E1320" w:rsidRPr="00951D66" w:rsidDel="005E1320" w:rsidTr="00CA379D">
        <w:trPr>
          <w:cantSplit/>
          <w:jc w:val="center"/>
          <w:del w:id="126" w:author="Ye-Kui Wang" w:date="2017-10-07T12:23:00Z"/>
        </w:trPr>
        <w:tc>
          <w:tcPr>
            <w:tcW w:w="7689" w:type="dxa"/>
          </w:tcPr>
          <w:p w:rsidR="005E1320" w:rsidRPr="00951D66" w:rsidDel="005E1320" w:rsidRDefault="005E1320" w:rsidP="00CA379D">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127" w:author="Ye-Kui Wang" w:date="2017-10-07T12:23:00Z"/>
                <w:rFonts w:eastAsia="Malgun Gothic"/>
                <w:color w:val="000000"/>
                <w:sz w:val="20"/>
                <w:lang w:val="en-CA"/>
              </w:rPr>
            </w:pPr>
            <w:del w:id="128" w:author="Ye-Kui Wang" w:date="2017-10-07T12:23:00Z">
              <w:r w:rsidRPr="00951D66" w:rsidDel="005E1320">
                <w:rPr>
                  <w:rFonts w:eastAsia="Malgun Gothic"/>
                  <w:sz w:val="20"/>
                  <w:lang w:val="en-CA"/>
                </w:rPr>
                <w:tab/>
              </w:r>
              <w:r w:rsidRPr="00951D66" w:rsidDel="005E1320">
                <w:rPr>
                  <w:rFonts w:eastAsia="Malgun Gothic"/>
                  <w:sz w:val="20"/>
                  <w:lang w:val="en-CA"/>
                </w:rPr>
                <w:tab/>
              </w:r>
              <w:r w:rsidRPr="00951D66" w:rsidDel="005E1320">
                <w:rPr>
                  <w:rFonts w:eastAsia="Malgun Gothic"/>
                  <w:color w:val="000000"/>
                  <w:sz w:val="20"/>
                  <w:lang w:val="en-CA"/>
                </w:rPr>
                <w:delText>}</w:delText>
              </w:r>
            </w:del>
          </w:p>
        </w:tc>
        <w:tc>
          <w:tcPr>
            <w:tcW w:w="1388" w:type="dxa"/>
          </w:tcPr>
          <w:p w:rsidR="005E1320" w:rsidRPr="00951D66" w:rsidDel="005E1320" w:rsidRDefault="005E1320" w:rsidP="00CA379D">
            <w:pPr>
              <w:keepNext/>
              <w:keepLines/>
              <w:tabs>
                <w:tab w:val="clear" w:pos="360"/>
                <w:tab w:val="clear" w:pos="720"/>
                <w:tab w:val="clear" w:pos="1080"/>
                <w:tab w:val="clear" w:pos="1440"/>
              </w:tabs>
              <w:overflowPunct/>
              <w:autoSpaceDE/>
              <w:autoSpaceDN/>
              <w:adjustRightInd/>
              <w:spacing w:before="20" w:after="40"/>
              <w:jc w:val="center"/>
              <w:textAlignment w:val="auto"/>
              <w:rPr>
                <w:del w:id="129" w:author="Ye-Kui Wang" w:date="2017-10-07T12:23:00Z"/>
                <w:rFonts w:eastAsia="Malgun Gothic"/>
                <w:bCs/>
                <w:sz w:val="20"/>
                <w:lang w:val="en-CA"/>
              </w:rPr>
            </w:pPr>
          </w:p>
        </w:tc>
      </w:tr>
      <w:tr w:rsidR="005E1320" w:rsidRPr="00951D66" w:rsidTr="00CA379D">
        <w:trPr>
          <w:cantSplit/>
          <w:jc w:val="center"/>
        </w:trPr>
        <w:tc>
          <w:tcPr>
            <w:tcW w:w="7689" w:type="dxa"/>
          </w:tcPr>
          <w:p w:rsidR="005E1320" w:rsidRPr="00951D66" w:rsidRDefault="005E1320" w:rsidP="00CA379D">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val="en-CA"/>
              </w:rPr>
            </w:pPr>
            <w:r w:rsidRPr="00951D66">
              <w:rPr>
                <w:rFonts w:eastAsia="Malgun Gothic"/>
                <w:sz w:val="20"/>
                <w:lang w:val="en-CA"/>
              </w:rPr>
              <w:tab/>
            </w:r>
            <w:r w:rsidRPr="00951D66">
              <w:rPr>
                <w:rFonts w:eastAsia="Malgun Gothic"/>
                <w:color w:val="000000"/>
                <w:sz w:val="20"/>
                <w:lang w:val="en-CA"/>
              </w:rPr>
              <w:t>}</w:t>
            </w:r>
          </w:p>
        </w:tc>
        <w:tc>
          <w:tcPr>
            <w:tcW w:w="1388" w:type="dxa"/>
          </w:tcPr>
          <w:p w:rsidR="005E1320" w:rsidRPr="00951D66" w:rsidRDefault="005E1320" w:rsidP="00CA379D">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
        </w:tc>
      </w:tr>
      <w:tr w:rsidR="005E1320" w:rsidRPr="00951D66" w:rsidTr="00CA379D">
        <w:trPr>
          <w:cantSplit/>
          <w:jc w:val="center"/>
        </w:trPr>
        <w:tc>
          <w:tcPr>
            <w:tcW w:w="7689" w:type="dxa"/>
          </w:tcPr>
          <w:p w:rsidR="005E1320" w:rsidRPr="00951D66" w:rsidRDefault="005E1320" w:rsidP="00CA379D">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val="en-CA"/>
              </w:rPr>
            </w:pPr>
            <w:r w:rsidRPr="00951D66">
              <w:rPr>
                <w:rFonts w:eastAsia="Malgun Gothic"/>
                <w:sz w:val="20"/>
                <w:lang w:val="en-CA"/>
              </w:rPr>
              <w:t>}</w:t>
            </w:r>
          </w:p>
        </w:tc>
        <w:tc>
          <w:tcPr>
            <w:tcW w:w="1388" w:type="dxa"/>
          </w:tcPr>
          <w:p w:rsidR="005E1320" w:rsidRPr="00951D66" w:rsidRDefault="005E1320" w:rsidP="00CA379D">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
        </w:tc>
      </w:tr>
    </w:tbl>
    <w:p w:rsidR="005E1320" w:rsidRPr="00951D66" w:rsidRDefault="005E1320" w:rsidP="005E1320">
      <w:pPr>
        <w:rPr>
          <w:noProof/>
          <w:sz w:val="20"/>
          <w:lang w:val="en-CA"/>
        </w:rPr>
      </w:pPr>
    </w:p>
    <w:p w:rsidR="00BB4A84" w:rsidRPr="00951D66" w:rsidRDefault="00BB4A84" w:rsidP="00BB4A84">
      <w:pPr>
        <w:jc w:val="both"/>
        <w:rPr>
          <w:sz w:val="20"/>
          <w:lang w:val="en-CA"/>
        </w:rPr>
      </w:pPr>
      <w:r w:rsidRPr="00951D66">
        <w:rPr>
          <w:sz w:val="20"/>
          <w:lang w:val="en-CA"/>
        </w:rPr>
        <w:t>...</w:t>
      </w:r>
    </w:p>
    <w:p w:rsidR="00A24E56" w:rsidRPr="00951D66" w:rsidRDefault="00A24E56" w:rsidP="00A24E56">
      <w:pPr>
        <w:jc w:val="both"/>
        <w:rPr>
          <w:sz w:val="20"/>
          <w:lang w:val="en-CA"/>
        </w:rPr>
      </w:pPr>
      <w:proofErr w:type="spellStart"/>
      <w:r w:rsidRPr="00951D66">
        <w:rPr>
          <w:b/>
          <w:bCs/>
          <w:sz w:val="20"/>
          <w:lang w:val="en-CA"/>
        </w:rPr>
        <w:t>erp_rotation_flag</w:t>
      </w:r>
      <w:proofErr w:type="spellEnd"/>
      <w:r w:rsidRPr="00951D66">
        <w:rPr>
          <w:sz w:val="20"/>
          <w:lang w:val="en-CA"/>
        </w:rPr>
        <w:t xml:space="preserve"> equal to 1 indicates that a rotation for conversion between the global and local coordinate systems </w:t>
      </w:r>
      <w:r w:rsidRPr="00951D66">
        <w:rPr>
          <w:bCs/>
          <w:sz w:val="20"/>
          <w:lang w:val="en-CA"/>
        </w:rPr>
        <w:t>applies</w:t>
      </w:r>
      <w:r w:rsidRPr="00951D66">
        <w:rPr>
          <w:sz w:val="20"/>
          <w:lang w:val="en-CA"/>
        </w:rPr>
        <w:t xml:space="preserve">. </w:t>
      </w:r>
      <w:proofErr w:type="spellStart"/>
      <w:r w:rsidRPr="00951D66">
        <w:rPr>
          <w:sz w:val="20"/>
          <w:lang w:val="en-CA"/>
        </w:rPr>
        <w:t>erp_rotation_flag</w:t>
      </w:r>
      <w:proofErr w:type="spellEnd"/>
      <w:r w:rsidRPr="00951D66">
        <w:rPr>
          <w:sz w:val="20"/>
          <w:lang w:val="en-CA"/>
        </w:rPr>
        <w:t xml:space="preserve"> equal to 0 indicates that no rotation is applied and the global and local coordinate systems are identical.</w:t>
      </w:r>
    </w:p>
    <w:p w:rsidR="00A24E56" w:rsidRPr="00951D66" w:rsidDel="00A24E56" w:rsidRDefault="00A24E56" w:rsidP="00A24E56">
      <w:pPr>
        <w:jc w:val="both"/>
        <w:rPr>
          <w:del w:id="130" w:author="Ye-Kui Wang" w:date="2017-10-07T12:25:00Z"/>
          <w:sz w:val="20"/>
          <w:lang w:val="en-CA"/>
        </w:rPr>
      </w:pPr>
      <w:del w:id="131" w:author="Ye-Kui Wang" w:date="2017-10-07T12:25:00Z">
        <w:r w:rsidRPr="00951D66" w:rsidDel="00A24E56">
          <w:rPr>
            <w:b/>
            <w:bCs/>
            <w:sz w:val="20"/>
            <w:lang w:val="en-CA"/>
          </w:rPr>
          <w:delText>erp_explicit_coverage_range_flag</w:delText>
        </w:r>
        <w:r w:rsidRPr="00951D66" w:rsidDel="00A24E56">
          <w:rPr>
            <w:sz w:val="20"/>
            <w:lang w:val="en-CA"/>
          </w:rPr>
          <w:delText xml:space="preserve"> indicates the presence of syntax elements that describe the coverage sphere region.</w:delText>
        </w:r>
      </w:del>
    </w:p>
    <w:p w:rsidR="00A24E56" w:rsidRPr="00951D66" w:rsidRDefault="00A24E56" w:rsidP="00A24E56">
      <w:pPr>
        <w:jc w:val="both"/>
        <w:rPr>
          <w:sz w:val="20"/>
          <w:lang w:val="en-CA"/>
        </w:rPr>
      </w:pPr>
      <w:r w:rsidRPr="00951D66">
        <w:rPr>
          <w:b/>
          <w:sz w:val="20"/>
          <w:lang w:val="en-CA"/>
        </w:rPr>
        <w:t>erp</w:t>
      </w:r>
      <w:r w:rsidRPr="00951D66">
        <w:rPr>
          <w:sz w:val="20"/>
          <w:lang w:val="en-CA"/>
        </w:rPr>
        <w:t>_</w:t>
      </w:r>
      <w:r w:rsidRPr="00951D66">
        <w:rPr>
          <w:b/>
          <w:bCs/>
          <w:sz w:val="20"/>
          <w:lang w:val="en-CA"/>
        </w:rPr>
        <w:t>reserved_zero_</w:t>
      </w:r>
      <w:ins w:id="132" w:author="Ye-Kui Wang" w:date="2017-10-07T12:25:00Z">
        <w:r w:rsidRPr="00951D66">
          <w:rPr>
            <w:b/>
            <w:bCs/>
            <w:sz w:val="20"/>
            <w:lang w:val="en-CA"/>
          </w:rPr>
          <w:t>5</w:t>
        </w:r>
      </w:ins>
      <w:del w:id="133" w:author="Ye-Kui Wang" w:date="2017-10-07T12:25:00Z">
        <w:r w:rsidRPr="00951D66" w:rsidDel="00A24E56">
          <w:rPr>
            <w:b/>
            <w:bCs/>
            <w:sz w:val="20"/>
            <w:lang w:val="en-CA"/>
          </w:rPr>
          <w:delText>4</w:delText>
        </w:r>
      </w:del>
      <w:r w:rsidRPr="00951D66">
        <w:rPr>
          <w:b/>
          <w:bCs/>
          <w:sz w:val="20"/>
          <w:lang w:val="en-CA"/>
        </w:rPr>
        <w:t>bits</w:t>
      </w:r>
      <w:r w:rsidRPr="00951D66">
        <w:rPr>
          <w:bCs/>
          <w:szCs w:val="22"/>
          <w:lang w:val="en-CA"/>
        </w:rPr>
        <w:t xml:space="preserve">, </w:t>
      </w:r>
      <w:r w:rsidRPr="00951D66">
        <w:rPr>
          <w:sz w:val="20"/>
          <w:lang w:val="en-CA"/>
        </w:rPr>
        <w:t>when present, shall be equal to 0 in bitstreams conforming to this version of this Specification. Other values for erp_reserved_zero_</w:t>
      </w:r>
      <w:ins w:id="134" w:author="Ye-Kui Wang" w:date="2017-10-07T12:25:00Z">
        <w:r w:rsidRPr="00951D66">
          <w:rPr>
            <w:sz w:val="20"/>
            <w:lang w:val="en-CA"/>
          </w:rPr>
          <w:t>5</w:t>
        </w:r>
      </w:ins>
      <w:del w:id="135" w:author="Ye-Kui Wang" w:date="2017-10-07T12:25:00Z">
        <w:r w:rsidRPr="00951D66" w:rsidDel="00A24E56">
          <w:rPr>
            <w:sz w:val="20"/>
            <w:lang w:val="en-CA"/>
          </w:rPr>
          <w:delText>4</w:delText>
        </w:r>
      </w:del>
      <w:r w:rsidRPr="00951D66">
        <w:rPr>
          <w:sz w:val="20"/>
          <w:lang w:val="en-CA"/>
        </w:rPr>
        <w:t>bits are reserved for future use by ITU-T | ISO/IEC. Decoders shall ignore the value of erp_reserved_zero_</w:t>
      </w:r>
      <w:ins w:id="136" w:author="Ye-Kui Wang" w:date="2017-10-07T12:25:00Z">
        <w:r w:rsidRPr="00951D66">
          <w:rPr>
            <w:sz w:val="20"/>
            <w:lang w:val="en-CA"/>
          </w:rPr>
          <w:t>5</w:t>
        </w:r>
      </w:ins>
      <w:del w:id="137" w:author="Ye-Kui Wang" w:date="2017-10-07T12:25:00Z">
        <w:r w:rsidRPr="00951D66" w:rsidDel="00A24E56">
          <w:rPr>
            <w:sz w:val="20"/>
            <w:lang w:val="en-CA"/>
          </w:rPr>
          <w:delText>4</w:delText>
        </w:r>
      </w:del>
      <w:r w:rsidRPr="00951D66">
        <w:rPr>
          <w:sz w:val="20"/>
          <w:lang w:val="en-CA"/>
        </w:rPr>
        <w:t>bits.</w:t>
      </w:r>
    </w:p>
    <w:p w:rsidR="00A24E56" w:rsidRPr="00951D66" w:rsidRDefault="00A24E56" w:rsidP="00A24E56">
      <w:pPr>
        <w:jc w:val="both"/>
        <w:rPr>
          <w:rFonts w:eastAsia="Malgun Gothic"/>
          <w:sz w:val="20"/>
          <w:lang w:val="en-CA" w:eastAsia="ko-KR"/>
        </w:rPr>
      </w:pPr>
      <w:r w:rsidRPr="00951D66">
        <w:rPr>
          <w:rFonts w:eastAsia="Malgun Gothic"/>
          <w:b/>
          <w:noProof/>
          <w:sz w:val="20"/>
          <w:lang w:val="en-CA" w:eastAsia="zh-CN"/>
        </w:rPr>
        <w:lastRenderedPageBreak/>
        <w:t>erp_</w:t>
      </w:r>
      <w:proofErr w:type="spellStart"/>
      <w:r w:rsidRPr="00951D66">
        <w:rPr>
          <w:b/>
          <w:bCs/>
          <w:color w:val="000000"/>
          <w:sz w:val="20"/>
          <w:lang w:val="en-CA"/>
        </w:rPr>
        <w:t>yaw_rotation</w:t>
      </w:r>
      <w:proofErr w:type="spellEnd"/>
      <w:r w:rsidRPr="00951D66">
        <w:rPr>
          <w:sz w:val="20"/>
          <w:lang w:val="en-CA"/>
        </w:rPr>
        <w:t xml:space="preserve"> specifies the value of the yaw rotation angle, in units of </w:t>
      </w:r>
      <w:r w:rsidRPr="00951D66">
        <w:rPr>
          <w:rFonts w:eastAsia="Malgun Gothic"/>
          <w:sz w:val="20"/>
          <w:lang w:val="en-CA" w:eastAsia="ko-KR"/>
        </w:rPr>
        <w:t>2</w:t>
      </w:r>
      <w:r w:rsidRPr="00951D66">
        <w:rPr>
          <w:rFonts w:eastAsia="Malgun Gothic"/>
          <w:sz w:val="20"/>
          <w:vertAlign w:val="superscript"/>
          <w:lang w:val="en-CA" w:eastAsia="ko-KR"/>
        </w:rPr>
        <w:t>−16</w:t>
      </w:r>
      <w:r w:rsidRPr="00951D66">
        <w:rPr>
          <w:rFonts w:eastAsia="Malgun Gothic"/>
          <w:sz w:val="20"/>
          <w:lang w:val="en-CA" w:eastAsia="ko-KR"/>
        </w:rPr>
        <w:t xml:space="preserve"> </w:t>
      </w:r>
      <w:r w:rsidRPr="00951D66">
        <w:rPr>
          <w:sz w:val="20"/>
          <w:lang w:val="en-CA"/>
        </w:rPr>
        <w:t xml:space="preserve">degrees. The value of </w:t>
      </w:r>
      <w:proofErr w:type="spellStart"/>
      <w:r w:rsidRPr="00951D66">
        <w:rPr>
          <w:sz w:val="20"/>
          <w:lang w:val="en-CA"/>
        </w:rPr>
        <w:t>erp_yaw_rotation</w:t>
      </w:r>
      <w:proofErr w:type="spellEnd"/>
      <w:r w:rsidRPr="00951D66">
        <w:rPr>
          <w:sz w:val="20"/>
          <w:lang w:val="en-CA"/>
        </w:rPr>
        <w:t xml:space="preserve"> shall be in the range of </w:t>
      </w:r>
      <w:r w:rsidRPr="00951D66">
        <w:rPr>
          <w:rFonts w:eastAsia="Malgun Gothic"/>
          <w:sz w:val="20"/>
          <w:lang w:val="en-CA" w:eastAsia="ko-KR"/>
        </w:rPr>
        <w:t>−</w:t>
      </w:r>
      <w:r w:rsidRPr="00951D66">
        <w:rPr>
          <w:sz w:val="20"/>
          <w:lang w:val="en-CA"/>
        </w:rPr>
        <w:t>180 * 2</w:t>
      </w:r>
      <w:r w:rsidRPr="00951D66">
        <w:rPr>
          <w:sz w:val="20"/>
          <w:vertAlign w:val="superscript"/>
          <w:lang w:val="en-CA"/>
        </w:rPr>
        <w:t>16</w:t>
      </w:r>
      <w:r w:rsidRPr="00951D66">
        <w:rPr>
          <w:sz w:val="20"/>
          <w:lang w:val="en-CA"/>
        </w:rPr>
        <w:t xml:space="preserve"> (i.e., </w:t>
      </w:r>
      <w:r w:rsidRPr="00951D66">
        <w:rPr>
          <w:rFonts w:eastAsia="Malgun Gothic"/>
          <w:sz w:val="20"/>
          <w:lang w:val="en-CA" w:eastAsia="ko-KR"/>
        </w:rPr>
        <w:t>−11 796 480)</w:t>
      </w:r>
      <w:r w:rsidRPr="00951D66">
        <w:rPr>
          <w:sz w:val="20"/>
          <w:lang w:val="en-CA"/>
        </w:rPr>
        <w:t xml:space="preserve"> to 180 * 2</w:t>
      </w:r>
      <w:r w:rsidRPr="00951D66">
        <w:rPr>
          <w:sz w:val="20"/>
          <w:vertAlign w:val="superscript"/>
          <w:lang w:val="en-CA"/>
        </w:rPr>
        <w:t>16</w:t>
      </w:r>
      <w:r w:rsidRPr="00951D66">
        <w:rPr>
          <w:sz w:val="20"/>
          <w:lang w:val="en-CA"/>
        </w:rPr>
        <w:t> </w:t>
      </w:r>
      <w:r w:rsidRPr="00951D66">
        <w:rPr>
          <w:rFonts w:eastAsia="Malgun Gothic"/>
          <w:sz w:val="20"/>
          <w:lang w:val="en-CA" w:eastAsia="ko-KR"/>
        </w:rPr>
        <w:t>−</w:t>
      </w:r>
      <w:r w:rsidRPr="00951D66">
        <w:rPr>
          <w:sz w:val="20"/>
          <w:lang w:val="en-CA"/>
        </w:rPr>
        <w:t> 1 (i.e., </w:t>
      </w:r>
      <w:r w:rsidRPr="00951D66">
        <w:rPr>
          <w:rFonts w:eastAsia="Malgun Gothic"/>
          <w:sz w:val="20"/>
          <w:lang w:val="en-CA" w:eastAsia="ko-KR"/>
        </w:rPr>
        <w:t>11 796 479), inclusive</w:t>
      </w:r>
      <w:r w:rsidRPr="00951D66">
        <w:rPr>
          <w:sz w:val="20"/>
          <w:lang w:val="en-CA"/>
        </w:rPr>
        <w:t xml:space="preserve">. When not present, the value of </w:t>
      </w:r>
      <w:proofErr w:type="spellStart"/>
      <w:r w:rsidRPr="00951D66">
        <w:rPr>
          <w:sz w:val="20"/>
          <w:lang w:val="en-CA"/>
        </w:rPr>
        <w:t>erp_yaw_rotation</w:t>
      </w:r>
      <w:proofErr w:type="spellEnd"/>
      <w:r w:rsidRPr="00951D66">
        <w:rPr>
          <w:rFonts w:eastAsia="Malgun Gothic"/>
          <w:sz w:val="20"/>
          <w:lang w:val="en-CA" w:eastAsia="ko-KR"/>
        </w:rPr>
        <w:t xml:space="preserve"> </w:t>
      </w:r>
      <w:r w:rsidRPr="00951D66">
        <w:rPr>
          <w:sz w:val="20"/>
          <w:lang w:val="en-CA"/>
        </w:rPr>
        <w:t>is inferred to be equal to 0.</w:t>
      </w:r>
    </w:p>
    <w:p w:rsidR="00A24E56" w:rsidRPr="00951D66" w:rsidRDefault="00A24E56" w:rsidP="00A24E56">
      <w:pPr>
        <w:jc w:val="both"/>
        <w:rPr>
          <w:rFonts w:eastAsia="Malgun Gothic"/>
          <w:sz w:val="20"/>
          <w:lang w:val="en-CA" w:eastAsia="ko-KR"/>
        </w:rPr>
      </w:pPr>
      <w:r w:rsidRPr="00951D66">
        <w:rPr>
          <w:rFonts w:eastAsia="Malgun Gothic"/>
          <w:b/>
          <w:noProof/>
          <w:sz w:val="20"/>
          <w:lang w:val="en-CA" w:eastAsia="zh-CN"/>
        </w:rPr>
        <w:t>erp_</w:t>
      </w:r>
      <w:proofErr w:type="spellStart"/>
      <w:r w:rsidRPr="00951D66">
        <w:rPr>
          <w:b/>
          <w:bCs/>
          <w:color w:val="000000"/>
          <w:sz w:val="20"/>
          <w:lang w:val="en-CA"/>
        </w:rPr>
        <w:t>pitch_rotation</w:t>
      </w:r>
      <w:proofErr w:type="spellEnd"/>
      <w:r w:rsidRPr="00951D66">
        <w:rPr>
          <w:sz w:val="20"/>
          <w:lang w:val="en-CA"/>
        </w:rPr>
        <w:t xml:space="preserve"> specifies the value of the pitch rotation angle, in units of 2</w:t>
      </w:r>
      <w:r w:rsidRPr="00951D66">
        <w:rPr>
          <w:sz w:val="20"/>
          <w:vertAlign w:val="superscript"/>
          <w:lang w:val="en-CA"/>
        </w:rPr>
        <w:t>−16</w:t>
      </w:r>
      <w:r w:rsidRPr="00951D66">
        <w:rPr>
          <w:sz w:val="20"/>
          <w:lang w:val="en-CA"/>
        </w:rPr>
        <w:t xml:space="preserve"> degrees. The value of </w:t>
      </w:r>
      <w:proofErr w:type="spellStart"/>
      <w:r w:rsidRPr="00951D66">
        <w:rPr>
          <w:sz w:val="20"/>
          <w:lang w:val="en-CA"/>
        </w:rPr>
        <w:t>erp_pitch_rotation</w:t>
      </w:r>
      <w:proofErr w:type="spellEnd"/>
      <w:r w:rsidRPr="00951D66">
        <w:rPr>
          <w:sz w:val="20"/>
          <w:lang w:val="en-CA"/>
        </w:rPr>
        <w:t xml:space="preserve"> shall be in the range of </w:t>
      </w:r>
      <w:r w:rsidRPr="00951D66">
        <w:rPr>
          <w:rFonts w:eastAsia="Malgun Gothic"/>
          <w:sz w:val="20"/>
          <w:lang w:val="en-CA" w:eastAsia="ko-KR"/>
        </w:rPr>
        <w:t>−</w:t>
      </w:r>
      <w:r w:rsidRPr="00951D66">
        <w:rPr>
          <w:sz w:val="20"/>
          <w:lang w:val="en-CA"/>
        </w:rPr>
        <w:t>90 * 2</w:t>
      </w:r>
      <w:r w:rsidRPr="00951D66">
        <w:rPr>
          <w:sz w:val="20"/>
          <w:vertAlign w:val="superscript"/>
          <w:lang w:val="en-CA"/>
        </w:rPr>
        <w:t>16</w:t>
      </w:r>
      <w:r w:rsidRPr="00951D66">
        <w:rPr>
          <w:sz w:val="20"/>
          <w:lang w:val="en-CA"/>
        </w:rPr>
        <w:t xml:space="preserve"> (i.e., </w:t>
      </w:r>
      <w:r w:rsidRPr="00951D66">
        <w:rPr>
          <w:rFonts w:eastAsia="Malgun Gothic"/>
          <w:sz w:val="20"/>
          <w:lang w:val="en-CA" w:eastAsia="ko-KR"/>
        </w:rPr>
        <w:t xml:space="preserve">−5 898 240) to </w:t>
      </w:r>
      <w:r w:rsidRPr="00951D66">
        <w:rPr>
          <w:sz w:val="20"/>
          <w:lang w:val="en-CA"/>
        </w:rPr>
        <w:t>90 * 2</w:t>
      </w:r>
      <w:r w:rsidRPr="00951D66">
        <w:rPr>
          <w:sz w:val="20"/>
          <w:vertAlign w:val="superscript"/>
          <w:lang w:val="en-CA"/>
        </w:rPr>
        <w:t>16</w:t>
      </w:r>
      <w:r w:rsidRPr="00951D66">
        <w:rPr>
          <w:sz w:val="20"/>
          <w:lang w:val="en-CA"/>
        </w:rPr>
        <w:t xml:space="preserve"> (i.e., </w:t>
      </w:r>
      <w:r w:rsidRPr="00951D66">
        <w:rPr>
          <w:rFonts w:eastAsia="Malgun Gothic"/>
          <w:sz w:val="20"/>
          <w:lang w:val="en-CA" w:eastAsia="ko-KR"/>
        </w:rPr>
        <w:t>5 898 240), inclusive</w:t>
      </w:r>
      <w:r w:rsidRPr="00951D66">
        <w:rPr>
          <w:sz w:val="20"/>
          <w:lang w:val="en-CA"/>
        </w:rPr>
        <w:t xml:space="preserve">. When not present, the value of </w:t>
      </w:r>
      <w:proofErr w:type="spellStart"/>
      <w:r w:rsidRPr="00951D66">
        <w:rPr>
          <w:sz w:val="20"/>
          <w:lang w:val="en-CA"/>
        </w:rPr>
        <w:t>erp_pitch_rotation</w:t>
      </w:r>
      <w:proofErr w:type="spellEnd"/>
      <w:r w:rsidRPr="00951D66">
        <w:rPr>
          <w:sz w:val="20"/>
          <w:lang w:val="en-CA"/>
        </w:rPr>
        <w:t xml:space="preserve"> is inferred to be equal to 0.</w:t>
      </w:r>
    </w:p>
    <w:p w:rsidR="00A24E56" w:rsidRPr="00951D66" w:rsidDel="00A24E56" w:rsidRDefault="00A24E56">
      <w:pPr>
        <w:jc w:val="both"/>
        <w:rPr>
          <w:del w:id="138" w:author="Ye-Kui Wang" w:date="2017-10-07T12:25:00Z"/>
          <w:sz w:val="20"/>
          <w:lang w:val="en-CA"/>
        </w:rPr>
      </w:pPr>
      <w:r w:rsidRPr="00951D66">
        <w:rPr>
          <w:rFonts w:eastAsia="Malgun Gothic"/>
          <w:b/>
          <w:noProof/>
          <w:sz w:val="20"/>
          <w:lang w:val="en-CA" w:eastAsia="zh-CN"/>
        </w:rPr>
        <w:t>erp_</w:t>
      </w:r>
      <w:proofErr w:type="spellStart"/>
      <w:r w:rsidRPr="00951D66">
        <w:rPr>
          <w:b/>
          <w:bCs/>
          <w:color w:val="000000"/>
          <w:sz w:val="20"/>
          <w:lang w:val="en-CA"/>
        </w:rPr>
        <w:t>roll_rotation</w:t>
      </w:r>
      <w:proofErr w:type="spellEnd"/>
      <w:r w:rsidRPr="00951D66">
        <w:rPr>
          <w:sz w:val="20"/>
          <w:lang w:val="en-CA"/>
        </w:rPr>
        <w:t xml:space="preserve"> specifies the value of the roll rotation angle, in units of 2</w:t>
      </w:r>
      <w:r w:rsidRPr="00951D66">
        <w:rPr>
          <w:sz w:val="20"/>
          <w:vertAlign w:val="superscript"/>
          <w:lang w:val="en-CA"/>
        </w:rPr>
        <w:t>−16</w:t>
      </w:r>
      <w:r w:rsidRPr="00951D66">
        <w:rPr>
          <w:sz w:val="20"/>
          <w:lang w:val="en-CA"/>
        </w:rPr>
        <w:t xml:space="preserve"> degrees. The value of </w:t>
      </w:r>
      <w:proofErr w:type="spellStart"/>
      <w:r w:rsidRPr="00951D66">
        <w:rPr>
          <w:sz w:val="20"/>
          <w:lang w:val="en-CA"/>
        </w:rPr>
        <w:t>erp_roll_rotation</w:t>
      </w:r>
      <w:proofErr w:type="spellEnd"/>
      <w:r w:rsidRPr="00951D66">
        <w:rPr>
          <w:sz w:val="20"/>
          <w:lang w:val="en-CA"/>
        </w:rPr>
        <w:t xml:space="preserve"> shall be in the range of </w:t>
      </w:r>
      <w:r w:rsidRPr="00951D66">
        <w:rPr>
          <w:rFonts w:eastAsia="Malgun Gothic"/>
          <w:sz w:val="20"/>
          <w:lang w:val="en-CA" w:eastAsia="ko-KR"/>
        </w:rPr>
        <w:t>−</w:t>
      </w:r>
      <w:r w:rsidRPr="00951D66">
        <w:rPr>
          <w:sz w:val="20"/>
          <w:lang w:val="en-CA"/>
        </w:rPr>
        <w:t>180 * 2</w:t>
      </w:r>
      <w:r w:rsidRPr="00951D66">
        <w:rPr>
          <w:sz w:val="20"/>
          <w:vertAlign w:val="superscript"/>
          <w:lang w:val="en-CA"/>
        </w:rPr>
        <w:t>16</w:t>
      </w:r>
      <w:r w:rsidRPr="00951D66">
        <w:rPr>
          <w:sz w:val="20"/>
          <w:lang w:val="en-CA"/>
        </w:rPr>
        <w:t xml:space="preserve"> (i.e., </w:t>
      </w:r>
      <w:r w:rsidRPr="00951D66">
        <w:rPr>
          <w:rFonts w:eastAsia="Malgun Gothic"/>
          <w:sz w:val="20"/>
          <w:lang w:val="en-CA" w:eastAsia="ko-KR"/>
        </w:rPr>
        <w:t>−11 796 480)</w:t>
      </w:r>
      <w:r w:rsidRPr="00951D66">
        <w:rPr>
          <w:sz w:val="20"/>
          <w:lang w:val="en-CA"/>
        </w:rPr>
        <w:t xml:space="preserve"> to 180 * 2</w:t>
      </w:r>
      <w:r w:rsidRPr="00951D66">
        <w:rPr>
          <w:sz w:val="20"/>
          <w:vertAlign w:val="superscript"/>
          <w:lang w:val="en-CA"/>
        </w:rPr>
        <w:t>16</w:t>
      </w:r>
      <w:r w:rsidRPr="00951D66">
        <w:rPr>
          <w:sz w:val="20"/>
          <w:lang w:val="en-CA"/>
        </w:rPr>
        <w:t> − 1 (i.e., </w:t>
      </w:r>
      <w:r w:rsidRPr="00951D66">
        <w:rPr>
          <w:rFonts w:eastAsia="Malgun Gothic"/>
          <w:sz w:val="20"/>
          <w:lang w:val="en-CA" w:eastAsia="ko-KR"/>
        </w:rPr>
        <w:t>11 796 479), inclusive</w:t>
      </w:r>
      <w:r w:rsidRPr="00951D66">
        <w:rPr>
          <w:sz w:val="20"/>
          <w:lang w:val="en-CA"/>
        </w:rPr>
        <w:t xml:space="preserve">. When not present, the value of </w:t>
      </w:r>
      <w:proofErr w:type="spellStart"/>
      <w:r w:rsidRPr="00951D66">
        <w:rPr>
          <w:sz w:val="20"/>
          <w:lang w:val="en-CA"/>
        </w:rPr>
        <w:t>erp_roll_rotation</w:t>
      </w:r>
      <w:proofErr w:type="spellEnd"/>
      <w:r w:rsidRPr="00951D66">
        <w:rPr>
          <w:sz w:val="20"/>
          <w:lang w:val="en-CA"/>
        </w:rPr>
        <w:t xml:space="preserve"> is inferred to be equal to 0.</w:t>
      </w:r>
    </w:p>
    <w:p w:rsidR="00A24E56" w:rsidRPr="00951D66" w:rsidDel="00A24E56" w:rsidRDefault="00A24E56">
      <w:pPr>
        <w:jc w:val="both"/>
        <w:rPr>
          <w:del w:id="139" w:author="Ye-Kui Wang" w:date="2017-10-07T12:25:00Z"/>
          <w:sz w:val="20"/>
          <w:lang w:val="en-CA"/>
        </w:rPr>
      </w:pPr>
      <w:del w:id="140" w:author="Ye-Kui Wang" w:date="2017-10-07T12:25:00Z">
        <w:r w:rsidRPr="00951D66" w:rsidDel="00A24E56">
          <w:rPr>
            <w:b/>
            <w:sz w:val="20"/>
            <w:lang w:val="en-CA"/>
          </w:rPr>
          <w:delText>erp_azimuth_min</w:delText>
        </w:r>
        <w:r w:rsidRPr="00951D66" w:rsidDel="00A24E56">
          <w:rPr>
            <w:sz w:val="20"/>
            <w:lang w:val="en-CA"/>
          </w:rPr>
          <w:delText xml:space="preserve"> specifies the minimum azimuth value of the coverage sphere region, in units of 2</w:delText>
        </w:r>
        <w:r w:rsidRPr="00951D66" w:rsidDel="00A24E56">
          <w:rPr>
            <w:sz w:val="20"/>
            <w:vertAlign w:val="superscript"/>
            <w:lang w:val="en-CA"/>
          </w:rPr>
          <w:delText>−16</w:delText>
        </w:r>
        <w:r w:rsidRPr="00951D66" w:rsidDel="00A24E56">
          <w:rPr>
            <w:sz w:val="20"/>
            <w:lang w:val="en-CA"/>
          </w:rPr>
          <w:delText xml:space="preserve"> degrees. The value of erp_azimuth_min shall be in the range of </w:delText>
        </w:r>
        <w:r w:rsidRPr="00951D66" w:rsidDel="00A24E56">
          <w:rPr>
            <w:rFonts w:eastAsia="Malgun Gothic"/>
            <w:sz w:val="20"/>
            <w:lang w:val="en-CA" w:eastAsia="ko-KR"/>
          </w:rPr>
          <w:delText>−</w:delText>
        </w:r>
        <w:r w:rsidRPr="00951D66" w:rsidDel="00A24E56">
          <w:rPr>
            <w:sz w:val="20"/>
            <w:lang w:val="en-CA"/>
          </w:rPr>
          <w:delText>360 * 2</w:delText>
        </w:r>
        <w:r w:rsidRPr="00951D66" w:rsidDel="00A24E56">
          <w:rPr>
            <w:sz w:val="20"/>
            <w:vertAlign w:val="superscript"/>
            <w:lang w:val="en-CA"/>
          </w:rPr>
          <w:delText>16</w:delText>
        </w:r>
        <w:r w:rsidRPr="00951D66" w:rsidDel="00A24E56">
          <w:rPr>
            <w:sz w:val="20"/>
            <w:lang w:val="en-CA"/>
          </w:rPr>
          <w:delText xml:space="preserve"> (i.e., </w:delText>
        </w:r>
        <w:r w:rsidRPr="00951D66" w:rsidDel="00A24E56">
          <w:rPr>
            <w:rFonts w:eastAsia="Malgun Gothic"/>
            <w:sz w:val="20"/>
            <w:lang w:val="en-CA" w:eastAsia="ko-KR"/>
          </w:rPr>
          <w:delText>−23 592 960)</w:delText>
        </w:r>
        <w:r w:rsidRPr="00951D66" w:rsidDel="00A24E56">
          <w:rPr>
            <w:sz w:val="20"/>
            <w:lang w:val="en-CA"/>
          </w:rPr>
          <w:delText xml:space="preserve"> to 360 * 2</w:delText>
        </w:r>
        <w:r w:rsidRPr="00951D66" w:rsidDel="00A24E56">
          <w:rPr>
            <w:sz w:val="20"/>
            <w:vertAlign w:val="superscript"/>
            <w:lang w:val="en-CA"/>
          </w:rPr>
          <w:delText>16</w:delText>
        </w:r>
        <w:r w:rsidRPr="00951D66" w:rsidDel="00A24E56">
          <w:rPr>
            <w:sz w:val="20"/>
            <w:lang w:val="en-CA"/>
          </w:rPr>
          <w:delText>−1 (i.e., </w:delText>
        </w:r>
        <w:r w:rsidRPr="00951D66" w:rsidDel="00A24E56">
          <w:rPr>
            <w:rFonts w:eastAsia="Malgun Gothic"/>
            <w:sz w:val="20"/>
            <w:lang w:val="en-CA" w:eastAsia="ko-KR"/>
          </w:rPr>
          <w:delText>23 592 959),</w:delText>
        </w:r>
        <w:r w:rsidRPr="00951D66" w:rsidDel="00A24E56">
          <w:rPr>
            <w:sz w:val="20"/>
            <w:lang w:val="en-CA"/>
          </w:rPr>
          <w:delText xml:space="preserve"> inclusive. When not present, the value of erp_azimuth_min is inferred to be equal to </w:delText>
        </w:r>
        <w:r w:rsidRPr="00951D66" w:rsidDel="00A24E56">
          <w:rPr>
            <w:rFonts w:eastAsia="Malgun Gothic"/>
            <w:sz w:val="20"/>
            <w:lang w:val="en-CA" w:eastAsia="ko-KR"/>
          </w:rPr>
          <w:delText>−</w:delText>
        </w:r>
        <w:r w:rsidRPr="00951D66" w:rsidDel="00A24E56">
          <w:rPr>
            <w:sz w:val="20"/>
            <w:lang w:val="en-CA"/>
          </w:rPr>
          <w:delText>180 * 2</w:delText>
        </w:r>
        <w:r w:rsidRPr="00951D66" w:rsidDel="00A24E56">
          <w:rPr>
            <w:sz w:val="20"/>
            <w:vertAlign w:val="superscript"/>
            <w:lang w:val="en-CA"/>
          </w:rPr>
          <w:delText>16</w:delText>
        </w:r>
        <w:r w:rsidRPr="00951D66" w:rsidDel="00A24E56">
          <w:rPr>
            <w:sz w:val="20"/>
            <w:lang w:val="en-CA"/>
          </w:rPr>
          <w:delText xml:space="preserve"> (i.e., </w:delText>
        </w:r>
        <w:r w:rsidRPr="00951D66" w:rsidDel="00A24E56">
          <w:rPr>
            <w:rFonts w:eastAsia="Malgun Gothic"/>
            <w:sz w:val="20"/>
            <w:lang w:val="en-CA" w:eastAsia="ko-KR"/>
          </w:rPr>
          <w:delText>11 796 480)</w:delText>
        </w:r>
        <w:r w:rsidRPr="00951D66" w:rsidDel="00A24E56">
          <w:rPr>
            <w:sz w:val="20"/>
            <w:lang w:val="en-CA"/>
          </w:rPr>
          <w:delText>.</w:delText>
        </w:r>
      </w:del>
    </w:p>
    <w:p w:rsidR="00A24E56" w:rsidRPr="00951D66" w:rsidDel="00A24E56" w:rsidRDefault="00A24E56">
      <w:pPr>
        <w:jc w:val="both"/>
        <w:rPr>
          <w:del w:id="141" w:author="Ye-Kui Wang" w:date="2017-10-07T12:25:00Z"/>
          <w:sz w:val="20"/>
          <w:lang w:val="en-CA"/>
        </w:rPr>
      </w:pPr>
      <w:bookmarkStart w:id="142" w:name="_Hlk492757129"/>
      <w:del w:id="143" w:author="Ye-Kui Wang" w:date="2017-10-07T12:25:00Z">
        <w:r w:rsidRPr="00951D66" w:rsidDel="00A24E56">
          <w:rPr>
            <w:b/>
            <w:sz w:val="20"/>
            <w:lang w:val="en-CA"/>
          </w:rPr>
          <w:delText>erp_azimuth_max</w:delText>
        </w:r>
        <w:r w:rsidRPr="00951D66" w:rsidDel="00A24E56">
          <w:rPr>
            <w:sz w:val="20"/>
            <w:lang w:val="en-CA"/>
          </w:rPr>
          <w:delText xml:space="preserve"> </w:delText>
        </w:r>
        <w:bookmarkEnd w:id="142"/>
        <w:r w:rsidRPr="00951D66" w:rsidDel="00A24E56">
          <w:rPr>
            <w:sz w:val="20"/>
            <w:lang w:val="en-CA"/>
          </w:rPr>
          <w:delText>specifies the maximum azimuth value of the coverage sphere region, in units of 2</w:delText>
        </w:r>
        <w:r w:rsidRPr="00951D66" w:rsidDel="00A24E56">
          <w:rPr>
            <w:sz w:val="20"/>
            <w:vertAlign w:val="superscript"/>
            <w:lang w:val="en-CA"/>
          </w:rPr>
          <w:delText>−16</w:delText>
        </w:r>
        <w:r w:rsidRPr="00951D66" w:rsidDel="00A24E56">
          <w:rPr>
            <w:sz w:val="20"/>
            <w:lang w:val="en-CA"/>
          </w:rPr>
          <w:delText xml:space="preserve"> degrees. The value of erp_azimuth_max shall be in the range of </w:delText>
        </w:r>
        <w:r w:rsidRPr="00951D66" w:rsidDel="00A24E56">
          <w:rPr>
            <w:rFonts w:eastAsia="Malgun Gothic"/>
            <w:sz w:val="20"/>
            <w:lang w:val="en-CA" w:eastAsia="ko-KR"/>
          </w:rPr>
          <w:delText>−</w:delText>
        </w:r>
        <w:r w:rsidRPr="00951D66" w:rsidDel="00A24E56">
          <w:rPr>
            <w:sz w:val="20"/>
            <w:lang w:val="en-CA"/>
          </w:rPr>
          <w:delText>360 * 2</w:delText>
        </w:r>
        <w:r w:rsidRPr="00951D66" w:rsidDel="00A24E56">
          <w:rPr>
            <w:sz w:val="20"/>
            <w:vertAlign w:val="superscript"/>
            <w:lang w:val="en-CA"/>
          </w:rPr>
          <w:delText>16</w:delText>
        </w:r>
        <w:r w:rsidRPr="00951D66" w:rsidDel="00A24E56">
          <w:rPr>
            <w:sz w:val="20"/>
            <w:lang w:val="en-CA"/>
          </w:rPr>
          <w:delText>+1 (i.e., </w:delText>
        </w:r>
        <w:r w:rsidRPr="00951D66" w:rsidDel="00A24E56">
          <w:rPr>
            <w:rFonts w:eastAsia="Malgun Gothic"/>
            <w:sz w:val="20"/>
            <w:lang w:val="en-CA" w:eastAsia="ko-KR"/>
          </w:rPr>
          <w:delText>−23 592 959)</w:delText>
        </w:r>
        <w:r w:rsidRPr="00951D66" w:rsidDel="00A24E56">
          <w:rPr>
            <w:sz w:val="20"/>
            <w:lang w:val="en-CA"/>
          </w:rPr>
          <w:delText xml:space="preserve"> to 360 * 2</w:delText>
        </w:r>
        <w:r w:rsidRPr="00951D66" w:rsidDel="00A24E56">
          <w:rPr>
            <w:sz w:val="20"/>
            <w:vertAlign w:val="superscript"/>
            <w:lang w:val="en-CA"/>
          </w:rPr>
          <w:delText>16</w:delText>
        </w:r>
        <w:r w:rsidRPr="00951D66" w:rsidDel="00A24E56">
          <w:rPr>
            <w:sz w:val="20"/>
            <w:lang w:val="en-CA"/>
          </w:rPr>
          <w:delText xml:space="preserve"> (i.e., </w:delText>
        </w:r>
        <w:r w:rsidRPr="00951D66" w:rsidDel="00A24E56">
          <w:rPr>
            <w:rFonts w:eastAsia="Malgun Gothic"/>
            <w:sz w:val="20"/>
            <w:lang w:val="en-CA" w:eastAsia="ko-KR"/>
          </w:rPr>
          <w:delText>23 592 960)</w:delText>
        </w:r>
        <w:r w:rsidRPr="00951D66" w:rsidDel="00A24E56">
          <w:rPr>
            <w:sz w:val="20"/>
            <w:lang w:val="en-CA"/>
          </w:rPr>
          <w:delText>, inclusive. When not present, the value of erp_azimuth_max is inferred to be equal to 180 * 2</w:delText>
        </w:r>
        <w:r w:rsidRPr="00951D66" w:rsidDel="00A24E56">
          <w:rPr>
            <w:sz w:val="20"/>
            <w:vertAlign w:val="superscript"/>
            <w:lang w:val="en-CA"/>
          </w:rPr>
          <w:delText>16</w:delText>
        </w:r>
        <w:r w:rsidRPr="00951D66" w:rsidDel="00A24E56">
          <w:rPr>
            <w:sz w:val="20"/>
            <w:lang w:val="en-CA"/>
          </w:rPr>
          <w:delText xml:space="preserve"> (i.e., </w:delText>
        </w:r>
        <w:r w:rsidRPr="00951D66" w:rsidDel="00A24E56">
          <w:rPr>
            <w:rFonts w:eastAsia="Malgun Gothic"/>
            <w:sz w:val="20"/>
            <w:lang w:val="en-CA" w:eastAsia="ko-KR"/>
          </w:rPr>
          <w:delText>11 796 480)</w:delText>
        </w:r>
        <w:r w:rsidRPr="00951D66" w:rsidDel="00A24E56">
          <w:rPr>
            <w:sz w:val="20"/>
            <w:lang w:val="en-CA"/>
          </w:rPr>
          <w:delText>.</w:delText>
        </w:r>
      </w:del>
    </w:p>
    <w:p w:rsidR="00A24E56" w:rsidRPr="00951D66" w:rsidDel="00A24E56" w:rsidRDefault="00A24E56">
      <w:pPr>
        <w:jc w:val="both"/>
        <w:rPr>
          <w:del w:id="144" w:author="Ye-Kui Wang" w:date="2017-10-07T12:25:00Z"/>
          <w:sz w:val="20"/>
          <w:lang w:val="en-CA"/>
        </w:rPr>
      </w:pPr>
      <w:del w:id="145" w:author="Ye-Kui Wang" w:date="2017-10-07T12:25:00Z">
        <w:r w:rsidRPr="00951D66" w:rsidDel="00A24E56">
          <w:rPr>
            <w:sz w:val="20"/>
            <w:lang w:val="en-CA"/>
          </w:rPr>
          <w:delText>The value of erp_azimuth_max shall be greater than erp_azimuth_min.</w:delText>
        </w:r>
      </w:del>
    </w:p>
    <w:p w:rsidR="00A24E56" w:rsidRPr="00951D66" w:rsidDel="00A24E56" w:rsidRDefault="00A24E56">
      <w:pPr>
        <w:jc w:val="both"/>
        <w:rPr>
          <w:del w:id="146" w:author="Ye-Kui Wang" w:date="2017-10-07T12:25:00Z"/>
          <w:sz w:val="20"/>
          <w:lang w:val="en-CA"/>
        </w:rPr>
      </w:pPr>
      <w:del w:id="147" w:author="Ye-Kui Wang" w:date="2017-10-07T12:25:00Z">
        <w:r w:rsidRPr="00951D66" w:rsidDel="00A24E56">
          <w:rPr>
            <w:b/>
            <w:sz w:val="20"/>
            <w:lang w:val="en-CA"/>
          </w:rPr>
          <w:delText>erp_elevation_min</w:delText>
        </w:r>
        <w:r w:rsidRPr="00951D66" w:rsidDel="00A24E56">
          <w:rPr>
            <w:sz w:val="20"/>
            <w:lang w:val="en-CA"/>
          </w:rPr>
          <w:delText xml:space="preserve"> specifies the minimum elevation value of the </w:delText>
        </w:r>
        <w:bookmarkStart w:id="148" w:name="_Hlk490820168"/>
        <w:r w:rsidRPr="00951D66" w:rsidDel="00A24E56">
          <w:rPr>
            <w:sz w:val="20"/>
            <w:lang w:val="en-CA"/>
          </w:rPr>
          <w:delText>coverage sphere region</w:delText>
        </w:r>
        <w:bookmarkEnd w:id="148"/>
        <w:r w:rsidRPr="00951D66" w:rsidDel="00A24E56">
          <w:rPr>
            <w:sz w:val="20"/>
            <w:lang w:val="en-CA"/>
          </w:rPr>
          <w:delText>, in units of 2</w:delText>
        </w:r>
        <w:r w:rsidRPr="00951D66" w:rsidDel="00A24E56">
          <w:rPr>
            <w:sz w:val="20"/>
            <w:vertAlign w:val="superscript"/>
            <w:lang w:val="en-CA"/>
          </w:rPr>
          <w:delText>−16</w:delText>
        </w:r>
        <w:r w:rsidRPr="00951D66" w:rsidDel="00A24E56">
          <w:rPr>
            <w:sz w:val="20"/>
            <w:lang w:val="en-CA"/>
          </w:rPr>
          <w:delText xml:space="preserve"> degrees. The value of erp_elevation_min shall be in the range of </w:delText>
        </w:r>
        <w:r w:rsidRPr="00951D66" w:rsidDel="00A24E56">
          <w:rPr>
            <w:rFonts w:eastAsia="Malgun Gothic"/>
            <w:sz w:val="20"/>
            <w:lang w:val="en-CA" w:eastAsia="ko-KR"/>
          </w:rPr>
          <w:delText>−</w:delText>
        </w:r>
        <w:r w:rsidRPr="00951D66" w:rsidDel="00A24E56">
          <w:rPr>
            <w:sz w:val="20"/>
            <w:lang w:val="en-CA"/>
          </w:rPr>
          <w:delText>90 * 2</w:delText>
        </w:r>
        <w:r w:rsidRPr="00951D66" w:rsidDel="00A24E56">
          <w:rPr>
            <w:sz w:val="20"/>
            <w:vertAlign w:val="superscript"/>
            <w:lang w:val="en-CA"/>
          </w:rPr>
          <w:delText>16</w:delText>
        </w:r>
        <w:r w:rsidRPr="00951D66" w:rsidDel="00A24E56">
          <w:rPr>
            <w:sz w:val="20"/>
            <w:lang w:val="en-CA"/>
          </w:rPr>
          <w:delText xml:space="preserve"> (i.e., </w:delText>
        </w:r>
        <w:r w:rsidRPr="00951D66" w:rsidDel="00A24E56">
          <w:rPr>
            <w:rFonts w:eastAsia="Malgun Gothic"/>
            <w:sz w:val="20"/>
            <w:lang w:val="en-CA" w:eastAsia="ko-KR"/>
          </w:rPr>
          <w:delText xml:space="preserve">−5 898 240) to </w:delText>
        </w:r>
        <w:r w:rsidRPr="00951D66" w:rsidDel="00A24E56">
          <w:rPr>
            <w:sz w:val="20"/>
            <w:lang w:val="en-CA"/>
          </w:rPr>
          <w:delText>90 * 2</w:delText>
        </w:r>
        <w:r w:rsidRPr="00951D66" w:rsidDel="00A24E56">
          <w:rPr>
            <w:sz w:val="20"/>
            <w:vertAlign w:val="superscript"/>
            <w:lang w:val="en-CA"/>
          </w:rPr>
          <w:delText>16</w:delText>
        </w:r>
        <w:r w:rsidRPr="00951D66" w:rsidDel="00A24E56">
          <w:rPr>
            <w:sz w:val="20"/>
            <w:lang w:val="en-CA"/>
          </w:rPr>
          <w:delText>−1 (i.e., </w:delText>
        </w:r>
        <w:r w:rsidRPr="00951D66" w:rsidDel="00A24E56">
          <w:rPr>
            <w:rFonts w:eastAsia="Malgun Gothic"/>
            <w:sz w:val="20"/>
            <w:lang w:val="en-CA" w:eastAsia="ko-KR"/>
          </w:rPr>
          <w:delText>5 898 239), inclusive</w:delText>
        </w:r>
        <w:r w:rsidRPr="00951D66" w:rsidDel="00A24E56">
          <w:rPr>
            <w:sz w:val="20"/>
            <w:lang w:val="en-CA"/>
          </w:rPr>
          <w:delText xml:space="preserve">. When not present, the value of erp_elevation_min is inferred to be equal to </w:delText>
        </w:r>
        <w:r w:rsidRPr="00951D66" w:rsidDel="00A24E56">
          <w:rPr>
            <w:rFonts w:eastAsia="Malgun Gothic"/>
            <w:sz w:val="20"/>
            <w:lang w:val="en-CA" w:eastAsia="ko-KR"/>
          </w:rPr>
          <w:delText>−</w:delText>
        </w:r>
        <w:r w:rsidRPr="00951D66" w:rsidDel="00A24E56">
          <w:rPr>
            <w:sz w:val="20"/>
            <w:lang w:val="en-CA"/>
          </w:rPr>
          <w:delText>90 * 2</w:delText>
        </w:r>
        <w:r w:rsidRPr="00951D66" w:rsidDel="00A24E56">
          <w:rPr>
            <w:sz w:val="20"/>
            <w:vertAlign w:val="superscript"/>
            <w:lang w:val="en-CA"/>
          </w:rPr>
          <w:delText>16</w:delText>
        </w:r>
        <w:r w:rsidRPr="00951D66" w:rsidDel="00A24E56">
          <w:rPr>
            <w:sz w:val="20"/>
            <w:lang w:val="en-CA"/>
          </w:rPr>
          <w:delText>.</w:delText>
        </w:r>
      </w:del>
    </w:p>
    <w:p w:rsidR="00A24E56" w:rsidRPr="00951D66" w:rsidDel="00A24E56" w:rsidRDefault="00A24E56">
      <w:pPr>
        <w:jc w:val="both"/>
        <w:rPr>
          <w:del w:id="149" w:author="Ye-Kui Wang" w:date="2017-10-07T12:25:00Z"/>
          <w:sz w:val="20"/>
          <w:lang w:val="en-CA"/>
        </w:rPr>
      </w:pPr>
      <w:del w:id="150" w:author="Ye-Kui Wang" w:date="2017-10-07T12:25:00Z">
        <w:r w:rsidRPr="00951D66" w:rsidDel="00A24E56">
          <w:rPr>
            <w:b/>
            <w:sz w:val="20"/>
            <w:lang w:val="en-CA"/>
          </w:rPr>
          <w:delText>erp_elevation_max</w:delText>
        </w:r>
        <w:r w:rsidRPr="00951D66" w:rsidDel="00A24E56">
          <w:rPr>
            <w:sz w:val="20"/>
            <w:lang w:val="en-CA"/>
          </w:rPr>
          <w:delText xml:space="preserve"> specifies the maximum elevation value of the coverage sphere region, in units of 2</w:delText>
        </w:r>
        <w:r w:rsidRPr="00951D66" w:rsidDel="00A24E56">
          <w:rPr>
            <w:sz w:val="20"/>
            <w:vertAlign w:val="superscript"/>
            <w:lang w:val="en-CA"/>
          </w:rPr>
          <w:delText>−16</w:delText>
        </w:r>
        <w:r w:rsidRPr="00951D66" w:rsidDel="00A24E56">
          <w:rPr>
            <w:sz w:val="20"/>
            <w:lang w:val="en-CA"/>
          </w:rPr>
          <w:delText xml:space="preserve"> degrees. The value of erp_elevation_max shall be in the range of </w:delText>
        </w:r>
        <w:r w:rsidRPr="00951D66" w:rsidDel="00A24E56">
          <w:rPr>
            <w:rFonts w:eastAsia="Malgun Gothic"/>
            <w:sz w:val="20"/>
            <w:lang w:val="en-CA" w:eastAsia="ko-KR"/>
          </w:rPr>
          <w:delText>−</w:delText>
        </w:r>
        <w:r w:rsidRPr="00951D66" w:rsidDel="00A24E56">
          <w:rPr>
            <w:sz w:val="20"/>
            <w:lang w:val="en-CA"/>
          </w:rPr>
          <w:delText>90 * 2</w:delText>
        </w:r>
        <w:r w:rsidRPr="00951D66" w:rsidDel="00A24E56">
          <w:rPr>
            <w:sz w:val="20"/>
            <w:vertAlign w:val="superscript"/>
            <w:lang w:val="en-CA"/>
          </w:rPr>
          <w:delText>16</w:delText>
        </w:r>
        <w:r w:rsidRPr="00951D66" w:rsidDel="00A24E56">
          <w:rPr>
            <w:sz w:val="20"/>
            <w:lang w:val="en-CA"/>
          </w:rPr>
          <w:delText>+1 (i.e., </w:delText>
        </w:r>
        <w:r w:rsidRPr="00951D66" w:rsidDel="00A24E56">
          <w:rPr>
            <w:rFonts w:eastAsia="Malgun Gothic"/>
            <w:sz w:val="20"/>
            <w:lang w:val="en-CA" w:eastAsia="ko-KR"/>
          </w:rPr>
          <w:delText xml:space="preserve">−5 898 239) to </w:delText>
        </w:r>
        <w:r w:rsidRPr="00951D66" w:rsidDel="00A24E56">
          <w:rPr>
            <w:sz w:val="20"/>
            <w:lang w:val="en-CA"/>
          </w:rPr>
          <w:delText>90 * 2</w:delText>
        </w:r>
        <w:r w:rsidRPr="00951D66" w:rsidDel="00A24E56">
          <w:rPr>
            <w:sz w:val="20"/>
            <w:vertAlign w:val="superscript"/>
            <w:lang w:val="en-CA"/>
          </w:rPr>
          <w:delText>16</w:delText>
        </w:r>
        <w:r w:rsidRPr="00951D66" w:rsidDel="00A24E56">
          <w:rPr>
            <w:sz w:val="20"/>
            <w:lang w:val="en-CA"/>
          </w:rPr>
          <w:delText xml:space="preserve"> (i.e., </w:delText>
        </w:r>
        <w:r w:rsidRPr="00951D66" w:rsidDel="00A24E56">
          <w:rPr>
            <w:rFonts w:eastAsia="Malgun Gothic"/>
            <w:sz w:val="20"/>
            <w:lang w:val="en-CA" w:eastAsia="ko-KR"/>
          </w:rPr>
          <w:delText>5 898 240), inclusive</w:delText>
        </w:r>
        <w:r w:rsidRPr="00951D66" w:rsidDel="00A24E56">
          <w:rPr>
            <w:sz w:val="20"/>
            <w:lang w:val="en-CA"/>
          </w:rPr>
          <w:delText>. When not present, the value of erp_elevation_max is inferred to be equal to 90 * 2</w:delText>
        </w:r>
        <w:r w:rsidRPr="00951D66" w:rsidDel="00A24E56">
          <w:rPr>
            <w:sz w:val="20"/>
            <w:vertAlign w:val="superscript"/>
            <w:lang w:val="en-CA"/>
          </w:rPr>
          <w:delText>16</w:delText>
        </w:r>
        <w:r w:rsidRPr="00951D66" w:rsidDel="00A24E56">
          <w:rPr>
            <w:sz w:val="20"/>
            <w:lang w:val="en-CA"/>
          </w:rPr>
          <w:delText>.</w:delText>
        </w:r>
      </w:del>
    </w:p>
    <w:p w:rsidR="00A24E56" w:rsidRPr="00951D66" w:rsidRDefault="00A24E56" w:rsidP="00A24E56">
      <w:pPr>
        <w:jc w:val="both"/>
        <w:rPr>
          <w:sz w:val="20"/>
          <w:lang w:val="en-CA"/>
        </w:rPr>
      </w:pPr>
      <w:del w:id="151" w:author="Ye-Kui Wang" w:date="2017-10-07T12:25:00Z">
        <w:r w:rsidRPr="00951D66" w:rsidDel="00A24E56">
          <w:rPr>
            <w:sz w:val="20"/>
            <w:lang w:val="en-CA"/>
          </w:rPr>
          <w:delText>The value of erp_elevation_max shall be greater than erp_elevation_min.</w:delText>
        </w:r>
      </w:del>
    </w:p>
    <w:p w:rsidR="00A07CE9" w:rsidRPr="00951D66" w:rsidRDefault="00A07CE9" w:rsidP="00A07CE9">
      <w:pPr>
        <w:pStyle w:val="Heading2"/>
        <w:tabs>
          <w:tab w:val="clear" w:pos="720"/>
          <w:tab w:val="clear" w:pos="1080"/>
          <w:tab w:val="clear" w:pos="1440"/>
        </w:tabs>
        <w:overflowPunct/>
        <w:autoSpaceDE/>
        <w:autoSpaceDN/>
        <w:adjustRightInd/>
        <w:ind w:left="576" w:hanging="576"/>
        <w:jc w:val="both"/>
        <w:textAlignment w:val="auto"/>
        <w:rPr>
          <w:lang w:val="en-CA"/>
        </w:rPr>
      </w:pPr>
      <w:r w:rsidRPr="00951D66">
        <w:rPr>
          <w:lang w:val="en-CA"/>
        </w:rPr>
        <w:t>Changes to the sample location remapping process</w:t>
      </w:r>
    </w:p>
    <w:p w:rsidR="00FD05AE" w:rsidRPr="00951D66" w:rsidRDefault="00FD05AE" w:rsidP="00FD05AE">
      <w:pPr>
        <w:pStyle w:val="3N3"/>
        <w:keepNext/>
        <w:numPr>
          <w:ilvl w:val="0"/>
          <w:numId w:val="0"/>
        </w:numPr>
        <w:tabs>
          <w:tab w:val="left" w:pos="360"/>
          <w:tab w:val="left" w:pos="720"/>
          <w:tab w:val="left" w:pos="1080"/>
        </w:tabs>
        <w:ind w:left="1080" w:hanging="1080"/>
        <w:rPr>
          <w:b/>
          <w:i/>
          <w:lang w:val="en-CA"/>
        </w:rPr>
      </w:pPr>
      <w:bookmarkStart w:id="152" w:name="SampleRemappingGeneral"/>
      <w:bookmarkStart w:id="153" w:name="_Ref490741123"/>
      <w:bookmarkEnd w:id="13"/>
      <w:r w:rsidRPr="00951D66">
        <w:rPr>
          <w:b/>
          <w:i/>
          <w:lang w:val="en-CA"/>
        </w:rPr>
        <w:t>D.3.41.5.1</w:t>
      </w:r>
      <w:bookmarkEnd w:id="152"/>
      <w:r w:rsidRPr="00951D66">
        <w:rPr>
          <w:b/>
          <w:i/>
          <w:lang w:val="en-CA"/>
        </w:rPr>
        <w:tab/>
        <w:t>General</w:t>
      </w:r>
      <w:bookmarkEnd w:id="153"/>
    </w:p>
    <w:p w:rsidR="00FD05AE" w:rsidRPr="00951D66" w:rsidRDefault="00FD05AE" w:rsidP="00FD05AE">
      <w:pPr>
        <w:jc w:val="both"/>
        <w:rPr>
          <w:rFonts w:eastAsia="Calibri"/>
          <w:sz w:val="20"/>
          <w:lang w:val="en-CA"/>
        </w:rPr>
      </w:pPr>
      <w:r w:rsidRPr="00951D66">
        <w:rPr>
          <w:rFonts w:eastAsia="Calibri"/>
          <w:sz w:val="20"/>
          <w:lang w:val="en-CA"/>
        </w:rPr>
        <w:t>To remap colour sample locations of a region-wise packed picture to a unit sphere, the following ordered steps are applied:</w:t>
      </w:r>
    </w:p>
    <w:p w:rsidR="00FD05AE" w:rsidRPr="00951D66" w:rsidRDefault="00FD05AE" w:rsidP="00FD05AE">
      <w:pPr>
        <w:tabs>
          <w:tab w:val="clear" w:pos="360"/>
          <w:tab w:val="clear" w:pos="720"/>
          <w:tab w:val="clear" w:pos="1080"/>
          <w:tab w:val="clear" w:pos="1440"/>
          <w:tab w:val="left" w:pos="794"/>
          <w:tab w:val="left" w:pos="1191"/>
          <w:tab w:val="left" w:pos="1588"/>
          <w:tab w:val="left" w:pos="1985"/>
        </w:tabs>
        <w:ind w:left="403" w:hanging="403"/>
        <w:jc w:val="both"/>
        <w:rPr>
          <w:rFonts w:eastAsia="Calibri"/>
          <w:sz w:val="20"/>
          <w:lang w:val="en-CA"/>
        </w:rPr>
      </w:pPr>
      <w:r w:rsidRPr="00951D66">
        <w:rPr>
          <w:rFonts w:eastAsia="Malgun Gothic"/>
          <w:sz w:val="20"/>
          <w:lang w:val="en-CA"/>
        </w:rPr>
        <w:t>–</w:t>
      </w:r>
      <w:r w:rsidRPr="00951D66">
        <w:rPr>
          <w:rFonts w:eastAsia="Malgun Gothic"/>
          <w:sz w:val="20"/>
          <w:lang w:val="en-CA"/>
        </w:rPr>
        <w:tab/>
      </w:r>
      <w:r w:rsidRPr="00951D66">
        <w:rPr>
          <w:rFonts w:eastAsia="Calibri"/>
          <w:sz w:val="20"/>
          <w:lang w:val="en-CA"/>
        </w:rPr>
        <w:t xml:space="preserve">A region-wise </w:t>
      </w:r>
      <w:r w:rsidRPr="00951D66">
        <w:rPr>
          <w:rFonts w:eastAsia="Malgun Gothic"/>
          <w:sz w:val="20"/>
          <w:lang w:val="en-CA"/>
        </w:rPr>
        <w:t>packed</w:t>
      </w:r>
      <w:r w:rsidRPr="00951D66">
        <w:rPr>
          <w:rFonts w:eastAsia="Calibri"/>
          <w:sz w:val="20"/>
          <w:lang w:val="en-CA"/>
        </w:rPr>
        <w:t xml:space="preserve"> picture is obtained as the </w:t>
      </w:r>
      <w:r w:rsidRPr="00951D66">
        <w:rPr>
          <w:sz w:val="20"/>
          <w:lang w:val="en-CA"/>
        </w:rPr>
        <w:t>cropped output picture</w:t>
      </w:r>
      <w:r w:rsidRPr="00951D66">
        <w:rPr>
          <w:rFonts w:eastAsia="Calibri"/>
          <w:sz w:val="20"/>
          <w:lang w:val="en-CA"/>
        </w:rPr>
        <w:t xml:space="preserve"> by decoding a coded picture. </w:t>
      </w:r>
      <w:r w:rsidRPr="00951D66">
        <w:rPr>
          <w:sz w:val="20"/>
          <w:lang w:val="en-CA"/>
        </w:rPr>
        <w:t xml:space="preserve">For purposes of interpretation of chroma samples, the input to the indicated remapping process is the set of decoded sample values after applying an (unspecified) </w:t>
      </w:r>
      <w:proofErr w:type="spellStart"/>
      <w:r w:rsidRPr="00951D66">
        <w:rPr>
          <w:sz w:val="20"/>
          <w:lang w:val="en-CA"/>
        </w:rPr>
        <w:t>upsampling</w:t>
      </w:r>
      <w:proofErr w:type="spellEnd"/>
      <w:r w:rsidRPr="00951D66">
        <w:rPr>
          <w:sz w:val="20"/>
          <w:lang w:val="en-CA"/>
        </w:rPr>
        <w:t xml:space="preserve"> conversion process to the 4:4:4 colour sampling format as necessary when </w:t>
      </w:r>
      <w:proofErr w:type="spellStart"/>
      <w:r w:rsidRPr="00951D66">
        <w:rPr>
          <w:sz w:val="20"/>
          <w:lang w:val="en-CA"/>
        </w:rPr>
        <w:t>chroma_format_idc</w:t>
      </w:r>
      <w:proofErr w:type="spellEnd"/>
      <w:r w:rsidRPr="00951D66">
        <w:rPr>
          <w:sz w:val="20"/>
          <w:lang w:val="en-CA"/>
        </w:rPr>
        <w:t xml:space="preserve"> is equal to 1 (4:2:0 chroma format) or 2 (4:2:2 chroma format). This (unspecified) </w:t>
      </w:r>
      <w:proofErr w:type="spellStart"/>
      <w:r w:rsidRPr="00951D66">
        <w:rPr>
          <w:sz w:val="20"/>
          <w:lang w:val="en-CA"/>
        </w:rPr>
        <w:t>upsampling</w:t>
      </w:r>
      <w:proofErr w:type="spellEnd"/>
      <w:r w:rsidRPr="00951D66">
        <w:rPr>
          <w:sz w:val="20"/>
          <w:lang w:val="en-CA"/>
        </w:rPr>
        <w:t xml:space="preserve"> process should account for the relative positioning relationship between the </w:t>
      </w:r>
      <w:proofErr w:type="spellStart"/>
      <w:r w:rsidRPr="00951D66">
        <w:rPr>
          <w:sz w:val="20"/>
          <w:lang w:val="en-CA"/>
        </w:rPr>
        <w:t>luma</w:t>
      </w:r>
      <w:proofErr w:type="spellEnd"/>
      <w:r w:rsidRPr="00951D66">
        <w:rPr>
          <w:sz w:val="20"/>
          <w:lang w:val="en-CA"/>
        </w:rPr>
        <w:t xml:space="preserve"> and chroma samples as indicated by </w:t>
      </w:r>
      <w:proofErr w:type="spellStart"/>
      <w:r w:rsidRPr="00951D66">
        <w:rPr>
          <w:sz w:val="20"/>
          <w:lang w:val="en-CA"/>
        </w:rPr>
        <w:t>chroma_sample_loc_type_top_field</w:t>
      </w:r>
      <w:proofErr w:type="spellEnd"/>
      <w:r w:rsidRPr="00951D66">
        <w:rPr>
          <w:sz w:val="20"/>
          <w:lang w:val="en-CA"/>
        </w:rPr>
        <w:t xml:space="preserve"> and </w:t>
      </w:r>
      <w:proofErr w:type="spellStart"/>
      <w:r w:rsidRPr="00951D66">
        <w:rPr>
          <w:sz w:val="20"/>
          <w:lang w:val="en-CA"/>
        </w:rPr>
        <w:t>chroma_sample_loc_type_bottom_field</w:t>
      </w:r>
      <w:proofErr w:type="spellEnd"/>
      <w:r w:rsidRPr="00951D66">
        <w:rPr>
          <w:sz w:val="20"/>
          <w:lang w:val="en-CA"/>
        </w:rPr>
        <w:t>, when present.</w:t>
      </w:r>
    </w:p>
    <w:p w:rsidR="00FD05AE" w:rsidRPr="00951D66" w:rsidRDefault="00FD05AE" w:rsidP="00FD05AE">
      <w:pPr>
        <w:tabs>
          <w:tab w:val="clear" w:pos="360"/>
          <w:tab w:val="clear" w:pos="720"/>
          <w:tab w:val="clear" w:pos="1080"/>
          <w:tab w:val="clear" w:pos="1440"/>
          <w:tab w:val="left" w:pos="794"/>
          <w:tab w:val="left" w:pos="1191"/>
          <w:tab w:val="left" w:pos="1588"/>
          <w:tab w:val="left" w:pos="1985"/>
        </w:tabs>
        <w:ind w:left="403" w:hanging="403"/>
        <w:jc w:val="both"/>
        <w:rPr>
          <w:rFonts w:eastAsia="Calibri"/>
          <w:sz w:val="20"/>
          <w:lang w:val="en-CA"/>
        </w:rPr>
      </w:pPr>
      <w:r w:rsidRPr="00951D66">
        <w:rPr>
          <w:rFonts w:eastAsia="Malgun Gothic"/>
          <w:sz w:val="20"/>
          <w:lang w:val="en-CA"/>
        </w:rPr>
        <w:t>–</w:t>
      </w:r>
      <w:r w:rsidRPr="00951D66">
        <w:rPr>
          <w:rFonts w:eastAsia="Malgun Gothic"/>
          <w:sz w:val="20"/>
          <w:lang w:val="en-CA"/>
        </w:rPr>
        <w:tab/>
      </w:r>
      <w:r w:rsidRPr="00951D66">
        <w:rPr>
          <w:rFonts w:eastAsia="Calibri"/>
          <w:sz w:val="20"/>
          <w:lang w:val="en-CA"/>
        </w:rPr>
        <w:t>If region-</w:t>
      </w:r>
      <w:r w:rsidRPr="00951D66">
        <w:rPr>
          <w:rFonts w:eastAsia="Malgun Gothic"/>
          <w:sz w:val="20"/>
          <w:lang w:val="en-CA"/>
        </w:rPr>
        <w:t>wise</w:t>
      </w:r>
      <w:r w:rsidRPr="00951D66">
        <w:rPr>
          <w:rFonts w:eastAsia="Calibri"/>
          <w:sz w:val="20"/>
          <w:lang w:val="en-CA"/>
        </w:rPr>
        <w:t xml:space="preserve"> packing is indicated, the sample locations of the region-wise packed picture are converted to sample locations of the respective projected picture as specified in clause </w:t>
      </w:r>
      <w:r w:rsidRPr="00951D66">
        <w:rPr>
          <w:rFonts w:eastAsia="Calibri"/>
          <w:sz w:val="20"/>
          <w:lang w:val="en-CA"/>
        </w:rPr>
        <w:fldChar w:fldCharType="begin"/>
      </w:r>
      <w:r w:rsidRPr="00951D66">
        <w:rPr>
          <w:rFonts w:eastAsia="Calibri"/>
          <w:sz w:val="20"/>
          <w:lang w:val="en-CA"/>
        </w:rPr>
        <w:instrText xml:space="preserve"> REF SampleRemappingRWP \h  \* MERGEFORMAT </w:instrText>
      </w:r>
      <w:r w:rsidRPr="00951D66">
        <w:rPr>
          <w:rFonts w:eastAsia="Calibri"/>
          <w:sz w:val="20"/>
          <w:lang w:val="en-CA"/>
        </w:rPr>
      </w:r>
      <w:r w:rsidRPr="00951D66">
        <w:rPr>
          <w:rFonts w:eastAsia="Calibri"/>
          <w:sz w:val="20"/>
          <w:lang w:val="en-CA"/>
        </w:rPr>
        <w:fldChar w:fldCharType="separate"/>
      </w:r>
      <w:r w:rsidRPr="00951D66">
        <w:rPr>
          <w:sz w:val="20"/>
          <w:lang w:val="en-CA"/>
        </w:rPr>
        <w:t>D.3.41.5.4</w:t>
      </w:r>
      <w:r w:rsidRPr="00951D66">
        <w:rPr>
          <w:rFonts w:eastAsia="Calibri"/>
          <w:sz w:val="20"/>
          <w:lang w:val="en-CA"/>
        </w:rPr>
        <w:fldChar w:fldCharType="end"/>
      </w:r>
      <w:r w:rsidRPr="00951D66">
        <w:rPr>
          <w:rFonts w:eastAsia="Calibri"/>
          <w:sz w:val="20"/>
          <w:lang w:val="en-CA"/>
        </w:rPr>
        <w:t>. Otherwise, the projected picture is identical to the region-wise packed picture.</w:t>
      </w:r>
    </w:p>
    <w:p w:rsidR="00FD05AE" w:rsidRPr="00951D66" w:rsidRDefault="00FD05AE" w:rsidP="00FD05AE">
      <w:pPr>
        <w:tabs>
          <w:tab w:val="clear" w:pos="360"/>
          <w:tab w:val="clear" w:pos="720"/>
          <w:tab w:val="clear" w:pos="1080"/>
          <w:tab w:val="clear" w:pos="1440"/>
          <w:tab w:val="left" w:pos="794"/>
          <w:tab w:val="left" w:pos="1191"/>
          <w:tab w:val="left" w:pos="1588"/>
          <w:tab w:val="left" w:pos="1985"/>
        </w:tabs>
        <w:ind w:left="403" w:hanging="403"/>
        <w:jc w:val="both"/>
        <w:rPr>
          <w:rFonts w:eastAsia="Calibri"/>
          <w:sz w:val="20"/>
          <w:lang w:val="en-CA"/>
        </w:rPr>
      </w:pPr>
      <w:r w:rsidRPr="00951D66">
        <w:rPr>
          <w:rFonts w:eastAsia="Malgun Gothic"/>
          <w:sz w:val="20"/>
          <w:lang w:val="en-CA"/>
        </w:rPr>
        <w:t>–</w:t>
      </w:r>
      <w:r w:rsidRPr="00951D66">
        <w:rPr>
          <w:rFonts w:eastAsia="Malgun Gothic"/>
          <w:sz w:val="20"/>
          <w:lang w:val="en-CA"/>
        </w:rPr>
        <w:tab/>
      </w:r>
      <w:r w:rsidRPr="00951D66">
        <w:rPr>
          <w:rFonts w:eastAsia="Calibri"/>
          <w:sz w:val="20"/>
          <w:lang w:val="en-CA"/>
        </w:rPr>
        <w:t xml:space="preserve">If frame packing is indicated, the sample locations of the projected picture are converted to sample locations of the respective constituent picture of the projected picture, as specified in clause </w:t>
      </w:r>
      <w:r w:rsidRPr="00951D66">
        <w:rPr>
          <w:rFonts w:eastAsia="Calibri"/>
          <w:sz w:val="20"/>
          <w:lang w:val="en-CA"/>
        </w:rPr>
        <w:fldChar w:fldCharType="begin"/>
      </w:r>
      <w:r w:rsidRPr="00951D66">
        <w:rPr>
          <w:rFonts w:eastAsia="Calibri"/>
          <w:sz w:val="20"/>
          <w:lang w:val="en-CA"/>
        </w:rPr>
        <w:instrText xml:space="preserve"> REF SampleRemappingProjected \h  \* MERGEFORMAT </w:instrText>
      </w:r>
      <w:r w:rsidRPr="00951D66">
        <w:rPr>
          <w:rFonts w:eastAsia="Calibri"/>
          <w:sz w:val="20"/>
          <w:lang w:val="en-CA"/>
        </w:rPr>
      </w:r>
      <w:r w:rsidRPr="00951D66">
        <w:rPr>
          <w:rFonts w:eastAsia="Calibri"/>
          <w:sz w:val="20"/>
          <w:lang w:val="en-CA"/>
        </w:rPr>
        <w:fldChar w:fldCharType="separate"/>
      </w:r>
      <w:r w:rsidRPr="00951D66">
        <w:rPr>
          <w:sz w:val="20"/>
          <w:lang w:val="en-CA"/>
        </w:rPr>
        <w:t>D.3.41.5.6</w:t>
      </w:r>
      <w:r w:rsidRPr="00951D66">
        <w:rPr>
          <w:rFonts w:eastAsia="Calibri"/>
          <w:sz w:val="20"/>
          <w:lang w:val="en-CA"/>
        </w:rPr>
        <w:fldChar w:fldCharType="end"/>
      </w:r>
      <w:r w:rsidRPr="00951D66">
        <w:rPr>
          <w:rFonts w:eastAsia="Calibri"/>
          <w:sz w:val="20"/>
          <w:lang w:val="en-CA"/>
        </w:rPr>
        <w:t>. Otherwise, the constituent picture of the projected picture is identical to the projected picture.</w:t>
      </w:r>
    </w:p>
    <w:p w:rsidR="00FD05AE" w:rsidRPr="00951D66" w:rsidRDefault="00FD05AE" w:rsidP="00FD05AE">
      <w:pPr>
        <w:tabs>
          <w:tab w:val="clear" w:pos="360"/>
          <w:tab w:val="clear" w:pos="720"/>
          <w:tab w:val="clear" w:pos="1080"/>
          <w:tab w:val="clear" w:pos="1440"/>
          <w:tab w:val="left" w:pos="794"/>
          <w:tab w:val="left" w:pos="1191"/>
          <w:tab w:val="left" w:pos="1588"/>
          <w:tab w:val="left" w:pos="1985"/>
        </w:tabs>
        <w:ind w:left="403" w:hanging="403"/>
        <w:jc w:val="both"/>
        <w:rPr>
          <w:rFonts w:eastAsia="Calibri"/>
          <w:sz w:val="20"/>
          <w:lang w:val="en-CA"/>
        </w:rPr>
      </w:pPr>
      <w:r w:rsidRPr="00951D66">
        <w:rPr>
          <w:rFonts w:eastAsia="Malgun Gothic"/>
          <w:sz w:val="20"/>
          <w:lang w:val="en-CA"/>
        </w:rPr>
        <w:t>–</w:t>
      </w:r>
      <w:r w:rsidRPr="00951D66">
        <w:rPr>
          <w:rFonts w:eastAsia="Malgun Gothic"/>
          <w:sz w:val="20"/>
          <w:lang w:val="en-CA"/>
        </w:rPr>
        <w:tab/>
      </w:r>
      <w:r w:rsidRPr="00951D66">
        <w:rPr>
          <w:rFonts w:eastAsia="Calibri"/>
          <w:sz w:val="20"/>
          <w:lang w:val="en-CA"/>
        </w:rPr>
        <w:t xml:space="preserve">The sample locations of a constituent picture the projected picture </w:t>
      </w:r>
      <w:proofErr w:type="gramStart"/>
      <w:r w:rsidRPr="00951D66">
        <w:rPr>
          <w:rFonts w:eastAsia="Calibri"/>
          <w:sz w:val="20"/>
          <w:lang w:val="en-CA"/>
        </w:rPr>
        <w:t>are</w:t>
      </w:r>
      <w:proofErr w:type="gramEnd"/>
      <w:r w:rsidRPr="00951D66">
        <w:rPr>
          <w:rFonts w:eastAsia="Calibri"/>
          <w:sz w:val="20"/>
          <w:lang w:val="en-CA"/>
        </w:rPr>
        <w:t xml:space="preserve"> converted to sphere coordinates relative to the local coordinate axes, as specified in clause </w:t>
      </w:r>
      <w:r w:rsidRPr="00951D66">
        <w:rPr>
          <w:rFonts w:eastAsia="Calibri"/>
          <w:sz w:val="20"/>
          <w:lang w:val="en-CA"/>
        </w:rPr>
        <w:fldChar w:fldCharType="begin"/>
      </w:r>
      <w:r w:rsidRPr="00951D66">
        <w:rPr>
          <w:rFonts w:eastAsia="Calibri"/>
          <w:sz w:val="20"/>
          <w:lang w:val="en-CA"/>
        </w:rPr>
        <w:instrText xml:space="preserve"> REF Projection \h  \* MERGEFORMAT </w:instrText>
      </w:r>
      <w:r w:rsidRPr="00951D66">
        <w:rPr>
          <w:rFonts w:eastAsia="Calibri"/>
          <w:sz w:val="20"/>
          <w:lang w:val="en-CA"/>
        </w:rPr>
      </w:r>
      <w:r w:rsidRPr="00951D66">
        <w:rPr>
          <w:rFonts w:eastAsia="Calibri"/>
          <w:sz w:val="20"/>
          <w:lang w:val="en-CA"/>
        </w:rPr>
        <w:fldChar w:fldCharType="separate"/>
      </w:r>
      <w:r w:rsidRPr="00951D66">
        <w:rPr>
          <w:sz w:val="20"/>
          <w:lang w:val="en-CA"/>
        </w:rPr>
        <w:t>D.3.41.5.2</w:t>
      </w:r>
      <w:r w:rsidRPr="00951D66">
        <w:rPr>
          <w:rFonts w:eastAsia="Calibri"/>
          <w:sz w:val="20"/>
          <w:lang w:val="en-CA"/>
        </w:rPr>
        <w:fldChar w:fldCharType="end"/>
      </w:r>
      <w:r w:rsidRPr="00951D66">
        <w:rPr>
          <w:rFonts w:eastAsia="Calibri"/>
          <w:sz w:val="20"/>
          <w:lang w:val="en-CA"/>
        </w:rPr>
        <w:t>.</w:t>
      </w:r>
    </w:p>
    <w:p w:rsidR="00FD05AE" w:rsidRPr="00951D66" w:rsidRDefault="00FD05AE" w:rsidP="00FD05AE">
      <w:pPr>
        <w:tabs>
          <w:tab w:val="clear" w:pos="360"/>
          <w:tab w:val="clear" w:pos="720"/>
          <w:tab w:val="clear" w:pos="1080"/>
          <w:tab w:val="clear" w:pos="1440"/>
          <w:tab w:val="left" w:pos="794"/>
          <w:tab w:val="left" w:pos="1191"/>
          <w:tab w:val="left" w:pos="1588"/>
          <w:tab w:val="left" w:pos="1985"/>
        </w:tabs>
        <w:ind w:left="403" w:hanging="403"/>
        <w:jc w:val="both"/>
        <w:rPr>
          <w:rFonts w:eastAsia="Calibri"/>
          <w:sz w:val="20"/>
          <w:lang w:val="en-CA"/>
        </w:rPr>
      </w:pPr>
      <w:r w:rsidRPr="00951D66">
        <w:rPr>
          <w:rFonts w:eastAsia="Malgun Gothic"/>
          <w:sz w:val="20"/>
          <w:lang w:val="en-CA"/>
        </w:rPr>
        <w:t>–</w:t>
      </w:r>
      <w:r w:rsidRPr="00951D66">
        <w:rPr>
          <w:rFonts w:eastAsia="Malgun Gothic"/>
          <w:sz w:val="20"/>
          <w:lang w:val="en-CA"/>
        </w:rPr>
        <w:tab/>
      </w:r>
      <w:r w:rsidRPr="00951D66">
        <w:rPr>
          <w:rFonts w:eastAsia="Calibri"/>
          <w:sz w:val="20"/>
          <w:lang w:val="en-CA"/>
        </w:rPr>
        <w:t xml:space="preserve">If rotation is indicated, the sphere coordinates relative to the local coordinate axes are converted to sphere coordinates relative to the global coordinate axes, as specified in clause </w:t>
      </w:r>
      <w:r w:rsidRPr="00951D66">
        <w:rPr>
          <w:rFonts w:eastAsia="Calibri"/>
          <w:sz w:val="20"/>
          <w:lang w:val="en-CA"/>
        </w:rPr>
        <w:fldChar w:fldCharType="begin"/>
      </w:r>
      <w:r w:rsidRPr="00951D66">
        <w:rPr>
          <w:rFonts w:eastAsia="Calibri"/>
          <w:sz w:val="20"/>
          <w:lang w:val="en-CA"/>
        </w:rPr>
        <w:instrText xml:space="preserve"> REF SampleRemappingRotation \h  \* MERGEFORMAT </w:instrText>
      </w:r>
      <w:r w:rsidRPr="00951D66">
        <w:rPr>
          <w:rFonts w:eastAsia="Calibri"/>
          <w:sz w:val="20"/>
          <w:lang w:val="en-CA"/>
        </w:rPr>
      </w:r>
      <w:r w:rsidRPr="00951D66">
        <w:rPr>
          <w:rFonts w:eastAsia="Calibri"/>
          <w:sz w:val="20"/>
          <w:lang w:val="en-CA"/>
        </w:rPr>
        <w:fldChar w:fldCharType="separate"/>
      </w:r>
      <w:r w:rsidRPr="00951D66">
        <w:rPr>
          <w:sz w:val="20"/>
          <w:lang w:val="en-CA"/>
        </w:rPr>
        <w:t>D.3.41.5.3</w:t>
      </w:r>
      <w:r w:rsidRPr="00951D66">
        <w:rPr>
          <w:rFonts w:eastAsia="Calibri"/>
          <w:sz w:val="20"/>
          <w:lang w:val="en-CA"/>
        </w:rPr>
        <w:fldChar w:fldCharType="end"/>
      </w:r>
      <w:r w:rsidRPr="00951D66">
        <w:rPr>
          <w:rFonts w:eastAsia="Calibri"/>
          <w:sz w:val="20"/>
          <w:lang w:val="en-CA"/>
        </w:rPr>
        <w:t>. Otherwise, the global coordinate axes are identical to the local coordinate axes.</w:t>
      </w:r>
    </w:p>
    <w:p w:rsidR="00FD05AE" w:rsidRPr="00951D66" w:rsidRDefault="00FD05AE" w:rsidP="00FD05AE">
      <w:pPr>
        <w:jc w:val="both"/>
        <w:rPr>
          <w:rFonts w:eastAsia="Calibri"/>
          <w:sz w:val="20"/>
          <w:lang w:val="en-CA"/>
        </w:rPr>
      </w:pPr>
      <w:r w:rsidRPr="00951D66">
        <w:rPr>
          <w:rFonts w:eastAsia="Calibri"/>
          <w:sz w:val="20"/>
          <w:lang w:val="en-CA"/>
        </w:rPr>
        <w:t xml:space="preserve">The </w:t>
      </w:r>
      <w:bookmarkStart w:id="154" w:name="_Hlk490732872"/>
      <w:r w:rsidRPr="00951D66">
        <w:rPr>
          <w:rFonts w:eastAsia="Calibri"/>
          <w:sz w:val="20"/>
          <w:lang w:val="en-CA"/>
        </w:rPr>
        <w:t xml:space="preserve">overall process for mapping of </w:t>
      </w:r>
      <w:proofErr w:type="spellStart"/>
      <w:r w:rsidRPr="00951D66">
        <w:rPr>
          <w:rFonts w:eastAsia="Calibri"/>
          <w:sz w:val="20"/>
          <w:lang w:val="en-CA"/>
        </w:rPr>
        <w:t>luma</w:t>
      </w:r>
      <w:proofErr w:type="spellEnd"/>
      <w:r w:rsidRPr="00951D66">
        <w:rPr>
          <w:rFonts w:eastAsia="Calibri"/>
          <w:sz w:val="20"/>
          <w:lang w:val="en-CA"/>
        </w:rPr>
        <w:t xml:space="preserve"> sample locations within a region-wise packed picture to sphere coordinates </w:t>
      </w:r>
      <w:bookmarkEnd w:id="154"/>
      <w:r w:rsidRPr="00951D66">
        <w:rPr>
          <w:rFonts w:eastAsia="Calibri"/>
          <w:sz w:val="20"/>
          <w:lang w:val="en-CA"/>
        </w:rPr>
        <w:t xml:space="preserve">relative to the global coordinate axes is normatively specified in clause </w:t>
      </w:r>
      <w:r w:rsidRPr="00951D66">
        <w:rPr>
          <w:rFonts w:eastAsia="Calibri"/>
          <w:sz w:val="20"/>
          <w:lang w:val="en-CA"/>
        </w:rPr>
        <w:fldChar w:fldCharType="begin"/>
      </w:r>
      <w:r w:rsidRPr="00951D66">
        <w:rPr>
          <w:rFonts w:eastAsia="Calibri"/>
          <w:sz w:val="20"/>
          <w:lang w:val="en-CA"/>
        </w:rPr>
        <w:instrText xml:space="preserve"> REF SampleRemappingPacked \h  \* MERGEFORMAT </w:instrText>
      </w:r>
      <w:r w:rsidRPr="00951D66">
        <w:rPr>
          <w:rFonts w:eastAsia="Calibri"/>
          <w:sz w:val="20"/>
          <w:lang w:val="en-CA"/>
        </w:rPr>
      </w:r>
      <w:r w:rsidRPr="00951D66">
        <w:rPr>
          <w:rFonts w:eastAsia="Calibri"/>
          <w:sz w:val="20"/>
          <w:lang w:val="en-CA"/>
        </w:rPr>
        <w:fldChar w:fldCharType="separate"/>
      </w:r>
      <w:r w:rsidRPr="00951D66">
        <w:rPr>
          <w:sz w:val="20"/>
          <w:lang w:val="en-CA"/>
        </w:rPr>
        <w:t>D.3.41.5.5</w:t>
      </w:r>
      <w:r w:rsidRPr="00951D66">
        <w:rPr>
          <w:rFonts w:eastAsia="Calibri"/>
          <w:sz w:val="20"/>
          <w:lang w:val="en-CA"/>
        </w:rPr>
        <w:fldChar w:fldCharType="end"/>
      </w:r>
      <w:r w:rsidRPr="00951D66">
        <w:rPr>
          <w:rFonts w:eastAsia="Calibri"/>
          <w:sz w:val="20"/>
          <w:lang w:val="en-CA"/>
        </w:rPr>
        <w:t>.</w:t>
      </w:r>
    </w:p>
    <w:p w:rsidR="00FD05AE" w:rsidRPr="00951D66" w:rsidRDefault="00FD05AE" w:rsidP="00FD05AE">
      <w:pPr>
        <w:jc w:val="both"/>
        <w:rPr>
          <w:rFonts w:eastAsia="Calibri"/>
          <w:sz w:val="20"/>
          <w:lang w:val="en-CA"/>
        </w:rPr>
      </w:pPr>
      <w:r w:rsidRPr="00951D66">
        <w:rPr>
          <w:rFonts w:eastAsia="Calibri"/>
          <w:sz w:val="20"/>
          <w:lang w:val="en-CA"/>
        </w:rPr>
        <w:t xml:space="preserve">For each </w:t>
      </w:r>
      <w:ins w:id="155" w:author="Ye-Kui Wang" w:date="2017-09-28T16:47:00Z">
        <w:r w:rsidRPr="00951D66">
          <w:rPr>
            <w:rFonts w:eastAsia="Calibri"/>
            <w:sz w:val="20"/>
            <w:lang w:val="en-CA"/>
          </w:rPr>
          <w:t xml:space="preserve">cropped </w:t>
        </w:r>
      </w:ins>
      <w:del w:id="156" w:author="Ye-Kui Wang" w:date="2017-09-28T16:47:00Z">
        <w:r w:rsidRPr="00951D66" w:rsidDel="007A2F54">
          <w:rPr>
            <w:rFonts w:eastAsia="Calibri"/>
            <w:sz w:val="20"/>
            <w:lang w:val="en-CA"/>
          </w:rPr>
          <w:delText xml:space="preserve">region-wise packed picture corresponding to a </w:delText>
        </w:r>
      </w:del>
      <w:r w:rsidRPr="00951D66">
        <w:rPr>
          <w:rFonts w:eastAsia="Calibri"/>
          <w:sz w:val="20"/>
          <w:lang w:val="en-CA"/>
        </w:rPr>
        <w:t>decoded picture, the following applies:</w:t>
      </w:r>
    </w:p>
    <w:p w:rsidR="00FD05AE" w:rsidRPr="00951D66" w:rsidRDefault="00FD05AE" w:rsidP="00FD05AE">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val="en-CA"/>
        </w:rPr>
      </w:pPr>
      <w:r w:rsidRPr="00951D66">
        <w:rPr>
          <w:rFonts w:eastAsia="Malgun Gothic"/>
          <w:sz w:val="20"/>
          <w:lang w:val="en-CA"/>
        </w:rPr>
        <w:t>–</w:t>
      </w:r>
      <w:r w:rsidRPr="00951D66">
        <w:rPr>
          <w:rFonts w:eastAsia="Malgun Gothic"/>
          <w:sz w:val="20"/>
          <w:lang w:val="en-CA"/>
        </w:rPr>
        <w:tab/>
        <w:t xml:space="preserve">If </w:t>
      </w:r>
      <w:r w:rsidRPr="00951D66">
        <w:rPr>
          <w:color w:val="000000"/>
          <w:sz w:val="20"/>
          <w:lang w:val="en-CA"/>
        </w:rPr>
        <w:t xml:space="preserve">an </w:t>
      </w:r>
      <w:r w:rsidRPr="00951D66">
        <w:rPr>
          <w:sz w:val="20"/>
          <w:lang w:val="en-CA"/>
        </w:rPr>
        <w:t xml:space="preserve">equirectangular projection SEI message with </w:t>
      </w:r>
      <w:proofErr w:type="spellStart"/>
      <w:r w:rsidRPr="00951D66">
        <w:rPr>
          <w:sz w:val="20"/>
          <w:lang w:val="en-CA"/>
        </w:rPr>
        <w:t>erp</w:t>
      </w:r>
      <w:r w:rsidRPr="00951D66">
        <w:rPr>
          <w:rFonts w:eastAsia="Malgun Gothic"/>
          <w:noProof/>
          <w:sz w:val="20"/>
          <w:lang w:val="en-CA" w:eastAsia="zh-CN"/>
        </w:rPr>
        <w:t>_</w:t>
      </w:r>
      <w:r w:rsidRPr="00951D66">
        <w:rPr>
          <w:rFonts w:eastAsia="Malgun Gothic"/>
          <w:bCs/>
          <w:noProof/>
          <w:sz w:val="20"/>
          <w:lang w:val="en-CA" w:eastAsia="zh-CN"/>
        </w:rPr>
        <w:t>cancel_flag</w:t>
      </w:r>
      <w:proofErr w:type="spellEnd"/>
      <w:r w:rsidRPr="00951D66">
        <w:rPr>
          <w:rFonts w:eastAsia="Malgun Gothic"/>
          <w:bCs/>
          <w:noProof/>
          <w:sz w:val="20"/>
          <w:lang w:val="en-CA" w:eastAsia="zh-CN"/>
        </w:rPr>
        <w:t xml:space="preserve"> equal to 0 and </w:t>
      </w:r>
      <w:proofErr w:type="spellStart"/>
      <w:r w:rsidRPr="00951D66">
        <w:rPr>
          <w:sz w:val="20"/>
          <w:lang w:val="en-CA"/>
        </w:rPr>
        <w:t>erp_rotation_flag</w:t>
      </w:r>
      <w:proofErr w:type="spellEnd"/>
      <w:r w:rsidRPr="00951D66">
        <w:rPr>
          <w:sz w:val="20"/>
          <w:lang w:val="en-CA"/>
        </w:rPr>
        <w:t xml:space="preserve"> equal to 1 that applies to the picture is present</w:t>
      </w:r>
      <w:r w:rsidRPr="00951D66">
        <w:rPr>
          <w:rFonts w:eastAsia="Malgun Gothic"/>
          <w:sz w:val="20"/>
          <w:lang w:val="en-CA"/>
        </w:rPr>
        <w:t xml:space="preserve">, or </w:t>
      </w:r>
      <w:r w:rsidRPr="00951D66">
        <w:rPr>
          <w:color w:val="000000"/>
          <w:sz w:val="20"/>
          <w:lang w:val="en-CA"/>
        </w:rPr>
        <w:t xml:space="preserve">a </w:t>
      </w:r>
      <w:proofErr w:type="spellStart"/>
      <w:r w:rsidRPr="00951D66">
        <w:rPr>
          <w:color w:val="000000"/>
          <w:sz w:val="20"/>
          <w:lang w:val="en-CA"/>
        </w:rPr>
        <w:t>cubemap</w:t>
      </w:r>
      <w:proofErr w:type="spellEnd"/>
      <w:r w:rsidRPr="00951D66">
        <w:rPr>
          <w:color w:val="000000"/>
          <w:sz w:val="20"/>
          <w:lang w:val="en-CA"/>
        </w:rPr>
        <w:t xml:space="preserve"> </w:t>
      </w:r>
      <w:r w:rsidRPr="00951D66">
        <w:rPr>
          <w:sz w:val="20"/>
          <w:lang w:val="en-CA"/>
        </w:rPr>
        <w:t xml:space="preserve">projection SEI message with </w:t>
      </w:r>
      <w:proofErr w:type="spellStart"/>
      <w:r w:rsidRPr="00951D66">
        <w:rPr>
          <w:sz w:val="20"/>
          <w:lang w:val="en-CA"/>
        </w:rPr>
        <w:t>cmp</w:t>
      </w:r>
      <w:r w:rsidRPr="00951D66">
        <w:rPr>
          <w:rFonts w:eastAsia="Malgun Gothic"/>
          <w:noProof/>
          <w:sz w:val="20"/>
          <w:lang w:val="en-CA" w:eastAsia="zh-CN"/>
        </w:rPr>
        <w:t>_</w:t>
      </w:r>
      <w:r w:rsidRPr="00951D66">
        <w:rPr>
          <w:rFonts w:eastAsia="Malgun Gothic"/>
          <w:bCs/>
          <w:noProof/>
          <w:sz w:val="20"/>
          <w:lang w:val="en-CA" w:eastAsia="zh-CN"/>
        </w:rPr>
        <w:t>cancel_flag</w:t>
      </w:r>
      <w:proofErr w:type="spellEnd"/>
      <w:r w:rsidRPr="00951D66">
        <w:rPr>
          <w:rFonts w:eastAsia="Malgun Gothic"/>
          <w:bCs/>
          <w:noProof/>
          <w:sz w:val="20"/>
          <w:lang w:val="en-CA" w:eastAsia="zh-CN"/>
        </w:rPr>
        <w:t xml:space="preserve"> equal to 0 and cm</w:t>
      </w:r>
      <w:proofErr w:type="spellStart"/>
      <w:r w:rsidRPr="00951D66">
        <w:rPr>
          <w:sz w:val="20"/>
          <w:lang w:val="en-CA"/>
        </w:rPr>
        <w:t>p_rotation_flag</w:t>
      </w:r>
      <w:proofErr w:type="spellEnd"/>
      <w:r w:rsidRPr="00951D66">
        <w:rPr>
          <w:sz w:val="20"/>
          <w:lang w:val="en-CA"/>
        </w:rPr>
        <w:t xml:space="preserve"> equal to 1 that applies to the picture is present</w:t>
      </w:r>
      <w:r w:rsidRPr="00951D66">
        <w:rPr>
          <w:rFonts w:eastAsia="Malgun Gothic"/>
          <w:sz w:val="20"/>
          <w:lang w:val="en-CA"/>
        </w:rPr>
        <w:t xml:space="preserve">, </w:t>
      </w:r>
      <w:proofErr w:type="spellStart"/>
      <w:r w:rsidRPr="00951D66">
        <w:rPr>
          <w:rFonts w:eastAsia="Malgun Gothic"/>
          <w:sz w:val="20"/>
          <w:lang w:val="en-CA"/>
        </w:rPr>
        <w:t>RotationFlag</w:t>
      </w:r>
      <w:proofErr w:type="spellEnd"/>
      <w:r w:rsidRPr="00951D66">
        <w:rPr>
          <w:rFonts w:eastAsia="Malgun Gothic"/>
          <w:sz w:val="20"/>
          <w:lang w:val="en-CA"/>
        </w:rPr>
        <w:t xml:space="preserve"> is set equal to 1, and the following applies.</w:t>
      </w:r>
    </w:p>
    <w:p w:rsidR="00FD05AE" w:rsidRPr="00951D66" w:rsidRDefault="00FD05AE" w:rsidP="00FD05AE">
      <w:pPr>
        <w:tabs>
          <w:tab w:val="clear" w:pos="360"/>
          <w:tab w:val="clear" w:pos="720"/>
          <w:tab w:val="clear" w:pos="1440"/>
          <w:tab w:val="left" w:pos="1191"/>
          <w:tab w:val="left" w:pos="1588"/>
          <w:tab w:val="left" w:pos="1985"/>
        </w:tabs>
        <w:ind w:left="810" w:hanging="360"/>
        <w:jc w:val="both"/>
        <w:rPr>
          <w:rFonts w:eastAsia="Malgun Gothic"/>
          <w:sz w:val="20"/>
          <w:lang w:val="en-CA"/>
        </w:rPr>
      </w:pPr>
      <w:r w:rsidRPr="00951D66">
        <w:rPr>
          <w:rFonts w:eastAsia="Malgun Gothic"/>
          <w:sz w:val="20"/>
          <w:lang w:val="en-CA"/>
        </w:rPr>
        <w:t>–</w:t>
      </w:r>
      <w:r w:rsidRPr="00951D66">
        <w:rPr>
          <w:rFonts w:eastAsia="Malgun Gothic"/>
          <w:sz w:val="20"/>
          <w:lang w:val="en-CA"/>
        </w:rPr>
        <w:tab/>
        <w:t xml:space="preserve">If equirectangular projection is indicated, </w:t>
      </w:r>
      <w:proofErr w:type="spellStart"/>
      <w:r w:rsidRPr="00951D66">
        <w:rPr>
          <w:rFonts w:eastAsia="Malgun Gothic"/>
          <w:sz w:val="20"/>
          <w:lang w:val="en-CA"/>
        </w:rPr>
        <w:t>RotationYaw</w:t>
      </w:r>
      <w:proofErr w:type="spellEnd"/>
      <w:r w:rsidRPr="00951D66">
        <w:rPr>
          <w:rFonts w:eastAsia="Malgun Gothic"/>
          <w:sz w:val="20"/>
          <w:lang w:val="en-CA"/>
        </w:rPr>
        <w:t xml:space="preserve">, </w:t>
      </w:r>
      <w:proofErr w:type="spellStart"/>
      <w:r w:rsidRPr="00951D66">
        <w:rPr>
          <w:rFonts w:eastAsia="Malgun Gothic"/>
          <w:sz w:val="20"/>
          <w:lang w:val="en-CA"/>
        </w:rPr>
        <w:t>RotationPitch</w:t>
      </w:r>
      <w:proofErr w:type="spellEnd"/>
      <w:r w:rsidRPr="00951D66">
        <w:rPr>
          <w:rFonts w:eastAsia="Malgun Gothic"/>
          <w:sz w:val="20"/>
          <w:lang w:val="en-CA"/>
        </w:rPr>
        <w:t xml:space="preserve">, and </w:t>
      </w:r>
      <w:proofErr w:type="spellStart"/>
      <w:r w:rsidRPr="00951D66">
        <w:rPr>
          <w:rFonts w:eastAsia="Malgun Gothic"/>
          <w:sz w:val="20"/>
          <w:lang w:val="en-CA"/>
        </w:rPr>
        <w:t>RotationRoll</w:t>
      </w:r>
      <w:proofErr w:type="spellEnd"/>
      <w:r w:rsidRPr="00951D66">
        <w:rPr>
          <w:rFonts w:eastAsia="Malgun Gothic"/>
          <w:sz w:val="20"/>
          <w:lang w:val="en-CA"/>
        </w:rPr>
        <w:t xml:space="preserve"> are set equal to </w:t>
      </w:r>
      <w:proofErr w:type="spellStart"/>
      <w:r w:rsidRPr="00951D66">
        <w:rPr>
          <w:rFonts w:eastAsia="Malgun Gothic"/>
          <w:sz w:val="20"/>
          <w:lang w:val="en-CA"/>
        </w:rPr>
        <w:t>erp_yaw_rotation</w:t>
      </w:r>
      <w:proofErr w:type="spellEnd"/>
      <w:r w:rsidRPr="00951D66">
        <w:rPr>
          <w:rFonts w:eastAsia="Malgun Gothic"/>
          <w:sz w:val="20"/>
          <w:lang w:val="en-CA"/>
        </w:rPr>
        <w:t> ÷ 2</w:t>
      </w:r>
      <w:r w:rsidRPr="00951D66">
        <w:rPr>
          <w:rFonts w:eastAsia="Malgun Gothic"/>
          <w:sz w:val="20"/>
          <w:vertAlign w:val="superscript"/>
          <w:lang w:val="en-CA"/>
        </w:rPr>
        <w:t>16</w:t>
      </w:r>
      <w:r w:rsidRPr="00951D66">
        <w:rPr>
          <w:rFonts w:eastAsia="Malgun Gothic"/>
          <w:sz w:val="20"/>
          <w:lang w:val="en-CA"/>
        </w:rPr>
        <w:t xml:space="preserve">, </w:t>
      </w:r>
      <w:proofErr w:type="spellStart"/>
      <w:r w:rsidRPr="00951D66">
        <w:rPr>
          <w:rFonts w:eastAsia="Malgun Gothic"/>
          <w:sz w:val="20"/>
          <w:lang w:val="en-CA"/>
        </w:rPr>
        <w:t>erp_pitch_rotation</w:t>
      </w:r>
      <w:proofErr w:type="spellEnd"/>
      <w:r w:rsidRPr="00951D66">
        <w:rPr>
          <w:rFonts w:eastAsia="Malgun Gothic"/>
          <w:sz w:val="20"/>
          <w:lang w:val="en-CA"/>
        </w:rPr>
        <w:t> ÷ 2</w:t>
      </w:r>
      <w:r w:rsidRPr="00951D66">
        <w:rPr>
          <w:rFonts w:eastAsia="Malgun Gothic"/>
          <w:sz w:val="20"/>
          <w:vertAlign w:val="superscript"/>
          <w:lang w:val="en-CA"/>
        </w:rPr>
        <w:t>16</w:t>
      </w:r>
      <w:r w:rsidRPr="00951D66">
        <w:rPr>
          <w:rFonts w:eastAsia="Malgun Gothic"/>
          <w:sz w:val="20"/>
          <w:lang w:val="en-CA"/>
        </w:rPr>
        <w:t xml:space="preserve">, and </w:t>
      </w:r>
      <w:proofErr w:type="spellStart"/>
      <w:r w:rsidRPr="00951D66">
        <w:rPr>
          <w:rFonts w:eastAsia="Malgun Gothic"/>
          <w:sz w:val="20"/>
          <w:lang w:val="en-CA"/>
        </w:rPr>
        <w:t>erp_roll_rotation</w:t>
      </w:r>
      <w:proofErr w:type="spellEnd"/>
      <w:r w:rsidRPr="00951D66">
        <w:rPr>
          <w:rFonts w:eastAsia="Malgun Gothic"/>
          <w:sz w:val="20"/>
          <w:lang w:val="en-CA"/>
        </w:rPr>
        <w:t> ÷ 2</w:t>
      </w:r>
      <w:r w:rsidRPr="00951D66">
        <w:rPr>
          <w:rFonts w:eastAsia="Malgun Gothic"/>
          <w:sz w:val="20"/>
          <w:vertAlign w:val="superscript"/>
          <w:lang w:val="en-CA"/>
        </w:rPr>
        <w:t>16</w:t>
      </w:r>
      <w:r w:rsidRPr="00951D66">
        <w:rPr>
          <w:rFonts w:eastAsia="Malgun Gothic"/>
          <w:sz w:val="20"/>
          <w:lang w:val="en-CA"/>
        </w:rPr>
        <w:t>, respectively.</w:t>
      </w:r>
    </w:p>
    <w:p w:rsidR="00FD05AE" w:rsidRPr="00951D66" w:rsidRDefault="00FD05AE" w:rsidP="00FD05AE">
      <w:pPr>
        <w:tabs>
          <w:tab w:val="clear" w:pos="360"/>
          <w:tab w:val="clear" w:pos="720"/>
          <w:tab w:val="clear" w:pos="1440"/>
          <w:tab w:val="left" w:pos="1191"/>
          <w:tab w:val="left" w:pos="1588"/>
          <w:tab w:val="left" w:pos="1985"/>
        </w:tabs>
        <w:ind w:left="810" w:hanging="360"/>
        <w:jc w:val="both"/>
        <w:rPr>
          <w:rFonts w:eastAsia="Malgun Gothic"/>
          <w:sz w:val="20"/>
          <w:lang w:val="en-CA"/>
        </w:rPr>
      </w:pPr>
      <w:r w:rsidRPr="00951D66">
        <w:rPr>
          <w:rFonts w:eastAsia="Malgun Gothic"/>
          <w:sz w:val="20"/>
          <w:lang w:val="en-CA"/>
        </w:rPr>
        <w:t>–</w:t>
      </w:r>
      <w:r w:rsidRPr="00951D66">
        <w:rPr>
          <w:rFonts w:eastAsia="Malgun Gothic"/>
          <w:sz w:val="20"/>
          <w:lang w:val="en-CA"/>
        </w:rPr>
        <w:tab/>
        <w:t xml:space="preserve">Otherwise, </w:t>
      </w:r>
      <w:proofErr w:type="spellStart"/>
      <w:r w:rsidRPr="00951D66">
        <w:rPr>
          <w:rFonts w:eastAsia="Malgun Gothic"/>
          <w:sz w:val="20"/>
          <w:lang w:val="en-CA"/>
        </w:rPr>
        <w:t>RotationYaw</w:t>
      </w:r>
      <w:proofErr w:type="spellEnd"/>
      <w:r w:rsidRPr="00951D66">
        <w:rPr>
          <w:rFonts w:eastAsia="Malgun Gothic"/>
          <w:sz w:val="20"/>
          <w:lang w:val="en-CA"/>
        </w:rPr>
        <w:t xml:space="preserve">, </w:t>
      </w:r>
      <w:proofErr w:type="spellStart"/>
      <w:r w:rsidRPr="00951D66">
        <w:rPr>
          <w:rFonts w:eastAsia="Malgun Gothic"/>
          <w:sz w:val="20"/>
          <w:lang w:val="en-CA"/>
        </w:rPr>
        <w:t>RotationPitch</w:t>
      </w:r>
      <w:proofErr w:type="spellEnd"/>
      <w:r w:rsidRPr="00951D66">
        <w:rPr>
          <w:rFonts w:eastAsia="Malgun Gothic"/>
          <w:sz w:val="20"/>
          <w:lang w:val="en-CA"/>
        </w:rPr>
        <w:t xml:space="preserve">, and </w:t>
      </w:r>
      <w:proofErr w:type="spellStart"/>
      <w:r w:rsidRPr="00951D66">
        <w:rPr>
          <w:rFonts w:eastAsia="Malgun Gothic"/>
          <w:sz w:val="20"/>
          <w:lang w:val="en-CA"/>
        </w:rPr>
        <w:t>RotationRoll</w:t>
      </w:r>
      <w:proofErr w:type="spellEnd"/>
      <w:r w:rsidRPr="00951D66">
        <w:rPr>
          <w:rFonts w:eastAsia="Malgun Gothic"/>
          <w:sz w:val="20"/>
          <w:lang w:val="en-CA"/>
        </w:rPr>
        <w:t xml:space="preserve"> are set equal to </w:t>
      </w:r>
      <w:proofErr w:type="spellStart"/>
      <w:r w:rsidRPr="00951D66">
        <w:rPr>
          <w:rFonts w:eastAsia="Malgun Gothic"/>
          <w:sz w:val="20"/>
          <w:lang w:val="en-CA"/>
        </w:rPr>
        <w:t>cmp_yaw_rotation</w:t>
      </w:r>
      <w:proofErr w:type="spellEnd"/>
      <w:r w:rsidRPr="00951D66">
        <w:rPr>
          <w:rFonts w:eastAsia="Malgun Gothic"/>
          <w:sz w:val="20"/>
          <w:lang w:val="en-CA"/>
        </w:rPr>
        <w:t> ÷ 2</w:t>
      </w:r>
      <w:r w:rsidRPr="00951D66">
        <w:rPr>
          <w:rFonts w:eastAsia="Malgun Gothic"/>
          <w:sz w:val="20"/>
          <w:vertAlign w:val="superscript"/>
          <w:lang w:val="en-CA"/>
        </w:rPr>
        <w:t>16</w:t>
      </w:r>
      <w:r w:rsidRPr="00951D66">
        <w:rPr>
          <w:rFonts w:eastAsia="Malgun Gothic"/>
          <w:sz w:val="20"/>
          <w:lang w:val="en-CA"/>
        </w:rPr>
        <w:t xml:space="preserve">, </w:t>
      </w:r>
      <w:proofErr w:type="spellStart"/>
      <w:r w:rsidRPr="00951D66">
        <w:rPr>
          <w:rFonts w:eastAsia="Malgun Gothic"/>
          <w:sz w:val="20"/>
          <w:lang w:val="en-CA"/>
        </w:rPr>
        <w:t>cmp_pitch_rotation</w:t>
      </w:r>
      <w:proofErr w:type="spellEnd"/>
      <w:r w:rsidRPr="00951D66">
        <w:rPr>
          <w:rFonts w:eastAsia="Malgun Gothic"/>
          <w:sz w:val="20"/>
          <w:lang w:val="en-CA"/>
        </w:rPr>
        <w:t> ÷ 2</w:t>
      </w:r>
      <w:r w:rsidRPr="00951D66">
        <w:rPr>
          <w:rFonts w:eastAsia="Malgun Gothic"/>
          <w:sz w:val="20"/>
          <w:vertAlign w:val="superscript"/>
          <w:lang w:val="en-CA"/>
        </w:rPr>
        <w:t>16</w:t>
      </w:r>
      <w:r w:rsidRPr="00951D66">
        <w:rPr>
          <w:rFonts w:eastAsia="Malgun Gothic"/>
          <w:sz w:val="20"/>
          <w:lang w:val="en-CA"/>
        </w:rPr>
        <w:t xml:space="preserve">, and </w:t>
      </w:r>
      <w:proofErr w:type="spellStart"/>
      <w:r w:rsidRPr="00951D66">
        <w:rPr>
          <w:rFonts w:eastAsia="Malgun Gothic"/>
          <w:sz w:val="20"/>
          <w:lang w:val="en-CA"/>
        </w:rPr>
        <w:t>cmp_roll_rotation</w:t>
      </w:r>
      <w:proofErr w:type="spellEnd"/>
      <w:r w:rsidRPr="00951D66">
        <w:rPr>
          <w:rFonts w:eastAsia="Malgun Gothic"/>
          <w:sz w:val="20"/>
          <w:lang w:val="en-CA"/>
        </w:rPr>
        <w:t> ÷ 2</w:t>
      </w:r>
      <w:r w:rsidRPr="00951D66">
        <w:rPr>
          <w:rFonts w:eastAsia="Malgun Gothic"/>
          <w:sz w:val="20"/>
          <w:vertAlign w:val="superscript"/>
          <w:lang w:val="en-CA"/>
        </w:rPr>
        <w:t>16</w:t>
      </w:r>
      <w:r w:rsidRPr="00951D66">
        <w:rPr>
          <w:rFonts w:eastAsia="Malgun Gothic"/>
          <w:sz w:val="20"/>
          <w:lang w:val="en-CA"/>
        </w:rPr>
        <w:t>, respectively.</w:t>
      </w:r>
    </w:p>
    <w:p w:rsidR="00FD05AE" w:rsidRPr="00951D66" w:rsidRDefault="00FD05AE" w:rsidP="00FD05AE">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val="en-CA"/>
        </w:rPr>
      </w:pPr>
      <w:r w:rsidRPr="00951D66">
        <w:rPr>
          <w:rFonts w:eastAsia="Malgun Gothic"/>
          <w:sz w:val="20"/>
          <w:lang w:val="en-CA"/>
        </w:rPr>
        <w:t>–</w:t>
      </w:r>
      <w:r w:rsidRPr="00951D66">
        <w:rPr>
          <w:rFonts w:eastAsia="Malgun Gothic"/>
          <w:sz w:val="20"/>
          <w:lang w:val="en-CA"/>
        </w:rPr>
        <w:tab/>
        <w:t xml:space="preserve">Otherwise, </w:t>
      </w:r>
      <w:proofErr w:type="spellStart"/>
      <w:r w:rsidRPr="00951D66">
        <w:rPr>
          <w:rFonts w:eastAsia="Malgun Gothic"/>
          <w:sz w:val="20"/>
          <w:lang w:val="en-CA"/>
        </w:rPr>
        <w:t>RotationFlag</w:t>
      </w:r>
      <w:proofErr w:type="spellEnd"/>
      <w:r w:rsidRPr="00951D66">
        <w:rPr>
          <w:rFonts w:eastAsia="Malgun Gothic"/>
          <w:sz w:val="20"/>
          <w:lang w:val="en-CA"/>
        </w:rPr>
        <w:t xml:space="preserve"> is set equal to 0.</w:t>
      </w:r>
    </w:p>
    <w:p w:rsidR="00FD05AE" w:rsidRPr="00951D66" w:rsidRDefault="00FD05AE" w:rsidP="00FD05AE">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val="en-CA"/>
        </w:rPr>
      </w:pPr>
      <w:r w:rsidRPr="00951D66">
        <w:rPr>
          <w:rFonts w:eastAsia="Malgun Gothic"/>
          <w:sz w:val="20"/>
          <w:lang w:val="en-CA"/>
        </w:rPr>
        <w:t>–</w:t>
      </w:r>
      <w:r w:rsidRPr="00951D66">
        <w:rPr>
          <w:rFonts w:eastAsia="Malgun Gothic"/>
          <w:sz w:val="20"/>
          <w:lang w:val="en-CA"/>
        </w:rPr>
        <w:tab/>
        <w:t xml:space="preserve">If a </w:t>
      </w:r>
      <w:r w:rsidRPr="00951D66">
        <w:rPr>
          <w:rFonts w:eastAsia="Malgun Gothic"/>
          <w:bCs/>
          <w:noProof/>
          <w:sz w:val="20"/>
          <w:lang w:val="en-CA" w:eastAsia="zh-CN"/>
        </w:rPr>
        <w:t xml:space="preserve">frame </w:t>
      </w:r>
      <w:r w:rsidRPr="00951D66">
        <w:rPr>
          <w:color w:val="000000"/>
          <w:sz w:val="20"/>
          <w:lang w:val="en-CA"/>
        </w:rPr>
        <w:t xml:space="preserve">packing arrangement SEI message with </w:t>
      </w:r>
      <w:proofErr w:type="spellStart"/>
      <w:r w:rsidRPr="00951D66">
        <w:rPr>
          <w:color w:val="000000"/>
          <w:sz w:val="20"/>
          <w:lang w:val="en-CA"/>
        </w:rPr>
        <w:t>frame_packing_arrangement_cancel_flag</w:t>
      </w:r>
      <w:proofErr w:type="spellEnd"/>
      <w:r w:rsidRPr="00951D66">
        <w:rPr>
          <w:color w:val="000000"/>
          <w:sz w:val="20"/>
          <w:lang w:val="en-CA"/>
        </w:rPr>
        <w:t xml:space="preserve"> </w:t>
      </w:r>
      <w:r w:rsidRPr="00951D66">
        <w:rPr>
          <w:rFonts w:eastAsia="Malgun Gothic"/>
          <w:color w:val="000000"/>
          <w:sz w:val="20"/>
          <w:lang w:val="en-CA"/>
        </w:rPr>
        <w:t>equal to 0</w:t>
      </w:r>
      <w:r w:rsidRPr="00951D66">
        <w:rPr>
          <w:rFonts w:eastAsia="Malgun Gothic"/>
          <w:bCs/>
          <w:noProof/>
          <w:sz w:val="20"/>
          <w:lang w:val="en-CA" w:eastAsia="zh-CN"/>
        </w:rPr>
        <w:t xml:space="preserve"> that applies to the picture is not present, </w:t>
      </w:r>
      <w:proofErr w:type="spellStart"/>
      <w:r w:rsidRPr="00951D66">
        <w:rPr>
          <w:rFonts w:eastAsia="Malgun Gothic"/>
          <w:sz w:val="20"/>
          <w:lang w:val="en-CA"/>
        </w:rPr>
        <w:t>StereoFlag</w:t>
      </w:r>
      <w:proofErr w:type="spellEnd"/>
      <w:r w:rsidRPr="00951D66">
        <w:rPr>
          <w:rFonts w:eastAsia="Malgun Gothic"/>
          <w:sz w:val="20"/>
          <w:lang w:val="en-CA"/>
        </w:rPr>
        <w:t xml:space="preserve">, </w:t>
      </w:r>
      <w:proofErr w:type="spellStart"/>
      <w:r w:rsidRPr="00951D66">
        <w:rPr>
          <w:rFonts w:eastAsia="Malgun Gothic"/>
          <w:sz w:val="20"/>
          <w:lang w:val="en-CA"/>
        </w:rPr>
        <w:t>TopBottomFlag</w:t>
      </w:r>
      <w:proofErr w:type="spellEnd"/>
      <w:r w:rsidRPr="00951D66">
        <w:rPr>
          <w:rFonts w:eastAsia="Malgun Gothic"/>
          <w:sz w:val="20"/>
          <w:lang w:val="en-CA"/>
        </w:rPr>
        <w:t xml:space="preserve">, and </w:t>
      </w:r>
      <w:proofErr w:type="spellStart"/>
      <w:r w:rsidRPr="00951D66">
        <w:rPr>
          <w:rFonts w:eastAsia="Malgun Gothic"/>
          <w:sz w:val="20"/>
          <w:lang w:val="en-CA"/>
        </w:rPr>
        <w:t>SideBySideFlag</w:t>
      </w:r>
      <w:proofErr w:type="spellEnd"/>
      <w:r w:rsidRPr="00951D66">
        <w:rPr>
          <w:rFonts w:eastAsia="Malgun Gothic"/>
          <w:sz w:val="20"/>
          <w:lang w:val="en-CA"/>
        </w:rPr>
        <w:t xml:space="preserve"> are all set equal to 0, HorDiv1 is set equal to 1, and VerDiv1 is set equal to 1.</w:t>
      </w:r>
    </w:p>
    <w:p w:rsidR="00FD05AE" w:rsidRPr="00951D66" w:rsidRDefault="00FD05AE" w:rsidP="00FD05AE">
      <w:pPr>
        <w:tabs>
          <w:tab w:val="clear" w:pos="360"/>
          <w:tab w:val="clear" w:pos="720"/>
          <w:tab w:val="clear" w:pos="1080"/>
          <w:tab w:val="clear" w:pos="1440"/>
          <w:tab w:val="left" w:pos="794"/>
          <w:tab w:val="left" w:pos="1191"/>
          <w:tab w:val="left" w:pos="1588"/>
          <w:tab w:val="left" w:pos="1985"/>
        </w:tabs>
        <w:ind w:left="403" w:hanging="403"/>
        <w:jc w:val="both"/>
        <w:rPr>
          <w:rFonts w:eastAsia="Malgun Gothic"/>
          <w:bCs/>
          <w:noProof/>
          <w:sz w:val="20"/>
          <w:lang w:val="en-CA" w:eastAsia="zh-CN"/>
        </w:rPr>
      </w:pPr>
      <w:r w:rsidRPr="00951D66">
        <w:rPr>
          <w:rFonts w:eastAsia="Malgun Gothic"/>
          <w:sz w:val="20"/>
          <w:lang w:val="en-CA"/>
        </w:rPr>
        <w:lastRenderedPageBreak/>
        <w:t>–</w:t>
      </w:r>
      <w:r w:rsidRPr="00951D66">
        <w:rPr>
          <w:rFonts w:eastAsia="Malgun Gothic"/>
          <w:sz w:val="20"/>
          <w:lang w:val="en-CA"/>
        </w:rPr>
        <w:tab/>
      </w:r>
      <w:r w:rsidRPr="00951D66">
        <w:rPr>
          <w:rFonts w:eastAsia="Malgun Gothic"/>
          <w:bCs/>
          <w:noProof/>
          <w:sz w:val="20"/>
          <w:lang w:val="en-CA" w:eastAsia="zh-CN"/>
        </w:rPr>
        <w:t>Otherwise, the following applies:</w:t>
      </w:r>
    </w:p>
    <w:p w:rsidR="00FD05AE" w:rsidRPr="00951D66" w:rsidRDefault="00FD05AE" w:rsidP="00FD05AE">
      <w:pPr>
        <w:tabs>
          <w:tab w:val="clear" w:pos="360"/>
          <w:tab w:val="clear" w:pos="720"/>
          <w:tab w:val="clear" w:pos="1440"/>
          <w:tab w:val="left" w:pos="1191"/>
          <w:tab w:val="left" w:pos="1588"/>
          <w:tab w:val="left" w:pos="1985"/>
        </w:tabs>
        <w:ind w:left="810" w:hanging="360"/>
        <w:jc w:val="both"/>
        <w:rPr>
          <w:rFonts w:eastAsia="Malgun Gothic"/>
          <w:sz w:val="20"/>
          <w:lang w:val="en-CA"/>
        </w:rPr>
      </w:pPr>
      <w:r w:rsidRPr="00951D66">
        <w:rPr>
          <w:rFonts w:eastAsia="Malgun Gothic"/>
          <w:sz w:val="20"/>
          <w:lang w:val="en-CA"/>
        </w:rPr>
        <w:t>–</w:t>
      </w:r>
      <w:r w:rsidRPr="00951D66">
        <w:rPr>
          <w:rFonts w:eastAsia="Malgun Gothic"/>
          <w:sz w:val="20"/>
          <w:lang w:val="en-CA"/>
        </w:rPr>
        <w:tab/>
      </w:r>
      <w:proofErr w:type="spellStart"/>
      <w:r w:rsidRPr="00951D66">
        <w:rPr>
          <w:rFonts w:eastAsia="Malgun Gothic"/>
          <w:sz w:val="20"/>
          <w:lang w:val="en-CA"/>
        </w:rPr>
        <w:t>StereoFlag</w:t>
      </w:r>
      <w:proofErr w:type="spellEnd"/>
      <w:r w:rsidRPr="00951D66">
        <w:rPr>
          <w:rFonts w:eastAsia="Malgun Gothic"/>
          <w:sz w:val="20"/>
          <w:lang w:val="en-CA"/>
        </w:rPr>
        <w:t xml:space="preserve"> is set equal to 1.</w:t>
      </w:r>
    </w:p>
    <w:p w:rsidR="00FD05AE" w:rsidRPr="00951D66" w:rsidRDefault="00FD05AE" w:rsidP="00FD05AE">
      <w:pPr>
        <w:tabs>
          <w:tab w:val="clear" w:pos="360"/>
          <w:tab w:val="clear" w:pos="720"/>
          <w:tab w:val="clear" w:pos="1440"/>
          <w:tab w:val="left" w:pos="1191"/>
          <w:tab w:val="left" w:pos="1588"/>
          <w:tab w:val="left" w:pos="1985"/>
        </w:tabs>
        <w:ind w:left="810" w:hanging="360"/>
        <w:jc w:val="both"/>
        <w:rPr>
          <w:rFonts w:eastAsia="Malgun Gothic"/>
          <w:sz w:val="20"/>
          <w:lang w:val="en-CA"/>
        </w:rPr>
      </w:pPr>
      <w:r w:rsidRPr="00951D66">
        <w:rPr>
          <w:rFonts w:eastAsia="Malgun Gothic"/>
          <w:sz w:val="20"/>
          <w:lang w:val="en-CA"/>
        </w:rPr>
        <w:t>–</w:t>
      </w:r>
      <w:r w:rsidRPr="00951D66">
        <w:rPr>
          <w:rFonts w:eastAsia="Malgun Gothic"/>
          <w:sz w:val="20"/>
          <w:lang w:val="en-CA"/>
        </w:rPr>
        <w:tab/>
        <w:t xml:space="preserve">If the </w:t>
      </w:r>
      <w:r w:rsidRPr="00951D66">
        <w:rPr>
          <w:color w:val="000000"/>
          <w:sz w:val="20"/>
          <w:lang w:val="en-CA"/>
        </w:rPr>
        <w:t xml:space="preserve">value of </w:t>
      </w:r>
      <w:proofErr w:type="spellStart"/>
      <w:r w:rsidRPr="00951D66">
        <w:rPr>
          <w:color w:val="000000"/>
          <w:sz w:val="20"/>
          <w:lang w:val="en-CA"/>
        </w:rPr>
        <w:t>frame_packing_arrangement_type</w:t>
      </w:r>
      <w:proofErr w:type="spellEnd"/>
      <w:r w:rsidRPr="00951D66">
        <w:rPr>
          <w:sz w:val="20"/>
          <w:lang w:val="en-CA" w:eastAsia="de-DE"/>
        </w:rPr>
        <w:t xml:space="preserve"> of the </w:t>
      </w:r>
      <w:r w:rsidRPr="00951D66">
        <w:rPr>
          <w:rFonts w:eastAsia="Malgun Gothic"/>
          <w:bCs/>
          <w:noProof/>
          <w:sz w:val="20"/>
          <w:lang w:val="en-CA" w:eastAsia="zh-CN"/>
        </w:rPr>
        <w:t xml:space="preserve">frame </w:t>
      </w:r>
      <w:r w:rsidRPr="00951D66">
        <w:rPr>
          <w:color w:val="000000"/>
          <w:sz w:val="20"/>
          <w:lang w:val="en-CA"/>
        </w:rPr>
        <w:t>packing arrangement SEI message</w:t>
      </w:r>
      <w:r w:rsidRPr="00951D66">
        <w:rPr>
          <w:sz w:val="20"/>
          <w:lang w:val="en-CA" w:eastAsia="de-DE"/>
        </w:rPr>
        <w:t xml:space="preserve"> is equal to 3, </w:t>
      </w:r>
      <w:proofErr w:type="spellStart"/>
      <w:r w:rsidRPr="00951D66">
        <w:rPr>
          <w:rFonts w:eastAsia="Calibri"/>
          <w:sz w:val="20"/>
          <w:lang w:val="en-CA"/>
        </w:rPr>
        <w:t>TopBottomFlag</w:t>
      </w:r>
      <w:proofErr w:type="spellEnd"/>
      <w:r w:rsidRPr="00951D66">
        <w:rPr>
          <w:rFonts w:eastAsia="Calibri"/>
          <w:sz w:val="20"/>
          <w:lang w:val="en-CA"/>
        </w:rPr>
        <w:t xml:space="preserve"> is set equal to 0, </w:t>
      </w:r>
      <w:proofErr w:type="spellStart"/>
      <w:r w:rsidRPr="00951D66">
        <w:rPr>
          <w:rFonts w:eastAsia="Calibri"/>
          <w:sz w:val="20"/>
          <w:lang w:val="en-CA"/>
        </w:rPr>
        <w:t>SideBySideFlag</w:t>
      </w:r>
      <w:proofErr w:type="spellEnd"/>
      <w:r w:rsidRPr="00951D66">
        <w:rPr>
          <w:rFonts w:eastAsia="Calibri"/>
          <w:sz w:val="20"/>
          <w:lang w:val="en-CA"/>
        </w:rPr>
        <w:t xml:space="preserve"> is set equal to 1, HorDiv1 is set equal to 2 and VerDiv1 is set equal to 1</w:t>
      </w:r>
      <w:r w:rsidRPr="00951D66">
        <w:rPr>
          <w:rFonts w:eastAsia="Malgun Gothic"/>
          <w:sz w:val="20"/>
          <w:lang w:val="en-CA"/>
        </w:rPr>
        <w:t>.</w:t>
      </w:r>
    </w:p>
    <w:p w:rsidR="00FD05AE" w:rsidRPr="00951D66" w:rsidRDefault="00FD05AE" w:rsidP="00FD05AE">
      <w:pPr>
        <w:tabs>
          <w:tab w:val="clear" w:pos="360"/>
          <w:tab w:val="clear" w:pos="720"/>
          <w:tab w:val="clear" w:pos="1440"/>
          <w:tab w:val="left" w:pos="1191"/>
          <w:tab w:val="left" w:pos="1588"/>
          <w:tab w:val="left" w:pos="1985"/>
        </w:tabs>
        <w:ind w:left="810" w:hanging="360"/>
        <w:jc w:val="both"/>
        <w:rPr>
          <w:rFonts w:eastAsia="Malgun Gothic"/>
          <w:sz w:val="20"/>
          <w:lang w:val="en-CA"/>
        </w:rPr>
      </w:pPr>
      <w:r w:rsidRPr="00951D66">
        <w:rPr>
          <w:rFonts w:eastAsia="Malgun Gothic"/>
          <w:sz w:val="20"/>
          <w:lang w:val="en-CA"/>
        </w:rPr>
        <w:t>–</w:t>
      </w:r>
      <w:r w:rsidRPr="00951D66">
        <w:rPr>
          <w:rFonts w:eastAsia="Malgun Gothic"/>
          <w:sz w:val="20"/>
          <w:lang w:val="en-CA"/>
        </w:rPr>
        <w:tab/>
        <w:t xml:space="preserve">Otherwise, if the </w:t>
      </w:r>
      <w:r w:rsidRPr="00951D66">
        <w:rPr>
          <w:color w:val="000000"/>
          <w:sz w:val="20"/>
          <w:lang w:val="en-CA"/>
        </w:rPr>
        <w:t xml:space="preserve">value of </w:t>
      </w:r>
      <w:proofErr w:type="spellStart"/>
      <w:r w:rsidRPr="00951D66">
        <w:rPr>
          <w:color w:val="000000"/>
          <w:sz w:val="20"/>
          <w:lang w:val="en-CA"/>
        </w:rPr>
        <w:t>frame_packing_arrangement_type</w:t>
      </w:r>
      <w:proofErr w:type="spellEnd"/>
      <w:r w:rsidRPr="00951D66">
        <w:rPr>
          <w:sz w:val="20"/>
          <w:lang w:val="en-CA" w:eastAsia="de-DE"/>
        </w:rPr>
        <w:t xml:space="preserve"> of the </w:t>
      </w:r>
      <w:r w:rsidRPr="00951D66">
        <w:rPr>
          <w:rFonts w:eastAsia="Malgun Gothic"/>
          <w:bCs/>
          <w:noProof/>
          <w:sz w:val="20"/>
          <w:lang w:val="en-CA" w:eastAsia="zh-CN"/>
        </w:rPr>
        <w:t xml:space="preserve">frame </w:t>
      </w:r>
      <w:r w:rsidRPr="00951D66">
        <w:rPr>
          <w:color w:val="000000"/>
          <w:sz w:val="20"/>
          <w:lang w:val="en-CA"/>
        </w:rPr>
        <w:t>packing arrangement SEI message</w:t>
      </w:r>
      <w:r w:rsidRPr="00951D66">
        <w:rPr>
          <w:sz w:val="20"/>
          <w:lang w:val="en-CA" w:eastAsia="de-DE"/>
        </w:rPr>
        <w:t xml:space="preserve"> is equal to 4, </w:t>
      </w:r>
      <w:proofErr w:type="spellStart"/>
      <w:r w:rsidRPr="00951D66">
        <w:rPr>
          <w:rFonts w:eastAsia="Calibri"/>
          <w:sz w:val="20"/>
          <w:lang w:val="en-CA"/>
        </w:rPr>
        <w:t>TopBottomFlag</w:t>
      </w:r>
      <w:proofErr w:type="spellEnd"/>
      <w:r w:rsidRPr="00951D66">
        <w:rPr>
          <w:rFonts w:eastAsia="Calibri"/>
          <w:sz w:val="20"/>
          <w:lang w:val="en-CA"/>
        </w:rPr>
        <w:t xml:space="preserve"> is set equal to 1, </w:t>
      </w:r>
      <w:proofErr w:type="spellStart"/>
      <w:r w:rsidRPr="00951D66">
        <w:rPr>
          <w:rFonts w:eastAsia="Calibri"/>
          <w:sz w:val="20"/>
          <w:lang w:val="en-CA"/>
        </w:rPr>
        <w:t>SideBySideFlag</w:t>
      </w:r>
      <w:proofErr w:type="spellEnd"/>
      <w:r w:rsidRPr="00951D66">
        <w:rPr>
          <w:rFonts w:eastAsia="Calibri"/>
          <w:sz w:val="20"/>
          <w:lang w:val="en-CA"/>
        </w:rPr>
        <w:t xml:space="preserve"> is set equal to 0, HorDiv1 is set equal to 1, and VerDiv1 is set equal to 2</w:t>
      </w:r>
      <w:r w:rsidRPr="00951D66">
        <w:rPr>
          <w:rFonts w:eastAsia="Malgun Gothic"/>
          <w:sz w:val="20"/>
          <w:lang w:val="en-CA"/>
        </w:rPr>
        <w:t>.</w:t>
      </w:r>
    </w:p>
    <w:p w:rsidR="00FD05AE" w:rsidRPr="00951D66" w:rsidRDefault="00FD05AE" w:rsidP="00FD05AE">
      <w:pPr>
        <w:tabs>
          <w:tab w:val="clear" w:pos="360"/>
          <w:tab w:val="clear" w:pos="720"/>
          <w:tab w:val="clear" w:pos="1440"/>
          <w:tab w:val="left" w:pos="1191"/>
          <w:tab w:val="left" w:pos="1588"/>
          <w:tab w:val="left" w:pos="1985"/>
        </w:tabs>
        <w:ind w:left="810" w:hanging="360"/>
        <w:jc w:val="both"/>
        <w:rPr>
          <w:rFonts w:eastAsia="Malgun Gothic"/>
          <w:sz w:val="20"/>
          <w:lang w:val="en-CA"/>
        </w:rPr>
      </w:pPr>
      <w:r w:rsidRPr="00951D66">
        <w:rPr>
          <w:rFonts w:eastAsia="Malgun Gothic"/>
          <w:sz w:val="20"/>
          <w:lang w:val="en-CA"/>
        </w:rPr>
        <w:t>–</w:t>
      </w:r>
      <w:r w:rsidRPr="00951D66">
        <w:rPr>
          <w:rFonts w:eastAsia="Malgun Gothic"/>
          <w:sz w:val="20"/>
          <w:lang w:val="en-CA"/>
        </w:rPr>
        <w:tab/>
        <w:t xml:space="preserve">Otherwise, </w:t>
      </w:r>
      <w:proofErr w:type="spellStart"/>
      <w:r w:rsidRPr="00951D66">
        <w:rPr>
          <w:rFonts w:eastAsia="Calibri"/>
          <w:sz w:val="20"/>
          <w:lang w:val="en-CA"/>
        </w:rPr>
        <w:t>TopBottomFlag</w:t>
      </w:r>
      <w:proofErr w:type="spellEnd"/>
      <w:r w:rsidRPr="00951D66">
        <w:rPr>
          <w:rFonts w:eastAsia="Calibri"/>
          <w:sz w:val="20"/>
          <w:lang w:val="en-CA"/>
        </w:rPr>
        <w:t xml:space="preserve"> is set equal to 0, </w:t>
      </w:r>
      <w:proofErr w:type="spellStart"/>
      <w:r w:rsidRPr="00951D66">
        <w:rPr>
          <w:rFonts w:eastAsia="Calibri"/>
          <w:sz w:val="20"/>
          <w:lang w:val="en-CA"/>
        </w:rPr>
        <w:t>SideBySideFlag</w:t>
      </w:r>
      <w:proofErr w:type="spellEnd"/>
      <w:r w:rsidRPr="00951D66">
        <w:rPr>
          <w:rFonts w:eastAsia="Calibri"/>
          <w:sz w:val="20"/>
          <w:lang w:val="en-CA"/>
        </w:rPr>
        <w:t xml:space="preserve"> is set equal to 0, HorDiv1 is set equal to 1, and VerDiv1 is set equal to 1</w:t>
      </w:r>
      <w:r w:rsidRPr="00951D66">
        <w:rPr>
          <w:rFonts w:eastAsia="Malgun Gothic"/>
          <w:sz w:val="20"/>
          <w:lang w:val="en-CA"/>
        </w:rPr>
        <w:t>.</w:t>
      </w:r>
    </w:p>
    <w:p w:rsidR="00FD05AE" w:rsidRPr="00951D66" w:rsidRDefault="00FD05AE" w:rsidP="00FD05AE">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val="en-CA" w:eastAsia="ko-KR"/>
        </w:rPr>
      </w:pPr>
      <w:r w:rsidRPr="00951D66">
        <w:rPr>
          <w:rFonts w:eastAsia="Malgun Gothic"/>
          <w:sz w:val="20"/>
          <w:lang w:val="en-CA"/>
        </w:rPr>
        <w:t>–</w:t>
      </w:r>
      <w:r w:rsidRPr="00951D66">
        <w:rPr>
          <w:rFonts w:eastAsia="Malgun Gothic"/>
          <w:sz w:val="20"/>
          <w:lang w:val="en-CA"/>
        </w:rPr>
        <w:tab/>
        <w:t xml:space="preserve">If a region-wise packing SEI message </w:t>
      </w:r>
      <w:r w:rsidRPr="00951D66">
        <w:rPr>
          <w:color w:val="000000"/>
          <w:sz w:val="20"/>
          <w:lang w:val="en-CA"/>
        </w:rPr>
        <w:t xml:space="preserve">with </w:t>
      </w:r>
      <w:proofErr w:type="spellStart"/>
      <w:r w:rsidRPr="00951D66">
        <w:rPr>
          <w:color w:val="000000"/>
          <w:sz w:val="20"/>
          <w:lang w:val="en-CA"/>
        </w:rPr>
        <w:t>rwp_cancel_flag</w:t>
      </w:r>
      <w:proofErr w:type="spellEnd"/>
      <w:r w:rsidRPr="00951D66">
        <w:rPr>
          <w:color w:val="000000"/>
          <w:sz w:val="20"/>
          <w:lang w:val="en-CA"/>
        </w:rPr>
        <w:t xml:space="preserve"> </w:t>
      </w:r>
      <w:r w:rsidRPr="00951D66">
        <w:rPr>
          <w:rFonts w:eastAsia="Malgun Gothic"/>
          <w:color w:val="000000"/>
          <w:sz w:val="20"/>
          <w:lang w:val="en-CA"/>
        </w:rPr>
        <w:t>equal to 0</w:t>
      </w:r>
      <w:r w:rsidRPr="00951D66">
        <w:rPr>
          <w:rFonts w:eastAsia="Malgun Gothic"/>
          <w:bCs/>
          <w:noProof/>
          <w:sz w:val="20"/>
          <w:lang w:val="en-CA" w:eastAsia="zh-CN"/>
        </w:rPr>
        <w:t xml:space="preserve"> that applies to the picture is not present, RegionWisePackingFlag is set equal to 0, and </w:t>
      </w:r>
      <w:proofErr w:type="spellStart"/>
      <w:r w:rsidRPr="00951D66">
        <w:rPr>
          <w:rFonts w:eastAsia="Malgun Gothic"/>
          <w:sz w:val="20"/>
          <w:lang w:val="en-CA" w:eastAsia="ko-KR"/>
        </w:rPr>
        <w:t>ConstituentPicWidth</w:t>
      </w:r>
      <w:proofErr w:type="spellEnd"/>
      <w:r w:rsidRPr="00951D66">
        <w:rPr>
          <w:rFonts w:eastAsia="Malgun Gothic"/>
          <w:sz w:val="20"/>
          <w:lang w:val="en-CA" w:eastAsia="ko-KR"/>
        </w:rPr>
        <w:t xml:space="preserve"> and </w:t>
      </w:r>
      <w:proofErr w:type="spellStart"/>
      <w:r w:rsidRPr="00951D66">
        <w:rPr>
          <w:rFonts w:eastAsia="Malgun Gothic"/>
          <w:sz w:val="20"/>
          <w:lang w:val="en-CA" w:eastAsia="ko-KR"/>
        </w:rPr>
        <w:t>ConstituentPicHeight</w:t>
      </w:r>
      <w:proofErr w:type="spellEnd"/>
      <w:r w:rsidRPr="00951D66">
        <w:rPr>
          <w:rFonts w:eastAsia="Malgun Gothic"/>
          <w:sz w:val="20"/>
          <w:lang w:val="en-CA" w:eastAsia="ko-KR"/>
        </w:rPr>
        <w:t xml:space="preserve"> are set to be equal to </w:t>
      </w:r>
      <w:proofErr w:type="spellStart"/>
      <w:r w:rsidRPr="00951D66">
        <w:rPr>
          <w:rFonts w:eastAsia="Malgun Gothic"/>
          <w:sz w:val="20"/>
          <w:lang w:val="en-CA" w:eastAsia="ko-KR"/>
        </w:rPr>
        <w:t>cropPicWidth</w:t>
      </w:r>
      <w:proofErr w:type="spellEnd"/>
      <w:r w:rsidRPr="00951D66">
        <w:rPr>
          <w:rFonts w:eastAsia="Malgun Gothic"/>
          <w:sz w:val="20"/>
          <w:lang w:val="en-CA" w:eastAsia="ko-KR"/>
        </w:rPr>
        <w:t xml:space="preserve"> / HorDiv1 and </w:t>
      </w:r>
      <w:proofErr w:type="spellStart"/>
      <w:r w:rsidRPr="00951D66">
        <w:rPr>
          <w:rFonts w:eastAsia="Malgun Gothic"/>
          <w:sz w:val="20"/>
          <w:lang w:val="en-CA" w:eastAsia="ko-KR"/>
        </w:rPr>
        <w:t>cropPicHeight</w:t>
      </w:r>
      <w:proofErr w:type="spellEnd"/>
      <w:r w:rsidRPr="00951D66">
        <w:rPr>
          <w:rFonts w:eastAsia="Malgun Gothic"/>
          <w:sz w:val="20"/>
          <w:lang w:val="en-CA" w:eastAsia="ko-KR"/>
        </w:rPr>
        <w:t xml:space="preserve"> / VerDiv1, respectively, where </w:t>
      </w:r>
      <w:proofErr w:type="spellStart"/>
      <w:r w:rsidRPr="00951D66">
        <w:rPr>
          <w:rFonts w:eastAsia="Malgun Gothic"/>
          <w:sz w:val="20"/>
          <w:lang w:val="en-CA" w:eastAsia="ko-KR"/>
        </w:rPr>
        <w:t>cropPicWidth</w:t>
      </w:r>
      <w:proofErr w:type="spellEnd"/>
      <w:r w:rsidRPr="00951D66">
        <w:rPr>
          <w:rFonts w:eastAsia="Malgun Gothic"/>
          <w:sz w:val="20"/>
          <w:lang w:val="en-CA" w:eastAsia="ko-KR"/>
        </w:rPr>
        <w:t xml:space="preserve"> and </w:t>
      </w:r>
      <w:proofErr w:type="spellStart"/>
      <w:r w:rsidRPr="00951D66">
        <w:rPr>
          <w:rFonts w:eastAsia="Malgun Gothic"/>
          <w:sz w:val="20"/>
          <w:lang w:val="en-CA" w:eastAsia="ko-KR"/>
        </w:rPr>
        <w:t>cropPicHeight</w:t>
      </w:r>
      <w:proofErr w:type="spellEnd"/>
      <w:r w:rsidRPr="00951D66">
        <w:rPr>
          <w:rFonts w:eastAsia="Malgun Gothic"/>
          <w:sz w:val="20"/>
          <w:lang w:val="en-CA" w:eastAsia="ko-KR"/>
        </w:rPr>
        <w:t xml:space="preserve"> are the width and height, respectively, of the cropped output picture.</w:t>
      </w:r>
      <w:del w:id="157" w:author="Ye-Kui Wang" w:date="2017-09-28T15:49:00Z">
        <w:r w:rsidRPr="00951D66" w:rsidDel="009A7813">
          <w:rPr>
            <w:rFonts w:eastAsia="Malgun Gothic"/>
            <w:sz w:val="20"/>
            <w:lang w:val="en-CA" w:eastAsia="ko-KR"/>
          </w:rPr>
          <w:delText xml:space="preserve"> </w:delText>
        </w:r>
      </w:del>
    </w:p>
    <w:p w:rsidR="00FD05AE" w:rsidRPr="00951D66" w:rsidRDefault="00FD05AE" w:rsidP="00FD05AE">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val="en-CA"/>
        </w:rPr>
      </w:pPr>
      <w:r w:rsidRPr="00951D66">
        <w:rPr>
          <w:rFonts w:eastAsia="Malgun Gothic"/>
          <w:sz w:val="20"/>
          <w:lang w:val="en-CA"/>
        </w:rPr>
        <w:t>–</w:t>
      </w:r>
      <w:r w:rsidRPr="00951D66">
        <w:rPr>
          <w:rFonts w:eastAsia="Malgun Gothic"/>
          <w:sz w:val="20"/>
          <w:lang w:val="en-CA"/>
        </w:rPr>
        <w:tab/>
      </w:r>
      <w:r w:rsidRPr="00951D66">
        <w:rPr>
          <w:rFonts w:eastAsia="Malgun Gothic"/>
          <w:bCs/>
          <w:noProof/>
          <w:sz w:val="20"/>
          <w:lang w:val="en-CA" w:eastAsia="zh-CN"/>
        </w:rPr>
        <w:t xml:space="preserve">Otherwise, RegionWisePackingFlag is set equal to 1, and </w:t>
      </w:r>
      <w:proofErr w:type="spellStart"/>
      <w:r w:rsidRPr="00951D66">
        <w:rPr>
          <w:rFonts w:eastAsia="Malgun Gothic"/>
          <w:sz w:val="20"/>
          <w:lang w:val="en-CA" w:eastAsia="ko-KR"/>
        </w:rPr>
        <w:t>ConstituentPicWidth</w:t>
      </w:r>
      <w:proofErr w:type="spellEnd"/>
      <w:r w:rsidRPr="00951D66">
        <w:rPr>
          <w:rFonts w:eastAsia="Malgun Gothic"/>
          <w:sz w:val="20"/>
          <w:lang w:val="en-CA" w:eastAsia="ko-KR"/>
        </w:rPr>
        <w:t xml:space="preserve"> and </w:t>
      </w:r>
      <w:proofErr w:type="spellStart"/>
      <w:r w:rsidRPr="00951D66">
        <w:rPr>
          <w:rFonts w:eastAsia="Malgun Gothic"/>
          <w:sz w:val="20"/>
          <w:lang w:val="en-CA" w:eastAsia="ko-KR"/>
        </w:rPr>
        <w:t>ConstituentPicHeight</w:t>
      </w:r>
      <w:proofErr w:type="spellEnd"/>
      <w:r w:rsidRPr="00951D66">
        <w:rPr>
          <w:rFonts w:eastAsia="Malgun Gothic"/>
          <w:sz w:val="20"/>
          <w:lang w:val="en-CA" w:eastAsia="ko-KR"/>
        </w:rPr>
        <w:t xml:space="preserve"> are set equal to </w:t>
      </w:r>
      <w:proofErr w:type="spellStart"/>
      <w:r w:rsidRPr="00951D66">
        <w:rPr>
          <w:rFonts w:eastAsia="Malgun Gothic"/>
          <w:sz w:val="20"/>
          <w:lang w:val="en-CA" w:eastAsia="ko-KR"/>
        </w:rPr>
        <w:t>proj_picture_width</w:t>
      </w:r>
      <w:proofErr w:type="spellEnd"/>
      <w:r w:rsidRPr="00951D66">
        <w:rPr>
          <w:rFonts w:eastAsia="Malgun Gothic"/>
          <w:sz w:val="20"/>
          <w:lang w:val="en-CA" w:eastAsia="ko-KR"/>
        </w:rPr>
        <w:t xml:space="preserve"> / HorDiv1 and </w:t>
      </w:r>
      <w:proofErr w:type="spellStart"/>
      <w:r w:rsidRPr="00951D66">
        <w:rPr>
          <w:rFonts w:eastAsia="Malgun Gothic"/>
          <w:sz w:val="20"/>
          <w:lang w:val="en-CA" w:eastAsia="ko-KR"/>
        </w:rPr>
        <w:t>proj_picture_height</w:t>
      </w:r>
      <w:proofErr w:type="spellEnd"/>
      <w:r w:rsidRPr="00951D66">
        <w:rPr>
          <w:rFonts w:eastAsia="Malgun Gothic"/>
          <w:sz w:val="20"/>
          <w:lang w:val="en-CA" w:eastAsia="ko-KR"/>
        </w:rPr>
        <w:t> / VerDiv1, respectively</w:t>
      </w:r>
      <w:r w:rsidRPr="00951D66">
        <w:rPr>
          <w:rFonts w:eastAsia="Malgun Gothic"/>
          <w:bCs/>
          <w:noProof/>
          <w:sz w:val="20"/>
          <w:lang w:val="en-CA" w:eastAsia="zh-CN"/>
        </w:rPr>
        <w:t>.</w:t>
      </w:r>
    </w:p>
    <w:p w:rsidR="00FD05AE" w:rsidRPr="00951D66" w:rsidRDefault="00FD05AE" w:rsidP="00FD05AE">
      <w:pPr>
        <w:pStyle w:val="3N3"/>
        <w:keepNext/>
        <w:numPr>
          <w:ilvl w:val="0"/>
          <w:numId w:val="0"/>
        </w:numPr>
        <w:tabs>
          <w:tab w:val="left" w:pos="360"/>
          <w:tab w:val="left" w:pos="720"/>
          <w:tab w:val="left" w:pos="1080"/>
        </w:tabs>
        <w:ind w:left="1080" w:hanging="1080"/>
        <w:rPr>
          <w:b/>
          <w:i/>
          <w:lang w:val="en-CA"/>
        </w:rPr>
      </w:pPr>
      <w:bookmarkStart w:id="158" w:name="_Hlk490823632"/>
      <w:bookmarkStart w:id="159" w:name="ChromaUpsamplingSei_Eqn1"/>
      <w:bookmarkStart w:id="160" w:name="SampleRemappingProjection"/>
      <w:bookmarkStart w:id="161" w:name="_Ref480997283"/>
      <w:bookmarkStart w:id="162" w:name="_Ref490136699"/>
      <w:r w:rsidRPr="00951D66">
        <w:rPr>
          <w:b/>
          <w:i/>
          <w:lang w:val="en-CA"/>
        </w:rPr>
        <w:t>D.3.41.5.2</w:t>
      </w:r>
      <w:bookmarkEnd w:id="158"/>
      <w:bookmarkEnd w:id="159"/>
      <w:bookmarkEnd w:id="160"/>
      <w:r w:rsidRPr="00951D66">
        <w:rPr>
          <w:b/>
          <w:i/>
          <w:lang w:val="en-CA"/>
        </w:rPr>
        <w:tab/>
        <w:t>Projection for a sample</w:t>
      </w:r>
      <w:bookmarkEnd w:id="161"/>
      <w:r w:rsidRPr="00951D66">
        <w:rPr>
          <w:b/>
          <w:i/>
          <w:lang w:val="en-CA"/>
        </w:rPr>
        <w:t xml:space="preserve"> location</w:t>
      </w:r>
      <w:bookmarkEnd w:id="162"/>
    </w:p>
    <w:p w:rsidR="00FD05AE" w:rsidRPr="00951D66" w:rsidRDefault="00FD05AE" w:rsidP="00FD05AE">
      <w:pPr>
        <w:jc w:val="both"/>
        <w:rPr>
          <w:rFonts w:eastAsia="Malgun Gothic"/>
          <w:sz w:val="20"/>
          <w:lang w:val="en-CA" w:eastAsia="ko-KR"/>
        </w:rPr>
      </w:pPr>
      <w:r w:rsidRPr="00951D66">
        <w:rPr>
          <w:rFonts w:eastAsia="Malgun Gothic"/>
          <w:sz w:val="20"/>
          <w:lang w:val="en-CA" w:eastAsia="ko-KR"/>
        </w:rPr>
        <w:t>Inputs to this clause are:</w:t>
      </w:r>
    </w:p>
    <w:p w:rsidR="00FD05AE" w:rsidRPr="00951D66" w:rsidRDefault="00FD05AE" w:rsidP="00FD05AE">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val="en-CA"/>
        </w:rPr>
      </w:pPr>
      <w:r w:rsidRPr="00951D66">
        <w:rPr>
          <w:rFonts w:eastAsia="Malgun Gothic"/>
          <w:sz w:val="20"/>
          <w:lang w:val="en-CA"/>
        </w:rPr>
        <w:t>–</w:t>
      </w:r>
      <w:r w:rsidRPr="00951D66">
        <w:rPr>
          <w:rFonts w:eastAsia="Malgun Gothic"/>
          <w:sz w:val="20"/>
          <w:lang w:val="en-CA"/>
        </w:rPr>
        <w:tab/>
      </w:r>
      <w:proofErr w:type="spellStart"/>
      <w:r w:rsidRPr="00951D66">
        <w:rPr>
          <w:rFonts w:eastAsia="Malgun Gothic"/>
          <w:sz w:val="20"/>
          <w:lang w:val="en-CA"/>
        </w:rPr>
        <w:t>pictureWidth</w:t>
      </w:r>
      <w:proofErr w:type="spellEnd"/>
      <w:r w:rsidRPr="00951D66">
        <w:rPr>
          <w:rFonts w:eastAsia="Malgun Gothic"/>
          <w:sz w:val="20"/>
          <w:lang w:val="en-CA"/>
        </w:rPr>
        <w:t xml:space="preserve"> and </w:t>
      </w:r>
      <w:proofErr w:type="spellStart"/>
      <w:r w:rsidRPr="00951D66">
        <w:rPr>
          <w:rFonts w:eastAsia="Malgun Gothic"/>
          <w:sz w:val="20"/>
          <w:lang w:val="en-CA"/>
        </w:rPr>
        <w:t>pictureHeight</w:t>
      </w:r>
      <w:proofErr w:type="spellEnd"/>
      <w:r w:rsidRPr="00951D66">
        <w:rPr>
          <w:rFonts w:eastAsia="Malgun Gothic"/>
          <w:sz w:val="20"/>
          <w:lang w:val="en-CA"/>
        </w:rPr>
        <w:t xml:space="preserve">, which are the width and height, respectively, of a </w:t>
      </w:r>
      <w:proofErr w:type="spellStart"/>
      <w:r w:rsidRPr="00951D66">
        <w:rPr>
          <w:rFonts w:eastAsia="Malgun Gothic"/>
          <w:sz w:val="20"/>
          <w:lang w:val="en-CA"/>
        </w:rPr>
        <w:t>monoscopic</w:t>
      </w:r>
      <w:proofErr w:type="spellEnd"/>
      <w:r w:rsidRPr="00951D66">
        <w:rPr>
          <w:rFonts w:eastAsia="Malgun Gothic"/>
          <w:sz w:val="20"/>
          <w:lang w:val="en-CA"/>
        </w:rPr>
        <w:t xml:space="preserve"> </w:t>
      </w:r>
      <w:del w:id="163" w:author="Ye-Kui Wang" w:date="2017-10-07T12:36:00Z">
        <w:r w:rsidRPr="00951D66" w:rsidDel="005C2A76">
          <w:rPr>
            <w:rFonts w:eastAsia="Malgun Gothic"/>
            <w:sz w:val="20"/>
            <w:lang w:val="en-CA"/>
          </w:rPr>
          <w:delText xml:space="preserve">projected </w:delText>
        </w:r>
      </w:del>
      <w:proofErr w:type="spellStart"/>
      <w:r w:rsidRPr="00951D66">
        <w:rPr>
          <w:rFonts w:eastAsia="Malgun Gothic"/>
          <w:sz w:val="20"/>
          <w:lang w:val="en-CA"/>
        </w:rPr>
        <w:t>luma</w:t>
      </w:r>
      <w:proofErr w:type="spellEnd"/>
      <w:r w:rsidRPr="00951D66">
        <w:rPr>
          <w:rFonts w:eastAsia="Malgun Gothic"/>
          <w:sz w:val="20"/>
          <w:lang w:val="en-CA"/>
        </w:rPr>
        <w:t xml:space="preserve"> picture, in </w:t>
      </w:r>
      <w:proofErr w:type="spellStart"/>
      <w:r w:rsidRPr="00951D66">
        <w:rPr>
          <w:rFonts w:eastAsia="Malgun Gothic"/>
          <w:sz w:val="20"/>
          <w:lang w:val="en-CA"/>
        </w:rPr>
        <w:t>luma</w:t>
      </w:r>
      <w:proofErr w:type="spellEnd"/>
      <w:r w:rsidRPr="00951D66">
        <w:rPr>
          <w:rFonts w:eastAsia="Malgun Gothic"/>
          <w:sz w:val="20"/>
          <w:lang w:val="en-CA"/>
        </w:rPr>
        <w:t xml:space="preserve"> samples, and</w:t>
      </w:r>
    </w:p>
    <w:p w:rsidR="00FD05AE" w:rsidRPr="00951D66" w:rsidRDefault="00FD05AE" w:rsidP="00FD05AE">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val="en-CA"/>
        </w:rPr>
      </w:pPr>
      <w:r w:rsidRPr="00951D66">
        <w:rPr>
          <w:rFonts w:eastAsia="Malgun Gothic"/>
          <w:sz w:val="20"/>
          <w:lang w:val="en-CA"/>
        </w:rPr>
        <w:t>–</w:t>
      </w:r>
      <w:r w:rsidRPr="00951D66">
        <w:rPr>
          <w:rFonts w:eastAsia="Malgun Gothic"/>
          <w:sz w:val="20"/>
          <w:lang w:val="en-CA"/>
        </w:rPr>
        <w:tab/>
        <w:t>the centre point of a sample location (</w:t>
      </w:r>
      <w:proofErr w:type="spellStart"/>
      <w:r w:rsidRPr="00951D66">
        <w:rPr>
          <w:rFonts w:eastAsia="Malgun Gothic"/>
          <w:sz w:val="20"/>
          <w:lang w:val="en-CA"/>
        </w:rPr>
        <w:t>i</w:t>
      </w:r>
      <w:proofErr w:type="spellEnd"/>
      <w:r w:rsidRPr="00951D66">
        <w:rPr>
          <w:rFonts w:eastAsia="Malgun Gothic"/>
          <w:sz w:val="20"/>
          <w:lang w:val="en-CA"/>
        </w:rPr>
        <w:t>, j) along the horizontal and vertical axes, respectively.</w:t>
      </w:r>
    </w:p>
    <w:p w:rsidR="00FD05AE" w:rsidRPr="00951D66" w:rsidRDefault="00FD05AE" w:rsidP="00FD05AE">
      <w:pPr>
        <w:jc w:val="both"/>
        <w:rPr>
          <w:rFonts w:eastAsia="Malgun Gothic"/>
          <w:sz w:val="20"/>
          <w:lang w:val="en-CA" w:eastAsia="ko-KR"/>
        </w:rPr>
      </w:pPr>
      <w:r w:rsidRPr="00951D66">
        <w:rPr>
          <w:rFonts w:eastAsia="Malgun Gothic"/>
          <w:sz w:val="20"/>
          <w:lang w:val="en-CA" w:eastAsia="ko-KR"/>
        </w:rPr>
        <w:t>Outputs of this clause are:</w:t>
      </w:r>
    </w:p>
    <w:p w:rsidR="00FD05AE" w:rsidRPr="00951D66" w:rsidRDefault="00FD05AE" w:rsidP="00FD05AE">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val="en-CA"/>
        </w:rPr>
      </w:pPr>
      <w:r w:rsidRPr="00951D66">
        <w:rPr>
          <w:rFonts w:eastAsia="Malgun Gothic"/>
          <w:sz w:val="20"/>
          <w:lang w:val="en-CA"/>
        </w:rPr>
        <w:t>–</w:t>
      </w:r>
      <w:r w:rsidRPr="00951D66">
        <w:rPr>
          <w:rFonts w:eastAsia="Malgun Gothic"/>
          <w:sz w:val="20"/>
          <w:lang w:val="en-CA"/>
        </w:rPr>
        <w:tab/>
        <w:t>sphere coordinates (</w:t>
      </w:r>
      <w:r w:rsidRPr="00951D66">
        <w:rPr>
          <w:rFonts w:eastAsia="Malgun Gothic"/>
          <w:sz w:val="20"/>
          <w:lang w:val="en-CA"/>
        </w:rPr>
        <w:sym w:font="Symbol" w:char="F066"/>
      </w:r>
      <w:r w:rsidRPr="00951D66">
        <w:rPr>
          <w:rFonts w:eastAsia="Malgun Gothic"/>
          <w:sz w:val="20"/>
          <w:lang w:val="en-CA"/>
        </w:rPr>
        <w:t xml:space="preserve">, </w:t>
      </w:r>
      <w:r w:rsidRPr="00951D66">
        <w:rPr>
          <w:rFonts w:eastAsia="Malgun Gothic"/>
          <w:sz w:val="20"/>
          <w:lang w:val="en-CA"/>
        </w:rPr>
        <w:sym w:font="Symbol" w:char="F071"/>
      </w:r>
      <w:r w:rsidRPr="00951D66">
        <w:rPr>
          <w:rFonts w:eastAsia="Malgun Gothic"/>
          <w:sz w:val="20"/>
          <w:lang w:val="en-CA"/>
        </w:rPr>
        <w:t xml:space="preserve">) for the sample location in degrees relative to the coordinate axes specified in clause </w:t>
      </w:r>
      <w:r w:rsidRPr="00951D66">
        <w:rPr>
          <w:rFonts w:eastAsia="Malgun Gothic"/>
          <w:sz w:val="20"/>
          <w:lang w:val="en-CA"/>
        </w:rPr>
        <w:fldChar w:fldCharType="begin"/>
      </w:r>
      <w:r w:rsidRPr="00951D66">
        <w:rPr>
          <w:rFonts w:eastAsia="Malgun Gothic"/>
          <w:sz w:val="20"/>
          <w:lang w:val="en-CA"/>
        </w:rPr>
        <w:instrText xml:space="preserve"> REF SampleRemappingGeneral \h  \* MERGEFORMAT </w:instrText>
      </w:r>
      <w:r w:rsidRPr="00951D66">
        <w:rPr>
          <w:rFonts w:eastAsia="Malgun Gothic"/>
          <w:sz w:val="20"/>
          <w:lang w:val="en-CA"/>
        </w:rPr>
      </w:r>
      <w:r w:rsidRPr="00951D66">
        <w:rPr>
          <w:rFonts w:eastAsia="Malgun Gothic"/>
          <w:sz w:val="20"/>
          <w:lang w:val="en-CA"/>
        </w:rPr>
        <w:fldChar w:fldCharType="separate"/>
      </w:r>
      <w:r w:rsidRPr="00951D66">
        <w:rPr>
          <w:sz w:val="20"/>
          <w:lang w:val="en-CA"/>
        </w:rPr>
        <w:t>D.3.41.5.1</w:t>
      </w:r>
      <w:r w:rsidRPr="00951D66">
        <w:rPr>
          <w:rFonts w:eastAsia="Malgun Gothic"/>
          <w:sz w:val="20"/>
          <w:lang w:val="en-CA"/>
        </w:rPr>
        <w:fldChar w:fldCharType="end"/>
      </w:r>
      <w:r w:rsidRPr="00951D66">
        <w:rPr>
          <w:rFonts w:eastAsia="Malgun Gothic"/>
          <w:sz w:val="20"/>
          <w:lang w:val="en-CA"/>
        </w:rPr>
        <w:t>.</w:t>
      </w:r>
    </w:p>
    <w:p w:rsidR="00FD05AE" w:rsidRPr="00951D66" w:rsidRDefault="00FD05AE" w:rsidP="00FD05AE">
      <w:pPr>
        <w:jc w:val="both"/>
        <w:rPr>
          <w:rFonts w:eastAsia="Malgun Gothic"/>
          <w:sz w:val="20"/>
          <w:lang w:val="en-CA" w:eastAsia="ko-KR"/>
        </w:rPr>
      </w:pPr>
      <w:r w:rsidRPr="00951D66">
        <w:rPr>
          <w:rFonts w:eastAsia="Malgun Gothic"/>
          <w:sz w:val="20"/>
          <w:lang w:val="en-CA" w:eastAsia="ko-KR"/>
        </w:rPr>
        <w:t>The projection for a sample location is derived as follows:</w:t>
      </w:r>
    </w:p>
    <w:p w:rsidR="00FD05AE" w:rsidRPr="00951D66" w:rsidRDefault="00FD05AE" w:rsidP="00FD05AE">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val="en-CA" w:eastAsia="ko-KR"/>
        </w:rPr>
      </w:pPr>
      <w:r w:rsidRPr="00951D66">
        <w:rPr>
          <w:rFonts w:eastAsia="Malgun Gothic"/>
          <w:sz w:val="20"/>
          <w:lang w:val="en-CA"/>
        </w:rPr>
        <w:t>–</w:t>
      </w:r>
      <w:r w:rsidRPr="00951D66">
        <w:rPr>
          <w:rFonts w:eastAsia="Malgun Gothic"/>
          <w:sz w:val="20"/>
          <w:lang w:val="en-CA"/>
        </w:rPr>
        <w:tab/>
      </w:r>
      <w:r w:rsidRPr="00951D66">
        <w:rPr>
          <w:rFonts w:eastAsia="Malgun Gothic"/>
          <w:sz w:val="20"/>
          <w:lang w:val="en-CA" w:eastAsia="ko-KR"/>
        </w:rPr>
        <w:t>If equirectangular projection is indicated</w:t>
      </w:r>
      <w:ins w:id="164" w:author="Ye-Kui Wang" w:date="2017-09-28T17:55:00Z">
        <w:r w:rsidRPr="00951D66">
          <w:rPr>
            <w:rFonts w:eastAsia="Malgun Gothic"/>
            <w:sz w:val="20"/>
            <w:lang w:val="en-CA" w:eastAsia="ko-KR"/>
          </w:rPr>
          <w:t xml:space="preserve"> and </w:t>
        </w:r>
        <w:r w:rsidRPr="00951D66">
          <w:rPr>
            <w:rFonts w:eastAsia="Malgun Gothic"/>
            <w:bCs/>
            <w:noProof/>
            <w:sz w:val="20"/>
            <w:lang w:val="en-CA" w:eastAsia="zh-CN"/>
          </w:rPr>
          <w:t>RegionWisePackingFlag is equal 0</w:t>
        </w:r>
      </w:ins>
      <w:r w:rsidRPr="00951D66">
        <w:rPr>
          <w:rFonts w:eastAsia="Malgun Gothic"/>
          <w:sz w:val="20"/>
          <w:lang w:val="en-CA" w:eastAsia="ko-KR"/>
        </w:rPr>
        <w:t>, the following applies:</w:t>
      </w:r>
    </w:p>
    <w:p w:rsidR="00FD05AE" w:rsidRPr="00951D66" w:rsidRDefault="00FD05AE" w:rsidP="00FD05AE">
      <w:pPr>
        <w:spacing w:before="120"/>
        <w:ind w:left="720"/>
        <w:rPr>
          <w:rFonts w:eastAsia="Malgun Gothic"/>
          <w:sz w:val="20"/>
          <w:lang w:val="en-CA" w:eastAsia="ko-KR"/>
        </w:rPr>
      </w:pPr>
      <w:r w:rsidRPr="00951D66">
        <w:rPr>
          <w:rFonts w:eastAsia="Malgun Gothic"/>
          <w:sz w:val="20"/>
          <w:lang w:val="en-CA" w:eastAsia="ko-KR"/>
        </w:rPr>
        <w:sym w:font="Symbol" w:char="F066"/>
      </w:r>
      <w:r w:rsidRPr="00951D66">
        <w:rPr>
          <w:rFonts w:eastAsia="Malgun Gothic"/>
          <w:sz w:val="20"/>
          <w:lang w:val="en-CA" w:eastAsia="ko-KR"/>
        </w:rPr>
        <w:t xml:space="preserve"> = ( </w:t>
      </w:r>
      <w:proofErr w:type="spellStart"/>
      <w:ins w:id="165" w:author="Ye-Kui Wang" w:date="2017-10-07T22:03:00Z">
        <w:r w:rsidR="00B912B6">
          <w:rPr>
            <w:rFonts w:eastAsia="Malgun Gothic"/>
            <w:sz w:val="20"/>
            <w:lang w:val="en-CA" w:eastAsia="ko-KR"/>
          </w:rPr>
          <w:t>A</w:t>
        </w:r>
      </w:ins>
      <w:del w:id="166" w:author="Ye-Kui Wang" w:date="2017-10-07T22:06:00Z">
        <w:r w:rsidRPr="00951D66" w:rsidDel="00B912B6">
          <w:rPr>
            <w:rFonts w:eastAsia="Malgun Gothic"/>
            <w:sz w:val="20"/>
            <w:lang w:val="en-CA" w:eastAsia="ko-KR"/>
          </w:rPr>
          <w:delText>erp_a</w:delText>
        </w:r>
      </w:del>
      <w:r w:rsidRPr="00951D66">
        <w:rPr>
          <w:rFonts w:eastAsia="Malgun Gothic"/>
          <w:sz w:val="20"/>
          <w:lang w:val="en-CA" w:eastAsia="ko-KR"/>
        </w:rPr>
        <w:t>zimuth</w:t>
      </w:r>
      <w:ins w:id="167" w:author="Ye-Kui Wang" w:date="2017-10-07T22:06:00Z">
        <w:r w:rsidR="00B912B6">
          <w:rPr>
            <w:rFonts w:eastAsia="Malgun Gothic"/>
            <w:sz w:val="20"/>
            <w:lang w:val="en-CA" w:eastAsia="ko-KR"/>
          </w:rPr>
          <w:t>M</w:t>
        </w:r>
      </w:ins>
      <w:del w:id="168" w:author="Ye-Kui Wang" w:date="2017-10-07T22:06:00Z">
        <w:r w:rsidRPr="00951D66" w:rsidDel="00B912B6">
          <w:rPr>
            <w:rFonts w:eastAsia="Malgun Gothic"/>
            <w:sz w:val="20"/>
            <w:lang w:val="en-CA" w:eastAsia="ko-KR"/>
          </w:rPr>
          <w:delText>_m</w:delText>
        </w:r>
      </w:del>
      <w:r w:rsidRPr="00951D66">
        <w:rPr>
          <w:rFonts w:eastAsia="Malgun Gothic"/>
          <w:sz w:val="20"/>
          <w:lang w:val="en-CA" w:eastAsia="ko-KR"/>
        </w:rPr>
        <w:t>in</w:t>
      </w:r>
      <w:proofErr w:type="spellEnd"/>
      <w:r w:rsidRPr="00951D66">
        <w:rPr>
          <w:rFonts w:eastAsia="Malgun Gothic"/>
          <w:sz w:val="20"/>
          <w:lang w:val="en-CA" w:eastAsia="ko-KR"/>
        </w:rPr>
        <w:t xml:space="preserve"> + (</w:t>
      </w:r>
      <w:del w:id="169" w:author="Ye-Kui Wang" w:date="2017-09-28T18:01:00Z">
        <w:r w:rsidRPr="00951D66" w:rsidDel="009873EB">
          <w:rPr>
            <w:rFonts w:eastAsia="Malgun Gothic"/>
            <w:sz w:val="20"/>
            <w:lang w:val="en-CA" w:eastAsia="ko-KR"/>
          </w:rPr>
          <w:delText xml:space="preserve"> 0.5 − </w:delText>
        </w:r>
      </w:del>
      <w:ins w:id="170" w:author="Ye-Kui Wang" w:date="2017-09-28T18:01:00Z">
        <w:r w:rsidRPr="00951D66">
          <w:rPr>
            <w:rFonts w:eastAsia="Malgun Gothic"/>
            <w:sz w:val="20"/>
            <w:lang w:val="en-CA" w:eastAsia="ko-KR"/>
          </w:rPr>
          <w:t xml:space="preserve"> </w:t>
        </w:r>
      </w:ins>
      <w:proofErr w:type="spellStart"/>
      <w:r w:rsidRPr="00951D66">
        <w:rPr>
          <w:rFonts w:eastAsia="Malgun Gothic"/>
          <w:sz w:val="20"/>
          <w:lang w:val="en-CA" w:eastAsia="ko-KR"/>
        </w:rPr>
        <w:t>i</w:t>
      </w:r>
      <w:proofErr w:type="spellEnd"/>
      <w:r w:rsidRPr="00951D66">
        <w:rPr>
          <w:rFonts w:eastAsia="Malgun Gothic"/>
          <w:sz w:val="20"/>
          <w:lang w:val="en-CA" w:eastAsia="ko-KR"/>
        </w:rPr>
        <w:t xml:space="preserve"> ÷ </w:t>
      </w:r>
      <w:proofErr w:type="spellStart"/>
      <w:r w:rsidRPr="00951D66">
        <w:rPr>
          <w:rFonts w:eastAsia="Malgun Gothic"/>
          <w:sz w:val="20"/>
          <w:lang w:val="en-CA" w:eastAsia="ko-KR"/>
        </w:rPr>
        <w:t>pictureWidth</w:t>
      </w:r>
      <w:proofErr w:type="spellEnd"/>
      <w:r w:rsidRPr="00951D66">
        <w:rPr>
          <w:rFonts w:eastAsia="Malgun Gothic"/>
          <w:sz w:val="20"/>
          <w:lang w:val="en-CA" w:eastAsia="ko-KR"/>
        </w:rPr>
        <w:t xml:space="preserve"> </w:t>
      </w:r>
      <w:ins w:id="171" w:author="Ye-Kui Wang" w:date="2017-09-28T18:01:00Z">
        <w:r w:rsidRPr="00951D66">
          <w:rPr>
            <w:rFonts w:eastAsia="Malgun Gothic"/>
            <w:sz w:val="20"/>
            <w:lang w:val="en-CA" w:eastAsia="ko-KR"/>
          </w:rPr>
          <w:t xml:space="preserve">− 0.5 </w:t>
        </w:r>
      </w:ins>
      <w:r w:rsidRPr="00951D66">
        <w:rPr>
          <w:rFonts w:eastAsia="Malgun Gothic"/>
          <w:sz w:val="20"/>
          <w:lang w:val="en-CA" w:eastAsia="ko-KR"/>
        </w:rPr>
        <w:t xml:space="preserve">) * ( </w:t>
      </w:r>
      <w:proofErr w:type="spellStart"/>
      <w:ins w:id="172" w:author="Ye-Kui Wang" w:date="2017-10-07T22:04:00Z">
        <w:r w:rsidR="00B912B6">
          <w:rPr>
            <w:rFonts w:eastAsia="Malgun Gothic"/>
            <w:sz w:val="20"/>
            <w:lang w:val="en-CA" w:eastAsia="ko-KR"/>
          </w:rPr>
          <w:t>A</w:t>
        </w:r>
      </w:ins>
      <w:del w:id="173" w:author="Ye-Kui Wang" w:date="2017-10-07T22:06:00Z">
        <w:r w:rsidRPr="00951D66" w:rsidDel="00B912B6">
          <w:rPr>
            <w:rFonts w:eastAsia="Malgun Gothic"/>
            <w:sz w:val="20"/>
            <w:lang w:val="en-CA" w:eastAsia="ko-KR"/>
          </w:rPr>
          <w:delText>erp_a</w:delText>
        </w:r>
      </w:del>
      <w:r w:rsidRPr="00951D66">
        <w:rPr>
          <w:rFonts w:eastAsia="Malgun Gothic"/>
          <w:sz w:val="20"/>
          <w:lang w:val="en-CA" w:eastAsia="ko-KR"/>
        </w:rPr>
        <w:t>zimuth</w:t>
      </w:r>
      <w:ins w:id="174" w:author="Ye-Kui Wang" w:date="2017-10-07T22:06:00Z">
        <w:r w:rsidR="00B912B6">
          <w:rPr>
            <w:rFonts w:eastAsia="Malgun Gothic"/>
            <w:sz w:val="20"/>
            <w:lang w:val="en-CA" w:eastAsia="ko-KR"/>
          </w:rPr>
          <w:t>M</w:t>
        </w:r>
      </w:ins>
      <w:del w:id="175" w:author="Ye-Kui Wang" w:date="2017-10-07T22:06:00Z">
        <w:r w:rsidRPr="00951D66" w:rsidDel="00B912B6">
          <w:rPr>
            <w:rFonts w:eastAsia="Malgun Gothic"/>
            <w:sz w:val="20"/>
            <w:lang w:val="en-CA" w:eastAsia="ko-KR"/>
          </w:rPr>
          <w:delText>_m</w:delText>
        </w:r>
      </w:del>
      <w:r w:rsidRPr="00951D66">
        <w:rPr>
          <w:rFonts w:eastAsia="Malgun Gothic"/>
          <w:sz w:val="20"/>
          <w:lang w:val="en-CA" w:eastAsia="ko-KR"/>
        </w:rPr>
        <w:t>ax</w:t>
      </w:r>
      <w:proofErr w:type="spellEnd"/>
      <w:r w:rsidRPr="00951D66">
        <w:rPr>
          <w:rFonts w:eastAsia="Malgun Gothic"/>
          <w:sz w:val="20"/>
          <w:lang w:val="en-CA" w:eastAsia="ko-KR"/>
        </w:rPr>
        <w:t xml:space="preserve"> − </w:t>
      </w:r>
      <w:proofErr w:type="spellStart"/>
      <w:ins w:id="176" w:author="Ye-Kui Wang" w:date="2017-10-07T22:04:00Z">
        <w:r w:rsidR="00B912B6">
          <w:rPr>
            <w:rFonts w:eastAsia="Malgun Gothic"/>
            <w:sz w:val="20"/>
            <w:lang w:val="en-CA" w:eastAsia="ko-KR"/>
          </w:rPr>
          <w:t>A</w:t>
        </w:r>
      </w:ins>
      <w:del w:id="177" w:author="Ye-Kui Wang" w:date="2017-10-07T22:06:00Z">
        <w:r w:rsidRPr="00951D66" w:rsidDel="00B912B6">
          <w:rPr>
            <w:rFonts w:eastAsia="Malgun Gothic"/>
            <w:sz w:val="20"/>
            <w:lang w:val="en-CA" w:eastAsia="ko-KR"/>
          </w:rPr>
          <w:delText>erp_a</w:delText>
        </w:r>
      </w:del>
      <w:r w:rsidRPr="00951D66">
        <w:rPr>
          <w:rFonts w:eastAsia="Malgun Gothic"/>
          <w:sz w:val="20"/>
          <w:lang w:val="en-CA" w:eastAsia="ko-KR"/>
        </w:rPr>
        <w:t>zimuth</w:t>
      </w:r>
      <w:ins w:id="178" w:author="Ye-Kui Wang" w:date="2017-10-07T22:06:00Z">
        <w:r w:rsidR="00B912B6">
          <w:rPr>
            <w:rFonts w:eastAsia="Malgun Gothic"/>
            <w:sz w:val="20"/>
            <w:lang w:val="en-CA" w:eastAsia="ko-KR"/>
          </w:rPr>
          <w:t>M</w:t>
        </w:r>
      </w:ins>
      <w:del w:id="179" w:author="Ye-Kui Wang" w:date="2017-10-07T22:06:00Z">
        <w:r w:rsidRPr="00951D66" w:rsidDel="00B912B6">
          <w:rPr>
            <w:rFonts w:eastAsia="Malgun Gothic"/>
            <w:sz w:val="20"/>
            <w:lang w:val="en-CA" w:eastAsia="ko-KR"/>
          </w:rPr>
          <w:delText>_m</w:delText>
        </w:r>
      </w:del>
      <w:r w:rsidRPr="00951D66">
        <w:rPr>
          <w:rFonts w:eastAsia="Malgun Gothic"/>
          <w:sz w:val="20"/>
          <w:lang w:val="en-CA" w:eastAsia="ko-KR"/>
        </w:rPr>
        <w:t>in</w:t>
      </w:r>
      <w:proofErr w:type="spellEnd"/>
      <w:r w:rsidRPr="00951D66" w:rsidDel="00A5320A">
        <w:rPr>
          <w:rFonts w:eastAsia="Malgun Gothic"/>
          <w:sz w:val="20"/>
          <w:lang w:val="en-CA" w:eastAsia="ko-KR"/>
        </w:rPr>
        <w:t xml:space="preserve"> </w:t>
      </w:r>
      <w:r w:rsidRPr="00951D66">
        <w:rPr>
          <w:rFonts w:eastAsia="Malgun Gothic"/>
          <w:sz w:val="20"/>
          <w:lang w:val="en-CA" w:eastAsia="ko-KR"/>
        </w:rPr>
        <w:t>) ) * 2</w:t>
      </w:r>
      <w:r w:rsidRPr="00951D66">
        <w:rPr>
          <w:rFonts w:eastAsia="Malgun Gothic"/>
          <w:sz w:val="20"/>
          <w:vertAlign w:val="superscript"/>
          <w:lang w:val="en-CA" w:eastAsia="ko-KR"/>
        </w:rPr>
        <w:t>−16</w:t>
      </w:r>
      <w:del w:id="180" w:author="Ye-Kui Wang" w:date="2017-10-07T22:04:00Z">
        <w:r w:rsidRPr="00951D66" w:rsidDel="00B912B6">
          <w:rPr>
            <w:noProof/>
            <w:sz w:val="20"/>
            <w:lang w:val="en-CA"/>
            <w:rPrChange w:id="181" w:author="Ye-Kui Wang" w:date="2017-09-28T17:58:00Z">
              <w:rPr>
                <w:noProof/>
              </w:rPr>
            </w:rPrChange>
          </w:rPr>
          <w:br/>
        </w:r>
        <w:r w:rsidRPr="00951D66" w:rsidDel="00B912B6">
          <w:rPr>
            <w:noProof/>
            <w:sz w:val="20"/>
            <w:lang w:val="en-CA"/>
            <w:rPrChange w:id="182" w:author="Ye-Kui Wang" w:date="2017-09-28T17:58:00Z">
              <w:rPr>
                <w:noProof/>
              </w:rPr>
            </w:rPrChange>
          </w:rPr>
          <w:tab/>
        </w:r>
        <w:r w:rsidRPr="00951D66" w:rsidDel="00B912B6">
          <w:rPr>
            <w:noProof/>
            <w:sz w:val="20"/>
            <w:lang w:val="en-CA"/>
            <w:rPrChange w:id="183" w:author="Ye-Kui Wang" w:date="2017-09-28T17:58:00Z">
              <w:rPr>
                <w:noProof/>
              </w:rPr>
            </w:rPrChange>
          </w:rPr>
          <w:tab/>
        </w:r>
        <w:r w:rsidRPr="00951D66" w:rsidDel="00B912B6">
          <w:rPr>
            <w:noProof/>
            <w:sz w:val="20"/>
            <w:lang w:val="en-CA"/>
            <w:rPrChange w:id="184" w:author="Ye-Kui Wang" w:date="2017-09-28T17:58:00Z">
              <w:rPr>
                <w:noProof/>
              </w:rPr>
            </w:rPrChange>
          </w:rPr>
          <w:tab/>
        </w:r>
        <w:r w:rsidRPr="00951D66" w:rsidDel="00B912B6">
          <w:rPr>
            <w:noProof/>
            <w:sz w:val="20"/>
            <w:lang w:val="en-CA"/>
            <w:rPrChange w:id="185" w:author="Ye-Kui Wang" w:date="2017-09-28T17:58:00Z">
              <w:rPr>
                <w:noProof/>
              </w:rPr>
            </w:rPrChange>
          </w:rPr>
          <w:tab/>
        </w:r>
        <w:r w:rsidRPr="00951D66" w:rsidDel="00B912B6">
          <w:rPr>
            <w:noProof/>
            <w:sz w:val="20"/>
            <w:lang w:val="en-CA"/>
            <w:rPrChange w:id="186" w:author="Ye-Kui Wang" w:date="2017-09-28T17:58:00Z">
              <w:rPr>
                <w:noProof/>
              </w:rPr>
            </w:rPrChange>
          </w:rPr>
          <w:tab/>
        </w:r>
        <w:r w:rsidRPr="00951D66" w:rsidDel="00B912B6">
          <w:rPr>
            <w:noProof/>
            <w:sz w:val="20"/>
            <w:lang w:val="en-CA"/>
            <w:rPrChange w:id="187" w:author="Ye-Kui Wang" w:date="2017-09-28T17:58:00Z">
              <w:rPr>
                <w:noProof/>
              </w:rPr>
            </w:rPrChange>
          </w:rPr>
          <w:tab/>
        </w:r>
        <w:r w:rsidRPr="00951D66" w:rsidDel="00B912B6">
          <w:rPr>
            <w:noProof/>
            <w:sz w:val="20"/>
            <w:lang w:val="en-CA"/>
            <w:rPrChange w:id="188" w:author="Ye-Kui Wang" w:date="2017-09-28T17:58:00Z">
              <w:rPr>
                <w:noProof/>
              </w:rPr>
            </w:rPrChange>
          </w:rPr>
          <w:tab/>
        </w:r>
        <w:r w:rsidRPr="00951D66" w:rsidDel="00B912B6">
          <w:rPr>
            <w:noProof/>
            <w:sz w:val="20"/>
            <w:lang w:val="en-CA"/>
            <w:rPrChange w:id="189" w:author="Ye-Kui Wang" w:date="2017-09-28T17:58:00Z">
              <w:rPr>
                <w:noProof/>
              </w:rPr>
            </w:rPrChange>
          </w:rPr>
          <w:tab/>
        </w:r>
        <w:r w:rsidRPr="00951D66" w:rsidDel="00B912B6">
          <w:rPr>
            <w:noProof/>
            <w:sz w:val="20"/>
            <w:lang w:val="en-CA"/>
            <w:rPrChange w:id="190" w:author="Ye-Kui Wang" w:date="2017-09-28T17:58:00Z">
              <w:rPr>
                <w:noProof/>
              </w:rPr>
            </w:rPrChange>
          </w:rPr>
          <w:tab/>
        </w:r>
        <w:r w:rsidRPr="00951D66" w:rsidDel="00B912B6">
          <w:rPr>
            <w:noProof/>
            <w:sz w:val="20"/>
            <w:lang w:val="en-CA"/>
            <w:rPrChange w:id="191" w:author="Ye-Kui Wang" w:date="2017-09-28T17:58:00Z">
              <w:rPr>
                <w:noProof/>
              </w:rPr>
            </w:rPrChange>
          </w:rPr>
          <w:tab/>
        </w:r>
      </w:del>
      <w:r w:rsidRPr="00951D66">
        <w:rPr>
          <w:noProof/>
          <w:sz w:val="20"/>
          <w:lang w:val="en-CA"/>
          <w:rPrChange w:id="192" w:author="Ye-Kui Wang" w:date="2017-09-28T17:58:00Z">
            <w:rPr>
              <w:noProof/>
            </w:rPr>
          </w:rPrChange>
        </w:rPr>
        <w:tab/>
      </w:r>
      <w:r w:rsidRPr="00951D66">
        <w:rPr>
          <w:noProof/>
          <w:sz w:val="20"/>
          <w:lang w:val="en-CA"/>
          <w:rPrChange w:id="193" w:author="Ye-Kui Wang" w:date="2017-09-28T17:58:00Z">
            <w:rPr>
              <w:noProof/>
            </w:rPr>
          </w:rPrChange>
        </w:rPr>
        <w:tab/>
      </w:r>
      <w:r w:rsidRPr="00951D66">
        <w:rPr>
          <w:sz w:val="20"/>
          <w:lang w:val="en-CA"/>
          <w:rPrChange w:id="194" w:author="Ye-Kui Wang" w:date="2017-09-28T17:58:00Z">
            <w:rPr/>
          </w:rPrChange>
        </w:rPr>
        <w:t>(D</w:t>
      </w:r>
      <w:r w:rsidRPr="00951D66">
        <w:rPr>
          <w:sz w:val="20"/>
          <w:lang w:val="en-CA"/>
          <w:rPrChange w:id="195" w:author="Ye-Kui Wang" w:date="2017-09-28T17:58:00Z">
            <w:rPr/>
          </w:rPrChange>
        </w:rPr>
        <w:noBreakHyphen/>
      </w:r>
      <w:r w:rsidRPr="00951D66">
        <w:rPr>
          <w:sz w:val="20"/>
          <w:highlight w:val="yellow"/>
          <w:lang w:val="en-CA"/>
          <w:rPrChange w:id="196" w:author="Ye-Kui Wang" w:date="2017-09-28T17:58:00Z">
            <w:rPr>
              <w:highlight w:val="yellow"/>
            </w:rPr>
          </w:rPrChange>
        </w:rPr>
        <w:t>XX</w:t>
      </w:r>
      <w:r w:rsidRPr="00951D66">
        <w:rPr>
          <w:sz w:val="20"/>
          <w:lang w:val="en-CA"/>
          <w:rPrChange w:id="197" w:author="Ye-Kui Wang" w:date="2017-09-28T17:58:00Z">
            <w:rPr/>
          </w:rPrChange>
        </w:rPr>
        <w:t>)</w:t>
      </w:r>
      <w:r w:rsidRPr="00951D66">
        <w:rPr>
          <w:rFonts w:eastAsia="Malgun Gothic"/>
          <w:sz w:val="20"/>
          <w:lang w:val="en-CA" w:eastAsia="ko-KR"/>
        </w:rPr>
        <w:br/>
      </w:r>
      <w:r w:rsidRPr="00951D66">
        <w:rPr>
          <w:rFonts w:eastAsia="Candara"/>
          <w:sz w:val="20"/>
          <w:lang w:val="en-CA"/>
        </w:rPr>
        <w:sym w:font="Symbol" w:char="F071"/>
      </w:r>
      <w:r w:rsidRPr="00951D66">
        <w:rPr>
          <w:rFonts w:eastAsia="Candara"/>
          <w:color w:val="000000"/>
          <w:sz w:val="20"/>
          <w:lang w:val="en-CA"/>
        </w:rPr>
        <w:t xml:space="preserve"> = </w:t>
      </w:r>
      <w:r w:rsidRPr="00951D66">
        <w:rPr>
          <w:rFonts w:eastAsia="Malgun Gothic"/>
          <w:sz w:val="20"/>
          <w:lang w:val="en-CA" w:eastAsia="ko-KR"/>
        </w:rPr>
        <w:t xml:space="preserve">( </w:t>
      </w:r>
      <w:proofErr w:type="spellStart"/>
      <w:ins w:id="198" w:author="Ye-Kui Wang" w:date="2017-10-07T22:04:00Z">
        <w:r w:rsidR="00B912B6">
          <w:rPr>
            <w:rFonts w:eastAsia="Malgun Gothic"/>
            <w:sz w:val="20"/>
            <w:lang w:val="en-CA" w:eastAsia="ko-KR"/>
          </w:rPr>
          <w:t>E</w:t>
        </w:r>
      </w:ins>
      <w:del w:id="199" w:author="Ye-Kui Wang" w:date="2017-10-07T22:06:00Z">
        <w:r w:rsidRPr="00951D66" w:rsidDel="00B912B6">
          <w:rPr>
            <w:rFonts w:eastAsia="Malgun Gothic"/>
            <w:sz w:val="20"/>
            <w:lang w:val="en-CA" w:eastAsia="ko-KR"/>
          </w:rPr>
          <w:delText>erp_e</w:delText>
        </w:r>
      </w:del>
      <w:r w:rsidRPr="00951D66">
        <w:rPr>
          <w:rFonts w:eastAsia="Malgun Gothic"/>
          <w:sz w:val="20"/>
          <w:lang w:val="en-CA" w:eastAsia="ko-KR"/>
        </w:rPr>
        <w:t>levation</w:t>
      </w:r>
      <w:ins w:id="200" w:author="Ye-Kui Wang" w:date="2017-10-07T22:06:00Z">
        <w:r w:rsidR="00B912B6">
          <w:rPr>
            <w:rFonts w:eastAsia="Malgun Gothic"/>
            <w:sz w:val="20"/>
            <w:lang w:val="en-CA" w:eastAsia="ko-KR"/>
          </w:rPr>
          <w:t>M</w:t>
        </w:r>
      </w:ins>
      <w:del w:id="201" w:author="Ye-Kui Wang" w:date="2017-10-07T22:06:00Z">
        <w:r w:rsidRPr="00951D66" w:rsidDel="00B912B6">
          <w:rPr>
            <w:rFonts w:eastAsia="Malgun Gothic"/>
            <w:sz w:val="20"/>
            <w:lang w:val="en-CA" w:eastAsia="ko-KR"/>
          </w:rPr>
          <w:delText>_m</w:delText>
        </w:r>
      </w:del>
      <w:r w:rsidRPr="00951D66">
        <w:rPr>
          <w:rFonts w:eastAsia="Malgun Gothic"/>
          <w:sz w:val="20"/>
          <w:lang w:val="en-CA" w:eastAsia="ko-KR"/>
        </w:rPr>
        <w:t>in</w:t>
      </w:r>
      <w:proofErr w:type="spellEnd"/>
      <w:r w:rsidRPr="00951D66">
        <w:rPr>
          <w:rFonts w:eastAsia="Malgun Gothic"/>
          <w:sz w:val="20"/>
          <w:lang w:val="en-CA" w:eastAsia="ko-KR"/>
        </w:rPr>
        <w:t xml:space="preserve"> + ( 0.5 − j ÷ </w:t>
      </w:r>
      <w:proofErr w:type="spellStart"/>
      <w:r w:rsidRPr="00951D66">
        <w:rPr>
          <w:rFonts w:eastAsia="Malgun Gothic"/>
          <w:sz w:val="20"/>
          <w:lang w:val="en-CA" w:eastAsia="ko-KR"/>
        </w:rPr>
        <w:t>pictureHeight</w:t>
      </w:r>
      <w:proofErr w:type="spellEnd"/>
      <w:r w:rsidRPr="00951D66">
        <w:rPr>
          <w:rFonts w:eastAsia="Malgun Gothic"/>
          <w:sz w:val="20"/>
          <w:lang w:val="en-CA" w:eastAsia="ko-KR"/>
        </w:rPr>
        <w:t xml:space="preserve"> ) * ( </w:t>
      </w:r>
      <w:proofErr w:type="spellStart"/>
      <w:ins w:id="202" w:author="Ye-Kui Wang" w:date="2017-10-07T22:05:00Z">
        <w:r w:rsidR="00B912B6">
          <w:rPr>
            <w:rFonts w:eastAsia="Malgun Gothic"/>
            <w:sz w:val="20"/>
            <w:lang w:val="en-CA" w:eastAsia="ko-KR"/>
          </w:rPr>
          <w:t>E</w:t>
        </w:r>
      </w:ins>
      <w:del w:id="203" w:author="Ye-Kui Wang" w:date="2017-10-07T22:06:00Z">
        <w:r w:rsidRPr="00951D66" w:rsidDel="00B912B6">
          <w:rPr>
            <w:rFonts w:eastAsia="Malgun Gothic"/>
            <w:sz w:val="20"/>
            <w:lang w:val="en-CA" w:eastAsia="ko-KR"/>
          </w:rPr>
          <w:delText>erp_e</w:delText>
        </w:r>
      </w:del>
      <w:r w:rsidRPr="00951D66">
        <w:rPr>
          <w:rFonts w:eastAsia="Malgun Gothic"/>
          <w:sz w:val="20"/>
          <w:lang w:val="en-CA" w:eastAsia="ko-KR"/>
        </w:rPr>
        <w:t>levation</w:t>
      </w:r>
      <w:ins w:id="204" w:author="Ye-Kui Wang" w:date="2017-10-07T22:06:00Z">
        <w:r w:rsidR="00B912B6">
          <w:rPr>
            <w:rFonts w:eastAsia="Malgun Gothic"/>
            <w:sz w:val="20"/>
            <w:lang w:val="en-CA" w:eastAsia="ko-KR"/>
          </w:rPr>
          <w:t>M</w:t>
        </w:r>
      </w:ins>
      <w:del w:id="205" w:author="Ye-Kui Wang" w:date="2017-10-07T22:07:00Z">
        <w:r w:rsidRPr="00951D66" w:rsidDel="00B912B6">
          <w:rPr>
            <w:rFonts w:eastAsia="Malgun Gothic"/>
            <w:sz w:val="20"/>
            <w:lang w:val="en-CA" w:eastAsia="ko-KR"/>
          </w:rPr>
          <w:delText>_m</w:delText>
        </w:r>
      </w:del>
      <w:r w:rsidRPr="00951D66">
        <w:rPr>
          <w:rFonts w:eastAsia="Malgun Gothic"/>
          <w:sz w:val="20"/>
          <w:lang w:val="en-CA" w:eastAsia="ko-KR"/>
        </w:rPr>
        <w:t>ax</w:t>
      </w:r>
      <w:proofErr w:type="spellEnd"/>
      <w:r w:rsidRPr="00951D66">
        <w:rPr>
          <w:rFonts w:eastAsia="Malgun Gothic"/>
          <w:sz w:val="20"/>
          <w:lang w:val="en-CA" w:eastAsia="ko-KR"/>
        </w:rPr>
        <w:t xml:space="preserve"> − </w:t>
      </w:r>
      <w:proofErr w:type="spellStart"/>
      <w:ins w:id="206" w:author="Ye-Kui Wang" w:date="2017-10-07T22:05:00Z">
        <w:r w:rsidR="00B912B6">
          <w:rPr>
            <w:rFonts w:eastAsia="Malgun Gothic"/>
            <w:sz w:val="20"/>
            <w:lang w:val="en-CA" w:eastAsia="ko-KR"/>
          </w:rPr>
          <w:t>E</w:t>
        </w:r>
      </w:ins>
      <w:del w:id="207" w:author="Ye-Kui Wang" w:date="2017-10-07T22:07:00Z">
        <w:r w:rsidRPr="00951D66" w:rsidDel="00B912B6">
          <w:rPr>
            <w:rFonts w:eastAsia="Malgun Gothic"/>
            <w:sz w:val="20"/>
            <w:lang w:val="en-CA" w:eastAsia="ko-KR"/>
          </w:rPr>
          <w:delText>erp_e</w:delText>
        </w:r>
      </w:del>
      <w:r w:rsidRPr="00951D66">
        <w:rPr>
          <w:rFonts w:eastAsia="Malgun Gothic"/>
          <w:sz w:val="20"/>
          <w:lang w:val="en-CA" w:eastAsia="ko-KR"/>
        </w:rPr>
        <w:t>levation</w:t>
      </w:r>
      <w:ins w:id="208" w:author="Ye-Kui Wang" w:date="2017-10-07T22:07:00Z">
        <w:r w:rsidR="00B912B6">
          <w:rPr>
            <w:rFonts w:eastAsia="Malgun Gothic"/>
            <w:sz w:val="20"/>
            <w:lang w:val="en-CA" w:eastAsia="ko-KR"/>
          </w:rPr>
          <w:t>M</w:t>
        </w:r>
      </w:ins>
      <w:del w:id="209" w:author="Ye-Kui Wang" w:date="2017-10-07T22:07:00Z">
        <w:r w:rsidRPr="00951D66" w:rsidDel="00B912B6">
          <w:rPr>
            <w:rFonts w:eastAsia="Malgun Gothic"/>
            <w:sz w:val="20"/>
            <w:lang w:val="en-CA" w:eastAsia="ko-KR"/>
          </w:rPr>
          <w:delText>_m</w:delText>
        </w:r>
      </w:del>
      <w:r w:rsidRPr="00951D66">
        <w:rPr>
          <w:rFonts w:eastAsia="Malgun Gothic"/>
          <w:sz w:val="20"/>
          <w:lang w:val="en-CA" w:eastAsia="ko-KR"/>
        </w:rPr>
        <w:t>in</w:t>
      </w:r>
      <w:proofErr w:type="spellEnd"/>
      <w:r w:rsidRPr="00951D66" w:rsidDel="00A5320A">
        <w:rPr>
          <w:rFonts w:eastAsia="Malgun Gothic"/>
          <w:sz w:val="20"/>
          <w:lang w:val="en-CA" w:eastAsia="ko-KR"/>
        </w:rPr>
        <w:t xml:space="preserve"> </w:t>
      </w:r>
      <w:r w:rsidRPr="00951D66">
        <w:rPr>
          <w:rFonts w:eastAsia="Malgun Gothic"/>
          <w:sz w:val="20"/>
          <w:lang w:val="en-CA" w:eastAsia="ko-KR"/>
        </w:rPr>
        <w:t>) ) * 2</w:t>
      </w:r>
      <w:r w:rsidRPr="00951D66">
        <w:rPr>
          <w:rFonts w:eastAsia="Malgun Gothic"/>
          <w:sz w:val="20"/>
          <w:vertAlign w:val="superscript"/>
          <w:lang w:val="en-CA" w:eastAsia="ko-KR"/>
        </w:rPr>
        <w:t>−16</w:t>
      </w:r>
      <w:del w:id="210" w:author="Ye-Kui Wang" w:date="2017-10-07T12:56:00Z">
        <w:r w:rsidRPr="00951D66" w:rsidDel="00DB5A76">
          <w:rPr>
            <w:rFonts w:eastAsia="Malgun Gothic"/>
            <w:sz w:val="20"/>
            <w:lang w:val="en-CA" w:eastAsia="ko-KR"/>
          </w:rPr>
          <w:br/>
        </w:r>
        <w:r w:rsidRPr="00951D66" w:rsidDel="00DB5A76">
          <w:rPr>
            <w:noProof/>
            <w:sz w:val="20"/>
            <w:lang w:val="en-CA"/>
            <w:rPrChange w:id="211" w:author="Ye-Kui Wang" w:date="2017-09-28T17:58:00Z">
              <w:rPr>
                <w:noProof/>
              </w:rPr>
            </w:rPrChange>
          </w:rPr>
          <w:tab/>
        </w:r>
        <w:r w:rsidRPr="00951D66" w:rsidDel="00DB5A76">
          <w:rPr>
            <w:noProof/>
            <w:sz w:val="20"/>
            <w:lang w:val="en-CA"/>
            <w:rPrChange w:id="212" w:author="Ye-Kui Wang" w:date="2017-09-28T17:58:00Z">
              <w:rPr>
                <w:noProof/>
              </w:rPr>
            </w:rPrChange>
          </w:rPr>
          <w:tab/>
        </w:r>
        <w:r w:rsidRPr="00951D66" w:rsidDel="00DB5A76">
          <w:rPr>
            <w:noProof/>
            <w:sz w:val="20"/>
            <w:lang w:val="en-CA"/>
            <w:rPrChange w:id="213" w:author="Ye-Kui Wang" w:date="2017-09-28T17:58:00Z">
              <w:rPr>
                <w:noProof/>
              </w:rPr>
            </w:rPrChange>
          </w:rPr>
          <w:tab/>
        </w:r>
        <w:r w:rsidRPr="00951D66" w:rsidDel="00DB5A76">
          <w:rPr>
            <w:noProof/>
            <w:sz w:val="20"/>
            <w:lang w:val="en-CA"/>
            <w:rPrChange w:id="214" w:author="Ye-Kui Wang" w:date="2017-09-28T17:58:00Z">
              <w:rPr>
                <w:noProof/>
              </w:rPr>
            </w:rPrChange>
          </w:rPr>
          <w:tab/>
        </w:r>
        <w:r w:rsidRPr="00951D66" w:rsidDel="00DB5A76">
          <w:rPr>
            <w:noProof/>
            <w:sz w:val="20"/>
            <w:lang w:val="en-CA"/>
            <w:rPrChange w:id="215" w:author="Ye-Kui Wang" w:date="2017-09-28T17:58:00Z">
              <w:rPr>
                <w:noProof/>
              </w:rPr>
            </w:rPrChange>
          </w:rPr>
          <w:tab/>
        </w:r>
        <w:r w:rsidRPr="00951D66" w:rsidDel="00DB5A76">
          <w:rPr>
            <w:noProof/>
            <w:sz w:val="20"/>
            <w:lang w:val="en-CA"/>
            <w:rPrChange w:id="216" w:author="Ye-Kui Wang" w:date="2017-09-28T17:58:00Z">
              <w:rPr>
                <w:noProof/>
              </w:rPr>
            </w:rPrChange>
          </w:rPr>
          <w:tab/>
        </w:r>
        <w:r w:rsidRPr="00951D66" w:rsidDel="00DB5A76">
          <w:rPr>
            <w:noProof/>
            <w:sz w:val="20"/>
            <w:lang w:val="en-CA"/>
            <w:rPrChange w:id="217" w:author="Ye-Kui Wang" w:date="2017-09-28T17:58:00Z">
              <w:rPr>
                <w:noProof/>
              </w:rPr>
            </w:rPrChange>
          </w:rPr>
          <w:tab/>
        </w:r>
        <w:r w:rsidRPr="00951D66" w:rsidDel="00DB5A76">
          <w:rPr>
            <w:noProof/>
            <w:sz w:val="20"/>
            <w:lang w:val="en-CA"/>
            <w:rPrChange w:id="218" w:author="Ye-Kui Wang" w:date="2017-09-28T17:58:00Z">
              <w:rPr>
                <w:noProof/>
              </w:rPr>
            </w:rPrChange>
          </w:rPr>
          <w:tab/>
        </w:r>
        <w:r w:rsidRPr="00951D66" w:rsidDel="00DB5A76">
          <w:rPr>
            <w:noProof/>
            <w:sz w:val="20"/>
            <w:lang w:val="en-CA"/>
            <w:rPrChange w:id="219" w:author="Ye-Kui Wang" w:date="2017-09-28T17:58:00Z">
              <w:rPr>
                <w:noProof/>
              </w:rPr>
            </w:rPrChange>
          </w:rPr>
          <w:tab/>
        </w:r>
        <w:r w:rsidRPr="00951D66" w:rsidDel="00DB5A76">
          <w:rPr>
            <w:noProof/>
            <w:sz w:val="20"/>
            <w:lang w:val="en-CA"/>
            <w:rPrChange w:id="220" w:author="Ye-Kui Wang" w:date="2017-09-28T17:58:00Z">
              <w:rPr>
                <w:noProof/>
              </w:rPr>
            </w:rPrChange>
          </w:rPr>
          <w:tab/>
        </w:r>
        <w:r w:rsidRPr="00951D66" w:rsidDel="00DB5A76">
          <w:rPr>
            <w:noProof/>
            <w:sz w:val="20"/>
            <w:lang w:val="en-CA"/>
            <w:rPrChange w:id="221" w:author="Ye-Kui Wang" w:date="2017-09-28T17:58:00Z">
              <w:rPr>
                <w:noProof/>
              </w:rPr>
            </w:rPrChange>
          </w:rPr>
          <w:tab/>
        </w:r>
        <w:r w:rsidRPr="00951D66" w:rsidDel="00DB5A76">
          <w:rPr>
            <w:noProof/>
            <w:sz w:val="20"/>
            <w:lang w:val="en-CA"/>
            <w:rPrChange w:id="222" w:author="Ye-Kui Wang" w:date="2017-09-28T17:58:00Z">
              <w:rPr>
                <w:noProof/>
              </w:rPr>
            </w:rPrChange>
          </w:rPr>
          <w:tab/>
        </w:r>
        <w:r w:rsidRPr="00951D66" w:rsidDel="00DB5A76">
          <w:rPr>
            <w:sz w:val="20"/>
            <w:lang w:val="en-CA"/>
            <w:rPrChange w:id="223" w:author="Ye-Kui Wang" w:date="2017-09-28T17:58:00Z">
              <w:rPr/>
            </w:rPrChange>
          </w:rPr>
          <w:delText>(D</w:delText>
        </w:r>
        <w:r w:rsidRPr="00951D66" w:rsidDel="00DB5A76">
          <w:rPr>
            <w:sz w:val="20"/>
            <w:lang w:val="en-CA"/>
            <w:rPrChange w:id="224" w:author="Ye-Kui Wang" w:date="2017-09-28T17:58:00Z">
              <w:rPr/>
            </w:rPrChange>
          </w:rPr>
          <w:noBreakHyphen/>
        </w:r>
        <w:r w:rsidRPr="00951D66" w:rsidDel="00DB5A76">
          <w:rPr>
            <w:sz w:val="20"/>
            <w:highlight w:val="yellow"/>
            <w:lang w:val="en-CA"/>
            <w:rPrChange w:id="225" w:author="Ye-Kui Wang" w:date="2017-09-28T17:58:00Z">
              <w:rPr>
                <w:highlight w:val="yellow"/>
              </w:rPr>
            </w:rPrChange>
          </w:rPr>
          <w:delText>XX</w:delText>
        </w:r>
        <w:r w:rsidRPr="00951D66" w:rsidDel="00DB5A76">
          <w:rPr>
            <w:sz w:val="20"/>
            <w:lang w:val="en-CA"/>
            <w:rPrChange w:id="226" w:author="Ye-Kui Wang" w:date="2017-09-28T17:58:00Z">
              <w:rPr/>
            </w:rPrChange>
          </w:rPr>
          <w:delText>)</w:delText>
        </w:r>
      </w:del>
    </w:p>
    <w:p w:rsidR="00FD05AE" w:rsidRPr="00951D66" w:rsidRDefault="00FD05AE" w:rsidP="00FD05AE">
      <w:pPr>
        <w:tabs>
          <w:tab w:val="clear" w:pos="360"/>
          <w:tab w:val="clear" w:pos="720"/>
          <w:tab w:val="clear" w:pos="1080"/>
          <w:tab w:val="clear" w:pos="1440"/>
          <w:tab w:val="left" w:pos="794"/>
          <w:tab w:val="left" w:pos="1191"/>
          <w:tab w:val="left" w:pos="1588"/>
          <w:tab w:val="left" w:pos="1985"/>
        </w:tabs>
        <w:ind w:left="403" w:hanging="403"/>
        <w:jc w:val="both"/>
        <w:rPr>
          <w:ins w:id="227" w:author="Ye-Kui Wang" w:date="2017-09-28T17:56:00Z"/>
          <w:rFonts w:eastAsia="Malgun Gothic"/>
          <w:sz w:val="20"/>
          <w:lang w:val="en-CA" w:eastAsia="ko-KR"/>
        </w:rPr>
      </w:pPr>
      <w:ins w:id="228" w:author="Ye-Kui Wang" w:date="2017-09-28T17:56:00Z">
        <w:r w:rsidRPr="00951D66">
          <w:rPr>
            <w:rFonts w:eastAsia="Malgun Gothic"/>
            <w:sz w:val="20"/>
            <w:lang w:val="en-CA"/>
          </w:rPr>
          <w:t>–</w:t>
        </w:r>
        <w:r w:rsidRPr="00951D66">
          <w:rPr>
            <w:rFonts w:eastAsia="Malgun Gothic"/>
            <w:sz w:val="20"/>
            <w:lang w:val="en-CA"/>
          </w:rPr>
          <w:tab/>
          <w:t>Otherwise, i</w:t>
        </w:r>
        <w:r w:rsidRPr="00951D66">
          <w:rPr>
            <w:rFonts w:eastAsia="Malgun Gothic"/>
            <w:sz w:val="20"/>
            <w:lang w:val="en-CA" w:eastAsia="ko-KR"/>
          </w:rPr>
          <w:t xml:space="preserve">f equirectangular projection is indicated and </w:t>
        </w:r>
        <w:bookmarkStart w:id="229" w:name="_Hlk494385952"/>
        <w:r w:rsidRPr="00951D66">
          <w:rPr>
            <w:rFonts w:eastAsia="Malgun Gothic"/>
            <w:bCs/>
            <w:noProof/>
            <w:sz w:val="20"/>
            <w:lang w:val="en-CA" w:eastAsia="zh-CN"/>
          </w:rPr>
          <w:t>RegionWisePackingFlag is equal 1</w:t>
        </w:r>
        <w:bookmarkEnd w:id="229"/>
        <w:r w:rsidRPr="00951D66">
          <w:rPr>
            <w:rFonts w:eastAsia="Malgun Gothic"/>
            <w:sz w:val="20"/>
            <w:lang w:val="en-CA" w:eastAsia="ko-KR"/>
          </w:rPr>
          <w:t>, the following applies:</w:t>
        </w:r>
      </w:ins>
    </w:p>
    <w:p w:rsidR="00FD05AE" w:rsidRPr="00951D66" w:rsidRDefault="00FD05AE" w:rsidP="00FD05AE">
      <w:pPr>
        <w:spacing w:before="120"/>
        <w:ind w:left="720"/>
        <w:rPr>
          <w:ins w:id="230" w:author="Ye-Kui Wang" w:date="2017-09-28T17:58:00Z"/>
          <w:rFonts w:eastAsia="Malgun Gothic"/>
          <w:sz w:val="20"/>
          <w:lang w:val="en-CA" w:eastAsia="ko-KR"/>
        </w:rPr>
      </w:pPr>
      <w:ins w:id="231" w:author="Ye-Kui Wang" w:date="2017-09-28T17:58:00Z">
        <w:r w:rsidRPr="00951D66">
          <w:rPr>
            <w:rFonts w:eastAsia="Malgun Gothic"/>
            <w:sz w:val="20"/>
            <w:lang w:val="en-CA" w:eastAsia="ko-KR"/>
          </w:rPr>
          <w:sym w:font="Symbol" w:char="F066"/>
        </w:r>
        <w:r w:rsidRPr="00951D66">
          <w:rPr>
            <w:rFonts w:eastAsia="Malgun Gothic"/>
            <w:sz w:val="20"/>
            <w:lang w:val="en-CA" w:eastAsia="ko-KR"/>
          </w:rPr>
          <w:t xml:space="preserve"> = </w:t>
        </w:r>
        <w:proofErr w:type="gramStart"/>
        <w:r w:rsidRPr="00951D66">
          <w:rPr>
            <w:rFonts w:eastAsia="Malgun Gothic"/>
            <w:sz w:val="20"/>
            <w:lang w:val="en-CA" w:eastAsia="ko-KR"/>
          </w:rPr>
          <w:t>(</w:t>
        </w:r>
      </w:ins>
      <w:ins w:id="232" w:author="Ye-Kui Wang" w:date="2017-09-28T18:00:00Z">
        <w:r w:rsidRPr="00951D66">
          <w:rPr>
            <w:rFonts w:eastAsia="Malgun Gothic"/>
            <w:sz w:val="20"/>
            <w:lang w:val="en-CA" w:eastAsia="ko-KR"/>
          </w:rPr>
          <w:t xml:space="preserve"> </w:t>
        </w:r>
      </w:ins>
      <w:proofErr w:type="spellStart"/>
      <w:ins w:id="233" w:author="Ye-Kui Wang" w:date="2017-09-28T17:58:00Z">
        <w:r w:rsidRPr="00951D66">
          <w:rPr>
            <w:rFonts w:eastAsia="Malgun Gothic"/>
            <w:sz w:val="20"/>
            <w:lang w:val="en-CA" w:eastAsia="ko-KR"/>
          </w:rPr>
          <w:t>i</w:t>
        </w:r>
        <w:proofErr w:type="spellEnd"/>
        <w:proofErr w:type="gramEnd"/>
        <w:r w:rsidRPr="00951D66">
          <w:rPr>
            <w:rFonts w:eastAsia="Malgun Gothic"/>
            <w:sz w:val="20"/>
            <w:lang w:val="en-CA" w:eastAsia="ko-KR"/>
          </w:rPr>
          <w:t xml:space="preserve"> ÷ </w:t>
        </w:r>
        <w:proofErr w:type="spellStart"/>
        <w:r w:rsidRPr="00951D66">
          <w:rPr>
            <w:rFonts w:eastAsia="Malgun Gothic"/>
            <w:sz w:val="20"/>
            <w:lang w:val="en-CA" w:eastAsia="ko-KR"/>
          </w:rPr>
          <w:t>pictureWidth</w:t>
        </w:r>
        <w:proofErr w:type="spellEnd"/>
        <w:r w:rsidRPr="00951D66">
          <w:rPr>
            <w:rFonts w:eastAsia="Malgun Gothic"/>
            <w:sz w:val="20"/>
            <w:lang w:val="en-CA" w:eastAsia="ko-KR"/>
          </w:rPr>
          <w:t xml:space="preserve"> </w:t>
        </w:r>
      </w:ins>
      <w:ins w:id="234" w:author="Ye-Kui Wang" w:date="2017-09-28T18:00:00Z">
        <w:r w:rsidRPr="00951D66">
          <w:rPr>
            <w:rFonts w:eastAsia="Malgun Gothic"/>
            <w:sz w:val="20"/>
            <w:lang w:val="en-CA" w:eastAsia="ko-KR"/>
          </w:rPr>
          <w:t xml:space="preserve">− 0.5 </w:t>
        </w:r>
      </w:ins>
      <w:ins w:id="235" w:author="Ye-Kui Wang" w:date="2017-09-28T17:58:00Z">
        <w:r w:rsidRPr="00951D66">
          <w:rPr>
            <w:rFonts w:eastAsia="Malgun Gothic"/>
            <w:sz w:val="20"/>
            <w:lang w:val="en-CA" w:eastAsia="ko-KR"/>
          </w:rPr>
          <w:t>) * 360</w:t>
        </w:r>
        <w:r w:rsidRPr="00951D66">
          <w:rPr>
            <w:noProof/>
            <w:sz w:val="20"/>
            <w:lang w:val="en-CA"/>
          </w:rPr>
          <w:tab/>
        </w:r>
        <w:r w:rsidRPr="00951D66">
          <w:rPr>
            <w:noProof/>
            <w:sz w:val="20"/>
            <w:lang w:val="en-CA"/>
          </w:rPr>
          <w:tab/>
        </w:r>
        <w:r w:rsidRPr="00951D66">
          <w:rPr>
            <w:noProof/>
            <w:sz w:val="20"/>
            <w:lang w:val="en-CA"/>
          </w:rPr>
          <w:tab/>
        </w:r>
        <w:r w:rsidRPr="00951D66">
          <w:rPr>
            <w:noProof/>
            <w:sz w:val="20"/>
            <w:lang w:val="en-CA"/>
          </w:rPr>
          <w:tab/>
        </w:r>
        <w:r w:rsidRPr="00951D66">
          <w:rPr>
            <w:noProof/>
            <w:sz w:val="20"/>
            <w:lang w:val="en-CA"/>
          </w:rPr>
          <w:tab/>
        </w:r>
        <w:r w:rsidRPr="00951D66">
          <w:rPr>
            <w:noProof/>
            <w:sz w:val="20"/>
            <w:lang w:val="en-CA"/>
          </w:rPr>
          <w:tab/>
        </w:r>
        <w:r w:rsidRPr="00951D66">
          <w:rPr>
            <w:noProof/>
            <w:sz w:val="20"/>
            <w:lang w:val="en-CA"/>
          </w:rPr>
          <w:tab/>
        </w:r>
        <w:r w:rsidRPr="00951D66">
          <w:rPr>
            <w:noProof/>
            <w:sz w:val="20"/>
            <w:lang w:val="en-CA"/>
          </w:rPr>
          <w:tab/>
        </w:r>
        <w:r w:rsidRPr="00951D66">
          <w:rPr>
            <w:sz w:val="20"/>
            <w:lang w:val="en-CA"/>
          </w:rPr>
          <w:t>(D</w:t>
        </w:r>
        <w:r w:rsidRPr="00951D66">
          <w:rPr>
            <w:sz w:val="20"/>
            <w:lang w:val="en-CA"/>
          </w:rPr>
          <w:noBreakHyphen/>
        </w:r>
        <w:r w:rsidRPr="00951D66">
          <w:rPr>
            <w:sz w:val="20"/>
            <w:highlight w:val="yellow"/>
            <w:lang w:val="en-CA"/>
          </w:rPr>
          <w:t>XX</w:t>
        </w:r>
        <w:r w:rsidRPr="00951D66">
          <w:rPr>
            <w:sz w:val="20"/>
            <w:lang w:val="en-CA"/>
          </w:rPr>
          <w:t>)</w:t>
        </w:r>
        <w:r w:rsidRPr="00951D66">
          <w:rPr>
            <w:rFonts w:eastAsia="Malgun Gothic"/>
            <w:sz w:val="20"/>
            <w:lang w:val="en-CA" w:eastAsia="ko-KR"/>
          </w:rPr>
          <w:br/>
        </w:r>
        <w:r w:rsidRPr="00951D66">
          <w:rPr>
            <w:rFonts w:eastAsia="Candara"/>
            <w:sz w:val="20"/>
            <w:lang w:val="en-CA"/>
          </w:rPr>
          <w:sym w:font="Symbol" w:char="F071"/>
        </w:r>
        <w:r w:rsidRPr="00951D66">
          <w:rPr>
            <w:rFonts w:eastAsia="Candara"/>
            <w:color w:val="000000"/>
            <w:sz w:val="20"/>
            <w:lang w:val="en-CA"/>
          </w:rPr>
          <w:t xml:space="preserve"> = </w:t>
        </w:r>
        <w:r w:rsidRPr="00951D66">
          <w:rPr>
            <w:rFonts w:eastAsia="Malgun Gothic"/>
            <w:sz w:val="20"/>
            <w:lang w:val="en-CA" w:eastAsia="ko-KR"/>
          </w:rPr>
          <w:t xml:space="preserve">( 0.5 − j ÷ </w:t>
        </w:r>
        <w:proofErr w:type="spellStart"/>
        <w:r w:rsidRPr="00951D66">
          <w:rPr>
            <w:rFonts w:eastAsia="Malgun Gothic"/>
            <w:sz w:val="20"/>
            <w:lang w:val="en-CA" w:eastAsia="ko-KR"/>
          </w:rPr>
          <w:t>pictureHeight</w:t>
        </w:r>
        <w:proofErr w:type="spellEnd"/>
        <w:r w:rsidRPr="00951D66">
          <w:rPr>
            <w:rFonts w:eastAsia="Malgun Gothic"/>
            <w:sz w:val="20"/>
            <w:lang w:val="en-CA" w:eastAsia="ko-KR"/>
          </w:rPr>
          <w:t xml:space="preserve"> ) * 180</w:t>
        </w:r>
        <w:r w:rsidRPr="00951D66">
          <w:rPr>
            <w:noProof/>
            <w:sz w:val="20"/>
            <w:lang w:val="en-CA"/>
          </w:rPr>
          <w:tab/>
        </w:r>
      </w:ins>
    </w:p>
    <w:p w:rsidR="00FD05AE" w:rsidRPr="00951D66" w:rsidRDefault="00FD05AE" w:rsidP="00FD05AE">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val="en-CA" w:eastAsia="ko-KR"/>
        </w:rPr>
      </w:pPr>
      <w:r w:rsidRPr="00951D66">
        <w:rPr>
          <w:rFonts w:eastAsia="Malgun Gothic"/>
          <w:sz w:val="20"/>
          <w:lang w:val="en-CA"/>
        </w:rPr>
        <w:t>–</w:t>
      </w:r>
      <w:r w:rsidRPr="00951D66">
        <w:rPr>
          <w:rFonts w:eastAsia="Malgun Gothic"/>
          <w:sz w:val="20"/>
          <w:lang w:val="en-CA"/>
        </w:rPr>
        <w:tab/>
        <w:t>Otherwise (</w:t>
      </w:r>
      <w:proofErr w:type="spellStart"/>
      <w:r w:rsidRPr="00951D66">
        <w:rPr>
          <w:rFonts w:eastAsia="Malgun Gothic"/>
          <w:sz w:val="20"/>
          <w:lang w:val="en-CA" w:eastAsia="ko-KR"/>
        </w:rPr>
        <w:t>cubemap</w:t>
      </w:r>
      <w:proofErr w:type="spellEnd"/>
      <w:r w:rsidRPr="00951D66">
        <w:rPr>
          <w:rFonts w:eastAsia="Malgun Gothic"/>
          <w:sz w:val="20"/>
          <w:lang w:val="en-CA" w:eastAsia="ko-KR"/>
        </w:rPr>
        <w:t xml:space="preserve"> projection is indicated), it is a requirement of bitstream conformance that </w:t>
      </w:r>
      <w:proofErr w:type="spellStart"/>
      <w:r w:rsidRPr="00951D66">
        <w:rPr>
          <w:rFonts w:eastAsia="Malgun Gothic"/>
          <w:sz w:val="20"/>
          <w:lang w:val="en-CA" w:eastAsia="ko-KR"/>
        </w:rPr>
        <w:t>pictureWidth</w:t>
      </w:r>
      <w:proofErr w:type="spellEnd"/>
      <w:r w:rsidRPr="00951D66">
        <w:rPr>
          <w:rFonts w:eastAsia="Malgun Gothic"/>
          <w:sz w:val="20"/>
          <w:lang w:val="en-CA" w:eastAsia="ko-KR"/>
        </w:rPr>
        <w:t xml:space="preserve"> shall be a multiple of 3 and </w:t>
      </w:r>
      <w:proofErr w:type="spellStart"/>
      <w:r w:rsidRPr="00951D66">
        <w:rPr>
          <w:rFonts w:eastAsia="Malgun Gothic"/>
          <w:sz w:val="20"/>
          <w:lang w:val="en-CA" w:eastAsia="ko-KR"/>
        </w:rPr>
        <w:t>pictureHeight</w:t>
      </w:r>
      <w:proofErr w:type="spellEnd"/>
      <w:r w:rsidRPr="00951D66">
        <w:rPr>
          <w:rFonts w:eastAsia="Malgun Gothic"/>
          <w:sz w:val="20"/>
          <w:lang w:val="en-CA" w:eastAsia="ko-KR"/>
        </w:rPr>
        <w:t xml:space="preserve"> shall be a multiple of 2, and the following applies:</w:t>
      </w:r>
    </w:p>
    <w:p w:rsidR="00FD05AE" w:rsidRPr="00951D66" w:rsidRDefault="00FD05AE" w:rsidP="00FD05AE">
      <w:pPr>
        <w:spacing w:before="120"/>
        <w:ind w:left="720"/>
        <w:rPr>
          <w:rFonts w:eastAsia="Malgun Gothic"/>
          <w:sz w:val="20"/>
          <w:lang w:val="en-CA" w:eastAsia="ko-KR"/>
        </w:rPr>
      </w:pPr>
      <w:proofErr w:type="spellStart"/>
      <w:r w:rsidRPr="00951D66">
        <w:rPr>
          <w:rFonts w:eastAsia="Malgun Gothic"/>
          <w:sz w:val="20"/>
          <w:lang w:val="en-CA" w:eastAsia="ko-KR"/>
        </w:rPr>
        <w:t>lw</w:t>
      </w:r>
      <w:proofErr w:type="spellEnd"/>
      <w:r w:rsidRPr="00951D66">
        <w:rPr>
          <w:rFonts w:eastAsia="Malgun Gothic"/>
          <w:sz w:val="20"/>
          <w:lang w:val="en-CA" w:eastAsia="ko-KR"/>
        </w:rPr>
        <w:t xml:space="preserve"> = </w:t>
      </w:r>
      <w:proofErr w:type="spellStart"/>
      <w:r w:rsidRPr="00951D66">
        <w:rPr>
          <w:rFonts w:eastAsia="Malgun Gothic"/>
          <w:sz w:val="20"/>
          <w:lang w:val="en-CA" w:eastAsia="ko-KR"/>
        </w:rPr>
        <w:t>pictureWidth</w:t>
      </w:r>
      <w:proofErr w:type="spellEnd"/>
      <w:r w:rsidRPr="00951D66">
        <w:rPr>
          <w:rFonts w:eastAsia="Malgun Gothic"/>
          <w:sz w:val="20"/>
          <w:lang w:val="en-CA" w:eastAsia="ko-KR"/>
        </w:rPr>
        <w:t xml:space="preserve"> / 3</w:t>
      </w:r>
      <w:r w:rsidRPr="00951D66">
        <w:rPr>
          <w:rFonts w:eastAsia="Malgun Gothic"/>
          <w:sz w:val="20"/>
          <w:lang w:val="en-CA" w:eastAsia="ko-KR"/>
        </w:rPr>
        <w:br/>
      </w:r>
      <w:proofErr w:type="spellStart"/>
      <w:r w:rsidRPr="00951D66">
        <w:rPr>
          <w:rFonts w:eastAsia="Malgun Gothic"/>
          <w:sz w:val="20"/>
          <w:lang w:val="en-CA" w:eastAsia="ko-KR"/>
        </w:rPr>
        <w:t>lh</w:t>
      </w:r>
      <w:proofErr w:type="spellEnd"/>
      <w:r w:rsidRPr="00951D66">
        <w:rPr>
          <w:rFonts w:eastAsia="Malgun Gothic"/>
          <w:sz w:val="20"/>
          <w:lang w:val="en-CA" w:eastAsia="ko-KR"/>
        </w:rPr>
        <w:t xml:space="preserve"> = </w:t>
      </w:r>
      <w:proofErr w:type="spellStart"/>
      <w:r w:rsidRPr="00951D66">
        <w:rPr>
          <w:rFonts w:eastAsia="Malgun Gothic"/>
          <w:sz w:val="20"/>
          <w:lang w:val="en-CA" w:eastAsia="ko-KR"/>
        </w:rPr>
        <w:t>pictureHeight</w:t>
      </w:r>
      <w:proofErr w:type="spellEnd"/>
      <w:r w:rsidRPr="00951D66">
        <w:rPr>
          <w:rFonts w:eastAsia="Malgun Gothic"/>
          <w:sz w:val="20"/>
          <w:lang w:val="en-CA" w:eastAsia="ko-KR"/>
        </w:rPr>
        <w:t xml:space="preserve"> / 2</w:t>
      </w:r>
      <w:r w:rsidRPr="00951D66">
        <w:rPr>
          <w:rFonts w:eastAsia="Malgun Gothic"/>
          <w:sz w:val="20"/>
          <w:lang w:val="en-CA" w:eastAsia="ko-KR"/>
        </w:rPr>
        <w:br/>
      </w:r>
      <w:bookmarkStart w:id="236" w:name="_Hlk490731353"/>
      <w:proofErr w:type="spellStart"/>
      <w:r w:rsidRPr="00951D66">
        <w:rPr>
          <w:rFonts w:eastAsia="Malgun Gothic"/>
          <w:sz w:val="20"/>
          <w:lang w:val="en-CA" w:eastAsia="ko-KR"/>
        </w:rPr>
        <w:t>i</w:t>
      </w:r>
      <w:proofErr w:type="spellEnd"/>
      <w:r w:rsidRPr="00951D66">
        <w:rPr>
          <w:rFonts w:eastAsia="Malgun Gothic"/>
          <w:sz w:val="20"/>
          <w:lang w:val="en-CA" w:eastAsia="ko-KR"/>
        </w:rPr>
        <w:t xml:space="preserve">′ = −( 2 * ( </w:t>
      </w:r>
      <w:proofErr w:type="spellStart"/>
      <w:r w:rsidRPr="00951D66">
        <w:rPr>
          <w:rFonts w:eastAsia="Malgun Gothic"/>
          <w:sz w:val="20"/>
          <w:lang w:val="en-CA" w:eastAsia="ko-KR"/>
        </w:rPr>
        <w:t>i</w:t>
      </w:r>
      <w:proofErr w:type="spellEnd"/>
      <w:r w:rsidRPr="00951D66">
        <w:rPr>
          <w:rFonts w:eastAsia="Malgun Gothic"/>
          <w:sz w:val="20"/>
          <w:lang w:val="en-CA" w:eastAsia="ko-KR"/>
        </w:rPr>
        <w:t xml:space="preserve"> % </w:t>
      </w:r>
      <w:proofErr w:type="spellStart"/>
      <w:r w:rsidRPr="00951D66">
        <w:rPr>
          <w:rFonts w:eastAsia="Malgun Gothic"/>
          <w:sz w:val="20"/>
          <w:lang w:val="en-CA" w:eastAsia="ko-KR"/>
        </w:rPr>
        <w:t>lw</w:t>
      </w:r>
      <w:proofErr w:type="spellEnd"/>
      <w:r w:rsidRPr="00951D66">
        <w:rPr>
          <w:rFonts w:eastAsia="Malgun Gothic"/>
          <w:sz w:val="20"/>
          <w:lang w:val="en-CA" w:eastAsia="ko-KR"/>
        </w:rPr>
        <w:t xml:space="preserve"> ) ÷ </w:t>
      </w:r>
      <w:proofErr w:type="spellStart"/>
      <w:r w:rsidRPr="00951D66">
        <w:rPr>
          <w:rFonts w:eastAsia="Malgun Gothic"/>
          <w:sz w:val="20"/>
          <w:lang w:val="en-CA" w:eastAsia="ko-KR"/>
        </w:rPr>
        <w:t>lw</w:t>
      </w:r>
      <w:proofErr w:type="spellEnd"/>
      <w:r w:rsidRPr="00951D66">
        <w:rPr>
          <w:rFonts w:eastAsia="Malgun Gothic"/>
          <w:sz w:val="20"/>
          <w:lang w:val="en-CA" w:eastAsia="ko-KR"/>
        </w:rPr>
        <w:t xml:space="preserve"> ) + 1</w:t>
      </w:r>
      <w:r w:rsidRPr="00951D66">
        <w:rPr>
          <w:rFonts w:eastAsia="Malgun Gothic"/>
          <w:sz w:val="20"/>
          <w:lang w:val="en-CA" w:eastAsia="ko-KR"/>
        </w:rPr>
        <w:br/>
        <w:t xml:space="preserve">j′ = −( 2 * ( j % </w:t>
      </w:r>
      <w:proofErr w:type="spellStart"/>
      <w:r w:rsidRPr="00951D66">
        <w:rPr>
          <w:rFonts w:eastAsia="Malgun Gothic"/>
          <w:sz w:val="20"/>
          <w:lang w:val="en-CA" w:eastAsia="ko-KR"/>
        </w:rPr>
        <w:t>lh</w:t>
      </w:r>
      <w:proofErr w:type="spellEnd"/>
      <w:r w:rsidRPr="00951D66">
        <w:rPr>
          <w:rFonts w:eastAsia="Malgun Gothic"/>
          <w:sz w:val="20"/>
          <w:lang w:val="en-CA" w:eastAsia="ko-KR"/>
        </w:rPr>
        <w:t xml:space="preserve"> ) ÷ </w:t>
      </w:r>
      <w:proofErr w:type="spellStart"/>
      <w:r w:rsidRPr="00951D66">
        <w:rPr>
          <w:rFonts w:eastAsia="Malgun Gothic"/>
          <w:sz w:val="20"/>
          <w:lang w:val="en-CA" w:eastAsia="ko-KR"/>
        </w:rPr>
        <w:t>lh</w:t>
      </w:r>
      <w:proofErr w:type="spellEnd"/>
      <w:r w:rsidRPr="00951D66">
        <w:rPr>
          <w:rFonts w:eastAsia="Malgun Gothic"/>
          <w:sz w:val="20"/>
          <w:lang w:val="en-CA" w:eastAsia="ko-KR"/>
        </w:rPr>
        <w:t xml:space="preserve"> ) + 1</w:t>
      </w:r>
      <w:r w:rsidRPr="00951D66">
        <w:rPr>
          <w:rFonts w:eastAsia="Malgun Gothic"/>
          <w:sz w:val="20"/>
          <w:lang w:val="en-CA" w:eastAsia="ko-KR"/>
        </w:rPr>
        <w:br/>
      </w:r>
      <w:bookmarkEnd w:id="236"/>
      <w:r w:rsidRPr="00951D66">
        <w:rPr>
          <w:rFonts w:eastAsia="Malgun Gothic"/>
          <w:sz w:val="20"/>
          <w:lang w:val="en-CA" w:eastAsia="ko-KR"/>
        </w:rPr>
        <w:t xml:space="preserve">w = Floor( </w:t>
      </w:r>
      <w:proofErr w:type="spellStart"/>
      <w:r w:rsidRPr="00951D66">
        <w:rPr>
          <w:rFonts w:eastAsia="Malgun Gothic"/>
          <w:sz w:val="20"/>
          <w:lang w:val="en-CA" w:eastAsia="ko-KR"/>
        </w:rPr>
        <w:t>i</w:t>
      </w:r>
      <w:proofErr w:type="spellEnd"/>
      <w:r w:rsidRPr="00951D66">
        <w:rPr>
          <w:rFonts w:eastAsia="Malgun Gothic"/>
          <w:sz w:val="20"/>
          <w:lang w:val="en-CA" w:eastAsia="ko-KR"/>
        </w:rPr>
        <w:t xml:space="preserve"> ÷ </w:t>
      </w:r>
      <w:proofErr w:type="spellStart"/>
      <w:r w:rsidRPr="00951D66">
        <w:rPr>
          <w:rFonts w:eastAsia="Malgun Gothic"/>
          <w:sz w:val="20"/>
          <w:lang w:val="en-CA" w:eastAsia="ko-KR"/>
        </w:rPr>
        <w:t>lw</w:t>
      </w:r>
      <w:proofErr w:type="spellEnd"/>
      <w:r w:rsidRPr="00951D66">
        <w:rPr>
          <w:rFonts w:eastAsia="Malgun Gothic"/>
          <w:sz w:val="20"/>
          <w:lang w:val="en-CA" w:eastAsia="ko-KR"/>
        </w:rPr>
        <w:t xml:space="preserve"> )</w:t>
      </w:r>
      <w:r w:rsidRPr="00951D66">
        <w:rPr>
          <w:rFonts w:eastAsia="Malgun Gothic"/>
          <w:sz w:val="20"/>
          <w:lang w:val="en-CA" w:eastAsia="ko-KR"/>
        </w:rPr>
        <w:br/>
        <w:t xml:space="preserve">h = Floor( j ÷ </w:t>
      </w:r>
      <w:proofErr w:type="spellStart"/>
      <w:r w:rsidRPr="00951D66">
        <w:rPr>
          <w:rFonts w:eastAsia="Malgun Gothic"/>
          <w:sz w:val="20"/>
          <w:lang w:val="en-CA" w:eastAsia="ko-KR"/>
        </w:rPr>
        <w:t>lh</w:t>
      </w:r>
      <w:proofErr w:type="spellEnd"/>
      <w:r w:rsidRPr="00951D66">
        <w:rPr>
          <w:rFonts w:eastAsia="Malgun Gothic"/>
          <w:sz w:val="20"/>
          <w:lang w:val="en-CA" w:eastAsia="ko-KR"/>
        </w:rPr>
        <w:t xml:space="preserve"> )</w:t>
      </w:r>
      <w:r w:rsidRPr="00951D66">
        <w:rPr>
          <w:rFonts w:eastAsia="Malgun Gothic"/>
          <w:sz w:val="20"/>
          <w:lang w:val="en-CA" w:eastAsia="ko-KR"/>
        </w:rPr>
        <w:br/>
        <w:t>if( w  = =  1  &amp;&amp;  h  = =  0 ) { /* front face */</w:t>
      </w:r>
      <w:r w:rsidRPr="00951D66">
        <w:rPr>
          <w:rFonts w:eastAsia="Malgun Gothic"/>
          <w:sz w:val="20"/>
          <w:lang w:val="en-CA" w:eastAsia="ko-KR"/>
        </w:rPr>
        <w:br/>
      </w:r>
      <w:r w:rsidRPr="00951D66">
        <w:rPr>
          <w:rFonts w:eastAsia="Malgun Gothic"/>
          <w:sz w:val="20"/>
          <w:lang w:val="en-CA" w:eastAsia="ko-KR"/>
        </w:rPr>
        <w:tab/>
        <w:t>x = 1.0</w:t>
      </w:r>
      <w:r w:rsidRPr="00951D66">
        <w:rPr>
          <w:rFonts w:eastAsia="Malgun Gothic"/>
          <w:sz w:val="20"/>
          <w:lang w:val="en-CA" w:eastAsia="ko-KR"/>
        </w:rPr>
        <w:br/>
      </w:r>
      <w:r w:rsidRPr="00951D66">
        <w:rPr>
          <w:rFonts w:eastAsia="Malgun Gothic"/>
          <w:sz w:val="20"/>
          <w:lang w:val="en-CA" w:eastAsia="ko-KR"/>
        </w:rPr>
        <w:tab/>
        <w:t>y = −</w:t>
      </w:r>
      <w:proofErr w:type="spellStart"/>
      <w:r w:rsidRPr="00951D66">
        <w:rPr>
          <w:rFonts w:eastAsia="Malgun Gothic"/>
          <w:sz w:val="20"/>
          <w:lang w:val="en-CA" w:eastAsia="ko-KR"/>
        </w:rPr>
        <w:t>i</w:t>
      </w:r>
      <w:proofErr w:type="spellEnd"/>
      <w:r w:rsidRPr="00951D66">
        <w:rPr>
          <w:rFonts w:eastAsia="Malgun Gothic"/>
          <w:sz w:val="20"/>
          <w:lang w:val="en-CA" w:eastAsia="ko-KR"/>
        </w:rPr>
        <w:t>′</w:t>
      </w:r>
      <w:r w:rsidRPr="00951D66">
        <w:rPr>
          <w:rFonts w:eastAsia="Malgun Gothic"/>
          <w:sz w:val="20"/>
          <w:lang w:val="en-CA" w:eastAsia="ko-KR"/>
        </w:rPr>
        <w:br/>
      </w:r>
      <w:r w:rsidRPr="00951D66">
        <w:rPr>
          <w:rFonts w:eastAsia="Malgun Gothic"/>
          <w:sz w:val="20"/>
          <w:lang w:val="en-CA" w:eastAsia="ko-KR"/>
        </w:rPr>
        <w:tab/>
        <w:t>z = j′</w:t>
      </w:r>
      <w:r w:rsidRPr="00951D66">
        <w:rPr>
          <w:rFonts w:eastAsia="Malgun Gothic"/>
          <w:sz w:val="20"/>
          <w:lang w:val="en-CA" w:eastAsia="ko-KR"/>
        </w:rPr>
        <w:br/>
        <w:t>} else if( w  = =  1  &amp;&amp;  h  = =  1 ) { /* back face */</w:t>
      </w:r>
      <w:r w:rsidRPr="00951D66">
        <w:rPr>
          <w:rFonts w:eastAsia="Malgun Gothic"/>
          <w:sz w:val="20"/>
          <w:lang w:val="en-CA" w:eastAsia="ko-KR"/>
        </w:rPr>
        <w:br/>
      </w:r>
      <w:r w:rsidRPr="00951D66">
        <w:rPr>
          <w:rFonts w:eastAsia="Malgun Gothic"/>
          <w:sz w:val="20"/>
          <w:lang w:val="en-CA" w:eastAsia="ko-KR"/>
        </w:rPr>
        <w:tab/>
        <w:t>x = −1.0</w:t>
      </w:r>
      <w:r w:rsidRPr="00951D66">
        <w:rPr>
          <w:rFonts w:eastAsia="Malgun Gothic"/>
          <w:sz w:val="20"/>
          <w:lang w:val="en-CA" w:eastAsia="ko-KR"/>
        </w:rPr>
        <w:br/>
      </w:r>
      <w:r w:rsidRPr="00951D66">
        <w:rPr>
          <w:rFonts w:eastAsia="Malgun Gothic"/>
          <w:sz w:val="20"/>
          <w:lang w:val="en-CA" w:eastAsia="ko-KR"/>
        </w:rPr>
        <w:lastRenderedPageBreak/>
        <w:tab/>
        <w:t>y = j′</w:t>
      </w:r>
      <w:r w:rsidRPr="00951D66">
        <w:rPr>
          <w:rFonts w:eastAsia="Malgun Gothic"/>
          <w:sz w:val="20"/>
          <w:lang w:val="en-CA" w:eastAsia="ko-KR"/>
        </w:rPr>
        <w:br/>
      </w:r>
      <w:r w:rsidRPr="00951D66">
        <w:rPr>
          <w:rFonts w:eastAsia="Malgun Gothic"/>
          <w:sz w:val="20"/>
          <w:lang w:val="en-CA" w:eastAsia="ko-KR"/>
        </w:rPr>
        <w:tab/>
        <w:t>z = −</w:t>
      </w:r>
      <w:proofErr w:type="spellStart"/>
      <w:r w:rsidRPr="00951D66">
        <w:rPr>
          <w:rFonts w:eastAsia="Malgun Gothic"/>
          <w:sz w:val="20"/>
          <w:lang w:val="en-CA" w:eastAsia="ko-KR"/>
        </w:rPr>
        <w:t>i</w:t>
      </w:r>
      <w:proofErr w:type="spellEnd"/>
      <w:r w:rsidRPr="00951D66">
        <w:rPr>
          <w:rFonts w:eastAsia="Malgun Gothic"/>
          <w:sz w:val="20"/>
          <w:lang w:val="en-CA" w:eastAsia="ko-KR"/>
        </w:rPr>
        <w:t>′</w:t>
      </w:r>
      <w:r w:rsidRPr="00951D66">
        <w:rPr>
          <w:rFonts w:eastAsia="Malgun Gothic"/>
          <w:sz w:val="20"/>
          <w:lang w:val="en-CA" w:eastAsia="ko-KR"/>
        </w:rPr>
        <w:br/>
        <w:t>} else if( w  = =  2  &amp;&amp;  h  = =  1 ) { /* top face */</w:t>
      </w:r>
      <w:r w:rsidRPr="00951D66">
        <w:rPr>
          <w:noProof/>
          <w:sz w:val="20"/>
          <w:lang w:val="en-CA"/>
        </w:rPr>
        <w:tab/>
      </w:r>
      <w:r w:rsidRPr="00951D66">
        <w:rPr>
          <w:noProof/>
          <w:sz w:val="20"/>
          <w:lang w:val="en-CA"/>
        </w:rPr>
        <w:tab/>
      </w:r>
      <w:r w:rsidRPr="00951D66">
        <w:rPr>
          <w:noProof/>
          <w:sz w:val="20"/>
          <w:lang w:val="en-CA"/>
        </w:rPr>
        <w:tab/>
      </w:r>
      <w:r w:rsidRPr="00951D66">
        <w:rPr>
          <w:noProof/>
          <w:sz w:val="20"/>
          <w:lang w:val="en-CA"/>
        </w:rPr>
        <w:tab/>
      </w:r>
      <w:r w:rsidRPr="00951D66">
        <w:rPr>
          <w:noProof/>
          <w:sz w:val="20"/>
          <w:lang w:val="en-CA"/>
        </w:rPr>
        <w:tab/>
      </w:r>
      <w:r w:rsidRPr="00951D66">
        <w:rPr>
          <w:sz w:val="20"/>
          <w:lang w:val="en-CA"/>
        </w:rPr>
        <w:t>(D</w:t>
      </w:r>
      <w:r w:rsidRPr="00951D66">
        <w:rPr>
          <w:sz w:val="20"/>
          <w:lang w:val="en-CA"/>
        </w:rPr>
        <w:noBreakHyphen/>
      </w:r>
      <w:r w:rsidRPr="00951D66">
        <w:rPr>
          <w:sz w:val="20"/>
          <w:highlight w:val="yellow"/>
          <w:lang w:val="en-CA"/>
        </w:rPr>
        <w:t>XX</w:t>
      </w:r>
      <w:r w:rsidRPr="00951D66">
        <w:rPr>
          <w:sz w:val="20"/>
          <w:lang w:val="en-CA"/>
        </w:rPr>
        <w:t>)</w:t>
      </w:r>
      <w:r w:rsidRPr="00951D66">
        <w:rPr>
          <w:rFonts w:eastAsia="Malgun Gothic"/>
          <w:sz w:val="20"/>
          <w:lang w:val="en-CA" w:eastAsia="ko-KR"/>
        </w:rPr>
        <w:br/>
      </w:r>
      <w:r w:rsidRPr="00951D66">
        <w:rPr>
          <w:rFonts w:eastAsia="Malgun Gothic"/>
          <w:sz w:val="20"/>
          <w:lang w:val="en-CA" w:eastAsia="ko-KR"/>
        </w:rPr>
        <w:tab/>
        <w:t>x = −</w:t>
      </w:r>
      <w:proofErr w:type="spellStart"/>
      <w:r w:rsidRPr="00951D66">
        <w:rPr>
          <w:rFonts w:eastAsia="Malgun Gothic"/>
          <w:sz w:val="20"/>
          <w:lang w:val="en-CA" w:eastAsia="ko-KR"/>
        </w:rPr>
        <w:t>i</w:t>
      </w:r>
      <w:proofErr w:type="spellEnd"/>
      <w:r w:rsidRPr="00951D66">
        <w:rPr>
          <w:rFonts w:eastAsia="Malgun Gothic"/>
          <w:sz w:val="20"/>
          <w:lang w:val="en-CA" w:eastAsia="ko-KR"/>
        </w:rPr>
        <w:t>′</w:t>
      </w:r>
      <w:r w:rsidRPr="00951D66">
        <w:rPr>
          <w:rFonts w:eastAsia="Malgun Gothic"/>
          <w:sz w:val="20"/>
          <w:lang w:val="en-CA" w:eastAsia="ko-KR"/>
        </w:rPr>
        <w:br/>
      </w:r>
      <w:r w:rsidRPr="00951D66">
        <w:rPr>
          <w:rFonts w:eastAsia="Malgun Gothic"/>
          <w:sz w:val="20"/>
          <w:lang w:val="en-CA" w:eastAsia="ko-KR"/>
        </w:rPr>
        <w:tab/>
        <w:t>y = j′</w:t>
      </w:r>
      <w:r w:rsidRPr="00951D66">
        <w:rPr>
          <w:rFonts w:eastAsia="Malgun Gothic"/>
          <w:sz w:val="20"/>
          <w:lang w:val="en-CA" w:eastAsia="ko-KR"/>
        </w:rPr>
        <w:br/>
      </w:r>
      <w:r w:rsidRPr="00951D66">
        <w:rPr>
          <w:rFonts w:eastAsia="Malgun Gothic"/>
          <w:sz w:val="20"/>
          <w:lang w:val="en-CA" w:eastAsia="ko-KR"/>
        </w:rPr>
        <w:tab/>
        <w:t>z = 1.0</w:t>
      </w:r>
      <w:r w:rsidRPr="00951D66">
        <w:rPr>
          <w:rFonts w:eastAsia="Malgun Gothic"/>
          <w:sz w:val="20"/>
          <w:lang w:val="en-CA" w:eastAsia="ko-KR"/>
        </w:rPr>
        <w:br/>
        <w:t>} else if( w  = =  0  &amp;&amp;  h  = =  1 ) { /* bottom face */</w:t>
      </w:r>
      <w:r w:rsidRPr="00951D66">
        <w:rPr>
          <w:rFonts w:eastAsia="Malgun Gothic"/>
          <w:sz w:val="20"/>
          <w:lang w:val="en-CA" w:eastAsia="ko-KR"/>
        </w:rPr>
        <w:br/>
      </w:r>
      <w:r w:rsidRPr="00951D66">
        <w:rPr>
          <w:rFonts w:eastAsia="Malgun Gothic"/>
          <w:sz w:val="20"/>
          <w:lang w:val="en-CA" w:eastAsia="ko-KR"/>
        </w:rPr>
        <w:tab/>
        <w:t xml:space="preserve">x = </w:t>
      </w:r>
      <w:proofErr w:type="spellStart"/>
      <w:r w:rsidRPr="00951D66">
        <w:rPr>
          <w:rFonts w:eastAsia="Malgun Gothic"/>
          <w:sz w:val="20"/>
          <w:lang w:val="en-CA" w:eastAsia="ko-KR"/>
        </w:rPr>
        <w:t>i</w:t>
      </w:r>
      <w:proofErr w:type="spellEnd"/>
      <w:r w:rsidRPr="00951D66">
        <w:rPr>
          <w:rFonts w:eastAsia="Malgun Gothic"/>
          <w:sz w:val="20"/>
          <w:lang w:val="en-CA" w:eastAsia="ko-KR"/>
        </w:rPr>
        <w:t>′</w:t>
      </w:r>
      <w:r w:rsidRPr="00951D66">
        <w:rPr>
          <w:rFonts w:eastAsia="Malgun Gothic"/>
          <w:sz w:val="20"/>
          <w:lang w:val="en-CA" w:eastAsia="ko-KR"/>
        </w:rPr>
        <w:br/>
      </w:r>
      <w:r w:rsidRPr="00951D66">
        <w:rPr>
          <w:rFonts w:eastAsia="Malgun Gothic"/>
          <w:sz w:val="20"/>
          <w:lang w:val="en-CA" w:eastAsia="ko-KR"/>
        </w:rPr>
        <w:tab/>
        <w:t>y = j′</w:t>
      </w:r>
      <w:r w:rsidRPr="00951D66">
        <w:rPr>
          <w:rFonts w:eastAsia="Malgun Gothic"/>
          <w:sz w:val="20"/>
          <w:lang w:val="en-CA" w:eastAsia="ko-KR"/>
        </w:rPr>
        <w:br/>
      </w:r>
      <w:r w:rsidRPr="00951D66">
        <w:rPr>
          <w:rFonts w:eastAsia="Malgun Gothic"/>
          <w:sz w:val="20"/>
          <w:lang w:val="en-CA" w:eastAsia="ko-KR"/>
        </w:rPr>
        <w:tab/>
        <w:t>z = −1.0′</w:t>
      </w:r>
      <w:r w:rsidRPr="00951D66">
        <w:rPr>
          <w:rFonts w:eastAsia="Malgun Gothic"/>
          <w:sz w:val="20"/>
          <w:lang w:val="en-CA" w:eastAsia="ko-KR"/>
        </w:rPr>
        <w:br/>
        <w:t>} else if( w  = =  0  &amp;&amp;  h  = =  0 ) { /* right face */</w:t>
      </w:r>
      <w:r w:rsidRPr="00951D66">
        <w:rPr>
          <w:rFonts w:eastAsia="Malgun Gothic"/>
          <w:sz w:val="20"/>
          <w:lang w:val="en-CA" w:eastAsia="ko-KR"/>
        </w:rPr>
        <w:br/>
      </w:r>
      <w:r w:rsidRPr="00951D66">
        <w:rPr>
          <w:rFonts w:eastAsia="Malgun Gothic"/>
          <w:sz w:val="20"/>
          <w:lang w:val="en-CA" w:eastAsia="ko-KR"/>
        </w:rPr>
        <w:tab/>
        <w:t>x = −</w:t>
      </w:r>
      <w:proofErr w:type="spellStart"/>
      <w:r w:rsidRPr="00951D66">
        <w:rPr>
          <w:rFonts w:eastAsia="Malgun Gothic"/>
          <w:sz w:val="20"/>
          <w:lang w:val="en-CA" w:eastAsia="ko-KR"/>
        </w:rPr>
        <w:t>i</w:t>
      </w:r>
      <w:proofErr w:type="spellEnd"/>
      <w:r w:rsidRPr="00951D66">
        <w:rPr>
          <w:rFonts w:eastAsia="Malgun Gothic"/>
          <w:sz w:val="20"/>
          <w:lang w:val="en-CA" w:eastAsia="ko-KR"/>
        </w:rPr>
        <w:t>′</w:t>
      </w:r>
      <w:r w:rsidRPr="00951D66">
        <w:rPr>
          <w:rFonts w:eastAsia="Malgun Gothic"/>
          <w:sz w:val="20"/>
          <w:lang w:val="en-CA" w:eastAsia="ko-KR"/>
        </w:rPr>
        <w:br/>
      </w:r>
      <w:r w:rsidRPr="00951D66">
        <w:rPr>
          <w:rFonts w:eastAsia="Malgun Gothic"/>
          <w:sz w:val="20"/>
          <w:lang w:val="en-CA" w:eastAsia="ko-KR"/>
        </w:rPr>
        <w:tab/>
        <w:t>y = −1.0</w:t>
      </w:r>
      <w:r w:rsidRPr="00951D66">
        <w:rPr>
          <w:rFonts w:eastAsia="Malgun Gothic"/>
          <w:sz w:val="20"/>
          <w:lang w:val="en-CA" w:eastAsia="ko-KR"/>
        </w:rPr>
        <w:br/>
      </w:r>
      <w:r w:rsidRPr="00951D66">
        <w:rPr>
          <w:rFonts w:eastAsia="Malgun Gothic"/>
          <w:sz w:val="20"/>
          <w:lang w:val="en-CA" w:eastAsia="ko-KR"/>
        </w:rPr>
        <w:tab/>
        <w:t>z = j′</w:t>
      </w:r>
      <w:r w:rsidRPr="00951D66">
        <w:rPr>
          <w:rFonts w:eastAsia="Malgun Gothic"/>
          <w:sz w:val="20"/>
          <w:lang w:val="en-CA" w:eastAsia="ko-KR"/>
        </w:rPr>
        <w:br/>
        <w:t>} else { /* ( w  = =  2  &amp;&amp;  h  = =  0 ), left face */</w:t>
      </w:r>
      <w:r w:rsidRPr="00951D66">
        <w:rPr>
          <w:rFonts w:eastAsia="Malgun Gothic"/>
          <w:sz w:val="20"/>
          <w:lang w:val="en-CA" w:eastAsia="ko-KR"/>
        </w:rPr>
        <w:br/>
      </w:r>
      <w:r w:rsidRPr="00951D66">
        <w:rPr>
          <w:rFonts w:eastAsia="Malgun Gothic"/>
          <w:sz w:val="20"/>
          <w:lang w:val="en-CA" w:eastAsia="ko-KR"/>
        </w:rPr>
        <w:tab/>
        <w:t xml:space="preserve">x = </w:t>
      </w:r>
      <w:proofErr w:type="spellStart"/>
      <w:r w:rsidRPr="00951D66">
        <w:rPr>
          <w:rFonts w:eastAsia="Malgun Gothic"/>
          <w:sz w:val="20"/>
          <w:lang w:val="en-CA" w:eastAsia="ko-KR"/>
        </w:rPr>
        <w:t>i</w:t>
      </w:r>
      <w:proofErr w:type="spellEnd"/>
      <w:r w:rsidRPr="00951D66">
        <w:rPr>
          <w:rFonts w:eastAsia="Malgun Gothic"/>
          <w:sz w:val="20"/>
          <w:lang w:val="en-CA" w:eastAsia="ko-KR"/>
        </w:rPr>
        <w:t>′</w:t>
      </w:r>
      <w:r w:rsidRPr="00951D66">
        <w:rPr>
          <w:rFonts w:eastAsia="Malgun Gothic"/>
          <w:sz w:val="20"/>
          <w:lang w:val="en-CA" w:eastAsia="ko-KR"/>
        </w:rPr>
        <w:br/>
      </w:r>
      <w:r w:rsidRPr="00951D66">
        <w:rPr>
          <w:rFonts w:eastAsia="Malgun Gothic"/>
          <w:sz w:val="20"/>
          <w:lang w:val="en-CA" w:eastAsia="ko-KR"/>
        </w:rPr>
        <w:tab/>
        <w:t>y = 1.0</w:t>
      </w:r>
      <w:r w:rsidRPr="00951D66">
        <w:rPr>
          <w:rFonts w:eastAsia="Malgun Gothic"/>
          <w:sz w:val="20"/>
          <w:lang w:val="en-CA" w:eastAsia="ko-KR"/>
        </w:rPr>
        <w:br/>
      </w:r>
      <w:r w:rsidRPr="00951D66">
        <w:rPr>
          <w:rFonts w:eastAsia="Malgun Gothic"/>
          <w:sz w:val="20"/>
          <w:lang w:val="en-CA" w:eastAsia="ko-KR"/>
        </w:rPr>
        <w:tab/>
        <w:t>z = j′</w:t>
      </w:r>
      <w:r w:rsidRPr="00951D66">
        <w:rPr>
          <w:rFonts w:eastAsia="Malgun Gothic"/>
          <w:sz w:val="20"/>
          <w:lang w:val="en-CA" w:eastAsia="ko-KR"/>
        </w:rPr>
        <w:br/>
        <w:t>}</w:t>
      </w:r>
      <w:r w:rsidRPr="00951D66">
        <w:rPr>
          <w:rFonts w:eastAsia="Malgun Gothic"/>
          <w:sz w:val="20"/>
          <w:lang w:val="en-CA" w:eastAsia="ko-KR"/>
        </w:rPr>
        <w:br/>
      </w:r>
      <w:r w:rsidRPr="00951D66">
        <w:rPr>
          <w:rFonts w:eastAsia="Malgun Gothic"/>
          <w:sz w:val="20"/>
          <w:lang w:val="en-CA"/>
        </w:rPr>
        <w:sym w:font="Symbol" w:char="F066"/>
      </w:r>
      <w:r w:rsidRPr="00951D66">
        <w:rPr>
          <w:rFonts w:eastAsia="Malgun Gothic"/>
          <w:sz w:val="20"/>
          <w:lang w:val="en-CA"/>
        </w:rPr>
        <w:t xml:space="preserve"> = Atan2( y, x ) * 180 </w:t>
      </w:r>
      <w:r w:rsidRPr="00951D66">
        <w:rPr>
          <w:rFonts w:eastAsia="Malgun Gothic"/>
          <w:sz w:val="20"/>
          <w:lang w:val="en-CA" w:eastAsia="ko-KR"/>
        </w:rPr>
        <w:t>÷ π</w:t>
      </w:r>
      <w:r w:rsidRPr="00951D66">
        <w:rPr>
          <w:rFonts w:eastAsia="Malgun Gothic"/>
          <w:sz w:val="20"/>
          <w:lang w:val="en-CA" w:eastAsia="ko-KR"/>
        </w:rPr>
        <w:br/>
      </w:r>
      <w:r w:rsidRPr="00951D66">
        <w:rPr>
          <w:rFonts w:eastAsia="Malgun Gothic"/>
          <w:sz w:val="20"/>
          <w:lang w:val="en-CA"/>
        </w:rPr>
        <w:sym w:font="Symbol" w:char="F071"/>
      </w:r>
      <w:r w:rsidRPr="00951D66">
        <w:rPr>
          <w:rFonts w:eastAsia="Malgun Gothic"/>
          <w:sz w:val="20"/>
          <w:lang w:val="en-CA"/>
        </w:rPr>
        <w:t xml:space="preserve"> = </w:t>
      </w:r>
      <w:proofErr w:type="spellStart"/>
      <m:oMath>
        <m:r>
          <m:rPr>
            <m:nor/>
          </m:rPr>
          <w:rPr>
            <w:rFonts w:eastAsia="Malgun Gothic"/>
            <w:sz w:val="20"/>
            <w:lang w:val="en-CA" w:eastAsia="ko-KR"/>
          </w:rPr>
          <m:t>Asin</m:t>
        </m:r>
        <w:proofErr w:type="spellEnd"/>
        <m:d>
          <m:dPr>
            <m:ctrlPr>
              <w:rPr>
                <w:rFonts w:ascii="Cambria Math" w:eastAsia="Malgun Gothic" w:hAnsi="Cambria Math"/>
                <w:i/>
                <w:sz w:val="20"/>
                <w:lang w:val="en-CA" w:eastAsia="ko-KR"/>
              </w:rPr>
            </m:ctrlPr>
          </m:dPr>
          <m:e>
            <m:r>
              <m:rPr>
                <m:nor/>
              </m:rPr>
              <w:rPr>
                <w:rFonts w:eastAsia="Malgun Gothic"/>
                <w:sz w:val="20"/>
                <w:lang w:val="en-CA" w:eastAsia="ko-KR"/>
              </w:rPr>
              <m:t>z</m:t>
            </m:r>
            <m:r>
              <m:rPr>
                <m:nor/>
              </m:rPr>
              <w:rPr>
                <w:rFonts w:ascii="Cambria Math" w:eastAsia="Malgun Gothic"/>
                <w:sz w:val="20"/>
                <w:lang w:val="en-CA" w:eastAsia="ko-KR"/>
              </w:rPr>
              <m:t xml:space="preserve"> </m:t>
            </m:r>
            <m:r>
              <m:rPr>
                <m:nor/>
              </m:rPr>
              <w:rPr>
                <w:rFonts w:eastAsia="Malgun Gothic"/>
                <w:sz w:val="20"/>
                <w:lang w:val="en-CA" w:eastAsia="ko-KR"/>
              </w:rPr>
              <m:t>÷</m:t>
            </m:r>
            <m:r>
              <m:rPr>
                <m:nor/>
              </m:rPr>
              <w:rPr>
                <w:rFonts w:ascii="Cambria Math" w:eastAsia="Malgun Gothic"/>
                <w:sz w:val="20"/>
                <w:lang w:val="en-CA" w:eastAsia="ko-KR"/>
              </w:rPr>
              <m:t xml:space="preserve"> </m:t>
            </m:r>
            <m:rad>
              <m:radPr>
                <m:degHide m:val="1"/>
                <m:ctrlPr>
                  <w:rPr>
                    <w:rFonts w:ascii="Cambria Math" w:eastAsia="Malgun Gothic" w:hAnsi="Cambria Math"/>
                    <w:i/>
                    <w:sz w:val="20"/>
                    <w:lang w:val="en-CA" w:eastAsia="ko-KR"/>
                  </w:rPr>
                </m:ctrlPr>
              </m:radPr>
              <m:deg/>
              <m:e>
                <m:sSup>
                  <m:sSupPr>
                    <m:ctrlPr>
                      <w:rPr>
                        <w:rFonts w:ascii="Cambria Math" w:eastAsia="Malgun Gothic" w:hAnsi="Cambria Math"/>
                        <w:i/>
                        <w:sz w:val="20"/>
                        <w:lang w:val="en-CA" w:eastAsia="ko-KR"/>
                      </w:rPr>
                    </m:ctrlPr>
                  </m:sSupPr>
                  <m:e>
                    <m:r>
                      <m:rPr>
                        <m:nor/>
                      </m:rPr>
                      <w:rPr>
                        <w:rFonts w:eastAsia="Malgun Gothic"/>
                        <w:sz w:val="20"/>
                        <w:lang w:val="en-CA" w:eastAsia="ko-KR"/>
                      </w:rPr>
                      <m:t>x</m:t>
                    </m:r>
                  </m:e>
                  <m:sup>
                    <m:r>
                      <m:rPr>
                        <m:nor/>
                      </m:rPr>
                      <w:rPr>
                        <w:rFonts w:eastAsia="Malgun Gothic"/>
                        <w:sz w:val="20"/>
                        <w:lang w:val="en-CA" w:eastAsia="ko-KR"/>
                      </w:rPr>
                      <m:t>2</m:t>
                    </m:r>
                  </m:sup>
                </m:sSup>
                <m:r>
                  <m:rPr>
                    <m:nor/>
                  </m:rPr>
                  <w:rPr>
                    <w:rFonts w:ascii="Cambria Math" w:eastAsia="Malgun Gothic"/>
                    <w:sz w:val="20"/>
                    <w:lang w:val="en-CA" w:eastAsia="ko-KR"/>
                  </w:rPr>
                  <m:t xml:space="preserve"> </m:t>
                </m:r>
                <m:r>
                  <m:rPr>
                    <m:nor/>
                  </m:rPr>
                  <w:rPr>
                    <w:rFonts w:eastAsia="Malgun Gothic"/>
                    <w:sz w:val="20"/>
                    <w:lang w:val="en-CA" w:eastAsia="ko-KR"/>
                  </w:rPr>
                  <m:t>+</m:t>
                </m:r>
                <m:r>
                  <m:rPr>
                    <m:nor/>
                  </m:rPr>
                  <w:rPr>
                    <w:rFonts w:ascii="Cambria Math" w:eastAsia="Malgun Gothic"/>
                    <w:sz w:val="20"/>
                    <w:lang w:val="en-CA" w:eastAsia="ko-KR"/>
                  </w:rPr>
                  <m:t xml:space="preserve"> </m:t>
                </m:r>
                <m:sSup>
                  <m:sSupPr>
                    <m:ctrlPr>
                      <w:rPr>
                        <w:rFonts w:ascii="Cambria Math" w:eastAsia="Malgun Gothic" w:hAnsi="Cambria Math"/>
                        <w:i/>
                        <w:sz w:val="20"/>
                        <w:lang w:val="en-CA" w:eastAsia="ko-KR"/>
                      </w:rPr>
                    </m:ctrlPr>
                  </m:sSupPr>
                  <m:e>
                    <m:r>
                      <m:rPr>
                        <m:nor/>
                      </m:rPr>
                      <w:rPr>
                        <w:rFonts w:eastAsia="Malgun Gothic"/>
                        <w:sz w:val="20"/>
                        <w:lang w:val="en-CA" w:eastAsia="ko-KR"/>
                      </w:rPr>
                      <m:t>y</m:t>
                    </m:r>
                  </m:e>
                  <m:sup>
                    <m:r>
                      <m:rPr>
                        <m:nor/>
                      </m:rPr>
                      <w:rPr>
                        <w:rFonts w:eastAsia="Malgun Gothic"/>
                        <w:sz w:val="20"/>
                        <w:lang w:val="en-CA" w:eastAsia="ko-KR"/>
                      </w:rPr>
                      <m:t>2</m:t>
                    </m:r>
                  </m:sup>
                </m:sSup>
                <m:r>
                  <m:rPr>
                    <m:nor/>
                  </m:rPr>
                  <w:rPr>
                    <w:rFonts w:ascii="Cambria Math" w:eastAsia="Malgun Gothic"/>
                    <w:sz w:val="20"/>
                    <w:lang w:val="en-CA" w:eastAsia="ko-KR"/>
                  </w:rPr>
                  <m:t xml:space="preserve"> </m:t>
                </m:r>
                <m:r>
                  <m:rPr>
                    <m:nor/>
                  </m:rPr>
                  <w:rPr>
                    <w:rFonts w:eastAsia="Malgun Gothic"/>
                    <w:sz w:val="20"/>
                    <w:lang w:val="en-CA" w:eastAsia="ko-KR"/>
                  </w:rPr>
                  <m:t>+</m:t>
                </m:r>
                <m:r>
                  <m:rPr>
                    <m:nor/>
                  </m:rPr>
                  <w:rPr>
                    <w:rFonts w:ascii="Cambria Math" w:eastAsia="Malgun Gothic"/>
                    <w:sz w:val="20"/>
                    <w:lang w:val="en-CA" w:eastAsia="ko-KR"/>
                  </w:rPr>
                  <m:t xml:space="preserve"> </m:t>
                </m:r>
                <m:sSup>
                  <m:sSupPr>
                    <m:ctrlPr>
                      <w:rPr>
                        <w:rFonts w:ascii="Cambria Math" w:eastAsia="Malgun Gothic" w:hAnsi="Cambria Math"/>
                        <w:i/>
                        <w:sz w:val="20"/>
                        <w:lang w:val="en-CA" w:eastAsia="ko-KR"/>
                      </w:rPr>
                    </m:ctrlPr>
                  </m:sSupPr>
                  <m:e>
                    <m:r>
                      <m:rPr>
                        <m:nor/>
                      </m:rPr>
                      <w:rPr>
                        <w:rFonts w:eastAsia="Malgun Gothic"/>
                        <w:sz w:val="20"/>
                        <w:lang w:val="en-CA" w:eastAsia="ko-KR"/>
                      </w:rPr>
                      <m:t>z</m:t>
                    </m:r>
                  </m:e>
                  <m:sup>
                    <m:r>
                      <m:rPr>
                        <m:nor/>
                      </m:rPr>
                      <w:rPr>
                        <w:rFonts w:eastAsia="Malgun Gothic"/>
                        <w:sz w:val="20"/>
                        <w:lang w:val="en-CA" w:eastAsia="ko-KR"/>
                      </w:rPr>
                      <m:t>2</m:t>
                    </m:r>
                  </m:sup>
                </m:sSup>
              </m:e>
            </m:rad>
          </m:e>
        </m:d>
        <m:r>
          <m:rPr>
            <m:nor/>
          </m:rPr>
          <w:rPr>
            <w:rFonts w:ascii="Cambria Math" w:eastAsia="Malgun Gothic"/>
            <w:sz w:val="20"/>
            <w:lang w:val="en-CA" w:eastAsia="ko-KR"/>
          </w:rPr>
          <m:t xml:space="preserve"> </m:t>
        </m:r>
        <m:r>
          <m:rPr>
            <m:nor/>
          </m:rPr>
          <w:rPr>
            <w:rFonts w:eastAsia="Malgun Gothic"/>
            <w:sz w:val="20"/>
            <w:lang w:val="en-CA" w:eastAsia="ko-KR"/>
          </w:rPr>
          <m:t>*</m:t>
        </m:r>
        <m:r>
          <m:rPr>
            <m:nor/>
          </m:rPr>
          <w:rPr>
            <w:rFonts w:ascii="Cambria Math" w:eastAsia="Malgun Gothic"/>
            <w:sz w:val="20"/>
            <w:lang w:val="en-CA" w:eastAsia="ko-KR"/>
          </w:rPr>
          <m:t xml:space="preserve"> </m:t>
        </m:r>
        <m:r>
          <m:rPr>
            <m:nor/>
          </m:rPr>
          <w:rPr>
            <w:rFonts w:eastAsia="Malgun Gothic"/>
            <w:sz w:val="20"/>
            <w:lang w:val="en-CA" w:eastAsia="ko-KR"/>
          </w:rPr>
          <m:t>180</m:t>
        </m:r>
        <m:r>
          <m:rPr>
            <m:nor/>
          </m:rPr>
          <w:rPr>
            <w:rFonts w:ascii="Cambria Math" w:eastAsia="Malgun Gothic"/>
            <w:sz w:val="20"/>
            <w:lang w:val="en-CA" w:eastAsia="ko-KR"/>
          </w:rPr>
          <m:t xml:space="preserve"> </m:t>
        </m:r>
        <m:r>
          <m:rPr>
            <m:nor/>
          </m:rPr>
          <w:rPr>
            <w:rFonts w:eastAsia="Malgun Gothic"/>
            <w:sz w:val="20"/>
            <w:lang w:val="en-CA" w:eastAsia="ko-KR"/>
          </w:rPr>
          <m:t>÷</m:t>
        </m:r>
        <m:r>
          <m:rPr>
            <m:nor/>
          </m:rPr>
          <w:rPr>
            <w:rFonts w:ascii="Cambria Math" w:eastAsia="Malgun Gothic"/>
            <w:sz w:val="20"/>
            <w:lang w:val="en-CA" w:eastAsia="ko-KR"/>
          </w:rPr>
          <m:t xml:space="preserve"> </m:t>
        </m:r>
        <m:r>
          <m:rPr>
            <m:nor/>
          </m:rPr>
          <w:rPr>
            <w:rFonts w:eastAsia="Malgun Gothic"/>
            <w:sz w:val="20"/>
            <w:lang w:val="en-CA" w:eastAsia="ko-KR"/>
          </w:rPr>
          <m:t>π</m:t>
        </m:r>
      </m:oMath>
    </w:p>
    <w:p w:rsidR="00FD05AE" w:rsidRPr="00951D66" w:rsidRDefault="00FD05AE" w:rsidP="00FD05AE">
      <w:pPr>
        <w:pStyle w:val="3N3"/>
        <w:keepNext/>
        <w:numPr>
          <w:ilvl w:val="0"/>
          <w:numId w:val="0"/>
        </w:numPr>
        <w:tabs>
          <w:tab w:val="left" w:pos="360"/>
          <w:tab w:val="left" w:pos="720"/>
          <w:tab w:val="left" w:pos="1080"/>
        </w:tabs>
        <w:ind w:left="1080" w:hanging="1080"/>
        <w:rPr>
          <w:b/>
          <w:i/>
          <w:lang w:val="en-CA"/>
        </w:rPr>
      </w:pPr>
      <w:bookmarkStart w:id="237" w:name="SampleRemappingRotation"/>
      <w:bookmarkStart w:id="238" w:name="_Toc490497329"/>
      <w:bookmarkStart w:id="239" w:name="_Ref490738398"/>
      <w:bookmarkStart w:id="240" w:name="_Ref480997438"/>
      <w:bookmarkStart w:id="241" w:name="_Ref490742219"/>
      <w:r w:rsidRPr="00951D66">
        <w:rPr>
          <w:b/>
          <w:i/>
          <w:lang w:val="en-CA"/>
        </w:rPr>
        <w:t>D.3.41.5.3</w:t>
      </w:r>
      <w:bookmarkEnd w:id="237"/>
      <w:r w:rsidRPr="00951D66">
        <w:rPr>
          <w:b/>
          <w:i/>
          <w:lang w:val="en-CA"/>
        </w:rPr>
        <w:tab/>
        <w:t>Conversion from the local coordinate axes to the global coordinate axes</w:t>
      </w:r>
      <w:bookmarkEnd w:id="238"/>
      <w:bookmarkEnd w:id="239"/>
      <w:bookmarkEnd w:id="240"/>
      <w:bookmarkEnd w:id="241"/>
    </w:p>
    <w:p w:rsidR="00FD05AE" w:rsidRPr="00951D66" w:rsidRDefault="00FD05AE" w:rsidP="00FD05AE">
      <w:pPr>
        <w:jc w:val="both"/>
        <w:rPr>
          <w:rFonts w:eastAsia="Malgun Gothic"/>
          <w:sz w:val="20"/>
          <w:lang w:val="en-CA" w:eastAsia="ko-KR"/>
        </w:rPr>
      </w:pPr>
      <w:r w:rsidRPr="00951D66">
        <w:rPr>
          <w:rFonts w:eastAsia="Malgun Gothic"/>
          <w:sz w:val="20"/>
          <w:lang w:val="en-CA" w:eastAsia="ko-KR"/>
        </w:rPr>
        <w:t>Inputs to this clause are:</w:t>
      </w:r>
    </w:p>
    <w:p w:rsidR="00FD05AE" w:rsidRPr="00951D66" w:rsidRDefault="00FD05AE" w:rsidP="00FD05AE">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val="en-CA"/>
        </w:rPr>
      </w:pPr>
      <w:r w:rsidRPr="00951D66">
        <w:rPr>
          <w:rFonts w:eastAsia="Malgun Gothic"/>
          <w:sz w:val="20"/>
          <w:lang w:val="en-CA"/>
        </w:rPr>
        <w:t>–</w:t>
      </w:r>
      <w:r w:rsidRPr="00951D66">
        <w:rPr>
          <w:rFonts w:eastAsia="Malgun Gothic"/>
          <w:sz w:val="20"/>
          <w:lang w:val="en-CA"/>
        </w:rPr>
        <w:tab/>
      </w:r>
      <w:proofErr w:type="spellStart"/>
      <w:r w:rsidRPr="00951D66">
        <w:rPr>
          <w:rFonts w:eastAsia="Malgun Gothic"/>
          <w:sz w:val="20"/>
          <w:lang w:val="en-CA"/>
        </w:rPr>
        <w:t>rotation_yaw</w:t>
      </w:r>
      <w:proofErr w:type="spellEnd"/>
      <w:r w:rsidRPr="00951D66">
        <w:rPr>
          <w:rFonts w:eastAsia="Malgun Gothic"/>
          <w:sz w:val="20"/>
          <w:lang w:val="en-CA"/>
        </w:rPr>
        <w:t xml:space="preserve"> (α), </w:t>
      </w:r>
      <w:proofErr w:type="spellStart"/>
      <w:r w:rsidRPr="00951D66">
        <w:rPr>
          <w:rFonts w:eastAsia="Malgun Gothic"/>
          <w:sz w:val="20"/>
          <w:lang w:val="en-CA"/>
        </w:rPr>
        <w:t>rotation_pitch</w:t>
      </w:r>
      <w:proofErr w:type="spellEnd"/>
      <w:r w:rsidRPr="00951D66">
        <w:rPr>
          <w:rFonts w:eastAsia="Malgun Gothic"/>
          <w:sz w:val="20"/>
          <w:lang w:val="en-CA"/>
        </w:rPr>
        <w:t xml:space="preserve"> (β), </w:t>
      </w:r>
      <w:proofErr w:type="spellStart"/>
      <w:r w:rsidRPr="00951D66">
        <w:rPr>
          <w:rFonts w:eastAsia="Malgun Gothic"/>
          <w:sz w:val="20"/>
          <w:lang w:val="en-CA"/>
        </w:rPr>
        <w:t>rotation_roll</w:t>
      </w:r>
      <w:proofErr w:type="spellEnd"/>
      <w:r w:rsidRPr="00951D66">
        <w:rPr>
          <w:rFonts w:eastAsia="Malgun Gothic"/>
          <w:sz w:val="20"/>
          <w:lang w:val="en-CA"/>
        </w:rPr>
        <w:t xml:space="preserve"> (γ), all in units of degrees, and</w:t>
      </w:r>
    </w:p>
    <w:p w:rsidR="00FD05AE" w:rsidRPr="00951D66" w:rsidRDefault="00FD05AE" w:rsidP="00FD05AE">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val="en-CA"/>
        </w:rPr>
      </w:pPr>
      <w:r w:rsidRPr="00951D66">
        <w:rPr>
          <w:rFonts w:eastAsia="Malgun Gothic"/>
          <w:sz w:val="20"/>
          <w:lang w:val="en-CA"/>
        </w:rPr>
        <w:t>–</w:t>
      </w:r>
      <w:r w:rsidRPr="00951D66">
        <w:rPr>
          <w:rFonts w:eastAsia="Malgun Gothic"/>
          <w:sz w:val="20"/>
          <w:lang w:val="en-CA"/>
        </w:rPr>
        <w:tab/>
        <w:t>sphere coordinates (</w:t>
      </w:r>
      <w:r w:rsidRPr="00951D66">
        <w:rPr>
          <w:rFonts w:eastAsia="Malgun Gothic"/>
          <w:sz w:val="20"/>
          <w:lang w:val="en-CA"/>
        </w:rPr>
        <w:sym w:font="Symbol" w:char="F066"/>
      </w:r>
      <w:r w:rsidRPr="00951D66">
        <w:rPr>
          <w:rFonts w:eastAsia="Malgun Gothic"/>
          <w:sz w:val="20"/>
          <w:lang w:val="en-CA"/>
        </w:rPr>
        <w:t xml:space="preserve">, </w:t>
      </w:r>
      <w:r w:rsidRPr="00951D66">
        <w:rPr>
          <w:rFonts w:eastAsia="Malgun Gothic"/>
          <w:sz w:val="20"/>
          <w:lang w:val="en-CA"/>
        </w:rPr>
        <w:sym w:font="Symbol" w:char="F071"/>
      </w:r>
      <w:r w:rsidRPr="00951D66">
        <w:rPr>
          <w:rFonts w:eastAsia="Malgun Gothic"/>
          <w:sz w:val="20"/>
          <w:lang w:val="en-CA"/>
        </w:rPr>
        <w:t>) relative to the local coordinate axes.</w:t>
      </w:r>
    </w:p>
    <w:p w:rsidR="00FD05AE" w:rsidRPr="00951D66" w:rsidRDefault="00FD05AE" w:rsidP="00FD05AE">
      <w:pPr>
        <w:jc w:val="both"/>
        <w:rPr>
          <w:rFonts w:eastAsia="Malgun Gothic"/>
          <w:sz w:val="20"/>
          <w:lang w:val="en-CA" w:eastAsia="ko-KR"/>
        </w:rPr>
      </w:pPr>
      <w:r w:rsidRPr="00951D66">
        <w:rPr>
          <w:rFonts w:eastAsia="Malgun Gothic"/>
          <w:sz w:val="20"/>
          <w:lang w:val="en-CA" w:eastAsia="ko-KR"/>
        </w:rPr>
        <w:t>Outputs of this clause are:</w:t>
      </w:r>
    </w:p>
    <w:p w:rsidR="00FD05AE" w:rsidRPr="00951D66" w:rsidRDefault="00FD05AE" w:rsidP="00FD05AE">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val="en-CA"/>
        </w:rPr>
      </w:pPr>
      <w:r w:rsidRPr="00951D66">
        <w:rPr>
          <w:rFonts w:eastAsia="Malgun Gothic"/>
          <w:sz w:val="20"/>
          <w:lang w:val="en-CA"/>
        </w:rPr>
        <w:t>–</w:t>
      </w:r>
      <w:r w:rsidRPr="00951D66">
        <w:rPr>
          <w:rFonts w:eastAsia="Malgun Gothic"/>
          <w:sz w:val="20"/>
          <w:lang w:val="en-CA"/>
        </w:rPr>
        <w:tab/>
        <w:t>sphere coordinates (</w:t>
      </w:r>
      <w:r w:rsidRPr="00951D66">
        <w:rPr>
          <w:rFonts w:eastAsia="Malgun Gothic"/>
          <w:sz w:val="20"/>
          <w:lang w:val="en-CA"/>
        </w:rPr>
        <w:sym w:font="Symbol" w:char="F066"/>
      </w:r>
      <w:r w:rsidRPr="00951D66">
        <w:rPr>
          <w:rFonts w:eastAsia="Malgun Gothic"/>
          <w:sz w:val="20"/>
          <w:lang w:val="en-CA" w:eastAsia="ko-KR"/>
        </w:rPr>
        <w:t>′</w:t>
      </w:r>
      <w:r w:rsidRPr="00951D66">
        <w:rPr>
          <w:rFonts w:eastAsia="Malgun Gothic"/>
          <w:sz w:val="20"/>
          <w:lang w:val="en-CA"/>
        </w:rPr>
        <w:t xml:space="preserve">, </w:t>
      </w:r>
      <w:r w:rsidRPr="00951D66">
        <w:rPr>
          <w:rFonts w:eastAsia="Malgun Gothic"/>
          <w:sz w:val="20"/>
          <w:lang w:val="en-CA"/>
        </w:rPr>
        <w:sym w:font="Symbol" w:char="F071"/>
      </w:r>
      <w:r w:rsidRPr="00951D66">
        <w:rPr>
          <w:rFonts w:eastAsia="Malgun Gothic"/>
          <w:sz w:val="20"/>
          <w:lang w:val="en-CA" w:eastAsia="ko-KR"/>
        </w:rPr>
        <w:t>′</w:t>
      </w:r>
      <w:r w:rsidRPr="00951D66">
        <w:rPr>
          <w:rFonts w:eastAsia="Malgun Gothic"/>
          <w:sz w:val="20"/>
          <w:lang w:val="en-CA"/>
        </w:rPr>
        <w:t>) relative to the global coordinate axes.</w:t>
      </w:r>
    </w:p>
    <w:p w:rsidR="00FD05AE" w:rsidRPr="00951D66" w:rsidRDefault="00FD05AE" w:rsidP="00FD05AE">
      <w:pPr>
        <w:keepNext/>
        <w:jc w:val="both"/>
        <w:rPr>
          <w:rFonts w:eastAsia="Malgun Gothic"/>
          <w:sz w:val="20"/>
          <w:lang w:val="en-CA" w:eastAsia="ko-KR"/>
        </w:rPr>
      </w:pPr>
      <w:r w:rsidRPr="00951D66">
        <w:rPr>
          <w:rFonts w:eastAsia="Malgun Gothic"/>
          <w:sz w:val="20"/>
          <w:lang w:val="en-CA" w:eastAsia="ko-KR"/>
        </w:rPr>
        <w:t>The outputs are derived as follows:</w:t>
      </w:r>
    </w:p>
    <w:p w:rsidR="00FD05AE" w:rsidRPr="00951D66" w:rsidRDefault="00FD05AE" w:rsidP="00FD05AE">
      <w:pPr>
        <w:spacing w:before="120"/>
        <w:ind w:left="720"/>
        <w:rPr>
          <w:rFonts w:eastAsia="Malgun Gothic"/>
          <w:sz w:val="20"/>
          <w:lang w:val="en-CA" w:eastAsia="ko-KR"/>
        </w:rPr>
      </w:pPr>
      <w:r w:rsidRPr="00951D66">
        <w:rPr>
          <w:rFonts w:eastAsia="Malgun Gothic"/>
          <w:sz w:val="20"/>
          <w:lang w:val="en-CA" w:eastAsia="ko-KR"/>
        </w:rPr>
        <w:t>x</w:t>
      </w:r>
      <w:r w:rsidRPr="00951D66">
        <w:rPr>
          <w:rFonts w:eastAsia="Malgun Gothic"/>
          <w:sz w:val="20"/>
          <w:vertAlign w:val="subscript"/>
          <w:lang w:val="en-CA" w:eastAsia="ko-KR"/>
        </w:rPr>
        <w:t>1</w:t>
      </w:r>
      <w:r w:rsidRPr="00951D66">
        <w:rPr>
          <w:rFonts w:eastAsia="Malgun Gothic"/>
          <w:sz w:val="20"/>
          <w:lang w:val="en-CA" w:eastAsia="ko-KR"/>
        </w:rPr>
        <w:t xml:space="preserve"> = Cos( </w:t>
      </w:r>
      <w:r w:rsidRPr="00951D66">
        <w:rPr>
          <w:rFonts w:eastAsia="Malgun Gothic"/>
          <w:sz w:val="20"/>
          <w:lang w:val="en-CA"/>
        </w:rPr>
        <w:sym w:font="Symbol" w:char="F066"/>
      </w:r>
      <w:r w:rsidRPr="00951D66">
        <w:rPr>
          <w:rFonts w:eastAsia="Malgun Gothic"/>
          <w:sz w:val="20"/>
          <w:lang w:val="en-CA" w:eastAsia="ko-KR"/>
        </w:rPr>
        <w:t xml:space="preserve"> ) * Cos( </w:t>
      </w:r>
      <w:r w:rsidRPr="00951D66">
        <w:rPr>
          <w:rFonts w:eastAsia="Malgun Gothic"/>
          <w:sz w:val="20"/>
          <w:lang w:val="en-CA"/>
        </w:rPr>
        <w:sym w:font="Symbol" w:char="F071"/>
      </w:r>
      <w:r w:rsidRPr="00951D66">
        <w:rPr>
          <w:sz w:val="20"/>
          <w:lang w:val="en-CA"/>
        </w:rPr>
        <w:t xml:space="preserve"> )</w:t>
      </w:r>
      <w:r w:rsidRPr="00951D66">
        <w:rPr>
          <w:rFonts w:eastAsia="Malgun Gothic"/>
          <w:sz w:val="20"/>
          <w:lang w:val="en-CA" w:eastAsia="ko-KR"/>
        </w:rPr>
        <w:br/>
      </w:r>
      <w:r w:rsidRPr="00951D66">
        <w:rPr>
          <w:rFonts w:eastAsia="Malgun Gothic"/>
          <w:sz w:val="20"/>
          <w:lang w:val="en-CA"/>
        </w:rPr>
        <w:t>y</w:t>
      </w:r>
      <w:r w:rsidRPr="00951D66">
        <w:rPr>
          <w:rFonts w:eastAsia="Malgun Gothic"/>
          <w:sz w:val="20"/>
          <w:vertAlign w:val="subscript"/>
          <w:lang w:val="en-CA"/>
        </w:rPr>
        <w:t>1</w:t>
      </w:r>
      <w:r w:rsidRPr="00951D66">
        <w:rPr>
          <w:rFonts w:eastAsia="Malgun Gothic"/>
          <w:sz w:val="20"/>
          <w:lang w:val="en-CA"/>
        </w:rPr>
        <w:t xml:space="preserve"> = Sin</w:t>
      </w:r>
      <w:r w:rsidRPr="00951D66">
        <w:rPr>
          <w:rFonts w:eastAsia="Malgun Gothic"/>
          <w:sz w:val="20"/>
          <w:lang w:val="en-CA" w:eastAsia="ko-KR"/>
        </w:rPr>
        <w:t xml:space="preserve">( </w:t>
      </w:r>
      <w:r w:rsidRPr="00951D66">
        <w:rPr>
          <w:rFonts w:eastAsia="Malgun Gothic"/>
          <w:sz w:val="20"/>
          <w:lang w:val="en-CA"/>
        </w:rPr>
        <w:sym w:font="Symbol" w:char="F066"/>
      </w:r>
      <w:r w:rsidRPr="00951D66">
        <w:rPr>
          <w:rFonts w:eastAsia="Malgun Gothic"/>
          <w:sz w:val="20"/>
          <w:lang w:val="en-CA" w:eastAsia="ko-KR"/>
        </w:rPr>
        <w:t xml:space="preserve"> ) * Cos( </w:t>
      </w:r>
      <w:r w:rsidRPr="00951D66">
        <w:rPr>
          <w:rFonts w:eastAsia="Malgun Gothic"/>
          <w:sz w:val="20"/>
          <w:lang w:val="en-CA"/>
        </w:rPr>
        <w:sym w:font="Symbol" w:char="F071"/>
      </w:r>
      <w:r w:rsidRPr="00951D66">
        <w:rPr>
          <w:sz w:val="20"/>
          <w:lang w:val="en-CA"/>
        </w:rPr>
        <w:t xml:space="preserve"> )</w:t>
      </w:r>
      <w:r w:rsidRPr="00951D66">
        <w:rPr>
          <w:rFonts w:eastAsia="Malgun Gothic"/>
          <w:sz w:val="20"/>
          <w:lang w:val="en-CA" w:eastAsia="ko-KR"/>
        </w:rPr>
        <w:br/>
      </w:r>
      <w:r w:rsidRPr="00951D66">
        <w:rPr>
          <w:rFonts w:eastAsia="Malgun Gothic"/>
          <w:sz w:val="20"/>
          <w:lang w:val="en-CA"/>
        </w:rPr>
        <w:t>z</w:t>
      </w:r>
      <w:r w:rsidRPr="00951D66">
        <w:rPr>
          <w:rFonts w:eastAsia="Malgun Gothic"/>
          <w:sz w:val="20"/>
          <w:vertAlign w:val="subscript"/>
          <w:lang w:val="en-CA"/>
        </w:rPr>
        <w:t>1</w:t>
      </w:r>
      <w:r w:rsidRPr="00951D66">
        <w:rPr>
          <w:rFonts w:eastAsia="Malgun Gothic"/>
          <w:sz w:val="20"/>
          <w:lang w:val="en-CA"/>
        </w:rPr>
        <w:t xml:space="preserve"> = Sin( </w:t>
      </w:r>
      <w:r w:rsidRPr="00951D66">
        <w:rPr>
          <w:rFonts w:eastAsia="Malgun Gothic"/>
          <w:sz w:val="20"/>
          <w:lang w:val="en-CA"/>
        </w:rPr>
        <w:sym w:font="Symbol" w:char="F071"/>
      </w:r>
      <w:r w:rsidRPr="00951D66">
        <w:rPr>
          <w:sz w:val="20"/>
          <w:lang w:val="en-CA"/>
        </w:rPr>
        <w:t xml:space="preserve"> </w:t>
      </w:r>
      <w:r w:rsidRPr="00951D66">
        <w:rPr>
          <w:rFonts w:eastAsia="Malgun Gothic"/>
          <w:sz w:val="20"/>
          <w:lang w:val="en-CA"/>
        </w:rPr>
        <w:t>)</w:t>
      </w:r>
      <w:r w:rsidRPr="00951D66">
        <w:rPr>
          <w:rFonts w:eastAsia="Malgun Gothic"/>
          <w:sz w:val="20"/>
          <w:lang w:val="en-CA"/>
        </w:rPr>
        <w:br/>
        <w:t>x</w:t>
      </w:r>
      <w:r w:rsidRPr="00951D66">
        <w:rPr>
          <w:rFonts w:eastAsia="Malgun Gothic"/>
          <w:sz w:val="20"/>
          <w:vertAlign w:val="subscript"/>
          <w:lang w:val="en-CA"/>
        </w:rPr>
        <w:t>2</w:t>
      </w:r>
      <w:r w:rsidRPr="00951D66">
        <w:rPr>
          <w:rFonts w:eastAsia="Malgun Gothic"/>
          <w:sz w:val="20"/>
          <w:lang w:val="en-CA"/>
        </w:rPr>
        <w:t xml:space="preserve"> = Cos( β ) * Cos ( γ ) * x</w:t>
      </w:r>
      <w:r w:rsidRPr="00951D66">
        <w:rPr>
          <w:rFonts w:eastAsia="Malgun Gothic"/>
          <w:sz w:val="20"/>
          <w:vertAlign w:val="subscript"/>
          <w:lang w:val="en-CA"/>
        </w:rPr>
        <w:t>1</w:t>
      </w:r>
      <w:r w:rsidRPr="00951D66">
        <w:rPr>
          <w:rFonts w:eastAsia="Malgun Gothic"/>
          <w:sz w:val="20"/>
          <w:lang w:val="en-CA"/>
        </w:rPr>
        <w:t xml:space="preserve"> − Cos( β ) * Sin( γ ) * y</w:t>
      </w:r>
      <w:r w:rsidRPr="00951D66">
        <w:rPr>
          <w:rFonts w:eastAsia="Malgun Gothic"/>
          <w:sz w:val="20"/>
          <w:vertAlign w:val="subscript"/>
          <w:lang w:val="en-CA"/>
        </w:rPr>
        <w:t>1</w:t>
      </w:r>
      <w:r w:rsidRPr="00951D66">
        <w:rPr>
          <w:rFonts w:eastAsia="Malgun Gothic"/>
          <w:sz w:val="20"/>
          <w:lang w:val="en-CA"/>
        </w:rPr>
        <w:t xml:space="preserve"> + Sin( β ) * z</w:t>
      </w:r>
      <w:r w:rsidRPr="00951D66">
        <w:rPr>
          <w:rFonts w:eastAsia="Malgun Gothic"/>
          <w:sz w:val="20"/>
          <w:vertAlign w:val="subscript"/>
          <w:lang w:val="en-CA"/>
        </w:rPr>
        <w:t>1</w:t>
      </w:r>
      <w:r w:rsidRPr="00951D66">
        <w:rPr>
          <w:rFonts w:eastAsia="Malgun Gothic"/>
          <w:sz w:val="20"/>
          <w:lang w:val="en-CA"/>
        </w:rPr>
        <w:br/>
        <w:t>y</w:t>
      </w:r>
      <w:r w:rsidRPr="00951D66">
        <w:rPr>
          <w:rFonts w:eastAsia="Malgun Gothic"/>
          <w:sz w:val="20"/>
          <w:vertAlign w:val="subscript"/>
          <w:lang w:val="en-CA"/>
        </w:rPr>
        <w:t>2</w:t>
      </w:r>
      <w:r w:rsidRPr="00951D66">
        <w:rPr>
          <w:rFonts w:eastAsia="Malgun Gothic"/>
          <w:sz w:val="20"/>
          <w:lang w:val="en-CA"/>
        </w:rPr>
        <w:t xml:space="preserve"> = ( Cos( α ) * Sin( γ ) + Sin( α ) * Sin( β ) * Cos( γ ) ) * x</w:t>
      </w:r>
      <w:r w:rsidRPr="00951D66">
        <w:rPr>
          <w:rFonts w:eastAsia="Malgun Gothic"/>
          <w:sz w:val="20"/>
          <w:vertAlign w:val="subscript"/>
          <w:lang w:val="en-CA"/>
        </w:rPr>
        <w:t>1</w:t>
      </w:r>
      <w:r w:rsidRPr="00951D66">
        <w:rPr>
          <w:rFonts w:eastAsia="Malgun Gothic"/>
          <w:sz w:val="20"/>
          <w:lang w:val="en-CA"/>
        </w:rPr>
        <w:t xml:space="preserve"> </w:t>
      </w:r>
      <w:r w:rsidRPr="00951D66">
        <w:rPr>
          <w:rFonts w:asciiTheme="minorEastAsia" w:eastAsiaTheme="minorEastAsia" w:hAnsiTheme="minorEastAsia"/>
          <w:sz w:val="20"/>
          <w:lang w:val="en-CA" w:eastAsia="zh-CN"/>
        </w:rPr>
        <w:t>+</w:t>
      </w:r>
      <w:r w:rsidRPr="00951D66">
        <w:rPr>
          <w:rFonts w:asciiTheme="minorEastAsia" w:eastAsiaTheme="minorEastAsia" w:hAnsiTheme="minorEastAsia"/>
          <w:sz w:val="20"/>
          <w:lang w:val="en-CA" w:eastAsia="zh-CN"/>
        </w:rPr>
        <w:br/>
      </w:r>
      <w:r w:rsidRPr="00951D66">
        <w:rPr>
          <w:rFonts w:asciiTheme="minorEastAsia" w:eastAsiaTheme="minorEastAsia" w:hAnsiTheme="minorEastAsia"/>
          <w:sz w:val="20"/>
          <w:lang w:val="en-CA" w:eastAsia="zh-CN"/>
        </w:rPr>
        <w:tab/>
      </w:r>
      <w:r w:rsidRPr="00951D66">
        <w:rPr>
          <w:rFonts w:asciiTheme="minorEastAsia" w:eastAsiaTheme="minorEastAsia" w:hAnsiTheme="minorEastAsia"/>
          <w:sz w:val="20"/>
          <w:lang w:val="en-CA" w:eastAsia="zh-CN"/>
        </w:rPr>
        <w:tab/>
      </w:r>
      <w:r w:rsidRPr="00951D66">
        <w:rPr>
          <w:rFonts w:eastAsia="Malgun Gothic"/>
          <w:sz w:val="20"/>
          <w:lang w:val="en-CA"/>
        </w:rPr>
        <w:t>( Cos( α ) * Cos( γ ) − Sin( α ) * Sin( β ) * Sin( γ ) ) * y</w:t>
      </w:r>
      <w:r w:rsidRPr="00951D66">
        <w:rPr>
          <w:rFonts w:eastAsia="Malgun Gothic"/>
          <w:sz w:val="20"/>
          <w:vertAlign w:val="subscript"/>
          <w:lang w:val="en-CA"/>
        </w:rPr>
        <w:t>1</w:t>
      </w:r>
      <w:r w:rsidRPr="00951D66">
        <w:rPr>
          <w:rFonts w:eastAsia="Malgun Gothic"/>
          <w:sz w:val="20"/>
          <w:lang w:val="en-CA"/>
        </w:rPr>
        <w:t xml:space="preserve"> −</w:t>
      </w:r>
      <w:r w:rsidRPr="00951D66">
        <w:rPr>
          <w:rFonts w:eastAsia="Malgun Gothic"/>
          <w:sz w:val="20"/>
          <w:lang w:val="en-CA"/>
        </w:rPr>
        <w:br/>
      </w:r>
      <w:r w:rsidRPr="00951D66">
        <w:rPr>
          <w:rFonts w:eastAsia="Malgun Gothic"/>
          <w:sz w:val="20"/>
          <w:lang w:val="en-CA"/>
        </w:rPr>
        <w:tab/>
      </w:r>
      <w:r w:rsidRPr="00951D66">
        <w:rPr>
          <w:rFonts w:eastAsia="Malgun Gothic"/>
          <w:sz w:val="20"/>
          <w:lang w:val="en-CA"/>
        </w:rPr>
        <w:tab/>
        <w:t>Sin( α ) * Cos( β ) * z</w:t>
      </w:r>
      <w:r w:rsidRPr="00951D66">
        <w:rPr>
          <w:rFonts w:eastAsia="Malgun Gothic"/>
          <w:sz w:val="20"/>
          <w:vertAlign w:val="subscript"/>
          <w:lang w:val="en-CA"/>
        </w:rPr>
        <w:t>1</w:t>
      </w:r>
      <w:r w:rsidRPr="00951D66">
        <w:rPr>
          <w:noProof/>
          <w:sz w:val="20"/>
          <w:lang w:val="en-CA"/>
        </w:rPr>
        <w:tab/>
      </w:r>
      <w:r w:rsidRPr="00951D66">
        <w:rPr>
          <w:noProof/>
          <w:sz w:val="20"/>
          <w:lang w:val="en-CA"/>
        </w:rPr>
        <w:tab/>
      </w:r>
      <w:r w:rsidRPr="00951D66">
        <w:rPr>
          <w:noProof/>
          <w:sz w:val="20"/>
          <w:lang w:val="en-CA"/>
        </w:rPr>
        <w:tab/>
      </w:r>
      <w:r w:rsidRPr="00951D66">
        <w:rPr>
          <w:noProof/>
          <w:sz w:val="20"/>
          <w:lang w:val="en-CA"/>
        </w:rPr>
        <w:tab/>
      </w:r>
      <w:r w:rsidRPr="00951D66">
        <w:rPr>
          <w:noProof/>
          <w:sz w:val="20"/>
          <w:lang w:val="en-CA"/>
        </w:rPr>
        <w:tab/>
      </w:r>
      <w:r w:rsidRPr="00951D66">
        <w:rPr>
          <w:noProof/>
          <w:sz w:val="20"/>
          <w:lang w:val="en-CA"/>
        </w:rPr>
        <w:tab/>
      </w:r>
      <w:r w:rsidRPr="00951D66">
        <w:rPr>
          <w:noProof/>
          <w:sz w:val="20"/>
          <w:lang w:val="en-CA"/>
        </w:rPr>
        <w:tab/>
      </w:r>
      <w:r w:rsidRPr="00951D66">
        <w:rPr>
          <w:noProof/>
          <w:sz w:val="20"/>
          <w:lang w:val="en-CA"/>
        </w:rPr>
        <w:tab/>
      </w:r>
      <w:r w:rsidRPr="00951D66">
        <w:rPr>
          <w:sz w:val="20"/>
          <w:lang w:val="en-CA"/>
        </w:rPr>
        <w:t>(D</w:t>
      </w:r>
      <w:r w:rsidRPr="00951D66">
        <w:rPr>
          <w:sz w:val="20"/>
          <w:lang w:val="en-CA"/>
        </w:rPr>
        <w:noBreakHyphen/>
      </w:r>
      <w:r w:rsidRPr="00951D66">
        <w:rPr>
          <w:sz w:val="20"/>
          <w:highlight w:val="yellow"/>
          <w:lang w:val="en-CA"/>
        </w:rPr>
        <w:t>XX</w:t>
      </w:r>
      <w:r w:rsidRPr="00951D66">
        <w:rPr>
          <w:sz w:val="20"/>
          <w:lang w:val="en-CA"/>
        </w:rPr>
        <w:t>)</w:t>
      </w:r>
      <w:r w:rsidRPr="00951D66">
        <w:rPr>
          <w:rFonts w:eastAsia="Malgun Gothic"/>
          <w:sz w:val="20"/>
          <w:lang w:val="en-CA"/>
        </w:rPr>
        <w:br/>
        <w:t>z</w:t>
      </w:r>
      <w:r w:rsidRPr="00951D66">
        <w:rPr>
          <w:rFonts w:eastAsia="Malgun Gothic"/>
          <w:sz w:val="20"/>
          <w:vertAlign w:val="subscript"/>
          <w:lang w:val="en-CA"/>
        </w:rPr>
        <w:t>2</w:t>
      </w:r>
      <w:r w:rsidRPr="00951D66">
        <w:rPr>
          <w:rFonts w:eastAsia="Malgun Gothic"/>
          <w:sz w:val="20"/>
          <w:lang w:val="en-CA"/>
        </w:rPr>
        <w:t xml:space="preserve"> = ( Sin( α ) * Sin( γ ) − Cos( α ) * Sin( β ) * Cos( γ ) ) * x</w:t>
      </w:r>
      <w:r w:rsidRPr="00951D66">
        <w:rPr>
          <w:rFonts w:eastAsia="Malgun Gothic"/>
          <w:sz w:val="20"/>
          <w:vertAlign w:val="subscript"/>
          <w:lang w:val="en-CA"/>
        </w:rPr>
        <w:t>1</w:t>
      </w:r>
      <w:r w:rsidRPr="00951D66">
        <w:rPr>
          <w:rFonts w:eastAsia="Malgun Gothic"/>
          <w:sz w:val="20"/>
          <w:lang w:val="en-CA"/>
        </w:rPr>
        <w:t xml:space="preserve"> </w:t>
      </w:r>
      <w:r w:rsidRPr="00951D66">
        <w:rPr>
          <w:rFonts w:asciiTheme="minorEastAsia" w:eastAsiaTheme="minorEastAsia" w:hAnsiTheme="minorEastAsia"/>
          <w:sz w:val="20"/>
          <w:lang w:val="en-CA" w:eastAsia="zh-CN"/>
        </w:rPr>
        <w:t>+</w:t>
      </w:r>
      <w:r w:rsidRPr="00951D66">
        <w:rPr>
          <w:rFonts w:asciiTheme="minorEastAsia" w:eastAsiaTheme="minorEastAsia" w:hAnsiTheme="minorEastAsia"/>
          <w:sz w:val="20"/>
          <w:lang w:val="en-CA" w:eastAsia="zh-CN"/>
        </w:rPr>
        <w:br/>
      </w:r>
      <w:r w:rsidRPr="00951D66">
        <w:rPr>
          <w:rFonts w:asciiTheme="minorEastAsia" w:eastAsiaTheme="minorEastAsia" w:hAnsiTheme="minorEastAsia"/>
          <w:sz w:val="20"/>
          <w:lang w:val="en-CA" w:eastAsia="zh-CN"/>
        </w:rPr>
        <w:tab/>
      </w:r>
      <w:r w:rsidRPr="00951D66">
        <w:rPr>
          <w:rFonts w:asciiTheme="minorEastAsia" w:eastAsiaTheme="minorEastAsia" w:hAnsiTheme="minorEastAsia"/>
          <w:sz w:val="20"/>
          <w:lang w:val="en-CA" w:eastAsia="zh-CN"/>
        </w:rPr>
        <w:tab/>
      </w:r>
      <w:r w:rsidRPr="00951D66">
        <w:rPr>
          <w:rFonts w:eastAsia="Malgun Gothic"/>
          <w:sz w:val="20"/>
          <w:lang w:val="en-CA"/>
        </w:rPr>
        <w:t>( Sin( α ) * Cos( γ ) + Cos( α ) * Sin( β ) * Sin( γ ) ) * y</w:t>
      </w:r>
      <w:r w:rsidRPr="00951D66">
        <w:rPr>
          <w:rFonts w:eastAsia="Malgun Gothic"/>
          <w:sz w:val="20"/>
          <w:vertAlign w:val="subscript"/>
          <w:lang w:val="en-CA"/>
        </w:rPr>
        <w:t>1</w:t>
      </w:r>
      <w:r w:rsidRPr="00951D66">
        <w:rPr>
          <w:rFonts w:eastAsia="Malgun Gothic"/>
          <w:sz w:val="20"/>
          <w:lang w:val="en-CA"/>
        </w:rPr>
        <w:t xml:space="preserve"> +</w:t>
      </w:r>
      <w:r w:rsidRPr="00951D66">
        <w:rPr>
          <w:rFonts w:eastAsia="Malgun Gothic"/>
          <w:sz w:val="20"/>
          <w:lang w:val="en-CA"/>
        </w:rPr>
        <w:br/>
      </w:r>
      <w:r w:rsidRPr="00951D66">
        <w:rPr>
          <w:rFonts w:eastAsia="Malgun Gothic"/>
          <w:sz w:val="20"/>
          <w:lang w:val="en-CA"/>
        </w:rPr>
        <w:tab/>
      </w:r>
      <w:r w:rsidRPr="00951D66">
        <w:rPr>
          <w:rFonts w:eastAsia="Malgun Gothic"/>
          <w:sz w:val="20"/>
          <w:lang w:val="en-CA"/>
        </w:rPr>
        <w:tab/>
        <w:t>Cos( α ) * Cos( β ) * z</w:t>
      </w:r>
      <w:r w:rsidRPr="00951D66">
        <w:rPr>
          <w:rFonts w:eastAsia="Malgun Gothic"/>
          <w:sz w:val="20"/>
          <w:vertAlign w:val="subscript"/>
          <w:lang w:val="en-CA"/>
        </w:rPr>
        <w:t>1</w:t>
      </w:r>
      <w:r w:rsidRPr="00951D66">
        <w:rPr>
          <w:rFonts w:eastAsia="Malgun Gothic"/>
          <w:sz w:val="20"/>
          <w:lang w:val="en-CA"/>
        </w:rPr>
        <w:br/>
      </w:r>
      <w:r w:rsidRPr="00951D66">
        <w:rPr>
          <w:rFonts w:eastAsia="Malgun Gothic"/>
          <w:sz w:val="20"/>
          <w:lang w:val="en-CA"/>
        </w:rPr>
        <w:sym w:font="Symbol" w:char="F066"/>
      </w:r>
      <w:r w:rsidRPr="00951D66">
        <w:rPr>
          <w:rFonts w:eastAsia="Malgun Gothic"/>
          <w:sz w:val="20"/>
          <w:lang w:val="en-CA" w:eastAsia="ko-KR"/>
        </w:rPr>
        <w:t>′</w:t>
      </w:r>
      <w:r w:rsidRPr="00951D66">
        <w:rPr>
          <w:rFonts w:eastAsia="Malgun Gothic"/>
          <w:sz w:val="20"/>
          <w:lang w:val="en-CA"/>
        </w:rPr>
        <w:t xml:space="preserve"> = Atan2( y</w:t>
      </w:r>
      <w:r w:rsidRPr="00951D66">
        <w:rPr>
          <w:rFonts w:eastAsia="Malgun Gothic"/>
          <w:sz w:val="20"/>
          <w:vertAlign w:val="subscript"/>
          <w:lang w:val="en-CA"/>
        </w:rPr>
        <w:t>2</w:t>
      </w:r>
      <w:r w:rsidRPr="00951D66">
        <w:rPr>
          <w:rFonts w:eastAsia="Malgun Gothic"/>
          <w:sz w:val="20"/>
          <w:lang w:val="en-CA"/>
        </w:rPr>
        <w:t>, x</w:t>
      </w:r>
      <w:r w:rsidRPr="00951D66">
        <w:rPr>
          <w:rFonts w:eastAsia="Malgun Gothic"/>
          <w:sz w:val="20"/>
          <w:vertAlign w:val="subscript"/>
          <w:lang w:val="en-CA"/>
        </w:rPr>
        <w:t>2</w:t>
      </w:r>
      <w:r w:rsidRPr="00951D66">
        <w:rPr>
          <w:rFonts w:eastAsia="Malgun Gothic"/>
          <w:sz w:val="20"/>
          <w:lang w:val="en-CA"/>
        </w:rPr>
        <w:t xml:space="preserve"> ) * 180 </w:t>
      </w:r>
      <w:r w:rsidRPr="00951D66">
        <w:rPr>
          <w:rFonts w:eastAsia="Malgun Gothic"/>
          <w:sz w:val="20"/>
          <w:lang w:val="en-CA" w:eastAsia="ko-KR"/>
        </w:rPr>
        <w:t>÷ π</w:t>
      </w:r>
      <w:r w:rsidRPr="00951D66">
        <w:rPr>
          <w:rFonts w:eastAsia="Malgun Gothic"/>
          <w:sz w:val="20"/>
          <w:lang w:val="en-CA" w:eastAsia="ko-KR"/>
        </w:rPr>
        <w:br/>
      </w:r>
      <w:r w:rsidRPr="00951D66">
        <w:rPr>
          <w:rFonts w:eastAsia="Malgun Gothic"/>
          <w:sz w:val="20"/>
          <w:lang w:val="en-CA"/>
        </w:rPr>
        <w:sym w:font="Symbol" w:char="F071"/>
      </w:r>
      <w:r w:rsidRPr="00951D66">
        <w:rPr>
          <w:rFonts w:eastAsia="Malgun Gothic"/>
          <w:sz w:val="20"/>
          <w:lang w:val="en-CA" w:eastAsia="ko-KR"/>
        </w:rPr>
        <w:t>′</w:t>
      </w:r>
      <w:r w:rsidRPr="00951D66">
        <w:rPr>
          <w:rFonts w:eastAsia="Malgun Gothic"/>
          <w:sz w:val="20"/>
          <w:lang w:val="en-CA"/>
        </w:rPr>
        <w:t xml:space="preserve"> = </w:t>
      </w:r>
      <w:proofErr w:type="spellStart"/>
      <w:r w:rsidRPr="00951D66">
        <w:rPr>
          <w:rFonts w:eastAsia="Malgun Gothic"/>
          <w:sz w:val="20"/>
          <w:lang w:val="en-CA"/>
        </w:rPr>
        <w:t>Asin</w:t>
      </w:r>
      <w:proofErr w:type="spellEnd"/>
      <w:r w:rsidRPr="00951D66">
        <w:rPr>
          <w:rFonts w:eastAsia="Malgun Gothic"/>
          <w:sz w:val="20"/>
          <w:lang w:val="en-CA"/>
        </w:rPr>
        <w:t>( z</w:t>
      </w:r>
      <w:r w:rsidRPr="00951D66">
        <w:rPr>
          <w:rFonts w:eastAsia="Malgun Gothic"/>
          <w:sz w:val="20"/>
          <w:vertAlign w:val="subscript"/>
          <w:lang w:val="en-CA"/>
        </w:rPr>
        <w:t>2</w:t>
      </w:r>
      <w:r w:rsidRPr="00951D66">
        <w:rPr>
          <w:rFonts w:eastAsia="Malgun Gothic"/>
          <w:sz w:val="20"/>
          <w:lang w:val="en-CA"/>
        </w:rPr>
        <w:t xml:space="preserve"> ) * 180 </w:t>
      </w:r>
      <w:r w:rsidRPr="00951D66">
        <w:rPr>
          <w:rFonts w:eastAsia="Malgun Gothic"/>
          <w:sz w:val="20"/>
          <w:lang w:val="en-CA" w:eastAsia="ko-KR"/>
        </w:rPr>
        <w:t>÷ π</w:t>
      </w:r>
    </w:p>
    <w:p w:rsidR="00FD05AE" w:rsidRPr="00951D66" w:rsidRDefault="00FD05AE" w:rsidP="00FD05AE">
      <w:pPr>
        <w:pStyle w:val="3N3"/>
        <w:keepNext/>
        <w:numPr>
          <w:ilvl w:val="0"/>
          <w:numId w:val="0"/>
        </w:numPr>
        <w:tabs>
          <w:tab w:val="left" w:pos="360"/>
          <w:tab w:val="left" w:pos="720"/>
          <w:tab w:val="left" w:pos="1080"/>
        </w:tabs>
        <w:ind w:left="1080" w:hanging="1080"/>
        <w:rPr>
          <w:b/>
          <w:i/>
          <w:lang w:val="en-CA"/>
        </w:rPr>
      </w:pPr>
      <w:bookmarkStart w:id="242" w:name="SampleRemappingRWP"/>
      <w:bookmarkStart w:id="243" w:name="_Ref480980810"/>
      <w:bookmarkStart w:id="244" w:name="_Ref480996933"/>
      <w:bookmarkStart w:id="245" w:name="_Ref481071572"/>
      <w:bookmarkStart w:id="246" w:name="_Toc490497338"/>
      <w:r w:rsidRPr="00951D66">
        <w:rPr>
          <w:b/>
          <w:i/>
          <w:lang w:val="en-CA"/>
        </w:rPr>
        <w:t>D.3.41.5.4</w:t>
      </w:r>
      <w:bookmarkEnd w:id="242"/>
      <w:r w:rsidRPr="00951D66">
        <w:rPr>
          <w:b/>
          <w:i/>
          <w:lang w:val="en-CA"/>
        </w:rPr>
        <w:tab/>
        <w:t>Conversion of sample locations for rectangular region-wise packing</w:t>
      </w:r>
      <w:bookmarkEnd w:id="243"/>
      <w:bookmarkEnd w:id="244"/>
      <w:bookmarkEnd w:id="245"/>
      <w:bookmarkEnd w:id="246"/>
    </w:p>
    <w:p w:rsidR="00FD05AE" w:rsidRPr="00951D66" w:rsidRDefault="00FD05AE" w:rsidP="00FD05AE">
      <w:pPr>
        <w:jc w:val="both"/>
        <w:rPr>
          <w:rFonts w:eastAsia="Malgun Gothic"/>
          <w:sz w:val="20"/>
          <w:lang w:val="en-CA" w:eastAsia="ko-KR"/>
        </w:rPr>
      </w:pPr>
      <w:r w:rsidRPr="00951D66">
        <w:rPr>
          <w:rFonts w:eastAsia="Malgun Gothic"/>
          <w:sz w:val="20"/>
          <w:lang w:val="en-CA" w:eastAsia="ko-KR"/>
        </w:rPr>
        <w:t>Inputs to this clause are:</w:t>
      </w:r>
    </w:p>
    <w:p w:rsidR="00FD05AE" w:rsidRPr="00951D66" w:rsidRDefault="00FD05AE" w:rsidP="00FD05AE">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val="en-CA"/>
        </w:rPr>
      </w:pPr>
      <w:r w:rsidRPr="00951D66">
        <w:rPr>
          <w:rFonts w:eastAsia="Malgun Gothic"/>
          <w:sz w:val="20"/>
          <w:lang w:val="en-CA"/>
        </w:rPr>
        <w:t>–</w:t>
      </w:r>
      <w:r w:rsidRPr="00951D66">
        <w:rPr>
          <w:rFonts w:eastAsia="Malgun Gothic"/>
          <w:sz w:val="20"/>
          <w:lang w:val="en-CA"/>
        </w:rPr>
        <w:tab/>
        <w:t xml:space="preserve">sample location (x, y) within the packed region in integer </w:t>
      </w:r>
      <w:proofErr w:type="spellStart"/>
      <w:r w:rsidRPr="00951D66">
        <w:rPr>
          <w:rFonts w:eastAsia="Malgun Gothic"/>
          <w:sz w:val="20"/>
          <w:lang w:val="en-CA"/>
        </w:rPr>
        <w:t>luma</w:t>
      </w:r>
      <w:proofErr w:type="spellEnd"/>
      <w:r w:rsidRPr="00951D66">
        <w:rPr>
          <w:rFonts w:eastAsia="Malgun Gothic"/>
          <w:sz w:val="20"/>
          <w:lang w:val="en-CA"/>
        </w:rPr>
        <w:t xml:space="preserve"> sample units,</w:t>
      </w:r>
    </w:p>
    <w:p w:rsidR="00FD05AE" w:rsidRPr="00951D66" w:rsidRDefault="00FD05AE" w:rsidP="00FD05AE">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val="en-CA"/>
        </w:rPr>
      </w:pPr>
      <w:r w:rsidRPr="00951D66">
        <w:rPr>
          <w:rFonts w:eastAsia="Malgun Gothic"/>
          <w:sz w:val="20"/>
          <w:lang w:val="en-CA"/>
        </w:rPr>
        <w:t>–</w:t>
      </w:r>
      <w:r w:rsidRPr="00951D66">
        <w:rPr>
          <w:rFonts w:eastAsia="Malgun Gothic"/>
          <w:sz w:val="20"/>
          <w:lang w:val="en-CA"/>
        </w:rPr>
        <w:tab/>
        <w:t xml:space="preserve">the width and the height of the projected region in </w:t>
      </w:r>
      <w:proofErr w:type="spellStart"/>
      <w:r w:rsidRPr="00951D66">
        <w:rPr>
          <w:rFonts w:eastAsia="Malgun Gothic"/>
          <w:sz w:val="20"/>
          <w:lang w:val="en-CA"/>
        </w:rPr>
        <w:t>luma</w:t>
      </w:r>
      <w:proofErr w:type="spellEnd"/>
      <w:r w:rsidRPr="00951D66">
        <w:rPr>
          <w:rFonts w:eastAsia="Malgun Gothic"/>
          <w:sz w:val="20"/>
          <w:lang w:val="en-CA"/>
        </w:rPr>
        <w:t xml:space="preserve"> sample units (</w:t>
      </w:r>
      <w:proofErr w:type="spellStart"/>
      <w:r w:rsidRPr="00951D66">
        <w:rPr>
          <w:rFonts w:eastAsia="Malgun Gothic"/>
          <w:sz w:val="20"/>
          <w:lang w:val="en-CA"/>
        </w:rPr>
        <w:t>projRegWidth</w:t>
      </w:r>
      <w:proofErr w:type="spellEnd"/>
      <w:r w:rsidRPr="00951D66">
        <w:rPr>
          <w:rFonts w:eastAsia="Malgun Gothic"/>
          <w:sz w:val="20"/>
          <w:lang w:val="en-CA"/>
        </w:rPr>
        <w:t xml:space="preserve">, </w:t>
      </w:r>
      <w:proofErr w:type="spellStart"/>
      <w:r w:rsidRPr="00951D66">
        <w:rPr>
          <w:rFonts w:eastAsia="Malgun Gothic"/>
          <w:sz w:val="20"/>
          <w:lang w:val="en-CA"/>
        </w:rPr>
        <w:t>projRegHeight</w:t>
      </w:r>
      <w:proofErr w:type="spellEnd"/>
      <w:r w:rsidRPr="00951D66">
        <w:rPr>
          <w:rFonts w:eastAsia="Malgun Gothic"/>
          <w:sz w:val="20"/>
          <w:lang w:val="en-CA"/>
        </w:rPr>
        <w:t>),</w:t>
      </w:r>
    </w:p>
    <w:p w:rsidR="00FD05AE" w:rsidRPr="00951D66" w:rsidRDefault="00FD05AE" w:rsidP="00FD05AE">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val="en-CA"/>
        </w:rPr>
      </w:pPr>
      <w:r w:rsidRPr="00951D66">
        <w:rPr>
          <w:rFonts w:eastAsia="Malgun Gothic"/>
          <w:sz w:val="20"/>
          <w:lang w:val="en-CA"/>
        </w:rPr>
        <w:t>–</w:t>
      </w:r>
      <w:r w:rsidRPr="00951D66">
        <w:rPr>
          <w:rFonts w:eastAsia="Malgun Gothic"/>
          <w:sz w:val="20"/>
          <w:lang w:val="en-CA"/>
        </w:rPr>
        <w:tab/>
        <w:t>the width and the height of the packed region in sample units (</w:t>
      </w:r>
      <w:proofErr w:type="spellStart"/>
      <w:r w:rsidRPr="00951D66">
        <w:rPr>
          <w:rFonts w:eastAsia="Malgun Gothic"/>
          <w:sz w:val="20"/>
          <w:lang w:val="en-CA"/>
        </w:rPr>
        <w:t>packedRegWidth</w:t>
      </w:r>
      <w:proofErr w:type="spellEnd"/>
      <w:r w:rsidRPr="00951D66">
        <w:rPr>
          <w:rFonts w:eastAsia="Malgun Gothic"/>
          <w:sz w:val="20"/>
          <w:lang w:val="en-CA"/>
        </w:rPr>
        <w:t xml:space="preserve">, </w:t>
      </w:r>
      <w:proofErr w:type="spellStart"/>
      <w:r w:rsidRPr="00951D66">
        <w:rPr>
          <w:rFonts w:eastAsia="Malgun Gothic"/>
          <w:sz w:val="20"/>
          <w:lang w:val="en-CA"/>
        </w:rPr>
        <w:t>packedRegHeight</w:t>
      </w:r>
      <w:proofErr w:type="spellEnd"/>
      <w:r w:rsidRPr="00951D66">
        <w:rPr>
          <w:rFonts w:eastAsia="Malgun Gothic"/>
          <w:sz w:val="20"/>
          <w:lang w:val="en-CA"/>
        </w:rPr>
        <w:t>),</w:t>
      </w:r>
    </w:p>
    <w:p w:rsidR="00FD05AE" w:rsidRPr="00951D66" w:rsidRDefault="00FD05AE" w:rsidP="00FD05AE">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val="en-CA"/>
        </w:rPr>
      </w:pPr>
      <w:r w:rsidRPr="00951D66">
        <w:rPr>
          <w:rFonts w:eastAsia="Malgun Gothic"/>
          <w:sz w:val="20"/>
          <w:lang w:val="en-CA"/>
        </w:rPr>
        <w:t>–</w:t>
      </w:r>
      <w:r w:rsidRPr="00951D66">
        <w:rPr>
          <w:rFonts w:eastAsia="Malgun Gothic"/>
          <w:sz w:val="20"/>
          <w:lang w:val="en-CA"/>
        </w:rPr>
        <w:tab/>
        <w:t>transform type (</w:t>
      </w:r>
      <w:proofErr w:type="spellStart"/>
      <w:r w:rsidRPr="00951D66">
        <w:rPr>
          <w:rFonts w:eastAsia="Malgun Gothic"/>
          <w:sz w:val="20"/>
          <w:lang w:val="en-CA"/>
        </w:rPr>
        <w:t>transformType</w:t>
      </w:r>
      <w:proofErr w:type="spellEnd"/>
      <w:r w:rsidRPr="00951D66">
        <w:rPr>
          <w:rFonts w:eastAsia="Malgun Gothic"/>
          <w:sz w:val="20"/>
          <w:lang w:val="en-CA"/>
        </w:rPr>
        <w:t>), and</w:t>
      </w:r>
    </w:p>
    <w:p w:rsidR="00FD05AE" w:rsidRPr="00951D66" w:rsidRDefault="00FD05AE" w:rsidP="00FD05AE">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val="en-CA"/>
        </w:rPr>
      </w:pPr>
      <w:r w:rsidRPr="00951D66">
        <w:rPr>
          <w:rFonts w:eastAsia="Malgun Gothic"/>
          <w:sz w:val="20"/>
          <w:lang w:val="en-CA"/>
        </w:rPr>
        <w:t>–</w:t>
      </w:r>
      <w:r w:rsidRPr="00951D66">
        <w:rPr>
          <w:rFonts w:eastAsia="Malgun Gothic"/>
          <w:sz w:val="20"/>
          <w:lang w:val="en-CA"/>
        </w:rPr>
        <w:tab/>
        <w:t>offset values for sampling position (</w:t>
      </w:r>
      <w:proofErr w:type="spellStart"/>
      <w:r w:rsidRPr="00951D66">
        <w:rPr>
          <w:rFonts w:eastAsia="Malgun Gothic"/>
          <w:sz w:val="20"/>
          <w:lang w:val="en-CA"/>
        </w:rPr>
        <w:t>offsetX</w:t>
      </w:r>
      <w:proofErr w:type="spellEnd"/>
      <w:r w:rsidRPr="00951D66">
        <w:rPr>
          <w:rFonts w:eastAsia="Malgun Gothic"/>
          <w:sz w:val="20"/>
          <w:lang w:val="en-CA"/>
        </w:rPr>
        <w:t xml:space="preserve">, </w:t>
      </w:r>
      <w:proofErr w:type="spellStart"/>
      <w:r w:rsidRPr="00951D66">
        <w:rPr>
          <w:rFonts w:eastAsia="Malgun Gothic"/>
          <w:sz w:val="20"/>
          <w:lang w:val="en-CA"/>
        </w:rPr>
        <w:t>offsetY</w:t>
      </w:r>
      <w:proofErr w:type="spellEnd"/>
      <w:r w:rsidRPr="00951D66">
        <w:rPr>
          <w:rFonts w:eastAsia="Malgun Gothic"/>
          <w:sz w:val="20"/>
          <w:lang w:val="en-CA"/>
        </w:rPr>
        <w:t>).</w:t>
      </w:r>
    </w:p>
    <w:p w:rsidR="00FD05AE" w:rsidRPr="00951D66" w:rsidRDefault="00FD05AE" w:rsidP="00FD05AE">
      <w:pPr>
        <w:spacing w:before="120"/>
        <w:rPr>
          <w:rFonts w:eastAsia="Malgun Gothic"/>
          <w:sz w:val="20"/>
          <w:lang w:val="en-CA" w:eastAsia="ko-KR"/>
        </w:rPr>
      </w:pPr>
      <w:r w:rsidRPr="00951D66">
        <w:rPr>
          <w:rFonts w:eastAsia="Malgun Gothic"/>
          <w:sz w:val="20"/>
          <w:lang w:val="en-CA" w:eastAsia="ko-KR"/>
        </w:rPr>
        <w:lastRenderedPageBreak/>
        <w:t>Outputs of this clause are:</w:t>
      </w:r>
    </w:p>
    <w:p w:rsidR="00FD05AE" w:rsidRPr="00951D66" w:rsidRDefault="00FD05AE" w:rsidP="00FD05AE">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val="en-CA"/>
        </w:rPr>
      </w:pPr>
      <w:r w:rsidRPr="00951D66">
        <w:rPr>
          <w:rFonts w:eastAsia="Malgun Gothic"/>
          <w:sz w:val="20"/>
          <w:lang w:val="en-CA"/>
        </w:rPr>
        <w:t>–</w:t>
      </w:r>
      <w:r w:rsidRPr="00951D66">
        <w:rPr>
          <w:rFonts w:eastAsia="Malgun Gothic"/>
          <w:sz w:val="20"/>
          <w:lang w:val="en-CA"/>
        </w:rPr>
        <w:tab/>
        <w:t>the centre point of the sample location (</w:t>
      </w:r>
      <w:proofErr w:type="spellStart"/>
      <w:r w:rsidRPr="00951D66">
        <w:rPr>
          <w:rFonts w:eastAsia="Malgun Gothic"/>
          <w:sz w:val="20"/>
          <w:lang w:val="en-CA"/>
        </w:rPr>
        <w:t>i</w:t>
      </w:r>
      <w:proofErr w:type="spellEnd"/>
      <w:r w:rsidRPr="00951D66">
        <w:rPr>
          <w:rFonts w:eastAsia="Malgun Gothic"/>
          <w:sz w:val="20"/>
          <w:lang w:val="en-CA"/>
        </w:rPr>
        <w:t>, j) within the projected region in sample units.</w:t>
      </w:r>
    </w:p>
    <w:p w:rsidR="00FD05AE" w:rsidRPr="00951D66" w:rsidRDefault="00FD05AE" w:rsidP="00FD05AE">
      <w:pPr>
        <w:spacing w:before="120"/>
        <w:rPr>
          <w:rFonts w:eastAsia="Malgun Gothic"/>
          <w:sz w:val="20"/>
          <w:lang w:val="en-CA" w:eastAsia="ko-KR"/>
        </w:rPr>
      </w:pPr>
      <w:r w:rsidRPr="00951D66">
        <w:rPr>
          <w:rFonts w:eastAsia="Malgun Gothic"/>
          <w:sz w:val="20"/>
          <w:lang w:val="en-CA" w:eastAsia="ko-KR"/>
        </w:rPr>
        <w:t>The outputs are derived as follows:</w:t>
      </w:r>
    </w:p>
    <w:p w:rsidR="00FD05AE" w:rsidRPr="00951D66" w:rsidRDefault="00FD05AE" w:rsidP="00FD05AE">
      <w:pPr>
        <w:pStyle w:val="Equationsmallertabs"/>
        <w:rPr>
          <w:szCs w:val="20"/>
        </w:rPr>
      </w:pPr>
      <w:r w:rsidRPr="00951D66">
        <w:t>if( transformType  = =  0  | |  transformType  = =  1  | |  transformType  = =  2  | |  transformType  = =  3 ) {</w:t>
      </w:r>
      <w:r w:rsidRPr="00951D66">
        <w:br/>
      </w:r>
      <w:r w:rsidRPr="00951D66">
        <w:tab/>
      </w:r>
      <w:proofErr w:type="spellStart"/>
      <w:r w:rsidRPr="00951D66">
        <w:t>horRatio</w:t>
      </w:r>
      <w:proofErr w:type="spellEnd"/>
      <w:r w:rsidRPr="00951D66">
        <w:t xml:space="preserve"> = </w:t>
      </w:r>
      <w:proofErr w:type="spellStart"/>
      <w:r w:rsidRPr="00951D66">
        <w:t>projRegWidth</w:t>
      </w:r>
      <w:proofErr w:type="spellEnd"/>
      <w:r w:rsidRPr="00951D66">
        <w:t xml:space="preserve"> ÷ </w:t>
      </w:r>
      <w:proofErr w:type="spellStart"/>
      <w:r w:rsidRPr="00951D66">
        <w:t>packedRegWidth</w:t>
      </w:r>
      <w:proofErr w:type="spellEnd"/>
      <w:r w:rsidRPr="00951D66">
        <w:rPr>
          <w:szCs w:val="20"/>
        </w:rPr>
        <w:br/>
      </w:r>
      <w:r w:rsidRPr="00951D66">
        <w:rPr>
          <w:szCs w:val="20"/>
        </w:rPr>
        <w:tab/>
      </w:r>
      <w:proofErr w:type="spellStart"/>
      <w:r w:rsidRPr="00951D66">
        <w:rPr>
          <w:szCs w:val="20"/>
        </w:rPr>
        <w:t>verRatio</w:t>
      </w:r>
      <w:proofErr w:type="spellEnd"/>
      <w:r w:rsidRPr="00951D66">
        <w:rPr>
          <w:szCs w:val="20"/>
        </w:rPr>
        <w:t xml:space="preserve"> = </w:t>
      </w:r>
      <w:proofErr w:type="spellStart"/>
      <w:r w:rsidRPr="00951D66">
        <w:rPr>
          <w:szCs w:val="20"/>
        </w:rPr>
        <w:t>projRegHeight</w:t>
      </w:r>
      <w:proofErr w:type="spellEnd"/>
      <w:r w:rsidRPr="00951D66">
        <w:rPr>
          <w:szCs w:val="20"/>
        </w:rPr>
        <w:t xml:space="preserve"> ÷ </w:t>
      </w:r>
      <w:proofErr w:type="spellStart"/>
      <w:r w:rsidRPr="00951D66">
        <w:rPr>
          <w:szCs w:val="20"/>
        </w:rPr>
        <w:t>packedRegHeight</w:t>
      </w:r>
      <w:proofErr w:type="spellEnd"/>
      <w:r w:rsidRPr="00951D66">
        <w:rPr>
          <w:szCs w:val="20"/>
        </w:rPr>
        <w:br/>
        <w:t>} else if ( transformType  = =  4  | |  transformType  = =  5  | |  transformType  = =  6  | |</w:t>
      </w:r>
      <w:r w:rsidRPr="00951D66">
        <w:rPr>
          <w:szCs w:val="20"/>
        </w:rPr>
        <w:br/>
      </w:r>
      <w:r w:rsidRPr="00951D66">
        <w:rPr>
          <w:szCs w:val="20"/>
        </w:rPr>
        <w:tab/>
      </w:r>
      <w:proofErr w:type="spellStart"/>
      <w:r w:rsidRPr="00951D66">
        <w:rPr>
          <w:szCs w:val="20"/>
        </w:rPr>
        <w:t>transformType</w:t>
      </w:r>
      <w:proofErr w:type="spellEnd"/>
      <w:r w:rsidRPr="00951D66">
        <w:rPr>
          <w:szCs w:val="20"/>
        </w:rPr>
        <w:t>  = =  7 ) {</w:t>
      </w:r>
      <w:r w:rsidRPr="00951D66">
        <w:rPr>
          <w:szCs w:val="20"/>
        </w:rPr>
        <w:br/>
      </w:r>
      <w:r w:rsidRPr="00951D66">
        <w:rPr>
          <w:szCs w:val="20"/>
        </w:rPr>
        <w:tab/>
      </w:r>
      <w:proofErr w:type="spellStart"/>
      <w:r w:rsidRPr="00951D66">
        <w:rPr>
          <w:szCs w:val="20"/>
        </w:rPr>
        <w:t>horRatio</w:t>
      </w:r>
      <w:proofErr w:type="spellEnd"/>
      <w:r w:rsidRPr="00951D66">
        <w:rPr>
          <w:szCs w:val="20"/>
        </w:rPr>
        <w:t xml:space="preserve"> = </w:t>
      </w:r>
      <w:proofErr w:type="spellStart"/>
      <w:r w:rsidRPr="00951D66">
        <w:rPr>
          <w:szCs w:val="20"/>
        </w:rPr>
        <w:t>projRegWidth</w:t>
      </w:r>
      <w:proofErr w:type="spellEnd"/>
      <w:r w:rsidRPr="00951D66">
        <w:rPr>
          <w:szCs w:val="20"/>
        </w:rPr>
        <w:t xml:space="preserve"> ÷ </w:t>
      </w:r>
      <w:proofErr w:type="spellStart"/>
      <w:r w:rsidRPr="00951D66">
        <w:rPr>
          <w:szCs w:val="20"/>
        </w:rPr>
        <w:t>packedRegHeight</w:t>
      </w:r>
      <w:proofErr w:type="spellEnd"/>
      <w:r w:rsidRPr="00951D66">
        <w:rPr>
          <w:szCs w:val="20"/>
        </w:rPr>
        <w:br/>
      </w:r>
      <w:r w:rsidRPr="00951D66">
        <w:rPr>
          <w:szCs w:val="20"/>
        </w:rPr>
        <w:tab/>
      </w:r>
      <w:proofErr w:type="spellStart"/>
      <w:r w:rsidRPr="00951D66">
        <w:rPr>
          <w:szCs w:val="20"/>
        </w:rPr>
        <w:t>verRatio</w:t>
      </w:r>
      <w:proofErr w:type="spellEnd"/>
      <w:r w:rsidRPr="00951D66">
        <w:rPr>
          <w:szCs w:val="20"/>
        </w:rPr>
        <w:t xml:space="preserve"> = </w:t>
      </w:r>
      <w:proofErr w:type="spellStart"/>
      <w:r w:rsidRPr="00951D66">
        <w:rPr>
          <w:szCs w:val="20"/>
        </w:rPr>
        <w:t>projRegHeight</w:t>
      </w:r>
      <w:proofErr w:type="spellEnd"/>
      <w:r w:rsidRPr="00951D66">
        <w:rPr>
          <w:szCs w:val="20"/>
        </w:rPr>
        <w:t xml:space="preserve"> ÷ </w:t>
      </w:r>
      <w:proofErr w:type="spellStart"/>
      <w:r w:rsidRPr="00951D66">
        <w:rPr>
          <w:szCs w:val="20"/>
        </w:rPr>
        <w:t>packedRegWidth</w:t>
      </w:r>
      <w:proofErr w:type="spellEnd"/>
      <w:r w:rsidRPr="00951D66">
        <w:rPr>
          <w:szCs w:val="20"/>
        </w:rPr>
        <w:br/>
        <w:t>}</w:t>
      </w:r>
      <w:r w:rsidRPr="00951D66">
        <w:rPr>
          <w:szCs w:val="20"/>
        </w:rPr>
        <w:br/>
        <w:t xml:space="preserve">if( </w:t>
      </w:r>
      <w:proofErr w:type="spellStart"/>
      <w:r w:rsidRPr="00951D66">
        <w:rPr>
          <w:szCs w:val="20"/>
        </w:rPr>
        <w:t>transformType</w:t>
      </w:r>
      <w:proofErr w:type="spellEnd"/>
      <w:r w:rsidRPr="00951D66">
        <w:rPr>
          <w:szCs w:val="20"/>
        </w:rPr>
        <w:t xml:space="preserve">  = =  0 ) {</w:t>
      </w:r>
      <w:r w:rsidRPr="00951D66">
        <w:rPr>
          <w:szCs w:val="20"/>
        </w:rPr>
        <w:br/>
      </w:r>
      <w:r w:rsidRPr="00951D66">
        <w:rPr>
          <w:szCs w:val="20"/>
        </w:rPr>
        <w:tab/>
      </w:r>
      <w:proofErr w:type="spellStart"/>
      <w:r w:rsidRPr="00951D66">
        <w:rPr>
          <w:szCs w:val="20"/>
        </w:rPr>
        <w:t>i</w:t>
      </w:r>
      <w:proofErr w:type="spellEnd"/>
      <w:r w:rsidRPr="00951D66">
        <w:rPr>
          <w:szCs w:val="20"/>
        </w:rPr>
        <w:t xml:space="preserve"> = </w:t>
      </w:r>
      <w:proofErr w:type="spellStart"/>
      <w:r w:rsidRPr="00951D66">
        <w:rPr>
          <w:szCs w:val="20"/>
        </w:rPr>
        <w:t>horRatio</w:t>
      </w:r>
      <w:proofErr w:type="spellEnd"/>
      <w:r w:rsidRPr="00951D66">
        <w:rPr>
          <w:szCs w:val="20"/>
        </w:rPr>
        <w:t xml:space="preserve"> * ( x + </w:t>
      </w:r>
      <w:proofErr w:type="spellStart"/>
      <w:r w:rsidRPr="00951D66">
        <w:rPr>
          <w:szCs w:val="20"/>
        </w:rPr>
        <w:t>offsetX</w:t>
      </w:r>
      <w:proofErr w:type="spellEnd"/>
      <w:r w:rsidRPr="00951D66">
        <w:rPr>
          <w:szCs w:val="20"/>
        </w:rPr>
        <w:t xml:space="preserve"> )</w:t>
      </w:r>
      <w:r w:rsidRPr="00951D66">
        <w:rPr>
          <w:szCs w:val="20"/>
        </w:rPr>
        <w:br/>
      </w:r>
      <w:r w:rsidRPr="00951D66">
        <w:rPr>
          <w:szCs w:val="20"/>
        </w:rPr>
        <w:tab/>
        <w:t xml:space="preserve">j = </w:t>
      </w:r>
      <w:proofErr w:type="spellStart"/>
      <w:r w:rsidRPr="00951D66">
        <w:rPr>
          <w:szCs w:val="20"/>
        </w:rPr>
        <w:t>verRatio</w:t>
      </w:r>
      <w:proofErr w:type="spellEnd"/>
      <w:r w:rsidRPr="00951D66">
        <w:rPr>
          <w:szCs w:val="20"/>
        </w:rPr>
        <w:t xml:space="preserve"> * ( y + </w:t>
      </w:r>
      <w:proofErr w:type="spellStart"/>
      <w:r w:rsidRPr="00951D66">
        <w:rPr>
          <w:szCs w:val="20"/>
        </w:rPr>
        <w:t>offsetY</w:t>
      </w:r>
      <w:proofErr w:type="spellEnd"/>
      <w:r w:rsidRPr="00951D66">
        <w:rPr>
          <w:szCs w:val="20"/>
        </w:rPr>
        <w:t xml:space="preserve"> )</w:t>
      </w:r>
      <w:r w:rsidRPr="00951D66">
        <w:rPr>
          <w:szCs w:val="20"/>
        </w:rPr>
        <w:br/>
        <w:t xml:space="preserve">} else if ( </w:t>
      </w:r>
      <w:proofErr w:type="spellStart"/>
      <w:r w:rsidRPr="00951D66">
        <w:rPr>
          <w:szCs w:val="20"/>
        </w:rPr>
        <w:t>transformType</w:t>
      </w:r>
      <w:proofErr w:type="spellEnd"/>
      <w:r w:rsidRPr="00951D66">
        <w:rPr>
          <w:szCs w:val="20"/>
        </w:rPr>
        <w:t xml:space="preserve">  = =  1 ) {</w:t>
      </w:r>
      <w:r w:rsidRPr="00951D66">
        <w:rPr>
          <w:szCs w:val="20"/>
        </w:rPr>
        <w:br/>
      </w:r>
      <w:r w:rsidRPr="00951D66">
        <w:rPr>
          <w:szCs w:val="20"/>
        </w:rPr>
        <w:tab/>
      </w:r>
      <w:proofErr w:type="spellStart"/>
      <w:r w:rsidRPr="00951D66">
        <w:rPr>
          <w:szCs w:val="20"/>
        </w:rPr>
        <w:t>i</w:t>
      </w:r>
      <w:proofErr w:type="spellEnd"/>
      <w:r w:rsidRPr="00951D66">
        <w:rPr>
          <w:szCs w:val="20"/>
        </w:rPr>
        <w:t xml:space="preserve"> = </w:t>
      </w:r>
      <w:proofErr w:type="spellStart"/>
      <w:r w:rsidRPr="00951D66">
        <w:rPr>
          <w:szCs w:val="20"/>
        </w:rPr>
        <w:t>horRatio</w:t>
      </w:r>
      <w:proofErr w:type="spellEnd"/>
      <w:r w:rsidRPr="00951D66">
        <w:rPr>
          <w:szCs w:val="20"/>
        </w:rPr>
        <w:t xml:space="preserve"> * ( </w:t>
      </w:r>
      <w:proofErr w:type="spellStart"/>
      <w:r w:rsidRPr="00951D66">
        <w:rPr>
          <w:szCs w:val="20"/>
        </w:rPr>
        <w:t>packedRegWidth</w:t>
      </w:r>
      <w:proofErr w:type="spellEnd"/>
      <w:r w:rsidRPr="00951D66">
        <w:rPr>
          <w:szCs w:val="20"/>
        </w:rPr>
        <w:t xml:space="preserve"> − x − </w:t>
      </w:r>
      <w:proofErr w:type="spellStart"/>
      <w:r w:rsidRPr="00951D66">
        <w:rPr>
          <w:szCs w:val="20"/>
        </w:rPr>
        <w:t>offsetX</w:t>
      </w:r>
      <w:proofErr w:type="spellEnd"/>
      <w:r w:rsidRPr="00951D66">
        <w:rPr>
          <w:szCs w:val="20"/>
        </w:rPr>
        <w:t xml:space="preserve"> )</w:t>
      </w:r>
      <w:r w:rsidRPr="00951D66">
        <w:rPr>
          <w:szCs w:val="20"/>
        </w:rPr>
        <w:br/>
      </w:r>
      <w:r w:rsidRPr="00951D66">
        <w:rPr>
          <w:szCs w:val="20"/>
        </w:rPr>
        <w:tab/>
        <w:t xml:space="preserve">j = </w:t>
      </w:r>
      <w:proofErr w:type="spellStart"/>
      <w:r w:rsidRPr="00951D66">
        <w:rPr>
          <w:szCs w:val="20"/>
        </w:rPr>
        <w:t>verRatio</w:t>
      </w:r>
      <w:proofErr w:type="spellEnd"/>
      <w:r w:rsidRPr="00951D66">
        <w:rPr>
          <w:szCs w:val="20"/>
        </w:rPr>
        <w:t xml:space="preserve"> * ( y + </w:t>
      </w:r>
      <w:proofErr w:type="spellStart"/>
      <w:r w:rsidRPr="00951D66">
        <w:rPr>
          <w:szCs w:val="20"/>
        </w:rPr>
        <w:t>offsetY</w:t>
      </w:r>
      <w:proofErr w:type="spellEnd"/>
      <w:r w:rsidRPr="00951D66">
        <w:rPr>
          <w:szCs w:val="20"/>
        </w:rPr>
        <w:t xml:space="preserve"> )</w:t>
      </w:r>
      <w:r w:rsidRPr="00951D66">
        <w:rPr>
          <w:szCs w:val="20"/>
        </w:rPr>
        <w:br/>
        <w:t xml:space="preserve">} else if ( </w:t>
      </w:r>
      <w:proofErr w:type="spellStart"/>
      <w:r w:rsidRPr="00951D66">
        <w:rPr>
          <w:szCs w:val="20"/>
        </w:rPr>
        <w:t>transformType</w:t>
      </w:r>
      <w:proofErr w:type="spellEnd"/>
      <w:r w:rsidRPr="00951D66">
        <w:rPr>
          <w:szCs w:val="20"/>
        </w:rPr>
        <w:t xml:space="preserve">  = =  2 ) {</w:t>
      </w:r>
      <w:r w:rsidRPr="00951D66">
        <w:rPr>
          <w:szCs w:val="20"/>
        </w:rPr>
        <w:br/>
      </w:r>
      <w:r w:rsidRPr="00951D66">
        <w:rPr>
          <w:szCs w:val="20"/>
        </w:rPr>
        <w:tab/>
      </w:r>
      <w:proofErr w:type="spellStart"/>
      <w:r w:rsidRPr="00951D66">
        <w:rPr>
          <w:szCs w:val="20"/>
        </w:rPr>
        <w:t>i</w:t>
      </w:r>
      <w:proofErr w:type="spellEnd"/>
      <w:r w:rsidRPr="00951D66">
        <w:rPr>
          <w:szCs w:val="20"/>
        </w:rPr>
        <w:t xml:space="preserve"> = </w:t>
      </w:r>
      <w:proofErr w:type="spellStart"/>
      <w:r w:rsidRPr="00951D66">
        <w:rPr>
          <w:szCs w:val="20"/>
        </w:rPr>
        <w:t>horRatio</w:t>
      </w:r>
      <w:proofErr w:type="spellEnd"/>
      <w:r w:rsidRPr="00951D66">
        <w:rPr>
          <w:szCs w:val="20"/>
        </w:rPr>
        <w:t xml:space="preserve"> * ( </w:t>
      </w:r>
      <w:proofErr w:type="spellStart"/>
      <w:r w:rsidRPr="00951D66">
        <w:rPr>
          <w:szCs w:val="20"/>
        </w:rPr>
        <w:t>packedRegWidth</w:t>
      </w:r>
      <w:proofErr w:type="spellEnd"/>
      <w:r w:rsidRPr="00951D66">
        <w:rPr>
          <w:szCs w:val="20"/>
        </w:rPr>
        <w:t xml:space="preserve"> − x − </w:t>
      </w:r>
      <w:proofErr w:type="spellStart"/>
      <w:r w:rsidRPr="00951D66">
        <w:rPr>
          <w:szCs w:val="20"/>
        </w:rPr>
        <w:t>offsetX</w:t>
      </w:r>
      <w:proofErr w:type="spellEnd"/>
      <w:r w:rsidRPr="00951D66">
        <w:rPr>
          <w:szCs w:val="20"/>
        </w:rPr>
        <w:t xml:space="preserve"> )</w:t>
      </w:r>
      <w:r w:rsidRPr="00951D66">
        <w:rPr>
          <w:szCs w:val="20"/>
        </w:rPr>
        <w:br/>
      </w:r>
      <w:r w:rsidRPr="00951D66">
        <w:rPr>
          <w:szCs w:val="20"/>
        </w:rPr>
        <w:tab/>
        <w:t xml:space="preserve">j = </w:t>
      </w:r>
      <w:proofErr w:type="spellStart"/>
      <w:r w:rsidRPr="00951D66">
        <w:rPr>
          <w:szCs w:val="20"/>
        </w:rPr>
        <w:t>verRatio</w:t>
      </w:r>
      <w:proofErr w:type="spellEnd"/>
      <w:r w:rsidRPr="00951D66">
        <w:rPr>
          <w:szCs w:val="20"/>
        </w:rPr>
        <w:t xml:space="preserve"> * ( </w:t>
      </w:r>
      <w:proofErr w:type="spellStart"/>
      <w:r w:rsidRPr="00951D66">
        <w:rPr>
          <w:szCs w:val="20"/>
        </w:rPr>
        <w:t>packedRegHeight</w:t>
      </w:r>
      <w:proofErr w:type="spellEnd"/>
      <w:r w:rsidRPr="00951D66">
        <w:rPr>
          <w:szCs w:val="20"/>
        </w:rPr>
        <w:t xml:space="preserve"> − y − </w:t>
      </w:r>
      <w:proofErr w:type="spellStart"/>
      <w:r w:rsidRPr="00951D66">
        <w:rPr>
          <w:szCs w:val="20"/>
        </w:rPr>
        <w:t>offsetY</w:t>
      </w:r>
      <w:proofErr w:type="spellEnd"/>
      <w:r w:rsidRPr="00951D66">
        <w:rPr>
          <w:szCs w:val="20"/>
        </w:rPr>
        <w:t xml:space="preserve"> )</w:t>
      </w:r>
      <w:r w:rsidRPr="00951D66">
        <w:rPr>
          <w:szCs w:val="20"/>
        </w:rPr>
        <w:tab/>
      </w:r>
      <w:r w:rsidRPr="00951D66">
        <w:t>(D</w:t>
      </w:r>
      <w:r w:rsidRPr="00951D66">
        <w:noBreakHyphen/>
      </w:r>
      <w:r w:rsidRPr="00951D66">
        <w:rPr>
          <w:highlight w:val="yellow"/>
        </w:rPr>
        <w:t>XX</w:t>
      </w:r>
      <w:r w:rsidRPr="00951D66">
        <w:t>)</w:t>
      </w:r>
      <w:r w:rsidRPr="00951D66">
        <w:rPr>
          <w:szCs w:val="20"/>
        </w:rPr>
        <w:br/>
        <w:t xml:space="preserve">} else if ( </w:t>
      </w:r>
      <w:proofErr w:type="spellStart"/>
      <w:r w:rsidRPr="00951D66">
        <w:rPr>
          <w:szCs w:val="20"/>
        </w:rPr>
        <w:t>transformType</w:t>
      </w:r>
      <w:proofErr w:type="spellEnd"/>
      <w:r w:rsidRPr="00951D66">
        <w:rPr>
          <w:szCs w:val="20"/>
        </w:rPr>
        <w:t xml:space="preserve">  = =  3 ) {</w:t>
      </w:r>
      <w:r w:rsidRPr="00951D66">
        <w:rPr>
          <w:szCs w:val="20"/>
        </w:rPr>
        <w:br/>
      </w:r>
      <w:r w:rsidRPr="00951D66">
        <w:rPr>
          <w:szCs w:val="20"/>
        </w:rPr>
        <w:tab/>
      </w:r>
      <w:proofErr w:type="spellStart"/>
      <w:r w:rsidRPr="00951D66">
        <w:rPr>
          <w:szCs w:val="20"/>
        </w:rPr>
        <w:t>i</w:t>
      </w:r>
      <w:proofErr w:type="spellEnd"/>
      <w:r w:rsidRPr="00951D66">
        <w:rPr>
          <w:szCs w:val="20"/>
        </w:rPr>
        <w:t xml:space="preserve"> = </w:t>
      </w:r>
      <w:proofErr w:type="spellStart"/>
      <w:r w:rsidRPr="00951D66">
        <w:rPr>
          <w:szCs w:val="20"/>
        </w:rPr>
        <w:t>horRatio</w:t>
      </w:r>
      <w:proofErr w:type="spellEnd"/>
      <w:r w:rsidRPr="00951D66">
        <w:rPr>
          <w:szCs w:val="20"/>
        </w:rPr>
        <w:t xml:space="preserve"> * ( x + </w:t>
      </w:r>
      <w:proofErr w:type="spellStart"/>
      <w:r w:rsidRPr="00951D66">
        <w:rPr>
          <w:szCs w:val="20"/>
        </w:rPr>
        <w:t>offsetX</w:t>
      </w:r>
      <w:proofErr w:type="spellEnd"/>
      <w:r w:rsidRPr="00951D66">
        <w:rPr>
          <w:szCs w:val="20"/>
        </w:rPr>
        <w:t xml:space="preserve"> )</w:t>
      </w:r>
      <w:r w:rsidRPr="00951D66">
        <w:rPr>
          <w:szCs w:val="20"/>
        </w:rPr>
        <w:br/>
      </w:r>
      <w:r w:rsidRPr="00951D66">
        <w:rPr>
          <w:szCs w:val="20"/>
        </w:rPr>
        <w:tab/>
        <w:t xml:space="preserve">j = </w:t>
      </w:r>
      <w:proofErr w:type="spellStart"/>
      <w:r w:rsidRPr="00951D66">
        <w:rPr>
          <w:szCs w:val="20"/>
        </w:rPr>
        <w:t>verRatio</w:t>
      </w:r>
      <w:proofErr w:type="spellEnd"/>
      <w:r w:rsidRPr="00951D66">
        <w:rPr>
          <w:szCs w:val="20"/>
        </w:rPr>
        <w:t xml:space="preserve"> * ( </w:t>
      </w:r>
      <w:proofErr w:type="spellStart"/>
      <w:r w:rsidRPr="00951D66">
        <w:rPr>
          <w:szCs w:val="20"/>
        </w:rPr>
        <w:t>packedRegHeight</w:t>
      </w:r>
      <w:proofErr w:type="spellEnd"/>
      <w:r w:rsidRPr="00951D66">
        <w:rPr>
          <w:szCs w:val="20"/>
        </w:rPr>
        <w:t xml:space="preserve"> − y − </w:t>
      </w:r>
      <w:proofErr w:type="spellStart"/>
      <w:r w:rsidRPr="00951D66">
        <w:rPr>
          <w:szCs w:val="20"/>
        </w:rPr>
        <w:t>offsetY</w:t>
      </w:r>
      <w:proofErr w:type="spellEnd"/>
      <w:r w:rsidRPr="00951D66">
        <w:rPr>
          <w:szCs w:val="20"/>
        </w:rPr>
        <w:t xml:space="preserve"> )</w:t>
      </w:r>
      <w:r w:rsidRPr="00951D66">
        <w:rPr>
          <w:szCs w:val="20"/>
        </w:rPr>
        <w:br/>
        <w:t xml:space="preserve">} else if ( </w:t>
      </w:r>
      <w:proofErr w:type="spellStart"/>
      <w:r w:rsidRPr="00951D66">
        <w:rPr>
          <w:szCs w:val="20"/>
        </w:rPr>
        <w:t>transformType</w:t>
      </w:r>
      <w:proofErr w:type="spellEnd"/>
      <w:r w:rsidRPr="00951D66">
        <w:rPr>
          <w:szCs w:val="20"/>
        </w:rPr>
        <w:t xml:space="preserve">  = =  4 ) {</w:t>
      </w:r>
      <w:r w:rsidRPr="00951D66">
        <w:rPr>
          <w:szCs w:val="20"/>
        </w:rPr>
        <w:br/>
      </w:r>
      <w:r w:rsidRPr="00951D66">
        <w:rPr>
          <w:szCs w:val="20"/>
        </w:rPr>
        <w:tab/>
      </w:r>
      <w:proofErr w:type="spellStart"/>
      <w:r w:rsidRPr="00951D66">
        <w:rPr>
          <w:szCs w:val="20"/>
        </w:rPr>
        <w:t>i</w:t>
      </w:r>
      <w:proofErr w:type="spellEnd"/>
      <w:r w:rsidRPr="00951D66">
        <w:rPr>
          <w:szCs w:val="20"/>
        </w:rPr>
        <w:t xml:space="preserve"> = </w:t>
      </w:r>
      <w:proofErr w:type="spellStart"/>
      <w:r w:rsidRPr="00951D66">
        <w:rPr>
          <w:szCs w:val="20"/>
        </w:rPr>
        <w:t>horRatio</w:t>
      </w:r>
      <w:proofErr w:type="spellEnd"/>
      <w:r w:rsidRPr="00951D66">
        <w:rPr>
          <w:szCs w:val="20"/>
        </w:rPr>
        <w:t xml:space="preserve"> * ( y + </w:t>
      </w:r>
      <w:proofErr w:type="spellStart"/>
      <w:r w:rsidRPr="00951D66">
        <w:rPr>
          <w:szCs w:val="20"/>
        </w:rPr>
        <w:t>offsetY</w:t>
      </w:r>
      <w:proofErr w:type="spellEnd"/>
      <w:r w:rsidRPr="00951D66">
        <w:rPr>
          <w:szCs w:val="20"/>
        </w:rPr>
        <w:t xml:space="preserve"> )</w:t>
      </w:r>
      <w:r w:rsidRPr="00951D66">
        <w:rPr>
          <w:szCs w:val="20"/>
        </w:rPr>
        <w:br/>
      </w:r>
      <w:r w:rsidRPr="00951D66">
        <w:rPr>
          <w:szCs w:val="20"/>
        </w:rPr>
        <w:tab/>
        <w:t xml:space="preserve">j = </w:t>
      </w:r>
      <w:proofErr w:type="spellStart"/>
      <w:r w:rsidRPr="00951D66">
        <w:rPr>
          <w:szCs w:val="20"/>
        </w:rPr>
        <w:t>verRatio</w:t>
      </w:r>
      <w:proofErr w:type="spellEnd"/>
      <w:r w:rsidRPr="00951D66">
        <w:rPr>
          <w:szCs w:val="20"/>
        </w:rPr>
        <w:t xml:space="preserve"> * ( x + </w:t>
      </w:r>
      <w:proofErr w:type="spellStart"/>
      <w:r w:rsidRPr="00951D66">
        <w:rPr>
          <w:szCs w:val="20"/>
        </w:rPr>
        <w:t>offsetX</w:t>
      </w:r>
      <w:proofErr w:type="spellEnd"/>
      <w:r w:rsidRPr="00951D66">
        <w:rPr>
          <w:szCs w:val="20"/>
        </w:rPr>
        <w:t xml:space="preserve"> )</w:t>
      </w:r>
      <w:r w:rsidRPr="00951D66">
        <w:rPr>
          <w:szCs w:val="20"/>
        </w:rPr>
        <w:br/>
        <w:t xml:space="preserve">} else if ( </w:t>
      </w:r>
      <w:proofErr w:type="spellStart"/>
      <w:r w:rsidRPr="00951D66">
        <w:rPr>
          <w:szCs w:val="20"/>
        </w:rPr>
        <w:t>transformType</w:t>
      </w:r>
      <w:proofErr w:type="spellEnd"/>
      <w:r w:rsidRPr="00951D66">
        <w:rPr>
          <w:szCs w:val="20"/>
        </w:rPr>
        <w:t xml:space="preserve">  = =  5 ) {</w:t>
      </w:r>
      <w:r w:rsidRPr="00951D66">
        <w:rPr>
          <w:szCs w:val="20"/>
        </w:rPr>
        <w:br/>
      </w:r>
      <w:r w:rsidRPr="00951D66">
        <w:rPr>
          <w:szCs w:val="20"/>
        </w:rPr>
        <w:tab/>
      </w:r>
      <w:proofErr w:type="spellStart"/>
      <w:r w:rsidRPr="00951D66">
        <w:rPr>
          <w:szCs w:val="20"/>
        </w:rPr>
        <w:t>i</w:t>
      </w:r>
      <w:proofErr w:type="spellEnd"/>
      <w:r w:rsidRPr="00951D66">
        <w:rPr>
          <w:szCs w:val="20"/>
        </w:rPr>
        <w:t xml:space="preserve"> = </w:t>
      </w:r>
      <w:proofErr w:type="spellStart"/>
      <w:r w:rsidRPr="00951D66">
        <w:rPr>
          <w:szCs w:val="20"/>
        </w:rPr>
        <w:t>horRatio</w:t>
      </w:r>
      <w:proofErr w:type="spellEnd"/>
      <w:r w:rsidRPr="00951D66">
        <w:rPr>
          <w:szCs w:val="20"/>
        </w:rPr>
        <w:t xml:space="preserve"> * ( y + </w:t>
      </w:r>
      <w:proofErr w:type="spellStart"/>
      <w:r w:rsidRPr="00951D66">
        <w:rPr>
          <w:szCs w:val="20"/>
        </w:rPr>
        <w:t>offsetY</w:t>
      </w:r>
      <w:proofErr w:type="spellEnd"/>
      <w:r w:rsidRPr="00951D66">
        <w:rPr>
          <w:szCs w:val="20"/>
        </w:rPr>
        <w:t xml:space="preserve"> )</w:t>
      </w:r>
      <w:r w:rsidRPr="00951D66">
        <w:rPr>
          <w:szCs w:val="20"/>
        </w:rPr>
        <w:br/>
      </w:r>
      <w:r w:rsidRPr="00951D66">
        <w:rPr>
          <w:szCs w:val="20"/>
        </w:rPr>
        <w:tab/>
        <w:t xml:space="preserve">j = </w:t>
      </w:r>
      <w:proofErr w:type="spellStart"/>
      <w:r w:rsidRPr="00951D66">
        <w:rPr>
          <w:szCs w:val="20"/>
        </w:rPr>
        <w:t>verRatio</w:t>
      </w:r>
      <w:proofErr w:type="spellEnd"/>
      <w:r w:rsidRPr="00951D66">
        <w:rPr>
          <w:szCs w:val="20"/>
        </w:rPr>
        <w:t xml:space="preserve"> * ( </w:t>
      </w:r>
      <w:proofErr w:type="spellStart"/>
      <w:r w:rsidRPr="00951D66">
        <w:rPr>
          <w:szCs w:val="20"/>
        </w:rPr>
        <w:t>packedRegWidth</w:t>
      </w:r>
      <w:proofErr w:type="spellEnd"/>
      <w:r w:rsidRPr="00951D66">
        <w:rPr>
          <w:szCs w:val="20"/>
        </w:rPr>
        <w:t xml:space="preserve"> − x − </w:t>
      </w:r>
      <w:proofErr w:type="spellStart"/>
      <w:r w:rsidRPr="00951D66">
        <w:rPr>
          <w:szCs w:val="20"/>
        </w:rPr>
        <w:t>offsetX</w:t>
      </w:r>
      <w:proofErr w:type="spellEnd"/>
      <w:r w:rsidRPr="00951D66">
        <w:rPr>
          <w:szCs w:val="20"/>
        </w:rPr>
        <w:t xml:space="preserve"> )</w:t>
      </w:r>
      <w:r w:rsidRPr="00951D66">
        <w:rPr>
          <w:szCs w:val="20"/>
        </w:rPr>
        <w:br/>
        <w:t xml:space="preserve">} else if ( </w:t>
      </w:r>
      <w:proofErr w:type="spellStart"/>
      <w:r w:rsidRPr="00951D66">
        <w:rPr>
          <w:szCs w:val="20"/>
        </w:rPr>
        <w:t>transformType</w:t>
      </w:r>
      <w:proofErr w:type="spellEnd"/>
      <w:r w:rsidRPr="00951D66">
        <w:rPr>
          <w:szCs w:val="20"/>
        </w:rPr>
        <w:t xml:space="preserve">  = = 6 ) {</w:t>
      </w:r>
      <w:r w:rsidRPr="00951D66">
        <w:rPr>
          <w:szCs w:val="20"/>
        </w:rPr>
        <w:br/>
      </w:r>
      <w:r w:rsidRPr="00951D66">
        <w:rPr>
          <w:szCs w:val="20"/>
        </w:rPr>
        <w:tab/>
      </w:r>
      <w:proofErr w:type="spellStart"/>
      <w:r w:rsidRPr="00951D66">
        <w:rPr>
          <w:szCs w:val="20"/>
        </w:rPr>
        <w:t>i</w:t>
      </w:r>
      <w:proofErr w:type="spellEnd"/>
      <w:r w:rsidRPr="00951D66">
        <w:rPr>
          <w:szCs w:val="20"/>
        </w:rPr>
        <w:t xml:space="preserve"> = </w:t>
      </w:r>
      <w:proofErr w:type="spellStart"/>
      <w:r w:rsidRPr="00951D66">
        <w:rPr>
          <w:szCs w:val="20"/>
        </w:rPr>
        <w:t>horRatio</w:t>
      </w:r>
      <w:proofErr w:type="spellEnd"/>
      <w:r w:rsidRPr="00951D66">
        <w:rPr>
          <w:szCs w:val="20"/>
        </w:rPr>
        <w:t xml:space="preserve"> * ( </w:t>
      </w:r>
      <w:proofErr w:type="spellStart"/>
      <w:r w:rsidRPr="00951D66">
        <w:rPr>
          <w:szCs w:val="20"/>
        </w:rPr>
        <w:t>packedRegHeight</w:t>
      </w:r>
      <w:proofErr w:type="spellEnd"/>
      <w:r w:rsidRPr="00951D66">
        <w:rPr>
          <w:szCs w:val="20"/>
        </w:rPr>
        <w:t xml:space="preserve"> − y − </w:t>
      </w:r>
      <w:proofErr w:type="spellStart"/>
      <w:r w:rsidRPr="00951D66">
        <w:rPr>
          <w:szCs w:val="20"/>
        </w:rPr>
        <w:t>offsetY</w:t>
      </w:r>
      <w:proofErr w:type="spellEnd"/>
      <w:r w:rsidRPr="00951D66">
        <w:rPr>
          <w:szCs w:val="20"/>
        </w:rPr>
        <w:t xml:space="preserve"> )</w:t>
      </w:r>
      <w:r w:rsidRPr="00951D66">
        <w:rPr>
          <w:szCs w:val="20"/>
        </w:rPr>
        <w:br/>
      </w:r>
      <w:r w:rsidRPr="00951D66">
        <w:rPr>
          <w:szCs w:val="20"/>
        </w:rPr>
        <w:tab/>
        <w:t xml:space="preserve">j = </w:t>
      </w:r>
      <w:proofErr w:type="spellStart"/>
      <w:r w:rsidRPr="00951D66">
        <w:rPr>
          <w:szCs w:val="20"/>
        </w:rPr>
        <w:t>verRatio</w:t>
      </w:r>
      <w:proofErr w:type="spellEnd"/>
      <w:r w:rsidRPr="00951D66">
        <w:rPr>
          <w:szCs w:val="20"/>
        </w:rPr>
        <w:t xml:space="preserve"> * ( </w:t>
      </w:r>
      <w:proofErr w:type="spellStart"/>
      <w:r w:rsidRPr="00951D66">
        <w:rPr>
          <w:szCs w:val="20"/>
        </w:rPr>
        <w:t>packedRegWidth</w:t>
      </w:r>
      <w:proofErr w:type="spellEnd"/>
      <w:r w:rsidRPr="00951D66">
        <w:rPr>
          <w:szCs w:val="20"/>
        </w:rPr>
        <w:t xml:space="preserve"> − x − </w:t>
      </w:r>
      <w:proofErr w:type="spellStart"/>
      <w:r w:rsidRPr="00951D66">
        <w:rPr>
          <w:szCs w:val="20"/>
        </w:rPr>
        <w:t>offsetX</w:t>
      </w:r>
      <w:proofErr w:type="spellEnd"/>
      <w:r w:rsidRPr="00951D66">
        <w:rPr>
          <w:szCs w:val="20"/>
        </w:rPr>
        <w:t xml:space="preserve"> )</w:t>
      </w:r>
      <w:r w:rsidRPr="00951D66">
        <w:rPr>
          <w:szCs w:val="20"/>
        </w:rPr>
        <w:br/>
        <w:t xml:space="preserve">} else if ( </w:t>
      </w:r>
      <w:proofErr w:type="spellStart"/>
      <w:r w:rsidRPr="00951D66">
        <w:rPr>
          <w:szCs w:val="20"/>
        </w:rPr>
        <w:t>transformType</w:t>
      </w:r>
      <w:proofErr w:type="spellEnd"/>
      <w:r w:rsidRPr="00951D66">
        <w:rPr>
          <w:szCs w:val="20"/>
        </w:rPr>
        <w:t xml:space="preserve">  = =  7 ) {</w:t>
      </w:r>
      <w:r w:rsidRPr="00951D66">
        <w:rPr>
          <w:szCs w:val="20"/>
        </w:rPr>
        <w:br/>
      </w:r>
      <w:r w:rsidRPr="00951D66">
        <w:rPr>
          <w:szCs w:val="20"/>
        </w:rPr>
        <w:tab/>
      </w:r>
      <w:proofErr w:type="spellStart"/>
      <w:r w:rsidRPr="00951D66">
        <w:rPr>
          <w:szCs w:val="20"/>
        </w:rPr>
        <w:t>i</w:t>
      </w:r>
      <w:proofErr w:type="spellEnd"/>
      <w:r w:rsidRPr="00951D66">
        <w:rPr>
          <w:szCs w:val="20"/>
        </w:rPr>
        <w:t xml:space="preserve"> = </w:t>
      </w:r>
      <w:proofErr w:type="spellStart"/>
      <w:r w:rsidRPr="00951D66">
        <w:rPr>
          <w:szCs w:val="20"/>
        </w:rPr>
        <w:t>horRatio</w:t>
      </w:r>
      <w:proofErr w:type="spellEnd"/>
      <w:r w:rsidRPr="00951D66">
        <w:rPr>
          <w:szCs w:val="20"/>
        </w:rPr>
        <w:t xml:space="preserve"> * ( </w:t>
      </w:r>
      <w:proofErr w:type="spellStart"/>
      <w:r w:rsidRPr="00951D66">
        <w:rPr>
          <w:szCs w:val="20"/>
        </w:rPr>
        <w:t>packedRegHeight</w:t>
      </w:r>
      <w:proofErr w:type="spellEnd"/>
      <w:r w:rsidRPr="00951D66">
        <w:rPr>
          <w:szCs w:val="20"/>
        </w:rPr>
        <w:t xml:space="preserve"> − y − </w:t>
      </w:r>
      <w:proofErr w:type="spellStart"/>
      <w:r w:rsidRPr="00951D66">
        <w:rPr>
          <w:szCs w:val="20"/>
        </w:rPr>
        <w:t>offsetY</w:t>
      </w:r>
      <w:proofErr w:type="spellEnd"/>
      <w:r w:rsidRPr="00951D66">
        <w:rPr>
          <w:szCs w:val="20"/>
        </w:rPr>
        <w:t xml:space="preserve"> )</w:t>
      </w:r>
      <w:r w:rsidRPr="00951D66">
        <w:rPr>
          <w:szCs w:val="20"/>
        </w:rPr>
        <w:br/>
      </w:r>
      <w:r w:rsidRPr="00951D66">
        <w:rPr>
          <w:szCs w:val="20"/>
        </w:rPr>
        <w:tab/>
        <w:t xml:space="preserve">j = </w:t>
      </w:r>
      <w:proofErr w:type="spellStart"/>
      <w:r w:rsidRPr="00951D66">
        <w:rPr>
          <w:szCs w:val="20"/>
        </w:rPr>
        <w:t>verRatio</w:t>
      </w:r>
      <w:proofErr w:type="spellEnd"/>
      <w:r w:rsidRPr="00951D66">
        <w:rPr>
          <w:szCs w:val="20"/>
        </w:rPr>
        <w:t xml:space="preserve"> * ( x+ </w:t>
      </w:r>
      <w:proofErr w:type="spellStart"/>
      <w:r w:rsidRPr="00951D66">
        <w:rPr>
          <w:szCs w:val="20"/>
        </w:rPr>
        <w:t>offsetX</w:t>
      </w:r>
      <w:proofErr w:type="spellEnd"/>
      <w:r w:rsidRPr="00951D66">
        <w:rPr>
          <w:szCs w:val="20"/>
        </w:rPr>
        <w:t xml:space="preserve"> )</w:t>
      </w:r>
      <w:r w:rsidRPr="00951D66">
        <w:rPr>
          <w:szCs w:val="20"/>
        </w:rPr>
        <w:br/>
        <w:t>}</w:t>
      </w:r>
    </w:p>
    <w:p w:rsidR="00FD05AE" w:rsidRPr="00951D66" w:rsidRDefault="00FD05AE" w:rsidP="00FD05AE">
      <w:pPr>
        <w:pStyle w:val="3N3"/>
        <w:keepNext/>
        <w:numPr>
          <w:ilvl w:val="0"/>
          <w:numId w:val="0"/>
        </w:numPr>
        <w:tabs>
          <w:tab w:val="left" w:pos="360"/>
          <w:tab w:val="left" w:pos="720"/>
          <w:tab w:val="left" w:pos="1080"/>
        </w:tabs>
        <w:ind w:left="1080" w:hanging="1080"/>
        <w:rPr>
          <w:b/>
          <w:i/>
          <w:lang w:val="en-CA"/>
        </w:rPr>
      </w:pPr>
      <w:bookmarkStart w:id="247" w:name="SampleRemappingPacked"/>
      <w:bookmarkStart w:id="248" w:name="_Ref490742261"/>
      <w:r w:rsidRPr="00951D66">
        <w:rPr>
          <w:b/>
          <w:i/>
          <w:lang w:val="en-CA"/>
        </w:rPr>
        <w:t>D.3.41.5.5</w:t>
      </w:r>
      <w:bookmarkEnd w:id="247"/>
      <w:r w:rsidRPr="00951D66">
        <w:rPr>
          <w:b/>
          <w:i/>
          <w:lang w:val="en-CA"/>
        </w:rPr>
        <w:tab/>
        <w:t xml:space="preserve">Mapping of </w:t>
      </w:r>
      <w:proofErr w:type="spellStart"/>
      <w:r w:rsidRPr="00951D66">
        <w:rPr>
          <w:b/>
          <w:i/>
          <w:lang w:val="en-CA"/>
        </w:rPr>
        <w:t>luma</w:t>
      </w:r>
      <w:proofErr w:type="spellEnd"/>
      <w:r w:rsidRPr="00951D66">
        <w:rPr>
          <w:b/>
          <w:i/>
          <w:lang w:val="en-CA"/>
        </w:rPr>
        <w:t xml:space="preserve"> sample locations within a </w:t>
      </w:r>
      <w:ins w:id="249" w:author="Ye-Kui Wang" w:date="2017-09-28T16:27:00Z">
        <w:r w:rsidRPr="00951D66">
          <w:rPr>
            <w:b/>
            <w:i/>
            <w:lang w:val="en-CA"/>
          </w:rPr>
          <w:t xml:space="preserve">cropped decoded </w:t>
        </w:r>
      </w:ins>
      <w:del w:id="250" w:author="Ye-Kui Wang" w:date="2017-09-28T16:27:00Z">
        <w:r w:rsidRPr="00951D66" w:rsidDel="00E9522F">
          <w:rPr>
            <w:b/>
            <w:i/>
            <w:lang w:val="en-CA"/>
          </w:rPr>
          <w:delText xml:space="preserve">region-wise packed </w:delText>
        </w:r>
      </w:del>
      <w:r w:rsidRPr="00951D66">
        <w:rPr>
          <w:b/>
          <w:i/>
          <w:lang w:val="en-CA"/>
        </w:rPr>
        <w:t>picture to sphere coordinates relative to the global coordinate axes</w:t>
      </w:r>
      <w:bookmarkEnd w:id="248"/>
    </w:p>
    <w:p w:rsidR="00FD05AE" w:rsidRPr="00951D66" w:rsidRDefault="00FD05AE" w:rsidP="00FD05AE">
      <w:pPr>
        <w:jc w:val="both"/>
        <w:rPr>
          <w:rFonts w:eastAsia="Malgun Gothic"/>
          <w:sz w:val="20"/>
          <w:lang w:val="en-CA" w:eastAsia="ko-KR"/>
        </w:rPr>
      </w:pPr>
      <w:r w:rsidRPr="00951D66">
        <w:rPr>
          <w:rFonts w:eastAsia="Malgun Gothic"/>
          <w:sz w:val="20"/>
          <w:lang w:val="en-CA" w:eastAsia="ko-KR"/>
        </w:rPr>
        <w:t xml:space="preserve">This clause specifies the semantics of </w:t>
      </w:r>
      <w:proofErr w:type="spellStart"/>
      <w:r w:rsidRPr="00951D66">
        <w:rPr>
          <w:rFonts w:eastAsia="Malgun Gothic"/>
          <w:sz w:val="20"/>
          <w:lang w:val="en-CA" w:eastAsia="ko-KR"/>
        </w:rPr>
        <w:t>luma</w:t>
      </w:r>
      <w:proofErr w:type="spellEnd"/>
      <w:r w:rsidRPr="00951D66">
        <w:rPr>
          <w:rFonts w:eastAsia="Malgun Gothic"/>
          <w:sz w:val="20"/>
          <w:lang w:val="en-CA" w:eastAsia="ko-KR"/>
        </w:rPr>
        <w:t xml:space="preserve"> sample locations within a </w:t>
      </w:r>
      <w:ins w:id="251" w:author="Ye-Kui Wang" w:date="2017-09-28T16:28:00Z">
        <w:r w:rsidRPr="00951D66">
          <w:rPr>
            <w:rFonts w:eastAsia="Malgun Gothic"/>
            <w:sz w:val="20"/>
            <w:lang w:val="en-CA" w:eastAsia="ko-KR"/>
          </w:rPr>
          <w:t>cropped decoded</w:t>
        </w:r>
      </w:ins>
      <w:del w:id="252" w:author="Ye-Kui Wang" w:date="2017-09-28T16:28:00Z">
        <w:r w:rsidRPr="00951D66" w:rsidDel="00E9522F">
          <w:rPr>
            <w:rFonts w:eastAsia="Malgun Gothic"/>
            <w:sz w:val="20"/>
            <w:lang w:val="en-CA" w:eastAsia="ko-KR"/>
          </w:rPr>
          <w:delText>region-wise packed</w:delText>
        </w:r>
      </w:del>
      <w:r w:rsidRPr="00951D66">
        <w:rPr>
          <w:rFonts w:eastAsia="Malgun Gothic"/>
          <w:sz w:val="20"/>
          <w:lang w:val="en-CA" w:eastAsia="ko-KR"/>
        </w:rPr>
        <w:t xml:space="preserve"> picture to sphere coordinates relative to the global coordinate axes.</w:t>
      </w:r>
    </w:p>
    <w:p w:rsidR="00FD05AE" w:rsidRPr="00951D66" w:rsidDel="00E9522F" w:rsidRDefault="00FD05AE" w:rsidP="00FD05AE">
      <w:pPr>
        <w:jc w:val="both"/>
        <w:rPr>
          <w:del w:id="253" w:author="Ye-Kui Wang" w:date="2017-09-28T16:29:00Z"/>
          <w:rFonts w:eastAsia="Malgun Gothic"/>
          <w:sz w:val="20"/>
          <w:lang w:val="en-CA" w:eastAsia="ko-KR"/>
        </w:rPr>
      </w:pPr>
      <w:del w:id="254" w:author="Ye-Kui Wang" w:date="2017-09-28T16:29:00Z">
        <w:r w:rsidRPr="00951D66" w:rsidDel="00E9522F">
          <w:rPr>
            <w:rFonts w:eastAsia="Malgun Gothic"/>
            <w:sz w:val="20"/>
            <w:lang w:val="en-CA" w:eastAsia="ko-KR"/>
          </w:rPr>
          <w:delText>This clause uses variables HorDiv1, VerDiv1, RotationFlag, StereoFlag, TopBottomFlag, SideBySideFlag, ConstituentPicWidth, ConstituentPicHeight, and RegionWisePackingFlag that are derived specific to the type of the decoded picture for which the corresponding region-wise packed picture this clause is applied to.</w:delText>
        </w:r>
      </w:del>
    </w:p>
    <w:p w:rsidR="00FD05AE" w:rsidRPr="00951D66" w:rsidRDefault="00FD05AE" w:rsidP="00FD05AE">
      <w:pPr>
        <w:jc w:val="both"/>
        <w:rPr>
          <w:rFonts w:eastAsia="Malgun Gothic"/>
          <w:sz w:val="20"/>
          <w:lang w:val="en-CA" w:eastAsia="ko-KR"/>
        </w:rPr>
      </w:pPr>
      <w:bookmarkStart w:id="255" w:name="_Hlk492632802"/>
      <w:proofErr w:type="spellStart"/>
      <w:r w:rsidRPr="00951D66">
        <w:rPr>
          <w:rFonts w:eastAsia="Malgun Gothic"/>
          <w:sz w:val="20"/>
          <w:lang w:val="en-CA" w:eastAsia="ko-KR"/>
        </w:rPr>
        <w:t>offsetX</w:t>
      </w:r>
      <w:proofErr w:type="spellEnd"/>
      <w:r w:rsidRPr="00951D66">
        <w:rPr>
          <w:rFonts w:eastAsia="Malgun Gothic"/>
          <w:sz w:val="20"/>
          <w:lang w:val="en-CA" w:eastAsia="ko-KR"/>
        </w:rPr>
        <w:t xml:space="preserve"> </w:t>
      </w:r>
      <w:bookmarkEnd w:id="255"/>
      <w:r w:rsidRPr="00951D66">
        <w:rPr>
          <w:rFonts w:eastAsia="Malgun Gothic"/>
          <w:sz w:val="20"/>
          <w:lang w:val="en-CA" w:eastAsia="ko-KR"/>
        </w:rPr>
        <w:t xml:space="preserve">is set equal to 0.5 and </w:t>
      </w:r>
      <w:proofErr w:type="spellStart"/>
      <w:r w:rsidRPr="00951D66">
        <w:rPr>
          <w:rFonts w:eastAsia="Malgun Gothic"/>
          <w:sz w:val="20"/>
          <w:lang w:val="en-CA" w:eastAsia="ko-KR"/>
        </w:rPr>
        <w:t>offsetY</w:t>
      </w:r>
      <w:proofErr w:type="spellEnd"/>
      <w:r w:rsidRPr="00951D66">
        <w:rPr>
          <w:rFonts w:eastAsia="Malgun Gothic"/>
          <w:sz w:val="20"/>
          <w:lang w:val="en-CA" w:eastAsia="ko-KR"/>
        </w:rPr>
        <w:t xml:space="preserve"> is set equal to 0.5.</w:t>
      </w:r>
    </w:p>
    <w:p w:rsidR="00FD05AE" w:rsidRPr="00951D66" w:rsidRDefault="00FD05AE" w:rsidP="00FD05AE">
      <w:pPr>
        <w:jc w:val="both"/>
        <w:rPr>
          <w:rFonts w:eastAsia="Malgun Gothic"/>
          <w:sz w:val="20"/>
          <w:lang w:val="en-CA" w:eastAsia="ko-KR"/>
        </w:rPr>
      </w:pPr>
      <w:r w:rsidRPr="00951D66">
        <w:rPr>
          <w:rFonts w:eastAsia="Malgun Gothic"/>
          <w:sz w:val="20"/>
          <w:lang w:val="en-CA" w:eastAsia="ko-KR"/>
        </w:rPr>
        <w:t xml:space="preserve">If </w:t>
      </w:r>
      <w:proofErr w:type="spellStart"/>
      <w:r w:rsidRPr="00951D66">
        <w:rPr>
          <w:rFonts w:eastAsia="Malgun Gothic"/>
          <w:sz w:val="20"/>
          <w:lang w:val="en-CA" w:eastAsia="ko-KR"/>
        </w:rPr>
        <w:t>RegionWisePackingFlag</w:t>
      </w:r>
      <w:proofErr w:type="spellEnd"/>
      <w:r w:rsidRPr="00951D66">
        <w:rPr>
          <w:rFonts w:eastAsia="Malgun Gothic"/>
          <w:sz w:val="20"/>
          <w:lang w:val="en-CA" w:eastAsia="ko-KR"/>
        </w:rPr>
        <w:t xml:space="preserve"> is equal to 1, the following applies for each packed region n in the range of 0 to </w:t>
      </w:r>
      <w:proofErr w:type="spellStart"/>
      <w:r w:rsidRPr="00951D66">
        <w:rPr>
          <w:rFonts w:eastAsia="Malgun Gothic"/>
          <w:sz w:val="20"/>
          <w:lang w:val="en-CA" w:eastAsia="ko-KR"/>
        </w:rPr>
        <w:t>num_regions</w:t>
      </w:r>
      <w:proofErr w:type="spellEnd"/>
      <w:r w:rsidRPr="00951D66">
        <w:rPr>
          <w:rFonts w:eastAsia="Malgun Gothic"/>
          <w:sz w:val="20"/>
          <w:lang w:val="en-CA" w:eastAsia="ko-KR"/>
        </w:rPr>
        <w:t> − 1, inclusive:</w:t>
      </w:r>
    </w:p>
    <w:p w:rsidR="00FD05AE" w:rsidRPr="00951D66" w:rsidRDefault="00FD05AE" w:rsidP="00FD05AE">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val="en-CA" w:eastAsia="ko-KR"/>
        </w:rPr>
      </w:pPr>
      <w:r w:rsidRPr="00951D66">
        <w:rPr>
          <w:rFonts w:eastAsia="Malgun Gothic"/>
          <w:sz w:val="20"/>
          <w:lang w:val="en-CA"/>
        </w:rPr>
        <w:t>–</w:t>
      </w:r>
      <w:r w:rsidRPr="00951D66">
        <w:rPr>
          <w:rFonts w:eastAsia="Malgun Gothic"/>
          <w:sz w:val="20"/>
          <w:lang w:val="en-CA"/>
        </w:rPr>
        <w:tab/>
      </w:r>
      <w:r w:rsidRPr="00951D66">
        <w:rPr>
          <w:rFonts w:eastAsia="Malgun Gothic"/>
          <w:sz w:val="20"/>
          <w:lang w:val="en-CA" w:eastAsia="ko-KR"/>
        </w:rPr>
        <w:t>For each sample location (</w:t>
      </w:r>
      <w:proofErr w:type="spellStart"/>
      <w:r w:rsidRPr="00951D66">
        <w:rPr>
          <w:rFonts w:eastAsia="Malgun Gothic"/>
          <w:sz w:val="20"/>
          <w:lang w:val="en-CA" w:eastAsia="ko-KR"/>
        </w:rPr>
        <w:t>xPackedPicture</w:t>
      </w:r>
      <w:proofErr w:type="spellEnd"/>
      <w:r w:rsidRPr="00951D66">
        <w:rPr>
          <w:rFonts w:eastAsia="Malgun Gothic"/>
          <w:sz w:val="20"/>
          <w:lang w:val="en-CA" w:eastAsia="ko-KR"/>
        </w:rPr>
        <w:t xml:space="preserve">, </w:t>
      </w:r>
      <w:proofErr w:type="spellStart"/>
      <w:r w:rsidRPr="00951D66">
        <w:rPr>
          <w:rFonts w:eastAsia="Malgun Gothic"/>
          <w:sz w:val="20"/>
          <w:lang w:val="en-CA" w:eastAsia="ko-KR"/>
        </w:rPr>
        <w:t>yPackedPicture</w:t>
      </w:r>
      <w:proofErr w:type="spellEnd"/>
      <w:r w:rsidRPr="00951D66">
        <w:rPr>
          <w:rFonts w:eastAsia="Malgun Gothic"/>
          <w:sz w:val="20"/>
          <w:lang w:val="en-CA" w:eastAsia="ko-KR"/>
        </w:rPr>
        <w:t>) belonging to the n-</w:t>
      </w:r>
      <w:proofErr w:type="spellStart"/>
      <w:r w:rsidRPr="00951D66">
        <w:rPr>
          <w:rFonts w:eastAsia="Malgun Gothic"/>
          <w:sz w:val="20"/>
          <w:lang w:val="en-CA" w:eastAsia="ko-KR"/>
        </w:rPr>
        <w:t>th</w:t>
      </w:r>
      <w:proofErr w:type="spellEnd"/>
      <w:r w:rsidRPr="00951D66">
        <w:rPr>
          <w:rFonts w:eastAsia="Malgun Gothic"/>
          <w:sz w:val="20"/>
          <w:lang w:val="en-CA" w:eastAsia="ko-KR"/>
        </w:rPr>
        <w:t xml:space="preserve"> packed region with </w:t>
      </w:r>
      <w:proofErr w:type="spellStart"/>
      <w:r w:rsidRPr="00951D66">
        <w:rPr>
          <w:rFonts w:eastAsia="Malgun Gothic"/>
          <w:sz w:val="20"/>
          <w:lang w:val="en-CA" w:eastAsia="ko-KR"/>
        </w:rPr>
        <w:t>packing_</w:t>
      </w:r>
      <w:proofErr w:type="gramStart"/>
      <w:r w:rsidRPr="00951D66">
        <w:rPr>
          <w:rFonts w:eastAsia="Malgun Gothic"/>
          <w:sz w:val="20"/>
          <w:lang w:val="en-CA" w:eastAsia="ko-KR"/>
        </w:rPr>
        <w:t>type</w:t>
      </w:r>
      <w:proofErr w:type="spellEnd"/>
      <w:r w:rsidRPr="00951D66">
        <w:rPr>
          <w:rFonts w:eastAsia="Malgun Gothic"/>
          <w:sz w:val="20"/>
          <w:lang w:val="en-CA" w:eastAsia="ko-KR"/>
        </w:rPr>
        <w:t>[</w:t>
      </w:r>
      <w:proofErr w:type="gramEnd"/>
      <w:r w:rsidRPr="00951D66">
        <w:rPr>
          <w:rFonts w:eastAsia="Malgun Gothic"/>
          <w:sz w:val="20"/>
          <w:lang w:val="en-CA" w:eastAsia="ko-KR"/>
        </w:rPr>
        <w:t> n ] equal to 0 (i.e., with rectangular region-wise packing), the following applies:</w:t>
      </w:r>
    </w:p>
    <w:p w:rsidR="00FD05AE" w:rsidRPr="00951D66" w:rsidRDefault="00FD05AE" w:rsidP="00FD05AE">
      <w:pPr>
        <w:tabs>
          <w:tab w:val="clear" w:pos="360"/>
          <w:tab w:val="clear" w:pos="720"/>
          <w:tab w:val="clear" w:pos="1440"/>
          <w:tab w:val="left" w:pos="1191"/>
          <w:tab w:val="left" w:pos="1588"/>
          <w:tab w:val="left" w:pos="1985"/>
        </w:tabs>
        <w:ind w:left="810" w:hanging="360"/>
        <w:jc w:val="both"/>
        <w:rPr>
          <w:rFonts w:eastAsia="Malgun Gothic"/>
          <w:sz w:val="20"/>
          <w:lang w:val="en-CA"/>
        </w:rPr>
      </w:pPr>
      <w:r w:rsidRPr="00951D66">
        <w:rPr>
          <w:rFonts w:eastAsia="Malgun Gothic"/>
          <w:sz w:val="20"/>
          <w:lang w:val="en-CA"/>
        </w:rPr>
        <w:t>–</w:t>
      </w:r>
      <w:r w:rsidRPr="00951D66">
        <w:rPr>
          <w:rFonts w:eastAsia="Malgun Gothic"/>
          <w:sz w:val="20"/>
          <w:lang w:val="en-CA"/>
        </w:rPr>
        <w:tab/>
        <w:t>The corresponding sample location (</w:t>
      </w:r>
      <w:proofErr w:type="spellStart"/>
      <w:r w:rsidRPr="00951D66">
        <w:rPr>
          <w:rFonts w:eastAsia="Malgun Gothic"/>
          <w:sz w:val="20"/>
          <w:lang w:val="en-CA"/>
        </w:rPr>
        <w:t>xProjPicture</w:t>
      </w:r>
      <w:proofErr w:type="spellEnd"/>
      <w:r w:rsidRPr="00951D66">
        <w:rPr>
          <w:rFonts w:eastAsia="Malgun Gothic"/>
          <w:sz w:val="20"/>
          <w:lang w:val="en-CA"/>
        </w:rPr>
        <w:t xml:space="preserve">, </w:t>
      </w:r>
      <w:proofErr w:type="spellStart"/>
      <w:r w:rsidRPr="00951D66">
        <w:rPr>
          <w:rFonts w:eastAsia="Malgun Gothic"/>
          <w:sz w:val="20"/>
          <w:lang w:val="en-CA"/>
        </w:rPr>
        <w:t>yProjPicture</w:t>
      </w:r>
      <w:proofErr w:type="spellEnd"/>
      <w:r w:rsidRPr="00951D66">
        <w:rPr>
          <w:rFonts w:eastAsia="Malgun Gothic"/>
          <w:sz w:val="20"/>
          <w:lang w:val="en-CA"/>
        </w:rPr>
        <w:t>) of the projected picture is derived as follows:</w:t>
      </w:r>
    </w:p>
    <w:p w:rsidR="00FD05AE" w:rsidRPr="00951D66" w:rsidRDefault="00FD05AE" w:rsidP="00FD05AE">
      <w:pPr>
        <w:tabs>
          <w:tab w:val="clear" w:pos="360"/>
          <w:tab w:val="clear" w:pos="720"/>
          <w:tab w:val="clear" w:pos="1080"/>
          <w:tab w:val="clear" w:pos="1440"/>
          <w:tab w:val="left" w:pos="1170"/>
          <w:tab w:val="left" w:pos="1588"/>
          <w:tab w:val="left" w:pos="1985"/>
        </w:tabs>
        <w:ind w:left="1170" w:hanging="360"/>
        <w:jc w:val="both"/>
        <w:rPr>
          <w:rFonts w:eastAsia="Malgun Gothic"/>
          <w:sz w:val="20"/>
          <w:lang w:val="en-CA"/>
        </w:rPr>
      </w:pPr>
      <w:r w:rsidRPr="00951D66">
        <w:rPr>
          <w:rFonts w:eastAsia="Malgun Gothic"/>
          <w:sz w:val="20"/>
          <w:lang w:val="en-CA"/>
        </w:rPr>
        <w:t>–</w:t>
      </w:r>
      <w:r w:rsidRPr="00951D66">
        <w:rPr>
          <w:rFonts w:eastAsia="Malgun Gothic"/>
          <w:sz w:val="20"/>
          <w:lang w:val="en-CA"/>
        </w:rPr>
        <w:tab/>
        <w:t xml:space="preserve">x is set equal to </w:t>
      </w:r>
      <w:proofErr w:type="spellStart"/>
      <w:r w:rsidRPr="00951D66">
        <w:rPr>
          <w:rFonts w:eastAsia="Malgun Gothic"/>
          <w:sz w:val="20"/>
          <w:lang w:val="en-CA"/>
        </w:rPr>
        <w:t>xPackedPicture</w:t>
      </w:r>
      <w:proofErr w:type="spellEnd"/>
      <w:r w:rsidRPr="00951D66">
        <w:rPr>
          <w:rFonts w:eastAsia="Malgun Gothic"/>
          <w:sz w:val="20"/>
          <w:lang w:val="en-CA"/>
        </w:rPr>
        <w:t xml:space="preserve"> – </w:t>
      </w:r>
      <w:proofErr w:type="spellStart"/>
      <w:r w:rsidRPr="00951D66">
        <w:rPr>
          <w:rFonts w:eastAsia="Malgun Gothic"/>
          <w:sz w:val="20"/>
          <w:lang w:val="en-CA"/>
        </w:rPr>
        <w:t>packed_region_</w:t>
      </w:r>
      <w:proofErr w:type="gramStart"/>
      <w:r w:rsidRPr="00951D66">
        <w:rPr>
          <w:rFonts w:eastAsia="Malgun Gothic"/>
          <w:sz w:val="20"/>
          <w:lang w:val="en-CA"/>
        </w:rPr>
        <w:t>left</w:t>
      </w:r>
      <w:proofErr w:type="spellEnd"/>
      <w:r w:rsidRPr="00951D66">
        <w:rPr>
          <w:rFonts w:eastAsia="Malgun Gothic"/>
          <w:sz w:val="20"/>
          <w:lang w:val="en-CA"/>
        </w:rPr>
        <w:t>[</w:t>
      </w:r>
      <w:proofErr w:type="gramEnd"/>
      <w:r w:rsidRPr="00951D66">
        <w:rPr>
          <w:rFonts w:eastAsia="Malgun Gothic"/>
          <w:sz w:val="20"/>
          <w:lang w:val="en-CA"/>
        </w:rPr>
        <w:t> n ].</w:t>
      </w:r>
    </w:p>
    <w:p w:rsidR="00FD05AE" w:rsidRPr="00951D66" w:rsidRDefault="00FD05AE" w:rsidP="00FD05AE">
      <w:pPr>
        <w:tabs>
          <w:tab w:val="clear" w:pos="360"/>
          <w:tab w:val="clear" w:pos="720"/>
          <w:tab w:val="clear" w:pos="1080"/>
          <w:tab w:val="clear" w:pos="1440"/>
          <w:tab w:val="left" w:pos="1170"/>
          <w:tab w:val="left" w:pos="1588"/>
          <w:tab w:val="left" w:pos="1985"/>
        </w:tabs>
        <w:ind w:left="1170" w:hanging="360"/>
        <w:jc w:val="both"/>
        <w:rPr>
          <w:rFonts w:eastAsia="Malgun Gothic"/>
          <w:sz w:val="20"/>
          <w:lang w:val="en-CA"/>
        </w:rPr>
      </w:pPr>
      <w:r w:rsidRPr="00951D66">
        <w:rPr>
          <w:rFonts w:eastAsia="Malgun Gothic"/>
          <w:sz w:val="20"/>
          <w:lang w:val="en-CA"/>
        </w:rPr>
        <w:t>–</w:t>
      </w:r>
      <w:r w:rsidRPr="00951D66">
        <w:rPr>
          <w:rFonts w:eastAsia="Malgun Gothic"/>
          <w:sz w:val="20"/>
          <w:lang w:val="en-CA"/>
        </w:rPr>
        <w:tab/>
        <w:t xml:space="preserve">y is set equal to </w:t>
      </w:r>
      <w:proofErr w:type="spellStart"/>
      <w:r w:rsidRPr="00951D66">
        <w:rPr>
          <w:rFonts w:eastAsia="Malgun Gothic"/>
          <w:sz w:val="20"/>
          <w:lang w:val="en-CA"/>
        </w:rPr>
        <w:t>yPackedPicture</w:t>
      </w:r>
      <w:proofErr w:type="spellEnd"/>
      <w:r w:rsidRPr="00951D66">
        <w:rPr>
          <w:rFonts w:eastAsia="Malgun Gothic"/>
          <w:sz w:val="20"/>
          <w:lang w:val="en-CA"/>
        </w:rPr>
        <w:t xml:space="preserve"> – </w:t>
      </w:r>
      <w:proofErr w:type="spellStart"/>
      <w:r w:rsidRPr="00951D66">
        <w:rPr>
          <w:rFonts w:eastAsia="Malgun Gothic"/>
          <w:sz w:val="20"/>
          <w:lang w:val="en-CA"/>
        </w:rPr>
        <w:t>packed_region_</w:t>
      </w:r>
      <w:proofErr w:type="gramStart"/>
      <w:r w:rsidRPr="00951D66">
        <w:rPr>
          <w:rFonts w:eastAsia="Malgun Gothic"/>
          <w:sz w:val="20"/>
          <w:lang w:val="en-CA"/>
        </w:rPr>
        <w:t>top</w:t>
      </w:r>
      <w:proofErr w:type="spellEnd"/>
      <w:r w:rsidRPr="00951D66">
        <w:rPr>
          <w:rFonts w:eastAsia="Malgun Gothic"/>
          <w:sz w:val="20"/>
          <w:lang w:val="en-CA"/>
        </w:rPr>
        <w:t>[</w:t>
      </w:r>
      <w:proofErr w:type="gramEnd"/>
      <w:r w:rsidRPr="00951D66">
        <w:rPr>
          <w:rFonts w:eastAsia="Malgun Gothic"/>
          <w:sz w:val="20"/>
          <w:lang w:val="en-CA"/>
        </w:rPr>
        <w:t> n ].</w:t>
      </w:r>
    </w:p>
    <w:p w:rsidR="00FD05AE" w:rsidRPr="00951D66" w:rsidRDefault="00FD05AE" w:rsidP="00FD05AE">
      <w:pPr>
        <w:tabs>
          <w:tab w:val="clear" w:pos="360"/>
          <w:tab w:val="clear" w:pos="720"/>
          <w:tab w:val="clear" w:pos="1080"/>
          <w:tab w:val="clear" w:pos="1440"/>
          <w:tab w:val="left" w:pos="1170"/>
          <w:tab w:val="left" w:pos="1588"/>
          <w:tab w:val="left" w:pos="1985"/>
        </w:tabs>
        <w:ind w:left="1170" w:hanging="360"/>
        <w:jc w:val="both"/>
        <w:rPr>
          <w:rFonts w:eastAsia="Malgun Gothic"/>
          <w:sz w:val="20"/>
          <w:lang w:val="en-CA"/>
        </w:rPr>
      </w:pPr>
      <w:r w:rsidRPr="00951D66">
        <w:rPr>
          <w:rFonts w:eastAsia="Malgun Gothic"/>
          <w:sz w:val="20"/>
          <w:lang w:val="en-CA"/>
        </w:rPr>
        <w:lastRenderedPageBreak/>
        <w:t>–</w:t>
      </w:r>
      <w:r w:rsidRPr="00951D66">
        <w:rPr>
          <w:rFonts w:eastAsia="Malgun Gothic"/>
          <w:sz w:val="20"/>
          <w:lang w:val="en-CA"/>
        </w:rPr>
        <w:tab/>
        <w:t xml:space="preserve">Clause </w:t>
      </w:r>
      <w:r w:rsidRPr="00951D66">
        <w:rPr>
          <w:rFonts w:eastAsia="Calibri"/>
          <w:sz w:val="20"/>
          <w:lang w:val="en-CA"/>
        </w:rPr>
        <w:fldChar w:fldCharType="begin"/>
      </w:r>
      <w:r w:rsidRPr="00951D66">
        <w:rPr>
          <w:rFonts w:eastAsia="Calibri"/>
          <w:sz w:val="20"/>
          <w:lang w:val="en-CA"/>
        </w:rPr>
        <w:instrText xml:space="preserve"> REF SampleRemappingRWP \h  \* MERGEFORMAT </w:instrText>
      </w:r>
      <w:r w:rsidRPr="00951D66">
        <w:rPr>
          <w:rFonts w:eastAsia="Calibri"/>
          <w:sz w:val="20"/>
          <w:lang w:val="en-CA"/>
        </w:rPr>
      </w:r>
      <w:r w:rsidRPr="00951D66">
        <w:rPr>
          <w:rFonts w:eastAsia="Calibri"/>
          <w:sz w:val="20"/>
          <w:lang w:val="en-CA"/>
        </w:rPr>
        <w:fldChar w:fldCharType="separate"/>
      </w:r>
      <w:r w:rsidRPr="00951D66">
        <w:rPr>
          <w:sz w:val="20"/>
          <w:lang w:val="en-CA"/>
        </w:rPr>
        <w:t>D.3.41.5.4</w:t>
      </w:r>
      <w:r w:rsidRPr="00951D66">
        <w:rPr>
          <w:rFonts w:eastAsia="Calibri"/>
          <w:sz w:val="20"/>
          <w:lang w:val="en-CA"/>
        </w:rPr>
        <w:fldChar w:fldCharType="end"/>
      </w:r>
      <w:r w:rsidRPr="00951D66">
        <w:rPr>
          <w:rFonts w:eastAsia="Malgun Gothic"/>
          <w:sz w:val="20"/>
          <w:lang w:val="en-CA"/>
        </w:rPr>
        <w:t xml:space="preserve"> is invoked with x, y, </w:t>
      </w:r>
      <w:proofErr w:type="spellStart"/>
      <w:r w:rsidRPr="00951D66">
        <w:rPr>
          <w:rFonts w:eastAsia="Malgun Gothic"/>
          <w:sz w:val="20"/>
          <w:lang w:val="en-CA"/>
        </w:rPr>
        <w:t>packed_region_width</w:t>
      </w:r>
      <w:proofErr w:type="spellEnd"/>
      <w:r w:rsidRPr="00951D66">
        <w:rPr>
          <w:rFonts w:eastAsia="Malgun Gothic"/>
          <w:sz w:val="20"/>
          <w:lang w:val="en-CA"/>
        </w:rPr>
        <w:t xml:space="preserve">[ n ], </w:t>
      </w:r>
      <w:proofErr w:type="spellStart"/>
      <w:r w:rsidRPr="00951D66">
        <w:rPr>
          <w:rFonts w:eastAsia="Malgun Gothic"/>
          <w:sz w:val="20"/>
          <w:lang w:val="en-CA"/>
        </w:rPr>
        <w:t>packed_region_height</w:t>
      </w:r>
      <w:proofErr w:type="spellEnd"/>
      <w:r w:rsidRPr="00951D66">
        <w:rPr>
          <w:rFonts w:eastAsia="Malgun Gothic"/>
          <w:sz w:val="20"/>
          <w:lang w:val="en-CA"/>
        </w:rPr>
        <w:t xml:space="preserve">[ n ], </w:t>
      </w:r>
      <w:proofErr w:type="spellStart"/>
      <w:r w:rsidRPr="00951D66">
        <w:rPr>
          <w:rFonts w:eastAsia="Malgun Gothic"/>
          <w:sz w:val="20"/>
          <w:lang w:val="en-CA"/>
        </w:rPr>
        <w:t>proj_region_width</w:t>
      </w:r>
      <w:proofErr w:type="spellEnd"/>
      <w:r w:rsidRPr="00951D66">
        <w:rPr>
          <w:rFonts w:eastAsia="Malgun Gothic"/>
          <w:sz w:val="20"/>
          <w:lang w:val="en-CA"/>
        </w:rPr>
        <w:t xml:space="preserve">[ n ], </w:t>
      </w:r>
      <w:proofErr w:type="spellStart"/>
      <w:r w:rsidRPr="00951D66">
        <w:rPr>
          <w:rFonts w:eastAsia="Malgun Gothic"/>
          <w:sz w:val="20"/>
          <w:lang w:val="en-CA"/>
        </w:rPr>
        <w:t>proj_region_height</w:t>
      </w:r>
      <w:proofErr w:type="spellEnd"/>
      <w:r w:rsidRPr="00951D66">
        <w:rPr>
          <w:rFonts w:eastAsia="Malgun Gothic"/>
          <w:sz w:val="20"/>
          <w:lang w:val="en-CA"/>
        </w:rPr>
        <w:t xml:space="preserve">[ n ], </w:t>
      </w:r>
      <w:proofErr w:type="spellStart"/>
      <w:r w:rsidRPr="00951D66">
        <w:rPr>
          <w:rFonts w:eastAsia="Malgun Gothic"/>
          <w:sz w:val="20"/>
          <w:lang w:val="en-CA"/>
        </w:rPr>
        <w:t>transform_type</w:t>
      </w:r>
      <w:proofErr w:type="spellEnd"/>
      <w:r w:rsidRPr="00951D66">
        <w:rPr>
          <w:rFonts w:eastAsia="Malgun Gothic"/>
          <w:sz w:val="20"/>
          <w:lang w:val="en-CA"/>
        </w:rPr>
        <w:t xml:space="preserve">[ n ], </w:t>
      </w:r>
      <w:proofErr w:type="spellStart"/>
      <w:r w:rsidRPr="00951D66">
        <w:rPr>
          <w:rFonts w:eastAsia="Malgun Gothic"/>
          <w:sz w:val="20"/>
          <w:lang w:val="en-CA"/>
        </w:rPr>
        <w:t>offsetX</w:t>
      </w:r>
      <w:proofErr w:type="spellEnd"/>
      <w:r w:rsidRPr="00951D66">
        <w:rPr>
          <w:rFonts w:eastAsia="Malgun Gothic"/>
          <w:sz w:val="20"/>
          <w:lang w:val="en-CA"/>
        </w:rPr>
        <w:t xml:space="preserve"> and </w:t>
      </w:r>
      <w:proofErr w:type="spellStart"/>
      <w:r w:rsidRPr="00951D66">
        <w:rPr>
          <w:rFonts w:eastAsia="Malgun Gothic"/>
          <w:sz w:val="20"/>
          <w:lang w:val="en-CA"/>
        </w:rPr>
        <w:t>offsetY</w:t>
      </w:r>
      <w:proofErr w:type="spellEnd"/>
      <w:r w:rsidRPr="00951D66">
        <w:rPr>
          <w:rFonts w:eastAsia="Malgun Gothic"/>
          <w:sz w:val="20"/>
          <w:lang w:val="en-CA"/>
        </w:rPr>
        <w:t xml:space="preserve"> as inputs, and the output is assigned to sample location (</w:t>
      </w:r>
      <w:proofErr w:type="spellStart"/>
      <w:r w:rsidRPr="00951D66">
        <w:rPr>
          <w:rFonts w:eastAsia="Malgun Gothic"/>
          <w:sz w:val="20"/>
          <w:lang w:val="en-CA"/>
        </w:rPr>
        <w:t>i</w:t>
      </w:r>
      <w:proofErr w:type="spellEnd"/>
      <w:r w:rsidRPr="00951D66">
        <w:rPr>
          <w:rFonts w:eastAsia="Malgun Gothic"/>
          <w:sz w:val="20"/>
          <w:lang w:val="en-CA"/>
        </w:rPr>
        <w:t>, j).</w:t>
      </w:r>
    </w:p>
    <w:p w:rsidR="00FD05AE" w:rsidRPr="00951D66" w:rsidRDefault="00FD05AE" w:rsidP="00FD05AE">
      <w:pPr>
        <w:tabs>
          <w:tab w:val="clear" w:pos="360"/>
          <w:tab w:val="clear" w:pos="720"/>
          <w:tab w:val="clear" w:pos="1080"/>
          <w:tab w:val="clear" w:pos="1440"/>
          <w:tab w:val="left" w:pos="1170"/>
          <w:tab w:val="left" w:pos="1588"/>
          <w:tab w:val="left" w:pos="1985"/>
        </w:tabs>
        <w:ind w:left="1170" w:hanging="360"/>
        <w:jc w:val="both"/>
        <w:rPr>
          <w:rFonts w:eastAsia="Malgun Gothic"/>
          <w:sz w:val="20"/>
          <w:lang w:val="en-CA"/>
        </w:rPr>
      </w:pPr>
      <w:r w:rsidRPr="00951D66">
        <w:rPr>
          <w:rFonts w:eastAsia="Malgun Gothic"/>
          <w:sz w:val="20"/>
          <w:lang w:val="en-CA"/>
        </w:rPr>
        <w:t>–</w:t>
      </w:r>
      <w:r w:rsidRPr="00951D66">
        <w:rPr>
          <w:rFonts w:eastAsia="Malgun Gothic"/>
          <w:sz w:val="20"/>
          <w:lang w:val="en-CA"/>
        </w:rPr>
        <w:tab/>
      </w:r>
      <w:proofErr w:type="spellStart"/>
      <w:r w:rsidRPr="00951D66">
        <w:rPr>
          <w:rFonts w:eastAsia="Malgun Gothic"/>
          <w:sz w:val="20"/>
          <w:lang w:val="en-CA"/>
        </w:rPr>
        <w:t>xProjPicture</w:t>
      </w:r>
      <w:proofErr w:type="spellEnd"/>
      <w:r w:rsidRPr="00951D66">
        <w:rPr>
          <w:rFonts w:eastAsia="Malgun Gothic"/>
          <w:sz w:val="20"/>
          <w:lang w:val="en-CA"/>
        </w:rPr>
        <w:t xml:space="preserve"> is set equal to </w:t>
      </w:r>
      <w:proofErr w:type="spellStart"/>
      <w:r w:rsidRPr="00951D66">
        <w:rPr>
          <w:rFonts w:eastAsia="Malgun Gothic"/>
          <w:sz w:val="20"/>
          <w:lang w:val="en-CA"/>
        </w:rPr>
        <w:t>proj_region_</w:t>
      </w:r>
      <w:proofErr w:type="gramStart"/>
      <w:r w:rsidRPr="00951D66">
        <w:rPr>
          <w:rFonts w:eastAsia="Malgun Gothic"/>
          <w:sz w:val="20"/>
          <w:lang w:val="en-CA"/>
        </w:rPr>
        <w:t>left</w:t>
      </w:r>
      <w:proofErr w:type="spellEnd"/>
      <w:r w:rsidRPr="00951D66">
        <w:rPr>
          <w:rFonts w:eastAsia="Malgun Gothic"/>
          <w:sz w:val="20"/>
          <w:lang w:val="en-CA"/>
        </w:rPr>
        <w:t>[</w:t>
      </w:r>
      <w:proofErr w:type="gramEnd"/>
      <w:r w:rsidRPr="00951D66">
        <w:rPr>
          <w:rFonts w:eastAsia="Malgun Gothic"/>
          <w:sz w:val="20"/>
          <w:lang w:val="en-CA"/>
        </w:rPr>
        <w:t xml:space="preserve"> n ] + </w:t>
      </w:r>
      <w:proofErr w:type="spellStart"/>
      <w:r w:rsidRPr="00951D66">
        <w:rPr>
          <w:rFonts w:eastAsia="Malgun Gothic"/>
          <w:sz w:val="20"/>
          <w:lang w:val="en-CA"/>
        </w:rPr>
        <w:t>i</w:t>
      </w:r>
      <w:proofErr w:type="spellEnd"/>
      <w:r w:rsidRPr="00951D66">
        <w:rPr>
          <w:rFonts w:eastAsia="Malgun Gothic"/>
          <w:sz w:val="20"/>
          <w:lang w:val="en-CA"/>
        </w:rPr>
        <w:t>.</w:t>
      </w:r>
    </w:p>
    <w:p w:rsidR="00FD05AE" w:rsidRPr="00951D66" w:rsidRDefault="00FD05AE" w:rsidP="00FD05AE">
      <w:pPr>
        <w:tabs>
          <w:tab w:val="clear" w:pos="360"/>
          <w:tab w:val="clear" w:pos="720"/>
          <w:tab w:val="clear" w:pos="1080"/>
          <w:tab w:val="clear" w:pos="1440"/>
          <w:tab w:val="left" w:pos="1170"/>
          <w:tab w:val="left" w:pos="1588"/>
          <w:tab w:val="left" w:pos="1985"/>
        </w:tabs>
        <w:ind w:left="1170" w:hanging="360"/>
        <w:jc w:val="both"/>
        <w:rPr>
          <w:rFonts w:eastAsia="Malgun Gothic"/>
          <w:sz w:val="20"/>
          <w:lang w:val="en-CA"/>
        </w:rPr>
      </w:pPr>
      <w:r w:rsidRPr="00951D66">
        <w:rPr>
          <w:rFonts w:eastAsia="Malgun Gothic"/>
          <w:sz w:val="20"/>
          <w:lang w:val="en-CA"/>
        </w:rPr>
        <w:t>–</w:t>
      </w:r>
      <w:r w:rsidRPr="00951D66">
        <w:rPr>
          <w:rFonts w:eastAsia="Malgun Gothic"/>
          <w:sz w:val="20"/>
          <w:lang w:val="en-CA"/>
        </w:rPr>
        <w:tab/>
        <w:t xml:space="preserve">When </w:t>
      </w:r>
      <w:proofErr w:type="spellStart"/>
      <w:r w:rsidRPr="00951D66">
        <w:rPr>
          <w:rFonts w:eastAsia="Malgun Gothic"/>
          <w:sz w:val="20"/>
          <w:lang w:val="en-CA"/>
        </w:rPr>
        <w:t>StereoFlag</w:t>
      </w:r>
      <w:proofErr w:type="spellEnd"/>
      <w:r w:rsidRPr="00951D66">
        <w:rPr>
          <w:rFonts w:eastAsia="Malgun Gothic"/>
          <w:sz w:val="20"/>
          <w:lang w:val="en-CA"/>
        </w:rPr>
        <w:t xml:space="preserve"> is equal to 0 or </w:t>
      </w:r>
      <w:proofErr w:type="spellStart"/>
      <w:r w:rsidRPr="00951D66">
        <w:rPr>
          <w:rFonts w:eastAsia="Malgun Gothic"/>
          <w:sz w:val="20"/>
          <w:lang w:val="en-CA"/>
        </w:rPr>
        <w:t>TopBottomFlag</w:t>
      </w:r>
      <w:proofErr w:type="spellEnd"/>
      <w:r w:rsidRPr="00951D66">
        <w:rPr>
          <w:rFonts w:eastAsia="Malgun Gothic"/>
          <w:sz w:val="20"/>
          <w:lang w:val="en-CA"/>
        </w:rPr>
        <w:t xml:space="preserve"> is equal to 1, and when </w:t>
      </w:r>
      <w:proofErr w:type="spellStart"/>
      <w:r w:rsidRPr="00951D66">
        <w:rPr>
          <w:rFonts w:eastAsia="Malgun Gothic"/>
          <w:sz w:val="20"/>
          <w:lang w:val="en-CA"/>
        </w:rPr>
        <w:t>xProjPicture</w:t>
      </w:r>
      <w:proofErr w:type="spellEnd"/>
      <w:r w:rsidRPr="00951D66">
        <w:rPr>
          <w:rFonts w:eastAsia="Malgun Gothic"/>
          <w:sz w:val="20"/>
          <w:lang w:val="en-CA"/>
        </w:rPr>
        <w:t xml:space="preserve"> is greater than or equal to </w:t>
      </w:r>
      <w:proofErr w:type="spellStart"/>
      <w:r w:rsidRPr="00951D66">
        <w:rPr>
          <w:rFonts w:eastAsia="Malgun Gothic"/>
          <w:sz w:val="20"/>
          <w:lang w:val="en-CA"/>
        </w:rPr>
        <w:t>proj_picture_width</w:t>
      </w:r>
      <w:proofErr w:type="spellEnd"/>
      <w:r w:rsidRPr="00951D66">
        <w:rPr>
          <w:rFonts w:eastAsia="Malgun Gothic"/>
          <w:sz w:val="20"/>
          <w:lang w:val="en-CA"/>
        </w:rPr>
        <w:t xml:space="preserve">, </w:t>
      </w:r>
      <w:proofErr w:type="spellStart"/>
      <w:r w:rsidRPr="00951D66">
        <w:rPr>
          <w:rFonts w:eastAsia="Malgun Gothic"/>
          <w:sz w:val="20"/>
          <w:lang w:val="en-CA"/>
        </w:rPr>
        <w:t>xProjPicture</w:t>
      </w:r>
      <w:proofErr w:type="spellEnd"/>
      <w:r w:rsidRPr="00951D66">
        <w:rPr>
          <w:rFonts w:eastAsia="Malgun Gothic"/>
          <w:sz w:val="20"/>
          <w:lang w:val="en-CA"/>
        </w:rPr>
        <w:t xml:space="preserve"> is set equal to </w:t>
      </w:r>
      <w:proofErr w:type="spellStart"/>
      <w:r w:rsidRPr="00951D66">
        <w:rPr>
          <w:rFonts w:eastAsia="Malgun Gothic"/>
          <w:sz w:val="20"/>
          <w:lang w:val="en-CA"/>
        </w:rPr>
        <w:t>xProjPicture</w:t>
      </w:r>
      <w:proofErr w:type="spellEnd"/>
      <w:r w:rsidRPr="00951D66">
        <w:rPr>
          <w:rFonts w:eastAsia="Malgun Gothic"/>
          <w:sz w:val="20"/>
          <w:lang w:val="en-CA"/>
        </w:rPr>
        <w:t> − </w:t>
      </w:r>
      <w:proofErr w:type="spellStart"/>
      <w:r w:rsidRPr="00951D66">
        <w:rPr>
          <w:rFonts w:eastAsia="Malgun Gothic"/>
          <w:sz w:val="20"/>
          <w:lang w:val="en-CA"/>
        </w:rPr>
        <w:t>proj_picture_width</w:t>
      </w:r>
      <w:proofErr w:type="spellEnd"/>
      <w:r w:rsidRPr="00951D66">
        <w:rPr>
          <w:rFonts w:eastAsia="Malgun Gothic"/>
          <w:sz w:val="20"/>
          <w:lang w:val="en-CA"/>
        </w:rPr>
        <w:t>.</w:t>
      </w:r>
    </w:p>
    <w:p w:rsidR="00FD05AE" w:rsidRPr="00951D66" w:rsidRDefault="00FD05AE" w:rsidP="00FD05AE">
      <w:pPr>
        <w:tabs>
          <w:tab w:val="clear" w:pos="360"/>
          <w:tab w:val="clear" w:pos="720"/>
          <w:tab w:val="clear" w:pos="1080"/>
          <w:tab w:val="clear" w:pos="1440"/>
          <w:tab w:val="left" w:pos="1170"/>
          <w:tab w:val="left" w:pos="1588"/>
          <w:tab w:val="left" w:pos="1985"/>
        </w:tabs>
        <w:ind w:left="1170" w:hanging="360"/>
        <w:jc w:val="both"/>
        <w:rPr>
          <w:rFonts w:eastAsia="Malgun Gothic"/>
          <w:sz w:val="20"/>
          <w:lang w:val="en-CA"/>
        </w:rPr>
      </w:pPr>
      <w:r w:rsidRPr="00951D66">
        <w:rPr>
          <w:rFonts w:eastAsia="Malgun Gothic"/>
          <w:sz w:val="20"/>
          <w:lang w:val="en-CA"/>
        </w:rPr>
        <w:t>–</w:t>
      </w:r>
      <w:r w:rsidRPr="00951D66">
        <w:rPr>
          <w:rFonts w:eastAsia="Malgun Gothic"/>
          <w:sz w:val="20"/>
          <w:lang w:val="en-CA"/>
        </w:rPr>
        <w:tab/>
        <w:t xml:space="preserve">When </w:t>
      </w:r>
      <w:proofErr w:type="spellStart"/>
      <w:r w:rsidRPr="00951D66">
        <w:rPr>
          <w:rFonts w:eastAsia="Malgun Gothic"/>
          <w:sz w:val="20"/>
          <w:lang w:val="en-CA"/>
        </w:rPr>
        <w:t>SideBySideFlag</w:t>
      </w:r>
      <w:proofErr w:type="spellEnd"/>
      <w:r w:rsidRPr="00951D66">
        <w:rPr>
          <w:rFonts w:eastAsia="Malgun Gothic"/>
          <w:sz w:val="20"/>
          <w:lang w:val="en-CA"/>
        </w:rPr>
        <w:t xml:space="preserve"> is equal to 1, the following applies:</w:t>
      </w:r>
    </w:p>
    <w:p w:rsidR="00FD05AE" w:rsidRPr="00951D66" w:rsidRDefault="00FD05AE" w:rsidP="00FD05AE">
      <w:pPr>
        <w:tabs>
          <w:tab w:val="clear" w:pos="360"/>
          <w:tab w:val="clear" w:pos="720"/>
          <w:tab w:val="clear" w:pos="1080"/>
          <w:tab w:val="clear" w:pos="1440"/>
          <w:tab w:val="left" w:pos="1530"/>
          <w:tab w:val="left" w:pos="1588"/>
          <w:tab w:val="left" w:pos="1985"/>
        </w:tabs>
        <w:ind w:left="1530" w:hanging="360"/>
        <w:jc w:val="both"/>
        <w:rPr>
          <w:rFonts w:eastAsia="Malgun Gothic"/>
          <w:sz w:val="20"/>
          <w:lang w:val="en-CA"/>
        </w:rPr>
      </w:pPr>
      <w:r w:rsidRPr="00951D66">
        <w:rPr>
          <w:rFonts w:eastAsia="Malgun Gothic"/>
          <w:sz w:val="20"/>
          <w:lang w:val="en-CA"/>
        </w:rPr>
        <w:t>–</w:t>
      </w:r>
      <w:r w:rsidRPr="00951D66">
        <w:rPr>
          <w:rFonts w:eastAsia="Malgun Gothic"/>
          <w:sz w:val="20"/>
          <w:lang w:val="en-CA"/>
        </w:rPr>
        <w:tab/>
        <w:t xml:space="preserve">When </w:t>
      </w:r>
      <w:proofErr w:type="spellStart"/>
      <w:r w:rsidRPr="00951D66">
        <w:rPr>
          <w:rFonts w:eastAsia="Malgun Gothic"/>
          <w:sz w:val="20"/>
          <w:lang w:val="en-CA"/>
        </w:rPr>
        <w:t>proj_region_</w:t>
      </w:r>
      <w:proofErr w:type="gramStart"/>
      <w:r w:rsidRPr="00951D66">
        <w:rPr>
          <w:rFonts w:eastAsia="Malgun Gothic"/>
          <w:sz w:val="20"/>
          <w:lang w:val="en-CA"/>
        </w:rPr>
        <w:t>left</w:t>
      </w:r>
      <w:proofErr w:type="spellEnd"/>
      <w:r w:rsidRPr="00951D66">
        <w:rPr>
          <w:rFonts w:eastAsia="Malgun Gothic"/>
          <w:sz w:val="20"/>
          <w:lang w:val="en-CA"/>
        </w:rPr>
        <w:t>[</w:t>
      </w:r>
      <w:proofErr w:type="gramEnd"/>
      <w:r w:rsidRPr="00951D66">
        <w:rPr>
          <w:rFonts w:eastAsia="Malgun Gothic"/>
          <w:sz w:val="20"/>
          <w:lang w:val="en-CA"/>
        </w:rPr>
        <w:t xml:space="preserve"> n ] is less than </w:t>
      </w:r>
      <w:proofErr w:type="spellStart"/>
      <w:r w:rsidRPr="00951D66">
        <w:rPr>
          <w:rFonts w:eastAsia="Malgun Gothic"/>
          <w:sz w:val="20"/>
          <w:lang w:val="en-CA"/>
        </w:rPr>
        <w:t>proj_picture_width</w:t>
      </w:r>
      <w:proofErr w:type="spellEnd"/>
      <w:r w:rsidRPr="00951D66">
        <w:rPr>
          <w:rFonts w:eastAsia="Malgun Gothic"/>
          <w:sz w:val="20"/>
          <w:lang w:val="en-CA"/>
        </w:rPr>
        <w:t xml:space="preserve"> / 2 and </w:t>
      </w:r>
      <w:proofErr w:type="spellStart"/>
      <w:r w:rsidRPr="00951D66">
        <w:rPr>
          <w:rFonts w:eastAsia="Malgun Gothic"/>
          <w:sz w:val="20"/>
          <w:lang w:val="en-CA"/>
        </w:rPr>
        <w:t>xProjPicture</w:t>
      </w:r>
      <w:proofErr w:type="spellEnd"/>
      <w:r w:rsidRPr="00951D66">
        <w:rPr>
          <w:rFonts w:eastAsia="Malgun Gothic"/>
          <w:sz w:val="20"/>
          <w:lang w:val="en-CA"/>
        </w:rPr>
        <w:t xml:space="preserve"> is greater than or equal to </w:t>
      </w:r>
      <w:proofErr w:type="spellStart"/>
      <w:r w:rsidRPr="00951D66">
        <w:rPr>
          <w:rFonts w:eastAsia="Malgun Gothic"/>
          <w:sz w:val="20"/>
          <w:lang w:val="en-CA"/>
        </w:rPr>
        <w:t>proj_picture_width</w:t>
      </w:r>
      <w:proofErr w:type="spellEnd"/>
      <w:r w:rsidRPr="00951D66">
        <w:rPr>
          <w:rFonts w:eastAsia="Malgun Gothic"/>
          <w:sz w:val="20"/>
          <w:lang w:val="en-CA"/>
        </w:rPr>
        <w:t xml:space="preserve"> / 2, </w:t>
      </w:r>
      <w:proofErr w:type="spellStart"/>
      <w:r w:rsidRPr="00951D66">
        <w:rPr>
          <w:rFonts w:eastAsia="Malgun Gothic"/>
          <w:sz w:val="20"/>
          <w:lang w:val="en-CA"/>
        </w:rPr>
        <w:t>xProjPicture</w:t>
      </w:r>
      <w:proofErr w:type="spellEnd"/>
      <w:r w:rsidRPr="00951D66">
        <w:rPr>
          <w:rFonts w:eastAsia="Malgun Gothic"/>
          <w:sz w:val="20"/>
          <w:lang w:val="en-CA"/>
        </w:rPr>
        <w:t xml:space="preserve"> is set equal to </w:t>
      </w:r>
      <w:proofErr w:type="spellStart"/>
      <w:r w:rsidRPr="00951D66">
        <w:rPr>
          <w:rFonts w:eastAsia="Malgun Gothic"/>
          <w:sz w:val="20"/>
          <w:lang w:val="en-CA"/>
        </w:rPr>
        <w:t>xProjPicture</w:t>
      </w:r>
      <w:proofErr w:type="spellEnd"/>
      <w:r w:rsidRPr="00951D66">
        <w:rPr>
          <w:rFonts w:eastAsia="Malgun Gothic"/>
          <w:sz w:val="20"/>
          <w:lang w:val="en-CA"/>
        </w:rPr>
        <w:t> − </w:t>
      </w:r>
      <w:proofErr w:type="spellStart"/>
      <w:r w:rsidRPr="00951D66">
        <w:rPr>
          <w:rFonts w:eastAsia="Malgun Gothic"/>
          <w:sz w:val="20"/>
          <w:lang w:val="en-CA"/>
        </w:rPr>
        <w:t>proj_picture_width</w:t>
      </w:r>
      <w:proofErr w:type="spellEnd"/>
      <w:r w:rsidRPr="00951D66">
        <w:rPr>
          <w:rFonts w:eastAsia="Malgun Gothic"/>
          <w:sz w:val="20"/>
          <w:lang w:val="en-CA"/>
        </w:rPr>
        <w:t> / 2.</w:t>
      </w:r>
    </w:p>
    <w:p w:rsidR="00FD05AE" w:rsidRPr="00951D66" w:rsidRDefault="00FD05AE" w:rsidP="00FD05AE">
      <w:pPr>
        <w:tabs>
          <w:tab w:val="clear" w:pos="360"/>
          <w:tab w:val="clear" w:pos="720"/>
          <w:tab w:val="clear" w:pos="1080"/>
          <w:tab w:val="clear" w:pos="1440"/>
          <w:tab w:val="left" w:pos="1530"/>
          <w:tab w:val="left" w:pos="1588"/>
          <w:tab w:val="left" w:pos="1985"/>
        </w:tabs>
        <w:ind w:left="1530" w:hanging="360"/>
        <w:jc w:val="both"/>
        <w:rPr>
          <w:rFonts w:eastAsia="Malgun Gothic"/>
          <w:sz w:val="20"/>
          <w:lang w:val="en-CA"/>
        </w:rPr>
      </w:pPr>
      <w:r w:rsidRPr="00951D66">
        <w:rPr>
          <w:rFonts w:eastAsia="Malgun Gothic"/>
          <w:sz w:val="20"/>
          <w:lang w:val="en-CA"/>
        </w:rPr>
        <w:t>–</w:t>
      </w:r>
      <w:r w:rsidRPr="00951D66">
        <w:rPr>
          <w:rFonts w:eastAsia="Malgun Gothic"/>
          <w:sz w:val="20"/>
          <w:lang w:val="en-CA"/>
        </w:rPr>
        <w:tab/>
        <w:t xml:space="preserve">When </w:t>
      </w:r>
      <w:proofErr w:type="spellStart"/>
      <w:r w:rsidRPr="00951D66">
        <w:rPr>
          <w:rFonts w:eastAsia="Malgun Gothic"/>
          <w:sz w:val="20"/>
          <w:lang w:val="en-CA"/>
        </w:rPr>
        <w:t>proj_region_left</w:t>
      </w:r>
      <w:proofErr w:type="spellEnd"/>
      <w:r w:rsidRPr="00951D66">
        <w:rPr>
          <w:rFonts w:eastAsia="Malgun Gothic"/>
          <w:sz w:val="20"/>
          <w:lang w:val="en-CA"/>
        </w:rPr>
        <w:t xml:space="preserve">[n] is greater than or equal to </w:t>
      </w:r>
      <w:proofErr w:type="spellStart"/>
      <w:r w:rsidRPr="00951D66">
        <w:rPr>
          <w:rFonts w:eastAsia="Malgun Gothic"/>
          <w:sz w:val="20"/>
          <w:lang w:val="en-CA"/>
        </w:rPr>
        <w:t>proj_picture_width</w:t>
      </w:r>
      <w:proofErr w:type="spellEnd"/>
      <w:r w:rsidRPr="00951D66">
        <w:rPr>
          <w:rFonts w:eastAsia="Malgun Gothic"/>
          <w:sz w:val="20"/>
          <w:lang w:val="en-CA"/>
        </w:rPr>
        <w:t xml:space="preserve"> / 2 and </w:t>
      </w:r>
      <w:proofErr w:type="spellStart"/>
      <w:r w:rsidRPr="00951D66">
        <w:rPr>
          <w:rFonts w:eastAsia="Malgun Gothic"/>
          <w:sz w:val="20"/>
          <w:lang w:val="en-CA"/>
        </w:rPr>
        <w:t>xProjPicture</w:t>
      </w:r>
      <w:proofErr w:type="spellEnd"/>
      <w:r w:rsidRPr="00951D66">
        <w:rPr>
          <w:rFonts w:eastAsia="Malgun Gothic"/>
          <w:sz w:val="20"/>
          <w:lang w:val="en-CA"/>
        </w:rPr>
        <w:t xml:space="preserve"> is greater than or equal to </w:t>
      </w:r>
      <w:proofErr w:type="spellStart"/>
      <w:r w:rsidRPr="00951D66">
        <w:rPr>
          <w:rFonts w:eastAsia="Malgun Gothic"/>
          <w:sz w:val="20"/>
          <w:lang w:val="en-CA"/>
        </w:rPr>
        <w:t>proj_picture_width</w:t>
      </w:r>
      <w:proofErr w:type="spellEnd"/>
      <w:r w:rsidRPr="00951D66">
        <w:rPr>
          <w:rFonts w:eastAsia="Malgun Gothic"/>
          <w:sz w:val="20"/>
          <w:lang w:val="en-CA"/>
        </w:rPr>
        <w:t xml:space="preserve">, </w:t>
      </w:r>
      <w:proofErr w:type="spellStart"/>
      <w:r w:rsidRPr="00951D66">
        <w:rPr>
          <w:rFonts w:eastAsia="Malgun Gothic"/>
          <w:sz w:val="20"/>
          <w:lang w:val="en-CA"/>
        </w:rPr>
        <w:t>xProjPicture</w:t>
      </w:r>
      <w:proofErr w:type="spellEnd"/>
      <w:r w:rsidRPr="00951D66">
        <w:rPr>
          <w:rFonts w:eastAsia="Malgun Gothic"/>
          <w:sz w:val="20"/>
          <w:lang w:val="en-CA"/>
        </w:rPr>
        <w:t xml:space="preserve"> is set equal to </w:t>
      </w:r>
      <w:proofErr w:type="spellStart"/>
      <w:r w:rsidRPr="00951D66">
        <w:rPr>
          <w:rFonts w:eastAsia="Malgun Gothic"/>
          <w:sz w:val="20"/>
          <w:lang w:val="en-CA"/>
        </w:rPr>
        <w:t>xProjPicture</w:t>
      </w:r>
      <w:proofErr w:type="spellEnd"/>
      <w:r w:rsidRPr="00951D66">
        <w:rPr>
          <w:rFonts w:eastAsia="Malgun Gothic"/>
          <w:sz w:val="20"/>
          <w:lang w:val="en-CA"/>
        </w:rPr>
        <w:t> − </w:t>
      </w:r>
      <w:proofErr w:type="spellStart"/>
      <w:r w:rsidRPr="00951D66">
        <w:rPr>
          <w:rFonts w:eastAsia="Malgun Gothic"/>
          <w:sz w:val="20"/>
          <w:lang w:val="en-CA"/>
        </w:rPr>
        <w:t>proj_picture_width</w:t>
      </w:r>
      <w:proofErr w:type="spellEnd"/>
      <w:r w:rsidRPr="00951D66">
        <w:rPr>
          <w:rFonts w:eastAsia="Malgun Gothic"/>
          <w:sz w:val="20"/>
          <w:lang w:val="en-CA"/>
        </w:rPr>
        <w:t> / 2.</w:t>
      </w:r>
    </w:p>
    <w:p w:rsidR="00FD05AE" w:rsidRPr="00951D66" w:rsidRDefault="00FD05AE" w:rsidP="00FD05AE">
      <w:pPr>
        <w:tabs>
          <w:tab w:val="clear" w:pos="360"/>
          <w:tab w:val="clear" w:pos="720"/>
          <w:tab w:val="clear" w:pos="1080"/>
          <w:tab w:val="clear" w:pos="1440"/>
          <w:tab w:val="left" w:pos="1170"/>
          <w:tab w:val="left" w:pos="1588"/>
          <w:tab w:val="left" w:pos="1985"/>
        </w:tabs>
        <w:ind w:left="1170" w:hanging="360"/>
        <w:jc w:val="both"/>
        <w:rPr>
          <w:rFonts w:eastAsia="Malgun Gothic"/>
          <w:sz w:val="20"/>
          <w:lang w:val="en-CA"/>
        </w:rPr>
      </w:pPr>
      <w:r w:rsidRPr="00951D66">
        <w:rPr>
          <w:rFonts w:eastAsia="Malgun Gothic"/>
          <w:sz w:val="20"/>
          <w:lang w:val="en-CA"/>
        </w:rPr>
        <w:t>–</w:t>
      </w:r>
      <w:r w:rsidRPr="00951D66">
        <w:rPr>
          <w:rFonts w:eastAsia="Malgun Gothic"/>
          <w:sz w:val="20"/>
          <w:lang w:val="en-CA"/>
        </w:rPr>
        <w:tab/>
      </w:r>
      <w:proofErr w:type="spellStart"/>
      <w:r w:rsidRPr="00951D66">
        <w:rPr>
          <w:rFonts w:eastAsia="Malgun Gothic"/>
          <w:sz w:val="20"/>
          <w:lang w:val="en-CA"/>
        </w:rPr>
        <w:t>yProjPicture</w:t>
      </w:r>
      <w:proofErr w:type="spellEnd"/>
      <w:r w:rsidRPr="00951D66">
        <w:rPr>
          <w:rFonts w:eastAsia="Malgun Gothic"/>
          <w:sz w:val="20"/>
          <w:lang w:val="en-CA"/>
        </w:rPr>
        <w:t xml:space="preserve"> is set equal to </w:t>
      </w:r>
      <w:proofErr w:type="spellStart"/>
      <w:r w:rsidRPr="00951D66">
        <w:rPr>
          <w:rFonts w:eastAsia="Malgun Gothic"/>
          <w:sz w:val="20"/>
          <w:lang w:val="en-CA"/>
        </w:rPr>
        <w:t>proj_region_</w:t>
      </w:r>
      <w:proofErr w:type="gramStart"/>
      <w:r w:rsidRPr="00951D66">
        <w:rPr>
          <w:rFonts w:eastAsia="Malgun Gothic"/>
          <w:sz w:val="20"/>
          <w:lang w:val="en-CA"/>
        </w:rPr>
        <w:t>top</w:t>
      </w:r>
      <w:proofErr w:type="spellEnd"/>
      <w:r w:rsidRPr="00951D66">
        <w:rPr>
          <w:rFonts w:eastAsia="Malgun Gothic"/>
          <w:sz w:val="20"/>
          <w:lang w:val="en-CA"/>
        </w:rPr>
        <w:t>[</w:t>
      </w:r>
      <w:proofErr w:type="gramEnd"/>
      <w:r w:rsidRPr="00951D66">
        <w:rPr>
          <w:rFonts w:eastAsia="Malgun Gothic"/>
          <w:sz w:val="20"/>
          <w:lang w:val="en-CA"/>
        </w:rPr>
        <w:t> n ] + j.</w:t>
      </w:r>
    </w:p>
    <w:p w:rsidR="00FD05AE" w:rsidRPr="00951D66" w:rsidRDefault="00FD05AE" w:rsidP="00FD05AE">
      <w:pPr>
        <w:tabs>
          <w:tab w:val="clear" w:pos="360"/>
          <w:tab w:val="clear" w:pos="720"/>
          <w:tab w:val="clear" w:pos="1440"/>
          <w:tab w:val="left" w:pos="1191"/>
          <w:tab w:val="left" w:pos="1588"/>
          <w:tab w:val="left" w:pos="1985"/>
        </w:tabs>
        <w:ind w:left="810" w:hanging="360"/>
        <w:jc w:val="both"/>
        <w:rPr>
          <w:rFonts w:eastAsia="Malgun Gothic"/>
          <w:sz w:val="20"/>
          <w:lang w:val="en-CA"/>
        </w:rPr>
      </w:pPr>
      <w:r w:rsidRPr="00951D66">
        <w:rPr>
          <w:rFonts w:eastAsia="Malgun Gothic"/>
          <w:sz w:val="20"/>
          <w:lang w:val="en-CA"/>
        </w:rPr>
        <w:t>–</w:t>
      </w:r>
      <w:r w:rsidRPr="00951D66">
        <w:rPr>
          <w:rFonts w:eastAsia="Malgun Gothic"/>
          <w:sz w:val="20"/>
          <w:lang w:val="en-CA"/>
        </w:rPr>
        <w:tab/>
        <w:t xml:space="preserve">Clause </w:t>
      </w:r>
      <w:r w:rsidRPr="00951D66">
        <w:rPr>
          <w:rFonts w:eastAsia="Calibri"/>
          <w:sz w:val="20"/>
          <w:lang w:val="en-CA"/>
        </w:rPr>
        <w:fldChar w:fldCharType="begin"/>
      </w:r>
      <w:r w:rsidRPr="00951D66">
        <w:rPr>
          <w:rFonts w:eastAsia="Calibri"/>
          <w:sz w:val="20"/>
          <w:lang w:val="en-CA"/>
        </w:rPr>
        <w:instrText xml:space="preserve"> REF SampleRemappingProjected \h  \* MERGEFORMAT </w:instrText>
      </w:r>
      <w:r w:rsidRPr="00951D66">
        <w:rPr>
          <w:rFonts w:eastAsia="Calibri"/>
          <w:sz w:val="20"/>
          <w:lang w:val="en-CA"/>
        </w:rPr>
      </w:r>
      <w:r w:rsidRPr="00951D66">
        <w:rPr>
          <w:rFonts w:eastAsia="Calibri"/>
          <w:sz w:val="20"/>
          <w:lang w:val="en-CA"/>
        </w:rPr>
        <w:fldChar w:fldCharType="separate"/>
      </w:r>
      <w:r w:rsidRPr="00951D66">
        <w:rPr>
          <w:sz w:val="20"/>
          <w:lang w:val="en-CA"/>
        </w:rPr>
        <w:t>D.3.41.5.6</w:t>
      </w:r>
      <w:r w:rsidRPr="00951D66">
        <w:rPr>
          <w:rFonts w:eastAsia="Calibri"/>
          <w:sz w:val="20"/>
          <w:lang w:val="en-CA"/>
        </w:rPr>
        <w:fldChar w:fldCharType="end"/>
      </w:r>
      <w:r w:rsidRPr="00951D66">
        <w:rPr>
          <w:rFonts w:eastAsia="Malgun Gothic"/>
          <w:sz w:val="20"/>
          <w:lang w:val="en-CA"/>
        </w:rPr>
        <w:t xml:space="preserve"> is invoked with </w:t>
      </w:r>
      <w:proofErr w:type="spellStart"/>
      <w:r w:rsidRPr="00951D66">
        <w:rPr>
          <w:rFonts w:eastAsia="Malgun Gothic"/>
          <w:sz w:val="20"/>
          <w:lang w:val="en-CA"/>
        </w:rPr>
        <w:t>xProjPicture</w:t>
      </w:r>
      <w:proofErr w:type="spellEnd"/>
      <w:r w:rsidRPr="00951D66">
        <w:rPr>
          <w:rFonts w:eastAsia="Malgun Gothic"/>
          <w:sz w:val="20"/>
          <w:lang w:val="en-CA"/>
        </w:rPr>
        <w:t xml:space="preserve">, </w:t>
      </w:r>
      <w:proofErr w:type="spellStart"/>
      <w:r w:rsidRPr="00951D66">
        <w:rPr>
          <w:rFonts w:eastAsia="Malgun Gothic"/>
          <w:sz w:val="20"/>
          <w:lang w:val="en-CA"/>
        </w:rPr>
        <w:t>yProjPicture</w:t>
      </w:r>
      <w:proofErr w:type="spellEnd"/>
      <w:r w:rsidRPr="00951D66">
        <w:rPr>
          <w:rFonts w:eastAsia="Malgun Gothic"/>
          <w:sz w:val="20"/>
          <w:lang w:val="en-CA"/>
        </w:rPr>
        <w:t xml:space="preserve">, </w:t>
      </w:r>
      <w:proofErr w:type="spellStart"/>
      <w:r w:rsidRPr="00951D66">
        <w:rPr>
          <w:rFonts w:eastAsia="Malgun Gothic"/>
          <w:sz w:val="20"/>
          <w:lang w:val="en-CA"/>
        </w:rPr>
        <w:t>ConstituentPicWidth</w:t>
      </w:r>
      <w:proofErr w:type="spellEnd"/>
      <w:r w:rsidRPr="00951D66">
        <w:rPr>
          <w:rFonts w:eastAsia="Malgun Gothic"/>
          <w:sz w:val="20"/>
          <w:lang w:val="en-CA"/>
        </w:rPr>
        <w:t xml:space="preserve">, and </w:t>
      </w:r>
      <w:proofErr w:type="spellStart"/>
      <w:r w:rsidRPr="00951D66">
        <w:rPr>
          <w:rFonts w:eastAsia="Malgun Gothic"/>
          <w:sz w:val="20"/>
          <w:lang w:val="en-CA"/>
        </w:rPr>
        <w:t>ConstituentPicHeight</w:t>
      </w:r>
      <w:proofErr w:type="spellEnd"/>
      <w:r w:rsidRPr="00951D66">
        <w:rPr>
          <w:rFonts w:eastAsia="Malgun Gothic"/>
          <w:sz w:val="20"/>
          <w:lang w:val="en-CA"/>
        </w:rPr>
        <w:t xml:space="preserve"> as inputs, and the outputs indicating the sphere coordinates and the constituent picture index (for frame-packed stereoscopic video) for the </w:t>
      </w:r>
      <w:proofErr w:type="spellStart"/>
      <w:r w:rsidRPr="00951D66">
        <w:rPr>
          <w:rFonts w:eastAsia="Malgun Gothic"/>
          <w:sz w:val="20"/>
          <w:lang w:val="en-CA"/>
        </w:rPr>
        <w:t>luma</w:t>
      </w:r>
      <w:proofErr w:type="spellEnd"/>
      <w:r w:rsidRPr="00951D66">
        <w:rPr>
          <w:rFonts w:eastAsia="Malgun Gothic"/>
          <w:sz w:val="20"/>
          <w:lang w:val="en-CA"/>
        </w:rPr>
        <w:t xml:space="preserve"> sample location (</w:t>
      </w:r>
      <w:proofErr w:type="spellStart"/>
      <w:r w:rsidRPr="00951D66">
        <w:rPr>
          <w:rFonts w:eastAsia="Malgun Gothic"/>
          <w:sz w:val="20"/>
          <w:lang w:val="en-CA"/>
        </w:rPr>
        <w:t>xPackedPicture</w:t>
      </w:r>
      <w:proofErr w:type="spellEnd"/>
      <w:r w:rsidRPr="00951D66">
        <w:rPr>
          <w:rFonts w:eastAsia="Malgun Gothic"/>
          <w:sz w:val="20"/>
          <w:lang w:val="en-CA"/>
        </w:rPr>
        <w:t xml:space="preserve">, </w:t>
      </w:r>
      <w:proofErr w:type="spellStart"/>
      <w:r w:rsidRPr="00951D66">
        <w:rPr>
          <w:rFonts w:eastAsia="Malgun Gothic"/>
          <w:sz w:val="20"/>
          <w:lang w:val="en-CA"/>
        </w:rPr>
        <w:t>yPackedPicture</w:t>
      </w:r>
      <w:proofErr w:type="spellEnd"/>
      <w:r w:rsidRPr="00951D66">
        <w:rPr>
          <w:rFonts w:eastAsia="Malgun Gothic"/>
          <w:sz w:val="20"/>
          <w:lang w:val="en-CA"/>
        </w:rPr>
        <w:t>) belonging to the n-</w:t>
      </w:r>
      <w:proofErr w:type="spellStart"/>
      <w:r w:rsidRPr="00951D66">
        <w:rPr>
          <w:rFonts w:eastAsia="Malgun Gothic"/>
          <w:sz w:val="20"/>
          <w:lang w:val="en-CA"/>
        </w:rPr>
        <w:t>th</w:t>
      </w:r>
      <w:proofErr w:type="spellEnd"/>
      <w:r w:rsidRPr="00951D66">
        <w:rPr>
          <w:rFonts w:eastAsia="Malgun Gothic"/>
          <w:sz w:val="20"/>
          <w:lang w:val="en-CA"/>
        </w:rPr>
        <w:t xml:space="preserve"> packed region in the </w:t>
      </w:r>
      <w:ins w:id="256" w:author="Ye-Kui Wang" w:date="2017-09-28T16:30:00Z">
        <w:r w:rsidRPr="00951D66">
          <w:rPr>
            <w:rFonts w:eastAsia="Malgun Gothic"/>
            <w:sz w:val="20"/>
            <w:lang w:val="en-CA"/>
          </w:rPr>
          <w:t xml:space="preserve">cropped </w:t>
        </w:r>
      </w:ins>
      <w:r w:rsidRPr="00951D66">
        <w:rPr>
          <w:rFonts w:eastAsia="Malgun Gothic"/>
          <w:sz w:val="20"/>
          <w:lang w:val="en-CA"/>
        </w:rPr>
        <w:t>decoded picture.</w:t>
      </w:r>
    </w:p>
    <w:p w:rsidR="00FD05AE" w:rsidRPr="00951D66" w:rsidRDefault="00FD05AE" w:rsidP="00FD05AE">
      <w:pPr>
        <w:keepNext/>
        <w:jc w:val="both"/>
        <w:rPr>
          <w:rFonts w:eastAsia="Malgun Gothic"/>
          <w:sz w:val="20"/>
          <w:lang w:val="en-CA" w:eastAsia="ko-KR"/>
        </w:rPr>
      </w:pPr>
      <w:r w:rsidRPr="00951D66">
        <w:rPr>
          <w:rFonts w:eastAsia="Malgun Gothic"/>
          <w:sz w:val="20"/>
          <w:lang w:val="en-CA" w:eastAsia="ko-KR"/>
        </w:rPr>
        <w:t>Otherwise</w:t>
      </w:r>
      <w:ins w:id="257" w:author="Ye-Kui Wang" w:date="2017-09-28T18:18:00Z">
        <w:r w:rsidRPr="00951D66">
          <w:rPr>
            <w:rFonts w:eastAsia="Malgun Gothic"/>
            <w:sz w:val="20"/>
            <w:lang w:val="en-CA" w:eastAsia="ko-KR"/>
          </w:rPr>
          <w:t xml:space="preserve"> (</w:t>
        </w:r>
        <w:proofErr w:type="spellStart"/>
        <w:r w:rsidRPr="00951D66">
          <w:rPr>
            <w:rFonts w:eastAsia="Malgun Gothic"/>
            <w:bCs/>
            <w:noProof/>
            <w:sz w:val="20"/>
            <w:lang w:val="en-CA" w:eastAsia="zh-CN"/>
          </w:rPr>
          <w:t>RegionWisePackingFlag</w:t>
        </w:r>
        <w:proofErr w:type="spellEnd"/>
        <w:r w:rsidRPr="00951D66">
          <w:rPr>
            <w:rFonts w:eastAsia="Malgun Gothic"/>
            <w:bCs/>
            <w:noProof/>
            <w:sz w:val="20"/>
            <w:lang w:val="en-CA" w:eastAsia="zh-CN"/>
          </w:rPr>
          <w:t xml:space="preserve"> is equal </w:t>
        </w:r>
      </w:ins>
      <w:ins w:id="258" w:author="Ye-Kui Wang" w:date="2017-10-07T15:01:00Z">
        <w:r w:rsidR="002339FD" w:rsidRPr="00951D66">
          <w:rPr>
            <w:rFonts w:eastAsia="Malgun Gothic"/>
            <w:bCs/>
            <w:noProof/>
            <w:sz w:val="20"/>
            <w:lang w:val="en-CA" w:eastAsia="zh-CN"/>
          </w:rPr>
          <w:t xml:space="preserve">to </w:t>
        </w:r>
      </w:ins>
      <w:ins w:id="259" w:author="Ye-Kui Wang" w:date="2017-09-28T18:19:00Z">
        <w:r w:rsidRPr="00951D66">
          <w:rPr>
            <w:rFonts w:eastAsia="Malgun Gothic"/>
            <w:bCs/>
            <w:noProof/>
            <w:sz w:val="20"/>
            <w:lang w:val="en-CA" w:eastAsia="zh-CN"/>
          </w:rPr>
          <w:t>0</w:t>
        </w:r>
      </w:ins>
      <w:ins w:id="260" w:author="Ye-Kui Wang" w:date="2017-09-28T18:18:00Z">
        <w:r w:rsidRPr="00951D66">
          <w:rPr>
            <w:rFonts w:eastAsia="Malgun Gothic"/>
            <w:sz w:val="20"/>
            <w:lang w:val="en-CA" w:eastAsia="ko-KR"/>
          </w:rPr>
          <w:t>)</w:t>
        </w:r>
      </w:ins>
      <w:r w:rsidRPr="00951D66">
        <w:rPr>
          <w:rFonts w:eastAsia="Malgun Gothic"/>
          <w:sz w:val="20"/>
          <w:lang w:val="en-CA" w:eastAsia="ko-KR"/>
        </w:rPr>
        <w:t xml:space="preserve">, the following applies for each sample location (x, y) within the </w:t>
      </w:r>
      <w:ins w:id="261" w:author="Ye-Kui Wang" w:date="2017-09-28T16:30:00Z">
        <w:r w:rsidRPr="00951D66">
          <w:rPr>
            <w:rFonts w:eastAsia="Malgun Gothic"/>
            <w:sz w:val="20"/>
            <w:lang w:val="en-CA" w:eastAsia="ko-KR"/>
          </w:rPr>
          <w:t xml:space="preserve">cropped </w:t>
        </w:r>
      </w:ins>
      <w:del w:id="262" w:author="Ye-Kui Wang" w:date="2017-09-28T15:44:00Z">
        <w:r w:rsidRPr="00951D66" w:rsidDel="00503E53">
          <w:rPr>
            <w:rFonts w:eastAsia="Malgun Gothic"/>
            <w:sz w:val="20"/>
            <w:lang w:val="en-CA" w:eastAsia="ko-KR"/>
          </w:rPr>
          <w:delText>region-wise packed</w:delText>
        </w:r>
      </w:del>
      <w:ins w:id="263" w:author="Ye-Kui Wang" w:date="2017-09-28T15:44:00Z">
        <w:r w:rsidRPr="00951D66">
          <w:rPr>
            <w:rFonts w:eastAsia="Malgun Gothic"/>
            <w:sz w:val="20"/>
            <w:lang w:val="en-CA" w:eastAsia="ko-KR"/>
          </w:rPr>
          <w:t>decoded</w:t>
        </w:r>
      </w:ins>
      <w:r w:rsidRPr="00951D66">
        <w:rPr>
          <w:rFonts w:eastAsia="Malgun Gothic"/>
          <w:sz w:val="20"/>
          <w:lang w:val="en-CA" w:eastAsia="ko-KR"/>
        </w:rPr>
        <w:t xml:space="preserve"> picture:</w:t>
      </w:r>
    </w:p>
    <w:p w:rsidR="00FD05AE" w:rsidRPr="00951D66" w:rsidRDefault="00FD05AE" w:rsidP="00FD05AE">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val="en-CA"/>
        </w:rPr>
      </w:pPr>
      <w:r w:rsidRPr="00951D66">
        <w:rPr>
          <w:rFonts w:eastAsia="Malgun Gothic"/>
          <w:sz w:val="20"/>
          <w:lang w:val="en-CA"/>
        </w:rPr>
        <w:t>–</w:t>
      </w:r>
      <w:r w:rsidRPr="00951D66">
        <w:rPr>
          <w:rFonts w:eastAsia="Malgun Gothic"/>
          <w:sz w:val="20"/>
          <w:lang w:val="en-CA"/>
        </w:rPr>
        <w:tab/>
      </w:r>
      <w:proofErr w:type="spellStart"/>
      <w:r w:rsidRPr="00951D66">
        <w:rPr>
          <w:rFonts w:eastAsia="Malgun Gothic"/>
          <w:sz w:val="20"/>
          <w:lang w:val="en-CA"/>
        </w:rPr>
        <w:t>x</w:t>
      </w:r>
      <w:del w:id="264" w:author="Ye-Kui Wang" w:date="2017-10-07T12:38:00Z">
        <w:r w:rsidRPr="00951D66" w:rsidDel="005C2A76">
          <w:rPr>
            <w:rFonts w:eastAsia="Malgun Gothic"/>
            <w:sz w:val="20"/>
            <w:lang w:val="en-CA"/>
          </w:rPr>
          <w:delText>Proj</w:delText>
        </w:r>
      </w:del>
      <w:r w:rsidRPr="00951D66">
        <w:rPr>
          <w:rFonts w:eastAsia="Malgun Gothic"/>
          <w:sz w:val="20"/>
          <w:lang w:val="en-CA"/>
        </w:rPr>
        <w:t>Picture</w:t>
      </w:r>
      <w:proofErr w:type="spellEnd"/>
      <w:r w:rsidRPr="00951D66">
        <w:rPr>
          <w:rFonts w:eastAsia="Malgun Gothic"/>
          <w:sz w:val="20"/>
          <w:lang w:val="en-CA"/>
        </w:rPr>
        <w:t xml:space="preserve"> is set equal to x + </w:t>
      </w:r>
      <w:proofErr w:type="spellStart"/>
      <w:r w:rsidRPr="00951D66">
        <w:rPr>
          <w:rFonts w:eastAsia="Malgun Gothic"/>
          <w:sz w:val="20"/>
          <w:lang w:val="en-CA"/>
        </w:rPr>
        <w:t>offsetX</w:t>
      </w:r>
      <w:proofErr w:type="spellEnd"/>
      <w:r w:rsidRPr="00951D66">
        <w:rPr>
          <w:rFonts w:eastAsia="Malgun Gothic"/>
          <w:sz w:val="20"/>
          <w:lang w:val="en-CA"/>
        </w:rPr>
        <w:t>.</w:t>
      </w:r>
    </w:p>
    <w:p w:rsidR="00FD05AE" w:rsidRPr="00951D66" w:rsidRDefault="00FD05AE" w:rsidP="00FD05AE">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val="en-CA"/>
        </w:rPr>
      </w:pPr>
      <w:r w:rsidRPr="00951D66">
        <w:rPr>
          <w:rFonts w:eastAsia="Malgun Gothic"/>
          <w:sz w:val="20"/>
          <w:lang w:val="en-CA"/>
        </w:rPr>
        <w:t>–</w:t>
      </w:r>
      <w:r w:rsidRPr="00951D66">
        <w:rPr>
          <w:rFonts w:eastAsia="Malgun Gothic"/>
          <w:sz w:val="20"/>
          <w:lang w:val="en-CA"/>
        </w:rPr>
        <w:tab/>
      </w:r>
      <w:proofErr w:type="spellStart"/>
      <w:r w:rsidRPr="00951D66">
        <w:rPr>
          <w:rFonts w:eastAsia="Malgun Gothic"/>
          <w:sz w:val="20"/>
          <w:lang w:val="en-CA"/>
        </w:rPr>
        <w:t>y</w:t>
      </w:r>
      <w:del w:id="265" w:author="Ye-Kui Wang" w:date="2017-10-07T12:38:00Z">
        <w:r w:rsidRPr="00951D66" w:rsidDel="005C2A76">
          <w:rPr>
            <w:rFonts w:eastAsia="Malgun Gothic"/>
            <w:sz w:val="20"/>
            <w:lang w:val="en-CA"/>
          </w:rPr>
          <w:delText>Proj</w:delText>
        </w:r>
      </w:del>
      <w:r w:rsidRPr="00951D66">
        <w:rPr>
          <w:rFonts w:eastAsia="Malgun Gothic"/>
          <w:sz w:val="20"/>
          <w:lang w:val="en-CA"/>
        </w:rPr>
        <w:t>Picture</w:t>
      </w:r>
      <w:proofErr w:type="spellEnd"/>
      <w:r w:rsidRPr="00951D66">
        <w:rPr>
          <w:rFonts w:eastAsia="Malgun Gothic"/>
          <w:sz w:val="20"/>
          <w:lang w:val="en-CA"/>
        </w:rPr>
        <w:t xml:space="preserve"> is set equal to y + </w:t>
      </w:r>
      <w:proofErr w:type="spellStart"/>
      <w:r w:rsidRPr="00951D66">
        <w:rPr>
          <w:rFonts w:eastAsia="Malgun Gothic"/>
          <w:sz w:val="20"/>
          <w:lang w:val="en-CA"/>
        </w:rPr>
        <w:t>offsetY</w:t>
      </w:r>
      <w:proofErr w:type="spellEnd"/>
      <w:r w:rsidRPr="00951D66">
        <w:rPr>
          <w:rFonts w:eastAsia="Malgun Gothic"/>
          <w:sz w:val="20"/>
          <w:lang w:val="en-CA"/>
        </w:rPr>
        <w:t>.</w:t>
      </w:r>
    </w:p>
    <w:p w:rsidR="00FD05AE" w:rsidRPr="00951D66" w:rsidRDefault="00FD05AE" w:rsidP="00FD05AE">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val="en-CA"/>
        </w:rPr>
      </w:pPr>
      <w:r w:rsidRPr="00951D66">
        <w:rPr>
          <w:rFonts w:eastAsia="Malgun Gothic"/>
          <w:sz w:val="20"/>
          <w:lang w:val="en-CA"/>
        </w:rPr>
        <w:t>–</w:t>
      </w:r>
      <w:r w:rsidRPr="00951D66">
        <w:rPr>
          <w:rFonts w:eastAsia="Malgun Gothic"/>
          <w:sz w:val="20"/>
          <w:lang w:val="en-CA"/>
        </w:rPr>
        <w:tab/>
        <w:t xml:space="preserve">Clause </w:t>
      </w:r>
      <w:r w:rsidRPr="00951D66">
        <w:rPr>
          <w:rFonts w:eastAsia="Calibri"/>
          <w:sz w:val="20"/>
          <w:lang w:val="en-CA"/>
        </w:rPr>
        <w:fldChar w:fldCharType="begin"/>
      </w:r>
      <w:r w:rsidRPr="00951D66">
        <w:rPr>
          <w:rFonts w:eastAsia="Calibri"/>
          <w:sz w:val="20"/>
          <w:lang w:val="en-CA"/>
        </w:rPr>
        <w:instrText xml:space="preserve"> REF SampleRemappingProjected \h  \* MERGEFORMAT </w:instrText>
      </w:r>
      <w:r w:rsidRPr="00951D66">
        <w:rPr>
          <w:rFonts w:eastAsia="Calibri"/>
          <w:sz w:val="20"/>
          <w:lang w:val="en-CA"/>
        </w:rPr>
      </w:r>
      <w:r w:rsidRPr="00951D66">
        <w:rPr>
          <w:rFonts w:eastAsia="Calibri"/>
          <w:sz w:val="20"/>
          <w:lang w:val="en-CA"/>
        </w:rPr>
        <w:fldChar w:fldCharType="separate"/>
      </w:r>
      <w:r w:rsidRPr="00951D66">
        <w:rPr>
          <w:sz w:val="20"/>
          <w:lang w:val="en-CA"/>
        </w:rPr>
        <w:t>D.3.41.5.6</w:t>
      </w:r>
      <w:r w:rsidRPr="00951D66">
        <w:rPr>
          <w:rFonts w:eastAsia="Calibri"/>
          <w:sz w:val="20"/>
          <w:lang w:val="en-CA"/>
        </w:rPr>
        <w:fldChar w:fldCharType="end"/>
      </w:r>
      <w:r w:rsidRPr="00951D66">
        <w:rPr>
          <w:rFonts w:eastAsia="Malgun Gothic"/>
          <w:sz w:val="20"/>
          <w:lang w:val="en-CA"/>
        </w:rPr>
        <w:t xml:space="preserve"> is invoked with </w:t>
      </w:r>
      <w:proofErr w:type="spellStart"/>
      <w:r w:rsidRPr="00951D66">
        <w:rPr>
          <w:rFonts w:eastAsia="Malgun Gothic"/>
          <w:sz w:val="20"/>
          <w:lang w:val="en-CA"/>
        </w:rPr>
        <w:t>x</w:t>
      </w:r>
      <w:del w:id="266" w:author="Ye-Kui Wang" w:date="2017-10-07T12:38:00Z">
        <w:r w:rsidRPr="00951D66" w:rsidDel="005C2A76">
          <w:rPr>
            <w:rFonts w:eastAsia="Malgun Gothic"/>
            <w:sz w:val="20"/>
            <w:lang w:val="en-CA"/>
          </w:rPr>
          <w:delText>Proj</w:delText>
        </w:r>
      </w:del>
      <w:r w:rsidRPr="00951D66">
        <w:rPr>
          <w:rFonts w:eastAsia="Malgun Gothic"/>
          <w:sz w:val="20"/>
          <w:lang w:val="en-CA"/>
        </w:rPr>
        <w:t>Picture</w:t>
      </w:r>
      <w:proofErr w:type="spellEnd"/>
      <w:r w:rsidRPr="00951D66">
        <w:rPr>
          <w:rFonts w:eastAsia="Malgun Gothic"/>
          <w:sz w:val="20"/>
          <w:lang w:val="en-CA"/>
        </w:rPr>
        <w:t xml:space="preserve">, </w:t>
      </w:r>
      <w:proofErr w:type="spellStart"/>
      <w:r w:rsidRPr="00951D66">
        <w:rPr>
          <w:rFonts w:eastAsia="Malgun Gothic"/>
          <w:sz w:val="20"/>
          <w:lang w:val="en-CA"/>
        </w:rPr>
        <w:t>y</w:t>
      </w:r>
      <w:del w:id="267" w:author="Ye-Kui Wang" w:date="2017-10-07T12:38:00Z">
        <w:r w:rsidRPr="00951D66" w:rsidDel="005C2A76">
          <w:rPr>
            <w:rFonts w:eastAsia="Malgun Gothic"/>
            <w:sz w:val="20"/>
            <w:lang w:val="en-CA"/>
          </w:rPr>
          <w:delText>Proj</w:delText>
        </w:r>
      </w:del>
      <w:r w:rsidRPr="00951D66">
        <w:rPr>
          <w:rFonts w:eastAsia="Malgun Gothic"/>
          <w:sz w:val="20"/>
          <w:lang w:val="en-CA"/>
        </w:rPr>
        <w:t>Picture</w:t>
      </w:r>
      <w:proofErr w:type="spellEnd"/>
      <w:r w:rsidRPr="00951D66">
        <w:rPr>
          <w:rFonts w:eastAsia="Malgun Gothic"/>
          <w:sz w:val="20"/>
          <w:lang w:val="en-CA"/>
        </w:rPr>
        <w:t xml:space="preserve">, </w:t>
      </w:r>
      <w:proofErr w:type="spellStart"/>
      <w:r w:rsidRPr="00951D66">
        <w:rPr>
          <w:rFonts w:eastAsia="Malgun Gothic"/>
          <w:sz w:val="20"/>
          <w:lang w:val="en-CA"/>
        </w:rPr>
        <w:t>ConstituentPicWidth</w:t>
      </w:r>
      <w:proofErr w:type="spellEnd"/>
      <w:r w:rsidRPr="00951D66">
        <w:rPr>
          <w:rFonts w:eastAsia="Malgun Gothic"/>
          <w:sz w:val="20"/>
          <w:lang w:val="en-CA"/>
        </w:rPr>
        <w:t xml:space="preserve">, and </w:t>
      </w:r>
      <w:proofErr w:type="spellStart"/>
      <w:r w:rsidRPr="00951D66">
        <w:rPr>
          <w:rFonts w:eastAsia="Malgun Gothic"/>
          <w:sz w:val="20"/>
          <w:lang w:val="en-CA"/>
        </w:rPr>
        <w:t>ConstituentPicHeight</w:t>
      </w:r>
      <w:proofErr w:type="spellEnd"/>
      <w:r w:rsidRPr="00951D66">
        <w:rPr>
          <w:rFonts w:eastAsia="Malgun Gothic"/>
          <w:sz w:val="20"/>
          <w:lang w:val="en-CA"/>
        </w:rPr>
        <w:t xml:space="preserve"> as inputs, and the outputs indicating the sphere coordinates and the constituent picture index (for frame-packed stereoscopic video) for the sample location (x, y) within the </w:t>
      </w:r>
      <w:del w:id="268" w:author="Ye-Kui Wang" w:date="2017-09-28T17:43:00Z">
        <w:r w:rsidRPr="00951D66" w:rsidDel="006B7867">
          <w:rPr>
            <w:rFonts w:eastAsia="Malgun Gothic"/>
            <w:sz w:val="20"/>
            <w:lang w:val="en-CA"/>
          </w:rPr>
          <w:delText>region-wise packed</w:delText>
        </w:r>
      </w:del>
      <w:ins w:id="269" w:author="Ye-Kui Wang" w:date="2017-09-28T17:43:00Z">
        <w:r w:rsidRPr="00951D66">
          <w:rPr>
            <w:rFonts w:eastAsia="Malgun Gothic"/>
            <w:sz w:val="20"/>
            <w:lang w:val="en-CA"/>
          </w:rPr>
          <w:t>cropped decoded</w:t>
        </w:r>
      </w:ins>
      <w:r w:rsidRPr="00951D66">
        <w:rPr>
          <w:rFonts w:eastAsia="Malgun Gothic"/>
          <w:sz w:val="20"/>
          <w:lang w:val="en-CA"/>
        </w:rPr>
        <w:t xml:space="preserve"> picture.</w:t>
      </w:r>
    </w:p>
    <w:p w:rsidR="00FD05AE" w:rsidRPr="00951D66" w:rsidRDefault="00FD05AE" w:rsidP="00FD05AE">
      <w:pPr>
        <w:pStyle w:val="3N3"/>
        <w:keepNext/>
        <w:numPr>
          <w:ilvl w:val="0"/>
          <w:numId w:val="0"/>
        </w:numPr>
        <w:tabs>
          <w:tab w:val="left" w:pos="360"/>
          <w:tab w:val="left" w:pos="720"/>
          <w:tab w:val="left" w:pos="1080"/>
        </w:tabs>
        <w:ind w:left="1080" w:hanging="1080"/>
        <w:rPr>
          <w:b/>
          <w:i/>
          <w:lang w:val="en-CA"/>
        </w:rPr>
      </w:pPr>
      <w:bookmarkStart w:id="270" w:name="SampleRemappingProjected"/>
      <w:bookmarkStart w:id="271" w:name="_Ref480980867"/>
      <w:bookmarkStart w:id="272" w:name="_Ref480997175"/>
      <w:r w:rsidRPr="00951D66">
        <w:rPr>
          <w:b/>
          <w:i/>
          <w:lang w:val="en-CA"/>
        </w:rPr>
        <w:t>D.3.41.5.6</w:t>
      </w:r>
      <w:bookmarkEnd w:id="270"/>
      <w:r w:rsidRPr="00951D66">
        <w:rPr>
          <w:b/>
          <w:i/>
          <w:lang w:val="en-CA"/>
        </w:rPr>
        <w:tab/>
        <w:t xml:space="preserve">Conversion from a sample location in a projected picture </w:t>
      </w:r>
      <w:ins w:id="273" w:author="Ye-Kui Wang" w:date="2017-09-28T17:48:00Z">
        <w:r w:rsidRPr="00951D66">
          <w:rPr>
            <w:b/>
            <w:i/>
            <w:lang w:val="en-CA"/>
          </w:rPr>
          <w:t xml:space="preserve">or a </w:t>
        </w:r>
      </w:ins>
      <w:ins w:id="274" w:author="Ye-Kui Wang" w:date="2017-09-28T17:49:00Z">
        <w:r w:rsidRPr="00951D66">
          <w:rPr>
            <w:b/>
            <w:i/>
            <w:lang w:val="en-CA"/>
          </w:rPr>
          <w:t xml:space="preserve">cropped decoded picture </w:t>
        </w:r>
      </w:ins>
      <w:r w:rsidRPr="00951D66">
        <w:rPr>
          <w:b/>
          <w:i/>
          <w:lang w:val="en-CA"/>
        </w:rPr>
        <w:t>to sphere coordinates relative to the global coordinate axes</w:t>
      </w:r>
      <w:bookmarkEnd w:id="271"/>
      <w:bookmarkEnd w:id="272"/>
    </w:p>
    <w:p w:rsidR="00FD05AE" w:rsidRPr="00951D66" w:rsidRDefault="00FD05AE" w:rsidP="00FD05AE">
      <w:pPr>
        <w:jc w:val="both"/>
        <w:rPr>
          <w:rFonts w:eastAsia="Malgun Gothic"/>
          <w:sz w:val="20"/>
          <w:lang w:val="en-CA" w:eastAsia="ko-KR"/>
        </w:rPr>
      </w:pPr>
      <w:r w:rsidRPr="00951D66">
        <w:rPr>
          <w:rFonts w:eastAsia="Malgun Gothic"/>
          <w:sz w:val="20"/>
          <w:lang w:val="en-CA" w:eastAsia="ko-KR"/>
        </w:rPr>
        <w:t>Inputs to this clause are</w:t>
      </w:r>
    </w:p>
    <w:p w:rsidR="00FD05AE" w:rsidRPr="00951D66" w:rsidRDefault="00FD05AE" w:rsidP="00FD05AE">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val="en-CA"/>
        </w:rPr>
      </w:pPr>
      <w:r w:rsidRPr="00951D66">
        <w:rPr>
          <w:rFonts w:eastAsia="Malgun Gothic"/>
          <w:sz w:val="20"/>
          <w:lang w:val="en-CA"/>
        </w:rPr>
        <w:t>–</w:t>
      </w:r>
      <w:r w:rsidRPr="00951D66">
        <w:rPr>
          <w:rFonts w:eastAsia="Malgun Gothic"/>
          <w:sz w:val="20"/>
          <w:lang w:val="en-CA"/>
        </w:rPr>
        <w:tab/>
        <w:t>the centre point of a sample location (</w:t>
      </w:r>
      <w:proofErr w:type="spellStart"/>
      <w:r w:rsidRPr="00951D66">
        <w:rPr>
          <w:rFonts w:eastAsia="Malgun Gothic"/>
          <w:sz w:val="20"/>
          <w:lang w:val="en-CA"/>
        </w:rPr>
        <w:t>x</w:t>
      </w:r>
      <w:del w:id="275" w:author="Ye-Kui Wang" w:date="2017-09-28T17:51:00Z">
        <w:r w:rsidRPr="00951D66" w:rsidDel="003E63F8">
          <w:rPr>
            <w:rFonts w:eastAsia="Malgun Gothic"/>
            <w:sz w:val="20"/>
            <w:lang w:val="en-CA"/>
          </w:rPr>
          <w:delText>Proj</w:delText>
        </w:r>
      </w:del>
      <w:r w:rsidRPr="00951D66">
        <w:rPr>
          <w:rFonts w:eastAsia="Malgun Gothic"/>
          <w:sz w:val="20"/>
          <w:lang w:val="en-CA"/>
        </w:rPr>
        <w:t>Picture</w:t>
      </w:r>
      <w:proofErr w:type="spellEnd"/>
      <w:r w:rsidRPr="00951D66">
        <w:rPr>
          <w:rFonts w:eastAsia="Malgun Gothic"/>
          <w:sz w:val="20"/>
          <w:lang w:val="en-CA"/>
        </w:rPr>
        <w:t xml:space="preserve">, </w:t>
      </w:r>
      <w:proofErr w:type="spellStart"/>
      <w:r w:rsidRPr="00951D66">
        <w:rPr>
          <w:rFonts w:eastAsia="Malgun Gothic"/>
          <w:sz w:val="20"/>
          <w:lang w:val="en-CA"/>
        </w:rPr>
        <w:t>y</w:t>
      </w:r>
      <w:del w:id="276" w:author="Ye-Kui Wang" w:date="2017-09-28T17:51:00Z">
        <w:r w:rsidRPr="00951D66" w:rsidDel="003E63F8">
          <w:rPr>
            <w:rFonts w:eastAsia="Malgun Gothic"/>
            <w:sz w:val="20"/>
            <w:lang w:val="en-CA"/>
          </w:rPr>
          <w:delText>Proj</w:delText>
        </w:r>
      </w:del>
      <w:r w:rsidRPr="00951D66">
        <w:rPr>
          <w:rFonts w:eastAsia="Malgun Gothic"/>
          <w:sz w:val="20"/>
          <w:lang w:val="en-CA"/>
        </w:rPr>
        <w:t>Picture</w:t>
      </w:r>
      <w:proofErr w:type="spellEnd"/>
      <w:r w:rsidRPr="00951D66">
        <w:rPr>
          <w:rFonts w:eastAsia="Malgun Gothic"/>
          <w:sz w:val="20"/>
          <w:lang w:val="en-CA"/>
        </w:rPr>
        <w:t>) within a projected picture</w:t>
      </w:r>
      <w:ins w:id="277" w:author="Ye-Kui Wang" w:date="2017-09-28T17:50:00Z">
        <w:r w:rsidRPr="00951D66">
          <w:rPr>
            <w:rFonts w:eastAsia="Malgun Gothic"/>
            <w:sz w:val="20"/>
            <w:lang w:val="en-CA"/>
          </w:rPr>
          <w:t xml:space="preserve"> (when </w:t>
        </w:r>
        <w:proofErr w:type="spellStart"/>
        <w:r w:rsidRPr="00951D66">
          <w:rPr>
            <w:rFonts w:eastAsia="Malgun Gothic"/>
            <w:sz w:val="20"/>
            <w:lang w:val="en-CA" w:eastAsia="ko-KR"/>
          </w:rPr>
          <w:t>RegionWisePackingFlag</w:t>
        </w:r>
        <w:proofErr w:type="spellEnd"/>
        <w:r w:rsidRPr="00951D66">
          <w:rPr>
            <w:rFonts w:eastAsia="Malgun Gothic"/>
            <w:sz w:val="20"/>
            <w:lang w:val="en-CA" w:eastAsia="ko-KR"/>
          </w:rPr>
          <w:t xml:space="preserve"> is equal to 1</w:t>
        </w:r>
        <w:r w:rsidRPr="00951D66">
          <w:rPr>
            <w:rFonts w:eastAsia="Malgun Gothic"/>
            <w:sz w:val="20"/>
            <w:lang w:val="en-CA"/>
          </w:rPr>
          <w:t xml:space="preserve">) or a </w:t>
        </w:r>
      </w:ins>
      <w:ins w:id="278" w:author="Ye-Kui Wang" w:date="2017-09-28T17:51:00Z">
        <w:r w:rsidRPr="00951D66">
          <w:rPr>
            <w:rFonts w:eastAsia="Malgun Gothic"/>
            <w:sz w:val="20"/>
            <w:lang w:val="en-CA"/>
          </w:rPr>
          <w:t xml:space="preserve">cropped decoded </w:t>
        </w:r>
      </w:ins>
      <w:ins w:id="279" w:author="Ye-Kui Wang" w:date="2017-09-28T17:50:00Z">
        <w:r w:rsidRPr="00951D66">
          <w:rPr>
            <w:rFonts w:eastAsia="Malgun Gothic"/>
            <w:sz w:val="20"/>
            <w:lang w:val="en-CA"/>
          </w:rPr>
          <w:t xml:space="preserve">picture (when </w:t>
        </w:r>
        <w:proofErr w:type="spellStart"/>
        <w:r w:rsidRPr="00951D66">
          <w:rPr>
            <w:rFonts w:eastAsia="Malgun Gothic"/>
            <w:sz w:val="20"/>
            <w:lang w:val="en-CA" w:eastAsia="ko-KR"/>
          </w:rPr>
          <w:t>RegionWisePackingFlag</w:t>
        </w:r>
        <w:proofErr w:type="spellEnd"/>
        <w:r w:rsidRPr="00951D66">
          <w:rPr>
            <w:rFonts w:eastAsia="Malgun Gothic"/>
            <w:sz w:val="20"/>
            <w:lang w:val="en-CA" w:eastAsia="ko-KR"/>
          </w:rPr>
          <w:t xml:space="preserve"> is equal to</w:t>
        </w:r>
      </w:ins>
      <w:ins w:id="280" w:author="Ye-Kui Wang" w:date="2017-09-28T17:54:00Z">
        <w:r w:rsidRPr="00951D66">
          <w:rPr>
            <w:rFonts w:eastAsia="Malgun Gothic"/>
            <w:sz w:val="20"/>
            <w:lang w:val="en-CA" w:eastAsia="ko-KR"/>
          </w:rPr>
          <w:t> </w:t>
        </w:r>
      </w:ins>
      <w:ins w:id="281" w:author="Ye-Kui Wang" w:date="2017-09-28T17:51:00Z">
        <w:r w:rsidRPr="00951D66">
          <w:rPr>
            <w:rFonts w:eastAsia="Malgun Gothic"/>
            <w:sz w:val="20"/>
            <w:lang w:val="en-CA" w:eastAsia="ko-KR"/>
          </w:rPr>
          <w:t>0</w:t>
        </w:r>
      </w:ins>
      <w:ins w:id="282" w:author="Ye-Kui Wang" w:date="2017-09-28T17:50:00Z">
        <w:r w:rsidRPr="00951D66">
          <w:rPr>
            <w:rFonts w:eastAsia="Malgun Gothic"/>
            <w:sz w:val="20"/>
            <w:lang w:val="en-CA"/>
          </w:rPr>
          <w:t>)</w:t>
        </w:r>
      </w:ins>
      <w:r w:rsidRPr="00951D66">
        <w:rPr>
          <w:rFonts w:eastAsia="Malgun Gothic"/>
          <w:sz w:val="20"/>
          <w:lang w:val="en-CA"/>
        </w:rPr>
        <w:t>, and</w:t>
      </w:r>
    </w:p>
    <w:p w:rsidR="00FD05AE" w:rsidRPr="00951D66" w:rsidRDefault="00FD05AE" w:rsidP="00FD05AE">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val="en-CA"/>
        </w:rPr>
      </w:pPr>
      <w:r w:rsidRPr="00951D66">
        <w:rPr>
          <w:rFonts w:eastAsia="Malgun Gothic"/>
          <w:sz w:val="20"/>
          <w:lang w:val="en-CA"/>
        </w:rPr>
        <w:t>–</w:t>
      </w:r>
      <w:r w:rsidRPr="00951D66">
        <w:rPr>
          <w:rFonts w:eastAsia="Malgun Gothic"/>
          <w:sz w:val="20"/>
          <w:lang w:val="en-CA"/>
        </w:rPr>
        <w:tab/>
      </w:r>
      <w:proofErr w:type="spellStart"/>
      <w:r w:rsidRPr="00951D66">
        <w:rPr>
          <w:rFonts w:eastAsia="Malgun Gothic"/>
          <w:sz w:val="20"/>
          <w:lang w:val="en-CA"/>
        </w:rPr>
        <w:t>pictureWidth</w:t>
      </w:r>
      <w:proofErr w:type="spellEnd"/>
      <w:r w:rsidRPr="00951D66">
        <w:rPr>
          <w:rFonts w:eastAsia="Malgun Gothic"/>
          <w:sz w:val="20"/>
          <w:lang w:val="en-CA"/>
        </w:rPr>
        <w:t xml:space="preserve"> and </w:t>
      </w:r>
      <w:proofErr w:type="spellStart"/>
      <w:r w:rsidRPr="00951D66">
        <w:rPr>
          <w:rFonts w:eastAsia="Malgun Gothic"/>
          <w:sz w:val="20"/>
          <w:lang w:val="en-CA"/>
        </w:rPr>
        <w:t>pictureHeight</w:t>
      </w:r>
      <w:proofErr w:type="spellEnd"/>
      <w:r w:rsidRPr="00951D66">
        <w:rPr>
          <w:rFonts w:eastAsia="Malgun Gothic"/>
          <w:sz w:val="20"/>
          <w:lang w:val="en-CA"/>
        </w:rPr>
        <w:t xml:space="preserve">, which are the width and height, respectively, of a </w:t>
      </w:r>
      <w:proofErr w:type="spellStart"/>
      <w:r w:rsidRPr="00951D66">
        <w:rPr>
          <w:rFonts w:eastAsia="Malgun Gothic"/>
          <w:sz w:val="20"/>
          <w:lang w:val="en-CA"/>
        </w:rPr>
        <w:t>monoscopic</w:t>
      </w:r>
      <w:proofErr w:type="spellEnd"/>
      <w:r w:rsidRPr="00951D66">
        <w:rPr>
          <w:rFonts w:eastAsia="Malgun Gothic"/>
          <w:sz w:val="20"/>
          <w:lang w:val="en-CA"/>
        </w:rPr>
        <w:t xml:space="preserve"> projected </w:t>
      </w:r>
      <w:proofErr w:type="spellStart"/>
      <w:r w:rsidRPr="00951D66">
        <w:rPr>
          <w:rFonts w:eastAsia="Malgun Gothic"/>
          <w:sz w:val="20"/>
          <w:lang w:val="en-CA"/>
        </w:rPr>
        <w:t>luma</w:t>
      </w:r>
      <w:proofErr w:type="spellEnd"/>
      <w:r w:rsidRPr="00951D66">
        <w:rPr>
          <w:rFonts w:eastAsia="Malgun Gothic"/>
          <w:sz w:val="20"/>
          <w:lang w:val="en-CA"/>
        </w:rPr>
        <w:t xml:space="preserve"> picture</w:t>
      </w:r>
      <w:ins w:id="283" w:author="Ye-Kui Wang" w:date="2017-09-28T17:52:00Z">
        <w:r w:rsidRPr="00951D66">
          <w:rPr>
            <w:rFonts w:eastAsia="Malgun Gothic"/>
            <w:sz w:val="20"/>
            <w:lang w:val="en-CA"/>
          </w:rPr>
          <w:t xml:space="preserve"> (when </w:t>
        </w:r>
        <w:proofErr w:type="spellStart"/>
        <w:r w:rsidRPr="00951D66">
          <w:rPr>
            <w:rFonts w:eastAsia="Malgun Gothic"/>
            <w:sz w:val="20"/>
            <w:lang w:val="en-CA" w:eastAsia="ko-KR"/>
          </w:rPr>
          <w:t>RegionWisePackingFlag</w:t>
        </w:r>
        <w:proofErr w:type="spellEnd"/>
        <w:r w:rsidRPr="00951D66">
          <w:rPr>
            <w:rFonts w:eastAsia="Malgun Gothic"/>
            <w:sz w:val="20"/>
            <w:lang w:val="en-CA" w:eastAsia="ko-KR"/>
          </w:rPr>
          <w:t xml:space="preserve"> is equal to 1</w:t>
        </w:r>
        <w:r w:rsidRPr="00951D66">
          <w:rPr>
            <w:rFonts w:eastAsia="Malgun Gothic"/>
            <w:sz w:val="20"/>
            <w:lang w:val="en-CA"/>
          </w:rPr>
          <w:t xml:space="preserve">) or a </w:t>
        </w:r>
        <w:proofErr w:type="spellStart"/>
        <w:r w:rsidRPr="00951D66">
          <w:rPr>
            <w:rFonts w:eastAsia="Malgun Gothic"/>
            <w:sz w:val="20"/>
            <w:lang w:val="en-CA"/>
          </w:rPr>
          <w:t>monoscopic</w:t>
        </w:r>
        <w:proofErr w:type="spellEnd"/>
        <w:r w:rsidRPr="00951D66">
          <w:rPr>
            <w:rFonts w:eastAsia="Malgun Gothic"/>
            <w:sz w:val="20"/>
            <w:lang w:val="en-CA"/>
          </w:rPr>
          <w:t xml:space="preserve"> cropped decoded picture (when </w:t>
        </w:r>
        <w:proofErr w:type="spellStart"/>
        <w:r w:rsidRPr="00951D66">
          <w:rPr>
            <w:rFonts w:eastAsia="Malgun Gothic"/>
            <w:sz w:val="20"/>
            <w:lang w:val="en-CA" w:eastAsia="ko-KR"/>
          </w:rPr>
          <w:t>RegionWisePackingFlag</w:t>
        </w:r>
        <w:proofErr w:type="spellEnd"/>
        <w:r w:rsidRPr="00951D66">
          <w:rPr>
            <w:rFonts w:eastAsia="Malgun Gothic"/>
            <w:sz w:val="20"/>
            <w:lang w:val="en-CA" w:eastAsia="ko-KR"/>
          </w:rPr>
          <w:t xml:space="preserve"> is equal to 0</w:t>
        </w:r>
        <w:r w:rsidRPr="00951D66">
          <w:rPr>
            <w:rFonts w:eastAsia="Malgun Gothic"/>
            <w:sz w:val="20"/>
            <w:lang w:val="en-CA"/>
          </w:rPr>
          <w:t>)</w:t>
        </w:r>
      </w:ins>
      <w:r w:rsidRPr="00951D66">
        <w:rPr>
          <w:rFonts w:eastAsia="Malgun Gothic"/>
          <w:sz w:val="20"/>
          <w:lang w:val="en-CA"/>
        </w:rPr>
        <w:t xml:space="preserve">, in </w:t>
      </w:r>
      <w:proofErr w:type="spellStart"/>
      <w:r w:rsidRPr="00951D66">
        <w:rPr>
          <w:rFonts w:eastAsia="Malgun Gothic"/>
          <w:sz w:val="20"/>
          <w:lang w:val="en-CA"/>
        </w:rPr>
        <w:t>luma</w:t>
      </w:r>
      <w:proofErr w:type="spellEnd"/>
      <w:r w:rsidRPr="00951D66">
        <w:rPr>
          <w:rFonts w:eastAsia="Malgun Gothic"/>
          <w:sz w:val="20"/>
          <w:lang w:val="en-CA"/>
        </w:rPr>
        <w:t xml:space="preserve"> samples.</w:t>
      </w:r>
    </w:p>
    <w:p w:rsidR="00FD05AE" w:rsidRPr="00951D66" w:rsidRDefault="00FD05AE" w:rsidP="00FD05AE">
      <w:pPr>
        <w:jc w:val="both"/>
        <w:rPr>
          <w:rFonts w:eastAsia="Malgun Gothic"/>
          <w:sz w:val="20"/>
          <w:lang w:val="en-CA" w:eastAsia="ko-KR"/>
        </w:rPr>
      </w:pPr>
      <w:r w:rsidRPr="00951D66">
        <w:rPr>
          <w:rFonts w:eastAsia="Malgun Gothic"/>
          <w:sz w:val="20"/>
          <w:lang w:val="en-CA" w:eastAsia="ko-KR"/>
        </w:rPr>
        <w:t>Outputs of this clause are:</w:t>
      </w:r>
    </w:p>
    <w:p w:rsidR="00FD05AE" w:rsidRPr="00951D66" w:rsidRDefault="00FD05AE" w:rsidP="00FD05AE">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val="en-CA"/>
        </w:rPr>
      </w:pPr>
      <w:r w:rsidRPr="00951D66">
        <w:rPr>
          <w:rFonts w:eastAsia="Malgun Gothic"/>
          <w:sz w:val="20"/>
          <w:lang w:val="en-CA"/>
        </w:rPr>
        <w:t>–</w:t>
      </w:r>
      <w:r w:rsidRPr="00951D66">
        <w:rPr>
          <w:rFonts w:eastAsia="Malgun Gothic"/>
          <w:sz w:val="20"/>
          <w:lang w:val="en-CA"/>
        </w:rPr>
        <w:tab/>
        <w:t>sphere coordinates (</w:t>
      </w:r>
      <w:proofErr w:type="spellStart"/>
      <w:r w:rsidRPr="00951D66">
        <w:rPr>
          <w:rFonts w:eastAsia="Malgun Gothic"/>
          <w:sz w:val="20"/>
          <w:lang w:val="en-CA"/>
        </w:rPr>
        <w:t>azimuthGlobal</w:t>
      </w:r>
      <w:proofErr w:type="spellEnd"/>
      <w:r w:rsidRPr="00951D66">
        <w:rPr>
          <w:rFonts w:eastAsia="Malgun Gothic"/>
          <w:sz w:val="20"/>
          <w:lang w:val="en-CA"/>
        </w:rPr>
        <w:t xml:space="preserve">, </w:t>
      </w:r>
      <w:proofErr w:type="spellStart"/>
      <w:r w:rsidRPr="00951D66">
        <w:rPr>
          <w:rFonts w:eastAsia="Malgun Gothic"/>
          <w:sz w:val="20"/>
          <w:lang w:val="en-CA"/>
        </w:rPr>
        <w:t>elevationGlobal</w:t>
      </w:r>
      <w:proofErr w:type="spellEnd"/>
      <w:r w:rsidRPr="00951D66">
        <w:rPr>
          <w:rFonts w:eastAsia="Malgun Gothic"/>
          <w:sz w:val="20"/>
          <w:lang w:val="en-CA"/>
        </w:rPr>
        <w:t>), in units of degrees relative to the global coordinate axes, and</w:t>
      </w:r>
    </w:p>
    <w:p w:rsidR="00FD05AE" w:rsidRPr="00951D66" w:rsidRDefault="00FD05AE" w:rsidP="00FD05AE">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val="en-CA"/>
        </w:rPr>
      </w:pPr>
      <w:r w:rsidRPr="00951D66">
        <w:rPr>
          <w:rFonts w:eastAsia="Malgun Gothic"/>
          <w:sz w:val="20"/>
          <w:lang w:val="en-CA"/>
        </w:rPr>
        <w:t>–</w:t>
      </w:r>
      <w:r w:rsidRPr="00951D66">
        <w:rPr>
          <w:rFonts w:eastAsia="Malgun Gothic"/>
          <w:sz w:val="20"/>
          <w:lang w:val="en-CA"/>
        </w:rPr>
        <w:tab/>
        <w:t xml:space="preserve">when </w:t>
      </w:r>
      <w:proofErr w:type="spellStart"/>
      <w:r w:rsidRPr="00951D66">
        <w:rPr>
          <w:rFonts w:eastAsia="Malgun Gothic"/>
          <w:sz w:val="20"/>
          <w:lang w:val="en-CA"/>
        </w:rPr>
        <w:t>StereoFlag</w:t>
      </w:r>
      <w:proofErr w:type="spellEnd"/>
      <w:r w:rsidRPr="00951D66">
        <w:rPr>
          <w:rFonts w:eastAsia="Malgun Gothic"/>
          <w:sz w:val="20"/>
          <w:lang w:val="en-CA"/>
        </w:rPr>
        <w:t xml:space="preserve"> is equal to 1, the index of the constituent picture (</w:t>
      </w:r>
      <w:proofErr w:type="spellStart"/>
      <w:r w:rsidRPr="00951D66">
        <w:rPr>
          <w:rFonts w:eastAsia="Malgun Gothic"/>
          <w:sz w:val="20"/>
          <w:lang w:val="en-CA"/>
        </w:rPr>
        <w:t>constituentPicture</w:t>
      </w:r>
      <w:proofErr w:type="spellEnd"/>
      <w:r w:rsidRPr="00951D66">
        <w:rPr>
          <w:rFonts w:eastAsia="Malgun Gothic"/>
          <w:sz w:val="20"/>
          <w:lang w:val="en-CA"/>
        </w:rPr>
        <w:t>) equal to 0 or 1.</w:t>
      </w:r>
    </w:p>
    <w:p w:rsidR="00FD05AE" w:rsidRPr="00951D66" w:rsidRDefault="00FD05AE" w:rsidP="00FD05AE">
      <w:pPr>
        <w:jc w:val="both"/>
        <w:rPr>
          <w:rFonts w:eastAsia="Malgun Gothic"/>
          <w:sz w:val="20"/>
          <w:lang w:val="en-CA" w:eastAsia="ko-KR"/>
        </w:rPr>
      </w:pPr>
      <w:r w:rsidRPr="00951D66">
        <w:rPr>
          <w:rFonts w:eastAsia="Malgun Gothic"/>
          <w:sz w:val="20"/>
          <w:lang w:val="en-CA" w:eastAsia="ko-KR"/>
        </w:rPr>
        <w:t>The outputs are derived with the following ordered steps:</w:t>
      </w:r>
    </w:p>
    <w:p w:rsidR="00FD05AE" w:rsidRPr="00951D66" w:rsidRDefault="00FD05AE" w:rsidP="00FD05AE">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val="en-CA"/>
        </w:rPr>
      </w:pPr>
      <w:r w:rsidRPr="00951D66">
        <w:rPr>
          <w:rFonts w:eastAsia="Malgun Gothic"/>
          <w:sz w:val="20"/>
          <w:lang w:val="en-CA"/>
        </w:rPr>
        <w:t>–</w:t>
      </w:r>
      <w:r w:rsidRPr="00951D66">
        <w:rPr>
          <w:rFonts w:eastAsia="Malgun Gothic"/>
          <w:sz w:val="20"/>
          <w:lang w:val="en-CA"/>
        </w:rPr>
        <w:tab/>
        <w:t xml:space="preserve">If </w:t>
      </w:r>
      <w:proofErr w:type="spellStart"/>
      <w:r w:rsidRPr="00951D66">
        <w:rPr>
          <w:rFonts w:eastAsia="Malgun Gothic"/>
          <w:sz w:val="20"/>
          <w:lang w:val="en-CA"/>
        </w:rPr>
        <w:t>x</w:t>
      </w:r>
      <w:del w:id="284" w:author="Ye-Kui Wang" w:date="2017-09-28T17:52:00Z">
        <w:r w:rsidRPr="00951D66" w:rsidDel="003E63F8">
          <w:rPr>
            <w:rFonts w:eastAsia="Malgun Gothic"/>
            <w:sz w:val="20"/>
            <w:lang w:val="en-CA"/>
          </w:rPr>
          <w:delText>Proj</w:delText>
        </w:r>
      </w:del>
      <w:r w:rsidRPr="00951D66">
        <w:rPr>
          <w:rFonts w:eastAsia="Malgun Gothic"/>
          <w:sz w:val="20"/>
          <w:lang w:val="en-CA"/>
        </w:rPr>
        <w:t>Picture</w:t>
      </w:r>
      <w:proofErr w:type="spellEnd"/>
      <w:r w:rsidRPr="00951D66">
        <w:rPr>
          <w:rFonts w:eastAsia="Malgun Gothic"/>
          <w:sz w:val="20"/>
          <w:lang w:val="en-CA"/>
        </w:rPr>
        <w:t xml:space="preserve"> is greater than or equal to </w:t>
      </w:r>
      <w:proofErr w:type="spellStart"/>
      <w:r w:rsidRPr="00951D66">
        <w:rPr>
          <w:rFonts w:eastAsia="Malgun Gothic"/>
          <w:sz w:val="20"/>
          <w:lang w:val="en-CA"/>
        </w:rPr>
        <w:t>pictureWidth</w:t>
      </w:r>
      <w:proofErr w:type="spellEnd"/>
      <w:r w:rsidRPr="00951D66">
        <w:rPr>
          <w:rFonts w:eastAsia="Malgun Gothic"/>
          <w:sz w:val="20"/>
          <w:lang w:val="en-CA"/>
        </w:rPr>
        <w:t xml:space="preserve"> or </w:t>
      </w:r>
      <w:proofErr w:type="spellStart"/>
      <w:r w:rsidRPr="00951D66">
        <w:rPr>
          <w:rFonts w:eastAsia="Malgun Gothic"/>
          <w:sz w:val="20"/>
          <w:lang w:val="en-CA"/>
        </w:rPr>
        <w:t>y</w:t>
      </w:r>
      <w:del w:id="285" w:author="Ye-Kui Wang" w:date="2017-09-28T17:53:00Z">
        <w:r w:rsidRPr="00951D66" w:rsidDel="003E63F8">
          <w:rPr>
            <w:rFonts w:eastAsia="Malgun Gothic"/>
            <w:sz w:val="20"/>
            <w:lang w:val="en-CA"/>
          </w:rPr>
          <w:delText>Proj</w:delText>
        </w:r>
      </w:del>
      <w:r w:rsidRPr="00951D66">
        <w:rPr>
          <w:rFonts w:eastAsia="Malgun Gothic"/>
          <w:sz w:val="20"/>
          <w:lang w:val="en-CA"/>
        </w:rPr>
        <w:t>Picture</w:t>
      </w:r>
      <w:proofErr w:type="spellEnd"/>
      <w:r w:rsidRPr="00951D66">
        <w:rPr>
          <w:rFonts w:eastAsia="Malgun Gothic"/>
          <w:sz w:val="20"/>
          <w:lang w:val="en-CA"/>
        </w:rPr>
        <w:t xml:space="preserve"> is greater than or equal to </w:t>
      </w:r>
      <w:proofErr w:type="spellStart"/>
      <w:r w:rsidRPr="00951D66">
        <w:rPr>
          <w:rFonts w:eastAsia="Malgun Gothic"/>
          <w:sz w:val="20"/>
          <w:lang w:val="en-CA"/>
        </w:rPr>
        <w:t>pictureHeight</w:t>
      </w:r>
      <w:proofErr w:type="spellEnd"/>
      <w:r w:rsidRPr="00951D66">
        <w:rPr>
          <w:rFonts w:eastAsia="Malgun Gothic"/>
          <w:sz w:val="20"/>
          <w:lang w:val="en-CA"/>
        </w:rPr>
        <w:t>, the following applies:</w:t>
      </w:r>
    </w:p>
    <w:p w:rsidR="00FD05AE" w:rsidRPr="00951D66" w:rsidRDefault="00FD05AE" w:rsidP="00FD05AE">
      <w:pPr>
        <w:tabs>
          <w:tab w:val="clear" w:pos="360"/>
          <w:tab w:val="clear" w:pos="720"/>
          <w:tab w:val="clear" w:pos="1440"/>
          <w:tab w:val="left" w:pos="1191"/>
          <w:tab w:val="left" w:pos="1588"/>
          <w:tab w:val="left" w:pos="1985"/>
        </w:tabs>
        <w:ind w:left="810" w:hanging="360"/>
        <w:jc w:val="both"/>
        <w:rPr>
          <w:rFonts w:eastAsia="Malgun Gothic"/>
          <w:sz w:val="20"/>
          <w:lang w:val="en-CA"/>
        </w:rPr>
      </w:pPr>
      <w:r w:rsidRPr="00951D66">
        <w:rPr>
          <w:rFonts w:eastAsia="Malgun Gothic"/>
          <w:sz w:val="20"/>
          <w:lang w:val="en-CA"/>
        </w:rPr>
        <w:t>–</w:t>
      </w:r>
      <w:r w:rsidRPr="00951D66">
        <w:rPr>
          <w:rFonts w:eastAsia="Malgun Gothic"/>
          <w:sz w:val="20"/>
          <w:lang w:val="en-CA"/>
        </w:rPr>
        <w:tab/>
      </w:r>
      <w:proofErr w:type="spellStart"/>
      <w:r w:rsidRPr="00951D66">
        <w:rPr>
          <w:rFonts w:eastAsia="Malgun Gothic"/>
          <w:sz w:val="20"/>
          <w:lang w:val="en-CA"/>
        </w:rPr>
        <w:t>constituentPicture</w:t>
      </w:r>
      <w:proofErr w:type="spellEnd"/>
      <w:r w:rsidRPr="00951D66">
        <w:rPr>
          <w:rFonts w:eastAsia="Malgun Gothic"/>
          <w:sz w:val="20"/>
          <w:lang w:val="en-CA"/>
        </w:rPr>
        <w:t xml:space="preserve"> is set equal to 1.</w:t>
      </w:r>
    </w:p>
    <w:p w:rsidR="00FD05AE" w:rsidRPr="00951D66" w:rsidRDefault="00FD05AE" w:rsidP="00FD05AE">
      <w:pPr>
        <w:tabs>
          <w:tab w:val="clear" w:pos="360"/>
          <w:tab w:val="clear" w:pos="720"/>
          <w:tab w:val="clear" w:pos="1440"/>
          <w:tab w:val="left" w:pos="1191"/>
          <w:tab w:val="left" w:pos="1588"/>
          <w:tab w:val="left" w:pos="1985"/>
        </w:tabs>
        <w:ind w:left="810" w:hanging="360"/>
        <w:jc w:val="both"/>
        <w:rPr>
          <w:rFonts w:eastAsia="Malgun Gothic"/>
          <w:sz w:val="20"/>
          <w:lang w:val="en-CA"/>
        </w:rPr>
      </w:pPr>
      <w:r w:rsidRPr="00951D66">
        <w:rPr>
          <w:rFonts w:eastAsia="Malgun Gothic"/>
          <w:sz w:val="20"/>
          <w:lang w:val="en-CA"/>
        </w:rPr>
        <w:t>–</w:t>
      </w:r>
      <w:r w:rsidRPr="00951D66">
        <w:rPr>
          <w:rFonts w:eastAsia="Malgun Gothic"/>
          <w:sz w:val="20"/>
          <w:lang w:val="en-CA"/>
        </w:rPr>
        <w:tab/>
        <w:t xml:space="preserve">If </w:t>
      </w:r>
      <w:proofErr w:type="spellStart"/>
      <w:r w:rsidRPr="00951D66">
        <w:rPr>
          <w:rFonts w:eastAsia="Malgun Gothic"/>
          <w:sz w:val="20"/>
          <w:lang w:val="en-CA"/>
        </w:rPr>
        <w:t>x</w:t>
      </w:r>
      <w:del w:id="286" w:author="Ye-Kui Wang" w:date="2017-09-28T17:53:00Z">
        <w:r w:rsidRPr="00951D66" w:rsidDel="003E63F8">
          <w:rPr>
            <w:rFonts w:eastAsia="Malgun Gothic"/>
            <w:sz w:val="20"/>
            <w:lang w:val="en-CA"/>
          </w:rPr>
          <w:delText>Proj</w:delText>
        </w:r>
      </w:del>
      <w:r w:rsidRPr="00951D66">
        <w:rPr>
          <w:rFonts w:eastAsia="Malgun Gothic"/>
          <w:sz w:val="20"/>
          <w:lang w:val="en-CA"/>
        </w:rPr>
        <w:t>Picture</w:t>
      </w:r>
      <w:proofErr w:type="spellEnd"/>
      <w:r w:rsidRPr="00951D66">
        <w:rPr>
          <w:rFonts w:eastAsia="Malgun Gothic"/>
          <w:sz w:val="20"/>
          <w:lang w:val="en-CA"/>
        </w:rPr>
        <w:t xml:space="preserve"> is greater than or equal to </w:t>
      </w:r>
      <w:proofErr w:type="spellStart"/>
      <w:r w:rsidRPr="00951D66">
        <w:rPr>
          <w:rFonts w:eastAsia="Malgun Gothic"/>
          <w:sz w:val="20"/>
          <w:lang w:val="en-CA"/>
        </w:rPr>
        <w:t>pictureWidth</w:t>
      </w:r>
      <w:proofErr w:type="spellEnd"/>
      <w:r w:rsidRPr="00951D66">
        <w:rPr>
          <w:rFonts w:eastAsia="Malgun Gothic"/>
          <w:sz w:val="20"/>
          <w:lang w:val="en-CA"/>
        </w:rPr>
        <w:t xml:space="preserve">, </w:t>
      </w:r>
      <w:proofErr w:type="spellStart"/>
      <w:r w:rsidRPr="00951D66">
        <w:rPr>
          <w:rFonts w:eastAsia="Malgun Gothic"/>
          <w:sz w:val="20"/>
          <w:lang w:val="en-CA"/>
        </w:rPr>
        <w:t>x</w:t>
      </w:r>
      <w:del w:id="287" w:author="Ye-Kui Wang" w:date="2017-09-28T17:53:00Z">
        <w:r w:rsidRPr="00951D66" w:rsidDel="003E63F8">
          <w:rPr>
            <w:rFonts w:eastAsia="Malgun Gothic"/>
            <w:sz w:val="20"/>
            <w:lang w:val="en-CA"/>
          </w:rPr>
          <w:delText>Proj</w:delText>
        </w:r>
      </w:del>
      <w:r w:rsidRPr="00951D66">
        <w:rPr>
          <w:rFonts w:eastAsia="Malgun Gothic"/>
          <w:sz w:val="20"/>
          <w:lang w:val="en-CA"/>
        </w:rPr>
        <w:t>Picture</w:t>
      </w:r>
      <w:proofErr w:type="spellEnd"/>
      <w:r w:rsidRPr="00951D66">
        <w:rPr>
          <w:rFonts w:eastAsia="Malgun Gothic"/>
          <w:sz w:val="20"/>
          <w:lang w:val="en-CA"/>
        </w:rPr>
        <w:t xml:space="preserve"> is set to </w:t>
      </w:r>
      <w:proofErr w:type="spellStart"/>
      <w:r w:rsidRPr="00951D66">
        <w:rPr>
          <w:rFonts w:eastAsia="Malgun Gothic"/>
          <w:sz w:val="20"/>
          <w:lang w:val="en-CA"/>
        </w:rPr>
        <w:t>x</w:t>
      </w:r>
      <w:del w:id="288" w:author="Ye-Kui Wang" w:date="2017-09-28T17:53:00Z">
        <w:r w:rsidRPr="00951D66" w:rsidDel="003E63F8">
          <w:rPr>
            <w:rFonts w:eastAsia="Malgun Gothic"/>
            <w:sz w:val="20"/>
            <w:lang w:val="en-CA"/>
          </w:rPr>
          <w:delText>Proj</w:delText>
        </w:r>
      </w:del>
      <w:r w:rsidRPr="00951D66">
        <w:rPr>
          <w:rFonts w:eastAsia="Malgun Gothic"/>
          <w:sz w:val="20"/>
          <w:lang w:val="en-CA"/>
        </w:rPr>
        <w:t>Picture</w:t>
      </w:r>
      <w:proofErr w:type="spellEnd"/>
      <w:r w:rsidRPr="00951D66">
        <w:rPr>
          <w:rFonts w:eastAsia="Malgun Gothic"/>
          <w:sz w:val="20"/>
          <w:lang w:val="en-CA"/>
        </w:rPr>
        <w:t> − </w:t>
      </w:r>
      <w:proofErr w:type="spellStart"/>
      <w:r w:rsidRPr="00951D66">
        <w:rPr>
          <w:rFonts w:eastAsia="Malgun Gothic"/>
          <w:sz w:val="20"/>
          <w:lang w:val="en-CA"/>
        </w:rPr>
        <w:t>pictureWidth</w:t>
      </w:r>
      <w:proofErr w:type="spellEnd"/>
      <w:r w:rsidRPr="00951D66">
        <w:rPr>
          <w:rFonts w:eastAsia="Malgun Gothic"/>
          <w:sz w:val="20"/>
          <w:lang w:val="en-CA"/>
        </w:rPr>
        <w:t>.</w:t>
      </w:r>
    </w:p>
    <w:p w:rsidR="00FD05AE" w:rsidRPr="00951D66" w:rsidRDefault="00FD05AE" w:rsidP="00FD05AE">
      <w:pPr>
        <w:tabs>
          <w:tab w:val="clear" w:pos="360"/>
          <w:tab w:val="clear" w:pos="720"/>
          <w:tab w:val="clear" w:pos="1440"/>
          <w:tab w:val="left" w:pos="1191"/>
          <w:tab w:val="left" w:pos="1588"/>
          <w:tab w:val="left" w:pos="1985"/>
        </w:tabs>
        <w:ind w:left="810" w:hanging="360"/>
        <w:jc w:val="both"/>
        <w:rPr>
          <w:rFonts w:eastAsia="Malgun Gothic"/>
          <w:sz w:val="20"/>
          <w:lang w:val="en-CA"/>
        </w:rPr>
      </w:pPr>
      <w:r w:rsidRPr="00951D66">
        <w:rPr>
          <w:rFonts w:eastAsia="Malgun Gothic"/>
          <w:sz w:val="20"/>
          <w:lang w:val="en-CA"/>
        </w:rPr>
        <w:t>–</w:t>
      </w:r>
      <w:r w:rsidRPr="00951D66">
        <w:rPr>
          <w:rFonts w:eastAsia="Malgun Gothic"/>
          <w:sz w:val="20"/>
          <w:lang w:val="en-CA"/>
        </w:rPr>
        <w:tab/>
        <w:t xml:space="preserve">If </w:t>
      </w:r>
      <w:proofErr w:type="spellStart"/>
      <w:r w:rsidRPr="00951D66">
        <w:rPr>
          <w:rFonts w:eastAsia="Malgun Gothic"/>
          <w:sz w:val="20"/>
          <w:lang w:val="en-CA"/>
        </w:rPr>
        <w:t>y</w:t>
      </w:r>
      <w:del w:id="289" w:author="Ye-Kui Wang" w:date="2017-09-28T17:53:00Z">
        <w:r w:rsidRPr="00951D66" w:rsidDel="003E63F8">
          <w:rPr>
            <w:rFonts w:eastAsia="Malgun Gothic"/>
            <w:sz w:val="20"/>
            <w:lang w:val="en-CA"/>
          </w:rPr>
          <w:delText>Proj</w:delText>
        </w:r>
      </w:del>
      <w:r w:rsidRPr="00951D66">
        <w:rPr>
          <w:rFonts w:eastAsia="Malgun Gothic"/>
          <w:sz w:val="20"/>
          <w:lang w:val="en-CA"/>
        </w:rPr>
        <w:t>Picture</w:t>
      </w:r>
      <w:proofErr w:type="spellEnd"/>
      <w:r w:rsidRPr="00951D66">
        <w:rPr>
          <w:rFonts w:eastAsia="Malgun Gothic"/>
          <w:sz w:val="20"/>
          <w:lang w:val="en-CA"/>
        </w:rPr>
        <w:t xml:space="preserve"> is greater than or equal to </w:t>
      </w:r>
      <w:proofErr w:type="spellStart"/>
      <w:r w:rsidRPr="00951D66">
        <w:rPr>
          <w:rFonts w:eastAsia="Malgun Gothic"/>
          <w:sz w:val="20"/>
          <w:lang w:val="en-CA"/>
        </w:rPr>
        <w:t>pictureHeight</w:t>
      </w:r>
      <w:proofErr w:type="spellEnd"/>
      <w:r w:rsidRPr="00951D66">
        <w:rPr>
          <w:rFonts w:eastAsia="Malgun Gothic"/>
          <w:sz w:val="20"/>
          <w:lang w:val="en-CA"/>
        </w:rPr>
        <w:t xml:space="preserve">, </w:t>
      </w:r>
      <w:proofErr w:type="spellStart"/>
      <w:r w:rsidRPr="00951D66">
        <w:rPr>
          <w:rFonts w:eastAsia="Malgun Gothic"/>
          <w:sz w:val="20"/>
          <w:lang w:val="en-CA"/>
        </w:rPr>
        <w:t>y</w:t>
      </w:r>
      <w:del w:id="290" w:author="Ye-Kui Wang" w:date="2017-09-28T17:53:00Z">
        <w:r w:rsidRPr="00951D66" w:rsidDel="003E63F8">
          <w:rPr>
            <w:rFonts w:eastAsia="Malgun Gothic"/>
            <w:sz w:val="20"/>
            <w:lang w:val="en-CA"/>
          </w:rPr>
          <w:delText>Proj</w:delText>
        </w:r>
      </w:del>
      <w:r w:rsidRPr="00951D66">
        <w:rPr>
          <w:rFonts w:eastAsia="Malgun Gothic"/>
          <w:sz w:val="20"/>
          <w:lang w:val="en-CA"/>
        </w:rPr>
        <w:t>Picture</w:t>
      </w:r>
      <w:proofErr w:type="spellEnd"/>
      <w:r w:rsidRPr="00951D66">
        <w:rPr>
          <w:rFonts w:eastAsia="Malgun Gothic"/>
          <w:sz w:val="20"/>
          <w:lang w:val="en-CA"/>
        </w:rPr>
        <w:t xml:space="preserve"> is set to </w:t>
      </w:r>
      <w:proofErr w:type="spellStart"/>
      <w:r w:rsidRPr="00951D66">
        <w:rPr>
          <w:rFonts w:eastAsia="Malgun Gothic"/>
          <w:sz w:val="20"/>
          <w:lang w:val="en-CA"/>
        </w:rPr>
        <w:t>y</w:t>
      </w:r>
      <w:del w:id="291" w:author="Ye-Kui Wang" w:date="2017-09-28T17:53:00Z">
        <w:r w:rsidRPr="00951D66" w:rsidDel="003E63F8">
          <w:rPr>
            <w:rFonts w:eastAsia="Malgun Gothic"/>
            <w:sz w:val="20"/>
            <w:lang w:val="en-CA"/>
          </w:rPr>
          <w:delText>Proj</w:delText>
        </w:r>
      </w:del>
      <w:r w:rsidRPr="00951D66">
        <w:rPr>
          <w:rFonts w:eastAsia="Malgun Gothic"/>
          <w:sz w:val="20"/>
          <w:lang w:val="en-CA"/>
        </w:rPr>
        <w:t>Picture</w:t>
      </w:r>
      <w:proofErr w:type="spellEnd"/>
      <w:r w:rsidRPr="00951D66">
        <w:rPr>
          <w:rFonts w:eastAsia="Malgun Gothic"/>
          <w:sz w:val="20"/>
          <w:lang w:val="en-CA"/>
        </w:rPr>
        <w:t> − </w:t>
      </w:r>
      <w:proofErr w:type="spellStart"/>
      <w:r w:rsidRPr="00951D66">
        <w:rPr>
          <w:rFonts w:eastAsia="Malgun Gothic"/>
          <w:sz w:val="20"/>
          <w:lang w:val="en-CA"/>
        </w:rPr>
        <w:t>pictureHeight</w:t>
      </w:r>
      <w:proofErr w:type="spellEnd"/>
      <w:r w:rsidRPr="00951D66">
        <w:rPr>
          <w:rFonts w:eastAsia="Malgun Gothic"/>
          <w:sz w:val="20"/>
          <w:lang w:val="en-CA"/>
        </w:rPr>
        <w:t>.</w:t>
      </w:r>
    </w:p>
    <w:p w:rsidR="00FD05AE" w:rsidRPr="00951D66" w:rsidRDefault="00FD05AE" w:rsidP="00FD05AE">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val="en-CA"/>
        </w:rPr>
      </w:pPr>
      <w:r w:rsidRPr="00951D66">
        <w:rPr>
          <w:rFonts w:eastAsia="Malgun Gothic"/>
          <w:sz w:val="20"/>
          <w:lang w:val="en-CA"/>
        </w:rPr>
        <w:t>–</w:t>
      </w:r>
      <w:r w:rsidRPr="00951D66">
        <w:rPr>
          <w:rFonts w:eastAsia="Malgun Gothic"/>
          <w:sz w:val="20"/>
          <w:lang w:val="en-CA"/>
        </w:rPr>
        <w:tab/>
        <w:t xml:space="preserve">Otherwise, </w:t>
      </w:r>
      <w:proofErr w:type="spellStart"/>
      <w:r w:rsidRPr="00951D66">
        <w:rPr>
          <w:rFonts w:eastAsia="Malgun Gothic"/>
          <w:sz w:val="20"/>
          <w:lang w:val="en-CA"/>
        </w:rPr>
        <w:t>constituentPicture</w:t>
      </w:r>
      <w:proofErr w:type="spellEnd"/>
      <w:r w:rsidRPr="00951D66">
        <w:rPr>
          <w:rFonts w:eastAsia="Malgun Gothic"/>
          <w:sz w:val="20"/>
          <w:lang w:val="en-CA"/>
        </w:rPr>
        <w:t xml:space="preserve"> is set equal to 0.</w:t>
      </w:r>
    </w:p>
    <w:p w:rsidR="00FD05AE" w:rsidRPr="00951D66" w:rsidRDefault="00FD05AE" w:rsidP="00FD05AE">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val="en-CA"/>
        </w:rPr>
      </w:pPr>
      <w:r w:rsidRPr="00951D66">
        <w:rPr>
          <w:rFonts w:eastAsia="Malgun Gothic"/>
          <w:sz w:val="20"/>
          <w:lang w:val="en-CA"/>
        </w:rPr>
        <w:lastRenderedPageBreak/>
        <w:t>–</w:t>
      </w:r>
      <w:r w:rsidRPr="00951D66">
        <w:rPr>
          <w:rFonts w:eastAsia="Malgun Gothic"/>
          <w:sz w:val="20"/>
          <w:lang w:val="en-CA"/>
        </w:rPr>
        <w:tab/>
        <w:t xml:space="preserve">Clause </w:t>
      </w:r>
      <w:r w:rsidRPr="00951D66">
        <w:rPr>
          <w:rFonts w:eastAsia="Calibri"/>
          <w:sz w:val="20"/>
          <w:lang w:val="en-CA"/>
        </w:rPr>
        <w:fldChar w:fldCharType="begin"/>
      </w:r>
      <w:r w:rsidRPr="00951D66">
        <w:rPr>
          <w:rFonts w:eastAsia="Calibri"/>
          <w:sz w:val="20"/>
          <w:lang w:val="en-CA"/>
        </w:rPr>
        <w:instrText xml:space="preserve"> REF Projection \h  \* MERGEFORMAT </w:instrText>
      </w:r>
      <w:r w:rsidRPr="00951D66">
        <w:rPr>
          <w:rFonts w:eastAsia="Calibri"/>
          <w:sz w:val="20"/>
          <w:lang w:val="en-CA"/>
        </w:rPr>
      </w:r>
      <w:r w:rsidRPr="00951D66">
        <w:rPr>
          <w:rFonts w:eastAsia="Calibri"/>
          <w:sz w:val="20"/>
          <w:lang w:val="en-CA"/>
        </w:rPr>
        <w:fldChar w:fldCharType="separate"/>
      </w:r>
      <w:r w:rsidRPr="00951D66">
        <w:rPr>
          <w:sz w:val="20"/>
          <w:lang w:val="en-CA"/>
        </w:rPr>
        <w:t>D.3.41.5.2</w:t>
      </w:r>
      <w:r w:rsidRPr="00951D66">
        <w:rPr>
          <w:rFonts w:eastAsia="Calibri"/>
          <w:sz w:val="20"/>
          <w:lang w:val="en-CA"/>
        </w:rPr>
        <w:fldChar w:fldCharType="end"/>
      </w:r>
      <w:r w:rsidRPr="00951D66">
        <w:rPr>
          <w:rFonts w:eastAsia="Malgun Gothic"/>
          <w:sz w:val="20"/>
          <w:lang w:val="en-CA"/>
        </w:rPr>
        <w:t xml:space="preserve"> is invoked with </w:t>
      </w:r>
      <w:proofErr w:type="spellStart"/>
      <w:r w:rsidRPr="00951D66">
        <w:rPr>
          <w:rFonts w:eastAsia="Malgun Gothic"/>
          <w:sz w:val="20"/>
          <w:lang w:val="en-CA"/>
        </w:rPr>
        <w:t>pictureWidth</w:t>
      </w:r>
      <w:proofErr w:type="spellEnd"/>
      <w:r w:rsidRPr="00951D66">
        <w:rPr>
          <w:rFonts w:eastAsia="Malgun Gothic"/>
          <w:sz w:val="20"/>
          <w:lang w:val="en-CA"/>
        </w:rPr>
        <w:t xml:space="preserve">, </w:t>
      </w:r>
      <w:proofErr w:type="spellStart"/>
      <w:r w:rsidRPr="00951D66">
        <w:rPr>
          <w:rFonts w:eastAsia="Malgun Gothic"/>
          <w:sz w:val="20"/>
          <w:lang w:val="en-CA"/>
        </w:rPr>
        <w:t>pictureHeight</w:t>
      </w:r>
      <w:proofErr w:type="spellEnd"/>
      <w:r w:rsidRPr="00951D66">
        <w:rPr>
          <w:rFonts w:eastAsia="Malgun Gothic"/>
          <w:sz w:val="20"/>
          <w:lang w:val="en-CA"/>
        </w:rPr>
        <w:t xml:space="preserve">, </w:t>
      </w:r>
      <w:proofErr w:type="spellStart"/>
      <w:r w:rsidRPr="00951D66">
        <w:rPr>
          <w:rFonts w:eastAsia="Malgun Gothic"/>
          <w:sz w:val="20"/>
          <w:lang w:val="en-CA"/>
        </w:rPr>
        <w:t>x</w:t>
      </w:r>
      <w:del w:id="292" w:author="Ye-Kui Wang" w:date="2017-09-28T17:53:00Z">
        <w:r w:rsidRPr="00951D66" w:rsidDel="003E63F8">
          <w:rPr>
            <w:rFonts w:eastAsia="Malgun Gothic"/>
            <w:sz w:val="20"/>
            <w:lang w:val="en-CA"/>
          </w:rPr>
          <w:delText>Proj</w:delText>
        </w:r>
      </w:del>
      <w:r w:rsidRPr="00951D66">
        <w:rPr>
          <w:rFonts w:eastAsia="Malgun Gothic"/>
          <w:sz w:val="20"/>
          <w:lang w:val="en-CA"/>
        </w:rPr>
        <w:t>Picture</w:t>
      </w:r>
      <w:proofErr w:type="spellEnd"/>
      <w:r w:rsidRPr="00951D66">
        <w:rPr>
          <w:rFonts w:eastAsia="Malgun Gothic"/>
          <w:sz w:val="20"/>
          <w:lang w:val="en-CA"/>
        </w:rPr>
        <w:t xml:space="preserve">, and </w:t>
      </w:r>
      <w:proofErr w:type="spellStart"/>
      <w:r w:rsidRPr="00951D66">
        <w:rPr>
          <w:rFonts w:eastAsia="Malgun Gothic"/>
          <w:sz w:val="20"/>
          <w:lang w:val="en-CA"/>
        </w:rPr>
        <w:t>y</w:t>
      </w:r>
      <w:del w:id="293" w:author="Ye-Kui Wang" w:date="2017-09-28T17:53:00Z">
        <w:r w:rsidRPr="00951D66" w:rsidDel="003E63F8">
          <w:rPr>
            <w:rFonts w:eastAsia="Malgun Gothic"/>
            <w:sz w:val="20"/>
            <w:lang w:val="en-CA"/>
          </w:rPr>
          <w:delText>Proj</w:delText>
        </w:r>
      </w:del>
      <w:r w:rsidRPr="00951D66">
        <w:rPr>
          <w:rFonts w:eastAsia="Malgun Gothic"/>
          <w:sz w:val="20"/>
          <w:lang w:val="en-CA"/>
        </w:rPr>
        <w:t>Picture</w:t>
      </w:r>
      <w:proofErr w:type="spellEnd"/>
      <w:r w:rsidRPr="00951D66">
        <w:rPr>
          <w:rFonts w:eastAsia="Malgun Gothic"/>
          <w:sz w:val="20"/>
          <w:lang w:val="en-CA"/>
        </w:rPr>
        <w:t xml:space="preserve"> as inputs, and the output is assigned to </w:t>
      </w:r>
      <w:proofErr w:type="spellStart"/>
      <w:r w:rsidRPr="00951D66">
        <w:rPr>
          <w:rFonts w:eastAsia="Malgun Gothic"/>
          <w:sz w:val="20"/>
          <w:lang w:val="en-CA"/>
        </w:rPr>
        <w:t>azimuthLocal</w:t>
      </w:r>
      <w:proofErr w:type="spellEnd"/>
      <w:r w:rsidRPr="00951D66">
        <w:rPr>
          <w:rFonts w:eastAsia="Malgun Gothic"/>
          <w:sz w:val="20"/>
          <w:lang w:val="en-CA"/>
        </w:rPr>
        <w:t xml:space="preserve">, </w:t>
      </w:r>
      <w:proofErr w:type="spellStart"/>
      <w:r w:rsidRPr="00951D66">
        <w:rPr>
          <w:rFonts w:eastAsia="Malgun Gothic"/>
          <w:sz w:val="20"/>
          <w:lang w:val="en-CA"/>
        </w:rPr>
        <w:t>elevationLocal</w:t>
      </w:r>
      <w:proofErr w:type="spellEnd"/>
      <w:r w:rsidRPr="00951D66">
        <w:rPr>
          <w:rFonts w:eastAsia="Malgun Gothic"/>
          <w:sz w:val="20"/>
          <w:lang w:val="en-CA"/>
        </w:rPr>
        <w:t>.</w:t>
      </w:r>
    </w:p>
    <w:p w:rsidR="00FD05AE" w:rsidRPr="00951D66" w:rsidRDefault="00FD05AE" w:rsidP="00FD05AE">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val="en-CA"/>
        </w:rPr>
      </w:pPr>
      <w:r w:rsidRPr="00951D66">
        <w:rPr>
          <w:rFonts w:eastAsia="Malgun Gothic"/>
          <w:sz w:val="20"/>
          <w:lang w:val="en-CA"/>
        </w:rPr>
        <w:t>–</w:t>
      </w:r>
      <w:r w:rsidRPr="00951D66">
        <w:rPr>
          <w:rFonts w:eastAsia="Malgun Gothic"/>
          <w:sz w:val="20"/>
          <w:lang w:val="en-CA"/>
        </w:rPr>
        <w:tab/>
        <w:t xml:space="preserve">If </w:t>
      </w:r>
      <w:proofErr w:type="spellStart"/>
      <w:r w:rsidRPr="00951D66">
        <w:rPr>
          <w:rFonts w:eastAsia="Malgun Gothic"/>
          <w:sz w:val="20"/>
          <w:lang w:val="en-CA"/>
        </w:rPr>
        <w:t>RotationFlag</w:t>
      </w:r>
      <w:proofErr w:type="spellEnd"/>
      <w:r w:rsidRPr="00951D66">
        <w:rPr>
          <w:rFonts w:eastAsia="Malgun Gothic"/>
          <w:sz w:val="20"/>
          <w:lang w:val="en-CA"/>
        </w:rPr>
        <w:t xml:space="preserve"> is equal to 1, clause </w:t>
      </w:r>
      <w:r w:rsidRPr="00951D66">
        <w:rPr>
          <w:rFonts w:eastAsia="Calibri"/>
          <w:sz w:val="20"/>
          <w:lang w:val="en-CA"/>
        </w:rPr>
        <w:fldChar w:fldCharType="begin"/>
      </w:r>
      <w:r w:rsidRPr="00951D66">
        <w:rPr>
          <w:rFonts w:eastAsia="Calibri"/>
          <w:sz w:val="20"/>
          <w:lang w:val="en-CA"/>
        </w:rPr>
        <w:instrText xml:space="preserve"> REF SampleRemappingRotation \h  \* MERGEFORMAT </w:instrText>
      </w:r>
      <w:r w:rsidRPr="00951D66">
        <w:rPr>
          <w:rFonts w:eastAsia="Calibri"/>
          <w:sz w:val="20"/>
          <w:lang w:val="en-CA"/>
        </w:rPr>
      </w:r>
      <w:r w:rsidRPr="00951D66">
        <w:rPr>
          <w:rFonts w:eastAsia="Calibri"/>
          <w:sz w:val="20"/>
          <w:lang w:val="en-CA"/>
        </w:rPr>
        <w:fldChar w:fldCharType="separate"/>
      </w:r>
      <w:r w:rsidRPr="00951D66">
        <w:rPr>
          <w:sz w:val="20"/>
          <w:lang w:val="en-CA"/>
        </w:rPr>
        <w:t>D.3.41.5.3</w:t>
      </w:r>
      <w:r w:rsidRPr="00951D66">
        <w:rPr>
          <w:rFonts w:eastAsia="Calibri"/>
          <w:sz w:val="20"/>
          <w:lang w:val="en-CA"/>
        </w:rPr>
        <w:fldChar w:fldCharType="end"/>
      </w:r>
      <w:r w:rsidRPr="00951D66">
        <w:rPr>
          <w:rFonts w:eastAsia="Malgun Gothic"/>
          <w:sz w:val="20"/>
          <w:lang w:val="en-CA"/>
        </w:rPr>
        <w:t xml:space="preserve"> is invoked with </w:t>
      </w:r>
      <w:proofErr w:type="spellStart"/>
      <w:r w:rsidRPr="00951D66">
        <w:rPr>
          <w:rFonts w:eastAsia="Malgun Gothic"/>
          <w:sz w:val="20"/>
          <w:lang w:val="en-CA"/>
        </w:rPr>
        <w:t>azimuthLocal</w:t>
      </w:r>
      <w:proofErr w:type="spellEnd"/>
      <w:r w:rsidRPr="00951D66">
        <w:rPr>
          <w:rFonts w:eastAsia="Malgun Gothic"/>
          <w:sz w:val="20"/>
          <w:lang w:val="en-CA"/>
        </w:rPr>
        <w:t xml:space="preserve">, </w:t>
      </w:r>
      <w:proofErr w:type="spellStart"/>
      <w:r w:rsidRPr="00951D66">
        <w:rPr>
          <w:rFonts w:eastAsia="Malgun Gothic"/>
          <w:sz w:val="20"/>
          <w:lang w:val="en-CA"/>
        </w:rPr>
        <w:t>elevantionLocal</w:t>
      </w:r>
      <w:proofErr w:type="spellEnd"/>
      <w:r w:rsidRPr="00951D66">
        <w:rPr>
          <w:rFonts w:eastAsia="Malgun Gothic"/>
          <w:sz w:val="20"/>
          <w:lang w:val="en-CA"/>
        </w:rPr>
        <w:t xml:space="preserve">, </w:t>
      </w:r>
      <w:proofErr w:type="spellStart"/>
      <w:r w:rsidRPr="00951D66">
        <w:rPr>
          <w:rFonts w:eastAsia="Malgun Gothic"/>
          <w:sz w:val="20"/>
          <w:lang w:val="en-CA"/>
        </w:rPr>
        <w:t>RotationYaw</w:t>
      </w:r>
      <w:proofErr w:type="spellEnd"/>
      <w:r w:rsidRPr="00951D66">
        <w:rPr>
          <w:rFonts w:eastAsia="Malgun Gothic"/>
          <w:sz w:val="20"/>
          <w:lang w:val="en-CA"/>
        </w:rPr>
        <w:t xml:space="preserve">, </w:t>
      </w:r>
      <w:proofErr w:type="spellStart"/>
      <w:r w:rsidRPr="00951D66">
        <w:rPr>
          <w:rFonts w:eastAsia="Malgun Gothic"/>
          <w:sz w:val="20"/>
          <w:lang w:val="en-CA"/>
        </w:rPr>
        <w:t>RotationPitch</w:t>
      </w:r>
      <w:proofErr w:type="spellEnd"/>
      <w:r w:rsidRPr="00951D66">
        <w:rPr>
          <w:rFonts w:eastAsia="Malgun Gothic"/>
          <w:sz w:val="20"/>
          <w:lang w:val="en-CA"/>
        </w:rPr>
        <w:t xml:space="preserve">, and </w:t>
      </w:r>
      <w:proofErr w:type="spellStart"/>
      <w:r w:rsidRPr="00951D66">
        <w:rPr>
          <w:rFonts w:eastAsia="Malgun Gothic"/>
          <w:sz w:val="20"/>
          <w:lang w:val="en-CA"/>
        </w:rPr>
        <w:t>RotationRoll</w:t>
      </w:r>
      <w:proofErr w:type="spellEnd"/>
      <w:r w:rsidRPr="00951D66">
        <w:rPr>
          <w:rFonts w:eastAsia="Malgun Gothic"/>
          <w:sz w:val="20"/>
          <w:lang w:val="en-CA"/>
        </w:rPr>
        <w:t xml:space="preserve"> as inputs, and the output is assigned to </w:t>
      </w:r>
      <w:proofErr w:type="spellStart"/>
      <w:r w:rsidRPr="00951D66">
        <w:rPr>
          <w:rFonts w:eastAsia="Malgun Gothic"/>
          <w:sz w:val="20"/>
          <w:lang w:val="en-CA"/>
        </w:rPr>
        <w:t>azimuthGlobal</w:t>
      </w:r>
      <w:proofErr w:type="spellEnd"/>
      <w:r w:rsidRPr="00951D66">
        <w:rPr>
          <w:rFonts w:eastAsia="Malgun Gothic"/>
          <w:sz w:val="20"/>
          <w:lang w:val="en-CA"/>
        </w:rPr>
        <w:t xml:space="preserve"> and </w:t>
      </w:r>
      <w:proofErr w:type="spellStart"/>
      <w:r w:rsidRPr="00951D66">
        <w:rPr>
          <w:rFonts w:eastAsia="Malgun Gothic"/>
          <w:sz w:val="20"/>
          <w:lang w:val="en-CA"/>
        </w:rPr>
        <w:t>elevationGlobal</w:t>
      </w:r>
      <w:proofErr w:type="spellEnd"/>
      <w:r w:rsidRPr="00951D66">
        <w:rPr>
          <w:rFonts w:eastAsia="Malgun Gothic"/>
          <w:sz w:val="20"/>
          <w:lang w:val="en-CA"/>
        </w:rPr>
        <w:t>.</w:t>
      </w:r>
    </w:p>
    <w:p w:rsidR="00FD05AE" w:rsidRPr="00951D66" w:rsidRDefault="00FD05AE" w:rsidP="00FD05AE">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val="en-CA"/>
        </w:rPr>
      </w:pPr>
      <w:r w:rsidRPr="00951D66">
        <w:rPr>
          <w:rFonts w:eastAsia="Malgun Gothic"/>
          <w:sz w:val="20"/>
          <w:lang w:val="en-CA"/>
        </w:rPr>
        <w:t>–</w:t>
      </w:r>
      <w:r w:rsidRPr="00951D66">
        <w:rPr>
          <w:rFonts w:eastAsia="Malgun Gothic"/>
          <w:sz w:val="20"/>
          <w:lang w:val="en-CA"/>
        </w:rPr>
        <w:tab/>
        <w:t xml:space="preserve">Otherwise, </w:t>
      </w:r>
      <w:proofErr w:type="spellStart"/>
      <w:r w:rsidRPr="00951D66">
        <w:rPr>
          <w:rFonts w:eastAsia="Malgun Gothic"/>
          <w:sz w:val="20"/>
          <w:lang w:val="en-CA"/>
        </w:rPr>
        <w:t>azimuthGlobal</w:t>
      </w:r>
      <w:proofErr w:type="spellEnd"/>
      <w:r w:rsidRPr="00951D66">
        <w:rPr>
          <w:rFonts w:eastAsia="Malgun Gothic"/>
          <w:sz w:val="20"/>
          <w:lang w:val="en-CA"/>
        </w:rPr>
        <w:t xml:space="preserve"> is set equal to </w:t>
      </w:r>
      <w:proofErr w:type="spellStart"/>
      <w:r w:rsidRPr="00951D66">
        <w:rPr>
          <w:rFonts w:eastAsia="Malgun Gothic"/>
          <w:sz w:val="20"/>
          <w:lang w:val="en-CA"/>
        </w:rPr>
        <w:t>azimuthLocal</w:t>
      </w:r>
      <w:proofErr w:type="spellEnd"/>
      <w:r w:rsidRPr="00951D66">
        <w:rPr>
          <w:rFonts w:eastAsia="Malgun Gothic"/>
          <w:sz w:val="20"/>
          <w:lang w:val="en-CA"/>
        </w:rPr>
        <w:t xml:space="preserve"> and </w:t>
      </w:r>
      <w:proofErr w:type="spellStart"/>
      <w:r w:rsidRPr="00951D66">
        <w:rPr>
          <w:rFonts w:eastAsia="Malgun Gothic"/>
          <w:sz w:val="20"/>
          <w:lang w:val="en-CA"/>
        </w:rPr>
        <w:t>elevationGlobal</w:t>
      </w:r>
      <w:proofErr w:type="spellEnd"/>
      <w:r w:rsidRPr="00951D66">
        <w:rPr>
          <w:rFonts w:eastAsia="Malgun Gothic"/>
          <w:sz w:val="20"/>
          <w:lang w:val="en-CA"/>
        </w:rPr>
        <w:t xml:space="preserve"> is set equal to </w:t>
      </w:r>
      <w:proofErr w:type="spellStart"/>
      <w:r w:rsidRPr="00951D66">
        <w:rPr>
          <w:rFonts w:eastAsia="Malgun Gothic"/>
          <w:sz w:val="20"/>
          <w:lang w:val="en-CA"/>
        </w:rPr>
        <w:t>elevationLocal</w:t>
      </w:r>
      <w:proofErr w:type="spellEnd"/>
      <w:r w:rsidRPr="00951D66">
        <w:rPr>
          <w:rFonts w:eastAsia="Malgun Gothic"/>
          <w:sz w:val="20"/>
          <w:lang w:val="en-CA"/>
        </w:rPr>
        <w:t>.</w:t>
      </w:r>
    </w:p>
    <w:p w:rsidR="00BF0F2D" w:rsidRPr="00951D66" w:rsidRDefault="00BF0F2D" w:rsidP="00BF0F2D">
      <w:pPr>
        <w:pStyle w:val="Heading1"/>
        <w:rPr>
          <w:lang w:val="en-CA"/>
        </w:rPr>
      </w:pPr>
      <w:r w:rsidRPr="00951D66">
        <w:rPr>
          <w:lang w:val="en-CA"/>
        </w:rPr>
        <w:t>Acknowledgement</w:t>
      </w:r>
    </w:p>
    <w:p w:rsidR="00BF0F2D" w:rsidRPr="00DA3CE5" w:rsidRDefault="00BF0F2D" w:rsidP="00BF0F2D">
      <w:pPr>
        <w:jc w:val="both"/>
        <w:rPr>
          <w:b/>
          <w:szCs w:val="22"/>
          <w:lang w:val="en-CA"/>
        </w:rPr>
      </w:pPr>
      <w:r w:rsidRPr="00DA3CE5">
        <w:rPr>
          <w:b/>
          <w:szCs w:val="22"/>
          <w:lang w:val="en-CA"/>
        </w:rPr>
        <w:t>T</w:t>
      </w:r>
      <w:r w:rsidR="00177CCF">
        <w:rPr>
          <w:b/>
          <w:szCs w:val="22"/>
          <w:lang w:val="en-CA"/>
        </w:rPr>
        <w:t xml:space="preserve">he author would like to thank </w:t>
      </w:r>
      <w:r w:rsidRPr="00DA3CE5">
        <w:rPr>
          <w:b/>
          <w:szCs w:val="22"/>
          <w:lang w:val="en-CA"/>
        </w:rPr>
        <w:t xml:space="preserve">Gary J. Sullivan </w:t>
      </w:r>
      <w:ins w:id="294" w:author="Ye-Kui Wang v3" w:date="2017-10-08T10:02:00Z">
        <w:r w:rsidR="00884099">
          <w:rPr>
            <w:b/>
            <w:szCs w:val="22"/>
            <w:lang w:val="en-CA"/>
          </w:rPr>
          <w:t xml:space="preserve">and Minhua Zhou </w:t>
        </w:r>
      </w:ins>
      <w:r w:rsidRPr="00DA3CE5">
        <w:rPr>
          <w:b/>
          <w:szCs w:val="22"/>
          <w:lang w:val="en-CA"/>
        </w:rPr>
        <w:t xml:space="preserve">for the extensive discussions on the topics and </w:t>
      </w:r>
      <w:del w:id="295" w:author="Ye-Kui Wang v3" w:date="2017-10-08T10:02:00Z">
        <w:r w:rsidRPr="00DA3CE5" w:rsidDel="00884099">
          <w:rPr>
            <w:b/>
            <w:szCs w:val="22"/>
            <w:lang w:val="en-CA"/>
          </w:rPr>
          <w:delText xml:space="preserve">his </w:delText>
        </w:r>
      </w:del>
      <w:ins w:id="296" w:author="Ye-Kui Wang v3" w:date="2017-10-08T10:02:00Z">
        <w:r w:rsidR="00884099">
          <w:rPr>
            <w:b/>
            <w:szCs w:val="22"/>
            <w:lang w:val="en-CA"/>
          </w:rPr>
          <w:t>their</w:t>
        </w:r>
        <w:r w:rsidR="00884099" w:rsidRPr="00DA3CE5">
          <w:rPr>
            <w:b/>
            <w:szCs w:val="22"/>
            <w:lang w:val="en-CA"/>
          </w:rPr>
          <w:t xml:space="preserve"> </w:t>
        </w:r>
      </w:ins>
      <w:r w:rsidRPr="00DA3CE5">
        <w:rPr>
          <w:b/>
          <w:szCs w:val="22"/>
          <w:lang w:val="en-CA"/>
        </w:rPr>
        <w:t>insightful suggestions.</w:t>
      </w:r>
    </w:p>
    <w:p w:rsidR="001F2594" w:rsidRPr="00CC2571" w:rsidRDefault="001F2594" w:rsidP="00CC2571">
      <w:pPr>
        <w:pStyle w:val="Heading1"/>
        <w:ind w:left="360" w:hanging="360"/>
        <w:rPr>
          <w:lang w:val="en-CA"/>
        </w:rPr>
      </w:pPr>
      <w:r w:rsidRPr="00CC2571">
        <w:rPr>
          <w:lang w:val="en-CA"/>
        </w:rPr>
        <w:t>Patent rights declaration</w:t>
      </w:r>
      <w:r w:rsidR="00B94B06" w:rsidRPr="00CC2571">
        <w:rPr>
          <w:lang w:val="en-CA"/>
        </w:rPr>
        <w:t>(s)</w:t>
      </w:r>
    </w:p>
    <w:p w:rsidR="00947304" w:rsidRPr="00CC2571" w:rsidRDefault="00947304" w:rsidP="00947304">
      <w:pPr>
        <w:jc w:val="both"/>
        <w:rPr>
          <w:b/>
          <w:szCs w:val="22"/>
          <w:lang w:val="en-CA"/>
        </w:rPr>
      </w:pPr>
      <w:r w:rsidRPr="00951D66">
        <w:rPr>
          <w:b/>
          <w:szCs w:val="22"/>
          <w:lang w:val="en-CA"/>
        </w:rPr>
        <w:t xml:space="preserve">Qualcomm Incorporated </w:t>
      </w:r>
      <w:r w:rsidR="00BF0F2D" w:rsidRPr="00951D66">
        <w:rPr>
          <w:b/>
          <w:szCs w:val="22"/>
          <w:lang w:val="en-CA"/>
        </w:rPr>
        <w:t xml:space="preserve">does not </w:t>
      </w:r>
      <w:r w:rsidRPr="00951D66">
        <w:rPr>
          <w:b/>
          <w:szCs w:val="22"/>
          <w:lang w:val="en-CA"/>
        </w:rPr>
        <w:t>have any current or pending patent rights relating to the technology described in this contribution (to the extent of the personal awareness of the authors).</w:t>
      </w:r>
    </w:p>
    <w:p w:rsidR="0052426B" w:rsidRPr="00951D66" w:rsidRDefault="0052426B" w:rsidP="00947304">
      <w:pPr>
        <w:jc w:val="both"/>
        <w:rPr>
          <w:szCs w:val="22"/>
          <w:lang w:val="en-CA"/>
        </w:rPr>
      </w:pPr>
    </w:p>
    <w:sectPr w:rsidR="0052426B" w:rsidRPr="00951D66" w:rsidSect="00A01439">
      <w:headerReference w:type="even" r:id="rId10"/>
      <w:headerReference w:type="default" r:id="rId11"/>
      <w:footerReference w:type="even" r:id="rId12"/>
      <w:footerReference w:type="default" r:id="rId13"/>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3861" w:rsidRDefault="00A33861">
      <w:r>
        <w:separator/>
      </w:r>
    </w:p>
    <w:p w:rsidR="00A33861" w:rsidRDefault="00A33861"/>
  </w:endnote>
  <w:endnote w:type="continuationSeparator" w:id="0">
    <w:p w:rsidR="00A33861" w:rsidRDefault="00A33861">
      <w:r>
        <w:continuationSeparator/>
      </w:r>
    </w:p>
    <w:p w:rsidR="00A33861" w:rsidRDefault="00A338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Batang">
    <w:altName w:val="바탕"/>
    <w:panose1 w:val="02030600000101010101"/>
    <w:charset w:val="81"/>
    <w:family w:val="roman"/>
    <w:pitch w:val="variable"/>
    <w:sig w:usb0="B00002AF" w:usb1="69D77CFB" w:usb2="00000030" w:usb3="00000000" w:csb0="0008009F" w:csb1="00000000"/>
  </w:font>
  <w:font w:name="ZapfDingbats">
    <w:panose1 w:val="00000000000000000000"/>
    <w:charset w:val="02"/>
    <w:family w:val="decorative"/>
    <w:notTrueTyp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BatangChe">
    <w:altName w:val="BatangChe"/>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C39T36Lfz">
    <w:altName w:val="Symbol"/>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
    <w:panose1 w:val="020B05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Menlo">
    <w:altName w:val="Times New Roman"/>
    <w:charset w:val="00"/>
    <w:family w:val="auto"/>
    <w:pitch w:val="variable"/>
    <w:sig w:usb0="E60022FF"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5C28" w:rsidRDefault="00DB5C28">
    <w:pPr>
      <w:pStyle w:val="Footer"/>
    </w:pPr>
  </w:p>
  <w:p w:rsidR="00DB5C28" w:rsidRDefault="00DB5C2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5C28" w:rsidRDefault="00DB5C28"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111B1D">
      <w:rPr>
        <w:rStyle w:val="PageNumber"/>
        <w:noProof/>
      </w:rPr>
      <w:t>6</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ins w:id="297" w:author="Ye-Kui Wang v6" w:date="2017-10-09T15:09:00Z">
      <w:r w:rsidR="00111B1D">
        <w:rPr>
          <w:rStyle w:val="PageNumber"/>
          <w:noProof/>
        </w:rPr>
        <w:t>2017-10-09</w:t>
      </w:r>
    </w:ins>
    <w:del w:id="298" w:author="Ye-Kui Wang v6" w:date="2017-10-09T15:09:00Z">
      <w:r w:rsidR="00AA4EBD" w:rsidDel="00111B1D">
        <w:rPr>
          <w:rStyle w:val="PageNumber"/>
          <w:noProof/>
        </w:rPr>
        <w:delText>2017-10-08</w:delText>
      </w:r>
    </w:del>
    <w:r>
      <w:rPr>
        <w:rStyle w:val="PageNumber"/>
      </w:rPr>
      <w:fldChar w:fldCharType="end"/>
    </w:r>
  </w:p>
  <w:p w:rsidR="00DB5C28" w:rsidRDefault="00DB5C2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3861" w:rsidRDefault="00A33861">
      <w:r>
        <w:separator/>
      </w:r>
    </w:p>
    <w:p w:rsidR="00A33861" w:rsidRDefault="00A33861"/>
  </w:footnote>
  <w:footnote w:type="continuationSeparator" w:id="0">
    <w:p w:rsidR="00A33861" w:rsidRDefault="00A33861">
      <w:r>
        <w:continuationSeparator/>
      </w:r>
    </w:p>
    <w:p w:rsidR="00A33861" w:rsidRDefault="00A338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5C28" w:rsidRDefault="00DB5C28">
    <w:pPr>
      <w:pStyle w:val="Header"/>
    </w:pPr>
  </w:p>
  <w:p w:rsidR="00DB5C28" w:rsidRDefault="00DB5C2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5C28" w:rsidRDefault="00DB5C28">
    <w:pPr>
      <w:pStyle w:val="Header"/>
    </w:pPr>
  </w:p>
  <w:p w:rsidR="00DB5C28" w:rsidRDefault="00DB5C2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15:restartNumberingAfterBreak="0">
    <w:nsid w:val="FFFFFFFE"/>
    <w:multiLevelType w:val="singleLevel"/>
    <w:tmpl w:val="B88A0226"/>
    <w:lvl w:ilvl="0">
      <w:numFmt w:val="decimal"/>
      <w:pStyle w:val="AppendixHeading4"/>
      <w:lvlText w:val="*"/>
      <w:lvlJc w:val="left"/>
    </w:lvl>
  </w:abstractNum>
  <w:abstractNum w:abstractNumId="3"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7" w15:restartNumberingAfterBreak="0">
    <w:nsid w:val="08F25892"/>
    <w:multiLevelType w:val="hybridMultilevel"/>
    <w:tmpl w:val="30B0265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9303F3"/>
    <w:multiLevelType w:val="hybridMultilevel"/>
    <w:tmpl w:val="5972F34C"/>
    <w:lvl w:ilvl="0" w:tplc="15FE2852">
      <w:start w:val="7"/>
      <w:numFmt w:val="bullet"/>
      <w:lvlText w:val="-"/>
      <w:lvlJc w:val="left"/>
      <w:pPr>
        <w:ind w:left="720" w:hanging="360"/>
      </w:pPr>
      <w:rPr>
        <w:rFonts w:ascii="Courier" w:eastAsia="Times New Roman" w:hAnsi="Courier"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5348FE"/>
    <w:multiLevelType w:val="hybridMultilevel"/>
    <w:tmpl w:val="051C458C"/>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7682CF0"/>
    <w:multiLevelType w:val="hybridMultilevel"/>
    <w:tmpl w:val="A72E3BDC"/>
    <w:lvl w:ilvl="0" w:tplc="46C8D3F2">
      <w:start w:val="10"/>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1C856224"/>
    <w:multiLevelType w:val="multilevel"/>
    <w:tmpl w:val="D4DA5656"/>
    <w:lvl w:ilvl="0">
      <w:start w:val="3"/>
      <w:numFmt w:val="decimal"/>
      <w:pStyle w:val="3DNote"/>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5"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7E7005E"/>
    <w:multiLevelType w:val="multilevel"/>
    <w:tmpl w:val="2764AC54"/>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pStyle w:val="Resref"/>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pStyle w:val="Section2"/>
      <w:lvlText w:val="%1.%2.%3.%4"/>
      <w:lvlJc w:val="left"/>
      <w:pPr>
        <w:tabs>
          <w:tab w:val="num" w:pos="1361"/>
        </w:tabs>
        <w:ind w:left="0" w:firstLine="0"/>
      </w:pPr>
      <w:rPr>
        <w:rFonts w:ascii="Times New Roman" w:hAnsi="Times New Roman" w:cs="Times New Roman" w:hint="default"/>
        <w:b/>
        <w:i w:val="0"/>
        <w:sz w:val="20"/>
      </w:rPr>
    </w:lvl>
    <w:lvl w:ilvl="4">
      <w:start w:val="1"/>
      <w:numFmt w:val="decimal"/>
      <w:pStyle w:val="SpecialFooter"/>
      <w:lvlText w:val="%1.%2.%3.%4.%5"/>
      <w:lvlJc w:val="left"/>
      <w:pPr>
        <w:tabs>
          <w:tab w:val="num" w:pos="936"/>
        </w:tabs>
        <w:ind w:left="0" w:firstLine="0"/>
      </w:pPr>
      <w:rPr>
        <w:rFonts w:ascii="Times New Roman" w:hAnsi="Times New Roman" w:cs="Times New Roman" w:hint="default"/>
        <w:b/>
        <w:i w:val="0"/>
        <w:sz w:val="20"/>
      </w:rPr>
    </w:lvl>
    <w:lvl w:ilvl="5">
      <w:start w:val="1"/>
      <w:numFmt w:val="decimal"/>
      <w:pStyle w:val="TableNoTitle"/>
      <w:lvlText w:val="%1.%2.%3.%4.%5.%6"/>
      <w:lvlJc w:val="left"/>
      <w:pPr>
        <w:tabs>
          <w:tab w:val="num" w:pos="794"/>
        </w:tabs>
        <w:ind w:left="0" w:firstLine="0"/>
      </w:pPr>
      <w:rPr>
        <w:rFonts w:ascii="Times New Roman" w:hAnsi="Times New Roman" w:cs="Times New Roman" w:hint="default"/>
        <w:b/>
        <w:i w:val="0"/>
      </w:rPr>
    </w:lvl>
    <w:lvl w:ilvl="6">
      <w:start w:val="1"/>
      <w:numFmt w:val="decimal"/>
      <w:pStyle w:val="Title4"/>
      <w:lvlText w:val="%1.%2.%3.%4.%5.%6.%7"/>
      <w:lvlJc w:val="left"/>
      <w:pPr>
        <w:tabs>
          <w:tab w:val="num" w:pos="794"/>
        </w:tabs>
        <w:ind w:left="0" w:firstLine="0"/>
      </w:pPr>
      <w:rPr>
        <w:rFonts w:ascii="Times New Roman" w:hAnsi="Times New Roman" w:cs="Times New Roman" w:hint="default"/>
        <w:b/>
        <w:i w:val="0"/>
        <w:sz w:val="20"/>
      </w:rPr>
    </w:lvl>
    <w:lvl w:ilvl="7">
      <w:start w:val="1"/>
      <w:numFmt w:val="decimal"/>
      <w:pStyle w:val="Indextitle"/>
      <w:lvlText w:val="%1.%2.%3.%4.%5.%6.%7.%8"/>
      <w:lvlJc w:val="left"/>
      <w:pPr>
        <w:tabs>
          <w:tab w:val="num" w:pos="794"/>
        </w:tabs>
        <w:ind w:left="0" w:firstLine="0"/>
      </w:pPr>
      <w:rPr>
        <w:rFonts w:ascii="Times New Roman" w:hAnsi="Times New Roman" w:cs="Times New Roman" w:hint="default"/>
        <w:b/>
        <w:i w:val="0"/>
      </w:rPr>
    </w:lvl>
    <w:lvl w:ilvl="8">
      <w:start w:val="1"/>
      <w:numFmt w:val="decimal"/>
      <w:pStyle w:val="Normalaftertitle"/>
      <w:lvlText w:val="%1.%2.%3.%4.%5.%6.%7.%8.%9"/>
      <w:lvlJc w:val="left"/>
      <w:pPr>
        <w:tabs>
          <w:tab w:val="num" w:pos="794"/>
        </w:tabs>
        <w:ind w:left="0" w:firstLine="0"/>
      </w:pPr>
      <w:rPr>
        <w:rFonts w:ascii="Times New Roman" w:hAnsi="Times New Roman" w:cs="Times New Roman" w:hint="default"/>
        <w:b/>
        <w:i w:val="0"/>
        <w:sz w:val="20"/>
      </w:rPr>
    </w:lvl>
  </w:abstractNum>
  <w:abstractNum w:abstractNumId="19"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20"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21" w15:restartNumberingAfterBreak="0">
    <w:nsid w:val="29A26ACB"/>
    <w:multiLevelType w:val="hybridMultilevel"/>
    <w:tmpl w:val="1B3409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suff w:val="nothing"/>
      <w:lvlText w:val=""/>
      <w:lvlJc w:val="left"/>
      <w:pPr>
        <w:ind w:left="1071" w:firstLine="0"/>
      </w:pPr>
    </w:lvl>
    <w:lvl w:ilvl="4">
      <w:start w:val="1"/>
      <w:numFmt w:val="none"/>
      <w:suff w:val="nothing"/>
      <w:lvlText w:val=""/>
      <w:lvlJc w:val="left"/>
      <w:pPr>
        <w:ind w:left="1428" w:firstLine="0"/>
      </w:pPr>
    </w:lvl>
    <w:lvl w:ilvl="5">
      <w:start w:val="1"/>
      <w:numFmt w:val="none"/>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23" w15:restartNumberingAfterBreak="0">
    <w:nsid w:val="35BA696B"/>
    <w:multiLevelType w:val="multilevel"/>
    <w:tmpl w:val="D36A11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5"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7" w15:restartNumberingAfterBreak="0">
    <w:nsid w:val="390377F6"/>
    <w:multiLevelType w:val="hybridMultilevel"/>
    <w:tmpl w:val="1B3409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9FD582C"/>
    <w:multiLevelType w:val="multilevel"/>
    <w:tmpl w:val="3A82E334"/>
    <w:lvl w:ilvl="0">
      <w:start w:val="1"/>
      <w:numFmt w:val="none"/>
      <w:pStyle w:val="3E3"/>
      <w:suff w:val="nothing"/>
      <w:lvlText w:val="%1"/>
      <w:lvlJc w:val="left"/>
      <w:pPr>
        <w:ind w:left="0" w:firstLine="0"/>
      </w:pPr>
    </w:lvl>
    <w:lvl w:ilvl="1">
      <w:start w:val="1"/>
      <w:numFmt w:val="none"/>
      <w:pStyle w:val="3E4"/>
      <w:suff w:val="nothing"/>
      <w:lvlText w:val=""/>
      <w:lvlJc w:val="left"/>
      <w:pPr>
        <w:ind w:left="357" w:firstLine="0"/>
      </w:pPr>
    </w:lvl>
    <w:lvl w:ilvl="2">
      <w:start w:val="1"/>
      <w:numFmt w:val="none"/>
      <w:pStyle w:val="3E5"/>
      <w:suff w:val="nothing"/>
      <w:lvlText w:val=""/>
      <w:lvlJc w:val="left"/>
      <w:pPr>
        <w:ind w:left="714" w:firstLine="0"/>
      </w:pPr>
    </w:lvl>
    <w:lvl w:ilvl="3">
      <w:start w:val="1"/>
      <w:numFmt w:val="none"/>
      <w:pStyle w:val="3E6"/>
      <w:suff w:val="nothing"/>
      <w:lvlText w:val=""/>
      <w:lvlJc w:val="left"/>
      <w:pPr>
        <w:ind w:left="1071" w:firstLine="0"/>
      </w:pPr>
    </w:lvl>
    <w:lvl w:ilvl="4">
      <w:start w:val="1"/>
      <w:numFmt w:val="none"/>
      <w:pStyle w:val="3E7"/>
      <w:suff w:val="nothing"/>
      <w:lvlText w:val=""/>
      <w:lvlJc w:val="left"/>
      <w:pPr>
        <w:ind w:left="1428" w:firstLine="0"/>
      </w:pPr>
    </w:lvl>
    <w:lvl w:ilvl="5">
      <w:start w:val="1"/>
      <w:numFmt w:val="none"/>
      <w:pStyle w:val="3E8"/>
      <w:suff w:val="nothing"/>
      <w:lvlText w:val=""/>
      <w:lvlJc w:val="left"/>
      <w:pPr>
        <w:ind w:left="1785" w:firstLine="0"/>
      </w:pPr>
    </w:lvl>
    <w:lvl w:ilvl="6">
      <w:start w:val="1"/>
      <w:numFmt w:val="none"/>
      <w:suff w:val="nothing"/>
      <w:lvlText w:val=""/>
      <w:lvlJc w:val="left"/>
      <w:pPr>
        <w:ind w:left="2142" w:firstLine="0"/>
      </w:pPr>
    </w:lvl>
    <w:lvl w:ilvl="7">
      <w:start w:val="1"/>
      <w:numFmt w:val="none"/>
      <w:pStyle w:val="3N4"/>
      <w:suff w:val="nothing"/>
      <w:lvlText w:val=""/>
      <w:lvlJc w:val="left"/>
      <w:pPr>
        <w:ind w:left="2499" w:firstLine="0"/>
      </w:pPr>
    </w:lvl>
    <w:lvl w:ilvl="8">
      <w:start w:val="1"/>
      <w:numFmt w:val="none"/>
      <w:suff w:val="nothing"/>
      <w:lvlText w:val=""/>
      <w:lvlJc w:val="left"/>
      <w:pPr>
        <w:ind w:left="2856" w:firstLine="0"/>
      </w:pPr>
    </w:lvl>
  </w:abstractNum>
  <w:abstractNum w:abstractNumId="29"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30"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31"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32" w15:restartNumberingAfterBreak="0">
    <w:nsid w:val="3CE727FD"/>
    <w:multiLevelType w:val="hybridMultilevel"/>
    <w:tmpl w:val="83D62280"/>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34"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35"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5E52FCF"/>
    <w:multiLevelType w:val="hybridMultilevel"/>
    <w:tmpl w:val="DBC49592"/>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52B708BC"/>
    <w:multiLevelType w:val="hybridMultilevel"/>
    <w:tmpl w:val="A88A3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42"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44" w15:restartNumberingAfterBreak="0">
    <w:nsid w:val="575471DA"/>
    <w:multiLevelType w:val="hybridMultilevel"/>
    <w:tmpl w:val="156E9F28"/>
    <w:lvl w:ilvl="0" w:tplc="9552D8FE">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5"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46" w15:restartNumberingAfterBreak="0">
    <w:nsid w:val="6AE50FA3"/>
    <w:multiLevelType w:val="hybridMultilevel"/>
    <w:tmpl w:val="0916D380"/>
    <w:lvl w:ilvl="0" w:tplc="9552D8F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48"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9"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50"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51" w15:restartNumberingAfterBreak="0">
    <w:nsid w:val="74CD33AA"/>
    <w:multiLevelType w:val="hybridMultilevel"/>
    <w:tmpl w:val="1B3409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4F81789"/>
    <w:multiLevelType w:val="hybridMultilevel"/>
    <w:tmpl w:val="D7D807A8"/>
    <w:lvl w:ilvl="0" w:tplc="7B8C3B44">
      <w:start w:val="1"/>
      <w:numFmt w:val="bullet"/>
      <w:lvlText w:val="-"/>
      <w:lvlJc w:val="left"/>
      <w:pPr>
        <w:ind w:left="720" w:hanging="360"/>
      </w:pPr>
      <w:rPr>
        <w:rFonts w:ascii="Batang" w:eastAsia="Batang" w:hAnsi="Batang"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4"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2"/>
    <w:lvlOverride w:ilvl="0">
      <w:lvl w:ilvl="0">
        <w:start w:val="1"/>
        <w:numFmt w:val="bullet"/>
        <w:pStyle w:val="AppendixHeading4"/>
        <w:lvlText w:val=""/>
        <w:legacy w:legacy="1" w:legacySpace="0" w:legacyIndent="360"/>
        <w:lvlJc w:val="left"/>
        <w:pPr>
          <w:ind w:left="360" w:hanging="360"/>
        </w:pPr>
        <w:rPr>
          <w:rFonts w:ascii="Symbol" w:hAnsi="Symbol" w:hint="default"/>
        </w:rPr>
      </w:lvl>
    </w:lvlOverride>
  </w:num>
  <w:num w:numId="2">
    <w:abstractNumId w:val="47"/>
  </w:num>
  <w:num w:numId="3">
    <w:abstractNumId w:val="40"/>
  </w:num>
  <w:num w:numId="4">
    <w:abstractNumId w:val="37"/>
  </w:num>
  <w:num w:numId="5">
    <w:abstractNumId w:val="38"/>
  </w:num>
  <w:num w:numId="6">
    <w:abstractNumId w:val="16"/>
  </w:num>
  <w:num w:numId="7">
    <w:abstractNumId w:val="25"/>
  </w:num>
  <w:num w:numId="8">
    <w:abstractNumId w:val="16"/>
  </w:num>
  <w:num w:numId="9">
    <w:abstractNumId w:val="3"/>
  </w:num>
  <w:num w:numId="10">
    <w:abstractNumId w:val="15"/>
  </w:num>
  <w:num w:numId="11">
    <w:abstractNumId w:val="9"/>
  </w:num>
  <w:num w:numId="12">
    <w:abstractNumId w:val="7"/>
  </w:num>
  <w:num w:numId="13">
    <w:abstractNumId w:val="27"/>
  </w:num>
  <w:num w:numId="14">
    <w:abstractNumId w:val="44"/>
  </w:num>
  <w:num w:numId="15">
    <w:abstractNumId w:val="10"/>
  </w:num>
  <w:num w:numId="16">
    <w:abstractNumId w:val="46"/>
  </w:num>
  <w:num w:numId="17">
    <w:abstractNumId w:val="21"/>
  </w:num>
  <w:num w:numId="18">
    <w:abstractNumId w:val="1"/>
  </w:num>
  <w:num w:numId="19">
    <w:abstractNumId w:val="0"/>
  </w:num>
  <w:num w:numId="20">
    <w:abstractNumId w:val="14"/>
  </w:num>
  <w:num w:numId="21">
    <w:abstractNumId w:val="50"/>
  </w:num>
  <w:num w:numId="22">
    <w:abstractNumId w:val="33"/>
  </w:num>
  <w:num w:numId="23">
    <w:abstractNumId w:val="41"/>
  </w:num>
  <w:num w:numId="24">
    <w:abstractNumId w:val="42"/>
  </w:num>
  <w:num w:numId="25">
    <w:abstractNumId w:val="8"/>
  </w:num>
  <w:num w:numId="26">
    <w:abstractNumId w:val="35"/>
  </w:num>
  <w:num w:numId="27">
    <w:abstractNumId w:val="17"/>
  </w:num>
  <w:num w:numId="28">
    <w:abstractNumId w:val="20"/>
  </w:num>
  <w:num w:numId="29">
    <w:abstractNumId w:val="5"/>
  </w:num>
  <w:num w:numId="30">
    <w:abstractNumId w:val="53"/>
  </w:num>
  <w:num w:numId="31">
    <w:abstractNumId w:val="54"/>
  </w:num>
  <w:num w:numId="32">
    <w:abstractNumId w:val="30"/>
  </w:num>
  <w:num w:numId="33">
    <w:abstractNumId w:val="4"/>
  </w:num>
  <w:num w:numId="34">
    <w:abstractNumId w:val="6"/>
  </w:num>
  <w:num w:numId="35">
    <w:abstractNumId w:val="26"/>
  </w:num>
  <w:num w:numId="36">
    <w:abstractNumId w:val="49"/>
  </w:num>
  <w:num w:numId="37">
    <w:abstractNumId w:val="13"/>
  </w:num>
  <w:num w:numId="38">
    <w:abstractNumId w:val="43"/>
  </w:num>
  <w:num w:numId="39">
    <w:abstractNumId w:val="31"/>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40">
    <w:abstractNumId w:val="24"/>
  </w:num>
  <w:num w:numId="41">
    <w:abstractNumId w:val="1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num>
  <w:num w:numId="43">
    <w:abstractNumId w:val="19"/>
  </w:num>
  <w:num w:numId="44">
    <w:abstractNumId w:val="22"/>
  </w:num>
  <w:num w:numId="45">
    <w:abstractNumId w:val="29"/>
  </w:num>
  <w:num w:numId="46">
    <w:abstractNumId w:val="48"/>
  </w:num>
  <w:num w:numId="47">
    <w:abstractNumId w:val="28"/>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8">
    <w:abstractNumId w:val="12"/>
  </w:num>
  <w:num w:numId="49">
    <w:abstractNumId w:val="32"/>
  </w:num>
  <w:num w:numId="50">
    <w:abstractNumId w:val="11"/>
  </w:num>
  <w:num w:numId="51">
    <w:abstractNumId w:val="39"/>
  </w:num>
  <w:num w:numId="52">
    <w:abstractNumId w:val="45"/>
  </w:num>
  <w:num w:numId="53">
    <w:abstractNumId w:val="23"/>
  </w:num>
  <w:num w:numId="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8"/>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60">
    <w:abstractNumId w:val="28"/>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61">
    <w:abstractNumId w:val="28"/>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62">
    <w:abstractNumId w:val="28"/>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63">
    <w:abstractNumId w:val="28"/>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64">
    <w:abstractNumId w:val="28"/>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65">
    <w:abstractNumId w:val="36"/>
  </w:num>
  <w:num w:numId="66">
    <w:abstractNumId w:val="52"/>
  </w:num>
  <w:num w:numId="67">
    <w:abstractNumId w:val="51"/>
  </w:num>
  <w:num w:numId="68">
    <w:abstractNumId w:val="16"/>
  </w:num>
  <w:numIdMacAtCleanup w:val="6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Ye-Kui Wang v2">
    <w15:presenceInfo w15:providerId="None" w15:userId="Ye-Kui Wang v2"/>
  </w15:person>
  <w15:person w15:author="Ye-Kui Wang v6">
    <w15:presenceInfo w15:providerId="None" w15:userId="Ye-Kui Wang v6"/>
  </w15:person>
  <w15:person w15:author="Ye-Kui Wang v5">
    <w15:presenceInfo w15:providerId="None" w15:userId="Ye-Kui Wang v5"/>
  </w15:person>
  <w15:person w15:author="Ye-Kui Wang v4">
    <w15:presenceInfo w15:providerId="None" w15:userId="Ye-Kui Wang v4"/>
  </w15:person>
  <w15:person w15:author="Ye-Kui Wang v3">
    <w15:presenceInfo w15:providerId="None" w15:userId="Ye-Kui Wang v3"/>
  </w15:person>
  <w15:person w15:author="Ye-Kui Wang">
    <w15:presenceInfo w15:providerId="None" w15:userId="Ye-Kui Wa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oNotDisplayPageBoundarie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1553A"/>
    <w:rsid w:val="00022C86"/>
    <w:rsid w:val="00023A2A"/>
    <w:rsid w:val="00026878"/>
    <w:rsid w:val="0002706F"/>
    <w:rsid w:val="000308A3"/>
    <w:rsid w:val="000310F3"/>
    <w:rsid w:val="000317DA"/>
    <w:rsid w:val="00031870"/>
    <w:rsid w:val="000444C7"/>
    <w:rsid w:val="000458BC"/>
    <w:rsid w:val="00045C41"/>
    <w:rsid w:val="00046C03"/>
    <w:rsid w:val="00051457"/>
    <w:rsid w:val="00065039"/>
    <w:rsid w:val="0007148D"/>
    <w:rsid w:val="000751A0"/>
    <w:rsid w:val="0007614F"/>
    <w:rsid w:val="00076BAE"/>
    <w:rsid w:val="000772CC"/>
    <w:rsid w:val="000B0C0F"/>
    <w:rsid w:val="000B1C6B"/>
    <w:rsid w:val="000B4FF9"/>
    <w:rsid w:val="000C09AC"/>
    <w:rsid w:val="000C2DE5"/>
    <w:rsid w:val="000C3606"/>
    <w:rsid w:val="000D4D14"/>
    <w:rsid w:val="000E00F3"/>
    <w:rsid w:val="000F1148"/>
    <w:rsid w:val="000F158C"/>
    <w:rsid w:val="000F2C10"/>
    <w:rsid w:val="000F6C4F"/>
    <w:rsid w:val="00102F3D"/>
    <w:rsid w:val="00107010"/>
    <w:rsid w:val="00111B1D"/>
    <w:rsid w:val="001173D0"/>
    <w:rsid w:val="00124E38"/>
    <w:rsid w:val="0012580B"/>
    <w:rsid w:val="00125F24"/>
    <w:rsid w:val="00131F90"/>
    <w:rsid w:val="0013526E"/>
    <w:rsid w:val="00141475"/>
    <w:rsid w:val="001453E2"/>
    <w:rsid w:val="00146152"/>
    <w:rsid w:val="00153312"/>
    <w:rsid w:val="00156F06"/>
    <w:rsid w:val="00161820"/>
    <w:rsid w:val="00165B71"/>
    <w:rsid w:val="00171371"/>
    <w:rsid w:val="00174B8C"/>
    <w:rsid w:val="00174F03"/>
    <w:rsid w:val="00175A24"/>
    <w:rsid w:val="00177CCF"/>
    <w:rsid w:val="0018104A"/>
    <w:rsid w:val="00187E58"/>
    <w:rsid w:val="001A297E"/>
    <w:rsid w:val="001A321F"/>
    <w:rsid w:val="001A368E"/>
    <w:rsid w:val="001A4F85"/>
    <w:rsid w:val="001A7329"/>
    <w:rsid w:val="001A792F"/>
    <w:rsid w:val="001B1740"/>
    <w:rsid w:val="001B2642"/>
    <w:rsid w:val="001B4E28"/>
    <w:rsid w:val="001C16B9"/>
    <w:rsid w:val="001C3525"/>
    <w:rsid w:val="001C3AFB"/>
    <w:rsid w:val="001D1BD2"/>
    <w:rsid w:val="001D4759"/>
    <w:rsid w:val="001E02BE"/>
    <w:rsid w:val="001E2F69"/>
    <w:rsid w:val="001E3B37"/>
    <w:rsid w:val="001F2594"/>
    <w:rsid w:val="002002F0"/>
    <w:rsid w:val="002055A6"/>
    <w:rsid w:val="00206460"/>
    <w:rsid w:val="002069B4"/>
    <w:rsid w:val="00214327"/>
    <w:rsid w:val="00215DFC"/>
    <w:rsid w:val="002212DF"/>
    <w:rsid w:val="00222CD4"/>
    <w:rsid w:val="00222EB7"/>
    <w:rsid w:val="00225016"/>
    <w:rsid w:val="002264A6"/>
    <w:rsid w:val="00227BA7"/>
    <w:rsid w:val="0023011C"/>
    <w:rsid w:val="00230537"/>
    <w:rsid w:val="002339FD"/>
    <w:rsid w:val="002349D9"/>
    <w:rsid w:val="002375C1"/>
    <w:rsid w:val="002466C2"/>
    <w:rsid w:val="00256B7E"/>
    <w:rsid w:val="00256C14"/>
    <w:rsid w:val="00263398"/>
    <w:rsid w:val="00266F06"/>
    <w:rsid w:val="002706AC"/>
    <w:rsid w:val="00275BCF"/>
    <w:rsid w:val="0028754B"/>
    <w:rsid w:val="00291E36"/>
    <w:rsid w:val="00292257"/>
    <w:rsid w:val="002967EF"/>
    <w:rsid w:val="002A44EF"/>
    <w:rsid w:val="002A475A"/>
    <w:rsid w:val="002A54E0"/>
    <w:rsid w:val="002B1595"/>
    <w:rsid w:val="002B191D"/>
    <w:rsid w:val="002B24FD"/>
    <w:rsid w:val="002C7012"/>
    <w:rsid w:val="002D08FE"/>
    <w:rsid w:val="002D0AF6"/>
    <w:rsid w:val="002D36F9"/>
    <w:rsid w:val="002E3586"/>
    <w:rsid w:val="002E5888"/>
    <w:rsid w:val="002F164D"/>
    <w:rsid w:val="00306206"/>
    <w:rsid w:val="00313A2D"/>
    <w:rsid w:val="00317D85"/>
    <w:rsid w:val="003251AA"/>
    <w:rsid w:val="00327C56"/>
    <w:rsid w:val="003315A1"/>
    <w:rsid w:val="003373EC"/>
    <w:rsid w:val="00342FF4"/>
    <w:rsid w:val="003436A9"/>
    <w:rsid w:val="00346148"/>
    <w:rsid w:val="00357AAD"/>
    <w:rsid w:val="003669EA"/>
    <w:rsid w:val="003706CC"/>
    <w:rsid w:val="00377710"/>
    <w:rsid w:val="00382C41"/>
    <w:rsid w:val="003A2D8E"/>
    <w:rsid w:val="003A7CE6"/>
    <w:rsid w:val="003B581F"/>
    <w:rsid w:val="003C20E4"/>
    <w:rsid w:val="003D0EA8"/>
    <w:rsid w:val="003D6342"/>
    <w:rsid w:val="003E6F90"/>
    <w:rsid w:val="003F5D0F"/>
    <w:rsid w:val="00403563"/>
    <w:rsid w:val="00414101"/>
    <w:rsid w:val="004234F0"/>
    <w:rsid w:val="00423FB9"/>
    <w:rsid w:val="00427B52"/>
    <w:rsid w:val="00431963"/>
    <w:rsid w:val="00433DDB"/>
    <w:rsid w:val="00437619"/>
    <w:rsid w:val="00437C4F"/>
    <w:rsid w:val="00450B27"/>
    <w:rsid w:val="00450C04"/>
    <w:rsid w:val="00456487"/>
    <w:rsid w:val="004627EA"/>
    <w:rsid w:val="00465A1E"/>
    <w:rsid w:val="004714F7"/>
    <w:rsid w:val="00473906"/>
    <w:rsid w:val="00480937"/>
    <w:rsid w:val="004818A0"/>
    <w:rsid w:val="004870D3"/>
    <w:rsid w:val="004A19DF"/>
    <w:rsid w:val="004A2A63"/>
    <w:rsid w:val="004B210C"/>
    <w:rsid w:val="004D20C7"/>
    <w:rsid w:val="004D405F"/>
    <w:rsid w:val="004E13FD"/>
    <w:rsid w:val="004E4BB2"/>
    <w:rsid w:val="004E4F4F"/>
    <w:rsid w:val="004E5BEB"/>
    <w:rsid w:val="004E6789"/>
    <w:rsid w:val="004F61E3"/>
    <w:rsid w:val="004F6E9F"/>
    <w:rsid w:val="00502E10"/>
    <w:rsid w:val="0051015C"/>
    <w:rsid w:val="005135E2"/>
    <w:rsid w:val="00516576"/>
    <w:rsid w:val="00516CF1"/>
    <w:rsid w:val="0052426B"/>
    <w:rsid w:val="00531AE9"/>
    <w:rsid w:val="0054025E"/>
    <w:rsid w:val="00541A56"/>
    <w:rsid w:val="00550540"/>
    <w:rsid w:val="00550A66"/>
    <w:rsid w:val="0055638D"/>
    <w:rsid w:val="0055698C"/>
    <w:rsid w:val="00560816"/>
    <w:rsid w:val="00567EC7"/>
    <w:rsid w:val="00570013"/>
    <w:rsid w:val="005801A2"/>
    <w:rsid w:val="00580B5F"/>
    <w:rsid w:val="00587C9D"/>
    <w:rsid w:val="005952A5"/>
    <w:rsid w:val="005A33A1"/>
    <w:rsid w:val="005A35AC"/>
    <w:rsid w:val="005B217D"/>
    <w:rsid w:val="005B7136"/>
    <w:rsid w:val="005C2A76"/>
    <w:rsid w:val="005C385F"/>
    <w:rsid w:val="005E1320"/>
    <w:rsid w:val="005E1AC6"/>
    <w:rsid w:val="005E3C0D"/>
    <w:rsid w:val="005E6911"/>
    <w:rsid w:val="005F6F1B"/>
    <w:rsid w:val="005F7049"/>
    <w:rsid w:val="006033E5"/>
    <w:rsid w:val="00621EFD"/>
    <w:rsid w:val="00623E23"/>
    <w:rsid w:val="00624B33"/>
    <w:rsid w:val="006261E5"/>
    <w:rsid w:val="0063041A"/>
    <w:rsid w:val="00630AA2"/>
    <w:rsid w:val="00635DB5"/>
    <w:rsid w:val="00644B34"/>
    <w:rsid w:val="00646707"/>
    <w:rsid w:val="00646B4E"/>
    <w:rsid w:val="00657F7E"/>
    <w:rsid w:val="00662E58"/>
    <w:rsid w:val="00664DCF"/>
    <w:rsid w:val="006705EF"/>
    <w:rsid w:val="00676A4B"/>
    <w:rsid w:val="00684D7D"/>
    <w:rsid w:val="00687BA2"/>
    <w:rsid w:val="00691F45"/>
    <w:rsid w:val="006940E0"/>
    <w:rsid w:val="006B1F0A"/>
    <w:rsid w:val="006B3D46"/>
    <w:rsid w:val="006B4B5D"/>
    <w:rsid w:val="006B7C08"/>
    <w:rsid w:val="006C5D39"/>
    <w:rsid w:val="006C7891"/>
    <w:rsid w:val="006D1034"/>
    <w:rsid w:val="006D3E39"/>
    <w:rsid w:val="006D6D9B"/>
    <w:rsid w:val="006E0296"/>
    <w:rsid w:val="006E2810"/>
    <w:rsid w:val="006E5417"/>
    <w:rsid w:val="006F5C6A"/>
    <w:rsid w:val="007023DE"/>
    <w:rsid w:val="0071176C"/>
    <w:rsid w:val="0071240B"/>
    <w:rsid w:val="00712F60"/>
    <w:rsid w:val="00720552"/>
    <w:rsid w:val="00720E3B"/>
    <w:rsid w:val="00735FAC"/>
    <w:rsid w:val="0074393F"/>
    <w:rsid w:val="00745F6B"/>
    <w:rsid w:val="00755276"/>
    <w:rsid w:val="0075585E"/>
    <w:rsid w:val="007658D7"/>
    <w:rsid w:val="00770571"/>
    <w:rsid w:val="007712EE"/>
    <w:rsid w:val="00771D74"/>
    <w:rsid w:val="007753D8"/>
    <w:rsid w:val="007768FF"/>
    <w:rsid w:val="007824D3"/>
    <w:rsid w:val="00782EB8"/>
    <w:rsid w:val="00796EE3"/>
    <w:rsid w:val="007A7D29"/>
    <w:rsid w:val="007B4AB8"/>
    <w:rsid w:val="007B7561"/>
    <w:rsid w:val="007B7A89"/>
    <w:rsid w:val="007D1181"/>
    <w:rsid w:val="007D3551"/>
    <w:rsid w:val="007D5CF2"/>
    <w:rsid w:val="007E01A3"/>
    <w:rsid w:val="007E1C87"/>
    <w:rsid w:val="007E6608"/>
    <w:rsid w:val="007F1F8B"/>
    <w:rsid w:val="007F67A1"/>
    <w:rsid w:val="007F6B52"/>
    <w:rsid w:val="0080051D"/>
    <w:rsid w:val="00806463"/>
    <w:rsid w:val="00806992"/>
    <w:rsid w:val="00811C05"/>
    <w:rsid w:val="008206C8"/>
    <w:rsid w:val="008274A5"/>
    <w:rsid w:val="00844F73"/>
    <w:rsid w:val="00857D31"/>
    <w:rsid w:val="0086387C"/>
    <w:rsid w:val="008644C4"/>
    <w:rsid w:val="00874A6C"/>
    <w:rsid w:val="0087581B"/>
    <w:rsid w:val="00876C65"/>
    <w:rsid w:val="00884099"/>
    <w:rsid w:val="00885CFF"/>
    <w:rsid w:val="008A4934"/>
    <w:rsid w:val="008A4B4C"/>
    <w:rsid w:val="008A4DDA"/>
    <w:rsid w:val="008C239F"/>
    <w:rsid w:val="008D59CB"/>
    <w:rsid w:val="008E480C"/>
    <w:rsid w:val="008F1BB0"/>
    <w:rsid w:val="008F7942"/>
    <w:rsid w:val="00905D97"/>
    <w:rsid w:val="0090668A"/>
    <w:rsid w:val="00906CCD"/>
    <w:rsid w:val="00907757"/>
    <w:rsid w:val="009211A2"/>
    <w:rsid w:val="009212B0"/>
    <w:rsid w:val="00921D13"/>
    <w:rsid w:val="00921FA1"/>
    <w:rsid w:val="009234A5"/>
    <w:rsid w:val="00924420"/>
    <w:rsid w:val="00933453"/>
    <w:rsid w:val="009336F7"/>
    <w:rsid w:val="0093636C"/>
    <w:rsid w:val="009374A7"/>
    <w:rsid w:val="00947304"/>
    <w:rsid w:val="00951D66"/>
    <w:rsid w:val="00955F6D"/>
    <w:rsid w:val="0096217F"/>
    <w:rsid w:val="00975472"/>
    <w:rsid w:val="0098551D"/>
    <w:rsid w:val="00991DFF"/>
    <w:rsid w:val="0099518F"/>
    <w:rsid w:val="009A0B86"/>
    <w:rsid w:val="009A4650"/>
    <w:rsid w:val="009A523D"/>
    <w:rsid w:val="009B02A1"/>
    <w:rsid w:val="009F0735"/>
    <w:rsid w:val="009F3164"/>
    <w:rsid w:val="009F496B"/>
    <w:rsid w:val="00A01439"/>
    <w:rsid w:val="00A02E61"/>
    <w:rsid w:val="00A05CFF"/>
    <w:rsid w:val="00A07CE9"/>
    <w:rsid w:val="00A13048"/>
    <w:rsid w:val="00A14480"/>
    <w:rsid w:val="00A24E56"/>
    <w:rsid w:val="00A33861"/>
    <w:rsid w:val="00A425F5"/>
    <w:rsid w:val="00A46843"/>
    <w:rsid w:val="00A56B97"/>
    <w:rsid w:val="00A6093D"/>
    <w:rsid w:val="00A634CA"/>
    <w:rsid w:val="00A70B74"/>
    <w:rsid w:val="00A767DC"/>
    <w:rsid w:val="00A76A6D"/>
    <w:rsid w:val="00A806F6"/>
    <w:rsid w:val="00A8286A"/>
    <w:rsid w:val="00A83253"/>
    <w:rsid w:val="00A86433"/>
    <w:rsid w:val="00AA4EBD"/>
    <w:rsid w:val="00AA5888"/>
    <w:rsid w:val="00AA6E84"/>
    <w:rsid w:val="00AA71D0"/>
    <w:rsid w:val="00AD05A8"/>
    <w:rsid w:val="00AD0C21"/>
    <w:rsid w:val="00AD1680"/>
    <w:rsid w:val="00AD43FB"/>
    <w:rsid w:val="00AE0D23"/>
    <w:rsid w:val="00AE2363"/>
    <w:rsid w:val="00AE2C2F"/>
    <w:rsid w:val="00AE341B"/>
    <w:rsid w:val="00AE7AE3"/>
    <w:rsid w:val="00AF0590"/>
    <w:rsid w:val="00AF5145"/>
    <w:rsid w:val="00B03C9A"/>
    <w:rsid w:val="00B07CA7"/>
    <w:rsid w:val="00B1018A"/>
    <w:rsid w:val="00B1279A"/>
    <w:rsid w:val="00B1392F"/>
    <w:rsid w:val="00B16BBA"/>
    <w:rsid w:val="00B34E18"/>
    <w:rsid w:val="00B4194A"/>
    <w:rsid w:val="00B50F9F"/>
    <w:rsid w:val="00B51B72"/>
    <w:rsid w:val="00B5222E"/>
    <w:rsid w:val="00B53179"/>
    <w:rsid w:val="00B600CD"/>
    <w:rsid w:val="00B6074A"/>
    <w:rsid w:val="00B61C96"/>
    <w:rsid w:val="00B634F3"/>
    <w:rsid w:val="00B730D4"/>
    <w:rsid w:val="00B73A2A"/>
    <w:rsid w:val="00B816BA"/>
    <w:rsid w:val="00B85617"/>
    <w:rsid w:val="00B8786F"/>
    <w:rsid w:val="00B912B6"/>
    <w:rsid w:val="00B94B06"/>
    <w:rsid w:val="00B94C28"/>
    <w:rsid w:val="00BA2D50"/>
    <w:rsid w:val="00BA379C"/>
    <w:rsid w:val="00BB2B1E"/>
    <w:rsid w:val="00BB4A84"/>
    <w:rsid w:val="00BC0586"/>
    <w:rsid w:val="00BC10BA"/>
    <w:rsid w:val="00BC405A"/>
    <w:rsid w:val="00BC5AFD"/>
    <w:rsid w:val="00BC5D3F"/>
    <w:rsid w:val="00BD5566"/>
    <w:rsid w:val="00BE3EBF"/>
    <w:rsid w:val="00BF0CB8"/>
    <w:rsid w:val="00BF0F2D"/>
    <w:rsid w:val="00C04F43"/>
    <w:rsid w:val="00C0609D"/>
    <w:rsid w:val="00C115AB"/>
    <w:rsid w:val="00C17CB2"/>
    <w:rsid w:val="00C232A6"/>
    <w:rsid w:val="00C26CCB"/>
    <w:rsid w:val="00C30249"/>
    <w:rsid w:val="00C3723B"/>
    <w:rsid w:val="00C42466"/>
    <w:rsid w:val="00C503B1"/>
    <w:rsid w:val="00C52621"/>
    <w:rsid w:val="00C606C9"/>
    <w:rsid w:val="00C80288"/>
    <w:rsid w:val="00C84003"/>
    <w:rsid w:val="00C85028"/>
    <w:rsid w:val="00C90650"/>
    <w:rsid w:val="00C9076C"/>
    <w:rsid w:val="00C94E4B"/>
    <w:rsid w:val="00C97D78"/>
    <w:rsid w:val="00CA2E09"/>
    <w:rsid w:val="00CA60FA"/>
    <w:rsid w:val="00CB5E44"/>
    <w:rsid w:val="00CC2571"/>
    <w:rsid w:val="00CC2AAE"/>
    <w:rsid w:val="00CC5A42"/>
    <w:rsid w:val="00CC6AA8"/>
    <w:rsid w:val="00CD0EAB"/>
    <w:rsid w:val="00CE5E02"/>
    <w:rsid w:val="00CF070E"/>
    <w:rsid w:val="00CF34DB"/>
    <w:rsid w:val="00CF3762"/>
    <w:rsid w:val="00CF558F"/>
    <w:rsid w:val="00D010C0"/>
    <w:rsid w:val="00D073E2"/>
    <w:rsid w:val="00D100FD"/>
    <w:rsid w:val="00D17FA3"/>
    <w:rsid w:val="00D23BB6"/>
    <w:rsid w:val="00D34E7D"/>
    <w:rsid w:val="00D446EC"/>
    <w:rsid w:val="00D51BF0"/>
    <w:rsid w:val="00D53970"/>
    <w:rsid w:val="00D55942"/>
    <w:rsid w:val="00D72AC6"/>
    <w:rsid w:val="00D77FDB"/>
    <w:rsid w:val="00D807BF"/>
    <w:rsid w:val="00D80DDF"/>
    <w:rsid w:val="00D82FCC"/>
    <w:rsid w:val="00DA17FC"/>
    <w:rsid w:val="00DA3CE5"/>
    <w:rsid w:val="00DA7887"/>
    <w:rsid w:val="00DB24E1"/>
    <w:rsid w:val="00DB2C26"/>
    <w:rsid w:val="00DB5A76"/>
    <w:rsid w:val="00DB5C28"/>
    <w:rsid w:val="00DC2C66"/>
    <w:rsid w:val="00DD0051"/>
    <w:rsid w:val="00DD02F4"/>
    <w:rsid w:val="00DE2592"/>
    <w:rsid w:val="00DE6B43"/>
    <w:rsid w:val="00E06B80"/>
    <w:rsid w:val="00E11923"/>
    <w:rsid w:val="00E1567E"/>
    <w:rsid w:val="00E17677"/>
    <w:rsid w:val="00E262D4"/>
    <w:rsid w:val="00E357EB"/>
    <w:rsid w:val="00E36250"/>
    <w:rsid w:val="00E36AF2"/>
    <w:rsid w:val="00E42A04"/>
    <w:rsid w:val="00E51A83"/>
    <w:rsid w:val="00E54511"/>
    <w:rsid w:val="00E546CE"/>
    <w:rsid w:val="00E61577"/>
    <w:rsid w:val="00E61DAC"/>
    <w:rsid w:val="00E72B80"/>
    <w:rsid w:val="00E75FE3"/>
    <w:rsid w:val="00E81C06"/>
    <w:rsid w:val="00E85842"/>
    <w:rsid w:val="00E86C4C"/>
    <w:rsid w:val="00E87287"/>
    <w:rsid w:val="00E907A3"/>
    <w:rsid w:val="00EA5AE0"/>
    <w:rsid w:val="00EA71EC"/>
    <w:rsid w:val="00EB7AB1"/>
    <w:rsid w:val="00EC16DB"/>
    <w:rsid w:val="00EE4291"/>
    <w:rsid w:val="00EE7CD8"/>
    <w:rsid w:val="00EF48CC"/>
    <w:rsid w:val="00F00801"/>
    <w:rsid w:val="00F07056"/>
    <w:rsid w:val="00F41DD5"/>
    <w:rsid w:val="00F44B47"/>
    <w:rsid w:val="00F47AF4"/>
    <w:rsid w:val="00F47BA2"/>
    <w:rsid w:val="00F711F1"/>
    <w:rsid w:val="00F73032"/>
    <w:rsid w:val="00F848FC"/>
    <w:rsid w:val="00F87B8F"/>
    <w:rsid w:val="00F9282A"/>
    <w:rsid w:val="00F94F7C"/>
    <w:rsid w:val="00F96BAD"/>
    <w:rsid w:val="00FA139D"/>
    <w:rsid w:val="00FB0E84"/>
    <w:rsid w:val="00FB59C1"/>
    <w:rsid w:val="00FB6DE4"/>
    <w:rsid w:val="00FD01C2"/>
    <w:rsid w:val="00FD05AE"/>
    <w:rsid w:val="00FD6831"/>
    <w:rsid w:val="00FE595C"/>
    <w:rsid w:val="00FF0CE3"/>
    <w:rsid w:val="00FF417E"/>
    <w:rsid w:val="00FF7E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02C645B-0C37-4FFD-A46C-B922C3ABC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index heading" w:uiPriority="99"/>
    <w:lsdException w:name="caption" w:semiHidden="1" w:unhideWhenUsed="1" w:qFormat="1"/>
    <w:lsdException w:name="table of figures" w:uiPriority="99"/>
    <w:lsdException w:name="footnote reference" w:uiPriority="99"/>
    <w:lsdException w:name="annotation reference" w:uiPriority="99"/>
    <w:lsdException w:name="line number" w:uiPriority="99"/>
    <w:lsdException w:name="endnote text" w:uiPriority="99"/>
    <w:lsdException w:name="List Bullet" w:uiPriority="99"/>
    <w:lsdException w:name="List Number" w:uiPriority="99"/>
    <w:lsdException w:name="List Bullet 4" w:uiPriority="99"/>
    <w:lsdException w:name="List Number 2" w:uiPriority="99"/>
    <w:lsdException w:name="List Number 3" w:uiPriority="99"/>
    <w:lsdException w:name="List Number 4" w:uiPriority="99"/>
    <w:lsdException w:name="List Number 5" w:uiPriority="99"/>
    <w:lsdException w:name="Title" w:uiPriority="99"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Message Header"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Strong" w:uiPriority="22" w:qFormat="1"/>
    <w:lsdException w:name="Emphasis" w:qFormat="1"/>
    <w:lsdException w:name="Plain Text" w:uiPriority="99"/>
    <w:lsdException w:name="Normal (Web)" w:uiPriority="99"/>
    <w:lsdException w:name="HTML Preformatted" w:uiPriority="99"/>
    <w:lsdException w:name="Normal Table" w:semiHidden="1" w:unhideWhenUsed="1"/>
    <w:lsdException w:name="annotation subject" w:uiPriority="99"/>
    <w:lsdException w:name="No List" w:uiPriority="99"/>
    <w:lsdException w:name="Outline List 1" w:uiPriority="99"/>
    <w:lsdException w:name="Outline List 2" w:uiPriority="99"/>
    <w:lsdException w:name="Outline List 3"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aliases w:val="Heading U,H1,H11,Œ©o‚µ 1,뙥,?co??E 1,h1,?c,?co?ƒÊ 1,?,Œ,Œ©,Œ...,Œ©oâµ 1,?co?ÄÊ 1,Î,Î©,Î..."/>
    <w:basedOn w:val="Normal"/>
    <w:next w:val="Normal"/>
    <w:link w:val="Heading1Char"/>
    <w:qFormat/>
    <w:rsid w:val="00E11923"/>
    <w:pPr>
      <w:keepNext/>
      <w:numPr>
        <w:numId w:val="6"/>
      </w:numPr>
      <w:spacing w:before="240" w:after="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aliases w:val="H5,H51,h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aliases w:val="H6,H61,h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rsid w:val="00E11923"/>
    <w:rPr>
      <w:b/>
      <w:bCs/>
      <w:i/>
      <w:iCs/>
      <w:sz w:val="28"/>
      <w:szCs w:val="28"/>
      <w:lang w:eastAsia="en-US"/>
    </w:rPr>
  </w:style>
  <w:style w:type="character" w:customStyle="1" w:styleId="Heading3Char">
    <w:name w:val="Heading 3 Char"/>
    <w:aliases w:val="H3 Char,H31 Char,h3 Char"/>
    <w:link w:val="Heading3"/>
    <w:rsid w:val="002B191D"/>
    <w:rPr>
      <w:b/>
      <w:bCs/>
      <w:sz w:val="26"/>
      <w:szCs w:val="26"/>
      <w:lang w:eastAsia="en-US"/>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rPr>
  </w:style>
  <w:style w:type="character" w:customStyle="1" w:styleId="Heading5Char">
    <w:name w:val="Heading 5 Char"/>
    <w:aliases w:val="H5 Char,H51 Char,h5 Char"/>
    <w:link w:val="Heading5"/>
    <w:rsid w:val="004234F0"/>
    <w:rPr>
      <w:b/>
      <w:bCs/>
      <w:i/>
      <w:iCs/>
      <w:sz w:val="24"/>
      <w:szCs w:val="26"/>
    </w:rPr>
  </w:style>
  <w:style w:type="character" w:customStyle="1" w:styleId="Heading6Char">
    <w:name w:val="Heading 6 Char"/>
    <w:aliases w:val="H6 Char,H61 Char,h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fields">
    <w:name w:val="fields"/>
    <w:basedOn w:val="Normal"/>
    <w:link w:val="fieldsZchn"/>
    <w:rsid w:val="00FB6DE4"/>
    <w:pPr>
      <w:tabs>
        <w:tab w:val="clear" w:pos="360"/>
        <w:tab w:val="clear" w:pos="720"/>
        <w:tab w:val="clear" w:pos="1080"/>
        <w:tab w:val="clear" w:pos="1440"/>
        <w:tab w:val="left" w:pos="8010"/>
      </w:tabs>
      <w:overflowPunct/>
      <w:autoSpaceDE/>
      <w:autoSpaceDN/>
      <w:adjustRightInd/>
      <w:spacing w:before="0" w:after="160"/>
      <w:ind w:left="720" w:hanging="360"/>
      <w:jc w:val="both"/>
      <w:textAlignment w:val="auto"/>
    </w:pPr>
    <w:rPr>
      <w:rFonts w:ascii="Times" w:eastAsia="BatangChe" w:hAnsi="Times"/>
      <w:sz w:val="24"/>
    </w:rPr>
  </w:style>
  <w:style w:type="character" w:customStyle="1" w:styleId="fieldsZchn">
    <w:name w:val="fields Zchn"/>
    <w:link w:val="fields"/>
    <w:rsid w:val="00FB6DE4"/>
    <w:rPr>
      <w:rFonts w:ascii="Times" w:eastAsia="BatangChe" w:hAnsi="Times"/>
      <w:sz w:val="24"/>
      <w:lang w:eastAsia="en-US"/>
    </w:rPr>
  </w:style>
  <w:style w:type="paragraph" w:styleId="ListParagraph">
    <w:name w:val="List Paragraph"/>
    <w:basedOn w:val="Normal"/>
    <w:uiPriority w:val="34"/>
    <w:qFormat/>
    <w:rsid w:val="00FB6DE4"/>
    <w:pPr>
      <w:ind w:left="720"/>
      <w:contextualSpacing/>
    </w:pPr>
    <w:rPr>
      <w:rFonts w:eastAsia="Malgun Gothic"/>
    </w:rPr>
  </w:style>
  <w:style w:type="paragraph" w:customStyle="1" w:styleId="3HeaderFooter">
    <w:name w:val="3HeaderFooter"/>
    <w:basedOn w:val="Normal"/>
    <w:link w:val="3HeaderFooterChar"/>
    <w:qFormat/>
    <w:rsid w:val="00FB6DE4"/>
    <w:pPr>
      <w:widowControl w:val="0"/>
      <w:tabs>
        <w:tab w:val="clear" w:pos="360"/>
        <w:tab w:val="clear" w:pos="720"/>
        <w:tab w:val="clear" w:pos="1080"/>
        <w:tab w:val="clear" w:pos="1440"/>
        <w:tab w:val="left" w:pos="907"/>
        <w:tab w:val="right" w:pos="8789"/>
        <w:tab w:val="right" w:pos="9696"/>
      </w:tabs>
      <w:spacing w:before="0"/>
    </w:pPr>
    <w:rPr>
      <w:b/>
      <w:szCs w:val="22"/>
      <w:lang w:val="en-GB"/>
    </w:rPr>
  </w:style>
  <w:style w:type="character" w:customStyle="1" w:styleId="3HeaderFooterChar">
    <w:name w:val="3HeaderFooter Char"/>
    <w:link w:val="3HeaderFooter"/>
    <w:rsid w:val="00FB6DE4"/>
    <w:rPr>
      <w:b/>
      <w:sz w:val="22"/>
      <w:szCs w:val="22"/>
      <w:lang w:val="en-GB" w:eastAsia="en-US"/>
    </w:rPr>
  </w:style>
  <w:style w:type="paragraph" w:customStyle="1" w:styleId="enumlev1">
    <w:name w:val="enumlev1"/>
    <w:basedOn w:val="Normal"/>
    <w:rsid w:val="00FB6DE4"/>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styleId="Revision">
    <w:name w:val="Revision"/>
    <w:hidden/>
    <w:uiPriority w:val="99"/>
    <w:rsid w:val="00D100FD"/>
    <w:rPr>
      <w:sz w:val="22"/>
      <w:lang w:eastAsia="en-US"/>
    </w:rPr>
  </w:style>
  <w:style w:type="paragraph" w:customStyle="1" w:styleId="TableTitle">
    <w:name w:val="Table_Title"/>
    <w:basedOn w:val="Normal"/>
    <w:next w:val="Blanc"/>
    <w:rsid w:val="006261E5"/>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Normal"/>
    <w:rsid w:val="006261E5"/>
    <w:pPr>
      <w:tabs>
        <w:tab w:val="clear" w:pos="794"/>
        <w:tab w:val="clear" w:pos="1191"/>
        <w:tab w:val="clear" w:pos="1588"/>
        <w:tab w:val="clear" w:pos="1985"/>
      </w:tabs>
      <w:spacing w:before="0" w:after="57" w:line="12" w:lineRule="exact"/>
    </w:pPr>
    <w:rPr>
      <w:b w:val="0"/>
      <w:bCs w:val="0"/>
      <w:sz w:val="8"/>
      <w:szCs w:val="8"/>
      <w:lang w:val="en-US"/>
    </w:rPr>
  </w:style>
  <w:style w:type="character" w:styleId="UnresolvedMention">
    <w:name w:val="Unresolved Mention"/>
    <w:uiPriority w:val="99"/>
    <w:semiHidden/>
    <w:unhideWhenUsed/>
    <w:rsid w:val="0052426B"/>
    <w:rPr>
      <w:color w:val="808080"/>
      <w:shd w:val="clear" w:color="auto" w:fill="E6E6E6"/>
    </w:rPr>
  </w:style>
  <w:style w:type="paragraph" w:customStyle="1" w:styleId="tableheading">
    <w:name w:val="table heading"/>
    <w:basedOn w:val="Normal"/>
    <w:rsid w:val="00AE0D23"/>
    <w:pPr>
      <w:keepNext/>
      <w:keepLines/>
      <w:tabs>
        <w:tab w:val="clear" w:pos="360"/>
        <w:tab w:val="clear" w:pos="720"/>
        <w:tab w:val="clear" w:pos="1080"/>
        <w:tab w:val="clear" w:pos="1440"/>
      </w:tabs>
      <w:spacing w:before="0" w:after="60"/>
      <w:jc w:val="both"/>
    </w:pPr>
    <w:rPr>
      <w:rFonts w:eastAsia="Malgun Gothic"/>
      <w:b/>
      <w:bCs/>
      <w:sz w:val="20"/>
      <w:lang w:val="en-CA"/>
    </w:rPr>
  </w:style>
  <w:style w:type="paragraph" w:customStyle="1" w:styleId="tablesyntax">
    <w:name w:val="table syntax"/>
    <w:basedOn w:val="Normal"/>
    <w:link w:val="tablesyntaxChar"/>
    <w:rsid w:val="00AE0D23"/>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CA"/>
    </w:rPr>
  </w:style>
  <w:style w:type="character" w:customStyle="1" w:styleId="tablesyntaxChar">
    <w:name w:val="table syntax Char"/>
    <w:link w:val="tablesyntax"/>
    <w:locked/>
    <w:rsid w:val="00AE0D23"/>
    <w:rPr>
      <w:rFonts w:ascii="Times" w:eastAsia="Malgun Gothic" w:hAnsi="Times"/>
      <w:lang w:val="en-CA" w:eastAsia="en-US"/>
    </w:rPr>
  </w:style>
  <w:style w:type="paragraph" w:customStyle="1" w:styleId="tablecell">
    <w:name w:val="table cell"/>
    <w:basedOn w:val="Normal"/>
    <w:rsid w:val="00AE0D23"/>
    <w:pPr>
      <w:keepNext/>
      <w:keepLines/>
      <w:tabs>
        <w:tab w:val="clear" w:pos="360"/>
        <w:tab w:val="clear" w:pos="720"/>
        <w:tab w:val="clear" w:pos="1080"/>
        <w:tab w:val="clear" w:pos="1440"/>
      </w:tabs>
      <w:spacing w:before="0" w:after="60"/>
      <w:jc w:val="both"/>
    </w:pPr>
    <w:rPr>
      <w:rFonts w:eastAsia="Malgun Gothic"/>
      <w:sz w:val="20"/>
      <w:lang w:val="en-CA"/>
    </w:rPr>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rsid w:val="00AE0D23"/>
    <w:rPr>
      <w:rFonts w:cs="Arial"/>
      <w:b/>
      <w:bCs/>
      <w:kern w:val="32"/>
      <w:sz w:val="32"/>
      <w:szCs w:val="32"/>
      <w:lang w:eastAsia="en-US"/>
    </w:rPr>
  </w:style>
  <w:style w:type="character" w:customStyle="1" w:styleId="HeaderChar">
    <w:name w:val="Header Char"/>
    <w:aliases w:val="h Char,Header/Footer Char"/>
    <w:link w:val="Header"/>
    <w:rsid w:val="00AE0D23"/>
    <w:rPr>
      <w:sz w:val="22"/>
      <w:lang w:eastAsia="en-US"/>
    </w:rPr>
  </w:style>
  <w:style w:type="character" w:customStyle="1" w:styleId="FooterChar">
    <w:name w:val="Footer Char"/>
    <w:link w:val="Footer"/>
    <w:rsid w:val="00AE0D23"/>
    <w:rPr>
      <w:sz w:val="22"/>
      <w:lang w:eastAsia="en-US"/>
    </w:rPr>
  </w:style>
  <w:style w:type="character" w:customStyle="1" w:styleId="BalloonTextChar">
    <w:name w:val="Balloon Text Char"/>
    <w:link w:val="BalloonText"/>
    <w:rsid w:val="00AE0D23"/>
    <w:rPr>
      <w:rFonts w:ascii="Tahoma" w:hAnsi="Tahoma" w:cs="Tahoma"/>
      <w:sz w:val="16"/>
      <w:szCs w:val="16"/>
      <w:lang w:eastAsia="en-US"/>
    </w:rPr>
  </w:style>
  <w:style w:type="table" w:styleId="TableGrid">
    <w:name w:val="Table Grid"/>
    <w:basedOn w:val="TableNormal"/>
    <w:uiPriority w:val="99"/>
    <w:rsid w:val="00AE0D23"/>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1"/>
    <w:qFormat/>
    <w:rsid w:val="00AE0D23"/>
    <w:pPr>
      <w:keepNext/>
      <w:tabs>
        <w:tab w:val="clear" w:pos="360"/>
        <w:tab w:val="clear" w:pos="720"/>
        <w:tab w:val="clear" w:pos="1080"/>
        <w:tab w:val="clear" w:pos="1440"/>
      </w:tabs>
      <w:spacing w:before="240" w:after="113"/>
      <w:jc w:val="center"/>
    </w:pPr>
    <w:rPr>
      <w:rFonts w:eastAsia="Malgun Gothic"/>
      <w:b/>
      <w:bCs/>
      <w:sz w:val="20"/>
      <w:lang w:val="en-CA"/>
    </w:rPr>
  </w:style>
  <w:style w:type="character" w:customStyle="1" w:styleId="CaptionChar1">
    <w:name w:val="Caption Char1"/>
    <w:link w:val="Caption"/>
    <w:locked/>
    <w:rsid w:val="00AE0D23"/>
    <w:rPr>
      <w:rFonts w:eastAsia="Malgun Gothic"/>
      <w:b/>
      <w:bCs/>
      <w:lang w:val="en-CA" w:eastAsia="en-US"/>
    </w:rPr>
  </w:style>
  <w:style w:type="paragraph" w:customStyle="1" w:styleId="Note1">
    <w:name w:val="Note 1"/>
    <w:basedOn w:val="Normal"/>
    <w:link w:val="Note1Char"/>
    <w:qFormat/>
    <w:rsid w:val="00AE0D23"/>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Note1Char">
    <w:name w:val="Note 1 Char"/>
    <w:link w:val="Note1"/>
    <w:locked/>
    <w:rsid w:val="00AE0D23"/>
    <w:rPr>
      <w:rFonts w:eastAsia="Malgun Gothic"/>
      <w:sz w:val="18"/>
      <w:szCs w:val="18"/>
      <w:lang w:val="en-GB" w:eastAsia="en-US"/>
    </w:rPr>
  </w:style>
  <w:style w:type="paragraph" w:customStyle="1" w:styleId="Tablehead">
    <w:name w:val="Table_head"/>
    <w:basedOn w:val="Tabletext"/>
    <w:next w:val="Tabletext"/>
    <w:rsid w:val="00AE0D23"/>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uiPriority w:val="99"/>
    <w:rsid w:val="00AE0D23"/>
    <w:pPr>
      <w:keepLines/>
      <w:tabs>
        <w:tab w:val="clear" w:pos="360"/>
        <w:tab w:val="clear" w:pos="720"/>
        <w:tab w:val="clear" w:pos="1080"/>
        <w:tab w:val="clear" w:pos="1440"/>
      </w:tabs>
      <w:spacing w:before="40" w:after="40" w:line="190" w:lineRule="exact"/>
    </w:pPr>
    <w:rPr>
      <w:rFonts w:eastAsia="Malgun Gothic"/>
      <w:sz w:val="18"/>
      <w:lang w:val="en-GB"/>
    </w:rPr>
  </w:style>
  <w:style w:type="paragraph" w:styleId="BodyTextIndent">
    <w:name w:val="Body Text Indent"/>
    <w:basedOn w:val="Normal"/>
    <w:link w:val="BodyTextIndentChar"/>
    <w:uiPriority w:val="99"/>
    <w:rsid w:val="00AE0D23"/>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IndentChar">
    <w:name w:val="Body Text Indent Char"/>
    <w:link w:val="BodyTextIndent"/>
    <w:uiPriority w:val="99"/>
    <w:rsid w:val="00AE0D23"/>
    <w:rPr>
      <w:rFonts w:eastAsia="Malgun Gothic"/>
      <w:lang w:val="en-GB" w:eastAsia="x-none"/>
    </w:rPr>
  </w:style>
  <w:style w:type="character" w:customStyle="1" w:styleId="Heading4CharChar1">
    <w:name w:val="Heading 4 Char Char1"/>
    <w:aliases w:val="Heading 4 Char1 Char Char,Heading 4 Char Char Char Char"/>
    <w:uiPriority w:val="99"/>
    <w:rsid w:val="00AE0D23"/>
    <w:rPr>
      <w:rFonts w:cs="Times New Roman"/>
      <w:b/>
      <w:bCs/>
      <w:lang w:val="en-GB" w:eastAsia="en-US"/>
    </w:rPr>
  </w:style>
  <w:style w:type="character" w:styleId="CommentReference">
    <w:name w:val="annotation reference"/>
    <w:uiPriority w:val="99"/>
    <w:rsid w:val="00AE0D23"/>
    <w:rPr>
      <w:rFonts w:cs="Times New Roman"/>
      <w:sz w:val="16"/>
      <w:szCs w:val="16"/>
    </w:rPr>
  </w:style>
  <w:style w:type="paragraph" w:styleId="CommentText">
    <w:name w:val="annotation text"/>
    <w:basedOn w:val="Normal"/>
    <w:link w:val="CommentTextChar"/>
    <w:uiPriority w:val="99"/>
    <w:rsid w:val="00AE0D23"/>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link w:val="CommentText"/>
    <w:uiPriority w:val="99"/>
    <w:rsid w:val="00AE0D23"/>
    <w:rPr>
      <w:rFonts w:eastAsia="Malgun Gothic"/>
      <w:lang w:val="en-GB" w:eastAsia="x-none"/>
    </w:rPr>
  </w:style>
  <w:style w:type="paragraph" w:styleId="TOC8">
    <w:name w:val="toc 8"/>
    <w:basedOn w:val="Normal"/>
    <w:next w:val="Normal"/>
    <w:autoRedefine/>
    <w:uiPriority w:val="39"/>
    <w:rsid w:val="00AE0D23"/>
    <w:pPr>
      <w:tabs>
        <w:tab w:val="clear" w:pos="360"/>
        <w:tab w:val="clear" w:pos="720"/>
        <w:tab w:val="clear" w:pos="1080"/>
        <w:tab w:val="clear" w:pos="1440"/>
      </w:tabs>
      <w:spacing w:before="0"/>
      <w:ind w:left="1400"/>
    </w:pPr>
    <w:rPr>
      <w:rFonts w:eastAsia="Malgun Gothic"/>
      <w:sz w:val="20"/>
      <w:lang w:val="en-GB"/>
    </w:rPr>
  </w:style>
  <w:style w:type="paragraph" w:styleId="TOC7">
    <w:name w:val="toc 7"/>
    <w:basedOn w:val="TOC3"/>
    <w:autoRedefine/>
    <w:uiPriority w:val="39"/>
    <w:rsid w:val="00AE0D23"/>
    <w:pPr>
      <w:ind w:left="2382" w:hanging="1191"/>
    </w:pPr>
  </w:style>
  <w:style w:type="paragraph" w:styleId="TOC3">
    <w:name w:val="toc 3"/>
    <w:basedOn w:val="Normal"/>
    <w:next w:val="Normal"/>
    <w:autoRedefine/>
    <w:uiPriority w:val="39"/>
    <w:qFormat/>
    <w:rsid w:val="00AE0D23"/>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TOC6">
    <w:name w:val="toc 6"/>
    <w:basedOn w:val="TOC3"/>
    <w:autoRedefine/>
    <w:uiPriority w:val="39"/>
    <w:rsid w:val="00AE0D23"/>
    <w:pPr>
      <w:ind w:left="2098" w:hanging="1106"/>
    </w:pPr>
  </w:style>
  <w:style w:type="paragraph" w:styleId="TOC5">
    <w:name w:val="toc 5"/>
    <w:basedOn w:val="TOC3"/>
    <w:autoRedefine/>
    <w:uiPriority w:val="39"/>
    <w:rsid w:val="00AE0D23"/>
    <w:pPr>
      <w:ind w:left="1758" w:hanging="964"/>
    </w:pPr>
  </w:style>
  <w:style w:type="paragraph" w:styleId="TOC4">
    <w:name w:val="toc 4"/>
    <w:basedOn w:val="TOC3"/>
    <w:next w:val="TOC5"/>
    <w:autoRedefine/>
    <w:uiPriority w:val="39"/>
    <w:rsid w:val="00AE0D23"/>
    <w:pPr>
      <w:ind w:left="1502" w:hanging="907"/>
    </w:pPr>
  </w:style>
  <w:style w:type="paragraph" w:styleId="TOC2">
    <w:name w:val="toc 2"/>
    <w:basedOn w:val="TOC1"/>
    <w:next w:val="TOC3"/>
    <w:autoRedefine/>
    <w:uiPriority w:val="39"/>
    <w:qFormat/>
    <w:rsid w:val="00AE0D23"/>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qFormat/>
    <w:rsid w:val="00AE0D23"/>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Index7">
    <w:name w:val="index 7"/>
    <w:basedOn w:val="Normal"/>
    <w:next w:val="Normal"/>
    <w:autoRedefine/>
    <w:uiPriority w:val="99"/>
    <w:rsid w:val="00AE0D23"/>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Index6">
    <w:name w:val="index 6"/>
    <w:basedOn w:val="Normal"/>
    <w:next w:val="Normal"/>
    <w:autoRedefine/>
    <w:uiPriority w:val="99"/>
    <w:rsid w:val="00AE0D23"/>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Index5">
    <w:name w:val="index 5"/>
    <w:basedOn w:val="Normal"/>
    <w:next w:val="Normal"/>
    <w:autoRedefine/>
    <w:uiPriority w:val="99"/>
    <w:rsid w:val="00AE0D23"/>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Index4">
    <w:name w:val="index 4"/>
    <w:basedOn w:val="Normal"/>
    <w:next w:val="Normal"/>
    <w:autoRedefine/>
    <w:uiPriority w:val="99"/>
    <w:rsid w:val="00AE0D23"/>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Index3">
    <w:name w:val="index 3"/>
    <w:basedOn w:val="Normal"/>
    <w:next w:val="Normal"/>
    <w:autoRedefine/>
    <w:uiPriority w:val="99"/>
    <w:rsid w:val="00AE0D23"/>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Index2">
    <w:name w:val="index 2"/>
    <w:basedOn w:val="Normal"/>
    <w:next w:val="Normal"/>
    <w:autoRedefine/>
    <w:uiPriority w:val="99"/>
    <w:rsid w:val="00AE0D23"/>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customStyle="1" w:styleId="ColorfulShading-Accent12">
    <w:name w:val="Colorful Shading - Accent 12"/>
    <w:hidden/>
    <w:uiPriority w:val="99"/>
    <w:semiHidden/>
    <w:rsid w:val="00AE0D23"/>
    <w:rPr>
      <w:rFonts w:eastAsia="Malgun Gothic"/>
      <w:lang w:val="en-GB" w:eastAsia="en-US"/>
    </w:rPr>
  </w:style>
  <w:style w:type="character" w:styleId="LineNumber">
    <w:name w:val="line number"/>
    <w:uiPriority w:val="99"/>
    <w:rsid w:val="00AE0D23"/>
    <w:rPr>
      <w:rFonts w:cs="Times New Roman"/>
    </w:rPr>
  </w:style>
  <w:style w:type="paragraph" w:styleId="Index1">
    <w:name w:val="index 1"/>
    <w:basedOn w:val="Normal"/>
    <w:next w:val="Normal"/>
    <w:autoRedefine/>
    <w:uiPriority w:val="99"/>
    <w:rsid w:val="00AE0D23"/>
    <w:pPr>
      <w:tabs>
        <w:tab w:val="clear" w:pos="360"/>
        <w:tab w:val="clear" w:pos="720"/>
        <w:tab w:val="clear" w:pos="1080"/>
        <w:tab w:val="clear" w:pos="1440"/>
      </w:tabs>
      <w:ind w:left="220" w:hanging="220"/>
    </w:pPr>
    <w:rPr>
      <w:rFonts w:eastAsia="MS Mincho"/>
      <w:lang w:val="en-CA"/>
    </w:rPr>
  </w:style>
  <w:style w:type="paragraph" w:styleId="IndexHeading">
    <w:name w:val="index heading"/>
    <w:basedOn w:val="Normal"/>
    <w:next w:val="ColorfulShading-Accent12"/>
    <w:uiPriority w:val="99"/>
    <w:rsid w:val="00AE0D23"/>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styleId="FootnoteReference">
    <w:name w:val="footnote reference"/>
    <w:uiPriority w:val="99"/>
    <w:rsid w:val="00AE0D23"/>
    <w:rPr>
      <w:rFonts w:cs="Times New Roman"/>
      <w:position w:val="6"/>
      <w:sz w:val="16"/>
      <w:szCs w:val="16"/>
    </w:rPr>
  </w:style>
  <w:style w:type="paragraph" w:styleId="FootnoteText">
    <w:name w:val="footnote text"/>
    <w:basedOn w:val="Normal"/>
    <w:link w:val="FootnoteTextChar"/>
    <w:uiPriority w:val="99"/>
    <w:rsid w:val="00AE0D23"/>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eastAsia="x-none"/>
    </w:rPr>
  </w:style>
  <w:style w:type="character" w:customStyle="1" w:styleId="FootnoteTextChar">
    <w:name w:val="Footnote Text Char"/>
    <w:link w:val="FootnoteText"/>
    <w:uiPriority w:val="99"/>
    <w:rsid w:val="00AE0D23"/>
    <w:rPr>
      <w:rFonts w:eastAsia="Malgun Gothic"/>
      <w:lang w:val="en-GB" w:eastAsia="x-none"/>
    </w:rPr>
  </w:style>
  <w:style w:type="paragraph" w:styleId="NormalIndent">
    <w:name w:val="Normal Indent"/>
    <w:basedOn w:val="Normal"/>
    <w:uiPriority w:val="99"/>
    <w:rsid w:val="00AE0D23"/>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Normal"/>
    <w:next w:val="Normal"/>
    <w:uiPriority w:val="99"/>
    <w:rsid w:val="00AE0D23"/>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Normal"/>
    <w:next w:val="TableText0"/>
    <w:uiPriority w:val="99"/>
    <w:rsid w:val="00AE0D23"/>
    <w:pPr>
      <w:keepNext/>
      <w:tabs>
        <w:tab w:val="clear" w:pos="360"/>
        <w:tab w:val="clear" w:pos="720"/>
        <w:tab w:val="clear" w:pos="1080"/>
        <w:tab w:val="clear" w:pos="1440"/>
      </w:tabs>
      <w:spacing w:before="0" w:after="57" w:line="12" w:lineRule="exact"/>
      <w:jc w:val="center"/>
    </w:pPr>
    <w:rPr>
      <w:rFonts w:eastAsia="Malgun Gothic"/>
      <w:sz w:val="8"/>
      <w:szCs w:val="8"/>
      <w:lang w:val="en-CA"/>
    </w:rPr>
  </w:style>
  <w:style w:type="paragraph" w:customStyle="1" w:styleId="TableText0">
    <w:name w:val="Table_Text"/>
    <w:basedOn w:val="TableLegend"/>
    <w:uiPriority w:val="99"/>
    <w:rsid w:val="00AE0D23"/>
    <w:pPr>
      <w:keepNext w:val="0"/>
      <w:keepLines/>
      <w:tabs>
        <w:tab w:val="clear" w:pos="454"/>
      </w:tabs>
      <w:spacing w:before="100" w:after="100" w:line="190" w:lineRule="exact"/>
    </w:pPr>
  </w:style>
  <w:style w:type="character" w:customStyle="1" w:styleId="BlancCharCharChar">
    <w:name w:val="Blanc Char Char Char"/>
    <w:uiPriority w:val="99"/>
    <w:rsid w:val="00AE0D23"/>
    <w:rPr>
      <w:rFonts w:cs="Times New Roman"/>
      <w:b/>
      <w:bCs/>
      <w:sz w:val="8"/>
      <w:szCs w:val="8"/>
      <w:lang w:val="en-US" w:eastAsia="en-US"/>
    </w:rPr>
  </w:style>
  <w:style w:type="paragraph" w:customStyle="1" w:styleId="enumlev2">
    <w:name w:val="enumlev2"/>
    <w:basedOn w:val="enumlev1"/>
    <w:uiPriority w:val="99"/>
    <w:rsid w:val="00AE0D23"/>
    <w:pPr>
      <w:ind w:left="1588"/>
    </w:pPr>
  </w:style>
  <w:style w:type="paragraph" w:customStyle="1" w:styleId="enumlev3">
    <w:name w:val="enumlev3"/>
    <w:basedOn w:val="enumlev2"/>
    <w:uiPriority w:val="99"/>
    <w:rsid w:val="00AE0D23"/>
    <w:pPr>
      <w:ind w:left="1985"/>
    </w:pPr>
  </w:style>
  <w:style w:type="paragraph" w:customStyle="1" w:styleId="heading1aftertitle">
    <w:name w:val="heading 1aftertitle"/>
    <w:basedOn w:val="Heading1"/>
    <w:next w:val="Normal"/>
    <w:uiPriority w:val="99"/>
    <w:rsid w:val="00AE0D23"/>
    <w:pPr>
      <w:keepLines/>
      <w:numPr>
        <w:numId w:val="0"/>
      </w:numPr>
      <w:tabs>
        <w:tab w:val="clear" w:pos="360"/>
        <w:tab w:val="clear" w:pos="1080"/>
        <w:tab w:val="clear" w:pos="1440"/>
        <w:tab w:val="num" w:pos="720"/>
        <w:tab w:val="left" w:pos="794"/>
        <w:tab w:val="left" w:pos="1191"/>
        <w:tab w:val="left" w:pos="1588"/>
        <w:tab w:val="left" w:pos="1985"/>
      </w:tabs>
      <w:spacing w:before="1134" w:after="0"/>
      <w:ind w:left="360" w:hanging="360"/>
      <w:outlineLvl w:val="9"/>
    </w:pPr>
    <w:rPr>
      <w:rFonts w:eastAsia="Malgun Gothic" w:cs="Times New Roman"/>
      <w:kern w:val="0"/>
      <w:sz w:val="24"/>
      <w:szCs w:val="24"/>
      <w:lang w:val="en-GB"/>
    </w:rPr>
  </w:style>
  <w:style w:type="paragraph" w:customStyle="1" w:styleId="Annex1">
    <w:name w:val="Annex 1"/>
    <w:basedOn w:val="Heading1"/>
    <w:next w:val="Normal"/>
    <w:uiPriority w:val="99"/>
    <w:qFormat/>
    <w:rsid w:val="00AE0D23"/>
    <w:pPr>
      <w:keepLines/>
      <w:numPr>
        <w:numId w:val="0"/>
      </w:numPr>
      <w:tabs>
        <w:tab w:val="clear" w:pos="360"/>
        <w:tab w:val="clear" w:pos="1080"/>
        <w:tab w:val="clear" w:pos="1440"/>
        <w:tab w:val="num" w:pos="720"/>
        <w:tab w:val="left" w:pos="794"/>
        <w:tab w:val="left" w:pos="1191"/>
        <w:tab w:val="left" w:pos="1588"/>
        <w:tab w:val="left" w:pos="1985"/>
        <w:tab w:val="num" w:pos="4690"/>
      </w:tabs>
      <w:spacing w:before="480" w:after="0"/>
      <w:ind w:left="360" w:hanging="360"/>
      <w:jc w:val="center"/>
    </w:pPr>
    <w:rPr>
      <w:rFonts w:eastAsia="Malgun Gothic" w:cs="Times New Roman"/>
      <w:kern w:val="0"/>
      <w:sz w:val="24"/>
      <w:szCs w:val="24"/>
      <w:lang w:val="en-GB"/>
    </w:rPr>
  </w:style>
  <w:style w:type="paragraph" w:customStyle="1" w:styleId="FigureTitle">
    <w:name w:val="Figure_Title"/>
    <w:basedOn w:val="TableTitle"/>
    <w:next w:val="Normal"/>
    <w:uiPriority w:val="99"/>
    <w:rsid w:val="00AE0D23"/>
    <w:pPr>
      <w:spacing w:after="720"/>
    </w:pPr>
    <w:rPr>
      <w:bCs w:val="0"/>
      <w:lang w:eastAsia="zh-TW"/>
    </w:rPr>
  </w:style>
  <w:style w:type="paragraph" w:customStyle="1" w:styleId="Figure">
    <w:name w:val="Figure_#"/>
    <w:basedOn w:val="Normal"/>
    <w:next w:val="FigureTitleChar"/>
    <w:uiPriority w:val="99"/>
    <w:rsid w:val="00AE0D23"/>
    <w:pPr>
      <w:keepNext/>
      <w:tabs>
        <w:tab w:val="clear" w:pos="360"/>
        <w:tab w:val="clear" w:pos="720"/>
        <w:tab w:val="clear" w:pos="1080"/>
        <w:tab w:val="clear" w:pos="1440"/>
      </w:tabs>
      <w:spacing w:before="567" w:after="113"/>
      <w:jc w:val="center"/>
    </w:pPr>
    <w:rPr>
      <w:rFonts w:eastAsia="Malgun Gothic"/>
      <w:sz w:val="20"/>
      <w:lang w:val="en-CA"/>
    </w:rPr>
  </w:style>
  <w:style w:type="paragraph" w:customStyle="1" w:styleId="FigureTitleChar">
    <w:name w:val="Figure_Title Char"/>
    <w:basedOn w:val="Normal"/>
    <w:next w:val="Normal"/>
    <w:uiPriority w:val="99"/>
    <w:rsid w:val="00AE0D23"/>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Normal"/>
    <w:next w:val="AnnexTitle"/>
    <w:uiPriority w:val="99"/>
    <w:rsid w:val="00AE0D23"/>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AE0D23"/>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AE0D23"/>
    <w:pPr>
      <w:tabs>
        <w:tab w:val="clear" w:pos="360"/>
        <w:tab w:val="clear" w:pos="720"/>
        <w:tab w:val="clear" w:pos="1080"/>
        <w:tab w:val="clear" w:pos="1440"/>
        <w:tab w:val="left" w:pos="794"/>
        <w:tab w:val="left" w:pos="1191"/>
        <w:tab w:val="left" w:pos="1588"/>
        <w:tab w:val="left" w:pos="1985"/>
      </w:tabs>
    </w:pPr>
    <w:rPr>
      <w:rFonts w:eastAsia="Malgun Gothic"/>
      <w:color w:val="FF0000"/>
      <w:sz w:val="20"/>
      <w:lang w:val="en-CA"/>
    </w:rPr>
  </w:style>
  <w:style w:type="paragraph" w:customStyle="1" w:styleId="SectionTitle">
    <w:name w:val="Section_Title"/>
    <w:basedOn w:val="Normal"/>
    <w:uiPriority w:val="99"/>
    <w:rsid w:val="00AE0D23"/>
    <w:pPr>
      <w:tabs>
        <w:tab w:val="clear" w:pos="360"/>
        <w:tab w:val="clear" w:pos="720"/>
        <w:tab w:val="clear" w:pos="1080"/>
        <w:tab w:val="clear" w:pos="1440"/>
      </w:tabs>
      <w:ind w:left="1418"/>
    </w:pPr>
    <w:rPr>
      <w:rFonts w:ascii="Arial" w:eastAsia="Malgun Gothic" w:hAnsi="Arial" w:cs="Arial"/>
      <w:sz w:val="32"/>
      <w:szCs w:val="32"/>
      <w:lang w:val="en-CA"/>
    </w:rPr>
  </w:style>
  <w:style w:type="paragraph" w:customStyle="1" w:styleId="CouvRecTitle">
    <w:name w:val="Couv Rec Title"/>
    <w:basedOn w:val="Normal"/>
    <w:uiPriority w:val="99"/>
    <w:rsid w:val="00AE0D23"/>
    <w:pPr>
      <w:keepNext/>
      <w:keepLines/>
      <w:tabs>
        <w:tab w:val="clear" w:pos="360"/>
        <w:tab w:val="clear" w:pos="720"/>
        <w:tab w:val="clear" w:pos="1080"/>
        <w:tab w:val="clear" w:pos="1440"/>
      </w:tabs>
      <w:spacing w:before="240"/>
      <w:ind w:left="1418"/>
    </w:pPr>
    <w:rPr>
      <w:rFonts w:ascii="Arial" w:eastAsia="Malgun Gothic" w:hAnsi="Arial" w:cs="Arial"/>
      <w:b/>
      <w:bCs/>
      <w:sz w:val="36"/>
      <w:szCs w:val="36"/>
      <w:lang w:val="en-CA"/>
    </w:rPr>
  </w:style>
  <w:style w:type="paragraph" w:customStyle="1" w:styleId="CouvRec">
    <w:name w:val="Couv Rec #"/>
    <w:basedOn w:val="Normal"/>
    <w:uiPriority w:val="99"/>
    <w:rsid w:val="00AE0D23"/>
    <w:pPr>
      <w:tabs>
        <w:tab w:val="clear" w:pos="360"/>
        <w:tab w:val="clear" w:pos="720"/>
        <w:tab w:val="clear" w:pos="1080"/>
        <w:tab w:val="clear" w:pos="1440"/>
      </w:tabs>
      <w:spacing w:before="6"/>
      <w:ind w:left="1418"/>
      <w:jc w:val="both"/>
    </w:pPr>
    <w:rPr>
      <w:rFonts w:ascii="Arial" w:eastAsia="Malgun Gothic" w:hAnsi="Arial" w:cs="Arial"/>
      <w:sz w:val="32"/>
      <w:szCs w:val="32"/>
      <w:lang w:val="en-CA"/>
    </w:rPr>
  </w:style>
  <w:style w:type="paragraph" w:customStyle="1" w:styleId="CouvNote">
    <w:name w:val="Couv Note"/>
    <w:basedOn w:val="Normal"/>
    <w:uiPriority w:val="99"/>
    <w:rsid w:val="00AE0D23"/>
    <w:pPr>
      <w:tabs>
        <w:tab w:val="clear" w:pos="360"/>
        <w:tab w:val="clear" w:pos="720"/>
        <w:tab w:val="clear" w:pos="1080"/>
        <w:tab w:val="clear" w:pos="1440"/>
        <w:tab w:val="left" w:pos="1134"/>
        <w:tab w:val="left" w:pos="1418"/>
      </w:tabs>
      <w:spacing w:before="200"/>
      <w:jc w:val="both"/>
    </w:pPr>
    <w:rPr>
      <w:rFonts w:ascii="Arial" w:eastAsia="Malgun Gothic" w:hAnsi="Arial" w:cs="Arial"/>
      <w:sz w:val="20"/>
      <w:lang w:val="en-CA"/>
    </w:rPr>
  </w:style>
  <w:style w:type="paragraph" w:customStyle="1" w:styleId="Rec">
    <w:name w:val="Rec #"/>
    <w:basedOn w:val="Normal"/>
    <w:next w:val="headfoot"/>
    <w:uiPriority w:val="99"/>
    <w:rsid w:val="00AE0D23"/>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Normal"/>
    <w:next w:val="Rec"/>
    <w:uiPriority w:val="99"/>
    <w:rsid w:val="00AE0D23"/>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Normal"/>
    <w:uiPriority w:val="99"/>
    <w:rsid w:val="00AE0D23"/>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Normal"/>
    <w:qFormat/>
    <w:rsid w:val="00AE0D23"/>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ASN1">
    <w:name w:val="ASN.1"/>
    <w:basedOn w:val="Normal"/>
    <w:next w:val="ASN1Continue"/>
    <w:uiPriority w:val="99"/>
    <w:rsid w:val="00AE0D23"/>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AE0D23"/>
    <w:pPr>
      <w:spacing w:before="0"/>
    </w:pPr>
  </w:style>
  <w:style w:type="paragraph" w:customStyle="1" w:styleId="ASN1Italic">
    <w:name w:val="ASN.1 Italic"/>
    <w:basedOn w:val="ASN1"/>
    <w:uiPriority w:val="99"/>
    <w:rsid w:val="00AE0D23"/>
    <w:pPr>
      <w:spacing w:before="0"/>
    </w:pPr>
    <w:rPr>
      <w:b w:val="0"/>
      <w:bCs w:val="0"/>
      <w:i/>
      <w:iCs/>
      <w:sz w:val="20"/>
      <w:szCs w:val="20"/>
    </w:rPr>
  </w:style>
  <w:style w:type="paragraph" w:customStyle="1" w:styleId="Note">
    <w:name w:val="Note"/>
    <w:basedOn w:val="Normal"/>
    <w:next w:val="Normal"/>
    <w:link w:val="NoteChar2"/>
    <w:qFormat/>
    <w:rsid w:val="00AE0D23"/>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rsid w:val="00AE0D23"/>
    <w:rPr>
      <w:rFonts w:cs="Times New Roman"/>
      <w:sz w:val="18"/>
      <w:szCs w:val="18"/>
      <w:lang w:val="en-GB" w:eastAsia="en-US"/>
    </w:rPr>
  </w:style>
  <w:style w:type="paragraph" w:customStyle="1" w:styleId="head">
    <w:name w:val="head"/>
    <w:basedOn w:val="headfoot"/>
    <w:next w:val="foot"/>
    <w:uiPriority w:val="99"/>
    <w:rsid w:val="00AE0D23"/>
    <w:rPr>
      <w:color w:val="FFFFFF"/>
    </w:rPr>
  </w:style>
  <w:style w:type="paragraph" w:customStyle="1" w:styleId="foot">
    <w:name w:val="foot"/>
    <w:basedOn w:val="head"/>
    <w:next w:val="Heading1"/>
    <w:uiPriority w:val="99"/>
    <w:rsid w:val="00AE0D23"/>
  </w:style>
  <w:style w:type="paragraph" w:customStyle="1" w:styleId="RecISO">
    <w:name w:val="Rec_ISO_#"/>
    <w:basedOn w:val="Rec"/>
    <w:uiPriority w:val="99"/>
    <w:rsid w:val="00AE0D23"/>
    <w:pPr>
      <w:tabs>
        <w:tab w:val="clear" w:pos="794"/>
        <w:tab w:val="clear" w:pos="1191"/>
        <w:tab w:val="clear" w:pos="1588"/>
        <w:tab w:val="clear" w:pos="1985"/>
      </w:tabs>
    </w:pPr>
  </w:style>
  <w:style w:type="paragraph" w:customStyle="1" w:styleId="RecCCITT">
    <w:name w:val="Rec_CCITT_#"/>
    <w:basedOn w:val="RecISO"/>
    <w:uiPriority w:val="99"/>
    <w:rsid w:val="00AE0D23"/>
    <w:pPr>
      <w:spacing w:before="0"/>
    </w:pPr>
  </w:style>
  <w:style w:type="paragraph" w:styleId="Title">
    <w:name w:val="Title"/>
    <w:basedOn w:val="Normal"/>
    <w:next w:val="heading1aftertitle"/>
    <w:link w:val="TitleChar"/>
    <w:uiPriority w:val="99"/>
    <w:qFormat/>
    <w:rsid w:val="00AE0D23"/>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leChar">
    <w:name w:val="Title Char"/>
    <w:link w:val="Title"/>
    <w:uiPriority w:val="99"/>
    <w:rsid w:val="00AE0D23"/>
    <w:rPr>
      <w:rFonts w:ascii="Cambria" w:eastAsia="Malgun Gothic" w:hAnsi="Cambria"/>
      <w:b/>
      <w:bCs/>
      <w:kern w:val="28"/>
      <w:sz w:val="32"/>
      <w:szCs w:val="32"/>
      <w:lang w:val="en-GB" w:eastAsia="x-none"/>
    </w:rPr>
  </w:style>
  <w:style w:type="paragraph" w:customStyle="1" w:styleId="IndexTitle0">
    <w:name w:val="Index_Title"/>
    <w:basedOn w:val="AnnexTitle"/>
    <w:uiPriority w:val="99"/>
    <w:rsid w:val="00AE0D23"/>
  </w:style>
  <w:style w:type="paragraph" w:customStyle="1" w:styleId="MediumList2-Accent21">
    <w:name w:val="Medium List 2 - Accent 21"/>
    <w:hidden/>
    <w:uiPriority w:val="99"/>
    <w:rsid w:val="00AE0D23"/>
    <w:rPr>
      <w:rFonts w:eastAsia="Malgun Gothic"/>
      <w:lang w:val="en-GB" w:eastAsia="en-US"/>
    </w:rPr>
  </w:style>
  <w:style w:type="paragraph" w:customStyle="1" w:styleId="MediumGrid1-Accent21">
    <w:name w:val="Medium Grid 1 - Accent 21"/>
    <w:basedOn w:val="Normal"/>
    <w:uiPriority w:val="34"/>
    <w:qFormat/>
    <w:rsid w:val="00AE0D23"/>
    <w:pPr>
      <w:tabs>
        <w:tab w:val="clear" w:pos="360"/>
        <w:tab w:val="clear" w:pos="720"/>
        <w:tab w:val="clear" w:pos="1080"/>
        <w:tab w:val="clear" w:pos="1440"/>
        <w:tab w:val="left" w:pos="794"/>
        <w:tab w:val="left" w:pos="1191"/>
        <w:tab w:val="left" w:pos="1588"/>
        <w:tab w:val="left" w:pos="1985"/>
      </w:tabs>
      <w:ind w:left="720"/>
      <w:contextualSpacing/>
      <w:jc w:val="both"/>
    </w:pPr>
    <w:rPr>
      <w:rFonts w:eastAsia="Malgun Gothic"/>
      <w:sz w:val="20"/>
      <w:lang w:val="en-GB"/>
    </w:rPr>
  </w:style>
  <w:style w:type="paragraph" w:customStyle="1" w:styleId="Note3">
    <w:name w:val="Note 3"/>
    <w:basedOn w:val="Normal"/>
    <w:uiPriority w:val="99"/>
    <w:rsid w:val="00AE0D23"/>
    <w:pPr>
      <w:tabs>
        <w:tab w:val="clear" w:pos="360"/>
        <w:tab w:val="clear" w:pos="720"/>
        <w:tab w:val="clear" w:pos="1080"/>
        <w:tab w:val="clear" w:pos="1440"/>
        <w:tab w:val="left" w:pos="794"/>
        <w:tab w:val="left" w:pos="1191"/>
        <w:tab w:val="left" w:pos="1588"/>
        <w:tab w:val="left" w:pos="1985"/>
      </w:tabs>
      <w:ind w:left="1474"/>
      <w:jc w:val="both"/>
    </w:pPr>
    <w:rPr>
      <w:rFonts w:eastAsia="Malgun Gothic"/>
      <w:sz w:val="20"/>
      <w:lang w:val="en-GB"/>
    </w:rPr>
  </w:style>
  <w:style w:type="paragraph" w:customStyle="1" w:styleId="Sprechblasentext1">
    <w:name w:val="Sprechblasentext1"/>
    <w:basedOn w:val="Normal"/>
    <w:uiPriority w:val="99"/>
    <w:semiHidden/>
    <w:rsid w:val="00AE0D23"/>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Normal"/>
    <w:uiPriority w:val="99"/>
    <w:rsid w:val="00AE0D23"/>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styleId="TableofFigures">
    <w:name w:val="table of figures"/>
    <w:basedOn w:val="Normal"/>
    <w:next w:val="Normal"/>
    <w:uiPriority w:val="99"/>
    <w:rsid w:val="00AE0D23"/>
    <w:pPr>
      <w:tabs>
        <w:tab w:val="clear" w:pos="360"/>
        <w:tab w:val="clear" w:pos="720"/>
        <w:tab w:val="clear" w:pos="1080"/>
        <w:tab w:val="clear" w:pos="1440"/>
      </w:tabs>
      <w:ind w:left="400" w:hanging="400"/>
      <w:jc w:val="both"/>
    </w:pPr>
    <w:rPr>
      <w:rFonts w:eastAsia="Malgun Gothic"/>
      <w:sz w:val="20"/>
      <w:lang w:val="en-GB"/>
    </w:rPr>
  </w:style>
  <w:style w:type="paragraph" w:styleId="TOC9">
    <w:name w:val="toc 9"/>
    <w:basedOn w:val="Normal"/>
    <w:next w:val="Normal"/>
    <w:autoRedefine/>
    <w:uiPriority w:val="39"/>
    <w:rsid w:val="00AE0D23"/>
    <w:pPr>
      <w:tabs>
        <w:tab w:val="clear" w:pos="360"/>
        <w:tab w:val="clear" w:pos="720"/>
        <w:tab w:val="clear" w:pos="1080"/>
        <w:tab w:val="clear" w:pos="1440"/>
      </w:tabs>
      <w:spacing w:before="60"/>
    </w:pPr>
    <w:rPr>
      <w:rFonts w:eastAsia="Malgun Gothic"/>
      <w:bCs/>
      <w:sz w:val="20"/>
      <w:lang w:val="en-GB"/>
    </w:rPr>
  </w:style>
  <w:style w:type="paragraph" w:styleId="BodyText">
    <w:name w:val="Body Text"/>
    <w:basedOn w:val="Normal"/>
    <w:link w:val="BodyTextChar"/>
    <w:uiPriority w:val="99"/>
    <w:rsid w:val="00AE0D23"/>
    <w:pPr>
      <w:tabs>
        <w:tab w:val="clear" w:pos="360"/>
        <w:tab w:val="clear" w:pos="720"/>
        <w:tab w:val="clear" w:pos="1080"/>
        <w:tab w:val="clear" w:pos="1440"/>
      </w:tabs>
      <w:overflowPunct/>
      <w:autoSpaceDE/>
      <w:autoSpaceDN/>
      <w:adjustRightInd/>
      <w:spacing w:before="0" w:after="60"/>
      <w:jc w:val="both"/>
      <w:textAlignment w:val="auto"/>
    </w:pPr>
    <w:rPr>
      <w:rFonts w:eastAsia="Batang"/>
      <w:szCs w:val="22"/>
      <w:lang w:val="en-GB"/>
    </w:rPr>
  </w:style>
  <w:style w:type="character" w:customStyle="1" w:styleId="BodyTextChar">
    <w:name w:val="Body Text Char"/>
    <w:link w:val="BodyText"/>
    <w:uiPriority w:val="99"/>
    <w:rsid w:val="00AE0D23"/>
    <w:rPr>
      <w:rFonts w:eastAsia="Batang"/>
      <w:sz w:val="22"/>
      <w:szCs w:val="22"/>
      <w:lang w:val="en-GB" w:eastAsia="en-US"/>
    </w:rPr>
  </w:style>
  <w:style w:type="paragraph" w:customStyle="1" w:styleId="AppendixHeading2">
    <w:name w:val="Appendix Heading 2"/>
    <w:basedOn w:val="Heading2"/>
    <w:uiPriority w:val="99"/>
    <w:rsid w:val="00AE0D23"/>
    <w:pPr>
      <w:numPr>
        <w:numId w:val="1"/>
      </w:numPr>
      <w:tabs>
        <w:tab w:val="clear" w:pos="1080"/>
        <w:tab w:val="clear" w:pos="1440"/>
        <w:tab w:val="num" w:pos="576"/>
        <w:tab w:val="num" w:pos="720"/>
      </w:tabs>
    </w:pPr>
    <w:rPr>
      <w:rFonts w:eastAsia="Batang"/>
      <w:i w:val="0"/>
      <w:iCs w:val="0"/>
      <w:sz w:val="22"/>
      <w:szCs w:val="22"/>
      <w:lang w:val="en-CA"/>
    </w:rPr>
  </w:style>
  <w:style w:type="paragraph" w:customStyle="1" w:styleId="AppendixHeadingI">
    <w:name w:val="Appendix Heading I"/>
    <w:basedOn w:val="Normal"/>
    <w:uiPriority w:val="99"/>
    <w:rsid w:val="00AE0D23"/>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Heading3"/>
    <w:uiPriority w:val="99"/>
    <w:rsid w:val="00AE0D23"/>
    <w:pPr>
      <w:numPr>
        <w:numId w:val="1"/>
      </w:num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Heading4"/>
    <w:uiPriority w:val="99"/>
    <w:rsid w:val="00AE0D23"/>
    <w:pPr>
      <w:numPr>
        <w:numId w:val="1"/>
      </w:numPr>
      <w:tabs>
        <w:tab w:val="clear" w:pos="360"/>
        <w:tab w:val="clear" w:pos="720"/>
        <w:tab w:val="clear" w:pos="1080"/>
        <w:tab w:val="clear" w:pos="1440"/>
        <w:tab w:val="left" w:pos="794"/>
        <w:tab w:val="num" w:pos="864"/>
      </w:tabs>
      <w:ind w:right="0"/>
    </w:pPr>
    <w:rPr>
      <w:rFonts w:ascii="Times New Roman" w:eastAsia="Batang" w:hAnsi="Times New Roman"/>
      <w:sz w:val="22"/>
      <w:szCs w:val="22"/>
      <w:lang w:val="en-CA" w:eastAsia="x-none"/>
    </w:rPr>
  </w:style>
  <w:style w:type="paragraph" w:customStyle="1" w:styleId="AppendixHeading5">
    <w:name w:val="Appendix Heading 5"/>
    <w:basedOn w:val="Heading5"/>
    <w:uiPriority w:val="99"/>
    <w:rsid w:val="00AE0D23"/>
    <w:pPr>
      <w:keepNext w:val="0"/>
      <w:numPr>
        <w:ilvl w:val="0"/>
        <w:numId w:val="0"/>
      </w:numPr>
      <w:tabs>
        <w:tab w:val="clear" w:pos="360"/>
        <w:tab w:val="clear" w:pos="720"/>
        <w:tab w:val="clear" w:pos="1080"/>
        <w:tab w:val="clear" w:pos="1440"/>
        <w:tab w:val="left" w:pos="794"/>
        <w:tab w:val="num" w:pos="1008"/>
        <w:tab w:val="num" w:pos="4752"/>
      </w:tabs>
      <w:ind w:left="360" w:hanging="360"/>
    </w:pPr>
    <w:rPr>
      <w:rFonts w:eastAsia="Batang"/>
      <w:i w:val="0"/>
      <w:iCs w:val="0"/>
      <w:sz w:val="22"/>
      <w:szCs w:val="22"/>
      <w:lang w:val="en-CA" w:eastAsia="x-none"/>
    </w:rPr>
  </w:style>
  <w:style w:type="paragraph" w:customStyle="1" w:styleId="BlancChar">
    <w:name w:val="Blanc Char"/>
    <w:basedOn w:val="Normal"/>
    <w:next w:val="TableText0"/>
    <w:uiPriority w:val="99"/>
    <w:rsid w:val="00AE0D23"/>
    <w:pPr>
      <w:keepNext/>
      <w:tabs>
        <w:tab w:val="clear" w:pos="360"/>
        <w:tab w:val="clear" w:pos="720"/>
        <w:tab w:val="clear" w:pos="1080"/>
        <w:tab w:val="clear" w:pos="1440"/>
      </w:tabs>
      <w:spacing w:before="0" w:after="57" w:line="12" w:lineRule="exact"/>
      <w:jc w:val="center"/>
    </w:pPr>
    <w:rPr>
      <w:rFonts w:eastAsia="Malgun Gothic"/>
      <w:b/>
      <w:bCs/>
      <w:sz w:val="8"/>
      <w:szCs w:val="8"/>
      <w:lang w:val="en-CA"/>
    </w:rPr>
  </w:style>
  <w:style w:type="paragraph" w:styleId="BodyTextIndent3">
    <w:name w:val="Body Text Indent 3"/>
    <w:basedOn w:val="Normal"/>
    <w:link w:val="BodyTextIndent3Char"/>
    <w:uiPriority w:val="99"/>
    <w:rsid w:val="00AE0D23"/>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eastAsia="x-none"/>
    </w:rPr>
  </w:style>
  <w:style w:type="character" w:customStyle="1" w:styleId="BodyTextIndent3Char">
    <w:name w:val="Body Text Indent 3 Char"/>
    <w:link w:val="BodyTextIndent3"/>
    <w:uiPriority w:val="99"/>
    <w:rsid w:val="00AE0D23"/>
    <w:rPr>
      <w:rFonts w:eastAsia="Malgun Gothic"/>
      <w:sz w:val="16"/>
      <w:szCs w:val="16"/>
      <w:lang w:val="en-GB" w:eastAsia="x-none"/>
    </w:rPr>
  </w:style>
  <w:style w:type="paragraph" w:styleId="BodyTextIndent2">
    <w:name w:val="Body Text Indent 2"/>
    <w:basedOn w:val="Normal"/>
    <w:link w:val="BodyTextIndent2Char"/>
    <w:uiPriority w:val="99"/>
    <w:rsid w:val="00AE0D23"/>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eastAsia="x-none"/>
    </w:rPr>
  </w:style>
  <w:style w:type="character" w:customStyle="1" w:styleId="BodyTextIndent2Char">
    <w:name w:val="Body Text Indent 2 Char"/>
    <w:link w:val="BodyTextIndent2"/>
    <w:uiPriority w:val="99"/>
    <w:rsid w:val="00AE0D23"/>
    <w:rPr>
      <w:rFonts w:eastAsia="Malgun Gothic"/>
      <w:lang w:val="en-GB" w:eastAsia="x-none"/>
    </w:rPr>
  </w:style>
  <w:style w:type="paragraph" w:customStyle="1" w:styleId="11BodyText">
    <w:name w:val="11 BodyText"/>
    <w:basedOn w:val="Normal"/>
    <w:uiPriority w:val="99"/>
    <w:rsid w:val="00AE0D23"/>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CommentText"/>
    <w:next w:val="CommentText"/>
    <w:uiPriority w:val="99"/>
    <w:semiHidden/>
    <w:rsid w:val="00AE0D23"/>
    <w:rPr>
      <w:b/>
      <w:bCs/>
    </w:rPr>
  </w:style>
  <w:style w:type="paragraph" w:styleId="BodyText3">
    <w:name w:val="Body Text 3"/>
    <w:basedOn w:val="Normal"/>
    <w:link w:val="BodyText3Char"/>
    <w:uiPriority w:val="99"/>
    <w:rsid w:val="00AE0D23"/>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eastAsia="x-none"/>
    </w:rPr>
  </w:style>
  <w:style w:type="character" w:customStyle="1" w:styleId="BodyText3Char">
    <w:name w:val="Body Text 3 Char"/>
    <w:link w:val="BodyText3"/>
    <w:uiPriority w:val="99"/>
    <w:rsid w:val="00AE0D23"/>
    <w:rPr>
      <w:rFonts w:eastAsia="Malgun Gothic"/>
      <w:sz w:val="16"/>
      <w:szCs w:val="16"/>
      <w:lang w:val="en-GB" w:eastAsia="x-none"/>
    </w:rPr>
  </w:style>
  <w:style w:type="paragraph" w:customStyle="1" w:styleId="Figure0">
    <w:name w:val="Figure"/>
    <w:basedOn w:val="Normal"/>
    <w:next w:val="Normal"/>
    <w:uiPriority w:val="99"/>
    <w:rsid w:val="00AE0D23"/>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AE0D23"/>
  </w:style>
  <w:style w:type="paragraph" w:customStyle="1" w:styleId="Fig0">
    <w:name w:val="Fig"/>
    <w:basedOn w:val="Figure0"/>
    <w:next w:val="Fig"/>
    <w:uiPriority w:val="99"/>
    <w:rsid w:val="00AE0D23"/>
    <w:pPr>
      <w:spacing w:before="136" w:after="0"/>
    </w:pPr>
    <w:rPr>
      <w:lang w:val="en-US"/>
    </w:rPr>
  </w:style>
  <w:style w:type="paragraph" w:customStyle="1" w:styleId="figure1">
    <w:name w:val="figure"/>
    <w:basedOn w:val="Normal"/>
    <w:uiPriority w:val="99"/>
    <w:rsid w:val="00AE0D23"/>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AE0D23"/>
    <w:rPr>
      <w:rFonts w:cs="Times New Roman"/>
      <w:lang w:val="en-US" w:eastAsia="en-US"/>
    </w:rPr>
  </w:style>
  <w:style w:type="paragraph" w:customStyle="1" w:styleId="Annex2">
    <w:name w:val="Annex 2"/>
    <w:basedOn w:val="Normal"/>
    <w:next w:val="Normal"/>
    <w:link w:val="Annex2Char"/>
    <w:uiPriority w:val="99"/>
    <w:qFormat/>
    <w:rsid w:val="00AE0D23"/>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link w:val="Annex3Char2"/>
    <w:qFormat/>
    <w:rsid w:val="00AE0D23"/>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Normal"/>
    <w:next w:val="Normal"/>
    <w:autoRedefine/>
    <w:uiPriority w:val="99"/>
    <w:rsid w:val="00AE0D23"/>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Normal"/>
    <w:next w:val="Normal"/>
    <w:autoRedefine/>
    <w:uiPriority w:val="99"/>
    <w:rsid w:val="00AE0D23"/>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AE0D23"/>
    <w:rPr>
      <w:rFonts w:ascii="Courier" w:hAnsi="Courier" w:cs="Courier"/>
      <w:sz w:val="22"/>
      <w:szCs w:val="22"/>
      <w:lang w:val="en-GB" w:eastAsia="en-US"/>
    </w:rPr>
  </w:style>
  <w:style w:type="paragraph" w:styleId="BodyText2">
    <w:name w:val="Body Text 2"/>
    <w:basedOn w:val="Normal"/>
    <w:link w:val="BodyText2Char"/>
    <w:uiPriority w:val="99"/>
    <w:rsid w:val="00AE0D23"/>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2Char">
    <w:name w:val="Body Text 2 Char"/>
    <w:link w:val="BodyText2"/>
    <w:uiPriority w:val="99"/>
    <w:rsid w:val="00AE0D23"/>
    <w:rPr>
      <w:rFonts w:eastAsia="Malgun Gothic"/>
      <w:lang w:val="en-GB" w:eastAsia="x-none"/>
    </w:rPr>
  </w:style>
  <w:style w:type="paragraph" w:customStyle="1" w:styleId="Normal1">
    <w:name w:val="Normal1"/>
    <w:basedOn w:val="TableTitle"/>
    <w:uiPriority w:val="99"/>
    <w:rsid w:val="00AE0D23"/>
    <w:pPr>
      <w:tabs>
        <w:tab w:val="center" w:pos="4864"/>
      </w:tabs>
      <w:jc w:val="both"/>
    </w:pPr>
  </w:style>
  <w:style w:type="paragraph" w:customStyle="1" w:styleId="equation0">
    <w:name w:val="equation"/>
    <w:basedOn w:val="Normal"/>
    <w:uiPriority w:val="99"/>
    <w:rsid w:val="00AE0D23"/>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lang w:val="en-CA"/>
    </w:rPr>
  </w:style>
  <w:style w:type="paragraph" w:customStyle="1" w:styleId="AnnexNotitle">
    <w:name w:val="Annex_No &amp; title"/>
    <w:basedOn w:val="Normal"/>
    <w:next w:val="Normal"/>
    <w:uiPriority w:val="99"/>
    <w:rsid w:val="00AE0D23"/>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uiPriority w:val="99"/>
    <w:rsid w:val="00AE0D23"/>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Normal"/>
    <w:next w:val="BlancCharChar"/>
    <w:uiPriority w:val="99"/>
    <w:rsid w:val="00AE0D23"/>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AE0D23"/>
    <w:rPr>
      <w:rFonts w:cs="Times New Roman"/>
      <w:b/>
      <w:bCs/>
      <w:lang w:val="en-GB" w:eastAsia="en-US"/>
    </w:rPr>
  </w:style>
  <w:style w:type="character" w:customStyle="1" w:styleId="TableTitleCharCharChar">
    <w:name w:val="Table_Title Char Char Char"/>
    <w:uiPriority w:val="99"/>
    <w:rsid w:val="00AE0D23"/>
    <w:rPr>
      <w:rFonts w:cs="Times New Roman"/>
      <w:b/>
      <w:bCs/>
      <w:lang w:val="en-GB" w:eastAsia="en-US"/>
    </w:rPr>
  </w:style>
  <w:style w:type="character" w:customStyle="1" w:styleId="Annex1Char">
    <w:name w:val="Annex 1 Char"/>
    <w:uiPriority w:val="99"/>
    <w:rsid w:val="00AE0D23"/>
    <w:rPr>
      <w:rFonts w:cs="Times New Roman"/>
      <w:b/>
      <w:bCs/>
      <w:sz w:val="24"/>
      <w:szCs w:val="24"/>
      <w:lang w:val="en-GB" w:eastAsia="en-US"/>
    </w:rPr>
  </w:style>
  <w:style w:type="paragraph" w:customStyle="1" w:styleId="TableTitleChar">
    <w:name w:val="Table_Title Char"/>
    <w:basedOn w:val="Normal"/>
    <w:next w:val="Normal"/>
    <w:uiPriority w:val="99"/>
    <w:rsid w:val="00AE0D23"/>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AE0D23"/>
    <w:rPr>
      <w:rFonts w:cs="Times New Roman"/>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AE0D23"/>
    <w:rPr>
      <w:rFonts w:cs="Times New Roman"/>
      <w:b/>
      <w:bCs/>
      <w:sz w:val="24"/>
      <w:szCs w:val="24"/>
      <w:lang w:val="en-GB" w:eastAsia="en-US"/>
    </w:rPr>
  </w:style>
  <w:style w:type="paragraph" w:customStyle="1" w:styleId="toc0">
    <w:name w:val="toc 0"/>
    <w:basedOn w:val="Normal"/>
    <w:next w:val="TOC1"/>
    <w:uiPriority w:val="99"/>
    <w:rsid w:val="00AE0D23"/>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Normal"/>
    <w:next w:val="Rectitle"/>
    <w:uiPriority w:val="99"/>
    <w:rsid w:val="00AE0D23"/>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Normal"/>
    <w:next w:val="Normal"/>
    <w:uiPriority w:val="99"/>
    <w:rsid w:val="00AE0D23"/>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uiPriority w:val="99"/>
    <w:rsid w:val="00AE0D23"/>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AE0D23"/>
    <w:rPr>
      <w:rFonts w:cs="Times New Roman"/>
      <w:lang w:val="fr-FR"/>
    </w:rPr>
  </w:style>
  <w:style w:type="character" w:customStyle="1" w:styleId="Head0">
    <w:name w:val="Head"/>
    <w:uiPriority w:val="99"/>
    <w:rsid w:val="00AE0D23"/>
    <w:rPr>
      <w:rFonts w:cs="Times New Roman"/>
      <w:b/>
    </w:rPr>
  </w:style>
  <w:style w:type="paragraph" w:customStyle="1" w:styleId="StyleHeading1TimesNewRoman12ptBefore24ptAfter0">
    <w:name w:val="Style Heading 1 + Times New Roman 12 pt Before:  24 pt After:  0..."/>
    <w:basedOn w:val="Heading1"/>
    <w:uiPriority w:val="99"/>
    <w:rsid w:val="00AE0D23"/>
    <w:pPr>
      <w:numPr>
        <w:numId w:val="0"/>
      </w:numPr>
      <w:tabs>
        <w:tab w:val="clear" w:pos="360"/>
        <w:tab w:val="clear" w:pos="720"/>
        <w:tab w:val="clear" w:pos="1080"/>
        <w:tab w:val="clear" w:pos="1440"/>
        <w:tab w:val="num" w:pos="432"/>
      </w:tabs>
      <w:spacing w:before="480" w:after="0"/>
      <w:ind w:left="432" w:hanging="432"/>
      <w:jc w:val="both"/>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AE0D23"/>
    <w:pPr>
      <w:numPr>
        <w:numId w:val="0"/>
      </w:numPr>
      <w:tabs>
        <w:tab w:val="clear" w:pos="1080"/>
        <w:tab w:val="clear" w:pos="1440"/>
        <w:tab w:val="num" w:pos="720"/>
      </w:tabs>
      <w:spacing w:before="313" w:after="0"/>
      <w:jc w:val="both"/>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AE0D23"/>
    <w:pPr>
      <w:numPr>
        <w:ilvl w:val="0"/>
        <w:numId w:val="0"/>
      </w:numPr>
      <w:tabs>
        <w:tab w:val="clear" w:pos="360"/>
        <w:tab w:val="clear" w:pos="1080"/>
        <w:tab w:val="clear" w:pos="1440"/>
        <w:tab w:val="num" w:pos="720"/>
      </w:tabs>
      <w:spacing w:before="181" w:after="0"/>
      <w:ind w:left="1224" w:hanging="1224"/>
      <w:jc w:val="both"/>
    </w:pPr>
    <w:rPr>
      <w:rFonts w:eastAsia="Batang"/>
      <w:sz w:val="20"/>
      <w:szCs w:val="20"/>
      <w:lang w:val="x-none"/>
    </w:rPr>
  </w:style>
  <w:style w:type="character" w:customStyle="1" w:styleId="NoteChar1">
    <w:name w:val="Note Char1"/>
    <w:uiPriority w:val="99"/>
    <w:rsid w:val="00AE0D23"/>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AE0D23"/>
    <w:pPr>
      <w:spacing w:before="20" w:after="40"/>
      <w:jc w:val="center"/>
    </w:pPr>
    <w:rPr>
      <w:rFonts w:eastAsia="Batang"/>
      <w:lang w:val="en-GB"/>
    </w:rPr>
  </w:style>
  <w:style w:type="paragraph" w:customStyle="1" w:styleId="Styleenumlev1Left0Hanging03">
    <w:name w:val="Style enumlev1 + Left:  0&quot; Hanging:  0.3&quot;"/>
    <w:basedOn w:val="enumlev1"/>
    <w:uiPriority w:val="99"/>
    <w:rsid w:val="00AE0D23"/>
    <w:pPr>
      <w:spacing w:before="136"/>
      <w:ind w:left="432" w:hanging="432"/>
    </w:pPr>
    <w:rPr>
      <w:rFonts w:eastAsia="Batang"/>
    </w:rPr>
  </w:style>
  <w:style w:type="paragraph" w:customStyle="1" w:styleId="StyleNote111ptLeft0">
    <w:name w:val="Style Note 1 + 11 pt Left:  0&quot;"/>
    <w:basedOn w:val="Note1"/>
    <w:uiPriority w:val="99"/>
    <w:rsid w:val="00AE0D23"/>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AE0D23"/>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AE0D23"/>
    <w:pPr>
      <w:ind w:left="1728" w:hanging="1728"/>
    </w:pPr>
    <w:rPr>
      <w:lang w:val="en-US"/>
    </w:rPr>
  </w:style>
  <w:style w:type="paragraph" w:customStyle="1" w:styleId="Annex6">
    <w:name w:val="Annex 6"/>
    <w:basedOn w:val="Annex5"/>
    <w:next w:val="Normal"/>
    <w:autoRedefine/>
    <w:uiPriority w:val="99"/>
    <w:rsid w:val="00AE0D23"/>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AE0D23"/>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AE0D23"/>
    <w:rPr>
      <w:rFonts w:ascii="Times" w:eastAsia="Malgun Gothic" w:hAnsi="Times"/>
      <w:sz w:val="22"/>
      <w:szCs w:val="22"/>
      <w:lang w:val="en-GB" w:eastAsia="en-US"/>
    </w:rPr>
  </w:style>
  <w:style w:type="paragraph" w:customStyle="1" w:styleId="SVCBulletslevel1CharCharChar">
    <w:name w:val="SVC Bullets level 1 Char Char Char"/>
    <w:link w:val="SVCBulletslevel1CharCharCharChar"/>
    <w:uiPriority w:val="99"/>
    <w:rsid w:val="00AE0D23"/>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AE0D23"/>
    <w:rPr>
      <w:rFonts w:ascii="Times" w:eastAsia="Malgun Gothic" w:hAnsi="Times"/>
      <w:b/>
      <w:bCs/>
      <w:lang w:val="en-GB" w:eastAsia="en-US"/>
    </w:rPr>
  </w:style>
  <w:style w:type="character" w:customStyle="1" w:styleId="SVCBulletslevel1CharChar">
    <w:name w:val="SVC Bullets level 1 Char Char"/>
    <w:link w:val="SVCBulletslevel1Char"/>
    <w:uiPriority w:val="99"/>
    <w:locked/>
    <w:rsid w:val="00AE0D23"/>
    <w:rPr>
      <w:lang w:val="en-GB"/>
    </w:rPr>
  </w:style>
  <w:style w:type="paragraph" w:customStyle="1" w:styleId="SVCBulletslevel3CharChar">
    <w:name w:val="SVC Bullets level 3 Char Char"/>
    <w:basedOn w:val="SVCBulletslevel3"/>
    <w:link w:val="SVCBulletslevel3CharCharChar"/>
    <w:rsid w:val="00AE0D23"/>
    <w:rPr>
      <w:rFonts w:ascii="Times" w:hAnsi="Times"/>
      <w:lang w:eastAsia="x-none"/>
    </w:rPr>
  </w:style>
  <w:style w:type="paragraph" w:customStyle="1" w:styleId="SVCBulletslevel4Char">
    <w:name w:val="SVC Bullets level 4 Char"/>
    <w:basedOn w:val="SVCBulletslevel3CharChar"/>
    <w:link w:val="SVCBulletslevel4CharChar"/>
    <w:rsid w:val="00AE0D23"/>
    <w:pPr>
      <w:tabs>
        <w:tab w:val="clear" w:pos="-31680"/>
        <w:tab w:val="num" w:pos="2880"/>
      </w:tabs>
      <w:ind w:left="2880" w:hanging="360"/>
    </w:pPr>
  </w:style>
  <w:style w:type="paragraph" w:customStyle="1" w:styleId="SVCBulletslevel5">
    <w:name w:val="SVC Bullets level 5"/>
    <w:basedOn w:val="SVCBulletslevel4Char"/>
    <w:uiPriority w:val="99"/>
    <w:rsid w:val="00AE0D23"/>
    <w:pPr>
      <w:tabs>
        <w:tab w:val="clear" w:pos="2880"/>
        <w:tab w:val="num" w:pos="3600"/>
      </w:tabs>
      <w:ind w:left="3600"/>
    </w:pPr>
  </w:style>
  <w:style w:type="paragraph" w:customStyle="1" w:styleId="SVCBulletslevel6">
    <w:name w:val="SVC Bullets level 6"/>
    <w:basedOn w:val="SVCBulletslevel5"/>
    <w:uiPriority w:val="99"/>
    <w:rsid w:val="00AE0D23"/>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AE0D23"/>
    <w:rPr>
      <w:rFonts w:eastAsia="Malgun Gothic"/>
      <w:lang w:val="en-GB" w:eastAsia="en-US"/>
    </w:rPr>
  </w:style>
  <w:style w:type="character" w:customStyle="1" w:styleId="SVCBulletslevel3CharCharChar">
    <w:name w:val="SVC Bullets level 3 Char Char Char"/>
    <w:link w:val="SVCBulletslevel3CharChar"/>
    <w:locked/>
    <w:rsid w:val="00AE0D23"/>
    <w:rPr>
      <w:rFonts w:ascii="Times" w:eastAsia="Malgun Gothic" w:hAnsi="Times"/>
      <w:lang w:val="en-GB" w:eastAsia="x-none"/>
    </w:rPr>
  </w:style>
  <w:style w:type="character" w:customStyle="1" w:styleId="SVCBulletslevel4CharChar">
    <w:name w:val="SVC Bullets level 4 Char Char"/>
    <w:link w:val="SVCBulletslevel4Char"/>
    <w:locked/>
    <w:rsid w:val="00AE0D23"/>
    <w:rPr>
      <w:rFonts w:ascii="Times" w:eastAsia="Malgun Gothic" w:hAnsi="Times"/>
      <w:lang w:val="en-GB" w:eastAsia="x-none"/>
    </w:rPr>
  </w:style>
  <w:style w:type="paragraph" w:customStyle="1" w:styleId="SVCBulletslevel7">
    <w:name w:val="SVC Bullets level 7"/>
    <w:basedOn w:val="SVCBulletslevel6"/>
    <w:uiPriority w:val="99"/>
    <w:rsid w:val="00AE0D23"/>
    <w:pPr>
      <w:ind w:left="2772"/>
    </w:pPr>
  </w:style>
  <w:style w:type="paragraph" w:customStyle="1" w:styleId="SVCBulletslevel8">
    <w:name w:val="SVC Bullets level 8"/>
    <w:basedOn w:val="SVCBulletslevel7"/>
    <w:uiPriority w:val="99"/>
    <w:rsid w:val="00AE0D23"/>
    <w:pPr>
      <w:ind w:left="3168"/>
    </w:pPr>
  </w:style>
  <w:style w:type="paragraph" w:customStyle="1" w:styleId="SVCBulletslevel3">
    <w:name w:val="SVC Bullets level 3"/>
    <w:basedOn w:val="Normal"/>
    <w:uiPriority w:val="99"/>
    <w:rsid w:val="00AE0D23"/>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Normal"/>
    <w:link w:val="SVCBulletslevel2CharCharChar"/>
    <w:uiPriority w:val="99"/>
    <w:rsid w:val="00AE0D23"/>
    <w:pPr>
      <w:numPr>
        <w:numId w:val="22"/>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AE0D23"/>
    <w:rPr>
      <w:rFonts w:eastAsia="Malgun Gothic"/>
      <w:lang w:val="en-GB" w:eastAsia="en-US"/>
    </w:rPr>
  </w:style>
  <w:style w:type="paragraph" w:customStyle="1" w:styleId="FigureCharChar">
    <w:name w:val="Figure_# Char Char"/>
    <w:basedOn w:val="Normal"/>
    <w:next w:val="FigureTitleChar"/>
    <w:link w:val="FigureCharCharChar"/>
    <w:uiPriority w:val="99"/>
    <w:rsid w:val="00AE0D23"/>
    <w:pPr>
      <w:keepNext/>
      <w:tabs>
        <w:tab w:val="clear" w:pos="360"/>
        <w:tab w:val="clear" w:pos="720"/>
        <w:tab w:val="clear" w:pos="1080"/>
        <w:tab w:val="clear" w:pos="1440"/>
      </w:tabs>
      <w:spacing w:before="567" w:after="113"/>
      <w:jc w:val="center"/>
    </w:pPr>
    <w:rPr>
      <w:rFonts w:eastAsia="Malgun Gothic"/>
      <w:sz w:val="20"/>
      <w:lang w:val="en-GB"/>
    </w:rPr>
  </w:style>
  <w:style w:type="paragraph" w:customStyle="1" w:styleId="FigureCharCharChar0">
    <w:name w:val="Figure Char Char Char"/>
    <w:basedOn w:val="Normal"/>
    <w:next w:val="Normal"/>
    <w:link w:val="FigureCharCharCharChar"/>
    <w:uiPriority w:val="99"/>
    <w:rsid w:val="00AE0D23"/>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CharCharChar1">
    <w:name w:val="figure Char Char Char"/>
    <w:basedOn w:val="Normal"/>
    <w:link w:val="figureCharCharCharChar0"/>
    <w:uiPriority w:val="99"/>
    <w:rsid w:val="00AE0D23"/>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AE0D23"/>
    <w:rPr>
      <w:rFonts w:cs="Times New Roman"/>
      <w:lang w:val="en-US" w:eastAsia="en-US"/>
    </w:rPr>
  </w:style>
  <w:style w:type="paragraph" w:customStyle="1" w:styleId="AVCIndentlevel2">
    <w:name w:val="AVC Indent level 2"/>
    <w:basedOn w:val="AVCIndentlevel1"/>
    <w:uiPriority w:val="99"/>
    <w:rsid w:val="00AE0D23"/>
    <w:pPr>
      <w:ind w:left="794"/>
    </w:pPr>
  </w:style>
  <w:style w:type="paragraph" w:customStyle="1" w:styleId="AVCIndentlevel1">
    <w:name w:val="AVC Indent level 1"/>
    <w:basedOn w:val="Normal"/>
    <w:uiPriority w:val="99"/>
    <w:rsid w:val="00AE0D23"/>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AE0D23"/>
    <w:pPr>
      <w:ind w:left="2304" w:hanging="403"/>
    </w:pPr>
  </w:style>
  <w:style w:type="paragraph" w:customStyle="1" w:styleId="AVCEquationlevel2">
    <w:name w:val="AVC Equation level 2"/>
    <w:basedOn w:val="AVCEquationlevel1CharCharCharChar"/>
    <w:uiPriority w:val="99"/>
    <w:rsid w:val="00AE0D23"/>
    <w:pPr>
      <w:tabs>
        <w:tab w:val="left" w:pos="1191"/>
      </w:tabs>
      <w:ind w:left="1191"/>
    </w:pPr>
  </w:style>
  <w:style w:type="paragraph" w:customStyle="1" w:styleId="AVCBulletlevel2CharChar">
    <w:name w:val="AVC Bullet level 2 Char Char"/>
    <w:basedOn w:val="AVCBulletlevel1CharChar"/>
    <w:link w:val="AVCBulletlevel2CharCharChar"/>
    <w:rsid w:val="00AE0D23"/>
    <w:pPr>
      <w:tabs>
        <w:tab w:val="clear" w:pos="397"/>
        <w:tab w:val="clear" w:pos="792"/>
        <w:tab w:val="num" w:pos="794"/>
      </w:tabs>
      <w:ind w:left="794" w:hanging="391"/>
    </w:pPr>
  </w:style>
  <w:style w:type="paragraph" w:customStyle="1" w:styleId="AVCEquationlevel3">
    <w:name w:val="AVC Equation level 3"/>
    <w:basedOn w:val="AVCEquationlevel2"/>
    <w:uiPriority w:val="99"/>
    <w:rsid w:val="00AE0D23"/>
    <w:pPr>
      <w:ind w:left="1588"/>
    </w:pPr>
  </w:style>
  <w:style w:type="character" w:customStyle="1" w:styleId="AVCEquationlevel1Char1">
    <w:name w:val="AVC Equation level 1 Char1"/>
    <w:uiPriority w:val="99"/>
    <w:rsid w:val="00AE0D23"/>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AE0D23"/>
    <w:rPr>
      <w:rFonts w:ascii="Helvetica" w:eastAsia="Malgun Gothic" w:hAnsi="Helvetica" w:cs="Helvetica"/>
      <w:color w:val="000000"/>
      <w:lang w:val="fr-FR" w:eastAsia="en-US"/>
    </w:rPr>
  </w:style>
  <w:style w:type="character" w:customStyle="1" w:styleId="FigureCharCharCharChar">
    <w:name w:val="Figure Char Char Char Char"/>
    <w:link w:val="FigureCharCharChar0"/>
    <w:uiPriority w:val="99"/>
    <w:locked/>
    <w:rsid w:val="00AE0D23"/>
    <w:rPr>
      <w:rFonts w:eastAsia="Malgun Gothic"/>
      <w:lang w:val="en-GB" w:eastAsia="en-US"/>
    </w:rPr>
  </w:style>
  <w:style w:type="character" w:customStyle="1" w:styleId="FigureCharCharChar">
    <w:name w:val="Figure_# Char Char Char"/>
    <w:link w:val="FigureCharChar"/>
    <w:uiPriority w:val="99"/>
    <w:locked/>
    <w:rsid w:val="00AE0D23"/>
    <w:rPr>
      <w:rFonts w:eastAsia="Malgun Gothic"/>
      <w:lang w:val="en-GB" w:eastAsia="en-US"/>
    </w:rPr>
  </w:style>
  <w:style w:type="paragraph" w:customStyle="1" w:styleId="AVCBulletlevel6">
    <w:name w:val="AVC Bullet level 6"/>
    <w:basedOn w:val="AVCBulletlevel1CharChar"/>
    <w:uiPriority w:val="99"/>
    <w:rsid w:val="00AE0D23"/>
    <w:pPr>
      <w:tabs>
        <w:tab w:val="clear" w:pos="397"/>
        <w:tab w:val="clear" w:pos="2376"/>
        <w:tab w:val="clear" w:pos="2779"/>
        <w:tab w:val="num" w:pos="360"/>
        <w:tab w:val="num" w:pos="720"/>
        <w:tab w:val="left" w:pos="2381"/>
        <w:tab w:val="num" w:pos="2705"/>
        <w:tab w:val="left" w:pos="2778"/>
      </w:tabs>
      <w:ind w:left="720" w:hanging="360"/>
    </w:pPr>
  </w:style>
  <w:style w:type="paragraph" w:styleId="EndnoteText">
    <w:name w:val="endnote text"/>
    <w:basedOn w:val="Normal"/>
    <w:link w:val="EndnoteTextChar"/>
    <w:uiPriority w:val="99"/>
    <w:rsid w:val="00AE0D23"/>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eastAsia="x-none"/>
    </w:rPr>
  </w:style>
  <w:style w:type="character" w:customStyle="1" w:styleId="EndnoteTextChar">
    <w:name w:val="Endnote Text Char"/>
    <w:link w:val="EndnoteText"/>
    <w:uiPriority w:val="99"/>
    <w:rsid w:val="00AE0D23"/>
    <w:rPr>
      <w:rFonts w:eastAsia="Malgun Gothic"/>
      <w:lang w:val="en-GB" w:eastAsia="x-none"/>
    </w:rPr>
  </w:style>
  <w:style w:type="character" w:customStyle="1" w:styleId="AVCNumberinglevel2Char">
    <w:name w:val="AVC Numbering level 2 Char"/>
    <w:uiPriority w:val="99"/>
    <w:rsid w:val="00AE0D23"/>
  </w:style>
  <w:style w:type="paragraph" w:customStyle="1" w:styleId="TableTextCentred">
    <w:name w:val="Table_Text_Centred"/>
    <w:basedOn w:val="TableText0"/>
    <w:uiPriority w:val="99"/>
    <w:rsid w:val="00AE0D23"/>
    <w:pPr>
      <w:jc w:val="center"/>
    </w:pPr>
  </w:style>
  <w:style w:type="paragraph" w:customStyle="1" w:styleId="AVCNumberinglevel2">
    <w:name w:val="AVC Numbering level 2"/>
    <w:basedOn w:val="AVCNumberinglevel1"/>
    <w:uiPriority w:val="99"/>
    <w:rsid w:val="00AE0D23"/>
    <w:pPr>
      <w:numPr>
        <w:ilvl w:val="3"/>
        <w:numId w:val="46"/>
      </w:numPr>
      <w:tabs>
        <w:tab w:val="left" w:pos="397"/>
      </w:tabs>
      <w:ind w:left="720" w:hanging="720"/>
    </w:pPr>
  </w:style>
  <w:style w:type="paragraph" w:customStyle="1" w:styleId="AVCIndentlevel3">
    <w:name w:val="AVC Indent level 3"/>
    <w:basedOn w:val="AVCIndentlevel2"/>
    <w:uiPriority w:val="99"/>
    <w:rsid w:val="00AE0D23"/>
    <w:pPr>
      <w:numPr>
        <w:ilvl w:val="4"/>
        <w:numId w:val="46"/>
      </w:numPr>
      <w:tabs>
        <w:tab w:val="clear" w:pos="862"/>
      </w:tabs>
      <w:ind w:left="1191" w:firstLine="0"/>
    </w:pPr>
  </w:style>
  <w:style w:type="paragraph" w:customStyle="1" w:styleId="AVCBulletlevel1CharChar">
    <w:name w:val="AVC Bullet level 1 Char Char"/>
    <w:basedOn w:val="Normal"/>
    <w:link w:val="AVCBulletlevel1CharCharChar"/>
    <w:uiPriority w:val="99"/>
    <w:rsid w:val="00AE0D23"/>
    <w:pPr>
      <w:numPr>
        <w:numId w:val="26"/>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AE0D23"/>
    <w:rPr>
      <w:rFonts w:cs="Times New Roman"/>
      <w:sz w:val="22"/>
      <w:szCs w:val="22"/>
      <w:lang w:val="en-GB" w:eastAsia="en-US" w:bidi="ar-SA"/>
    </w:rPr>
  </w:style>
  <w:style w:type="character" w:customStyle="1" w:styleId="AVCEquationlevel1Char2">
    <w:name w:val="AVC Equation level 1 Char2"/>
    <w:uiPriority w:val="99"/>
    <w:locked/>
    <w:rsid w:val="00AE0D23"/>
    <w:rPr>
      <w:rFonts w:cs="Times New Roman"/>
      <w:sz w:val="22"/>
      <w:szCs w:val="22"/>
      <w:lang w:val="en-GB" w:eastAsia="en-US" w:bidi="ar-SA"/>
    </w:rPr>
  </w:style>
  <w:style w:type="character" w:customStyle="1" w:styleId="AVCEquationlevel2Char">
    <w:name w:val="AVC Equation level 2 Char"/>
    <w:uiPriority w:val="99"/>
    <w:rsid w:val="00AE0D23"/>
    <w:rPr>
      <w:rFonts w:cs="Times New Roman"/>
      <w:sz w:val="22"/>
      <w:szCs w:val="22"/>
      <w:lang w:val="en-GB" w:eastAsia="en-US" w:bidi="ar-SA"/>
    </w:rPr>
  </w:style>
  <w:style w:type="paragraph" w:customStyle="1" w:styleId="BalloonText1">
    <w:name w:val="Balloon Text1"/>
    <w:basedOn w:val="Normal"/>
    <w:uiPriority w:val="99"/>
    <w:semiHidden/>
    <w:rsid w:val="00AE0D23"/>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lang w:val="en-CA"/>
    </w:rPr>
  </w:style>
  <w:style w:type="paragraph" w:customStyle="1" w:styleId="CommentSubject1">
    <w:name w:val="Comment Subject1"/>
    <w:basedOn w:val="CommentText"/>
    <w:next w:val="CommentText"/>
    <w:uiPriority w:val="99"/>
    <w:semiHidden/>
    <w:rsid w:val="00AE0D23"/>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rsid w:val="00AE0D23"/>
    <w:rPr>
      <w:b/>
      <w:bCs/>
    </w:rPr>
  </w:style>
  <w:style w:type="character" w:customStyle="1" w:styleId="CommentSubjectChar">
    <w:name w:val="Comment Subject Char"/>
    <w:link w:val="CommentSubject"/>
    <w:uiPriority w:val="99"/>
    <w:rsid w:val="00AE0D23"/>
    <w:rPr>
      <w:rFonts w:eastAsia="Malgun Gothic"/>
      <w:b/>
      <w:bCs/>
      <w:lang w:val="en-GB" w:eastAsia="x-none"/>
    </w:rPr>
  </w:style>
  <w:style w:type="paragraph" w:customStyle="1" w:styleId="AVCBulletlevel4">
    <w:name w:val="AVC Bullet level 4"/>
    <w:basedOn w:val="AVCBulletlevel1CharChar"/>
    <w:uiPriority w:val="99"/>
    <w:rsid w:val="00AE0D23"/>
    <w:pPr>
      <w:numPr>
        <w:numId w:val="24"/>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AE0D23"/>
    <w:pPr>
      <w:numPr>
        <w:numId w:val="25"/>
      </w:numPr>
      <w:tabs>
        <w:tab w:val="clear" w:pos="2376"/>
        <w:tab w:val="clear" w:pos="2705"/>
        <w:tab w:val="num" w:pos="360"/>
        <w:tab w:val="num" w:pos="1915"/>
        <w:tab w:val="left" w:pos="2381"/>
      </w:tabs>
      <w:ind w:left="1987" w:hanging="403"/>
    </w:pPr>
  </w:style>
  <w:style w:type="paragraph" w:customStyle="1" w:styleId="AVCBulletlevel7">
    <w:name w:val="AVC Bullet level 7"/>
    <w:basedOn w:val="AVCBulletlevel1CharChar"/>
    <w:uiPriority w:val="99"/>
    <w:rsid w:val="00AE0D23"/>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AE0D23"/>
    <w:pPr>
      <w:numPr>
        <w:ilvl w:val="0"/>
        <w:numId w:val="0"/>
      </w:numPr>
      <w:tabs>
        <w:tab w:val="clear" w:pos="1191"/>
      </w:tabs>
    </w:pPr>
  </w:style>
  <w:style w:type="paragraph" w:customStyle="1" w:styleId="AVCNumberinglevel1">
    <w:name w:val="AVC Numbering level 1"/>
    <w:basedOn w:val="Normal"/>
    <w:uiPriority w:val="99"/>
    <w:rsid w:val="00AE0D23"/>
    <w:pPr>
      <w:numPr>
        <w:numId w:val="27"/>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Caption"/>
    <w:next w:val="Normal"/>
    <w:uiPriority w:val="99"/>
    <w:rsid w:val="00AE0D23"/>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AE0D23"/>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AE0D23"/>
    <w:rPr>
      <w:lang w:eastAsia="en-US"/>
    </w:rPr>
  </w:style>
  <w:style w:type="paragraph" w:customStyle="1" w:styleId="AVCBulletlevel3CharCharCharChar">
    <w:name w:val="AVC Bullet level 3 Char Char Char Char"/>
    <w:basedOn w:val="AVCBulletlevel1CharChar"/>
    <w:link w:val="AVCBulletlevel3CharCharCharCharChar"/>
    <w:uiPriority w:val="99"/>
    <w:rsid w:val="00AE0D23"/>
    <w:pPr>
      <w:numPr>
        <w:numId w:val="28"/>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AE0D23"/>
    <w:rPr>
      <w:rFonts w:cs="Times New Roman"/>
      <w:lang w:val="en-US" w:eastAsia="en-US" w:bidi="ar-SA"/>
    </w:rPr>
  </w:style>
  <w:style w:type="character" w:customStyle="1" w:styleId="Annex4CharCharCharCharChar">
    <w:name w:val="Annex 4 Char Char Char Char Char"/>
    <w:link w:val="Annex4CharCharCharChar"/>
    <w:uiPriority w:val="99"/>
    <w:locked/>
    <w:rsid w:val="00AE0D23"/>
    <w:rPr>
      <w:rFonts w:ascii="Times" w:eastAsia="Malgun Gothic" w:hAnsi="Times"/>
      <w:b/>
      <w:bCs/>
      <w:lang w:eastAsia="en-US"/>
    </w:rPr>
  </w:style>
  <w:style w:type="paragraph" w:customStyle="1" w:styleId="AVCBulletlevel1Char1">
    <w:name w:val="AVC Bullet level 1 Char1"/>
    <w:basedOn w:val="Normal"/>
    <w:uiPriority w:val="99"/>
    <w:rsid w:val="00AE0D23"/>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Normal"/>
    <w:uiPriority w:val="99"/>
    <w:rsid w:val="00AE0D23"/>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uiPriority w:val="99"/>
    <w:rsid w:val="00AE0D23"/>
    <w:rPr>
      <w:rFonts w:ascii="Times New Roman" w:hAnsi="Times New Roman"/>
      <w:lang w:val="en-GB" w:eastAsia="en-US" w:bidi="ar-SA"/>
    </w:rPr>
  </w:style>
  <w:style w:type="paragraph" w:customStyle="1" w:styleId="SVCNumberinglevel1">
    <w:name w:val="SVC Numbering level 1"/>
    <w:basedOn w:val="SVCBulletslevel1CharCharChar"/>
    <w:uiPriority w:val="99"/>
    <w:rsid w:val="00AE0D23"/>
    <w:pPr>
      <w:numPr>
        <w:numId w:val="29"/>
      </w:numPr>
      <w:tabs>
        <w:tab w:val="clear" w:pos="0"/>
        <w:tab w:val="clear" w:pos="792"/>
        <w:tab w:val="clear" w:pos="1195"/>
        <w:tab w:val="num" w:pos="360"/>
        <w:tab w:val="num" w:pos="795"/>
        <w:tab w:val="num" w:pos="1182"/>
      </w:tabs>
      <w:ind w:left="0" w:firstLine="0"/>
      <w:textAlignment w:val="baseline"/>
    </w:pPr>
  </w:style>
  <w:style w:type="paragraph" w:customStyle="1" w:styleId="SVCNumberinglevel2">
    <w:name w:val="SVC Numbering level 2"/>
    <w:basedOn w:val="SVCNumberinglevel1"/>
    <w:uiPriority w:val="99"/>
    <w:rsid w:val="00AE0D23"/>
    <w:pPr>
      <w:numPr>
        <w:numId w:val="0"/>
      </w:numPr>
    </w:pPr>
  </w:style>
  <w:style w:type="paragraph" w:customStyle="1" w:styleId="SVCNumberinglevel3">
    <w:name w:val="SVC Numbering level 3"/>
    <w:basedOn w:val="SVCNumberinglevel2"/>
    <w:uiPriority w:val="99"/>
    <w:rsid w:val="00AE0D23"/>
    <w:pPr>
      <w:numPr>
        <w:ilvl w:val="2"/>
        <w:numId w:val="29"/>
      </w:numPr>
      <w:tabs>
        <w:tab w:val="clear" w:pos="0"/>
        <w:tab w:val="num" w:pos="360"/>
        <w:tab w:val="num" w:pos="1800"/>
        <w:tab w:val="num" w:pos="2952"/>
      </w:tabs>
      <w:ind w:left="0" w:firstLine="0"/>
    </w:pPr>
  </w:style>
  <w:style w:type="paragraph" w:customStyle="1" w:styleId="SVCNumberinglevel4">
    <w:name w:val="SVC Numbering level 4"/>
    <w:basedOn w:val="SVCNumberinglevel3"/>
    <w:uiPriority w:val="99"/>
    <w:rsid w:val="00AE0D23"/>
    <w:pPr>
      <w:numPr>
        <w:ilvl w:val="3"/>
      </w:numPr>
      <w:tabs>
        <w:tab w:val="clear" w:pos="0"/>
        <w:tab w:val="num" w:pos="2520"/>
        <w:tab w:val="num" w:pos="3672"/>
      </w:tabs>
      <w:ind w:left="0" w:firstLine="0"/>
    </w:pPr>
  </w:style>
  <w:style w:type="paragraph" w:customStyle="1" w:styleId="SVCNumberinglevel5">
    <w:name w:val="SVC Numbering level 5"/>
    <w:basedOn w:val="SVCNumberinglevel4"/>
    <w:uiPriority w:val="99"/>
    <w:rsid w:val="00AE0D23"/>
    <w:pPr>
      <w:numPr>
        <w:ilvl w:val="4"/>
      </w:numPr>
      <w:tabs>
        <w:tab w:val="clear" w:pos="0"/>
        <w:tab w:val="num" w:pos="3240"/>
        <w:tab w:val="num" w:pos="4392"/>
      </w:tabs>
      <w:ind w:left="0" w:firstLine="0"/>
    </w:pPr>
  </w:style>
  <w:style w:type="paragraph" w:customStyle="1" w:styleId="SVCIndentlevel5">
    <w:name w:val="SVC Indent level 5"/>
    <w:basedOn w:val="SVCIndentlevel4"/>
    <w:uiPriority w:val="99"/>
    <w:rsid w:val="00AE0D23"/>
    <w:pPr>
      <w:tabs>
        <w:tab w:val="clear" w:pos="1584"/>
      </w:tabs>
      <w:ind w:left="2000"/>
    </w:pPr>
  </w:style>
  <w:style w:type="paragraph" w:customStyle="1" w:styleId="SVCIndentlevel2">
    <w:name w:val="SVC Indent level 2"/>
    <w:basedOn w:val="SVCIndentlevel1"/>
    <w:uiPriority w:val="99"/>
    <w:rsid w:val="00AE0D23"/>
    <w:pPr>
      <w:ind w:left="800"/>
    </w:pPr>
  </w:style>
  <w:style w:type="paragraph" w:customStyle="1" w:styleId="SVCIndentlevel3">
    <w:name w:val="SVC Indent level 3"/>
    <w:basedOn w:val="SVCIndentlevel2"/>
    <w:uiPriority w:val="99"/>
    <w:rsid w:val="00AE0D23"/>
    <w:pPr>
      <w:tabs>
        <w:tab w:val="clear" w:pos="792"/>
      </w:tabs>
      <w:ind w:left="1200"/>
    </w:pPr>
  </w:style>
  <w:style w:type="paragraph" w:customStyle="1" w:styleId="SVCIndentlevel4">
    <w:name w:val="SVC Indent level 4"/>
    <w:uiPriority w:val="99"/>
    <w:rsid w:val="00AE0D23"/>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AE0D23"/>
    <w:pPr>
      <w:tabs>
        <w:tab w:val="clear" w:pos="403"/>
      </w:tabs>
      <w:ind w:left="403"/>
    </w:pPr>
  </w:style>
  <w:style w:type="character" w:customStyle="1" w:styleId="AVCBulletlevel1CharCharCharChar">
    <w:name w:val="AVC Bullet level 1 Char Char Char Char"/>
    <w:uiPriority w:val="99"/>
    <w:rsid w:val="00AE0D23"/>
    <w:rPr>
      <w:rFonts w:cs="Times New Roman"/>
      <w:lang w:val="en-GB" w:eastAsia="en-US" w:bidi="ar-SA"/>
    </w:rPr>
  </w:style>
  <w:style w:type="character" w:customStyle="1" w:styleId="AVCBulletlevel2CharCharChar">
    <w:name w:val="AVC Bullet level 2 Char Char Char"/>
    <w:link w:val="AVCBulletlevel2CharChar"/>
    <w:locked/>
    <w:rsid w:val="00AE0D23"/>
    <w:rPr>
      <w:rFonts w:ascii="Times" w:eastAsia="Malgun Gothic" w:hAnsi="Times"/>
      <w:lang w:val="en-GB" w:eastAsia="en-US"/>
    </w:rPr>
  </w:style>
  <w:style w:type="paragraph" w:customStyle="1" w:styleId="AVCBulletlevel3Char">
    <w:name w:val="AVC Bullet level 3 Char"/>
    <w:basedOn w:val="AVCBulletlevel1CharChar"/>
    <w:uiPriority w:val="99"/>
    <w:rsid w:val="00AE0D23"/>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AE0D23"/>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AE0D23"/>
    <w:pPr>
      <w:tabs>
        <w:tab w:val="clear" w:pos="4849"/>
      </w:tabs>
      <w:spacing w:before="200"/>
      <w:ind w:left="794"/>
    </w:pPr>
  </w:style>
  <w:style w:type="paragraph" w:customStyle="1" w:styleId="SVCBulletslevel2">
    <w:name w:val="SVC Bullets level 2"/>
    <w:basedOn w:val="Normal"/>
    <w:uiPriority w:val="99"/>
    <w:rsid w:val="00AE0D23"/>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Normal"/>
    <w:uiPriority w:val="99"/>
    <w:rsid w:val="00AE0D23"/>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AE0D23"/>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AE0D23"/>
    <w:pPr>
      <w:numPr>
        <w:numId w:val="0"/>
      </w:numPr>
      <w:tabs>
        <w:tab w:val="clear" w:pos="1985"/>
        <w:tab w:val="num" w:pos="490"/>
      </w:tabs>
      <w:ind w:left="490" w:hanging="390"/>
    </w:pPr>
  </w:style>
  <w:style w:type="character" w:customStyle="1" w:styleId="TableTitleChar1">
    <w:name w:val="Table_Title Char1"/>
    <w:uiPriority w:val="99"/>
    <w:rsid w:val="00AE0D23"/>
    <w:rPr>
      <w:rFonts w:cs="Times New Roman"/>
      <w:b/>
      <w:bCs/>
      <w:lang w:val="en-GB" w:eastAsia="en-US" w:bidi="ar-SA"/>
    </w:rPr>
  </w:style>
  <w:style w:type="paragraph" w:customStyle="1" w:styleId="AVCBulletlevel1Char">
    <w:name w:val="AVC Bullet level 1 Char"/>
    <w:basedOn w:val="Normal"/>
    <w:link w:val="AVCBulletlevel1CharChar1"/>
    <w:uiPriority w:val="99"/>
    <w:rsid w:val="00AE0D23"/>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AE0D23"/>
    <w:pPr>
      <w:tabs>
        <w:tab w:val="clear" w:pos="4849"/>
      </w:tabs>
      <w:spacing w:before="200"/>
      <w:ind w:left="794"/>
    </w:pPr>
  </w:style>
  <w:style w:type="paragraph" w:customStyle="1" w:styleId="SVCBulletslevel1">
    <w:name w:val="SVC Bullets level 1"/>
    <w:basedOn w:val="SVCBulletslevel1CharCharChar"/>
    <w:uiPriority w:val="99"/>
    <w:rsid w:val="00AE0D23"/>
    <w:pPr>
      <w:tabs>
        <w:tab w:val="clear" w:pos="403"/>
        <w:tab w:val="num" w:pos="360"/>
      </w:tabs>
      <w:ind w:left="360" w:hanging="360"/>
    </w:pPr>
  </w:style>
  <w:style w:type="paragraph" w:customStyle="1" w:styleId="SVCBulletslevel2Char">
    <w:name w:val="SVC Bullets level 2 Char"/>
    <w:basedOn w:val="Normal"/>
    <w:uiPriority w:val="99"/>
    <w:rsid w:val="00AE0D23"/>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AE0D23"/>
    <w:pPr>
      <w:tabs>
        <w:tab w:val="clear" w:pos="-31680"/>
        <w:tab w:val="num" w:pos="1800"/>
      </w:tabs>
      <w:ind w:left="1800" w:hanging="360"/>
    </w:pPr>
  </w:style>
  <w:style w:type="paragraph" w:customStyle="1" w:styleId="SVCBulletslevel1Char">
    <w:name w:val="SVC Bullets level 1 Char"/>
    <w:link w:val="SVCBulletslevel1CharChar"/>
    <w:uiPriority w:val="99"/>
    <w:rsid w:val="00AE0D23"/>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rPr>
  </w:style>
  <w:style w:type="paragraph" w:customStyle="1" w:styleId="AVCBulletslevel3">
    <w:name w:val="AVC Bullets level 3"/>
    <w:basedOn w:val="SVCBulletslevel3"/>
    <w:uiPriority w:val="99"/>
    <w:rsid w:val="00AE0D23"/>
    <w:pPr>
      <w:tabs>
        <w:tab w:val="clear" w:pos="-31680"/>
        <w:tab w:val="num" w:pos="2160"/>
      </w:tabs>
      <w:ind w:left="2160" w:hanging="360"/>
    </w:pPr>
  </w:style>
  <w:style w:type="paragraph" w:customStyle="1" w:styleId="AVCEquationlevel1CharCharChar">
    <w:name w:val="AVC Equation level 1 Char Char Char"/>
    <w:basedOn w:val="Equation"/>
    <w:uiPriority w:val="99"/>
    <w:rsid w:val="00AE0D23"/>
    <w:pPr>
      <w:tabs>
        <w:tab w:val="clear" w:pos="4849"/>
      </w:tabs>
      <w:spacing w:before="200"/>
      <w:ind w:left="794"/>
    </w:pPr>
  </w:style>
  <w:style w:type="paragraph" w:customStyle="1" w:styleId="AVCBulletlevel2Char">
    <w:name w:val="AVC Bullet level 2 Char"/>
    <w:basedOn w:val="AVCBulletlevel1CharChar"/>
    <w:uiPriority w:val="99"/>
    <w:rsid w:val="00AE0D23"/>
    <w:pPr>
      <w:tabs>
        <w:tab w:val="clear" w:pos="792"/>
      </w:tabs>
    </w:pPr>
  </w:style>
  <w:style w:type="paragraph" w:customStyle="1" w:styleId="SVCBulletslevel3Char">
    <w:name w:val="SVC Bullets level 3 Char"/>
    <w:basedOn w:val="SVCBulletslevel3"/>
    <w:uiPriority w:val="99"/>
    <w:rsid w:val="00AE0D23"/>
    <w:pPr>
      <w:tabs>
        <w:tab w:val="clear" w:pos="-31680"/>
        <w:tab w:val="num" w:pos="720"/>
      </w:tabs>
      <w:ind w:left="1224" w:hanging="1224"/>
    </w:pPr>
  </w:style>
  <w:style w:type="paragraph" w:customStyle="1" w:styleId="00BodyText">
    <w:name w:val="00 BodyText"/>
    <w:basedOn w:val="Normal"/>
    <w:link w:val="00BodyTextChar"/>
    <w:uiPriority w:val="99"/>
    <w:rsid w:val="00AE0D23"/>
    <w:pPr>
      <w:tabs>
        <w:tab w:val="clear" w:pos="360"/>
        <w:tab w:val="clear" w:pos="720"/>
        <w:tab w:val="clear" w:pos="1080"/>
        <w:tab w:val="clear" w:pos="1440"/>
      </w:tabs>
      <w:overflowPunct/>
      <w:autoSpaceDE/>
      <w:autoSpaceDN/>
      <w:adjustRightInd/>
      <w:spacing w:before="0" w:after="220"/>
      <w:textAlignment w:val="auto"/>
    </w:pPr>
    <w:rPr>
      <w:rFonts w:ascii="Arial" w:eastAsia="MS Mincho" w:hAnsi="Arial"/>
      <w:lang w:val="en-CA" w:eastAsia="ja-JP"/>
    </w:rPr>
  </w:style>
  <w:style w:type="paragraph" w:customStyle="1" w:styleId="CharCharZchnZchnCharCharCarCar">
    <w:name w:val="Char Char Zchn Zchn Char Char Car Car"/>
    <w:uiPriority w:val="99"/>
    <w:semiHidden/>
    <w:rsid w:val="00AE0D23"/>
    <w:pPr>
      <w:keepNext/>
      <w:numPr>
        <w:numId w:val="31"/>
      </w:numPr>
      <w:autoSpaceDE w:val="0"/>
      <w:autoSpaceDN w:val="0"/>
      <w:adjustRightInd w:val="0"/>
      <w:spacing w:before="60" w:after="60"/>
      <w:jc w:val="both"/>
    </w:pPr>
    <w:rPr>
      <w:rFonts w:ascii="Arial" w:eastAsia="SimSun" w:hAnsi="Arial" w:cs="Arial"/>
      <w:color w:val="0000FF"/>
      <w:kern w:val="2"/>
    </w:rPr>
  </w:style>
  <w:style w:type="paragraph" w:customStyle="1" w:styleId="Annex7">
    <w:name w:val="Annex 7"/>
    <w:basedOn w:val="Annex6"/>
    <w:next w:val="Normal"/>
    <w:autoRedefine/>
    <w:uiPriority w:val="99"/>
    <w:rsid w:val="00AE0D23"/>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AE0D23"/>
    <w:pPr>
      <w:numPr>
        <w:numId w:val="18"/>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Normal"/>
    <w:uiPriority w:val="99"/>
    <w:rsid w:val="00AE0D23"/>
    <w:pPr>
      <w:tabs>
        <w:tab w:val="clear" w:pos="360"/>
        <w:tab w:val="clear" w:pos="720"/>
        <w:tab w:val="clear" w:pos="1080"/>
        <w:tab w:val="clear" w:pos="1440"/>
      </w:tabs>
      <w:overflowPunct/>
      <w:spacing w:before="120"/>
      <w:textAlignment w:val="auto"/>
    </w:pPr>
    <w:rPr>
      <w:rFonts w:eastAsia="MS Mincho" w:cs="Arial"/>
      <w:sz w:val="24"/>
      <w:lang w:val="en-CA" w:eastAsia="ja-JP"/>
    </w:rPr>
  </w:style>
  <w:style w:type="paragraph" w:customStyle="1" w:styleId="XTableEntry">
    <w:name w:val="XTableEntry"/>
    <w:basedOn w:val="Normal"/>
    <w:uiPriority w:val="99"/>
    <w:rsid w:val="00AE0D23"/>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Normal"/>
    <w:link w:val="XParagraphChar"/>
    <w:uiPriority w:val="99"/>
    <w:rsid w:val="00AE0D23"/>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Normal"/>
    <w:uiPriority w:val="99"/>
    <w:rsid w:val="00AE0D23"/>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AE0D23"/>
    <w:pPr>
      <w:ind w:left="1417"/>
    </w:pPr>
  </w:style>
  <w:style w:type="character" w:customStyle="1" w:styleId="XParagraphChar">
    <w:name w:val="XParagraph Char"/>
    <w:link w:val="XParagraph"/>
    <w:uiPriority w:val="99"/>
    <w:locked/>
    <w:rsid w:val="00AE0D23"/>
    <w:rPr>
      <w:rFonts w:ascii="Times" w:eastAsia="Malgun Gothic" w:hAnsi="Times"/>
      <w:sz w:val="22"/>
      <w:szCs w:val="22"/>
      <w:lang w:val="en-GB" w:eastAsia="en-US"/>
    </w:rPr>
  </w:style>
  <w:style w:type="paragraph" w:customStyle="1" w:styleId="XEquation2">
    <w:name w:val="XEquation2"/>
    <w:basedOn w:val="Normal"/>
    <w:uiPriority w:val="99"/>
    <w:rsid w:val="00AE0D23"/>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Normal"/>
    <w:uiPriority w:val="99"/>
    <w:rsid w:val="00AE0D23"/>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lang w:val="en-CA"/>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AE0D23"/>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References">
    <w:name w:val="References"/>
    <w:basedOn w:val="Normal"/>
    <w:uiPriority w:val="99"/>
    <w:rsid w:val="00AE0D23"/>
    <w:pPr>
      <w:numPr>
        <w:numId w:val="32"/>
      </w:numPr>
      <w:tabs>
        <w:tab w:val="clear" w:pos="720"/>
        <w:tab w:val="clear" w:pos="1080"/>
        <w:tab w:val="clear" w:pos="1440"/>
      </w:tabs>
      <w:overflowPunct/>
      <w:autoSpaceDE/>
      <w:autoSpaceDN/>
      <w:adjustRightInd/>
      <w:spacing w:before="0"/>
      <w:jc w:val="both"/>
      <w:textAlignment w:val="auto"/>
    </w:pPr>
    <w:rPr>
      <w:rFonts w:eastAsia="MS Mincho"/>
      <w:sz w:val="16"/>
      <w:lang w:val="en-CA"/>
    </w:rPr>
  </w:style>
  <w:style w:type="character" w:customStyle="1" w:styleId="Annex4CharChar">
    <w:name w:val="Annex 4 Char Char"/>
    <w:uiPriority w:val="99"/>
    <w:rsid w:val="00AE0D23"/>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AE0D23"/>
    <w:pPr>
      <w:numPr>
        <w:numId w:val="33"/>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character" w:customStyle="1" w:styleId="AVCBulletlevel1CharChar1">
    <w:name w:val="AVC Bullet level 1 Char Char1"/>
    <w:link w:val="AVCBulletlevel1Char"/>
    <w:uiPriority w:val="99"/>
    <w:locked/>
    <w:rsid w:val="00AE0D23"/>
    <w:rPr>
      <w:rFonts w:ascii="Times" w:eastAsia="Malgun Gothic" w:hAnsi="Times"/>
      <w:lang w:val="en-GB" w:eastAsia="en-US"/>
    </w:rPr>
  </w:style>
  <w:style w:type="character" w:customStyle="1" w:styleId="Annex3Char1">
    <w:name w:val="Annex 3 Char1"/>
    <w:uiPriority w:val="99"/>
    <w:rsid w:val="00AE0D23"/>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AE0D23"/>
    <w:pPr>
      <w:tabs>
        <w:tab w:val="clear" w:pos="397"/>
        <w:tab w:val="clear" w:pos="792"/>
        <w:tab w:val="num" w:pos="794"/>
      </w:tabs>
      <w:ind w:left="794" w:hanging="391"/>
    </w:pPr>
  </w:style>
  <w:style w:type="character" w:customStyle="1" w:styleId="00BodyTextChar">
    <w:name w:val="00 BodyText Char"/>
    <w:link w:val="00BodyText"/>
    <w:uiPriority w:val="99"/>
    <w:locked/>
    <w:rsid w:val="00AE0D23"/>
    <w:rPr>
      <w:rFonts w:ascii="Arial" w:eastAsia="MS Mincho" w:hAnsi="Arial"/>
      <w:sz w:val="22"/>
      <w:lang w:val="en-CA" w:eastAsia="ja-JP"/>
    </w:rPr>
  </w:style>
  <w:style w:type="paragraph" w:customStyle="1" w:styleId="CharCharCharCharCharCharChar">
    <w:name w:val="Char Char Char Char Char Char Char"/>
    <w:uiPriority w:val="99"/>
    <w:semiHidden/>
    <w:rsid w:val="00AE0D23"/>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AE0D23"/>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Foreword">
    <w:name w:val="Foreword"/>
    <w:basedOn w:val="Normal"/>
    <w:next w:val="Normal"/>
    <w:uiPriority w:val="99"/>
    <w:rsid w:val="00AE0D23"/>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eastAsia="MS Mincho" w:hAnsi="Arial"/>
      <w:color w:val="0000FF"/>
      <w:sz w:val="20"/>
      <w:lang w:val="en-GB" w:eastAsia="ja-JP"/>
    </w:rPr>
  </w:style>
  <w:style w:type="paragraph" w:styleId="ListBullet4">
    <w:name w:val="List Bullet 4"/>
    <w:basedOn w:val="Normal"/>
    <w:autoRedefine/>
    <w:uiPriority w:val="99"/>
    <w:rsid w:val="00AE0D23"/>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eastAsia="MS Mincho" w:hAnsi="Arial"/>
      <w:sz w:val="20"/>
      <w:lang w:val="en-GB" w:eastAsia="ja-JP"/>
    </w:rPr>
  </w:style>
  <w:style w:type="paragraph" w:styleId="ListNumber5">
    <w:name w:val="List Number 5"/>
    <w:basedOn w:val="Normal"/>
    <w:uiPriority w:val="99"/>
    <w:rsid w:val="00AE0D23"/>
    <w:pPr>
      <w:numPr>
        <w:numId w:val="19"/>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eastAsia="MS Mincho" w:hAnsi="Arial"/>
      <w:sz w:val="20"/>
      <w:lang w:val="en-GB" w:eastAsia="ja-JP"/>
    </w:rPr>
  </w:style>
  <w:style w:type="paragraph" w:customStyle="1" w:styleId="zzCopyright">
    <w:name w:val="zzCopyright"/>
    <w:basedOn w:val="Normal"/>
    <w:next w:val="Normal"/>
    <w:uiPriority w:val="99"/>
    <w:rsid w:val="00AE0D23"/>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eastAsia="MS Mincho" w:hAnsi="Arial"/>
      <w:color w:val="0000FF"/>
      <w:sz w:val="20"/>
      <w:lang w:val="en-GB" w:eastAsia="ja-JP"/>
    </w:rPr>
  </w:style>
  <w:style w:type="paragraph" w:customStyle="1" w:styleId="zzCover">
    <w:name w:val="zzCover"/>
    <w:basedOn w:val="Normal"/>
    <w:uiPriority w:val="99"/>
    <w:rsid w:val="00AE0D23"/>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Normal"/>
    <w:next w:val="Normal"/>
    <w:uiPriority w:val="99"/>
    <w:rsid w:val="00AE0D23"/>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AE0D23"/>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annex4char0">
    <w:name w:val="annex4char"/>
    <w:basedOn w:val="Normal"/>
    <w:uiPriority w:val="99"/>
    <w:rsid w:val="00AE0D23"/>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val="en-CA" w:eastAsia="ja-JP"/>
    </w:rPr>
  </w:style>
  <w:style w:type="paragraph" w:customStyle="1" w:styleId="Bulletedo2">
    <w:name w:val="Bulleted o 2"/>
    <w:basedOn w:val="Normal"/>
    <w:uiPriority w:val="99"/>
    <w:rsid w:val="00AE0D23"/>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val="en-CA"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AE0D23"/>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AE0D23"/>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styleId="HTMLPreformatted">
    <w:name w:val="HTML Preformatted"/>
    <w:basedOn w:val="Normal"/>
    <w:link w:val="HTMLPreformattedChar"/>
    <w:uiPriority w:val="99"/>
    <w:rsid w:val="00AE0D23"/>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eastAsia="x-none"/>
    </w:rPr>
  </w:style>
  <w:style w:type="character" w:customStyle="1" w:styleId="HTMLPreformattedChar">
    <w:name w:val="HTML Preformatted Char"/>
    <w:link w:val="HTMLPreformatted"/>
    <w:uiPriority w:val="99"/>
    <w:rsid w:val="00AE0D23"/>
    <w:rPr>
      <w:rFonts w:ascii="Courier New" w:eastAsia="Malgun Gothic" w:hAnsi="Courier New"/>
      <w:lang w:val="en-GB" w:eastAsia="x-none"/>
    </w:rPr>
  </w:style>
  <w:style w:type="paragraph" w:customStyle="1" w:styleId="a2">
    <w:name w:val="a2"/>
    <w:basedOn w:val="Heading2"/>
    <w:next w:val="Normal"/>
    <w:uiPriority w:val="99"/>
    <w:rsid w:val="00AE0D23"/>
    <w:pPr>
      <w:numPr>
        <w:numId w:val="34"/>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uiPriority w:val="99"/>
    <w:rsid w:val="00AE0D23"/>
    <w:pPr>
      <w:numPr>
        <w:numId w:val="34"/>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eastAsia="MS Mincho" w:hAnsi="Arial"/>
      <w:bCs w:val="0"/>
      <w:sz w:val="22"/>
      <w:szCs w:val="20"/>
      <w:lang w:val="de-DE" w:eastAsia="ja-JP"/>
    </w:rPr>
  </w:style>
  <w:style w:type="paragraph" w:customStyle="1" w:styleId="a4">
    <w:name w:val="a4"/>
    <w:basedOn w:val="Heading4"/>
    <w:next w:val="Normal"/>
    <w:uiPriority w:val="99"/>
    <w:rsid w:val="00AE0D23"/>
    <w:pPr>
      <w:numPr>
        <w:numId w:val="34"/>
      </w:numPr>
      <w:tabs>
        <w:tab w:val="clear" w:pos="360"/>
        <w:tab w:val="clear" w:pos="720"/>
        <w:tab w:val="clear" w:pos="1440"/>
        <w:tab w:val="left" w:pos="880"/>
        <w:tab w:val="num" w:pos="2880"/>
      </w:tabs>
      <w:suppressAutoHyphens/>
      <w:overflowPunct/>
      <w:autoSpaceDE/>
      <w:autoSpaceDN/>
      <w:adjustRightInd/>
      <w:spacing w:before="60" w:after="240" w:line="230" w:lineRule="exact"/>
      <w:ind w:left="0" w:right="0" w:firstLine="0"/>
      <w:textAlignment w:val="auto"/>
    </w:pPr>
    <w:rPr>
      <w:rFonts w:ascii="Arial" w:eastAsia="MS Mincho" w:hAnsi="Arial"/>
      <w:bCs w:val="0"/>
      <w:sz w:val="20"/>
      <w:szCs w:val="20"/>
      <w:lang w:val="de-DE" w:eastAsia="ja-JP"/>
    </w:rPr>
  </w:style>
  <w:style w:type="paragraph" w:customStyle="1" w:styleId="a5">
    <w:name w:val="a5"/>
    <w:basedOn w:val="Heading5"/>
    <w:next w:val="Normal"/>
    <w:uiPriority w:val="99"/>
    <w:rsid w:val="00AE0D23"/>
    <w:pPr>
      <w:numPr>
        <w:numId w:val="34"/>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ind w:left="0" w:firstLine="0"/>
      <w:textAlignment w:val="auto"/>
    </w:pPr>
    <w:rPr>
      <w:rFonts w:ascii="Arial" w:eastAsia="MS Mincho" w:hAnsi="Arial"/>
      <w:bCs w:val="0"/>
      <w:i w:val="0"/>
      <w:iCs w:val="0"/>
      <w:sz w:val="20"/>
      <w:szCs w:val="20"/>
      <w:lang w:val="de-DE" w:eastAsia="ja-JP"/>
    </w:rPr>
  </w:style>
  <w:style w:type="paragraph" w:customStyle="1" w:styleId="a6">
    <w:name w:val="a6"/>
    <w:basedOn w:val="Heading6"/>
    <w:next w:val="Normal"/>
    <w:uiPriority w:val="99"/>
    <w:rsid w:val="00AE0D23"/>
    <w:pPr>
      <w:numPr>
        <w:numId w:val="34"/>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1224" w:hanging="1224"/>
      <w:textAlignment w:val="auto"/>
    </w:pPr>
    <w:rPr>
      <w:rFonts w:ascii="Arial" w:eastAsia="MS Mincho" w:hAnsi="Arial"/>
      <w:bCs w:val="0"/>
      <w:sz w:val="20"/>
      <w:szCs w:val="20"/>
      <w:lang w:val="de-DE" w:eastAsia="ja-JP"/>
    </w:rPr>
  </w:style>
  <w:style w:type="paragraph" w:customStyle="1" w:styleId="ANNEX">
    <w:name w:val="ANNEX"/>
    <w:basedOn w:val="Normal"/>
    <w:next w:val="Normal"/>
    <w:uiPriority w:val="99"/>
    <w:rsid w:val="00AE0D23"/>
    <w:pPr>
      <w:keepNext/>
      <w:pageBreakBefore/>
      <w:numPr>
        <w:numId w:val="34"/>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AE0D23"/>
    <w:pPr>
      <w:numPr>
        <w:numId w:val="35"/>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Continue2">
    <w:name w:val="List Continue 2"/>
    <w:aliases w:val="list-2"/>
    <w:basedOn w:val="ListContinue"/>
    <w:uiPriority w:val="99"/>
    <w:rsid w:val="00AE0D23"/>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AE0D23"/>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AE0D23"/>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AE0D23"/>
    <w:pPr>
      <w:numPr>
        <w:numId w:val="36"/>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2">
    <w:name w:val="List Number 2"/>
    <w:basedOn w:val="Normal"/>
    <w:uiPriority w:val="99"/>
    <w:rsid w:val="00AE0D23"/>
    <w:pPr>
      <w:numPr>
        <w:ilvl w:val="1"/>
        <w:numId w:val="36"/>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3">
    <w:name w:val="List Number 3"/>
    <w:basedOn w:val="Normal"/>
    <w:uiPriority w:val="99"/>
    <w:rsid w:val="00AE0D23"/>
    <w:pPr>
      <w:numPr>
        <w:ilvl w:val="2"/>
        <w:numId w:val="36"/>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4">
    <w:name w:val="List Number 4"/>
    <w:basedOn w:val="Normal"/>
    <w:uiPriority w:val="99"/>
    <w:rsid w:val="00AE0D23"/>
    <w:pPr>
      <w:numPr>
        <w:ilvl w:val="3"/>
        <w:numId w:val="36"/>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rFonts w:eastAsia="MS Mincho"/>
      <w:sz w:val="20"/>
      <w:lang w:val="en-GB" w:eastAsia="ja-JP"/>
    </w:rPr>
  </w:style>
  <w:style w:type="paragraph" w:customStyle="1" w:styleId="Chaptitle">
    <w:name w:val="Chap_title"/>
    <w:basedOn w:val="Normal"/>
    <w:next w:val="Normalaftertitle0"/>
    <w:uiPriority w:val="99"/>
    <w:rsid w:val="00AE0D23"/>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0">
    <w:name w:val="Normal_after_title"/>
    <w:basedOn w:val="Normal"/>
    <w:uiPriority w:val="99"/>
    <w:rsid w:val="00AE0D23"/>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Normal"/>
    <w:next w:val="Normalaftertitle0"/>
    <w:uiPriority w:val="99"/>
    <w:rsid w:val="00AE0D23"/>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AE0D23"/>
    <w:rPr>
      <w:rFonts w:ascii="Times New Roman" w:hAnsi="Times New Roman" w:cs="Times New Roman"/>
      <w:b/>
    </w:rPr>
  </w:style>
  <w:style w:type="character" w:customStyle="1" w:styleId="Appref">
    <w:name w:val="App_ref"/>
    <w:uiPriority w:val="99"/>
    <w:rsid w:val="00AE0D23"/>
    <w:rPr>
      <w:rFonts w:cs="Times New Roman"/>
    </w:rPr>
  </w:style>
  <w:style w:type="paragraph" w:customStyle="1" w:styleId="AppendixNoTitle">
    <w:name w:val="Appendix_NoTitle"/>
    <w:basedOn w:val="AnnexNoTitle0"/>
    <w:next w:val="Normalaftertitle0"/>
    <w:uiPriority w:val="99"/>
    <w:rsid w:val="00AE0D23"/>
  </w:style>
  <w:style w:type="character" w:customStyle="1" w:styleId="Artdef">
    <w:name w:val="Art_def"/>
    <w:uiPriority w:val="99"/>
    <w:rsid w:val="00AE0D23"/>
    <w:rPr>
      <w:rFonts w:ascii="Times New Roman" w:hAnsi="Times New Roman" w:cs="Times New Roman"/>
      <w:b/>
    </w:rPr>
  </w:style>
  <w:style w:type="paragraph" w:customStyle="1" w:styleId="Reftitle">
    <w:name w:val="Ref_title"/>
    <w:basedOn w:val="Heading1"/>
    <w:next w:val="Reftext"/>
    <w:uiPriority w:val="99"/>
    <w:rsid w:val="00AE0D23"/>
    <w:pPr>
      <w:keepLines/>
      <w:numPr>
        <w:numId w:val="0"/>
      </w:numPr>
      <w:tabs>
        <w:tab w:val="clear" w:pos="360"/>
        <w:tab w:val="clear" w:pos="720"/>
        <w:tab w:val="clear" w:pos="1080"/>
        <w:tab w:val="clear" w:pos="1440"/>
        <w:tab w:val="left" w:pos="794"/>
        <w:tab w:val="left" w:pos="1191"/>
        <w:tab w:val="left" w:pos="1588"/>
        <w:tab w:val="left" w:pos="1985"/>
      </w:tabs>
      <w:spacing w:before="480" w:after="0"/>
      <w:outlineLvl w:val="9"/>
    </w:pPr>
    <w:rPr>
      <w:rFonts w:eastAsia="Malgun Gothic" w:cs="Times New Roman"/>
      <w:bCs w:val="0"/>
      <w:kern w:val="0"/>
      <w:sz w:val="24"/>
      <w:szCs w:val="20"/>
      <w:lang w:val="en-GB"/>
    </w:rPr>
  </w:style>
  <w:style w:type="paragraph" w:customStyle="1" w:styleId="Reftext">
    <w:name w:val="Ref_text"/>
    <w:basedOn w:val="Normal"/>
    <w:uiPriority w:val="99"/>
    <w:rsid w:val="00AE0D23"/>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Normal"/>
    <w:next w:val="Arttitle"/>
    <w:uiPriority w:val="99"/>
    <w:rsid w:val="00AE0D23"/>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0"/>
    <w:uiPriority w:val="99"/>
    <w:rsid w:val="00AE0D23"/>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AE0D23"/>
    <w:rPr>
      <w:rFonts w:cs="Times New Roman"/>
    </w:rPr>
  </w:style>
  <w:style w:type="paragraph" w:customStyle="1" w:styleId="Call">
    <w:name w:val="Call"/>
    <w:basedOn w:val="Normal"/>
    <w:next w:val="Normal"/>
    <w:uiPriority w:val="99"/>
    <w:rsid w:val="00AE0D23"/>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Normal"/>
    <w:next w:val="Chaptitle"/>
    <w:uiPriority w:val="99"/>
    <w:rsid w:val="00AE0D23"/>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AE0D23"/>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Normal"/>
    <w:uiPriority w:val="99"/>
    <w:rsid w:val="00AE0D23"/>
  </w:style>
  <w:style w:type="paragraph" w:customStyle="1" w:styleId="Tablelegend0">
    <w:name w:val="Table_legend"/>
    <w:basedOn w:val="Normal"/>
    <w:next w:val="Normal"/>
    <w:uiPriority w:val="99"/>
    <w:rsid w:val="00AE0D23"/>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Normal"/>
    <w:next w:val="Normalaftertitle0"/>
    <w:uiPriority w:val="99"/>
    <w:rsid w:val="00AE0D23"/>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0"/>
    <w:uiPriority w:val="99"/>
    <w:rsid w:val="00AE0D23"/>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AE0D23"/>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eastAsia="x-none"/>
    </w:rPr>
  </w:style>
  <w:style w:type="paragraph" w:customStyle="1" w:styleId="Formal">
    <w:name w:val="Formal"/>
    <w:basedOn w:val="Normal"/>
    <w:uiPriority w:val="99"/>
    <w:rsid w:val="00AE0D23"/>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AE0D23"/>
    <w:pPr>
      <w:keepLines/>
      <w:numPr>
        <w:ilvl w:val="0"/>
        <w:numId w:val="0"/>
      </w:numPr>
      <w:tabs>
        <w:tab w:val="clear" w:pos="360"/>
        <w:tab w:val="clear" w:pos="72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lang w:val="x-none"/>
    </w:rPr>
  </w:style>
  <w:style w:type="paragraph" w:customStyle="1" w:styleId="PartNo">
    <w:name w:val="Part_No"/>
    <w:basedOn w:val="Normal"/>
    <w:next w:val="Partref"/>
    <w:uiPriority w:val="99"/>
    <w:rsid w:val="00AE0D23"/>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AE0D23"/>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0"/>
    <w:uiPriority w:val="99"/>
    <w:rsid w:val="00AE0D23"/>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0"/>
    <w:uiPriority w:val="99"/>
    <w:rsid w:val="00AE0D23"/>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0"/>
    <w:uiPriority w:val="99"/>
    <w:rsid w:val="00AE0D23"/>
  </w:style>
  <w:style w:type="paragraph" w:customStyle="1" w:styleId="QuestionNo">
    <w:name w:val="Question_No"/>
    <w:basedOn w:val="RecNo"/>
    <w:next w:val="Questiontitle"/>
    <w:uiPriority w:val="99"/>
    <w:rsid w:val="00AE0D23"/>
    <w:rPr>
      <w:rFonts w:ascii="Times New Roman Bold" w:hAnsi="Times New Roman Bold"/>
      <w:sz w:val="20"/>
    </w:rPr>
  </w:style>
  <w:style w:type="paragraph" w:customStyle="1" w:styleId="Questiontitle">
    <w:name w:val="Question_title"/>
    <w:basedOn w:val="Rectitle"/>
    <w:next w:val="Questionref"/>
    <w:uiPriority w:val="99"/>
    <w:rsid w:val="00AE0D23"/>
    <w:pPr>
      <w:spacing w:before="240"/>
    </w:pPr>
    <w:rPr>
      <w:rFonts w:ascii="Times New Roman Bold" w:hAnsi="Times New Roman Bold"/>
      <w:sz w:val="24"/>
    </w:rPr>
  </w:style>
  <w:style w:type="paragraph" w:customStyle="1" w:styleId="Recref">
    <w:name w:val="Rec_ref"/>
    <w:basedOn w:val="Normal"/>
    <w:next w:val="Heading1"/>
    <w:uiPriority w:val="99"/>
    <w:rsid w:val="00AE0D23"/>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AE0D23"/>
  </w:style>
  <w:style w:type="paragraph" w:customStyle="1" w:styleId="Repdate">
    <w:name w:val="Rep_date"/>
    <w:basedOn w:val="Recdate"/>
    <w:next w:val="Normalaftertitle0"/>
    <w:uiPriority w:val="99"/>
    <w:rsid w:val="00AE0D23"/>
  </w:style>
  <w:style w:type="paragraph" w:customStyle="1" w:styleId="RepNo">
    <w:name w:val="Rep_No"/>
    <w:basedOn w:val="RecNo"/>
    <w:next w:val="Reptitle"/>
    <w:uiPriority w:val="99"/>
    <w:rsid w:val="00AE0D23"/>
    <w:rPr>
      <w:rFonts w:ascii="Times New Roman Bold" w:hAnsi="Times New Roman Bold"/>
      <w:sz w:val="20"/>
    </w:rPr>
  </w:style>
  <w:style w:type="paragraph" w:customStyle="1" w:styleId="Reptitle">
    <w:name w:val="Rep_title"/>
    <w:basedOn w:val="Rectitle"/>
    <w:next w:val="Repref"/>
    <w:uiPriority w:val="99"/>
    <w:rsid w:val="00AE0D23"/>
    <w:pPr>
      <w:spacing w:before="240"/>
    </w:pPr>
    <w:rPr>
      <w:rFonts w:ascii="Times New Roman Bold" w:hAnsi="Times New Roman Bold"/>
      <w:sz w:val="24"/>
    </w:rPr>
  </w:style>
  <w:style w:type="paragraph" w:customStyle="1" w:styleId="Repref">
    <w:name w:val="Rep_ref"/>
    <w:basedOn w:val="Recref"/>
    <w:next w:val="Repdate"/>
    <w:uiPriority w:val="99"/>
    <w:rsid w:val="00AE0D23"/>
  </w:style>
  <w:style w:type="paragraph" w:customStyle="1" w:styleId="Resdate">
    <w:name w:val="Res_date"/>
    <w:basedOn w:val="Recdate"/>
    <w:next w:val="Normalaftertitle0"/>
    <w:uiPriority w:val="99"/>
    <w:rsid w:val="00AE0D23"/>
  </w:style>
  <w:style w:type="character" w:customStyle="1" w:styleId="Resdef">
    <w:name w:val="Res_def"/>
    <w:uiPriority w:val="99"/>
    <w:rsid w:val="00AE0D23"/>
    <w:rPr>
      <w:rFonts w:ascii="Times New Roman" w:hAnsi="Times New Roman" w:cs="Times New Roman"/>
      <w:b/>
    </w:rPr>
  </w:style>
  <w:style w:type="paragraph" w:customStyle="1" w:styleId="ResNo">
    <w:name w:val="Res_No"/>
    <w:basedOn w:val="RecNo"/>
    <w:next w:val="Restitle"/>
    <w:uiPriority w:val="99"/>
    <w:rsid w:val="00AE0D23"/>
    <w:rPr>
      <w:rFonts w:ascii="Times New Roman Bold" w:hAnsi="Times New Roman Bold"/>
      <w:sz w:val="20"/>
    </w:rPr>
  </w:style>
  <w:style w:type="paragraph" w:customStyle="1" w:styleId="Restitle">
    <w:name w:val="Res_title"/>
    <w:basedOn w:val="Rectitle"/>
    <w:next w:val="Resref"/>
    <w:uiPriority w:val="99"/>
    <w:rsid w:val="00AE0D23"/>
    <w:pPr>
      <w:spacing w:before="240"/>
    </w:pPr>
    <w:rPr>
      <w:rFonts w:ascii="Times New Roman Bold" w:hAnsi="Times New Roman Bold"/>
      <w:sz w:val="24"/>
    </w:rPr>
  </w:style>
  <w:style w:type="paragraph" w:customStyle="1" w:styleId="Resref">
    <w:name w:val="Res_ref"/>
    <w:basedOn w:val="Recref"/>
    <w:next w:val="Resdate"/>
    <w:uiPriority w:val="99"/>
    <w:rsid w:val="00AE0D23"/>
    <w:pPr>
      <w:numPr>
        <w:ilvl w:val="2"/>
        <w:numId w:val="41"/>
      </w:numPr>
      <w:tabs>
        <w:tab w:val="clear" w:pos="794"/>
      </w:tabs>
    </w:pPr>
  </w:style>
  <w:style w:type="paragraph" w:customStyle="1" w:styleId="Section1">
    <w:name w:val="Section_1"/>
    <w:basedOn w:val="Normal"/>
    <w:next w:val="Normal"/>
    <w:uiPriority w:val="99"/>
    <w:rsid w:val="00AE0D23"/>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Normal"/>
    <w:next w:val="Normal"/>
    <w:uiPriority w:val="99"/>
    <w:rsid w:val="00AE0D23"/>
    <w:pPr>
      <w:numPr>
        <w:ilvl w:val="3"/>
        <w:numId w:val="41"/>
      </w:numPr>
      <w:tabs>
        <w:tab w:val="clear" w:pos="360"/>
        <w:tab w:val="clear" w:pos="720"/>
        <w:tab w:val="clear" w:pos="1080"/>
        <w:tab w:val="clear" w:pos="1361"/>
        <w:tab w:val="clear" w:pos="1440"/>
      </w:tabs>
      <w:spacing w:before="240"/>
      <w:jc w:val="center"/>
    </w:pPr>
    <w:rPr>
      <w:rFonts w:eastAsia="Malgun Gothic"/>
      <w:i/>
      <w:sz w:val="20"/>
      <w:lang w:val="en-GB"/>
    </w:rPr>
  </w:style>
  <w:style w:type="paragraph" w:customStyle="1" w:styleId="SectionNo">
    <w:name w:val="Section_No"/>
    <w:basedOn w:val="Normal"/>
    <w:next w:val="Sectiontitle0"/>
    <w:uiPriority w:val="99"/>
    <w:rsid w:val="00AE0D23"/>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AE0D23"/>
    <w:pPr>
      <w:tabs>
        <w:tab w:val="clear" w:pos="360"/>
        <w:tab w:val="clear" w:pos="720"/>
        <w:tab w:val="clear" w:pos="1080"/>
        <w:tab w:val="clear" w:pos="1440"/>
      </w:tabs>
      <w:ind w:left="1418"/>
    </w:pPr>
    <w:rPr>
      <w:rFonts w:ascii="Arial" w:eastAsia="Malgun Gothic" w:hAnsi="Arial"/>
      <w:sz w:val="32"/>
      <w:lang w:val="en-CA"/>
    </w:rPr>
  </w:style>
  <w:style w:type="paragraph" w:customStyle="1" w:styleId="Source">
    <w:name w:val="Source"/>
    <w:basedOn w:val="Normal"/>
    <w:next w:val="Normalaftertitle0"/>
    <w:uiPriority w:val="99"/>
    <w:rsid w:val="00AE0D23"/>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AE0D23"/>
    <w:pPr>
      <w:numPr>
        <w:ilvl w:val="4"/>
        <w:numId w:val="41"/>
      </w:numPr>
      <w:tabs>
        <w:tab w:val="clear" w:pos="360"/>
        <w:tab w:val="clear" w:pos="720"/>
        <w:tab w:val="clear" w:pos="936"/>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eastAsia="x-none"/>
    </w:rPr>
  </w:style>
  <w:style w:type="character" w:customStyle="1" w:styleId="Tablefreq">
    <w:name w:val="Table_freq"/>
    <w:uiPriority w:val="99"/>
    <w:rsid w:val="00AE0D23"/>
    <w:rPr>
      <w:rFonts w:cs="Times New Roman"/>
      <w:b/>
      <w:color w:val="auto"/>
    </w:rPr>
  </w:style>
  <w:style w:type="paragraph" w:customStyle="1" w:styleId="TableNoTitle">
    <w:name w:val="Table_NoTitle"/>
    <w:basedOn w:val="Normal"/>
    <w:next w:val="Tablehead"/>
    <w:uiPriority w:val="99"/>
    <w:rsid w:val="00AE0D23"/>
    <w:pPr>
      <w:keepNext/>
      <w:keepLines/>
      <w:numPr>
        <w:ilvl w:val="5"/>
        <w:numId w:val="41"/>
      </w:numPr>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AE0D23"/>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AE0D23"/>
  </w:style>
  <w:style w:type="paragraph" w:customStyle="1" w:styleId="Title3">
    <w:name w:val="Title 3"/>
    <w:basedOn w:val="Title2"/>
    <w:next w:val="Title4"/>
    <w:uiPriority w:val="99"/>
    <w:rsid w:val="00AE0D23"/>
    <w:rPr>
      <w:caps w:val="0"/>
    </w:rPr>
  </w:style>
  <w:style w:type="paragraph" w:customStyle="1" w:styleId="Title4">
    <w:name w:val="Title 4"/>
    <w:basedOn w:val="Title3"/>
    <w:next w:val="Heading1"/>
    <w:uiPriority w:val="99"/>
    <w:rsid w:val="00AE0D23"/>
    <w:pPr>
      <w:numPr>
        <w:ilvl w:val="6"/>
        <w:numId w:val="41"/>
      </w:numPr>
      <w:tabs>
        <w:tab w:val="clear" w:pos="794"/>
      </w:tabs>
    </w:pPr>
    <w:rPr>
      <w:b/>
    </w:rPr>
  </w:style>
  <w:style w:type="paragraph" w:customStyle="1" w:styleId="Artheading">
    <w:name w:val="Art_heading"/>
    <w:basedOn w:val="Normal"/>
    <w:next w:val="Normalaftertitle0"/>
    <w:uiPriority w:val="99"/>
    <w:rsid w:val="00AE0D23"/>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AE0D23"/>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0"/>
    <w:uiPriority w:val="99"/>
    <w:rsid w:val="00AE0D23"/>
  </w:style>
  <w:style w:type="paragraph" w:customStyle="1" w:styleId="ASN1continue0">
    <w:name w:val="ASN.1_continue"/>
    <w:basedOn w:val="ASN1"/>
    <w:uiPriority w:val="99"/>
    <w:rsid w:val="00AE0D23"/>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AE0D23"/>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AE0D23"/>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Normal"/>
    <w:uiPriority w:val="99"/>
    <w:rsid w:val="00AE0D23"/>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Normal"/>
    <w:uiPriority w:val="99"/>
    <w:rsid w:val="00AE0D23"/>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
    <w:name w:val="Index_title"/>
    <w:basedOn w:val="Normal"/>
    <w:uiPriority w:val="99"/>
    <w:rsid w:val="00AE0D23"/>
    <w:pPr>
      <w:numPr>
        <w:ilvl w:val="7"/>
        <w:numId w:val="41"/>
      </w:num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
    <w:name w:val="Normal after title"/>
    <w:basedOn w:val="Normal"/>
    <w:uiPriority w:val="99"/>
    <w:rsid w:val="00AE0D23"/>
    <w:pPr>
      <w:numPr>
        <w:ilvl w:val="8"/>
        <w:numId w:val="41"/>
      </w:num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CA"/>
    </w:rPr>
  </w:style>
  <w:style w:type="paragraph" w:customStyle="1" w:styleId="Tablefin">
    <w:name w:val="Table_fin"/>
    <w:basedOn w:val="Normal"/>
    <w:next w:val="Normal"/>
    <w:uiPriority w:val="99"/>
    <w:rsid w:val="00AE0D23"/>
    <w:pPr>
      <w:tabs>
        <w:tab w:val="clear" w:pos="360"/>
        <w:tab w:val="clear" w:pos="720"/>
        <w:tab w:val="clear" w:pos="1080"/>
        <w:tab w:val="clear" w:pos="1440"/>
      </w:tabs>
      <w:spacing w:before="0"/>
      <w:jc w:val="both"/>
    </w:pPr>
    <w:rPr>
      <w:rFonts w:eastAsia="Malgun Gothic"/>
      <w:sz w:val="12"/>
      <w:lang w:val="en-GB"/>
    </w:rPr>
  </w:style>
  <w:style w:type="paragraph" w:styleId="Date">
    <w:name w:val="Date"/>
    <w:basedOn w:val="Normal"/>
    <w:next w:val="Normal"/>
    <w:link w:val="DateChar"/>
    <w:uiPriority w:val="99"/>
    <w:rsid w:val="00AE0D23"/>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DateChar">
    <w:name w:val="Date Char"/>
    <w:link w:val="Date"/>
    <w:uiPriority w:val="99"/>
    <w:rsid w:val="00AE0D23"/>
    <w:rPr>
      <w:rFonts w:eastAsia="Malgun Gothic"/>
      <w:lang w:val="en-GB" w:eastAsia="x-none"/>
    </w:rPr>
  </w:style>
  <w:style w:type="numbering" w:customStyle="1" w:styleId="SVCNumbers">
    <w:name w:val="SVC Numbers"/>
    <w:rsid w:val="00AE0D23"/>
    <w:pPr>
      <w:numPr>
        <w:numId w:val="29"/>
      </w:numPr>
    </w:pPr>
  </w:style>
  <w:style w:type="numbering" w:customStyle="1" w:styleId="AVCBullet">
    <w:name w:val="AVC Bullet"/>
    <w:rsid w:val="00AE0D23"/>
    <w:pPr>
      <w:numPr>
        <w:numId w:val="23"/>
      </w:numPr>
    </w:pPr>
  </w:style>
  <w:style w:type="numbering" w:customStyle="1" w:styleId="SVCBullets">
    <w:name w:val="SVC Bullets"/>
    <w:rsid w:val="00AE0D23"/>
    <w:pPr>
      <w:numPr>
        <w:numId w:val="21"/>
      </w:numPr>
    </w:pPr>
  </w:style>
  <w:style w:type="numbering" w:customStyle="1" w:styleId="SVCIndent">
    <w:name w:val="SVC Indent"/>
    <w:rsid w:val="00AE0D23"/>
    <w:pPr>
      <w:numPr>
        <w:numId w:val="30"/>
      </w:numPr>
    </w:pPr>
  </w:style>
  <w:style w:type="character" w:customStyle="1" w:styleId="CaptionChar">
    <w:name w:val="Caption Char"/>
    <w:aliases w:val="Figure Char"/>
    <w:locked/>
    <w:rsid w:val="00AE0D23"/>
    <w:rPr>
      <w:rFonts w:eastAsia="SimSun" w:cs="Times New Roman"/>
      <w:b/>
      <w:bCs/>
    </w:rPr>
  </w:style>
  <w:style w:type="character" w:styleId="Emphasis">
    <w:name w:val="Emphasis"/>
    <w:qFormat/>
    <w:rsid w:val="00AE0D23"/>
    <w:rPr>
      <w:i/>
      <w:iCs/>
    </w:rPr>
  </w:style>
  <w:style w:type="paragraph" w:customStyle="1" w:styleId="Style4ptBefore0pt">
    <w:name w:val="Style 4 pt Before:  0 pt"/>
    <w:basedOn w:val="Normal"/>
    <w:uiPriority w:val="99"/>
    <w:rsid w:val="00AE0D23"/>
    <w:pPr>
      <w:tabs>
        <w:tab w:val="clear" w:pos="360"/>
        <w:tab w:val="clear" w:pos="720"/>
        <w:tab w:val="clear" w:pos="1080"/>
        <w:tab w:val="clear" w:pos="1440"/>
        <w:tab w:val="left" w:pos="794"/>
        <w:tab w:val="left" w:pos="1191"/>
        <w:tab w:val="left" w:pos="1588"/>
        <w:tab w:val="left" w:pos="1985"/>
      </w:tabs>
      <w:spacing w:before="0"/>
      <w:jc w:val="both"/>
    </w:pPr>
    <w:rPr>
      <w:rFonts w:eastAsia="MS Mincho"/>
      <w:sz w:val="24"/>
      <w:lang w:val="en-GB"/>
    </w:rPr>
  </w:style>
  <w:style w:type="paragraph" w:customStyle="1" w:styleId="ColorfulShading-Accent11">
    <w:name w:val="Colorful Shading - Accent 11"/>
    <w:hidden/>
    <w:uiPriority w:val="99"/>
    <w:semiHidden/>
    <w:rsid w:val="00AE0D23"/>
    <w:rPr>
      <w:rFonts w:eastAsia="Malgun Gothic"/>
      <w:lang w:val="en-GB" w:eastAsia="en-US"/>
    </w:rPr>
  </w:style>
  <w:style w:type="paragraph" w:customStyle="1" w:styleId="ColorfulList-Accent11">
    <w:name w:val="Colorful List - Accent 11"/>
    <w:basedOn w:val="Normal"/>
    <w:uiPriority w:val="34"/>
    <w:qFormat/>
    <w:rsid w:val="00AE0D23"/>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MediumList2-Accent22">
    <w:name w:val="Medium List 2 - Accent 22"/>
    <w:hidden/>
    <w:uiPriority w:val="99"/>
    <w:semiHidden/>
    <w:rsid w:val="00AE0D23"/>
    <w:rPr>
      <w:rFonts w:eastAsia="Malgun Gothic"/>
      <w:lang w:val="en-GB" w:eastAsia="en-US"/>
    </w:rPr>
  </w:style>
  <w:style w:type="paragraph" w:customStyle="1" w:styleId="MediumGrid1-Accent22">
    <w:name w:val="Medium Grid 1 - Accent 22"/>
    <w:basedOn w:val="Normal"/>
    <w:uiPriority w:val="34"/>
    <w:qFormat/>
    <w:rsid w:val="00AE0D23"/>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List-Accent12">
    <w:name w:val="Colorful List - Accent 12"/>
    <w:basedOn w:val="Normal"/>
    <w:uiPriority w:val="34"/>
    <w:qFormat/>
    <w:rsid w:val="00AE0D23"/>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numbering" w:styleId="1ai">
    <w:name w:val="Outline List 1"/>
    <w:basedOn w:val="NoList"/>
    <w:uiPriority w:val="99"/>
    <w:unhideWhenUsed/>
    <w:rsid w:val="00AE0D23"/>
  </w:style>
  <w:style w:type="paragraph" w:customStyle="1" w:styleId="annex-heading3">
    <w:name w:val="annex-heading3"/>
    <w:basedOn w:val="Annex3"/>
    <w:link w:val="annex-heading3Char"/>
    <w:qFormat/>
    <w:rsid w:val="00AE0D23"/>
    <w:pPr>
      <w:tabs>
        <w:tab w:val="clear" w:pos="1440"/>
        <w:tab w:val="clear" w:pos="2160"/>
      </w:tabs>
      <w:textAlignment w:val="auto"/>
    </w:pPr>
  </w:style>
  <w:style w:type="character" w:customStyle="1" w:styleId="annex-heading3Char">
    <w:name w:val="annex-heading3 Char"/>
    <w:link w:val="annex-heading3"/>
    <w:rsid w:val="00AE0D23"/>
    <w:rPr>
      <w:rFonts w:eastAsia="Malgun Gothic"/>
      <w:b/>
      <w:bCs/>
      <w:lang w:val="en-GB" w:eastAsia="en-US"/>
    </w:rPr>
  </w:style>
  <w:style w:type="paragraph" w:customStyle="1" w:styleId="ColorfulShading-Accent13">
    <w:name w:val="Colorful Shading - Accent 13"/>
    <w:hidden/>
    <w:uiPriority w:val="99"/>
    <w:semiHidden/>
    <w:rsid w:val="00AE0D23"/>
    <w:rPr>
      <w:rFonts w:eastAsia="Malgun Gothic"/>
      <w:lang w:val="en-GB" w:eastAsia="en-US"/>
    </w:rPr>
  </w:style>
  <w:style w:type="paragraph" w:customStyle="1" w:styleId="ColorfulList-Accent13">
    <w:name w:val="Colorful List - Accent 13"/>
    <w:basedOn w:val="Normal"/>
    <w:uiPriority w:val="34"/>
    <w:qFormat/>
    <w:rsid w:val="00AE0D23"/>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paragraph" w:customStyle="1" w:styleId="3N">
    <w:name w:val="3N"/>
    <w:basedOn w:val="Normal"/>
    <w:link w:val="3NChar"/>
    <w:qFormat/>
    <w:rsid w:val="00AE0D23"/>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AE0D23"/>
    <w:rPr>
      <w:rFonts w:eastAsia="Malgun Gothic"/>
      <w:lang w:val="en-GB" w:eastAsia="en-US"/>
    </w:rPr>
  </w:style>
  <w:style w:type="paragraph" w:customStyle="1" w:styleId="st">
    <w:name w:val="st"/>
    <w:basedOn w:val="Normal"/>
    <w:rsid w:val="00AE0D23"/>
    <w:pPr>
      <w:tabs>
        <w:tab w:val="clear" w:pos="360"/>
        <w:tab w:val="clear" w:pos="720"/>
        <w:tab w:val="clear" w:pos="1080"/>
        <w:tab w:val="clear" w:pos="1440"/>
      </w:tabs>
      <w:overflowPunct/>
      <w:autoSpaceDE/>
      <w:autoSpaceDN/>
      <w:adjustRightInd/>
      <w:spacing w:before="0" w:line="400" w:lineRule="exact"/>
      <w:textAlignment w:val="auto"/>
    </w:pPr>
    <w:rPr>
      <w:rFonts w:eastAsia="MS Mincho"/>
      <w:sz w:val="34"/>
      <w:lang w:val="en-CA"/>
    </w:rPr>
  </w:style>
  <w:style w:type="paragraph" w:customStyle="1" w:styleId="pbcopy">
    <w:name w:val="pbcopy"/>
    <w:basedOn w:val="Footer"/>
    <w:rsid w:val="00AE0D23"/>
    <w:pPr>
      <w:tabs>
        <w:tab w:val="clear" w:pos="360"/>
        <w:tab w:val="clear" w:pos="720"/>
        <w:tab w:val="clear" w:pos="1080"/>
        <w:tab w:val="clear" w:pos="1440"/>
        <w:tab w:val="clear" w:pos="4320"/>
        <w:tab w:val="clear" w:pos="8640"/>
      </w:tabs>
      <w:overflowPunct/>
      <w:autoSpaceDE/>
      <w:autoSpaceDN/>
      <w:adjustRightInd/>
      <w:spacing w:before="0" w:after="60" w:line="190" w:lineRule="exact"/>
      <w:jc w:val="both"/>
      <w:textAlignment w:val="auto"/>
    </w:pPr>
    <w:rPr>
      <w:rFonts w:ascii="Arial" w:eastAsia="MS Mincho" w:hAnsi="Arial"/>
      <w:sz w:val="16"/>
      <w:lang w:val="en-GB"/>
    </w:rPr>
  </w:style>
  <w:style w:type="table" w:customStyle="1" w:styleId="TableGrid1">
    <w:name w:val="Table Grid1"/>
    <w:basedOn w:val="TableNormal"/>
    <w:next w:val="TableGrid"/>
    <w:uiPriority w:val="99"/>
    <w:rsid w:val="00AE0D23"/>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AE0D23"/>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numbering" w:customStyle="1" w:styleId="NoList1">
    <w:name w:val="No List1"/>
    <w:next w:val="NoList"/>
    <w:uiPriority w:val="99"/>
    <w:semiHidden/>
    <w:unhideWhenUsed/>
    <w:rsid w:val="00AE0D23"/>
  </w:style>
  <w:style w:type="paragraph" w:customStyle="1" w:styleId="3H5">
    <w:name w:val="3H5"/>
    <w:basedOn w:val="Normal"/>
    <w:link w:val="3DVCLevel5Char"/>
    <w:uiPriority w:val="99"/>
    <w:qFormat/>
    <w:rsid w:val="00AE0D23"/>
    <w:pPr>
      <w:keepNext/>
      <w:keepLines/>
      <w:numPr>
        <w:ilvl w:val="5"/>
        <w:numId w:val="39"/>
      </w:numPr>
      <w:tabs>
        <w:tab w:val="clear" w:pos="360"/>
        <w:tab w:val="clear" w:pos="720"/>
        <w:tab w:val="clear" w:pos="1080"/>
        <w:tab w:val="clear" w:pos="1440"/>
      </w:tabs>
      <w:overflowPunct/>
      <w:autoSpaceDE/>
      <w:autoSpaceDN/>
      <w:adjustRightInd/>
      <w:spacing w:before="181"/>
      <w:jc w:val="both"/>
      <w:textAlignment w:val="auto"/>
      <w:outlineLvl w:val="5"/>
    </w:pPr>
    <w:rPr>
      <w:rFonts w:eastAsia="Malgun Gothic"/>
      <w:b/>
      <w:sz w:val="20"/>
      <w:lang w:val="en-GB"/>
    </w:rPr>
  </w:style>
  <w:style w:type="paragraph" w:customStyle="1" w:styleId="3HAnnex">
    <w:name w:val="3HAnnex"/>
    <w:basedOn w:val="Normal"/>
    <w:uiPriority w:val="99"/>
    <w:qFormat/>
    <w:rsid w:val="00AE0D23"/>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Normal"/>
    <w:uiPriority w:val="99"/>
    <w:rsid w:val="00AE0D23"/>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7">
    <w:name w:val="3H7"/>
    <w:basedOn w:val="Normal"/>
    <w:uiPriority w:val="99"/>
    <w:rsid w:val="00AE0D23"/>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9">
    <w:name w:val="3H9"/>
    <w:basedOn w:val="Normal"/>
    <w:uiPriority w:val="99"/>
    <w:rsid w:val="00AE0D23"/>
    <w:p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character" w:customStyle="1" w:styleId="hps">
    <w:name w:val="hps"/>
    <w:rsid w:val="00AE0D23"/>
  </w:style>
  <w:style w:type="paragraph" w:customStyle="1" w:styleId="Note2">
    <w:name w:val="Note 2"/>
    <w:basedOn w:val="Normal"/>
    <w:uiPriority w:val="99"/>
    <w:qFormat/>
    <w:rsid w:val="00AE0D23"/>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table" w:customStyle="1" w:styleId="TableGrid2">
    <w:name w:val="Table Grid2"/>
    <w:basedOn w:val="TableNormal"/>
    <w:next w:val="TableGrid"/>
    <w:uiPriority w:val="99"/>
    <w:rsid w:val="00AE0D23"/>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L1">
    <w:name w:val="3L1"/>
    <w:basedOn w:val="3H1"/>
    <w:link w:val="3L1Char"/>
    <w:qFormat/>
    <w:rsid w:val="00AE0D23"/>
    <w:pPr>
      <w:keepLines w:val="0"/>
      <w:widowControl w:val="0"/>
      <w:outlineLvl w:val="9"/>
    </w:pPr>
    <w:rPr>
      <w:bCs/>
    </w:rPr>
  </w:style>
  <w:style w:type="numbering" w:customStyle="1" w:styleId="SVCNumbers1">
    <w:name w:val="SVC Numbers1"/>
    <w:rsid w:val="00AE0D23"/>
  </w:style>
  <w:style w:type="numbering" w:customStyle="1" w:styleId="AVCBullet1">
    <w:name w:val="AVC Bullet1"/>
    <w:rsid w:val="00AE0D23"/>
  </w:style>
  <w:style w:type="numbering" w:customStyle="1" w:styleId="SVCBullets1">
    <w:name w:val="SVC Bullets1"/>
    <w:rsid w:val="00AE0D23"/>
  </w:style>
  <w:style w:type="numbering" w:customStyle="1" w:styleId="SVCIndent1">
    <w:name w:val="SVC Indent1"/>
    <w:rsid w:val="00AE0D23"/>
  </w:style>
  <w:style w:type="numbering" w:customStyle="1" w:styleId="1ai1">
    <w:name w:val="1 / a / i1"/>
    <w:basedOn w:val="NoList"/>
    <w:next w:val="1ai"/>
    <w:uiPriority w:val="99"/>
    <w:semiHidden/>
    <w:unhideWhenUsed/>
    <w:locked/>
    <w:rsid w:val="00AE0D23"/>
  </w:style>
  <w:style w:type="paragraph" w:customStyle="1" w:styleId="3H0">
    <w:name w:val="3H0"/>
    <w:next w:val="3N"/>
    <w:link w:val="3H0Char"/>
    <w:uiPriority w:val="99"/>
    <w:qFormat/>
    <w:rsid w:val="00AE0D23"/>
    <w:pPr>
      <w:keepNext/>
      <w:keepLines/>
      <w:numPr>
        <w:numId w:val="39"/>
      </w:numPr>
      <w:spacing w:before="313"/>
      <w:jc w:val="both"/>
      <w:outlineLvl w:val="1"/>
    </w:pPr>
    <w:rPr>
      <w:rFonts w:eastAsia="Malgun Gothic"/>
      <w:b/>
      <w:sz w:val="22"/>
      <w:lang w:val="en-GB" w:eastAsia="en-US"/>
    </w:rPr>
  </w:style>
  <w:style w:type="character" w:customStyle="1" w:styleId="3L1Char">
    <w:name w:val="3L1 Char"/>
    <w:link w:val="3L1"/>
    <w:rsid w:val="00AE0D23"/>
    <w:rPr>
      <w:rFonts w:eastAsia="Malgun Gothic"/>
      <w:b/>
      <w:bCs/>
      <w:lang w:val="en-GB" w:eastAsia="en-US"/>
    </w:rPr>
  </w:style>
  <w:style w:type="paragraph" w:customStyle="1" w:styleId="3H1">
    <w:name w:val="3H1"/>
    <w:basedOn w:val="3H0"/>
    <w:next w:val="3N"/>
    <w:link w:val="3H1Char"/>
    <w:uiPriority w:val="99"/>
    <w:qFormat/>
    <w:rsid w:val="00AE0D23"/>
    <w:pPr>
      <w:numPr>
        <w:ilvl w:val="1"/>
      </w:numPr>
      <w:tabs>
        <w:tab w:val="clear" w:pos="794"/>
        <w:tab w:val="num" w:pos="360"/>
        <w:tab w:val="num" w:pos="763"/>
        <w:tab w:val="num" w:pos="1440"/>
      </w:tabs>
      <w:spacing w:before="181"/>
      <w:ind w:left="763" w:hanging="360"/>
      <w:outlineLvl w:val="2"/>
    </w:pPr>
    <w:rPr>
      <w:sz w:val="20"/>
    </w:rPr>
  </w:style>
  <w:style w:type="paragraph" w:customStyle="1" w:styleId="3H2">
    <w:name w:val="3H2"/>
    <w:basedOn w:val="3H1"/>
    <w:next w:val="3N"/>
    <w:link w:val="3H2Char"/>
    <w:uiPriority w:val="99"/>
    <w:qFormat/>
    <w:rsid w:val="00AE0D23"/>
    <w:pPr>
      <w:numPr>
        <w:ilvl w:val="2"/>
      </w:numPr>
      <w:tabs>
        <w:tab w:val="clear" w:pos="794"/>
        <w:tab w:val="num" w:pos="0"/>
        <w:tab w:val="num" w:pos="360"/>
        <w:tab w:val="num" w:pos="763"/>
        <w:tab w:val="num" w:pos="2160"/>
      </w:tabs>
      <w:ind w:left="1195" w:hanging="403"/>
      <w:outlineLvl w:val="3"/>
    </w:pPr>
  </w:style>
  <w:style w:type="paragraph" w:customStyle="1" w:styleId="3Table">
    <w:name w:val="3Table"/>
    <w:basedOn w:val="tablesyntax"/>
    <w:link w:val="3TableChar"/>
    <w:qFormat/>
    <w:rsid w:val="00AE0D23"/>
    <w:pPr>
      <w:spacing w:after="60"/>
    </w:pPr>
    <w:rPr>
      <w:rFonts w:ascii="Times New Roman" w:hAnsi="Times New Roman"/>
      <w:noProof/>
      <w:lang w:val="en-GB"/>
    </w:rPr>
  </w:style>
  <w:style w:type="character" w:customStyle="1" w:styleId="3H1Char">
    <w:name w:val="3H1 Char"/>
    <w:link w:val="3H1"/>
    <w:uiPriority w:val="99"/>
    <w:rsid w:val="00AE0D23"/>
    <w:rPr>
      <w:rFonts w:eastAsia="Malgun Gothic"/>
      <w:b/>
      <w:lang w:val="en-GB" w:eastAsia="en-US"/>
    </w:rPr>
  </w:style>
  <w:style w:type="paragraph" w:customStyle="1" w:styleId="3H3">
    <w:name w:val="3H3"/>
    <w:basedOn w:val="3H2"/>
    <w:next w:val="3N"/>
    <w:link w:val="3H3Char"/>
    <w:uiPriority w:val="99"/>
    <w:qFormat/>
    <w:rsid w:val="00AE0D23"/>
    <w:pPr>
      <w:numPr>
        <w:ilvl w:val="3"/>
      </w:numPr>
      <w:tabs>
        <w:tab w:val="clear" w:pos="794"/>
        <w:tab w:val="num" w:pos="0"/>
        <w:tab w:val="num" w:pos="360"/>
        <w:tab w:val="num" w:pos="2880"/>
      </w:tabs>
      <w:ind w:left="1584" w:hanging="389"/>
      <w:outlineLvl w:val="4"/>
    </w:pPr>
  </w:style>
  <w:style w:type="character" w:customStyle="1" w:styleId="3TableChar">
    <w:name w:val="3Table Char"/>
    <w:link w:val="3Table"/>
    <w:rsid w:val="00AE0D23"/>
    <w:rPr>
      <w:rFonts w:eastAsia="Malgun Gothic"/>
      <w:noProof/>
      <w:lang w:val="en-GB" w:eastAsia="en-US"/>
    </w:rPr>
  </w:style>
  <w:style w:type="paragraph" w:customStyle="1" w:styleId="3H4">
    <w:name w:val="3H4"/>
    <w:basedOn w:val="3H3"/>
    <w:next w:val="3N"/>
    <w:link w:val="3H4Char"/>
    <w:uiPriority w:val="99"/>
    <w:qFormat/>
    <w:rsid w:val="00AE0D23"/>
    <w:pPr>
      <w:numPr>
        <w:ilvl w:val="4"/>
      </w:numPr>
      <w:tabs>
        <w:tab w:val="clear" w:pos="794"/>
        <w:tab w:val="num" w:pos="0"/>
        <w:tab w:val="num" w:pos="360"/>
        <w:tab w:val="num" w:pos="3600"/>
      </w:tabs>
      <w:ind w:left="1987" w:hanging="403"/>
      <w:outlineLvl w:val="5"/>
    </w:pPr>
  </w:style>
  <w:style w:type="character" w:customStyle="1" w:styleId="3H2Char">
    <w:name w:val="3H2 Char"/>
    <w:link w:val="3H2"/>
    <w:uiPriority w:val="99"/>
    <w:rsid w:val="00AE0D23"/>
    <w:rPr>
      <w:rFonts w:eastAsia="Malgun Gothic"/>
      <w:b/>
      <w:lang w:val="en-GB" w:eastAsia="en-US"/>
    </w:rPr>
  </w:style>
  <w:style w:type="paragraph" w:customStyle="1" w:styleId="3L1Note">
    <w:name w:val="3L1Note"/>
    <w:basedOn w:val="3L1"/>
    <w:link w:val="3L1NoteChar"/>
    <w:qFormat/>
    <w:rsid w:val="00AE0D23"/>
    <w:pPr>
      <w:numPr>
        <w:ilvl w:val="0"/>
        <w:numId w:val="0"/>
      </w:numPr>
      <w:ind w:left="794"/>
    </w:pPr>
  </w:style>
  <w:style w:type="character" w:customStyle="1" w:styleId="3H3Char">
    <w:name w:val="3H3 Char"/>
    <w:link w:val="3H3"/>
    <w:uiPriority w:val="99"/>
    <w:rsid w:val="00AE0D23"/>
    <w:rPr>
      <w:rFonts w:eastAsia="Malgun Gothic"/>
      <w:b/>
      <w:lang w:val="en-GB" w:eastAsia="en-US"/>
    </w:rPr>
  </w:style>
  <w:style w:type="character" w:customStyle="1" w:styleId="3DVCAnnexLevel0Char">
    <w:name w:val="3DVC Annex Level 0 Char"/>
    <w:rsid w:val="00AE0D23"/>
    <w:rPr>
      <w:rFonts w:ascii="Times New Roman" w:hAnsi="Times New Roman"/>
      <w:b/>
      <w:bCs/>
      <w:sz w:val="22"/>
      <w:szCs w:val="22"/>
      <w:lang w:val="en-GB" w:eastAsia="en-US"/>
    </w:rPr>
  </w:style>
  <w:style w:type="character" w:customStyle="1" w:styleId="3L1NoteChar">
    <w:name w:val="3L1Note Char"/>
    <w:link w:val="3L1Note"/>
    <w:rsid w:val="00AE0D23"/>
    <w:rPr>
      <w:rFonts w:eastAsia="Malgun Gothic"/>
      <w:b/>
      <w:bCs/>
      <w:lang w:val="en-GB" w:eastAsia="en-US"/>
    </w:rPr>
  </w:style>
  <w:style w:type="character" w:customStyle="1" w:styleId="3DVCLevel1Char">
    <w:name w:val="3DVC Level 1 Char"/>
    <w:rsid w:val="00AE0D23"/>
    <w:rPr>
      <w:rFonts w:ascii="Times New Roman" w:hAnsi="Times New Roman"/>
      <w:b/>
      <w:bCs/>
      <w:lang w:val="en-GB" w:eastAsia="en-US"/>
    </w:rPr>
  </w:style>
  <w:style w:type="paragraph" w:customStyle="1" w:styleId="3EdNotes">
    <w:name w:val="3EdNotes"/>
    <w:basedOn w:val="Normal"/>
    <w:link w:val="3EdNotesChar"/>
    <w:uiPriority w:val="99"/>
    <w:qFormat/>
    <w:rsid w:val="00AE0D23"/>
    <w:pPr>
      <w:numPr>
        <w:numId w:val="37"/>
      </w:numPr>
      <w:tabs>
        <w:tab w:val="clear" w:pos="360"/>
        <w:tab w:val="clear" w:pos="720"/>
        <w:tab w:val="clear" w:pos="1080"/>
        <w:tab w:val="clear" w:pos="1440"/>
        <w:tab w:val="left" w:pos="284"/>
        <w:tab w:val="left" w:pos="1191"/>
        <w:tab w:val="left" w:pos="1588"/>
        <w:tab w:val="left" w:pos="1985"/>
      </w:tabs>
      <w:spacing w:before="0"/>
      <w:jc w:val="both"/>
    </w:pPr>
    <w:rPr>
      <w:rFonts w:eastAsia="Malgun Gothic"/>
      <w:sz w:val="20"/>
      <w:lang w:val="en-GB"/>
    </w:rPr>
  </w:style>
  <w:style w:type="character" w:customStyle="1" w:styleId="3H4Char">
    <w:name w:val="3H4 Char"/>
    <w:link w:val="3H4"/>
    <w:uiPriority w:val="99"/>
    <w:rsid w:val="00AE0D23"/>
    <w:rPr>
      <w:rFonts w:eastAsia="Malgun Gothic"/>
      <w:b/>
      <w:lang w:val="en-GB" w:eastAsia="en-US"/>
    </w:rPr>
  </w:style>
  <w:style w:type="character" w:customStyle="1" w:styleId="3DVCLevel2Char">
    <w:name w:val="3DVC Level 2 Char"/>
    <w:rsid w:val="00AE0D23"/>
    <w:rPr>
      <w:rFonts w:ascii="Times New Roman" w:hAnsi="Times New Roman"/>
      <w:b/>
      <w:lang w:val="en-GB"/>
    </w:rPr>
  </w:style>
  <w:style w:type="numbering" w:customStyle="1" w:styleId="3DHeading">
    <w:name w:val="3D Heading"/>
    <w:uiPriority w:val="99"/>
    <w:rsid w:val="00AE0D23"/>
    <w:pPr>
      <w:numPr>
        <w:numId w:val="38"/>
      </w:numPr>
    </w:pPr>
  </w:style>
  <w:style w:type="character" w:customStyle="1" w:styleId="3EdNotesChar">
    <w:name w:val="3EdNotes Char"/>
    <w:link w:val="3EdNotes"/>
    <w:uiPriority w:val="99"/>
    <w:rsid w:val="00AE0D23"/>
    <w:rPr>
      <w:rFonts w:eastAsia="Malgun Gothic"/>
      <w:lang w:val="en-GB" w:eastAsia="en-US"/>
    </w:rPr>
  </w:style>
  <w:style w:type="paragraph" w:customStyle="1" w:styleId="3TOCLOFLOT">
    <w:name w:val="3TOCLOFLOT"/>
    <w:basedOn w:val="3N"/>
    <w:link w:val="3TOCLOFLOTChar"/>
    <w:qFormat/>
    <w:rsid w:val="00AE0D23"/>
    <w:pPr>
      <w:keepNext/>
      <w:jc w:val="center"/>
      <w:outlineLvl w:val="0"/>
    </w:pPr>
    <w:rPr>
      <w:b/>
      <w:caps/>
      <w:sz w:val="24"/>
      <w:szCs w:val="24"/>
    </w:rPr>
  </w:style>
  <w:style w:type="character" w:customStyle="1" w:styleId="3TOCLOFLOTChar">
    <w:name w:val="3TOCLOFLOT Char"/>
    <w:link w:val="3TOCLOFLOT"/>
    <w:rsid w:val="00AE0D23"/>
    <w:rPr>
      <w:rFonts w:eastAsia="Malgun Gothic"/>
      <w:b/>
      <w:caps/>
      <w:sz w:val="24"/>
      <w:szCs w:val="24"/>
      <w:lang w:val="en-GB" w:eastAsia="en-US"/>
    </w:rPr>
  </w:style>
  <w:style w:type="paragraph" w:customStyle="1" w:styleId="Note1CharCharCharCharCharChar">
    <w:name w:val="Note 1 Char Char Char Char Char Char"/>
    <w:basedOn w:val="Normal"/>
    <w:uiPriority w:val="99"/>
    <w:rsid w:val="00AE0D23"/>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character" w:customStyle="1" w:styleId="3DVCLevel3Char">
    <w:name w:val="3DVC Level 3 Char"/>
    <w:rsid w:val="00AE0D23"/>
    <w:rPr>
      <w:rFonts w:ascii="Times New Roman" w:hAnsi="Times New Roman"/>
      <w:b/>
      <w:lang w:val="en-GB"/>
    </w:rPr>
  </w:style>
  <w:style w:type="paragraph" w:customStyle="1" w:styleId="3S0">
    <w:name w:val="3S0"/>
    <w:basedOn w:val="Normal"/>
    <w:link w:val="3S0Char"/>
    <w:uiPriority w:val="99"/>
    <w:qFormat/>
    <w:rsid w:val="00AE0D23"/>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character" w:customStyle="1" w:styleId="3H0Char">
    <w:name w:val="3H0 Char"/>
    <w:link w:val="3H0"/>
    <w:uiPriority w:val="99"/>
    <w:rsid w:val="00AE0D23"/>
    <w:rPr>
      <w:rFonts w:eastAsia="Malgun Gothic"/>
      <w:b/>
      <w:sz w:val="22"/>
      <w:lang w:val="en-GB" w:eastAsia="en-US"/>
    </w:rPr>
  </w:style>
  <w:style w:type="character" w:customStyle="1" w:styleId="3DVCLevel4Char">
    <w:name w:val="3DVC Level 4 Char"/>
    <w:rsid w:val="00AE0D23"/>
    <w:rPr>
      <w:rFonts w:ascii="Times New Roman" w:hAnsi="Times New Roman"/>
      <w:b/>
      <w:lang w:val="en-GB"/>
    </w:rPr>
  </w:style>
  <w:style w:type="character" w:customStyle="1" w:styleId="3S0Char">
    <w:name w:val="3S0 Char"/>
    <w:link w:val="3S0"/>
    <w:uiPriority w:val="99"/>
    <w:rsid w:val="00AE0D23"/>
    <w:rPr>
      <w:rFonts w:eastAsia="Malgun Gothic"/>
      <w:lang w:val="en-GB" w:eastAsia="en-US"/>
    </w:rPr>
  </w:style>
  <w:style w:type="character" w:customStyle="1" w:styleId="3DVCLevel5Char">
    <w:name w:val="3DVC Level 5 Char"/>
    <w:link w:val="3H5"/>
    <w:uiPriority w:val="99"/>
    <w:rsid w:val="00AE0D23"/>
    <w:rPr>
      <w:rFonts w:eastAsia="Malgun Gothic"/>
      <w:b/>
      <w:lang w:val="en-GB" w:eastAsia="en-US"/>
    </w:rPr>
  </w:style>
  <w:style w:type="paragraph" w:customStyle="1" w:styleId="4H0">
    <w:name w:val="4H0"/>
    <w:basedOn w:val="3H0"/>
    <w:link w:val="4H0Char"/>
    <w:qFormat/>
    <w:rsid w:val="00AE0D23"/>
    <w:pPr>
      <w:numPr>
        <w:numId w:val="40"/>
      </w:numPr>
      <w:tabs>
        <w:tab w:val="left" w:pos="794"/>
      </w:tabs>
    </w:pPr>
  </w:style>
  <w:style w:type="paragraph" w:customStyle="1" w:styleId="4H1">
    <w:name w:val="4H1"/>
    <w:basedOn w:val="3N"/>
    <w:link w:val="4H1Char"/>
    <w:qFormat/>
    <w:rsid w:val="00AE0D23"/>
    <w:pPr>
      <w:numPr>
        <w:ilvl w:val="1"/>
        <w:numId w:val="40"/>
      </w:numPr>
    </w:pPr>
    <w:rPr>
      <w:b/>
    </w:rPr>
  </w:style>
  <w:style w:type="character" w:customStyle="1" w:styleId="4H0Char">
    <w:name w:val="4H0 Char"/>
    <w:link w:val="4H0"/>
    <w:rsid w:val="00AE0D23"/>
    <w:rPr>
      <w:rFonts w:eastAsia="Malgun Gothic"/>
      <w:b/>
      <w:sz w:val="22"/>
      <w:lang w:val="en-GB" w:eastAsia="en-US"/>
    </w:rPr>
  </w:style>
  <w:style w:type="paragraph" w:customStyle="1" w:styleId="4H2">
    <w:name w:val="4H2"/>
    <w:basedOn w:val="Normal"/>
    <w:rsid w:val="00AE0D23"/>
    <w:pPr>
      <w:numPr>
        <w:ilvl w:val="2"/>
        <w:numId w:val="40"/>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4H1Char">
    <w:name w:val="4H1 Char"/>
    <w:link w:val="4H1"/>
    <w:rsid w:val="00AE0D23"/>
    <w:rPr>
      <w:rFonts w:eastAsia="Malgun Gothic"/>
      <w:b/>
      <w:lang w:val="en-GB" w:eastAsia="en-US"/>
    </w:rPr>
  </w:style>
  <w:style w:type="numbering" w:styleId="111111">
    <w:name w:val="Outline List 2"/>
    <w:basedOn w:val="NoList"/>
    <w:uiPriority w:val="99"/>
    <w:unhideWhenUsed/>
    <w:rsid w:val="00AE0D23"/>
  </w:style>
  <w:style w:type="character" w:customStyle="1" w:styleId="PlainTable51">
    <w:name w:val="Plain Table 51"/>
    <w:uiPriority w:val="31"/>
    <w:qFormat/>
    <w:rsid w:val="00AE0D23"/>
    <w:rPr>
      <w:smallCaps/>
      <w:color w:val="C0504D"/>
      <w:u w:val="single"/>
    </w:rPr>
  </w:style>
  <w:style w:type="paragraph" w:customStyle="1" w:styleId="3N0">
    <w:name w:val="3N0"/>
    <w:basedOn w:val="Normal"/>
    <w:link w:val="3N0Char"/>
    <w:qFormat/>
    <w:rsid w:val="00AE0D23"/>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AE0D23"/>
    <w:rPr>
      <w:rFonts w:eastAsia="Malgun Gothic"/>
      <w:lang w:val="en-GB" w:eastAsia="en-US"/>
    </w:rPr>
  </w:style>
  <w:style w:type="paragraph" w:customStyle="1" w:styleId="GridTable31">
    <w:name w:val="Grid Table 31"/>
    <w:basedOn w:val="Heading1"/>
    <w:next w:val="Normal"/>
    <w:uiPriority w:val="39"/>
    <w:unhideWhenUsed/>
    <w:qFormat/>
    <w:rsid w:val="00AE0D23"/>
    <w:pPr>
      <w:keepLines/>
      <w:numPr>
        <w:numId w:val="0"/>
      </w:numPr>
      <w:tabs>
        <w:tab w:val="clear" w:pos="360"/>
        <w:tab w:val="clear" w:pos="720"/>
        <w:tab w:val="clear" w:pos="1080"/>
        <w:tab w:val="clear" w:pos="1440"/>
      </w:tabs>
      <w:overflowPunct/>
      <w:autoSpaceDE/>
      <w:autoSpaceDN/>
      <w:adjustRightInd/>
      <w:spacing w:before="480" w:after="0" w:line="276" w:lineRule="auto"/>
      <w:textAlignment w:val="auto"/>
      <w:outlineLvl w:val="9"/>
    </w:pPr>
    <w:rPr>
      <w:rFonts w:ascii="Cambria" w:eastAsia="SimSun" w:hAnsi="Cambria" w:cs="Times New Roman"/>
      <w:color w:val="365F91"/>
      <w:kern w:val="0"/>
      <w:sz w:val="28"/>
      <w:szCs w:val="28"/>
      <w:lang w:val="en-CA" w:eastAsia="ja-JP"/>
    </w:rPr>
  </w:style>
  <w:style w:type="table" w:customStyle="1" w:styleId="TableGrid11">
    <w:name w:val="Table Grid11"/>
    <w:basedOn w:val="TableNormal"/>
    <w:next w:val="TableGrid"/>
    <w:uiPriority w:val="99"/>
    <w:rsid w:val="00AE0D23"/>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AE0D23"/>
  </w:style>
  <w:style w:type="character" w:customStyle="1" w:styleId="Heading2Char1">
    <w:name w:val="Heading 2 Char1"/>
    <w:aliases w:val="H Char"/>
    <w:uiPriority w:val="99"/>
    <w:rsid w:val="00AE0D23"/>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rsid w:val="00AE0D23"/>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left" w:pos="794"/>
        <w:tab w:val="left" w:pos="1191"/>
        <w:tab w:val="left" w:pos="1588"/>
        <w:tab w:val="left" w:pos="1985"/>
      </w:tabs>
      <w:ind w:left="1080" w:hanging="1080"/>
      <w:jc w:val="both"/>
    </w:pPr>
    <w:rPr>
      <w:rFonts w:ascii="Cambria" w:eastAsia="SimSun" w:hAnsi="Cambria"/>
      <w:sz w:val="24"/>
      <w:szCs w:val="24"/>
      <w:lang w:val="en-GB"/>
    </w:rPr>
  </w:style>
  <w:style w:type="character" w:customStyle="1" w:styleId="MessageHeaderChar">
    <w:name w:val="Message Header Char"/>
    <w:link w:val="MessageHeader"/>
    <w:uiPriority w:val="99"/>
    <w:rsid w:val="00AE0D23"/>
    <w:rPr>
      <w:rFonts w:ascii="Cambria" w:eastAsia="SimSun" w:hAnsi="Cambria"/>
      <w:sz w:val="24"/>
      <w:szCs w:val="24"/>
      <w:shd w:val="pct20" w:color="auto" w:fill="auto"/>
      <w:lang w:val="en-GB" w:eastAsia="en-US"/>
    </w:rPr>
  </w:style>
  <w:style w:type="character" w:customStyle="1" w:styleId="Heading1Char2">
    <w:name w:val="Heading 1 Char2"/>
    <w:uiPriority w:val="99"/>
    <w:rsid w:val="00AE0D23"/>
    <w:rPr>
      <w:rFonts w:ascii="Cambria" w:eastAsia="SimSun" w:hAnsi="Cambria" w:cs="Times New Roman"/>
      <w:b/>
      <w:bCs/>
      <w:kern w:val="32"/>
      <w:sz w:val="32"/>
      <w:szCs w:val="32"/>
      <w:lang w:val="en-GB" w:eastAsia="en-US"/>
    </w:rPr>
  </w:style>
  <w:style w:type="numbering" w:styleId="ArticleSection">
    <w:name w:val="Outline List 3"/>
    <w:basedOn w:val="NoList"/>
    <w:uiPriority w:val="99"/>
    <w:unhideWhenUsed/>
    <w:rsid w:val="00AE0D23"/>
  </w:style>
  <w:style w:type="character" w:customStyle="1" w:styleId="summary">
    <w:name w:val="summary"/>
    <w:rsid w:val="00AE0D23"/>
  </w:style>
  <w:style w:type="paragraph" w:customStyle="1" w:styleId="Bibliography3">
    <w:name w:val="Bibliography3"/>
    <w:basedOn w:val="Normal"/>
    <w:uiPriority w:val="99"/>
    <w:rsid w:val="00AE0D23"/>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paragraph" w:customStyle="1" w:styleId="Bibliography4">
    <w:name w:val="Bibliography4"/>
    <w:basedOn w:val="Normal"/>
    <w:uiPriority w:val="99"/>
    <w:rsid w:val="00AE0D23"/>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paragraph" w:customStyle="1" w:styleId="Bibliography5">
    <w:name w:val="Bibliography5"/>
    <w:basedOn w:val="Normal"/>
    <w:uiPriority w:val="99"/>
    <w:rsid w:val="00AE0D23"/>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noProof/>
      <w:sz w:val="20"/>
      <w:lang w:val="en-CA"/>
    </w:rPr>
  </w:style>
  <w:style w:type="paragraph" w:customStyle="1" w:styleId="Bibliography6">
    <w:name w:val="Bibliography6"/>
    <w:basedOn w:val="Normal"/>
    <w:uiPriority w:val="99"/>
    <w:rsid w:val="00AE0D23"/>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paragraph" w:customStyle="1" w:styleId="Bibliography7">
    <w:name w:val="Bibliography7"/>
    <w:basedOn w:val="Normal"/>
    <w:uiPriority w:val="99"/>
    <w:rsid w:val="00AE0D23"/>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paragraph" w:styleId="PlainText">
    <w:name w:val="Plain Text"/>
    <w:basedOn w:val="Normal"/>
    <w:link w:val="PlainTextChar"/>
    <w:uiPriority w:val="99"/>
    <w:unhideWhenUsed/>
    <w:rsid w:val="00AE0D23"/>
    <w:pPr>
      <w:tabs>
        <w:tab w:val="clear" w:pos="360"/>
        <w:tab w:val="clear" w:pos="720"/>
        <w:tab w:val="clear" w:pos="1080"/>
        <w:tab w:val="clear" w:pos="1440"/>
      </w:tabs>
      <w:overflowPunct/>
      <w:autoSpaceDE/>
      <w:autoSpaceDN/>
      <w:adjustRightInd/>
      <w:spacing w:before="0"/>
      <w:textAlignment w:val="auto"/>
    </w:pPr>
    <w:rPr>
      <w:rFonts w:ascii="Calibri" w:eastAsia="Calibri" w:hAnsi="Calibri" w:cs="Consolas"/>
      <w:szCs w:val="21"/>
      <w:lang w:val="en-CA"/>
    </w:rPr>
  </w:style>
  <w:style w:type="character" w:customStyle="1" w:styleId="PlainTextChar">
    <w:name w:val="Plain Text Char"/>
    <w:link w:val="PlainText"/>
    <w:uiPriority w:val="99"/>
    <w:rsid w:val="00AE0D23"/>
    <w:rPr>
      <w:rFonts w:ascii="Calibri" w:eastAsia="Calibri" w:hAnsi="Calibri" w:cs="Consolas"/>
      <w:sz w:val="22"/>
      <w:szCs w:val="21"/>
      <w:lang w:val="en-CA" w:eastAsia="en-US"/>
    </w:rPr>
  </w:style>
  <w:style w:type="paragraph" w:customStyle="1" w:styleId="ColorfulShading-Accent14">
    <w:name w:val="Colorful Shading - Accent 14"/>
    <w:hidden/>
    <w:uiPriority w:val="99"/>
    <w:semiHidden/>
    <w:rsid w:val="00AE0D23"/>
    <w:rPr>
      <w:rFonts w:eastAsia="Malgun Gothic"/>
      <w:lang w:val="en-GB" w:eastAsia="en-US"/>
    </w:rPr>
  </w:style>
  <w:style w:type="paragraph" w:customStyle="1" w:styleId="Bibliography8">
    <w:name w:val="Bibliography8"/>
    <w:basedOn w:val="Normal"/>
    <w:uiPriority w:val="99"/>
    <w:rsid w:val="00AE0D23"/>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paragraph" w:customStyle="1" w:styleId="ColorfulList-Accent14">
    <w:name w:val="Colorful List - Accent 14"/>
    <w:basedOn w:val="Normal"/>
    <w:uiPriority w:val="34"/>
    <w:qFormat/>
    <w:rsid w:val="00AE0D23"/>
    <w:pPr>
      <w:tabs>
        <w:tab w:val="clear" w:pos="360"/>
        <w:tab w:val="clear" w:pos="720"/>
        <w:tab w:val="clear" w:pos="1080"/>
        <w:tab w:val="clear" w:pos="1440"/>
        <w:tab w:val="left" w:pos="794"/>
        <w:tab w:val="left" w:pos="1191"/>
        <w:tab w:val="left" w:pos="1588"/>
        <w:tab w:val="left" w:pos="1985"/>
      </w:tabs>
      <w:ind w:left="720" w:hanging="794"/>
      <w:jc w:val="both"/>
    </w:pPr>
    <w:rPr>
      <w:rFonts w:eastAsia="Malgun Gothic"/>
      <w:sz w:val="20"/>
      <w:lang w:val="en-GB"/>
    </w:rPr>
  </w:style>
  <w:style w:type="paragraph" w:customStyle="1" w:styleId="Bibliography9">
    <w:name w:val="Bibliography9"/>
    <w:basedOn w:val="Normal"/>
    <w:uiPriority w:val="99"/>
    <w:rsid w:val="00AE0D23"/>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paragraph" w:customStyle="1" w:styleId="Bibliography10">
    <w:name w:val="Bibliography10"/>
    <w:basedOn w:val="Normal"/>
    <w:uiPriority w:val="99"/>
    <w:rsid w:val="00AE0D23"/>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paragraph" w:customStyle="1" w:styleId="Equationsmallertabs">
    <w:name w:val="Equation smaller tabs"/>
    <w:basedOn w:val="Equation"/>
    <w:qFormat/>
    <w:rsid w:val="00AE0D23"/>
    <w:pPr>
      <w:tabs>
        <w:tab w:val="left" w:pos="1170"/>
        <w:tab w:val="left" w:pos="1890"/>
        <w:tab w:val="left" w:pos="2160"/>
        <w:tab w:val="left" w:pos="2430"/>
      </w:tabs>
      <w:ind w:left="794"/>
    </w:pPr>
    <w:rPr>
      <w:lang w:val="en-CA" w:eastAsia="ko-KR"/>
    </w:rPr>
  </w:style>
  <w:style w:type="character" w:customStyle="1" w:styleId="Heading4Char2">
    <w:name w:val="Heading 4 Char2"/>
    <w:aliases w:val="Heading 4 Char1 Char1,Heading 4 Char Char Char1"/>
    <w:uiPriority w:val="99"/>
    <w:semiHidden/>
    <w:rsid w:val="00AE0D23"/>
    <w:rPr>
      <w:rFonts w:ascii="Calibri Light" w:eastAsia="Times New Roman" w:hAnsi="Calibri Light" w:cs="Times New Roman"/>
      <w:i/>
      <w:iCs/>
      <w:color w:val="2E74B5"/>
      <w:lang w:val="en-GB"/>
    </w:rPr>
  </w:style>
  <w:style w:type="paragraph" w:styleId="NormalWeb">
    <w:name w:val="Normal (Web)"/>
    <w:basedOn w:val="Normal"/>
    <w:uiPriority w:val="99"/>
    <w:unhideWhenUsed/>
    <w:rsid w:val="00AE0D23"/>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val="en-GB" w:eastAsia="en-GB"/>
    </w:rPr>
  </w:style>
  <w:style w:type="character" w:customStyle="1" w:styleId="HeaderChar1">
    <w:name w:val="Header Char1"/>
    <w:aliases w:val="h Char1,Header/Footer Char1"/>
    <w:uiPriority w:val="99"/>
    <w:semiHidden/>
    <w:rsid w:val="00AE0D23"/>
    <w:rPr>
      <w:rFonts w:ascii="Times New Roman" w:hAnsi="Times New Roman"/>
      <w:lang w:val="en-GB"/>
    </w:rPr>
  </w:style>
  <w:style w:type="character" w:customStyle="1" w:styleId="NoteChar2">
    <w:name w:val="Note Char2"/>
    <w:link w:val="Note"/>
    <w:uiPriority w:val="99"/>
    <w:locked/>
    <w:rsid w:val="00AE0D23"/>
    <w:rPr>
      <w:rFonts w:eastAsia="Malgun Gothic"/>
      <w:sz w:val="18"/>
      <w:szCs w:val="18"/>
      <w:lang w:val="en-GB" w:eastAsia="en-US"/>
    </w:rPr>
  </w:style>
  <w:style w:type="character" w:customStyle="1" w:styleId="Annex2Char">
    <w:name w:val="Annex 2 Char"/>
    <w:link w:val="Annex2"/>
    <w:uiPriority w:val="99"/>
    <w:locked/>
    <w:rsid w:val="00AE0D23"/>
    <w:rPr>
      <w:rFonts w:eastAsia="Malgun Gothic"/>
      <w:b/>
      <w:bCs/>
      <w:sz w:val="22"/>
      <w:szCs w:val="22"/>
      <w:lang w:val="en-GB" w:eastAsia="en-US"/>
    </w:rPr>
  </w:style>
  <w:style w:type="character" w:customStyle="1" w:styleId="Annex3Char2">
    <w:name w:val="Annex 3 Char2"/>
    <w:link w:val="Annex3"/>
    <w:locked/>
    <w:rsid w:val="00AE0D23"/>
    <w:rPr>
      <w:rFonts w:eastAsia="Malgun Gothic"/>
      <w:b/>
      <w:bCs/>
      <w:lang w:val="en-GB" w:eastAsia="en-US"/>
    </w:rPr>
  </w:style>
  <w:style w:type="paragraph" w:customStyle="1" w:styleId="FigureCaption">
    <w:name w:val="Figure Caption"/>
    <w:basedOn w:val="Normal"/>
    <w:uiPriority w:val="99"/>
    <w:qFormat/>
    <w:rsid w:val="00AE0D23"/>
    <w:pPr>
      <w:tabs>
        <w:tab w:val="clear" w:pos="360"/>
        <w:tab w:val="clear" w:pos="720"/>
        <w:tab w:val="clear" w:pos="1080"/>
        <w:tab w:val="clear" w:pos="1440"/>
      </w:tabs>
      <w:overflowPunct/>
      <w:autoSpaceDE/>
      <w:autoSpaceDN/>
      <w:adjustRightInd/>
      <w:spacing w:before="100" w:after="100" w:line="276" w:lineRule="auto"/>
      <w:jc w:val="center"/>
      <w:textAlignment w:val="auto"/>
    </w:pPr>
    <w:rPr>
      <w:rFonts w:ascii="Calibri" w:eastAsia="Calibri" w:hAnsi="Calibri"/>
      <w:b/>
      <w:sz w:val="18"/>
      <w:szCs w:val="22"/>
      <w:lang w:val="en-CA"/>
    </w:rPr>
  </w:style>
  <w:style w:type="paragraph" w:customStyle="1" w:styleId="Text">
    <w:name w:val="Text"/>
    <w:basedOn w:val="Normal"/>
    <w:uiPriority w:val="99"/>
    <w:rsid w:val="00AE0D23"/>
    <w:pPr>
      <w:tabs>
        <w:tab w:val="clear" w:pos="360"/>
        <w:tab w:val="clear" w:pos="720"/>
        <w:tab w:val="clear" w:pos="1080"/>
        <w:tab w:val="clear" w:pos="1440"/>
      </w:tabs>
      <w:overflowPunct/>
      <w:autoSpaceDE/>
      <w:autoSpaceDN/>
      <w:adjustRightInd/>
      <w:spacing w:before="0" w:after="240" w:line="276" w:lineRule="auto"/>
      <w:jc w:val="both"/>
      <w:textAlignment w:val="auto"/>
    </w:pPr>
    <w:rPr>
      <w:rFonts w:eastAsia="MS Mincho"/>
      <w:sz w:val="24"/>
      <w:szCs w:val="24"/>
      <w:lang w:val="de-AT"/>
    </w:rPr>
  </w:style>
  <w:style w:type="character" w:customStyle="1" w:styleId="EquationTabChar">
    <w:name w:val="EquationTab Char"/>
    <w:link w:val="EquationTab"/>
    <w:locked/>
    <w:rsid w:val="00AE0D23"/>
    <w:rPr>
      <w:lang w:val="en-GB"/>
    </w:rPr>
  </w:style>
  <w:style w:type="paragraph" w:customStyle="1" w:styleId="EquationTab">
    <w:name w:val="EquationTab"/>
    <w:basedOn w:val="Normal"/>
    <w:link w:val="EquationTabChar"/>
    <w:qFormat/>
    <w:rsid w:val="00AE0D23"/>
    <w:pPr>
      <w:tabs>
        <w:tab w:val="clear" w:pos="360"/>
        <w:tab w:val="clear" w:pos="720"/>
        <w:tab w:val="clear" w:pos="1080"/>
        <w:tab w:val="clear" w:pos="1440"/>
        <w:tab w:val="left" w:pos="794"/>
        <w:tab w:val="left" w:pos="1191"/>
        <w:tab w:val="left" w:pos="1588"/>
        <w:tab w:val="left" w:pos="1985"/>
      </w:tabs>
      <w:jc w:val="both"/>
      <w:textAlignment w:val="auto"/>
    </w:pPr>
    <w:rPr>
      <w:sz w:val="20"/>
      <w:lang w:val="en-GB" w:eastAsia="zh-CN"/>
    </w:rPr>
  </w:style>
  <w:style w:type="paragraph" w:customStyle="1" w:styleId="3H8">
    <w:name w:val="3H8"/>
    <w:basedOn w:val="Normal"/>
    <w:uiPriority w:val="99"/>
    <w:rsid w:val="00AE0D23"/>
    <w:pPr>
      <w:tabs>
        <w:tab w:val="clear" w:pos="360"/>
        <w:tab w:val="clear" w:pos="720"/>
        <w:tab w:val="clear" w:pos="1080"/>
        <w:tab w:val="clear" w:pos="1440"/>
        <w:tab w:val="left" w:pos="1191"/>
        <w:tab w:val="left" w:pos="1588"/>
        <w:tab w:val="left" w:pos="1985"/>
      </w:tabs>
      <w:jc w:val="both"/>
      <w:textAlignment w:val="auto"/>
    </w:pPr>
    <w:rPr>
      <w:rFonts w:eastAsia="Malgun Gothic"/>
      <w:sz w:val="20"/>
      <w:lang w:val="en-GB"/>
    </w:rPr>
  </w:style>
  <w:style w:type="character" w:customStyle="1" w:styleId="3DVCAnnexSem0Char">
    <w:name w:val="3DVC Annex Sem 0 Char"/>
    <w:link w:val="3DVCAnnexSem0"/>
    <w:locked/>
    <w:rsid w:val="00AE0D23"/>
    <w:rPr>
      <w:lang w:val="en-GB"/>
    </w:rPr>
  </w:style>
  <w:style w:type="paragraph" w:customStyle="1" w:styleId="3DVCAnnexSem0">
    <w:name w:val="3DVC Annex Sem 0"/>
    <w:basedOn w:val="Normal"/>
    <w:link w:val="3DVCAnnexSem0Char"/>
    <w:rsid w:val="00AE0D23"/>
    <w:pPr>
      <w:tabs>
        <w:tab w:val="clear" w:pos="360"/>
        <w:tab w:val="clear" w:pos="720"/>
        <w:tab w:val="clear" w:pos="1080"/>
        <w:tab w:val="clear" w:pos="1440"/>
        <w:tab w:val="left" w:pos="794"/>
        <w:tab w:val="left" w:pos="1191"/>
        <w:tab w:val="left" w:pos="1588"/>
        <w:tab w:val="left" w:pos="1985"/>
      </w:tabs>
      <w:ind w:left="794" w:hanging="794"/>
      <w:jc w:val="both"/>
      <w:textAlignment w:val="auto"/>
    </w:pPr>
    <w:rPr>
      <w:sz w:val="20"/>
      <w:lang w:val="en-GB" w:eastAsia="zh-CN"/>
    </w:rPr>
  </w:style>
  <w:style w:type="character" w:customStyle="1" w:styleId="3DVCnormalChar">
    <w:name w:val="3DVC normal Char"/>
    <w:link w:val="3DVCnormal"/>
    <w:locked/>
    <w:rsid w:val="00AE0D23"/>
    <w:rPr>
      <w:lang w:val="en-GB"/>
    </w:rPr>
  </w:style>
  <w:style w:type="paragraph" w:customStyle="1" w:styleId="3DVCnormal">
    <w:name w:val="3DVC normal"/>
    <w:basedOn w:val="Normal"/>
    <w:link w:val="3DVCnormalChar"/>
    <w:qFormat/>
    <w:rsid w:val="00AE0D23"/>
    <w:pPr>
      <w:widowControl w:val="0"/>
      <w:tabs>
        <w:tab w:val="clear" w:pos="360"/>
        <w:tab w:val="clear" w:pos="720"/>
        <w:tab w:val="clear" w:pos="1080"/>
        <w:tab w:val="clear" w:pos="1440"/>
      </w:tabs>
      <w:jc w:val="both"/>
      <w:textAlignment w:val="auto"/>
    </w:pPr>
    <w:rPr>
      <w:sz w:val="20"/>
      <w:lang w:val="en-GB" w:eastAsia="zh-CN"/>
    </w:rPr>
  </w:style>
  <w:style w:type="character" w:customStyle="1" w:styleId="3D0Char">
    <w:name w:val="3D0 Char"/>
    <w:link w:val="3D0"/>
    <w:uiPriority w:val="99"/>
    <w:locked/>
    <w:rsid w:val="00AE0D23"/>
    <w:rPr>
      <w:lang w:val="en-CA" w:eastAsia="en-US"/>
    </w:rPr>
  </w:style>
  <w:style w:type="paragraph" w:customStyle="1" w:styleId="3D0">
    <w:name w:val="3D0"/>
    <w:basedOn w:val="3N0"/>
    <w:link w:val="3D0Char"/>
    <w:uiPriority w:val="99"/>
    <w:qFormat/>
    <w:rsid w:val="00AE0D23"/>
    <w:pPr>
      <w:numPr>
        <w:numId w:val="42"/>
      </w:numPr>
      <w:tabs>
        <w:tab w:val="clear" w:pos="340"/>
        <w:tab w:val="left" w:pos="357"/>
        <w:tab w:val="left" w:pos="794"/>
        <w:tab w:val="left" w:pos="1191"/>
        <w:tab w:val="left" w:pos="1588"/>
        <w:tab w:val="left" w:pos="1985"/>
        <w:tab w:val="left" w:pos="2381"/>
      </w:tabs>
      <w:textAlignment w:val="auto"/>
    </w:pPr>
    <w:rPr>
      <w:rFonts w:eastAsia="Times New Roman"/>
      <w:lang w:val="en-CA"/>
    </w:rPr>
  </w:style>
  <w:style w:type="character" w:customStyle="1" w:styleId="3D1Char">
    <w:name w:val="3D1 Char"/>
    <w:link w:val="3D1"/>
    <w:uiPriority w:val="99"/>
    <w:locked/>
    <w:rsid w:val="00AE0D23"/>
    <w:rPr>
      <w:lang w:val="en-CA" w:eastAsia="en-US"/>
    </w:rPr>
  </w:style>
  <w:style w:type="paragraph" w:customStyle="1" w:styleId="3D1">
    <w:name w:val="3D1"/>
    <w:basedOn w:val="3D0"/>
    <w:link w:val="3D1Char"/>
    <w:uiPriority w:val="99"/>
    <w:qFormat/>
    <w:rsid w:val="00AE0D23"/>
    <w:pPr>
      <w:numPr>
        <w:ilvl w:val="1"/>
      </w:numPr>
    </w:pPr>
  </w:style>
  <w:style w:type="character" w:customStyle="1" w:styleId="3D2Char">
    <w:name w:val="3D2 Char"/>
    <w:link w:val="3D2"/>
    <w:uiPriority w:val="99"/>
    <w:locked/>
    <w:rsid w:val="00AE0D23"/>
    <w:rPr>
      <w:lang w:val="en-CA" w:eastAsia="ko-KR"/>
    </w:rPr>
  </w:style>
  <w:style w:type="paragraph" w:customStyle="1" w:styleId="3D2">
    <w:name w:val="3D2"/>
    <w:basedOn w:val="3D1"/>
    <w:link w:val="3D2Char"/>
    <w:uiPriority w:val="99"/>
    <w:qFormat/>
    <w:rsid w:val="00AE0D23"/>
    <w:pPr>
      <w:numPr>
        <w:ilvl w:val="2"/>
      </w:numPr>
      <w:tabs>
        <w:tab w:val="clear" w:pos="794"/>
        <w:tab w:val="left" w:pos="1072"/>
      </w:tabs>
      <w:ind w:left="1071"/>
    </w:pPr>
    <w:rPr>
      <w:lang w:eastAsia="ko-KR"/>
    </w:rPr>
  </w:style>
  <w:style w:type="character" w:customStyle="1" w:styleId="3D3Char">
    <w:name w:val="3D3 Char"/>
    <w:link w:val="3D3"/>
    <w:uiPriority w:val="99"/>
    <w:locked/>
    <w:rsid w:val="00AE0D23"/>
    <w:rPr>
      <w:lang w:val="en-CA" w:eastAsia="ko-KR"/>
    </w:rPr>
  </w:style>
  <w:style w:type="paragraph" w:customStyle="1" w:styleId="3D3">
    <w:name w:val="3D3"/>
    <w:basedOn w:val="3D2"/>
    <w:link w:val="3D3Char"/>
    <w:uiPriority w:val="99"/>
    <w:qFormat/>
    <w:rsid w:val="00AE0D23"/>
    <w:pPr>
      <w:numPr>
        <w:ilvl w:val="3"/>
      </w:numPr>
      <w:tabs>
        <w:tab w:val="clear" w:pos="1072"/>
        <w:tab w:val="clear" w:pos="1191"/>
      </w:tabs>
    </w:pPr>
  </w:style>
  <w:style w:type="character" w:customStyle="1" w:styleId="3D4Char">
    <w:name w:val="3D4 Char"/>
    <w:link w:val="3D4"/>
    <w:uiPriority w:val="99"/>
    <w:locked/>
    <w:rsid w:val="00AE0D23"/>
    <w:rPr>
      <w:lang w:val="en-CA" w:eastAsia="ko-KR"/>
    </w:rPr>
  </w:style>
  <w:style w:type="paragraph" w:customStyle="1" w:styleId="3D4">
    <w:name w:val="3D4"/>
    <w:basedOn w:val="3D3"/>
    <w:link w:val="3D4Char"/>
    <w:uiPriority w:val="99"/>
    <w:qFormat/>
    <w:rsid w:val="00AE0D23"/>
    <w:pPr>
      <w:numPr>
        <w:ilvl w:val="4"/>
      </w:numPr>
      <w:tabs>
        <w:tab w:val="clear" w:pos="1588"/>
      </w:tabs>
    </w:pPr>
  </w:style>
  <w:style w:type="character" w:customStyle="1" w:styleId="3D5Char">
    <w:name w:val="3D5 Char"/>
    <w:link w:val="3D5"/>
    <w:uiPriority w:val="99"/>
    <w:locked/>
    <w:rsid w:val="00AE0D23"/>
    <w:rPr>
      <w:lang w:val="en-CA" w:eastAsia="ko-KR"/>
    </w:rPr>
  </w:style>
  <w:style w:type="paragraph" w:customStyle="1" w:styleId="3D5">
    <w:name w:val="3D5"/>
    <w:basedOn w:val="3D4"/>
    <w:link w:val="3D5Char"/>
    <w:uiPriority w:val="99"/>
    <w:qFormat/>
    <w:rsid w:val="00AE0D23"/>
    <w:pPr>
      <w:numPr>
        <w:ilvl w:val="5"/>
      </w:numPr>
      <w:tabs>
        <w:tab w:val="clear" w:pos="1985"/>
      </w:tabs>
    </w:pPr>
  </w:style>
  <w:style w:type="character" w:customStyle="1" w:styleId="3D6Char">
    <w:name w:val="3D6 Char"/>
    <w:link w:val="3D6"/>
    <w:uiPriority w:val="99"/>
    <w:locked/>
    <w:rsid w:val="00AE0D23"/>
    <w:rPr>
      <w:lang w:val="en-CA" w:eastAsia="ko-KR"/>
    </w:rPr>
  </w:style>
  <w:style w:type="paragraph" w:customStyle="1" w:styleId="3D6">
    <w:name w:val="3D6"/>
    <w:basedOn w:val="3D5"/>
    <w:link w:val="3D6Char"/>
    <w:uiPriority w:val="99"/>
    <w:qFormat/>
    <w:rsid w:val="00AE0D23"/>
    <w:pPr>
      <w:numPr>
        <w:ilvl w:val="6"/>
      </w:numPr>
      <w:tabs>
        <w:tab w:val="clear" w:pos="2381"/>
      </w:tabs>
    </w:pPr>
  </w:style>
  <w:style w:type="character" w:customStyle="1" w:styleId="3TabsChar">
    <w:name w:val="3 Tabs Char"/>
    <w:link w:val="3Tabs"/>
    <w:locked/>
    <w:rsid w:val="00AE0D23"/>
    <w:rPr>
      <w:bCs/>
    </w:rPr>
  </w:style>
  <w:style w:type="paragraph" w:customStyle="1" w:styleId="3Tabs">
    <w:name w:val="3 Tabs"/>
    <w:basedOn w:val="3N0"/>
    <w:link w:val="3TabsChar"/>
    <w:qFormat/>
    <w:rsid w:val="00AE0D23"/>
    <w:pPr>
      <w:tabs>
        <w:tab w:val="left" w:pos="357"/>
        <w:tab w:val="left" w:pos="714"/>
        <w:tab w:val="left" w:pos="1071"/>
        <w:tab w:val="left" w:pos="1429"/>
        <w:tab w:val="left" w:pos="1786"/>
        <w:tab w:val="left" w:pos="2143"/>
        <w:tab w:val="left" w:pos="2500"/>
        <w:tab w:val="left" w:pos="2857"/>
        <w:tab w:val="right" w:pos="9729"/>
      </w:tabs>
      <w:spacing w:before="120" w:after="120"/>
      <w:jc w:val="left"/>
      <w:textAlignment w:val="auto"/>
    </w:pPr>
    <w:rPr>
      <w:rFonts w:eastAsia="Times New Roman"/>
      <w:bCs/>
      <w:lang w:val="en-US" w:eastAsia="zh-CN"/>
    </w:rPr>
  </w:style>
  <w:style w:type="paragraph" w:customStyle="1" w:styleId="3U1">
    <w:name w:val="3U1"/>
    <w:basedOn w:val="3N0"/>
    <w:uiPriority w:val="99"/>
    <w:qFormat/>
    <w:rsid w:val="00AE0D23"/>
    <w:pPr>
      <w:numPr>
        <w:ilvl w:val="1"/>
        <w:numId w:val="43"/>
      </w:numPr>
      <w:tabs>
        <w:tab w:val="num" w:pos="360"/>
        <w:tab w:val="num" w:pos="697"/>
        <w:tab w:val="num" w:pos="2232"/>
      </w:tabs>
      <w:ind w:left="0" w:firstLine="0"/>
      <w:textAlignment w:val="auto"/>
    </w:pPr>
  </w:style>
  <w:style w:type="paragraph" w:customStyle="1" w:styleId="3U0">
    <w:name w:val="3U0"/>
    <w:basedOn w:val="3N0"/>
    <w:uiPriority w:val="99"/>
    <w:qFormat/>
    <w:rsid w:val="00AE0D23"/>
    <w:pPr>
      <w:numPr>
        <w:numId w:val="43"/>
      </w:numPr>
      <w:tabs>
        <w:tab w:val="num" w:pos="360"/>
        <w:tab w:val="num" w:pos="1182"/>
      </w:tabs>
      <w:ind w:left="0" w:firstLine="0"/>
      <w:textAlignment w:val="auto"/>
    </w:pPr>
  </w:style>
  <w:style w:type="paragraph" w:customStyle="1" w:styleId="3U2">
    <w:name w:val="3U2"/>
    <w:basedOn w:val="3U1"/>
    <w:uiPriority w:val="99"/>
    <w:qFormat/>
    <w:rsid w:val="00AE0D23"/>
    <w:pPr>
      <w:numPr>
        <w:ilvl w:val="2"/>
      </w:numPr>
      <w:tabs>
        <w:tab w:val="num" w:pos="360"/>
        <w:tab w:val="num" w:pos="697"/>
        <w:tab w:val="num" w:pos="2952"/>
      </w:tabs>
      <w:ind w:left="0" w:firstLine="0"/>
    </w:pPr>
  </w:style>
  <w:style w:type="paragraph" w:customStyle="1" w:styleId="3U3">
    <w:name w:val="3U3"/>
    <w:basedOn w:val="3U2"/>
    <w:uiPriority w:val="99"/>
    <w:qFormat/>
    <w:rsid w:val="00AE0D23"/>
    <w:pPr>
      <w:numPr>
        <w:ilvl w:val="3"/>
      </w:numPr>
      <w:tabs>
        <w:tab w:val="num" w:pos="360"/>
        <w:tab w:val="num" w:pos="697"/>
        <w:tab w:val="num" w:pos="1411"/>
        <w:tab w:val="num" w:pos="3672"/>
      </w:tabs>
      <w:ind w:left="0" w:firstLine="0"/>
    </w:pPr>
  </w:style>
  <w:style w:type="paragraph" w:customStyle="1" w:styleId="3U4">
    <w:name w:val="3U4"/>
    <w:basedOn w:val="3U3"/>
    <w:uiPriority w:val="99"/>
    <w:qFormat/>
    <w:rsid w:val="00AE0D23"/>
    <w:pPr>
      <w:numPr>
        <w:ilvl w:val="4"/>
      </w:numPr>
      <w:tabs>
        <w:tab w:val="num" w:pos="360"/>
        <w:tab w:val="num" w:pos="697"/>
        <w:tab w:val="num" w:pos="1768"/>
        <w:tab w:val="num" w:pos="4392"/>
      </w:tabs>
      <w:ind w:left="0" w:firstLine="0"/>
    </w:pPr>
  </w:style>
  <w:style w:type="paragraph" w:customStyle="1" w:styleId="3U5">
    <w:name w:val="3U5"/>
    <w:basedOn w:val="3U4"/>
    <w:uiPriority w:val="99"/>
    <w:qFormat/>
    <w:rsid w:val="00AE0D23"/>
    <w:pPr>
      <w:numPr>
        <w:ilvl w:val="5"/>
      </w:numPr>
      <w:tabs>
        <w:tab w:val="num" w:pos="360"/>
        <w:tab w:val="num" w:pos="697"/>
        <w:tab w:val="num" w:pos="2125"/>
        <w:tab w:val="num" w:pos="5112"/>
      </w:tabs>
      <w:ind w:left="0" w:firstLine="0"/>
    </w:pPr>
  </w:style>
  <w:style w:type="paragraph" w:customStyle="1" w:styleId="3U6">
    <w:name w:val="3U6"/>
    <w:basedOn w:val="3U5"/>
    <w:uiPriority w:val="99"/>
    <w:qFormat/>
    <w:rsid w:val="00AE0D23"/>
    <w:pPr>
      <w:numPr>
        <w:ilvl w:val="6"/>
      </w:numPr>
      <w:tabs>
        <w:tab w:val="num" w:pos="360"/>
        <w:tab w:val="num" w:pos="697"/>
        <w:tab w:val="num" w:pos="2482"/>
        <w:tab w:val="num" w:pos="5832"/>
      </w:tabs>
      <w:ind w:left="0" w:firstLine="0"/>
    </w:pPr>
  </w:style>
  <w:style w:type="paragraph" w:customStyle="1" w:styleId="3U7">
    <w:name w:val="3U7"/>
    <w:basedOn w:val="Normal"/>
    <w:uiPriority w:val="99"/>
    <w:qFormat/>
    <w:rsid w:val="00AE0D23"/>
    <w:pPr>
      <w:numPr>
        <w:ilvl w:val="7"/>
        <w:numId w:val="43"/>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U8">
    <w:name w:val="3U8"/>
    <w:basedOn w:val="3U7"/>
    <w:uiPriority w:val="99"/>
    <w:qFormat/>
    <w:rsid w:val="00AE0D23"/>
    <w:pPr>
      <w:numPr>
        <w:ilvl w:val="8"/>
      </w:numPr>
    </w:pPr>
  </w:style>
  <w:style w:type="paragraph" w:customStyle="1" w:styleId="3D7">
    <w:name w:val="3D7"/>
    <w:basedOn w:val="Normal"/>
    <w:uiPriority w:val="99"/>
    <w:rsid w:val="00AE0D23"/>
    <w:pPr>
      <w:numPr>
        <w:ilvl w:val="7"/>
        <w:numId w:val="42"/>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D8">
    <w:name w:val="3D8"/>
    <w:basedOn w:val="Normal"/>
    <w:uiPriority w:val="99"/>
    <w:rsid w:val="00AE0D23"/>
    <w:pPr>
      <w:numPr>
        <w:ilvl w:val="8"/>
        <w:numId w:val="42"/>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E0">
    <w:name w:val="3E0"/>
    <w:basedOn w:val="3N0"/>
    <w:uiPriority w:val="99"/>
    <w:qFormat/>
    <w:rsid w:val="00AE0D23"/>
    <w:pPr>
      <w:numPr>
        <w:numId w:val="44"/>
      </w:numPr>
      <w:tabs>
        <w:tab w:val="num" w:pos="0"/>
        <w:tab w:val="num" w:pos="360"/>
        <w:tab w:val="center" w:pos="4865"/>
        <w:tab w:val="right" w:pos="9730"/>
      </w:tabs>
      <w:ind w:left="357" w:hanging="357"/>
      <w:jc w:val="left"/>
      <w:textAlignment w:val="auto"/>
    </w:pPr>
  </w:style>
  <w:style w:type="paragraph" w:customStyle="1" w:styleId="3E1">
    <w:name w:val="3E1"/>
    <w:basedOn w:val="3E0"/>
    <w:uiPriority w:val="99"/>
    <w:qFormat/>
    <w:rsid w:val="00AE0D23"/>
    <w:pPr>
      <w:numPr>
        <w:ilvl w:val="1"/>
      </w:numPr>
      <w:tabs>
        <w:tab w:val="num" w:pos="360"/>
        <w:tab w:val="num" w:pos="763"/>
      </w:tabs>
      <w:ind w:left="0" w:hanging="357"/>
    </w:pPr>
  </w:style>
  <w:style w:type="paragraph" w:customStyle="1" w:styleId="3E2">
    <w:name w:val="3E2"/>
    <w:basedOn w:val="3E1"/>
    <w:uiPriority w:val="99"/>
    <w:qFormat/>
    <w:rsid w:val="00AE0D23"/>
    <w:pPr>
      <w:numPr>
        <w:ilvl w:val="2"/>
      </w:numPr>
      <w:tabs>
        <w:tab w:val="num" w:pos="0"/>
        <w:tab w:val="num" w:pos="360"/>
        <w:tab w:val="num" w:pos="720"/>
        <w:tab w:val="num" w:pos="763"/>
      </w:tabs>
      <w:ind w:left="0" w:hanging="357"/>
    </w:pPr>
  </w:style>
  <w:style w:type="paragraph" w:customStyle="1" w:styleId="3E3">
    <w:name w:val="3E3"/>
    <w:basedOn w:val="Normal"/>
    <w:uiPriority w:val="99"/>
    <w:qFormat/>
    <w:rsid w:val="00AE0D23"/>
    <w:pPr>
      <w:numPr>
        <w:numId w:val="47"/>
      </w:numPr>
      <w:tabs>
        <w:tab w:val="clear" w:pos="360"/>
        <w:tab w:val="clear" w:pos="720"/>
        <w:tab w:val="clear" w:pos="1080"/>
        <w:tab w:val="clear" w:pos="1440"/>
        <w:tab w:val="center" w:pos="4865"/>
        <w:tab w:val="right" w:pos="9730"/>
      </w:tabs>
      <w:ind w:left="1071"/>
      <w:jc w:val="both"/>
      <w:textAlignment w:val="auto"/>
    </w:pPr>
    <w:rPr>
      <w:rFonts w:eastAsia="Malgun Gothic"/>
      <w:sz w:val="20"/>
      <w:lang w:val="en-GB"/>
    </w:rPr>
  </w:style>
  <w:style w:type="paragraph" w:customStyle="1" w:styleId="3E4">
    <w:name w:val="3E4"/>
    <w:basedOn w:val="Normal"/>
    <w:uiPriority w:val="99"/>
    <w:qFormat/>
    <w:rsid w:val="00AE0D23"/>
    <w:pPr>
      <w:numPr>
        <w:ilvl w:val="1"/>
        <w:numId w:val="47"/>
      </w:numPr>
      <w:tabs>
        <w:tab w:val="clear" w:pos="360"/>
        <w:tab w:val="clear" w:pos="720"/>
        <w:tab w:val="clear" w:pos="1080"/>
        <w:tab w:val="clear" w:pos="1440"/>
        <w:tab w:val="center" w:pos="4865"/>
        <w:tab w:val="right" w:pos="9730"/>
      </w:tabs>
      <w:ind w:left="1428"/>
      <w:jc w:val="both"/>
      <w:textAlignment w:val="auto"/>
    </w:pPr>
    <w:rPr>
      <w:rFonts w:eastAsia="Malgun Gothic"/>
      <w:sz w:val="20"/>
      <w:lang w:val="en-GB"/>
    </w:rPr>
  </w:style>
  <w:style w:type="paragraph" w:customStyle="1" w:styleId="3E5">
    <w:name w:val="3E5"/>
    <w:basedOn w:val="Normal"/>
    <w:uiPriority w:val="99"/>
    <w:qFormat/>
    <w:rsid w:val="00AE0D23"/>
    <w:pPr>
      <w:numPr>
        <w:ilvl w:val="2"/>
        <w:numId w:val="47"/>
      </w:numPr>
      <w:tabs>
        <w:tab w:val="clear" w:pos="360"/>
        <w:tab w:val="clear" w:pos="720"/>
        <w:tab w:val="clear" w:pos="1080"/>
        <w:tab w:val="clear" w:pos="1440"/>
        <w:tab w:val="center" w:pos="4864"/>
        <w:tab w:val="right" w:pos="9729"/>
      </w:tabs>
      <w:ind w:left="1785"/>
      <w:jc w:val="both"/>
      <w:textAlignment w:val="auto"/>
    </w:pPr>
    <w:rPr>
      <w:rFonts w:eastAsia="Malgun Gothic"/>
      <w:sz w:val="20"/>
      <w:lang w:val="en-GB"/>
    </w:rPr>
  </w:style>
  <w:style w:type="paragraph" w:customStyle="1" w:styleId="3E6">
    <w:name w:val="3E6"/>
    <w:basedOn w:val="Normal"/>
    <w:uiPriority w:val="99"/>
    <w:qFormat/>
    <w:rsid w:val="00AE0D23"/>
    <w:pPr>
      <w:numPr>
        <w:ilvl w:val="3"/>
        <w:numId w:val="47"/>
      </w:numPr>
      <w:tabs>
        <w:tab w:val="clear" w:pos="360"/>
        <w:tab w:val="clear" w:pos="720"/>
        <w:tab w:val="clear" w:pos="1080"/>
        <w:tab w:val="clear" w:pos="1440"/>
        <w:tab w:val="center" w:pos="4864"/>
        <w:tab w:val="right" w:pos="9729"/>
      </w:tabs>
      <w:ind w:left="2142"/>
      <w:jc w:val="both"/>
      <w:textAlignment w:val="auto"/>
    </w:pPr>
    <w:rPr>
      <w:rFonts w:eastAsia="Malgun Gothic"/>
      <w:sz w:val="20"/>
      <w:lang w:val="en-GB"/>
    </w:rPr>
  </w:style>
  <w:style w:type="paragraph" w:customStyle="1" w:styleId="3E7">
    <w:name w:val="3E7"/>
    <w:basedOn w:val="Normal"/>
    <w:uiPriority w:val="99"/>
    <w:qFormat/>
    <w:rsid w:val="00AE0D23"/>
    <w:pPr>
      <w:numPr>
        <w:ilvl w:val="4"/>
        <w:numId w:val="47"/>
      </w:numPr>
      <w:tabs>
        <w:tab w:val="clear" w:pos="360"/>
        <w:tab w:val="clear" w:pos="720"/>
        <w:tab w:val="clear" w:pos="1080"/>
        <w:tab w:val="clear" w:pos="1440"/>
        <w:tab w:val="center" w:pos="4864"/>
        <w:tab w:val="right" w:pos="9729"/>
      </w:tabs>
      <w:ind w:left="2499"/>
      <w:jc w:val="both"/>
      <w:textAlignment w:val="auto"/>
    </w:pPr>
    <w:rPr>
      <w:rFonts w:eastAsia="Malgun Gothic"/>
      <w:sz w:val="20"/>
      <w:lang w:val="en-GB"/>
    </w:rPr>
  </w:style>
  <w:style w:type="paragraph" w:customStyle="1" w:styleId="3E8">
    <w:name w:val="3E8"/>
    <w:basedOn w:val="Normal"/>
    <w:uiPriority w:val="99"/>
    <w:qFormat/>
    <w:rsid w:val="00AE0D23"/>
    <w:pPr>
      <w:numPr>
        <w:ilvl w:val="5"/>
        <w:numId w:val="47"/>
      </w:numPr>
      <w:tabs>
        <w:tab w:val="clear" w:pos="360"/>
        <w:tab w:val="clear" w:pos="720"/>
        <w:tab w:val="clear" w:pos="1080"/>
        <w:tab w:val="clear" w:pos="1440"/>
        <w:tab w:val="center" w:pos="4864"/>
        <w:tab w:val="right" w:pos="9729"/>
      </w:tabs>
      <w:ind w:left="2856"/>
      <w:jc w:val="both"/>
      <w:textAlignment w:val="auto"/>
    </w:pPr>
    <w:rPr>
      <w:rFonts w:eastAsia="Malgun Gothic"/>
      <w:sz w:val="20"/>
      <w:lang w:val="en-GB"/>
    </w:rPr>
  </w:style>
  <w:style w:type="character" w:customStyle="1" w:styleId="3N4Char">
    <w:name w:val="3N4 Char"/>
    <w:link w:val="3N4"/>
    <w:locked/>
    <w:rsid w:val="00AE0D23"/>
    <w:rPr>
      <w:lang w:val="en-GB" w:eastAsia="en-US"/>
    </w:rPr>
  </w:style>
  <w:style w:type="paragraph" w:customStyle="1" w:styleId="3N4">
    <w:name w:val="3N4"/>
    <w:basedOn w:val="3N0"/>
    <w:link w:val="3N4Char"/>
    <w:qFormat/>
    <w:rsid w:val="00AE0D23"/>
    <w:pPr>
      <w:numPr>
        <w:ilvl w:val="7"/>
        <w:numId w:val="47"/>
      </w:numPr>
      <w:ind w:left="1429"/>
      <w:textAlignment w:val="auto"/>
    </w:pPr>
    <w:rPr>
      <w:rFonts w:eastAsia="Times New Roman"/>
    </w:rPr>
  </w:style>
  <w:style w:type="character" w:customStyle="1" w:styleId="3N3Char">
    <w:name w:val="3N3 Char"/>
    <w:link w:val="3N3"/>
    <w:locked/>
    <w:rsid w:val="00AE0D23"/>
    <w:rPr>
      <w:lang w:val="en-GB" w:eastAsia="en-US"/>
    </w:rPr>
  </w:style>
  <w:style w:type="paragraph" w:customStyle="1" w:styleId="3N3">
    <w:name w:val="3N3"/>
    <w:basedOn w:val="3N4"/>
    <w:link w:val="3N3Char"/>
    <w:qFormat/>
    <w:rsid w:val="00AE0D23"/>
    <w:pPr>
      <w:outlineLvl w:val="4"/>
    </w:pPr>
  </w:style>
  <w:style w:type="character" w:customStyle="1" w:styleId="3N1Char">
    <w:name w:val="3N1 Char"/>
    <w:link w:val="3N1"/>
    <w:locked/>
    <w:rsid w:val="00AE0D23"/>
    <w:rPr>
      <w:lang w:val="en-GB" w:eastAsia="ko-KR"/>
    </w:rPr>
  </w:style>
  <w:style w:type="paragraph" w:customStyle="1" w:styleId="3N1">
    <w:name w:val="3N1"/>
    <w:basedOn w:val="3N0"/>
    <w:link w:val="3N1Char"/>
    <w:qFormat/>
    <w:rsid w:val="00AE0D23"/>
    <w:pPr>
      <w:ind w:left="357"/>
      <w:textAlignment w:val="auto"/>
    </w:pPr>
    <w:rPr>
      <w:rFonts w:eastAsia="Times New Roman"/>
      <w:lang w:eastAsia="ko-KR"/>
    </w:rPr>
  </w:style>
  <w:style w:type="character" w:customStyle="1" w:styleId="3N2Char">
    <w:name w:val="3N2 Char"/>
    <w:link w:val="3N2"/>
    <w:locked/>
    <w:rsid w:val="00AE0D23"/>
    <w:rPr>
      <w:lang w:val="en-GB" w:eastAsia="ko-KR"/>
    </w:rPr>
  </w:style>
  <w:style w:type="paragraph" w:customStyle="1" w:styleId="3N2">
    <w:name w:val="3N2"/>
    <w:basedOn w:val="3N1"/>
    <w:link w:val="3N2Char"/>
    <w:qFormat/>
    <w:rsid w:val="00AE0D23"/>
    <w:pPr>
      <w:ind w:left="720"/>
      <w:outlineLvl w:val="3"/>
    </w:pPr>
  </w:style>
  <w:style w:type="character" w:customStyle="1" w:styleId="3N5Char">
    <w:name w:val="3N5 Char"/>
    <w:link w:val="3N5"/>
    <w:locked/>
    <w:rsid w:val="00AE0D23"/>
    <w:rPr>
      <w:lang w:val="en-GB" w:eastAsia="en-US"/>
    </w:rPr>
  </w:style>
  <w:style w:type="paragraph" w:customStyle="1" w:styleId="3N5">
    <w:name w:val="3N5"/>
    <w:basedOn w:val="3N4"/>
    <w:link w:val="3N5Char"/>
    <w:qFormat/>
    <w:rsid w:val="00AE0D23"/>
    <w:pPr>
      <w:ind w:left="1786"/>
    </w:pPr>
  </w:style>
  <w:style w:type="character" w:customStyle="1" w:styleId="3N6Char">
    <w:name w:val="3N6 Char"/>
    <w:link w:val="3N6"/>
    <w:locked/>
    <w:rsid w:val="00AE0D23"/>
    <w:rPr>
      <w:lang w:val="en-GB" w:eastAsia="en-US"/>
    </w:rPr>
  </w:style>
  <w:style w:type="paragraph" w:customStyle="1" w:styleId="3N6">
    <w:name w:val="3N6"/>
    <w:basedOn w:val="3N5"/>
    <w:link w:val="3N6Char"/>
    <w:qFormat/>
    <w:rsid w:val="00AE0D23"/>
    <w:pPr>
      <w:ind w:left="2143"/>
    </w:pPr>
  </w:style>
  <w:style w:type="character" w:customStyle="1" w:styleId="3N7Char">
    <w:name w:val="3N7 Char"/>
    <w:link w:val="3N7"/>
    <w:locked/>
    <w:rsid w:val="00AE0D23"/>
    <w:rPr>
      <w:lang w:val="en-GB" w:eastAsia="en-US"/>
    </w:rPr>
  </w:style>
  <w:style w:type="paragraph" w:customStyle="1" w:styleId="3N7">
    <w:name w:val="3N7"/>
    <w:basedOn w:val="3N6"/>
    <w:link w:val="3N7Char"/>
    <w:qFormat/>
    <w:rsid w:val="00AE0D23"/>
    <w:pPr>
      <w:ind w:left="2500"/>
    </w:pPr>
  </w:style>
  <w:style w:type="character" w:customStyle="1" w:styleId="3N8Char">
    <w:name w:val="3N8 Char"/>
    <w:link w:val="3N8"/>
    <w:locked/>
    <w:rsid w:val="00AE0D23"/>
    <w:rPr>
      <w:lang w:val="en-GB" w:eastAsia="en-US"/>
    </w:rPr>
  </w:style>
  <w:style w:type="paragraph" w:customStyle="1" w:styleId="3N8">
    <w:name w:val="3N8"/>
    <w:basedOn w:val="3N7"/>
    <w:link w:val="3N8Char"/>
    <w:qFormat/>
    <w:rsid w:val="00AE0D23"/>
    <w:pPr>
      <w:ind w:left="2858"/>
    </w:pPr>
  </w:style>
  <w:style w:type="character" w:customStyle="1" w:styleId="SyntaxChar">
    <w:name w:val="Syntax Char"/>
    <w:link w:val="Syntax"/>
    <w:locked/>
    <w:rsid w:val="00AE0D23"/>
    <w:rPr>
      <w:bCs/>
      <w:lang w:val="en-CA"/>
    </w:rPr>
  </w:style>
  <w:style w:type="paragraph" w:customStyle="1" w:styleId="Syntax">
    <w:name w:val="Syntax"/>
    <w:basedOn w:val="Normal"/>
    <w:link w:val="SyntaxChar"/>
    <w:qFormat/>
    <w:rsid w:val="00AE0D23"/>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after="60"/>
      <w:textAlignment w:val="auto"/>
    </w:pPr>
    <w:rPr>
      <w:bCs/>
      <w:sz w:val="20"/>
      <w:lang w:val="en-CA" w:eastAsia="zh-CN"/>
    </w:rPr>
  </w:style>
  <w:style w:type="character" w:customStyle="1" w:styleId="3DNoteChar">
    <w:name w:val="3D Note Char"/>
    <w:link w:val="3DNote"/>
    <w:uiPriority w:val="99"/>
    <w:locked/>
    <w:rsid w:val="00AE0D23"/>
    <w:rPr>
      <w:lang w:val="en-CA" w:eastAsia="en-US"/>
    </w:rPr>
  </w:style>
  <w:style w:type="paragraph" w:customStyle="1" w:styleId="3DNote">
    <w:name w:val="3D Note"/>
    <w:basedOn w:val="3EdNotes"/>
    <w:link w:val="3DNoteChar"/>
    <w:uiPriority w:val="99"/>
    <w:qFormat/>
    <w:rsid w:val="00AE0D23"/>
    <w:pPr>
      <w:numPr>
        <w:numId w:val="20"/>
      </w:numPr>
      <w:textAlignment w:val="auto"/>
    </w:pPr>
    <w:rPr>
      <w:rFonts w:eastAsia="Times New Roman"/>
      <w:lang w:val="en-CA"/>
    </w:rPr>
  </w:style>
  <w:style w:type="character" w:customStyle="1" w:styleId="3DEdNoteChar">
    <w:name w:val="3D Ed. Note Char"/>
    <w:link w:val="3DEdNote"/>
    <w:locked/>
    <w:rsid w:val="00AE0D23"/>
    <w:rPr>
      <w:sz w:val="18"/>
      <w:szCs w:val="18"/>
      <w:lang w:val="en-GB"/>
    </w:rPr>
  </w:style>
  <w:style w:type="paragraph" w:customStyle="1" w:styleId="3DEdNote">
    <w:name w:val="3D Ed. Note"/>
    <w:basedOn w:val="Note1"/>
    <w:link w:val="3DEdNoteChar"/>
    <w:qFormat/>
    <w:rsid w:val="00AE0D23"/>
    <w:pPr>
      <w:textAlignment w:val="auto"/>
    </w:pPr>
    <w:rPr>
      <w:rFonts w:eastAsia="Times New Roman"/>
      <w:lang w:eastAsia="zh-CN"/>
    </w:rPr>
  </w:style>
  <w:style w:type="character" w:customStyle="1" w:styleId="3AmdHeadChar">
    <w:name w:val="3 Amd Head Char"/>
    <w:link w:val="3AmdHead"/>
    <w:locked/>
    <w:rsid w:val="00AE0D23"/>
    <w:rPr>
      <w:b/>
      <w:sz w:val="22"/>
      <w:szCs w:val="22"/>
      <w:lang w:val="en-CA"/>
    </w:rPr>
  </w:style>
  <w:style w:type="paragraph" w:customStyle="1" w:styleId="3AmdHead">
    <w:name w:val="3 Amd Head"/>
    <w:basedOn w:val="3N0"/>
    <w:link w:val="3AmdHeadChar"/>
    <w:qFormat/>
    <w:rsid w:val="00AE0D23"/>
    <w:pPr>
      <w:textAlignment w:val="auto"/>
    </w:pPr>
    <w:rPr>
      <w:rFonts w:eastAsia="Times New Roman"/>
      <w:b/>
      <w:sz w:val="22"/>
      <w:szCs w:val="22"/>
      <w:lang w:val="en-CA" w:eastAsia="zh-CN"/>
    </w:rPr>
  </w:style>
  <w:style w:type="character" w:customStyle="1" w:styleId="LightGrid-Accent11">
    <w:name w:val="Light Grid - Accent 11"/>
    <w:uiPriority w:val="99"/>
    <w:rsid w:val="00AE0D23"/>
    <w:rPr>
      <w:color w:val="808080"/>
    </w:rPr>
  </w:style>
  <w:style w:type="character" w:customStyle="1" w:styleId="Note1CharCharCharCharCharCharChar">
    <w:name w:val="Note 1 Char Char Char Char Char Char Char"/>
    <w:uiPriority w:val="99"/>
    <w:rsid w:val="00AE0D23"/>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AE0D23"/>
    <w:rPr>
      <w:rFonts w:ascii="Batang" w:eastAsia="Batang" w:hAnsi="Batang" w:cs="Times New Roman" w:hint="eastAsia"/>
      <w:sz w:val="18"/>
      <w:szCs w:val="18"/>
      <w:lang w:val="en-GB" w:eastAsia="en-US" w:bidi="ar-SA"/>
    </w:rPr>
  </w:style>
  <w:style w:type="character" w:customStyle="1" w:styleId="Note3Char">
    <w:name w:val="Note 3 Char"/>
    <w:uiPriority w:val="99"/>
    <w:rsid w:val="00AE0D23"/>
    <w:rPr>
      <w:rFonts w:ascii="Batang" w:eastAsia="Batang" w:hAnsi="Batang" w:cs="Times New Roman" w:hint="eastAsia"/>
      <w:sz w:val="18"/>
      <w:szCs w:val="18"/>
      <w:lang w:val="en-GB" w:eastAsia="en-US" w:bidi="ar-SA"/>
    </w:rPr>
  </w:style>
  <w:style w:type="character" w:styleId="Strong">
    <w:name w:val="Strong"/>
    <w:uiPriority w:val="22"/>
    <w:qFormat/>
    <w:rsid w:val="00AE0D23"/>
    <w:rPr>
      <w:b/>
      <w:bCs/>
    </w:rPr>
  </w:style>
  <w:style w:type="numbering" w:customStyle="1" w:styleId="3DNumbering">
    <w:name w:val="3D Numbering"/>
    <w:uiPriority w:val="99"/>
    <w:rsid w:val="00AE0D23"/>
    <w:pPr>
      <w:numPr>
        <w:numId w:val="43"/>
      </w:numPr>
    </w:pPr>
  </w:style>
  <w:style w:type="numbering" w:customStyle="1" w:styleId="3DEquation">
    <w:name w:val="3D Equation"/>
    <w:uiPriority w:val="99"/>
    <w:rsid w:val="00AE0D23"/>
    <w:pPr>
      <w:numPr>
        <w:numId w:val="44"/>
      </w:numPr>
    </w:pPr>
  </w:style>
  <w:style w:type="numbering" w:customStyle="1" w:styleId="3Dash">
    <w:name w:val="3Dash"/>
    <w:uiPriority w:val="99"/>
    <w:rsid w:val="00AE0D23"/>
    <w:pPr>
      <w:numPr>
        <w:numId w:val="45"/>
      </w:numPr>
    </w:pPr>
  </w:style>
  <w:style w:type="paragraph" w:customStyle="1" w:styleId="zzSTDTitle">
    <w:name w:val="zzSTDTitle"/>
    <w:basedOn w:val="Normal"/>
    <w:next w:val="Normal"/>
    <w:rsid w:val="00AE0D23"/>
    <w:pPr>
      <w:tabs>
        <w:tab w:val="clear" w:pos="360"/>
        <w:tab w:val="clear" w:pos="720"/>
        <w:tab w:val="clear" w:pos="1080"/>
        <w:tab w:val="clear" w:pos="1440"/>
      </w:tabs>
      <w:suppressAutoHyphens/>
      <w:overflowPunct/>
      <w:autoSpaceDE/>
      <w:autoSpaceDN/>
      <w:adjustRightInd/>
      <w:spacing w:before="400" w:after="760" w:line="350" w:lineRule="exact"/>
      <w:textAlignment w:val="auto"/>
    </w:pPr>
    <w:rPr>
      <w:rFonts w:ascii="Arial" w:eastAsia="MS Mincho" w:hAnsi="Arial"/>
      <w:b/>
      <w:color w:val="0000FF"/>
      <w:sz w:val="32"/>
      <w:lang w:val="de-DE" w:eastAsia="ja-JP"/>
    </w:rPr>
  </w:style>
  <w:style w:type="paragraph" w:customStyle="1" w:styleId="LightGrid-Accent31">
    <w:name w:val="Light Grid - Accent 31"/>
    <w:basedOn w:val="Normal"/>
    <w:uiPriority w:val="34"/>
    <w:qFormat/>
    <w:rsid w:val="00AE0D23"/>
    <w:pPr>
      <w:ind w:leftChars="400" w:left="840"/>
    </w:pPr>
    <w:rPr>
      <w:rFonts w:eastAsia="MS Mincho"/>
      <w:lang w:val="en-CA"/>
    </w:rPr>
  </w:style>
  <w:style w:type="numbering" w:customStyle="1" w:styleId="3DEquation1">
    <w:name w:val="3D Equation1"/>
    <w:uiPriority w:val="99"/>
    <w:rsid w:val="00AE0D23"/>
  </w:style>
  <w:style w:type="numbering" w:customStyle="1" w:styleId="NoList2">
    <w:name w:val="No List2"/>
    <w:next w:val="NoList"/>
    <w:semiHidden/>
    <w:rsid w:val="00AE0D23"/>
  </w:style>
  <w:style w:type="character" w:customStyle="1" w:styleId="apple-converted-space">
    <w:name w:val="apple-converted-space"/>
    <w:rsid w:val="00AE0D23"/>
  </w:style>
  <w:style w:type="table" w:customStyle="1" w:styleId="TableGrid3">
    <w:name w:val="Table Grid3"/>
    <w:basedOn w:val="TableNormal"/>
    <w:next w:val="TableGrid"/>
    <w:rsid w:val="00AE0D23"/>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AE0D23"/>
    <w:rPr>
      <w:rFonts w:eastAsia="SimSun"/>
      <w:sz w:val="22"/>
      <w:lang w:eastAsia="en-US"/>
    </w:rPr>
  </w:style>
  <w:style w:type="paragraph" w:customStyle="1" w:styleId="p1">
    <w:name w:val="p1"/>
    <w:basedOn w:val="Normal"/>
    <w:rsid w:val="00AE0D23"/>
    <w:pPr>
      <w:tabs>
        <w:tab w:val="clear" w:pos="360"/>
        <w:tab w:val="clear" w:pos="720"/>
        <w:tab w:val="clear" w:pos="1080"/>
        <w:tab w:val="clear" w:pos="1440"/>
      </w:tabs>
      <w:overflowPunct/>
      <w:autoSpaceDE/>
      <w:autoSpaceDN/>
      <w:adjustRightInd/>
      <w:spacing w:before="0"/>
      <w:textAlignment w:val="auto"/>
    </w:pPr>
    <w:rPr>
      <w:rFonts w:ascii="Menlo" w:eastAsia="MS Mincho" w:hAnsi="Menlo" w:cs="Menlo"/>
      <w:color w:val="000000"/>
      <w:sz w:val="17"/>
      <w:szCs w:val="17"/>
      <w:lang w:val="en-CA"/>
    </w:rPr>
  </w:style>
  <w:style w:type="character" w:customStyle="1" w:styleId="s1">
    <w:name w:val="s1"/>
    <w:rsid w:val="00AE0D23"/>
  </w:style>
  <w:style w:type="paragraph" w:customStyle="1" w:styleId="MediumList2-Accent23">
    <w:name w:val="Medium List 2 - Accent 23"/>
    <w:hidden/>
    <w:uiPriority w:val="71"/>
    <w:rsid w:val="00AE0D23"/>
    <w:rPr>
      <w:rFonts w:eastAsia="SimSun"/>
      <w:sz w:val="22"/>
      <w:lang w:eastAsia="en-US"/>
    </w:rPr>
  </w:style>
  <w:style w:type="paragraph" w:customStyle="1" w:styleId="ColorfulShading-Accent15">
    <w:name w:val="Colorful Shading - Accent 15"/>
    <w:hidden/>
    <w:uiPriority w:val="62"/>
    <w:rsid w:val="00AE0D23"/>
    <w:rPr>
      <w:rFonts w:eastAsia="SimSun"/>
      <w:sz w:val="22"/>
      <w:lang w:eastAsia="en-US"/>
    </w:rPr>
  </w:style>
  <w:style w:type="paragraph" w:customStyle="1" w:styleId="Term">
    <w:name w:val="Term"/>
    <w:basedOn w:val="ColorfulList-Accent11"/>
    <w:autoRedefine/>
    <w:qFormat/>
    <w:rsid w:val="00AE0D23"/>
    <w:pPr>
      <w:numPr>
        <w:numId w:val="52"/>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character" w:styleId="PlaceholderText">
    <w:name w:val="Placeholder Text"/>
    <w:uiPriority w:val="99"/>
    <w:unhideWhenUsed/>
    <w:rsid w:val="00AE0D2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yekuiw@qti.qualcomm.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11</Pages>
  <Words>5315</Words>
  <Characters>30299</Characters>
  <Application>Microsoft Office Word</Application>
  <DocSecurity>0</DocSecurity>
  <Lines>252</Lines>
  <Paragraphs>71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35543</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Ye-Kui Wang</dc:creator>
  <cp:keywords>JCT-VC, MPEG, VCEG</cp:keywords>
  <cp:lastModifiedBy>Ye-Kui Wang v6</cp:lastModifiedBy>
  <cp:revision>26</cp:revision>
  <cp:lastPrinted>1900-01-01T08:00:00Z</cp:lastPrinted>
  <dcterms:created xsi:type="dcterms:W3CDTF">2017-10-08T05:01:00Z</dcterms:created>
  <dcterms:modified xsi:type="dcterms:W3CDTF">2017-10-09T22:10:00Z</dcterms:modified>
</cp:coreProperties>
</file>