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A8286A" w:rsidP="00C97D78">
            <w:pPr>
              <w:tabs>
                <w:tab w:val="left" w:pos="7200"/>
              </w:tabs>
              <w:spacing w:before="0"/>
              <w:rPr>
                <w:b/>
                <w:szCs w:val="22"/>
                <w:lang w:val="en-CA"/>
              </w:rPr>
            </w:pPr>
            <w:r>
              <w:rPr>
                <w:b/>
                <w:noProof/>
                <w:szCs w:val="22"/>
                <w:lang w:val="en-CA"/>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F60F24"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q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x8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CZ&#10;Vi6U8qEAALCsBAAOAAAAAAAAAAAAAAAAAC4CAABkcnMvZTJvRG9jLnhtbFBLAQItABQABgAIAAAA&#10;IQBFf8AY3QAAAAgBAAAPAAAAAAAAAAAAAAAAAEykAABkcnMvZG93bnJldi54bWxQSwUGAAAAAAQA&#10;BADzAAAAVq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CA"/>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en-CA"/>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844F73">
            <w:pPr>
              <w:tabs>
                <w:tab w:val="left" w:pos="7200"/>
              </w:tabs>
              <w:spacing w:before="0"/>
              <w:rPr>
                <w:b/>
                <w:szCs w:val="22"/>
                <w:lang w:val="en-CA"/>
              </w:rPr>
            </w:pPr>
            <w:r>
              <w:t>2</w:t>
            </w:r>
            <w:r w:rsidR="00844F73">
              <w:t>9</w:t>
            </w:r>
            <w:r w:rsidR="00BD5566">
              <w:t>th</w:t>
            </w:r>
            <w:r w:rsidR="00A767DC" w:rsidRPr="00B648F1">
              <w:t xml:space="preserve"> Meeting: </w:t>
            </w:r>
            <w:r w:rsidR="00844F73">
              <w:rPr>
                <w:lang w:val="en-CA"/>
              </w:rPr>
              <w:t>Macao</w:t>
            </w:r>
            <w:r w:rsidR="00975472">
              <w:rPr>
                <w:lang w:val="en-CA"/>
              </w:rPr>
              <w:t>,</w:t>
            </w:r>
            <w:r w:rsidR="00975472" w:rsidRPr="00B648F1">
              <w:rPr>
                <w:lang w:val="en-CA"/>
              </w:rPr>
              <w:t xml:space="preserve"> </w:t>
            </w:r>
            <w:r w:rsidR="00844F73">
              <w:rPr>
                <w:lang w:val="en-CA"/>
              </w:rPr>
              <w:t>CN</w:t>
            </w:r>
            <w:r w:rsidR="00975472">
              <w:rPr>
                <w:lang w:val="en-CA"/>
              </w:rPr>
              <w:t xml:space="preserve">, </w:t>
            </w:r>
            <w:r w:rsidR="00D77FDB">
              <w:rPr>
                <w:lang w:val="en-CA"/>
              </w:rPr>
              <w:t>1</w:t>
            </w:r>
            <w:r w:rsidR="00844F73">
              <w:rPr>
                <w:lang w:val="en-CA"/>
              </w:rPr>
              <w:t>9</w:t>
            </w:r>
            <w:r w:rsidR="00D77FDB">
              <w:rPr>
                <w:lang w:val="en-CA"/>
              </w:rPr>
              <w:t>–</w:t>
            </w:r>
            <w:r w:rsidR="000F6C4F">
              <w:rPr>
                <w:lang w:val="en-CA"/>
              </w:rPr>
              <w:t>2</w:t>
            </w:r>
            <w:r w:rsidR="001C16B9">
              <w:rPr>
                <w:lang w:val="en-CA"/>
              </w:rPr>
              <w:t>4</w:t>
            </w:r>
            <w:r w:rsidR="00975472" w:rsidRPr="00B648F1">
              <w:rPr>
                <w:lang w:val="en-CA"/>
              </w:rPr>
              <w:t xml:space="preserve"> </w:t>
            </w:r>
            <w:r w:rsidR="00844F73">
              <w:rPr>
                <w:lang w:val="en-CA"/>
              </w:rPr>
              <w:t>Oct.</w:t>
            </w:r>
            <w:r w:rsidR="00975472" w:rsidRPr="00B648F1">
              <w:rPr>
                <w:lang w:val="en-CA"/>
              </w:rPr>
              <w:t xml:space="preserve"> 201</w:t>
            </w:r>
            <w:r w:rsidR="00975472">
              <w:rPr>
                <w:lang w:val="en-CA"/>
              </w:rPr>
              <w:t>7</w:t>
            </w:r>
          </w:p>
        </w:tc>
        <w:tc>
          <w:tcPr>
            <w:tcW w:w="3168" w:type="dxa"/>
          </w:tcPr>
          <w:p w:rsidR="008A4B4C" w:rsidRPr="005B217D" w:rsidRDefault="00E61DAC" w:rsidP="00023A2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023A2A">
              <w:rPr>
                <w:lang w:val="en-CA"/>
              </w:rPr>
              <w:t>C</w:t>
            </w:r>
            <w:r w:rsidR="00256C14">
              <w:rPr>
                <w:lang w:val="en-CA"/>
              </w:rPr>
              <w:t>002</w:t>
            </w:r>
            <w:r w:rsidR="009F3164">
              <w:rPr>
                <w:lang w:val="en-CA"/>
              </w:rPr>
              <w:t>3</w:t>
            </w:r>
            <w:ins w:id="0" w:author="Ye-Kui Wang" w:date="2017-10-05T16:49:00Z">
              <w:r w:rsidR="00806992">
                <w:rPr>
                  <w:lang w:val="en-CA"/>
                </w:rPr>
                <w:t>-</w:t>
              </w:r>
              <w:r w:rsidR="00587C9D">
                <w:rPr>
                  <w:lang w:val="en-CA"/>
                </w:rPr>
                <w:t>v</w:t>
              </w:r>
            </w:ins>
            <w:ins w:id="1" w:author="Ye-Kui Wang v4" w:date="2017-10-08T20:44:00Z">
              <w:r w:rsidR="002D38BC">
                <w:rPr>
                  <w:lang w:val="en-CA"/>
                </w:rPr>
                <w:t>4</w:t>
              </w:r>
            </w:ins>
            <w:ins w:id="2" w:author="Ye-Kui Wang v3" w:date="2017-10-07T10:20:00Z">
              <w:del w:id="3" w:author="Ye-Kui Wang v4" w:date="2017-10-08T20:44:00Z">
                <w:r w:rsidR="002A44EF" w:rsidDel="002D38BC">
                  <w:rPr>
                    <w:lang w:val="en-CA"/>
                  </w:rPr>
                  <w:delText>3</w:delText>
                </w:r>
              </w:del>
            </w:ins>
            <w:ins w:id="4" w:author="Ye-Kui Wang" w:date="2017-10-05T16:49:00Z">
              <w:del w:id="5" w:author="Ye-Kui Wang v3" w:date="2017-10-07T10:20:00Z">
                <w:r w:rsidR="00587C9D" w:rsidDel="002A44EF">
                  <w:rPr>
                    <w:lang w:val="en-CA"/>
                  </w:rPr>
                  <w:delText>2</w:delText>
                </w:r>
              </w:del>
            </w:ins>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9F3164">
            <w:pPr>
              <w:spacing w:before="60" w:after="60"/>
              <w:rPr>
                <w:b/>
                <w:szCs w:val="22"/>
                <w:lang w:val="en-CA"/>
              </w:rPr>
            </w:pPr>
            <w:r w:rsidRPr="009F3164">
              <w:rPr>
                <w:b/>
                <w:szCs w:val="22"/>
                <w:lang w:val="en-CA"/>
              </w:rPr>
              <w:t>On CMP padding and region-wise packing</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646B4E">
            <w:pPr>
              <w:spacing w:before="60" w:after="60"/>
              <w:rPr>
                <w:szCs w:val="22"/>
                <w:lang w:val="en-CA"/>
              </w:rPr>
            </w:pPr>
            <w:r>
              <w:rPr>
                <w:szCs w:val="22"/>
                <w:lang w:val="en-CA"/>
              </w:rPr>
              <w:t>Input d</w:t>
            </w:r>
            <w:r w:rsidR="00E61DAC" w:rsidRPr="005B217D">
              <w:rPr>
                <w:szCs w:val="22"/>
                <w:lang w:val="en-CA"/>
              </w:rPr>
              <w:t xml:space="preserve">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5E1AC6">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Default="00256C14">
            <w:pPr>
              <w:spacing w:before="60" w:after="60"/>
              <w:rPr>
                <w:ins w:id="6" w:author="Ye-Kui Wang" w:date="2017-10-05T14:34:00Z"/>
                <w:szCs w:val="22"/>
                <w:lang w:val="en-CA"/>
              </w:rPr>
            </w:pPr>
            <w:r>
              <w:rPr>
                <w:szCs w:val="22"/>
                <w:lang w:val="en-CA"/>
              </w:rPr>
              <w:t>Ye-Kui Wang</w:t>
            </w:r>
            <w:r w:rsidRPr="005B217D">
              <w:rPr>
                <w:szCs w:val="22"/>
                <w:lang w:val="en-CA"/>
              </w:rPr>
              <w:br/>
            </w:r>
            <w:r>
              <w:rPr>
                <w:szCs w:val="22"/>
                <w:lang w:val="en-CA"/>
              </w:rPr>
              <w:t>5775 Morehouse Drive</w:t>
            </w:r>
            <w:r w:rsidRPr="005B217D">
              <w:rPr>
                <w:szCs w:val="22"/>
                <w:lang w:val="en-CA"/>
              </w:rPr>
              <w:br/>
            </w:r>
            <w:r>
              <w:rPr>
                <w:szCs w:val="22"/>
                <w:lang w:val="en-CA"/>
              </w:rPr>
              <w:t>San Diego, CA 92122, USA</w:t>
            </w:r>
          </w:p>
          <w:p w:rsidR="0052426B" w:rsidRPr="005B217D" w:rsidRDefault="0052426B">
            <w:pPr>
              <w:spacing w:before="60" w:after="60"/>
              <w:rPr>
                <w:szCs w:val="22"/>
                <w:lang w:val="en-CA"/>
              </w:rPr>
            </w:pPr>
            <w:ins w:id="7" w:author="Ye-Kui Wang" w:date="2017-10-05T14:34:00Z">
              <w:r>
                <w:rPr>
                  <w:szCs w:val="22"/>
                  <w:lang w:val="en-CA"/>
                </w:rPr>
                <w:t>Minhua Zhou</w:t>
              </w:r>
              <w:r>
                <w:rPr>
                  <w:szCs w:val="22"/>
                  <w:lang w:val="en-CA"/>
                </w:rPr>
                <w:br/>
              </w:r>
            </w:ins>
            <w:ins w:id="8" w:author="Ye-Kui Wang" w:date="2017-10-05T14:35:00Z">
              <w:r>
                <w:rPr>
                  <w:szCs w:val="22"/>
                  <w:lang w:val="en-CA"/>
                </w:rPr>
                <w:t>16340 West Bernardo D</w:t>
              </w:r>
            </w:ins>
            <w:ins w:id="9" w:author="Ye-Kui Wang" w:date="2017-10-05T14:44:00Z">
              <w:r w:rsidR="006D3E39">
                <w:rPr>
                  <w:szCs w:val="22"/>
                  <w:lang w:val="en-CA"/>
                </w:rPr>
                <w:t>rive</w:t>
              </w:r>
            </w:ins>
            <w:ins w:id="10" w:author="Ye-Kui Wang" w:date="2017-10-05T14:35:00Z">
              <w:r>
                <w:rPr>
                  <w:szCs w:val="22"/>
                  <w:lang w:val="en-CA"/>
                </w:rPr>
                <w:br/>
                <w:t>San Diego, CA 92127, USA</w:t>
              </w:r>
            </w:ins>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Default="00E61DAC" w:rsidP="005952A5">
            <w:pPr>
              <w:spacing w:before="60" w:after="60"/>
              <w:rPr>
                <w:ins w:id="11" w:author="Ye-Kui Wang" w:date="2017-10-05T14:35:00Z"/>
                <w:rStyle w:val="Hyperlink"/>
                <w:szCs w:val="22"/>
                <w:lang w:val="en-CA"/>
              </w:rPr>
            </w:pPr>
            <w:r w:rsidRPr="005B217D">
              <w:rPr>
                <w:szCs w:val="22"/>
                <w:lang w:val="en-CA"/>
              </w:rPr>
              <w:br/>
            </w:r>
            <w:r w:rsidR="00256C14">
              <w:rPr>
                <w:szCs w:val="22"/>
                <w:lang w:val="en-CA"/>
              </w:rPr>
              <w:t>+1-858-651-8345</w:t>
            </w:r>
            <w:r w:rsidR="00256C14" w:rsidRPr="005B217D">
              <w:rPr>
                <w:szCs w:val="22"/>
                <w:lang w:val="en-CA"/>
              </w:rPr>
              <w:br/>
            </w:r>
            <w:hyperlink r:id="rId9" w:history="1">
              <w:r w:rsidR="00256C14" w:rsidRPr="00760C69">
                <w:rPr>
                  <w:rStyle w:val="Hyperlink"/>
                  <w:szCs w:val="22"/>
                  <w:lang w:val="en-CA"/>
                </w:rPr>
                <w:t>yekuiw@qti.qualcomm.com</w:t>
              </w:r>
            </w:hyperlink>
          </w:p>
          <w:p w:rsidR="0052426B" w:rsidRPr="005B217D" w:rsidRDefault="0052426B" w:rsidP="005952A5">
            <w:pPr>
              <w:spacing w:before="60" w:after="60"/>
              <w:rPr>
                <w:szCs w:val="22"/>
                <w:lang w:val="en-CA"/>
              </w:rPr>
            </w:pPr>
            <w:ins w:id="12" w:author="Ye-Kui Wang" w:date="2017-10-05T14:35:00Z">
              <w:r>
                <w:rPr>
                  <w:szCs w:val="22"/>
                  <w:lang w:val="en-CA"/>
                </w:rPr>
                <w:t>+1-858-521</w:t>
              </w:r>
            </w:ins>
            <w:ins w:id="13" w:author="Ye-Kui Wang" w:date="2017-10-05T14:36:00Z">
              <w:r>
                <w:rPr>
                  <w:szCs w:val="22"/>
                  <w:lang w:val="en-CA"/>
                </w:rPr>
                <w:t>-</w:t>
              </w:r>
            </w:ins>
            <w:ins w:id="14" w:author="Ye-Kui Wang" w:date="2017-10-05T14:35:00Z">
              <w:r>
                <w:rPr>
                  <w:szCs w:val="22"/>
                  <w:lang w:val="en-CA"/>
                </w:rPr>
                <w:t>5838</w:t>
              </w:r>
              <w:r w:rsidRPr="005B217D">
                <w:rPr>
                  <w:szCs w:val="22"/>
                  <w:lang w:val="en-CA"/>
                </w:rPr>
                <w:br/>
              </w:r>
              <w:r>
                <w:fldChar w:fldCharType="begin"/>
              </w:r>
              <w:r>
                <w:instrText xml:space="preserve"> HYPERLINK "mailto:minhua.zhou@broadcom.com" </w:instrText>
              </w:r>
              <w:r>
                <w:fldChar w:fldCharType="separate"/>
              </w:r>
            </w:ins>
            <w:r w:rsidRPr="001325E3">
              <w:rPr>
                <w:rStyle w:val="Hyperlink"/>
              </w:rPr>
              <w:t>minhua.zhou@broadcom.com</w:t>
            </w:r>
            <w:ins w:id="15" w:author="Ye-Kui Wang" w:date="2017-10-05T14:35:00Z">
              <w:r>
                <w:fldChar w:fldCharType="end"/>
              </w:r>
            </w:ins>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256C14">
            <w:pPr>
              <w:spacing w:before="60" w:after="60"/>
              <w:rPr>
                <w:szCs w:val="22"/>
                <w:lang w:val="en-CA"/>
              </w:rPr>
            </w:pPr>
            <w:r>
              <w:rPr>
                <w:szCs w:val="22"/>
                <w:lang w:val="en-CA"/>
              </w:rPr>
              <w:t>Qualcomm Incorporated</w:t>
            </w:r>
            <w:ins w:id="16" w:author="Ye-Kui Wang" w:date="2017-10-05T14:36:00Z">
              <w:r w:rsidR="0052426B">
                <w:rPr>
                  <w:szCs w:val="22"/>
                  <w:lang w:val="en-CA"/>
                </w:rPr>
                <w:t>, Broadcom Limited</w:t>
              </w:r>
            </w:ins>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9F3164" w:rsidRDefault="00A14480" w:rsidP="00A14480">
      <w:pPr>
        <w:jc w:val="both"/>
        <w:rPr>
          <w:lang w:val="en-CA"/>
        </w:rPr>
      </w:pPr>
      <w:r>
        <w:rPr>
          <w:lang w:val="en-CA"/>
        </w:rPr>
        <w:t>This contribution proposes</w:t>
      </w:r>
      <w:r w:rsidR="00BB2B1E">
        <w:rPr>
          <w:lang w:val="en-CA"/>
        </w:rPr>
        <w:t xml:space="preserve"> to align the semantics of the region-wise packing (RWP) SEI message with the RWP signalling in </w:t>
      </w:r>
      <w:r w:rsidR="004818A0">
        <w:rPr>
          <w:lang w:val="en-CA"/>
        </w:rPr>
        <w:t xml:space="preserve">the Omnidirectional MediA Format (OMAF) that is being developed by the MPEG Systems subgroup, and </w:t>
      </w:r>
      <w:ins w:id="17" w:author="Ye-Kui Wang" w:date="2017-10-05T17:28:00Z">
        <w:r w:rsidR="00256B7E">
          <w:rPr>
            <w:lang w:val="en-CA"/>
          </w:rPr>
          <w:t xml:space="preserve">to </w:t>
        </w:r>
      </w:ins>
      <w:ins w:id="18" w:author="Ye-Kui Wang" w:date="2017-10-05T14:37:00Z">
        <w:r w:rsidR="00FB59C1">
          <w:rPr>
            <w:lang w:val="en-CA"/>
          </w:rPr>
          <w:t xml:space="preserve">fix </w:t>
        </w:r>
      </w:ins>
      <w:ins w:id="19" w:author="Ye-Kui Wang" w:date="2017-10-05T17:28:00Z">
        <w:r w:rsidR="00256B7E">
          <w:rPr>
            <w:lang w:val="en-CA"/>
          </w:rPr>
          <w:t xml:space="preserve">asserted issues associated with </w:t>
        </w:r>
      </w:ins>
      <w:del w:id="20" w:author="Ye-Kui Wang" w:date="2017-10-05T14:37:00Z">
        <w:r w:rsidR="004818A0" w:rsidDel="00FB59C1">
          <w:rPr>
            <w:lang w:val="en-CA"/>
          </w:rPr>
          <w:delText xml:space="preserve">remove </w:delText>
        </w:r>
      </w:del>
      <w:r w:rsidR="004818A0">
        <w:rPr>
          <w:lang w:val="en-CA"/>
        </w:rPr>
        <w:t xml:space="preserve">the padding signalling </w:t>
      </w:r>
      <w:ins w:id="21" w:author="Ye-Kui Wang" w:date="2017-10-05T14:38:00Z">
        <w:r w:rsidR="00FB59C1">
          <w:rPr>
            <w:lang w:val="en-CA"/>
          </w:rPr>
          <w:t>in</w:t>
        </w:r>
      </w:ins>
      <w:del w:id="22" w:author="Ye-Kui Wang" w:date="2017-10-05T14:38:00Z">
        <w:r w:rsidR="004818A0" w:rsidDel="00FB59C1">
          <w:rPr>
            <w:lang w:val="en-CA"/>
          </w:rPr>
          <w:delText>from</w:delText>
        </w:r>
      </w:del>
      <w:r w:rsidR="004818A0">
        <w:rPr>
          <w:lang w:val="en-CA"/>
        </w:rPr>
        <w:t xml:space="preserve"> the cubemap projection (CMP) SEI message.</w:t>
      </w:r>
    </w:p>
    <w:p w:rsidR="007712EE" w:rsidRPr="004D20C7" w:rsidRDefault="007712EE" w:rsidP="007712EE">
      <w:pPr>
        <w:rPr>
          <w:ins w:id="23" w:author="Ye-Kui Wang" w:date="2017-10-05T15:01:00Z"/>
          <w:szCs w:val="22"/>
        </w:rPr>
      </w:pPr>
      <w:ins w:id="24" w:author="Ye-Kui Wang" w:date="2017-10-05T15:01:00Z">
        <w:r w:rsidRPr="004D20C7">
          <w:rPr>
            <w:szCs w:val="22"/>
          </w:rPr>
          <w:t xml:space="preserve">The proposal includes the following </w:t>
        </w:r>
      </w:ins>
      <w:ins w:id="25" w:author="Ye-Kui Wang" w:date="2017-10-05T16:45:00Z">
        <w:r w:rsidR="0028754B">
          <w:rPr>
            <w:szCs w:val="22"/>
          </w:rPr>
          <w:t>five</w:t>
        </w:r>
      </w:ins>
      <w:ins w:id="26" w:author="Ye-Kui Wang" w:date="2017-10-05T15:01:00Z">
        <w:r>
          <w:rPr>
            <w:szCs w:val="22"/>
          </w:rPr>
          <w:t xml:space="preserve"> </w:t>
        </w:r>
        <w:r w:rsidRPr="004D20C7">
          <w:rPr>
            <w:szCs w:val="22"/>
          </w:rPr>
          <w:t>parts:</w:t>
        </w:r>
      </w:ins>
    </w:p>
    <w:p w:rsidR="007712EE" w:rsidRDefault="007712EE" w:rsidP="007712EE">
      <w:pPr>
        <w:pStyle w:val="ListParagraph"/>
        <w:numPr>
          <w:ilvl w:val="0"/>
          <w:numId w:val="13"/>
        </w:numPr>
        <w:contextualSpacing w:val="0"/>
        <w:jc w:val="both"/>
        <w:rPr>
          <w:ins w:id="27" w:author="Ye-Kui Wang" w:date="2017-10-05T16:24:00Z"/>
          <w:szCs w:val="22"/>
        </w:rPr>
      </w:pPr>
      <w:ins w:id="28" w:author="Ye-Kui Wang" w:date="2017-10-05T15:03:00Z">
        <w:r>
          <w:rPr>
            <w:szCs w:val="22"/>
          </w:rPr>
          <w:t xml:space="preserve">Support of an optional CMP padding along the </w:t>
        </w:r>
        <w:del w:id="29" w:author="Ye-Kui Wang v4" w:date="2017-10-08T20:46:00Z">
          <w:r w:rsidDel="00BD1C89">
            <w:rPr>
              <w:szCs w:val="22"/>
            </w:rPr>
            <w:delText>two</w:delText>
          </w:r>
        </w:del>
      </w:ins>
      <w:ins w:id="30" w:author="Ye-Kui Wang v4" w:date="2017-10-08T20:46:00Z">
        <w:r w:rsidR="00BD1C89">
          <w:rPr>
            <w:szCs w:val="22"/>
          </w:rPr>
          <w:t>four</w:t>
        </w:r>
      </w:ins>
      <w:ins w:id="31" w:author="Ye-Kui Wang" w:date="2017-10-05T15:03:00Z">
        <w:r>
          <w:rPr>
            <w:szCs w:val="22"/>
          </w:rPr>
          <w:t xml:space="preserve"> </w:t>
        </w:r>
        <w:del w:id="32" w:author="Ye-Kui Wang v4" w:date="2017-10-08T20:46:00Z">
          <w:r w:rsidDel="00BD1C89">
            <w:rPr>
              <w:szCs w:val="22"/>
            </w:rPr>
            <w:delText xml:space="preserve">vertical </w:delText>
          </w:r>
        </w:del>
        <w:r>
          <w:rPr>
            <w:szCs w:val="22"/>
          </w:rPr>
          <w:t xml:space="preserve">picture boundaries and in the middle of the picture between the </w:t>
        </w:r>
      </w:ins>
      <w:ins w:id="33" w:author="Ye-Kui Wang" w:date="2017-10-05T17:25:00Z">
        <w:r w:rsidR="00B85617">
          <w:rPr>
            <w:szCs w:val="22"/>
          </w:rPr>
          <w:t>boundaries</w:t>
        </w:r>
      </w:ins>
      <w:ins w:id="34" w:author="Ye-Kui Wang" w:date="2017-10-05T15:03:00Z">
        <w:r>
          <w:rPr>
            <w:szCs w:val="22"/>
          </w:rPr>
          <w:t xml:space="preserve"> of the upper three cubemap faces and the lower three cubemap faces.</w:t>
        </w:r>
      </w:ins>
      <w:r w:rsidR="002D38BC">
        <w:rPr>
          <w:szCs w:val="22"/>
        </w:rPr>
        <w:t xml:space="preserve"> </w:t>
      </w:r>
      <w:ins w:id="35" w:author="Ye-Kui Wang v4" w:date="2017-10-08T20:43:00Z">
        <w:r w:rsidR="002D38BC">
          <w:rPr>
            <w:szCs w:val="22"/>
          </w:rPr>
          <w:t>When the optional CMP padding exists, the RWP signalling shall not be present.</w:t>
        </w:r>
      </w:ins>
    </w:p>
    <w:p w:rsidR="003251AA" w:rsidRDefault="003251AA" w:rsidP="007712EE">
      <w:pPr>
        <w:pStyle w:val="ListParagraph"/>
        <w:numPr>
          <w:ilvl w:val="0"/>
          <w:numId w:val="13"/>
        </w:numPr>
        <w:contextualSpacing w:val="0"/>
        <w:jc w:val="both"/>
        <w:rPr>
          <w:ins w:id="36" w:author="Ye-Kui Wang" w:date="2017-10-05T16:45:00Z"/>
          <w:szCs w:val="22"/>
        </w:rPr>
      </w:pPr>
      <w:ins w:id="37" w:author="Ye-Kui Wang" w:date="2017-10-05T16:24:00Z">
        <w:r>
          <w:rPr>
            <w:szCs w:val="22"/>
          </w:rPr>
          <w:t>Text changes to the sample location remapping process for addressing the cases where the optional CMP padding exists</w:t>
        </w:r>
        <w:del w:id="38" w:author="Ye-Kui Wang v4" w:date="2017-10-08T20:46:00Z">
          <w:r w:rsidDel="00BD1C89">
            <w:rPr>
              <w:szCs w:val="22"/>
            </w:rPr>
            <w:delText xml:space="preserve"> as well as for addressing the cases where a valid frame packing arrangment SEI message applies</w:delText>
          </w:r>
        </w:del>
        <w:r>
          <w:rPr>
            <w:szCs w:val="22"/>
          </w:rPr>
          <w:t>.</w:t>
        </w:r>
      </w:ins>
    </w:p>
    <w:p w:rsidR="0028754B" w:rsidRDefault="0028754B" w:rsidP="007712EE">
      <w:pPr>
        <w:pStyle w:val="ListParagraph"/>
        <w:numPr>
          <w:ilvl w:val="0"/>
          <w:numId w:val="13"/>
        </w:numPr>
        <w:contextualSpacing w:val="0"/>
        <w:jc w:val="both"/>
        <w:rPr>
          <w:ins w:id="39" w:author="Ye-Kui Wang" w:date="2017-10-05T15:03:00Z"/>
          <w:szCs w:val="22"/>
        </w:rPr>
      </w:pPr>
      <w:ins w:id="40" w:author="Ye-Kui Wang" w:date="2017-10-05T16:45:00Z">
        <w:r>
          <w:rPr>
            <w:szCs w:val="22"/>
          </w:rPr>
          <w:t xml:space="preserve">Added a constraint that each CMP face shall be </w:t>
        </w:r>
      </w:ins>
      <w:ins w:id="41" w:author="Ye-Kui Wang" w:date="2017-10-05T16:48:00Z">
        <w:r>
          <w:rPr>
            <w:szCs w:val="22"/>
          </w:rPr>
          <w:t>a square</w:t>
        </w:r>
      </w:ins>
      <w:ins w:id="42" w:author="Ye-Kui Wang" w:date="2017-10-05T16:45:00Z">
        <w:r>
          <w:rPr>
            <w:szCs w:val="22"/>
          </w:rPr>
          <w:t>.</w:t>
        </w:r>
      </w:ins>
    </w:p>
    <w:p w:rsidR="007712EE" w:rsidRPr="004D20C7" w:rsidRDefault="007712EE" w:rsidP="007712EE">
      <w:pPr>
        <w:pStyle w:val="ListParagraph"/>
        <w:numPr>
          <w:ilvl w:val="0"/>
          <w:numId w:val="13"/>
        </w:numPr>
        <w:contextualSpacing w:val="0"/>
        <w:jc w:val="both"/>
        <w:rPr>
          <w:ins w:id="43" w:author="Ye-Kui Wang" w:date="2017-10-05T15:01:00Z"/>
          <w:szCs w:val="22"/>
        </w:rPr>
      </w:pPr>
      <w:ins w:id="44" w:author="Ye-Kui Wang" w:date="2017-10-05T15:01:00Z">
        <w:r>
          <w:rPr>
            <w:szCs w:val="22"/>
          </w:rPr>
          <w:t>Alignment of the s</w:t>
        </w:r>
        <w:r w:rsidRPr="004D20C7">
          <w:rPr>
            <w:szCs w:val="22"/>
          </w:rPr>
          <w:t xml:space="preserve">yntax and semantics of the </w:t>
        </w:r>
        <w:r>
          <w:rPr>
            <w:szCs w:val="22"/>
          </w:rPr>
          <w:t>RWP SEI message with the RWP signalling in OMAF, including addition of guard band signalling, specifying the sizes of projected/packed pictures and regions in relative units (signalling of the width and height of the packed picture is part of this), and refine</w:t>
        </w:r>
      </w:ins>
      <w:ins w:id="45" w:author="Ye-Kui Wang" w:date="2017-10-05T17:26:00Z">
        <w:r w:rsidR="00B85617">
          <w:rPr>
            <w:szCs w:val="22"/>
          </w:rPr>
          <w:t xml:space="preserve">ment of </w:t>
        </w:r>
      </w:ins>
      <w:ins w:id="46" w:author="Ye-Kui Wang" w:date="2017-10-05T15:01:00Z">
        <w:r>
          <w:rPr>
            <w:szCs w:val="22"/>
          </w:rPr>
          <w:t>constraints of syntax element values (allowing overlapping packed regions is part of this).</w:t>
        </w:r>
      </w:ins>
    </w:p>
    <w:p w:rsidR="007712EE" w:rsidRPr="004D20C7" w:rsidRDefault="007712EE" w:rsidP="007712EE">
      <w:pPr>
        <w:pStyle w:val="ListParagraph"/>
        <w:numPr>
          <w:ilvl w:val="0"/>
          <w:numId w:val="13"/>
        </w:numPr>
        <w:contextualSpacing w:val="0"/>
        <w:jc w:val="both"/>
        <w:rPr>
          <w:ins w:id="47" w:author="Ye-Kui Wang" w:date="2017-10-05T15:01:00Z"/>
          <w:szCs w:val="22"/>
        </w:rPr>
      </w:pPr>
      <w:ins w:id="48" w:author="Ye-Kui Wang" w:date="2017-10-05T15:01:00Z">
        <w:r>
          <w:rPr>
            <w:szCs w:val="22"/>
          </w:rPr>
          <w:t>Some minor bug fixes related to the presence of the RWP SEI message.</w:t>
        </w:r>
      </w:ins>
    </w:p>
    <w:p w:rsidR="007712EE" w:rsidRPr="004D20C7" w:rsidRDefault="007712EE" w:rsidP="007712EE">
      <w:pPr>
        <w:jc w:val="both"/>
        <w:rPr>
          <w:ins w:id="49" w:author="Ye-Kui Wang" w:date="2017-10-05T15:01:00Z"/>
          <w:szCs w:val="22"/>
        </w:rPr>
      </w:pPr>
      <w:ins w:id="50" w:author="Ye-Kui Wang" w:date="2017-10-05T15:03:00Z">
        <w:r>
          <w:rPr>
            <w:szCs w:val="22"/>
          </w:rPr>
          <w:t>Marked text c</w:t>
        </w:r>
      </w:ins>
      <w:ins w:id="51" w:author="Ye-Kui Wang" w:date="2017-10-05T15:01:00Z">
        <w:r w:rsidRPr="004D20C7">
          <w:rPr>
            <w:szCs w:val="22"/>
          </w:rPr>
          <w:t xml:space="preserve">hanges relative to JCTVC-AB1005-v1 are </w:t>
        </w:r>
      </w:ins>
      <w:ins w:id="52" w:author="Ye-Kui Wang" w:date="2017-10-05T15:03:00Z">
        <w:r>
          <w:rPr>
            <w:szCs w:val="22"/>
          </w:rPr>
          <w:t xml:space="preserve">provided in this document (JCTVC-AC0023). </w:t>
        </w:r>
      </w:ins>
      <w:ins w:id="53" w:author="Ye-Kui Wang" w:date="2017-10-05T15:01:00Z">
        <w:r>
          <w:rPr>
            <w:lang w:val="en-CA"/>
          </w:rPr>
          <w:t>The corresponding text changes to the draft OMAF specification for alignment are provided in MPEG input document m</w:t>
        </w:r>
      </w:ins>
      <w:ins w:id="54" w:author="Ye-Kui Wang" w:date="2017-10-05T16:56:00Z">
        <w:r w:rsidR="00BC5D3F">
          <w:rPr>
            <w:lang w:val="en-CA"/>
          </w:rPr>
          <w:t>41459</w:t>
        </w:r>
      </w:ins>
      <w:ins w:id="55" w:author="Ye-Kui Wang" w:date="2017-10-05T15:01:00Z">
        <w:r>
          <w:rPr>
            <w:lang w:val="en-CA"/>
          </w:rPr>
          <w:t>.</w:t>
        </w:r>
      </w:ins>
    </w:p>
    <w:p w:rsidR="009F3164" w:rsidRDefault="00A14480" w:rsidP="00A14480">
      <w:pPr>
        <w:jc w:val="both"/>
        <w:rPr>
          <w:lang w:val="en-CA"/>
        </w:rPr>
      </w:pPr>
      <w:r>
        <w:rPr>
          <w:lang w:val="en-CA"/>
        </w:rPr>
        <w:t>It is claimed that</w:t>
      </w:r>
      <w:r w:rsidR="004818A0">
        <w:rPr>
          <w:lang w:val="en-CA"/>
        </w:rPr>
        <w:t xml:space="preserve"> the proposal resolves existing issues of padding for CMP, and makes the designs of RWP and guard band padding aligned between OMAF-related SEI messages and OMAF</w:t>
      </w:r>
      <w:r>
        <w:rPr>
          <w:lang w:val="en-CA"/>
        </w:rPr>
        <w:t>.</w:t>
      </w:r>
    </w:p>
    <w:p w:rsidR="00A14480" w:rsidRDefault="002002F0" w:rsidP="00A14480">
      <w:pPr>
        <w:jc w:val="both"/>
        <w:rPr>
          <w:lang w:val="en-CA"/>
        </w:rPr>
      </w:pPr>
      <w:r>
        <w:rPr>
          <w:lang w:val="en-CA"/>
        </w:rPr>
        <w:t>It is further claimed that the proposal resolves issue</w:t>
      </w:r>
      <w:r w:rsidR="009F3164">
        <w:rPr>
          <w:lang w:val="en-CA"/>
        </w:rPr>
        <w:t xml:space="preserve">s </w:t>
      </w:r>
      <w:r>
        <w:rPr>
          <w:lang w:val="en-CA"/>
        </w:rPr>
        <w:t>#</w:t>
      </w:r>
      <w:r w:rsidR="009F3164">
        <w:rPr>
          <w:lang w:val="en-CA"/>
        </w:rPr>
        <w:t>6</w:t>
      </w:r>
      <w:r>
        <w:rPr>
          <w:lang w:val="en-CA"/>
        </w:rPr>
        <w:t xml:space="preserve"> </w:t>
      </w:r>
      <w:r w:rsidR="009F3164">
        <w:rPr>
          <w:lang w:val="en-CA"/>
        </w:rPr>
        <w:t xml:space="preserve">and #7 </w:t>
      </w:r>
      <w:r>
        <w:rPr>
          <w:lang w:val="en-CA"/>
        </w:rPr>
        <w:t>in JCTVC-AC0021</w:t>
      </w:r>
      <w:r w:rsidR="00CA2E09">
        <w:rPr>
          <w:lang w:val="en-CA"/>
        </w:rPr>
        <w:t xml:space="preserve">, and fixes some </w:t>
      </w:r>
      <w:r w:rsidR="00CA2E09">
        <w:rPr>
          <w:szCs w:val="22"/>
        </w:rPr>
        <w:t>minor bug fixes related to the presence of the RWP SEI message</w:t>
      </w:r>
      <w:r>
        <w:rPr>
          <w:lang w:val="en-CA"/>
        </w:rPr>
        <w:t>.</w:t>
      </w:r>
    </w:p>
    <w:p w:rsidR="00745F6B" w:rsidRPr="005B217D" w:rsidRDefault="00745F6B" w:rsidP="00E11923">
      <w:pPr>
        <w:pStyle w:val="Heading1"/>
        <w:rPr>
          <w:lang w:val="en-CA"/>
        </w:rPr>
      </w:pPr>
      <w:r w:rsidRPr="005B217D">
        <w:rPr>
          <w:lang w:val="en-CA"/>
        </w:rPr>
        <w:lastRenderedPageBreak/>
        <w:t>Introduction</w:t>
      </w:r>
    </w:p>
    <w:p w:rsidR="00B634F3" w:rsidRPr="005B217D" w:rsidRDefault="00B634F3" w:rsidP="00B634F3">
      <w:pPr>
        <w:pStyle w:val="Heading2"/>
        <w:rPr>
          <w:lang w:val="en-CA"/>
        </w:rPr>
      </w:pPr>
      <w:r>
        <w:rPr>
          <w:lang w:val="en-CA"/>
        </w:rPr>
        <w:t>On CMP padding</w:t>
      </w:r>
    </w:p>
    <w:p w:rsidR="00906CCD" w:rsidRPr="00906CCD" w:rsidRDefault="00906CCD" w:rsidP="00906CCD">
      <w:pPr>
        <w:jc w:val="both"/>
        <w:rPr>
          <w:szCs w:val="22"/>
          <w:lang w:val="en-CA"/>
        </w:rPr>
      </w:pPr>
      <w:r w:rsidRPr="00906CCD">
        <w:rPr>
          <w:szCs w:val="22"/>
          <w:lang w:val="en-CA"/>
        </w:rPr>
        <w:t xml:space="preserve">On guard band signalling, OMAF relies on the signalling that is part of the region-wise packing </w:t>
      </w:r>
      <w:r>
        <w:rPr>
          <w:szCs w:val="22"/>
          <w:lang w:val="en-CA"/>
        </w:rPr>
        <w:t xml:space="preserve">(RWP) </w:t>
      </w:r>
      <w:r w:rsidRPr="00906CCD">
        <w:rPr>
          <w:szCs w:val="22"/>
          <w:lang w:val="en-CA"/>
        </w:rPr>
        <w:t xml:space="preserve">syntax, while in JCTVC-AB1005-v1, the syntax of the </w:t>
      </w:r>
      <w:r>
        <w:rPr>
          <w:szCs w:val="22"/>
          <w:lang w:val="en-CA"/>
        </w:rPr>
        <w:t>RWP</w:t>
      </w:r>
      <w:r w:rsidRPr="00906CCD">
        <w:rPr>
          <w:szCs w:val="22"/>
          <w:lang w:val="en-CA"/>
        </w:rPr>
        <w:t xml:space="preserve"> SEI message does not include guard band signalling, and the cubemap projection </w:t>
      </w:r>
      <w:r>
        <w:rPr>
          <w:szCs w:val="22"/>
          <w:lang w:val="en-CA"/>
        </w:rPr>
        <w:t xml:space="preserve">(CMP) </w:t>
      </w:r>
      <w:r w:rsidRPr="00906CCD">
        <w:rPr>
          <w:szCs w:val="22"/>
          <w:lang w:val="en-CA"/>
        </w:rPr>
        <w:t xml:space="preserve">SEI message includes a guard band syntax (although it is called padding) that is different </w:t>
      </w:r>
      <w:r>
        <w:rPr>
          <w:szCs w:val="22"/>
          <w:lang w:val="en-CA"/>
        </w:rPr>
        <w:t>from</w:t>
      </w:r>
      <w:r w:rsidRPr="00906CCD">
        <w:rPr>
          <w:szCs w:val="22"/>
          <w:lang w:val="en-CA"/>
        </w:rPr>
        <w:t xml:space="preserve"> that in OMAF.</w:t>
      </w:r>
    </w:p>
    <w:p w:rsidR="00906CCD" w:rsidRPr="00906CCD" w:rsidRDefault="00906CCD" w:rsidP="00906CCD">
      <w:pPr>
        <w:jc w:val="both"/>
        <w:rPr>
          <w:szCs w:val="22"/>
          <w:lang w:val="en-CA"/>
        </w:rPr>
      </w:pPr>
      <w:r w:rsidRPr="00906CCD">
        <w:rPr>
          <w:szCs w:val="22"/>
          <w:lang w:val="en-CA"/>
        </w:rPr>
        <w:t xml:space="preserve">Also, it should be noted that there some are issues in JCTVC-AB1005-v1 regarding padding or guard band signalling for </w:t>
      </w:r>
      <w:r>
        <w:rPr>
          <w:szCs w:val="22"/>
          <w:lang w:val="en-CA"/>
        </w:rPr>
        <w:t>CMP</w:t>
      </w:r>
      <w:r w:rsidRPr="00906CCD">
        <w:rPr>
          <w:szCs w:val="22"/>
          <w:lang w:val="en-CA"/>
        </w:rPr>
        <w:t>, as described below</w:t>
      </w:r>
      <w:ins w:id="56" w:author="Ye-Kui Wang" w:date="2017-10-05T14:41:00Z">
        <w:r w:rsidR="00FB59C1">
          <w:rPr>
            <w:szCs w:val="22"/>
            <w:lang w:val="en-CA"/>
          </w:rPr>
          <w:t>:</w:t>
        </w:r>
      </w:ins>
      <w:del w:id="57" w:author="Ye-Kui Wang" w:date="2017-10-05T14:41:00Z">
        <w:r w:rsidRPr="00906CCD" w:rsidDel="00FB59C1">
          <w:rPr>
            <w:szCs w:val="22"/>
            <w:lang w:val="en-CA"/>
          </w:rPr>
          <w:delText>.</w:delText>
        </w:r>
      </w:del>
    </w:p>
    <w:p w:rsidR="00FB59C1" w:rsidRDefault="00906CCD">
      <w:pPr>
        <w:numPr>
          <w:ilvl w:val="0"/>
          <w:numId w:val="16"/>
        </w:numPr>
        <w:jc w:val="both"/>
        <w:rPr>
          <w:ins w:id="58" w:author="Ye-Kui Wang" w:date="2017-10-05T14:41:00Z"/>
          <w:szCs w:val="22"/>
          <w:lang w:val="en-CA"/>
        </w:rPr>
        <w:pPrChange w:id="59" w:author="Ye-Kui Wang" w:date="2017-10-05T14:41:00Z">
          <w:pPr>
            <w:jc w:val="both"/>
          </w:pPr>
        </w:pPrChange>
      </w:pPr>
      <w:r w:rsidRPr="00906CCD">
        <w:rPr>
          <w:szCs w:val="22"/>
          <w:lang w:val="en-CA"/>
        </w:rPr>
        <w:t xml:space="preserve">The pictureWdith and pictureHeight (of the monoscopic projected luma picture) in </w:t>
      </w:r>
      <w:r>
        <w:rPr>
          <w:szCs w:val="22"/>
          <w:lang w:val="en-CA"/>
        </w:rPr>
        <w:t>the CMP</w:t>
      </w:r>
      <w:r w:rsidRPr="00906CCD">
        <w:rPr>
          <w:szCs w:val="22"/>
          <w:lang w:val="en-CA"/>
        </w:rPr>
        <w:t xml:space="preserve"> equations should not count any padded samples. Therefore, when the </w:t>
      </w:r>
      <w:r>
        <w:rPr>
          <w:szCs w:val="22"/>
          <w:lang w:val="en-CA"/>
        </w:rPr>
        <w:t>RWP</w:t>
      </w:r>
      <w:r w:rsidRPr="00906CCD">
        <w:rPr>
          <w:szCs w:val="22"/>
          <w:lang w:val="en-CA"/>
        </w:rPr>
        <w:t xml:space="preserve"> signalling is not present, in which case the size of the projected picture is not signalled, the size of the projected picture needs to be derived based on the </w:t>
      </w:r>
      <w:r>
        <w:rPr>
          <w:szCs w:val="22"/>
          <w:lang w:val="en-CA"/>
        </w:rPr>
        <w:t>CMP</w:t>
      </w:r>
      <w:r w:rsidRPr="00906CCD">
        <w:rPr>
          <w:szCs w:val="22"/>
          <w:lang w:val="en-CA"/>
        </w:rPr>
        <w:t xml:space="preserve"> </w:t>
      </w:r>
      <w:r>
        <w:rPr>
          <w:szCs w:val="22"/>
          <w:lang w:val="en-CA"/>
        </w:rPr>
        <w:t>padding</w:t>
      </w:r>
      <w:r w:rsidRPr="00906CCD">
        <w:rPr>
          <w:szCs w:val="22"/>
          <w:lang w:val="en-CA"/>
        </w:rPr>
        <w:t xml:space="preserve"> syntax. The width </w:t>
      </w:r>
      <w:r>
        <w:rPr>
          <w:szCs w:val="22"/>
          <w:lang w:val="en-CA"/>
        </w:rPr>
        <w:t xml:space="preserve">of </w:t>
      </w:r>
      <w:r w:rsidRPr="00906CCD">
        <w:rPr>
          <w:szCs w:val="22"/>
          <w:lang w:val="en-CA"/>
        </w:rPr>
        <w:t xml:space="preserve">the projected picture should be set equal to the width of the cropped output picture minus the total number of columns of padded samples, and the height should be set equal to the height of the cropped output picture minus the total number of row of padded samples, and there needs to be a constraint to require that all the remaining samples of the cropped output picture </w:t>
      </w:r>
      <w:r>
        <w:rPr>
          <w:szCs w:val="22"/>
          <w:lang w:val="en-CA"/>
        </w:rPr>
        <w:t xml:space="preserve">(i.e., </w:t>
      </w:r>
      <w:r w:rsidRPr="00906CCD">
        <w:rPr>
          <w:szCs w:val="22"/>
          <w:lang w:val="en-CA"/>
        </w:rPr>
        <w:t>excluding all the padded samples</w:t>
      </w:r>
      <w:r>
        <w:rPr>
          <w:szCs w:val="22"/>
          <w:lang w:val="en-CA"/>
        </w:rPr>
        <w:t>)</w:t>
      </w:r>
      <w:r w:rsidRPr="00906CCD">
        <w:rPr>
          <w:szCs w:val="22"/>
          <w:lang w:val="en-CA"/>
        </w:rPr>
        <w:t xml:space="preserve"> shall exactly form a rectangle, which is the projected picture.</w:t>
      </w:r>
    </w:p>
    <w:p w:rsidR="00906CCD" w:rsidRDefault="00906CCD">
      <w:pPr>
        <w:numPr>
          <w:ilvl w:val="0"/>
          <w:numId w:val="16"/>
        </w:numPr>
        <w:jc w:val="both"/>
        <w:rPr>
          <w:ins w:id="60" w:author="Ye-Kui Wang" w:date="2017-10-05T14:41:00Z"/>
          <w:szCs w:val="22"/>
          <w:lang w:val="en-CA"/>
        </w:rPr>
        <w:pPrChange w:id="61" w:author="Ye-Kui Wang" w:date="2017-10-05T14:41:00Z">
          <w:pPr>
            <w:jc w:val="both"/>
          </w:pPr>
        </w:pPrChange>
      </w:pPr>
      <w:del w:id="62" w:author="Ye-Kui Wang" w:date="2017-10-05T14:41:00Z">
        <w:r w:rsidRPr="00906CCD" w:rsidDel="00FB59C1">
          <w:rPr>
            <w:szCs w:val="22"/>
            <w:lang w:val="en-CA"/>
          </w:rPr>
          <w:delText xml:space="preserve"> </w:delText>
        </w:r>
      </w:del>
      <w:r w:rsidRPr="00906CCD">
        <w:rPr>
          <w:szCs w:val="22"/>
          <w:lang w:val="en-CA"/>
        </w:rPr>
        <w:t xml:space="preserve">When the </w:t>
      </w:r>
      <w:r>
        <w:rPr>
          <w:szCs w:val="22"/>
          <w:lang w:val="en-CA"/>
        </w:rPr>
        <w:t>RWP</w:t>
      </w:r>
      <w:r w:rsidRPr="00906CCD">
        <w:rPr>
          <w:szCs w:val="22"/>
          <w:lang w:val="en-CA"/>
        </w:rPr>
        <w:t xml:space="preserve"> signalling is present</w:t>
      </w:r>
      <w:r>
        <w:rPr>
          <w:szCs w:val="22"/>
          <w:lang w:val="en-CA"/>
        </w:rPr>
        <w:t xml:space="preserve"> for CMP</w:t>
      </w:r>
      <w:r w:rsidRPr="00906CCD">
        <w:rPr>
          <w:szCs w:val="22"/>
          <w:lang w:val="en-CA"/>
        </w:rPr>
        <w:t>, there needs to be a constraint that no packed region shall contain any padded sample.</w:t>
      </w:r>
    </w:p>
    <w:p w:rsidR="00FB59C1" w:rsidRPr="00906CCD" w:rsidRDefault="00FB59C1">
      <w:pPr>
        <w:numPr>
          <w:ilvl w:val="0"/>
          <w:numId w:val="16"/>
        </w:numPr>
        <w:jc w:val="both"/>
        <w:rPr>
          <w:szCs w:val="22"/>
          <w:lang w:val="en-CA"/>
        </w:rPr>
        <w:pPrChange w:id="63" w:author="Ye-Kui Wang" w:date="2017-10-05T14:41:00Z">
          <w:pPr>
            <w:jc w:val="both"/>
          </w:pPr>
        </w:pPrChange>
      </w:pPr>
      <w:ins w:id="64" w:author="Ye-Kui Wang" w:date="2017-10-05T14:43:00Z">
        <w:r>
          <w:rPr>
            <w:szCs w:val="22"/>
            <w:lang w:val="en-CA"/>
          </w:rPr>
          <w:t>The semantics of t</w:t>
        </w:r>
      </w:ins>
      <w:ins w:id="65" w:author="Ye-Kui Wang" w:date="2017-10-05T14:42:00Z">
        <w:r>
          <w:rPr>
            <w:szCs w:val="22"/>
            <w:lang w:val="en-CA"/>
          </w:rPr>
          <w:t xml:space="preserve">he CMP padding parameters </w:t>
        </w:r>
      </w:ins>
      <w:ins w:id="66" w:author="Ye-Kui Wang" w:date="2017-10-05T14:43:00Z">
        <w:r>
          <w:rPr>
            <w:szCs w:val="22"/>
            <w:lang w:val="en-CA"/>
          </w:rPr>
          <w:t xml:space="preserve">are not clear, e.g., when </w:t>
        </w:r>
      </w:ins>
      <w:ins w:id="67" w:author="Ye-Kui Wang" w:date="2017-10-05T14:45:00Z">
        <w:r w:rsidR="006D3E39" w:rsidRPr="006D3E39">
          <w:rPr>
            <w:szCs w:val="22"/>
            <w:lang w:val="en-CA"/>
          </w:rPr>
          <w:t xml:space="preserve">cmp_padding_type </w:t>
        </w:r>
      </w:ins>
      <w:ins w:id="68" w:author="Ye-Kui Wang" w:date="2017-10-05T14:43:00Z">
        <w:r>
          <w:rPr>
            <w:szCs w:val="22"/>
            <w:lang w:val="en-CA"/>
          </w:rPr>
          <w:t>is equal to</w:t>
        </w:r>
      </w:ins>
      <w:ins w:id="69" w:author="Ye-Kui Wang" w:date="2017-10-05T14:45:00Z">
        <w:r w:rsidR="006D3E39">
          <w:rPr>
            <w:szCs w:val="22"/>
            <w:lang w:val="en-CA"/>
          </w:rPr>
          <w:t> </w:t>
        </w:r>
      </w:ins>
      <w:ins w:id="70" w:author="Ye-Kui Wang" w:date="2017-10-05T14:43:00Z">
        <w:r>
          <w:rPr>
            <w:szCs w:val="22"/>
            <w:lang w:val="en-CA"/>
          </w:rPr>
          <w:t xml:space="preserve">2 or 3, and the entire semantics of </w:t>
        </w:r>
      </w:ins>
      <w:ins w:id="71" w:author="Ye-Kui Wang" w:date="2017-10-05T14:45:00Z">
        <w:r w:rsidR="006D3E39" w:rsidRPr="006D3E39">
          <w:rPr>
            <w:szCs w:val="22"/>
            <w:lang w:val="en-CA"/>
          </w:rPr>
          <w:t>cmp_padding_chroma_sample_range_minus1</w:t>
        </w:r>
        <w:r w:rsidR="006D3E39">
          <w:rPr>
            <w:szCs w:val="22"/>
            <w:lang w:val="en-CA"/>
          </w:rPr>
          <w:t xml:space="preserve"> (e.g., regarding the position of the padded samples)</w:t>
        </w:r>
      </w:ins>
      <w:ins w:id="72" w:author="Ye-Kui Wang" w:date="2017-10-05T14:43:00Z">
        <w:r>
          <w:rPr>
            <w:szCs w:val="22"/>
            <w:lang w:val="en-CA"/>
          </w:rPr>
          <w:t>.</w:t>
        </w:r>
      </w:ins>
      <w:ins w:id="73" w:author="Ye-Kui Wang" w:date="2017-10-05T14:46:00Z">
        <w:r w:rsidR="006D3E39">
          <w:rPr>
            <w:szCs w:val="22"/>
            <w:lang w:val="en-CA"/>
          </w:rPr>
          <w:t xml:space="preserve"> Also the naming of the syntax element </w:t>
        </w:r>
        <w:r w:rsidR="006D3E39" w:rsidRPr="006D3E39">
          <w:rPr>
            <w:szCs w:val="22"/>
            <w:lang w:val="en-CA"/>
          </w:rPr>
          <w:t>cmp_padding_chroma_sample_range_minus1</w:t>
        </w:r>
        <w:r w:rsidR="006D3E39">
          <w:rPr>
            <w:szCs w:val="22"/>
            <w:lang w:val="en-CA"/>
          </w:rPr>
          <w:t xml:space="preserve"> is a bit strange</w:t>
        </w:r>
      </w:ins>
      <w:ins w:id="74" w:author="Ye-Kui Wang" w:date="2017-10-05T14:47:00Z">
        <w:r w:rsidR="006D3E39">
          <w:rPr>
            <w:szCs w:val="22"/>
            <w:lang w:val="en-CA"/>
          </w:rPr>
          <w:t>. W</w:t>
        </w:r>
      </w:ins>
      <w:ins w:id="75" w:author="Ye-Kui Wang" w:date="2017-10-05T14:46:00Z">
        <w:r w:rsidR="006D3E39">
          <w:rPr>
            <w:szCs w:val="22"/>
            <w:lang w:val="en-CA"/>
          </w:rPr>
          <w:t>hy chroma</w:t>
        </w:r>
      </w:ins>
      <w:ins w:id="76" w:author="Ye-Kui Wang" w:date="2017-10-05T14:47:00Z">
        <w:r w:rsidR="006D3E39">
          <w:rPr>
            <w:szCs w:val="22"/>
            <w:lang w:val="en-CA"/>
          </w:rPr>
          <w:t>?</w:t>
        </w:r>
      </w:ins>
      <w:ins w:id="77" w:author="Ye-Kui Wang" w:date="2017-10-05T14:46:00Z">
        <w:r w:rsidR="006D3E39">
          <w:rPr>
            <w:szCs w:val="22"/>
            <w:lang w:val="en-CA"/>
          </w:rPr>
          <w:t xml:space="preserve"> </w:t>
        </w:r>
      </w:ins>
      <w:ins w:id="78" w:author="Ye-Kui Wang" w:date="2017-10-05T14:47:00Z">
        <w:r w:rsidR="006D3E39">
          <w:rPr>
            <w:szCs w:val="22"/>
            <w:lang w:val="en-CA"/>
          </w:rPr>
          <w:t>S</w:t>
        </w:r>
      </w:ins>
      <w:ins w:id="79" w:author="Ye-Kui Wang" w:date="2017-10-05T14:46:00Z">
        <w:r w:rsidR="006D3E39">
          <w:rPr>
            <w:szCs w:val="22"/>
            <w:lang w:val="en-CA"/>
          </w:rPr>
          <w:t xml:space="preserve">o the padding here has nothing </w:t>
        </w:r>
      </w:ins>
      <w:ins w:id="80" w:author="Ye-Kui Wang" w:date="2017-10-05T14:47:00Z">
        <w:r w:rsidR="006D3E39">
          <w:rPr>
            <w:szCs w:val="22"/>
            <w:lang w:val="en-CA"/>
          </w:rPr>
          <w:t>to do with luma?</w:t>
        </w:r>
      </w:ins>
    </w:p>
    <w:p w:rsidR="00906CCD" w:rsidRPr="00906CCD" w:rsidRDefault="00906CCD" w:rsidP="00906CCD">
      <w:pPr>
        <w:jc w:val="both"/>
        <w:rPr>
          <w:szCs w:val="22"/>
          <w:lang w:val="en-CA"/>
        </w:rPr>
      </w:pPr>
      <w:r w:rsidRPr="00906CCD">
        <w:rPr>
          <w:szCs w:val="22"/>
          <w:lang w:val="en-CA"/>
        </w:rPr>
        <w:t>Specifications for the above derivation of the size of the projected picture</w:t>
      </w:r>
      <w:ins w:id="81" w:author="Ye-Kui Wang" w:date="2017-10-05T14:41:00Z">
        <w:r w:rsidR="00FB59C1">
          <w:rPr>
            <w:szCs w:val="22"/>
            <w:lang w:val="en-CA"/>
          </w:rPr>
          <w:t>,</w:t>
        </w:r>
      </w:ins>
      <w:r w:rsidRPr="00906CCD">
        <w:rPr>
          <w:szCs w:val="22"/>
          <w:lang w:val="en-CA"/>
        </w:rPr>
        <w:t xml:space="preserve"> </w:t>
      </w:r>
      <w:del w:id="82" w:author="Ye-Kui Wang" w:date="2017-10-05T14:41:00Z">
        <w:r w:rsidRPr="00906CCD" w:rsidDel="00FB59C1">
          <w:rPr>
            <w:szCs w:val="22"/>
            <w:lang w:val="en-CA"/>
          </w:rPr>
          <w:delText xml:space="preserve">and </w:delText>
        </w:r>
      </w:del>
      <w:r w:rsidRPr="00906CCD">
        <w:rPr>
          <w:szCs w:val="22"/>
          <w:lang w:val="en-CA"/>
        </w:rPr>
        <w:t>the constraints</w:t>
      </w:r>
      <w:ins w:id="83" w:author="Ye-Kui Wang" w:date="2017-10-05T14:41:00Z">
        <w:r w:rsidR="00FB59C1">
          <w:rPr>
            <w:szCs w:val="22"/>
            <w:lang w:val="en-CA"/>
          </w:rPr>
          <w:t>, and clear semantics of the CMP padding parameter</w:t>
        </w:r>
      </w:ins>
      <w:ins w:id="84" w:author="Ye-Kui Wang" w:date="2017-10-05T14:42:00Z">
        <w:r w:rsidR="00FB59C1">
          <w:rPr>
            <w:szCs w:val="22"/>
            <w:lang w:val="en-CA"/>
          </w:rPr>
          <w:t>s</w:t>
        </w:r>
      </w:ins>
      <w:r w:rsidRPr="00906CCD">
        <w:rPr>
          <w:szCs w:val="22"/>
          <w:lang w:val="en-CA"/>
        </w:rPr>
        <w:t xml:space="preserve"> are currently missing.</w:t>
      </w:r>
    </w:p>
    <w:p w:rsidR="00AD1680" w:rsidRDefault="00906CCD" w:rsidP="00906CCD">
      <w:pPr>
        <w:jc w:val="both"/>
        <w:rPr>
          <w:ins w:id="85" w:author="Ye-Kui Wang" w:date="2017-10-05T14:47:00Z"/>
          <w:szCs w:val="22"/>
          <w:lang w:val="en-CA"/>
        </w:rPr>
      </w:pPr>
      <w:r w:rsidRPr="00906CCD">
        <w:rPr>
          <w:szCs w:val="22"/>
          <w:lang w:val="en-CA"/>
        </w:rPr>
        <w:t xml:space="preserve">The above issues can be resolved by adding guard band padding signalling into </w:t>
      </w:r>
      <w:r w:rsidR="005E6911">
        <w:rPr>
          <w:szCs w:val="22"/>
          <w:lang w:val="en-CA"/>
        </w:rPr>
        <w:t>the RWP</w:t>
      </w:r>
      <w:r w:rsidRPr="00906CCD">
        <w:rPr>
          <w:szCs w:val="22"/>
          <w:lang w:val="en-CA"/>
        </w:rPr>
        <w:t xml:space="preserve"> syntax, same as in OMAF, and relying on that for providing support of guard band padding, i.e., remov</w:t>
      </w:r>
      <w:r w:rsidR="005E6911">
        <w:rPr>
          <w:szCs w:val="22"/>
          <w:lang w:val="en-CA"/>
        </w:rPr>
        <w:t>e</w:t>
      </w:r>
      <w:r w:rsidRPr="00906CCD">
        <w:rPr>
          <w:szCs w:val="22"/>
          <w:lang w:val="en-CA"/>
        </w:rPr>
        <w:t xml:space="preserve"> the padding signalling from the </w:t>
      </w:r>
      <w:r w:rsidR="005E6911">
        <w:rPr>
          <w:szCs w:val="22"/>
          <w:lang w:val="en-CA"/>
        </w:rPr>
        <w:t>CMP</w:t>
      </w:r>
      <w:r w:rsidRPr="00906CCD">
        <w:rPr>
          <w:szCs w:val="22"/>
          <w:lang w:val="en-CA"/>
        </w:rPr>
        <w:t xml:space="preserve"> SEI message syntax.</w:t>
      </w:r>
      <w:r w:rsidR="00B634F3">
        <w:rPr>
          <w:szCs w:val="22"/>
          <w:lang w:val="en-CA"/>
        </w:rPr>
        <w:t xml:space="preserve"> </w:t>
      </w:r>
      <w:ins w:id="86" w:author="Ye-Kui Wang" w:date="2017-10-05T14:47:00Z">
        <w:r w:rsidR="00AD1680">
          <w:rPr>
            <w:szCs w:val="22"/>
            <w:lang w:val="en-CA"/>
          </w:rPr>
          <w:t xml:space="preserve">However, on the other hand, </w:t>
        </w:r>
      </w:ins>
      <w:ins w:id="87" w:author="Ye-Kui Wang" w:date="2017-10-05T14:48:00Z">
        <w:r w:rsidR="00AD1680">
          <w:rPr>
            <w:szCs w:val="22"/>
            <w:lang w:val="en-CA"/>
          </w:rPr>
          <w:t xml:space="preserve">it is believed that it'd be beneficial to allow support of simple padding for CMP without the need of supporting </w:t>
        </w:r>
      </w:ins>
      <w:ins w:id="88" w:author="Ye-Kui Wang" w:date="2017-10-05T14:49:00Z">
        <w:r w:rsidR="00AD1680">
          <w:rPr>
            <w:szCs w:val="22"/>
            <w:lang w:val="en-CA"/>
          </w:rPr>
          <w:t xml:space="preserve">the </w:t>
        </w:r>
      </w:ins>
      <w:ins w:id="89" w:author="Ye-Kui Wang" w:date="2017-10-05T14:48:00Z">
        <w:r w:rsidR="00AD1680">
          <w:rPr>
            <w:szCs w:val="22"/>
            <w:lang w:val="en-CA"/>
          </w:rPr>
          <w:t>RWP</w:t>
        </w:r>
      </w:ins>
      <w:ins w:id="90" w:author="Ye-Kui Wang" w:date="2017-10-05T14:49:00Z">
        <w:r w:rsidR="00AD1680">
          <w:rPr>
            <w:szCs w:val="22"/>
            <w:lang w:val="en-CA"/>
          </w:rPr>
          <w:t xml:space="preserve"> signalling</w:t>
        </w:r>
      </w:ins>
      <w:ins w:id="91" w:author="Ye-Kui Wang" w:date="2017-10-05T14:48:00Z">
        <w:r w:rsidR="00AD1680">
          <w:rPr>
            <w:szCs w:val="22"/>
            <w:lang w:val="en-CA"/>
          </w:rPr>
          <w:t>.</w:t>
        </w:r>
      </w:ins>
    </w:p>
    <w:p w:rsidR="00906CCD" w:rsidRDefault="00AD1680" w:rsidP="00906CCD">
      <w:pPr>
        <w:jc w:val="both"/>
        <w:rPr>
          <w:szCs w:val="22"/>
          <w:lang w:val="en-CA"/>
        </w:rPr>
      </w:pPr>
      <w:ins w:id="92" w:author="Ye-Kui Wang" w:date="2017-10-05T14:50:00Z">
        <w:r>
          <w:rPr>
            <w:szCs w:val="22"/>
            <w:lang w:val="en-CA"/>
          </w:rPr>
          <w:t>Therefore, a simple padding scheme for CMP is proposed that can be applied when RWP sig</w:t>
        </w:r>
      </w:ins>
      <w:ins w:id="93" w:author="Ye-Kui Wang v4" w:date="2017-10-08T20:48:00Z">
        <w:r w:rsidR="00BD1C89">
          <w:rPr>
            <w:szCs w:val="22"/>
            <w:lang w:val="en-CA"/>
          </w:rPr>
          <w:t>n</w:t>
        </w:r>
      </w:ins>
      <w:ins w:id="94" w:author="Ye-Kui Wang" w:date="2017-10-05T14:50:00Z">
        <w:r>
          <w:rPr>
            <w:szCs w:val="22"/>
            <w:lang w:val="en-CA"/>
          </w:rPr>
          <w:t>a</w:t>
        </w:r>
        <w:del w:id="95" w:author="Ye-Kui Wang v4" w:date="2017-10-08T20:48:00Z">
          <w:r w:rsidDel="00BD1C89">
            <w:rPr>
              <w:szCs w:val="22"/>
              <w:lang w:val="en-CA"/>
            </w:rPr>
            <w:delText>n</w:delText>
          </w:r>
        </w:del>
        <w:r>
          <w:rPr>
            <w:szCs w:val="22"/>
            <w:lang w:val="en-CA"/>
          </w:rPr>
          <w:t xml:space="preserve">lling is not present. </w:t>
        </w:r>
      </w:ins>
      <w:ins w:id="96" w:author="Ye-Kui Wang" w:date="2017-10-05T14:52:00Z">
        <w:r>
          <w:rPr>
            <w:szCs w:val="22"/>
            <w:lang w:val="en-CA"/>
          </w:rPr>
          <w:t>Specification texts for resolving the above-mentioned issues</w:t>
        </w:r>
      </w:ins>
      <w:ins w:id="97" w:author="Ye-Kui Wang" w:date="2017-10-05T14:51:00Z">
        <w:r>
          <w:rPr>
            <w:szCs w:val="22"/>
            <w:lang w:val="en-CA"/>
          </w:rPr>
          <w:t xml:space="preserve"> </w:t>
        </w:r>
      </w:ins>
      <w:ins w:id="98" w:author="Ye-Kui Wang" w:date="2017-10-05T14:52:00Z">
        <w:r>
          <w:rPr>
            <w:szCs w:val="22"/>
            <w:lang w:val="en-CA"/>
          </w:rPr>
          <w:t>are also provided</w:t>
        </w:r>
      </w:ins>
      <w:del w:id="99" w:author="Ye-Kui Wang" w:date="2017-10-05T14:52:00Z">
        <w:r w:rsidR="00B634F3" w:rsidDel="00AD1680">
          <w:rPr>
            <w:szCs w:val="22"/>
            <w:lang w:val="en-CA"/>
          </w:rPr>
          <w:delText>These are therefore proposed</w:delText>
        </w:r>
      </w:del>
      <w:r w:rsidR="00B634F3">
        <w:rPr>
          <w:szCs w:val="22"/>
          <w:lang w:val="en-CA"/>
        </w:rPr>
        <w:t>.</w:t>
      </w:r>
    </w:p>
    <w:p w:rsidR="00B634F3" w:rsidRDefault="00B634F3" w:rsidP="00B634F3">
      <w:pPr>
        <w:pStyle w:val="Heading2"/>
        <w:rPr>
          <w:lang w:val="en-CA"/>
        </w:rPr>
      </w:pPr>
      <w:r>
        <w:rPr>
          <w:lang w:val="en-CA"/>
        </w:rPr>
        <w:t>On units of sizes in RWP</w:t>
      </w:r>
    </w:p>
    <w:p w:rsidR="00B634F3" w:rsidRDefault="00B634F3" w:rsidP="00B634F3">
      <w:pPr>
        <w:jc w:val="both"/>
        <w:rPr>
          <w:szCs w:val="22"/>
          <w:lang w:val="en-CA"/>
        </w:rPr>
      </w:pPr>
      <w:r w:rsidRPr="00B634F3">
        <w:rPr>
          <w:szCs w:val="22"/>
          <w:lang w:val="en-CA"/>
        </w:rPr>
        <w:t xml:space="preserve">In the semantics of the </w:t>
      </w:r>
      <w:r>
        <w:rPr>
          <w:szCs w:val="22"/>
          <w:lang w:val="en-CA"/>
        </w:rPr>
        <w:t>RWP</w:t>
      </w:r>
      <w:r w:rsidRPr="00B634F3">
        <w:rPr>
          <w:szCs w:val="22"/>
          <w:lang w:val="en-CA"/>
        </w:rPr>
        <w:t xml:space="preserve"> SEI message, currently (same as in the OMAF draft text before the Torino MPEG meeting in July 2017), the unit of the size of the projected picture and the size of projected and packed regions are either unspecified or specified as luma samples. In the latest OMAF draft text, these sizes are specified in relative units, to allow the use of the same </w:t>
      </w:r>
      <w:r>
        <w:rPr>
          <w:szCs w:val="22"/>
          <w:lang w:val="en-CA"/>
        </w:rPr>
        <w:t>RWP</w:t>
      </w:r>
      <w:r w:rsidRPr="00B634F3">
        <w:rPr>
          <w:szCs w:val="22"/>
          <w:lang w:val="en-CA"/>
        </w:rPr>
        <w:t xml:space="preserve"> syntax for multiple bitstreams representing the same source video content. For example, multiple bitstreams representing the same source video content may be generated for adaptive streaming purpose.</w:t>
      </w:r>
    </w:p>
    <w:p w:rsidR="00B634F3" w:rsidRPr="00B634F3" w:rsidRDefault="00B634F3" w:rsidP="00B634F3">
      <w:pPr>
        <w:jc w:val="both"/>
        <w:rPr>
          <w:szCs w:val="22"/>
          <w:lang w:val="en-CA"/>
        </w:rPr>
      </w:pPr>
      <w:r w:rsidRPr="00B634F3">
        <w:rPr>
          <w:szCs w:val="22"/>
          <w:lang w:val="en-CA"/>
        </w:rPr>
        <w:t xml:space="preserve">It is </w:t>
      </w:r>
      <w:r>
        <w:rPr>
          <w:szCs w:val="22"/>
          <w:lang w:val="en-CA"/>
        </w:rPr>
        <w:t xml:space="preserve">therefore </w:t>
      </w:r>
      <w:r w:rsidRPr="00B634F3">
        <w:rPr>
          <w:szCs w:val="22"/>
          <w:lang w:val="en-CA"/>
        </w:rPr>
        <w:t xml:space="preserve">suggested to align the syntax and semantics of the </w:t>
      </w:r>
      <w:r>
        <w:rPr>
          <w:szCs w:val="22"/>
          <w:lang w:val="en-CA"/>
        </w:rPr>
        <w:t>RWP</w:t>
      </w:r>
      <w:r w:rsidRPr="00B634F3">
        <w:rPr>
          <w:szCs w:val="22"/>
          <w:lang w:val="en-CA"/>
        </w:rPr>
        <w:t xml:space="preserve"> SEI message with the </w:t>
      </w:r>
      <w:r>
        <w:rPr>
          <w:szCs w:val="22"/>
          <w:lang w:val="en-CA"/>
        </w:rPr>
        <w:t>RWP</w:t>
      </w:r>
      <w:r w:rsidRPr="00B634F3">
        <w:rPr>
          <w:szCs w:val="22"/>
          <w:lang w:val="en-CA"/>
        </w:rPr>
        <w:t xml:space="preserve"> syntax and semantics in the latest OMAF draft text, to signal packed picture sizes and the sizes of the projected and packed regions in relative units.</w:t>
      </w:r>
    </w:p>
    <w:p w:rsidR="00A14480" w:rsidRPr="005B217D" w:rsidRDefault="00A14480" w:rsidP="00A14480">
      <w:pPr>
        <w:pStyle w:val="Heading1"/>
        <w:rPr>
          <w:lang w:val="en-CA"/>
        </w:rPr>
      </w:pPr>
      <w:r>
        <w:rPr>
          <w:lang w:val="en-CA"/>
        </w:rPr>
        <w:lastRenderedPageBreak/>
        <w:t>Proposal</w:t>
      </w:r>
    </w:p>
    <w:p w:rsidR="00FB6DE4" w:rsidRPr="00136F0C" w:rsidRDefault="00FB6DE4" w:rsidP="00FB6DE4">
      <w:pPr>
        <w:pStyle w:val="Heading2"/>
        <w:tabs>
          <w:tab w:val="clear" w:pos="720"/>
          <w:tab w:val="clear" w:pos="1080"/>
          <w:tab w:val="clear" w:pos="1440"/>
        </w:tabs>
        <w:overflowPunct/>
        <w:autoSpaceDE/>
        <w:autoSpaceDN/>
        <w:adjustRightInd/>
        <w:ind w:left="576" w:hanging="576"/>
        <w:jc w:val="both"/>
        <w:textAlignment w:val="auto"/>
      </w:pPr>
      <w:r>
        <w:t>Introduction</w:t>
      </w:r>
    </w:p>
    <w:p w:rsidR="00FB6DE4" w:rsidRPr="004D20C7" w:rsidRDefault="00FB6DE4" w:rsidP="00FB6DE4">
      <w:pPr>
        <w:rPr>
          <w:szCs w:val="22"/>
        </w:rPr>
      </w:pPr>
      <w:r w:rsidRPr="004D20C7">
        <w:rPr>
          <w:szCs w:val="22"/>
        </w:rPr>
        <w:t xml:space="preserve">The proposal includes the following </w:t>
      </w:r>
      <w:del w:id="100" w:author="Ye-Kui Wang" w:date="2017-10-05T17:29:00Z">
        <w:r w:rsidR="00CA2E09" w:rsidDel="00256B7E">
          <w:rPr>
            <w:szCs w:val="22"/>
          </w:rPr>
          <w:delText>three</w:delText>
        </w:r>
        <w:r w:rsidR="004D20C7" w:rsidDel="00256B7E">
          <w:rPr>
            <w:szCs w:val="22"/>
          </w:rPr>
          <w:delText xml:space="preserve"> </w:delText>
        </w:r>
      </w:del>
      <w:ins w:id="101" w:author="Ye-Kui Wang" w:date="2017-10-05T17:29:00Z">
        <w:r w:rsidR="00256B7E">
          <w:rPr>
            <w:szCs w:val="22"/>
          </w:rPr>
          <w:t xml:space="preserve">five </w:t>
        </w:r>
      </w:ins>
      <w:r w:rsidRPr="004D20C7">
        <w:rPr>
          <w:szCs w:val="22"/>
        </w:rPr>
        <w:t>parts:</w:t>
      </w:r>
    </w:p>
    <w:p w:rsidR="00E51A83" w:rsidRDefault="00E51A83" w:rsidP="00E51A83">
      <w:pPr>
        <w:pStyle w:val="ListParagraph"/>
        <w:numPr>
          <w:ilvl w:val="0"/>
          <w:numId w:val="17"/>
        </w:numPr>
        <w:contextualSpacing w:val="0"/>
        <w:jc w:val="both"/>
        <w:rPr>
          <w:ins w:id="102" w:author="Ye-Kui Wang" w:date="2017-10-05T15:04:00Z"/>
          <w:szCs w:val="22"/>
        </w:rPr>
      </w:pPr>
      <w:ins w:id="103" w:author="Ye-Kui Wang" w:date="2017-10-05T15:04:00Z">
        <w:r>
          <w:rPr>
            <w:szCs w:val="22"/>
          </w:rPr>
          <w:t xml:space="preserve">Support of an optional CMP padding along the </w:t>
        </w:r>
        <w:del w:id="104" w:author="Ye-Kui Wang v4" w:date="2017-10-08T20:48:00Z">
          <w:r w:rsidDel="00BD1C89">
            <w:rPr>
              <w:szCs w:val="22"/>
            </w:rPr>
            <w:delText>two</w:delText>
          </w:r>
        </w:del>
      </w:ins>
      <w:ins w:id="105" w:author="Ye-Kui Wang v4" w:date="2017-10-08T20:48:00Z">
        <w:r w:rsidR="00BD1C89">
          <w:rPr>
            <w:szCs w:val="22"/>
          </w:rPr>
          <w:t>four</w:t>
        </w:r>
      </w:ins>
      <w:ins w:id="106" w:author="Ye-Kui Wang" w:date="2017-10-05T15:04:00Z">
        <w:del w:id="107" w:author="Ye-Kui Wang v4" w:date="2017-10-08T20:48:00Z">
          <w:r w:rsidDel="00BD1C89">
            <w:rPr>
              <w:szCs w:val="22"/>
            </w:rPr>
            <w:delText xml:space="preserve"> vertical</w:delText>
          </w:r>
        </w:del>
        <w:r>
          <w:rPr>
            <w:szCs w:val="22"/>
          </w:rPr>
          <w:t xml:space="preserve"> picture boundaries and in the middle of the picture between the boundar</w:t>
        </w:r>
        <w:del w:id="108" w:author="Ye-Kui Wang v4" w:date="2017-10-08T20:45:00Z">
          <w:r w:rsidDel="00BD1C89">
            <w:rPr>
              <w:szCs w:val="22"/>
            </w:rPr>
            <w:delText>d</w:delText>
          </w:r>
        </w:del>
        <w:r>
          <w:rPr>
            <w:szCs w:val="22"/>
          </w:rPr>
          <w:t>ies of the upper three cubemap faces and the lower three cubemap faces.</w:t>
        </w:r>
      </w:ins>
      <w:ins w:id="109" w:author="Ye-Kui Wang" w:date="2017-10-05T15:34:00Z">
        <w:r w:rsidR="00F87B8F">
          <w:rPr>
            <w:szCs w:val="22"/>
          </w:rPr>
          <w:t xml:space="preserve"> When t</w:t>
        </w:r>
      </w:ins>
      <w:ins w:id="110" w:author="Ye-Kui Wang" w:date="2017-10-05T15:35:00Z">
        <w:r w:rsidR="00F87B8F">
          <w:rPr>
            <w:szCs w:val="22"/>
          </w:rPr>
          <w:t>he</w:t>
        </w:r>
      </w:ins>
      <w:ins w:id="111" w:author="Ye-Kui Wang" w:date="2017-10-05T15:34:00Z">
        <w:r w:rsidR="00F87B8F">
          <w:rPr>
            <w:szCs w:val="22"/>
          </w:rPr>
          <w:t xml:space="preserve"> optional CMP padding </w:t>
        </w:r>
      </w:ins>
      <w:ins w:id="112" w:author="Ye-Kui Wang" w:date="2017-10-05T15:35:00Z">
        <w:r w:rsidR="00F87B8F">
          <w:rPr>
            <w:szCs w:val="22"/>
          </w:rPr>
          <w:t>exists, the RWP signalling shall not be present.</w:t>
        </w:r>
      </w:ins>
    </w:p>
    <w:p w:rsidR="00B50F9F" w:rsidRDefault="00B50F9F" w:rsidP="00E51A83">
      <w:pPr>
        <w:pStyle w:val="ListParagraph"/>
        <w:numPr>
          <w:ilvl w:val="0"/>
          <w:numId w:val="17"/>
        </w:numPr>
        <w:contextualSpacing w:val="0"/>
        <w:jc w:val="both"/>
        <w:rPr>
          <w:ins w:id="113" w:author="Ye-Kui Wang" w:date="2017-10-05T16:18:00Z"/>
          <w:szCs w:val="22"/>
        </w:rPr>
      </w:pPr>
      <w:ins w:id="114" w:author="Ye-Kui Wang" w:date="2017-10-05T16:18:00Z">
        <w:r>
          <w:rPr>
            <w:szCs w:val="22"/>
          </w:rPr>
          <w:t xml:space="preserve">Text changes to the sample location </w:t>
        </w:r>
      </w:ins>
      <w:ins w:id="115" w:author="Ye-Kui Wang" w:date="2017-10-05T16:19:00Z">
        <w:r>
          <w:rPr>
            <w:szCs w:val="22"/>
          </w:rPr>
          <w:t xml:space="preserve">remapping </w:t>
        </w:r>
      </w:ins>
      <w:ins w:id="116" w:author="Ye-Kui Wang" w:date="2017-10-05T16:18:00Z">
        <w:r>
          <w:rPr>
            <w:szCs w:val="22"/>
          </w:rPr>
          <w:t>process</w:t>
        </w:r>
      </w:ins>
      <w:ins w:id="117" w:author="Ye-Kui Wang" w:date="2017-10-05T16:21:00Z">
        <w:r>
          <w:rPr>
            <w:szCs w:val="22"/>
          </w:rPr>
          <w:t xml:space="preserve"> for </w:t>
        </w:r>
      </w:ins>
      <w:ins w:id="118" w:author="Ye-Kui Wang" w:date="2017-10-05T16:23:00Z">
        <w:r w:rsidR="00FF7E41">
          <w:rPr>
            <w:szCs w:val="22"/>
          </w:rPr>
          <w:t>addressing the cases where the optional CMP padding exists</w:t>
        </w:r>
        <w:del w:id="119" w:author="Ye-Kui Wang v4" w:date="2017-10-08T20:48:00Z">
          <w:r w:rsidR="00FF7E41" w:rsidDel="00BD1C89">
            <w:rPr>
              <w:szCs w:val="22"/>
            </w:rPr>
            <w:delText xml:space="preserve"> as well as for </w:delText>
          </w:r>
        </w:del>
      </w:ins>
      <w:ins w:id="120" w:author="Ye-Kui Wang" w:date="2017-10-05T16:21:00Z">
        <w:del w:id="121" w:author="Ye-Kui Wang v4" w:date="2017-10-08T20:48:00Z">
          <w:r w:rsidDel="00BD1C89">
            <w:rPr>
              <w:szCs w:val="22"/>
            </w:rPr>
            <w:delText xml:space="preserve">addressing the </w:delText>
          </w:r>
        </w:del>
      </w:ins>
      <w:ins w:id="122" w:author="Ye-Kui Wang" w:date="2017-10-05T16:19:00Z">
        <w:del w:id="123" w:author="Ye-Kui Wang v4" w:date="2017-10-08T20:48:00Z">
          <w:r w:rsidDel="00BD1C89">
            <w:rPr>
              <w:szCs w:val="22"/>
            </w:rPr>
            <w:delText>cases wh</w:delText>
          </w:r>
        </w:del>
      </w:ins>
      <w:ins w:id="124" w:author="Ye-Kui Wang" w:date="2017-10-05T16:21:00Z">
        <w:del w:id="125" w:author="Ye-Kui Wang v4" w:date="2017-10-08T20:48:00Z">
          <w:r w:rsidDel="00BD1C89">
            <w:rPr>
              <w:szCs w:val="22"/>
            </w:rPr>
            <w:delText>ere</w:delText>
          </w:r>
        </w:del>
      </w:ins>
      <w:ins w:id="126" w:author="Ye-Kui Wang" w:date="2017-10-05T16:19:00Z">
        <w:del w:id="127" w:author="Ye-Kui Wang v4" w:date="2017-10-08T20:48:00Z">
          <w:r w:rsidDel="00BD1C89">
            <w:rPr>
              <w:szCs w:val="22"/>
            </w:rPr>
            <w:delText xml:space="preserve"> </w:delText>
          </w:r>
        </w:del>
      </w:ins>
      <w:ins w:id="128" w:author="Ye-Kui Wang" w:date="2017-10-05T16:20:00Z">
        <w:del w:id="129" w:author="Ye-Kui Wang v4" w:date="2017-10-08T20:48:00Z">
          <w:r w:rsidDel="00BD1C89">
            <w:rPr>
              <w:szCs w:val="22"/>
            </w:rPr>
            <w:delText xml:space="preserve">a valid </w:delText>
          </w:r>
        </w:del>
      </w:ins>
      <w:ins w:id="130" w:author="Ye-Kui Wang" w:date="2017-10-05T16:19:00Z">
        <w:del w:id="131" w:author="Ye-Kui Wang v4" w:date="2017-10-08T20:48:00Z">
          <w:r w:rsidDel="00BD1C89">
            <w:rPr>
              <w:szCs w:val="22"/>
            </w:rPr>
            <w:delText xml:space="preserve">frame packing arrangment SEI message </w:delText>
          </w:r>
        </w:del>
      </w:ins>
      <w:ins w:id="132" w:author="Ye-Kui Wang" w:date="2017-10-05T16:20:00Z">
        <w:del w:id="133" w:author="Ye-Kui Wang v4" w:date="2017-10-08T20:48:00Z">
          <w:r w:rsidDel="00BD1C89">
            <w:rPr>
              <w:szCs w:val="22"/>
            </w:rPr>
            <w:delText>applies</w:delText>
          </w:r>
        </w:del>
        <w:r>
          <w:rPr>
            <w:szCs w:val="22"/>
          </w:rPr>
          <w:t>.</w:t>
        </w:r>
      </w:ins>
    </w:p>
    <w:p w:rsidR="0028754B" w:rsidRDefault="0028754B" w:rsidP="0028754B">
      <w:pPr>
        <w:pStyle w:val="ListParagraph"/>
        <w:numPr>
          <w:ilvl w:val="0"/>
          <w:numId w:val="17"/>
        </w:numPr>
        <w:contextualSpacing w:val="0"/>
        <w:jc w:val="both"/>
        <w:rPr>
          <w:ins w:id="134" w:author="Ye-Kui Wang" w:date="2017-10-05T16:46:00Z"/>
          <w:szCs w:val="22"/>
        </w:rPr>
      </w:pPr>
      <w:ins w:id="135" w:author="Ye-Kui Wang" w:date="2017-10-05T16:48:00Z">
        <w:r>
          <w:rPr>
            <w:szCs w:val="22"/>
          </w:rPr>
          <w:t>Added a constraint that each CMP face shall be a square.</w:t>
        </w:r>
      </w:ins>
    </w:p>
    <w:p w:rsidR="00FB6DE4" w:rsidRPr="004D20C7" w:rsidRDefault="004D20C7" w:rsidP="00E51A83">
      <w:pPr>
        <w:pStyle w:val="ListParagraph"/>
        <w:numPr>
          <w:ilvl w:val="0"/>
          <w:numId w:val="17"/>
        </w:numPr>
        <w:contextualSpacing w:val="0"/>
        <w:jc w:val="both"/>
        <w:rPr>
          <w:szCs w:val="22"/>
        </w:rPr>
      </w:pPr>
      <w:r>
        <w:rPr>
          <w:szCs w:val="22"/>
        </w:rPr>
        <w:t>Alignment of the s</w:t>
      </w:r>
      <w:r w:rsidR="00FB6DE4" w:rsidRPr="004D20C7">
        <w:rPr>
          <w:szCs w:val="22"/>
        </w:rPr>
        <w:t xml:space="preserve">yntax and semantics of the </w:t>
      </w:r>
      <w:r>
        <w:rPr>
          <w:szCs w:val="22"/>
        </w:rPr>
        <w:t>RWP SEI message with the RWP signalling in OMAF</w:t>
      </w:r>
      <w:r w:rsidR="00B730D4">
        <w:rPr>
          <w:szCs w:val="22"/>
        </w:rPr>
        <w:t xml:space="preserve">, including addition of guard band signalling, </w:t>
      </w:r>
      <w:del w:id="136" w:author="Ye-Kui Wang" w:date="2017-10-05T15:37:00Z">
        <w:r w:rsidR="00B730D4" w:rsidDel="00F87B8F">
          <w:rPr>
            <w:szCs w:val="22"/>
          </w:rPr>
          <w:delText xml:space="preserve">and </w:delText>
        </w:r>
      </w:del>
      <w:r w:rsidR="00B730D4">
        <w:rPr>
          <w:szCs w:val="22"/>
        </w:rPr>
        <w:t>specifying the sizes of projected/packed pictures and regions in relative units (signalling of the width and height of the packed picture is part of this)</w:t>
      </w:r>
      <w:r w:rsidR="002E5888">
        <w:rPr>
          <w:szCs w:val="22"/>
        </w:rPr>
        <w:t>, and</w:t>
      </w:r>
      <w:r w:rsidR="00B730D4">
        <w:rPr>
          <w:szCs w:val="22"/>
        </w:rPr>
        <w:t xml:space="preserve"> refin</w:t>
      </w:r>
      <w:ins w:id="137" w:author="Ye-Kui Wang" w:date="2017-10-05T15:37:00Z">
        <w:r w:rsidR="00F87B8F">
          <w:rPr>
            <w:szCs w:val="22"/>
          </w:rPr>
          <w:t>em</w:t>
        </w:r>
      </w:ins>
      <w:ins w:id="138" w:author="Ye-Kui Wang" w:date="2017-10-05T15:38:00Z">
        <w:r w:rsidR="00F87B8F">
          <w:rPr>
            <w:szCs w:val="22"/>
          </w:rPr>
          <w:t>e</w:t>
        </w:r>
      </w:ins>
      <w:ins w:id="139" w:author="Ye-Kui Wang" w:date="2017-10-05T15:37:00Z">
        <w:r w:rsidR="00F87B8F">
          <w:rPr>
            <w:szCs w:val="22"/>
          </w:rPr>
          <w:t>nt of</w:t>
        </w:r>
      </w:ins>
      <w:del w:id="140" w:author="Ye-Kui Wang" w:date="2017-10-05T15:37:00Z">
        <w:r w:rsidR="00B730D4" w:rsidDel="00F87B8F">
          <w:rPr>
            <w:szCs w:val="22"/>
          </w:rPr>
          <w:delText>ed</w:delText>
        </w:r>
      </w:del>
      <w:r w:rsidR="00B730D4">
        <w:rPr>
          <w:szCs w:val="22"/>
        </w:rPr>
        <w:t xml:space="preserve"> </w:t>
      </w:r>
      <w:ins w:id="141" w:author="Ye-Kui Wang" w:date="2017-10-05T15:36:00Z">
        <w:r w:rsidR="00F87B8F">
          <w:rPr>
            <w:szCs w:val="22"/>
          </w:rPr>
          <w:t xml:space="preserve">the </w:t>
        </w:r>
      </w:ins>
      <w:r w:rsidR="00B730D4">
        <w:rPr>
          <w:szCs w:val="22"/>
        </w:rPr>
        <w:t>constraints o</w:t>
      </w:r>
      <w:ins w:id="142" w:author="Ye-Kui Wang" w:date="2017-10-05T15:36:00Z">
        <w:r w:rsidR="00F87B8F">
          <w:rPr>
            <w:szCs w:val="22"/>
          </w:rPr>
          <w:t>n</w:t>
        </w:r>
      </w:ins>
      <w:del w:id="143" w:author="Ye-Kui Wang" w:date="2017-10-05T15:36:00Z">
        <w:r w:rsidR="00B730D4" w:rsidDel="00F87B8F">
          <w:rPr>
            <w:szCs w:val="22"/>
          </w:rPr>
          <w:delText>f</w:delText>
        </w:r>
      </w:del>
      <w:r w:rsidR="00B730D4">
        <w:rPr>
          <w:szCs w:val="22"/>
        </w:rPr>
        <w:t xml:space="preserve"> syntax element values (allowing overlapping packed regions is part of this).</w:t>
      </w:r>
    </w:p>
    <w:p w:rsidR="00E06B80" w:rsidDel="00E51A83" w:rsidRDefault="00E06B80" w:rsidP="00E51A83">
      <w:pPr>
        <w:pStyle w:val="ListParagraph"/>
        <w:numPr>
          <w:ilvl w:val="0"/>
          <w:numId w:val="17"/>
        </w:numPr>
        <w:contextualSpacing w:val="0"/>
        <w:jc w:val="both"/>
        <w:rPr>
          <w:del w:id="144" w:author="Ye-Kui Wang" w:date="2017-10-05T15:04:00Z"/>
          <w:szCs w:val="22"/>
        </w:rPr>
      </w:pPr>
      <w:del w:id="145" w:author="Ye-Kui Wang" w:date="2017-10-05T14:54:00Z">
        <w:r w:rsidRPr="004D20C7" w:rsidDel="00174B8C">
          <w:rPr>
            <w:szCs w:val="22"/>
          </w:rPr>
          <w:delText xml:space="preserve">Removal of </w:delText>
        </w:r>
      </w:del>
      <w:del w:id="146" w:author="Ye-Kui Wang" w:date="2017-10-05T15:00:00Z">
        <w:r w:rsidRPr="004D20C7" w:rsidDel="007712EE">
          <w:rPr>
            <w:szCs w:val="22"/>
          </w:rPr>
          <w:delText>the syntax and semantics of cmp_</w:delText>
        </w:r>
        <w:r w:rsidR="002E5888" w:rsidDel="007712EE">
          <w:rPr>
            <w:szCs w:val="22"/>
          </w:rPr>
          <w:delText>padding</w:delText>
        </w:r>
        <w:r w:rsidRPr="004D20C7" w:rsidDel="007712EE">
          <w:rPr>
            <w:szCs w:val="22"/>
          </w:rPr>
          <w:delText>_flag, cmp_</w:delText>
        </w:r>
        <w:r w:rsidR="002E5888" w:rsidDel="007712EE">
          <w:rPr>
            <w:szCs w:val="22"/>
          </w:rPr>
          <w:delText>padding_type</w:delText>
        </w:r>
        <w:r w:rsidRPr="004D20C7" w:rsidDel="007712EE">
          <w:rPr>
            <w:szCs w:val="22"/>
          </w:rPr>
          <w:delText xml:space="preserve">, </w:delText>
        </w:r>
        <w:r w:rsidR="002E5888" w:rsidRPr="002E5888" w:rsidDel="007712EE">
          <w:rPr>
            <w:szCs w:val="22"/>
          </w:rPr>
          <w:delText>cmp_reserved_zero_6bits</w:delText>
        </w:r>
        <w:r w:rsidR="002E5888" w:rsidDel="007712EE">
          <w:rPr>
            <w:szCs w:val="22"/>
          </w:rPr>
          <w:delText xml:space="preserve">, and </w:delText>
        </w:r>
        <w:r w:rsidR="002E5888" w:rsidRPr="002E5888" w:rsidDel="007712EE">
          <w:rPr>
            <w:szCs w:val="22"/>
          </w:rPr>
          <w:delText xml:space="preserve">cmp_padding_chroma_sample_range_minus </w:delText>
        </w:r>
      </w:del>
      <w:del w:id="147" w:author="Ye-Kui Wang" w:date="2017-10-05T14:54:00Z">
        <w:r w:rsidRPr="004D20C7" w:rsidDel="00924420">
          <w:rPr>
            <w:szCs w:val="22"/>
          </w:rPr>
          <w:delText>from</w:delText>
        </w:r>
      </w:del>
      <w:del w:id="148" w:author="Ye-Kui Wang" w:date="2017-10-05T15:00:00Z">
        <w:r w:rsidRPr="004D20C7" w:rsidDel="007712EE">
          <w:rPr>
            <w:szCs w:val="22"/>
          </w:rPr>
          <w:delText xml:space="preserve"> the CMP SEI message</w:delText>
        </w:r>
        <w:r w:rsidR="002E5888" w:rsidDel="007712EE">
          <w:rPr>
            <w:szCs w:val="22"/>
          </w:rPr>
          <w:delText>.</w:delText>
        </w:r>
      </w:del>
    </w:p>
    <w:p w:rsidR="00CA2E09" w:rsidRPr="004D20C7" w:rsidRDefault="00CA2E09" w:rsidP="00E51A83">
      <w:pPr>
        <w:pStyle w:val="ListParagraph"/>
        <w:numPr>
          <w:ilvl w:val="0"/>
          <w:numId w:val="17"/>
        </w:numPr>
        <w:contextualSpacing w:val="0"/>
        <w:jc w:val="both"/>
        <w:rPr>
          <w:szCs w:val="22"/>
        </w:rPr>
      </w:pPr>
      <w:r>
        <w:rPr>
          <w:szCs w:val="22"/>
        </w:rPr>
        <w:t>Some minor bug fixes related to the presence of the RWP SEI message.</w:t>
      </w:r>
    </w:p>
    <w:p w:rsidR="0054025E" w:rsidRPr="004D20C7" w:rsidRDefault="002E5888">
      <w:pPr>
        <w:jc w:val="both"/>
        <w:rPr>
          <w:szCs w:val="22"/>
        </w:rPr>
        <w:pPrChange w:id="149" w:author="Ye-Kui Wang" w:date="2017-10-05T14:55:00Z">
          <w:pPr/>
        </w:pPrChange>
      </w:pPr>
      <w:bookmarkStart w:id="150" w:name="_Ref494190410"/>
      <w:r>
        <w:rPr>
          <w:szCs w:val="22"/>
        </w:rPr>
        <w:t>C</w:t>
      </w:r>
      <w:r w:rsidR="0054025E" w:rsidRPr="004D20C7">
        <w:rPr>
          <w:szCs w:val="22"/>
        </w:rPr>
        <w:t>hanges relative to JCTVC-AB1005-v1</w:t>
      </w:r>
      <w:r w:rsidR="00C85028" w:rsidRPr="004D20C7">
        <w:rPr>
          <w:szCs w:val="22"/>
        </w:rPr>
        <w:t xml:space="preserve"> are marked</w:t>
      </w:r>
      <w:r w:rsidR="0054025E" w:rsidRPr="004D20C7">
        <w:rPr>
          <w:szCs w:val="22"/>
        </w:rPr>
        <w:t>.</w:t>
      </w:r>
      <w:ins w:id="151" w:author="Ye-Kui Wang" w:date="2017-10-05T15:05:00Z">
        <w:r w:rsidR="009211A2">
          <w:rPr>
            <w:szCs w:val="22"/>
          </w:rPr>
          <w:t xml:space="preserve"> </w:t>
        </w:r>
      </w:ins>
      <w:ins w:id="152" w:author="Ye-Kui Wang" w:date="2017-10-05T14:54:00Z">
        <w:r w:rsidR="00924420">
          <w:rPr>
            <w:lang w:val="en-CA"/>
          </w:rPr>
          <w:t xml:space="preserve">The corresponding text changes to the draft OMAF specification for alignment are provided in MPEG input document </w:t>
        </w:r>
      </w:ins>
      <w:ins w:id="153" w:author="Ye-Kui Wang" w:date="2017-10-05T16:57:00Z">
        <w:r w:rsidR="001173D0">
          <w:rPr>
            <w:lang w:val="en-CA"/>
          </w:rPr>
          <w:t>m41459</w:t>
        </w:r>
      </w:ins>
      <w:ins w:id="154" w:author="Ye-Kui Wang" w:date="2017-10-05T14:54:00Z">
        <w:r w:rsidR="00924420">
          <w:rPr>
            <w:lang w:val="en-CA"/>
          </w:rPr>
          <w:t>.</w:t>
        </w:r>
      </w:ins>
      <w:bookmarkStart w:id="155" w:name="_GoBack"/>
      <w:bookmarkEnd w:id="155"/>
    </w:p>
    <w:p w:rsidR="00BB4A84" w:rsidRPr="00136F0C" w:rsidRDefault="00BB4A84" w:rsidP="00BB4A84">
      <w:pPr>
        <w:pStyle w:val="Heading2"/>
        <w:tabs>
          <w:tab w:val="clear" w:pos="720"/>
          <w:tab w:val="clear" w:pos="1080"/>
          <w:tab w:val="clear" w:pos="1440"/>
        </w:tabs>
        <w:overflowPunct/>
        <w:autoSpaceDE/>
        <w:autoSpaceDN/>
        <w:adjustRightInd/>
        <w:ind w:left="576" w:hanging="576"/>
        <w:jc w:val="both"/>
        <w:textAlignment w:val="auto"/>
      </w:pPr>
      <w:r>
        <w:t xml:space="preserve">Changes to the CMP </w:t>
      </w:r>
      <w:r w:rsidRPr="00136F0C">
        <w:t xml:space="preserve">SEI message </w:t>
      </w:r>
      <w:r>
        <w:t xml:space="preserve">syntax and </w:t>
      </w:r>
      <w:r w:rsidRPr="00136F0C">
        <w:t>s</w:t>
      </w:r>
      <w:r>
        <w:t>emantics</w:t>
      </w:r>
    </w:p>
    <w:p w:rsidR="00BB4A84" w:rsidRPr="004C0079" w:rsidRDefault="00BB4A84" w:rsidP="00BB4A84">
      <w:pPr>
        <w:keepNext/>
        <w:rPr>
          <w:noProof/>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89"/>
        <w:gridCol w:w="1388"/>
      </w:tblGrid>
      <w:tr w:rsidR="00BB4A84" w:rsidRPr="00C9691B" w:rsidTr="00B51B72">
        <w:trPr>
          <w:cantSplit/>
          <w:jc w:val="center"/>
        </w:trPr>
        <w:tc>
          <w:tcPr>
            <w:tcW w:w="7689" w:type="dxa"/>
          </w:tcPr>
          <w:p w:rsidR="00BB4A84" w:rsidRPr="00C9691B" w:rsidRDefault="00BB4A84" w:rsidP="00B51B7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Pr>
                <w:rFonts w:eastAsia="Malgun Gothic"/>
                <w:sz w:val="20"/>
              </w:rPr>
              <w:t>cubemap_</w:t>
            </w:r>
            <w:r w:rsidRPr="00C9691B">
              <w:rPr>
                <w:rFonts w:eastAsia="Malgun Gothic"/>
                <w:sz w:val="20"/>
              </w:rPr>
              <w:t>projection( payloadSize ) {</w:t>
            </w:r>
          </w:p>
        </w:tc>
        <w:tc>
          <w:tcPr>
            <w:tcW w:w="1388" w:type="dxa"/>
          </w:tcPr>
          <w:p w:rsidR="00BB4A84" w:rsidRPr="00C9691B" w:rsidRDefault="00BB4A84" w:rsidP="00B51B7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BB4A84" w:rsidRPr="00C9691B" w:rsidTr="00B51B72">
        <w:trPr>
          <w:cantSplit/>
          <w:jc w:val="center"/>
        </w:trPr>
        <w:tc>
          <w:tcPr>
            <w:tcW w:w="7689" w:type="dxa"/>
          </w:tcPr>
          <w:p w:rsidR="00BB4A84" w:rsidRPr="00C9691B" w:rsidRDefault="00BB4A84" w:rsidP="00B51B7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sz w:val="20"/>
                <w:lang w:val="en-GB"/>
              </w:rPr>
              <w:tab/>
            </w:r>
            <w:r w:rsidRPr="007B3C65">
              <w:rPr>
                <w:b/>
                <w:bCs/>
                <w:sz w:val="20"/>
                <w:lang w:val="en-GB" w:eastAsia="zh-CN"/>
              </w:rPr>
              <w:t>cmp_cancel_flag</w:t>
            </w:r>
          </w:p>
        </w:tc>
        <w:tc>
          <w:tcPr>
            <w:tcW w:w="1388" w:type="dxa"/>
          </w:tcPr>
          <w:p w:rsidR="00BB4A84" w:rsidRPr="00C9691B" w:rsidRDefault="00BB4A84" w:rsidP="00B51B7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7B3C65">
              <w:rPr>
                <w:sz w:val="20"/>
                <w:lang w:val="en-GB"/>
              </w:rPr>
              <w:t>u(1)</w:t>
            </w:r>
          </w:p>
        </w:tc>
      </w:tr>
      <w:tr w:rsidR="00BB4A84" w:rsidRPr="00C9691B" w:rsidTr="00B51B72">
        <w:trPr>
          <w:cantSplit/>
          <w:jc w:val="center"/>
        </w:trPr>
        <w:tc>
          <w:tcPr>
            <w:tcW w:w="7689" w:type="dxa"/>
          </w:tcPr>
          <w:p w:rsidR="00BB4A84" w:rsidRPr="00C9691B" w:rsidRDefault="00BB4A84" w:rsidP="00B51B7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sz w:val="20"/>
                <w:lang w:val="en-GB"/>
              </w:rPr>
              <w:tab/>
            </w:r>
            <w:r w:rsidRPr="007B3C65">
              <w:rPr>
                <w:sz w:val="20"/>
                <w:lang w:val="en-GB"/>
              </w:rPr>
              <w:t>if(</w:t>
            </w:r>
            <w:r w:rsidRPr="007B3C65">
              <w:rPr>
                <w:rFonts w:eastAsia="Malgun Gothic"/>
                <w:sz w:val="20"/>
                <w:lang w:val="en-GB"/>
              </w:rPr>
              <w:t> </w:t>
            </w:r>
            <w:r w:rsidRPr="007B3C65">
              <w:rPr>
                <w:sz w:val="20"/>
                <w:lang w:val="en-GB"/>
              </w:rPr>
              <w:t>!cmp_cancel_flag</w:t>
            </w:r>
            <w:r w:rsidRPr="007B3C65">
              <w:rPr>
                <w:rFonts w:eastAsia="Malgun Gothic"/>
                <w:sz w:val="20"/>
                <w:lang w:val="en-GB"/>
              </w:rPr>
              <w:t> </w:t>
            </w:r>
            <w:r w:rsidRPr="007B3C65">
              <w:rPr>
                <w:sz w:val="20"/>
                <w:lang w:val="en-GB"/>
              </w:rPr>
              <w:t>) {</w:t>
            </w:r>
          </w:p>
        </w:tc>
        <w:tc>
          <w:tcPr>
            <w:tcW w:w="1388" w:type="dxa"/>
          </w:tcPr>
          <w:p w:rsidR="00BB4A84" w:rsidRPr="00C9691B" w:rsidRDefault="00BB4A84" w:rsidP="00B51B7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BB4A84" w:rsidRPr="00C9691B" w:rsidTr="00B51B72">
        <w:trPr>
          <w:cantSplit/>
          <w:jc w:val="center"/>
        </w:trPr>
        <w:tc>
          <w:tcPr>
            <w:tcW w:w="7689" w:type="dxa"/>
          </w:tcPr>
          <w:p w:rsidR="00BB4A84" w:rsidRPr="00C9691B" w:rsidRDefault="00BB4A84" w:rsidP="00B51B7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sidRPr="007B3C65">
              <w:rPr>
                <w:rFonts w:eastAsia="Malgun Gothic"/>
                <w:b/>
                <w:sz w:val="20"/>
                <w:lang w:val="en-GB"/>
              </w:rPr>
              <w:tab/>
            </w:r>
            <w:r w:rsidRPr="007B3C65">
              <w:rPr>
                <w:b/>
                <w:sz w:val="20"/>
                <w:lang w:val="en-GB"/>
              </w:rPr>
              <w:t>cmp_persistence_flag</w:t>
            </w:r>
          </w:p>
        </w:tc>
        <w:tc>
          <w:tcPr>
            <w:tcW w:w="1388" w:type="dxa"/>
          </w:tcPr>
          <w:p w:rsidR="00BB4A84" w:rsidRPr="00C9691B" w:rsidRDefault="00BB4A84" w:rsidP="00B51B7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7B3C65">
              <w:rPr>
                <w:sz w:val="20"/>
                <w:lang w:val="en-GB"/>
              </w:rPr>
              <w:t>u(1)</w:t>
            </w:r>
          </w:p>
        </w:tc>
      </w:tr>
      <w:tr w:rsidR="00BB4A84" w:rsidRPr="00C9691B" w:rsidTr="00B51B72">
        <w:trPr>
          <w:cantSplit/>
          <w:jc w:val="center"/>
        </w:trPr>
        <w:tc>
          <w:tcPr>
            <w:tcW w:w="7689" w:type="dxa"/>
          </w:tcPr>
          <w:p w:rsidR="00BB4A84" w:rsidRPr="00C9691B" w:rsidRDefault="00BB4A84" w:rsidP="00B51B7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sidRPr="007B3C65">
              <w:rPr>
                <w:rFonts w:eastAsia="Malgun Gothic"/>
                <w:b/>
                <w:sz w:val="20"/>
                <w:lang w:val="en-GB"/>
              </w:rPr>
              <w:tab/>
            </w:r>
            <w:r w:rsidRPr="007B3C65">
              <w:rPr>
                <w:b/>
                <w:sz w:val="20"/>
                <w:lang w:val="en-GB"/>
              </w:rPr>
              <w:t>cmp_rotation_flag</w:t>
            </w:r>
          </w:p>
        </w:tc>
        <w:tc>
          <w:tcPr>
            <w:tcW w:w="1388" w:type="dxa"/>
          </w:tcPr>
          <w:p w:rsidR="00BB4A84" w:rsidRPr="00C9691B" w:rsidRDefault="00BB4A84" w:rsidP="00B51B7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7B3C65">
              <w:rPr>
                <w:sz w:val="20"/>
                <w:lang w:val="en-GB"/>
              </w:rPr>
              <w:t>u(1)</w:t>
            </w:r>
          </w:p>
        </w:tc>
      </w:tr>
      <w:tr w:rsidR="00BB4A84" w:rsidRPr="00C9691B" w:rsidTr="00B51B72">
        <w:trPr>
          <w:cantSplit/>
          <w:jc w:val="center"/>
        </w:trPr>
        <w:tc>
          <w:tcPr>
            <w:tcW w:w="7689" w:type="dxa"/>
          </w:tcPr>
          <w:p w:rsidR="00BB4A84" w:rsidRPr="00C9691B" w:rsidRDefault="00BB4A84" w:rsidP="00B51B7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sidRPr="007B3C65">
              <w:rPr>
                <w:rFonts w:eastAsia="Malgun Gothic"/>
                <w:b/>
                <w:sz w:val="20"/>
                <w:lang w:val="en-GB"/>
              </w:rPr>
              <w:tab/>
            </w:r>
            <w:r w:rsidRPr="007B3C65">
              <w:rPr>
                <w:b/>
                <w:sz w:val="20"/>
                <w:lang w:val="en-GB"/>
              </w:rPr>
              <w:t>cmp_padding_flag</w:t>
            </w:r>
          </w:p>
        </w:tc>
        <w:tc>
          <w:tcPr>
            <w:tcW w:w="1388" w:type="dxa"/>
          </w:tcPr>
          <w:p w:rsidR="00BB4A84" w:rsidRPr="00C9691B" w:rsidRDefault="00BB4A84" w:rsidP="00B51B7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7B3C65">
              <w:rPr>
                <w:sz w:val="20"/>
                <w:lang w:val="en-GB"/>
              </w:rPr>
              <w:t>u(1)</w:t>
            </w:r>
          </w:p>
        </w:tc>
      </w:tr>
      <w:tr w:rsidR="00BB4A84" w:rsidRPr="00C9691B" w:rsidTr="00B51B72">
        <w:trPr>
          <w:cantSplit/>
          <w:jc w:val="center"/>
        </w:trPr>
        <w:tc>
          <w:tcPr>
            <w:tcW w:w="7689" w:type="dxa"/>
          </w:tcPr>
          <w:p w:rsidR="00BB4A84" w:rsidRPr="00C9691B" w:rsidRDefault="00BB4A84" w:rsidP="00B51B7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sidRPr="007B3C65">
              <w:rPr>
                <w:rFonts w:eastAsia="Malgun Gothic"/>
                <w:b/>
                <w:sz w:val="20"/>
                <w:lang w:val="en-GB"/>
              </w:rPr>
              <w:tab/>
            </w:r>
            <w:r w:rsidRPr="007B3C65">
              <w:rPr>
                <w:b/>
                <w:sz w:val="20"/>
                <w:lang w:val="en-GB"/>
              </w:rPr>
              <w:t>cmp_reserved_zero_4bits</w:t>
            </w:r>
          </w:p>
        </w:tc>
        <w:tc>
          <w:tcPr>
            <w:tcW w:w="1388" w:type="dxa"/>
          </w:tcPr>
          <w:p w:rsidR="00BB4A84" w:rsidRPr="00C9691B" w:rsidRDefault="00BB4A84" w:rsidP="00B51B7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7B3C65">
              <w:rPr>
                <w:sz w:val="20"/>
                <w:lang w:val="en-GB"/>
              </w:rPr>
              <w:t>u(</w:t>
            </w:r>
            <w:r>
              <w:rPr>
                <w:sz w:val="20"/>
                <w:lang w:val="en-GB"/>
              </w:rPr>
              <w:t>4</w:t>
            </w:r>
            <w:r w:rsidRPr="007B3C65">
              <w:rPr>
                <w:sz w:val="20"/>
                <w:lang w:val="en-GB"/>
              </w:rPr>
              <w:t>)</w:t>
            </w:r>
          </w:p>
        </w:tc>
      </w:tr>
      <w:tr w:rsidR="00BB4A84" w:rsidRPr="00C9691B" w:rsidTr="00B51B72">
        <w:trPr>
          <w:cantSplit/>
          <w:jc w:val="center"/>
        </w:trPr>
        <w:tc>
          <w:tcPr>
            <w:tcW w:w="7689" w:type="dxa"/>
          </w:tcPr>
          <w:p w:rsidR="00BB4A84" w:rsidRPr="00C9691B" w:rsidRDefault="00BB4A84" w:rsidP="00B51B7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sz w:val="20"/>
                <w:lang w:val="en-GB"/>
              </w:rPr>
              <w:tab/>
            </w:r>
            <w:r w:rsidRPr="007B3C65">
              <w:rPr>
                <w:rFonts w:eastAsia="Malgun Gothic"/>
                <w:sz w:val="20"/>
                <w:lang w:val="en-GB"/>
              </w:rPr>
              <w:tab/>
            </w:r>
            <w:r w:rsidRPr="007B3C65">
              <w:rPr>
                <w:sz w:val="20"/>
                <w:lang w:val="en-GB"/>
              </w:rPr>
              <w:t>if(</w:t>
            </w:r>
            <w:r w:rsidRPr="007B3C65">
              <w:rPr>
                <w:rFonts w:eastAsia="Malgun Gothic"/>
                <w:sz w:val="20"/>
                <w:lang w:val="en-GB"/>
              </w:rPr>
              <w:t> </w:t>
            </w:r>
            <w:r w:rsidRPr="007B3C65">
              <w:rPr>
                <w:sz w:val="20"/>
                <w:lang w:val="en-GB"/>
              </w:rPr>
              <w:t>cmp_padding_flag</w:t>
            </w:r>
            <w:r>
              <w:rPr>
                <w:sz w:val="20"/>
                <w:lang w:val="en-GB"/>
              </w:rPr>
              <w:t>  </w:t>
            </w:r>
            <w:r w:rsidRPr="007B3C65">
              <w:rPr>
                <w:sz w:val="20"/>
                <w:lang w:val="en-GB"/>
              </w:rPr>
              <w:t>=</w:t>
            </w:r>
            <w:r w:rsidRPr="007B3C65">
              <w:rPr>
                <w:rFonts w:eastAsia="Malgun Gothic"/>
                <w:sz w:val="20"/>
                <w:lang w:val="en-GB"/>
              </w:rPr>
              <w:t> </w:t>
            </w:r>
            <w:r w:rsidRPr="007B3C65">
              <w:rPr>
                <w:sz w:val="20"/>
                <w:lang w:val="en-GB"/>
              </w:rPr>
              <w:t>=</w:t>
            </w:r>
            <w:r>
              <w:rPr>
                <w:sz w:val="20"/>
                <w:lang w:val="en-GB"/>
              </w:rPr>
              <w:t>  </w:t>
            </w:r>
            <w:r w:rsidRPr="007B3C65">
              <w:rPr>
                <w:sz w:val="20"/>
                <w:lang w:val="en-GB"/>
              </w:rPr>
              <w:t>1</w:t>
            </w:r>
            <w:r w:rsidRPr="007B3C65">
              <w:rPr>
                <w:rFonts w:eastAsia="Malgun Gothic"/>
                <w:sz w:val="20"/>
                <w:lang w:val="en-GB"/>
              </w:rPr>
              <w:t> </w:t>
            </w:r>
            <w:r w:rsidRPr="007B3C65">
              <w:rPr>
                <w:sz w:val="20"/>
                <w:lang w:val="en-GB"/>
              </w:rPr>
              <w:t>) {</w:t>
            </w:r>
          </w:p>
        </w:tc>
        <w:tc>
          <w:tcPr>
            <w:tcW w:w="1388" w:type="dxa"/>
          </w:tcPr>
          <w:p w:rsidR="00BB4A84" w:rsidRPr="00C9691B" w:rsidRDefault="00BB4A84" w:rsidP="00B51B7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BB4A84" w:rsidRPr="00C9691B" w:rsidTr="00B51B72">
        <w:trPr>
          <w:cantSplit/>
          <w:jc w:val="center"/>
        </w:trPr>
        <w:tc>
          <w:tcPr>
            <w:tcW w:w="7689" w:type="dxa"/>
          </w:tcPr>
          <w:p w:rsidR="00BB4A84" w:rsidRPr="00C9691B" w:rsidRDefault="00BB4A84" w:rsidP="00B51B7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sidRPr="007B3C65">
              <w:rPr>
                <w:rFonts w:eastAsia="Malgun Gothic"/>
                <w:b/>
                <w:sz w:val="20"/>
                <w:lang w:val="en-GB"/>
              </w:rPr>
              <w:tab/>
            </w:r>
            <w:r w:rsidRPr="007B3C65">
              <w:rPr>
                <w:rFonts w:eastAsia="Malgun Gothic"/>
                <w:b/>
                <w:sz w:val="20"/>
                <w:lang w:val="en-GB"/>
              </w:rPr>
              <w:tab/>
            </w:r>
            <w:r w:rsidRPr="007B3C65">
              <w:rPr>
                <w:b/>
                <w:sz w:val="20"/>
                <w:lang w:val="en-GB"/>
              </w:rPr>
              <w:t>cmp_padding_</w:t>
            </w:r>
            <w:ins w:id="156" w:author="Ye-Kui Wang" w:date="2017-10-05T15:10:00Z">
              <w:r w:rsidR="00E61577">
                <w:rPr>
                  <w:b/>
                  <w:sz w:val="20"/>
                  <w:lang w:val="en-GB"/>
                </w:rPr>
                <w:t>size</w:t>
              </w:r>
            </w:ins>
            <w:del w:id="157" w:author="Ye-Kui Wang" w:date="2017-10-05T15:10:00Z">
              <w:r w:rsidRPr="007B3C65" w:rsidDel="00E61577">
                <w:rPr>
                  <w:b/>
                  <w:sz w:val="20"/>
                  <w:lang w:val="en-GB"/>
                </w:rPr>
                <w:delText>type</w:delText>
              </w:r>
            </w:del>
            <w:ins w:id="158" w:author="Ye-Kui Wang" w:date="2017-10-05T15:10:00Z">
              <w:r w:rsidR="00E61577">
                <w:rPr>
                  <w:b/>
                  <w:sz w:val="20"/>
                  <w:lang w:val="en-GB"/>
                </w:rPr>
                <w:t>_idc</w:t>
              </w:r>
            </w:ins>
          </w:p>
        </w:tc>
        <w:tc>
          <w:tcPr>
            <w:tcW w:w="1388" w:type="dxa"/>
          </w:tcPr>
          <w:p w:rsidR="00BB4A84" w:rsidRPr="00C9691B" w:rsidRDefault="00BB4A84" w:rsidP="00B51B7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bCs/>
                <w:sz w:val="20"/>
              </w:rPr>
              <w:t>u(</w:t>
            </w:r>
            <w:ins w:id="159" w:author="Ye-Kui Wang" w:date="2017-10-05T15:10:00Z">
              <w:r w:rsidR="00E61577">
                <w:rPr>
                  <w:rFonts w:eastAsia="Malgun Gothic"/>
                  <w:bCs/>
                  <w:sz w:val="20"/>
                </w:rPr>
                <w:t>3</w:t>
              </w:r>
            </w:ins>
            <w:del w:id="160" w:author="Ye-Kui Wang" w:date="2017-10-05T15:10:00Z">
              <w:r w:rsidDel="00E61577">
                <w:rPr>
                  <w:rFonts w:eastAsia="Malgun Gothic"/>
                  <w:bCs/>
                  <w:sz w:val="20"/>
                </w:rPr>
                <w:delText>2</w:delText>
              </w:r>
            </w:del>
            <w:r>
              <w:rPr>
                <w:rFonts w:eastAsia="Malgun Gothic"/>
                <w:bCs/>
                <w:sz w:val="20"/>
              </w:rPr>
              <w:t>)</w:t>
            </w:r>
          </w:p>
        </w:tc>
      </w:tr>
      <w:tr w:rsidR="00BB4A84" w:rsidRPr="00C9691B" w:rsidTr="00B51B72">
        <w:trPr>
          <w:cantSplit/>
          <w:jc w:val="center"/>
        </w:trPr>
        <w:tc>
          <w:tcPr>
            <w:tcW w:w="7689" w:type="dxa"/>
          </w:tcPr>
          <w:p w:rsidR="00BB4A84" w:rsidRPr="00C9691B" w:rsidRDefault="00BB4A84" w:rsidP="00B51B7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Pr>
                <w:rFonts w:eastAsia="Malgun Gothic"/>
                <w:b/>
                <w:sz w:val="20"/>
                <w:lang w:val="en-GB"/>
              </w:rPr>
              <w:tab/>
            </w:r>
            <w:r w:rsidRPr="007B3C65">
              <w:rPr>
                <w:rFonts w:eastAsia="Malgun Gothic"/>
                <w:b/>
                <w:sz w:val="20"/>
                <w:lang w:val="en-GB"/>
              </w:rPr>
              <w:tab/>
            </w:r>
            <w:r w:rsidRPr="007B3C65">
              <w:rPr>
                <w:b/>
                <w:sz w:val="20"/>
                <w:lang w:val="en-GB"/>
              </w:rPr>
              <w:t>cmp_reserved_zero_</w:t>
            </w:r>
            <w:ins w:id="161" w:author="Ye-Kui Wang" w:date="2017-10-05T15:11:00Z">
              <w:r w:rsidR="00E61577">
                <w:rPr>
                  <w:b/>
                  <w:sz w:val="20"/>
                  <w:lang w:val="en-GB"/>
                </w:rPr>
                <w:t>5</w:t>
              </w:r>
            </w:ins>
            <w:del w:id="162" w:author="Ye-Kui Wang" w:date="2017-10-05T15:11:00Z">
              <w:r w:rsidDel="00E61577">
                <w:rPr>
                  <w:b/>
                  <w:sz w:val="20"/>
                  <w:lang w:val="en-GB"/>
                </w:rPr>
                <w:delText>6</w:delText>
              </w:r>
            </w:del>
            <w:r w:rsidRPr="007B3C65">
              <w:rPr>
                <w:b/>
                <w:sz w:val="20"/>
                <w:lang w:val="en-GB"/>
              </w:rPr>
              <w:t>bits</w:t>
            </w:r>
          </w:p>
        </w:tc>
        <w:tc>
          <w:tcPr>
            <w:tcW w:w="1388" w:type="dxa"/>
          </w:tcPr>
          <w:p w:rsidR="00BB4A84" w:rsidRPr="00C9691B" w:rsidRDefault="00BB4A84" w:rsidP="00B51B7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7B3C65">
              <w:rPr>
                <w:sz w:val="20"/>
                <w:lang w:val="en-GB"/>
              </w:rPr>
              <w:t>u(</w:t>
            </w:r>
            <w:ins w:id="163" w:author="Ye-Kui Wang" w:date="2017-10-05T15:11:00Z">
              <w:r w:rsidR="00E61577">
                <w:rPr>
                  <w:sz w:val="20"/>
                  <w:lang w:val="en-GB"/>
                </w:rPr>
                <w:t>5</w:t>
              </w:r>
            </w:ins>
            <w:del w:id="164" w:author="Ye-Kui Wang" w:date="2017-10-05T15:11:00Z">
              <w:r w:rsidDel="00E61577">
                <w:rPr>
                  <w:sz w:val="20"/>
                  <w:lang w:val="en-GB"/>
                </w:rPr>
                <w:delText>6</w:delText>
              </w:r>
            </w:del>
            <w:r w:rsidRPr="007B3C65">
              <w:rPr>
                <w:sz w:val="20"/>
                <w:lang w:val="en-GB"/>
              </w:rPr>
              <w:t>)</w:t>
            </w:r>
          </w:p>
        </w:tc>
      </w:tr>
      <w:tr w:rsidR="00BB4A84" w:rsidRPr="00C9691B" w:rsidDel="00E61577" w:rsidTr="00B51B72">
        <w:trPr>
          <w:cantSplit/>
          <w:jc w:val="center"/>
          <w:del w:id="165" w:author="Ye-Kui Wang" w:date="2017-10-05T15:11:00Z"/>
        </w:trPr>
        <w:tc>
          <w:tcPr>
            <w:tcW w:w="7689" w:type="dxa"/>
          </w:tcPr>
          <w:p w:rsidR="00BB4A84" w:rsidRPr="00C9691B" w:rsidDel="00E61577" w:rsidRDefault="00BB4A84" w:rsidP="00B51B72">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66" w:author="Ye-Kui Wang" w:date="2017-10-05T15:11:00Z"/>
                <w:rFonts w:eastAsia="Malgun Gothic"/>
                <w:sz w:val="20"/>
              </w:rPr>
            </w:pPr>
            <w:del w:id="167" w:author="Ye-Kui Wang" w:date="2017-10-05T15:11:00Z">
              <w:r w:rsidRPr="007B3C65" w:rsidDel="00E61577">
                <w:rPr>
                  <w:rFonts w:eastAsia="Malgun Gothic"/>
                  <w:b/>
                  <w:sz w:val="20"/>
                  <w:lang w:val="en-GB"/>
                </w:rPr>
                <w:tab/>
              </w:r>
              <w:r w:rsidRPr="007B3C65" w:rsidDel="00E61577">
                <w:rPr>
                  <w:rFonts w:eastAsia="Malgun Gothic"/>
                  <w:b/>
                  <w:sz w:val="20"/>
                  <w:lang w:val="en-GB"/>
                </w:rPr>
                <w:tab/>
              </w:r>
              <w:r w:rsidRPr="007B3C65" w:rsidDel="00E61577">
                <w:rPr>
                  <w:rFonts w:eastAsia="Malgun Gothic"/>
                  <w:b/>
                  <w:sz w:val="20"/>
                  <w:lang w:val="en-GB"/>
                </w:rPr>
                <w:tab/>
              </w:r>
              <w:r w:rsidRPr="007B3C65" w:rsidDel="00E61577">
                <w:rPr>
                  <w:b/>
                  <w:sz w:val="20"/>
                  <w:lang w:val="en-GB"/>
                </w:rPr>
                <w:delText>cmp_padding_</w:delText>
              </w:r>
              <w:r w:rsidDel="00E61577">
                <w:rPr>
                  <w:b/>
                  <w:sz w:val="20"/>
                  <w:lang w:val="en-GB"/>
                </w:rPr>
                <w:delText>chroma_</w:delText>
              </w:r>
              <w:r w:rsidRPr="007B3C65" w:rsidDel="00E61577">
                <w:rPr>
                  <w:b/>
                  <w:sz w:val="20"/>
                  <w:lang w:val="en-GB"/>
                </w:rPr>
                <w:delText>sample_range_minus1</w:delText>
              </w:r>
            </w:del>
          </w:p>
        </w:tc>
        <w:tc>
          <w:tcPr>
            <w:tcW w:w="1388" w:type="dxa"/>
          </w:tcPr>
          <w:p w:rsidR="00BB4A84" w:rsidRPr="00C9691B" w:rsidDel="00E61577" w:rsidRDefault="00BB4A84" w:rsidP="00B51B72">
            <w:pPr>
              <w:keepNext/>
              <w:keepLines/>
              <w:tabs>
                <w:tab w:val="clear" w:pos="360"/>
                <w:tab w:val="clear" w:pos="720"/>
                <w:tab w:val="clear" w:pos="1080"/>
                <w:tab w:val="clear" w:pos="1440"/>
              </w:tabs>
              <w:overflowPunct/>
              <w:autoSpaceDE/>
              <w:autoSpaceDN/>
              <w:adjustRightInd/>
              <w:spacing w:before="20" w:after="40"/>
              <w:jc w:val="center"/>
              <w:textAlignment w:val="auto"/>
              <w:rPr>
                <w:del w:id="168" w:author="Ye-Kui Wang" w:date="2017-10-05T15:11:00Z"/>
                <w:rFonts w:eastAsia="Malgun Gothic"/>
                <w:bCs/>
                <w:sz w:val="20"/>
              </w:rPr>
            </w:pPr>
            <w:del w:id="169" w:author="Ye-Kui Wang" w:date="2017-10-05T15:11:00Z">
              <w:r w:rsidRPr="007B3C65" w:rsidDel="00E61577">
                <w:rPr>
                  <w:sz w:val="20"/>
                  <w:lang w:val="en-GB"/>
                </w:rPr>
                <w:delText>u(8)</w:delText>
              </w:r>
            </w:del>
          </w:p>
        </w:tc>
      </w:tr>
      <w:tr w:rsidR="00BB4A84" w:rsidRPr="00C9691B" w:rsidTr="00B51B72">
        <w:trPr>
          <w:cantSplit/>
          <w:jc w:val="center"/>
        </w:trPr>
        <w:tc>
          <w:tcPr>
            <w:tcW w:w="7689" w:type="dxa"/>
          </w:tcPr>
          <w:p w:rsidR="00BB4A84" w:rsidRPr="00C9691B" w:rsidRDefault="00BB4A84" w:rsidP="00B51B7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sz w:val="20"/>
                <w:lang w:val="en-GB"/>
              </w:rPr>
              <w:tab/>
            </w:r>
            <w:r w:rsidRPr="007B3C65">
              <w:rPr>
                <w:rFonts w:eastAsia="Malgun Gothic"/>
                <w:sz w:val="20"/>
                <w:lang w:val="en-GB"/>
              </w:rPr>
              <w:tab/>
            </w:r>
            <w:r w:rsidRPr="007B3C65">
              <w:rPr>
                <w:sz w:val="20"/>
                <w:lang w:val="en-GB"/>
              </w:rPr>
              <w:t>}</w:t>
            </w:r>
          </w:p>
        </w:tc>
        <w:tc>
          <w:tcPr>
            <w:tcW w:w="1388" w:type="dxa"/>
          </w:tcPr>
          <w:p w:rsidR="00BB4A84" w:rsidRPr="00C9691B" w:rsidRDefault="00BB4A84" w:rsidP="00B51B7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BB4A84" w:rsidRPr="00C9691B" w:rsidTr="00B51B72">
        <w:trPr>
          <w:cantSplit/>
          <w:jc w:val="center"/>
        </w:trPr>
        <w:tc>
          <w:tcPr>
            <w:tcW w:w="7689" w:type="dxa"/>
          </w:tcPr>
          <w:p w:rsidR="00BB4A84" w:rsidRPr="00C9691B" w:rsidRDefault="00BB4A84" w:rsidP="00B51B7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sz w:val="20"/>
                <w:lang w:val="en-GB"/>
              </w:rPr>
              <w:tab/>
            </w:r>
            <w:r w:rsidRPr="007B3C65">
              <w:rPr>
                <w:rFonts w:eastAsia="Malgun Gothic"/>
                <w:sz w:val="20"/>
                <w:lang w:val="en-GB"/>
              </w:rPr>
              <w:tab/>
            </w:r>
            <w:r w:rsidRPr="007B3C65">
              <w:rPr>
                <w:sz w:val="20"/>
                <w:lang w:val="en-GB"/>
              </w:rPr>
              <w:t>if(</w:t>
            </w:r>
            <w:r w:rsidRPr="007B3C65">
              <w:rPr>
                <w:rFonts w:eastAsia="Malgun Gothic"/>
                <w:sz w:val="20"/>
                <w:lang w:val="en-GB"/>
              </w:rPr>
              <w:t> </w:t>
            </w:r>
            <w:r w:rsidRPr="007B3C65">
              <w:rPr>
                <w:sz w:val="20"/>
                <w:lang w:val="en-GB"/>
              </w:rPr>
              <w:t>cmp_rotation_flag</w:t>
            </w:r>
            <w:r>
              <w:rPr>
                <w:sz w:val="20"/>
                <w:lang w:val="en-GB"/>
              </w:rPr>
              <w:t>  </w:t>
            </w:r>
            <w:r w:rsidRPr="007B3C65">
              <w:rPr>
                <w:sz w:val="20"/>
                <w:lang w:val="en-GB"/>
              </w:rPr>
              <w:t>=</w:t>
            </w:r>
            <w:r w:rsidRPr="007B3C65">
              <w:rPr>
                <w:rFonts w:eastAsia="Malgun Gothic"/>
                <w:sz w:val="20"/>
                <w:lang w:val="en-GB"/>
              </w:rPr>
              <w:t> </w:t>
            </w:r>
            <w:r w:rsidRPr="007B3C65">
              <w:rPr>
                <w:sz w:val="20"/>
                <w:lang w:val="en-GB"/>
              </w:rPr>
              <w:t>=</w:t>
            </w:r>
            <w:r>
              <w:rPr>
                <w:sz w:val="20"/>
                <w:lang w:val="en-GB"/>
              </w:rPr>
              <w:t>  </w:t>
            </w:r>
            <w:r w:rsidRPr="007B3C65">
              <w:rPr>
                <w:sz w:val="20"/>
                <w:lang w:val="en-GB"/>
              </w:rPr>
              <w:t>1</w:t>
            </w:r>
            <w:r w:rsidRPr="007B3C65">
              <w:rPr>
                <w:rFonts w:eastAsia="Malgun Gothic"/>
                <w:sz w:val="20"/>
                <w:lang w:val="en-GB"/>
              </w:rPr>
              <w:t> </w:t>
            </w:r>
            <w:r w:rsidRPr="007B3C65">
              <w:rPr>
                <w:sz w:val="20"/>
                <w:lang w:val="en-GB"/>
              </w:rPr>
              <w:t>) {</w:t>
            </w:r>
          </w:p>
        </w:tc>
        <w:tc>
          <w:tcPr>
            <w:tcW w:w="1388" w:type="dxa"/>
          </w:tcPr>
          <w:p w:rsidR="00BB4A84" w:rsidRPr="00C9691B" w:rsidRDefault="00BB4A84" w:rsidP="00B51B7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BB4A84" w:rsidRPr="00C9691B" w:rsidTr="00B51B72">
        <w:trPr>
          <w:cantSplit/>
          <w:jc w:val="center"/>
        </w:trPr>
        <w:tc>
          <w:tcPr>
            <w:tcW w:w="7689" w:type="dxa"/>
          </w:tcPr>
          <w:p w:rsidR="00BB4A84" w:rsidRPr="00C9691B" w:rsidRDefault="00BB4A84" w:rsidP="00B51B7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sidRPr="007B3C65">
              <w:rPr>
                <w:rFonts w:eastAsia="Malgun Gothic"/>
                <w:b/>
                <w:sz w:val="20"/>
                <w:lang w:val="en-GB"/>
              </w:rPr>
              <w:tab/>
            </w:r>
            <w:r w:rsidRPr="007B3C65">
              <w:rPr>
                <w:rFonts w:eastAsia="Malgun Gothic"/>
                <w:b/>
                <w:sz w:val="20"/>
                <w:lang w:val="en-GB"/>
              </w:rPr>
              <w:tab/>
            </w:r>
            <w:r w:rsidRPr="007B3C65">
              <w:rPr>
                <w:b/>
                <w:sz w:val="20"/>
                <w:lang w:val="en-GB"/>
              </w:rPr>
              <w:t>cmp_yaw_rotation</w:t>
            </w:r>
          </w:p>
        </w:tc>
        <w:tc>
          <w:tcPr>
            <w:tcW w:w="1388" w:type="dxa"/>
          </w:tcPr>
          <w:p w:rsidR="00BB4A84" w:rsidRPr="00C9691B" w:rsidRDefault="00BB4A84" w:rsidP="00B51B7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7B3C65">
              <w:rPr>
                <w:sz w:val="20"/>
                <w:lang w:val="en-GB"/>
              </w:rPr>
              <w:t>i(32)</w:t>
            </w:r>
          </w:p>
        </w:tc>
      </w:tr>
      <w:tr w:rsidR="00BB4A84" w:rsidRPr="00C9691B" w:rsidTr="00B51B72">
        <w:trPr>
          <w:cantSplit/>
          <w:jc w:val="center"/>
        </w:trPr>
        <w:tc>
          <w:tcPr>
            <w:tcW w:w="7689" w:type="dxa"/>
          </w:tcPr>
          <w:p w:rsidR="00BB4A84" w:rsidRPr="00C9691B" w:rsidRDefault="00BB4A84" w:rsidP="00B51B7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lang w:eastAsia="zh-CN"/>
              </w:rPr>
            </w:pPr>
            <w:r w:rsidRPr="007B3C65">
              <w:rPr>
                <w:rFonts w:eastAsia="Malgun Gothic"/>
                <w:b/>
                <w:sz w:val="20"/>
                <w:lang w:val="en-GB"/>
              </w:rPr>
              <w:tab/>
            </w:r>
            <w:r w:rsidRPr="007B3C65">
              <w:rPr>
                <w:rFonts w:eastAsia="Malgun Gothic"/>
                <w:b/>
                <w:sz w:val="20"/>
                <w:lang w:val="en-GB"/>
              </w:rPr>
              <w:tab/>
            </w:r>
            <w:r w:rsidRPr="007B3C65">
              <w:rPr>
                <w:rFonts w:eastAsia="Malgun Gothic"/>
                <w:b/>
                <w:sz w:val="20"/>
                <w:lang w:val="en-GB"/>
              </w:rPr>
              <w:tab/>
            </w:r>
            <w:r w:rsidRPr="007B3C65">
              <w:rPr>
                <w:b/>
                <w:sz w:val="20"/>
                <w:lang w:val="en-GB"/>
              </w:rPr>
              <w:t>cmp_pitch_rotation</w:t>
            </w:r>
          </w:p>
        </w:tc>
        <w:tc>
          <w:tcPr>
            <w:tcW w:w="1388" w:type="dxa"/>
          </w:tcPr>
          <w:p w:rsidR="00BB4A84" w:rsidRPr="00C9691B" w:rsidRDefault="00BB4A84" w:rsidP="00B51B7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7B3C65">
              <w:rPr>
                <w:sz w:val="20"/>
                <w:lang w:val="en-GB"/>
              </w:rPr>
              <w:t>i(32)</w:t>
            </w:r>
          </w:p>
        </w:tc>
      </w:tr>
      <w:tr w:rsidR="00BB4A84" w:rsidRPr="00C9691B" w:rsidTr="00B51B72">
        <w:trPr>
          <w:cantSplit/>
          <w:jc w:val="center"/>
        </w:trPr>
        <w:tc>
          <w:tcPr>
            <w:tcW w:w="7689" w:type="dxa"/>
          </w:tcPr>
          <w:p w:rsidR="00BB4A84" w:rsidRPr="00C9691B" w:rsidRDefault="00BB4A84" w:rsidP="00B51B72">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rPr>
            </w:pPr>
            <w:r w:rsidRPr="007B3C65">
              <w:rPr>
                <w:rFonts w:eastAsia="Malgun Gothic"/>
                <w:b/>
                <w:sz w:val="20"/>
                <w:lang w:val="en-GB"/>
              </w:rPr>
              <w:tab/>
            </w:r>
            <w:r w:rsidRPr="007B3C65">
              <w:rPr>
                <w:rFonts w:eastAsia="Malgun Gothic"/>
                <w:b/>
                <w:sz w:val="20"/>
                <w:lang w:val="en-GB"/>
              </w:rPr>
              <w:tab/>
            </w:r>
            <w:r w:rsidRPr="007B3C65">
              <w:rPr>
                <w:rFonts w:eastAsia="Malgun Gothic"/>
                <w:b/>
                <w:sz w:val="20"/>
                <w:lang w:val="en-GB"/>
              </w:rPr>
              <w:tab/>
            </w:r>
            <w:r w:rsidRPr="007B3C65">
              <w:rPr>
                <w:b/>
                <w:sz w:val="20"/>
                <w:lang w:val="en-GB"/>
              </w:rPr>
              <w:t>cmp_roll_rotation</w:t>
            </w:r>
          </w:p>
        </w:tc>
        <w:tc>
          <w:tcPr>
            <w:tcW w:w="1388" w:type="dxa"/>
          </w:tcPr>
          <w:p w:rsidR="00BB4A84" w:rsidRPr="00C9691B" w:rsidRDefault="00BB4A84" w:rsidP="00B51B7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7B3C65">
              <w:rPr>
                <w:sz w:val="20"/>
                <w:lang w:val="en-GB"/>
              </w:rPr>
              <w:t>i(32)</w:t>
            </w:r>
          </w:p>
        </w:tc>
      </w:tr>
      <w:tr w:rsidR="00BB4A84" w:rsidRPr="00C9691B" w:rsidTr="00B51B72">
        <w:trPr>
          <w:cantSplit/>
          <w:jc w:val="center"/>
        </w:trPr>
        <w:tc>
          <w:tcPr>
            <w:tcW w:w="7689" w:type="dxa"/>
          </w:tcPr>
          <w:p w:rsidR="00BB4A84" w:rsidRPr="00C9691B" w:rsidRDefault="00BB4A84" w:rsidP="00B51B7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color w:val="000000"/>
                <w:sz w:val="20"/>
              </w:rPr>
            </w:pPr>
            <w:r w:rsidRPr="00C9691B">
              <w:rPr>
                <w:rFonts w:eastAsia="Malgun Gothic"/>
                <w:sz w:val="20"/>
              </w:rPr>
              <w:tab/>
            </w:r>
            <w:r w:rsidRPr="00C9691B">
              <w:rPr>
                <w:rFonts w:eastAsia="Malgun Gothic"/>
                <w:sz w:val="20"/>
              </w:rPr>
              <w:tab/>
            </w:r>
            <w:r w:rsidRPr="00C9691B">
              <w:rPr>
                <w:rFonts w:eastAsia="Malgun Gothic"/>
                <w:color w:val="000000"/>
                <w:sz w:val="20"/>
              </w:rPr>
              <w:t>}</w:t>
            </w:r>
          </w:p>
        </w:tc>
        <w:tc>
          <w:tcPr>
            <w:tcW w:w="1388" w:type="dxa"/>
          </w:tcPr>
          <w:p w:rsidR="00BB4A84" w:rsidRPr="00C9691B" w:rsidRDefault="00BB4A84" w:rsidP="00B51B7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BB4A84" w:rsidRPr="00C9691B" w:rsidTr="00B51B72">
        <w:trPr>
          <w:cantSplit/>
          <w:jc w:val="center"/>
        </w:trPr>
        <w:tc>
          <w:tcPr>
            <w:tcW w:w="7689" w:type="dxa"/>
          </w:tcPr>
          <w:p w:rsidR="00BB4A84" w:rsidRPr="00C9691B" w:rsidRDefault="00BB4A84" w:rsidP="00B51B7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sz w:val="20"/>
              </w:rPr>
              <w:tab/>
            </w:r>
            <w:r w:rsidRPr="00C9691B">
              <w:rPr>
                <w:rFonts w:eastAsia="Malgun Gothic"/>
                <w:color w:val="000000"/>
                <w:sz w:val="20"/>
              </w:rPr>
              <w:t>}</w:t>
            </w:r>
          </w:p>
        </w:tc>
        <w:tc>
          <w:tcPr>
            <w:tcW w:w="1388" w:type="dxa"/>
          </w:tcPr>
          <w:p w:rsidR="00BB4A84" w:rsidRPr="00C9691B" w:rsidRDefault="00BB4A84" w:rsidP="00B51B7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BB4A84" w:rsidRPr="00C9691B" w:rsidTr="00B51B72">
        <w:trPr>
          <w:cantSplit/>
          <w:jc w:val="center"/>
        </w:trPr>
        <w:tc>
          <w:tcPr>
            <w:tcW w:w="7689" w:type="dxa"/>
          </w:tcPr>
          <w:p w:rsidR="00BB4A84" w:rsidRPr="00C9691B" w:rsidRDefault="00BB4A84" w:rsidP="00B51B7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sz w:val="20"/>
              </w:rPr>
              <w:t>}</w:t>
            </w:r>
          </w:p>
        </w:tc>
        <w:tc>
          <w:tcPr>
            <w:tcW w:w="1388" w:type="dxa"/>
          </w:tcPr>
          <w:p w:rsidR="00BB4A84" w:rsidRPr="00C9691B" w:rsidRDefault="00BB4A84" w:rsidP="00B51B7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rsidR="00BB4A84" w:rsidRPr="00C9691B" w:rsidRDefault="00BB4A84" w:rsidP="00BB4A84">
      <w:pPr>
        <w:rPr>
          <w:noProof/>
          <w:sz w:val="20"/>
        </w:rPr>
      </w:pPr>
    </w:p>
    <w:p w:rsidR="00BB4A84" w:rsidRDefault="00BB4A84" w:rsidP="00BB4A84">
      <w:pPr>
        <w:jc w:val="both"/>
        <w:rPr>
          <w:sz w:val="20"/>
        </w:rPr>
      </w:pPr>
      <w:r>
        <w:rPr>
          <w:sz w:val="20"/>
        </w:rPr>
        <w:t>...</w:t>
      </w:r>
    </w:p>
    <w:p w:rsidR="00F07056" w:rsidRPr="007B3C65" w:rsidRDefault="00F07056" w:rsidP="00F07056">
      <w:pPr>
        <w:jc w:val="both"/>
        <w:rPr>
          <w:sz w:val="20"/>
          <w:lang w:val="en-GB"/>
        </w:rPr>
      </w:pPr>
      <w:r w:rsidRPr="007B3C65">
        <w:rPr>
          <w:b/>
          <w:sz w:val="20"/>
          <w:lang w:val="en-GB"/>
        </w:rPr>
        <w:lastRenderedPageBreak/>
        <w:t>cmp_rotation_flag</w:t>
      </w:r>
      <w:r w:rsidRPr="007B3C65">
        <w:rPr>
          <w:sz w:val="20"/>
          <w:lang w:val="en-GB"/>
        </w:rPr>
        <w:t xml:space="preserve"> equal to 1 indicates </w:t>
      </w:r>
      <w:r>
        <w:rPr>
          <w:sz w:val="20"/>
          <w:lang w:val="en-GB"/>
        </w:rPr>
        <w:t xml:space="preserve">that </w:t>
      </w:r>
      <w:r w:rsidRPr="007B3C65">
        <w:rPr>
          <w:sz w:val="20"/>
          <w:lang w:val="en-GB"/>
        </w:rPr>
        <w:t xml:space="preserve">a rotation </w:t>
      </w:r>
      <w:r>
        <w:rPr>
          <w:sz w:val="20"/>
          <w:lang w:val="en-GB"/>
        </w:rPr>
        <w:t xml:space="preserve">for conversion between the global and the local </w:t>
      </w:r>
      <w:r w:rsidRPr="007B3C65">
        <w:rPr>
          <w:sz w:val="20"/>
          <w:lang w:val="en-GB"/>
        </w:rPr>
        <w:t>coordinate system</w:t>
      </w:r>
      <w:r>
        <w:rPr>
          <w:sz w:val="20"/>
          <w:lang w:val="en-GB"/>
        </w:rPr>
        <w:t>s</w:t>
      </w:r>
      <w:r w:rsidRPr="007B3C65">
        <w:rPr>
          <w:sz w:val="20"/>
          <w:lang w:val="en-GB"/>
        </w:rPr>
        <w:t xml:space="preserve"> </w:t>
      </w:r>
      <w:r>
        <w:rPr>
          <w:bCs/>
          <w:sz w:val="20"/>
          <w:lang w:val="en-GB"/>
        </w:rPr>
        <w:t>applies</w:t>
      </w:r>
      <w:r w:rsidRPr="007B3C65">
        <w:rPr>
          <w:sz w:val="20"/>
          <w:lang w:val="en-GB"/>
        </w:rPr>
        <w:t xml:space="preserve">. cmp_rotation_flag equal to 0 indicates that no rotation is applied </w:t>
      </w:r>
      <w:r>
        <w:rPr>
          <w:sz w:val="20"/>
          <w:lang w:val="en-GB"/>
        </w:rPr>
        <w:t>and the global and local coordinate systems are identical</w:t>
      </w:r>
      <w:r w:rsidRPr="007B3C65">
        <w:rPr>
          <w:sz w:val="20"/>
          <w:lang w:val="en-GB"/>
        </w:rPr>
        <w:t>.</w:t>
      </w:r>
    </w:p>
    <w:p w:rsidR="00F07056" w:rsidRPr="007B3C65" w:rsidRDefault="00F07056" w:rsidP="00F07056">
      <w:pPr>
        <w:jc w:val="both"/>
        <w:rPr>
          <w:ins w:id="170" w:author="Ye-Kui Wang" w:date="2017-10-05T15:13:00Z"/>
          <w:sz w:val="20"/>
          <w:lang w:val="en-GB"/>
        </w:rPr>
      </w:pPr>
      <w:bookmarkStart w:id="171" w:name="_Hlk494983013"/>
      <w:ins w:id="172" w:author="Ye-Kui Wang" w:date="2017-10-05T15:13:00Z">
        <w:r w:rsidRPr="007B3C65">
          <w:rPr>
            <w:b/>
            <w:sz w:val="20"/>
            <w:lang w:val="en-GB"/>
          </w:rPr>
          <w:t>cmp_</w:t>
        </w:r>
      </w:ins>
      <w:ins w:id="173" w:author="Ye-Kui Wang" w:date="2017-10-05T15:14:00Z">
        <w:r>
          <w:rPr>
            <w:b/>
            <w:sz w:val="20"/>
            <w:lang w:val="en-GB"/>
          </w:rPr>
          <w:t>padding</w:t>
        </w:r>
      </w:ins>
      <w:ins w:id="174" w:author="Ye-Kui Wang" w:date="2017-10-05T15:13:00Z">
        <w:r w:rsidRPr="007B3C65">
          <w:rPr>
            <w:b/>
            <w:sz w:val="20"/>
            <w:lang w:val="en-GB"/>
          </w:rPr>
          <w:t>_flag</w:t>
        </w:r>
        <w:r w:rsidRPr="007B3C65">
          <w:rPr>
            <w:sz w:val="20"/>
            <w:lang w:val="en-GB"/>
          </w:rPr>
          <w:t xml:space="preserve"> equal to 1 </w:t>
        </w:r>
      </w:ins>
      <w:ins w:id="175" w:author="Ye-Kui Wang" w:date="2017-10-05T15:19:00Z">
        <w:r w:rsidR="008F1BB0">
          <w:rPr>
            <w:sz w:val="20"/>
            <w:lang w:val="en-GB"/>
          </w:rPr>
          <w:t>indicates</w:t>
        </w:r>
      </w:ins>
      <w:ins w:id="176" w:author="Ye-Kui Wang" w:date="2017-10-05T15:14:00Z">
        <w:r>
          <w:rPr>
            <w:sz w:val="20"/>
            <w:lang w:val="en-GB"/>
          </w:rPr>
          <w:t xml:space="preserve"> that </w:t>
        </w:r>
      </w:ins>
      <w:ins w:id="177" w:author="Ye-Kui Wang" w:date="2017-10-05T15:18:00Z">
        <w:r w:rsidR="008F1BB0">
          <w:rPr>
            <w:sz w:val="20"/>
            <w:lang w:val="en-GB"/>
          </w:rPr>
          <w:t xml:space="preserve">the cropped decoded picture contains padded areas for which the size is </w:t>
        </w:r>
      </w:ins>
      <w:ins w:id="178" w:author="Ye-Kui Wang" w:date="2017-10-05T15:19:00Z">
        <w:r w:rsidR="008F1BB0">
          <w:rPr>
            <w:sz w:val="20"/>
            <w:lang w:val="en-GB"/>
          </w:rPr>
          <w:t xml:space="preserve">specified </w:t>
        </w:r>
      </w:ins>
      <w:ins w:id="179" w:author="Ye-Kui Wang" w:date="2017-10-05T15:18:00Z">
        <w:r w:rsidR="008F1BB0">
          <w:rPr>
            <w:sz w:val="20"/>
            <w:lang w:val="en-GB"/>
          </w:rPr>
          <w:t xml:space="preserve">by </w:t>
        </w:r>
      </w:ins>
      <w:ins w:id="180" w:author="Ye-Kui Wang" w:date="2017-10-05T15:14:00Z">
        <w:r>
          <w:rPr>
            <w:sz w:val="20"/>
            <w:lang w:val="en-GB"/>
          </w:rPr>
          <w:t xml:space="preserve">the syntax element </w:t>
        </w:r>
        <w:r w:rsidRPr="00F07056">
          <w:rPr>
            <w:sz w:val="20"/>
            <w:lang w:val="en-GB"/>
          </w:rPr>
          <w:t>cmp_padding_size_idc</w:t>
        </w:r>
      </w:ins>
      <w:ins w:id="181" w:author="Ye-Kui Wang" w:date="2017-10-05T15:15:00Z">
        <w:r>
          <w:rPr>
            <w:sz w:val="20"/>
            <w:lang w:val="en-GB"/>
          </w:rPr>
          <w:t>.</w:t>
        </w:r>
      </w:ins>
      <w:ins w:id="182" w:author="Ye-Kui Wang" w:date="2017-10-05T15:14:00Z">
        <w:r>
          <w:rPr>
            <w:sz w:val="20"/>
            <w:lang w:val="en-GB"/>
          </w:rPr>
          <w:t xml:space="preserve"> </w:t>
        </w:r>
      </w:ins>
      <w:ins w:id="183" w:author="Ye-Kui Wang" w:date="2017-10-05T15:15:00Z">
        <w:r w:rsidRPr="005A1FFF">
          <w:rPr>
            <w:sz w:val="20"/>
            <w:lang w:val="en-GB"/>
          </w:rPr>
          <w:t>cmp_padding_flag</w:t>
        </w:r>
        <w:r w:rsidRPr="00F07056">
          <w:rPr>
            <w:sz w:val="20"/>
            <w:lang w:val="en-GB"/>
          </w:rPr>
          <w:t xml:space="preserve"> </w:t>
        </w:r>
        <w:r w:rsidRPr="007B3C65">
          <w:rPr>
            <w:sz w:val="20"/>
            <w:lang w:val="en-GB"/>
          </w:rPr>
          <w:t xml:space="preserve">equal to </w:t>
        </w:r>
        <w:r>
          <w:rPr>
            <w:sz w:val="20"/>
            <w:lang w:val="en-GB"/>
          </w:rPr>
          <w:t>0</w:t>
        </w:r>
        <w:r w:rsidRPr="007B3C65">
          <w:rPr>
            <w:sz w:val="20"/>
            <w:lang w:val="en-GB"/>
          </w:rPr>
          <w:t xml:space="preserve"> </w:t>
        </w:r>
      </w:ins>
      <w:ins w:id="184" w:author="Ye-Kui Wang" w:date="2017-10-05T15:19:00Z">
        <w:r w:rsidR="008F1BB0">
          <w:rPr>
            <w:sz w:val="20"/>
            <w:lang w:val="en-GB"/>
          </w:rPr>
          <w:t xml:space="preserve">indicates that </w:t>
        </w:r>
      </w:ins>
      <w:ins w:id="185" w:author="Ye-Kui Wang" w:date="2017-10-05T15:15:00Z">
        <w:r>
          <w:rPr>
            <w:sz w:val="20"/>
            <w:lang w:val="en-GB"/>
          </w:rPr>
          <w:t xml:space="preserve">specifies that </w:t>
        </w:r>
      </w:ins>
      <w:ins w:id="186" w:author="Ye-Kui Wang" w:date="2017-10-05T15:19:00Z">
        <w:r w:rsidR="008F1BB0">
          <w:rPr>
            <w:sz w:val="20"/>
            <w:lang w:val="en-GB"/>
          </w:rPr>
          <w:t xml:space="preserve">cropped decoded picture </w:t>
        </w:r>
      </w:ins>
      <w:ins w:id="187" w:author="Ye-Kui Wang" w:date="2017-10-05T15:20:00Z">
        <w:r w:rsidR="008F1BB0">
          <w:rPr>
            <w:sz w:val="20"/>
            <w:lang w:val="en-GB"/>
          </w:rPr>
          <w:t xml:space="preserve">does not </w:t>
        </w:r>
      </w:ins>
      <w:ins w:id="188" w:author="Ye-Kui Wang" w:date="2017-10-05T15:19:00Z">
        <w:r w:rsidR="008F1BB0">
          <w:rPr>
            <w:sz w:val="20"/>
            <w:lang w:val="en-GB"/>
          </w:rPr>
          <w:t>contain padded areas</w:t>
        </w:r>
      </w:ins>
      <w:ins w:id="189" w:author="Ye-Kui Wang" w:date="2017-10-05T15:15:00Z">
        <w:r>
          <w:rPr>
            <w:sz w:val="20"/>
            <w:lang w:val="en-GB"/>
          </w:rPr>
          <w:t>.</w:t>
        </w:r>
      </w:ins>
    </w:p>
    <w:bookmarkEnd w:id="171"/>
    <w:p w:rsidR="00BB4A84" w:rsidRDefault="00BB4A84" w:rsidP="00F07056">
      <w:pPr>
        <w:jc w:val="both"/>
        <w:rPr>
          <w:ins w:id="190" w:author="Ye-Kui Wang" w:date="2017-10-02T15:03:00Z"/>
          <w:sz w:val="20"/>
        </w:rPr>
      </w:pPr>
      <w:ins w:id="191" w:author="Ye-Kui Wang" w:date="2017-10-02T15:03:00Z">
        <w:r w:rsidRPr="001B1740">
          <w:rPr>
            <w:sz w:val="20"/>
            <w:highlight w:val="yellow"/>
          </w:rPr>
          <w:t>[</w:t>
        </w:r>
        <w:r>
          <w:rPr>
            <w:sz w:val="20"/>
            <w:highlight w:val="yellow"/>
          </w:rPr>
          <w:t xml:space="preserve">Ed. (YK): The semantics of </w:t>
        </w:r>
      </w:ins>
      <w:ins w:id="192" w:author="Ye-Kui Wang" w:date="2017-10-02T15:04:00Z">
        <w:r>
          <w:rPr>
            <w:sz w:val="20"/>
            <w:highlight w:val="yellow"/>
          </w:rPr>
          <w:t>cmp_padding_flag is</w:t>
        </w:r>
      </w:ins>
      <w:ins w:id="193" w:author="Ye-Kui Wang" w:date="2017-10-02T15:03:00Z">
        <w:r>
          <w:rPr>
            <w:sz w:val="20"/>
            <w:highlight w:val="yellow"/>
          </w:rPr>
          <w:t xml:space="preserve"> missing in JCTVC-AB1005-v</w:t>
        </w:r>
      </w:ins>
      <w:ins w:id="194" w:author="Ye-Kui Wang" w:date="2017-10-02T15:04:00Z">
        <w:r>
          <w:rPr>
            <w:sz w:val="20"/>
            <w:highlight w:val="yellow"/>
          </w:rPr>
          <w:t>1.</w:t>
        </w:r>
      </w:ins>
      <w:ins w:id="195" w:author="Ye-Kui Wang" w:date="2017-10-02T15:03:00Z">
        <w:r w:rsidRPr="001B1740">
          <w:rPr>
            <w:sz w:val="20"/>
            <w:highlight w:val="yellow"/>
          </w:rPr>
          <w:t>]</w:t>
        </w:r>
      </w:ins>
    </w:p>
    <w:p w:rsidR="00BB4A84" w:rsidRPr="007B3C65" w:rsidRDefault="00BB4A84" w:rsidP="00BB4A84">
      <w:pPr>
        <w:jc w:val="both"/>
        <w:rPr>
          <w:sz w:val="20"/>
          <w:lang w:val="en-GB"/>
        </w:rPr>
      </w:pPr>
      <w:r w:rsidRPr="007B3C65">
        <w:rPr>
          <w:b/>
          <w:sz w:val="20"/>
          <w:lang w:val="en-GB"/>
        </w:rPr>
        <w:t>cmp</w:t>
      </w:r>
      <w:r w:rsidRPr="007B3C65">
        <w:rPr>
          <w:sz w:val="20"/>
          <w:lang w:val="en-GB"/>
        </w:rPr>
        <w:t>_</w:t>
      </w:r>
      <w:r w:rsidRPr="007B3C65">
        <w:rPr>
          <w:b/>
          <w:bCs/>
          <w:sz w:val="20"/>
          <w:lang w:val="en-GB"/>
        </w:rPr>
        <w:t>reserved_zero_4bits</w:t>
      </w:r>
      <w:r w:rsidRPr="007B3C65">
        <w:rPr>
          <w:bCs/>
          <w:szCs w:val="22"/>
          <w:lang w:val="en-GB"/>
        </w:rPr>
        <w:t xml:space="preserve"> </w:t>
      </w:r>
      <w:r w:rsidRPr="007B3C65">
        <w:rPr>
          <w:sz w:val="20"/>
          <w:lang w:val="en-GB"/>
        </w:rPr>
        <w:t>when present, shall be equal to 0 in bitstreams conforming to this version of this Specification. Other values for cmp_reserved_zero_4bits are reserved for future use by ITU-T | ISO/IEC. Decoders shall ignore the value of cmp_reserved_zero_4bits.</w:t>
      </w:r>
    </w:p>
    <w:p w:rsidR="008F1BB0" w:rsidRDefault="008F1BB0" w:rsidP="008F1BB0">
      <w:pPr>
        <w:jc w:val="both"/>
        <w:rPr>
          <w:ins w:id="196" w:author="Ye-Kui Wang" w:date="2017-10-05T15:20:00Z"/>
          <w:bCs/>
          <w:sz w:val="20"/>
          <w:lang w:val="en-GB"/>
        </w:rPr>
      </w:pPr>
      <w:bookmarkStart w:id="197" w:name="_Hlk494983029"/>
      <w:ins w:id="198" w:author="Ye-Kui Wang" w:date="2017-10-05T15:16:00Z">
        <w:r w:rsidRPr="007B3C65">
          <w:rPr>
            <w:b/>
            <w:sz w:val="20"/>
            <w:lang w:val="en-GB"/>
          </w:rPr>
          <w:t>cmp_</w:t>
        </w:r>
        <w:r w:rsidRPr="007B3C65">
          <w:rPr>
            <w:b/>
            <w:bCs/>
            <w:sz w:val="20"/>
            <w:lang w:val="en-GB"/>
          </w:rPr>
          <w:t>padding_</w:t>
        </w:r>
        <w:r>
          <w:rPr>
            <w:b/>
            <w:bCs/>
            <w:sz w:val="20"/>
            <w:lang w:val="en-GB"/>
          </w:rPr>
          <w:t>size_idc</w:t>
        </w:r>
        <w:r w:rsidRPr="007B3C65">
          <w:rPr>
            <w:bCs/>
            <w:sz w:val="20"/>
            <w:lang w:val="en-GB"/>
          </w:rPr>
          <w:t xml:space="preserve"> </w:t>
        </w:r>
        <w:r>
          <w:rPr>
            <w:bCs/>
            <w:sz w:val="20"/>
            <w:lang w:val="en-GB"/>
          </w:rPr>
          <w:t>specifies the size of the padded areas</w:t>
        </w:r>
      </w:ins>
      <w:ins w:id="199" w:author="Ye-Kui Wang" w:date="2017-10-05T15:17:00Z">
        <w:r>
          <w:rPr>
            <w:bCs/>
            <w:sz w:val="20"/>
            <w:lang w:val="en-GB"/>
          </w:rPr>
          <w:t>.</w:t>
        </w:r>
      </w:ins>
    </w:p>
    <w:p w:rsidR="008F1BB0" w:rsidRDefault="008F1BB0" w:rsidP="008F1BB0">
      <w:pPr>
        <w:jc w:val="both"/>
        <w:rPr>
          <w:ins w:id="200" w:author="Ye-Kui Wang" w:date="2017-10-05T15:16:00Z"/>
          <w:bCs/>
          <w:sz w:val="20"/>
          <w:lang w:val="en-GB"/>
        </w:rPr>
      </w:pPr>
      <w:ins w:id="201" w:author="Ye-Kui Wang" w:date="2017-10-05T15:20:00Z">
        <w:r>
          <w:rPr>
            <w:bCs/>
            <w:sz w:val="20"/>
            <w:lang w:val="en-GB"/>
          </w:rPr>
          <w:t xml:space="preserve">Let the variable </w:t>
        </w:r>
      </w:ins>
      <w:bookmarkStart w:id="202" w:name="_Hlk494982596"/>
      <w:ins w:id="203" w:author="Ye-Kui Wang" w:date="2017-10-05T15:59:00Z">
        <w:r w:rsidR="00B8786F">
          <w:rPr>
            <w:bCs/>
            <w:sz w:val="20"/>
            <w:lang w:val="en-GB"/>
          </w:rPr>
          <w:t>C</w:t>
        </w:r>
      </w:ins>
      <w:ins w:id="204" w:author="Ye-Kui Wang" w:date="2017-10-05T15:20:00Z">
        <w:r>
          <w:rPr>
            <w:bCs/>
            <w:sz w:val="20"/>
            <w:lang w:val="en-GB"/>
          </w:rPr>
          <w:t>mpPaddingSize</w:t>
        </w:r>
        <w:bookmarkEnd w:id="202"/>
        <w:r>
          <w:rPr>
            <w:bCs/>
            <w:sz w:val="20"/>
            <w:lang w:val="en-GB"/>
          </w:rPr>
          <w:t xml:space="preserve"> be set equal to </w:t>
        </w:r>
      </w:ins>
      <w:ins w:id="205" w:author="Ye-Kui Wang" w:date="2017-10-05T15:21:00Z">
        <w:r>
          <w:rPr>
            <w:bCs/>
            <w:sz w:val="20"/>
            <w:lang w:val="en-GB"/>
          </w:rPr>
          <w:t>2</w:t>
        </w:r>
        <w:r w:rsidRPr="005A1FFF">
          <w:rPr>
            <w:bCs/>
            <w:sz w:val="20"/>
            <w:vertAlign w:val="superscript"/>
            <w:lang w:val="en-GB"/>
          </w:rPr>
          <w:t>cmp_padding_size_idc + 2</w:t>
        </w:r>
        <w:r>
          <w:rPr>
            <w:bCs/>
            <w:sz w:val="20"/>
            <w:lang w:val="en-GB"/>
          </w:rPr>
          <w:t xml:space="preserve">. </w:t>
        </w:r>
      </w:ins>
      <w:ins w:id="206" w:author="Ye-Kui Wang" w:date="2017-10-05T15:22:00Z">
        <w:r>
          <w:rPr>
            <w:bCs/>
            <w:sz w:val="20"/>
            <w:lang w:val="en-GB"/>
          </w:rPr>
          <w:t xml:space="preserve">When </w:t>
        </w:r>
        <w:r w:rsidRPr="005A1FFF">
          <w:rPr>
            <w:sz w:val="20"/>
            <w:lang w:val="en-GB"/>
          </w:rPr>
          <w:t>cmp_padding_flag</w:t>
        </w:r>
        <w:r w:rsidRPr="00F07056">
          <w:rPr>
            <w:sz w:val="20"/>
            <w:lang w:val="en-GB"/>
          </w:rPr>
          <w:t xml:space="preserve"> </w:t>
        </w:r>
        <w:r>
          <w:rPr>
            <w:sz w:val="20"/>
            <w:lang w:val="en-GB"/>
          </w:rPr>
          <w:t xml:space="preserve">is </w:t>
        </w:r>
        <w:r w:rsidRPr="007B3C65">
          <w:rPr>
            <w:sz w:val="20"/>
            <w:lang w:val="en-GB"/>
          </w:rPr>
          <w:t xml:space="preserve">equal to </w:t>
        </w:r>
        <w:r>
          <w:rPr>
            <w:sz w:val="20"/>
            <w:lang w:val="en-GB"/>
          </w:rPr>
          <w:t xml:space="preserve">1, </w:t>
        </w:r>
      </w:ins>
      <w:ins w:id="207" w:author="Ye-Kui Wang" w:date="2017-10-05T15:23:00Z">
        <w:r>
          <w:rPr>
            <w:sz w:val="20"/>
            <w:lang w:val="en-GB"/>
          </w:rPr>
          <w:t>with</w:t>
        </w:r>
      </w:ins>
      <w:ins w:id="208" w:author="Ye-Kui Wang" w:date="2017-10-05T15:22:00Z">
        <w:r>
          <w:rPr>
            <w:sz w:val="20"/>
            <w:lang w:val="en-GB"/>
          </w:rPr>
          <w:t>in the cropped decoded picture, the left</w:t>
        </w:r>
      </w:ins>
      <w:ins w:id="209" w:author="Ye-Kui Wang" w:date="2017-10-05T15:59:00Z">
        <w:r w:rsidR="00B8786F">
          <w:rPr>
            <w:sz w:val="20"/>
            <w:lang w:val="en-GB"/>
          </w:rPr>
          <w:t>-hand side</w:t>
        </w:r>
      </w:ins>
      <w:ins w:id="210" w:author="Ye-Kui Wang" w:date="2017-10-05T15:22:00Z">
        <w:r>
          <w:rPr>
            <w:sz w:val="20"/>
            <w:lang w:val="en-GB"/>
          </w:rPr>
          <w:t xml:space="preserve"> </w:t>
        </w:r>
      </w:ins>
      <w:ins w:id="211" w:author="Ye-Kui Wang" w:date="2017-10-05T15:59:00Z">
        <w:r w:rsidR="00B8786F">
          <w:rPr>
            <w:sz w:val="20"/>
            <w:lang w:val="en-GB"/>
          </w:rPr>
          <w:t>C</w:t>
        </w:r>
      </w:ins>
      <w:ins w:id="212" w:author="Ye-Kui Wang" w:date="2017-10-05T15:23:00Z">
        <w:r>
          <w:rPr>
            <w:bCs/>
            <w:sz w:val="20"/>
            <w:lang w:val="en-GB"/>
          </w:rPr>
          <w:t>mpPaddingSize columns of samples, the right</w:t>
        </w:r>
      </w:ins>
      <w:ins w:id="213" w:author="Ye-Kui Wang" w:date="2017-10-05T15:59:00Z">
        <w:r w:rsidR="00B8786F">
          <w:rPr>
            <w:bCs/>
            <w:sz w:val="20"/>
            <w:lang w:val="en-GB"/>
          </w:rPr>
          <w:t>-hand side</w:t>
        </w:r>
      </w:ins>
      <w:ins w:id="214" w:author="Ye-Kui Wang" w:date="2017-10-05T15:23:00Z">
        <w:r>
          <w:rPr>
            <w:bCs/>
            <w:sz w:val="20"/>
            <w:lang w:val="en-GB"/>
          </w:rPr>
          <w:t xml:space="preserve"> </w:t>
        </w:r>
      </w:ins>
      <w:ins w:id="215" w:author="Ye-Kui Wang" w:date="2017-10-05T15:59:00Z">
        <w:r w:rsidR="00B8786F">
          <w:rPr>
            <w:bCs/>
            <w:sz w:val="20"/>
            <w:lang w:val="en-GB"/>
          </w:rPr>
          <w:t>C</w:t>
        </w:r>
      </w:ins>
      <w:ins w:id="216" w:author="Ye-Kui Wang" w:date="2017-10-05T15:23:00Z">
        <w:r>
          <w:rPr>
            <w:bCs/>
            <w:sz w:val="20"/>
            <w:lang w:val="en-GB"/>
          </w:rPr>
          <w:t>mpPaddingSize columns of samples</w:t>
        </w:r>
      </w:ins>
      <w:ins w:id="217" w:author="Ye-Kui Wang" w:date="2017-10-05T15:24:00Z">
        <w:r>
          <w:rPr>
            <w:bCs/>
            <w:sz w:val="20"/>
            <w:lang w:val="en-GB"/>
          </w:rPr>
          <w:t xml:space="preserve">, </w:t>
        </w:r>
      </w:ins>
      <w:ins w:id="218" w:author="Ye-Kui Wang" w:date="2017-10-05T16:57:00Z">
        <w:r w:rsidR="001173D0">
          <w:rPr>
            <w:sz w:val="20"/>
            <w:lang w:val="en-GB"/>
          </w:rPr>
          <w:t>the top C</w:t>
        </w:r>
        <w:r w:rsidR="001173D0">
          <w:rPr>
            <w:bCs/>
            <w:sz w:val="20"/>
            <w:lang w:val="en-GB"/>
          </w:rPr>
          <w:t xml:space="preserve">mpPaddingSize rows </w:t>
        </w:r>
      </w:ins>
      <w:ins w:id="219" w:author="Ye-Kui Wang" w:date="2017-10-05T17:24:00Z">
        <w:r w:rsidR="00921D13">
          <w:rPr>
            <w:bCs/>
            <w:sz w:val="20"/>
            <w:lang w:val="en-GB"/>
          </w:rPr>
          <w:t xml:space="preserve">of </w:t>
        </w:r>
      </w:ins>
      <w:ins w:id="220" w:author="Ye-Kui Wang" w:date="2017-10-05T16:57:00Z">
        <w:r w:rsidR="001173D0">
          <w:rPr>
            <w:bCs/>
            <w:sz w:val="20"/>
            <w:lang w:val="en-GB"/>
          </w:rPr>
          <w:t xml:space="preserve">samples, </w:t>
        </w:r>
      </w:ins>
      <w:ins w:id="221" w:author="Ye-Kui Wang" w:date="2017-10-05T16:58:00Z">
        <w:r w:rsidR="001173D0">
          <w:rPr>
            <w:sz w:val="20"/>
            <w:lang w:val="en-GB"/>
          </w:rPr>
          <w:t>the bottom C</w:t>
        </w:r>
        <w:r w:rsidR="001173D0">
          <w:rPr>
            <w:bCs/>
            <w:sz w:val="20"/>
            <w:lang w:val="en-GB"/>
          </w:rPr>
          <w:t xml:space="preserve">mpPaddingSize rows </w:t>
        </w:r>
      </w:ins>
      <w:ins w:id="222" w:author="Ye-Kui Wang" w:date="2017-10-05T17:24:00Z">
        <w:r w:rsidR="00921D13">
          <w:rPr>
            <w:bCs/>
            <w:sz w:val="20"/>
            <w:lang w:val="en-GB"/>
          </w:rPr>
          <w:t xml:space="preserve">of </w:t>
        </w:r>
      </w:ins>
      <w:ins w:id="223" w:author="Ye-Kui Wang" w:date="2017-10-05T16:58:00Z">
        <w:r w:rsidR="001173D0">
          <w:rPr>
            <w:bCs/>
            <w:sz w:val="20"/>
            <w:lang w:val="en-GB"/>
          </w:rPr>
          <w:t xml:space="preserve">samples, </w:t>
        </w:r>
      </w:ins>
      <w:ins w:id="224" w:author="Ye-Kui Wang" w:date="2017-10-05T15:24:00Z">
        <w:r>
          <w:rPr>
            <w:bCs/>
            <w:sz w:val="20"/>
            <w:lang w:val="en-GB"/>
          </w:rPr>
          <w:t xml:space="preserve">and the middle </w:t>
        </w:r>
      </w:ins>
      <w:ins w:id="225" w:author="Ye-Kui Wang" w:date="2017-10-05T16:00:00Z">
        <w:r w:rsidR="00B8786F">
          <w:rPr>
            <w:bCs/>
            <w:sz w:val="20"/>
            <w:lang w:val="en-GB"/>
          </w:rPr>
          <w:t>C</w:t>
        </w:r>
      </w:ins>
      <w:ins w:id="226" w:author="Ye-Kui Wang" w:date="2017-10-05T15:24:00Z">
        <w:r>
          <w:rPr>
            <w:bCs/>
            <w:sz w:val="20"/>
            <w:lang w:val="en-GB"/>
          </w:rPr>
          <w:t>mpPaddingSize</w:t>
        </w:r>
      </w:ins>
      <w:ins w:id="227" w:author="Ye-Kui Wang" w:date="2017-10-05T16:58:00Z">
        <w:r w:rsidR="001173D0">
          <w:rPr>
            <w:bCs/>
            <w:sz w:val="20"/>
            <w:lang w:val="en-GB"/>
          </w:rPr>
          <w:t> * 2</w:t>
        </w:r>
      </w:ins>
      <w:ins w:id="228" w:author="Ye-Kui Wang" w:date="2017-10-05T15:24:00Z">
        <w:r>
          <w:rPr>
            <w:bCs/>
            <w:sz w:val="20"/>
            <w:lang w:val="en-GB"/>
          </w:rPr>
          <w:t xml:space="preserve"> row</w:t>
        </w:r>
      </w:ins>
      <w:ins w:id="229" w:author="Ye-Kui Wang" w:date="2017-10-05T16:58:00Z">
        <w:r w:rsidR="001173D0">
          <w:rPr>
            <w:bCs/>
            <w:sz w:val="20"/>
            <w:lang w:val="en-GB"/>
          </w:rPr>
          <w:t>s</w:t>
        </w:r>
      </w:ins>
      <w:ins w:id="230" w:author="Ye-Kui Wang" w:date="2017-10-05T15:24:00Z">
        <w:r>
          <w:rPr>
            <w:bCs/>
            <w:sz w:val="20"/>
            <w:lang w:val="en-GB"/>
          </w:rPr>
          <w:t xml:space="preserve"> of samples</w:t>
        </w:r>
      </w:ins>
      <w:ins w:id="231" w:author="Ye-Kui Wang" w:date="2017-10-05T15:22:00Z">
        <w:r>
          <w:rPr>
            <w:sz w:val="20"/>
            <w:lang w:val="en-GB"/>
          </w:rPr>
          <w:t xml:space="preserve"> are </w:t>
        </w:r>
      </w:ins>
      <w:ins w:id="232" w:author="Ye-Kui Wang" w:date="2017-10-05T16:00:00Z">
        <w:r w:rsidR="00B8786F">
          <w:rPr>
            <w:sz w:val="20"/>
            <w:lang w:val="en-GB"/>
          </w:rPr>
          <w:t xml:space="preserve">all </w:t>
        </w:r>
      </w:ins>
      <w:ins w:id="233" w:author="Ye-Kui Wang" w:date="2017-10-05T15:24:00Z">
        <w:r>
          <w:rPr>
            <w:sz w:val="20"/>
            <w:lang w:val="en-GB"/>
          </w:rPr>
          <w:t>padded samples</w:t>
        </w:r>
      </w:ins>
      <w:ins w:id="234" w:author="Ye-Kui Wang" w:date="2017-10-05T16:00:00Z">
        <w:r w:rsidR="00B8786F">
          <w:rPr>
            <w:sz w:val="20"/>
            <w:lang w:val="en-GB"/>
          </w:rPr>
          <w:t>, and no other samples are padded samples</w:t>
        </w:r>
      </w:ins>
      <w:ins w:id="235" w:author="Ye-Kui Wang" w:date="2017-10-05T15:24:00Z">
        <w:r>
          <w:rPr>
            <w:sz w:val="20"/>
            <w:lang w:val="en-GB"/>
          </w:rPr>
          <w:t>.</w:t>
        </w:r>
      </w:ins>
    </w:p>
    <w:bookmarkEnd w:id="197"/>
    <w:p w:rsidR="00BB4A84" w:rsidDel="008F1BB0" w:rsidRDefault="00BB4A84" w:rsidP="00BB4A84">
      <w:pPr>
        <w:jc w:val="both"/>
        <w:rPr>
          <w:del w:id="236" w:author="Ye-Kui Wang" w:date="2017-10-05T15:25:00Z"/>
          <w:bCs/>
          <w:sz w:val="20"/>
          <w:lang w:val="en-GB"/>
        </w:rPr>
      </w:pPr>
      <w:del w:id="237" w:author="Ye-Kui Wang" w:date="2017-10-05T15:25:00Z">
        <w:r w:rsidRPr="007B3C65" w:rsidDel="008F1BB0">
          <w:rPr>
            <w:b/>
            <w:sz w:val="20"/>
            <w:lang w:val="en-GB"/>
          </w:rPr>
          <w:delText>cmp_</w:delText>
        </w:r>
        <w:r w:rsidRPr="007B3C65" w:rsidDel="008F1BB0">
          <w:rPr>
            <w:b/>
            <w:bCs/>
            <w:sz w:val="20"/>
            <w:lang w:val="en-GB"/>
          </w:rPr>
          <w:delText>padding_type</w:delText>
        </w:r>
        <w:r w:rsidRPr="007B3C65" w:rsidDel="008F1BB0">
          <w:rPr>
            <w:bCs/>
            <w:sz w:val="20"/>
            <w:lang w:val="en-GB"/>
          </w:rPr>
          <w:delText xml:space="preserve"> equal to 0 indicates that the sample values within the padding area are unspecified. cmp_padding_type equal to 1 indicates that the value of each sample inside the padding area is equal to the value of the spatially nearest sample outside the padding area in the adjacent padded face. cmp_padding_type equal to 2 indicates that the values of the samples inside the padding area </w:delText>
        </w:r>
        <w:r w:rsidDel="008F1BB0">
          <w:rPr>
            <w:bCs/>
            <w:sz w:val="20"/>
            <w:lang w:val="en-GB"/>
          </w:rPr>
          <w:delText>equivalent</w:delText>
        </w:r>
        <w:r w:rsidRPr="007B3C65" w:rsidDel="008F1BB0">
          <w:rPr>
            <w:bCs/>
            <w:sz w:val="20"/>
            <w:lang w:val="en-GB"/>
          </w:rPr>
          <w:delText xml:space="preserve"> to the values of the samples that are projected to the face neighbo</w:delText>
        </w:r>
        <w:r w:rsidDel="008F1BB0">
          <w:rPr>
            <w:bCs/>
            <w:sz w:val="20"/>
            <w:lang w:val="en-GB"/>
          </w:rPr>
          <w:delText>u</w:delText>
        </w:r>
        <w:r w:rsidRPr="007B3C65" w:rsidDel="008F1BB0">
          <w:rPr>
            <w:bCs/>
            <w:sz w:val="20"/>
            <w:lang w:val="en-GB"/>
          </w:rPr>
          <w:delText>ring the padded face. cmp_padding_type equal to 3 indicates that the values of samples inside the padding area are derived through projection to the extended planar surface of the face adjacent to the padding area. The value of cmp_padding_type shall be in the range of 0 to 3.</w:delText>
        </w:r>
      </w:del>
    </w:p>
    <w:p w:rsidR="00BB4A84" w:rsidRPr="007B3C65" w:rsidRDefault="00BB4A84" w:rsidP="00BB4A84">
      <w:pPr>
        <w:jc w:val="both"/>
        <w:rPr>
          <w:sz w:val="20"/>
          <w:lang w:val="en-GB"/>
        </w:rPr>
      </w:pPr>
      <w:r w:rsidRPr="007B3C65">
        <w:rPr>
          <w:b/>
          <w:sz w:val="20"/>
          <w:lang w:val="en-GB"/>
        </w:rPr>
        <w:t>cmp</w:t>
      </w:r>
      <w:r w:rsidRPr="007B3C65">
        <w:rPr>
          <w:sz w:val="20"/>
          <w:lang w:val="en-GB"/>
        </w:rPr>
        <w:t>_</w:t>
      </w:r>
      <w:r w:rsidRPr="007B3C65">
        <w:rPr>
          <w:b/>
          <w:bCs/>
          <w:sz w:val="20"/>
          <w:lang w:val="en-GB"/>
        </w:rPr>
        <w:t>reserved_zero_</w:t>
      </w:r>
      <w:ins w:id="238" w:author="Ye-Kui Wang" w:date="2017-10-05T15:25:00Z">
        <w:r w:rsidR="008F1BB0">
          <w:rPr>
            <w:b/>
            <w:bCs/>
            <w:sz w:val="20"/>
            <w:lang w:val="en-GB"/>
          </w:rPr>
          <w:t>5</w:t>
        </w:r>
      </w:ins>
      <w:del w:id="239" w:author="Ye-Kui Wang" w:date="2017-10-05T15:25:00Z">
        <w:r w:rsidDel="008F1BB0">
          <w:rPr>
            <w:b/>
            <w:bCs/>
            <w:sz w:val="20"/>
            <w:lang w:val="en-GB"/>
          </w:rPr>
          <w:delText>6</w:delText>
        </w:r>
      </w:del>
      <w:r w:rsidRPr="007B3C65">
        <w:rPr>
          <w:b/>
          <w:bCs/>
          <w:sz w:val="20"/>
          <w:lang w:val="en-GB"/>
        </w:rPr>
        <w:t>bits</w:t>
      </w:r>
      <w:r>
        <w:rPr>
          <w:bCs/>
          <w:szCs w:val="22"/>
          <w:lang w:val="en-GB"/>
        </w:rPr>
        <w:t xml:space="preserve">, </w:t>
      </w:r>
      <w:r w:rsidRPr="007B3C65">
        <w:rPr>
          <w:sz w:val="20"/>
          <w:lang w:val="en-GB"/>
        </w:rPr>
        <w:t>when present, shall be equal to 0 in bitstreams conforming to this version of this Specification. Other values for cmp_reserved_zero_</w:t>
      </w:r>
      <w:ins w:id="240" w:author="Ye-Kui Wang" w:date="2017-10-05T15:26:00Z">
        <w:r w:rsidR="008F1BB0">
          <w:rPr>
            <w:sz w:val="20"/>
            <w:lang w:val="en-GB"/>
          </w:rPr>
          <w:t>5</w:t>
        </w:r>
      </w:ins>
      <w:del w:id="241" w:author="Ye-Kui Wang" w:date="2017-10-05T15:26:00Z">
        <w:r w:rsidDel="008F1BB0">
          <w:rPr>
            <w:sz w:val="20"/>
            <w:lang w:val="en-GB"/>
          </w:rPr>
          <w:delText>6</w:delText>
        </w:r>
      </w:del>
      <w:r w:rsidRPr="007B3C65">
        <w:rPr>
          <w:sz w:val="20"/>
          <w:lang w:val="en-GB"/>
        </w:rPr>
        <w:t>bits are reserved for future use by ITU-T | ISO/IEC. Decoders shall ignore the value of cmp_reserved_zero_</w:t>
      </w:r>
      <w:ins w:id="242" w:author="Ye-Kui Wang" w:date="2017-10-05T15:26:00Z">
        <w:r w:rsidR="008F1BB0">
          <w:rPr>
            <w:sz w:val="20"/>
            <w:lang w:val="en-GB"/>
          </w:rPr>
          <w:t>5</w:t>
        </w:r>
      </w:ins>
      <w:del w:id="243" w:author="Ye-Kui Wang" w:date="2017-10-05T15:26:00Z">
        <w:r w:rsidDel="008F1BB0">
          <w:rPr>
            <w:sz w:val="20"/>
            <w:lang w:val="en-GB"/>
          </w:rPr>
          <w:delText>6</w:delText>
        </w:r>
      </w:del>
      <w:r w:rsidRPr="007B3C65">
        <w:rPr>
          <w:sz w:val="20"/>
          <w:lang w:val="en-GB"/>
        </w:rPr>
        <w:t>bits.</w:t>
      </w:r>
    </w:p>
    <w:p w:rsidR="00BB4A84" w:rsidRPr="007B3C65" w:rsidDel="008F1BB0" w:rsidRDefault="00BB4A84" w:rsidP="00BB4A84">
      <w:pPr>
        <w:jc w:val="both"/>
        <w:rPr>
          <w:del w:id="244" w:author="Ye-Kui Wang" w:date="2017-10-05T15:25:00Z"/>
          <w:bCs/>
          <w:sz w:val="20"/>
          <w:lang w:val="en-GB"/>
        </w:rPr>
      </w:pPr>
      <w:del w:id="245" w:author="Ye-Kui Wang" w:date="2017-10-05T15:25:00Z">
        <w:r w:rsidRPr="007B3C65" w:rsidDel="008F1BB0">
          <w:rPr>
            <w:b/>
            <w:sz w:val="20"/>
            <w:lang w:val="en-GB"/>
          </w:rPr>
          <w:delText>cmp_</w:delText>
        </w:r>
        <w:r w:rsidRPr="007B3C65" w:rsidDel="008F1BB0">
          <w:rPr>
            <w:b/>
            <w:bCs/>
            <w:sz w:val="20"/>
            <w:lang w:val="en-GB"/>
          </w:rPr>
          <w:delText>padding_</w:delText>
        </w:r>
        <w:r w:rsidDel="008F1BB0">
          <w:rPr>
            <w:b/>
            <w:bCs/>
            <w:sz w:val="20"/>
            <w:lang w:val="en-GB"/>
          </w:rPr>
          <w:delText>chroma_</w:delText>
        </w:r>
        <w:r w:rsidRPr="007B3C65" w:rsidDel="008F1BB0">
          <w:rPr>
            <w:b/>
            <w:bCs/>
            <w:sz w:val="20"/>
            <w:lang w:val="en-GB"/>
          </w:rPr>
          <w:delText>sample_range_minus1</w:delText>
        </w:r>
        <w:r w:rsidRPr="00977481" w:rsidDel="008F1BB0">
          <w:rPr>
            <w:bCs/>
            <w:sz w:val="20"/>
            <w:lang w:val="en-GB"/>
          </w:rPr>
          <w:delText xml:space="preserve"> </w:delText>
        </w:r>
        <w:r w:rsidRPr="007B3C65" w:rsidDel="008F1BB0">
          <w:rPr>
            <w:bCs/>
            <w:sz w:val="20"/>
            <w:lang w:val="en-GB"/>
          </w:rPr>
          <w:delText xml:space="preserve">plus 1 indicates the thickness of the padding areas in </w:delText>
        </w:r>
        <w:r w:rsidDel="008F1BB0">
          <w:rPr>
            <w:bCs/>
            <w:sz w:val="20"/>
            <w:lang w:val="en-GB"/>
          </w:rPr>
          <w:delText>units</w:delText>
        </w:r>
        <w:r w:rsidRPr="007B3C65" w:rsidDel="008F1BB0">
          <w:rPr>
            <w:bCs/>
            <w:sz w:val="20"/>
            <w:lang w:val="en-GB"/>
          </w:rPr>
          <w:delText xml:space="preserve"> of </w:delText>
        </w:r>
        <w:r w:rsidDel="008F1BB0">
          <w:rPr>
            <w:bCs/>
            <w:sz w:val="20"/>
            <w:lang w:val="en-GB"/>
          </w:rPr>
          <w:delText xml:space="preserve">chroma </w:delText>
        </w:r>
        <w:r w:rsidRPr="007B3C65" w:rsidDel="008F1BB0">
          <w:rPr>
            <w:bCs/>
            <w:sz w:val="20"/>
            <w:lang w:val="en-GB"/>
          </w:rPr>
          <w:delText>samples. The value of cmp_padding_</w:delText>
        </w:r>
        <w:r w:rsidDel="008F1BB0">
          <w:rPr>
            <w:bCs/>
            <w:sz w:val="20"/>
            <w:lang w:val="en-GB"/>
          </w:rPr>
          <w:delText>chroma_</w:delText>
        </w:r>
        <w:r w:rsidRPr="007B3C65" w:rsidDel="008F1BB0">
          <w:rPr>
            <w:bCs/>
            <w:sz w:val="20"/>
            <w:lang w:val="en-GB"/>
          </w:rPr>
          <w:delText>sample_range_minus1 shall be in the range of 0 to 255.</w:delText>
        </w:r>
      </w:del>
    </w:p>
    <w:p w:rsidR="00BB4A84" w:rsidRDefault="00BB4A84" w:rsidP="00BB4A84">
      <w:pPr>
        <w:jc w:val="both"/>
        <w:rPr>
          <w:sz w:val="20"/>
          <w:lang w:val="en-GB"/>
        </w:rPr>
      </w:pPr>
      <w:r w:rsidRPr="007B3C65">
        <w:rPr>
          <w:rFonts w:eastAsia="Malgun Gothic"/>
          <w:b/>
          <w:noProof/>
          <w:sz w:val="20"/>
          <w:lang w:val="en-GB" w:eastAsia="zh-CN"/>
        </w:rPr>
        <w:t>cmp_</w:t>
      </w:r>
      <w:r w:rsidRPr="007B3C65">
        <w:rPr>
          <w:b/>
          <w:bCs/>
          <w:color w:val="000000"/>
          <w:sz w:val="20"/>
          <w:lang w:val="en-GB"/>
        </w:rPr>
        <w:t>yaw_rotation</w:t>
      </w:r>
      <w:r w:rsidRPr="007B3C65">
        <w:rPr>
          <w:sz w:val="20"/>
          <w:lang w:val="en-GB"/>
        </w:rPr>
        <w:t xml:space="preserve"> specifies the value of the yaw rotation angle, in units of </w:t>
      </w:r>
      <w:r w:rsidRPr="007B3C65">
        <w:rPr>
          <w:rFonts w:eastAsia="Malgun Gothic"/>
          <w:sz w:val="20"/>
          <w:lang w:val="en-GB" w:eastAsia="ko-KR"/>
        </w:rPr>
        <w:t>2</w:t>
      </w:r>
      <w:r w:rsidRPr="007B3C65">
        <w:rPr>
          <w:rFonts w:eastAsia="Malgun Gothic"/>
          <w:sz w:val="20"/>
          <w:vertAlign w:val="superscript"/>
          <w:lang w:val="en-GB" w:eastAsia="ko-KR"/>
        </w:rPr>
        <w:t>−16</w:t>
      </w:r>
      <w:r w:rsidRPr="007B3C65">
        <w:rPr>
          <w:rFonts w:eastAsia="Malgun Gothic"/>
          <w:sz w:val="20"/>
          <w:lang w:val="en-GB" w:eastAsia="ko-KR"/>
        </w:rPr>
        <w:t xml:space="preserve"> </w:t>
      </w:r>
      <w:r w:rsidRPr="007B3C65">
        <w:rPr>
          <w:sz w:val="20"/>
          <w:lang w:val="en-GB"/>
        </w:rPr>
        <w:t xml:space="preserve">degrees. The value of cmp_yaw_rotation shall be in the range of </w:t>
      </w:r>
      <w:r w:rsidRPr="007B3C65">
        <w:rPr>
          <w:rFonts w:eastAsia="Malgun Gothic"/>
          <w:sz w:val="20"/>
          <w:lang w:val="en-GB" w:eastAsia="ko-KR"/>
        </w:rPr>
        <w:t>−</w:t>
      </w:r>
      <w:r w:rsidRPr="007B3C65">
        <w:rPr>
          <w:sz w:val="20"/>
          <w:lang w:val="en-GB"/>
        </w:rPr>
        <w:t>180 * 2</w:t>
      </w:r>
      <w:r w:rsidRPr="007B3C65">
        <w:rPr>
          <w:sz w:val="20"/>
          <w:vertAlign w:val="superscript"/>
          <w:lang w:val="en-GB"/>
        </w:rPr>
        <w:t>16</w:t>
      </w:r>
      <w:r w:rsidRPr="007B3C65">
        <w:rPr>
          <w:sz w:val="20"/>
          <w:lang w:val="en-GB"/>
        </w:rPr>
        <w:t xml:space="preserve"> (i.e., </w:t>
      </w:r>
      <w:r w:rsidRPr="007B3C65">
        <w:rPr>
          <w:rFonts w:eastAsia="Malgun Gothic"/>
          <w:sz w:val="20"/>
          <w:lang w:val="en-GB" w:eastAsia="ko-KR"/>
        </w:rPr>
        <w:t>−11796480)</w:t>
      </w:r>
      <w:r w:rsidRPr="007B3C65">
        <w:rPr>
          <w:sz w:val="20"/>
          <w:lang w:val="en-GB"/>
        </w:rPr>
        <w:t xml:space="preserve"> to 180 * 2</w:t>
      </w:r>
      <w:r w:rsidRPr="007B3C65">
        <w:rPr>
          <w:sz w:val="20"/>
          <w:vertAlign w:val="superscript"/>
          <w:lang w:val="en-GB"/>
        </w:rPr>
        <w:t>16</w:t>
      </w:r>
      <w:r w:rsidRPr="007B3C65">
        <w:rPr>
          <w:sz w:val="20"/>
          <w:lang w:val="en-GB"/>
        </w:rPr>
        <w:t> </w:t>
      </w:r>
      <w:r w:rsidRPr="007B3C65">
        <w:rPr>
          <w:rFonts w:eastAsia="Malgun Gothic"/>
          <w:sz w:val="20"/>
          <w:lang w:val="en-GB" w:eastAsia="ko-KR"/>
        </w:rPr>
        <w:t>−</w:t>
      </w:r>
      <w:r w:rsidRPr="007B3C65">
        <w:rPr>
          <w:sz w:val="20"/>
          <w:lang w:val="en-GB"/>
        </w:rPr>
        <w:t> 1 (i.e., </w:t>
      </w:r>
      <w:r w:rsidRPr="007B3C65">
        <w:rPr>
          <w:rFonts w:eastAsia="Malgun Gothic"/>
          <w:sz w:val="20"/>
          <w:lang w:val="en-GB" w:eastAsia="ko-KR"/>
        </w:rPr>
        <w:t>11796479), inclusive</w:t>
      </w:r>
      <w:r w:rsidRPr="007B3C65">
        <w:rPr>
          <w:sz w:val="20"/>
          <w:lang w:val="en-GB"/>
        </w:rPr>
        <w:t>. When not present, the value of cmp_yaw_rotation</w:t>
      </w:r>
      <w:r w:rsidRPr="007B3C65">
        <w:rPr>
          <w:rFonts w:eastAsia="Malgun Gothic"/>
          <w:sz w:val="20"/>
          <w:lang w:val="en-GB" w:eastAsia="ko-KR"/>
        </w:rPr>
        <w:t xml:space="preserve"> </w:t>
      </w:r>
      <w:r w:rsidRPr="007B3C65">
        <w:rPr>
          <w:sz w:val="20"/>
          <w:lang w:val="en-GB"/>
        </w:rPr>
        <w:t>is inferred to be equal to 0.</w:t>
      </w:r>
    </w:p>
    <w:p w:rsidR="00BB4A84" w:rsidRPr="007B3C65" w:rsidRDefault="00BB4A84" w:rsidP="00BB4A84">
      <w:pPr>
        <w:jc w:val="both"/>
        <w:rPr>
          <w:sz w:val="20"/>
          <w:lang w:val="en-GB"/>
        </w:rPr>
      </w:pPr>
      <w:r>
        <w:rPr>
          <w:sz w:val="20"/>
          <w:lang w:val="en-GB"/>
        </w:rPr>
        <w:t>...</w:t>
      </w:r>
    </w:p>
    <w:p w:rsidR="00A07CE9" w:rsidRDefault="00A07CE9" w:rsidP="00A07CE9">
      <w:pPr>
        <w:pStyle w:val="Heading2"/>
        <w:tabs>
          <w:tab w:val="clear" w:pos="720"/>
          <w:tab w:val="clear" w:pos="1080"/>
          <w:tab w:val="clear" w:pos="1440"/>
        </w:tabs>
        <w:overflowPunct/>
        <w:autoSpaceDE/>
        <w:autoSpaceDN/>
        <w:adjustRightInd/>
        <w:ind w:left="576" w:hanging="576"/>
        <w:jc w:val="both"/>
        <w:textAlignment w:val="auto"/>
      </w:pPr>
      <w:r>
        <w:t>Changes to the sample location remapping process</w:t>
      </w:r>
    </w:p>
    <w:p w:rsidR="00AE0D23" w:rsidRPr="004C0079" w:rsidRDefault="00AE0D23" w:rsidP="00AE0D23">
      <w:pPr>
        <w:pStyle w:val="3N2"/>
        <w:keepNext/>
        <w:ind w:left="6"/>
        <w:rPr>
          <w:b/>
        </w:rPr>
      </w:pPr>
      <w:r w:rsidRPr="004C0079">
        <w:rPr>
          <w:b/>
        </w:rPr>
        <w:t>D.</w:t>
      </w:r>
      <w:r>
        <w:rPr>
          <w:b/>
        </w:rPr>
        <w:t>3</w:t>
      </w:r>
      <w:r w:rsidRPr="004C0079">
        <w:rPr>
          <w:b/>
        </w:rPr>
        <w:t>.41.</w:t>
      </w:r>
      <w:r>
        <w:rPr>
          <w:b/>
        </w:rPr>
        <w:t>5</w:t>
      </w:r>
      <w:r w:rsidRPr="004C0079">
        <w:rPr>
          <w:b/>
        </w:rPr>
        <w:tab/>
      </w:r>
      <w:r>
        <w:rPr>
          <w:b/>
        </w:rPr>
        <w:t>Sample location remapping process</w:t>
      </w:r>
    </w:p>
    <w:p w:rsidR="00AE0D23" w:rsidRDefault="00AE0D23" w:rsidP="00AE0D23">
      <w:pPr>
        <w:pStyle w:val="3N3"/>
        <w:keepNext/>
        <w:numPr>
          <w:ilvl w:val="0"/>
          <w:numId w:val="0"/>
        </w:numPr>
        <w:tabs>
          <w:tab w:val="left" w:pos="360"/>
          <w:tab w:val="left" w:pos="720"/>
          <w:tab w:val="left" w:pos="1080"/>
        </w:tabs>
        <w:ind w:left="1080" w:hanging="1080"/>
        <w:rPr>
          <w:b/>
          <w:i/>
        </w:rPr>
      </w:pPr>
      <w:bookmarkStart w:id="246" w:name="SampleRemappingGeneral"/>
      <w:bookmarkStart w:id="247" w:name="_Ref490741123"/>
      <w:r w:rsidRPr="00055CE8">
        <w:rPr>
          <w:b/>
          <w:i/>
        </w:rPr>
        <w:t>D.3.41.</w:t>
      </w:r>
      <w:r>
        <w:rPr>
          <w:b/>
          <w:i/>
        </w:rPr>
        <w:t>5</w:t>
      </w:r>
      <w:r w:rsidRPr="00055CE8">
        <w:rPr>
          <w:b/>
          <w:i/>
        </w:rPr>
        <w:t>.1</w:t>
      </w:r>
      <w:bookmarkEnd w:id="246"/>
      <w:r w:rsidRPr="00055CE8">
        <w:rPr>
          <w:b/>
          <w:i/>
        </w:rPr>
        <w:tab/>
        <w:t>General</w:t>
      </w:r>
      <w:bookmarkEnd w:id="247"/>
    </w:p>
    <w:p w:rsidR="00AE0D23" w:rsidRDefault="00AE0D23" w:rsidP="00AE0D23">
      <w:pPr>
        <w:jc w:val="both"/>
        <w:rPr>
          <w:rFonts w:eastAsia="Calibri"/>
          <w:sz w:val="20"/>
        </w:rPr>
      </w:pPr>
      <w:r>
        <w:rPr>
          <w:rFonts w:eastAsia="Calibri"/>
          <w:sz w:val="20"/>
        </w:rPr>
        <w:t>T</w:t>
      </w:r>
      <w:r w:rsidRPr="003A6B35">
        <w:rPr>
          <w:rFonts w:eastAsia="Calibri"/>
          <w:sz w:val="20"/>
        </w:rPr>
        <w:t xml:space="preserve">o </w:t>
      </w:r>
      <w:r>
        <w:rPr>
          <w:rFonts w:eastAsia="Calibri"/>
          <w:sz w:val="20"/>
        </w:rPr>
        <w:t>re</w:t>
      </w:r>
      <w:r w:rsidRPr="003A6B35">
        <w:rPr>
          <w:rFonts w:eastAsia="Calibri"/>
          <w:sz w:val="20"/>
        </w:rPr>
        <w:t xml:space="preserve">map </w:t>
      </w:r>
      <w:r>
        <w:rPr>
          <w:rFonts w:eastAsia="Calibri"/>
          <w:sz w:val="20"/>
        </w:rPr>
        <w:t xml:space="preserve">colour </w:t>
      </w:r>
      <w:r w:rsidRPr="003A6B35">
        <w:rPr>
          <w:rFonts w:eastAsia="Calibri"/>
          <w:sz w:val="20"/>
        </w:rPr>
        <w:t xml:space="preserve">sample </w:t>
      </w:r>
      <w:r>
        <w:rPr>
          <w:rFonts w:eastAsia="Calibri"/>
          <w:sz w:val="20"/>
        </w:rPr>
        <w:t xml:space="preserve">locations of </w:t>
      </w:r>
      <w:r w:rsidRPr="003A6B35">
        <w:rPr>
          <w:rFonts w:eastAsia="Calibri"/>
          <w:sz w:val="20"/>
        </w:rPr>
        <w:t xml:space="preserve">a </w:t>
      </w:r>
      <w:r>
        <w:rPr>
          <w:rFonts w:eastAsia="Calibri"/>
          <w:sz w:val="20"/>
        </w:rPr>
        <w:t xml:space="preserve">region-wise </w:t>
      </w:r>
      <w:r w:rsidRPr="003A6B35">
        <w:rPr>
          <w:rFonts w:eastAsia="Calibri"/>
          <w:sz w:val="20"/>
        </w:rPr>
        <w:t xml:space="preserve">packed </w:t>
      </w:r>
      <w:r>
        <w:rPr>
          <w:rFonts w:eastAsia="Calibri"/>
          <w:sz w:val="20"/>
        </w:rPr>
        <w:t>picture</w:t>
      </w:r>
      <w:r w:rsidRPr="003A6B35">
        <w:rPr>
          <w:rFonts w:eastAsia="Calibri"/>
          <w:sz w:val="20"/>
        </w:rPr>
        <w:t xml:space="preserve"> to </w:t>
      </w:r>
      <w:r>
        <w:rPr>
          <w:rFonts w:eastAsia="Calibri"/>
          <w:sz w:val="20"/>
        </w:rPr>
        <w:t>a unit sphere</w:t>
      </w:r>
      <w:r w:rsidRPr="003A6B35">
        <w:rPr>
          <w:rFonts w:eastAsia="Calibri"/>
          <w:sz w:val="20"/>
        </w:rPr>
        <w:t xml:space="preserve">, </w:t>
      </w:r>
      <w:r>
        <w:rPr>
          <w:rFonts w:eastAsia="Calibri"/>
          <w:sz w:val="20"/>
        </w:rPr>
        <w:t>the following ordered steps are applied:</w:t>
      </w:r>
    </w:p>
    <w:p w:rsidR="00AE0D23" w:rsidRPr="00B2631B"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CF101A">
        <w:rPr>
          <w:rFonts w:eastAsia="Malgun Gothic"/>
          <w:sz w:val="20"/>
        </w:rPr>
        <w:t>–</w:t>
      </w:r>
      <w:r w:rsidRPr="00CF101A">
        <w:rPr>
          <w:rFonts w:eastAsia="Malgun Gothic"/>
          <w:sz w:val="20"/>
        </w:rPr>
        <w:tab/>
      </w:r>
      <w:r w:rsidRPr="00B2631B">
        <w:rPr>
          <w:rFonts w:eastAsia="Calibri"/>
          <w:sz w:val="20"/>
        </w:rPr>
        <w:t xml:space="preserve">A </w:t>
      </w:r>
      <w:r>
        <w:rPr>
          <w:rFonts w:eastAsia="Calibri"/>
          <w:sz w:val="20"/>
        </w:rPr>
        <w:t xml:space="preserve">region-wise </w:t>
      </w:r>
      <w:r w:rsidRPr="00055CE8">
        <w:rPr>
          <w:rFonts w:eastAsia="Malgun Gothic"/>
          <w:sz w:val="20"/>
        </w:rPr>
        <w:t>packed</w:t>
      </w:r>
      <w:r w:rsidRPr="00B2631B">
        <w:rPr>
          <w:rFonts w:eastAsia="Calibri"/>
          <w:sz w:val="20"/>
        </w:rPr>
        <w:t xml:space="preserve"> picture is obtained </w:t>
      </w:r>
      <w:r>
        <w:rPr>
          <w:rFonts w:eastAsia="Calibri"/>
          <w:sz w:val="20"/>
        </w:rPr>
        <w:t xml:space="preserve">as the </w:t>
      </w:r>
      <w:r w:rsidRPr="00D17A58">
        <w:rPr>
          <w:sz w:val="20"/>
        </w:rPr>
        <w:t>cropped output picture</w:t>
      </w:r>
      <w:r>
        <w:rPr>
          <w:rFonts w:eastAsia="Calibri"/>
          <w:sz w:val="20"/>
        </w:rPr>
        <w:t xml:space="preserve"> by </w:t>
      </w:r>
      <w:r w:rsidRPr="00B2631B">
        <w:rPr>
          <w:rFonts w:eastAsia="Calibri"/>
          <w:sz w:val="20"/>
        </w:rPr>
        <w:t xml:space="preserve">decoding a </w:t>
      </w:r>
      <w:r>
        <w:rPr>
          <w:rFonts w:eastAsia="Calibri"/>
          <w:sz w:val="20"/>
        </w:rPr>
        <w:t xml:space="preserve">coded </w:t>
      </w:r>
      <w:r w:rsidRPr="00B2631B">
        <w:rPr>
          <w:rFonts w:eastAsia="Calibri"/>
          <w:sz w:val="20"/>
        </w:rPr>
        <w:t>picture.</w:t>
      </w:r>
      <w:r>
        <w:rPr>
          <w:rFonts w:eastAsia="Calibri"/>
          <w:sz w:val="20"/>
        </w:rPr>
        <w:t xml:space="preserve"> </w:t>
      </w:r>
      <w:r>
        <w:rPr>
          <w:sz w:val="20"/>
        </w:rPr>
        <w:t xml:space="preserve">For purposes of interpretation of chroma samples, </w:t>
      </w:r>
      <w:r w:rsidRPr="00C56F3D">
        <w:rPr>
          <w:sz w:val="20"/>
        </w:rPr>
        <w:t>the input to the indicated remapping process is the set of decoded sample values after applying an (unspecified) upsampling conversion process to the 4:4:4 colour sampling format as necessary when chroma_format_idc is equal to 1 (4:2:0 chroma format) or 2 (4:2:2 chroma format).</w:t>
      </w:r>
      <w:r>
        <w:rPr>
          <w:sz w:val="20"/>
        </w:rPr>
        <w:t xml:space="preserve"> This (unspecified) upsampling process should account for the relative positioning relationship between the luma and chroma samples as indicated by </w:t>
      </w:r>
      <w:r w:rsidRPr="00C56F3D">
        <w:rPr>
          <w:sz w:val="20"/>
        </w:rPr>
        <w:t>chroma_sample_loc_type_top_field</w:t>
      </w:r>
      <w:r>
        <w:rPr>
          <w:sz w:val="20"/>
        </w:rPr>
        <w:t xml:space="preserve"> and </w:t>
      </w:r>
      <w:r w:rsidRPr="00C56F3D">
        <w:rPr>
          <w:sz w:val="20"/>
        </w:rPr>
        <w:t>chroma_sample_loc_type_bottom_field</w:t>
      </w:r>
      <w:r>
        <w:rPr>
          <w:sz w:val="20"/>
        </w:rPr>
        <w:t>, when present.</w:t>
      </w:r>
    </w:p>
    <w:p w:rsidR="00AE0D23" w:rsidRPr="00A5320A"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CF101A">
        <w:rPr>
          <w:rFonts w:eastAsia="Malgun Gothic"/>
          <w:sz w:val="20"/>
        </w:rPr>
        <w:t>–</w:t>
      </w:r>
      <w:r w:rsidRPr="00CF101A">
        <w:rPr>
          <w:rFonts w:eastAsia="Malgun Gothic"/>
          <w:sz w:val="20"/>
        </w:rPr>
        <w:tab/>
      </w:r>
      <w:r w:rsidRPr="00B2631B">
        <w:rPr>
          <w:rFonts w:eastAsia="Calibri"/>
          <w:sz w:val="20"/>
        </w:rPr>
        <w:t>If region-</w:t>
      </w:r>
      <w:r w:rsidRPr="00055CE8">
        <w:rPr>
          <w:rFonts w:eastAsia="Malgun Gothic"/>
          <w:sz w:val="20"/>
        </w:rPr>
        <w:t>wise</w:t>
      </w:r>
      <w:r w:rsidRPr="00B2631B">
        <w:rPr>
          <w:rFonts w:eastAsia="Calibri"/>
          <w:sz w:val="20"/>
        </w:rPr>
        <w:t xml:space="preserve"> packing is indicated, the sample locations of the </w:t>
      </w:r>
      <w:r>
        <w:rPr>
          <w:rFonts w:eastAsia="Calibri"/>
          <w:sz w:val="20"/>
        </w:rPr>
        <w:t xml:space="preserve">region-wise </w:t>
      </w:r>
      <w:r w:rsidRPr="00B2631B">
        <w:rPr>
          <w:rFonts w:eastAsia="Calibri"/>
          <w:sz w:val="20"/>
        </w:rPr>
        <w:t>packed picture are converted to sample locations of the respective projected picture as specified in</w:t>
      </w:r>
      <w:r>
        <w:rPr>
          <w:rFonts w:eastAsia="Calibri"/>
          <w:sz w:val="20"/>
        </w:rPr>
        <w:t xml:space="preserve"> </w:t>
      </w:r>
      <w:r w:rsidRPr="00A5320A">
        <w:rPr>
          <w:rFonts w:eastAsia="Calibri"/>
          <w:sz w:val="20"/>
        </w:rPr>
        <w:t xml:space="preserve">clause </w:t>
      </w:r>
      <w:r w:rsidRPr="00A5320A">
        <w:rPr>
          <w:rFonts w:eastAsia="Calibri"/>
          <w:sz w:val="20"/>
        </w:rPr>
        <w:fldChar w:fldCharType="begin"/>
      </w:r>
      <w:r w:rsidRPr="00A5320A">
        <w:rPr>
          <w:rFonts w:eastAsia="Calibri"/>
          <w:sz w:val="20"/>
        </w:rPr>
        <w:instrText xml:space="preserve"> REF SampleRemappingRWP \h  \* MERGEFORMAT </w:instrText>
      </w:r>
      <w:r w:rsidRPr="00A5320A">
        <w:rPr>
          <w:rFonts w:eastAsia="Calibri"/>
          <w:sz w:val="20"/>
        </w:rPr>
      </w:r>
      <w:r w:rsidRPr="00A5320A">
        <w:rPr>
          <w:rFonts w:eastAsia="Calibri"/>
          <w:sz w:val="20"/>
        </w:rPr>
        <w:fldChar w:fldCharType="separate"/>
      </w:r>
      <w:r w:rsidRPr="00464B6C">
        <w:rPr>
          <w:sz w:val="20"/>
        </w:rPr>
        <w:t>D.3.41.5.4</w:t>
      </w:r>
      <w:r w:rsidRPr="00A5320A">
        <w:rPr>
          <w:rFonts w:eastAsia="Calibri"/>
          <w:sz w:val="20"/>
        </w:rPr>
        <w:fldChar w:fldCharType="end"/>
      </w:r>
      <w:r w:rsidRPr="00A5320A">
        <w:rPr>
          <w:rFonts w:eastAsia="Calibri"/>
          <w:sz w:val="20"/>
        </w:rPr>
        <w:t xml:space="preserve">. Otherwise, the projected picture is identical to the </w:t>
      </w:r>
      <w:r>
        <w:rPr>
          <w:rFonts w:eastAsia="Calibri"/>
          <w:sz w:val="20"/>
        </w:rPr>
        <w:t xml:space="preserve">region-wise </w:t>
      </w:r>
      <w:r w:rsidRPr="00A5320A">
        <w:rPr>
          <w:rFonts w:eastAsia="Calibri"/>
          <w:sz w:val="20"/>
        </w:rPr>
        <w:t>packed picture.</w:t>
      </w:r>
    </w:p>
    <w:p w:rsidR="00AE0D23" w:rsidRPr="00A5320A"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A5320A">
        <w:rPr>
          <w:rFonts w:eastAsia="Malgun Gothic"/>
          <w:sz w:val="20"/>
        </w:rPr>
        <w:t>–</w:t>
      </w:r>
      <w:r w:rsidRPr="00A5320A">
        <w:rPr>
          <w:rFonts w:eastAsia="Malgun Gothic"/>
          <w:sz w:val="20"/>
        </w:rPr>
        <w:tab/>
      </w:r>
      <w:r w:rsidRPr="00A5320A">
        <w:rPr>
          <w:rFonts w:eastAsia="Calibri"/>
          <w:sz w:val="20"/>
        </w:rPr>
        <w:t xml:space="preserve">If frame packing is indicated, the sample locations of the projected picture are converted to sample locations of the respective constituent picture of the projected picture, as specified in clause </w:t>
      </w:r>
      <w:r w:rsidRPr="00A5320A">
        <w:rPr>
          <w:rFonts w:eastAsia="Calibri"/>
          <w:sz w:val="20"/>
        </w:rPr>
        <w:fldChar w:fldCharType="begin"/>
      </w:r>
      <w:r w:rsidRPr="00A5320A">
        <w:rPr>
          <w:rFonts w:eastAsia="Calibri"/>
          <w:sz w:val="20"/>
        </w:rPr>
        <w:instrText xml:space="preserve"> REF SampleRemappingProjected \h  \* MERGEFORMAT </w:instrText>
      </w:r>
      <w:r w:rsidRPr="00A5320A">
        <w:rPr>
          <w:rFonts w:eastAsia="Calibri"/>
          <w:sz w:val="20"/>
        </w:rPr>
      </w:r>
      <w:r w:rsidRPr="00A5320A">
        <w:rPr>
          <w:rFonts w:eastAsia="Calibri"/>
          <w:sz w:val="20"/>
        </w:rPr>
        <w:fldChar w:fldCharType="separate"/>
      </w:r>
      <w:r w:rsidRPr="00464B6C">
        <w:rPr>
          <w:sz w:val="20"/>
        </w:rPr>
        <w:t>D.3.41.5.6</w:t>
      </w:r>
      <w:r w:rsidRPr="00A5320A">
        <w:rPr>
          <w:rFonts w:eastAsia="Calibri"/>
          <w:sz w:val="20"/>
        </w:rPr>
        <w:fldChar w:fldCharType="end"/>
      </w:r>
      <w:r w:rsidRPr="00A5320A">
        <w:rPr>
          <w:rFonts w:eastAsia="Calibri"/>
          <w:sz w:val="20"/>
        </w:rPr>
        <w:t>. Otherwise, the constituent picture of the projected picture is identical to the projected picture.</w:t>
      </w:r>
    </w:p>
    <w:p w:rsidR="00AE0D23" w:rsidRPr="00A5320A"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A5320A">
        <w:rPr>
          <w:rFonts w:eastAsia="Malgun Gothic"/>
          <w:sz w:val="20"/>
        </w:rPr>
        <w:t>–</w:t>
      </w:r>
      <w:r w:rsidRPr="00A5320A">
        <w:rPr>
          <w:rFonts w:eastAsia="Malgun Gothic"/>
          <w:sz w:val="20"/>
        </w:rPr>
        <w:tab/>
      </w:r>
      <w:r w:rsidRPr="00A5320A">
        <w:rPr>
          <w:rFonts w:eastAsia="Calibri"/>
          <w:sz w:val="20"/>
        </w:rPr>
        <w:t xml:space="preserve">The sample locations of a constituent picture the projected picture are converted to sphere coordinates relative to the local coordinate axes, as specified in clause </w:t>
      </w:r>
      <w:r w:rsidRPr="00A5320A">
        <w:rPr>
          <w:rFonts w:eastAsia="Calibri"/>
          <w:sz w:val="20"/>
        </w:rPr>
        <w:fldChar w:fldCharType="begin"/>
      </w:r>
      <w:r w:rsidRPr="00A5320A">
        <w:rPr>
          <w:rFonts w:eastAsia="Calibri"/>
          <w:sz w:val="20"/>
        </w:rPr>
        <w:instrText xml:space="preserve"> REF Projection \h  \* MERGEFORMAT </w:instrText>
      </w:r>
      <w:r w:rsidRPr="00A5320A">
        <w:rPr>
          <w:rFonts w:eastAsia="Calibri"/>
          <w:sz w:val="20"/>
        </w:rPr>
      </w:r>
      <w:r w:rsidRPr="00A5320A">
        <w:rPr>
          <w:rFonts w:eastAsia="Calibri"/>
          <w:sz w:val="20"/>
        </w:rPr>
        <w:fldChar w:fldCharType="separate"/>
      </w:r>
      <w:r w:rsidRPr="00464B6C">
        <w:rPr>
          <w:sz w:val="20"/>
        </w:rPr>
        <w:t>D.3.41.5.2</w:t>
      </w:r>
      <w:r w:rsidRPr="00A5320A">
        <w:rPr>
          <w:rFonts w:eastAsia="Calibri"/>
          <w:sz w:val="20"/>
        </w:rPr>
        <w:fldChar w:fldCharType="end"/>
      </w:r>
      <w:r w:rsidRPr="00A5320A">
        <w:rPr>
          <w:rFonts w:eastAsia="Calibri"/>
          <w:sz w:val="20"/>
        </w:rPr>
        <w:t>.</w:t>
      </w:r>
    </w:p>
    <w:p w:rsidR="00AE0D23" w:rsidRPr="00A5320A"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A5320A">
        <w:rPr>
          <w:rFonts w:eastAsia="Malgun Gothic"/>
          <w:sz w:val="20"/>
        </w:rPr>
        <w:t>–</w:t>
      </w:r>
      <w:r w:rsidRPr="00A5320A">
        <w:rPr>
          <w:rFonts w:eastAsia="Malgun Gothic"/>
          <w:sz w:val="20"/>
        </w:rPr>
        <w:tab/>
      </w:r>
      <w:r w:rsidRPr="00A5320A">
        <w:rPr>
          <w:rFonts w:eastAsia="Calibri"/>
          <w:sz w:val="20"/>
        </w:rPr>
        <w:t xml:space="preserve">If rotation is indicated, the sphere coordinates relative to the local coordinate axes are converted to sphere coordinates relative to the global coordinate axes, as specified in clause </w:t>
      </w:r>
      <w:r w:rsidRPr="00A5320A">
        <w:rPr>
          <w:rFonts w:eastAsia="Calibri"/>
          <w:sz w:val="20"/>
        </w:rPr>
        <w:fldChar w:fldCharType="begin"/>
      </w:r>
      <w:r w:rsidRPr="00A5320A">
        <w:rPr>
          <w:rFonts w:eastAsia="Calibri"/>
          <w:sz w:val="20"/>
        </w:rPr>
        <w:instrText xml:space="preserve"> REF SampleRemappingRotation \h  \* MERGEFORMAT </w:instrText>
      </w:r>
      <w:r w:rsidRPr="00A5320A">
        <w:rPr>
          <w:rFonts w:eastAsia="Calibri"/>
          <w:sz w:val="20"/>
        </w:rPr>
      </w:r>
      <w:r w:rsidRPr="00A5320A">
        <w:rPr>
          <w:rFonts w:eastAsia="Calibri"/>
          <w:sz w:val="20"/>
        </w:rPr>
        <w:fldChar w:fldCharType="separate"/>
      </w:r>
      <w:r w:rsidRPr="00464B6C">
        <w:rPr>
          <w:sz w:val="20"/>
        </w:rPr>
        <w:t>D.3.41.5.3</w:t>
      </w:r>
      <w:r w:rsidRPr="00A5320A">
        <w:rPr>
          <w:rFonts w:eastAsia="Calibri"/>
          <w:sz w:val="20"/>
        </w:rPr>
        <w:fldChar w:fldCharType="end"/>
      </w:r>
      <w:r w:rsidRPr="00A5320A">
        <w:rPr>
          <w:rFonts w:eastAsia="Calibri"/>
          <w:sz w:val="20"/>
        </w:rPr>
        <w:t>. Otherwise, the global coordinate axes are identical to the local coordinate axes.</w:t>
      </w:r>
    </w:p>
    <w:p w:rsidR="00AE0D23" w:rsidRPr="00A5320A" w:rsidRDefault="00AE0D23" w:rsidP="00AE0D23">
      <w:pPr>
        <w:jc w:val="both"/>
        <w:rPr>
          <w:rFonts w:eastAsia="Calibri"/>
          <w:sz w:val="20"/>
        </w:rPr>
      </w:pPr>
      <w:r w:rsidRPr="00A5320A">
        <w:rPr>
          <w:rFonts w:eastAsia="Calibri"/>
          <w:sz w:val="20"/>
        </w:rPr>
        <w:lastRenderedPageBreak/>
        <w:t xml:space="preserve">The </w:t>
      </w:r>
      <w:bookmarkStart w:id="248" w:name="_Hlk490732872"/>
      <w:r w:rsidRPr="00A5320A">
        <w:rPr>
          <w:rFonts w:eastAsia="Calibri"/>
          <w:sz w:val="20"/>
        </w:rPr>
        <w:t xml:space="preserve">overall process for mapping of luma sample locations within a </w:t>
      </w:r>
      <w:r>
        <w:rPr>
          <w:rFonts w:eastAsia="Calibri"/>
          <w:sz w:val="20"/>
        </w:rPr>
        <w:t xml:space="preserve">region-wise </w:t>
      </w:r>
      <w:r w:rsidRPr="00A5320A">
        <w:rPr>
          <w:rFonts w:eastAsia="Calibri"/>
          <w:sz w:val="20"/>
        </w:rPr>
        <w:t xml:space="preserve">packed picture to sphere coordinates </w:t>
      </w:r>
      <w:bookmarkEnd w:id="248"/>
      <w:r w:rsidRPr="00A5320A">
        <w:rPr>
          <w:rFonts w:eastAsia="Calibri"/>
          <w:sz w:val="20"/>
        </w:rPr>
        <w:t xml:space="preserve">relative to the global coordinate axes is normatively specified in clause </w:t>
      </w:r>
      <w:r w:rsidRPr="00A5320A">
        <w:rPr>
          <w:rFonts w:eastAsia="Calibri"/>
          <w:sz w:val="20"/>
        </w:rPr>
        <w:fldChar w:fldCharType="begin"/>
      </w:r>
      <w:r w:rsidRPr="00A5320A">
        <w:rPr>
          <w:rFonts w:eastAsia="Calibri"/>
          <w:sz w:val="20"/>
        </w:rPr>
        <w:instrText xml:space="preserve"> REF SampleRemappingPacked \h  \* MERGEFORMAT </w:instrText>
      </w:r>
      <w:r w:rsidRPr="00A5320A">
        <w:rPr>
          <w:rFonts w:eastAsia="Calibri"/>
          <w:sz w:val="20"/>
        </w:rPr>
      </w:r>
      <w:r w:rsidRPr="00A5320A">
        <w:rPr>
          <w:rFonts w:eastAsia="Calibri"/>
          <w:sz w:val="20"/>
        </w:rPr>
        <w:fldChar w:fldCharType="separate"/>
      </w:r>
      <w:r w:rsidRPr="00464B6C">
        <w:rPr>
          <w:sz w:val="20"/>
        </w:rPr>
        <w:t>D.3.41.5.5</w:t>
      </w:r>
      <w:r w:rsidRPr="00A5320A">
        <w:rPr>
          <w:rFonts w:eastAsia="Calibri"/>
          <w:sz w:val="20"/>
        </w:rPr>
        <w:fldChar w:fldCharType="end"/>
      </w:r>
      <w:r w:rsidRPr="00A5320A">
        <w:rPr>
          <w:rFonts w:eastAsia="Calibri"/>
          <w:sz w:val="20"/>
        </w:rPr>
        <w:t>.</w:t>
      </w:r>
    </w:p>
    <w:p w:rsidR="00AE0D23" w:rsidRDefault="00AE0D23" w:rsidP="00AE0D23">
      <w:pPr>
        <w:jc w:val="both"/>
        <w:rPr>
          <w:rFonts w:eastAsia="Calibri"/>
          <w:sz w:val="20"/>
        </w:rPr>
      </w:pPr>
      <w:r>
        <w:rPr>
          <w:rFonts w:eastAsia="Calibri"/>
          <w:sz w:val="20"/>
        </w:rPr>
        <w:t xml:space="preserve">For each </w:t>
      </w:r>
      <w:ins w:id="249" w:author="Ye-Kui Wang" w:date="2017-09-28T16:47:00Z">
        <w:r>
          <w:rPr>
            <w:rFonts w:eastAsia="Calibri"/>
            <w:sz w:val="20"/>
          </w:rPr>
          <w:t xml:space="preserve">cropped </w:t>
        </w:r>
      </w:ins>
      <w:del w:id="250" w:author="Ye-Kui Wang" w:date="2017-09-28T16:47:00Z">
        <w:r w:rsidDel="007A2F54">
          <w:rPr>
            <w:rFonts w:eastAsia="Calibri"/>
            <w:sz w:val="20"/>
          </w:rPr>
          <w:delText xml:space="preserve">region-wise packed picture corresponding to a </w:delText>
        </w:r>
      </w:del>
      <w:r>
        <w:rPr>
          <w:rFonts w:eastAsia="Calibri"/>
          <w:sz w:val="20"/>
        </w:rPr>
        <w:t>decoded picture, the following applies:</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 xml:space="preserve">If </w:t>
      </w:r>
      <w:r w:rsidRPr="003151FF">
        <w:rPr>
          <w:color w:val="000000"/>
          <w:sz w:val="20"/>
        </w:rPr>
        <w:t xml:space="preserve">an </w:t>
      </w:r>
      <w:r>
        <w:rPr>
          <w:sz w:val="20"/>
        </w:rPr>
        <w:t>equirectangular</w:t>
      </w:r>
      <w:r w:rsidRPr="003151FF">
        <w:rPr>
          <w:sz w:val="20"/>
        </w:rPr>
        <w:t xml:space="preserve"> projection SEI message with </w:t>
      </w:r>
      <w:r>
        <w:rPr>
          <w:sz w:val="20"/>
        </w:rPr>
        <w:t>erp</w:t>
      </w:r>
      <w:r w:rsidRPr="003151FF">
        <w:rPr>
          <w:rFonts w:eastAsia="Malgun Gothic"/>
          <w:noProof/>
          <w:sz w:val="20"/>
          <w:lang w:eastAsia="zh-CN"/>
        </w:rPr>
        <w:t>_</w:t>
      </w:r>
      <w:r w:rsidRPr="003151FF">
        <w:rPr>
          <w:rFonts w:eastAsia="Malgun Gothic"/>
          <w:bCs/>
          <w:noProof/>
          <w:sz w:val="20"/>
          <w:lang w:eastAsia="zh-CN"/>
        </w:rPr>
        <w:t>cancel_flag equal to 0</w:t>
      </w:r>
      <w:r>
        <w:rPr>
          <w:rFonts w:eastAsia="Malgun Gothic"/>
          <w:bCs/>
          <w:noProof/>
          <w:sz w:val="20"/>
          <w:lang w:eastAsia="zh-CN"/>
        </w:rPr>
        <w:t xml:space="preserve"> and </w:t>
      </w:r>
      <w:r>
        <w:rPr>
          <w:sz w:val="20"/>
          <w:lang w:val="en-GB"/>
        </w:rPr>
        <w:t>er</w:t>
      </w:r>
      <w:r w:rsidRPr="007B3C65">
        <w:rPr>
          <w:sz w:val="20"/>
          <w:lang w:val="en-GB"/>
        </w:rPr>
        <w:t>p_rotation_flag equal to</w:t>
      </w:r>
      <w:r>
        <w:rPr>
          <w:sz w:val="20"/>
          <w:lang w:val="en-GB"/>
        </w:rPr>
        <w:t xml:space="preserve"> 1 that applies to the picture is present</w:t>
      </w:r>
      <w:r w:rsidRPr="00055CE8">
        <w:rPr>
          <w:rFonts w:eastAsia="Malgun Gothic"/>
          <w:sz w:val="20"/>
        </w:rPr>
        <w:t xml:space="preserve">, </w:t>
      </w:r>
      <w:r>
        <w:rPr>
          <w:rFonts w:eastAsia="Malgun Gothic"/>
          <w:sz w:val="20"/>
        </w:rPr>
        <w:t xml:space="preserve">or </w:t>
      </w:r>
      <w:r w:rsidRPr="003151FF">
        <w:rPr>
          <w:color w:val="000000"/>
          <w:sz w:val="20"/>
        </w:rPr>
        <w:t xml:space="preserve">a </w:t>
      </w:r>
      <w:r>
        <w:rPr>
          <w:color w:val="000000"/>
          <w:sz w:val="20"/>
        </w:rPr>
        <w:t xml:space="preserve">cubemap </w:t>
      </w:r>
      <w:r w:rsidRPr="003151FF">
        <w:rPr>
          <w:sz w:val="20"/>
        </w:rPr>
        <w:t xml:space="preserve">projection SEI message with </w:t>
      </w:r>
      <w:r>
        <w:rPr>
          <w:sz w:val="20"/>
        </w:rPr>
        <w:t>cmp</w:t>
      </w:r>
      <w:r w:rsidRPr="003151FF">
        <w:rPr>
          <w:rFonts w:eastAsia="Malgun Gothic"/>
          <w:noProof/>
          <w:sz w:val="20"/>
          <w:lang w:eastAsia="zh-CN"/>
        </w:rPr>
        <w:t>_</w:t>
      </w:r>
      <w:r w:rsidRPr="003151FF">
        <w:rPr>
          <w:rFonts w:eastAsia="Malgun Gothic"/>
          <w:bCs/>
          <w:noProof/>
          <w:sz w:val="20"/>
          <w:lang w:eastAsia="zh-CN"/>
        </w:rPr>
        <w:t>cancel_flag equal to 0</w:t>
      </w:r>
      <w:r>
        <w:rPr>
          <w:rFonts w:eastAsia="Malgun Gothic"/>
          <w:bCs/>
          <w:noProof/>
          <w:sz w:val="20"/>
          <w:lang w:eastAsia="zh-CN"/>
        </w:rPr>
        <w:t xml:space="preserve"> and cm</w:t>
      </w:r>
      <w:r w:rsidRPr="007B3C65">
        <w:rPr>
          <w:sz w:val="20"/>
          <w:lang w:val="en-GB"/>
        </w:rPr>
        <w:t>p_rotation_flag equal to</w:t>
      </w:r>
      <w:r>
        <w:rPr>
          <w:sz w:val="20"/>
          <w:lang w:val="en-GB"/>
        </w:rPr>
        <w:t xml:space="preserve"> 1 that applies to the picture is present</w:t>
      </w:r>
      <w:r>
        <w:rPr>
          <w:rFonts w:eastAsia="Malgun Gothic"/>
          <w:sz w:val="20"/>
        </w:rPr>
        <w:t>, RotationFlag is set equal to 1, and the following applies.</w:t>
      </w:r>
    </w:p>
    <w:p w:rsidR="00AE0D23" w:rsidRDefault="00AE0D23" w:rsidP="00AE0D23">
      <w:pPr>
        <w:tabs>
          <w:tab w:val="clear" w:pos="360"/>
          <w:tab w:val="clear" w:pos="720"/>
          <w:tab w:val="clear" w:pos="1440"/>
          <w:tab w:val="left" w:pos="1191"/>
          <w:tab w:val="left" w:pos="1588"/>
          <w:tab w:val="left" w:pos="1985"/>
        </w:tabs>
        <w:ind w:left="810" w:hanging="360"/>
        <w:jc w:val="both"/>
        <w:rPr>
          <w:rFonts w:eastAsia="Malgun Gothic"/>
          <w:sz w:val="20"/>
        </w:rPr>
      </w:pPr>
      <w:r w:rsidRPr="00BE0820">
        <w:rPr>
          <w:rFonts w:eastAsia="Malgun Gothic"/>
          <w:sz w:val="20"/>
        </w:rPr>
        <w:t>–</w:t>
      </w:r>
      <w:r w:rsidRPr="00BE0820">
        <w:rPr>
          <w:rFonts w:eastAsia="Malgun Gothic"/>
          <w:sz w:val="20"/>
        </w:rPr>
        <w:tab/>
      </w:r>
      <w:r>
        <w:rPr>
          <w:rFonts w:eastAsia="Malgun Gothic"/>
          <w:sz w:val="20"/>
        </w:rPr>
        <w:t>If</w:t>
      </w:r>
      <w:r w:rsidRPr="00BE0820">
        <w:rPr>
          <w:rFonts w:eastAsia="Malgun Gothic"/>
          <w:sz w:val="20"/>
        </w:rPr>
        <w:t xml:space="preserve"> equirectangular projection is indicated, RotationYaw, RotationPitch, and </w:t>
      </w:r>
      <w:r w:rsidRPr="00055CE8">
        <w:rPr>
          <w:rFonts w:eastAsia="Malgun Gothic"/>
          <w:sz w:val="20"/>
        </w:rPr>
        <w:t>RotationRoll are set equal to erp_yaw_rotation ÷ 2</w:t>
      </w:r>
      <w:r w:rsidRPr="00055CE8">
        <w:rPr>
          <w:rFonts w:eastAsia="Malgun Gothic"/>
          <w:sz w:val="20"/>
          <w:vertAlign w:val="superscript"/>
        </w:rPr>
        <w:t>16</w:t>
      </w:r>
      <w:r w:rsidRPr="00055CE8">
        <w:rPr>
          <w:rFonts w:eastAsia="Malgun Gothic"/>
          <w:sz w:val="20"/>
        </w:rPr>
        <w:t>, erp_pitch_rotation ÷ 2</w:t>
      </w:r>
      <w:r w:rsidRPr="00055CE8">
        <w:rPr>
          <w:rFonts w:eastAsia="Malgun Gothic"/>
          <w:sz w:val="20"/>
          <w:vertAlign w:val="superscript"/>
        </w:rPr>
        <w:t>16</w:t>
      </w:r>
      <w:r w:rsidRPr="00055CE8">
        <w:rPr>
          <w:rFonts w:eastAsia="Malgun Gothic"/>
          <w:sz w:val="20"/>
        </w:rPr>
        <w:t>, and erp_roll_rotation ÷ 2</w:t>
      </w:r>
      <w:r w:rsidRPr="00055CE8">
        <w:rPr>
          <w:rFonts w:eastAsia="Malgun Gothic"/>
          <w:sz w:val="20"/>
          <w:vertAlign w:val="superscript"/>
        </w:rPr>
        <w:t>16</w:t>
      </w:r>
      <w:r w:rsidRPr="00BE0820">
        <w:rPr>
          <w:rFonts w:eastAsia="Malgun Gothic"/>
          <w:sz w:val="20"/>
        </w:rPr>
        <w:t>, respectively.</w:t>
      </w:r>
    </w:p>
    <w:p w:rsidR="00AE0D23" w:rsidRDefault="00AE0D23" w:rsidP="00AE0D23">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Otherwise</w:t>
      </w:r>
      <w:r w:rsidRPr="00055CE8">
        <w:rPr>
          <w:rFonts w:eastAsia="Malgun Gothic"/>
          <w:sz w:val="20"/>
        </w:rPr>
        <w:t xml:space="preserve">, RotationYaw, RotationPitch, and RotationRoll are set equal to </w:t>
      </w:r>
      <w:r>
        <w:rPr>
          <w:rFonts w:eastAsia="Malgun Gothic"/>
          <w:sz w:val="20"/>
        </w:rPr>
        <w:t>cm</w:t>
      </w:r>
      <w:r w:rsidRPr="00055CE8">
        <w:rPr>
          <w:rFonts w:eastAsia="Malgun Gothic"/>
          <w:sz w:val="20"/>
        </w:rPr>
        <w:t>p_yaw_rotation ÷ 2</w:t>
      </w:r>
      <w:r w:rsidRPr="00055CE8">
        <w:rPr>
          <w:rFonts w:eastAsia="Malgun Gothic"/>
          <w:sz w:val="20"/>
          <w:vertAlign w:val="superscript"/>
        </w:rPr>
        <w:t>16</w:t>
      </w:r>
      <w:r w:rsidRPr="00055CE8">
        <w:rPr>
          <w:rFonts w:eastAsia="Malgun Gothic"/>
          <w:sz w:val="20"/>
        </w:rPr>
        <w:t xml:space="preserve">, </w:t>
      </w:r>
      <w:r>
        <w:rPr>
          <w:rFonts w:eastAsia="Malgun Gothic"/>
          <w:sz w:val="20"/>
        </w:rPr>
        <w:t>cm</w:t>
      </w:r>
      <w:r w:rsidRPr="00055CE8">
        <w:rPr>
          <w:rFonts w:eastAsia="Malgun Gothic"/>
          <w:sz w:val="20"/>
        </w:rPr>
        <w:t>p_pitch_rotation ÷ 2</w:t>
      </w:r>
      <w:r w:rsidRPr="00055CE8">
        <w:rPr>
          <w:rFonts w:eastAsia="Malgun Gothic"/>
          <w:sz w:val="20"/>
          <w:vertAlign w:val="superscript"/>
        </w:rPr>
        <w:t>16</w:t>
      </w:r>
      <w:r w:rsidRPr="00055CE8">
        <w:rPr>
          <w:rFonts w:eastAsia="Malgun Gothic"/>
          <w:sz w:val="20"/>
        </w:rPr>
        <w:t xml:space="preserve">, and </w:t>
      </w:r>
      <w:r>
        <w:rPr>
          <w:rFonts w:eastAsia="Malgun Gothic"/>
          <w:sz w:val="20"/>
        </w:rPr>
        <w:t>cmp</w:t>
      </w:r>
      <w:r w:rsidRPr="00055CE8">
        <w:rPr>
          <w:rFonts w:eastAsia="Malgun Gothic"/>
          <w:sz w:val="20"/>
        </w:rPr>
        <w:t>_roll_rotation ÷ 2</w:t>
      </w:r>
      <w:r w:rsidRPr="00055CE8">
        <w:rPr>
          <w:rFonts w:eastAsia="Malgun Gothic"/>
          <w:sz w:val="20"/>
          <w:vertAlign w:val="superscript"/>
        </w:rPr>
        <w:t>16</w:t>
      </w:r>
      <w:r w:rsidRPr="00055CE8">
        <w:rPr>
          <w:rFonts w:eastAsia="Malgun Gothic"/>
          <w:sz w:val="20"/>
        </w:rPr>
        <w:t>, respectively.</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Otherwise</w:t>
      </w:r>
      <w:r w:rsidRPr="00055CE8">
        <w:rPr>
          <w:rFonts w:eastAsia="Malgun Gothic"/>
          <w:sz w:val="20"/>
        </w:rPr>
        <w:t xml:space="preserve">, </w:t>
      </w:r>
      <w:r>
        <w:rPr>
          <w:rFonts w:eastAsia="Malgun Gothic"/>
          <w:sz w:val="20"/>
        </w:rPr>
        <w:t>RotationFlag is set equal to 0</w:t>
      </w:r>
      <w:r w:rsidRPr="00055CE8">
        <w:rPr>
          <w:rFonts w:eastAsia="Malgun Gothic"/>
          <w:sz w:val="20"/>
        </w:rPr>
        <w:t>.</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I</w:t>
      </w:r>
      <w:r w:rsidRPr="00055CE8">
        <w:rPr>
          <w:rFonts w:eastAsia="Malgun Gothic"/>
          <w:sz w:val="20"/>
        </w:rPr>
        <w:t xml:space="preserve">f </w:t>
      </w:r>
      <w:r>
        <w:rPr>
          <w:rFonts w:eastAsia="Malgun Gothic"/>
          <w:sz w:val="20"/>
        </w:rPr>
        <w:t xml:space="preserve">a </w:t>
      </w:r>
      <w:r w:rsidRPr="003151FF">
        <w:rPr>
          <w:rFonts w:eastAsia="Malgun Gothic"/>
          <w:bCs/>
          <w:noProof/>
          <w:sz w:val="20"/>
          <w:lang w:eastAsia="zh-CN"/>
        </w:rPr>
        <w:t xml:space="preserve">frame </w:t>
      </w:r>
      <w:r w:rsidRPr="003151FF">
        <w:rPr>
          <w:color w:val="000000"/>
          <w:sz w:val="20"/>
        </w:rPr>
        <w:t xml:space="preserve">packing arrangement SEI message with frame_packing_arrangement_cancel_flag </w:t>
      </w:r>
      <w:r w:rsidRPr="003151FF">
        <w:rPr>
          <w:rFonts w:eastAsia="Malgun Gothic"/>
          <w:color w:val="000000"/>
          <w:sz w:val="20"/>
        </w:rPr>
        <w:t>equal to 0</w:t>
      </w:r>
      <w:r w:rsidRPr="003151FF">
        <w:rPr>
          <w:rFonts w:eastAsia="Malgun Gothic"/>
          <w:bCs/>
          <w:noProof/>
          <w:sz w:val="20"/>
          <w:lang w:eastAsia="zh-CN"/>
        </w:rPr>
        <w:t xml:space="preserve"> </w:t>
      </w:r>
      <w:r>
        <w:rPr>
          <w:rFonts w:eastAsia="Malgun Gothic"/>
          <w:bCs/>
          <w:noProof/>
          <w:sz w:val="20"/>
          <w:lang w:eastAsia="zh-CN"/>
        </w:rPr>
        <w:t>that</w:t>
      </w:r>
      <w:r w:rsidRPr="003151FF">
        <w:rPr>
          <w:rFonts w:eastAsia="Malgun Gothic"/>
          <w:bCs/>
          <w:noProof/>
          <w:sz w:val="20"/>
          <w:lang w:eastAsia="zh-CN"/>
        </w:rPr>
        <w:t xml:space="preserve"> applies to the picture</w:t>
      </w:r>
      <w:r>
        <w:rPr>
          <w:rFonts w:eastAsia="Malgun Gothic"/>
          <w:bCs/>
          <w:noProof/>
          <w:sz w:val="20"/>
          <w:lang w:eastAsia="zh-CN"/>
        </w:rPr>
        <w:t xml:space="preserve"> is not present</w:t>
      </w:r>
      <w:r w:rsidRPr="003151FF">
        <w:rPr>
          <w:rFonts w:eastAsia="Malgun Gothic"/>
          <w:bCs/>
          <w:noProof/>
          <w:sz w:val="20"/>
          <w:lang w:eastAsia="zh-CN"/>
        </w:rPr>
        <w:t xml:space="preserve">, </w:t>
      </w:r>
      <w:r w:rsidRPr="00055CE8">
        <w:rPr>
          <w:rFonts w:eastAsia="Malgun Gothic"/>
          <w:sz w:val="20"/>
        </w:rPr>
        <w:t xml:space="preserve">StereoFlag, TopBottomFlag, and SideBySideFlag are </w:t>
      </w:r>
      <w:r>
        <w:rPr>
          <w:rFonts w:eastAsia="Malgun Gothic"/>
          <w:sz w:val="20"/>
        </w:rPr>
        <w:t xml:space="preserve">all </w:t>
      </w:r>
      <w:r w:rsidRPr="00055CE8">
        <w:rPr>
          <w:rFonts w:eastAsia="Malgun Gothic"/>
          <w:sz w:val="20"/>
        </w:rPr>
        <w:t>set equal to 0</w:t>
      </w:r>
      <w:r>
        <w:rPr>
          <w:rFonts w:eastAsia="Malgun Gothic"/>
          <w:sz w:val="20"/>
        </w:rPr>
        <w:t xml:space="preserve">, </w:t>
      </w:r>
      <w:r w:rsidRPr="00055CE8">
        <w:rPr>
          <w:rFonts w:eastAsia="Malgun Gothic"/>
          <w:sz w:val="20"/>
        </w:rPr>
        <w:t xml:space="preserve">HorDiv1 is set equal to </w:t>
      </w:r>
      <w:r>
        <w:rPr>
          <w:rFonts w:eastAsia="Malgun Gothic"/>
          <w:sz w:val="20"/>
        </w:rPr>
        <w:t>1, and VerDiv1 is set equal to 1</w:t>
      </w:r>
      <w:r w:rsidRPr="00055CE8">
        <w:rPr>
          <w:rFonts w:eastAsia="Malgun Gothic"/>
          <w:sz w:val="20"/>
        </w:rPr>
        <w:t>.</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bCs/>
          <w:noProof/>
          <w:sz w:val="20"/>
          <w:lang w:eastAsia="zh-CN"/>
        </w:rPr>
      </w:pPr>
      <w:r w:rsidRPr="00055CE8">
        <w:rPr>
          <w:rFonts w:eastAsia="Malgun Gothic"/>
          <w:sz w:val="20"/>
        </w:rPr>
        <w:t>–</w:t>
      </w:r>
      <w:r w:rsidRPr="00055CE8">
        <w:rPr>
          <w:rFonts w:eastAsia="Malgun Gothic"/>
          <w:sz w:val="20"/>
        </w:rPr>
        <w:tab/>
      </w:r>
      <w:r>
        <w:rPr>
          <w:rFonts w:eastAsia="Malgun Gothic"/>
          <w:bCs/>
          <w:noProof/>
          <w:sz w:val="20"/>
          <w:lang w:eastAsia="zh-CN"/>
        </w:rPr>
        <w:t>Otherwise, the following applies:</w:t>
      </w:r>
    </w:p>
    <w:p w:rsidR="00AE0D23" w:rsidRDefault="00AE0D23" w:rsidP="00AE0D23">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sidRPr="00F86213">
        <w:rPr>
          <w:rFonts w:eastAsia="Malgun Gothic"/>
          <w:sz w:val="20"/>
        </w:rPr>
        <w:t>StereoFlag is set equal to 1.</w:t>
      </w:r>
    </w:p>
    <w:p w:rsidR="00AE0D23" w:rsidRDefault="00AE0D23" w:rsidP="00AE0D23">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If the </w:t>
      </w:r>
      <w:r w:rsidRPr="003151FF">
        <w:rPr>
          <w:color w:val="000000"/>
          <w:sz w:val="20"/>
        </w:rPr>
        <w:t>value of frame_packing_arrangement_type</w:t>
      </w:r>
      <w:r w:rsidRPr="003151FF">
        <w:rPr>
          <w:sz w:val="20"/>
          <w:lang w:eastAsia="de-DE"/>
        </w:rPr>
        <w:t xml:space="preserve"> of the </w:t>
      </w:r>
      <w:r w:rsidRPr="003151FF">
        <w:rPr>
          <w:rFonts w:eastAsia="Malgun Gothic"/>
          <w:bCs/>
          <w:noProof/>
          <w:sz w:val="20"/>
          <w:lang w:eastAsia="zh-CN"/>
        </w:rPr>
        <w:t xml:space="preserve">frame </w:t>
      </w:r>
      <w:r w:rsidRPr="00C9691B">
        <w:rPr>
          <w:color w:val="000000"/>
          <w:sz w:val="20"/>
        </w:rPr>
        <w:t>packing arrangement SEI message</w:t>
      </w:r>
      <w:r w:rsidRPr="00C9691B">
        <w:rPr>
          <w:sz w:val="20"/>
          <w:lang w:eastAsia="de-DE"/>
        </w:rPr>
        <w:t xml:space="preserve"> </w:t>
      </w:r>
      <w:r>
        <w:rPr>
          <w:sz w:val="20"/>
          <w:lang w:eastAsia="de-DE"/>
        </w:rPr>
        <w:t xml:space="preserve">is </w:t>
      </w:r>
      <w:r w:rsidRPr="00C9691B">
        <w:rPr>
          <w:sz w:val="20"/>
          <w:lang w:eastAsia="de-DE"/>
        </w:rPr>
        <w:t>equal t</w:t>
      </w:r>
      <w:r w:rsidRPr="00A44B62">
        <w:rPr>
          <w:sz w:val="20"/>
          <w:lang w:eastAsia="de-DE"/>
        </w:rPr>
        <w:t>o 3</w:t>
      </w:r>
      <w:r>
        <w:rPr>
          <w:sz w:val="20"/>
          <w:lang w:eastAsia="de-DE"/>
        </w:rPr>
        <w:t xml:space="preserve">, </w:t>
      </w:r>
      <w:r w:rsidRPr="00055CE8">
        <w:rPr>
          <w:rFonts w:eastAsia="Calibri"/>
          <w:sz w:val="20"/>
        </w:rPr>
        <w:t>TopBottomFlag is set equal to 0</w:t>
      </w:r>
      <w:r>
        <w:rPr>
          <w:rFonts w:eastAsia="Calibri"/>
          <w:sz w:val="20"/>
        </w:rPr>
        <w:t>,</w:t>
      </w:r>
      <w:r w:rsidRPr="00055CE8">
        <w:rPr>
          <w:rFonts w:eastAsia="Calibri"/>
          <w:sz w:val="20"/>
        </w:rPr>
        <w:t xml:space="preserve"> SideBySideFlag is set equal to 1</w:t>
      </w:r>
      <w:r>
        <w:rPr>
          <w:rFonts w:eastAsia="Calibri"/>
          <w:sz w:val="20"/>
        </w:rPr>
        <w:t xml:space="preserve">, </w:t>
      </w:r>
      <w:r w:rsidRPr="00636B67">
        <w:rPr>
          <w:rFonts w:eastAsia="Calibri"/>
          <w:sz w:val="20"/>
        </w:rPr>
        <w:t>HorDiv1 is set equal to 2 and VerDiv1 is set equal to 1</w:t>
      </w:r>
      <w:r w:rsidRPr="00F86213">
        <w:rPr>
          <w:rFonts w:eastAsia="Malgun Gothic"/>
          <w:sz w:val="20"/>
        </w:rPr>
        <w:t>.</w:t>
      </w:r>
    </w:p>
    <w:p w:rsidR="00AE0D23" w:rsidRDefault="00AE0D23" w:rsidP="00AE0D23">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Otherwise, if the </w:t>
      </w:r>
      <w:r w:rsidRPr="003151FF">
        <w:rPr>
          <w:color w:val="000000"/>
          <w:sz w:val="20"/>
        </w:rPr>
        <w:t>value of frame_packing_arrangement_type</w:t>
      </w:r>
      <w:r w:rsidRPr="003151FF">
        <w:rPr>
          <w:sz w:val="20"/>
          <w:lang w:eastAsia="de-DE"/>
        </w:rPr>
        <w:t xml:space="preserve"> of the </w:t>
      </w:r>
      <w:r w:rsidRPr="003151FF">
        <w:rPr>
          <w:rFonts w:eastAsia="Malgun Gothic"/>
          <w:bCs/>
          <w:noProof/>
          <w:sz w:val="20"/>
          <w:lang w:eastAsia="zh-CN"/>
        </w:rPr>
        <w:t xml:space="preserve">frame </w:t>
      </w:r>
      <w:r w:rsidRPr="00C9691B">
        <w:rPr>
          <w:color w:val="000000"/>
          <w:sz w:val="20"/>
        </w:rPr>
        <w:t>packing arrangement SEI message</w:t>
      </w:r>
      <w:r w:rsidRPr="00C9691B">
        <w:rPr>
          <w:sz w:val="20"/>
          <w:lang w:eastAsia="de-DE"/>
        </w:rPr>
        <w:t xml:space="preserve"> </w:t>
      </w:r>
      <w:r>
        <w:rPr>
          <w:sz w:val="20"/>
          <w:lang w:eastAsia="de-DE"/>
        </w:rPr>
        <w:t xml:space="preserve">is </w:t>
      </w:r>
      <w:r w:rsidRPr="00C9691B">
        <w:rPr>
          <w:sz w:val="20"/>
          <w:lang w:eastAsia="de-DE"/>
        </w:rPr>
        <w:t>equal t</w:t>
      </w:r>
      <w:r w:rsidRPr="00A44B62">
        <w:rPr>
          <w:sz w:val="20"/>
          <w:lang w:eastAsia="de-DE"/>
        </w:rPr>
        <w:t xml:space="preserve">o </w:t>
      </w:r>
      <w:r>
        <w:rPr>
          <w:sz w:val="20"/>
          <w:lang w:eastAsia="de-DE"/>
        </w:rPr>
        <w:t xml:space="preserve">4, </w:t>
      </w:r>
      <w:r w:rsidRPr="00055CE8">
        <w:rPr>
          <w:rFonts w:eastAsia="Calibri"/>
          <w:sz w:val="20"/>
        </w:rPr>
        <w:t xml:space="preserve">TopBottomFlag is set equal to </w:t>
      </w:r>
      <w:r>
        <w:rPr>
          <w:rFonts w:eastAsia="Calibri"/>
          <w:sz w:val="20"/>
        </w:rPr>
        <w:t>1,</w:t>
      </w:r>
      <w:r w:rsidRPr="00055CE8">
        <w:rPr>
          <w:rFonts w:eastAsia="Calibri"/>
          <w:sz w:val="20"/>
        </w:rPr>
        <w:t xml:space="preserve"> SideBySideFlag is set equal to </w:t>
      </w:r>
      <w:r>
        <w:rPr>
          <w:rFonts w:eastAsia="Calibri"/>
          <w:sz w:val="20"/>
        </w:rPr>
        <w:t xml:space="preserve">0, </w:t>
      </w:r>
      <w:r w:rsidRPr="007B38CC">
        <w:rPr>
          <w:rFonts w:eastAsia="Calibri"/>
          <w:sz w:val="20"/>
          <w:lang w:val="en-GB"/>
        </w:rPr>
        <w:t>HorDiv1 is set equal to 1</w:t>
      </w:r>
      <w:r>
        <w:rPr>
          <w:rFonts w:eastAsia="Calibri"/>
          <w:sz w:val="20"/>
          <w:lang w:val="en-GB"/>
        </w:rPr>
        <w:t>,</w:t>
      </w:r>
      <w:r w:rsidRPr="007B38CC">
        <w:rPr>
          <w:rFonts w:eastAsia="Calibri"/>
          <w:sz w:val="20"/>
          <w:lang w:val="en-GB"/>
        </w:rPr>
        <w:t xml:space="preserve"> and VerDiv1 is set equal to 2</w:t>
      </w:r>
      <w:r w:rsidRPr="00F86213">
        <w:rPr>
          <w:rFonts w:eastAsia="Malgun Gothic"/>
          <w:sz w:val="20"/>
        </w:rPr>
        <w:t>.</w:t>
      </w:r>
    </w:p>
    <w:p w:rsidR="00AE0D23" w:rsidRDefault="00AE0D23" w:rsidP="00AE0D23">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Otherwise, </w:t>
      </w:r>
      <w:r w:rsidRPr="00055CE8">
        <w:rPr>
          <w:rFonts w:eastAsia="Calibri"/>
          <w:sz w:val="20"/>
        </w:rPr>
        <w:t xml:space="preserve">TopBottomFlag is set equal to </w:t>
      </w:r>
      <w:r>
        <w:rPr>
          <w:rFonts w:eastAsia="Calibri"/>
          <w:sz w:val="20"/>
        </w:rPr>
        <w:t>0,</w:t>
      </w:r>
      <w:r w:rsidRPr="00055CE8">
        <w:rPr>
          <w:rFonts w:eastAsia="Calibri"/>
          <w:sz w:val="20"/>
        </w:rPr>
        <w:t xml:space="preserve"> SideBySideFlag is set equal to </w:t>
      </w:r>
      <w:r>
        <w:rPr>
          <w:rFonts w:eastAsia="Calibri"/>
          <w:sz w:val="20"/>
        </w:rPr>
        <w:t xml:space="preserve">0, </w:t>
      </w:r>
      <w:r w:rsidRPr="007B38CC">
        <w:rPr>
          <w:rFonts w:eastAsia="Calibri"/>
          <w:sz w:val="20"/>
          <w:lang w:val="en-GB"/>
        </w:rPr>
        <w:t>HorDiv1 is set equal to 1</w:t>
      </w:r>
      <w:r>
        <w:rPr>
          <w:rFonts w:eastAsia="Calibri"/>
          <w:sz w:val="20"/>
          <w:lang w:val="en-GB"/>
        </w:rPr>
        <w:t>,</w:t>
      </w:r>
      <w:r w:rsidRPr="007B38CC">
        <w:rPr>
          <w:rFonts w:eastAsia="Calibri"/>
          <w:sz w:val="20"/>
          <w:lang w:val="en-GB"/>
        </w:rPr>
        <w:t xml:space="preserve"> and VerDiv1 is set equal to </w:t>
      </w:r>
      <w:r>
        <w:rPr>
          <w:rFonts w:eastAsia="Calibri"/>
          <w:sz w:val="20"/>
          <w:lang w:val="en-GB"/>
        </w:rPr>
        <w:t>1</w:t>
      </w:r>
      <w:r w:rsidRPr="00F86213">
        <w:rPr>
          <w:rFonts w:eastAsia="Malgun Gothic"/>
          <w:sz w:val="20"/>
        </w:rPr>
        <w:t>.</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BE0820">
        <w:rPr>
          <w:rFonts w:eastAsia="Malgun Gothic"/>
          <w:sz w:val="20"/>
        </w:rPr>
        <w:t>–</w:t>
      </w:r>
      <w:r w:rsidRPr="00BE0820">
        <w:rPr>
          <w:rFonts w:eastAsia="Malgun Gothic"/>
          <w:sz w:val="20"/>
        </w:rPr>
        <w:tab/>
        <w:t xml:space="preserve">If a region-wise packing SEI message </w:t>
      </w:r>
      <w:r w:rsidRPr="00BE0820">
        <w:rPr>
          <w:color w:val="000000"/>
          <w:sz w:val="20"/>
        </w:rPr>
        <w:t xml:space="preserve">with </w:t>
      </w:r>
      <w:r w:rsidRPr="00055CE8">
        <w:rPr>
          <w:color w:val="000000"/>
          <w:sz w:val="20"/>
        </w:rPr>
        <w:t xml:space="preserve">rwp_cancel_flag </w:t>
      </w:r>
      <w:r w:rsidRPr="00055CE8">
        <w:rPr>
          <w:rFonts w:eastAsia="Malgun Gothic"/>
          <w:color w:val="000000"/>
          <w:sz w:val="20"/>
        </w:rPr>
        <w:t>equal to 0</w:t>
      </w:r>
      <w:r w:rsidRPr="00055CE8">
        <w:rPr>
          <w:rFonts w:eastAsia="Malgun Gothic"/>
          <w:bCs/>
          <w:noProof/>
          <w:sz w:val="20"/>
          <w:lang w:eastAsia="zh-CN"/>
        </w:rPr>
        <w:t xml:space="preserve"> that applies to the picture is </w:t>
      </w:r>
      <w:r>
        <w:rPr>
          <w:rFonts w:eastAsia="Malgun Gothic"/>
          <w:bCs/>
          <w:noProof/>
          <w:sz w:val="20"/>
          <w:lang w:eastAsia="zh-CN"/>
        </w:rPr>
        <w:t xml:space="preserve">not </w:t>
      </w:r>
      <w:r w:rsidRPr="00055CE8">
        <w:rPr>
          <w:rFonts w:eastAsia="Malgun Gothic"/>
          <w:bCs/>
          <w:noProof/>
          <w:sz w:val="20"/>
          <w:lang w:eastAsia="zh-CN"/>
        </w:rPr>
        <w:t xml:space="preserve">present, RegionWisePackingFlag is set equal to 0, </w:t>
      </w:r>
      <w:r>
        <w:rPr>
          <w:rFonts w:eastAsia="Malgun Gothic"/>
          <w:bCs/>
          <w:noProof/>
          <w:sz w:val="20"/>
          <w:lang w:eastAsia="zh-CN"/>
        </w:rPr>
        <w:t xml:space="preserve">and </w:t>
      </w:r>
      <w:r>
        <w:rPr>
          <w:rFonts w:eastAsia="Malgun Gothic"/>
          <w:sz w:val="20"/>
          <w:lang w:eastAsia="ko-KR"/>
        </w:rPr>
        <w:t>Constituent</w:t>
      </w:r>
      <w:r w:rsidRPr="00BE0820">
        <w:rPr>
          <w:rFonts w:eastAsia="Malgun Gothic"/>
          <w:sz w:val="20"/>
          <w:lang w:eastAsia="ko-KR"/>
        </w:rPr>
        <w:t>PicWidth</w:t>
      </w:r>
      <w:r>
        <w:rPr>
          <w:rFonts w:eastAsia="Malgun Gothic"/>
          <w:sz w:val="20"/>
          <w:lang w:eastAsia="ko-KR"/>
        </w:rPr>
        <w:t xml:space="preserve"> </w:t>
      </w:r>
      <w:r w:rsidRPr="00BE0820">
        <w:rPr>
          <w:rFonts w:eastAsia="Malgun Gothic"/>
          <w:sz w:val="20"/>
          <w:lang w:eastAsia="ko-KR"/>
        </w:rPr>
        <w:t xml:space="preserve">and </w:t>
      </w:r>
      <w:r>
        <w:rPr>
          <w:rFonts w:eastAsia="Malgun Gothic"/>
          <w:sz w:val="20"/>
          <w:lang w:eastAsia="ko-KR"/>
        </w:rPr>
        <w:t>Constituent</w:t>
      </w:r>
      <w:r w:rsidRPr="00BE0820">
        <w:rPr>
          <w:rFonts w:eastAsia="Malgun Gothic"/>
          <w:sz w:val="20"/>
          <w:lang w:eastAsia="ko-KR"/>
        </w:rPr>
        <w:t>PicHeight are set to be equal to cropPicW</w:t>
      </w:r>
      <w:r w:rsidRPr="00055CE8">
        <w:rPr>
          <w:rFonts w:eastAsia="Malgun Gothic"/>
          <w:sz w:val="20"/>
          <w:lang w:eastAsia="ko-KR"/>
        </w:rPr>
        <w:t>idth </w:t>
      </w:r>
      <w:r w:rsidRPr="00BE0820">
        <w:rPr>
          <w:rFonts w:eastAsia="Malgun Gothic"/>
          <w:sz w:val="20"/>
          <w:lang w:eastAsia="ko-KR"/>
        </w:rPr>
        <w:t>/ HorDiv1 and cropPicH</w:t>
      </w:r>
      <w:r w:rsidRPr="00055CE8">
        <w:rPr>
          <w:rFonts w:eastAsia="Malgun Gothic"/>
          <w:sz w:val="20"/>
          <w:lang w:eastAsia="ko-KR"/>
        </w:rPr>
        <w:t>eight </w:t>
      </w:r>
      <w:r w:rsidRPr="00BE0820">
        <w:rPr>
          <w:rFonts w:eastAsia="Malgun Gothic"/>
          <w:sz w:val="20"/>
          <w:lang w:eastAsia="ko-KR"/>
        </w:rPr>
        <w:t xml:space="preserve">/ VerDiv1, respectively, where </w:t>
      </w:r>
      <w:r w:rsidRPr="00055CE8">
        <w:rPr>
          <w:rFonts w:eastAsia="Malgun Gothic"/>
          <w:sz w:val="20"/>
          <w:lang w:eastAsia="ko-KR"/>
        </w:rPr>
        <w:t>cropPicWidth</w:t>
      </w:r>
      <w:r w:rsidRPr="00BE0820">
        <w:rPr>
          <w:rFonts w:eastAsia="Malgun Gothic"/>
          <w:sz w:val="20"/>
          <w:lang w:eastAsia="ko-KR"/>
        </w:rPr>
        <w:t xml:space="preserve"> and </w:t>
      </w:r>
      <w:r w:rsidRPr="00055CE8">
        <w:rPr>
          <w:rFonts w:eastAsia="Malgun Gothic"/>
          <w:sz w:val="20"/>
          <w:lang w:eastAsia="ko-KR"/>
        </w:rPr>
        <w:t>cropPicHeight</w:t>
      </w:r>
      <w:r w:rsidRPr="00BE0820">
        <w:rPr>
          <w:rFonts w:eastAsia="Malgun Gothic"/>
          <w:sz w:val="20"/>
          <w:lang w:eastAsia="ko-KR"/>
        </w:rPr>
        <w:t xml:space="preserve"> are the width and height, respectively, of the cropped output picture.</w:t>
      </w:r>
      <w:del w:id="251" w:author="Ye-Kui Wang" w:date="2017-09-28T15:49:00Z">
        <w:r w:rsidDel="009A7813">
          <w:rPr>
            <w:rFonts w:eastAsia="Malgun Gothic"/>
            <w:sz w:val="20"/>
            <w:lang w:eastAsia="ko-KR"/>
          </w:rPr>
          <w:delText xml:space="preserve"> </w:delText>
        </w:r>
      </w:del>
    </w:p>
    <w:p w:rsidR="00AE0D23" w:rsidRPr="00BE0820"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BE0820">
        <w:rPr>
          <w:rFonts w:eastAsia="Malgun Gothic"/>
          <w:sz w:val="20"/>
        </w:rPr>
        <w:t>–</w:t>
      </w:r>
      <w:r w:rsidRPr="00BE0820">
        <w:rPr>
          <w:rFonts w:eastAsia="Malgun Gothic"/>
          <w:sz w:val="20"/>
        </w:rPr>
        <w:tab/>
      </w:r>
      <w:r w:rsidRPr="00BE0820">
        <w:rPr>
          <w:rFonts w:eastAsia="Malgun Gothic"/>
          <w:bCs/>
          <w:noProof/>
          <w:sz w:val="20"/>
          <w:lang w:eastAsia="zh-CN"/>
        </w:rPr>
        <w:t xml:space="preserve">Otherwise, RegionWisePackingFlag is set equal to 1, and </w:t>
      </w:r>
      <w:r>
        <w:rPr>
          <w:rFonts w:eastAsia="Malgun Gothic"/>
          <w:sz w:val="20"/>
          <w:lang w:eastAsia="ko-KR"/>
        </w:rPr>
        <w:t>Constituent</w:t>
      </w:r>
      <w:r w:rsidRPr="00BE0820">
        <w:rPr>
          <w:rFonts w:eastAsia="Malgun Gothic"/>
          <w:sz w:val="20"/>
          <w:lang w:eastAsia="ko-KR"/>
        </w:rPr>
        <w:t xml:space="preserve">PicWidth and </w:t>
      </w:r>
      <w:r>
        <w:rPr>
          <w:rFonts w:eastAsia="Malgun Gothic"/>
          <w:sz w:val="20"/>
          <w:lang w:eastAsia="ko-KR"/>
        </w:rPr>
        <w:t>Constituent</w:t>
      </w:r>
      <w:r w:rsidRPr="00BE0820">
        <w:rPr>
          <w:rFonts w:eastAsia="Malgun Gothic"/>
          <w:sz w:val="20"/>
          <w:lang w:eastAsia="ko-KR"/>
        </w:rPr>
        <w:t xml:space="preserve">PicHeight are set equal to </w:t>
      </w:r>
      <w:r w:rsidRPr="00055CE8">
        <w:rPr>
          <w:rFonts w:eastAsia="Malgun Gothic"/>
          <w:sz w:val="20"/>
          <w:lang w:eastAsia="ko-KR"/>
        </w:rPr>
        <w:t>proj_picture_width</w:t>
      </w:r>
      <w:r w:rsidRPr="00BE0820">
        <w:rPr>
          <w:rFonts w:eastAsia="Malgun Gothic"/>
          <w:sz w:val="20"/>
          <w:lang w:eastAsia="ko-KR"/>
        </w:rPr>
        <w:t xml:space="preserve"> / HorDiv1 and </w:t>
      </w:r>
      <w:r w:rsidRPr="00055CE8">
        <w:rPr>
          <w:rFonts w:eastAsia="Malgun Gothic"/>
          <w:sz w:val="20"/>
          <w:lang w:eastAsia="ko-KR"/>
        </w:rPr>
        <w:t>proj_picture_height</w:t>
      </w:r>
      <w:r w:rsidRPr="00BE0820">
        <w:rPr>
          <w:rFonts w:eastAsia="Malgun Gothic"/>
          <w:sz w:val="20"/>
          <w:lang w:eastAsia="ko-KR"/>
        </w:rPr>
        <w:t> / VerDiv1, respectively</w:t>
      </w:r>
      <w:r w:rsidRPr="00BE0820">
        <w:rPr>
          <w:rFonts w:eastAsia="Malgun Gothic"/>
          <w:bCs/>
          <w:noProof/>
          <w:sz w:val="20"/>
          <w:lang w:eastAsia="zh-CN"/>
        </w:rPr>
        <w:t>.</w:t>
      </w:r>
    </w:p>
    <w:p w:rsidR="00AE0D23" w:rsidRPr="00055CE8" w:rsidRDefault="00AE0D23" w:rsidP="00AE0D23">
      <w:pPr>
        <w:pStyle w:val="3N3"/>
        <w:keepNext/>
        <w:numPr>
          <w:ilvl w:val="0"/>
          <w:numId w:val="0"/>
        </w:numPr>
        <w:tabs>
          <w:tab w:val="left" w:pos="360"/>
          <w:tab w:val="left" w:pos="720"/>
          <w:tab w:val="left" w:pos="1080"/>
        </w:tabs>
        <w:ind w:left="1080" w:hanging="1080"/>
        <w:rPr>
          <w:b/>
          <w:i/>
        </w:rPr>
      </w:pPr>
      <w:bookmarkStart w:id="252" w:name="_Hlk490823632"/>
      <w:bookmarkStart w:id="253" w:name="ChromaUpsamplingSei_Eqn1"/>
      <w:bookmarkStart w:id="254" w:name="SampleRemappingProjection"/>
      <w:bookmarkStart w:id="255" w:name="_Ref480997283"/>
      <w:bookmarkStart w:id="256" w:name="_Ref490136699"/>
      <w:r w:rsidRPr="00055CE8">
        <w:rPr>
          <w:b/>
          <w:i/>
        </w:rPr>
        <w:t>D.3.41.</w:t>
      </w:r>
      <w:r>
        <w:rPr>
          <w:b/>
          <w:i/>
        </w:rPr>
        <w:t>5</w:t>
      </w:r>
      <w:r w:rsidRPr="00055CE8">
        <w:rPr>
          <w:b/>
          <w:i/>
        </w:rPr>
        <w:t>.</w:t>
      </w:r>
      <w:r>
        <w:rPr>
          <w:b/>
          <w:i/>
        </w:rPr>
        <w:t>2</w:t>
      </w:r>
      <w:bookmarkEnd w:id="252"/>
      <w:bookmarkEnd w:id="253"/>
      <w:bookmarkEnd w:id="254"/>
      <w:r w:rsidRPr="00055CE8">
        <w:rPr>
          <w:b/>
          <w:i/>
        </w:rPr>
        <w:tab/>
      </w:r>
      <w:r>
        <w:rPr>
          <w:b/>
          <w:i/>
        </w:rPr>
        <w:t xml:space="preserve">Projection </w:t>
      </w:r>
      <w:r w:rsidRPr="00055CE8">
        <w:rPr>
          <w:b/>
          <w:i/>
        </w:rPr>
        <w:t xml:space="preserve">for </w:t>
      </w:r>
      <w:r>
        <w:rPr>
          <w:b/>
          <w:i/>
        </w:rPr>
        <w:t>a</w:t>
      </w:r>
      <w:r w:rsidRPr="00055CE8">
        <w:rPr>
          <w:b/>
          <w:i/>
        </w:rPr>
        <w:t xml:space="preserve"> sample</w:t>
      </w:r>
      <w:bookmarkEnd w:id="255"/>
      <w:r w:rsidRPr="00055CE8">
        <w:rPr>
          <w:b/>
          <w:i/>
        </w:rPr>
        <w:t xml:space="preserve"> location</w:t>
      </w:r>
      <w:bookmarkEnd w:id="256"/>
    </w:p>
    <w:p w:rsidR="00AE0D23" w:rsidRDefault="00AE0D23" w:rsidP="00AE0D23">
      <w:pPr>
        <w:jc w:val="both"/>
        <w:rPr>
          <w:rFonts w:eastAsia="Malgun Gothic"/>
          <w:sz w:val="20"/>
          <w:lang w:eastAsia="ko-KR"/>
        </w:rPr>
      </w:pPr>
      <w:r>
        <w:rPr>
          <w:rFonts w:eastAsia="Malgun Gothic"/>
          <w:sz w:val="20"/>
          <w:lang w:eastAsia="ko-KR"/>
        </w:rPr>
        <w:t>Inputs to this clause are:</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pictureWidth and pictureHeight, which are the width and height, respectively, of a monoscopic projected luma picture</w:t>
      </w:r>
      <w:ins w:id="257" w:author="Ye-Kui Wang" w:date="2017-09-28T18:02:00Z">
        <w:r>
          <w:rPr>
            <w:rFonts w:eastAsia="Malgun Gothic"/>
            <w:sz w:val="20"/>
          </w:rPr>
          <w:t xml:space="preserve"> (when </w:t>
        </w:r>
        <w:r>
          <w:rPr>
            <w:rFonts w:eastAsia="Malgun Gothic"/>
            <w:sz w:val="20"/>
            <w:lang w:eastAsia="ko-KR"/>
          </w:rPr>
          <w:t>RegionWisePackingFlag is equal to 1</w:t>
        </w:r>
        <w:r>
          <w:rPr>
            <w:rFonts w:eastAsia="Malgun Gothic"/>
            <w:sz w:val="20"/>
          </w:rPr>
          <w:t xml:space="preserve">) or a cropped decoded </w:t>
        </w:r>
        <w:r w:rsidRPr="00741B4B">
          <w:rPr>
            <w:rFonts w:eastAsia="Malgun Gothic"/>
            <w:sz w:val="20"/>
          </w:rPr>
          <w:t>picture</w:t>
        </w:r>
        <w:r>
          <w:rPr>
            <w:rFonts w:eastAsia="Malgun Gothic"/>
            <w:sz w:val="20"/>
          </w:rPr>
          <w:t xml:space="preserve"> (when </w:t>
        </w:r>
        <w:r>
          <w:rPr>
            <w:rFonts w:eastAsia="Malgun Gothic"/>
            <w:sz w:val="20"/>
            <w:lang w:eastAsia="ko-KR"/>
          </w:rPr>
          <w:t>RegionWisePackingFlag is equal to</w:t>
        </w:r>
      </w:ins>
      <w:ins w:id="258" w:author="Ye-Kui Wang" w:date="2017-09-28T18:18:00Z">
        <w:r>
          <w:rPr>
            <w:rFonts w:eastAsia="Malgun Gothic"/>
            <w:sz w:val="20"/>
            <w:lang w:eastAsia="ko-KR"/>
          </w:rPr>
          <w:t xml:space="preserve"> </w:t>
        </w:r>
      </w:ins>
      <w:ins w:id="259" w:author="Ye-Kui Wang" w:date="2017-09-28T18:02:00Z">
        <w:r>
          <w:rPr>
            <w:rFonts w:eastAsia="Malgun Gothic"/>
            <w:sz w:val="20"/>
            <w:lang w:eastAsia="ko-KR"/>
          </w:rPr>
          <w:t>0</w:t>
        </w:r>
        <w:r>
          <w:rPr>
            <w:rFonts w:eastAsia="Malgun Gothic"/>
            <w:sz w:val="20"/>
          </w:rPr>
          <w:t>)</w:t>
        </w:r>
      </w:ins>
      <w:r>
        <w:rPr>
          <w:rFonts w:eastAsia="Malgun Gothic"/>
          <w:sz w:val="20"/>
        </w:rPr>
        <w:t>, in luma samples, and</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the centre point of a sample location (i, j) along the horizontal and vertical axes, respectively.</w:t>
      </w:r>
    </w:p>
    <w:p w:rsidR="00AE0D23" w:rsidRDefault="00AE0D23" w:rsidP="00AE0D23">
      <w:pPr>
        <w:jc w:val="both"/>
        <w:rPr>
          <w:rFonts w:eastAsia="Malgun Gothic"/>
          <w:sz w:val="20"/>
          <w:lang w:eastAsia="ko-KR"/>
        </w:rPr>
      </w:pPr>
      <w:r>
        <w:rPr>
          <w:rFonts w:eastAsia="Malgun Gothic"/>
          <w:sz w:val="20"/>
          <w:lang w:eastAsia="ko-KR"/>
        </w:rPr>
        <w:t>Outputs of this clause are:</w:t>
      </w:r>
    </w:p>
    <w:p w:rsidR="00AE0D23" w:rsidRPr="00BE0820"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sidRPr="00A5320A">
        <w:rPr>
          <w:rFonts w:eastAsia="Malgun Gothic"/>
          <w:sz w:val="20"/>
        </w:rPr>
        <w:t>sphere coordinates (</w:t>
      </w:r>
      <w:r w:rsidRPr="00A5320A">
        <w:rPr>
          <w:rFonts w:eastAsia="Malgun Gothic"/>
          <w:sz w:val="20"/>
        </w:rPr>
        <w:sym w:font="Symbol" w:char="F066"/>
      </w:r>
      <w:r w:rsidRPr="00A5320A">
        <w:rPr>
          <w:rFonts w:eastAsia="Malgun Gothic"/>
          <w:sz w:val="20"/>
        </w:rPr>
        <w:t xml:space="preserve">, </w:t>
      </w:r>
      <w:r w:rsidRPr="00A5320A">
        <w:rPr>
          <w:rFonts w:eastAsia="Malgun Gothic"/>
          <w:sz w:val="20"/>
        </w:rPr>
        <w:sym w:font="Symbol" w:char="F071"/>
      </w:r>
      <w:r w:rsidRPr="00A5320A">
        <w:rPr>
          <w:rFonts w:eastAsia="Malgun Gothic"/>
          <w:sz w:val="20"/>
        </w:rPr>
        <w:t xml:space="preserve">) for the sample location in degrees relative to the coordinate </w:t>
      </w:r>
      <w:r w:rsidRPr="00A5320A">
        <w:rPr>
          <w:rFonts w:eastAsia="Malgun Gothic" w:hint="eastAsia"/>
          <w:sz w:val="20"/>
        </w:rPr>
        <w:t>axes</w:t>
      </w:r>
      <w:r w:rsidRPr="00A5320A">
        <w:rPr>
          <w:rFonts w:eastAsia="Malgun Gothic"/>
          <w:sz w:val="20"/>
        </w:rPr>
        <w:t xml:space="preserve"> specified in clause </w:t>
      </w:r>
      <w:r w:rsidRPr="00A5320A">
        <w:rPr>
          <w:rFonts w:eastAsia="Malgun Gothic"/>
          <w:sz w:val="20"/>
        </w:rPr>
        <w:fldChar w:fldCharType="begin"/>
      </w:r>
      <w:r w:rsidRPr="00A5320A">
        <w:rPr>
          <w:rFonts w:eastAsia="Malgun Gothic"/>
          <w:sz w:val="20"/>
        </w:rPr>
        <w:instrText xml:space="preserve"> REF SampleRemappingGeneral \h  \* MERGEFORMAT </w:instrText>
      </w:r>
      <w:r w:rsidRPr="00A5320A">
        <w:rPr>
          <w:rFonts w:eastAsia="Malgun Gothic"/>
          <w:sz w:val="20"/>
        </w:rPr>
      </w:r>
      <w:r w:rsidRPr="00A5320A">
        <w:rPr>
          <w:rFonts w:eastAsia="Malgun Gothic"/>
          <w:sz w:val="20"/>
        </w:rPr>
        <w:fldChar w:fldCharType="separate"/>
      </w:r>
      <w:r w:rsidRPr="00464B6C">
        <w:rPr>
          <w:sz w:val="20"/>
        </w:rPr>
        <w:t>D.3.41.5.1</w:t>
      </w:r>
      <w:r w:rsidRPr="00A5320A">
        <w:rPr>
          <w:rFonts w:eastAsia="Malgun Gothic"/>
          <w:sz w:val="20"/>
        </w:rPr>
        <w:fldChar w:fldCharType="end"/>
      </w:r>
      <w:r w:rsidRPr="00A5320A">
        <w:rPr>
          <w:rFonts w:eastAsia="Malgun Gothic"/>
          <w:sz w:val="20"/>
        </w:rPr>
        <w:t>.</w:t>
      </w:r>
    </w:p>
    <w:p w:rsidR="00AE0D23" w:rsidRDefault="00AE0D23" w:rsidP="00AE0D23">
      <w:pPr>
        <w:jc w:val="both"/>
        <w:rPr>
          <w:rFonts w:eastAsia="Malgun Gothic"/>
          <w:sz w:val="20"/>
          <w:lang w:eastAsia="ko-KR"/>
        </w:rPr>
      </w:pPr>
      <w:r>
        <w:rPr>
          <w:rFonts w:eastAsia="Malgun Gothic"/>
          <w:sz w:val="20"/>
          <w:lang w:eastAsia="ko-KR"/>
        </w:rPr>
        <w:t>The projection for a sample location is derived as follows:</w:t>
      </w:r>
    </w:p>
    <w:p w:rsidR="00AE0D23" w:rsidRPr="00B92C82"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CF101A">
        <w:rPr>
          <w:rFonts w:eastAsia="Malgun Gothic"/>
          <w:sz w:val="20"/>
        </w:rPr>
        <w:t>–</w:t>
      </w:r>
      <w:r w:rsidRPr="00CF101A">
        <w:rPr>
          <w:rFonts w:eastAsia="Malgun Gothic"/>
          <w:sz w:val="20"/>
        </w:rPr>
        <w:tab/>
      </w:r>
      <w:r>
        <w:rPr>
          <w:rFonts w:eastAsia="Malgun Gothic"/>
          <w:sz w:val="20"/>
          <w:lang w:eastAsia="ko-KR"/>
        </w:rPr>
        <w:t>If equirectangular projection is indicated, the following applies:</w:t>
      </w:r>
    </w:p>
    <w:p w:rsidR="00AE0D23" w:rsidRPr="009B541F" w:rsidRDefault="00AE0D23" w:rsidP="00AE0D23">
      <w:pPr>
        <w:spacing w:before="120"/>
        <w:ind w:left="720"/>
        <w:rPr>
          <w:rFonts w:eastAsia="Malgun Gothic"/>
          <w:sz w:val="20"/>
          <w:lang w:eastAsia="ko-KR"/>
        </w:rPr>
      </w:pPr>
      <w:r w:rsidRPr="009B541F">
        <w:rPr>
          <w:rFonts w:eastAsia="Malgun Gothic"/>
          <w:sz w:val="20"/>
          <w:lang w:eastAsia="ko-KR"/>
        </w:rPr>
        <w:sym w:font="Symbol" w:char="F066"/>
      </w:r>
      <w:r w:rsidRPr="009B541F">
        <w:rPr>
          <w:rFonts w:eastAsia="Malgun Gothic"/>
          <w:sz w:val="20"/>
          <w:lang w:eastAsia="ko-KR"/>
        </w:rPr>
        <w:t xml:space="preserve"> = ( erp_azimuth_min + ( 0.5 − i ÷ pictureWidth ) * ( erp_azimuth_max − erp_azimuth_min</w:t>
      </w:r>
      <w:r w:rsidRPr="009B541F" w:rsidDel="00A5320A">
        <w:rPr>
          <w:rFonts w:eastAsia="Malgun Gothic"/>
          <w:sz w:val="20"/>
          <w:lang w:eastAsia="ko-KR"/>
        </w:rPr>
        <w:t xml:space="preserve"> </w:t>
      </w:r>
      <w:r w:rsidRPr="009B541F">
        <w:rPr>
          <w:rFonts w:eastAsia="Malgun Gothic"/>
          <w:sz w:val="20"/>
          <w:lang w:eastAsia="ko-KR"/>
        </w:rPr>
        <w:t>) ) * 2</w:t>
      </w:r>
      <w:r w:rsidRPr="009873EB">
        <w:rPr>
          <w:rFonts w:eastAsia="Malgun Gothic"/>
          <w:sz w:val="20"/>
          <w:vertAlign w:val="superscript"/>
          <w:lang w:eastAsia="ko-KR"/>
        </w:rPr>
        <w:t>−16</w:t>
      </w:r>
      <w:r w:rsidRPr="0087364B">
        <w:rPr>
          <w:noProof/>
        </w:rPr>
        <w:br/>
      </w:r>
      <w:r w:rsidRPr="0087364B">
        <w:rPr>
          <w:noProof/>
        </w:rPr>
        <w:tab/>
      </w:r>
      <w:r w:rsidRPr="0087364B">
        <w:rPr>
          <w:noProof/>
        </w:rPr>
        <w:tab/>
      </w:r>
      <w:r w:rsidRPr="0087364B">
        <w:rPr>
          <w:noProof/>
        </w:rPr>
        <w:tab/>
      </w:r>
      <w:r w:rsidRPr="0087364B">
        <w:rPr>
          <w:noProof/>
        </w:rPr>
        <w:tab/>
      </w:r>
      <w:r w:rsidRPr="0087364B">
        <w:rPr>
          <w:noProof/>
        </w:rPr>
        <w:tab/>
      </w:r>
      <w:r w:rsidRPr="0087364B">
        <w:rPr>
          <w:noProof/>
        </w:rPr>
        <w:tab/>
      </w:r>
      <w:r w:rsidRPr="0087364B">
        <w:rPr>
          <w:noProof/>
        </w:rPr>
        <w:tab/>
      </w:r>
      <w:r w:rsidRPr="0087364B">
        <w:rPr>
          <w:noProof/>
        </w:rPr>
        <w:tab/>
      </w:r>
      <w:r w:rsidRPr="0087364B">
        <w:rPr>
          <w:noProof/>
        </w:rPr>
        <w:tab/>
      </w:r>
      <w:r w:rsidRPr="0087364B">
        <w:rPr>
          <w:noProof/>
        </w:rPr>
        <w:tab/>
      </w:r>
      <w:r w:rsidRPr="0087364B">
        <w:rPr>
          <w:noProof/>
        </w:rPr>
        <w:tab/>
      </w:r>
      <w:r w:rsidRPr="0087364B">
        <w:rPr>
          <w:noProof/>
        </w:rPr>
        <w:tab/>
      </w:r>
      <w:r w:rsidRPr="0087364B">
        <w:t>(D</w:t>
      </w:r>
      <w:r w:rsidRPr="0087364B">
        <w:noBreakHyphen/>
      </w:r>
      <w:r w:rsidRPr="0087364B">
        <w:rPr>
          <w:highlight w:val="yellow"/>
        </w:rPr>
        <w:t>XX</w:t>
      </w:r>
      <w:r w:rsidRPr="0087364B">
        <w:t>)</w:t>
      </w:r>
      <w:r w:rsidRPr="009B541F">
        <w:rPr>
          <w:rFonts w:eastAsia="Malgun Gothic"/>
          <w:sz w:val="20"/>
          <w:lang w:eastAsia="ko-KR"/>
        </w:rPr>
        <w:br/>
      </w:r>
      <w:r w:rsidRPr="009B541F">
        <w:rPr>
          <w:rFonts w:eastAsia="Candara"/>
          <w:sz w:val="20"/>
        </w:rPr>
        <w:lastRenderedPageBreak/>
        <w:sym w:font="Symbol" w:char="F071"/>
      </w:r>
      <w:r w:rsidRPr="009B541F">
        <w:rPr>
          <w:rFonts w:eastAsia="Candara"/>
          <w:color w:val="000000"/>
          <w:sz w:val="20"/>
        </w:rPr>
        <w:t xml:space="preserve"> = </w:t>
      </w:r>
      <w:r w:rsidRPr="009B541F">
        <w:rPr>
          <w:rFonts w:eastAsia="Malgun Gothic"/>
          <w:sz w:val="20"/>
          <w:lang w:eastAsia="ko-KR"/>
        </w:rPr>
        <w:t>( erp_elevation_min + ( 0.5 − j ÷ pictureHeight ) * ( erp_elevation_m</w:t>
      </w:r>
      <w:r w:rsidRPr="009873EB">
        <w:rPr>
          <w:rFonts w:eastAsia="Malgun Gothic"/>
          <w:sz w:val="20"/>
          <w:lang w:eastAsia="ko-KR"/>
        </w:rPr>
        <w:t>ax − erp_elevation_min</w:t>
      </w:r>
      <w:r w:rsidRPr="009873EB" w:rsidDel="00A5320A">
        <w:rPr>
          <w:rFonts w:eastAsia="Malgun Gothic"/>
          <w:sz w:val="20"/>
          <w:lang w:eastAsia="ko-KR"/>
        </w:rPr>
        <w:t xml:space="preserve"> </w:t>
      </w:r>
      <w:r w:rsidRPr="009873EB">
        <w:rPr>
          <w:rFonts w:eastAsia="Malgun Gothic"/>
          <w:sz w:val="20"/>
          <w:lang w:eastAsia="ko-KR"/>
        </w:rPr>
        <w:t>) ) * 2</w:t>
      </w:r>
      <w:r w:rsidRPr="009873EB">
        <w:rPr>
          <w:rFonts w:eastAsia="Malgun Gothic"/>
          <w:sz w:val="20"/>
          <w:vertAlign w:val="superscript"/>
          <w:lang w:eastAsia="ko-KR"/>
        </w:rPr>
        <w:t>−16</w:t>
      </w:r>
      <w:r w:rsidRPr="009873EB">
        <w:rPr>
          <w:rFonts w:eastAsia="Malgun Gothic"/>
          <w:sz w:val="20"/>
          <w:lang w:eastAsia="ko-KR"/>
        </w:rPr>
        <w:br/>
      </w:r>
      <w:r w:rsidRPr="0087364B">
        <w:rPr>
          <w:noProof/>
        </w:rPr>
        <w:tab/>
      </w:r>
      <w:r w:rsidRPr="0087364B">
        <w:rPr>
          <w:noProof/>
        </w:rPr>
        <w:tab/>
      </w:r>
      <w:r w:rsidRPr="0087364B">
        <w:rPr>
          <w:noProof/>
        </w:rPr>
        <w:tab/>
      </w:r>
      <w:r w:rsidRPr="0087364B">
        <w:rPr>
          <w:noProof/>
        </w:rPr>
        <w:tab/>
      </w:r>
      <w:r w:rsidRPr="0087364B">
        <w:rPr>
          <w:noProof/>
        </w:rPr>
        <w:tab/>
      </w:r>
      <w:r w:rsidRPr="0087364B">
        <w:rPr>
          <w:noProof/>
        </w:rPr>
        <w:tab/>
      </w:r>
      <w:r w:rsidRPr="0087364B">
        <w:rPr>
          <w:noProof/>
        </w:rPr>
        <w:tab/>
      </w:r>
      <w:r w:rsidRPr="0087364B">
        <w:rPr>
          <w:noProof/>
        </w:rPr>
        <w:tab/>
      </w:r>
      <w:r w:rsidRPr="0087364B">
        <w:rPr>
          <w:noProof/>
        </w:rPr>
        <w:tab/>
      </w:r>
      <w:r w:rsidRPr="0087364B">
        <w:rPr>
          <w:noProof/>
        </w:rPr>
        <w:tab/>
      </w:r>
      <w:r w:rsidRPr="0087364B">
        <w:rPr>
          <w:noProof/>
        </w:rPr>
        <w:tab/>
      </w:r>
      <w:r w:rsidRPr="0087364B">
        <w:rPr>
          <w:noProof/>
        </w:rPr>
        <w:tab/>
      </w:r>
      <w:r w:rsidRPr="0087364B">
        <w:t>(D</w:t>
      </w:r>
      <w:r w:rsidRPr="0087364B">
        <w:noBreakHyphen/>
      </w:r>
      <w:r w:rsidRPr="0087364B">
        <w:rPr>
          <w:highlight w:val="yellow"/>
        </w:rPr>
        <w:t>XX</w:t>
      </w:r>
      <w:r w:rsidRPr="0087364B">
        <w:t>)</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ins w:id="260" w:author="Ye-Kui Wang" w:date="2017-10-05T15:54:00Z"/>
          <w:rFonts w:eastAsia="Malgun Gothic"/>
          <w:sz w:val="20"/>
          <w:lang w:eastAsia="ko-KR"/>
        </w:rPr>
      </w:pPr>
      <w:r w:rsidRPr="00CF101A">
        <w:rPr>
          <w:rFonts w:eastAsia="Malgun Gothic"/>
          <w:sz w:val="20"/>
        </w:rPr>
        <w:t>–</w:t>
      </w:r>
      <w:r w:rsidRPr="00CF101A">
        <w:rPr>
          <w:rFonts w:eastAsia="Malgun Gothic"/>
          <w:sz w:val="20"/>
        </w:rPr>
        <w:tab/>
      </w:r>
      <w:r>
        <w:rPr>
          <w:rFonts w:eastAsia="Malgun Gothic"/>
          <w:sz w:val="20"/>
        </w:rPr>
        <w:t>Otherwise (</w:t>
      </w:r>
      <w:r>
        <w:rPr>
          <w:rFonts w:eastAsia="Malgun Gothic"/>
          <w:sz w:val="20"/>
          <w:lang w:eastAsia="ko-KR"/>
        </w:rPr>
        <w:t xml:space="preserve">cubemap projection is indicated), </w:t>
      </w:r>
      <w:ins w:id="261" w:author="Ye-Kui Wang" w:date="2017-10-05T15:54:00Z">
        <w:r>
          <w:rPr>
            <w:rFonts w:eastAsia="Malgun Gothic"/>
            <w:sz w:val="20"/>
            <w:lang w:eastAsia="ko-KR"/>
          </w:rPr>
          <w:t>the following applies:</w:t>
        </w:r>
      </w:ins>
    </w:p>
    <w:p w:rsidR="00AE0D23" w:rsidRDefault="00AE0D23" w:rsidP="00AE0D23">
      <w:pPr>
        <w:tabs>
          <w:tab w:val="clear" w:pos="360"/>
          <w:tab w:val="clear" w:pos="720"/>
          <w:tab w:val="clear" w:pos="1080"/>
          <w:tab w:val="clear" w:pos="1440"/>
          <w:tab w:val="left" w:pos="794"/>
          <w:tab w:val="left" w:pos="1191"/>
          <w:tab w:val="left" w:pos="1588"/>
          <w:tab w:val="left" w:pos="1985"/>
        </w:tabs>
        <w:ind w:left="806" w:hanging="403"/>
        <w:jc w:val="both"/>
        <w:rPr>
          <w:ins w:id="262" w:author="Ye-Kui Wang" w:date="2017-10-05T15:57:00Z"/>
          <w:rFonts w:eastAsia="Malgun Gothic"/>
          <w:sz w:val="20"/>
        </w:rPr>
      </w:pPr>
      <w:bookmarkStart w:id="263" w:name="_Hlk495070346"/>
      <w:ins w:id="264" w:author="Ye-Kui Wang" w:date="2017-10-05T15:55:00Z">
        <w:r w:rsidRPr="00CF101A">
          <w:rPr>
            <w:rFonts w:eastAsia="Malgun Gothic"/>
            <w:sz w:val="20"/>
          </w:rPr>
          <w:t>–</w:t>
        </w:r>
        <w:r w:rsidRPr="00CF101A">
          <w:rPr>
            <w:rFonts w:eastAsia="Malgun Gothic"/>
            <w:sz w:val="20"/>
          </w:rPr>
          <w:tab/>
        </w:r>
        <w:r>
          <w:rPr>
            <w:rFonts w:eastAsia="Malgun Gothic"/>
            <w:sz w:val="20"/>
          </w:rPr>
          <w:t xml:space="preserve">When </w:t>
        </w:r>
      </w:ins>
      <w:ins w:id="265" w:author="Ye-Kui Wang" w:date="2017-10-05T15:56:00Z">
        <w:r>
          <w:rPr>
            <w:rFonts w:eastAsia="Malgun Gothic"/>
            <w:sz w:val="20"/>
            <w:lang w:eastAsia="ko-KR"/>
          </w:rPr>
          <w:t xml:space="preserve">RegionWisePackingFlag is equal to 0 and </w:t>
        </w:r>
        <w:r>
          <w:rPr>
            <w:rFonts w:eastAsia="Malgun Gothic"/>
            <w:sz w:val="20"/>
          </w:rPr>
          <w:t xml:space="preserve">cmp_padding_flag is equal to 1, the </w:t>
        </w:r>
      </w:ins>
      <w:ins w:id="266" w:author="Ye-Kui Wang" w:date="2017-10-05T15:57:00Z">
        <w:r>
          <w:rPr>
            <w:rFonts w:eastAsia="Malgun Gothic"/>
            <w:sz w:val="20"/>
          </w:rPr>
          <w:t>following applies:</w:t>
        </w:r>
      </w:ins>
    </w:p>
    <w:p w:rsidR="00AE0D23" w:rsidRPr="00B92C82" w:rsidRDefault="00156F06">
      <w:pPr>
        <w:spacing w:before="120"/>
        <w:ind w:left="1080"/>
        <w:rPr>
          <w:ins w:id="267" w:author="Ye-Kui Wang" w:date="2017-10-05T15:58:00Z"/>
          <w:rFonts w:eastAsia="Malgun Gothic"/>
          <w:sz w:val="20"/>
          <w:lang w:eastAsia="ko-KR"/>
        </w:rPr>
        <w:pPrChange w:id="268" w:author="Ye-Kui Wang" w:date="2017-10-05T16:04:00Z">
          <w:pPr>
            <w:spacing w:before="120"/>
            <w:ind w:left="720"/>
          </w:pPr>
        </w:pPrChange>
      </w:pPr>
      <w:ins w:id="269" w:author="Ye-Kui Wang" w:date="2017-10-05T17:01:00Z">
        <w:r>
          <w:rPr>
            <w:bCs/>
            <w:sz w:val="20"/>
            <w:lang w:val="en-GB"/>
          </w:rPr>
          <w:t>i = i − CmpPaddingSize</w:t>
        </w:r>
        <w:r>
          <w:rPr>
            <w:rFonts w:eastAsia="Malgun Gothic"/>
            <w:sz w:val="20"/>
            <w:lang w:eastAsia="ko-KR"/>
          </w:rPr>
          <w:br/>
        </w:r>
      </w:ins>
      <w:ins w:id="270" w:author="Ye-Kui Wang" w:date="2017-10-05T17:05:00Z">
        <w:r>
          <w:rPr>
            <w:bCs/>
            <w:sz w:val="20"/>
            <w:lang w:val="en-GB"/>
          </w:rPr>
          <w:t xml:space="preserve">if( j &lt; </w:t>
        </w:r>
        <w:r>
          <w:rPr>
            <w:rFonts w:eastAsia="Malgun Gothic"/>
            <w:sz w:val="20"/>
            <w:lang w:eastAsia="ko-KR"/>
          </w:rPr>
          <w:t>picture</w:t>
        </w:r>
      </w:ins>
      <w:ins w:id="271" w:author="Ye-Kui Wang" w:date="2017-10-05T17:06:00Z">
        <w:r>
          <w:rPr>
            <w:rFonts w:eastAsia="Malgun Gothic"/>
            <w:sz w:val="20"/>
            <w:lang w:eastAsia="ko-KR"/>
          </w:rPr>
          <w:t>Height</w:t>
        </w:r>
      </w:ins>
      <w:ins w:id="272" w:author="Ye-Kui Wang" w:date="2017-10-05T17:05:00Z">
        <w:r>
          <w:rPr>
            <w:rFonts w:eastAsia="Malgun Gothic"/>
            <w:sz w:val="20"/>
            <w:lang w:eastAsia="ko-KR"/>
          </w:rPr>
          <w:t xml:space="preserve"> / 2</w:t>
        </w:r>
        <w:r>
          <w:rPr>
            <w:bCs/>
            <w:sz w:val="20"/>
            <w:lang w:val="en-GB"/>
          </w:rPr>
          <w:t>)</w:t>
        </w:r>
        <w:r>
          <w:rPr>
            <w:bCs/>
            <w:sz w:val="20"/>
            <w:lang w:val="en-GB"/>
          </w:rPr>
          <w:br/>
        </w:r>
        <w:r>
          <w:rPr>
            <w:bCs/>
            <w:sz w:val="20"/>
            <w:lang w:val="en-GB"/>
          </w:rPr>
          <w:tab/>
        </w:r>
      </w:ins>
      <w:ins w:id="273" w:author="Ye-Kui Wang" w:date="2017-10-05T17:01:00Z">
        <w:r>
          <w:rPr>
            <w:bCs/>
            <w:sz w:val="20"/>
            <w:lang w:val="en-GB"/>
          </w:rPr>
          <w:t>j = j − CmpPaddingSize</w:t>
        </w:r>
      </w:ins>
      <w:ins w:id="274" w:author="Ye-Kui Wang" w:date="2017-10-05T17:07:00Z">
        <w:r w:rsidR="00BC405A">
          <w:rPr>
            <w:sz w:val="20"/>
          </w:rPr>
          <w:br/>
          <w:t>else</w:t>
        </w:r>
        <w:r w:rsidR="00BC405A" w:rsidRPr="0087364B">
          <w:rPr>
            <w:noProof/>
            <w:sz w:val="20"/>
          </w:rPr>
          <w:tab/>
        </w:r>
        <w:r w:rsidR="00BC405A" w:rsidRPr="0087364B">
          <w:rPr>
            <w:noProof/>
            <w:sz w:val="20"/>
          </w:rPr>
          <w:tab/>
        </w:r>
        <w:r w:rsidR="00BC405A">
          <w:rPr>
            <w:noProof/>
            <w:sz w:val="20"/>
          </w:rPr>
          <w:tab/>
        </w:r>
        <w:r w:rsidR="00BC405A">
          <w:rPr>
            <w:noProof/>
            <w:sz w:val="20"/>
          </w:rPr>
          <w:tab/>
        </w:r>
        <w:r w:rsidR="00BC405A">
          <w:rPr>
            <w:noProof/>
            <w:sz w:val="20"/>
          </w:rPr>
          <w:tab/>
        </w:r>
        <w:r w:rsidR="00BC405A">
          <w:rPr>
            <w:noProof/>
            <w:sz w:val="20"/>
          </w:rPr>
          <w:tab/>
        </w:r>
        <w:r w:rsidR="00BC405A">
          <w:rPr>
            <w:noProof/>
            <w:sz w:val="20"/>
          </w:rPr>
          <w:tab/>
        </w:r>
        <w:r w:rsidR="00BC405A">
          <w:rPr>
            <w:noProof/>
            <w:sz w:val="20"/>
          </w:rPr>
          <w:tab/>
        </w:r>
        <w:r w:rsidR="00BC405A">
          <w:rPr>
            <w:noProof/>
            <w:sz w:val="20"/>
          </w:rPr>
          <w:tab/>
        </w:r>
        <w:r w:rsidR="00BC405A">
          <w:rPr>
            <w:noProof/>
            <w:sz w:val="20"/>
          </w:rPr>
          <w:tab/>
        </w:r>
        <w:r w:rsidR="00BC405A" w:rsidRPr="0087364B">
          <w:rPr>
            <w:noProof/>
            <w:sz w:val="20"/>
          </w:rPr>
          <w:tab/>
        </w:r>
        <w:r w:rsidR="00BC405A" w:rsidRPr="0087364B">
          <w:rPr>
            <w:sz w:val="20"/>
          </w:rPr>
          <w:t>(D</w:t>
        </w:r>
        <w:r w:rsidR="00BC405A" w:rsidRPr="0087364B">
          <w:rPr>
            <w:sz w:val="20"/>
          </w:rPr>
          <w:noBreakHyphen/>
        </w:r>
        <w:r w:rsidR="00BC405A" w:rsidRPr="0087364B">
          <w:rPr>
            <w:sz w:val="20"/>
            <w:highlight w:val="yellow"/>
          </w:rPr>
          <w:t>XX</w:t>
        </w:r>
        <w:r w:rsidR="00BC405A" w:rsidRPr="0087364B">
          <w:rPr>
            <w:sz w:val="20"/>
          </w:rPr>
          <w:t>)</w:t>
        </w:r>
        <w:r w:rsidR="00BC405A">
          <w:rPr>
            <w:sz w:val="20"/>
          </w:rPr>
          <w:br/>
        </w:r>
        <w:r w:rsidR="00BC405A">
          <w:rPr>
            <w:sz w:val="20"/>
          </w:rPr>
          <w:tab/>
        </w:r>
        <w:r w:rsidR="00BC405A">
          <w:rPr>
            <w:bCs/>
            <w:sz w:val="20"/>
            <w:lang w:val="en-GB"/>
          </w:rPr>
          <w:t>j = j – CmpPaddingSize * 3</w:t>
        </w:r>
      </w:ins>
      <w:ins w:id="275" w:author="Ye-Kui Wang" w:date="2017-10-05T17:01:00Z">
        <w:r>
          <w:rPr>
            <w:rFonts w:eastAsia="Malgun Gothic"/>
            <w:sz w:val="20"/>
            <w:lang w:eastAsia="ko-KR"/>
          </w:rPr>
          <w:br/>
        </w:r>
      </w:ins>
      <w:ins w:id="276" w:author="Ye-Kui Wang" w:date="2017-10-05T15:58:00Z">
        <w:r w:rsidR="00AE0D23">
          <w:rPr>
            <w:rFonts w:eastAsia="Malgun Gothic"/>
            <w:sz w:val="20"/>
            <w:lang w:eastAsia="ko-KR"/>
          </w:rPr>
          <w:t xml:space="preserve">pictureWidth = pictureWidth – </w:t>
        </w:r>
      </w:ins>
      <w:ins w:id="277" w:author="Ye-Kui Wang" w:date="2017-10-05T16:01:00Z">
        <w:r w:rsidR="00AE0D23">
          <w:rPr>
            <w:bCs/>
            <w:sz w:val="20"/>
            <w:lang w:val="en-GB"/>
          </w:rPr>
          <w:t>CmpPaddingSize</w:t>
        </w:r>
        <w:r w:rsidR="00AE0D23">
          <w:rPr>
            <w:rFonts w:eastAsia="Malgun Gothic"/>
            <w:sz w:val="20"/>
            <w:lang w:eastAsia="ko-KR"/>
          </w:rPr>
          <w:t xml:space="preserve"> </w:t>
        </w:r>
      </w:ins>
      <w:ins w:id="278" w:author="Ye-Kui Wang" w:date="2017-10-05T15:58:00Z">
        <w:r w:rsidR="00AE0D23">
          <w:rPr>
            <w:rFonts w:eastAsia="Malgun Gothic"/>
            <w:sz w:val="20"/>
            <w:lang w:eastAsia="ko-KR"/>
          </w:rPr>
          <w:t xml:space="preserve">* </w:t>
        </w:r>
      </w:ins>
      <w:ins w:id="279" w:author="Ye-Kui Wang" w:date="2017-10-05T16:01:00Z">
        <w:r w:rsidR="00AE0D23">
          <w:rPr>
            <w:rFonts w:eastAsia="Malgun Gothic"/>
            <w:sz w:val="20"/>
            <w:lang w:eastAsia="ko-KR"/>
          </w:rPr>
          <w:t>2</w:t>
        </w:r>
      </w:ins>
      <w:ins w:id="280" w:author="Ye-Kui Wang" w:date="2017-10-05T15:58:00Z">
        <w:r w:rsidR="00AE0D23">
          <w:rPr>
            <w:rFonts w:eastAsia="Malgun Gothic"/>
            <w:sz w:val="20"/>
            <w:lang w:eastAsia="ko-KR"/>
          </w:rPr>
          <w:br/>
        </w:r>
      </w:ins>
      <w:ins w:id="281" w:author="Ye-Kui Wang" w:date="2017-10-05T16:01:00Z">
        <w:r w:rsidR="00AE0D23">
          <w:rPr>
            <w:rFonts w:eastAsia="Malgun Gothic"/>
            <w:sz w:val="20"/>
            <w:lang w:eastAsia="ko-KR"/>
          </w:rPr>
          <w:t xml:space="preserve">pictureHeight = pictureHeight – </w:t>
        </w:r>
        <w:r w:rsidR="00AE0D23">
          <w:rPr>
            <w:bCs/>
            <w:sz w:val="20"/>
            <w:lang w:val="en-GB"/>
          </w:rPr>
          <w:t>CmpPaddingSize</w:t>
        </w:r>
      </w:ins>
      <w:ins w:id="282" w:author="Ye-Kui Wang" w:date="2017-10-05T17:00:00Z">
        <w:r>
          <w:rPr>
            <w:bCs/>
            <w:sz w:val="20"/>
            <w:lang w:val="en-GB"/>
          </w:rPr>
          <w:t xml:space="preserve"> * 4</w:t>
        </w:r>
      </w:ins>
    </w:p>
    <w:p w:rsidR="00AE0D23" w:rsidRPr="00B92C82" w:rsidRDefault="00AE0D23">
      <w:pPr>
        <w:tabs>
          <w:tab w:val="clear" w:pos="360"/>
          <w:tab w:val="clear" w:pos="720"/>
          <w:tab w:val="clear" w:pos="1080"/>
          <w:tab w:val="clear" w:pos="1440"/>
          <w:tab w:val="left" w:pos="794"/>
          <w:tab w:val="left" w:pos="1191"/>
          <w:tab w:val="left" w:pos="1588"/>
          <w:tab w:val="left" w:pos="1985"/>
        </w:tabs>
        <w:ind w:left="806" w:hanging="403"/>
        <w:jc w:val="both"/>
        <w:rPr>
          <w:rFonts w:eastAsia="Malgun Gothic"/>
          <w:sz w:val="20"/>
          <w:lang w:eastAsia="ko-KR"/>
        </w:rPr>
        <w:pPrChange w:id="283" w:author="Ye-Kui Wang" w:date="2017-10-05T15:55:00Z">
          <w:pPr>
            <w:tabs>
              <w:tab w:val="clear" w:pos="360"/>
              <w:tab w:val="clear" w:pos="720"/>
              <w:tab w:val="clear" w:pos="1080"/>
              <w:tab w:val="clear" w:pos="1440"/>
              <w:tab w:val="left" w:pos="794"/>
              <w:tab w:val="left" w:pos="1191"/>
              <w:tab w:val="left" w:pos="1588"/>
              <w:tab w:val="left" w:pos="1985"/>
            </w:tabs>
            <w:ind w:left="403" w:hanging="403"/>
            <w:jc w:val="both"/>
          </w:pPr>
        </w:pPrChange>
      </w:pPr>
      <w:ins w:id="284" w:author="Ye-Kui Wang" w:date="2017-10-05T15:54:00Z">
        <w:r w:rsidRPr="00CF101A">
          <w:rPr>
            <w:rFonts w:eastAsia="Malgun Gothic"/>
            <w:sz w:val="20"/>
          </w:rPr>
          <w:t>–</w:t>
        </w:r>
        <w:r w:rsidRPr="00CF101A">
          <w:rPr>
            <w:rFonts w:eastAsia="Malgun Gothic"/>
            <w:sz w:val="20"/>
          </w:rPr>
          <w:tab/>
        </w:r>
      </w:ins>
      <w:ins w:id="285" w:author="Ye-Kui Wang" w:date="2017-10-05T15:55:00Z">
        <w:r>
          <w:rPr>
            <w:rFonts w:eastAsia="Malgun Gothic"/>
            <w:sz w:val="20"/>
          </w:rPr>
          <w:t>I</w:t>
        </w:r>
      </w:ins>
      <w:del w:id="286" w:author="Ye-Kui Wang" w:date="2017-10-05T15:55:00Z">
        <w:r w:rsidDel="0087364B">
          <w:rPr>
            <w:rFonts w:eastAsia="Malgun Gothic"/>
            <w:sz w:val="20"/>
            <w:lang w:eastAsia="ko-KR"/>
          </w:rPr>
          <w:delText>i</w:delText>
        </w:r>
      </w:del>
      <w:r>
        <w:rPr>
          <w:rFonts w:eastAsia="Malgun Gothic"/>
          <w:sz w:val="20"/>
          <w:lang w:eastAsia="ko-KR"/>
        </w:rPr>
        <w:t xml:space="preserve">t is a requirement of bitstream conformance that pictureWidth shall be a multiple of 3 and pictureHeight shall be a multiple of 2, </w:t>
      </w:r>
      <w:ins w:id="287" w:author="Ye-Kui Wang" w:date="2017-10-05T16:47:00Z">
        <w:r w:rsidR="0028754B">
          <w:rPr>
            <w:rFonts w:eastAsia="Malgun Gothic"/>
            <w:sz w:val="20"/>
            <w:lang w:eastAsia="ko-KR"/>
          </w:rPr>
          <w:t>and that pictureWidth</w:t>
        </w:r>
      </w:ins>
      <w:ins w:id="288" w:author="Ye-Kui Wang" w:date="2017-10-05T16:48:00Z">
        <w:r w:rsidR="0028754B">
          <w:rPr>
            <w:rFonts w:eastAsia="Malgun Gothic"/>
            <w:sz w:val="20"/>
            <w:lang w:eastAsia="ko-KR"/>
          </w:rPr>
          <w:t> </w:t>
        </w:r>
      </w:ins>
      <w:ins w:id="289" w:author="Ye-Kui Wang" w:date="2017-10-05T16:47:00Z">
        <w:r w:rsidR="0028754B">
          <w:rPr>
            <w:rFonts w:eastAsia="Malgun Gothic"/>
            <w:sz w:val="20"/>
            <w:lang w:eastAsia="ko-KR"/>
          </w:rPr>
          <w:t>/</w:t>
        </w:r>
      </w:ins>
      <w:ins w:id="290" w:author="Ye-Kui Wang" w:date="2017-10-05T16:48:00Z">
        <w:r w:rsidR="0028754B">
          <w:rPr>
            <w:rFonts w:eastAsia="Malgun Gothic"/>
            <w:sz w:val="20"/>
            <w:lang w:eastAsia="ko-KR"/>
          </w:rPr>
          <w:t> </w:t>
        </w:r>
      </w:ins>
      <w:ins w:id="291" w:author="Ye-Kui Wang" w:date="2017-10-05T16:47:00Z">
        <w:r w:rsidR="0028754B">
          <w:rPr>
            <w:rFonts w:eastAsia="Malgun Gothic"/>
            <w:sz w:val="20"/>
            <w:lang w:eastAsia="ko-KR"/>
          </w:rPr>
          <w:t xml:space="preserve">3 shall be equal to </w:t>
        </w:r>
      </w:ins>
      <w:ins w:id="292" w:author="Ye-Kui Wang" w:date="2017-10-05T16:48:00Z">
        <w:r w:rsidR="0028754B">
          <w:rPr>
            <w:rFonts w:eastAsia="Malgun Gothic"/>
            <w:sz w:val="20"/>
            <w:lang w:eastAsia="ko-KR"/>
          </w:rPr>
          <w:t>pictureHeight / 2</w:t>
        </w:r>
      </w:ins>
      <w:ins w:id="293" w:author="Ye-Kui Wang" w:date="2017-10-05T16:47:00Z">
        <w:r w:rsidR="0028754B">
          <w:rPr>
            <w:rFonts w:eastAsia="Malgun Gothic"/>
            <w:sz w:val="20"/>
            <w:lang w:eastAsia="ko-KR"/>
          </w:rPr>
          <w:t xml:space="preserve">, </w:t>
        </w:r>
      </w:ins>
      <w:r>
        <w:rPr>
          <w:rFonts w:eastAsia="Malgun Gothic"/>
          <w:sz w:val="20"/>
          <w:lang w:eastAsia="ko-KR"/>
        </w:rPr>
        <w:t>and the following applies:</w:t>
      </w:r>
    </w:p>
    <w:bookmarkEnd w:id="263"/>
    <w:p w:rsidR="00AE0D23" w:rsidRPr="00B92C82" w:rsidRDefault="00AE0D23" w:rsidP="00AE0D23">
      <w:pPr>
        <w:spacing w:before="120"/>
        <w:ind w:left="1080"/>
        <w:rPr>
          <w:rFonts w:eastAsia="Malgun Gothic"/>
          <w:sz w:val="20"/>
          <w:lang w:eastAsia="ko-KR"/>
        </w:rPr>
      </w:pPr>
      <w:r>
        <w:rPr>
          <w:rFonts w:eastAsia="Malgun Gothic"/>
          <w:sz w:val="20"/>
          <w:lang w:eastAsia="ko-KR"/>
        </w:rPr>
        <w:t>lw = pictureWidth / 3</w:t>
      </w:r>
      <w:r>
        <w:rPr>
          <w:rFonts w:eastAsia="Malgun Gothic"/>
          <w:sz w:val="20"/>
          <w:lang w:eastAsia="ko-KR"/>
        </w:rPr>
        <w:br/>
        <w:t>lh = pictureHeight / 2</w:t>
      </w:r>
      <w:r>
        <w:rPr>
          <w:rFonts w:eastAsia="Malgun Gothic"/>
          <w:sz w:val="20"/>
          <w:lang w:eastAsia="ko-KR"/>
        </w:rPr>
        <w:br/>
      </w:r>
      <w:bookmarkStart w:id="294" w:name="_Hlk490731353"/>
      <w:r>
        <w:rPr>
          <w:rFonts w:eastAsia="Malgun Gothic"/>
          <w:sz w:val="20"/>
          <w:lang w:eastAsia="ko-KR"/>
        </w:rPr>
        <w:t>i</w:t>
      </w:r>
      <w:r w:rsidRPr="00B5723C">
        <w:rPr>
          <w:rFonts w:eastAsia="Malgun Gothic"/>
          <w:sz w:val="20"/>
          <w:lang w:eastAsia="ko-KR"/>
        </w:rPr>
        <w:t>′</w:t>
      </w:r>
      <w:r>
        <w:rPr>
          <w:rFonts w:eastAsia="Malgun Gothic"/>
          <w:sz w:val="20"/>
          <w:lang w:eastAsia="ko-KR"/>
        </w:rPr>
        <w:t xml:space="preserve"> = </w:t>
      </w:r>
      <w:r w:rsidRPr="002366F3">
        <w:rPr>
          <w:rFonts w:eastAsia="Malgun Gothic"/>
          <w:sz w:val="20"/>
          <w:lang w:eastAsia="ko-KR"/>
        </w:rPr>
        <w:t xml:space="preserve">−( 2 * ( </w:t>
      </w:r>
      <w:r>
        <w:rPr>
          <w:rFonts w:eastAsia="Malgun Gothic"/>
          <w:sz w:val="20"/>
          <w:lang w:eastAsia="ko-KR"/>
        </w:rPr>
        <w:t xml:space="preserve">i </w:t>
      </w:r>
      <w:r w:rsidRPr="002366F3">
        <w:rPr>
          <w:rFonts w:eastAsia="Malgun Gothic"/>
          <w:sz w:val="20"/>
          <w:lang w:eastAsia="ko-KR"/>
        </w:rPr>
        <w:t xml:space="preserve">% </w:t>
      </w:r>
      <w:r>
        <w:rPr>
          <w:rFonts w:eastAsia="Malgun Gothic"/>
          <w:sz w:val="20"/>
          <w:lang w:eastAsia="ko-KR"/>
        </w:rPr>
        <w:t>l</w:t>
      </w:r>
      <w:r w:rsidRPr="002366F3">
        <w:rPr>
          <w:rFonts w:eastAsia="Malgun Gothic"/>
          <w:sz w:val="20"/>
          <w:lang w:eastAsia="ko-KR"/>
        </w:rPr>
        <w:t xml:space="preserve">w ) ÷ </w:t>
      </w:r>
      <w:r>
        <w:rPr>
          <w:rFonts w:eastAsia="Malgun Gothic"/>
          <w:sz w:val="20"/>
          <w:lang w:eastAsia="ko-KR"/>
        </w:rPr>
        <w:t>l</w:t>
      </w:r>
      <w:r w:rsidRPr="002366F3">
        <w:rPr>
          <w:rFonts w:eastAsia="Malgun Gothic"/>
          <w:sz w:val="20"/>
          <w:lang w:eastAsia="ko-KR"/>
        </w:rPr>
        <w:t xml:space="preserve">w </w:t>
      </w:r>
      <w:r>
        <w:rPr>
          <w:rFonts w:eastAsia="Malgun Gothic"/>
          <w:sz w:val="20"/>
          <w:lang w:eastAsia="ko-KR"/>
        </w:rPr>
        <w:t>)</w:t>
      </w:r>
      <w:r w:rsidRPr="002366F3">
        <w:rPr>
          <w:rFonts w:eastAsia="Malgun Gothic"/>
          <w:sz w:val="20"/>
          <w:lang w:eastAsia="ko-KR"/>
        </w:rPr>
        <w:t xml:space="preserve"> + 1</w:t>
      </w:r>
      <w:r>
        <w:rPr>
          <w:rFonts w:eastAsia="Malgun Gothic"/>
          <w:sz w:val="20"/>
          <w:lang w:eastAsia="ko-KR"/>
        </w:rPr>
        <w:br/>
        <w:t>j</w:t>
      </w:r>
      <w:r w:rsidRPr="00B5723C">
        <w:rPr>
          <w:rFonts w:eastAsia="Malgun Gothic"/>
          <w:sz w:val="20"/>
          <w:lang w:eastAsia="ko-KR"/>
        </w:rPr>
        <w:t>′</w:t>
      </w:r>
      <w:r>
        <w:rPr>
          <w:rFonts w:eastAsia="Malgun Gothic"/>
          <w:sz w:val="20"/>
          <w:lang w:eastAsia="ko-KR"/>
        </w:rPr>
        <w:t xml:space="preserve"> = </w:t>
      </w:r>
      <w:r w:rsidRPr="002366F3">
        <w:rPr>
          <w:rFonts w:eastAsia="Malgun Gothic"/>
          <w:sz w:val="20"/>
          <w:lang w:eastAsia="ko-KR"/>
        </w:rPr>
        <w:t xml:space="preserve">−( 2 * </w:t>
      </w:r>
      <w:r>
        <w:rPr>
          <w:rFonts w:eastAsia="Malgun Gothic"/>
          <w:sz w:val="20"/>
          <w:lang w:eastAsia="ko-KR"/>
        </w:rPr>
        <w:t xml:space="preserve">( </w:t>
      </w:r>
      <w:r w:rsidRPr="002366F3">
        <w:rPr>
          <w:rFonts w:eastAsia="Malgun Gothic"/>
          <w:sz w:val="20"/>
          <w:lang w:eastAsia="ko-KR"/>
        </w:rPr>
        <w:t>j</w:t>
      </w:r>
      <w:r>
        <w:rPr>
          <w:rFonts w:eastAsia="Malgun Gothic"/>
          <w:sz w:val="20"/>
          <w:lang w:eastAsia="ko-KR"/>
        </w:rPr>
        <w:t xml:space="preserve"> </w:t>
      </w:r>
      <w:r w:rsidRPr="002366F3">
        <w:rPr>
          <w:rFonts w:eastAsia="Malgun Gothic"/>
          <w:sz w:val="20"/>
          <w:lang w:eastAsia="ko-KR"/>
        </w:rPr>
        <w:t xml:space="preserve">% </w:t>
      </w:r>
      <w:r>
        <w:rPr>
          <w:rFonts w:eastAsia="Malgun Gothic"/>
          <w:sz w:val="20"/>
          <w:lang w:eastAsia="ko-KR"/>
        </w:rPr>
        <w:t>l</w:t>
      </w:r>
      <w:r w:rsidRPr="002366F3">
        <w:rPr>
          <w:rFonts w:eastAsia="Malgun Gothic"/>
          <w:sz w:val="20"/>
          <w:lang w:eastAsia="ko-KR"/>
        </w:rPr>
        <w:t xml:space="preserve">h ) ÷ </w:t>
      </w:r>
      <w:r>
        <w:rPr>
          <w:rFonts w:eastAsia="Malgun Gothic"/>
          <w:sz w:val="20"/>
          <w:lang w:eastAsia="ko-KR"/>
        </w:rPr>
        <w:t>l</w:t>
      </w:r>
      <w:r w:rsidRPr="002366F3">
        <w:rPr>
          <w:rFonts w:eastAsia="Malgun Gothic"/>
          <w:sz w:val="20"/>
          <w:lang w:eastAsia="ko-KR"/>
        </w:rPr>
        <w:t xml:space="preserve">h </w:t>
      </w:r>
      <w:r>
        <w:rPr>
          <w:rFonts w:eastAsia="Malgun Gothic"/>
          <w:sz w:val="20"/>
          <w:lang w:eastAsia="ko-KR"/>
        </w:rPr>
        <w:t>)</w:t>
      </w:r>
      <w:r w:rsidRPr="002366F3">
        <w:rPr>
          <w:rFonts w:eastAsia="Malgun Gothic"/>
          <w:sz w:val="20"/>
          <w:lang w:eastAsia="ko-KR"/>
        </w:rPr>
        <w:t xml:space="preserve"> + 1</w:t>
      </w:r>
      <w:r>
        <w:rPr>
          <w:rFonts w:eastAsia="Malgun Gothic"/>
          <w:sz w:val="20"/>
          <w:lang w:eastAsia="ko-KR"/>
        </w:rPr>
        <w:br/>
      </w:r>
      <w:bookmarkEnd w:id="294"/>
      <w:r>
        <w:rPr>
          <w:rFonts w:eastAsia="Malgun Gothic"/>
          <w:sz w:val="20"/>
          <w:lang w:eastAsia="ko-KR"/>
        </w:rPr>
        <w:t xml:space="preserve">w = Floor( i </w:t>
      </w:r>
      <w:r w:rsidRPr="00B92C82">
        <w:rPr>
          <w:rFonts w:eastAsia="Malgun Gothic"/>
          <w:sz w:val="20"/>
          <w:lang w:eastAsia="ko-KR"/>
        </w:rPr>
        <w:t>÷</w:t>
      </w:r>
      <w:r>
        <w:rPr>
          <w:rFonts w:eastAsia="Malgun Gothic"/>
          <w:sz w:val="20"/>
          <w:lang w:eastAsia="ko-KR"/>
        </w:rPr>
        <w:t xml:space="preserve"> </w:t>
      </w:r>
      <w:r>
        <w:rPr>
          <w:rFonts w:eastAsia="Malgun Gothic" w:hint="eastAsia"/>
          <w:sz w:val="20"/>
          <w:lang w:eastAsia="ko-KR"/>
        </w:rPr>
        <w:t>l</w:t>
      </w:r>
      <w:r>
        <w:rPr>
          <w:rFonts w:eastAsia="Malgun Gothic"/>
          <w:sz w:val="20"/>
          <w:lang w:eastAsia="ko-KR"/>
        </w:rPr>
        <w:t>w )</w:t>
      </w:r>
      <w:r>
        <w:rPr>
          <w:rFonts w:eastAsia="Malgun Gothic"/>
          <w:sz w:val="20"/>
          <w:lang w:eastAsia="ko-KR"/>
        </w:rPr>
        <w:br/>
        <w:t xml:space="preserve">h = Floor( j </w:t>
      </w:r>
      <w:r w:rsidRPr="00B92C82">
        <w:rPr>
          <w:rFonts w:eastAsia="Malgun Gothic"/>
          <w:sz w:val="20"/>
          <w:lang w:eastAsia="ko-KR"/>
        </w:rPr>
        <w:t>÷</w:t>
      </w:r>
      <w:r>
        <w:rPr>
          <w:rFonts w:eastAsia="Malgun Gothic"/>
          <w:sz w:val="20"/>
          <w:lang w:eastAsia="ko-KR"/>
        </w:rPr>
        <w:t xml:space="preserve"> </w:t>
      </w:r>
      <w:r>
        <w:rPr>
          <w:rFonts w:eastAsia="Malgun Gothic" w:hint="eastAsia"/>
          <w:sz w:val="20"/>
          <w:lang w:eastAsia="ko-KR"/>
        </w:rPr>
        <w:t>l</w:t>
      </w:r>
      <w:r>
        <w:rPr>
          <w:rFonts w:eastAsia="Malgun Gothic"/>
          <w:sz w:val="20"/>
          <w:lang w:eastAsia="ko-KR"/>
        </w:rPr>
        <w:t>h )</w:t>
      </w:r>
      <w:r>
        <w:rPr>
          <w:rFonts w:eastAsia="Malgun Gothic"/>
          <w:sz w:val="20"/>
          <w:lang w:eastAsia="ko-KR"/>
        </w:rPr>
        <w:br/>
        <w:t>if( w  = =  1  &amp;&amp;  h  = =  0 ) { /* front face */</w:t>
      </w:r>
      <w:r>
        <w:rPr>
          <w:rFonts w:eastAsia="Malgun Gothic"/>
          <w:sz w:val="20"/>
          <w:lang w:eastAsia="ko-KR"/>
        </w:rPr>
        <w:br/>
      </w:r>
      <w:r>
        <w:rPr>
          <w:rFonts w:eastAsia="Malgun Gothic"/>
          <w:sz w:val="20"/>
          <w:lang w:eastAsia="ko-KR"/>
        </w:rPr>
        <w:tab/>
        <w:t>x = 1.0</w:t>
      </w:r>
      <w:r>
        <w:rPr>
          <w:rFonts w:eastAsia="Malgun Gothic"/>
          <w:sz w:val="20"/>
          <w:lang w:eastAsia="ko-KR"/>
        </w:rPr>
        <w:br/>
      </w:r>
      <w:r>
        <w:rPr>
          <w:rFonts w:eastAsia="Malgun Gothic"/>
          <w:sz w:val="20"/>
          <w:lang w:eastAsia="ko-KR"/>
        </w:rPr>
        <w:tab/>
        <w:t>y = −i</w:t>
      </w:r>
      <w:r w:rsidRPr="00B5723C">
        <w:rPr>
          <w:rFonts w:eastAsia="Malgun Gothic"/>
          <w:sz w:val="20"/>
          <w:lang w:eastAsia="ko-KR"/>
        </w:rPr>
        <w:t>′</w:t>
      </w:r>
      <w:r>
        <w:rPr>
          <w:rFonts w:eastAsia="Malgun Gothic"/>
          <w:sz w:val="20"/>
          <w:lang w:eastAsia="ko-KR"/>
        </w:rPr>
        <w:br/>
      </w:r>
      <w:r>
        <w:rPr>
          <w:rFonts w:eastAsia="Malgun Gothic"/>
          <w:sz w:val="20"/>
          <w:lang w:eastAsia="ko-KR"/>
        </w:rPr>
        <w:tab/>
        <w:t>z = j</w:t>
      </w:r>
      <w:r w:rsidRPr="00B5723C">
        <w:rPr>
          <w:rFonts w:eastAsia="Malgun Gothic"/>
          <w:sz w:val="20"/>
          <w:lang w:eastAsia="ko-KR"/>
        </w:rPr>
        <w:t>′</w:t>
      </w:r>
      <w:r>
        <w:rPr>
          <w:rFonts w:eastAsia="Malgun Gothic"/>
          <w:sz w:val="20"/>
          <w:lang w:eastAsia="ko-KR"/>
        </w:rPr>
        <w:br/>
        <w:t>} else if( w  = =  1  &amp;&amp;  h  = =  1 ) { /* back face */</w:t>
      </w:r>
      <w:r>
        <w:rPr>
          <w:rFonts w:eastAsia="Malgun Gothic"/>
          <w:sz w:val="20"/>
          <w:lang w:eastAsia="ko-KR"/>
        </w:rPr>
        <w:br/>
      </w:r>
      <w:r>
        <w:rPr>
          <w:rFonts w:eastAsia="Malgun Gothic"/>
          <w:sz w:val="20"/>
          <w:lang w:eastAsia="ko-KR"/>
        </w:rPr>
        <w:tab/>
        <w:t>x = −1.0</w:t>
      </w:r>
      <w:r>
        <w:rPr>
          <w:rFonts w:eastAsia="Malgun Gothic"/>
          <w:sz w:val="20"/>
          <w:lang w:eastAsia="ko-KR"/>
        </w:rPr>
        <w:br/>
      </w:r>
      <w:r>
        <w:rPr>
          <w:rFonts w:eastAsia="Malgun Gothic"/>
          <w:sz w:val="20"/>
          <w:lang w:eastAsia="ko-KR"/>
        </w:rPr>
        <w:tab/>
        <w:t>y = j</w:t>
      </w:r>
      <w:r w:rsidRPr="00A5320A">
        <w:rPr>
          <w:rFonts w:eastAsia="Malgun Gothic" w:hint="eastAsia"/>
          <w:sz w:val="20"/>
          <w:lang w:eastAsia="ko-KR"/>
        </w:rPr>
        <w:t>′</w:t>
      </w:r>
      <w:r>
        <w:rPr>
          <w:rFonts w:eastAsia="Malgun Gothic"/>
          <w:sz w:val="20"/>
          <w:lang w:eastAsia="ko-KR"/>
        </w:rPr>
        <w:br/>
      </w:r>
      <w:r>
        <w:rPr>
          <w:rFonts w:eastAsia="Malgun Gothic"/>
          <w:sz w:val="20"/>
          <w:lang w:eastAsia="ko-KR"/>
        </w:rPr>
        <w:tab/>
        <w:t>z = −i</w:t>
      </w:r>
      <w:r w:rsidRPr="00B5723C">
        <w:rPr>
          <w:rFonts w:eastAsia="Malgun Gothic"/>
          <w:sz w:val="20"/>
          <w:lang w:eastAsia="ko-KR"/>
        </w:rPr>
        <w:t>′</w:t>
      </w:r>
      <w:r>
        <w:rPr>
          <w:rFonts w:eastAsia="Malgun Gothic"/>
          <w:sz w:val="20"/>
          <w:lang w:eastAsia="ko-KR"/>
        </w:rPr>
        <w:br/>
      </w:r>
      <w:r w:rsidRPr="00DE23B4">
        <w:rPr>
          <w:rFonts w:eastAsia="Malgun Gothic"/>
          <w:sz w:val="20"/>
          <w:lang w:eastAsia="ko-KR"/>
        </w:rPr>
        <w:t>} else if( w  = =  2  &amp;&amp;  h  = =  1 ) { /* top face */</w:t>
      </w:r>
      <w:r w:rsidRPr="0087364B">
        <w:rPr>
          <w:noProof/>
          <w:sz w:val="20"/>
        </w:rPr>
        <w:tab/>
      </w:r>
      <w:r w:rsidRPr="0087364B">
        <w:rPr>
          <w:noProof/>
          <w:sz w:val="20"/>
        </w:rPr>
        <w:tab/>
      </w:r>
      <w:r w:rsidRPr="0087364B">
        <w:rPr>
          <w:noProof/>
          <w:sz w:val="20"/>
        </w:rPr>
        <w:tab/>
      </w:r>
      <w:r w:rsidRPr="0087364B">
        <w:rPr>
          <w:noProof/>
          <w:sz w:val="20"/>
        </w:rPr>
        <w:tab/>
      </w:r>
      <w:r w:rsidRPr="0087364B">
        <w:rPr>
          <w:noProof/>
          <w:sz w:val="20"/>
        </w:rPr>
        <w:tab/>
      </w:r>
      <w:r w:rsidRPr="0087364B">
        <w:rPr>
          <w:sz w:val="20"/>
        </w:rPr>
        <w:t>(D</w:t>
      </w:r>
      <w:r w:rsidRPr="0087364B">
        <w:rPr>
          <w:sz w:val="20"/>
        </w:rPr>
        <w:noBreakHyphen/>
      </w:r>
      <w:r w:rsidRPr="0087364B">
        <w:rPr>
          <w:sz w:val="20"/>
          <w:highlight w:val="yellow"/>
        </w:rPr>
        <w:t>XX</w:t>
      </w:r>
      <w:r w:rsidRPr="0087364B">
        <w:rPr>
          <w:sz w:val="20"/>
        </w:rPr>
        <w:t>)</w:t>
      </w:r>
      <w:r w:rsidRPr="00DE23B4">
        <w:rPr>
          <w:rFonts w:eastAsia="Malgun Gothic"/>
          <w:sz w:val="20"/>
          <w:lang w:eastAsia="ko-KR"/>
        </w:rPr>
        <w:br/>
      </w:r>
      <w:r>
        <w:rPr>
          <w:rFonts w:eastAsia="Malgun Gothic"/>
          <w:sz w:val="20"/>
          <w:lang w:eastAsia="ko-KR"/>
        </w:rPr>
        <w:tab/>
        <w:t>x = −i</w:t>
      </w:r>
      <w:r w:rsidRPr="00B5723C">
        <w:rPr>
          <w:rFonts w:eastAsia="Malgun Gothic"/>
          <w:sz w:val="20"/>
          <w:lang w:eastAsia="ko-KR"/>
        </w:rPr>
        <w:t>′</w:t>
      </w:r>
      <w:r>
        <w:rPr>
          <w:rFonts w:eastAsia="Malgun Gothic"/>
          <w:sz w:val="20"/>
          <w:lang w:eastAsia="ko-KR"/>
        </w:rPr>
        <w:br/>
      </w:r>
      <w:r>
        <w:rPr>
          <w:rFonts w:eastAsia="Malgun Gothic"/>
          <w:sz w:val="20"/>
          <w:lang w:eastAsia="ko-KR"/>
        </w:rPr>
        <w:tab/>
        <w:t>y = j</w:t>
      </w:r>
      <w:r w:rsidRPr="00B5723C">
        <w:rPr>
          <w:rFonts w:eastAsia="Malgun Gothic"/>
          <w:sz w:val="20"/>
          <w:lang w:eastAsia="ko-KR"/>
        </w:rPr>
        <w:t>′</w:t>
      </w:r>
      <w:r>
        <w:rPr>
          <w:rFonts w:eastAsia="Malgun Gothic"/>
          <w:sz w:val="20"/>
          <w:lang w:eastAsia="ko-KR"/>
        </w:rPr>
        <w:br/>
      </w:r>
      <w:r>
        <w:rPr>
          <w:rFonts w:eastAsia="Malgun Gothic"/>
          <w:sz w:val="20"/>
          <w:lang w:eastAsia="ko-KR"/>
        </w:rPr>
        <w:tab/>
        <w:t>z = 1.0</w:t>
      </w:r>
      <w:r>
        <w:rPr>
          <w:rFonts w:eastAsia="Malgun Gothic"/>
          <w:sz w:val="20"/>
          <w:lang w:eastAsia="ko-KR"/>
        </w:rPr>
        <w:br/>
        <w:t>} else if( w  = =  0  &amp;&amp;  h  = =  1 ) { /* bottom face */</w:t>
      </w:r>
      <w:r>
        <w:rPr>
          <w:rFonts w:eastAsia="Malgun Gothic"/>
          <w:sz w:val="20"/>
          <w:lang w:eastAsia="ko-KR"/>
        </w:rPr>
        <w:br/>
      </w:r>
      <w:r>
        <w:rPr>
          <w:rFonts w:eastAsia="Malgun Gothic"/>
          <w:sz w:val="20"/>
          <w:lang w:eastAsia="ko-KR"/>
        </w:rPr>
        <w:tab/>
        <w:t>x = i</w:t>
      </w:r>
      <w:r w:rsidRPr="00B5723C">
        <w:rPr>
          <w:rFonts w:eastAsia="Malgun Gothic"/>
          <w:sz w:val="20"/>
          <w:lang w:eastAsia="ko-KR"/>
        </w:rPr>
        <w:t>′</w:t>
      </w:r>
      <w:r>
        <w:rPr>
          <w:rFonts w:eastAsia="Malgun Gothic"/>
          <w:sz w:val="20"/>
          <w:lang w:eastAsia="ko-KR"/>
        </w:rPr>
        <w:br/>
      </w:r>
      <w:r>
        <w:rPr>
          <w:rFonts w:eastAsia="Malgun Gothic"/>
          <w:sz w:val="20"/>
          <w:lang w:eastAsia="ko-KR"/>
        </w:rPr>
        <w:tab/>
        <w:t>y = j</w:t>
      </w:r>
      <w:r w:rsidRPr="00B5723C">
        <w:rPr>
          <w:rFonts w:eastAsia="Malgun Gothic"/>
          <w:sz w:val="20"/>
          <w:lang w:eastAsia="ko-KR"/>
        </w:rPr>
        <w:t>′</w:t>
      </w:r>
      <w:r>
        <w:rPr>
          <w:rFonts w:eastAsia="Malgun Gothic"/>
          <w:sz w:val="20"/>
          <w:lang w:eastAsia="ko-KR"/>
        </w:rPr>
        <w:br/>
      </w:r>
      <w:r>
        <w:rPr>
          <w:rFonts w:eastAsia="Malgun Gothic"/>
          <w:sz w:val="20"/>
          <w:lang w:eastAsia="ko-KR"/>
        </w:rPr>
        <w:tab/>
        <w:t>z = −1.0</w:t>
      </w:r>
      <w:r w:rsidRPr="00B5723C">
        <w:rPr>
          <w:rFonts w:eastAsia="Malgun Gothic"/>
          <w:sz w:val="20"/>
          <w:lang w:eastAsia="ko-KR"/>
        </w:rPr>
        <w:t>′</w:t>
      </w:r>
      <w:r>
        <w:rPr>
          <w:rFonts w:eastAsia="Malgun Gothic"/>
          <w:sz w:val="20"/>
          <w:lang w:eastAsia="ko-KR"/>
        </w:rPr>
        <w:br/>
        <w:t>} else if( w  = =  0  &amp;&amp;  h  = =  0 ) { /* right face */</w:t>
      </w:r>
      <w:r>
        <w:rPr>
          <w:rFonts w:eastAsia="Malgun Gothic"/>
          <w:sz w:val="20"/>
          <w:lang w:eastAsia="ko-KR"/>
        </w:rPr>
        <w:br/>
      </w:r>
      <w:r>
        <w:rPr>
          <w:rFonts w:eastAsia="Malgun Gothic"/>
          <w:sz w:val="20"/>
          <w:lang w:eastAsia="ko-KR"/>
        </w:rPr>
        <w:tab/>
        <w:t>x = −i</w:t>
      </w:r>
      <w:r w:rsidRPr="00B5723C">
        <w:rPr>
          <w:rFonts w:eastAsia="Malgun Gothic"/>
          <w:sz w:val="20"/>
          <w:lang w:eastAsia="ko-KR"/>
        </w:rPr>
        <w:t>′</w:t>
      </w:r>
      <w:r>
        <w:rPr>
          <w:rFonts w:eastAsia="Malgun Gothic"/>
          <w:sz w:val="20"/>
          <w:lang w:eastAsia="ko-KR"/>
        </w:rPr>
        <w:br/>
      </w:r>
      <w:r>
        <w:rPr>
          <w:rFonts w:eastAsia="Malgun Gothic"/>
          <w:sz w:val="20"/>
          <w:lang w:eastAsia="ko-KR"/>
        </w:rPr>
        <w:tab/>
        <w:t>y = −1.0</w:t>
      </w:r>
      <w:r>
        <w:rPr>
          <w:rFonts w:eastAsia="Malgun Gothic"/>
          <w:sz w:val="20"/>
          <w:lang w:eastAsia="ko-KR"/>
        </w:rPr>
        <w:br/>
      </w:r>
      <w:r>
        <w:rPr>
          <w:rFonts w:eastAsia="Malgun Gothic"/>
          <w:sz w:val="20"/>
          <w:lang w:eastAsia="ko-KR"/>
        </w:rPr>
        <w:tab/>
        <w:t>z = j</w:t>
      </w:r>
      <w:r w:rsidRPr="00B5723C">
        <w:rPr>
          <w:rFonts w:eastAsia="Malgun Gothic"/>
          <w:sz w:val="20"/>
          <w:lang w:eastAsia="ko-KR"/>
        </w:rPr>
        <w:t>′</w:t>
      </w:r>
      <w:r>
        <w:rPr>
          <w:rFonts w:eastAsia="Malgun Gothic"/>
          <w:sz w:val="20"/>
          <w:lang w:eastAsia="ko-KR"/>
        </w:rPr>
        <w:br/>
        <w:t>} else { /* ( w  = =  2  &amp;&amp;  h  = =  0 ), left face */</w:t>
      </w:r>
      <w:r>
        <w:rPr>
          <w:rFonts w:eastAsia="Malgun Gothic"/>
          <w:sz w:val="20"/>
          <w:lang w:eastAsia="ko-KR"/>
        </w:rPr>
        <w:br/>
      </w:r>
      <w:r>
        <w:rPr>
          <w:rFonts w:eastAsia="Malgun Gothic"/>
          <w:sz w:val="20"/>
          <w:lang w:eastAsia="ko-KR"/>
        </w:rPr>
        <w:tab/>
        <w:t>x = i</w:t>
      </w:r>
      <w:r w:rsidRPr="00B5723C">
        <w:rPr>
          <w:rFonts w:eastAsia="Malgun Gothic"/>
          <w:sz w:val="20"/>
          <w:lang w:eastAsia="ko-KR"/>
        </w:rPr>
        <w:t>′</w:t>
      </w:r>
      <w:r>
        <w:rPr>
          <w:rFonts w:eastAsia="Malgun Gothic"/>
          <w:sz w:val="20"/>
          <w:lang w:eastAsia="ko-KR"/>
        </w:rPr>
        <w:br/>
      </w:r>
      <w:r>
        <w:rPr>
          <w:rFonts w:eastAsia="Malgun Gothic"/>
          <w:sz w:val="20"/>
          <w:lang w:eastAsia="ko-KR"/>
        </w:rPr>
        <w:tab/>
        <w:t>y = 1.0</w:t>
      </w:r>
      <w:r>
        <w:rPr>
          <w:rFonts w:eastAsia="Malgun Gothic"/>
          <w:sz w:val="20"/>
          <w:lang w:eastAsia="ko-KR"/>
        </w:rPr>
        <w:br/>
      </w:r>
      <w:r>
        <w:rPr>
          <w:rFonts w:eastAsia="Malgun Gothic"/>
          <w:sz w:val="20"/>
          <w:lang w:eastAsia="ko-KR"/>
        </w:rPr>
        <w:tab/>
        <w:t>z = j</w:t>
      </w:r>
      <w:r w:rsidRPr="00B5723C">
        <w:rPr>
          <w:rFonts w:eastAsia="Malgun Gothic"/>
          <w:sz w:val="20"/>
          <w:lang w:eastAsia="ko-KR"/>
        </w:rPr>
        <w:t>′</w:t>
      </w:r>
      <w:r>
        <w:rPr>
          <w:rFonts w:eastAsia="Malgun Gothic"/>
          <w:sz w:val="20"/>
          <w:lang w:eastAsia="ko-KR"/>
        </w:rPr>
        <w:br/>
        <w:t>}</w:t>
      </w:r>
      <w:r>
        <w:rPr>
          <w:rFonts w:eastAsia="Malgun Gothic"/>
          <w:sz w:val="20"/>
          <w:lang w:eastAsia="ko-KR"/>
        </w:rPr>
        <w:br/>
      </w:r>
      <w:r w:rsidRPr="00055CE8">
        <w:rPr>
          <w:rFonts w:eastAsia="Malgun Gothic"/>
          <w:sz w:val="20"/>
        </w:rPr>
        <w:sym w:font="Symbol" w:char="F066"/>
      </w:r>
      <w:r>
        <w:rPr>
          <w:rFonts w:eastAsia="Malgun Gothic"/>
          <w:sz w:val="20"/>
        </w:rPr>
        <w:t xml:space="preserve"> = Atan2( y, x ) * 180 </w:t>
      </w:r>
      <w:r w:rsidRPr="002366F3">
        <w:rPr>
          <w:rFonts w:eastAsia="Malgun Gothic"/>
          <w:sz w:val="20"/>
          <w:lang w:eastAsia="ko-KR"/>
        </w:rPr>
        <w:t>÷</w:t>
      </w:r>
      <w:r>
        <w:rPr>
          <w:rFonts w:eastAsia="Malgun Gothic"/>
          <w:sz w:val="20"/>
          <w:lang w:eastAsia="ko-KR"/>
        </w:rPr>
        <w:t xml:space="preserve"> π</w:t>
      </w:r>
      <w:r>
        <w:rPr>
          <w:rFonts w:eastAsia="Malgun Gothic"/>
          <w:sz w:val="20"/>
          <w:lang w:eastAsia="ko-KR"/>
        </w:rPr>
        <w:br/>
      </w:r>
      <w:r w:rsidRPr="00055CE8">
        <w:rPr>
          <w:rFonts w:eastAsia="Malgun Gothic"/>
          <w:sz w:val="20"/>
        </w:rPr>
        <w:sym w:font="Symbol" w:char="F071"/>
      </w:r>
      <w:r>
        <w:rPr>
          <w:rFonts w:eastAsia="Malgun Gothic"/>
          <w:sz w:val="20"/>
        </w:rPr>
        <w:t xml:space="preserve"> = </w:t>
      </w:r>
      <m:oMath>
        <m:r>
          <m:rPr>
            <m:nor/>
          </m:rPr>
          <w:rPr>
            <w:rFonts w:eastAsia="Malgun Gothic"/>
            <w:sz w:val="20"/>
            <w:lang w:eastAsia="ko-KR"/>
          </w:rPr>
          <m:t>Asin</m:t>
        </m:r>
        <m:d>
          <m:dPr>
            <m:ctrlPr>
              <w:rPr>
                <w:rFonts w:ascii="Cambria Math" w:eastAsia="Malgun Gothic" w:hAnsi="Cambria Math"/>
                <w:i/>
                <w:sz w:val="20"/>
                <w:lang w:eastAsia="ko-KR"/>
              </w:rPr>
            </m:ctrlPr>
          </m:dPr>
          <m:e>
            <m:r>
              <m:rPr>
                <m:nor/>
              </m:rPr>
              <w:rPr>
                <w:rFonts w:eastAsia="Malgun Gothic"/>
                <w:sz w:val="20"/>
                <w:lang w:eastAsia="ko-KR"/>
              </w:rPr>
              <m:t>z</m:t>
            </m:r>
            <m:r>
              <m:rPr>
                <m:nor/>
              </m:rPr>
              <w:rPr>
                <w:rFonts w:ascii="Cambria Math" w:eastAsia="Malgun Gothic"/>
                <w:sz w:val="20"/>
                <w:lang w:eastAsia="ko-KR"/>
              </w:rPr>
              <m:t xml:space="preserve"> </m:t>
            </m:r>
            <m:r>
              <m:rPr>
                <m:nor/>
              </m:rPr>
              <w:rPr>
                <w:rFonts w:eastAsia="Malgun Gothic"/>
                <w:sz w:val="20"/>
                <w:lang w:eastAsia="ko-KR"/>
              </w:rPr>
              <m:t>÷</m:t>
            </m:r>
            <m:r>
              <m:rPr>
                <m:nor/>
              </m:rPr>
              <w:rPr>
                <w:rFonts w:ascii="Cambria Math" w:eastAsia="Malgun Gothic"/>
                <w:sz w:val="20"/>
                <w:lang w:eastAsia="ko-KR"/>
              </w:rPr>
              <m:t xml:space="preserve"> </m:t>
            </m:r>
            <m:rad>
              <m:radPr>
                <m:degHide m:val="1"/>
                <m:ctrlPr>
                  <w:rPr>
                    <w:rFonts w:ascii="Cambria Math" w:eastAsia="Malgun Gothic" w:hAnsi="Cambria Math"/>
                    <w:i/>
                    <w:sz w:val="20"/>
                    <w:lang w:eastAsia="ko-KR"/>
                  </w:rPr>
                </m:ctrlPr>
              </m:radPr>
              <m:deg/>
              <m:e>
                <m:sSup>
                  <m:sSupPr>
                    <m:ctrlPr>
                      <w:rPr>
                        <w:rFonts w:ascii="Cambria Math" w:eastAsia="Malgun Gothic" w:hAnsi="Cambria Math"/>
                        <w:i/>
                        <w:sz w:val="20"/>
                        <w:lang w:eastAsia="ko-KR"/>
                      </w:rPr>
                    </m:ctrlPr>
                  </m:sSupPr>
                  <m:e>
                    <m:r>
                      <m:rPr>
                        <m:nor/>
                      </m:rPr>
                      <w:rPr>
                        <w:rFonts w:eastAsia="Malgun Gothic"/>
                        <w:sz w:val="20"/>
                        <w:lang w:eastAsia="ko-KR"/>
                      </w:rPr>
                      <m:t>x</m:t>
                    </m:r>
                  </m:e>
                  <m:sup>
                    <m:r>
                      <m:rPr>
                        <m:nor/>
                      </m:rPr>
                      <w:rPr>
                        <w:rFonts w:eastAsia="Malgun Gothic"/>
                        <w:sz w:val="20"/>
                        <w:lang w:eastAsia="ko-KR"/>
                      </w:rPr>
                      <m:t>2</m:t>
                    </m:r>
                  </m:sup>
                </m:sSup>
                <m:r>
                  <m:rPr>
                    <m:nor/>
                  </m:rPr>
                  <w:rPr>
                    <w:rFonts w:ascii="Cambria Math" w:eastAsia="Malgun Gothic"/>
                    <w:sz w:val="20"/>
                    <w:lang w:eastAsia="ko-KR"/>
                  </w:rPr>
                  <m:t xml:space="preserve"> </m:t>
                </m:r>
                <m:r>
                  <m:rPr>
                    <m:nor/>
                  </m:rPr>
                  <w:rPr>
                    <w:rFonts w:eastAsia="Malgun Gothic"/>
                    <w:sz w:val="20"/>
                    <w:lang w:eastAsia="ko-KR"/>
                  </w:rPr>
                  <m:t>+</m:t>
                </m:r>
                <m:r>
                  <m:rPr>
                    <m:nor/>
                  </m:rPr>
                  <w:rPr>
                    <w:rFonts w:ascii="Cambria Math" w:eastAsia="Malgun Gothic"/>
                    <w:sz w:val="20"/>
                    <w:lang w:eastAsia="ko-KR"/>
                  </w:rPr>
                  <m:t xml:space="preserve"> </m:t>
                </m:r>
                <m:sSup>
                  <m:sSupPr>
                    <m:ctrlPr>
                      <w:rPr>
                        <w:rFonts w:ascii="Cambria Math" w:eastAsia="Malgun Gothic" w:hAnsi="Cambria Math"/>
                        <w:i/>
                        <w:sz w:val="20"/>
                        <w:lang w:eastAsia="ko-KR"/>
                      </w:rPr>
                    </m:ctrlPr>
                  </m:sSupPr>
                  <m:e>
                    <m:r>
                      <m:rPr>
                        <m:nor/>
                      </m:rPr>
                      <w:rPr>
                        <w:rFonts w:eastAsia="Malgun Gothic"/>
                        <w:sz w:val="20"/>
                        <w:lang w:eastAsia="ko-KR"/>
                      </w:rPr>
                      <m:t>y</m:t>
                    </m:r>
                  </m:e>
                  <m:sup>
                    <m:r>
                      <m:rPr>
                        <m:nor/>
                      </m:rPr>
                      <w:rPr>
                        <w:rFonts w:eastAsia="Malgun Gothic"/>
                        <w:sz w:val="20"/>
                        <w:lang w:eastAsia="ko-KR"/>
                      </w:rPr>
                      <m:t>2</m:t>
                    </m:r>
                  </m:sup>
                </m:sSup>
                <m:r>
                  <m:rPr>
                    <m:nor/>
                  </m:rPr>
                  <w:rPr>
                    <w:rFonts w:ascii="Cambria Math" w:eastAsia="Malgun Gothic"/>
                    <w:sz w:val="20"/>
                    <w:lang w:eastAsia="ko-KR"/>
                  </w:rPr>
                  <m:t xml:space="preserve"> </m:t>
                </m:r>
                <m:r>
                  <m:rPr>
                    <m:nor/>
                  </m:rPr>
                  <w:rPr>
                    <w:rFonts w:eastAsia="Malgun Gothic"/>
                    <w:sz w:val="20"/>
                    <w:lang w:eastAsia="ko-KR"/>
                  </w:rPr>
                  <m:t>+</m:t>
                </m:r>
                <m:r>
                  <m:rPr>
                    <m:nor/>
                  </m:rPr>
                  <w:rPr>
                    <w:rFonts w:ascii="Cambria Math" w:eastAsia="Malgun Gothic"/>
                    <w:sz w:val="20"/>
                    <w:lang w:eastAsia="ko-KR"/>
                  </w:rPr>
                  <m:t xml:space="preserve"> </m:t>
                </m:r>
                <m:sSup>
                  <m:sSupPr>
                    <m:ctrlPr>
                      <w:rPr>
                        <w:rFonts w:ascii="Cambria Math" w:eastAsia="Malgun Gothic" w:hAnsi="Cambria Math"/>
                        <w:i/>
                        <w:sz w:val="20"/>
                        <w:lang w:eastAsia="ko-KR"/>
                      </w:rPr>
                    </m:ctrlPr>
                  </m:sSupPr>
                  <m:e>
                    <m:r>
                      <m:rPr>
                        <m:nor/>
                      </m:rPr>
                      <w:rPr>
                        <w:rFonts w:eastAsia="Malgun Gothic"/>
                        <w:sz w:val="20"/>
                        <w:lang w:eastAsia="ko-KR"/>
                      </w:rPr>
                      <m:t>z</m:t>
                    </m:r>
                  </m:e>
                  <m:sup>
                    <m:r>
                      <m:rPr>
                        <m:nor/>
                      </m:rPr>
                      <w:rPr>
                        <w:rFonts w:eastAsia="Malgun Gothic"/>
                        <w:sz w:val="20"/>
                        <w:lang w:eastAsia="ko-KR"/>
                      </w:rPr>
                      <m:t>2</m:t>
                    </m:r>
                  </m:sup>
                </m:sSup>
              </m:e>
            </m:rad>
          </m:e>
        </m:d>
        <m:r>
          <m:rPr>
            <m:nor/>
          </m:rPr>
          <w:rPr>
            <w:rFonts w:ascii="Cambria Math" w:eastAsia="Malgun Gothic"/>
            <w:sz w:val="20"/>
            <w:lang w:eastAsia="ko-KR"/>
          </w:rPr>
          <m:t xml:space="preserve"> </m:t>
        </m:r>
        <m:r>
          <m:rPr>
            <m:nor/>
          </m:rPr>
          <w:rPr>
            <w:rFonts w:eastAsia="Malgun Gothic"/>
            <w:sz w:val="20"/>
            <w:lang w:eastAsia="ko-KR"/>
          </w:rPr>
          <m:t>*</m:t>
        </m:r>
        <m:r>
          <m:rPr>
            <m:nor/>
          </m:rPr>
          <w:rPr>
            <w:rFonts w:ascii="Cambria Math" w:eastAsia="Malgun Gothic"/>
            <w:sz w:val="20"/>
            <w:lang w:eastAsia="ko-KR"/>
          </w:rPr>
          <m:t xml:space="preserve"> </m:t>
        </m:r>
        <m:r>
          <m:rPr>
            <m:nor/>
          </m:rPr>
          <w:rPr>
            <w:rFonts w:eastAsia="Malgun Gothic"/>
            <w:sz w:val="20"/>
            <w:lang w:eastAsia="ko-KR"/>
          </w:rPr>
          <m:t>180</m:t>
        </m:r>
        <m:r>
          <m:rPr>
            <m:nor/>
          </m:rPr>
          <w:rPr>
            <w:rFonts w:ascii="Cambria Math" w:eastAsia="Malgun Gothic"/>
            <w:sz w:val="20"/>
            <w:lang w:eastAsia="ko-KR"/>
          </w:rPr>
          <m:t xml:space="preserve"> </m:t>
        </m:r>
        <m:r>
          <m:rPr>
            <m:nor/>
          </m:rPr>
          <w:rPr>
            <w:rFonts w:eastAsia="Malgun Gothic"/>
            <w:sz w:val="20"/>
            <w:lang w:eastAsia="ko-KR"/>
          </w:rPr>
          <m:t>÷</m:t>
        </m:r>
        <m:r>
          <m:rPr>
            <m:nor/>
          </m:rPr>
          <w:rPr>
            <w:rFonts w:ascii="Cambria Math" w:eastAsia="Malgun Gothic"/>
            <w:sz w:val="20"/>
            <w:lang w:eastAsia="ko-KR"/>
          </w:rPr>
          <m:t xml:space="preserve"> </m:t>
        </m:r>
        <m:r>
          <m:rPr>
            <m:nor/>
          </m:rPr>
          <w:rPr>
            <w:rFonts w:eastAsia="Malgun Gothic"/>
            <w:sz w:val="20"/>
            <w:lang w:eastAsia="ko-KR"/>
          </w:rPr>
          <m:t>π</m:t>
        </m:r>
      </m:oMath>
    </w:p>
    <w:p w:rsidR="00AE0D23" w:rsidRPr="00055CE8" w:rsidRDefault="00AE0D23" w:rsidP="00AE0D23">
      <w:pPr>
        <w:pStyle w:val="3N3"/>
        <w:keepNext/>
        <w:numPr>
          <w:ilvl w:val="0"/>
          <w:numId w:val="0"/>
        </w:numPr>
        <w:tabs>
          <w:tab w:val="left" w:pos="360"/>
          <w:tab w:val="left" w:pos="720"/>
          <w:tab w:val="left" w:pos="1080"/>
        </w:tabs>
        <w:ind w:left="1080" w:hanging="1080"/>
        <w:rPr>
          <w:b/>
          <w:i/>
        </w:rPr>
      </w:pPr>
      <w:bookmarkStart w:id="295" w:name="SampleRemappingRotation"/>
      <w:bookmarkStart w:id="296" w:name="_Toc490497329"/>
      <w:bookmarkStart w:id="297" w:name="_Ref490738398"/>
      <w:bookmarkStart w:id="298" w:name="_Ref480997438"/>
      <w:bookmarkStart w:id="299" w:name="_Ref490742219"/>
      <w:r w:rsidRPr="00055CE8">
        <w:rPr>
          <w:b/>
          <w:i/>
        </w:rPr>
        <w:t>D.3.41.</w:t>
      </w:r>
      <w:r>
        <w:rPr>
          <w:b/>
          <w:i/>
        </w:rPr>
        <w:t>5</w:t>
      </w:r>
      <w:r w:rsidRPr="00055CE8">
        <w:rPr>
          <w:b/>
          <w:i/>
        </w:rPr>
        <w:t>.</w:t>
      </w:r>
      <w:r>
        <w:rPr>
          <w:b/>
          <w:i/>
        </w:rPr>
        <w:t>3</w:t>
      </w:r>
      <w:bookmarkEnd w:id="295"/>
      <w:r w:rsidRPr="00055CE8">
        <w:rPr>
          <w:b/>
          <w:i/>
        </w:rPr>
        <w:tab/>
        <w:t>Conversion from the local coordinate axes to the global coordinate axes</w:t>
      </w:r>
      <w:bookmarkEnd w:id="296"/>
      <w:bookmarkEnd w:id="297"/>
      <w:bookmarkEnd w:id="298"/>
      <w:bookmarkEnd w:id="299"/>
    </w:p>
    <w:p w:rsidR="00AE0D23" w:rsidRPr="00055CE8" w:rsidRDefault="00AE0D23" w:rsidP="00AE0D23">
      <w:pPr>
        <w:jc w:val="both"/>
        <w:rPr>
          <w:rFonts w:eastAsia="Malgun Gothic"/>
          <w:sz w:val="20"/>
          <w:lang w:eastAsia="ko-KR"/>
        </w:rPr>
      </w:pPr>
      <w:r w:rsidRPr="00055CE8">
        <w:rPr>
          <w:rFonts w:eastAsia="Malgun Gothic"/>
          <w:sz w:val="20"/>
          <w:lang w:eastAsia="ko-KR"/>
        </w:rPr>
        <w:t>Inputs to this clause are:</w:t>
      </w:r>
    </w:p>
    <w:p w:rsidR="00AE0D23" w:rsidRPr="00055CE8"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sidRPr="00055CE8">
        <w:rPr>
          <w:rFonts w:eastAsia="Malgun Gothic"/>
          <w:sz w:val="20"/>
        </w:rPr>
        <w:t>rotation_yaw (</w:t>
      </w:r>
      <w:r>
        <w:rPr>
          <w:rFonts w:eastAsia="Malgun Gothic"/>
          <w:sz w:val="20"/>
        </w:rPr>
        <w:t>α</w:t>
      </w:r>
      <w:r w:rsidRPr="00055CE8">
        <w:rPr>
          <w:rFonts w:eastAsia="Malgun Gothic"/>
          <w:sz w:val="20"/>
        </w:rPr>
        <w:t>), rotation_pitch (</w:t>
      </w:r>
      <w:r>
        <w:rPr>
          <w:rFonts w:eastAsia="Malgun Gothic"/>
          <w:sz w:val="20"/>
        </w:rPr>
        <w:t>β</w:t>
      </w:r>
      <w:r w:rsidRPr="00055CE8">
        <w:rPr>
          <w:rFonts w:eastAsia="Malgun Gothic"/>
          <w:sz w:val="20"/>
        </w:rPr>
        <w:t>), rotation_roll (</w:t>
      </w:r>
      <w:r>
        <w:rPr>
          <w:rFonts w:eastAsia="Malgun Gothic"/>
          <w:sz w:val="20"/>
        </w:rPr>
        <w:t>γ</w:t>
      </w:r>
      <w:r w:rsidRPr="00055CE8">
        <w:rPr>
          <w:rFonts w:eastAsia="Malgun Gothic"/>
          <w:sz w:val="20"/>
        </w:rPr>
        <w:t>), all in units of degrees, and</w:t>
      </w:r>
    </w:p>
    <w:p w:rsidR="00AE0D23" w:rsidRPr="00055CE8"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sphere</w:t>
      </w:r>
      <w:r w:rsidRPr="00055CE8">
        <w:rPr>
          <w:rFonts w:eastAsia="Malgun Gothic"/>
          <w:sz w:val="20"/>
        </w:rPr>
        <w:t xml:space="preserve"> coordinates (</w:t>
      </w:r>
      <w:r w:rsidRPr="00055CE8">
        <w:rPr>
          <w:rFonts w:eastAsia="Malgun Gothic"/>
          <w:sz w:val="20"/>
        </w:rPr>
        <w:sym w:font="Symbol" w:char="F066"/>
      </w:r>
      <w:r w:rsidRPr="00055CE8">
        <w:rPr>
          <w:rFonts w:eastAsia="Malgun Gothic"/>
          <w:sz w:val="20"/>
        </w:rPr>
        <w:t xml:space="preserve">, </w:t>
      </w:r>
      <w:r w:rsidRPr="00055CE8">
        <w:rPr>
          <w:rFonts w:eastAsia="Malgun Gothic"/>
          <w:sz w:val="20"/>
        </w:rPr>
        <w:sym w:font="Symbol" w:char="F071"/>
      </w:r>
      <w:r w:rsidRPr="00055CE8">
        <w:rPr>
          <w:rFonts w:eastAsia="Malgun Gothic"/>
          <w:sz w:val="20"/>
        </w:rPr>
        <w:t xml:space="preserve">) relative to the </w:t>
      </w:r>
      <w:r>
        <w:rPr>
          <w:rFonts w:eastAsia="Malgun Gothic"/>
          <w:sz w:val="20"/>
        </w:rPr>
        <w:t xml:space="preserve">local </w:t>
      </w:r>
      <w:r w:rsidRPr="00055CE8">
        <w:rPr>
          <w:rFonts w:eastAsia="Malgun Gothic"/>
          <w:sz w:val="20"/>
        </w:rPr>
        <w:t>coordinate axes.</w:t>
      </w:r>
    </w:p>
    <w:p w:rsidR="00AE0D23" w:rsidRPr="00055CE8" w:rsidRDefault="00AE0D23" w:rsidP="00AE0D23">
      <w:pPr>
        <w:jc w:val="both"/>
        <w:rPr>
          <w:rFonts w:eastAsia="Malgun Gothic"/>
          <w:sz w:val="20"/>
          <w:lang w:eastAsia="ko-KR"/>
        </w:rPr>
      </w:pPr>
      <w:r w:rsidRPr="00055CE8">
        <w:rPr>
          <w:rFonts w:eastAsia="Malgun Gothic"/>
          <w:sz w:val="20"/>
          <w:lang w:eastAsia="ko-KR"/>
        </w:rPr>
        <w:lastRenderedPageBreak/>
        <w:t>Outputs of this clause are:</w:t>
      </w:r>
    </w:p>
    <w:p w:rsidR="00AE0D23" w:rsidRPr="00055CE8"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 xml:space="preserve">sphere </w:t>
      </w:r>
      <w:r w:rsidRPr="00055CE8">
        <w:rPr>
          <w:rFonts w:eastAsia="Malgun Gothic"/>
          <w:sz w:val="20"/>
        </w:rPr>
        <w:t>coordinates (</w:t>
      </w:r>
      <w:r w:rsidRPr="00055CE8">
        <w:rPr>
          <w:rFonts w:eastAsia="Malgun Gothic"/>
          <w:sz w:val="20"/>
        </w:rPr>
        <w:sym w:font="Symbol" w:char="F066"/>
      </w:r>
      <w:r w:rsidRPr="00B5723C">
        <w:rPr>
          <w:rFonts w:eastAsia="Malgun Gothic"/>
          <w:sz w:val="20"/>
          <w:lang w:eastAsia="ko-KR"/>
        </w:rPr>
        <w:t>′</w:t>
      </w:r>
      <w:r w:rsidRPr="00055CE8">
        <w:rPr>
          <w:rFonts w:eastAsia="Malgun Gothic"/>
          <w:sz w:val="20"/>
        </w:rPr>
        <w:t xml:space="preserve">, </w:t>
      </w:r>
      <w:r w:rsidRPr="00055CE8">
        <w:rPr>
          <w:rFonts w:eastAsia="Malgun Gothic"/>
          <w:sz w:val="20"/>
        </w:rPr>
        <w:sym w:font="Symbol" w:char="F071"/>
      </w:r>
      <w:r w:rsidRPr="00B5723C">
        <w:rPr>
          <w:rFonts w:eastAsia="Malgun Gothic"/>
          <w:sz w:val="20"/>
          <w:lang w:eastAsia="ko-KR"/>
        </w:rPr>
        <w:t>′</w:t>
      </w:r>
      <w:r w:rsidRPr="00055CE8">
        <w:rPr>
          <w:rFonts w:eastAsia="Malgun Gothic"/>
          <w:sz w:val="20"/>
        </w:rPr>
        <w:t xml:space="preserve">) relative to the </w:t>
      </w:r>
      <w:r>
        <w:rPr>
          <w:rFonts w:eastAsia="Malgun Gothic"/>
          <w:sz w:val="20"/>
        </w:rPr>
        <w:t xml:space="preserve">global </w:t>
      </w:r>
      <w:r w:rsidRPr="00055CE8">
        <w:rPr>
          <w:rFonts w:eastAsia="Malgun Gothic"/>
          <w:sz w:val="20"/>
        </w:rPr>
        <w:t xml:space="preserve">coordinate </w:t>
      </w:r>
      <w:r>
        <w:rPr>
          <w:rFonts w:eastAsia="Malgun Gothic"/>
          <w:sz w:val="20"/>
        </w:rPr>
        <w:t>axes</w:t>
      </w:r>
      <w:r w:rsidRPr="00055CE8">
        <w:rPr>
          <w:rFonts w:eastAsia="Malgun Gothic"/>
          <w:sz w:val="20"/>
        </w:rPr>
        <w:t>.</w:t>
      </w:r>
    </w:p>
    <w:p w:rsidR="00AE0D23" w:rsidRDefault="00AE0D23" w:rsidP="00AE0D23">
      <w:pPr>
        <w:keepNext/>
        <w:jc w:val="both"/>
        <w:rPr>
          <w:rFonts w:eastAsia="Malgun Gothic"/>
          <w:sz w:val="20"/>
          <w:lang w:eastAsia="ko-KR"/>
        </w:rPr>
      </w:pPr>
      <w:r w:rsidRPr="00055CE8">
        <w:rPr>
          <w:rFonts w:eastAsia="Malgun Gothic"/>
          <w:sz w:val="20"/>
          <w:lang w:eastAsia="ko-KR"/>
        </w:rPr>
        <w:t>The outputs are derived as follows:</w:t>
      </w:r>
    </w:p>
    <w:p w:rsidR="00AE0D23" w:rsidRPr="00DE23B4" w:rsidRDefault="00AE0D23" w:rsidP="00AE0D23">
      <w:pPr>
        <w:spacing w:before="120"/>
        <w:ind w:left="720"/>
        <w:rPr>
          <w:rFonts w:eastAsia="Malgun Gothic"/>
          <w:sz w:val="20"/>
          <w:lang w:eastAsia="ko-KR"/>
        </w:rPr>
      </w:pPr>
      <w:r w:rsidRPr="00F75E11">
        <w:rPr>
          <w:rFonts w:eastAsia="Malgun Gothic"/>
          <w:sz w:val="20"/>
          <w:lang w:eastAsia="ko-KR"/>
        </w:rPr>
        <w:t>x</w:t>
      </w:r>
      <w:r w:rsidRPr="00F75E11">
        <w:rPr>
          <w:rFonts w:eastAsia="Malgun Gothic"/>
          <w:sz w:val="20"/>
          <w:vertAlign w:val="subscript"/>
          <w:lang w:eastAsia="ko-KR"/>
        </w:rPr>
        <w:t>1</w:t>
      </w:r>
      <w:r w:rsidRPr="00F75E11">
        <w:rPr>
          <w:rFonts w:eastAsia="Malgun Gothic"/>
          <w:sz w:val="20"/>
          <w:lang w:eastAsia="ko-KR"/>
        </w:rPr>
        <w:t xml:space="preserve"> = Cos(</w:t>
      </w:r>
      <w:r w:rsidRPr="00DE23B4">
        <w:rPr>
          <w:rFonts w:eastAsia="Malgun Gothic"/>
          <w:sz w:val="20"/>
          <w:lang w:eastAsia="ko-KR"/>
        </w:rPr>
        <w:t xml:space="preserve"> </w:t>
      </w:r>
      <w:r w:rsidRPr="00F75E11">
        <w:rPr>
          <w:rFonts w:eastAsia="Malgun Gothic"/>
          <w:sz w:val="20"/>
        </w:rPr>
        <w:sym w:font="Symbol" w:char="F066"/>
      </w:r>
      <w:r w:rsidRPr="00F75E11">
        <w:rPr>
          <w:rFonts w:eastAsia="Malgun Gothic"/>
          <w:sz w:val="20"/>
          <w:lang w:eastAsia="ko-KR"/>
        </w:rPr>
        <w:t xml:space="preserve"> ) * Cos( </w:t>
      </w:r>
      <w:r w:rsidRPr="00F75E11">
        <w:rPr>
          <w:rFonts w:eastAsia="Malgun Gothic"/>
          <w:sz w:val="20"/>
        </w:rPr>
        <w:sym w:font="Symbol" w:char="F071"/>
      </w:r>
      <w:r w:rsidRPr="00F75E11">
        <w:rPr>
          <w:sz w:val="20"/>
        </w:rPr>
        <w:t xml:space="preserve"> )</w:t>
      </w:r>
      <w:r w:rsidRPr="00F75E11">
        <w:rPr>
          <w:rFonts w:eastAsia="Malgun Gothic"/>
          <w:sz w:val="20"/>
          <w:lang w:eastAsia="ko-KR"/>
        </w:rPr>
        <w:br/>
      </w:r>
      <w:r w:rsidRPr="00F75E11">
        <w:rPr>
          <w:rFonts w:eastAsia="Malgun Gothic"/>
          <w:sz w:val="20"/>
        </w:rPr>
        <w:t>y</w:t>
      </w:r>
      <w:r w:rsidRPr="00DE23B4">
        <w:rPr>
          <w:rFonts w:eastAsia="Malgun Gothic"/>
          <w:sz w:val="20"/>
          <w:vertAlign w:val="subscript"/>
        </w:rPr>
        <w:t>1</w:t>
      </w:r>
      <w:r w:rsidRPr="00DE23B4">
        <w:rPr>
          <w:rFonts w:eastAsia="Malgun Gothic"/>
          <w:sz w:val="20"/>
        </w:rPr>
        <w:t xml:space="preserve"> = Sin</w:t>
      </w:r>
      <w:r w:rsidRPr="00DE23B4">
        <w:rPr>
          <w:rFonts w:eastAsia="Malgun Gothic"/>
          <w:sz w:val="20"/>
          <w:lang w:eastAsia="ko-KR"/>
        </w:rPr>
        <w:t xml:space="preserve">( </w:t>
      </w:r>
      <w:r w:rsidRPr="00F75E11">
        <w:rPr>
          <w:rFonts w:eastAsia="Malgun Gothic"/>
          <w:sz w:val="20"/>
        </w:rPr>
        <w:sym w:font="Symbol" w:char="F066"/>
      </w:r>
      <w:r w:rsidRPr="00F75E11">
        <w:rPr>
          <w:rFonts w:eastAsia="Malgun Gothic"/>
          <w:sz w:val="20"/>
          <w:lang w:eastAsia="ko-KR"/>
        </w:rPr>
        <w:t xml:space="preserve"> ) * Cos( </w:t>
      </w:r>
      <w:r w:rsidRPr="00F75E11">
        <w:rPr>
          <w:rFonts w:eastAsia="Malgun Gothic"/>
          <w:sz w:val="20"/>
        </w:rPr>
        <w:sym w:font="Symbol" w:char="F071"/>
      </w:r>
      <w:r w:rsidRPr="00F75E11">
        <w:rPr>
          <w:sz w:val="20"/>
        </w:rPr>
        <w:t xml:space="preserve"> )</w:t>
      </w:r>
      <w:r w:rsidRPr="00F75E11">
        <w:rPr>
          <w:rFonts w:eastAsia="Malgun Gothic"/>
          <w:sz w:val="20"/>
          <w:lang w:eastAsia="ko-KR"/>
        </w:rPr>
        <w:br/>
      </w:r>
      <w:r w:rsidRPr="00F75E11">
        <w:rPr>
          <w:rFonts w:eastAsia="Malgun Gothic"/>
          <w:sz w:val="20"/>
        </w:rPr>
        <w:t>z</w:t>
      </w:r>
      <w:r w:rsidRPr="00DE23B4">
        <w:rPr>
          <w:rFonts w:eastAsia="Malgun Gothic"/>
          <w:sz w:val="20"/>
          <w:vertAlign w:val="subscript"/>
        </w:rPr>
        <w:t>1</w:t>
      </w:r>
      <w:r w:rsidRPr="00DE23B4">
        <w:rPr>
          <w:rFonts w:eastAsia="Malgun Gothic"/>
          <w:sz w:val="20"/>
        </w:rPr>
        <w:t xml:space="preserve"> = Sin( </w:t>
      </w:r>
      <w:r w:rsidRPr="00F75E11">
        <w:rPr>
          <w:rFonts w:eastAsia="Malgun Gothic"/>
          <w:sz w:val="20"/>
        </w:rPr>
        <w:sym w:font="Symbol" w:char="F071"/>
      </w:r>
      <w:r w:rsidRPr="00F75E11">
        <w:rPr>
          <w:sz w:val="20"/>
        </w:rPr>
        <w:t xml:space="preserve"> </w:t>
      </w:r>
      <w:r w:rsidRPr="00F75E11">
        <w:rPr>
          <w:rFonts w:eastAsia="Malgun Gothic"/>
          <w:sz w:val="20"/>
        </w:rPr>
        <w:t>)</w:t>
      </w:r>
      <w:r w:rsidRPr="00F75E11">
        <w:rPr>
          <w:rFonts w:eastAsia="Malgun Gothic"/>
          <w:sz w:val="20"/>
        </w:rPr>
        <w:br/>
        <w:t>x</w:t>
      </w:r>
      <w:r w:rsidRPr="00F75E11">
        <w:rPr>
          <w:rFonts w:eastAsia="Malgun Gothic"/>
          <w:sz w:val="20"/>
          <w:vertAlign w:val="subscript"/>
        </w:rPr>
        <w:t>2</w:t>
      </w:r>
      <w:r w:rsidRPr="00F75E11">
        <w:rPr>
          <w:rFonts w:eastAsia="Malgun Gothic"/>
          <w:sz w:val="20"/>
        </w:rPr>
        <w:t xml:space="preserve"> = Cos( β ) * Cos ( γ ) * x</w:t>
      </w:r>
      <w:r w:rsidRPr="00F75E11">
        <w:rPr>
          <w:rFonts w:eastAsia="Malgun Gothic"/>
          <w:sz w:val="20"/>
          <w:vertAlign w:val="subscript"/>
        </w:rPr>
        <w:t>1</w:t>
      </w:r>
      <w:r w:rsidRPr="00F75E11">
        <w:rPr>
          <w:rFonts w:eastAsia="Malgun Gothic"/>
          <w:sz w:val="20"/>
        </w:rPr>
        <w:t xml:space="preserve"> − Cos( β ) * Sin( γ ) * y</w:t>
      </w:r>
      <w:r w:rsidRPr="00F75E11">
        <w:rPr>
          <w:rFonts w:eastAsia="Malgun Gothic"/>
          <w:sz w:val="20"/>
          <w:vertAlign w:val="subscript"/>
        </w:rPr>
        <w:t>1</w:t>
      </w:r>
      <w:r w:rsidRPr="00F75E11">
        <w:rPr>
          <w:rFonts w:eastAsia="Malgun Gothic"/>
          <w:sz w:val="20"/>
        </w:rPr>
        <w:t xml:space="preserve"> + Sin( β ) * z</w:t>
      </w:r>
      <w:r w:rsidRPr="00F75E11">
        <w:rPr>
          <w:rFonts w:eastAsia="Malgun Gothic"/>
          <w:sz w:val="20"/>
          <w:vertAlign w:val="subscript"/>
        </w:rPr>
        <w:t>1</w:t>
      </w:r>
      <w:r w:rsidRPr="00F75E11">
        <w:rPr>
          <w:rFonts w:eastAsia="Malgun Gothic"/>
          <w:sz w:val="20"/>
        </w:rPr>
        <w:br/>
        <w:t>y</w:t>
      </w:r>
      <w:r w:rsidRPr="00F75E11">
        <w:rPr>
          <w:rFonts w:eastAsia="Malgun Gothic"/>
          <w:sz w:val="20"/>
          <w:vertAlign w:val="subscript"/>
        </w:rPr>
        <w:t>2</w:t>
      </w:r>
      <w:r w:rsidRPr="00F75E11">
        <w:rPr>
          <w:rFonts w:eastAsia="Malgun Gothic"/>
          <w:sz w:val="20"/>
        </w:rPr>
        <w:t xml:space="preserve"> = ( Cos( α ) * Sin( γ ) + Sin( α ) * Sin( β ) * Cos( γ ) ) * x</w:t>
      </w:r>
      <w:r w:rsidRPr="00F75E11">
        <w:rPr>
          <w:rFonts w:eastAsia="Malgun Gothic"/>
          <w:sz w:val="20"/>
          <w:vertAlign w:val="subscript"/>
        </w:rPr>
        <w:t>1</w:t>
      </w:r>
      <w:r w:rsidRPr="00F75E11">
        <w:rPr>
          <w:rFonts w:eastAsia="Malgun Gothic"/>
          <w:sz w:val="20"/>
        </w:rPr>
        <w:t xml:space="preserve"> </w:t>
      </w:r>
      <w:r w:rsidRPr="00AE0D23">
        <w:rPr>
          <w:rFonts w:ascii="DengXian" w:eastAsia="DengXian" w:hAnsi="DengXian"/>
          <w:sz w:val="20"/>
          <w:lang w:eastAsia="zh-CN"/>
        </w:rPr>
        <w:t>+</w:t>
      </w:r>
      <w:r w:rsidRPr="00AE0D23">
        <w:rPr>
          <w:rFonts w:ascii="DengXian" w:eastAsia="DengXian" w:hAnsi="DengXian"/>
          <w:sz w:val="20"/>
          <w:lang w:eastAsia="zh-CN"/>
        </w:rPr>
        <w:br/>
      </w:r>
      <w:r w:rsidRPr="00AE0D23">
        <w:rPr>
          <w:rFonts w:ascii="DengXian" w:eastAsia="DengXian" w:hAnsi="DengXian"/>
          <w:sz w:val="20"/>
          <w:lang w:eastAsia="zh-CN"/>
        </w:rPr>
        <w:tab/>
      </w:r>
      <w:r w:rsidRPr="00AE0D23">
        <w:rPr>
          <w:rFonts w:ascii="DengXian" w:eastAsia="DengXian" w:hAnsi="DengXian"/>
          <w:sz w:val="20"/>
          <w:lang w:eastAsia="zh-CN"/>
        </w:rPr>
        <w:tab/>
      </w:r>
      <w:r w:rsidRPr="00F75E11">
        <w:rPr>
          <w:rFonts w:eastAsia="Malgun Gothic"/>
          <w:sz w:val="20"/>
        </w:rPr>
        <w:t>( Cos( α ) * Cos( γ ) − Sin( α ) * Sin( β ) * Sin( γ ) ) * y</w:t>
      </w:r>
      <w:r w:rsidRPr="00F75E11">
        <w:rPr>
          <w:rFonts w:eastAsia="Malgun Gothic"/>
          <w:sz w:val="20"/>
          <w:vertAlign w:val="subscript"/>
        </w:rPr>
        <w:t>1</w:t>
      </w:r>
      <w:r w:rsidRPr="00F75E11">
        <w:rPr>
          <w:rFonts w:eastAsia="Malgun Gothic"/>
          <w:sz w:val="20"/>
        </w:rPr>
        <w:t xml:space="preserve"> −</w:t>
      </w:r>
      <w:r w:rsidRPr="00F75E11">
        <w:rPr>
          <w:rFonts w:eastAsia="Malgun Gothic"/>
          <w:sz w:val="20"/>
        </w:rPr>
        <w:br/>
      </w:r>
      <w:r w:rsidRPr="00F75E11">
        <w:rPr>
          <w:rFonts w:eastAsia="Malgun Gothic"/>
          <w:sz w:val="20"/>
        </w:rPr>
        <w:tab/>
      </w:r>
      <w:r w:rsidRPr="00F75E11">
        <w:rPr>
          <w:rFonts w:eastAsia="Malgun Gothic"/>
          <w:sz w:val="20"/>
        </w:rPr>
        <w:tab/>
        <w:t>Sin( α ) * Cos( β ) * z</w:t>
      </w:r>
      <w:r w:rsidRPr="00F75E11">
        <w:rPr>
          <w:rFonts w:eastAsia="Malgun Gothic"/>
          <w:sz w:val="20"/>
          <w:vertAlign w:val="subscript"/>
        </w:rPr>
        <w:t>1</w:t>
      </w:r>
      <w:r w:rsidRPr="0087364B">
        <w:rPr>
          <w:noProof/>
          <w:sz w:val="20"/>
        </w:rPr>
        <w:tab/>
      </w:r>
      <w:r w:rsidRPr="0087364B">
        <w:rPr>
          <w:noProof/>
          <w:sz w:val="20"/>
        </w:rPr>
        <w:tab/>
      </w:r>
      <w:r w:rsidRPr="0087364B">
        <w:rPr>
          <w:noProof/>
          <w:sz w:val="20"/>
        </w:rPr>
        <w:tab/>
      </w:r>
      <w:r w:rsidRPr="0087364B">
        <w:rPr>
          <w:noProof/>
          <w:sz w:val="20"/>
        </w:rPr>
        <w:tab/>
      </w:r>
      <w:r w:rsidRPr="0087364B">
        <w:rPr>
          <w:noProof/>
          <w:sz w:val="20"/>
        </w:rPr>
        <w:tab/>
      </w:r>
      <w:r w:rsidRPr="0087364B">
        <w:rPr>
          <w:noProof/>
          <w:sz w:val="20"/>
        </w:rPr>
        <w:tab/>
      </w:r>
      <w:r w:rsidRPr="0087364B">
        <w:rPr>
          <w:noProof/>
          <w:sz w:val="20"/>
        </w:rPr>
        <w:tab/>
      </w:r>
      <w:r w:rsidRPr="0087364B">
        <w:rPr>
          <w:noProof/>
          <w:sz w:val="20"/>
        </w:rPr>
        <w:tab/>
      </w:r>
      <w:r w:rsidRPr="0087364B">
        <w:rPr>
          <w:sz w:val="20"/>
        </w:rPr>
        <w:t>(D</w:t>
      </w:r>
      <w:r w:rsidRPr="0087364B">
        <w:rPr>
          <w:sz w:val="20"/>
        </w:rPr>
        <w:noBreakHyphen/>
      </w:r>
      <w:r w:rsidRPr="0087364B">
        <w:rPr>
          <w:sz w:val="20"/>
          <w:highlight w:val="yellow"/>
        </w:rPr>
        <w:t>XX</w:t>
      </w:r>
      <w:r w:rsidRPr="0087364B">
        <w:rPr>
          <w:sz w:val="20"/>
        </w:rPr>
        <w:t>)</w:t>
      </w:r>
      <w:r w:rsidRPr="00F75E11">
        <w:rPr>
          <w:rFonts w:eastAsia="Malgun Gothic"/>
          <w:sz w:val="20"/>
        </w:rPr>
        <w:br/>
        <w:t>z</w:t>
      </w:r>
      <w:r w:rsidRPr="00F75E11">
        <w:rPr>
          <w:rFonts w:eastAsia="Malgun Gothic"/>
          <w:sz w:val="20"/>
          <w:vertAlign w:val="subscript"/>
        </w:rPr>
        <w:t>2</w:t>
      </w:r>
      <w:r w:rsidRPr="00581A25">
        <w:rPr>
          <w:rFonts w:eastAsia="Malgun Gothic"/>
          <w:sz w:val="20"/>
        </w:rPr>
        <w:t xml:space="preserve"> = ( Sin( α ) * Sin( γ ) − Cos( α ) * Sin( β ) * Cos( γ ) ) * x</w:t>
      </w:r>
      <w:r w:rsidRPr="00581A25">
        <w:rPr>
          <w:rFonts w:eastAsia="Malgun Gothic"/>
          <w:sz w:val="20"/>
          <w:vertAlign w:val="subscript"/>
        </w:rPr>
        <w:t>1</w:t>
      </w:r>
      <w:r w:rsidRPr="00581A25">
        <w:rPr>
          <w:rFonts w:eastAsia="Malgun Gothic"/>
          <w:sz w:val="20"/>
        </w:rPr>
        <w:t xml:space="preserve"> </w:t>
      </w:r>
      <w:r w:rsidRPr="00AE0D23">
        <w:rPr>
          <w:rFonts w:ascii="DengXian" w:eastAsia="DengXian" w:hAnsi="DengXian" w:hint="eastAsia"/>
          <w:sz w:val="20"/>
          <w:lang w:eastAsia="zh-CN"/>
        </w:rPr>
        <w:t>+</w:t>
      </w:r>
      <w:r w:rsidRPr="00AE0D23">
        <w:rPr>
          <w:rFonts w:ascii="DengXian" w:eastAsia="DengXian" w:hAnsi="DengXian"/>
          <w:sz w:val="20"/>
          <w:lang w:eastAsia="zh-CN"/>
        </w:rPr>
        <w:br/>
      </w:r>
      <w:r w:rsidRPr="00AE0D23">
        <w:rPr>
          <w:rFonts w:ascii="DengXian" w:eastAsia="DengXian" w:hAnsi="DengXian"/>
          <w:sz w:val="20"/>
          <w:lang w:eastAsia="zh-CN"/>
        </w:rPr>
        <w:tab/>
      </w:r>
      <w:r w:rsidRPr="00AE0D23">
        <w:rPr>
          <w:rFonts w:ascii="DengXian" w:eastAsia="DengXian" w:hAnsi="DengXian"/>
          <w:sz w:val="20"/>
          <w:lang w:eastAsia="zh-CN"/>
        </w:rPr>
        <w:tab/>
      </w:r>
      <w:r w:rsidRPr="00F75E11">
        <w:rPr>
          <w:rFonts w:eastAsia="Malgun Gothic"/>
          <w:sz w:val="20"/>
        </w:rPr>
        <w:t>( Sin( α ) * Cos( γ ) + Cos( α ) * Sin( β ) * Sin( γ ) ) * y</w:t>
      </w:r>
      <w:r w:rsidRPr="00F75E11">
        <w:rPr>
          <w:rFonts w:eastAsia="Malgun Gothic"/>
          <w:sz w:val="20"/>
          <w:vertAlign w:val="subscript"/>
        </w:rPr>
        <w:t>1</w:t>
      </w:r>
      <w:r w:rsidRPr="00F75E11">
        <w:rPr>
          <w:rFonts w:eastAsia="Malgun Gothic"/>
          <w:sz w:val="20"/>
        </w:rPr>
        <w:t xml:space="preserve"> +</w:t>
      </w:r>
      <w:r w:rsidRPr="00F75E11">
        <w:rPr>
          <w:rFonts w:eastAsia="Malgun Gothic"/>
          <w:sz w:val="20"/>
        </w:rPr>
        <w:br/>
      </w:r>
      <w:r w:rsidRPr="00F75E11">
        <w:rPr>
          <w:rFonts w:eastAsia="Malgun Gothic"/>
          <w:sz w:val="20"/>
        </w:rPr>
        <w:tab/>
      </w:r>
      <w:r w:rsidRPr="00F75E11">
        <w:rPr>
          <w:rFonts w:eastAsia="Malgun Gothic"/>
          <w:sz w:val="20"/>
        </w:rPr>
        <w:tab/>
        <w:t>Cos( α ) * Cos( β ) * z</w:t>
      </w:r>
      <w:r w:rsidRPr="00F75E11">
        <w:rPr>
          <w:rFonts w:eastAsia="Malgun Gothic"/>
          <w:sz w:val="20"/>
          <w:vertAlign w:val="subscript"/>
        </w:rPr>
        <w:t>1</w:t>
      </w:r>
      <w:r w:rsidRPr="00F75E11">
        <w:rPr>
          <w:rFonts w:eastAsia="Malgun Gothic"/>
          <w:sz w:val="20"/>
        </w:rPr>
        <w:br/>
      </w:r>
      <w:r w:rsidRPr="00F75E11">
        <w:rPr>
          <w:rFonts w:eastAsia="Malgun Gothic"/>
          <w:sz w:val="20"/>
        </w:rPr>
        <w:sym w:font="Symbol" w:char="F066"/>
      </w:r>
      <w:r w:rsidRPr="00F75E11">
        <w:rPr>
          <w:rFonts w:eastAsia="Malgun Gothic"/>
          <w:sz w:val="20"/>
          <w:lang w:eastAsia="ko-KR"/>
        </w:rPr>
        <w:t>′</w:t>
      </w:r>
      <w:r w:rsidRPr="00F75E11">
        <w:rPr>
          <w:rFonts w:eastAsia="Malgun Gothic"/>
          <w:sz w:val="20"/>
        </w:rPr>
        <w:t xml:space="preserve"> = Atan2( y</w:t>
      </w:r>
      <w:r w:rsidRPr="00F75E11">
        <w:rPr>
          <w:rFonts w:eastAsia="Malgun Gothic"/>
          <w:sz w:val="20"/>
          <w:vertAlign w:val="subscript"/>
        </w:rPr>
        <w:t>2</w:t>
      </w:r>
      <w:r w:rsidRPr="00DE23B4">
        <w:rPr>
          <w:rFonts w:eastAsia="Malgun Gothic"/>
          <w:sz w:val="20"/>
        </w:rPr>
        <w:t>, x</w:t>
      </w:r>
      <w:r w:rsidRPr="00DE23B4">
        <w:rPr>
          <w:rFonts w:eastAsia="Malgun Gothic"/>
          <w:sz w:val="20"/>
          <w:vertAlign w:val="subscript"/>
        </w:rPr>
        <w:t>2</w:t>
      </w:r>
      <w:r w:rsidRPr="00DE23B4">
        <w:rPr>
          <w:rFonts w:eastAsia="Malgun Gothic"/>
          <w:sz w:val="20"/>
        </w:rPr>
        <w:t xml:space="preserve"> ) * 180 </w:t>
      </w:r>
      <w:r w:rsidRPr="00DE23B4">
        <w:rPr>
          <w:rFonts w:eastAsia="Malgun Gothic"/>
          <w:sz w:val="20"/>
          <w:lang w:eastAsia="ko-KR"/>
        </w:rPr>
        <w:t>÷ π</w:t>
      </w:r>
      <w:r w:rsidRPr="00DE23B4">
        <w:rPr>
          <w:rFonts w:eastAsia="Malgun Gothic"/>
          <w:sz w:val="20"/>
          <w:lang w:eastAsia="ko-KR"/>
        </w:rPr>
        <w:br/>
      </w:r>
      <w:r w:rsidRPr="00F75E11">
        <w:rPr>
          <w:rFonts w:eastAsia="Malgun Gothic"/>
          <w:sz w:val="20"/>
        </w:rPr>
        <w:sym w:font="Symbol" w:char="F071"/>
      </w:r>
      <w:r w:rsidRPr="00F75E11">
        <w:rPr>
          <w:rFonts w:eastAsia="Malgun Gothic"/>
          <w:sz w:val="20"/>
          <w:lang w:eastAsia="ko-KR"/>
        </w:rPr>
        <w:t>′</w:t>
      </w:r>
      <w:r w:rsidRPr="00F75E11">
        <w:rPr>
          <w:rFonts w:eastAsia="Malgun Gothic"/>
          <w:sz w:val="20"/>
        </w:rPr>
        <w:t xml:space="preserve"> = Asin( z</w:t>
      </w:r>
      <w:r w:rsidRPr="00F75E11">
        <w:rPr>
          <w:rFonts w:eastAsia="Malgun Gothic"/>
          <w:sz w:val="20"/>
          <w:vertAlign w:val="subscript"/>
        </w:rPr>
        <w:t>2</w:t>
      </w:r>
      <w:r w:rsidRPr="00DE23B4">
        <w:rPr>
          <w:rFonts w:eastAsia="Malgun Gothic"/>
          <w:sz w:val="20"/>
        </w:rPr>
        <w:t xml:space="preserve"> ) * 180 </w:t>
      </w:r>
      <w:r w:rsidRPr="00DE23B4">
        <w:rPr>
          <w:rFonts w:eastAsia="Malgun Gothic"/>
          <w:sz w:val="20"/>
          <w:lang w:eastAsia="ko-KR"/>
        </w:rPr>
        <w:t>÷ π</w:t>
      </w:r>
    </w:p>
    <w:p w:rsidR="00AE0D23" w:rsidRPr="00055CE8" w:rsidRDefault="00AE0D23" w:rsidP="00AE0D23">
      <w:pPr>
        <w:pStyle w:val="3N3"/>
        <w:keepNext/>
        <w:numPr>
          <w:ilvl w:val="0"/>
          <w:numId w:val="0"/>
        </w:numPr>
        <w:tabs>
          <w:tab w:val="left" w:pos="360"/>
          <w:tab w:val="left" w:pos="720"/>
          <w:tab w:val="left" w:pos="1080"/>
        </w:tabs>
        <w:ind w:left="1080" w:hanging="1080"/>
        <w:rPr>
          <w:b/>
          <w:i/>
        </w:rPr>
      </w:pPr>
      <w:bookmarkStart w:id="300" w:name="SampleRemappingRWP"/>
      <w:bookmarkStart w:id="301" w:name="_Ref480980810"/>
      <w:bookmarkStart w:id="302" w:name="_Ref480996933"/>
      <w:bookmarkStart w:id="303" w:name="_Ref481071572"/>
      <w:bookmarkStart w:id="304" w:name="_Toc490497338"/>
      <w:r w:rsidRPr="00055CE8">
        <w:rPr>
          <w:b/>
          <w:i/>
        </w:rPr>
        <w:t>D.3.41.</w:t>
      </w:r>
      <w:r>
        <w:rPr>
          <w:b/>
          <w:i/>
        </w:rPr>
        <w:t>5</w:t>
      </w:r>
      <w:r w:rsidRPr="00055CE8">
        <w:rPr>
          <w:b/>
          <w:i/>
        </w:rPr>
        <w:t>.</w:t>
      </w:r>
      <w:r>
        <w:rPr>
          <w:b/>
          <w:i/>
        </w:rPr>
        <w:t>4</w:t>
      </w:r>
      <w:bookmarkEnd w:id="300"/>
      <w:r w:rsidRPr="00055CE8">
        <w:rPr>
          <w:b/>
          <w:i/>
        </w:rPr>
        <w:tab/>
        <w:t>Conversion of sample locations for rectangular region-wise packing</w:t>
      </w:r>
      <w:bookmarkEnd w:id="301"/>
      <w:bookmarkEnd w:id="302"/>
      <w:bookmarkEnd w:id="303"/>
      <w:bookmarkEnd w:id="304"/>
    </w:p>
    <w:p w:rsidR="00AE0D23" w:rsidRDefault="00AE0D23" w:rsidP="00AE0D23">
      <w:pPr>
        <w:jc w:val="both"/>
        <w:rPr>
          <w:rFonts w:eastAsia="Malgun Gothic"/>
          <w:sz w:val="20"/>
          <w:lang w:eastAsia="ko-KR"/>
        </w:rPr>
      </w:pPr>
      <w:r>
        <w:rPr>
          <w:rFonts w:eastAsia="Malgun Gothic"/>
          <w:sz w:val="20"/>
          <w:lang w:eastAsia="ko-KR"/>
        </w:rPr>
        <w:t>Inputs to this clause are:</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sample location (x, y) within the packed region in integer luma sample units,</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 xml:space="preserve">the </w:t>
      </w:r>
      <w:r>
        <w:rPr>
          <w:rFonts w:eastAsia="Malgun Gothic" w:hint="eastAsia"/>
          <w:sz w:val="20"/>
        </w:rPr>
        <w:t xml:space="preserve">width and the </w:t>
      </w:r>
      <w:r>
        <w:rPr>
          <w:rFonts w:eastAsia="Malgun Gothic"/>
          <w:sz w:val="20"/>
        </w:rPr>
        <w:t>height of the projected region in luma sample units (projRegWidth, projRegHeight),</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the</w:t>
      </w:r>
      <w:r>
        <w:rPr>
          <w:rFonts w:eastAsia="Malgun Gothic" w:hint="eastAsia"/>
          <w:sz w:val="20"/>
        </w:rPr>
        <w:t xml:space="preserve"> width and the</w:t>
      </w:r>
      <w:r>
        <w:rPr>
          <w:rFonts w:eastAsia="Malgun Gothic"/>
          <w:sz w:val="20"/>
        </w:rPr>
        <w:t xml:space="preserve"> height of the packed region in sample units (packedRegWidth, packedRegHeight),</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transform type (transformType),</w:t>
      </w:r>
      <w:r>
        <w:rPr>
          <w:rFonts w:eastAsia="Malgun Gothic" w:hint="eastAsia"/>
          <w:sz w:val="20"/>
        </w:rPr>
        <w:t xml:space="preserve"> and</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hint="eastAsia"/>
          <w:sz w:val="20"/>
        </w:rPr>
        <w:t>offset values for sampling position (</w:t>
      </w:r>
      <w:r>
        <w:rPr>
          <w:rFonts w:eastAsia="Malgun Gothic"/>
          <w:sz w:val="20"/>
        </w:rPr>
        <w:t>offset</w:t>
      </w:r>
      <w:r>
        <w:rPr>
          <w:rFonts w:eastAsia="Malgun Gothic" w:hint="eastAsia"/>
          <w:sz w:val="20"/>
        </w:rPr>
        <w:t xml:space="preserve">X, </w:t>
      </w:r>
      <w:r>
        <w:rPr>
          <w:rFonts w:eastAsia="Malgun Gothic"/>
          <w:sz w:val="20"/>
        </w:rPr>
        <w:t>offset</w:t>
      </w:r>
      <w:r>
        <w:rPr>
          <w:rFonts w:eastAsia="Malgun Gothic" w:hint="eastAsia"/>
          <w:sz w:val="20"/>
        </w:rPr>
        <w:t>Y).</w:t>
      </w:r>
    </w:p>
    <w:p w:rsidR="00AE0D23" w:rsidRDefault="00AE0D23" w:rsidP="00AE0D23">
      <w:pPr>
        <w:spacing w:before="120"/>
        <w:rPr>
          <w:rFonts w:eastAsia="Malgun Gothic"/>
          <w:sz w:val="20"/>
          <w:lang w:eastAsia="ko-KR"/>
        </w:rPr>
      </w:pPr>
      <w:r>
        <w:rPr>
          <w:rFonts w:eastAsia="Malgun Gothic"/>
          <w:sz w:val="20"/>
          <w:lang w:eastAsia="ko-KR"/>
        </w:rPr>
        <w:t>Outputs of this clause are:</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the centre point of the sample location (i, j) within the projected region in sample units.</w:t>
      </w:r>
    </w:p>
    <w:p w:rsidR="00AE0D23" w:rsidRDefault="00AE0D23" w:rsidP="00AE0D23">
      <w:pPr>
        <w:spacing w:before="120"/>
        <w:rPr>
          <w:rFonts w:eastAsia="Malgun Gothic"/>
          <w:sz w:val="20"/>
          <w:lang w:eastAsia="ko-KR"/>
        </w:rPr>
      </w:pPr>
      <w:r>
        <w:rPr>
          <w:rFonts w:eastAsia="Malgun Gothic"/>
          <w:sz w:val="20"/>
          <w:lang w:eastAsia="ko-KR"/>
        </w:rPr>
        <w:t>The outputs are derived as follows:</w:t>
      </w:r>
    </w:p>
    <w:p w:rsidR="00AE0D23" w:rsidRDefault="00AE0D23" w:rsidP="00AE0D23">
      <w:pPr>
        <w:pStyle w:val="Equationsmallertabs"/>
        <w:rPr>
          <w:szCs w:val="20"/>
        </w:rPr>
      </w:pPr>
      <w:r w:rsidRPr="007B7D01">
        <w:rPr>
          <w:lang w:val="en-GB"/>
        </w:rPr>
        <w:t>if(</w:t>
      </w:r>
      <w:r>
        <w:rPr>
          <w:lang w:val="en-GB"/>
        </w:rPr>
        <w:t> </w:t>
      </w:r>
      <w:r w:rsidRPr="007B7D01">
        <w:rPr>
          <w:lang w:val="en-GB"/>
        </w:rPr>
        <w:t>transformType</w:t>
      </w:r>
      <w:r>
        <w:rPr>
          <w:lang w:val="en-GB"/>
        </w:rPr>
        <w:t>  </w:t>
      </w:r>
      <w:r w:rsidRPr="007B7D01">
        <w:rPr>
          <w:lang w:val="en-GB"/>
        </w:rPr>
        <w:t>=</w:t>
      </w:r>
      <w:r>
        <w:rPr>
          <w:lang w:val="en-GB"/>
        </w:rPr>
        <w:t> </w:t>
      </w:r>
      <w:r w:rsidRPr="007B7D01">
        <w:rPr>
          <w:lang w:val="en-GB"/>
        </w:rPr>
        <w:t>=</w:t>
      </w:r>
      <w:r>
        <w:rPr>
          <w:lang w:val="en-GB"/>
        </w:rPr>
        <w:t>  </w:t>
      </w:r>
      <w:r w:rsidRPr="007B7D01">
        <w:rPr>
          <w:lang w:val="en-GB"/>
        </w:rPr>
        <w:t>0</w:t>
      </w:r>
      <w:r>
        <w:rPr>
          <w:lang w:val="en-GB"/>
        </w:rPr>
        <w:t>  </w:t>
      </w:r>
      <w:r w:rsidRPr="007B7D01">
        <w:rPr>
          <w:lang w:val="en-GB"/>
        </w:rPr>
        <w:t>|</w:t>
      </w:r>
      <w:r>
        <w:rPr>
          <w:lang w:val="en-GB"/>
        </w:rPr>
        <w:t> </w:t>
      </w:r>
      <w:r w:rsidRPr="007B7D01">
        <w:rPr>
          <w:lang w:val="en-GB"/>
        </w:rPr>
        <w:t>|</w:t>
      </w:r>
      <w:r>
        <w:rPr>
          <w:lang w:val="en-GB"/>
        </w:rPr>
        <w:t>  </w:t>
      </w:r>
      <w:r w:rsidRPr="007B7D01">
        <w:rPr>
          <w:lang w:val="en-GB"/>
        </w:rPr>
        <w:t>transformType</w:t>
      </w:r>
      <w:r>
        <w:rPr>
          <w:lang w:val="en-GB"/>
        </w:rPr>
        <w:t>  </w:t>
      </w:r>
      <w:r w:rsidRPr="007B7D01">
        <w:rPr>
          <w:lang w:val="en-GB"/>
        </w:rPr>
        <w:t>=</w:t>
      </w:r>
      <w:r>
        <w:rPr>
          <w:lang w:val="en-GB"/>
        </w:rPr>
        <w:t> </w:t>
      </w:r>
      <w:r w:rsidRPr="007B7D01">
        <w:rPr>
          <w:lang w:val="en-GB"/>
        </w:rPr>
        <w:t>=</w:t>
      </w:r>
      <w:r>
        <w:rPr>
          <w:lang w:val="en-GB"/>
        </w:rPr>
        <w:t>  </w:t>
      </w:r>
      <w:r w:rsidRPr="007B7D01">
        <w:rPr>
          <w:lang w:val="en-GB"/>
        </w:rPr>
        <w:t>1</w:t>
      </w:r>
      <w:r>
        <w:rPr>
          <w:lang w:val="en-GB"/>
        </w:rPr>
        <w:t>  </w:t>
      </w:r>
      <w:r w:rsidRPr="007B7D01">
        <w:rPr>
          <w:lang w:val="en-GB"/>
        </w:rPr>
        <w:t>|</w:t>
      </w:r>
      <w:r>
        <w:rPr>
          <w:lang w:val="en-GB"/>
        </w:rPr>
        <w:t> </w:t>
      </w:r>
      <w:r w:rsidRPr="007B7D01">
        <w:rPr>
          <w:lang w:val="en-GB"/>
        </w:rPr>
        <w:t>|</w:t>
      </w:r>
      <w:r>
        <w:rPr>
          <w:lang w:val="en-GB"/>
        </w:rPr>
        <w:t>  </w:t>
      </w:r>
      <w:r w:rsidRPr="007B7D01">
        <w:rPr>
          <w:lang w:val="en-GB"/>
        </w:rPr>
        <w:t>transformType</w:t>
      </w:r>
      <w:r>
        <w:rPr>
          <w:lang w:val="en-GB"/>
        </w:rPr>
        <w:t>  </w:t>
      </w:r>
      <w:r w:rsidRPr="007B7D01">
        <w:rPr>
          <w:lang w:val="en-GB"/>
        </w:rPr>
        <w:t>= =</w:t>
      </w:r>
      <w:r>
        <w:rPr>
          <w:lang w:val="en-GB"/>
        </w:rPr>
        <w:t>  </w:t>
      </w:r>
      <w:r w:rsidRPr="007B7D01">
        <w:rPr>
          <w:lang w:val="en-GB"/>
        </w:rPr>
        <w:t>2</w:t>
      </w:r>
      <w:r>
        <w:rPr>
          <w:lang w:val="en-GB"/>
        </w:rPr>
        <w:t>  </w:t>
      </w:r>
      <w:r w:rsidRPr="007B7D01">
        <w:rPr>
          <w:lang w:val="en-GB"/>
        </w:rPr>
        <w:t>|</w:t>
      </w:r>
      <w:r>
        <w:rPr>
          <w:lang w:val="en-GB"/>
        </w:rPr>
        <w:t> </w:t>
      </w:r>
      <w:r w:rsidRPr="007B7D01">
        <w:rPr>
          <w:lang w:val="en-GB"/>
        </w:rPr>
        <w:t>|</w:t>
      </w:r>
      <w:r>
        <w:rPr>
          <w:lang w:val="en-GB"/>
        </w:rPr>
        <w:t>  </w:t>
      </w:r>
      <w:r w:rsidRPr="007B7D01">
        <w:rPr>
          <w:lang w:val="en-GB"/>
        </w:rPr>
        <w:t>transformType</w:t>
      </w:r>
      <w:r>
        <w:rPr>
          <w:lang w:val="en-GB"/>
        </w:rPr>
        <w:t>  </w:t>
      </w:r>
      <w:r w:rsidRPr="007B7D01">
        <w:rPr>
          <w:lang w:val="en-GB"/>
        </w:rPr>
        <w:t>=</w:t>
      </w:r>
      <w:r>
        <w:rPr>
          <w:lang w:val="en-GB"/>
        </w:rPr>
        <w:t> </w:t>
      </w:r>
      <w:r w:rsidRPr="007B7D01">
        <w:rPr>
          <w:lang w:val="en-GB"/>
        </w:rPr>
        <w:t>=</w:t>
      </w:r>
      <w:r>
        <w:rPr>
          <w:lang w:val="en-GB"/>
        </w:rPr>
        <w:t>  </w:t>
      </w:r>
      <w:r w:rsidRPr="007B7D01">
        <w:rPr>
          <w:lang w:val="en-GB"/>
        </w:rPr>
        <w:t>3</w:t>
      </w:r>
      <w:r>
        <w:rPr>
          <w:lang w:val="en-GB"/>
        </w:rPr>
        <w:t> </w:t>
      </w:r>
      <w:r w:rsidRPr="007B7D01">
        <w:rPr>
          <w:lang w:val="en-GB"/>
        </w:rPr>
        <w:t>) {</w:t>
      </w:r>
      <w:r w:rsidRPr="007B7D01">
        <w:rPr>
          <w:lang w:val="en-GB"/>
        </w:rPr>
        <w:br/>
      </w:r>
      <w:r w:rsidRPr="007B7D01">
        <w:rPr>
          <w:lang w:val="en-GB"/>
        </w:rPr>
        <w:tab/>
        <w:t>horRatio = projRegWidth</w:t>
      </w:r>
      <w:r>
        <w:rPr>
          <w:lang w:val="en-GB"/>
        </w:rPr>
        <w:t xml:space="preserve"> </w:t>
      </w:r>
      <w:r w:rsidRPr="007B7D01">
        <w:rPr>
          <w:lang w:val="en-GB"/>
        </w:rPr>
        <w:t>÷</w:t>
      </w:r>
      <w:r>
        <w:rPr>
          <w:lang w:val="en-GB"/>
        </w:rPr>
        <w:t xml:space="preserve"> </w:t>
      </w:r>
      <w:r w:rsidRPr="007B7D01">
        <w:rPr>
          <w:lang w:val="en-GB"/>
        </w:rPr>
        <w:t>packedRegWidth</w:t>
      </w:r>
      <w:r>
        <w:rPr>
          <w:szCs w:val="20"/>
        </w:rPr>
        <w:br/>
      </w:r>
      <w:r>
        <w:rPr>
          <w:szCs w:val="20"/>
        </w:rPr>
        <w:tab/>
        <w:t xml:space="preserve">verRatio </w:t>
      </w:r>
      <w:r>
        <w:rPr>
          <w:rFonts w:hint="eastAsia"/>
          <w:szCs w:val="20"/>
        </w:rPr>
        <w:t>=</w:t>
      </w:r>
      <w:r>
        <w:rPr>
          <w:szCs w:val="20"/>
        </w:rPr>
        <w:t xml:space="preserve"> projRegHeight ÷ packedRegHeight</w:t>
      </w:r>
      <w:r>
        <w:rPr>
          <w:szCs w:val="20"/>
        </w:rPr>
        <w:br/>
      </w:r>
      <w:r>
        <w:rPr>
          <w:rFonts w:hint="eastAsia"/>
          <w:szCs w:val="20"/>
        </w:rPr>
        <w:t>}</w:t>
      </w:r>
      <w:r>
        <w:rPr>
          <w:szCs w:val="20"/>
        </w:rPr>
        <w:t xml:space="preserve"> </w:t>
      </w:r>
      <w:r>
        <w:rPr>
          <w:rFonts w:hint="eastAsia"/>
          <w:szCs w:val="20"/>
        </w:rPr>
        <w:t>else if (</w:t>
      </w:r>
      <w:r>
        <w:rPr>
          <w:szCs w:val="20"/>
          <w:lang w:val="fi-FI"/>
        </w:rPr>
        <w:t> </w:t>
      </w:r>
      <w:r>
        <w:rPr>
          <w:rFonts w:hint="eastAsia"/>
          <w:szCs w:val="20"/>
        </w:rPr>
        <w:t>transformType</w:t>
      </w:r>
      <w:r>
        <w:rPr>
          <w:szCs w:val="20"/>
        </w:rPr>
        <w:t>  </w:t>
      </w:r>
      <w:r>
        <w:rPr>
          <w:rFonts w:hint="eastAsia"/>
          <w:szCs w:val="20"/>
        </w:rPr>
        <w:t>=</w:t>
      </w:r>
      <w:r>
        <w:rPr>
          <w:szCs w:val="20"/>
        </w:rPr>
        <w:t> </w:t>
      </w:r>
      <w:r>
        <w:rPr>
          <w:rFonts w:hint="eastAsia"/>
          <w:szCs w:val="20"/>
        </w:rPr>
        <w:t>=</w:t>
      </w:r>
      <w:r>
        <w:rPr>
          <w:szCs w:val="20"/>
        </w:rPr>
        <w:t>  </w:t>
      </w:r>
      <w:r>
        <w:rPr>
          <w:rFonts w:hint="eastAsia"/>
          <w:szCs w:val="20"/>
        </w:rPr>
        <w:t>4</w:t>
      </w:r>
      <w:r>
        <w:rPr>
          <w:szCs w:val="20"/>
        </w:rPr>
        <w:t>  </w:t>
      </w:r>
      <w:r>
        <w:rPr>
          <w:rFonts w:hint="eastAsia"/>
          <w:szCs w:val="20"/>
        </w:rPr>
        <w:t>|</w:t>
      </w:r>
      <w:r>
        <w:rPr>
          <w:szCs w:val="20"/>
        </w:rPr>
        <w:t> </w:t>
      </w:r>
      <w:r>
        <w:rPr>
          <w:rFonts w:hint="eastAsia"/>
          <w:szCs w:val="20"/>
        </w:rPr>
        <w:t>|</w:t>
      </w:r>
      <w:r>
        <w:rPr>
          <w:szCs w:val="20"/>
        </w:rPr>
        <w:t>  </w:t>
      </w:r>
      <w:r>
        <w:rPr>
          <w:rFonts w:hint="eastAsia"/>
          <w:szCs w:val="20"/>
        </w:rPr>
        <w:t>transformType</w:t>
      </w:r>
      <w:r>
        <w:rPr>
          <w:szCs w:val="20"/>
        </w:rPr>
        <w:t>  </w:t>
      </w:r>
      <w:r>
        <w:rPr>
          <w:rFonts w:hint="eastAsia"/>
          <w:szCs w:val="20"/>
        </w:rPr>
        <w:t>=</w:t>
      </w:r>
      <w:r>
        <w:rPr>
          <w:szCs w:val="20"/>
        </w:rPr>
        <w:t> </w:t>
      </w:r>
      <w:r>
        <w:rPr>
          <w:rFonts w:hint="eastAsia"/>
          <w:szCs w:val="20"/>
        </w:rPr>
        <w:t>=</w:t>
      </w:r>
      <w:r>
        <w:rPr>
          <w:szCs w:val="20"/>
        </w:rPr>
        <w:t>  </w:t>
      </w:r>
      <w:r>
        <w:rPr>
          <w:rFonts w:hint="eastAsia"/>
          <w:szCs w:val="20"/>
        </w:rPr>
        <w:t>5</w:t>
      </w:r>
      <w:r>
        <w:rPr>
          <w:szCs w:val="20"/>
        </w:rPr>
        <w:t>  </w:t>
      </w:r>
      <w:r>
        <w:rPr>
          <w:rFonts w:hint="eastAsia"/>
          <w:szCs w:val="20"/>
        </w:rPr>
        <w:t>|</w:t>
      </w:r>
      <w:r>
        <w:rPr>
          <w:szCs w:val="20"/>
        </w:rPr>
        <w:t> </w:t>
      </w:r>
      <w:r>
        <w:rPr>
          <w:rFonts w:hint="eastAsia"/>
          <w:szCs w:val="20"/>
        </w:rPr>
        <w:t>|</w:t>
      </w:r>
      <w:r>
        <w:rPr>
          <w:szCs w:val="20"/>
        </w:rPr>
        <w:t>  </w:t>
      </w:r>
      <w:r>
        <w:rPr>
          <w:rFonts w:hint="eastAsia"/>
          <w:szCs w:val="20"/>
        </w:rPr>
        <w:t>transformType</w:t>
      </w:r>
      <w:r>
        <w:rPr>
          <w:szCs w:val="20"/>
        </w:rPr>
        <w:t>  </w:t>
      </w:r>
      <w:r>
        <w:rPr>
          <w:rFonts w:hint="eastAsia"/>
          <w:szCs w:val="20"/>
        </w:rPr>
        <w:t>=</w:t>
      </w:r>
      <w:r>
        <w:rPr>
          <w:szCs w:val="20"/>
        </w:rPr>
        <w:t> </w:t>
      </w:r>
      <w:r>
        <w:rPr>
          <w:rFonts w:hint="eastAsia"/>
          <w:szCs w:val="20"/>
        </w:rPr>
        <w:t>=</w:t>
      </w:r>
      <w:r>
        <w:rPr>
          <w:szCs w:val="20"/>
        </w:rPr>
        <w:t>  </w:t>
      </w:r>
      <w:r>
        <w:rPr>
          <w:rFonts w:hint="eastAsia"/>
          <w:szCs w:val="20"/>
        </w:rPr>
        <w:t>6</w:t>
      </w:r>
      <w:r>
        <w:rPr>
          <w:szCs w:val="20"/>
        </w:rPr>
        <w:t>  </w:t>
      </w:r>
      <w:r>
        <w:rPr>
          <w:rFonts w:hint="eastAsia"/>
          <w:szCs w:val="20"/>
        </w:rPr>
        <w:t>|</w:t>
      </w:r>
      <w:r>
        <w:rPr>
          <w:szCs w:val="20"/>
        </w:rPr>
        <w:t> </w:t>
      </w:r>
      <w:r>
        <w:rPr>
          <w:rFonts w:hint="eastAsia"/>
          <w:szCs w:val="20"/>
        </w:rPr>
        <w:t>|</w:t>
      </w:r>
      <w:r>
        <w:rPr>
          <w:szCs w:val="20"/>
        </w:rPr>
        <w:br/>
      </w:r>
      <w:r>
        <w:rPr>
          <w:szCs w:val="20"/>
        </w:rPr>
        <w:tab/>
      </w:r>
      <w:r>
        <w:rPr>
          <w:rFonts w:hint="eastAsia"/>
          <w:szCs w:val="20"/>
        </w:rPr>
        <w:t>transformType</w:t>
      </w:r>
      <w:r>
        <w:rPr>
          <w:szCs w:val="20"/>
        </w:rPr>
        <w:t>  </w:t>
      </w:r>
      <w:r>
        <w:rPr>
          <w:rFonts w:hint="eastAsia"/>
          <w:szCs w:val="20"/>
        </w:rPr>
        <w:t>=</w:t>
      </w:r>
      <w:r>
        <w:rPr>
          <w:szCs w:val="20"/>
        </w:rPr>
        <w:t> </w:t>
      </w:r>
      <w:r>
        <w:rPr>
          <w:rFonts w:hint="eastAsia"/>
          <w:szCs w:val="20"/>
        </w:rPr>
        <w:t>=</w:t>
      </w:r>
      <w:r>
        <w:rPr>
          <w:szCs w:val="20"/>
        </w:rPr>
        <w:t>  </w:t>
      </w:r>
      <w:r>
        <w:rPr>
          <w:rFonts w:hint="eastAsia"/>
          <w:szCs w:val="20"/>
        </w:rPr>
        <w:t>7</w:t>
      </w:r>
      <w:r>
        <w:rPr>
          <w:szCs w:val="20"/>
        </w:rPr>
        <w:t xml:space="preserve"> </w:t>
      </w:r>
      <w:r>
        <w:rPr>
          <w:rFonts w:hint="eastAsia"/>
          <w:szCs w:val="20"/>
        </w:rPr>
        <w:t>) {</w:t>
      </w:r>
      <w:r>
        <w:rPr>
          <w:szCs w:val="20"/>
        </w:rPr>
        <w:br/>
      </w:r>
      <w:r>
        <w:rPr>
          <w:szCs w:val="20"/>
        </w:rPr>
        <w:tab/>
        <w:t xml:space="preserve">horRatio </w:t>
      </w:r>
      <w:r>
        <w:rPr>
          <w:rFonts w:hint="eastAsia"/>
          <w:szCs w:val="20"/>
        </w:rPr>
        <w:t>=</w:t>
      </w:r>
      <w:r>
        <w:rPr>
          <w:szCs w:val="20"/>
        </w:rPr>
        <w:t xml:space="preserve"> projReg</w:t>
      </w:r>
      <w:r>
        <w:rPr>
          <w:rFonts w:hint="eastAsia"/>
          <w:szCs w:val="20"/>
        </w:rPr>
        <w:t>Width</w:t>
      </w:r>
      <w:r>
        <w:rPr>
          <w:szCs w:val="20"/>
        </w:rPr>
        <w:t xml:space="preserve"> ÷ packedRegHeight</w:t>
      </w:r>
      <w:r>
        <w:rPr>
          <w:szCs w:val="20"/>
        </w:rPr>
        <w:br/>
      </w:r>
      <w:r>
        <w:rPr>
          <w:szCs w:val="20"/>
        </w:rPr>
        <w:tab/>
        <w:t xml:space="preserve">verRatio </w:t>
      </w:r>
      <w:r>
        <w:rPr>
          <w:rFonts w:hint="eastAsia"/>
          <w:szCs w:val="20"/>
        </w:rPr>
        <w:t>=</w:t>
      </w:r>
      <w:r>
        <w:rPr>
          <w:szCs w:val="20"/>
        </w:rPr>
        <w:t xml:space="preserve"> projReg</w:t>
      </w:r>
      <w:r>
        <w:rPr>
          <w:rFonts w:hint="eastAsia"/>
          <w:szCs w:val="20"/>
        </w:rPr>
        <w:t>Height</w:t>
      </w:r>
      <w:r>
        <w:rPr>
          <w:szCs w:val="20"/>
        </w:rPr>
        <w:t xml:space="preserve"> ÷ packedRegWidth</w:t>
      </w:r>
      <w:r>
        <w:rPr>
          <w:szCs w:val="20"/>
        </w:rPr>
        <w:br/>
      </w:r>
      <w:r>
        <w:rPr>
          <w:rFonts w:hint="eastAsia"/>
          <w:szCs w:val="20"/>
        </w:rPr>
        <w:t>}</w:t>
      </w:r>
      <w:r>
        <w:rPr>
          <w:szCs w:val="20"/>
        </w:rPr>
        <w:br/>
      </w:r>
      <w:r>
        <w:rPr>
          <w:rFonts w:hint="eastAsia"/>
          <w:szCs w:val="20"/>
        </w:rPr>
        <w:t>if(</w:t>
      </w:r>
      <w:r>
        <w:rPr>
          <w:szCs w:val="20"/>
        </w:rPr>
        <w:t xml:space="preserve"> </w:t>
      </w:r>
      <w:r>
        <w:rPr>
          <w:rFonts w:hint="eastAsia"/>
          <w:szCs w:val="20"/>
        </w:rPr>
        <w:t xml:space="preserve">transformType </w:t>
      </w:r>
      <w:r>
        <w:rPr>
          <w:szCs w:val="20"/>
        </w:rPr>
        <w:t xml:space="preserve"> </w:t>
      </w:r>
      <w:r>
        <w:rPr>
          <w:rFonts w:hint="eastAsia"/>
          <w:szCs w:val="20"/>
        </w:rPr>
        <w:t>=</w:t>
      </w:r>
      <w:r>
        <w:rPr>
          <w:szCs w:val="20"/>
        </w:rPr>
        <w:t> </w:t>
      </w:r>
      <w:r>
        <w:rPr>
          <w:rFonts w:hint="eastAsia"/>
          <w:szCs w:val="20"/>
        </w:rPr>
        <w:t xml:space="preserve">= </w:t>
      </w:r>
      <w:r>
        <w:rPr>
          <w:szCs w:val="20"/>
        </w:rPr>
        <w:t xml:space="preserve"> </w:t>
      </w:r>
      <w:r>
        <w:rPr>
          <w:rFonts w:hint="eastAsia"/>
          <w:szCs w:val="20"/>
        </w:rPr>
        <w:t>0</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A95E82">
        <w:rPr>
          <w:szCs w:val="20"/>
        </w:rPr>
        <w:t xml:space="preserve"> </w:t>
      </w:r>
      <w:r>
        <w:rPr>
          <w:szCs w:val="20"/>
        </w:rPr>
        <w:t xml:space="preserve">x </w:t>
      </w:r>
      <w:r>
        <w:rPr>
          <w:rFonts w:hint="eastAsia"/>
          <w:szCs w:val="20"/>
        </w:rPr>
        <w:t>+</w:t>
      </w:r>
      <w:r>
        <w:rPr>
          <w:szCs w:val="20"/>
        </w:rPr>
        <w:t xml:space="preserve"> offsetX </w:t>
      </w:r>
      <w:r>
        <w:rPr>
          <w:rFonts w:hint="eastAsia"/>
          <w:szCs w:val="20"/>
        </w:rPr>
        <w:t>)</w:t>
      </w:r>
      <w:r>
        <w:rPr>
          <w:szCs w:val="20"/>
        </w:rPr>
        <w:br/>
      </w:r>
      <w:r>
        <w:rPr>
          <w:szCs w:val="20"/>
        </w:rPr>
        <w:tab/>
        <w:t xml:space="preserve">j </w:t>
      </w:r>
      <w:r>
        <w:rPr>
          <w:rFonts w:hint="eastAsia"/>
          <w:szCs w:val="20"/>
        </w:rPr>
        <w:t>=</w:t>
      </w:r>
      <w:r>
        <w:rPr>
          <w:szCs w:val="20"/>
        </w:rPr>
        <w:t xml:space="preserve"> verRatio </w:t>
      </w:r>
      <w:r>
        <w:rPr>
          <w:rFonts w:hint="eastAsia"/>
          <w:szCs w:val="20"/>
        </w:rPr>
        <w:t>*</w:t>
      </w:r>
      <w:r>
        <w:rPr>
          <w:szCs w:val="20"/>
        </w:rPr>
        <w:t xml:space="preserve"> </w:t>
      </w:r>
      <w:r>
        <w:rPr>
          <w:rFonts w:hint="eastAsia"/>
          <w:szCs w:val="20"/>
        </w:rPr>
        <w:t>(</w:t>
      </w:r>
      <w:r w:rsidRPr="00B103D3">
        <w:rPr>
          <w:szCs w:val="20"/>
        </w:rPr>
        <w:t xml:space="preserve"> </w:t>
      </w:r>
      <w:r>
        <w:rPr>
          <w:rFonts w:hint="eastAsia"/>
          <w:szCs w:val="20"/>
        </w:rPr>
        <w:t>y</w:t>
      </w:r>
      <w:r>
        <w:rPr>
          <w:szCs w:val="20"/>
        </w:rPr>
        <w:t xml:space="preserve"> </w:t>
      </w:r>
      <w:r>
        <w:rPr>
          <w:rFonts w:hint="eastAsia"/>
          <w:szCs w:val="20"/>
        </w:rPr>
        <w:t>+</w:t>
      </w:r>
      <w:r>
        <w:rPr>
          <w:szCs w:val="20"/>
        </w:rPr>
        <w:t xml:space="preserve"> offsetY </w:t>
      </w:r>
      <w:r>
        <w:rPr>
          <w:rFonts w:hint="eastAsia"/>
          <w:szCs w:val="20"/>
        </w:rPr>
        <w:t>)</w:t>
      </w:r>
      <w:r>
        <w:rPr>
          <w:szCs w:val="20"/>
        </w:rPr>
        <w:br/>
      </w:r>
      <w:r>
        <w:rPr>
          <w:rFonts w:hint="eastAsia"/>
          <w:szCs w:val="20"/>
        </w:rPr>
        <w:t>}</w:t>
      </w:r>
      <w:r>
        <w:rPr>
          <w:szCs w:val="20"/>
        </w:rPr>
        <w:t xml:space="preserve"> else </w:t>
      </w:r>
      <w:r>
        <w:rPr>
          <w:rFonts w:hint="eastAsia"/>
          <w:szCs w:val="20"/>
        </w:rPr>
        <w:t>if (</w:t>
      </w:r>
      <w:r>
        <w:rPr>
          <w:szCs w:val="20"/>
        </w:rPr>
        <w:t xml:space="preserve"> </w:t>
      </w:r>
      <w:r>
        <w:rPr>
          <w:rFonts w:hint="eastAsia"/>
          <w:szCs w:val="20"/>
        </w:rPr>
        <w:t>transformType</w:t>
      </w:r>
      <w:r>
        <w:rPr>
          <w:szCs w:val="20"/>
        </w:rPr>
        <w:t xml:space="preserve"> </w:t>
      </w:r>
      <w:r>
        <w:rPr>
          <w:rFonts w:hint="eastAsia"/>
          <w:szCs w:val="20"/>
        </w:rPr>
        <w:t xml:space="preserve"> =</w:t>
      </w:r>
      <w:r>
        <w:rPr>
          <w:szCs w:val="20"/>
        </w:rPr>
        <w:t> </w:t>
      </w:r>
      <w:r>
        <w:rPr>
          <w:rFonts w:hint="eastAsia"/>
          <w:szCs w:val="20"/>
        </w:rPr>
        <w:t xml:space="preserve">= </w:t>
      </w:r>
      <w:r>
        <w:rPr>
          <w:szCs w:val="20"/>
        </w:rPr>
        <w:t xml:space="preserve"> </w:t>
      </w:r>
      <w:r>
        <w:rPr>
          <w:rFonts w:hint="eastAsia"/>
          <w:szCs w:val="20"/>
        </w:rPr>
        <w:t>1</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A95E82">
        <w:rPr>
          <w:szCs w:val="20"/>
        </w:rPr>
        <w:t xml:space="preserve"> </w:t>
      </w:r>
      <w:r>
        <w:rPr>
          <w:szCs w:val="20"/>
        </w:rPr>
        <w:t>packedRegWidth − x −</w:t>
      </w:r>
      <w:r w:rsidRPr="00E51BBB">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 </w:t>
      </w:r>
      <w:r>
        <w:rPr>
          <w:rFonts w:hint="eastAsia"/>
          <w:szCs w:val="20"/>
        </w:rPr>
        <w:t>*</w:t>
      </w:r>
      <w:r>
        <w:rPr>
          <w:szCs w:val="20"/>
        </w:rPr>
        <w:t xml:space="preserve"> </w:t>
      </w:r>
      <w:r>
        <w:rPr>
          <w:rFonts w:hint="eastAsia"/>
          <w:szCs w:val="20"/>
        </w:rPr>
        <w:t>(</w:t>
      </w:r>
      <w:r w:rsidRPr="00B103D3">
        <w:rPr>
          <w:szCs w:val="20"/>
        </w:rPr>
        <w:t xml:space="preserve"> </w:t>
      </w:r>
      <w:r>
        <w:rPr>
          <w:rFonts w:hint="eastAsia"/>
          <w:szCs w:val="20"/>
        </w:rPr>
        <w:t>y</w:t>
      </w:r>
      <w:r>
        <w:rPr>
          <w:szCs w:val="20"/>
        </w:rPr>
        <w:t xml:space="preserve"> </w:t>
      </w:r>
      <w:r>
        <w:rPr>
          <w:rFonts w:hint="eastAsia"/>
          <w:szCs w:val="20"/>
        </w:rPr>
        <w:t>+</w:t>
      </w:r>
      <w:r w:rsidRPr="00227637">
        <w:rPr>
          <w:rFonts w:hint="eastAsia"/>
          <w:szCs w:val="20"/>
        </w:rPr>
        <w:t xml:space="preserve"> </w:t>
      </w:r>
      <w:r>
        <w:rPr>
          <w:szCs w:val="20"/>
        </w:rPr>
        <w:t xml:space="preserve">offsetY </w:t>
      </w:r>
      <w:r>
        <w:rPr>
          <w:rFonts w:hint="eastAsia"/>
          <w:szCs w:val="20"/>
        </w:rPr>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transformType</w:t>
      </w:r>
      <w:r>
        <w:rPr>
          <w:szCs w:val="20"/>
        </w:rPr>
        <w:t xml:space="preserve"> </w:t>
      </w:r>
      <w:r>
        <w:rPr>
          <w:rFonts w:hint="eastAsia"/>
          <w:szCs w:val="20"/>
        </w:rPr>
        <w:t xml:space="preserve"> =</w:t>
      </w:r>
      <w:r>
        <w:rPr>
          <w:szCs w:val="20"/>
        </w:rPr>
        <w:t> </w:t>
      </w:r>
      <w:r>
        <w:rPr>
          <w:rFonts w:hint="eastAsia"/>
          <w:szCs w:val="20"/>
        </w:rPr>
        <w:t xml:space="preserve">= </w:t>
      </w:r>
      <w:r>
        <w:rPr>
          <w:szCs w:val="20"/>
        </w:rPr>
        <w:t xml:space="preserve"> </w:t>
      </w:r>
      <w:r>
        <w:rPr>
          <w:rFonts w:hint="eastAsia"/>
          <w:szCs w:val="20"/>
        </w:rPr>
        <w:t>2</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A95E82">
        <w:rPr>
          <w:szCs w:val="20"/>
        </w:rPr>
        <w:t xml:space="preserve"> </w:t>
      </w:r>
      <w:r>
        <w:rPr>
          <w:szCs w:val="20"/>
        </w:rPr>
        <w:t>packedRegWidth − x −</w:t>
      </w:r>
      <w:r w:rsidRPr="001C63FC">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 </w:t>
      </w:r>
      <w:r>
        <w:rPr>
          <w:rFonts w:hint="eastAsia"/>
          <w:szCs w:val="20"/>
        </w:rPr>
        <w:t>*</w:t>
      </w:r>
      <w:r>
        <w:rPr>
          <w:szCs w:val="20"/>
        </w:rPr>
        <w:t xml:space="preserve"> </w:t>
      </w:r>
      <w:r>
        <w:rPr>
          <w:rFonts w:hint="eastAsia"/>
          <w:szCs w:val="20"/>
        </w:rPr>
        <w:t>(</w:t>
      </w:r>
      <w:r w:rsidRPr="00B103D3">
        <w:rPr>
          <w:szCs w:val="20"/>
        </w:rPr>
        <w:t xml:space="preserve"> </w:t>
      </w:r>
      <w:r>
        <w:rPr>
          <w:szCs w:val="20"/>
        </w:rPr>
        <w:t xml:space="preserve">packedRegHeight − </w:t>
      </w:r>
      <w:r>
        <w:rPr>
          <w:rFonts w:hint="eastAsia"/>
          <w:szCs w:val="20"/>
        </w:rPr>
        <w:t>y</w:t>
      </w:r>
      <w:r>
        <w:rPr>
          <w:szCs w:val="20"/>
        </w:rPr>
        <w:t xml:space="preserve"> −</w:t>
      </w:r>
      <w:r w:rsidRPr="001C0E85">
        <w:rPr>
          <w:rFonts w:hint="eastAsia"/>
          <w:szCs w:val="20"/>
        </w:rPr>
        <w:t xml:space="preserve"> </w:t>
      </w:r>
      <w:r>
        <w:rPr>
          <w:rFonts w:hint="eastAsia"/>
          <w:szCs w:val="20"/>
        </w:rPr>
        <w:t>offsetY</w:t>
      </w:r>
      <w:r>
        <w:rPr>
          <w:szCs w:val="20"/>
        </w:rPr>
        <w:t xml:space="preserve"> </w:t>
      </w:r>
      <w:r>
        <w:rPr>
          <w:rFonts w:hint="eastAsia"/>
          <w:szCs w:val="20"/>
        </w:rPr>
        <w:t>)</w:t>
      </w:r>
      <w:r>
        <w:rPr>
          <w:szCs w:val="20"/>
        </w:rPr>
        <w:tab/>
      </w:r>
      <w:r w:rsidRPr="00A44B62">
        <w:t>(D</w:t>
      </w:r>
      <w:r w:rsidRPr="00A44B62">
        <w:noBreakHyphen/>
      </w:r>
      <w:r w:rsidRPr="00B823AF">
        <w:rPr>
          <w:highlight w:val="yellow"/>
        </w:rPr>
        <w:t>XX</w:t>
      </w:r>
      <w:r w:rsidRPr="00FD5B8E">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 xml:space="preserve">transformType </w:t>
      </w:r>
      <w:r>
        <w:rPr>
          <w:szCs w:val="20"/>
        </w:rPr>
        <w:t xml:space="preserve"> </w:t>
      </w:r>
      <w:r>
        <w:rPr>
          <w:rFonts w:hint="eastAsia"/>
          <w:szCs w:val="20"/>
        </w:rPr>
        <w:t>=</w:t>
      </w:r>
      <w:r>
        <w:rPr>
          <w:szCs w:val="20"/>
        </w:rPr>
        <w:t> </w:t>
      </w:r>
      <w:r>
        <w:rPr>
          <w:rFonts w:hint="eastAsia"/>
          <w:szCs w:val="20"/>
        </w:rPr>
        <w:t xml:space="preserve">= </w:t>
      </w:r>
      <w:r>
        <w:rPr>
          <w:szCs w:val="20"/>
        </w:rPr>
        <w:t xml:space="preserve"> </w:t>
      </w:r>
      <w:r>
        <w:rPr>
          <w:rFonts w:hint="eastAsia"/>
          <w:szCs w:val="20"/>
        </w:rPr>
        <w:t>3</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Pr>
          <w:szCs w:val="20"/>
        </w:rPr>
        <w:t xml:space="preserve"> </w:t>
      </w:r>
      <w:r>
        <w:rPr>
          <w:rFonts w:hint="eastAsia"/>
          <w:szCs w:val="20"/>
        </w:rPr>
        <w:t>x</w:t>
      </w:r>
      <w:r>
        <w:rPr>
          <w:szCs w:val="20"/>
        </w:rPr>
        <w:t xml:space="preserve"> </w:t>
      </w:r>
      <w:r>
        <w:rPr>
          <w:rFonts w:hint="eastAsia"/>
          <w:szCs w:val="20"/>
        </w:rPr>
        <w:t>+</w:t>
      </w:r>
      <w:r w:rsidRPr="003E3E4E">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 </w:t>
      </w:r>
      <w:r>
        <w:rPr>
          <w:rFonts w:hint="eastAsia"/>
          <w:szCs w:val="20"/>
        </w:rPr>
        <w:t>*</w:t>
      </w:r>
      <w:r>
        <w:rPr>
          <w:szCs w:val="20"/>
        </w:rPr>
        <w:t xml:space="preserve"> </w:t>
      </w:r>
      <w:r>
        <w:rPr>
          <w:rFonts w:hint="eastAsia"/>
          <w:szCs w:val="20"/>
        </w:rPr>
        <w:t>(</w:t>
      </w:r>
      <w:r w:rsidRPr="00B103D3">
        <w:rPr>
          <w:szCs w:val="20"/>
        </w:rPr>
        <w:t xml:space="preserve"> </w:t>
      </w:r>
      <w:r>
        <w:rPr>
          <w:szCs w:val="20"/>
        </w:rPr>
        <w:t xml:space="preserve">packedRegHeight − </w:t>
      </w:r>
      <w:r>
        <w:rPr>
          <w:rFonts w:hint="eastAsia"/>
          <w:szCs w:val="20"/>
        </w:rPr>
        <w:t>y</w:t>
      </w:r>
      <w:r>
        <w:rPr>
          <w:szCs w:val="20"/>
        </w:rPr>
        <w:t xml:space="preserve"> −</w:t>
      </w:r>
      <w:r w:rsidRPr="00B02C20">
        <w:rPr>
          <w:rFonts w:hint="eastAsia"/>
          <w:szCs w:val="20"/>
        </w:rPr>
        <w:t xml:space="preserve"> </w:t>
      </w:r>
      <w:r>
        <w:rPr>
          <w:rFonts w:hint="eastAsia"/>
          <w:szCs w:val="20"/>
        </w:rPr>
        <w:t>offsetY</w:t>
      </w:r>
      <w:r>
        <w:rPr>
          <w:szCs w:val="20"/>
        </w:rPr>
        <w:t xml:space="preserve"> </w:t>
      </w:r>
      <w:r>
        <w:rPr>
          <w:rFonts w:hint="eastAsia"/>
          <w:szCs w:val="20"/>
        </w:rPr>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 xml:space="preserve">transformType </w:t>
      </w:r>
      <w:r>
        <w:rPr>
          <w:szCs w:val="20"/>
        </w:rPr>
        <w:t xml:space="preserve"> </w:t>
      </w:r>
      <w:r>
        <w:rPr>
          <w:rFonts w:hint="eastAsia"/>
          <w:szCs w:val="20"/>
        </w:rPr>
        <w:t>=</w:t>
      </w:r>
      <w:r>
        <w:rPr>
          <w:szCs w:val="20"/>
        </w:rPr>
        <w:t> </w:t>
      </w:r>
      <w:r>
        <w:rPr>
          <w:rFonts w:hint="eastAsia"/>
          <w:szCs w:val="20"/>
        </w:rPr>
        <w:t xml:space="preserve">= </w:t>
      </w:r>
      <w:r>
        <w:rPr>
          <w:szCs w:val="20"/>
        </w:rPr>
        <w:t xml:space="preserve"> </w:t>
      </w:r>
      <w:r>
        <w:rPr>
          <w:rFonts w:hint="eastAsia"/>
          <w:szCs w:val="20"/>
        </w:rPr>
        <w:t>4</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B103D3">
        <w:rPr>
          <w:szCs w:val="20"/>
        </w:rPr>
        <w:t xml:space="preserve"> </w:t>
      </w:r>
      <w:r>
        <w:rPr>
          <w:rFonts w:hint="eastAsia"/>
          <w:szCs w:val="20"/>
        </w:rPr>
        <w:t>y</w:t>
      </w:r>
      <w:r>
        <w:rPr>
          <w:szCs w:val="20"/>
        </w:rPr>
        <w:t xml:space="preserve"> </w:t>
      </w:r>
      <w:r>
        <w:rPr>
          <w:rFonts w:hint="eastAsia"/>
          <w:szCs w:val="20"/>
        </w:rPr>
        <w:t>+</w:t>
      </w:r>
      <w:r w:rsidRPr="00B20F45">
        <w:rPr>
          <w:rFonts w:hint="eastAsia"/>
          <w:szCs w:val="20"/>
        </w:rPr>
        <w:t xml:space="preserve"> </w:t>
      </w:r>
      <w:r>
        <w:rPr>
          <w:rFonts w:hint="eastAsia"/>
          <w:szCs w:val="20"/>
        </w:rPr>
        <w:t>offsetY</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w:t>
      </w:r>
      <w:r>
        <w:rPr>
          <w:rFonts w:hint="eastAsia"/>
          <w:szCs w:val="20"/>
        </w:rPr>
        <w:t xml:space="preserve"> *</w:t>
      </w:r>
      <w:r>
        <w:rPr>
          <w:szCs w:val="20"/>
        </w:rPr>
        <w:t xml:space="preserve"> </w:t>
      </w:r>
      <w:r>
        <w:rPr>
          <w:rFonts w:hint="eastAsia"/>
          <w:szCs w:val="20"/>
        </w:rPr>
        <w:t>(</w:t>
      </w:r>
      <w:r w:rsidRPr="00A95E82">
        <w:rPr>
          <w:szCs w:val="20"/>
        </w:rPr>
        <w:t xml:space="preserve"> </w:t>
      </w:r>
      <w:r>
        <w:rPr>
          <w:szCs w:val="20"/>
        </w:rPr>
        <w:t xml:space="preserve">x </w:t>
      </w:r>
      <w:r>
        <w:rPr>
          <w:rFonts w:hint="eastAsia"/>
          <w:szCs w:val="20"/>
        </w:rPr>
        <w:t>+</w:t>
      </w:r>
      <w:r w:rsidRPr="0059310F">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 xml:space="preserve">transformType </w:t>
      </w:r>
      <w:r>
        <w:rPr>
          <w:szCs w:val="20"/>
        </w:rPr>
        <w:t xml:space="preserve"> </w:t>
      </w:r>
      <w:r>
        <w:rPr>
          <w:rFonts w:hint="eastAsia"/>
          <w:szCs w:val="20"/>
        </w:rPr>
        <w:t>=</w:t>
      </w:r>
      <w:r>
        <w:rPr>
          <w:szCs w:val="20"/>
        </w:rPr>
        <w:t> </w:t>
      </w:r>
      <w:r>
        <w:rPr>
          <w:rFonts w:hint="eastAsia"/>
          <w:szCs w:val="20"/>
        </w:rPr>
        <w:t xml:space="preserve">= </w:t>
      </w:r>
      <w:r>
        <w:rPr>
          <w:szCs w:val="20"/>
        </w:rPr>
        <w:t xml:space="preserve"> </w:t>
      </w:r>
      <w:r>
        <w:rPr>
          <w:rFonts w:hint="eastAsia"/>
          <w:szCs w:val="20"/>
        </w:rPr>
        <w:t>5</w:t>
      </w:r>
      <w:r>
        <w:rPr>
          <w:szCs w:val="20"/>
        </w:rPr>
        <w:t xml:space="preserve"> </w:t>
      </w:r>
      <w:r>
        <w:rPr>
          <w:rFonts w:hint="eastAsia"/>
          <w:szCs w:val="20"/>
        </w:rPr>
        <w:t>) {</w:t>
      </w:r>
      <w:r>
        <w:rPr>
          <w:szCs w:val="20"/>
        </w:rPr>
        <w:br/>
      </w:r>
      <w:r>
        <w:rPr>
          <w:szCs w:val="20"/>
        </w:rPr>
        <w:lastRenderedPageBreak/>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B103D3">
        <w:rPr>
          <w:szCs w:val="20"/>
        </w:rPr>
        <w:t xml:space="preserve"> </w:t>
      </w:r>
      <w:r>
        <w:rPr>
          <w:rFonts w:hint="eastAsia"/>
          <w:szCs w:val="20"/>
        </w:rPr>
        <w:t>y</w:t>
      </w:r>
      <w:r>
        <w:rPr>
          <w:szCs w:val="20"/>
        </w:rPr>
        <w:t xml:space="preserve"> </w:t>
      </w:r>
      <w:r>
        <w:rPr>
          <w:rFonts w:hint="eastAsia"/>
          <w:szCs w:val="20"/>
        </w:rPr>
        <w:t>+</w:t>
      </w:r>
      <w:r>
        <w:rPr>
          <w:szCs w:val="20"/>
        </w:rPr>
        <w:t xml:space="preserve"> </w:t>
      </w:r>
      <w:r>
        <w:rPr>
          <w:rFonts w:hint="eastAsia"/>
          <w:szCs w:val="20"/>
        </w:rPr>
        <w:t>offsetY</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 </w:t>
      </w:r>
      <w:r>
        <w:rPr>
          <w:rFonts w:hint="eastAsia"/>
          <w:szCs w:val="20"/>
        </w:rPr>
        <w:t>*</w:t>
      </w:r>
      <w:r>
        <w:rPr>
          <w:szCs w:val="20"/>
        </w:rPr>
        <w:t xml:space="preserve"> </w:t>
      </w:r>
      <w:r>
        <w:rPr>
          <w:rFonts w:hint="eastAsia"/>
          <w:szCs w:val="20"/>
        </w:rPr>
        <w:t>(</w:t>
      </w:r>
      <w:r w:rsidRPr="00A95E82">
        <w:rPr>
          <w:szCs w:val="20"/>
        </w:rPr>
        <w:t xml:space="preserve"> </w:t>
      </w:r>
      <w:r>
        <w:rPr>
          <w:szCs w:val="20"/>
        </w:rPr>
        <w:t>packedRegWidth − x −</w:t>
      </w:r>
      <w:r w:rsidRPr="00D27D48">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transformType</w:t>
      </w:r>
      <w:r>
        <w:rPr>
          <w:szCs w:val="20"/>
        </w:rPr>
        <w:t xml:space="preserve"> </w:t>
      </w:r>
      <w:r>
        <w:rPr>
          <w:rFonts w:hint="eastAsia"/>
          <w:szCs w:val="20"/>
        </w:rPr>
        <w:t xml:space="preserve"> =</w:t>
      </w:r>
      <w:r>
        <w:rPr>
          <w:szCs w:val="20"/>
        </w:rPr>
        <w:t> </w:t>
      </w:r>
      <w:r>
        <w:rPr>
          <w:rFonts w:hint="eastAsia"/>
          <w:szCs w:val="20"/>
        </w:rPr>
        <w:t>= 6</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B103D3">
        <w:rPr>
          <w:szCs w:val="20"/>
        </w:rPr>
        <w:t xml:space="preserve"> </w:t>
      </w:r>
      <w:r>
        <w:rPr>
          <w:szCs w:val="20"/>
        </w:rPr>
        <w:t>packedReg</w:t>
      </w:r>
      <w:r>
        <w:rPr>
          <w:rFonts w:hint="eastAsia"/>
          <w:szCs w:val="20"/>
        </w:rPr>
        <w:t>Height</w:t>
      </w:r>
      <w:r>
        <w:rPr>
          <w:szCs w:val="20"/>
        </w:rPr>
        <w:t xml:space="preserve"> − </w:t>
      </w:r>
      <w:r>
        <w:rPr>
          <w:rFonts w:hint="eastAsia"/>
          <w:szCs w:val="20"/>
        </w:rPr>
        <w:t>y</w:t>
      </w:r>
      <w:r>
        <w:rPr>
          <w:szCs w:val="20"/>
        </w:rPr>
        <w:t xml:space="preserve"> −</w:t>
      </w:r>
      <w:r w:rsidRPr="00A42683">
        <w:rPr>
          <w:rFonts w:hint="eastAsia"/>
          <w:szCs w:val="20"/>
        </w:rPr>
        <w:t xml:space="preserve"> </w:t>
      </w:r>
      <w:r>
        <w:rPr>
          <w:rFonts w:hint="eastAsia"/>
          <w:szCs w:val="20"/>
        </w:rPr>
        <w:t>offsetY</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w:t>
      </w:r>
      <w:r>
        <w:rPr>
          <w:rFonts w:hint="eastAsia"/>
          <w:szCs w:val="20"/>
        </w:rPr>
        <w:t xml:space="preserve"> *</w:t>
      </w:r>
      <w:r>
        <w:rPr>
          <w:szCs w:val="20"/>
        </w:rPr>
        <w:t xml:space="preserve"> </w:t>
      </w:r>
      <w:r>
        <w:rPr>
          <w:rFonts w:hint="eastAsia"/>
          <w:szCs w:val="20"/>
        </w:rPr>
        <w:t>(</w:t>
      </w:r>
      <w:r w:rsidRPr="00A95E82">
        <w:rPr>
          <w:szCs w:val="20"/>
        </w:rPr>
        <w:t xml:space="preserve"> </w:t>
      </w:r>
      <w:r>
        <w:rPr>
          <w:szCs w:val="20"/>
        </w:rPr>
        <w:t>packedRegWidth − x −</w:t>
      </w:r>
      <w:r w:rsidRPr="00234B32">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 xml:space="preserve">transformType </w:t>
      </w:r>
      <w:r>
        <w:rPr>
          <w:szCs w:val="20"/>
        </w:rPr>
        <w:t xml:space="preserve"> </w:t>
      </w:r>
      <w:r>
        <w:rPr>
          <w:rFonts w:hint="eastAsia"/>
          <w:szCs w:val="20"/>
        </w:rPr>
        <w:t>=</w:t>
      </w:r>
      <w:r>
        <w:rPr>
          <w:szCs w:val="20"/>
        </w:rPr>
        <w:t> </w:t>
      </w:r>
      <w:r>
        <w:rPr>
          <w:rFonts w:hint="eastAsia"/>
          <w:szCs w:val="20"/>
        </w:rPr>
        <w:t xml:space="preserve">= </w:t>
      </w:r>
      <w:r>
        <w:rPr>
          <w:szCs w:val="20"/>
        </w:rPr>
        <w:t xml:space="preserve"> </w:t>
      </w:r>
      <w:r>
        <w:rPr>
          <w:rFonts w:hint="eastAsia"/>
          <w:szCs w:val="20"/>
        </w:rPr>
        <w:t>7</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B103D3">
        <w:rPr>
          <w:szCs w:val="20"/>
        </w:rPr>
        <w:t xml:space="preserve"> </w:t>
      </w:r>
      <w:r>
        <w:rPr>
          <w:szCs w:val="20"/>
        </w:rPr>
        <w:t>packedReg</w:t>
      </w:r>
      <w:r>
        <w:rPr>
          <w:rFonts w:hint="eastAsia"/>
          <w:szCs w:val="20"/>
        </w:rPr>
        <w:t>Height</w:t>
      </w:r>
      <w:r>
        <w:rPr>
          <w:szCs w:val="20"/>
          <w:lang w:val="fi-FI"/>
        </w:rPr>
        <w:t xml:space="preserve"> − </w:t>
      </w:r>
      <w:r>
        <w:rPr>
          <w:rFonts w:hint="eastAsia"/>
          <w:szCs w:val="20"/>
        </w:rPr>
        <w:t>y</w:t>
      </w:r>
      <w:r>
        <w:rPr>
          <w:szCs w:val="20"/>
        </w:rPr>
        <w:t xml:space="preserve"> −</w:t>
      </w:r>
      <w:r w:rsidRPr="00C86C06">
        <w:rPr>
          <w:rFonts w:hint="eastAsia"/>
          <w:szCs w:val="20"/>
        </w:rPr>
        <w:t xml:space="preserve"> </w:t>
      </w:r>
      <w:r>
        <w:rPr>
          <w:rFonts w:hint="eastAsia"/>
          <w:szCs w:val="20"/>
        </w:rPr>
        <w:t>offsetY</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w:t>
      </w:r>
      <w:r>
        <w:rPr>
          <w:rFonts w:hint="eastAsia"/>
          <w:szCs w:val="20"/>
        </w:rPr>
        <w:t xml:space="preserve"> *</w:t>
      </w:r>
      <w:r>
        <w:rPr>
          <w:szCs w:val="20"/>
        </w:rPr>
        <w:t xml:space="preserve"> </w:t>
      </w:r>
      <w:r>
        <w:rPr>
          <w:rFonts w:hint="eastAsia"/>
          <w:szCs w:val="20"/>
        </w:rPr>
        <w:t>(</w:t>
      </w:r>
      <w:r w:rsidRPr="00A95E82">
        <w:rPr>
          <w:szCs w:val="20"/>
        </w:rPr>
        <w:t xml:space="preserve"> </w:t>
      </w:r>
      <w:r>
        <w:rPr>
          <w:szCs w:val="20"/>
        </w:rPr>
        <w:t>x</w:t>
      </w:r>
      <w:r>
        <w:rPr>
          <w:rFonts w:hint="eastAsia"/>
          <w:szCs w:val="20"/>
        </w:rPr>
        <w:t>+</w:t>
      </w:r>
      <w:r w:rsidRPr="00CA4CFC">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rFonts w:hint="eastAsia"/>
          <w:szCs w:val="20"/>
        </w:rPr>
        <w:t>}</w:t>
      </w:r>
    </w:p>
    <w:p w:rsidR="00AE0D23" w:rsidRPr="00055CE8" w:rsidRDefault="00AE0D23" w:rsidP="00AE0D23">
      <w:pPr>
        <w:pStyle w:val="3N3"/>
        <w:keepNext/>
        <w:numPr>
          <w:ilvl w:val="0"/>
          <w:numId w:val="0"/>
        </w:numPr>
        <w:tabs>
          <w:tab w:val="left" w:pos="360"/>
          <w:tab w:val="left" w:pos="720"/>
          <w:tab w:val="left" w:pos="1080"/>
        </w:tabs>
        <w:ind w:left="1080" w:hanging="1080"/>
        <w:rPr>
          <w:b/>
          <w:i/>
        </w:rPr>
      </w:pPr>
      <w:bookmarkStart w:id="305" w:name="SampleRemappingPacked"/>
      <w:bookmarkStart w:id="306" w:name="_Ref490742261"/>
      <w:r w:rsidRPr="00055CE8">
        <w:rPr>
          <w:b/>
          <w:i/>
        </w:rPr>
        <w:t>D.3.41.</w:t>
      </w:r>
      <w:r>
        <w:rPr>
          <w:b/>
          <w:i/>
        </w:rPr>
        <w:t>5</w:t>
      </w:r>
      <w:r w:rsidRPr="00055CE8">
        <w:rPr>
          <w:b/>
          <w:i/>
        </w:rPr>
        <w:t>.</w:t>
      </w:r>
      <w:r>
        <w:rPr>
          <w:b/>
          <w:i/>
        </w:rPr>
        <w:t>5</w:t>
      </w:r>
      <w:bookmarkEnd w:id="305"/>
      <w:r w:rsidRPr="00055CE8">
        <w:rPr>
          <w:b/>
          <w:i/>
        </w:rPr>
        <w:tab/>
        <w:t xml:space="preserve">Mapping of luma sample locations within a </w:t>
      </w:r>
      <w:ins w:id="307" w:author="Ye-Kui Wang" w:date="2017-09-28T16:27:00Z">
        <w:r>
          <w:rPr>
            <w:b/>
            <w:i/>
          </w:rPr>
          <w:t xml:space="preserve">cropped decoded </w:t>
        </w:r>
      </w:ins>
      <w:del w:id="308" w:author="Ye-Kui Wang" w:date="2017-09-28T16:27:00Z">
        <w:r w:rsidDel="00E9522F">
          <w:rPr>
            <w:b/>
            <w:i/>
          </w:rPr>
          <w:delText>region-wise packed</w:delText>
        </w:r>
        <w:r w:rsidRPr="00055CE8" w:rsidDel="00E9522F">
          <w:rPr>
            <w:b/>
            <w:i/>
          </w:rPr>
          <w:delText xml:space="preserve"> </w:delText>
        </w:r>
      </w:del>
      <w:r w:rsidRPr="00055CE8">
        <w:rPr>
          <w:b/>
          <w:i/>
        </w:rPr>
        <w:t>picture to sphere coordinates relative to the global coordinate axes</w:t>
      </w:r>
      <w:bookmarkEnd w:id="306"/>
    </w:p>
    <w:p w:rsidR="00AE0D23" w:rsidRDefault="00AE0D23" w:rsidP="00AE0D23">
      <w:pPr>
        <w:jc w:val="both"/>
        <w:rPr>
          <w:rFonts w:eastAsia="Malgun Gothic"/>
          <w:sz w:val="20"/>
          <w:lang w:eastAsia="ko-KR"/>
        </w:rPr>
      </w:pPr>
      <w:r>
        <w:rPr>
          <w:rFonts w:eastAsia="Malgun Gothic"/>
          <w:sz w:val="20"/>
          <w:lang w:eastAsia="ko-KR"/>
        </w:rPr>
        <w:t xml:space="preserve">This clause specifies the semantics of </w:t>
      </w:r>
      <w:r w:rsidRPr="003D0E4D">
        <w:rPr>
          <w:rFonts w:eastAsia="Malgun Gothic"/>
          <w:sz w:val="20"/>
          <w:lang w:eastAsia="ko-KR"/>
        </w:rPr>
        <w:t xml:space="preserve">luma sample locations within a </w:t>
      </w:r>
      <w:ins w:id="309" w:author="Ye-Kui Wang" w:date="2017-09-28T16:28:00Z">
        <w:r>
          <w:rPr>
            <w:rFonts w:eastAsia="Malgun Gothic"/>
            <w:sz w:val="20"/>
            <w:lang w:eastAsia="ko-KR"/>
          </w:rPr>
          <w:t>cropped decoded</w:t>
        </w:r>
      </w:ins>
      <w:del w:id="310" w:author="Ye-Kui Wang" w:date="2017-09-28T16:28:00Z">
        <w:r w:rsidDel="00E9522F">
          <w:rPr>
            <w:rFonts w:eastAsia="Malgun Gothic"/>
            <w:sz w:val="20"/>
            <w:lang w:eastAsia="ko-KR"/>
          </w:rPr>
          <w:delText>region-wise packed</w:delText>
        </w:r>
      </w:del>
      <w:r>
        <w:rPr>
          <w:rFonts w:eastAsia="Malgun Gothic"/>
          <w:sz w:val="20"/>
          <w:lang w:eastAsia="ko-KR"/>
        </w:rPr>
        <w:t xml:space="preserve"> </w:t>
      </w:r>
      <w:r w:rsidRPr="003D0E4D">
        <w:rPr>
          <w:rFonts w:eastAsia="Malgun Gothic"/>
          <w:sz w:val="20"/>
          <w:lang w:eastAsia="ko-KR"/>
        </w:rPr>
        <w:t>picture to sphere coordinates relative to the global coordinate axes</w:t>
      </w:r>
      <w:r>
        <w:rPr>
          <w:rFonts w:eastAsia="Malgun Gothic"/>
          <w:sz w:val="20"/>
          <w:lang w:eastAsia="ko-KR"/>
        </w:rPr>
        <w:t>.</w:t>
      </w:r>
    </w:p>
    <w:p w:rsidR="00AE0D23" w:rsidDel="00E9522F" w:rsidRDefault="00AE0D23" w:rsidP="00AE0D23">
      <w:pPr>
        <w:jc w:val="both"/>
        <w:rPr>
          <w:del w:id="311" w:author="Ye-Kui Wang" w:date="2017-09-28T16:29:00Z"/>
          <w:rFonts w:eastAsia="Malgun Gothic"/>
          <w:sz w:val="20"/>
          <w:lang w:eastAsia="ko-KR"/>
        </w:rPr>
      </w:pPr>
      <w:del w:id="312" w:author="Ye-Kui Wang" w:date="2017-09-28T16:29:00Z">
        <w:r w:rsidDel="00E9522F">
          <w:rPr>
            <w:rFonts w:eastAsia="Malgun Gothic"/>
            <w:sz w:val="20"/>
            <w:lang w:eastAsia="ko-KR"/>
          </w:rPr>
          <w:delText>This clause uses variables HorDiv1, VerDiv1, RotationFlag, StereoFlag, TopBottomFlag, SideBySideFlag, ConstituentPicWidth, ConstituentPicHeight, and RegionWisePackingFlag that are derived specific to the type of the decoded picture for which the corresponding region-wise packed picture this clause is applied to.</w:delText>
        </w:r>
      </w:del>
    </w:p>
    <w:p w:rsidR="00AE0D23" w:rsidRDefault="00AE0D23" w:rsidP="00AE0D23">
      <w:pPr>
        <w:jc w:val="both"/>
        <w:rPr>
          <w:rFonts w:eastAsia="Malgun Gothic"/>
          <w:sz w:val="20"/>
          <w:lang w:eastAsia="ko-KR"/>
        </w:rPr>
      </w:pPr>
      <w:bookmarkStart w:id="313" w:name="_Hlk492632802"/>
      <w:r w:rsidRPr="002F53D7">
        <w:rPr>
          <w:rFonts w:eastAsia="Malgun Gothic"/>
          <w:sz w:val="20"/>
          <w:lang w:eastAsia="ko-KR"/>
        </w:rPr>
        <w:t>offset</w:t>
      </w:r>
      <w:r w:rsidRPr="002F53D7">
        <w:rPr>
          <w:rFonts w:eastAsia="Malgun Gothic" w:hint="eastAsia"/>
          <w:sz w:val="20"/>
          <w:lang w:eastAsia="ko-KR"/>
        </w:rPr>
        <w:t xml:space="preserve">X </w:t>
      </w:r>
      <w:bookmarkEnd w:id="313"/>
      <w:r w:rsidRPr="002F53D7">
        <w:rPr>
          <w:rFonts w:eastAsia="Malgun Gothic"/>
          <w:sz w:val="20"/>
          <w:lang w:eastAsia="ko-KR"/>
        </w:rPr>
        <w:t>is set equal to 0.5</w:t>
      </w:r>
      <w:r>
        <w:rPr>
          <w:rFonts w:eastAsia="Malgun Gothic"/>
          <w:sz w:val="20"/>
          <w:lang w:eastAsia="ko-KR"/>
        </w:rPr>
        <w:t xml:space="preserve"> and </w:t>
      </w:r>
      <w:r w:rsidRPr="002F53D7">
        <w:rPr>
          <w:rFonts w:eastAsia="Malgun Gothic"/>
          <w:sz w:val="20"/>
          <w:lang w:eastAsia="ko-KR"/>
        </w:rPr>
        <w:t>offset</w:t>
      </w:r>
      <w:r w:rsidRPr="002F53D7">
        <w:rPr>
          <w:rFonts w:eastAsia="Malgun Gothic" w:hint="eastAsia"/>
          <w:sz w:val="20"/>
          <w:lang w:eastAsia="ko-KR"/>
        </w:rPr>
        <w:t xml:space="preserve">Y </w:t>
      </w:r>
      <w:r w:rsidRPr="002F53D7">
        <w:rPr>
          <w:rFonts w:eastAsia="Malgun Gothic"/>
          <w:sz w:val="20"/>
          <w:lang w:eastAsia="ko-KR"/>
        </w:rPr>
        <w:t>is set equal to 0.5</w:t>
      </w:r>
      <w:r>
        <w:rPr>
          <w:rFonts w:eastAsia="Malgun Gothic"/>
          <w:sz w:val="20"/>
          <w:lang w:eastAsia="ko-KR"/>
        </w:rPr>
        <w:t>.</w:t>
      </w:r>
    </w:p>
    <w:p w:rsidR="00AE0D23" w:rsidRDefault="00AE0D23" w:rsidP="00AE0D23">
      <w:pPr>
        <w:jc w:val="both"/>
        <w:rPr>
          <w:rFonts w:eastAsia="Malgun Gothic"/>
          <w:sz w:val="20"/>
          <w:lang w:eastAsia="ko-KR"/>
        </w:rPr>
      </w:pPr>
      <w:r>
        <w:rPr>
          <w:rFonts w:eastAsia="Malgun Gothic"/>
          <w:sz w:val="20"/>
          <w:lang w:eastAsia="ko-KR"/>
        </w:rPr>
        <w:t xml:space="preserve">If RegionWisePackingFlag is equal to 1, the following applies for each packed region n in the range of 0 to </w:t>
      </w:r>
      <w:r w:rsidRPr="00055CE8">
        <w:rPr>
          <w:rFonts w:eastAsia="Malgun Gothic"/>
          <w:sz w:val="20"/>
          <w:lang w:eastAsia="ko-KR"/>
        </w:rPr>
        <w:t>num_regions</w:t>
      </w:r>
      <w:r w:rsidRPr="001F4248">
        <w:rPr>
          <w:rFonts w:eastAsia="Malgun Gothic"/>
          <w:sz w:val="20"/>
          <w:lang w:eastAsia="ko-KR"/>
        </w:rPr>
        <w:t> − 1, inclusive</w:t>
      </w:r>
      <w:r>
        <w:rPr>
          <w:rFonts w:eastAsia="Malgun Gothic"/>
          <w:sz w:val="20"/>
          <w:lang w:eastAsia="ko-KR"/>
        </w:rPr>
        <w:t>:</w:t>
      </w:r>
    </w:p>
    <w:p w:rsidR="00AE0D23" w:rsidRPr="00BE0820"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BE0820">
        <w:rPr>
          <w:rFonts w:eastAsia="Malgun Gothic"/>
          <w:sz w:val="20"/>
        </w:rPr>
        <w:t>–</w:t>
      </w:r>
      <w:r w:rsidRPr="00BE0820">
        <w:rPr>
          <w:rFonts w:eastAsia="Malgun Gothic"/>
          <w:sz w:val="20"/>
        </w:rPr>
        <w:tab/>
      </w:r>
      <w:r w:rsidRPr="00BE0820">
        <w:rPr>
          <w:rFonts w:eastAsia="Malgun Gothic"/>
          <w:sz w:val="20"/>
          <w:lang w:eastAsia="ko-KR"/>
        </w:rPr>
        <w:t>For each sample location (xPackedPicture, yPackedPicture) belonging to the</w:t>
      </w:r>
      <w:r w:rsidRPr="00055CE8">
        <w:rPr>
          <w:rFonts w:eastAsia="Malgun Gothic"/>
          <w:sz w:val="20"/>
          <w:lang w:eastAsia="ko-KR"/>
        </w:rPr>
        <w:t xml:space="preserve"> n</w:t>
      </w:r>
      <w:r w:rsidRPr="00BE0820">
        <w:rPr>
          <w:rFonts w:eastAsia="Malgun Gothic"/>
          <w:sz w:val="20"/>
          <w:lang w:eastAsia="ko-KR"/>
        </w:rPr>
        <w:t xml:space="preserve">-th packed region with </w:t>
      </w:r>
      <w:r w:rsidRPr="00055CE8">
        <w:rPr>
          <w:rFonts w:eastAsia="Malgun Gothic"/>
          <w:sz w:val="20"/>
          <w:lang w:eastAsia="ko-KR"/>
        </w:rPr>
        <w:t>packing_type[</w:t>
      </w:r>
      <w:r>
        <w:rPr>
          <w:rFonts w:eastAsia="Malgun Gothic"/>
          <w:sz w:val="20"/>
          <w:lang w:eastAsia="ko-KR"/>
        </w:rPr>
        <w:t> </w:t>
      </w:r>
      <w:r w:rsidRPr="00055CE8">
        <w:rPr>
          <w:rFonts w:eastAsia="Malgun Gothic"/>
          <w:sz w:val="20"/>
          <w:lang w:eastAsia="ko-KR"/>
        </w:rPr>
        <w:t>n</w:t>
      </w:r>
      <w:r>
        <w:rPr>
          <w:rFonts w:eastAsia="Malgun Gothic"/>
          <w:sz w:val="20"/>
          <w:lang w:eastAsia="ko-KR"/>
        </w:rPr>
        <w:t> </w:t>
      </w:r>
      <w:r w:rsidRPr="00055CE8">
        <w:rPr>
          <w:rFonts w:eastAsia="Malgun Gothic"/>
          <w:sz w:val="20"/>
          <w:lang w:eastAsia="ko-KR"/>
        </w:rPr>
        <w:t>]</w:t>
      </w:r>
      <w:r w:rsidRPr="00BE0820">
        <w:rPr>
          <w:rFonts w:eastAsia="Malgun Gothic"/>
          <w:sz w:val="20"/>
          <w:lang w:eastAsia="ko-KR"/>
        </w:rPr>
        <w:t xml:space="preserve"> equal to 0 (i.e., with rectangular region-wise packing), the following applies:</w:t>
      </w:r>
    </w:p>
    <w:p w:rsidR="00AE0D23" w:rsidRDefault="00AE0D23" w:rsidP="00AE0D23">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The corresponding sample location (xProjPicture, yProjPicture) of the projected </w:t>
      </w:r>
      <w:r w:rsidRPr="00055CE8">
        <w:rPr>
          <w:rFonts w:eastAsia="Malgun Gothic" w:hint="eastAsia"/>
          <w:sz w:val="20"/>
        </w:rPr>
        <w:t>picture</w:t>
      </w:r>
      <w:r>
        <w:rPr>
          <w:rFonts w:eastAsia="Malgun Gothic"/>
          <w:sz w:val="20"/>
        </w:rPr>
        <w:t xml:space="preserve"> is derived as follows:</w:t>
      </w:r>
    </w:p>
    <w:p w:rsidR="00AE0D23" w:rsidRDefault="00AE0D23" w:rsidP="00AE0D23">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x is set equal to xPackedPicture – </w:t>
      </w:r>
      <w:r w:rsidRPr="00055CE8">
        <w:rPr>
          <w:rFonts w:eastAsia="Malgun Gothic"/>
          <w:sz w:val="20"/>
        </w:rPr>
        <w:t>packed_reg</w:t>
      </w:r>
      <w:r>
        <w:rPr>
          <w:rFonts w:eastAsia="Malgun Gothic"/>
          <w:sz w:val="20"/>
        </w:rPr>
        <w:t>ion</w:t>
      </w:r>
      <w:r w:rsidRPr="00055CE8">
        <w:rPr>
          <w:rFonts w:eastAsia="Malgun Gothic"/>
          <w:sz w:val="20"/>
        </w:rPr>
        <w:t>_left[</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sidRPr="007B7D01">
        <w:rPr>
          <w:rFonts w:eastAsia="Malgun Gothic"/>
          <w:sz w:val="20"/>
        </w:rPr>
        <w:t>.</w:t>
      </w:r>
    </w:p>
    <w:p w:rsidR="00AE0D23" w:rsidRPr="001A245F" w:rsidRDefault="00AE0D23" w:rsidP="00AE0D23">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y is set equal to yPackedPicture – </w:t>
      </w:r>
      <w:r w:rsidRPr="00055CE8">
        <w:rPr>
          <w:rFonts w:eastAsia="Malgun Gothic"/>
          <w:sz w:val="20"/>
        </w:rPr>
        <w:t>packed_reg</w:t>
      </w:r>
      <w:r>
        <w:rPr>
          <w:rFonts w:eastAsia="Malgun Gothic"/>
          <w:sz w:val="20"/>
        </w:rPr>
        <w:t>ion</w:t>
      </w:r>
      <w:r w:rsidRPr="00055CE8">
        <w:rPr>
          <w:rFonts w:eastAsia="Malgun Gothic"/>
          <w:sz w:val="20"/>
        </w:rPr>
        <w:t>_top[</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sidRPr="00904B6C">
        <w:rPr>
          <w:rFonts w:eastAsia="Malgun Gothic"/>
          <w:sz w:val="20"/>
        </w:rPr>
        <w:t>.</w:t>
      </w:r>
    </w:p>
    <w:p w:rsidR="00AE0D23" w:rsidRDefault="00AE0D23" w:rsidP="00AE0D23">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sidRPr="001F3D36">
        <w:rPr>
          <w:rFonts w:eastAsia="Malgun Gothic"/>
          <w:sz w:val="20"/>
        </w:rPr>
        <w:t xml:space="preserve">Clause </w:t>
      </w:r>
      <w:r w:rsidRPr="001F3D36">
        <w:rPr>
          <w:rFonts w:eastAsia="Calibri"/>
          <w:sz w:val="20"/>
        </w:rPr>
        <w:fldChar w:fldCharType="begin"/>
      </w:r>
      <w:r w:rsidRPr="001F3D36">
        <w:rPr>
          <w:rFonts w:eastAsia="Calibri"/>
          <w:sz w:val="20"/>
        </w:rPr>
        <w:instrText xml:space="preserve"> REF SampleRemappingRWP \h  \* MERGEFORMAT </w:instrText>
      </w:r>
      <w:r w:rsidRPr="001F3D36">
        <w:rPr>
          <w:rFonts w:eastAsia="Calibri"/>
          <w:sz w:val="20"/>
        </w:rPr>
      </w:r>
      <w:r w:rsidRPr="001F3D36">
        <w:rPr>
          <w:rFonts w:eastAsia="Calibri"/>
          <w:sz w:val="20"/>
        </w:rPr>
        <w:fldChar w:fldCharType="separate"/>
      </w:r>
      <w:r w:rsidRPr="00464B6C">
        <w:rPr>
          <w:sz w:val="20"/>
        </w:rPr>
        <w:t>D.3.41.5.4</w:t>
      </w:r>
      <w:r w:rsidRPr="001F3D36">
        <w:rPr>
          <w:rFonts w:eastAsia="Calibri"/>
          <w:sz w:val="20"/>
        </w:rPr>
        <w:fldChar w:fldCharType="end"/>
      </w:r>
      <w:r w:rsidRPr="001F3D36">
        <w:rPr>
          <w:rFonts w:eastAsia="Malgun Gothic"/>
          <w:sz w:val="20"/>
        </w:rPr>
        <w:t xml:space="preserve"> is invoked</w:t>
      </w:r>
      <w:r>
        <w:rPr>
          <w:rFonts w:eastAsia="Malgun Gothic"/>
          <w:sz w:val="20"/>
        </w:rPr>
        <w:t xml:space="preserve"> with x, y, </w:t>
      </w:r>
      <w:r w:rsidRPr="00055CE8">
        <w:rPr>
          <w:rFonts w:eastAsia="Malgun Gothic"/>
          <w:sz w:val="20"/>
        </w:rPr>
        <w:t>packed_reg</w:t>
      </w:r>
      <w:r>
        <w:rPr>
          <w:rFonts w:eastAsia="Malgun Gothic"/>
          <w:sz w:val="20"/>
        </w:rPr>
        <w:t>ion</w:t>
      </w:r>
      <w:r w:rsidRPr="00055CE8">
        <w:rPr>
          <w:rFonts w:eastAsia="Malgun Gothic"/>
          <w:sz w:val="20"/>
        </w:rPr>
        <w:t>_width[</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Pr>
          <w:rFonts w:eastAsia="Malgun Gothic"/>
          <w:sz w:val="20"/>
        </w:rPr>
        <w:t xml:space="preserve">, </w:t>
      </w:r>
      <w:r w:rsidRPr="00055CE8">
        <w:rPr>
          <w:rFonts w:eastAsia="Malgun Gothic"/>
          <w:sz w:val="20"/>
        </w:rPr>
        <w:t>packed_reg</w:t>
      </w:r>
      <w:r>
        <w:rPr>
          <w:rFonts w:eastAsia="Malgun Gothic"/>
          <w:sz w:val="20"/>
        </w:rPr>
        <w:t>ion</w:t>
      </w:r>
      <w:r w:rsidRPr="00055CE8">
        <w:rPr>
          <w:rFonts w:eastAsia="Malgun Gothic"/>
          <w:sz w:val="20"/>
        </w:rPr>
        <w:t>_height[</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Pr>
          <w:rFonts w:eastAsia="Malgun Gothic"/>
          <w:sz w:val="20"/>
        </w:rPr>
        <w:t xml:space="preserve">, </w:t>
      </w:r>
      <w:r w:rsidRPr="00055CE8">
        <w:rPr>
          <w:rFonts w:eastAsia="Malgun Gothic"/>
          <w:sz w:val="20"/>
        </w:rPr>
        <w:t>proj_reg</w:t>
      </w:r>
      <w:r>
        <w:rPr>
          <w:rFonts w:eastAsia="Malgun Gothic"/>
          <w:sz w:val="20"/>
        </w:rPr>
        <w:t>ion</w:t>
      </w:r>
      <w:r w:rsidRPr="00055CE8">
        <w:rPr>
          <w:rFonts w:eastAsia="Malgun Gothic"/>
          <w:sz w:val="20"/>
        </w:rPr>
        <w:t>_width[</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Pr>
          <w:rFonts w:eastAsia="Malgun Gothic"/>
          <w:sz w:val="20"/>
        </w:rPr>
        <w:t xml:space="preserve">, </w:t>
      </w:r>
      <w:r w:rsidRPr="00055CE8">
        <w:rPr>
          <w:rFonts w:eastAsia="Malgun Gothic"/>
          <w:sz w:val="20"/>
        </w:rPr>
        <w:t>proj_reg</w:t>
      </w:r>
      <w:r>
        <w:rPr>
          <w:rFonts w:eastAsia="Malgun Gothic"/>
          <w:sz w:val="20"/>
        </w:rPr>
        <w:t>ion</w:t>
      </w:r>
      <w:r w:rsidRPr="00055CE8">
        <w:rPr>
          <w:rFonts w:eastAsia="Malgun Gothic"/>
          <w:sz w:val="20"/>
        </w:rPr>
        <w:t>_height[</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Pr>
          <w:rFonts w:eastAsia="Malgun Gothic"/>
          <w:sz w:val="20"/>
        </w:rPr>
        <w:t xml:space="preserve">, </w:t>
      </w:r>
      <w:r w:rsidRPr="00055CE8">
        <w:rPr>
          <w:rFonts w:eastAsia="Malgun Gothic"/>
          <w:sz w:val="20"/>
        </w:rPr>
        <w:t>transform_type[</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sidRPr="00055CE8">
        <w:rPr>
          <w:rFonts w:eastAsia="Malgun Gothic" w:hint="eastAsia"/>
          <w:sz w:val="20"/>
        </w:rPr>
        <w:t xml:space="preserve">, </w:t>
      </w:r>
      <w:r w:rsidRPr="007B7D01">
        <w:rPr>
          <w:rFonts w:eastAsia="Malgun Gothic"/>
          <w:sz w:val="20"/>
        </w:rPr>
        <w:t>offsetX and offsetY</w:t>
      </w:r>
      <w:r>
        <w:rPr>
          <w:rFonts w:eastAsia="Malgun Gothic"/>
          <w:sz w:val="20"/>
        </w:rPr>
        <w:t xml:space="preserve"> as inputs, and the output is assigned to sample location (i, j).</w:t>
      </w:r>
    </w:p>
    <w:p w:rsidR="00AE0D23" w:rsidRDefault="00AE0D23" w:rsidP="00AE0D23">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xProjPicture is set equal to </w:t>
      </w:r>
      <w:r w:rsidRPr="00055CE8">
        <w:rPr>
          <w:rFonts w:eastAsia="Malgun Gothic"/>
          <w:sz w:val="20"/>
        </w:rPr>
        <w:t>proj_reg</w:t>
      </w:r>
      <w:r>
        <w:rPr>
          <w:rFonts w:eastAsia="Malgun Gothic"/>
          <w:sz w:val="20"/>
        </w:rPr>
        <w:t>ion</w:t>
      </w:r>
      <w:r w:rsidRPr="00055CE8">
        <w:rPr>
          <w:rFonts w:eastAsia="Malgun Gothic"/>
          <w:sz w:val="20"/>
        </w:rPr>
        <w:t>_left[</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Pr>
          <w:rFonts w:eastAsia="Malgun Gothic"/>
          <w:sz w:val="20"/>
        </w:rPr>
        <w:t xml:space="preserve"> + i</w:t>
      </w:r>
      <w:r w:rsidRPr="00904B6C">
        <w:rPr>
          <w:rFonts w:eastAsia="Malgun Gothic"/>
          <w:sz w:val="20"/>
        </w:rPr>
        <w:t>.</w:t>
      </w:r>
    </w:p>
    <w:p w:rsidR="00AE0D23" w:rsidRPr="00D36B05" w:rsidRDefault="00AE0D23" w:rsidP="00AE0D23">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When</w:t>
      </w:r>
      <w:r w:rsidRPr="007B38CC">
        <w:rPr>
          <w:rFonts w:eastAsia="Malgun Gothic"/>
          <w:sz w:val="20"/>
        </w:rPr>
        <w:t xml:space="preserve"> </w:t>
      </w:r>
      <w:r>
        <w:rPr>
          <w:rFonts w:eastAsia="Malgun Gothic"/>
          <w:sz w:val="20"/>
        </w:rPr>
        <w:t xml:space="preserve">StereoFlag is equal to 0 </w:t>
      </w:r>
      <w:r w:rsidRPr="007B38CC">
        <w:rPr>
          <w:rFonts w:eastAsia="Malgun Gothic"/>
          <w:sz w:val="20"/>
        </w:rPr>
        <w:t>or</w:t>
      </w:r>
      <w:r>
        <w:rPr>
          <w:rFonts w:eastAsia="Malgun Gothic"/>
          <w:sz w:val="20"/>
        </w:rPr>
        <w:t xml:space="preserve"> TopBottomFlag is equal to 1</w:t>
      </w:r>
      <w:r w:rsidRPr="007B38CC">
        <w:rPr>
          <w:rFonts w:eastAsia="Malgun Gothic"/>
          <w:sz w:val="20"/>
        </w:rPr>
        <w:t xml:space="preserve">, and </w:t>
      </w:r>
      <w:r>
        <w:rPr>
          <w:rFonts w:eastAsia="Malgun Gothic"/>
          <w:sz w:val="20"/>
        </w:rPr>
        <w:t>when</w:t>
      </w:r>
      <w:r w:rsidRPr="007B38CC">
        <w:rPr>
          <w:rFonts w:eastAsia="Malgun Gothic"/>
          <w:sz w:val="20"/>
        </w:rPr>
        <w:t xml:space="preserve"> xProjPicture is greater than or equal to </w:t>
      </w:r>
      <w:r w:rsidRPr="00055CE8">
        <w:rPr>
          <w:rFonts w:eastAsia="Malgun Gothic"/>
          <w:sz w:val="20"/>
        </w:rPr>
        <w:t>proj_picture_width</w:t>
      </w:r>
      <w:r w:rsidRPr="007B38CC">
        <w:rPr>
          <w:rFonts w:eastAsia="Malgun Gothic"/>
          <w:sz w:val="20"/>
        </w:rPr>
        <w:t>, xProjPicture is set equal to xProjPicture − </w:t>
      </w:r>
      <w:r w:rsidRPr="00055CE8">
        <w:rPr>
          <w:rFonts w:eastAsia="Malgun Gothic"/>
          <w:sz w:val="20"/>
        </w:rPr>
        <w:t>proj_picture_width</w:t>
      </w:r>
      <w:r w:rsidRPr="007B38CC">
        <w:rPr>
          <w:rFonts w:eastAsia="Malgun Gothic"/>
          <w:sz w:val="20"/>
        </w:rPr>
        <w:t>.</w:t>
      </w:r>
    </w:p>
    <w:p w:rsidR="00AE0D23" w:rsidRPr="00D36B05" w:rsidRDefault="00AE0D23" w:rsidP="00AE0D23">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When SideBySideFlag is equal to 1</w:t>
      </w:r>
      <w:r w:rsidRPr="007B38CC">
        <w:rPr>
          <w:rFonts w:eastAsia="Malgun Gothic"/>
          <w:sz w:val="20"/>
        </w:rPr>
        <w:t>,</w:t>
      </w:r>
      <w:r>
        <w:rPr>
          <w:rFonts w:eastAsia="Malgun Gothic"/>
          <w:sz w:val="20"/>
        </w:rPr>
        <w:t xml:space="preserve"> the following applies:</w:t>
      </w:r>
    </w:p>
    <w:p w:rsidR="00AE0D23" w:rsidRPr="00D36B05" w:rsidRDefault="00AE0D23" w:rsidP="00AE0D23">
      <w:pPr>
        <w:tabs>
          <w:tab w:val="clear" w:pos="360"/>
          <w:tab w:val="clear" w:pos="720"/>
          <w:tab w:val="clear" w:pos="1080"/>
          <w:tab w:val="clear" w:pos="1440"/>
          <w:tab w:val="left" w:pos="1530"/>
          <w:tab w:val="left" w:pos="1588"/>
          <w:tab w:val="left" w:pos="1985"/>
        </w:tabs>
        <w:ind w:left="153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When</w:t>
      </w:r>
      <w:r w:rsidRPr="007B38CC">
        <w:rPr>
          <w:rFonts w:eastAsia="Malgun Gothic"/>
          <w:sz w:val="20"/>
        </w:rPr>
        <w:t xml:space="preserve"> </w:t>
      </w:r>
      <w:r w:rsidRPr="00055CE8">
        <w:rPr>
          <w:rFonts w:eastAsia="Malgun Gothic"/>
          <w:sz w:val="20"/>
        </w:rPr>
        <w:t>proj_reg</w:t>
      </w:r>
      <w:r>
        <w:rPr>
          <w:rFonts w:eastAsia="Malgun Gothic"/>
          <w:sz w:val="20"/>
        </w:rPr>
        <w:t>ion</w:t>
      </w:r>
      <w:r w:rsidRPr="00055CE8">
        <w:rPr>
          <w:rFonts w:eastAsia="Malgun Gothic"/>
          <w:sz w:val="20"/>
        </w:rPr>
        <w:t>_left[</w:t>
      </w:r>
      <w:r>
        <w:rPr>
          <w:rFonts w:eastAsia="Malgun Gothic"/>
          <w:sz w:val="20"/>
        </w:rPr>
        <w:t> </w:t>
      </w:r>
      <w:r w:rsidRPr="00055CE8">
        <w:rPr>
          <w:rFonts w:eastAsia="Malgun Gothic"/>
          <w:sz w:val="20"/>
        </w:rPr>
        <w:t>n</w:t>
      </w:r>
      <w:r>
        <w:rPr>
          <w:rFonts w:eastAsia="Malgun Gothic"/>
          <w:sz w:val="20"/>
        </w:rPr>
        <w:t> </w:t>
      </w:r>
      <w:r w:rsidRPr="00055CE8">
        <w:rPr>
          <w:rFonts w:eastAsia="Malgun Gothic"/>
          <w:sz w:val="20"/>
        </w:rPr>
        <w:t>]</w:t>
      </w:r>
      <w:r w:rsidRPr="007B38CC">
        <w:rPr>
          <w:rFonts w:eastAsia="Malgun Gothic"/>
          <w:sz w:val="20"/>
        </w:rPr>
        <w:t xml:space="preserve"> is less than </w:t>
      </w:r>
      <w:r w:rsidRPr="00055CE8">
        <w:rPr>
          <w:rFonts w:eastAsia="Malgun Gothic"/>
          <w:sz w:val="20"/>
        </w:rPr>
        <w:t>proj_picture_width</w:t>
      </w:r>
      <w:r>
        <w:rPr>
          <w:rFonts w:eastAsia="Malgun Gothic"/>
          <w:sz w:val="20"/>
        </w:rPr>
        <w:t xml:space="preserve"> / 2 </w:t>
      </w:r>
      <w:r w:rsidRPr="007B38CC">
        <w:rPr>
          <w:rFonts w:eastAsia="Malgun Gothic"/>
          <w:sz w:val="20"/>
        </w:rPr>
        <w:t xml:space="preserve">and xProjPicture is greater than or equal to </w:t>
      </w:r>
      <w:r w:rsidRPr="00055CE8">
        <w:rPr>
          <w:rFonts w:eastAsia="Malgun Gothic"/>
          <w:sz w:val="20"/>
        </w:rPr>
        <w:t>proj_picture_width</w:t>
      </w:r>
      <w:r>
        <w:rPr>
          <w:rFonts w:eastAsia="Malgun Gothic"/>
          <w:sz w:val="20"/>
        </w:rPr>
        <w:t> / 2</w:t>
      </w:r>
      <w:r w:rsidRPr="007B38CC">
        <w:rPr>
          <w:rFonts w:eastAsia="Malgun Gothic"/>
          <w:sz w:val="20"/>
        </w:rPr>
        <w:t>, xProjPicture is set equal to xProjPicture − </w:t>
      </w:r>
      <w:r w:rsidRPr="00055CE8">
        <w:rPr>
          <w:rFonts w:eastAsia="Malgun Gothic"/>
          <w:sz w:val="20"/>
        </w:rPr>
        <w:t>proj_picture_width</w:t>
      </w:r>
      <w:r>
        <w:rPr>
          <w:rFonts w:eastAsia="Malgun Gothic"/>
          <w:sz w:val="20"/>
        </w:rPr>
        <w:t> / 2</w:t>
      </w:r>
      <w:r w:rsidRPr="007B38CC">
        <w:rPr>
          <w:rFonts w:eastAsia="Malgun Gothic"/>
          <w:sz w:val="20"/>
        </w:rPr>
        <w:t>.</w:t>
      </w:r>
    </w:p>
    <w:p w:rsidR="00AE0D23" w:rsidRPr="00D36B05" w:rsidRDefault="00AE0D23" w:rsidP="00AE0D23">
      <w:pPr>
        <w:tabs>
          <w:tab w:val="clear" w:pos="360"/>
          <w:tab w:val="clear" w:pos="720"/>
          <w:tab w:val="clear" w:pos="1080"/>
          <w:tab w:val="clear" w:pos="1440"/>
          <w:tab w:val="left" w:pos="1530"/>
          <w:tab w:val="left" w:pos="1588"/>
          <w:tab w:val="left" w:pos="1985"/>
        </w:tabs>
        <w:ind w:left="153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When</w:t>
      </w:r>
      <w:r w:rsidRPr="007B38CC">
        <w:rPr>
          <w:rFonts w:eastAsia="Malgun Gothic"/>
          <w:sz w:val="20"/>
        </w:rPr>
        <w:t xml:space="preserve"> </w:t>
      </w:r>
      <w:r w:rsidRPr="00055CE8">
        <w:rPr>
          <w:rFonts w:eastAsia="Malgun Gothic"/>
          <w:sz w:val="20"/>
        </w:rPr>
        <w:t>proj_reg</w:t>
      </w:r>
      <w:r>
        <w:rPr>
          <w:rFonts w:eastAsia="Malgun Gothic"/>
          <w:sz w:val="20"/>
        </w:rPr>
        <w:t>ion</w:t>
      </w:r>
      <w:r w:rsidRPr="00055CE8">
        <w:rPr>
          <w:rFonts w:eastAsia="Malgun Gothic"/>
          <w:sz w:val="20"/>
        </w:rPr>
        <w:t>_left[n]</w:t>
      </w:r>
      <w:r w:rsidRPr="007B38CC">
        <w:rPr>
          <w:rFonts w:eastAsia="Malgun Gothic"/>
          <w:sz w:val="20"/>
        </w:rPr>
        <w:t xml:space="preserve"> is greater than or equal to </w:t>
      </w:r>
      <w:r w:rsidRPr="00055CE8">
        <w:rPr>
          <w:rFonts w:eastAsia="Malgun Gothic"/>
          <w:sz w:val="20"/>
        </w:rPr>
        <w:t>proj_picture_width</w:t>
      </w:r>
      <w:r>
        <w:rPr>
          <w:rFonts w:eastAsia="Malgun Gothic"/>
          <w:sz w:val="20"/>
        </w:rPr>
        <w:t> / 2</w:t>
      </w:r>
      <w:r w:rsidRPr="007B38CC">
        <w:rPr>
          <w:rFonts w:eastAsia="Malgun Gothic"/>
          <w:sz w:val="20"/>
        </w:rPr>
        <w:t xml:space="preserve"> and xProjPicture is greater than or equal to </w:t>
      </w:r>
      <w:r w:rsidRPr="00055CE8">
        <w:rPr>
          <w:rFonts w:eastAsia="Malgun Gothic"/>
          <w:sz w:val="20"/>
        </w:rPr>
        <w:t>proj_picture_width</w:t>
      </w:r>
      <w:r w:rsidRPr="007B38CC">
        <w:rPr>
          <w:rFonts w:eastAsia="Malgun Gothic"/>
          <w:sz w:val="20"/>
        </w:rPr>
        <w:t>, xProjPicture is set equal to xProjPicture − </w:t>
      </w:r>
      <w:r w:rsidRPr="00055CE8">
        <w:rPr>
          <w:rFonts w:eastAsia="Malgun Gothic"/>
          <w:sz w:val="20"/>
        </w:rPr>
        <w:t>proj_picture_width</w:t>
      </w:r>
      <w:r>
        <w:rPr>
          <w:rFonts w:eastAsia="Malgun Gothic"/>
          <w:sz w:val="20"/>
        </w:rPr>
        <w:t> / 2</w:t>
      </w:r>
      <w:r w:rsidRPr="007B38CC">
        <w:rPr>
          <w:rFonts w:eastAsia="Malgun Gothic"/>
          <w:sz w:val="20"/>
        </w:rPr>
        <w:t>.</w:t>
      </w:r>
    </w:p>
    <w:p w:rsidR="00AE0D23" w:rsidRDefault="00AE0D23" w:rsidP="00AE0D23">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yProjPicture is set equal to </w:t>
      </w:r>
      <w:r w:rsidRPr="00055CE8">
        <w:rPr>
          <w:rFonts w:eastAsia="Malgun Gothic"/>
          <w:sz w:val="20"/>
        </w:rPr>
        <w:t>proj_reg</w:t>
      </w:r>
      <w:r>
        <w:rPr>
          <w:rFonts w:eastAsia="Malgun Gothic"/>
          <w:sz w:val="20"/>
        </w:rPr>
        <w:t>ion</w:t>
      </w:r>
      <w:r w:rsidRPr="00055CE8">
        <w:rPr>
          <w:rFonts w:eastAsia="Malgun Gothic"/>
          <w:sz w:val="20"/>
        </w:rPr>
        <w:t>_top[</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Pr>
          <w:rFonts w:eastAsia="Malgun Gothic"/>
          <w:sz w:val="20"/>
        </w:rPr>
        <w:t xml:space="preserve"> + j.</w:t>
      </w:r>
    </w:p>
    <w:p w:rsidR="00AE0D23" w:rsidRPr="00055CE8" w:rsidRDefault="00AE0D23" w:rsidP="00AE0D23">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sidRPr="001F3D36">
        <w:rPr>
          <w:rFonts w:eastAsia="Malgun Gothic"/>
          <w:sz w:val="20"/>
        </w:rPr>
        <w:t xml:space="preserve">Clause </w:t>
      </w:r>
      <w:r w:rsidRPr="001F3D36">
        <w:rPr>
          <w:rFonts w:eastAsia="Calibri"/>
          <w:sz w:val="20"/>
        </w:rPr>
        <w:fldChar w:fldCharType="begin"/>
      </w:r>
      <w:r w:rsidRPr="001F3D36">
        <w:rPr>
          <w:rFonts w:eastAsia="Calibri"/>
          <w:sz w:val="20"/>
        </w:rPr>
        <w:instrText xml:space="preserve"> REF SampleRemappingProjected \h  \* MERGEFORMAT </w:instrText>
      </w:r>
      <w:r w:rsidRPr="001F3D36">
        <w:rPr>
          <w:rFonts w:eastAsia="Calibri"/>
          <w:sz w:val="20"/>
        </w:rPr>
      </w:r>
      <w:r w:rsidRPr="001F3D36">
        <w:rPr>
          <w:rFonts w:eastAsia="Calibri"/>
          <w:sz w:val="20"/>
        </w:rPr>
        <w:fldChar w:fldCharType="separate"/>
      </w:r>
      <w:r w:rsidRPr="00464B6C">
        <w:rPr>
          <w:sz w:val="20"/>
        </w:rPr>
        <w:t>D.3.41.5.6</w:t>
      </w:r>
      <w:r w:rsidRPr="001F3D36">
        <w:rPr>
          <w:rFonts w:eastAsia="Calibri"/>
          <w:sz w:val="20"/>
        </w:rPr>
        <w:fldChar w:fldCharType="end"/>
      </w:r>
      <w:r w:rsidRPr="001F3D36">
        <w:rPr>
          <w:rFonts w:eastAsia="Malgun Gothic"/>
          <w:sz w:val="20"/>
        </w:rPr>
        <w:t xml:space="preserve"> is</w:t>
      </w:r>
      <w:r w:rsidRPr="00055CE8">
        <w:rPr>
          <w:rFonts w:eastAsia="Malgun Gothic"/>
          <w:sz w:val="20"/>
        </w:rPr>
        <w:t xml:space="preserve"> invoked with xProjPicture, yProjPicture, </w:t>
      </w:r>
      <w:r>
        <w:rPr>
          <w:rFonts w:eastAsia="Malgun Gothic"/>
          <w:sz w:val="20"/>
        </w:rPr>
        <w:t>Constituent</w:t>
      </w:r>
      <w:r w:rsidRPr="00055CE8">
        <w:rPr>
          <w:rFonts w:eastAsia="Malgun Gothic"/>
          <w:sz w:val="20"/>
        </w:rPr>
        <w:t xml:space="preserve">PicWidth, and </w:t>
      </w:r>
      <w:r>
        <w:rPr>
          <w:rFonts w:eastAsia="Malgun Gothic"/>
          <w:sz w:val="20"/>
        </w:rPr>
        <w:t>Constituent</w:t>
      </w:r>
      <w:r w:rsidRPr="00055CE8">
        <w:rPr>
          <w:rFonts w:eastAsia="Malgun Gothic"/>
          <w:sz w:val="20"/>
        </w:rPr>
        <w:t xml:space="preserve">PicHeight as inputs, and the outputs indicating the </w:t>
      </w:r>
      <w:r>
        <w:rPr>
          <w:rFonts w:eastAsia="Malgun Gothic"/>
          <w:sz w:val="20"/>
        </w:rPr>
        <w:t>sphere</w:t>
      </w:r>
      <w:r w:rsidRPr="00055CE8">
        <w:rPr>
          <w:rFonts w:eastAsia="Malgun Gothic"/>
          <w:sz w:val="20"/>
        </w:rPr>
        <w:t xml:space="preserve"> coordinates and the constituent </w:t>
      </w:r>
      <w:r>
        <w:rPr>
          <w:rFonts w:eastAsia="Malgun Gothic"/>
          <w:sz w:val="20"/>
        </w:rPr>
        <w:t>picture</w:t>
      </w:r>
      <w:r w:rsidRPr="00055CE8">
        <w:rPr>
          <w:rFonts w:eastAsia="Malgun Gothic"/>
          <w:sz w:val="20"/>
        </w:rPr>
        <w:t xml:space="preserve"> index (for frame-packed stereoscopic video) for the luma </w:t>
      </w:r>
      <w:r>
        <w:rPr>
          <w:rFonts w:eastAsia="Malgun Gothic"/>
          <w:sz w:val="20"/>
        </w:rPr>
        <w:t>sample location (xPackedPicture, yPackedPicture) belonging to the</w:t>
      </w:r>
      <w:r>
        <w:rPr>
          <w:rFonts w:eastAsia="Malgun Gothic" w:hint="eastAsia"/>
          <w:sz w:val="20"/>
        </w:rPr>
        <w:t xml:space="preserve"> n</w:t>
      </w:r>
      <w:r>
        <w:rPr>
          <w:rFonts w:eastAsia="Malgun Gothic"/>
          <w:sz w:val="20"/>
        </w:rPr>
        <w:t xml:space="preserve">-th packed region in the </w:t>
      </w:r>
      <w:ins w:id="314" w:author="Ye-Kui Wang" w:date="2017-09-28T16:30:00Z">
        <w:r>
          <w:rPr>
            <w:rFonts w:eastAsia="Malgun Gothic"/>
            <w:sz w:val="20"/>
          </w:rPr>
          <w:t xml:space="preserve">cropped </w:t>
        </w:r>
      </w:ins>
      <w:r>
        <w:rPr>
          <w:rFonts w:eastAsia="Malgun Gothic"/>
          <w:sz w:val="20"/>
        </w:rPr>
        <w:t>decoded picture.</w:t>
      </w:r>
    </w:p>
    <w:p w:rsidR="00AE0D23" w:rsidRPr="00055CE8" w:rsidRDefault="00AE0D23" w:rsidP="00AE0D23">
      <w:pPr>
        <w:keepNext/>
        <w:jc w:val="both"/>
        <w:rPr>
          <w:rFonts w:eastAsia="Malgun Gothic"/>
          <w:sz w:val="20"/>
          <w:lang w:eastAsia="ko-KR"/>
        </w:rPr>
      </w:pPr>
      <w:r w:rsidRPr="00055CE8">
        <w:rPr>
          <w:rFonts w:eastAsia="Malgun Gothic"/>
          <w:sz w:val="20"/>
          <w:lang w:eastAsia="ko-KR"/>
        </w:rPr>
        <w:t>Otherwise</w:t>
      </w:r>
      <w:ins w:id="315" w:author="Ye-Kui Wang" w:date="2017-09-28T18:18:00Z">
        <w:r>
          <w:rPr>
            <w:rFonts w:eastAsia="Malgun Gothic"/>
            <w:sz w:val="20"/>
            <w:lang w:eastAsia="ko-KR"/>
          </w:rPr>
          <w:t xml:space="preserve"> (</w:t>
        </w:r>
        <w:r w:rsidRPr="00055CE8">
          <w:rPr>
            <w:rFonts w:eastAsia="Malgun Gothic"/>
            <w:bCs/>
            <w:noProof/>
            <w:sz w:val="20"/>
            <w:lang w:eastAsia="zh-CN"/>
          </w:rPr>
          <w:t>RegionWisePackingFlag</w:t>
        </w:r>
        <w:r>
          <w:rPr>
            <w:rFonts w:eastAsia="Malgun Gothic"/>
            <w:bCs/>
            <w:noProof/>
            <w:sz w:val="20"/>
            <w:lang w:eastAsia="zh-CN"/>
          </w:rPr>
          <w:t xml:space="preserve"> is equal </w:t>
        </w:r>
      </w:ins>
      <w:ins w:id="316" w:author="Ye-Kui Wang" w:date="2017-09-28T18:19:00Z">
        <w:r>
          <w:rPr>
            <w:rFonts w:eastAsia="Malgun Gothic"/>
            <w:bCs/>
            <w:noProof/>
            <w:sz w:val="20"/>
            <w:lang w:eastAsia="zh-CN"/>
          </w:rPr>
          <w:t>0</w:t>
        </w:r>
      </w:ins>
      <w:ins w:id="317" w:author="Ye-Kui Wang" w:date="2017-09-28T18:18:00Z">
        <w:r>
          <w:rPr>
            <w:rFonts w:eastAsia="Malgun Gothic"/>
            <w:sz w:val="20"/>
            <w:lang w:eastAsia="ko-KR"/>
          </w:rPr>
          <w:t>)</w:t>
        </w:r>
      </w:ins>
      <w:r w:rsidRPr="00055CE8">
        <w:rPr>
          <w:rFonts w:eastAsia="Malgun Gothic"/>
          <w:sz w:val="20"/>
          <w:lang w:eastAsia="ko-KR"/>
        </w:rPr>
        <w:t xml:space="preserve">, the following applies for each sample location (x, y) </w:t>
      </w:r>
      <w:ins w:id="318" w:author="Ye-Kui Wang" w:date="2017-10-05T17:03:00Z">
        <w:r w:rsidR="00156F06">
          <w:rPr>
            <w:rFonts w:eastAsia="Malgun Gothic"/>
            <w:sz w:val="20"/>
            <w:lang w:eastAsia="ko-KR"/>
          </w:rPr>
          <w:t xml:space="preserve">that is not a </w:t>
        </w:r>
      </w:ins>
      <w:ins w:id="319" w:author="Ye-Kui Wang" w:date="2017-10-05T17:04:00Z">
        <w:r w:rsidR="00156F06">
          <w:rPr>
            <w:rFonts w:eastAsia="Malgun Gothic"/>
            <w:sz w:val="20"/>
            <w:lang w:eastAsia="ko-KR"/>
          </w:rPr>
          <w:t xml:space="preserve">cubemap projection </w:t>
        </w:r>
      </w:ins>
      <w:ins w:id="320" w:author="Ye-Kui Wang" w:date="2017-10-05T17:03:00Z">
        <w:r w:rsidR="00156F06">
          <w:rPr>
            <w:rFonts w:eastAsia="Malgun Gothic"/>
            <w:sz w:val="20"/>
            <w:lang w:eastAsia="ko-KR"/>
          </w:rPr>
          <w:t xml:space="preserve">padded sample </w:t>
        </w:r>
      </w:ins>
      <w:r w:rsidRPr="00055CE8">
        <w:rPr>
          <w:rFonts w:eastAsia="Malgun Gothic"/>
          <w:sz w:val="20"/>
          <w:lang w:eastAsia="ko-KR"/>
        </w:rPr>
        <w:t xml:space="preserve">within the </w:t>
      </w:r>
      <w:ins w:id="321" w:author="Ye-Kui Wang" w:date="2017-09-28T16:30:00Z">
        <w:r>
          <w:rPr>
            <w:rFonts w:eastAsia="Malgun Gothic"/>
            <w:sz w:val="20"/>
            <w:lang w:eastAsia="ko-KR"/>
          </w:rPr>
          <w:t xml:space="preserve">cropped </w:t>
        </w:r>
      </w:ins>
      <w:del w:id="322" w:author="Ye-Kui Wang" w:date="2017-09-28T15:44:00Z">
        <w:r w:rsidDel="00503E53">
          <w:rPr>
            <w:rFonts w:eastAsia="Malgun Gothic"/>
            <w:sz w:val="20"/>
            <w:lang w:eastAsia="ko-KR"/>
          </w:rPr>
          <w:delText>region-wise packed</w:delText>
        </w:r>
      </w:del>
      <w:ins w:id="323" w:author="Ye-Kui Wang" w:date="2017-09-28T15:44:00Z">
        <w:r>
          <w:rPr>
            <w:rFonts w:eastAsia="Malgun Gothic"/>
            <w:sz w:val="20"/>
            <w:lang w:eastAsia="ko-KR"/>
          </w:rPr>
          <w:t>decoded</w:t>
        </w:r>
      </w:ins>
      <w:r w:rsidRPr="00055CE8">
        <w:rPr>
          <w:rFonts w:eastAsia="Malgun Gothic"/>
          <w:sz w:val="20"/>
          <w:lang w:eastAsia="ko-KR"/>
        </w:rPr>
        <w:t xml:space="preserve"> picture:</w:t>
      </w:r>
    </w:p>
    <w:p w:rsidR="00AE0D23" w:rsidRPr="00055CE8"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t>x</w:t>
      </w:r>
      <w:del w:id="324" w:author="Ye-Kui Wang" w:date="2017-09-28T17:45:00Z">
        <w:r w:rsidRPr="00055CE8" w:rsidDel="006B7867">
          <w:rPr>
            <w:rFonts w:eastAsia="Malgun Gothic"/>
            <w:sz w:val="20"/>
          </w:rPr>
          <w:delText>Proj</w:delText>
        </w:r>
      </w:del>
      <w:r w:rsidRPr="00055CE8">
        <w:rPr>
          <w:rFonts w:eastAsia="Malgun Gothic"/>
          <w:sz w:val="20"/>
        </w:rPr>
        <w:t xml:space="preserve">Picture is set equal to x + </w:t>
      </w:r>
      <w:r w:rsidRPr="002F53D7">
        <w:rPr>
          <w:rFonts w:eastAsia="Malgun Gothic"/>
          <w:sz w:val="20"/>
        </w:rPr>
        <w:t>offset</w:t>
      </w:r>
      <w:r w:rsidRPr="002F53D7">
        <w:rPr>
          <w:rFonts w:eastAsia="Malgun Gothic" w:hint="eastAsia"/>
          <w:sz w:val="20"/>
        </w:rPr>
        <w:t>X</w:t>
      </w:r>
      <w:r w:rsidRPr="00055CE8">
        <w:rPr>
          <w:rFonts w:eastAsia="Malgun Gothic"/>
          <w:sz w:val="20"/>
        </w:rPr>
        <w:t>.</w:t>
      </w:r>
    </w:p>
    <w:p w:rsidR="00AE0D23" w:rsidRPr="00055CE8"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t>y</w:t>
      </w:r>
      <w:del w:id="325" w:author="Ye-Kui Wang" w:date="2017-09-28T17:46:00Z">
        <w:r w:rsidRPr="00055CE8" w:rsidDel="006B7867">
          <w:rPr>
            <w:rFonts w:eastAsia="Malgun Gothic"/>
            <w:sz w:val="20"/>
          </w:rPr>
          <w:delText>Proj</w:delText>
        </w:r>
      </w:del>
      <w:r w:rsidRPr="00055CE8">
        <w:rPr>
          <w:rFonts w:eastAsia="Malgun Gothic"/>
          <w:sz w:val="20"/>
        </w:rPr>
        <w:t xml:space="preserve">Picture is set equal to y + </w:t>
      </w:r>
      <w:r w:rsidRPr="002F53D7">
        <w:rPr>
          <w:rFonts w:eastAsia="Malgun Gothic"/>
          <w:sz w:val="20"/>
        </w:rPr>
        <w:t>offset</w:t>
      </w:r>
      <w:r>
        <w:rPr>
          <w:rFonts w:eastAsia="Malgun Gothic"/>
          <w:sz w:val="20"/>
        </w:rPr>
        <w:t>Y</w:t>
      </w:r>
      <w:r w:rsidRPr="00055CE8">
        <w:rPr>
          <w:rFonts w:eastAsia="Malgun Gothic"/>
          <w:sz w:val="20"/>
        </w:rPr>
        <w:t>.</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sidRPr="001F3D36">
        <w:rPr>
          <w:rFonts w:eastAsia="Malgun Gothic"/>
          <w:sz w:val="20"/>
        </w:rPr>
        <w:t xml:space="preserve">Clause </w:t>
      </w:r>
      <w:r w:rsidRPr="001F3D36">
        <w:rPr>
          <w:rFonts w:eastAsia="Calibri"/>
          <w:sz w:val="20"/>
        </w:rPr>
        <w:fldChar w:fldCharType="begin"/>
      </w:r>
      <w:r w:rsidRPr="001F3D36">
        <w:rPr>
          <w:rFonts w:eastAsia="Calibri"/>
          <w:sz w:val="20"/>
        </w:rPr>
        <w:instrText xml:space="preserve"> REF SampleRemappingProjected \h  \* MERGEFORMAT </w:instrText>
      </w:r>
      <w:r w:rsidRPr="001F3D36">
        <w:rPr>
          <w:rFonts w:eastAsia="Calibri"/>
          <w:sz w:val="20"/>
        </w:rPr>
      </w:r>
      <w:r w:rsidRPr="001F3D36">
        <w:rPr>
          <w:rFonts w:eastAsia="Calibri"/>
          <w:sz w:val="20"/>
        </w:rPr>
        <w:fldChar w:fldCharType="separate"/>
      </w:r>
      <w:r w:rsidRPr="00464B6C">
        <w:rPr>
          <w:sz w:val="20"/>
        </w:rPr>
        <w:t>D.3.41.5.6</w:t>
      </w:r>
      <w:r w:rsidRPr="001F3D36">
        <w:rPr>
          <w:rFonts w:eastAsia="Calibri"/>
          <w:sz w:val="20"/>
        </w:rPr>
        <w:fldChar w:fldCharType="end"/>
      </w:r>
      <w:r w:rsidRPr="001F3D36">
        <w:rPr>
          <w:rFonts w:eastAsia="Malgun Gothic"/>
          <w:sz w:val="20"/>
        </w:rPr>
        <w:t xml:space="preserve"> is invoked</w:t>
      </w:r>
      <w:r w:rsidRPr="00055CE8">
        <w:rPr>
          <w:rFonts w:eastAsia="Malgun Gothic"/>
          <w:sz w:val="20"/>
        </w:rPr>
        <w:t xml:space="preserve"> with </w:t>
      </w:r>
      <w:bookmarkStart w:id="326" w:name="_Hlk495069127"/>
      <w:r w:rsidRPr="00055CE8">
        <w:rPr>
          <w:rFonts w:eastAsia="Malgun Gothic"/>
          <w:sz w:val="20"/>
        </w:rPr>
        <w:t>x</w:t>
      </w:r>
      <w:del w:id="327" w:author="Ye-Kui Wang v3" w:date="2017-10-07T10:24:00Z">
        <w:r w:rsidRPr="00055CE8" w:rsidDel="002A44EF">
          <w:rPr>
            <w:rFonts w:eastAsia="Malgun Gothic"/>
            <w:sz w:val="20"/>
          </w:rPr>
          <w:delText>Proj</w:delText>
        </w:r>
      </w:del>
      <w:r w:rsidRPr="00055CE8">
        <w:rPr>
          <w:rFonts w:eastAsia="Malgun Gothic"/>
          <w:sz w:val="20"/>
        </w:rPr>
        <w:t>Picture, y</w:t>
      </w:r>
      <w:del w:id="328" w:author="Ye-Kui Wang v3" w:date="2017-10-07T10:24:00Z">
        <w:r w:rsidRPr="00055CE8" w:rsidDel="002A44EF">
          <w:rPr>
            <w:rFonts w:eastAsia="Malgun Gothic"/>
            <w:sz w:val="20"/>
          </w:rPr>
          <w:delText>Proj</w:delText>
        </w:r>
      </w:del>
      <w:r w:rsidRPr="00055CE8">
        <w:rPr>
          <w:rFonts w:eastAsia="Malgun Gothic"/>
          <w:sz w:val="20"/>
        </w:rPr>
        <w:t xml:space="preserve">Picture, </w:t>
      </w:r>
      <w:r>
        <w:rPr>
          <w:rFonts w:eastAsia="Malgun Gothic"/>
          <w:sz w:val="20"/>
        </w:rPr>
        <w:t>Constituent</w:t>
      </w:r>
      <w:r w:rsidRPr="00055CE8">
        <w:rPr>
          <w:rFonts w:eastAsia="Malgun Gothic"/>
          <w:sz w:val="20"/>
        </w:rPr>
        <w:t xml:space="preserve">PicWidth, and </w:t>
      </w:r>
      <w:r>
        <w:rPr>
          <w:rFonts w:eastAsia="Malgun Gothic"/>
          <w:sz w:val="20"/>
        </w:rPr>
        <w:t>Constituent</w:t>
      </w:r>
      <w:r w:rsidRPr="00055CE8">
        <w:rPr>
          <w:rFonts w:eastAsia="Malgun Gothic"/>
          <w:sz w:val="20"/>
        </w:rPr>
        <w:t>PicH</w:t>
      </w:r>
      <w:bookmarkEnd w:id="326"/>
      <w:r w:rsidRPr="00055CE8">
        <w:rPr>
          <w:rFonts w:eastAsia="Malgun Gothic"/>
          <w:sz w:val="20"/>
        </w:rPr>
        <w:t xml:space="preserve">eight as inputs, and the outputs indicating the </w:t>
      </w:r>
      <w:r>
        <w:rPr>
          <w:rFonts w:eastAsia="Malgun Gothic"/>
          <w:sz w:val="20"/>
        </w:rPr>
        <w:t>sphere</w:t>
      </w:r>
      <w:r w:rsidRPr="00055CE8">
        <w:rPr>
          <w:rFonts w:eastAsia="Malgun Gothic"/>
          <w:sz w:val="20"/>
        </w:rPr>
        <w:t xml:space="preserve"> coordinates and the constituent </w:t>
      </w:r>
      <w:r>
        <w:rPr>
          <w:rFonts w:eastAsia="Malgun Gothic"/>
          <w:sz w:val="20"/>
        </w:rPr>
        <w:t>picture</w:t>
      </w:r>
      <w:r w:rsidRPr="00055CE8">
        <w:rPr>
          <w:rFonts w:eastAsia="Malgun Gothic"/>
          <w:sz w:val="20"/>
        </w:rPr>
        <w:t xml:space="preserve"> index (for frame-packed stereoscopic video) for the </w:t>
      </w:r>
      <w:r>
        <w:rPr>
          <w:rFonts w:eastAsia="Malgun Gothic"/>
          <w:sz w:val="20"/>
        </w:rPr>
        <w:t xml:space="preserve">sample location (x, y) within the </w:t>
      </w:r>
      <w:del w:id="329" w:author="Ye-Kui Wang" w:date="2017-09-28T17:43:00Z">
        <w:r w:rsidDel="006B7867">
          <w:rPr>
            <w:rFonts w:eastAsia="Malgun Gothic"/>
            <w:sz w:val="20"/>
          </w:rPr>
          <w:delText>region-wise packed</w:delText>
        </w:r>
      </w:del>
      <w:ins w:id="330" w:author="Ye-Kui Wang" w:date="2017-09-28T17:43:00Z">
        <w:r>
          <w:rPr>
            <w:rFonts w:eastAsia="Malgun Gothic"/>
            <w:sz w:val="20"/>
          </w:rPr>
          <w:t>cropped decoded</w:t>
        </w:r>
      </w:ins>
      <w:r>
        <w:rPr>
          <w:rFonts w:eastAsia="Malgun Gothic"/>
          <w:sz w:val="20"/>
        </w:rPr>
        <w:t xml:space="preserve"> picture.</w:t>
      </w:r>
    </w:p>
    <w:p w:rsidR="00AE0D23" w:rsidRPr="00055CE8" w:rsidRDefault="00AE0D23" w:rsidP="00AE0D23">
      <w:pPr>
        <w:pStyle w:val="3N3"/>
        <w:keepNext/>
        <w:numPr>
          <w:ilvl w:val="0"/>
          <w:numId w:val="0"/>
        </w:numPr>
        <w:tabs>
          <w:tab w:val="left" w:pos="360"/>
          <w:tab w:val="left" w:pos="720"/>
          <w:tab w:val="left" w:pos="1080"/>
        </w:tabs>
        <w:ind w:left="1080" w:hanging="1080"/>
        <w:rPr>
          <w:b/>
          <w:i/>
        </w:rPr>
      </w:pPr>
      <w:bookmarkStart w:id="331" w:name="SampleRemappingProjected"/>
      <w:bookmarkStart w:id="332" w:name="_Ref480980867"/>
      <w:bookmarkStart w:id="333" w:name="_Ref480997175"/>
      <w:r w:rsidRPr="00055CE8">
        <w:rPr>
          <w:b/>
          <w:i/>
        </w:rPr>
        <w:lastRenderedPageBreak/>
        <w:t>D.3.41.</w:t>
      </w:r>
      <w:r>
        <w:rPr>
          <w:b/>
          <w:i/>
        </w:rPr>
        <w:t>5</w:t>
      </w:r>
      <w:r w:rsidRPr="00055CE8">
        <w:rPr>
          <w:b/>
          <w:i/>
        </w:rPr>
        <w:t>.</w:t>
      </w:r>
      <w:r>
        <w:rPr>
          <w:b/>
          <w:i/>
        </w:rPr>
        <w:t>6</w:t>
      </w:r>
      <w:bookmarkEnd w:id="331"/>
      <w:r w:rsidRPr="00055CE8">
        <w:rPr>
          <w:b/>
          <w:i/>
        </w:rPr>
        <w:tab/>
        <w:t xml:space="preserve">Conversion from a sample location in a projected picture </w:t>
      </w:r>
      <w:ins w:id="334" w:author="Ye-Kui Wang" w:date="2017-09-28T17:48:00Z">
        <w:r>
          <w:rPr>
            <w:b/>
            <w:i/>
          </w:rPr>
          <w:t xml:space="preserve">or a </w:t>
        </w:r>
      </w:ins>
      <w:ins w:id="335" w:author="Ye-Kui Wang" w:date="2017-09-28T17:49:00Z">
        <w:r w:rsidRPr="003E63F8">
          <w:rPr>
            <w:b/>
            <w:i/>
          </w:rPr>
          <w:t xml:space="preserve">cropped decoded picture </w:t>
        </w:r>
      </w:ins>
      <w:r w:rsidRPr="00055CE8">
        <w:rPr>
          <w:b/>
          <w:i/>
        </w:rPr>
        <w:t>to sphere coordinates relative to the global coordinate axes</w:t>
      </w:r>
      <w:bookmarkEnd w:id="332"/>
      <w:bookmarkEnd w:id="333"/>
    </w:p>
    <w:p w:rsidR="00AE0D23" w:rsidRDefault="00AE0D23" w:rsidP="00AE0D23">
      <w:pPr>
        <w:jc w:val="both"/>
        <w:rPr>
          <w:rFonts w:eastAsia="Malgun Gothic"/>
          <w:sz w:val="20"/>
          <w:lang w:eastAsia="ko-KR"/>
        </w:rPr>
      </w:pPr>
      <w:r>
        <w:rPr>
          <w:rFonts w:eastAsia="Malgun Gothic"/>
          <w:sz w:val="20"/>
          <w:lang w:eastAsia="ko-KR"/>
        </w:rPr>
        <w:t>Inputs to this clause are</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the centre point of a </w:t>
      </w:r>
      <w:r w:rsidRPr="00741B4B">
        <w:rPr>
          <w:rFonts w:eastAsia="Malgun Gothic"/>
          <w:sz w:val="20"/>
        </w:rPr>
        <w:t>sample location (x</w:t>
      </w:r>
      <w:del w:id="336" w:author="Ye-Kui Wang" w:date="2017-09-28T17:51:00Z">
        <w:r w:rsidRPr="00741B4B" w:rsidDel="003E63F8">
          <w:rPr>
            <w:rFonts w:eastAsia="Malgun Gothic"/>
            <w:sz w:val="20"/>
          </w:rPr>
          <w:delText>Proj</w:delText>
        </w:r>
      </w:del>
      <w:r w:rsidRPr="00741B4B">
        <w:rPr>
          <w:rFonts w:eastAsia="Malgun Gothic"/>
          <w:sz w:val="20"/>
        </w:rPr>
        <w:t>Picture, y</w:t>
      </w:r>
      <w:del w:id="337" w:author="Ye-Kui Wang" w:date="2017-09-28T17:51:00Z">
        <w:r w:rsidRPr="00741B4B" w:rsidDel="003E63F8">
          <w:rPr>
            <w:rFonts w:eastAsia="Malgun Gothic"/>
            <w:sz w:val="20"/>
          </w:rPr>
          <w:delText>Proj</w:delText>
        </w:r>
      </w:del>
      <w:r w:rsidRPr="00741B4B">
        <w:rPr>
          <w:rFonts w:eastAsia="Malgun Gothic"/>
          <w:sz w:val="20"/>
        </w:rPr>
        <w:t>Picture) within a projected picture</w:t>
      </w:r>
      <w:ins w:id="338" w:author="Ye-Kui Wang" w:date="2017-09-28T17:50:00Z">
        <w:r>
          <w:rPr>
            <w:rFonts w:eastAsia="Malgun Gothic"/>
            <w:sz w:val="20"/>
          </w:rPr>
          <w:t xml:space="preserve"> (when </w:t>
        </w:r>
        <w:r>
          <w:rPr>
            <w:rFonts w:eastAsia="Malgun Gothic"/>
            <w:sz w:val="20"/>
            <w:lang w:eastAsia="ko-KR"/>
          </w:rPr>
          <w:t>RegionWisePackingFlag is equal to 1</w:t>
        </w:r>
        <w:r>
          <w:rPr>
            <w:rFonts w:eastAsia="Malgun Gothic"/>
            <w:sz w:val="20"/>
          </w:rPr>
          <w:t xml:space="preserve">) or a </w:t>
        </w:r>
      </w:ins>
      <w:ins w:id="339" w:author="Ye-Kui Wang" w:date="2017-09-28T17:51:00Z">
        <w:r>
          <w:rPr>
            <w:rFonts w:eastAsia="Malgun Gothic"/>
            <w:sz w:val="20"/>
          </w:rPr>
          <w:t xml:space="preserve">cropped decoded </w:t>
        </w:r>
      </w:ins>
      <w:ins w:id="340" w:author="Ye-Kui Wang" w:date="2017-09-28T17:50:00Z">
        <w:r w:rsidRPr="00741B4B">
          <w:rPr>
            <w:rFonts w:eastAsia="Malgun Gothic"/>
            <w:sz w:val="20"/>
          </w:rPr>
          <w:t>picture</w:t>
        </w:r>
        <w:r>
          <w:rPr>
            <w:rFonts w:eastAsia="Malgun Gothic"/>
            <w:sz w:val="20"/>
          </w:rPr>
          <w:t xml:space="preserve"> (when </w:t>
        </w:r>
        <w:r>
          <w:rPr>
            <w:rFonts w:eastAsia="Malgun Gothic"/>
            <w:sz w:val="20"/>
            <w:lang w:eastAsia="ko-KR"/>
          </w:rPr>
          <w:t>RegionWisePackingFlag is equal to</w:t>
        </w:r>
      </w:ins>
      <w:ins w:id="341" w:author="Ye-Kui Wang" w:date="2017-09-28T17:54:00Z">
        <w:r>
          <w:rPr>
            <w:rFonts w:eastAsia="Malgun Gothic"/>
            <w:sz w:val="20"/>
            <w:lang w:eastAsia="ko-KR"/>
          </w:rPr>
          <w:t> </w:t>
        </w:r>
      </w:ins>
      <w:ins w:id="342" w:author="Ye-Kui Wang" w:date="2017-09-28T17:51:00Z">
        <w:r>
          <w:rPr>
            <w:rFonts w:eastAsia="Malgun Gothic"/>
            <w:sz w:val="20"/>
            <w:lang w:eastAsia="ko-KR"/>
          </w:rPr>
          <w:t>0</w:t>
        </w:r>
      </w:ins>
      <w:ins w:id="343" w:author="Ye-Kui Wang" w:date="2017-09-28T17:50:00Z">
        <w:r>
          <w:rPr>
            <w:rFonts w:eastAsia="Malgun Gothic"/>
            <w:sz w:val="20"/>
          </w:rPr>
          <w:t>)</w:t>
        </w:r>
      </w:ins>
      <w:r>
        <w:rPr>
          <w:rFonts w:eastAsia="Malgun Gothic"/>
          <w:sz w:val="20"/>
        </w:rPr>
        <w:t>, and</w:t>
      </w:r>
    </w:p>
    <w:p w:rsidR="00AE0D23" w:rsidRPr="007B7D01"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pictureWidth and pictureHeight, which are the width and height, respectively, of a monoscopic projected luma picture</w:t>
      </w:r>
      <w:ins w:id="344" w:author="Ye-Kui Wang" w:date="2017-09-28T17:52:00Z">
        <w:r>
          <w:rPr>
            <w:rFonts w:eastAsia="Malgun Gothic"/>
            <w:sz w:val="20"/>
          </w:rPr>
          <w:t xml:space="preserve"> (when </w:t>
        </w:r>
        <w:r>
          <w:rPr>
            <w:rFonts w:eastAsia="Malgun Gothic"/>
            <w:sz w:val="20"/>
            <w:lang w:eastAsia="ko-KR"/>
          </w:rPr>
          <w:t>RegionWisePackingFlag is equal to 1</w:t>
        </w:r>
        <w:r>
          <w:rPr>
            <w:rFonts w:eastAsia="Malgun Gothic"/>
            <w:sz w:val="20"/>
          </w:rPr>
          <w:t xml:space="preserve">) or a monoscopic cropped decoded </w:t>
        </w:r>
        <w:r w:rsidRPr="00741B4B">
          <w:rPr>
            <w:rFonts w:eastAsia="Malgun Gothic"/>
            <w:sz w:val="20"/>
          </w:rPr>
          <w:t>picture</w:t>
        </w:r>
        <w:r>
          <w:rPr>
            <w:rFonts w:eastAsia="Malgun Gothic"/>
            <w:sz w:val="20"/>
          </w:rPr>
          <w:t xml:space="preserve"> (when </w:t>
        </w:r>
        <w:r>
          <w:rPr>
            <w:rFonts w:eastAsia="Malgun Gothic"/>
            <w:sz w:val="20"/>
            <w:lang w:eastAsia="ko-KR"/>
          </w:rPr>
          <w:t>RegionWisePackingFlag is equal to 0</w:t>
        </w:r>
        <w:r>
          <w:rPr>
            <w:rFonts w:eastAsia="Malgun Gothic"/>
            <w:sz w:val="20"/>
          </w:rPr>
          <w:t>)</w:t>
        </w:r>
      </w:ins>
      <w:r>
        <w:rPr>
          <w:rFonts w:eastAsia="Malgun Gothic"/>
          <w:sz w:val="20"/>
        </w:rPr>
        <w:t>, in luma samples.</w:t>
      </w:r>
    </w:p>
    <w:p w:rsidR="00AE0D23" w:rsidRDefault="00AE0D23" w:rsidP="00AE0D23">
      <w:pPr>
        <w:jc w:val="both"/>
        <w:rPr>
          <w:rFonts w:eastAsia="Malgun Gothic"/>
          <w:sz w:val="20"/>
          <w:lang w:eastAsia="ko-KR"/>
        </w:rPr>
      </w:pPr>
      <w:r>
        <w:rPr>
          <w:rFonts w:eastAsia="Malgun Gothic"/>
          <w:sz w:val="20"/>
          <w:lang w:eastAsia="ko-KR"/>
        </w:rPr>
        <w:t>Outputs of this clause are:</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sphere coordinates (azimuthGlobal, elevationGlobal), in units of degrees relative to the global coordinate axes, and</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when StereoFlag is equal to 1, the index of the constituent picture (constituentPicture) equal to 0 or 1.</w:t>
      </w:r>
    </w:p>
    <w:p w:rsidR="00AE0D23" w:rsidRDefault="00AE0D23" w:rsidP="00AE0D23">
      <w:pPr>
        <w:jc w:val="both"/>
        <w:rPr>
          <w:rFonts w:eastAsia="Malgun Gothic"/>
          <w:sz w:val="20"/>
          <w:lang w:eastAsia="ko-KR"/>
        </w:rPr>
      </w:pPr>
      <w:r>
        <w:rPr>
          <w:rFonts w:eastAsia="Malgun Gothic"/>
          <w:sz w:val="20"/>
          <w:lang w:eastAsia="ko-KR"/>
        </w:rPr>
        <w:t>The outputs are derived with the following ordered steps:</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If x</w:t>
      </w:r>
      <w:del w:id="345" w:author="Ye-Kui Wang" w:date="2017-09-28T17:52:00Z">
        <w:r w:rsidDel="003E63F8">
          <w:rPr>
            <w:rFonts w:eastAsia="Malgun Gothic"/>
            <w:sz w:val="20"/>
          </w:rPr>
          <w:delText>Proj</w:delText>
        </w:r>
      </w:del>
      <w:r>
        <w:rPr>
          <w:rFonts w:eastAsia="Malgun Gothic"/>
          <w:sz w:val="20"/>
        </w:rPr>
        <w:t>Picture is greater than or equal to pictureWidth or y</w:t>
      </w:r>
      <w:del w:id="346" w:author="Ye-Kui Wang" w:date="2017-09-28T17:53:00Z">
        <w:r w:rsidDel="003E63F8">
          <w:rPr>
            <w:rFonts w:eastAsia="Malgun Gothic"/>
            <w:sz w:val="20"/>
          </w:rPr>
          <w:delText>Proj</w:delText>
        </w:r>
      </w:del>
      <w:r>
        <w:rPr>
          <w:rFonts w:eastAsia="Malgun Gothic"/>
          <w:sz w:val="20"/>
        </w:rPr>
        <w:t>Picture is greater than or equal to pictureHeight, the following applies:</w:t>
      </w:r>
    </w:p>
    <w:p w:rsidR="00AE0D23" w:rsidRDefault="00AE0D23" w:rsidP="00AE0D23">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constituentPicture is set equal to 1.</w:t>
      </w:r>
    </w:p>
    <w:p w:rsidR="00AE0D23" w:rsidRDefault="00AE0D23" w:rsidP="00AE0D23">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If x</w:t>
      </w:r>
      <w:del w:id="347" w:author="Ye-Kui Wang" w:date="2017-09-28T17:53:00Z">
        <w:r w:rsidDel="003E63F8">
          <w:rPr>
            <w:rFonts w:eastAsia="Malgun Gothic"/>
            <w:sz w:val="20"/>
          </w:rPr>
          <w:delText>Proj</w:delText>
        </w:r>
      </w:del>
      <w:r>
        <w:rPr>
          <w:rFonts w:eastAsia="Malgun Gothic"/>
          <w:sz w:val="20"/>
        </w:rPr>
        <w:t>Picture is greater than or equal to pictureWidth, x</w:t>
      </w:r>
      <w:del w:id="348" w:author="Ye-Kui Wang" w:date="2017-09-28T17:53:00Z">
        <w:r w:rsidDel="003E63F8">
          <w:rPr>
            <w:rFonts w:eastAsia="Malgun Gothic"/>
            <w:sz w:val="20"/>
          </w:rPr>
          <w:delText>Proj</w:delText>
        </w:r>
      </w:del>
      <w:r>
        <w:rPr>
          <w:rFonts w:eastAsia="Malgun Gothic"/>
          <w:sz w:val="20"/>
        </w:rPr>
        <w:t>Picture is set to x</w:t>
      </w:r>
      <w:del w:id="349" w:author="Ye-Kui Wang" w:date="2017-09-28T17:53:00Z">
        <w:r w:rsidDel="003E63F8">
          <w:rPr>
            <w:rFonts w:eastAsia="Malgun Gothic"/>
            <w:sz w:val="20"/>
          </w:rPr>
          <w:delText>Proj</w:delText>
        </w:r>
      </w:del>
      <w:r>
        <w:rPr>
          <w:rFonts w:eastAsia="Malgun Gothic"/>
          <w:sz w:val="20"/>
        </w:rPr>
        <w:t>Picture − pictureWidth.</w:t>
      </w:r>
    </w:p>
    <w:p w:rsidR="00AE0D23" w:rsidRDefault="00AE0D23" w:rsidP="00AE0D23">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If y</w:t>
      </w:r>
      <w:del w:id="350" w:author="Ye-Kui Wang" w:date="2017-09-28T17:53:00Z">
        <w:r w:rsidDel="003E63F8">
          <w:rPr>
            <w:rFonts w:eastAsia="Malgun Gothic"/>
            <w:sz w:val="20"/>
          </w:rPr>
          <w:delText>Proj</w:delText>
        </w:r>
      </w:del>
      <w:r>
        <w:rPr>
          <w:rFonts w:eastAsia="Malgun Gothic"/>
          <w:sz w:val="20"/>
        </w:rPr>
        <w:t>Picture is greater than or equal to pictureHeight, y</w:t>
      </w:r>
      <w:del w:id="351" w:author="Ye-Kui Wang" w:date="2017-09-28T17:53:00Z">
        <w:r w:rsidDel="003E63F8">
          <w:rPr>
            <w:rFonts w:eastAsia="Malgun Gothic"/>
            <w:sz w:val="20"/>
          </w:rPr>
          <w:delText>Proj</w:delText>
        </w:r>
      </w:del>
      <w:r>
        <w:rPr>
          <w:rFonts w:eastAsia="Malgun Gothic"/>
          <w:sz w:val="20"/>
        </w:rPr>
        <w:t>Picture is set to y</w:t>
      </w:r>
      <w:del w:id="352" w:author="Ye-Kui Wang" w:date="2017-09-28T17:53:00Z">
        <w:r w:rsidDel="003E63F8">
          <w:rPr>
            <w:rFonts w:eastAsia="Malgun Gothic"/>
            <w:sz w:val="20"/>
          </w:rPr>
          <w:delText>Proj</w:delText>
        </w:r>
      </w:del>
      <w:r>
        <w:rPr>
          <w:rFonts w:eastAsia="Malgun Gothic"/>
          <w:sz w:val="20"/>
        </w:rPr>
        <w:t>Picture − pictureHeight.</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Otherwise, constituentPicture is set equal to 0.</w:t>
      </w:r>
    </w:p>
    <w:p w:rsidR="00AE0D23" w:rsidRPr="001F3D36"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sidRPr="001F3D36">
        <w:rPr>
          <w:rFonts w:eastAsia="Malgun Gothic"/>
          <w:sz w:val="20"/>
        </w:rPr>
        <w:t xml:space="preserve">Clause </w:t>
      </w:r>
      <w:r w:rsidRPr="001F3D36">
        <w:rPr>
          <w:rFonts w:eastAsia="Calibri"/>
          <w:sz w:val="20"/>
        </w:rPr>
        <w:fldChar w:fldCharType="begin"/>
      </w:r>
      <w:r w:rsidRPr="001F3D36">
        <w:rPr>
          <w:rFonts w:eastAsia="Calibri"/>
          <w:sz w:val="20"/>
        </w:rPr>
        <w:instrText xml:space="preserve"> REF Projection \h  \* MERGEFORMAT </w:instrText>
      </w:r>
      <w:r w:rsidRPr="001F3D36">
        <w:rPr>
          <w:rFonts w:eastAsia="Calibri"/>
          <w:sz w:val="20"/>
        </w:rPr>
      </w:r>
      <w:r w:rsidRPr="001F3D36">
        <w:rPr>
          <w:rFonts w:eastAsia="Calibri"/>
          <w:sz w:val="20"/>
        </w:rPr>
        <w:fldChar w:fldCharType="separate"/>
      </w:r>
      <w:r w:rsidRPr="00464B6C">
        <w:rPr>
          <w:sz w:val="20"/>
        </w:rPr>
        <w:t>D.3.41.5.2</w:t>
      </w:r>
      <w:r w:rsidRPr="001F3D36">
        <w:rPr>
          <w:rFonts w:eastAsia="Calibri"/>
          <w:sz w:val="20"/>
        </w:rPr>
        <w:fldChar w:fldCharType="end"/>
      </w:r>
      <w:r w:rsidRPr="001F3D36">
        <w:rPr>
          <w:rFonts w:eastAsia="Malgun Gothic"/>
          <w:sz w:val="20"/>
        </w:rPr>
        <w:t xml:space="preserve"> is invoked with pictureWidth, pictureHeight, x</w:t>
      </w:r>
      <w:del w:id="353" w:author="Ye-Kui Wang" w:date="2017-09-28T17:53:00Z">
        <w:r w:rsidRPr="001F3D36" w:rsidDel="003E63F8">
          <w:rPr>
            <w:rFonts w:eastAsia="Malgun Gothic"/>
            <w:sz w:val="20"/>
          </w:rPr>
          <w:delText>Proj</w:delText>
        </w:r>
      </w:del>
      <w:r w:rsidRPr="001F3D36">
        <w:rPr>
          <w:rFonts w:eastAsia="Malgun Gothic"/>
          <w:sz w:val="20"/>
        </w:rPr>
        <w:t>Picture, and y</w:t>
      </w:r>
      <w:del w:id="354" w:author="Ye-Kui Wang" w:date="2017-09-28T17:53:00Z">
        <w:r w:rsidRPr="001F3D36" w:rsidDel="003E63F8">
          <w:rPr>
            <w:rFonts w:eastAsia="Malgun Gothic"/>
            <w:sz w:val="20"/>
          </w:rPr>
          <w:delText>Proj</w:delText>
        </w:r>
      </w:del>
      <w:r w:rsidRPr="001F3D36">
        <w:rPr>
          <w:rFonts w:eastAsia="Malgun Gothic"/>
          <w:sz w:val="20"/>
        </w:rPr>
        <w:t>Picture as inputs, and the output is assigned to azimuthLocal, elevationLocal.</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F3D36">
        <w:rPr>
          <w:rFonts w:eastAsia="Malgun Gothic"/>
          <w:sz w:val="20"/>
        </w:rPr>
        <w:t>–</w:t>
      </w:r>
      <w:r w:rsidRPr="001F3D36">
        <w:rPr>
          <w:rFonts w:eastAsia="Malgun Gothic"/>
          <w:sz w:val="20"/>
        </w:rPr>
        <w:tab/>
        <w:t xml:space="preserve">If RotationFlag is equal to 1, clause </w:t>
      </w:r>
      <w:r w:rsidRPr="001F3D36">
        <w:rPr>
          <w:rFonts w:eastAsia="Calibri"/>
          <w:sz w:val="20"/>
        </w:rPr>
        <w:fldChar w:fldCharType="begin"/>
      </w:r>
      <w:r w:rsidRPr="001F3D36">
        <w:rPr>
          <w:rFonts w:eastAsia="Calibri"/>
          <w:sz w:val="20"/>
        </w:rPr>
        <w:instrText xml:space="preserve"> REF SampleRemappingRotation \h  \* MERGEFORMAT </w:instrText>
      </w:r>
      <w:r w:rsidRPr="001F3D36">
        <w:rPr>
          <w:rFonts w:eastAsia="Calibri"/>
          <w:sz w:val="20"/>
        </w:rPr>
      </w:r>
      <w:r w:rsidRPr="001F3D36">
        <w:rPr>
          <w:rFonts w:eastAsia="Calibri"/>
          <w:sz w:val="20"/>
        </w:rPr>
        <w:fldChar w:fldCharType="separate"/>
      </w:r>
      <w:r w:rsidRPr="00464B6C">
        <w:rPr>
          <w:sz w:val="20"/>
        </w:rPr>
        <w:t>D.3.41.5.3</w:t>
      </w:r>
      <w:r w:rsidRPr="001F3D36">
        <w:rPr>
          <w:rFonts w:eastAsia="Calibri"/>
          <w:sz w:val="20"/>
        </w:rPr>
        <w:fldChar w:fldCharType="end"/>
      </w:r>
      <w:r w:rsidRPr="001F3D36">
        <w:rPr>
          <w:rFonts w:eastAsia="Malgun Gothic"/>
          <w:sz w:val="20"/>
        </w:rPr>
        <w:t xml:space="preserve"> is invoked</w:t>
      </w:r>
      <w:r w:rsidRPr="00BE0820">
        <w:rPr>
          <w:rFonts w:eastAsia="Malgun Gothic"/>
          <w:sz w:val="20"/>
        </w:rPr>
        <w:t xml:space="preserve"> with azimuthLocal, elevantionLocal, R</w:t>
      </w:r>
      <w:r w:rsidRPr="00055CE8">
        <w:rPr>
          <w:rFonts w:eastAsia="Malgun Gothic"/>
          <w:sz w:val="20"/>
        </w:rPr>
        <w:t>otationYaw</w:t>
      </w:r>
      <w:r w:rsidRPr="00BE0820">
        <w:rPr>
          <w:rFonts w:eastAsia="Malgun Gothic"/>
          <w:sz w:val="20"/>
        </w:rPr>
        <w:t xml:space="preserve">, </w:t>
      </w:r>
      <w:r w:rsidRPr="00055CE8">
        <w:rPr>
          <w:rFonts w:eastAsia="Malgun Gothic"/>
          <w:sz w:val="20"/>
        </w:rPr>
        <w:t>RotationPitch</w:t>
      </w:r>
      <w:r w:rsidRPr="00BE0820">
        <w:rPr>
          <w:rFonts w:eastAsia="Malgun Gothic"/>
          <w:sz w:val="20"/>
        </w:rPr>
        <w:t xml:space="preserve">, and </w:t>
      </w:r>
      <w:r w:rsidRPr="00055CE8">
        <w:rPr>
          <w:rFonts w:eastAsia="Malgun Gothic"/>
          <w:sz w:val="20"/>
        </w:rPr>
        <w:t>RotationRoll</w:t>
      </w:r>
      <w:r w:rsidRPr="00BE0820">
        <w:rPr>
          <w:rFonts w:eastAsia="Malgun Gothic"/>
          <w:sz w:val="20"/>
        </w:rPr>
        <w:t xml:space="preserve"> as inputs, and the output is assigned to azimuthGlobal and elevationGlobal.</w:t>
      </w:r>
    </w:p>
    <w:p w:rsidR="00AE0D23" w:rsidRDefault="00AE0D23" w:rsidP="00AE0D23">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Otherwise, azimuthGlobal is set equal to azimuthLocal and elevationGlobal is set equal to elevationLocal.</w:t>
      </w:r>
    </w:p>
    <w:p w:rsidR="006033E5" w:rsidRPr="00A07CE9" w:rsidRDefault="006033E5" w:rsidP="00480937">
      <w:pPr>
        <w:jc w:val="both"/>
      </w:pPr>
    </w:p>
    <w:p w:rsidR="00FB6DE4" w:rsidRPr="00136F0C" w:rsidRDefault="000C2DE5" w:rsidP="00FB6DE4">
      <w:pPr>
        <w:pStyle w:val="Heading2"/>
        <w:tabs>
          <w:tab w:val="clear" w:pos="720"/>
          <w:tab w:val="clear" w:pos="1080"/>
          <w:tab w:val="clear" w:pos="1440"/>
        </w:tabs>
        <w:overflowPunct/>
        <w:autoSpaceDE/>
        <w:autoSpaceDN/>
        <w:adjustRightInd/>
        <w:ind w:left="576" w:hanging="576"/>
        <w:jc w:val="both"/>
        <w:textAlignment w:val="auto"/>
      </w:pPr>
      <w:r>
        <w:lastRenderedPageBreak/>
        <w:t>Changes to RWP</w:t>
      </w:r>
      <w:r w:rsidR="00031870">
        <w:t xml:space="preserve"> </w:t>
      </w:r>
      <w:r w:rsidR="00FB6DE4" w:rsidRPr="00136F0C">
        <w:t>SEI message syntax</w:t>
      </w:r>
      <w:bookmarkEnd w:id="150"/>
      <w:r w:rsidR="00FB6DE4">
        <w:t xml:space="preserve"> and semantics</w:t>
      </w:r>
    </w:p>
    <w:p w:rsidR="00125F24" w:rsidRPr="004C0079" w:rsidRDefault="00125F24" w:rsidP="00125F24">
      <w:pPr>
        <w:keepNext/>
        <w:rPr>
          <w:noProof/>
          <w:sz w:val="20"/>
          <w:lang w:val="en-GB"/>
        </w:rPr>
      </w:pPr>
    </w:p>
    <w:tbl>
      <w:tblPr>
        <w:tblW w:w="0" w:type="auto"/>
        <w:jc w:val="center"/>
        <w:tblLayout w:type="fixed"/>
        <w:tblLook w:val="04A0" w:firstRow="1" w:lastRow="0" w:firstColumn="1" w:lastColumn="0" w:noHBand="0" w:noVBand="1"/>
      </w:tblPr>
      <w:tblGrid>
        <w:gridCol w:w="7686"/>
        <w:gridCol w:w="1386"/>
      </w:tblGrid>
      <w:tr w:rsidR="00125F24" w:rsidRPr="002B5469" w:rsidTr="0090668A">
        <w:trPr>
          <w:cantSplit/>
          <w:jc w:val="center"/>
        </w:trPr>
        <w:tc>
          <w:tcPr>
            <w:tcW w:w="7686" w:type="dxa"/>
            <w:tcBorders>
              <w:top w:val="single" w:sz="6" w:space="0" w:color="auto"/>
              <w:left w:val="single" w:sz="6" w:space="0" w:color="auto"/>
              <w:bottom w:val="single" w:sz="2" w:space="0" w:color="auto"/>
              <w:right w:val="single" w:sz="6" w:space="0" w:color="auto"/>
            </w:tcBorders>
          </w:tcPr>
          <w:p w:rsidR="00125F24" w:rsidRPr="002B5469" w:rsidRDefault="00125F24" w:rsidP="0090668A">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Pr>
                <w:noProof/>
                <w:sz w:val="20"/>
              </w:rPr>
              <w:t>regionwise_packing</w:t>
            </w:r>
            <w:r w:rsidRPr="002B5469">
              <w:rPr>
                <w:noProof/>
                <w:sz w:val="20"/>
              </w:rPr>
              <w:t>( payloadSize ) {</w:t>
            </w:r>
          </w:p>
        </w:tc>
        <w:tc>
          <w:tcPr>
            <w:tcW w:w="1386" w:type="dxa"/>
            <w:tcBorders>
              <w:top w:val="single" w:sz="6"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b/>
                <w:bCs/>
                <w:noProof/>
                <w:sz w:val="20"/>
              </w:rPr>
            </w:pPr>
            <w:r w:rsidRPr="002B5469">
              <w:rPr>
                <w:b/>
                <w:bCs/>
                <w:noProof/>
                <w:sz w:val="20"/>
              </w:rPr>
              <w:t>Descriptor</w:t>
            </w: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Default="00125F24"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C9691B">
              <w:rPr>
                <w:rFonts w:eastAsia="Malgun Gothic"/>
                <w:noProof/>
                <w:sz w:val="20"/>
                <w:lang w:eastAsia="zh-CN"/>
              </w:rPr>
              <w:tab/>
            </w:r>
            <w:r>
              <w:rPr>
                <w:rFonts w:eastAsia="Malgun Gothic"/>
                <w:b/>
                <w:noProof/>
                <w:sz w:val="20"/>
                <w:lang w:eastAsia="zh-CN"/>
              </w:rPr>
              <w:t>rwp</w:t>
            </w:r>
            <w:r w:rsidRPr="00C9691B">
              <w:rPr>
                <w:rFonts w:eastAsia="Malgun Gothic"/>
                <w:b/>
                <w:noProof/>
                <w:sz w:val="20"/>
                <w:lang w:eastAsia="zh-CN"/>
              </w:rPr>
              <w:t>_</w:t>
            </w:r>
            <w:r w:rsidRPr="00C9691B">
              <w:rPr>
                <w:rFonts w:eastAsia="Malgun Gothic"/>
                <w:b/>
                <w:bCs/>
                <w:noProof/>
                <w:sz w:val="20"/>
                <w:lang w:eastAsia="zh-CN"/>
              </w:rPr>
              <w:t>cancel_flag</w:t>
            </w:r>
          </w:p>
        </w:tc>
        <w:tc>
          <w:tcPr>
            <w:tcW w:w="1386" w:type="dxa"/>
            <w:tcBorders>
              <w:top w:val="single" w:sz="2" w:space="0" w:color="auto"/>
              <w:left w:val="single" w:sz="6" w:space="0" w:color="auto"/>
              <w:bottom w:val="single" w:sz="2" w:space="0" w:color="auto"/>
              <w:right w:val="single" w:sz="6" w:space="0" w:color="auto"/>
            </w:tcBorders>
          </w:tcPr>
          <w:p w:rsidR="00125F24" w:rsidRDefault="00125F24" w:rsidP="0090668A">
            <w:pPr>
              <w:keepNext/>
              <w:spacing w:before="20" w:after="40"/>
              <w:jc w:val="center"/>
              <w:rPr>
                <w:noProof/>
                <w:sz w:val="20"/>
              </w:rPr>
            </w:pPr>
            <w:r w:rsidRPr="00C9691B">
              <w:rPr>
                <w:rFonts w:eastAsia="Malgun Gothic"/>
                <w:noProof/>
                <w:sz w:val="20"/>
                <w:lang w:eastAsia="zh-CN"/>
              </w:rPr>
              <w:t>u(1)</w:t>
            </w: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Default="00125F24"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rFonts w:eastAsia="Malgun Gothic"/>
                <w:noProof/>
                <w:sz w:val="20"/>
              </w:rPr>
              <w:tab/>
            </w:r>
            <w:r w:rsidRPr="00C9691B">
              <w:rPr>
                <w:rFonts w:eastAsia="Malgun Gothic"/>
                <w:noProof/>
                <w:sz w:val="20"/>
              </w:rPr>
              <w:t>if(</w:t>
            </w:r>
            <w:r>
              <w:rPr>
                <w:rFonts w:eastAsia="Malgun Gothic"/>
                <w:noProof/>
                <w:sz w:val="20"/>
              </w:rPr>
              <w:t xml:space="preserve"> </w:t>
            </w:r>
            <w:r w:rsidRPr="00C9691B">
              <w:rPr>
                <w:rFonts w:eastAsia="Malgun Gothic"/>
                <w:noProof/>
                <w:sz w:val="20"/>
              </w:rPr>
              <w:t>!</w:t>
            </w:r>
            <w:r>
              <w:rPr>
                <w:rFonts w:eastAsia="Malgun Gothic"/>
                <w:noProof/>
                <w:sz w:val="20"/>
              </w:rPr>
              <w:t>rwp</w:t>
            </w:r>
            <w:r w:rsidRPr="00C9691B">
              <w:rPr>
                <w:rFonts w:eastAsia="Malgun Gothic"/>
                <w:noProof/>
                <w:sz w:val="20"/>
                <w:lang w:eastAsia="zh-CN"/>
              </w:rPr>
              <w:t>_</w:t>
            </w:r>
            <w:r w:rsidRPr="00C9691B">
              <w:rPr>
                <w:rFonts w:eastAsia="Malgun Gothic"/>
                <w:bCs/>
                <w:noProof/>
                <w:sz w:val="20"/>
                <w:lang w:eastAsia="zh-CN"/>
              </w:rPr>
              <w:t>cancel_flag</w:t>
            </w:r>
            <w:r>
              <w:rPr>
                <w:rFonts w:eastAsia="Malgun Gothic"/>
                <w:bCs/>
                <w:noProof/>
                <w:sz w:val="20"/>
                <w:lang w:eastAsia="zh-CN"/>
              </w:rPr>
              <w:t xml:space="preserve"> </w:t>
            </w:r>
            <w:r w:rsidRPr="00C9691B">
              <w:rPr>
                <w:rFonts w:eastAsia="Malgun Gothic"/>
                <w:bCs/>
                <w:noProof/>
                <w:sz w:val="20"/>
                <w:lang w:eastAsia="zh-CN"/>
              </w:rPr>
              <w:t xml:space="preserve">) </w:t>
            </w:r>
            <w:r w:rsidRPr="00C9691B">
              <w:rPr>
                <w:rFonts w:eastAsia="Malgun Gothic"/>
                <w:noProof/>
                <w:sz w:val="20"/>
              </w:rPr>
              <w:t>{</w:t>
            </w:r>
          </w:p>
        </w:tc>
        <w:tc>
          <w:tcPr>
            <w:tcW w:w="1386" w:type="dxa"/>
            <w:tcBorders>
              <w:top w:val="single" w:sz="2" w:space="0" w:color="auto"/>
              <w:left w:val="single" w:sz="6" w:space="0" w:color="auto"/>
              <w:bottom w:val="single" w:sz="2" w:space="0" w:color="auto"/>
              <w:right w:val="single" w:sz="6" w:space="0" w:color="auto"/>
            </w:tcBorders>
          </w:tcPr>
          <w:p w:rsidR="00125F24" w:rsidRDefault="00125F24" w:rsidP="0090668A">
            <w:pPr>
              <w:keepNext/>
              <w:spacing w:before="20" w:after="40"/>
              <w:jc w:val="center"/>
              <w:rPr>
                <w:noProof/>
                <w:sz w:val="20"/>
              </w:rPr>
            </w:pP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Pr="00EF6E96" w:rsidRDefault="00125F24"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EF6E96">
              <w:rPr>
                <w:b/>
                <w:bCs/>
                <w:noProof/>
                <w:sz w:val="20"/>
              </w:rPr>
              <w:tab/>
            </w:r>
            <w:r w:rsidRPr="00EF6E96">
              <w:rPr>
                <w:b/>
                <w:bCs/>
                <w:noProof/>
                <w:sz w:val="20"/>
              </w:rPr>
              <w:tab/>
            </w:r>
            <w:r>
              <w:rPr>
                <w:b/>
                <w:bCs/>
                <w:noProof/>
                <w:sz w:val="20"/>
              </w:rPr>
              <w:t>rwp</w:t>
            </w:r>
            <w:r w:rsidRPr="00EF6E96">
              <w:rPr>
                <w:rFonts w:eastAsia="Malgun Gothic"/>
                <w:b/>
                <w:noProof/>
                <w:sz w:val="20"/>
                <w:lang w:eastAsia="zh-CN"/>
              </w:rPr>
              <w:t>_</w:t>
            </w:r>
            <w:r>
              <w:rPr>
                <w:rFonts w:eastAsia="Malgun Gothic"/>
                <w:b/>
                <w:noProof/>
                <w:sz w:val="20"/>
                <w:lang w:eastAsia="zh-CN"/>
              </w:rPr>
              <w:t>persistence</w:t>
            </w:r>
            <w:r w:rsidRPr="00EF6E96">
              <w:rPr>
                <w:rFonts w:eastAsia="Malgun Gothic"/>
                <w:b/>
                <w:bCs/>
                <w:noProof/>
                <w:sz w:val="20"/>
                <w:lang w:eastAsia="zh-CN"/>
              </w:rPr>
              <w:t>_flag</w:t>
            </w:r>
          </w:p>
        </w:tc>
        <w:tc>
          <w:tcPr>
            <w:tcW w:w="1386" w:type="dxa"/>
            <w:tcBorders>
              <w:top w:val="single" w:sz="2" w:space="0" w:color="auto"/>
              <w:left w:val="single" w:sz="6" w:space="0" w:color="auto"/>
              <w:bottom w:val="single" w:sz="2" w:space="0" w:color="auto"/>
              <w:right w:val="single" w:sz="6" w:space="0" w:color="auto"/>
            </w:tcBorders>
          </w:tcPr>
          <w:p w:rsidR="00125F24" w:rsidRDefault="00125F24" w:rsidP="0090668A">
            <w:pPr>
              <w:keepNext/>
              <w:spacing w:before="20" w:after="40"/>
              <w:jc w:val="center"/>
              <w:rPr>
                <w:noProof/>
                <w:sz w:val="20"/>
              </w:rPr>
            </w:pPr>
            <w:r>
              <w:rPr>
                <w:noProof/>
                <w:sz w:val="20"/>
              </w:rPr>
              <w:t>u(1)</w:t>
            </w:r>
          </w:p>
        </w:tc>
      </w:tr>
      <w:tr w:rsidR="00E81C06" w:rsidRPr="002B5469" w:rsidTr="0090668A">
        <w:trPr>
          <w:cantSplit/>
          <w:jc w:val="center"/>
          <w:ins w:id="355" w:author="Ye-Kui Wang" w:date="2017-09-29T16:55:00Z"/>
        </w:trPr>
        <w:tc>
          <w:tcPr>
            <w:tcW w:w="7686" w:type="dxa"/>
            <w:tcBorders>
              <w:top w:val="single" w:sz="2" w:space="0" w:color="auto"/>
              <w:left w:val="single" w:sz="6" w:space="0" w:color="auto"/>
              <w:bottom w:val="single" w:sz="2" w:space="0" w:color="auto"/>
              <w:right w:val="single" w:sz="6" w:space="0" w:color="auto"/>
            </w:tcBorders>
          </w:tcPr>
          <w:p w:rsidR="00E81C06" w:rsidRPr="002B5469" w:rsidRDefault="00E81C06"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ins w:id="356" w:author="Ye-Kui Wang" w:date="2017-09-29T16:55:00Z"/>
                <w:bCs/>
                <w:noProof/>
                <w:sz w:val="20"/>
              </w:rPr>
            </w:pPr>
            <w:ins w:id="357" w:author="Ye-Kui Wang" w:date="2017-09-29T16:55:00Z">
              <w:r>
                <w:rPr>
                  <w:bCs/>
                  <w:noProof/>
                  <w:sz w:val="20"/>
                </w:rPr>
                <w:tab/>
              </w:r>
              <w:r>
                <w:rPr>
                  <w:bCs/>
                  <w:noProof/>
                  <w:sz w:val="20"/>
                </w:rPr>
                <w:tab/>
              </w:r>
              <w:r w:rsidRPr="00125F24">
                <w:rPr>
                  <w:b/>
                  <w:bCs/>
                  <w:noProof/>
                  <w:sz w:val="20"/>
                  <w:lang w:val="en-GB"/>
                </w:rPr>
                <w:t>constituent_picture_matching_</w:t>
              </w:r>
              <w:r>
                <w:rPr>
                  <w:b/>
                  <w:bCs/>
                  <w:noProof/>
                  <w:sz w:val="20"/>
                  <w:lang w:val="en-GB"/>
                </w:rPr>
                <w:t>flag</w:t>
              </w:r>
            </w:ins>
          </w:p>
        </w:tc>
        <w:tc>
          <w:tcPr>
            <w:tcW w:w="1386" w:type="dxa"/>
            <w:tcBorders>
              <w:top w:val="single" w:sz="2" w:space="0" w:color="auto"/>
              <w:left w:val="single" w:sz="6" w:space="0" w:color="auto"/>
              <w:bottom w:val="single" w:sz="2" w:space="0" w:color="auto"/>
              <w:right w:val="single" w:sz="6" w:space="0" w:color="auto"/>
            </w:tcBorders>
          </w:tcPr>
          <w:p w:rsidR="00E81C06" w:rsidRPr="002B5469" w:rsidRDefault="00E81C06" w:rsidP="0090668A">
            <w:pPr>
              <w:keepNext/>
              <w:spacing w:before="20" w:after="40"/>
              <w:jc w:val="center"/>
              <w:rPr>
                <w:ins w:id="358" w:author="Ye-Kui Wang" w:date="2017-09-29T16:55:00Z"/>
                <w:noProof/>
                <w:sz w:val="20"/>
              </w:rPr>
            </w:pPr>
            <w:ins w:id="359" w:author="Ye-Kui Wang" w:date="2017-09-29T16:55:00Z">
              <w:r>
                <w:rPr>
                  <w:noProof/>
                  <w:sz w:val="20"/>
                </w:rPr>
                <w:t>u(1)</w:t>
              </w:r>
            </w:ins>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Default="00125F24"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rFonts w:eastAsia="Malgun Gothic"/>
                <w:noProof/>
                <w:sz w:val="20"/>
                <w:lang w:eastAsia="zh-CN"/>
              </w:rPr>
              <w:tab/>
            </w:r>
            <w:r w:rsidRPr="00C9691B">
              <w:rPr>
                <w:rFonts w:eastAsia="Malgun Gothic"/>
                <w:noProof/>
                <w:sz w:val="20"/>
                <w:lang w:eastAsia="zh-CN"/>
              </w:rPr>
              <w:tab/>
            </w:r>
            <w:r>
              <w:rPr>
                <w:rFonts w:eastAsia="Malgun Gothic"/>
                <w:b/>
                <w:noProof/>
                <w:sz w:val="20"/>
                <w:lang w:eastAsia="zh-CN"/>
              </w:rPr>
              <w:t>rwp_reserved_zero_</w:t>
            </w:r>
            <w:ins w:id="360" w:author="Ye-Kui Wang" w:date="2017-09-29T16:55:00Z">
              <w:r w:rsidR="00E81C06">
                <w:rPr>
                  <w:rFonts w:eastAsia="Malgun Gothic"/>
                  <w:b/>
                  <w:noProof/>
                  <w:sz w:val="20"/>
                  <w:lang w:eastAsia="zh-CN"/>
                </w:rPr>
                <w:t>5</w:t>
              </w:r>
            </w:ins>
            <w:del w:id="361" w:author="Ye-Kui Wang" w:date="2017-09-29T16:55:00Z">
              <w:r w:rsidDel="00E81C06">
                <w:rPr>
                  <w:rFonts w:eastAsia="Malgun Gothic"/>
                  <w:b/>
                  <w:noProof/>
                  <w:sz w:val="20"/>
                  <w:lang w:eastAsia="zh-CN"/>
                </w:rPr>
                <w:delText>6</w:delText>
              </w:r>
            </w:del>
            <w:r>
              <w:rPr>
                <w:rFonts w:eastAsia="Malgun Gothic"/>
                <w:b/>
                <w:noProof/>
                <w:sz w:val="20"/>
                <w:lang w:eastAsia="zh-CN"/>
              </w:rPr>
              <w:t>bits</w:t>
            </w:r>
          </w:p>
        </w:tc>
        <w:tc>
          <w:tcPr>
            <w:tcW w:w="1386" w:type="dxa"/>
            <w:tcBorders>
              <w:top w:val="single" w:sz="2" w:space="0" w:color="auto"/>
              <w:left w:val="single" w:sz="6" w:space="0" w:color="auto"/>
              <w:bottom w:val="single" w:sz="2" w:space="0" w:color="auto"/>
              <w:right w:val="single" w:sz="6" w:space="0" w:color="auto"/>
            </w:tcBorders>
          </w:tcPr>
          <w:p w:rsidR="00125F24" w:rsidRDefault="00125F24" w:rsidP="0090668A">
            <w:pPr>
              <w:keepNext/>
              <w:spacing w:before="20" w:after="40"/>
              <w:jc w:val="center"/>
              <w:rPr>
                <w:noProof/>
                <w:sz w:val="20"/>
              </w:rPr>
            </w:pPr>
            <w:r w:rsidRPr="00C9691B">
              <w:rPr>
                <w:rFonts w:eastAsia="Malgun Gothic"/>
                <w:noProof/>
                <w:sz w:val="20"/>
                <w:lang w:eastAsia="zh-CN"/>
              </w:rPr>
              <w:t>u(</w:t>
            </w:r>
            <w:ins w:id="362" w:author="Ye-Kui Wang" w:date="2017-09-29T16:55:00Z">
              <w:r w:rsidR="00E81C06">
                <w:rPr>
                  <w:rFonts w:eastAsia="Malgun Gothic"/>
                  <w:noProof/>
                  <w:sz w:val="20"/>
                  <w:lang w:eastAsia="zh-CN"/>
                </w:rPr>
                <w:t>5</w:t>
              </w:r>
            </w:ins>
            <w:del w:id="363" w:author="Ye-Kui Wang" w:date="2017-09-29T16:55:00Z">
              <w:r w:rsidDel="00E81C06">
                <w:rPr>
                  <w:rFonts w:eastAsia="Malgun Gothic"/>
                  <w:noProof/>
                  <w:sz w:val="20"/>
                  <w:lang w:eastAsia="zh-CN"/>
                </w:rPr>
                <w:delText>6</w:delText>
              </w:r>
            </w:del>
            <w:r w:rsidRPr="00C9691B">
              <w:rPr>
                <w:rFonts w:eastAsia="Malgun Gothic"/>
                <w:noProof/>
                <w:sz w:val="20"/>
                <w:lang w:eastAsia="zh-CN"/>
              </w:rPr>
              <w:t>)</w:t>
            </w: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Cs/>
                <w:noProof/>
                <w:sz w:val="20"/>
              </w:rPr>
              <w:tab/>
            </w:r>
            <w:r>
              <w:rPr>
                <w:b/>
                <w:bCs/>
                <w:noProof/>
                <w:sz w:val="20"/>
                <w:lang w:val="en-GB"/>
              </w:rPr>
              <w:t>num_packed_regions</w:t>
            </w:r>
          </w:p>
        </w:tc>
        <w:tc>
          <w:tcPr>
            <w:tcW w:w="13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noProof/>
                <w:sz w:val="20"/>
              </w:rPr>
            </w:pPr>
            <w:r>
              <w:rPr>
                <w:noProof/>
                <w:sz w:val="20"/>
              </w:rPr>
              <w:t>u(8)</w:t>
            </w: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Pr="00B43EF7" w:rsidRDefault="00125F24"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Pr>
                <w:noProof/>
                <w:sz w:val="20"/>
              </w:rPr>
              <w:tab/>
            </w:r>
            <w:r>
              <w:rPr>
                <w:noProof/>
                <w:sz w:val="20"/>
              </w:rPr>
              <w:tab/>
            </w:r>
            <w:r w:rsidRPr="00B43EF7">
              <w:rPr>
                <w:b/>
                <w:noProof/>
                <w:sz w:val="20"/>
              </w:rPr>
              <w:t>proj_picture_width</w:t>
            </w:r>
          </w:p>
        </w:tc>
        <w:tc>
          <w:tcPr>
            <w:tcW w:w="13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noProof/>
                <w:sz w:val="20"/>
              </w:rPr>
            </w:pPr>
            <w:r>
              <w:rPr>
                <w:noProof/>
                <w:sz w:val="20"/>
              </w:rPr>
              <w:t>u(16)</w:t>
            </w: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Pr="00201C40" w:rsidRDefault="00125F24"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Pr>
                <w:noProof/>
                <w:sz w:val="20"/>
              </w:rPr>
              <w:tab/>
            </w:r>
            <w:r w:rsidRPr="00B43EF7">
              <w:rPr>
                <w:b/>
                <w:noProof/>
                <w:sz w:val="20"/>
              </w:rPr>
              <w:t>proj_picture_</w:t>
            </w:r>
            <w:r>
              <w:rPr>
                <w:b/>
                <w:noProof/>
                <w:sz w:val="20"/>
              </w:rPr>
              <w:t>height</w:t>
            </w:r>
          </w:p>
        </w:tc>
        <w:tc>
          <w:tcPr>
            <w:tcW w:w="13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noProof/>
                <w:sz w:val="20"/>
              </w:rPr>
            </w:pPr>
            <w:r>
              <w:rPr>
                <w:noProof/>
                <w:sz w:val="20"/>
              </w:rPr>
              <w:t>u(16)</w:t>
            </w:r>
          </w:p>
        </w:tc>
      </w:tr>
      <w:tr w:rsidR="00E81C06" w:rsidRPr="002B5469" w:rsidTr="0090668A">
        <w:trPr>
          <w:cantSplit/>
          <w:jc w:val="center"/>
          <w:ins w:id="364" w:author="Ye-Kui Wang" w:date="2017-09-29T16:56:00Z"/>
        </w:trPr>
        <w:tc>
          <w:tcPr>
            <w:tcW w:w="7686" w:type="dxa"/>
            <w:tcBorders>
              <w:top w:val="single" w:sz="2" w:space="0" w:color="auto"/>
              <w:left w:val="single" w:sz="6" w:space="0" w:color="auto"/>
              <w:bottom w:val="single" w:sz="2" w:space="0" w:color="auto"/>
              <w:right w:val="single" w:sz="6" w:space="0" w:color="auto"/>
            </w:tcBorders>
          </w:tcPr>
          <w:p w:rsidR="00E81C06" w:rsidRPr="00B43EF7" w:rsidRDefault="00E81C06"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ins w:id="365" w:author="Ye-Kui Wang" w:date="2017-09-29T16:56:00Z"/>
                <w:b/>
                <w:noProof/>
                <w:sz w:val="20"/>
              </w:rPr>
            </w:pPr>
            <w:ins w:id="366" w:author="Ye-Kui Wang" w:date="2017-09-29T16:56:00Z">
              <w:r>
                <w:rPr>
                  <w:noProof/>
                  <w:sz w:val="20"/>
                </w:rPr>
                <w:tab/>
              </w:r>
              <w:r>
                <w:rPr>
                  <w:noProof/>
                  <w:sz w:val="20"/>
                </w:rPr>
                <w:tab/>
              </w:r>
              <w:r w:rsidRPr="00B43EF7">
                <w:rPr>
                  <w:b/>
                  <w:noProof/>
                  <w:sz w:val="20"/>
                </w:rPr>
                <w:t>p</w:t>
              </w:r>
              <w:r>
                <w:rPr>
                  <w:b/>
                  <w:noProof/>
                  <w:sz w:val="20"/>
                </w:rPr>
                <w:t>acked</w:t>
              </w:r>
              <w:r w:rsidRPr="00B43EF7">
                <w:rPr>
                  <w:b/>
                  <w:noProof/>
                  <w:sz w:val="20"/>
                </w:rPr>
                <w:t>_picture_width</w:t>
              </w:r>
            </w:ins>
          </w:p>
        </w:tc>
        <w:tc>
          <w:tcPr>
            <w:tcW w:w="1386" w:type="dxa"/>
            <w:tcBorders>
              <w:top w:val="single" w:sz="2" w:space="0" w:color="auto"/>
              <w:left w:val="single" w:sz="6" w:space="0" w:color="auto"/>
              <w:bottom w:val="single" w:sz="2" w:space="0" w:color="auto"/>
              <w:right w:val="single" w:sz="6" w:space="0" w:color="auto"/>
            </w:tcBorders>
          </w:tcPr>
          <w:p w:rsidR="00E81C06" w:rsidRPr="002B5469" w:rsidRDefault="00E81C06" w:rsidP="0090668A">
            <w:pPr>
              <w:keepNext/>
              <w:spacing w:before="20" w:after="40"/>
              <w:jc w:val="center"/>
              <w:rPr>
                <w:ins w:id="367" w:author="Ye-Kui Wang" w:date="2017-09-29T16:56:00Z"/>
                <w:noProof/>
                <w:sz w:val="20"/>
              </w:rPr>
            </w:pPr>
            <w:ins w:id="368" w:author="Ye-Kui Wang" w:date="2017-09-29T16:56:00Z">
              <w:r>
                <w:rPr>
                  <w:noProof/>
                  <w:sz w:val="20"/>
                </w:rPr>
                <w:t>u(16)</w:t>
              </w:r>
            </w:ins>
          </w:p>
        </w:tc>
      </w:tr>
      <w:tr w:rsidR="00E81C06" w:rsidRPr="002B5469" w:rsidTr="0090668A">
        <w:trPr>
          <w:cantSplit/>
          <w:jc w:val="center"/>
          <w:ins w:id="369" w:author="Ye-Kui Wang" w:date="2017-09-29T16:56:00Z"/>
        </w:trPr>
        <w:tc>
          <w:tcPr>
            <w:tcW w:w="7686" w:type="dxa"/>
            <w:tcBorders>
              <w:top w:val="single" w:sz="2" w:space="0" w:color="auto"/>
              <w:left w:val="single" w:sz="6" w:space="0" w:color="auto"/>
              <w:bottom w:val="single" w:sz="2" w:space="0" w:color="auto"/>
              <w:right w:val="single" w:sz="6" w:space="0" w:color="auto"/>
            </w:tcBorders>
          </w:tcPr>
          <w:p w:rsidR="00E81C06" w:rsidRPr="00201C40" w:rsidRDefault="00E81C06"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ins w:id="370" w:author="Ye-Kui Wang" w:date="2017-09-29T16:56:00Z"/>
                <w:noProof/>
                <w:sz w:val="20"/>
              </w:rPr>
            </w:pPr>
            <w:ins w:id="371" w:author="Ye-Kui Wang" w:date="2017-09-29T16:56:00Z">
              <w:r>
                <w:rPr>
                  <w:noProof/>
                  <w:sz w:val="20"/>
                </w:rPr>
                <w:tab/>
              </w:r>
              <w:r>
                <w:rPr>
                  <w:noProof/>
                  <w:sz w:val="20"/>
                </w:rPr>
                <w:tab/>
              </w:r>
              <w:r w:rsidRPr="00B43EF7">
                <w:rPr>
                  <w:b/>
                  <w:noProof/>
                  <w:sz w:val="20"/>
                </w:rPr>
                <w:t>p</w:t>
              </w:r>
              <w:r>
                <w:rPr>
                  <w:b/>
                  <w:noProof/>
                  <w:sz w:val="20"/>
                </w:rPr>
                <w:t>acked</w:t>
              </w:r>
              <w:r w:rsidRPr="00B43EF7">
                <w:rPr>
                  <w:b/>
                  <w:noProof/>
                  <w:sz w:val="20"/>
                </w:rPr>
                <w:t>_picture_</w:t>
              </w:r>
              <w:r>
                <w:rPr>
                  <w:b/>
                  <w:noProof/>
                  <w:sz w:val="20"/>
                </w:rPr>
                <w:t>height</w:t>
              </w:r>
            </w:ins>
          </w:p>
        </w:tc>
        <w:tc>
          <w:tcPr>
            <w:tcW w:w="1386" w:type="dxa"/>
            <w:tcBorders>
              <w:top w:val="single" w:sz="2" w:space="0" w:color="auto"/>
              <w:left w:val="single" w:sz="6" w:space="0" w:color="auto"/>
              <w:bottom w:val="single" w:sz="2" w:space="0" w:color="auto"/>
              <w:right w:val="single" w:sz="6" w:space="0" w:color="auto"/>
            </w:tcBorders>
          </w:tcPr>
          <w:p w:rsidR="00E81C06" w:rsidRPr="002B5469" w:rsidRDefault="00E81C06" w:rsidP="0090668A">
            <w:pPr>
              <w:keepNext/>
              <w:spacing w:before="20" w:after="40"/>
              <w:jc w:val="center"/>
              <w:rPr>
                <w:ins w:id="372" w:author="Ye-Kui Wang" w:date="2017-09-29T16:56:00Z"/>
                <w:noProof/>
                <w:sz w:val="20"/>
              </w:rPr>
            </w:pPr>
            <w:ins w:id="373" w:author="Ye-Kui Wang" w:date="2017-09-29T16:56:00Z">
              <w:r>
                <w:rPr>
                  <w:noProof/>
                  <w:sz w:val="20"/>
                </w:rPr>
                <w:t>u(16)</w:t>
              </w:r>
            </w:ins>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Pr="00201C40" w:rsidRDefault="00125F24"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sidRPr="00201C40">
              <w:rPr>
                <w:noProof/>
                <w:sz w:val="20"/>
              </w:rPr>
              <w:tab/>
              <w:t xml:space="preserve">for( </w:t>
            </w:r>
            <w:r>
              <w:rPr>
                <w:noProof/>
                <w:sz w:val="20"/>
              </w:rPr>
              <w:t>i</w:t>
            </w:r>
            <w:r w:rsidRPr="00201C40">
              <w:rPr>
                <w:noProof/>
                <w:sz w:val="20"/>
              </w:rPr>
              <w:t xml:space="preserve"> = 0; </w:t>
            </w:r>
            <w:r>
              <w:rPr>
                <w:noProof/>
                <w:sz w:val="20"/>
              </w:rPr>
              <w:t>i</w:t>
            </w:r>
            <w:r w:rsidRPr="00201C40">
              <w:rPr>
                <w:noProof/>
                <w:sz w:val="20"/>
              </w:rPr>
              <w:t xml:space="preserve"> &lt; </w:t>
            </w:r>
            <w:r w:rsidRPr="00201C40">
              <w:rPr>
                <w:bCs/>
                <w:noProof/>
                <w:sz w:val="20"/>
                <w:lang w:val="en-GB"/>
              </w:rPr>
              <w:t>num</w:t>
            </w:r>
            <w:r>
              <w:rPr>
                <w:bCs/>
                <w:noProof/>
                <w:sz w:val="20"/>
                <w:lang w:val="en-GB"/>
              </w:rPr>
              <w:t>_packed</w:t>
            </w:r>
            <w:r w:rsidRPr="00201C40">
              <w:rPr>
                <w:bCs/>
                <w:noProof/>
                <w:sz w:val="20"/>
                <w:lang w:val="en-GB"/>
              </w:rPr>
              <w:t>_</w:t>
            </w:r>
            <w:r>
              <w:rPr>
                <w:bCs/>
                <w:noProof/>
                <w:sz w:val="20"/>
                <w:lang w:val="en-GB"/>
              </w:rPr>
              <w:t>regions</w:t>
            </w:r>
            <w:r w:rsidRPr="00201C40">
              <w:rPr>
                <w:noProof/>
                <w:sz w:val="20"/>
              </w:rPr>
              <w:t xml:space="preserve">; </w:t>
            </w:r>
            <w:r>
              <w:rPr>
                <w:noProof/>
                <w:sz w:val="20"/>
              </w:rPr>
              <w:t>i</w:t>
            </w:r>
            <w:r w:rsidRPr="00201C40">
              <w:rPr>
                <w:noProof/>
                <w:sz w:val="20"/>
              </w:rPr>
              <w:t>++ ) {</w:t>
            </w:r>
          </w:p>
        </w:tc>
        <w:tc>
          <w:tcPr>
            <w:tcW w:w="13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noProof/>
                <w:sz w:val="20"/>
              </w:rPr>
            </w:pP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Default="00125F24" w:rsidP="0090668A">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b/>
                <w:bCs/>
                <w:noProof/>
                <w:sz w:val="20"/>
              </w:rPr>
              <w:tab/>
            </w:r>
            <w:r>
              <w:rPr>
                <w:rFonts w:eastAsia="Malgun Gothic"/>
                <w:b/>
                <w:noProof/>
                <w:sz w:val="20"/>
                <w:lang w:eastAsia="zh-CN"/>
              </w:rPr>
              <w:t>rwp_</w:t>
            </w:r>
            <w:r w:rsidRPr="0050003A">
              <w:rPr>
                <w:b/>
                <w:bCs/>
                <w:noProof/>
                <w:sz w:val="20"/>
              </w:rPr>
              <w:t>reserved_zero_</w:t>
            </w:r>
            <w:ins w:id="374" w:author="Ye-Kui Wang" w:date="2017-09-29T16:56:00Z">
              <w:r w:rsidR="00E81C06">
                <w:rPr>
                  <w:b/>
                  <w:bCs/>
                  <w:noProof/>
                  <w:sz w:val="20"/>
                </w:rPr>
                <w:t>3</w:t>
              </w:r>
            </w:ins>
            <w:del w:id="375" w:author="Ye-Kui Wang" w:date="2017-09-29T16:56:00Z">
              <w:r w:rsidDel="00E81C06">
                <w:rPr>
                  <w:b/>
                  <w:bCs/>
                  <w:noProof/>
                  <w:sz w:val="20"/>
                </w:rPr>
                <w:delText>4</w:delText>
              </w:r>
            </w:del>
            <w:r w:rsidRPr="0050003A">
              <w:rPr>
                <w:b/>
                <w:bCs/>
                <w:noProof/>
                <w:sz w:val="20"/>
              </w:rPr>
              <w:t>bits</w:t>
            </w:r>
            <w:r w:rsidRPr="0050003A">
              <w:rPr>
                <w:bCs/>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noProof/>
                <w:sz w:val="20"/>
              </w:rPr>
            </w:pPr>
            <w:r>
              <w:rPr>
                <w:noProof/>
                <w:sz w:val="20"/>
              </w:rPr>
              <w:t>u(</w:t>
            </w:r>
            <w:ins w:id="376" w:author="Ye-Kui Wang" w:date="2017-09-29T16:56:00Z">
              <w:r w:rsidR="00E81C06">
                <w:rPr>
                  <w:noProof/>
                  <w:sz w:val="20"/>
                </w:rPr>
                <w:t>3</w:t>
              </w:r>
            </w:ins>
            <w:del w:id="377" w:author="Ye-Kui Wang" w:date="2017-09-29T16:56:00Z">
              <w:r w:rsidDel="00E81C06">
                <w:rPr>
                  <w:noProof/>
                  <w:sz w:val="20"/>
                </w:rPr>
                <w:delText>4</w:delText>
              </w:r>
            </w:del>
            <w:r>
              <w:rPr>
                <w:noProof/>
                <w:sz w:val="20"/>
              </w:rPr>
              <w:t>)</w:t>
            </w:r>
          </w:p>
        </w:tc>
      </w:tr>
      <w:tr w:rsidR="00E81C06" w:rsidRPr="002B5469" w:rsidTr="0090668A">
        <w:trPr>
          <w:cantSplit/>
          <w:jc w:val="center"/>
          <w:ins w:id="378" w:author="Ye-Kui Wang" w:date="2017-09-29T16:57:00Z"/>
        </w:trPr>
        <w:tc>
          <w:tcPr>
            <w:tcW w:w="7686" w:type="dxa"/>
            <w:tcBorders>
              <w:top w:val="single" w:sz="2" w:space="0" w:color="auto"/>
              <w:left w:val="single" w:sz="6" w:space="0" w:color="auto"/>
              <w:bottom w:val="single" w:sz="2" w:space="0" w:color="auto"/>
              <w:right w:val="single" w:sz="6" w:space="0" w:color="auto"/>
            </w:tcBorders>
          </w:tcPr>
          <w:p w:rsidR="00E81C06" w:rsidRDefault="00E81C06" w:rsidP="0090668A">
            <w:pPr>
              <w:keepNext/>
              <w:tabs>
                <w:tab w:val="left" w:pos="216"/>
                <w:tab w:val="left" w:pos="517"/>
                <w:tab w:val="left" w:pos="648"/>
                <w:tab w:val="left" w:pos="864"/>
                <w:tab w:val="left" w:pos="1296"/>
                <w:tab w:val="left" w:pos="1512"/>
                <w:tab w:val="left" w:pos="1728"/>
                <w:tab w:val="left" w:pos="1944"/>
                <w:tab w:val="left" w:pos="2160"/>
              </w:tabs>
              <w:spacing w:before="20" w:after="40"/>
              <w:rPr>
                <w:ins w:id="379" w:author="Ye-Kui Wang" w:date="2017-09-29T16:57:00Z"/>
                <w:b/>
                <w:bCs/>
                <w:noProof/>
                <w:sz w:val="20"/>
              </w:rPr>
            </w:pPr>
            <w:ins w:id="380" w:author="Ye-Kui Wang" w:date="2017-09-29T16:57:00Z">
              <w:r>
                <w:rPr>
                  <w:b/>
                  <w:bCs/>
                  <w:noProof/>
                  <w:sz w:val="20"/>
                </w:rPr>
                <w:tab/>
              </w:r>
              <w:r>
                <w:rPr>
                  <w:b/>
                  <w:bCs/>
                  <w:noProof/>
                  <w:sz w:val="20"/>
                </w:rPr>
                <w:tab/>
              </w:r>
              <w:r>
                <w:rPr>
                  <w:b/>
                  <w:bCs/>
                  <w:noProof/>
                  <w:sz w:val="20"/>
                </w:rPr>
                <w:tab/>
                <w:t>guard_band_flag</w:t>
              </w:r>
              <w:r w:rsidRPr="0050003A">
                <w:rPr>
                  <w:bCs/>
                  <w:noProof/>
                  <w:sz w:val="20"/>
                </w:rPr>
                <w:t>[ i ]</w:t>
              </w:r>
            </w:ins>
          </w:p>
        </w:tc>
        <w:tc>
          <w:tcPr>
            <w:tcW w:w="1386" w:type="dxa"/>
            <w:tcBorders>
              <w:top w:val="single" w:sz="2" w:space="0" w:color="auto"/>
              <w:left w:val="single" w:sz="6" w:space="0" w:color="auto"/>
              <w:bottom w:val="single" w:sz="2" w:space="0" w:color="auto"/>
              <w:right w:val="single" w:sz="6" w:space="0" w:color="auto"/>
            </w:tcBorders>
          </w:tcPr>
          <w:p w:rsidR="00E81C06" w:rsidRPr="002B5469" w:rsidRDefault="00E81C06" w:rsidP="0090668A">
            <w:pPr>
              <w:keepNext/>
              <w:spacing w:before="20" w:after="40"/>
              <w:jc w:val="center"/>
              <w:rPr>
                <w:ins w:id="381" w:author="Ye-Kui Wang" w:date="2017-09-29T16:57:00Z"/>
                <w:noProof/>
                <w:sz w:val="20"/>
              </w:rPr>
            </w:pPr>
            <w:ins w:id="382" w:author="Ye-Kui Wang" w:date="2017-09-29T16:57:00Z">
              <w:r>
                <w:rPr>
                  <w:noProof/>
                  <w:sz w:val="20"/>
                </w:rPr>
                <w:t>u(1)</w:t>
              </w:r>
            </w:ins>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Default="00125F24" w:rsidP="0090668A">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b/>
                <w:bCs/>
                <w:noProof/>
                <w:sz w:val="20"/>
              </w:rPr>
              <w:tab/>
              <w:t>packing_type</w:t>
            </w:r>
            <w:r w:rsidRPr="0050003A">
              <w:rPr>
                <w:bCs/>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noProof/>
                <w:sz w:val="20"/>
              </w:rPr>
            </w:pPr>
            <w:r>
              <w:rPr>
                <w:noProof/>
                <w:sz w:val="20"/>
              </w:rPr>
              <w:t>u(4)</w:t>
            </w: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tabs>
                <w:tab w:val="left" w:pos="216"/>
                <w:tab w:val="left" w:pos="517"/>
                <w:tab w:val="left" w:pos="648"/>
                <w:tab w:val="left" w:pos="864"/>
                <w:tab w:val="left" w:pos="1296"/>
                <w:tab w:val="left" w:pos="1512"/>
                <w:tab w:val="left" w:pos="1728"/>
                <w:tab w:val="left" w:pos="1944"/>
                <w:tab w:val="left" w:pos="2160"/>
              </w:tabs>
              <w:spacing w:before="20" w:after="40"/>
              <w:rPr>
                <w:noProof/>
                <w:sz w:val="20"/>
              </w:rPr>
            </w:pPr>
            <w:r>
              <w:rPr>
                <w:noProof/>
                <w:sz w:val="20"/>
              </w:rPr>
              <w:tab/>
            </w:r>
            <w:r w:rsidRPr="002B5469">
              <w:rPr>
                <w:noProof/>
                <w:sz w:val="20"/>
              </w:rPr>
              <w:tab/>
            </w:r>
            <w:r>
              <w:rPr>
                <w:noProof/>
                <w:sz w:val="20"/>
              </w:rPr>
              <w:tab/>
              <w:t>i</w:t>
            </w:r>
            <w:r w:rsidRPr="002B5469">
              <w:rPr>
                <w:noProof/>
                <w:sz w:val="20"/>
              </w:rPr>
              <w:t xml:space="preserve">f( </w:t>
            </w:r>
            <w:r>
              <w:rPr>
                <w:noProof/>
                <w:sz w:val="20"/>
              </w:rPr>
              <w:t>packing_type[ i ]  = =  0 ) {</w:t>
            </w:r>
          </w:p>
        </w:tc>
        <w:tc>
          <w:tcPr>
            <w:tcW w:w="13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noProof/>
                <w:sz w:val="20"/>
              </w:rPr>
            </w:pP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Pr="00B43EF7" w:rsidRDefault="00125F24"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Pr>
                <w:noProof/>
                <w:sz w:val="20"/>
              </w:rPr>
              <w:tab/>
            </w:r>
            <w:r>
              <w:rPr>
                <w:noProof/>
                <w:sz w:val="20"/>
              </w:rPr>
              <w:tab/>
            </w:r>
            <w:r>
              <w:rPr>
                <w:noProof/>
                <w:sz w:val="20"/>
              </w:rPr>
              <w:tab/>
            </w:r>
            <w:r>
              <w:rPr>
                <w:noProof/>
                <w:sz w:val="20"/>
              </w:rPr>
              <w:tab/>
            </w:r>
            <w:r w:rsidRPr="00B43EF7">
              <w:rPr>
                <w:b/>
                <w:noProof/>
                <w:sz w:val="20"/>
              </w:rPr>
              <w:t>proj_</w:t>
            </w:r>
            <w:r>
              <w:rPr>
                <w:b/>
                <w:noProof/>
                <w:sz w:val="20"/>
              </w:rPr>
              <w:t>region_</w:t>
            </w:r>
            <w:r w:rsidRPr="00B43EF7">
              <w:rPr>
                <w:b/>
                <w:noProof/>
                <w:sz w:val="20"/>
              </w:rPr>
              <w:t>width</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noProof/>
                <w:sz w:val="20"/>
              </w:rPr>
            </w:pPr>
            <w:r>
              <w:rPr>
                <w:noProof/>
                <w:sz w:val="20"/>
              </w:rPr>
              <w:t>u(16)</w:t>
            </w: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Pr="00201C40" w:rsidRDefault="00125F24"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Pr>
                <w:noProof/>
                <w:sz w:val="20"/>
              </w:rPr>
              <w:tab/>
            </w:r>
            <w:r>
              <w:rPr>
                <w:noProof/>
                <w:sz w:val="20"/>
              </w:rPr>
              <w:tab/>
            </w:r>
            <w:r>
              <w:rPr>
                <w:noProof/>
                <w:sz w:val="20"/>
              </w:rPr>
              <w:tab/>
            </w:r>
            <w:r w:rsidRPr="00B43EF7">
              <w:rPr>
                <w:b/>
                <w:noProof/>
                <w:sz w:val="20"/>
              </w:rPr>
              <w:t>proj_</w:t>
            </w:r>
            <w:r>
              <w:rPr>
                <w:b/>
                <w:noProof/>
                <w:sz w:val="20"/>
              </w:rPr>
              <w:t>region</w:t>
            </w:r>
            <w:r w:rsidRPr="00B43EF7">
              <w:rPr>
                <w:b/>
                <w:noProof/>
                <w:sz w:val="20"/>
              </w:rPr>
              <w:t>_</w:t>
            </w:r>
            <w:r>
              <w:rPr>
                <w:b/>
                <w:noProof/>
                <w:sz w:val="20"/>
              </w:rPr>
              <w:t>height</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noProof/>
                <w:sz w:val="20"/>
              </w:rPr>
            </w:pPr>
            <w:r>
              <w:rPr>
                <w:noProof/>
                <w:sz w:val="20"/>
              </w:rPr>
              <w:t>u(16)</w:t>
            </w: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Pr="00B43EF7" w:rsidRDefault="00125F24"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Pr>
                <w:noProof/>
                <w:sz w:val="20"/>
              </w:rPr>
              <w:tab/>
            </w:r>
            <w:r>
              <w:rPr>
                <w:noProof/>
                <w:sz w:val="20"/>
              </w:rPr>
              <w:tab/>
            </w:r>
            <w:r>
              <w:rPr>
                <w:noProof/>
                <w:sz w:val="20"/>
              </w:rPr>
              <w:tab/>
            </w:r>
            <w:r>
              <w:rPr>
                <w:noProof/>
                <w:sz w:val="20"/>
              </w:rPr>
              <w:tab/>
            </w:r>
            <w:r w:rsidRPr="00B43EF7">
              <w:rPr>
                <w:b/>
                <w:noProof/>
                <w:sz w:val="20"/>
              </w:rPr>
              <w:t>proj_</w:t>
            </w:r>
            <w:r>
              <w:rPr>
                <w:b/>
                <w:noProof/>
                <w:sz w:val="20"/>
              </w:rPr>
              <w:t>region_top</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noProof/>
                <w:sz w:val="20"/>
              </w:rPr>
            </w:pPr>
            <w:r>
              <w:rPr>
                <w:noProof/>
                <w:sz w:val="20"/>
              </w:rPr>
              <w:t>u(16)</w:t>
            </w: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Pr="00201C40" w:rsidRDefault="00125F24"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Pr>
                <w:noProof/>
                <w:sz w:val="20"/>
              </w:rPr>
              <w:tab/>
            </w:r>
            <w:r>
              <w:rPr>
                <w:noProof/>
                <w:sz w:val="20"/>
              </w:rPr>
              <w:tab/>
            </w:r>
            <w:r>
              <w:rPr>
                <w:noProof/>
                <w:sz w:val="20"/>
              </w:rPr>
              <w:tab/>
            </w:r>
            <w:r w:rsidRPr="00B43EF7">
              <w:rPr>
                <w:b/>
                <w:noProof/>
                <w:sz w:val="20"/>
              </w:rPr>
              <w:t>proj_</w:t>
            </w:r>
            <w:r>
              <w:rPr>
                <w:b/>
                <w:noProof/>
                <w:sz w:val="20"/>
              </w:rPr>
              <w:t>region</w:t>
            </w:r>
            <w:r w:rsidRPr="00B43EF7">
              <w:rPr>
                <w:b/>
                <w:noProof/>
                <w:sz w:val="20"/>
              </w:rPr>
              <w:t>_</w:t>
            </w:r>
            <w:r>
              <w:rPr>
                <w:b/>
                <w:noProof/>
                <w:sz w:val="20"/>
              </w:rPr>
              <w:t>left</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noProof/>
                <w:sz w:val="20"/>
              </w:rPr>
            </w:pPr>
            <w:r>
              <w:rPr>
                <w:noProof/>
                <w:sz w:val="20"/>
              </w:rPr>
              <w:t>u(16)</w:t>
            </w: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Default="00125F24" w:rsidP="0090668A">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b/>
                <w:bCs/>
                <w:noProof/>
                <w:sz w:val="20"/>
              </w:rPr>
              <w:tab/>
            </w:r>
            <w:r>
              <w:rPr>
                <w:b/>
                <w:bCs/>
                <w:noProof/>
                <w:sz w:val="20"/>
              </w:rPr>
              <w:tab/>
              <w:t>transform_type</w:t>
            </w:r>
            <w:r w:rsidRPr="0050003A">
              <w:rPr>
                <w:bCs/>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noProof/>
                <w:sz w:val="20"/>
              </w:rPr>
            </w:pPr>
            <w:r>
              <w:rPr>
                <w:noProof/>
                <w:sz w:val="20"/>
              </w:rPr>
              <w:t>u(3)</w:t>
            </w: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Default="00125F24" w:rsidP="0090668A">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b/>
                <w:bCs/>
                <w:noProof/>
                <w:sz w:val="20"/>
              </w:rPr>
              <w:tab/>
            </w:r>
            <w:r>
              <w:rPr>
                <w:b/>
                <w:bCs/>
                <w:noProof/>
                <w:sz w:val="20"/>
              </w:rPr>
              <w:tab/>
            </w:r>
            <w:r>
              <w:rPr>
                <w:rFonts w:eastAsia="Malgun Gothic"/>
                <w:b/>
                <w:noProof/>
                <w:sz w:val="20"/>
                <w:lang w:eastAsia="zh-CN"/>
              </w:rPr>
              <w:t>rwp_</w:t>
            </w:r>
            <w:r w:rsidRPr="0050003A">
              <w:rPr>
                <w:b/>
                <w:bCs/>
                <w:noProof/>
                <w:sz w:val="20"/>
              </w:rPr>
              <w:t>reserved_zero_</w:t>
            </w:r>
            <w:r>
              <w:rPr>
                <w:b/>
                <w:bCs/>
                <w:noProof/>
                <w:sz w:val="20"/>
              </w:rPr>
              <w:t>5</w:t>
            </w:r>
            <w:r w:rsidRPr="0050003A">
              <w:rPr>
                <w:b/>
                <w:bCs/>
                <w:noProof/>
                <w:sz w:val="20"/>
              </w:rPr>
              <w:t>bits</w:t>
            </w:r>
            <w:r w:rsidRPr="0050003A">
              <w:rPr>
                <w:bCs/>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noProof/>
                <w:sz w:val="20"/>
              </w:rPr>
            </w:pPr>
            <w:r>
              <w:rPr>
                <w:noProof/>
                <w:sz w:val="20"/>
              </w:rPr>
              <w:t>u(5)</w:t>
            </w: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Pr="00B43EF7" w:rsidRDefault="00125F24"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Pr>
                <w:noProof/>
                <w:sz w:val="20"/>
              </w:rPr>
              <w:tab/>
            </w:r>
            <w:r>
              <w:rPr>
                <w:noProof/>
                <w:sz w:val="20"/>
              </w:rPr>
              <w:tab/>
            </w:r>
            <w:r>
              <w:rPr>
                <w:noProof/>
                <w:sz w:val="20"/>
              </w:rPr>
              <w:tab/>
            </w:r>
            <w:r>
              <w:rPr>
                <w:noProof/>
                <w:sz w:val="20"/>
              </w:rPr>
              <w:tab/>
            </w:r>
            <w:r w:rsidRPr="00B43EF7">
              <w:rPr>
                <w:b/>
                <w:noProof/>
                <w:sz w:val="20"/>
              </w:rPr>
              <w:t>p</w:t>
            </w:r>
            <w:r>
              <w:rPr>
                <w:b/>
                <w:noProof/>
                <w:sz w:val="20"/>
              </w:rPr>
              <w:t>acked</w:t>
            </w:r>
            <w:r w:rsidRPr="00B43EF7">
              <w:rPr>
                <w:b/>
                <w:noProof/>
                <w:sz w:val="20"/>
              </w:rPr>
              <w:t>_</w:t>
            </w:r>
            <w:r>
              <w:rPr>
                <w:b/>
                <w:noProof/>
                <w:sz w:val="20"/>
              </w:rPr>
              <w:t>region_</w:t>
            </w:r>
            <w:r w:rsidRPr="00B43EF7">
              <w:rPr>
                <w:b/>
                <w:noProof/>
                <w:sz w:val="20"/>
              </w:rPr>
              <w:t>width</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noProof/>
                <w:sz w:val="20"/>
              </w:rPr>
            </w:pPr>
            <w:r>
              <w:rPr>
                <w:noProof/>
                <w:sz w:val="20"/>
              </w:rPr>
              <w:t>u(16)</w:t>
            </w: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Pr="00201C40" w:rsidRDefault="00125F24"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Pr>
                <w:noProof/>
                <w:sz w:val="20"/>
              </w:rPr>
              <w:tab/>
            </w:r>
            <w:r>
              <w:rPr>
                <w:noProof/>
                <w:sz w:val="20"/>
              </w:rPr>
              <w:tab/>
            </w:r>
            <w:r>
              <w:rPr>
                <w:noProof/>
                <w:sz w:val="20"/>
              </w:rPr>
              <w:tab/>
            </w:r>
            <w:r w:rsidRPr="00B43EF7">
              <w:rPr>
                <w:b/>
                <w:noProof/>
                <w:sz w:val="20"/>
              </w:rPr>
              <w:t>p</w:t>
            </w:r>
            <w:r>
              <w:rPr>
                <w:b/>
                <w:noProof/>
                <w:sz w:val="20"/>
              </w:rPr>
              <w:t>acked</w:t>
            </w:r>
            <w:r w:rsidRPr="00B43EF7">
              <w:rPr>
                <w:b/>
                <w:noProof/>
                <w:sz w:val="20"/>
              </w:rPr>
              <w:t>_</w:t>
            </w:r>
            <w:r>
              <w:rPr>
                <w:b/>
                <w:noProof/>
                <w:sz w:val="20"/>
              </w:rPr>
              <w:t>region</w:t>
            </w:r>
            <w:r w:rsidRPr="00B43EF7">
              <w:rPr>
                <w:b/>
                <w:noProof/>
                <w:sz w:val="20"/>
              </w:rPr>
              <w:t>_</w:t>
            </w:r>
            <w:r>
              <w:rPr>
                <w:b/>
                <w:noProof/>
                <w:sz w:val="20"/>
              </w:rPr>
              <w:t>height</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noProof/>
                <w:sz w:val="20"/>
              </w:rPr>
            </w:pPr>
            <w:r>
              <w:rPr>
                <w:noProof/>
                <w:sz w:val="20"/>
              </w:rPr>
              <w:t>u(16)</w:t>
            </w: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Pr="00B43EF7" w:rsidRDefault="00125F24"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Pr>
                <w:noProof/>
                <w:sz w:val="20"/>
              </w:rPr>
              <w:tab/>
            </w:r>
            <w:r>
              <w:rPr>
                <w:noProof/>
                <w:sz w:val="20"/>
              </w:rPr>
              <w:tab/>
            </w:r>
            <w:r>
              <w:rPr>
                <w:noProof/>
                <w:sz w:val="20"/>
              </w:rPr>
              <w:tab/>
            </w:r>
            <w:r>
              <w:rPr>
                <w:noProof/>
                <w:sz w:val="20"/>
              </w:rPr>
              <w:tab/>
            </w:r>
            <w:r w:rsidRPr="00B43EF7">
              <w:rPr>
                <w:b/>
                <w:noProof/>
                <w:sz w:val="20"/>
              </w:rPr>
              <w:t>p</w:t>
            </w:r>
            <w:r>
              <w:rPr>
                <w:b/>
                <w:noProof/>
                <w:sz w:val="20"/>
              </w:rPr>
              <w:t>acked</w:t>
            </w:r>
            <w:r w:rsidRPr="00B43EF7">
              <w:rPr>
                <w:b/>
                <w:noProof/>
                <w:sz w:val="20"/>
              </w:rPr>
              <w:t>_</w:t>
            </w:r>
            <w:r>
              <w:rPr>
                <w:b/>
                <w:noProof/>
                <w:sz w:val="20"/>
              </w:rPr>
              <w:t>region_top</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noProof/>
                <w:sz w:val="20"/>
              </w:rPr>
            </w:pPr>
            <w:r>
              <w:rPr>
                <w:noProof/>
                <w:sz w:val="20"/>
              </w:rPr>
              <w:t>u(16)</w:t>
            </w: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Pr="00201C40" w:rsidRDefault="00125F24"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Pr>
                <w:noProof/>
                <w:sz w:val="20"/>
              </w:rPr>
              <w:tab/>
            </w:r>
            <w:r>
              <w:rPr>
                <w:noProof/>
                <w:sz w:val="20"/>
              </w:rPr>
              <w:tab/>
            </w:r>
            <w:r>
              <w:rPr>
                <w:noProof/>
                <w:sz w:val="20"/>
              </w:rPr>
              <w:tab/>
            </w:r>
            <w:r w:rsidRPr="00B43EF7">
              <w:rPr>
                <w:b/>
                <w:noProof/>
                <w:sz w:val="20"/>
              </w:rPr>
              <w:t>p</w:t>
            </w:r>
            <w:r>
              <w:rPr>
                <w:b/>
                <w:noProof/>
                <w:sz w:val="20"/>
              </w:rPr>
              <w:t>acked</w:t>
            </w:r>
            <w:r w:rsidRPr="00B43EF7">
              <w:rPr>
                <w:b/>
                <w:noProof/>
                <w:sz w:val="20"/>
              </w:rPr>
              <w:t>_</w:t>
            </w:r>
            <w:r>
              <w:rPr>
                <w:b/>
                <w:noProof/>
                <w:sz w:val="20"/>
              </w:rPr>
              <w:t>region</w:t>
            </w:r>
            <w:r w:rsidRPr="00B43EF7">
              <w:rPr>
                <w:b/>
                <w:noProof/>
                <w:sz w:val="20"/>
              </w:rPr>
              <w:t>_</w:t>
            </w:r>
            <w:r>
              <w:rPr>
                <w:b/>
                <w:noProof/>
                <w:sz w:val="20"/>
              </w:rPr>
              <w:t>left</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noProof/>
                <w:sz w:val="20"/>
              </w:rPr>
            </w:pPr>
            <w:r>
              <w:rPr>
                <w:noProof/>
                <w:sz w:val="20"/>
              </w:rPr>
              <w:t>u(16)</w:t>
            </w:r>
          </w:p>
        </w:tc>
      </w:tr>
      <w:tr w:rsidR="00E81C06" w:rsidRPr="002B5469" w:rsidTr="0090668A">
        <w:trPr>
          <w:cantSplit/>
          <w:jc w:val="center"/>
          <w:ins w:id="383" w:author="Ye-Kui Wang" w:date="2017-09-29T16:58:00Z"/>
        </w:trPr>
        <w:tc>
          <w:tcPr>
            <w:tcW w:w="7686" w:type="dxa"/>
            <w:tcBorders>
              <w:top w:val="single" w:sz="2" w:space="0" w:color="auto"/>
              <w:left w:val="single" w:sz="6" w:space="0" w:color="auto"/>
              <w:bottom w:val="single" w:sz="2" w:space="0" w:color="auto"/>
              <w:right w:val="single" w:sz="6" w:space="0" w:color="auto"/>
            </w:tcBorders>
          </w:tcPr>
          <w:p w:rsidR="00E81C06" w:rsidRDefault="00E81C06"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ins w:id="384" w:author="Ye-Kui Wang" w:date="2017-09-29T16:58:00Z"/>
                <w:noProof/>
                <w:sz w:val="20"/>
              </w:rPr>
            </w:pPr>
            <w:ins w:id="385" w:author="Ye-Kui Wang" w:date="2017-09-29T16:58:00Z">
              <w:r>
                <w:rPr>
                  <w:noProof/>
                  <w:sz w:val="20"/>
                </w:rPr>
                <w:tab/>
              </w:r>
              <w:r>
                <w:rPr>
                  <w:noProof/>
                  <w:sz w:val="20"/>
                </w:rPr>
                <w:tab/>
              </w:r>
              <w:r>
                <w:rPr>
                  <w:noProof/>
                  <w:sz w:val="20"/>
                </w:rPr>
                <w:tab/>
              </w:r>
              <w:r>
                <w:rPr>
                  <w:noProof/>
                  <w:sz w:val="20"/>
                </w:rPr>
                <w:tab/>
                <w:t xml:space="preserve">if( </w:t>
              </w:r>
              <w:r w:rsidRPr="0018684D">
                <w:rPr>
                  <w:bCs/>
                  <w:noProof/>
                  <w:sz w:val="20"/>
                </w:rPr>
                <w:t>guard_band_flag</w:t>
              </w:r>
              <w:r w:rsidRPr="00E81C06">
                <w:rPr>
                  <w:bCs/>
                  <w:noProof/>
                  <w:sz w:val="20"/>
                </w:rPr>
                <w:t>[ i ]</w:t>
              </w:r>
              <w:r>
                <w:rPr>
                  <w:noProof/>
                  <w:sz w:val="20"/>
                </w:rPr>
                <w:t xml:space="preserve"> ) {</w:t>
              </w:r>
            </w:ins>
          </w:p>
        </w:tc>
        <w:tc>
          <w:tcPr>
            <w:tcW w:w="1386" w:type="dxa"/>
            <w:tcBorders>
              <w:top w:val="single" w:sz="2" w:space="0" w:color="auto"/>
              <w:left w:val="single" w:sz="6" w:space="0" w:color="auto"/>
              <w:bottom w:val="single" w:sz="2" w:space="0" w:color="auto"/>
              <w:right w:val="single" w:sz="6" w:space="0" w:color="auto"/>
            </w:tcBorders>
          </w:tcPr>
          <w:p w:rsidR="00E81C06" w:rsidRDefault="00E81C06" w:rsidP="0090668A">
            <w:pPr>
              <w:keepNext/>
              <w:spacing w:before="20" w:after="40"/>
              <w:jc w:val="center"/>
              <w:rPr>
                <w:ins w:id="386" w:author="Ye-Kui Wang" w:date="2017-09-29T16:58:00Z"/>
                <w:noProof/>
                <w:sz w:val="20"/>
              </w:rPr>
            </w:pPr>
          </w:p>
        </w:tc>
      </w:tr>
      <w:tr w:rsidR="00E81C06" w:rsidRPr="002B5469" w:rsidTr="0090668A">
        <w:trPr>
          <w:cantSplit/>
          <w:jc w:val="center"/>
          <w:ins w:id="387" w:author="Ye-Kui Wang" w:date="2017-09-29T16:59:00Z"/>
        </w:trPr>
        <w:tc>
          <w:tcPr>
            <w:tcW w:w="7686" w:type="dxa"/>
            <w:tcBorders>
              <w:top w:val="single" w:sz="2" w:space="0" w:color="auto"/>
              <w:left w:val="single" w:sz="6" w:space="0" w:color="auto"/>
              <w:bottom w:val="single" w:sz="2" w:space="0" w:color="auto"/>
              <w:right w:val="single" w:sz="6" w:space="0" w:color="auto"/>
            </w:tcBorders>
          </w:tcPr>
          <w:p w:rsidR="00E81C06" w:rsidRDefault="00E81C06" w:rsidP="00E81C06">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388" w:author="Ye-Kui Wang" w:date="2017-09-29T16:59:00Z"/>
                <w:noProof/>
                <w:sz w:val="20"/>
              </w:rPr>
            </w:pPr>
            <w:ins w:id="389" w:author="Ye-Kui Wang" w:date="2017-09-29T16:59:00Z">
              <w:r>
                <w:rPr>
                  <w:noProof/>
                  <w:sz w:val="20"/>
                </w:rPr>
                <w:tab/>
              </w:r>
              <w:r>
                <w:rPr>
                  <w:noProof/>
                  <w:sz w:val="20"/>
                </w:rPr>
                <w:tab/>
              </w:r>
              <w:r>
                <w:rPr>
                  <w:noProof/>
                  <w:sz w:val="20"/>
                </w:rPr>
                <w:tab/>
              </w:r>
              <w:r>
                <w:rPr>
                  <w:noProof/>
                  <w:sz w:val="20"/>
                </w:rPr>
                <w:tab/>
              </w:r>
              <w:r>
                <w:rPr>
                  <w:noProof/>
                  <w:sz w:val="20"/>
                </w:rPr>
                <w:tab/>
              </w:r>
              <w:r w:rsidRPr="0018684D">
                <w:rPr>
                  <w:b/>
                  <w:noProof/>
                  <w:sz w:val="20"/>
                </w:rPr>
                <w:t>left_gb_width</w:t>
              </w:r>
              <w:r w:rsidRPr="00E81C06">
                <w:rPr>
                  <w:noProof/>
                  <w:sz w:val="20"/>
                </w:rPr>
                <w:t>[</w:t>
              </w:r>
              <w:r>
                <w:rPr>
                  <w:noProof/>
                  <w:sz w:val="20"/>
                </w:rPr>
                <w:t> </w:t>
              </w:r>
              <w:r w:rsidRPr="00E81C06">
                <w:rPr>
                  <w:noProof/>
                  <w:sz w:val="20"/>
                </w:rPr>
                <w:t>i</w:t>
              </w:r>
              <w:r>
                <w:rPr>
                  <w:noProof/>
                  <w:sz w:val="20"/>
                </w:rPr>
                <w:t> </w:t>
              </w:r>
              <w:r w:rsidRPr="00E81C06">
                <w:rPr>
                  <w:noProof/>
                  <w:sz w:val="20"/>
                </w:rPr>
                <w:t>]</w:t>
              </w:r>
            </w:ins>
          </w:p>
        </w:tc>
        <w:tc>
          <w:tcPr>
            <w:tcW w:w="1386" w:type="dxa"/>
            <w:tcBorders>
              <w:top w:val="single" w:sz="2" w:space="0" w:color="auto"/>
              <w:left w:val="single" w:sz="6" w:space="0" w:color="auto"/>
              <w:bottom w:val="single" w:sz="2" w:space="0" w:color="auto"/>
              <w:right w:val="single" w:sz="6" w:space="0" w:color="auto"/>
            </w:tcBorders>
          </w:tcPr>
          <w:p w:rsidR="00E81C06" w:rsidRDefault="00E81C06" w:rsidP="0090668A">
            <w:pPr>
              <w:keepNext/>
              <w:spacing w:before="20" w:after="40"/>
              <w:jc w:val="center"/>
              <w:rPr>
                <w:ins w:id="390" w:author="Ye-Kui Wang" w:date="2017-09-29T16:59:00Z"/>
                <w:noProof/>
                <w:sz w:val="20"/>
              </w:rPr>
            </w:pPr>
            <w:ins w:id="391" w:author="Ye-Kui Wang" w:date="2017-09-29T16:59:00Z">
              <w:r>
                <w:rPr>
                  <w:noProof/>
                  <w:sz w:val="20"/>
                </w:rPr>
                <w:t>u(8)</w:t>
              </w:r>
            </w:ins>
          </w:p>
        </w:tc>
      </w:tr>
      <w:tr w:rsidR="00E81C06" w:rsidRPr="002B5469" w:rsidTr="0090668A">
        <w:trPr>
          <w:cantSplit/>
          <w:jc w:val="center"/>
          <w:ins w:id="392" w:author="Ye-Kui Wang" w:date="2017-09-29T17:00:00Z"/>
        </w:trPr>
        <w:tc>
          <w:tcPr>
            <w:tcW w:w="7686" w:type="dxa"/>
            <w:tcBorders>
              <w:top w:val="single" w:sz="2" w:space="0" w:color="auto"/>
              <w:left w:val="single" w:sz="6" w:space="0" w:color="auto"/>
              <w:bottom w:val="single" w:sz="2" w:space="0" w:color="auto"/>
              <w:right w:val="single" w:sz="6" w:space="0" w:color="auto"/>
            </w:tcBorders>
          </w:tcPr>
          <w:p w:rsidR="00E81C06" w:rsidRDefault="00E81C06" w:rsidP="0090668A">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393" w:author="Ye-Kui Wang" w:date="2017-09-29T17:00:00Z"/>
                <w:noProof/>
                <w:sz w:val="20"/>
              </w:rPr>
            </w:pPr>
            <w:ins w:id="394" w:author="Ye-Kui Wang" w:date="2017-09-29T17:00:00Z">
              <w:r>
                <w:rPr>
                  <w:noProof/>
                  <w:sz w:val="20"/>
                </w:rPr>
                <w:tab/>
              </w:r>
              <w:r>
                <w:rPr>
                  <w:noProof/>
                  <w:sz w:val="20"/>
                </w:rPr>
                <w:tab/>
              </w:r>
              <w:r>
                <w:rPr>
                  <w:noProof/>
                  <w:sz w:val="20"/>
                </w:rPr>
                <w:tab/>
              </w:r>
              <w:r>
                <w:rPr>
                  <w:noProof/>
                  <w:sz w:val="20"/>
                </w:rPr>
                <w:tab/>
              </w:r>
              <w:r>
                <w:rPr>
                  <w:noProof/>
                  <w:sz w:val="20"/>
                </w:rPr>
                <w:tab/>
              </w:r>
              <w:r>
                <w:rPr>
                  <w:b/>
                  <w:noProof/>
                  <w:sz w:val="20"/>
                </w:rPr>
                <w:t>right</w:t>
              </w:r>
              <w:r w:rsidRPr="0018684D">
                <w:rPr>
                  <w:b/>
                  <w:noProof/>
                  <w:sz w:val="20"/>
                </w:rPr>
                <w:t>_gb_width</w:t>
              </w:r>
              <w:r w:rsidRPr="00E81C06">
                <w:rPr>
                  <w:noProof/>
                  <w:sz w:val="20"/>
                </w:rPr>
                <w:t>[</w:t>
              </w:r>
              <w:r>
                <w:rPr>
                  <w:noProof/>
                  <w:sz w:val="20"/>
                </w:rPr>
                <w:t> </w:t>
              </w:r>
              <w:r w:rsidRPr="00E81C06">
                <w:rPr>
                  <w:noProof/>
                  <w:sz w:val="20"/>
                </w:rPr>
                <w:t>i</w:t>
              </w:r>
              <w:r>
                <w:rPr>
                  <w:noProof/>
                  <w:sz w:val="20"/>
                </w:rPr>
                <w:t> </w:t>
              </w:r>
              <w:r w:rsidRPr="00E81C06">
                <w:rPr>
                  <w:noProof/>
                  <w:sz w:val="20"/>
                </w:rPr>
                <w:t>]</w:t>
              </w:r>
            </w:ins>
          </w:p>
        </w:tc>
        <w:tc>
          <w:tcPr>
            <w:tcW w:w="1386" w:type="dxa"/>
            <w:tcBorders>
              <w:top w:val="single" w:sz="2" w:space="0" w:color="auto"/>
              <w:left w:val="single" w:sz="6" w:space="0" w:color="auto"/>
              <w:bottom w:val="single" w:sz="2" w:space="0" w:color="auto"/>
              <w:right w:val="single" w:sz="6" w:space="0" w:color="auto"/>
            </w:tcBorders>
          </w:tcPr>
          <w:p w:rsidR="00E81C06" w:rsidRDefault="00E81C06" w:rsidP="0090668A">
            <w:pPr>
              <w:keepNext/>
              <w:spacing w:before="20" w:after="40"/>
              <w:jc w:val="center"/>
              <w:rPr>
                <w:ins w:id="395" w:author="Ye-Kui Wang" w:date="2017-09-29T17:00:00Z"/>
                <w:noProof/>
                <w:sz w:val="20"/>
              </w:rPr>
            </w:pPr>
            <w:ins w:id="396" w:author="Ye-Kui Wang" w:date="2017-09-29T17:00:00Z">
              <w:r>
                <w:rPr>
                  <w:noProof/>
                  <w:sz w:val="20"/>
                </w:rPr>
                <w:t>u(8)</w:t>
              </w:r>
            </w:ins>
          </w:p>
        </w:tc>
      </w:tr>
      <w:tr w:rsidR="00E81C06" w:rsidRPr="002B5469" w:rsidTr="0090668A">
        <w:trPr>
          <w:cantSplit/>
          <w:jc w:val="center"/>
          <w:ins w:id="397" w:author="Ye-Kui Wang" w:date="2017-09-29T17:01:00Z"/>
        </w:trPr>
        <w:tc>
          <w:tcPr>
            <w:tcW w:w="7686" w:type="dxa"/>
            <w:tcBorders>
              <w:top w:val="single" w:sz="2" w:space="0" w:color="auto"/>
              <w:left w:val="single" w:sz="6" w:space="0" w:color="auto"/>
              <w:bottom w:val="single" w:sz="2" w:space="0" w:color="auto"/>
              <w:right w:val="single" w:sz="6" w:space="0" w:color="auto"/>
            </w:tcBorders>
          </w:tcPr>
          <w:p w:rsidR="00E81C06" w:rsidRDefault="00E81C06" w:rsidP="0090668A">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398" w:author="Ye-Kui Wang" w:date="2017-09-29T17:01:00Z"/>
                <w:noProof/>
                <w:sz w:val="20"/>
              </w:rPr>
            </w:pPr>
            <w:ins w:id="399" w:author="Ye-Kui Wang" w:date="2017-09-29T17:01:00Z">
              <w:r>
                <w:rPr>
                  <w:noProof/>
                  <w:sz w:val="20"/>
                </w:rPr>
                <w:tab/>
              </w:r>
              <w:r>
                <w:rPr>
                  <w:noProof/>
                  <w:sz w:val="20"/>
                </w:rPr>
                <w:tab/>
              </w:r>
              <w:r>
                <w:rPr>
                  <w:noProof/>
                  <w:sz w:val="20"/>
                </w:rPr>
                <w:tab/>
              </w:r>
              <w:r>
                <w:rPr>
                  <w:noProof/>
                  <w:sz w:val="20"/>
                </w:rPr>
                <w:tab/>
              </w:r>
              <w:r>
                <w:rPr>
                  <w:noProof/>
                  <w:sz w:val="20"/>
                </w:rPr>
                <w:tab/>
              </w:r>
              <w:r w:rsidRPr="0018684D">
                <w:rPr>
                  <w:b/>
                  <w:noProof/>
                  <w:sz w:val="20"/>
                </w:rPr>
                <w:t>t</w:t>
              </w:r>
              <w:r>
                <w:rPr>
                  <w:b/>
                  <w:noProof/>
                  <w:sz w:val="20"/>
                </w:rPr>
                <w:t>op</w:t>
              </w:r>
              <w:r w:rsidRPr="0018684D">
                <w:rPr>
                  <w:b/>
                  <w:noProof/>
                  <w:sz w:val="20"/>
                </w:rPr>
                <w:t>_gb_</w:t>
              </w:r>
              <w:r>
                <w:rPr>
                  <w:b/>
                  <w:noProof/>
                  <w:sz w:val="20"/>
                </w:rPr>
                <w:t>height</w:t>
              </w:r>
              <w:r w:rsidRPr="00E81C06">
                <w:rPr>
                  <w:noProof/>
                  <w:sz w:val="20"/>
                </w:rPr>
                <w:t>[</w:t>
              </w:r>
              <w:r>
                <w:rPr>
                  <w:noProof/>
                  <w:sz w:val="20"/>
                </w:rPr>
                <w:t> </w:t>
              </w:r>
              <w:r w:rsidRPr="00E81C06">
                <w:rPr>
                  <w:noProof/>
                  <w:sz w:val="20"/>
                </w:rPr>
                <w:t>i</w:t>
              </w:r>
              <w:r>
                <w:rPr>
                  <w:noProof/>
                  <w:sz w:val="20"/>
                </w:rPr>
                <w:t> </w:t>
              </w:r>
              <w:r w:rsidRPr="00E81C06">
                <w:rPr>
                  <w:noProof/>
                  <w:sz w:val="20"/>
                </w:rPr>
                <w:t>]</w:t>
              </w:r>
            </w:ins>
          </w:p>
        </w:tc>
        <w:tc>
          <w:tcPr>
            <w:tcW w:w="1386" w:type="dxa"/>
            <w:tcBorders>
              <w:top w:val="single" w:sz="2" w:space="0" w:color="auto"/>
              <w:left w:val="single" w:sz="6" w:space="0" w:color="auto"/>
              <w:bottom w:val="single" w:sz="2" w:space="0" w:color="auto"/>
              <w:right w:val="single" w:sz="6" w:space="0" w:color="auto"/>
            </w:tcBorders>
          </w:tcPr>
          <w:p w:rsidR="00E81C06" w:rsidRDefault="00E81C06" w:rsidP="0090668A">
            <w:pPr>
              <w:keepNext/>
              <w:spacing w:before="20" w:after="40"/>
              <w:jc w:val="center"/>
              <w:rPr>
                <w:ins w:id="400" w:author="Ye-Kui Wang" w:date="2017-09-29T17:01:00Z"/>
                <w:noProof/>
                <w:sz w:val="20"/>
              </w:rPr>
            </w:pPr>
            <w:ins w:id="401" w:author="Ye-Kui Wang" w:date="2017-09-29T17:01:00Z">
              <w:r>
                <w:rPr>
                  <w:noProof/>
                  <w:sz w:val="20"/>
                </w:rPr>
                <w:t>u(8)</w:t>
              </w:r>
            </w:ins>
          </w:p>
        </w:tc>
      </w:tr>
      <w:tr w:rsidR="00E81C06" w:rsidRPr="002B5469" w:rsidTr="0090668A">
        <w:trPr>
          <w:cantSplit/>
          <w:jc w:val="center"/>
          <w:ins w:id="402" w:author="Ye-Kui Wang" w:date="2017-09-29T17:01:00Z"/>
        </w:trPr>
        <w:tc>
          <w:tcPr>
            <w:tcW w:w="7686" w:type="dxa"/>
            <w:tcBorders>
              <w:top w:val="single" w:sz="2" w:space="0" w:color="auto"/>
              <w:left w:val="single" w:sz="6" w:space="0" w:color="auto"/>
              <w:bottom w:val="single" w:sz="2" w:space="0" w:color="auto"/>
              <w:right w:val="single" w:sz="6" w:space="0" w:color="auto"/>
            </w:tcBorders>
          </w:tcPr>
          <w:p w:rsidR="00E81C06" w:rsidRDefault="00E81C06" w:rsidP="0090668A">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403" w:author="Ye-Kui Wang" w:date="2017-09-29T17:01:00Z"/>
                <w:noProof/>
                <w:sz w:val="20"/>
              </w:rPr>
            </w:pPr>
            <w:ins w:id="404" w:author="Ye-Kui Wang" w:date="2017-09-29T17:01:00Z">
              <w:r>
                <w:rPr>
                  <w:noProof/>
                  <w:sz w:val="20"/>
                </w:rPr>
                <w:tab/>
              </w:r>
              <w:r>
                <w:rPr>
                  <w:noProof/>
                  <w:sz w:val="20"/>
                </w:rPr>
                <w:tab/>
              </w:r>
              <w:r>
                <w:rPr>
                  <w:noProof/>
                  <w:sz w:val="20"/>
                </w:rPr>
                <w:tab/>
              </w:r>
              <w:r>
                <w:rPr>
                  <w:noProof/>
                  <w:sz w:val="20"/>
                </w:rPr>
                <w:tab/>
              </w:r>
              <w:r>
                <w:rPr>
                  <w:noProof/>
                  <w:sz w:val="20"/>
                </w:rPr>
                <w:tab/>
              </w:r>
              <w:r>
                <w:rPr>
                  <w:b/>
                  <w:noProof/>
                  <w:sz w:val="20"/>
                </w:rPr>
                <w:t>bottom</w:t>
              </w:r>
              <w:r w:rsidRPr="0018684D">
                <w:rPr>
                  <w:b/>
                  <w:noProof/>
                  <w:sz w:val="20"/>
                </w:rPr>
                <w:t>_gb_</w:t>
              </w:r>
              <w:r>
                <w:rPr>
                  <w:b/>
                  <w:noProof/>
                  <w:sz w:val="20"/>
                </w:rPr>
                <w:t>height</w:t>
              </w:r>
              <w:r w:rsidRPr="00E81C06">
                <w:rPr>
                  <w:noProof/>
                  <w:sz w:val="20"/>
                </w:rPr>
                <w:t>[</w:t>
              </w:r>
              <w:r>
                <w:rPr>
                  <w:noProof/>
                  <w:sz w:val="20"/>
                </w:rPr>
                <w:t> </w:t>
              </w:r>
              <w:r w:rsidRPr="00E81C06">
                <w:rPr>
                  <w:noProof/>
                  <w:sz w:val="20"/>
                </w:rPr>
                <w:t>i</w:t>
              </w:r>
              <w:r>
                <w:rPr>
                  <w:noProof/>
                  <w:sz w:val="20"/>
                </w:rPr>
                <w:t> </w:t>
              </w:r>
              <w:r w:rsidRPr="00E81C06">
                <w:rPr>
                  <w:noProof/>
                  <w:sz w:val="20"/>
                </w:rPr>
                <w:t>]</w:t>
              </w:r>
            </w:ins>
          </w:p>
        </w:tc>
        <w:tc>
          <w:tcPr>
            <w:tcW w:w="1386" w:type="dxa"/>
            <w:tcBorders>
              <w:top w:val="single" w:sz="2" w:space="0" w:color="auto"/>
              <w:left w:val="single" w:sz="6" w:space="0" w:color="auto"/>
              <w:bottom w:val="single" w:sz="2" w:space="0" w:color="auto"/>
              <w:right w:val="single" w:sz="6" w:space="0" w:color="auto"/>
            </w:tcBorders>
          </w:tcPr>
          <w:p w:rsidR="00E81C06" w:rsidRDefault="00E81C06" w:rsidP="0090668A">
            <w:pPr>
              <w:keepNext/>
              <w:spacing w:before="20" w:after="40"/>
              <w:jc w:val="center"/>
              <w:rPr>
                <w:ins w:id="405" w:author="Ye-Kui Wang" w:date="2017-09-29T17:01:00Z"/>
                <w:noProof/>
                <w:sz w:val="20"/>
              </w:rPr>
            </w:pPr>
            <w:ins w:id="406" w:author="Ye-Kui Wang" w:date="2017-09-29T17:01:00Z">
              <w:r>
                <w:rPr>
                  <w:noProof/>
                  <w:sz w:val="20"/>
                </w:rPr>
                <w:t>u(8)</w:t>
              </w:r>
            </w:ins>
          </w:p>
        </w:tc>
      </w:tr>
      <w:tr w:rsidR="00E81C06" w:rsidRPr="002B5469" w:rsidTr="0090668A">
        <w:trPr>
          <w:cantSplit/>
          <w:jc w:val="center"/>
          <w:ins w:id="407" w:author="Ye-Kui Wang" w:date="2017-09-29T17:02:00Z"/>
        </w:trPr>
        <w:tc>
          <w:tcPr>
            <w:tcW w:w="7686" w:type="dxa"/>
            <w:tcBorders>
              <w:top w:val="single" w:sz="2" w:space="0" w:color="auto"/>
              <w:left w:val="single" w:sz="6" w:space="0" w:color="auto"/>
              <w:bottom w:val="single" w:sz="2" w:space="0" w:color="auto"/>
              <w:right w:val="single" w:sz="6" w:space="0" w:color="auto"/>
            </w:tcBorders>
          </w:tcPr>
          <w:p w:rsidR="00E81C06" w:rsidRDefault="00E81C06" w:rsidP="0090668A">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408" w:author="Ye-Kui Wang" w:date="2017-09-29T17:02:00Z"/>
                <w:noProof/>
                <w:sz w:val="20"/>
              </w:rPr>
            </w:pPr>
            <w:ins w:id="409" w:author="Ye-Kui Wang" w:date="2017-09-29T17:02:00Z">
              <w:r>
                <w:rPr>
                  <w:noProof/>
                  <w:sz w:val="20"/>
                </w:rPr>
                <w:tab/>
              </w:r>
              <w:r>
                <w:rPr>
                  <w:noProof/>
                  <w:sz w:val="20"/>
                </w:rPr>
                <w:tab/>
              </w:r>
              <w:r>
                <w:rPr>
                  <w:noProof/>
                  <w:sz w:val="20"/>
                </w:rPr>
                <w:tab/>
              </w:r>
              <w:r>
                <w:rPr>
                  <w:noProof/>
                  <w:sz w:val="20"/>
                </w:rPr>
                <w:tab/>
              </w:r>
              <w:r>
                <w:rPr>
                  <w:noProof/>
                  <w:sz w:val="20"/>
                </w:rPr>
                <w:tab/>
              </w:r>
            </w:ins>
            <w:ins w:id="410" w:author="Ye-Kui Wang" w:date="2017-09-29T17:03:00Z">
              <w:r w:rsidRPr="0018684D">
                <w:rPr>
                  <w:b/>
                  <w:noProof/>
                  <w:sz w:val="20"/>
                </w:rPr>
                <w:t>gb_not_used_for_pred_flag</w:t>
              </w:r>
              <w:r>
                <w:rPr>
                  <w:noProof/>
                  <w:sz w:val="20"/>
                </w:rPr>
                <w:t>[ i ]</w:t>
              </w:r>
            </w:ins>
          </w:p>
        </w:tc>
        <w:tc>
          <w:tcPr>
            <w:tcW w:w="1386" w:type="dxa"/>
            <w:tcBorders>
              <w:top w:val="single" w:sz="2" w:space="0" w:color="auto"/>
              <w:left w:val="single" w:sz="6" w:space="0" w:color="auto"/>
              <w:bottom w:val="single" w:sz="2" w:space="0" w:color="auto"/>
              <w:right w:val="single" w:sz="6" w:space="0" w:color="auto"/>
            </w:tcBorders>
          </w:tcPr>
          <w:p w:rsidR="00E81C06" w:rsidRDefault="00E81C06" w:rsidP="0090668A">
            <w:pPr>
              <w:keepNext/>
              <w:spacing w:before="20" w:after="40"/>
              <w:jc w:val="center"/>
              <w:rPr>
                <w:ins w:id="411" w:author="Ye-Kui Wang" w:date="2017-09-29T17:02:00Z"/>
                <w:noProof/>
                <w:sz w:val="20"/>
              </w:rPr>
            </w:pPr>
            <w:ins w:id="412" w:author="Ye-Kui Wang" w:date="2017-09-29T17:03:00Z">
              <w:r>
                <w:rPr>
                  <w:noProof/>
                  <w:sz w:val="20"/>
                </w:rPr>
                <w:t>u(1)</w:t>
              </w:r>
            </w:ins>
          </w:p>
        </w:tc>
      </w:tr>
      <w:tr w:rsidR="00E81C06" w:rsidRPr="002B5469" w:rsidTr="0090668A">
        <w:trPr>
          <w:cantSplit/>
          <w:jc w:val="center"/>
          <w:ins w:id="413" w:author="Ye-Kui Wang" w:date="2017-09-29T17:04:00Z"/>
        </w:trPr>
        <w:tc>
          <w:tcPr>
            <w:tcW w:w="7686" w:type="dxa"/>
            <w:tcBorders>
              <w:top w:val="single" w:sz="2" w:space="0" w:color="auto"/>
              <w:left w:val="single" w:sz="6" w:space="0" w:color="auto"/>
              <w:bottom w:val="single" w:sz="2" w:space="0" w:color="auto"/>
              <w:right w:val="single" w:sz="6" w:space="0" w:color="auto"/>
            </w:tcBorders>
          </w:tcPr>
          <w:p w:rsidR="00E81C06" w:rsidRDefault="00E81C06" w:rsidP="0090668A">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414" w:author="Ye-Kui Wang" w:date="2017-09-29T17:04:00Z"/>
                <w:noProof/>
                <w:sz w:val="20"/>
              </w:rPr>
            </w:pPr>
            <w:ins w:id="415" w:author="Ye-Kui Wang" w:date="2017-09-29T17:04:00Z">
              <w:r>
                <w:rPr>
                  <w:noProof/>
                  <w:sz w:val="20"/>
                </w:rPr>
                <w:tab/>
              </w:r>
              <w:r>
                <w:rPr>
                  <w:noProof/>
                  <w:sz w:val="20"/>
                </w:rPr>
                <w:tab/>
              </w:r>
              <w:r>
                <w:rPr>
                  <w:noProof/>
                  <w:sz w:val="20"/>
                </w:rPr>
                <w:tab/>
              </w:r>
              <w:r>
                <w:rPr>
                  <w:noProof/>
                  <w:sz w:val="20"/>
                </w:rPr>
                <w:tab/>
              </w:r>
              <w:r>
                <w:rPr>
                  <w:noProof/>
                  <w:sz w:val="20"/>
                </w:rPr>
                <w:tab/>
                <w:t>for( j = 0; j &lt; 4; j++ )</w:t>
              </w:r>
            </w:ins>
          </w:p>
        </w:tc>
        <w:tc>
          <w:tcPr>
            <w:tcW w:w="1386" w:type="dxa"/>
            <w:tcBorders>
              <w:top w:val="single" w:sz="2" w:space="0" w:color="auto"/>
              <w:left w:val="single" w:sz="6" w:space="0" w:color="auto"/>
              <w:bottom w:val="single" w:sz="2" w:space="0" w:color="auto"/>
              <w:right w:val="single" w:sz="6" w:space="0" w:color="auto"/>
            </w:tcBorders>
          </w:tcPr>
          <w:p w:rsidR="00E81C06" w:rsidRDefault="00E81C06" w:rsidP="0090668A">
            <w:pPr>
              <w:keepNext/>
              <w:spacing w:before="20" w:after="40"/>
              <w:jc w:val="center"/>
              <w:rPr>
                <w:ins w:id="416" w:author="Ye-Kui Wang" w:date="2017-09-29T17:04:00Z"/>
                <w:noProof/>
                <w:sz w:val="20"/>
              </w:rPr>
            </w:pPr>
          </w:p>
        </w:tc>
      </w:tr>
      <w:tr w:rsidR="00E81C06" w:rsidRPr="002B5469" w:rsidTr="0090668A">
        <w:trPr>
          <w:cantSplit/>
          <w:jc w:val="center"/>
          <w:ins w:id="417" w:author="Ye-Kui Wang" w:date="2017-09-29T17:04:00Z"/>
        </w:trPr>
        <w:tc>
          <w:tcPr>
            <w:tcW w:w="7686" w:type="dxa"/>
            <w:tcBorders>
              <w:top w:val="single" w:sz="2" w:space="0" w:color="auto"/>
              <w:left w:val="single" w:sz="6" w:space="0" w:color="auto"/>
              <w:bottom w:val="single" w:sz="2" w:space="0" w:color="auto"/>
              <w:right w:val="single" w:sz="6" w:space="0" w:color="auto"/>
            </w:tcBorders>
          </w:tcPr>
          <w:p w:rsidR="00E81C06" w:rsidRDefault="00E81C06" w:rsidP="0090668A">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418" w:author="Ye-Kui Wang" w:date="2017-09-29T17:04:00Z"/>
                <w:noProof/>
                <w:sz w:val="20"/>
              </w:rPr>
            </w:pPr>
            <w:ins w:id="419" w:author="Ye-Kui Wang" w:date="2017-09-29T17:04:00Z">
              <w:r>
                <w:rPr>
                  <w:noProof/>
                  <w:sz w:val="20"/>
                </w:rPr>
                <w:tab/>
              </w:r>
              <w:r>
                <w:rPr>
                  <w:noProof/>
                  <w:sz w:val="20"/>
                </w:rPr>
                <w:tab/>
              </w:r>
              <w:r>
                <w:rPr>
                  <w:noProof/>
                  <w:sz w:val="20"/>
                </w:rPr>
                <w:tab/>
              </w:r>
              <w:r>
                <w:rPr>
                  <w:noProof/>
                  <w:sz w:val="20"/>
                </w:rPr>
                <w:tab/>
              </w:r>
              <w:r>
                <w:rPr>
                  <w:noProof/>
                  <w:sz w:val="20"/>
                </w:rPr>
                <w:tab/>
              </w:r>
              <w:r>
                <w:rPr>
                  <w:noProof/>
                  <w:sz w:val="20"/>
                </w:rPr>
                <w:tab/>
              </w:r>
              <w:r w:rsidRPr="0018684D">
                <w:rPr>
                  <w:b/>
                  <w:noProof/>
                  <w:sz w:val="20"/>
                </w:rPr>
                <w:t>gb_type</w:t>
              </w:r>
              <w:r>
                <w:rPr>
                  <w:noProof/>
                  <w:sz w:val="20"/>
                </w:rPr>
                <w:t>[ i ][ j ]</w:t>
              </w:r>
            </w:ins>
          </w:p>
        </w:tc>
        <w:tc>
          <w:tcPr>
            <w:tcW w:w="1386" w:type="dxa"/>
            <w:tcBorders>
              <w:top w:val="single" w:sz="2" w:space="0" w:color="auto"/>
              <w:left w:val="single" w:sz="6" w:space="0" w:color="auto"/>
              <w:bottom w:val="single" w:sz="2" w:space="0" w:color="auto"/>
              <w:right w:val="single" w:sz="6" w:space="0" w:color="auto"/>
            </w:tcBorders>
          </w:tcPr>
          <w:p w:rsidR="00E81C06" w:rsidRDefault="00E81C06" w:rsidP="0090668A">
            <w:pPr>
              <w:keepNext/>
              <w:spacing w:before="20" w:after="40"/>
              <w:jc w:val="center"/>
              <w:rPr>
                <w:ins w:id="420" w:author="Ye-Kui Wang" w:date="2017-09-29T17:04:00Z"/>
                <w:noProof/>
                <w:sz w:val="20"/>
              </w:rPr>
            </w:pPr>
            <w:ins w:id="421" w:author="Ye-Kui Wang" w:date="2017-09-29T17:05:00Z">
              <w:r>
                <w:rPr>
                  <w:noProof/>
                  <w:sz w:val="20"/>
                </w:rPr>
                <w:t>u(3)</w:t>
              </w:r>
            </w:ins>
          </w:p>
        </w:tc>
      </w:tr>
      <w:tr w:rsidR="00E81C06" w:rsidRPr="002B5469" w:rsidTr="0090668A">
        <w:trPr>
          <w:cantSplit/>
          <w:jc w:val="center"/>
          <w:ins w:id="422" w:author="Ye-Kui Wang" w:date="2017-09-29T17:05:00Z"/>
        </w:trPr>
        <w:tc>
          <w:tcPr>
            <w:tcW w:w="7686" w:type="dxa"/>
            <w:tcBorders>
              <w:top w:val="single" w:sz="2" w:space="0" w:color="auto"/>
              <w:left w:val="single" w:sz="6" w:space="0" w:color="auto"/>
              <w:bottom w:val="single" w:sz="2" w:space="0" w:color="auto"/>
              <w:right w:val="single" w:sz="6" w:space="0" w:color="auto"/>
            </w:tcBorders>
          </w:tcPr>
          <w:p w:rsidR="00E81C06" w:rsidRDefault="00E81C06" w:rsidP="0090668A">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423" w:author="Ye-Kui Wang" w:date="2017-09-29T17:05:00Z"/>
                <w:noProof/>
                <w:sz w:val="20"/>
              </w:rPr>
            </w:pPr>
            <w:ins w:id="424" w:author="Ye-Kui Wang" w:date="2017-09-29T17:05:00Z">
              <w:r>
                <w:rPr>
                  <w:noProof/>
                  <w:sz w:val="20"/>
                </w:rPr>
                <w:tab/>
              </w:r>
              <w:r>
                <w:rPr>
                  <w:noProof/>
                  <w:sz w:val="20"/>
                </w:rPr>
                <w:tab/>
              </w:r>
              <w:r>
                <w:rPr>
                  <w:noProof/>
                  <w:sz w:val="20"/>
                </w:rPr>
                <w:tab/>
              </w:r>
              <w:r>
                <w:rPr>
                  <w:noProof/>
                  <w:sz w:val="20"/>
                </w:rPr>
                <w:tab/>
              </w:r>
              <w:r>
                <w:rPr>
                  <w:noProof/>
                  <w:sz w:val="20"/>
                </w:rPr>
                <w:tab/>
              </w:r>
              <w:r w:rsidR="00644B34">
                <w:rPr>
                  <w:rFonts w:eastAsia="Malgun Gothic"/>
                  <w:b/>
                  <w:noProof/>
                  <w:sz w:val="20"/>
                  <w:lang w:eastAsia="zh-CN"/>
                </w:rPr>
                <w:t>rwp_</w:t>
              </w:r>
            </w:ins>
            <w:ins w:id="425" w:author="Ye-Kui Wang" w:date="2017-09-29T17:06:00Z">
              <w:r w:rsidR="00644B34">
                <w:rPr>
                  <w:rFonts w:eastAsia="Malgun Gothic"/>
                  <w:b/>
                  <w:noProof/>
                  <w:sz w:val="20"/>
                  <w:lang w:eastAsia="zh-CN"/>
                </w:rPr>
                <w:t>gb_</w:t>
              </w:r>
            </w:ins>
            <w:ins w:id="426" w:author="Ye-Kui Wang" w:date="2017-09-29T17:05:00Z">
              <w:r w:rsidR="00644B34">
                <w:rPr>
                  <w:rFonts w:eastAsia="Malgun Gothic"/>
                  <w:b/>
                  <w:noProof/>
                  <w:sz w:val="20"/>
                  <w:lang w:eastAsia="zh-CN"/>
                </w:rPr>
                <w:t>reserved_zero_3bits</w:t>
              </w:r>
            </w:ins>
            <w:ins w:id="427" w:author="Ye-Kui Wang" w:date="2017-10-02T14:36:00Z">
              <w:r w:rsidR="00F47AF4">
                <w:rPr>
                  <w:noProof/>
                  <w:sz w:val="20"/>
                </w:rPr>
                <w:t>[ i ]</w:t>
              </w:r>
            </w:ins>
          </w:p>
        </w:tc>
        <w:tc>
          <w:tcPr>
            <w:tcW w:w="1386" w:type="dxa"/>
            <w:tcBorders>
              <w:top w:val="single" w:sz="2" w:space="0" w:color="auto"/>
              <w:left w:val="single" w:sz="6" w:space="0" w:color="auto"/>
              <w:bottom w:val="single" w:sz="2" w:space="0" w:color="auto"/>
              <w:right w:val="single" w:sz="6" w:space="0" w:color="auto"/>
            </w:tcBorders>
          </w:tcPr>
          <w:p w:rsidR="00E81C06" w:rsidRDefault="00644B34" w:rsidP="0090668A">
            <w:pPr>
              <w:keepNext/>
              <w:spacing w:before="20" w:after="40"/>
              <w:jc w:val="center"/>
              <w:rPr>
                <w:ins w:id="428" w:author="Ye-Kui Wang" w:date="2017-09-29T17:05:00Z"/>
                <w:noProof/>
                <w:sz w:val="20"/>
              </w:rPr>
            </w:pPr>
            <w:ins w:id="429" w:author="Ye-Kui Wang" w:date="2017-09-29T17:05:00Z">
              <w:r>
                <w:rPr>
                  <w:noProof/>
                  <w:sz w:val="20"/>
                </w:rPr>
                <w:t>u(3)</w:t>
              </w:r>
            </w:ins>
          </w:p>
        </w:tc>
      </w:tr>
      <w:tr w:rsidR="00E81C06" w:rsidRPr="002B5469" w:rsidTr="0090668A">
        <w:trPr>
          <w:cantSplit/>
          <w:jc w:val="center"/>
          <w:ins w:id="430" w:author="Ye-Kui Wang" w:date="2017-09-29T16:58:00Z"/>
        </w:trPr>
        <w:tc>
          <w:tcPr>
            <w:tcW w:w="7686" w:type="dxa"/>
            <w:tcBorders>
              <w:top w:val="single" w:sz="2" w:space="0" w:color="auto"/>
              <w:left w:val="single" w:sz="6" w:space="0" w:color="auto"/>
              <w:bottom w:val="single" w:sz="2" w:space="0" w:color="auto"/>
              <w:right w:val="single" w:sz="6" w:space="0" w:color="auto"/>
            </w:tcBorders>
          </w:tcPr>
          <w:p w:rsidR="00E81C06" w:rsidRDefault="00E81C06"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ins w:id="431" w:author="Ye-Kui Wang" w:date="2017-09-29T16:58:00Z"/>
                <w:noProof/>
                <w:sz w:val="20"/>
              </w:rPr>
            </w:pPr>
            <w:ins w:id="432" w:author="Ye-Kui Wang" w:date="2017-09-29T16:58:00Z">
              <w:r>
                <w:rPr>
                  <w:noProof/>
                  <w:sz w:val="20"/>
                </w:rPr>
                <w:tab/>
              </w:r>
              <w:r>
                <w:rPr>
                  <w:noProof/>
                  <w:sz w:val="20"/>
                </w:rPr>
                <w:tab/>
              </w:r>
              <w:r>
                <w:rPr>
                  <w:noProof/>
                  <w:sz w:val="20"/>
                </w:rPr>
                <w:tab/>
              </w:r>
              <w:r>
                <w:rPr>
                  <w:noProof/>
                  <w:sz w:val="20"/>
                </w:rPr>
                <w:tab/>
              </w:r>
            </w:ins>
            <w:ins w:id="433" w:author="Ye-Kui Wang" w:date="2017-09-29T16:59:00Z">
              <w:r>
                <w:rPr>
                  <w:noProof/>
                  <w:sz w:val="20"/>
                </w:rPr>
                <w:t>}</w:t>
              </w:r>
            </w:ins>
          </w:p>
        </w:tc>
        <w:tc>
          <w:tcPr>
            <w:tcW w:w="1386" w:type="dxa"/>
            <w:tcBorders>
              <w:top w:val="single" w:sz="2" w:space="0" w:color="auto"/>
              <w:left w:val="single" w:sz="6" w:space="0" w:color="auto"/>
              <w:bottom w:val="single" w:sz="2" w:space="0" w:color="auto"/>
              <w:right w:val="single" w:sz="6" w:space="0" w:color="auto"/>
            </w:tcBorders>
          </w:tcPr>
          <w:p w:rsidR="00E81C06" w:rsidRDefault="00E81C06" w:rsidP="0090668A">
            <w:pPr>
              <w:keepNext/>
              <w:spacing w:before="20" w:after="40"/>
              <w:jc w:val="center"/>
              <w:rPr>
                <w:ins w:id="434" w:author="Ye-Kui Wang" w:date="2017-09-29T16:58:00Z"/>
                <w:noProof/>
                <w:sz w:val="20"/>
              </w:rPr>
            </w:pP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Default="00125F24"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Pr>
                <w:noProof/>
                <w:sz w:val="20"/>
              </w:rPr>
              <w:tab/>
            </w:r>
            <w:r>
              <w:rPr>
                <w:noProof/>
                <w:sz w:val="20"/>
              </w:rPr>
              <w:tab/>
              <w:t>}</w:t>
            </w:r>
          </w:p>
        </w:tc>
        <w:tc>
          <w:tcPr>
            <w:tcW w:w="1386" w:type="dxa"/>
            <w:tcBorders>
              <w:top w:val="single" w:sz="2" w:space="0" w:color="auto"/>
              <w:left w:val="single" w:sz="6" w:space="0" w:color="auto"/>
              <w:bottom w:val="single" w:sz="2" w:space="0" w:color="auto"/>
              <w:right w:val="single" w:sz="6" w:space="0" w:color="auto"/>
            </w:tcBorders>
          </w:tcPr>
          <w:p w:rsidR="00125F24" w:rsidRDefault="00125F24" w:rsidP="0090668A">
            <w:pPr>
              <w:keepNext/>
              <w:spacing w:before="20" w:after="40"/>
              <w:jc w:val="center"/>
              <w:rPr>
                <w:noProof/>
                <w:sz w:val="20"/>
              </w:rPr>
            </w:pP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Cs/>
                <w:noProof/>
                <w:sz w:val="20"/>
              </w:rPr>
              <w:tab/>
              <w:t>}</w:t>
            </w:r>
          </w:p>
        </w:tc>
        <w:tc>
          <w:tcPr>
            <w:tcW w:w="13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noProof/>
                <w:sz w:val="20"/>
              </w:rPr>
            </w:pP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2B5469">
              <w:rPr>
                <w:bCs/>
                <w:noProof/>
                <w:sz w:val="20"/>
              </w:rPr>
              <w:tab/>
              <w:t>}</w:t>
            </w:r>
          </w:p>
        </w:tc>
        <w:tc>
          <w:tcPr>
            <w:tcW w:w="13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noProof/>
                <w:sz w:val="20"/>
              </w:rPr>
            </w:pPr>
          </w:p>
        </w:tc>
      </w:tr>
      <w:tr w:rsidR="00125F24" w:rsidRPr="002B5469" w:rsidTr="0090668A">
        <w:trPr>
          <w:cantSplit/>
          <w:jc w:val="center"/>
        </w:trPr>
        <w:tc>
          <w:tcPr>
            <w:tcW w:w="76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w:t>
            </w:r>
          </w:p>
        </w:tc>
        <w:tc>
          <w:tcPr>
            <w:tcW w:w="1386" w:type="dxa"/>
            <w:tcBorders>
              <w:top w:val="single" w:sz="2" w:space="0" w:color="auto"/>
              <w:left w:val="single" w:sz="6" w:space="0" w:color="auto"/>
              <w:bottom w:val="single" w:sz="2" w:space="0" w:color="auto"/>
              <w:right w:val="single" w:sz="6" w:space="0" w:color="auto"/>
            </w:tcBorders>
          </w:tcPr>
          <w:p w:rsidR="00125F24" w:rsidRPr="002B5469" w:rsidRDefault="00125F24" w:rsidP="0090668A">
            <w:pPr>
              <w:keepNext/>
              <w:spacing w:before="20" w:after="40"/>
              <w:jc w:val="center"/>
              <w:rPr>
                <w:noProof/>
                <w:sz w:val="20"/>
              </w:rPr>
            </w:pPr>
          </w:p>
        </w:tc>
      </w:tr>
    </w:tbl>
    <w:p w:rsidR="00125F24" w:rsidRPr="00C9691B" w:rsidRDefault="00125F24" w:rsidP="00125F24">
      <w:pPr>
        <w:rPr>
          <w:noProof/>
          <w:sz w:val="20"/>
        </w:rPr>
      </w:pPr>
    </w:p>
    <w:p w:rsidR="006261E5" w:rsidRDefault="006261E5" w:rsidP="006261E5">
      <w:pPr>
        <w:jc w:val="both"/>
        <w:rPr>
          <w:bCs/>
          <w:noProof/>
          <w:sz w:val="20"/>
        </w:rPr>
      </w:pPr>
      <w:r>
        <w:rPr>
          <w:bCs/>
          <w:noProof/>
          <w:sz w:val="20"/>
        </w:rPr>
        <w:lastRenderedPageBreak/>
        <w:t xml:space="preserve">The region-wise packing SEI message </w:t>
      </w:r>
      <w:r w:rsidRPr="00743DC4">
        <w:rPr>
          <w:bCs/>
          <w:noProof/>
          <w:sz w:val="20"/>
        </w:rPr>
        <w:t xml:space="preserve">provides information to enable remapping of the colour samples of the </w:t>
      </w:r>
      <w:r w:rsidRPr="00D17A58">
        <w:rPr>
          <w:sz w:val="20"/>
        </w:rPr>
        <w:t xml:space="preserve">cropped </w:t>
      </w:r>
      <w:ins w:id="435" w:author="Ye-Kui Wang" w:date="2017-09-29T17:08:00Z">
        <w:r w:rsidR="00DB24E1">
          <w:rPr>
            <w:sz w:val="20"/>
          </w:rPr>
          <w:t>decoded</w:t>
        </w:r>
      </w:ins>
      <w:del w:id="436" w:author="Ye-Kui Wang" w:date="2017-09-29T17:08:00Z">
        <w:r w:rsidRPr="00743DC4" w:rsidDel="00DB24E1">
          <w:rPr>
            <w:bCs/>
            <w:noProof/>
            <w:sz w:val="20"/>
          </w:rPr>
          <w:delText>output</w:delText>
        </w:r>
      </w:del>
      <w:r w:rsidRPr="00743DC4">
        <w:rPr>
          <w:bCs/>
          <w:noProof/>
          <w:sz w:val="20"/>
        </w:rPr>
        <w:t xml:space="preserve"> pictures onto </w:t>
      </w:r>
      <w:r>
        <w:rPr>
          <w:bCs/>
          <w:noProof/>
          <w:sz w:val="20"/>
        </w:rPr>
        <w:t>projected pictures</w:t>
      </w:r>
      <w:ins w:id="437" w:author="Ye-Kui Wang" w:date="2017-09-29T17:09:00Z">
        <w:r w:rsidR="00DB24E1">
          <w:rPr>
            <w:bCs/>
            <w:noProof/>
            <w:sz w:val="20"/>
          </w:rPr>
          <w:t xml:space="preserve"> as well as information on the location and size of the guard bands, if any</w:t>
        </w:r>
      </w:ins>
      <w:r>
        <w:rPr>
          <w:bCs/>
          <w:noProof/>
          <w:sz w:val="20"/>
        </w:rPr>
        <w:t>.</w:t>
      </w:r>
    </w:p>
    <w:p w:rsidR="006261E5" w:rsidRPr="00A44B62" w:rsidRDefault="006261E5" w:rsidP="006261E5">
      <w:pPr>
        <w:jc w:val="both"/>
        <w:rPr>
          <w:noProof/>
          <w:sz w:val="20"/>
        </w:rPr>
      </w:pPr>
      <w:r>
        <w:rPr>
          <w:b/>
          <w:noProof/>
          <w:sz w:val="20"/>
        </w:rPr>
        <w:t>rwp</w:t>
      </w:r>
      <w:r w:rsidRPr="00A44B62">
        <w:rPr>
          <w:b/>
          <w:noProof/>
          <w:sz w:val="20"/>
        </w:rPr>
        <w:t>_cancel_flag</w:t>
      </w:r>
      <w:r w:rsidRPr="00A44B62">
        <w:rPr>
          <w:noProof/>
          <w:sz w:val="20"/>
        </w:rPr>
        <w:t xml:space="preserve"> equal to 1 indicates that the SEI message cancels the persistence of any previous </w:t>
      </w:r>
      <w:r>
        <w:rPr>
          <w:bCs/>
          <w:noProof/>
          <w:sz w:val="20"/>
        </w:rPr>
        <w:t xml:space="preserve">region-wise packing </w:t>
      </w:r>
      <w:r w:rsidRPr="00A44B62">
        <w:rPr>
          <w:noProof/>
          <w:sz w:val="20"/>
        </w:rPr>
        <w:t xml:space="preserve">SEI message in output order. </w:t>
      </w:r>
      <w:r>
        <w:rPr>
          <w:noProof/>
          <w:sz w:val="20"/>
        </w:rPr>
        <w:t>rwp_</w:t>
      </w:r>
      <w:r w:rsidRPr="00A44B62">
        <w:rPr>
          <w:noProof/>
          <w:sz w:val="20"/>
        </w:rPr>
        <w:t>cancel</w:t>
      </w:r>
      <w:r>
        <w:rPr>
          <w:noProof/>
          <w:sz w:val="20"/>
        </w:rPr>
        <w:t>_</w:t>
      </w:r>
      <w:r w:rsidRPr="00A44B62">
        <w:rPr>
          <w:noProof/>
          <w:sz w:val="20"/>
        </w:rPr>
        <w:t xml:space="preserve">flag equal to 0 indicates that </w:t>
      </w:r>
      <w:r>
        <w:rPr>
          <w:bCs/>
          <w:noProof/>
          <w:sz w:val="20"/>
        </w:rPr>
        <w:t xml:space="preserve">region-wise packing </w:t>
      </w:r>
      <w:r w:rsidRPr="00A44B62">
        <w:rPr>
          <w:noProof/>
          <w:sz w:val="20"/>
        </w:rPr>
        <w:t>information follows.</w:t>
      </w:r>
    </w:p>
    <w:p w:rsidR="006261E5" w:rsidRPr="00A44B62" w:rsidRDefault="006261E5" w:rsidP="006261E5">
      <w:pPr>
        <w:jc w:val="both"/>
        <w:rPr>
          <w:noProof/>
          <w:sz w:val="20"/>
        </w:rPr>
      </w:pPr>
      <w:r>
        <w:rPr>
          <w:b/>
          <w:noProof/>
          <w:sz w:val="20"/>
        </w:rPr>
        <w:t>rwp</w:t>
      </w:r>
      <w:r w:rsidRPr="00A44B62">
        <w:rPr>
          <w:b/>
          <w:noProof/>
          <w:sz w:val="20"/>
        </w:rPr>
        <w:t>_persistence_flag</w:t>
      </w:r>
      <w:r w:rsidRPr="00A44B62">
        <w:rPr>
          <w:noProof/>
          <w:sz w:val="20"/>
        </w:rPr>
        <w:t xml:space="preserve"> specifies the persistence of the </w:t>
      </w:r>
      <w:r>
        <w:rPr>
          <w:bCs/>
          <w:noProof/>
          <w:sz w:val="20"/>
        </w:rPr>
        <w:t xml:space="preserve">region-wise packing </w:t>
      </w:r>
      <w:r w:rsidRPr="00A44B62">
        <w:rPr>
          <w:noProof/>
          <w:sz w:val="20"/>
        </w:rPr>
        <w:t>SEI message for the current layer.</w:t>
      </w:r>
    </w:p>
    <w:p w:rsidR="006261E5" w:rsidRPr="00A44B62" w:rsidRDefault="006261E5" w:rsidP="006261E5">
      <w:pPr>
        <w:jc w:val="both"/>
        <w:rPr>
          <w:noProof/>
          <w:sz w:val="20"/>
        </w:rPr>
      </w:pPr>
      <w:r>
        <w:rPr>
          <w:noProof/>
          <w:sz w:val="20"/>
        </w:rPr>
        <w:t>rwp</w:t>
      </w:r>
      <w:r w:rsidRPr="00A44B62">
        <w:rPr>
          <w:noProof/>
          <w:sz w:val="20"/>
        </w:rPr>
        <w:t xml:space="preserve">_persistence_flag equal to 0 specifies that the </w:t>
      </w:r>
      <w:r>
        <w:rPr>
          <w:bCs/>
          <w:noProof/>
          <w:sz w:val="20"/>
        </w:rPr>
        <w:t xml:space="preserve">region-wise packing </w:t>
      </w:r>
      <w:r w:rsidRPr="00A44B62">
        <w:rPr>
          <w:noProof/>
          <w:sz w:val="20"/>
        </w:rPr>
        <w:t>SEI message applies to the current decoded picture only.</w:t>
      </w:r>
    </w:p>
    <w:p w:rsidR="006261E5" w:rsidRPr="00A44B62" w:rsidRDefault="006261E5" w:rsidP="006261E5">
      <w:pPr>
        <w:keepNext/>
        <w:jc w:val="both"/>
        <w:rPr>
          <w:noProof/>
          <w:sz w:val="20"/>
        </w:rPr>
      </w:pPr>
      <w:r w:rsidRPr="00A44B62">
        <w:rPr>
          <w:noProof/>
          <w:sz w:val="20"/>
        </w:rPr>
        <w:t xml:space="preserve">Let picA be the current picture. </w:t>
      </w:r>
      <w:r>
        <w:rPr>
          <w:noProof/>
          <w:sz w:val="20"/>
        </w:rPr>
        <w:t>rwp</w:t>
      </w:r>
      <w:r w:rsidRPr="00A44B62">
        <w:rPr>
          <w:noProof/>
          <w:sz w:val="20"/>
        </w:rPr>
        <w:t xml:space="preserve">_persistence_flag equal to 1 specifies that the </w:t>
      </w:r>
      <w:r>
        <w:rPr>
          <w:bCs/>
          <w:noProof/>
          <w:sz w:val="20"/>
        </w:rPr>
        <w:t xml:space="preserve">region-wise packing </w:t>
      </w:r>
      <w:r w:rsidRPr="00A44B62">
        <w:rPr>
          <w:noProof/>
          <w:sz w:val="20"/>
        </w:rPr>
        <w:t>SEI message persists for the current layer in output order until one or more of the following conditions are true:</w:t>
      </w:r>
    </w:p>
    <w:p w:rsidR="006261E5" w:rsidRPr="00A44B62" w:rsidRDefault="006261E5" w:rsidP="006261E5">
      <w:pPr>
        <w:pStyle w:val="enumlev1"/>
        <w:ind w:left="397"/>
        <w:rPr>
          <w:noProof/>
          <w:lang w:val="en-CA"/>
        </w:rPr>
      </w:pPr>
      <w:r w:rsidRPr="00A44B62">
        <w:rPr>
          <w:noProof/>
          <w:lang w:val="en-CA"/>
        </w:rPr>
        <w:t>–</w:t>
      </w:r>
      <w:r w:rsidRPr="00A44B62">
        <w:rPr>
          <w:noProof/>
          <w:lang w:val="en-CA"/>
        </w:rPr>
        <w:tab/>
        <w:t>A new CLVS of the current layer begins.</w:t>
      </w:r>
    </w:p>
    <w:p w:rsidR="006261E5" w:rsidRPr="00A44B62" w:rsidRDefault="006261E5" w:rsidP="006261E5">
      <w:pPr>
        <w:pStyle w:val="enumlev1"/>
        <w:ind w:left="397"/>
        <w:rPr>
          <w:noProof/>
          <w:lang w:val="en-CA"/>
        </w:rPr>
      </w:pPr>
      <w:r w:rsidRPr="00A44B62">
        <w:rPr>
          <w:noProof/>
          <w:lang w:val="en-CA"/>
        </w:rPr>
        <w:t>–</w:t>
      </w:r>
      <w:r w:rsidRPr="00A44B62">
        <w:rPr>
          <w:noProof/>
          <w:lang w:val="en-CA"/>
        </w:rPr>
        <w:tab/>
        <w:t>The bitstream ends.</w:t>
      </w:r>
    </w:p>
    <w:p w:rsidR="006261E5" w:rsidRPr="00A44B62" w:rsidRDefault="006261E5" w:rsidP="006261E5">
      <w:pPr>
        <w:pStyle w:val="enumlev1"/>
        <w:ind w:left="397"/>
        <w:rPr>
          <w:noProof/>
          <w:lang w:val="en-CA"/>
        </w:rPr>
      </w:pPr>
      <w:r w:rsidRPr="00A44B62">
        <w:rPr>
          <w:noProof/>
          <w:lang w:val="en-CA"/>
        </w:rPr>
        <w:t>–</w:t>
      </w:r>
      <w:r w:rsidRPr="00A44B62">
        <w:rPr>
          <w:noProof/>
          <w:lang w:val="en-CA"/>
        </w:rPr>
        <w:tab/>
        <w:t xml:space="preserve">A picture picB in the current layer in an access unit containing a </w:t>
      </w:r>
      <w:r>
        <w:rPr>
          <w:bCs/>
          <w:noProof/>
        </w:rPr>
        <w:t xml:space="preserve">region-wise packing </w:t>
      </w:r>
      <w:r w:rsidRPr="00A44B62">
        <w:rPr>
          <w:noProof/>
          <w:lang w:val="en-CA"/>
        </w:rPr>
        <w:t xml:space="preserve">SEI message that is applicable to the current layer is output </w:t>
      </w:r>
      <w:r w:rsidRPr="00A44B62">
        <w:rPr>
          <w:lang w:val="en-CA"/>
        </w:rPr>
        <w:t>for which PicOrderCnt( picB ) is</w:t>
      </w:r>
      <w:r w:rsidRPr="00A44B62">
        <w:rPr>
          <w:noProof/>
          <w:lang w:val="en-CA"/>
        </w:rPr>
        <w:t xml:space="preserve"> greater than </w:t>
      </w:r>
      <w:r w:rsidRPr="00A44B62">
        <w:rPr>
          <w:lang w:val="en-CA"/>
        </w:rPr>
        <w:t>PicOrderCnt( picA ), where PicOrderCnt( picB ) and PicOrderCnt( picA ) are the PicOrderCntVal values of picB and picA, respectively, immediately after the invocation of the decoding process for picture order count for picB</w:t>
      </w:r>
      <w:r w:rsidRPr="00A44B62">
        <w:rPr>
          <w:noProof/>
          <w:lang w:val="en-CA"/>
        </w:rPr>
        <w:t>.</w:t>
      </w:r>
    </w:p>
    <w:p w:rsidR="006261E5" w:rsidRDefault="006261E5" w:rsidP="006261E5">
      <w:pPr>
        <w:jc w:val="both"/>
        <w:rPr>
          <w:noProof/>
          <w:sz w:val="20"/>
        </w:rPr>
      </w:pPr>
      <w:r>
        <w:rPr>
          <w:noProof/>
          <w:sz w:val="20"/>
        </w:rPr>
        <w:t>When an</w:t>
      </w:r>
      <w:r w:rsidRPr="00A44B62">
        <w:rPr>
          <w:noProof/>
          <w:sz w:val="20"/>
        </w:rPr>
        <w:t xml:space="preserve"> </w:t>
      </w:r>
      <w:r w:rsidRPr="007B1F08">
        <w:rPr>
          <w:sz w:val="20"/>
        </w:rPr>
        <w:t xml:space="preserve">equirectangular </w:t>
      </w:r>
      <w:r w:rsidRPr="00A44B62">
        <w:rPr>
          <w:noProof/>
          <w:sz w:val="20"/>
        </w:rPr>
        <w:t xml:space="preserve">projection SEI message </w:t>
      </w:r>
      <w:r>
        <w:rPr>
          <w:noProof/>
          <w:sz w:val="20"/>
        </w:rPr>
        <w:t>with erp</w:t>
      </w:r>
      <w:r w:rsidRPr="001B0A14">
        <w:rPr>
          <w:noProof/>
          <w:sz w:val="20"/>
        </w:rPr>
        <w:t xml:space="preserve">_cancel_flag </w:t>
      </w:r>
      <w:r>
        <w:rPr>
          <w:noProof/>
          <w:sz w:val="20"/>
        </w:rPr>
        <w:t xml:space="preserve">equal to 0 or a cubemap </w:t>
      </w:r>
      <w:r w:rsidRPr="00A44B62">
        <w:rPr>
          <w:noProof/>
          <w:sz w:val="20"/>
        </w:rPr>
        <w:t xml:space="preserve">projection SEI message </w:t>
      </w:r>
      <w:r>
        <w:rPr>
          <w:noProof/>
          <w:sz w:val="20"/>
        </w:rPr>
        <w:t>with cmp</w:t>
      </w:r>
      <w:r w:rsidRPr="001B0A14">
        <w:rPr>
          <w:noProof/>
          <w:sz w:val="20"/>
        </w:rPr>
        <w:t xml:space="preserve">_cancel_flag </w:t>
      </w:r>
      <w:r>
        <w:rPr>
          <w:noProof/>
          <w:sz w:val="20"/>
        </w:rPr>
        <w:t xml:space="preserve">equal to 0 </w:t>
      </w:r>
      <w:ins w:id="438" w:author="Ye-Kui Wang" w:date="2017-10-05T16:17:00Z">
        <w:r w:rsidR="00BF0CB8">
          <w:rPr>
            <w:noProof/>
            <w:sz w:val="20"/>
          </w:rPr>
          <w:t xml:space="preserve">and cmp_padding_flag equal to 0 </w:t>
        </w:r>
      </w:ins>
      <w:r>
        <w:rPr>
          <w:noProof/>
          <w:sz w:val="20"/>
        </w:rPr>
        <w:t xml:space="preserve">is not present </w:t>
      </w:r>
      <w:r w:rsidRPr="00A44B62">
        <w:rPr>
          <w:noProof/>
          <w:sz w:val="20"/>
        </w:rPr>
        <w:t>in the CLVS</w:t>
      </w:r>
      <w:r>
        <w:rPr>
          <w:noProof/>
          <w:sz w:val="20"/>
        </w:rPr>
        <w:t xml:space="preserve"> that applies to the current picture and precedes the </w:t>
      </w:r>
      <w:r>
        <w:rPr>
          <w:bCs/>
          <w:noProof/>
          <w:sz w:val="20"/>
        </w:rPr>
        <w:t xml:space="preserve">region-wise packing </w:t>
      </w:r>
      <w:r w:rsidRPr="00A44B62">
        <w:rPr>
          <w:noProof/>
          <w:sz w:val="20"/>
        </w:rPr>
        <w:t>SEI message</w:t>
      </w:r>
      <w:r>
        <w:rPr>
          <w:noProof/>
          <w:sz w:val="20"/>
        </w:rPr>
        <w:t xml:space="preserve"> in decoding order, a </w:t>
      </w:r>
      <w:r>
        <w:rPr>
          <w:bCs/>
          <w:noProof/>
          <w:sz w:val="20"/>
        </w:rPr>
        <w:t xml:space="preserve">region-wise packing </w:t>
      </w:r>
      <w:r w:rsidRPr="00A44B62">
        <w:rPr>
          <w:noProof/>
          <w:sz w:val="20"/>
        </w:rPr>
        <w:t>SEI message</w:t>
      </w:r>
      <w:r>
        <w:rPr>
          <w:noProof/>
          <w:sz w:val="20"/>
        </w:rPr>
        <w:t xml:space="preserve"> with rwp</w:t>
      </w:r>
      <w:r w:rsidRPr="00A44B62">
        <w:rPr>
          <w:noProof/>
          <w:sz w:val="20"/>
        </w:rPr>
        <w:t>_</w:t>
      </w:r>
      <w:ins w:id="439" w:author="Ye-Kui Wang" w:date="2017-09-29T17:10:00Z">
        <w:r w:rsidR="00BA379C">
          <w:rPr>
            <w:noProof/>
            <w:sz w:val="20"/>
          </w:rPr>
          <w:t>cancel</w:t>
        </w:r>
      </w:ins>
      <w:del w:id="440" w:author="Ye-Kui Wang" w:date="2017-09-29T17:10:00Z">
        <w:r w:rsidRPr="00A44B62" w:rsidDel="00BA379C">
          <w:rPr>
            <w:noProof/>
            <w:sz w:val="20"/>
          </w:rPr>
          <w:delText>persistence</w:delText>
        </w:r>
      </w:del>
      <w:r w:rsidRPr="00A44B62">
        <w:rPr>
          <w:noProof/>
          <w:sz w:val="20"/>
        </w:rPr>
        <w:t>_flag</w:t>
      </w:r>
      <w:r w:rsidRPr="001B0A14">
        <w:rPr>
          <w:noProof/>
          <w:sz w:val="20"/>
        </w:rPr>
        <w:t xml:space="preserve"> equal to</w:t>
      </w:r>
      <w:r>
        <w:rPr>
          <w:noProof/>
          <w:sz w:val="20"/>
        </w:rPr>
        <w:t xml:space="preserve"> 0 shall not be present </w:t>
      </w:r>
      <w:r w:rsidRPr="00A44B62">
        <w:rPr>
          <w:noProof/>
          <w:sz w:val="20"/>
        </w:rPr>
        <w:t>in the CLVS</w:t>
      </w:r>
      <w:r>
        <w:rPr>
          <w:noProof/>
          <w:sz w:val="20"/>
        </w:rPr>
        <w:t xml:space="preserve"> that applies to the current picture. </w:t>
      </w:r>
      <w:r w:rsidRPr="00A44B62">
        <w:rPr>
          <w:sz w:val="20"/>
        </w:rPr>
        <w:t xml:space="preserve">Decoders shall ignore </w:t>
      </w:r>
      <w:r>
        <w:rPr>
          <w:bCs/>
          <w:noProof/>
          <w:sz w:val="20"/>
        </w:rPr>
        <w:t xml:space="preserve">region-wise packing </w:t>
      </w:r>
      <w:r w:rsidRPr="00A44B62">
        <w:rPr>
          <w:sz w:val="20"/>
        </w:rPr>
        <w:t xml:space="preserve">SEI messages </w:t>
      </w:r>
      <w:r>
        <w:rPr>
          <w:noProof/>
          <w:sz w:val="20"/>
        </w:rPr>
        <w:t>with rwp</w:t>
      </w:r>
      <w:r w:rsidRPr="00A44B62">
        <w:rPr>
          <w:noProof/>
          <w:sz w:val="20"/>
        </w:rPr>
        <w:t>_</w:t>
      </w:r>
      <w:ins w:id="441" w:author="Ye-Kui Wang" w:date="2017-09-29T17:11:00Z">
        <w:r w:rsidR="00BA379C">
          <w:rPr>
            <w:noProof/>
            <w:sz w:val="20"/>
          </w:rPr>
          <w:t>cancel</w:t>
        </w:r>
      </w:ins>
      <w:del w:id="442" w:author="Ye-Kui Wang" w:date="2017-09-29T17:11:00Z">
        <w:r w:rsidRPr="00A44B62" w:rsidDel="00BA379C">
          <w:rPr>
            <w:noProof/>
            <w:sz w:val="20"/>
          </w:rPr>
          <w:delText>persistence</w:delText>
        </w:r>
      </w:del>
      <w:r w:rsidRPr="00A44B62">
        <w:rPr>
          <w:noProof/>
          <w:sz w:val="20"/>
        </w:rPr>
        <w:t>_flag</w:t>
      </w:r>
      <w:r w:rsidRPr="001B0A14">
        <w:rPr>
          <w:noProof/>
          <w:sz w:val="20"/>
        </w:rPr>
        <w:t xml:space="preserve"> equal to</w:t>
      </w:r>
      <w:r>
        <w:rPr>
          <w:noProof/>
          <w:sz w:val="20"/>
        </w:rPr>
        <w:t xml:space="preserve"> 0 </w:t>
      </w:r>
      <w:r w:rsidRPr="00A44B62">
        <w:rPr>
          <w:sz w:val="20"/>
        </w:rPr>
        <w:t>that do not follow</w:t>
      </w:r>
      <w:r w:rsidRPr="00A44B62">
        <w:rPr>
          <w:noProof/>
          <w:sz w:val="20"/>
        </w:rPr>
        <w:t>, in decoding order,</w:t>
      </w:r>
      <w:r w:rsidRPr="00A44B62">
        <w:rPr>
          <w:sz w:val="20"/>
        </w:rPr>
        <w:t xml:space="preserve"> </w:t>
      </w:r>
      <w:r>
        <w:rPr>
          <w:sz w:val="20"/>
        </w:rPr>
        <w:t>an</w:t>
      </w:r>
      <w:r w:rsidRPr="00A44B62">
        <w:rPr>
          <w:sz w:val="20"/>
        </w:rPr>
        <w:t xml:space="preserve"> </w:t>
      </w:r>
      <w:r w:rsidRPr="007B1F08">
        <w:rPr>
          <w:sz w:val="20"/>
        </w:rPr>
        <w:t xml:space="preserve">equirectangular </w:t>
      </w:r>
      <w:r w:rsidRPr="00A44B62">
        <w:rPr>
          <w:noProof/>
          <w:sz w:val="20"/>
        </w:rPr>
        <w:t xml:space="preserve">projection SEI message </w:t>
      </w:r>
      <w:r>
        <w:rPr>
          <w:noProof/>
          <w:sz w:val="20"/>
        </w:rPr>
        <w:t>with erp</w:t>
      </w:r>
      <w:r w:rsidRPr="001B0A14">
        <w:rPr>
          <w:noProof/>
          <w:sz w:val="20"/>
        </w:rPr>
        <w:t xml:space="preserve">_cancel_flag </w:t>
      </w:r>
      <w:r>
        <w:rPr>
          <w:noProof/>
          <w:sz w:val="20"/>
        </w:rPr>
        <w:t xml:space="preserve">equal to 0 or a cubemap </w:t>
      </w:r>
      <w:r w:rsidRPr="00A44B62">
        <w:rPr>
          <w:noProof/>
          <w:sz w:val="20"/>
        </w:rPr>
        <w:t xml:space="preserve">projection SEI message </w:t>
      </w:r>
      <w:r>
        <w:rPr>
          <w:noProof/>
          <w:sz w:val="20"/>
        </w:rPr>
        <w:t>with cmp</w:t>
      </w:r>
      <w:r w:rsidRPr="001B0A14">
        <w:rPr>
          <w:noProof/>
          <w:sz w:val="20"/>
        </w:rPr>
        <w:t xml:space="preserve">_cancel_flag </w:t>
      </w:r>
      <w:r>
        <w:rPr>
          <w:noProof/>
          <w:sz w:val="20"/>
        </w:rPr>
        <w:t xml:space="preserve">equal to 0 </w:t>
      </w:r>
      <w:r w:rsidRPr="00A44B62">
        <w:rPr>
          <w:noProof/>
          <w:sz w:val="20"/>
        </w:rPr>
        <w:t>in the CLVS</w:t>
      </w:r>
      <w:r>
        <w:rPr>
          <w:noProof/>
          <w:sz w:val="20"/>
        </w:rPr>
        <w:t xml:space="preserve"> that applies to the current picture</w:t>
      </w:r>
      <w:r w:rsidRPr="00A44B62">
        <w:rPr>
          <w:noProof/>
          <w:sz w:val="20"/>
        </w:rPr>
        <w:t>.</w:t>
      </w:r>
      <w:ins w:id="443" w:author="Ye-Kui Wang" w:date="2017-09-29T17:11:00Z">
        <w:r w:rsidR="00BA379C">
          <w:rPr>
            <w:noProof/>
            <w:sz w:val="20"/>
          </w:rPr>
          <w:t xml:space="preserve"> </w:t>
        </w:r>
        <w:r w:rsidR="00BA379C" w:rsidRPr="0018684D">
          <w:rPr>
            <w:noProof/>
            <w:sz w:val="20"/>
            <w:highlight w:val="yellow"/>
          </w:rPr>
          <w:t>[</w:t>
        </w:r>
      </w:ins>
      <w:ins w:id="444" w:author="Ye-Kui Wang" w:date="2017-09-29T17:12:00Z">
        <w:r w:rsidR="00BA379C">
          <w:rPr>
            <w:noProof/>
            <w:sz w:val="20"/>
            <w:highlight w:val="yellow"/>
          </w:rPr>
          <w:t xml:space="preserve">Ed. (YK): Note that the changes in this paragraph are bug fixes that </w:t>
        </w:r>
      </w:ins>
      <w:ins w:id="445" w:author="Ye-Kui Wang" w:date="2017-09-29T17:13:00Z">
        <w:r w:rsidR="00076BAE">
          <w:rPr>
            <w:noProof/>
            <w:sz w:val="20"/>
            <w:highlight w:val="yellow"/>
          </w:rPr>
          <w:t xml:space="preserve">should be made independent of </w:t>
        </w:r>
      </w:ins>
      <w:ins w:id="446" w:author="Ye-Kui Wang" w:date="2017-09-29T17:12:00Z">
        <w:r w:rsidR="00BA379C">
          <w:rPr>
            <w:noProof/>
            <w:sz w:val="20"/>
            <w:highlight w:val="yellow"/>
          </w:rPr>
          <w:t>the issues described in section 1 of this document.</w:t>
        </w:r>
      </w:ins>
      <w:ins w:id="447" w:author="Ye-Kui Wang" w:date="2017-09-29T17:11:00Z">
        <w:r w:rsidR="00BA379C" w:rsidRPr="0018684D">
          <w:rPr>
            <w:noProof/>
            <w:sz w:val="20"/>
            <w:highlight w:val="yellow"/>
          </w:rPr>
          <w:t>]</w:t>
        </w:r>
      </w:ins>
    </w:p>
    <w:p w:rsidR="00230537" w:rsidRDefault="00230537" w:rsidP="00230537">
      <w:pPr>
        <w:jc w:val="both"/>
        <w:rPr>
          <w:ins w:id="448" w:author="Ye-Kui Wang" w:date="2017-10-02T09:42:00Z"/>
          <w:rFonts w:eastAsia="Malgun Gothic"/>
          <w:bCs/>
          <w:noProof/>
          <w:sz w:val="20"/>
          <w:lang w:val="en-GB" w:eastAsia="zh-CN"/>
        </w:rPr>
      </w:pPr>
      <w:ins w:id="449" w:author="Ye-Kui Wang" w:date="2017-10-02T09:42:00Z">
        <w:r>
          <w:rPr>
            <w:rFonts w:eastAsia="Malgun Gothic"/>
            <w:noProof/>
            <w:sz w:val="20"/>
            <w:lang w:eastAsia="zh-CN"/>
          </w:rPr>
          <w:t>If</w:t>
        </w:r>
      </w:ins>
      <w:ins w:id="450" w:author="Ye-Kui Wang" w:date="2017-09-29T17:14:00Z">
        <w:r w:rsidRPr="0018684D">
          <w:rPr>
            <w:rFonts w:eastAsia="Malgun Gothic"/>
            <w:noProof/>
            <w:sz w:val="20"/>
            <w:lang w:eastAsia="zh-CN"/>
          </w:rPr>
          <w:t xml:space="preserve"> </w:t>
        </w:r>
      </w:ins>
      <w:ins w:id="451" w:author="Ye-Kui Wang" w:date="2017-09-29T17:18:00Z">
        <w:r>
          <w:rPr>
            <w:rFonts w:eastAsia="Malgun Gothic"/>
            <w:noProof/>
            <w:sz w:val="20"/>
            <w:lang w:eastAsia="zh-CN"/>
          </w:rPr>
          <w:t>a</w:t>
        </w:r>
      </w:ins>
      <w:ins w:id="452" w:author="Ye-Kui Wang" w:date="2017-09-29T17:16:00Z">
        <w:r>
          <w:rPr>
            <w:rFonts w:eastAsia="Malgun Gothic"/>
            <w:noProof/>
            <w:sz w:val="20"/>
            <w:lang w:eastAsia="zh-CN"/>
          </w:rPr>
          <w:t xml:space="preserve"> frame packing arrangement SEI message</w:t>
        </w:r>
        <w:r w:rsidRPr="0018684D">
          <w:rPr>
            <w:rFonts w:eastAsia="Malgun Gothic"/>
            <w:noProof/>
            <w:sz w:val="20"/>
            <w:lang w:eastAsia="zh-CN"/>
          </w:rPr>
          <w:t xml:space="preserve"> </w:t>
        </w:r>
        <w:r>
          <w:rPr>
            <w:rFonts w:eastAsia="Malgun Gothic"/>
            <w:noProof/>
            <w:sz w:val="20"/>
            <w:lang w:eastAsia="zh-CN"/>
          </w:rPr>
          <w:t xml:space="preserve">with </w:t>
        </w:r>
      </w:ins>
      <w:ins w:id="453" w:author="Ye-Kui Wang" w:date="2017-09-29T17:17:00Z">
        <w:r w:rsidRPr="007B3C65">
          <w:rPr>
            <w:color w:val="000000"/>
            <w:sz w:val="20"/>
            <w:lang w:val="en-GB"/>
          </w:rPr>
          <w:t xml:space="preserve">frame_packing_arrangement_cancel_flag </w:t>
        </w:r>
        <w:r w:rsidRPr="007B3C65">
          <w:rPr>
            <w:rFonts w:eastAsia="Malgun Gothic"/>
            <w:color w:val="000000"/>
            <w:sz w:val="20"/>
            <w:lang w:val="en-GB"/>
          </w:rPr>
          <w:t>equal to 0</w:t>
        </w:r>
      </w:ins>
      <w:ins w:id="454" w:author="Ye-Kui Wang" w:date="2017-09-29T17:18:00Z">
        <w:r>
          <w:rPr>
            <w:rFonts w:eastAsia="Malgun Gothic"/>
            <w:color w:val="000000"/>
            <w:sz w:val="20"/>
            <w:lang w:val="en-GB"/>
          </w:rPr>
          <w:t>,</w:t>
        </w:r>
      </w:ins>
      <w:ins w:id="455" w:author="Ye-Kui Wang" w:date="2017-09-29T17:17:00Z">
        <w:r w:rsidRPr="007B3C65">
          <w:rPr>
            <w:rFonts w:eastAsia="Malgun Gothic"/>
            <w:bCs/>
            <w:noProof/>
            <w:sz w:val="20"/>
            <w:lang w:val="en-GB" w:eastAsia="zh-CN"/>
          </w:rPr>
          <w:t xml:space="preserve"> </w:t>
        </w:r>
      </w:ins>
      <w:ins w:id="456" w:author="Ye-Kui Wang" w:date="2017-09-29T17:18:00Z">
        <w:r w:rsidRPr="007B3C65">
          <w:rPr>
            <w:color w:val="000000"/>
            <w:sz w:val="20"/>
            <w:lang w:val="en-GB"/>
          </w:rPr>
          <w:t>frame_packing_arrangement_type</w:t>
        </w:r>
        <w:r w:rsidRPr="007B3C65">
          <w:rPr>
            <w:sz w:val="20"/>
            <w:lang w:val="en-GB" w:eastAsia="de-DE"/>
          </w:rPr>
          <w:t xml:space="preserve"> equal to 3, 4, or 5, </w:t>
        </w:r>
      </w:ins>
      <w:ins w:id="457" w:author="Ye-Kui Wang" w:date="2017-09-29T17:19:00Z">
        <w:r>
          <w:rPr>
            <w:sz w:val="20"/>
            <w:lang w:val="en-GB" w:eastAsia="de-DE"/>
          </w:rPr>
          <w:t xml:space="preserve">and </w:t>
        </w:r>
      </w:ins>
      <w:ins w:id="458" w:author="Ye-Kui Wang" w:date="2017-09-29T17:18:00Z">
        <w:r w:rsidRPr="007B3C65">
          <w:rPr>
            <w:sz w:val="20"/>
            <w:lang w:val="en-GB" w:eastAsia="de-DE"/>
          </w:rPr>
          <w:t>quincunx_sampling_flag equal to 0</w:t>
        </w:r>
      </w:ins>
      <w:ins w:id="459" w:author="Ye-Kui Wang" w:date="2017-09-29T17:19:00Z">
        <w:r>
          <w:rPr>
            <w:sz w:val="20"/>
            <w:lang w:val="en-GB" w:eastAsia="de-DE"/>
          </w:rPr>
          <w:t xml:space="preserve"> is </w:t>
        </w:r>
      </w:ins>
      <w:ins w:id="460" w:author="Ye-Kui Wang" w:date="2017-10-02T09:44:00Z">
        <w:r>
          <w:rPr>
            <w:sz w:val="20"/>
            <w:lang w:val="en-GB" w:eastAsia="de-DE"/>
          </w:rPr>
          <w:t xml:space="preserve">not </w:t>
        </w:r>
      </w:ins>
      <w:ins w:id="461" w:author="Ye-Kui Wang" w:date="2017-09-29T17:17:00Z">
        <w:r w:rsidRPr="007B3C65">
          <w:rPr>
            <w:rFonts w:eastAsia="Malgun Gothic"/>
            <w:bCs/>
            <w:noProof/>
            <w:sz w:val="20"/>
            <w:lang w:val="en-GB" w:eastAsia="zh-CN"/>
          </w:rPr>
          <w:t xml:space="preserve">present that applies to the </w:t>
        </w:r>
        <w:r>
          <w:rPr>
            <w:rFonts w:eastAsia="Malgun Gothic"/>
            <w:bCs/>
            <w:noProof/>
            <w:sz w:val="20"/>
            <w:lang w:val="en-GB" w:eastAsia="zh-CN"/>
          </w:rPr>
          <w:t xml:space="preserve">current </w:t>
        </w:r>
        <w:r w:rsidRPr="007B3C65">
          <w:rPr>
            <w:rFonts w:eastAsia="Malgun Gothic"/>
            <w:bCs/>
            <w:noProof/>
            <w:sz w:val="20"/>
            <w:lang w:val="en-GB" w:eastAsia="zh-CN"/>
          </w:rPr>
          <w:t>picture</w:t>
        </w:r>
      </w:ins>
      <w:ins w:id="462" w:author="Ye-Kui Wang" w:date="2017-10-02T09:44:00Z">
        <w:r>
          <w:rPr>
            <w:rFonts w:eastAsia="Malgun Gothic"/>
            <w:bCs/>
            <w:noProof/>
            <w:sz w:val="20"/>
            <w:lang w:val="en-GB" w:eastAsia="zh-CN"/>
          </w:rPr>
          <w:t xml:space="preserve">, </w:t>
        </w:r>
      </w:ins>
      <w:ins w:id="463" w:author="Ye-Kui Wang" w:date="2017-10-02T09:46:00Z">
        <w:r w:rsidR="007B7561">
          <w:rPr>
            <w:rFonts w:eastAsia="Malgun Gothic"/>
            <w:bCs/>
            <w:noProof/>
            <w:sz w:val="20"/>
            <w:lang w:val="en-GB" w:eastAsia="zh-CN"/>
          </w:rPr>
          <w:t xml:space="preserve">the variables StereoFlag, </w:t>
        </w:r>
      </w:ins>
      <w:ins w:id="464" w:author="Ye-Kui Wang" w:date="2017-10-02T09:45:00Z">
        <w:r w:rsidRPr="00230537">
          <w:rPr>
            <w:rFonts w:eastAsia="Malgun Gothic"/>
            <w:bCs/>
            <w:noProof/>
            <w:sz w:val="20"/>
            <w:lang w:val="en-GB" w:eastAsia="zh-CN"/>
          </w:rPr>
          <w:t>TopBottomFlag, SideBySideFlag</w:t>
        </w:r>
      </w:ins>
      <w:ins w:id="465" w:author="Ye-Kui Wang" w:date="2017-10-02T09:46:00Z">
        <w:r w:rsidR="007B7561">
          <w:rPr>
            <w:rFonts w:eastAsia="Malgun Gothic"/>
            <w:bCs/>
            <w:noProof/>
            <w:sz w:val="20"/>
            <w:lang w:val="en-GB" w:eastAsia="zh-CN"/>
          </w:rPr>
          <w:t>, and TempInterleav</w:t>
        </w:r>
      </w:ins>
      <w:ins w:id="466" w:author="Ye-Kui Wang" w:date="2017-10-02T09:50:00Z">
        <w:r w:rsidR="007B7561">
          <w:rPr>
            <w:rFonts w:eastAsia="Malgun Gothic"/>
            <w:bCs/>
            <w:noProof/>
            <w:sz w:val="20"/>
            <w:lang w:val="en-GB" w:eastAsia="zh-CN"/>
          </w:rPr>
          <w:t>ing</w:t>
        </w:r>
      </w:ins>
      <w:ins w:id="467" w:author="Ye-Kui Wang" w:date="2017-10-02T09:46:00Z">
        <w:r w:rsidR="007B7561">
          <w:rPr>
            <w:rFonts w:eastAsia="Malgun Gothic"/>
            <w:bCs/>
            <w:noProof/>
            <w:sz w:val="20"/>
            <w:lang w:val="en-GB" w:eastAsia="zh-CN"/>
          </w:rPr>
          <w:t>Flag</w:t>
        </w:r>
      </w:ins>
      <w:ins w:id="468" w:author="Ye-Kui Wang" w:date="2017-10-02T09:45:00Z">
        <w:r w:rsidRPr="00230537">
          <w:rPr>
            <w:rFonts w:eastAsia="Malgun Gothic"/>
            <w:bCs/>
            <w:noProof/>
            <w:sz w:val="20"/>
            <w:lang w:val="en-GB" w:eastAsia="zh-CN"/>
          </w:rPr>
          <w:t xml:space="preserve"> are </w:t>
        </w:r>
      </w:ins>
      <w:ins w:id="469" w:author="Ye-Kui Wang" w:date="2017-10-02T09:46:00Z">
        <w:r w:rsidR="007B7561">
          <w:rPr>
            <w:rFonts w:eastAsia="Malgun Gothic"/>
            <w:bCs/>
            <w:noProof/>
            <w:sz w:val="20"/>
            <w:lang w:val="en-GB" w:eastAsia="zh-CN"/>
          </w:rPr>
          <w:t xml:space="preserve">all </w:t>
        </w:r>
      </w:ins>
      <w:ins w:id="470" w:author="Ye-Kui Wang" w:date="2017-10-02T09:45:00Z">
        <w:r w:rsidRPr="00230537">
          <w:rPr>
            <w:rFonts w:eastAsia="Malgun Gothic"/>
            <w:bCs/>
            <w:noProof/>
            <w:sz w:val="20"/>
            <w:lang w:val="en-GB" w:eastAsia="zh-CN"/>
          </w:rPr>
          <w:t>set equal to 0</w:t>
        </w:r>
      </w:ins>
      <w:ins w:id="471" w:author="Ye-Kui Wang" w:date="2017-10-02T10:05:00Z">
        <w:r w:rsidR="000F2C10">
          <w:rPr>
            <w:rFonts w:eastAsia="Malgun Gothic"/>
            <w:bCs/>
            <w:noProof/>
            <w:sz w:val="20"/>
            <w:lang w:val="en-GB" w:eastAsia="zh-CN"/>
          </w:rPr>
          <w:t xml:space="preserve">, the variables </w:t>
        </w:r>
      </w:ins>
      <w:ins w:id="472" w:author="Ye-Kui Wang" w:date="2017-10-02T10:06:00Z">
        <w:r w:rsidR="000F2C10" w:rsidRPr="00E72BEB">
          <w:rPr>
            <w:rFonts w:eastAsia="Calibri"/>
            <w:sz w:val="20"/>
            <w:lang w:val="en-GB"/>
          </w:rPr>
          <w:t>HorDiv1 and VerDiv1</w:t>
        </w:r>
        <w:r w:rsidR="000F2C10">
          <w:rPr>
            <w:rFonts w:eastAsia="Calibri"/>
            <w:sz w:val="20"/>
            <w:lang w:val="en-GB"/>
          </w:rPr>
          <w:t xml:space="preserve"> are both set equal to 1</w:t>
        </w:r>
      </w:ins>
      <w:ins w:id="473" w:author="Ye-Kui Wang" w:date="2017-10-02T09:44:00Z">
        <w:r>
          <w:rPr>
            <w:rFonts w:eastAsia="Malgun Gothic"/>
            <w:bCs/>
            <w:noProof/>
            <w:sz w:val="20"/>
            <w:lang w:val="en-GB" w:eastAsia="zh-CN"/>
          </w:rPr>
          <w:t xml:space="preserve">. Otherwise </w:t>
        </w:r>
      </w:ins>
      <w:ins w:id="474" w:author="Ye-Kui Wang" w:date="2017-09-29T17:19:00Z">
        <w:r>
          <w:rPr>
            <w:rFonts w:eastAsia="Malgun Gothic"/>
            <w:bCs/>
            <w:noProof/>
            <w:sz w:val="20"/>
            <w:lang w:val="en-GB" w:eastAsia="zh-CN"/>
          </w:rPr>
          <w:t xml:space="preserve">the </w:t>
        </w:r>
      </w:ins>
      <w:ins w:id="475" w:author="Ye-Kui Wang" w:date="2017-10-02T09:42:00Z">
        <w:r>
          <w:rPr>
            <w:rFonts w:eastAsia="Malgun Gothic"/>
            <w:bCs/>
            <w:noProof/>
            <w:sz w:val="20"/>
            <w:lang w:val="en-GB" w:eastAsia="zh-CN"/>
          </w:rPr>
          <w:t>following applies:</w:t>
        </w:r>
      </w:ins>
    </w:p>
    <w:p w:rsidR="00230537" w:rsidRPr="00A44B62" w:rsidRDefault="00230537" w:rsidP="00230537">
      <w:pPr>
        <w:pStyle w:val="enumlev1"/>
        <w:ind w:left="397"/>
        <w:rPr>
          <w:ins w:id="476" w:author="Ye-Kui Wang" w:date="2017-10-02T09:43:00Z"/>
          <w:noProof/>
          <w:lang w:val="en-CA"/>
        </w:rPr>
      </w:pPr>
      <w:ins w:id="477" w:author="Ye-Kui Wang" w:date="2017-10-02T09:43:00Z">
        <w:r w:rsidRPr="00A44B62">
          <w:rPr>
            <w:noProof/>
            <w:lang w:val="en-CA"/>
          </w:rPr>
          <w:t>–</w:t>
        </w:r>
        <w:r w:rsidRPr="00A44B62">
          <w:rPr>
            <w:noProof/>
            <w:lang w:val="en-CA"/>
          </w:rPr>
          <w:tab/>
        </w:r>
      </w:ins>
      <w:ins w:id="478" w:author="Ye-Kui Wang" w:date="2017-10-02T09:47:00Z">
        <w:r w:rsidR="007B7561">
          <w:rPr>
            <w:noProof/>
            <w:lang w:val="en-CA"/>
          </w:rPr>
          <w:t>StereoFlag is equal to 1</w:t>
        </w:r>
      </w:ins>
      <w:ins w:id="479" w:author="Ye-Kui Wang" w:date="2017-10-02T09:43:00Z">
        <w:r w:rsidRPr="00A44B62">
          <w:rPr>
            <w:noProof/>
            <w:lang w:val="en-CA"/>
          </w:rPr>
          <w:t>.</w:t>
        </w:r>
      </w:ins>
    </w:p>
    <w:p w:rsidR="007B7561" w:rsidRPr="00A44B62" w:rsidRDefault="007B7561" w:rsidP="007B7561">
      <w:pPr>
        <w:pStyle w:val="enumlev1"/>
        <w:ind w:left="397"/>
        <w:rPr>
          <w:ins w:id="480" w:author="Ye-Kui Wang" w:date="2017-10-02T09:47:00Z"/>
          <w:noProof/>
          <w:lang w:val="en-CA"/>
        </w:rPr>
      </w:pPr>
      <w:ins w:id="481" w:author="Ye-Kui Wang" w:date="2017-10-02T09:47:00Z">
        <w:r w:rsidRPr="00A44B62">
          <w:rPr>
            <w:noProof/>
            <w:lang w:val="en-CA"/>
          </w:rPr>
          <w:t>–</w:t>
        </w:r>
        <w:r w:rsidRPr="00A44B62">
          <w:rPr>
            <w:noProof/>
            <w:lang w:val="en-CA"/>
          </w:rPr>
          <w:tab/>
        </w:r>
        <w:r>
          <w:rPr>
            <w:noProof/>
            <w:lang w:val="en-CA"/>
          </w:rPr>
          <w:t xml:space="preserve">When </w:t>
        </w:r>
      </w:ins>
      <w:ins w:id="482" w:author="Ye-Kui Wang" w:date="2017-10-02T09:52:00Z">
        <w:r>
          <w:rPr>
            <w:noProof/>
            <w:lang w:val="en-CA"/>
          </w:rPr>
          <w:t xml:space="preserve">the </w:t>
        </w:r>
      </w:ins>
      <w:ins w:id="483" w:author="Ye-Kui Wang" w:date="2017-10-02T09:47:00Z">
        <w:r w:rsidRPr="007B3C65">
          <w:rPr>
            <w:color w:val="000000"/>
          </w:rPr>
          <w:t>frame_packing_arrangement_type</w:t>
        </w:r>
        <w:r>
          <w:rPr>
            <w:noProof/>
            <w:lang w:val="en-CA"/>
          </w:rPr>
          <w:t xml:space="preserve"> </w:t>
        </w:r>
      </w:ins>
      <w:ins w:id="484" w:author="Ye-Kui Wang" w:date="2017-10-02T09:48:00Z">
        <w:r>
          <w:rPr>
            <w:noProof/>
            <w:lang w:val="en-CA"/>
          </w:rPr>
          <w:t xml:space="preserve">is equal to 3, </w:t>
        </w:r>
      </w:ins>
      <w:bookmarkStart w:id="485" w:name="_Hlk494701674"/>
      <w:ins w:id="486" w:author="Ye-Kui Wang" w:date="2017-10-02T09:51:00Z">
        <w:r w:rsidRPr="00230537">
          <w:rPr>
            <w:bCs/>
            <w:noProof/>
            <w:lang w:eastAsia="zh-CN"/>
          </w:rPr>
          <w:t>SideBySideFlag</w:t>
        </w:r>
        <w:bookmarkEnd w:id="485"/>
        <w:r>
          <w:rPr>
            <w:bCs/>
            <w:noProof/>
            <w:lang w:eastAsia="zh-CN"/>
          </w:rPr>
          <w:t xml:space="preserve"> is set equal to 1, </w:t>
        </w:r>
        <w:r w:rsidRPr="00230537">
          <w:rPr>
            <w:bCs/>
            <w:noProof/>
            <w:lang w:eastAsia="zh-CN"/>
          </w:rPr>
          <w:t>TopBottomFlag</w:t>
        </w:r>
        <w:r>
          <w:rPr>
            <w:noProof/>
            <w:lang w:val="en-CA"/>
          </w:rPr>
          <w:t xml:space="preserve"> </w:t>
        </w:r>
      </w:ins>
      <w:ins w:id="487" w:author="Ye-Kui Wang" w:date="2017-10-02T09:48:00Z">
        <w:r>
          <w:rPr>
            <w:bCs/>
            <w:noProof/>
            <w:lang w:eastAsia="zh-CN"/>
          </w:rPr>
          <w:t>and TempInterleav</w:t>
        </w:r>
      </w:ins>
      <w:ins w:id="488" w:author="Ye-Kui Wang" w:date="2017-10-02T09:50:00Z">
        <w:r>
          <w:rPr>
            <w:bCs/>
            <w:noProof/>
            <w:lang w:eastAsia="zh-CN"/>
          </w:rPr>
          <w:t>ing</w:t>
        </w:r>
      </w:ins>
      <w:ins w:id="489" w:author="Ye-Kui Wang" w:date="2017-10-02T09:48:00Z">
        <w:r>
          <w:rPr>
            <w:bCs/>
            <w:noProof/>
            <w:lang w:eastAsia="zh-CN"/>
          </w:rPr>
          <w:t xml:space="preserve">Flag are </w:t>
        </w:r>
      </w:ins>
      <w:ins w:id="490" w:author="Ye-Kui Wang" w:date="2017-10-02T09:51:00Z">
        <w:r>
          <w:rPr>
            <w:bCs/>
            <w:noProof/>
            <w:lang w:eastAsia="zh-CN"/>
          </w:rPr>
          <w:t xml:space="preserve">both </w:t>
        </w:r>
      </w:ins>
      <w:ins w:id="491" w:author="Ye-Kui Wang" w:date="2017-10-02T09:48:00Z">
        <w:r>
          <w:rPr>
            <w:bCs/>
            <w:noProof/>
            <w:lang w:eastAsia="zh-CN"/>
          </w:rPr>
          <w:t>set equal to 0</w:t>
        </w:r>
      </w:ins>
      <w:ins w:id="492" w:author="Ye-Kui Wang" w:date="2017-10-02T10:06:00Z">
        <w:r w:rsidR="0055698C">
          <w:rPr>
            <w:bCs/>
            <w:noProof/>
            <w:lang w:eastAsia="zh-CN"/>
          </w:rPr>
          <w:t xml:space="preserve">, </w:t>
        </w:r>
      </w:ins>
      <w:bookmarkStart w:id="493" w:name="_Hlk490740040"/>
      <w:ins w:id="494" w:author="Ye-Kui Wang" w:date="2017-10-02T10:07:00Z">
        <w:r w:rsidR="0055698C" w:rsidRPr="007B38CC">
          <w:rPr>
            <w:rFonts w:eastAsia="Calibri"/>
          </w:rPr>
          <w:t>HorDiv1 is set equal to 2 and VerDiv1 is set equal to 1</w:t>
        </w:r>
      </w:ins>
      <w:bookmarkEnd w:id="493"/>
      <w:ins w:id="495" w:author="Ye-Kui Wang" w:date="2017-10-02T09:47:00Z">
        <w:r w:rsidRPr="00A44B62">
          <w:rPr>
            <w:noProof/>
            <w:lang w:val="en-CA"/>
          </w:rPr>
          <w:t>.</w:t>
        </w:r>
      </w:ins>
    </w:p>
    <w:p w:rsidR="007B7561" w:rsidRPr="00A44B62" w:rsidRDefault="007B7561" w:rsidP="007B7561">
      <w:pPr>
        <w:pStyle w:val="enumlev1"/>
        <w:ind w:left="397"/>
        <w:rPr>
          <w:ins w:id="496" w:author="Ye-Kui Wang" w:date="2017-10-02T09:47:00Z"/>
          <w:noProof/>
          <w:lang w:val="en-CA"/>
        </w:rPr>
      </w:pPr>
      <w:ins w:id="497" w:author="Ye-Kui Wang" w:date="2017-10-02T09:47:00Z">
        <w:r w:rsidRPr="00A44B62">
          <w:rPr>
            <w:noProof/>
            <w:lang w:val="en-CA"/>
          </w:rPr>
          <w:t>–</w:t>
        </w:r>
        <w:r w:rsidRPr="00A44B62">
          <w:rPr>
            <w:noProof/>
            <w:lang w:val="en-CA"/>
          </w:rPr>
          <w:tab/>
        </w:r>
      </w:ins>
      <w:ins w:id="498" w:author="Ye-Kui Wang" w:date="2017-10-02T09:51:00Z">
        <w:r>
          <w:rPr>
            <w:noProof/>
            <w:lang w:val="en-CA"/>
          </w:rPr>
          <w:t xml:space="preserve">When </w:t>
        </w:r>
      </w:ins>
      <w:ins w:id="499" w:author="Ye-Kui Wang" w:date="2017-10-02T09:52:00Z">
        <w:r>
          <w:rPr>
            <w:noProof/>
            <w:lang w:val="en-CA"/>
          </w:rPr>
          <w:t xml:space="preserve">the </w:t>
        </w:r>
      </w:ins>
      <w:ins w:id="500" w:author="Ye-Kui Wang" w:date="2017-10-02T09:51:00Z">
        <w:r w:rsidRPr="007B3C65">
          <w:rPr>
            <w:color w:val="000000"/>
          </w:rPr>
          <w:t>frame_packing_arrangement_type</w:t>
        </w:r>
        <w:r>
          <w:rPr>
            <w:noProof/>
            <w:lang w:val="en-CA"/>
          </w:rPr>
          <w:t xml:space="preserve"> is equal to 4, </w:t>
        </w:r>
        <w:r w:rsidRPr="00230537">
          <w:rPr>
            <w:bCs/>
            <w:noProof/>
            <w:lang w:eastAsia="zh-CN"/>
          </w:rPr>
          <w:t>TopBottomFlag</w:t>
        </w:r>
        <w:r>
          <w:rPr>
            <w:noProof/>
            <w:lang w:val="en-CA"/>
          </w:rPr>
          <w:t xml:space="preserve"> is set equal to 1, </w:t>
        </w:r>
        <w:r w:rsidRPr="00230537">
          <w:rPr>
            <w:bCs/>
            <w:noProof/>
            <w:lang w:eastAsia="zh-CN"/>
          </w:rPr>
          <w:t>SideBySideFlag</w:t>
        </w:r>
        <w:r>
          <w:rPr>
            <w:bCs/>
            <w:noProof/>
            <w:lang w:eastAsia="zh-CN"/>
          </w:rPr>
          <w:t xml:space="preserve"> and TempInterleavingFlag are both set equal to 0</w:t>
        </w:r>
      </w:ins>
      <w:ins w:id="501" w:author="Ye-Kui Wang" w:date="2017-10-02T10:07:00Z">
        <w:r w:rsidR="0055698C">
          <w:rPr>
            <w:bCs/>
            <w:noProof/>
            <w:lang w:eastAsia="zh-CN"/>
          </w:rPr>
          <w:t xml:space="preserve">, </w:t>
        </w:r>
        <w:bookmarkStart w:id="502" w:name="_Hlk490740069"/>
        <w:r w:rsidR="0055698C" w:rsidRPr="007B38CC">
          <w:rPr>
            <w:rFonts w:eastAsia="Calibri"/>
          </w:rPr>
          <w:t>HorDiv1 is set equal to 1 and VerDiv1 is set equal to 2</w:t>
        </w:r>
      </w:ins>
      <w:bookmarkEnd w:id="502"/>
      <w:ins w:id="503" w:author="Ye-Kui Wang" w:date="2017-10-02T09:51:00Z">
        <w:r w:rsidRPr="00A44B62">
          <w:rPr>
            <w:noProof/>
            <w:lang w:val="en-CA"/>
          </w:rPr>
          <w:t>.</w:t>
        </w:r>
      </w:ins>
    </w:p>
    <w:p w:rsidR="000F2C10" w:rsidRDefault="007B7561" w:rsidP="000C3606">
      <w:pPr>
        <w:pStyle w:val="enumlev1"/>
        <w:ind w:left="397"/>
        <w:rPr>
          <w:noProof/>
          <w:lang w:eastAsia="zh-CN"/>
        </w:rPr>
      </w:pPr>
      <w:ins w:id="504" w:author="Ye-Kui Wang" w:date="2017-10-02T09:47:00Z">
        <w:r w:rsidRPr="00A44B62">
          <w:rPr>
            <w:noProof/>
            <w:lang w:val="en-CA"/>
          </w:rPr>
          <w:t>–</w:t>
        </w:r>
        <w:r w:rsidRPr="00A44B62">
          <w:rPr>
            <w:noProof/>
            <w:lang w:val="en-CA"/>
          </w:rPr>
          <w:tab/>
        </w:r>
      </w:ins>
      <w:ins w:id="505" w:author="Ye-Kui Wang" w:date="2017-10-02T09:52:00Z">
        <w:r>
          <w:rPr>
            <w:noProof/>
            <w:lang w:val="en-CA"/>
          </w:rPr>
          <w:t xml:space="preserve">When the </w:t>
        </w:r>
        <w:r w:rsidRPr="007B3C65">
          <w:rPr>
            <w:color w:val="000000"/>
          </w:rPr>
          <w:t>frame_packing_arrangement_type</w:t>
        </w:r>
        <w:r>
          <w:rPr>
            <w:noProof/>
            <w:lang w:val="en-CA"/>
          </w:rPr>
          <w:t xml:space="preserve"> is equal to 5, </w:t>
        </w:r>
        <w:r>
          <w:rPr>
            <w:bCs/>
            <w:noProof/>
            <w:lang w:eastAsia="zh-CN"/>
          </w:rPr>
          <w:t xml:space="preserve">TempInterleavingFlag </w:t>
        </w:r>
        <w:r>
          <w:rPr>
            <w:noProof/>
            <w:lang w:val="en-CA"/>
          </w:rPr>
          <w:t xml:space="preserve">is set equal to 1, </w:t>
        </w:r>
        <w:r w:rsidRPr="00230537">
          <w:rPr>
            <w:bCs/>
            <w:noProof/>
            <w:lang w:eastAsia="zh-CN"/>
          </w:rPr>
          <w:t xml:space="preserve">TopBottomFlag </w:t>
        </w:r>
        <w:r>
          <w:rPr>
            <w:bCs/>
            <w:noProof/>
            <w:lang w:eastAsia="zh-CN"/>
          </w:rPr>
          <w:t>and TempInterleavingFlag are both set equal to 0</w:t>
        </w:r>
      </w:ins>
      <w:ins w:id="506" w:author="Ye-Kui Wang" w:date="2017-10-02T10:07:00Z">
        <w:r w:rsidR="0055698C">
          <w:rPr>
            <w:bCs/>
            <w:noProof/>
            <w:lang w:eastAsia="zh-CN"/>
          </w:rPr>
          <w:t xml:space="preserve">, </w:t>
        </w:r>
        <w:r w:rsidR="0055698C" w:rsidRPr="007B38CC">
          <w:rPr>
            <w:rFonts w:eastAsia="Calibri"/>
          </w:rPr>
          <w:t xml:space="preserve">HorDiv1 </w:t>
        </w:r>
        <w:r w:rsidR="0055698C">
          <w:rPr>
            <w:rFonts w:eastAsia="Calibri"/>
          </w:rPr>
          <w:t xml:space="preserve">and </w:t>
        </w:r>
        <w:r w:rsidR="0055698C" w:rsidRPr="007B38CC">
          <w:rPr>
            <w:rFonts w:eastAsia="Calibri"/>
          </w:rPr>
          <w:t xml:space="preserve">VerDiv1 </w:t>
        </w:r>
      </w:ins>
      <w:ins w:id="507" w:author="Ye-Kui Wang" w:date="2017-10-02T10:08:00Z">
        <w:r w:rsidR="0055698C">
          <w:rPr>
            <w:rFonts w:eastAsia="Calibri"/>
          </w:rPr>
          <w:t>are both</w:t>
        </w:r>
      </w:ins>
      <w:ins w:id="508" w:author="Ye-Kui Wang" w:date="2017-10-02T10:07:00Z">
        <w:r w:rsidR="0055698C" w:rsidRPr="007B38CC">
          <w:rPr>
            <w:rFonts w:eastAsia="Calibri"/>
          </w:rPr>
          <w:t xml:space="preserve"> set equal to</w:t>
        </w:r>
      </w:ins>
      <w:ins w:id="509" w:author="Ye-Kui Wang" w:date="2017-10-02T10:08:00Z">
        <w:r w:rsidR="0055698C">
          <w:rPr>
            <w:rFonts w:eastAsia="Calibri"/>
          </w:rPr>
          <w:t> </w:t>
        </w:r>
      </w:ins>
      <w:ins w:id="510" w:author="Ye-Kui Wang" w:date="2017-10-02T10:07:00Z">
        <w:r w:rsidR="0055698C">
          <w:rPr>
            <w:rFonts w:eastAsia="Calibri"/>
          </w:rPr>
          <w:t>1</w:t>
        </w:r>
      </w:ins>
      <w:ins w:id="511" w:author="Ye-Kui Wang" w:date="2017-10-02T09:52:00Z">
        <w:r w:rsidRPr="00A44B62">
          <w:rPr>
            <w:noProof/>
            <w:lang w:val="en-CA"/>
          </w:rPr>
          <w:t>.</w:t>
        </w:r>
      </w:ins>
    </w:p>
    <w:p w:rsidR="00B6074A" w:rsidRDefault="00A634CA" w:rsidP="00A634CA">
      <w:pPr>
        <w:jc w:val="both"/>
        <w:rPr>
          <w:ins w:id="512" w:author="Ye-Kui Wang" w:date="2017-09-29T17:17:00Z"/>
          <w:rFonts w:eastAsia="Malgun Gothic"/>
          <w:noProof/>
          <w:sz w:val="20"/>
          <w:lang w:eastAsia="zh-CN"/>
        </w:rPr>
      </w:pPr>
      <w:ins w:id="513" w:author="Ye-Kui Wang" w:date="2017-09-29T17:14:00Z">
        <w:r w:rsidRPr="000F2C10">
          <w:rPr>
            <w:rFonts w:eastAsia="Malgun Gothic"/>
            <w:b/>
            <w:noProof/>
            <w:sz w:val="20"/>
            <w:lang w:eastAsia="zh-CN"/>
          </w:rPr>
          <w:t>constituent_picture_matching_flag</w:t>
        </w:r>
        <w:r w:rsidRPr="0018684D">
          <w:rPr>
            <w:rFonts w:eastAsia="Malgun Gothic"/>
            <w:noProof/>
            <w:sz w:val="20"/>
            <w:lang w:eastAsia="zh-CN"/>
          </w:rPr>
          <w:t xml:space="preserve"> equal to 1 specifies that the projected region information, packed region information, and guard band region information in this </w:t>
        </w:r>
      </w:ins>
      <w:ins w:id="514" w:author="Ye-Kui Wang" w:date="2017-09-29T17:15:00Z">
        <w:r>
          <w:rPr>
            <w:rFonts w:eastAsia="Malgun Gothic"/>
            <w:noProof/>
            <w:sz w:val="20"/>
            <w:lang w:eastAsia="zh-CN"/>
          </w:rPr>
          <w:t xml:space="preserve">SEI message </w:t>
        </w:r>
      </w:ins>
      <w:ins w:id="515" w:author="Ye-Kui Wang" w:date="2017-09-29T17:14:00Z">
        <w:r w:rsidRPr="0018684D">
          <w:rPr>
            <w:rFonts w:eastAsia="Malgun Gothic"/>
            <w:noProof/>
            <w:sz w:val="20"/>
            <w:lang w:eastAsia="zh-CN"/>
          </w:rPr>
          <w:t xml:space="preserve">apply individually to each constituent picture and that the packed picture and the projected picture have the same stereoscopic frame packing format indicated by the </w:t>
        </w:r>
      </w:ins>
      <w:ins w:id="516" w:author="Ye-Kui Wang" w:date="2017-09-29T17:15:00Z">
        <w:r>
          <w:rPr>
            <w:rFonts w:eastAsia="Malgun Gothic"/>
            <w:noProof/>
            <w:sz w:val="20"/>
            <w:lang w:eastAsia="zh-CN"/>
          </w:rPr>
          <w:t>frame packing arrangement SEI message</w:t>
        </w:r>
      </w:ins>
      <w:ins w:id="517" w:author="Ye-Kui Wang" w:date="2017-09-29T17:14:00Z">
        <w:r w:rsidRPr="0018684D">
          <w:rPr>
            <w:rFonts w:eastAsia="Malgun Gothic"/>
            <w:noProof/>
            <w:sz w:val="20"/>
            <w:lang w:eastAsia="zh-CN"/>
          </w:rPr>
          <w:t xml:space="preserve">. constituent_picture_matching_flag equal to 0 specifies that the projected region information, packed region information, and guard band region information in this </w:t>
        </w:r>
      </w:ins>
      <w:ins w:id="518" w:author="Ye-Kui Wang" w:date="2017-09-29T17:15:00Z">
        <w:r w:rsidR="00B6074A">
          <w:rPr>
            <w:rFonts w:eastAsia="Malgun Gothic"/>
            <w:noProof/>
            <w:sz w:val="20"/>
            <w:lang w:eastAsia="zh-CN"/>
          </w:rPr>
          <w:t xml:space="preserve">SEI message </w:t>
        </w:r>
      </w:ins>
      <w:ins w:id="519" w:author="Ye-Kui Wang" w:date="2017-09-29T17:14:00Z">
        <w:r w:rsidRPr="0018684D">
          <w:rPr>
            <w:rFonts w:eastAsia="Malgun Gothic"/>
            <w:noProof/>
            <w:sz w:val="20"/>
            <w:lang w:eastAsia="zh-CN"/>
          </w:rPr>
          <w:t>apply to the projected picture.</w:t>
        </w:r>
      </w:ins>
    </w:p>
    <w:p w:rsidR="00A634CA" w:rsidRDefault="00A634CA" w:rsidP="00A634CA">
      <w:pPr>
        <w:jc w:val="both"/>
        <w:rPr>
          <w:rFonts w:eastAsia="Malgun Gothic"/>
          <w:noProof/>
          <w:sz w:val="20"/>
          <w:lang w:eastAsia="zh-CN"/>
        </w:rPr>
      </w:pPr>
      <w:ins w:id="520" w:author="Ye-Kui Wang" w:date="2017-09-29T17:14:00Z">
        <w:r w:rsidRPr="0018684D">
          <w:rPr>
            <w:rFonts w:eastAsia="Malgun Gothic"/>
            <w:noProof/>
            <w:sz w:val="20"/>
            <w:lang w:eastAsia="zh-CN"/>
          </w:rPr>
          <w:t xml:space="preserve">When </w:t>
        </w:r>
      </w:ins>
      <w:ins w:id="521" w:author="Ye-Kui Wang" w:date="2017-09-29T17:18:00Z">
        <w:r w:rsidR="00B6074A">
          <w:rPr>
            <w:rFonts w:eastAsia="Malgun Gothic"/>
            <w:noProof/>
            <w:sz w:val="20"/>
            <w:lang w:eastAsia="zh-CN"/>
          </w:rPr>
          <w:t>a</w:t>
        </w:r>
      </w:ins>
      <w:ins w:id="522" w:author="Ye-Kui Wang" w:date="2017-09-29T17:16:00Z">
        <w:r w:rsidR="00B6074A">
          <w:rPr>
            <w:rFonts w:eastAsia="Malgun Gothic"/>
            <w:noProof/>
            <w:sz w:val="20"/>
            <w:lang w:eastAsia="zh-CN"/>
          </w:rPr>
          <w:t xml:space="preserve"> frame packing arrangement SEI message</w:t>
        </w:r>
        <w:r w:rsidR="00B6074A" w:rsidRPr="0018684D">
          <w:rPr>
            <w:rFonts w:eastAsia="Malgun Gothic"/>
            <w:noProof/>
            <w:sz w:val="20"/>
            <w:lang w:eastAsia="zh-CN"/>
          </w:rPr>
          <w:t xml:space="preserve"> </w:t>
        </w:r>
        <w:r w:rsidR="00B6074A">
          <w:rPr>
            <w:rFonts w:eastAsia="Malgun Gothic"/>
            <w:noProof/>
            <w:sz w:val="20"/>
            <w:lang w:eastAsia="zh-CN"/>
          </w:rPr>
          <w:t xml:space="preserve">with </w:t>
        </w:r>
      </w:ins>
      <w:ins w:id="523" w:author="Ye-Kui Wang" w:date="2017-09-29T17:17:00Z">
        <w:r w:rsidR="00B6074A" w:rsidRPr="007B3C65">
          <w:rPr>
            <w:color w:val="000000"/>
            <w:sz w:val="20"/>
            <w:lang w:val="en-GB"/>
          </w:rPr>
          <w:t xml:space="preserve">frame_packing_arrangement_cancel_flag </w:t>
        </w:r>
        <w:r w:rsidR="00B6074A" w:rsidRPr="007B3C65">
          <w:rPr>
            <w:rFonts w:eastAsia="Malgun Gothic"/>
            <w:color w:val="000000"/>
            <w:sz w:val="20"/>
            <w:lang w:val="en-GB"/>
          </w:rPr>
          <w:t>equal to 0</w:t>
        </w:r>
      </w:ins>
      <w:ins w:id="524" w:author="Ye-Kui Wang" w:date="2017-09-29T17:18:00Z">
        <w:r w:rsidR="00B6074A">
          <w:rPr>
            <w:rFonts w:eastAsia="Malgun Gothic"/>
            <w:color w:val="000000"/>
            <w:sz w:val="20"/>
            <w:lang w:val="en-GB"/>
          </w:rPr>
          <w:t>,</w:t>
        </w:r>
      </w:ins>
      <w:ins w:id="525" w:author="Ye-Kui Wang" w:date="2017-09-29T17:17:00Z">
        <w:r w:rsidR="00B6074A" w:rsidRPr="007B3C65">
          <w:rPr>
            <w:rFonts w:eastAsia="Malgun Gothic"/>
            <w:bCs/>
            <w:noProof/>
            <w:sz w:val="20"/>
            <w:lang w:val="en-GB" w:eastAsia="zh-CN"/>
          </w:rPr>
          <w:t xml:space="preserve"> </w:t>
        </w:r>
      </w:ins>
      <w:ins w:id="526" w:author="Ye-Kui Wang" w:date="2017-09-29T17:18:00Z">
        <w:r w:rsidR="00B6074A" w:rsidRPr="007B3C65">
          <w:rPr>
            <w:color w:val="000000"/>
            <w:sz w:val="20"/>
            <w:lang w:val="en-GB"/>
          </w:rPr>
          <w:t>frame_packing_arrangement_type</w:t>
        </w:r>
        <w:r w:rsidR="00B6074A" w:rsidRPr="007B3C65">
          <w:rPr>
            <w:sz w:val="20"/>
            <w:lang w:val="en-GB" w:eastAsia="de-DE"/>
          </w:rPr>
          <w:t xml:space="preserve"> equal to 3, 4, or 5, </w:t>
        </w:r>
      </w:ins>
      <w:ins w:id="527" w:author="Ye-Kui Wang" w:date="2017-09-29T17:19:00Z">
        <w:r w:rsidR="00B6074A">
          <w:rPr>
            <w:sz w:val="20"/>
            <w:lang w:val="en-GB" w:eastAsia="de-DE"/>
          </w:rPr>
          <w:t xml:space="preserve">and </w:t>
        </w:r>
      </w:ins>
      <w:ins w:id="528" w:author="Ye-Kui Wang" w:date="2017-09-29T17:18:00Z">
        <w:r w:rsidR="00B6074A" w:rsidRPr="007B3C65">
          <w:rPr>
            <w:sz w:val="20"/>
            <w:lang w:val="en-GB" w:eastAsia="de-DE"/>
          </w:rPr>
          <w:t>quincunx_sampling_flag equal to 0</w:t>
        </w:r>
      </w:ins>
      <w:ins w:id="529" w:author="Ye-Kui Wang" w:date="2017-09-29T17:19:00Z">
        <w:r w:rsidR="00B6074A">
          <w:rPr>
            <w:sz w:val="20"/>
            <w:lang w:val="en-GB" w:eastAsia="de-DE"/>
          </w:rPr>
          <w:t xml:space="preserve"> is not </w:t>
        </w:r>
      </w:ins>
      <w:ins w:id="530" w:author="Ye-Kui Wang" w:date="2017-09-29T17:17:00Z">
        <w:r w:rsidR="00B6074A" w:rsidRPr="007B3C65">
          <w:rPr>
            <w:rFonts w:eastAsia="Malgun Gothic"/>
            <w:bCs/>
            <w:noProof/>
            <w:sz w:val="20"/>
            <w:lang w:val="en-GB" w:eastAsia="zh-CN"/>
          </w:rPr>
          <w:t xml:space="preserve">present that applies to the </w:t>
        </w:r>
        <w:r w:rsidR="00B6074A">
          <w:rPr>
            <w:rFonts w:eastAsia="Malgun Gothic"/>
            <w:bCs/>
            <w:noProof/>
            <w:sz w:val="20"/>
            <w:lang w:val="en-GB" w:eastAsia="zh-CN"/>
          </w:rPr>
          <w:t xml:space="preserve">current </w:t>
        </w:r>
        <w:r w:rsidR="00B6074A" w:rsidRPr="007B3C65">
          <w:rPr>
            <w:rFonts w:eastAsia="Malgun Gothic"/>
            <w:bCs/>
            <w:noProof/>
            <w:sz w:val="20"/>
            <w:lang w:val="en-GB" w:eastAsia="zh-CN"/>
          </w:rPr>
          <w:t>picture</w:t>
        </w:r>
        <w:r w:rsidR="00B6074A">
          <w:rPr>
            <w:rFonts w:eastAsia="Malgun Gothic"/>
            <w:bCs/>
            <w:noProof/>
            <w:sz w:val="20"/>
            <w:lang w:val="en-GB" w:eastAsia="zh-CN"/>
          </w:rPr>
          <w:t xml:space="preserve">, </w:t>
        </w:r>
      </w:ins>
      <w:ins w:id="531" w:author="Ye-Kui Wang" w:date="2017-09-29T17:19:00Z">
        <w:r w:rsidR="00B6074A">
          <w:rPr>
            <w:rFonts w:eastAsia="Malgun Gothic"/>
            <w:bCs/>
            <w:noProof/>
            <w:sz w:val="20"/>
            <w:lang w:val="en-GB" w:eastAsia="zh-CN"/>
          </w:rPr>
          <w:t xml:space="preserve">the value of </w:t>
        </w:r>
      </w:ins>
      <w:ins w:id="532" w:author="Ye-Kui Wang" w:date="2017-09-29T17:14:00Z">
        <w:r w:rsidRPr="0018684D">
          <w:rPr>
            <w:rFonts w:eastAsia="Malgun Gothic"/>
            <w:noProof/>
            <w:sz w:val="20"/>
            <w:lang w:eastAsia="zh-CN"/>
          </w:rPr>
          <w:t>constituent_picture_matching_flag shall be equal to 0.</w:t>
        </w:r>
      </w:ins>
    </w:p>
    <w:p w:rsidR="006261E5" w:rsidRPr="00E5218A" w:rsidRDefault="006261E5" w:rsidP="006261E5">
      <w:pPr>
        <w:jc w:val="both"/>
        <w:rPr>
          <w:sz w:val="20"/>
        </w:rPr>
      </w:pPr>
      <w:r>
        <w:rPr>
          <w:rFonts w:eastAsia="Malgun Gothic"/>
          <w:b/>
          <w:noProof/>
          <w:sz w:val="20"/>
          <w:lang w:eastAsia="zh-CN"/>
        </w:rPr>
        <w:t>rwp_reserved_zero_</w:t>
      </w:r>
      <w:ins w:id="533" w:author="Ye-Kui Wang" w:date="2017-09-29T17:20:00Z">
        <w:r w:rsidR="00BE3EBF">
          <w:rPr>
            <w:rFonts w:eastAsia="Malgun Gothic"/>
            <w:b/>
            <w:noProof/>
            <w:sz w:val="20"/>
            <w:lang w:eastAsia="zh-CN"/>
          </w:rPr>
          <w:t>5</w:t>
        </w:r>
      </w:ins>
      <w:del w:id="534" w:author="Ye-Kui Wang" w:date="2017-09-29T17:20:00Z">
        <w:r w:rsidDel="00BE3EBF">
          <w:rPr>
            <w:rFonts w:eastAsia="Malgun Gothic"/>
            <w:b/>
            <w:noProof/>
            <w:sz w:val="20"/>
            <w:lang w:eastAsia="zh-CN"/>
          </w:rPr>
          <w:delText>6</w:delText>
        </w:r>
      </w:del>
      <w:r>
        <w:rPr>
          <w:rFonts w:eastAsia="Malgun Gothic"/>
          <w:b/>
          <w:noProof/>
          <w:sz w:val="20"/>
          <w:lang w:eastAsia="zh-CN"/>
        </w:rPr>
        <w:t>bits</w:t>
      </w:r>
      <w:r w:rsidRPr="00E5218A">
        <w:rPr>
          <w:rFonts w:eastAsia="Malgun Gothic"/>
          <w:noProof/>
          <w:sz w:val="20"/>
          <w:lang w:eastAsia="zh-CN"/>
        </w:rPr>
        <w:t xml:space="preserve"> shall be equal to 0</w:t>
      </w:r>
      <w:r w:rsidRPr="00A67445">
        <w:rPr>
          <w:bCs/>
          <w:noProof/>
          <w:sz w:val="20"/>
        </w:rPr>
        <w:t xml:space="preserve"> </w:t>
      </w:r>
      <w:r w:rsidRPr="00A44B62">
        <w:rPr>
          <w:bCs/>
          <w:noProof/>
          <w:sz w:val="20"/>
        </w:rPr>
        <w:t xml:space="preserve">in bitstreams conforming to this version of this Specification. Other values for </w:t>
      </w:r>
      <w:r w:rsidRPr="00A67445">
        <w:rPr>
          <w:bCs/>
          <w:noProof/>
          <w:sz w:val="20"/>
        </w:rPr>
        <w:t>rwp_</w:t>
      </w:r>
      <w:r w:rsidRPr="00A44B62">
        <w:rPr>
          <w:bCs/>
          <w:noProof/>
          <w:sz w:val="20"/>
        </w:rPr>
        <w:t>reserved_zero_</w:t>
      </w:r>
      <w:ins w:id="535" w:author="Ye-Kui Wang" w:date="2017-09-29T17:20:00Z">
        <w:r w:rsidR="00BE3EBF">
          <w:rPr>
            <w:bCs/>
            <w:noProof/>
            <w:sz w:val="20"/>
          </w:rPr>
          <w:t>5</w:t>
        </w:r>
      </w:ins>
      <w:del w:id="536" w:author="Ye-Kui Wang" w:date="2017-09-29T17:20:00Z">
        <w:r w:rsidDel="00BE3EBF">
          <w:rPr>
            <w:bCs/>
            <w:noProof/>
            <w:sz w:val="20"/>
          </w:rPr>
          <w:delText>6</w:delText>
        </w:r>
      </w:del>
      <w:r w:rsidRPr="00A44B62">
        <w:rPr>
          <w:bCs/>
          <w:noProof/>
          <w:sz w:val="20"/>
        </w:rPr>
        <w:t xml:space="preserve">bits[ i ] are reserved for future use by ITU-T | ISO/IEC. Decoders shall ignore the value of </w:t>
      </w:r>
      <w:r w:rsidRPr="00A67445">
        <w:rPr>
          <w:bCs/>
          <w:noProof/>
          <w:sz w:val="20"/>
        </w:rPr>
        <w:t>rwp_</w:t>
      </w:r>
      <w:r w:rsidRPr="00A44B62">
        <w:rPr>
          <w:bCs/>
          <w:noProof/>
          <w:sz w:val="20"/>
        </w:rPr>
        <w:t>reserved_zero_</w:t>
      </w:r>
      <w:ins w:id="537" w:author="Ye-Kui Wang" w:date="2017-09-29T17:20:00Z">
        <w:r w:rsidR="00BE3EBF">
          <w:rPr>
            <w:bCs/>
            <w:noProof/>
            <w:sz w:val="20"/>
          </w:rPr>
          <w:t>5</w:t>
        </w:r>
      </w:ins>
      <w:del w:id="538" w:author="Ye-Kui Wang" w:date="2017-09-29T17:20:00Z">
        <w:r w:rsidDel="00BE3EBF">
          <w:rPr>
            <w:bCs/>
            <w:noProof/>
            <w:sz w:val="20"/>
          </w:rPr>
          <w:delText>6</w:delText>
        </w:r>
      </w:del>
      <w:r w:rsidRPr="00A44B62">
        <w:rPr>
          <w:bCs/>
          <w:noProof/>
          <w:sz w:val="20"/>
        </w:rPr>
        <w:t>bits[ i ]</w:t>
      </w:r>
      <w:r w:rsidRPr="00E5218A">
        <w:rPr>
          <w:rFonts w:eastAsia="Malgun Gothic"/>
          <w:noProof/>
          <w:sz w:val="20"/>
          <w:lang w:eastAsia="zh-CN"/>
        </w:rPr>
        <w:t>.</w:t>
      </w:r>
    </w:p>
    <w:p w:rsidR="006261E5" w:rsidRPr="002457A6" w:rsidRDefault="006261E5" w:rsidP="006261E5">
      <w:pPr>
        <w:jc w:val="both"/>
        <w:rPr>
          <w:sz w:val="20"/>
        </w:rPr>
      </w:pPr>
      <w:r w:rsidRPr="002457A6">
        <w:rPr>
          <w:b/>
          <w:sz w:val="20"/>
        </w:rPr>
        <w:t>num_</w:t>
      </w:r>
      <w:r>
        <w:rPr>
          <w:b/>
          <w:sz w:val="20"/>
        </w:rPr>
        <w:t>packed_</w:t>
      </w:r>
      <w:r w:rsidRPr="002457A6">
        <w:rPr>
          <w:b/>
          <w:sz w:val="20"/>
        </w:rPr>
        <w:t>regions</w:t>
      </w:r>
      <w:r w:rsidRPr="002457A6">
        <w:rPr>
          <w:sz w:val="20"/>
        </w:rPr>
        <w:t xml:space="preserve"> specifies the number of packed regions</w:t>
      </w:r>
      <w:ins w:id="539" w:author="Ye-Kui Wang" w:date="2017-09-29T17:25:00Z">
        <w:r w:rsidR="0090668A">
          <w:rPr>
            <w:sz w:val="20"/>
          </w:rPr>
          <w:t xml:space="preserve"> </w:t>
        </w:r>
        <w:bookmarkStart w:id="540" w:name="_Hlk494469384"/>
        <w:r w:rsidR="0090668A">
          <w:rPr>
            <w:sz w:val="20"/>
          </w:rPr>
          <w:t xml:space="preserve">when </w:t>
        </w:r>
        <w:r w:rsidR="0090668A" w:rsidRPr="006B1F0A">
          <w:rPr>
            <w:sz w:val="20"/>
          </w:rPr>
          <w:t>constituent_picture_matching_flag is equal to</w:t>
        </w:r>
        <w:r w:rsidR="0090668A">
          <w:rPr>
            <w:sz w:val="20"/>
          </w:rPr>
          <w:t> 0</w:t>
        </w:r>
      </w:ins>
      <w:bookmarkEnd w:id="540"/>
      <w:r w:rsidRPr="002457A6">
        <w:rPr>
          <w:sz w:val="20"/>
        </w:rPr>
        <w:t xml:space="preserve">. </w:t>
      </w:r>
      <w:r>
        <w:rPr>
          <w:sz w:val="20"/>
        </w:rPr>
        <w:t xml:space="preserve">The value of </w:t>
      </w:r>
      <w:r w:rsidRPr="002457A6">
        <w:rPr>
          <w:sz w:val="20"/>
        </w:rPr>
        <w:t>num_packed</w:t>
      </w:r>
      <w:r>
        <w:rPr>
          <w:sz w:val="20"/>
        </w:rPr>
        <w:t>_</w:t>
      </w:r>
      <w:r w:rsidRPr="002457A6">
        <w:rPr>
          <w:sz w:val="20"/>
        </w:rPr>
        <w:t xml:space="preserve">regions </w:t>
      </w:r>
      <w:r>
        <w:rPr>
          <w:sz w:val="20"/>
        </w:rPr>
        <w:t xml:space="preserve">shall be greater than </w:t>
      </w:r>
      <w:r w:rsidRPr="002457A6">
        <w:rPr>
          <w:sz w:val="20"/>
        </w:rPr>
        <w:t>0.</w:t>
      </w:r>
      <w:ins w:id="541" w:author="Ye-Kui Wang" w:date="2017-09-29T17:21:00Z">
        <w:r w:rsidR="006B1F0A">
          <w:rPr>
            <w:sz w:val="20"/>
          </w:rPr>
          <w:t xml:space="preserve"> </w:t>
        </w:r>
        <w:r w:rsidR="006B1F0A" w:rsidRPr="006B1F0A">
          <w:rPr>
            <w:sz w:val="20"/>
          </w:rPr>
          <w:t>When constituent_picture_matching_flag is equal to</w:t>
        </w:r>
      </w:ins>
      <w:ins w:id="542" w:author="Ye-Kui Wang" w:date="2017-09-29T17:25:00Z">
        <w:r w:rsidR="0090668A">
          <w:rPr>
            <w:sz w:val="20"/>
          </w:rPr>
          <w:t> </w:t>
        </w:r>
      </w:ins>
      <w:ins w:id="543" w:author="Ye-Kui Wang" w:date="2017-09-29T17:21:00Z">
        <w:r w:rsidR="006B1F0A" w:rsidRPr="006B1F0A">
          <w:rPr>
            <w:sz w:val="20"/>
          </w:rPr>
          <w:t xml:space="preserve">1, the </w:t>
        </w:r>
        <w:r w:rsidR="006B1F0A" w:rsidRPr="006B1F0A">
          <w:rPr>
            <w:sz w:val="20"/>
          </w:rPr>
          <w:lastRenderedPageBreak/>
          <w:t>number of packed regions is equal to num_regions</w:t>
        </w:r>
        <w:r w:rsidR="006B1F0A">
          <w:rPr>
            <w:sz w:val="20"/>
          </w:rPr>
          <w:t> * 2</w:t>
        </w:r>
      </w:ins>
      <w:ins w:id="544" w:author="Ye-Kui Wang" w:date="2017-09-29T17:24:00Z">
        <w:r w:rsidR="006B1F0A">
          <w:rPr>
            <w:sz w:val="20"/>
          </w:rPr>
          <w:t>,</w:t>
        </w:r>
      </w:ins>
      <w:ins w:id="545" w:author="Ye-Kui Wang" w:date="2017-09-29T17:21:00Z">
        <w:r w:rsidR="006B1F0A" w:rsidRPr="006B1F0A">
          <w:rPr>
            <w:sz w:val="20"/>
          </w:rPr>
          <w:t xml:space="preserve"> and the information in </w:t>
        </w:r>
        <w:r w:rsidR="006B1F0A">
          <w:rPr>
            <w:sz w:val="20"/>
          </w:rPr>
          <w:t xml:space="preserve">each </w:t>
        </w:r>
      </w:ins>
      <w:ins w:id="546" w:author="Ye-Kui Wang" w:date="2017-09-29T17:23:00Z">
        <w:r w:rsidR="006B1F0A">
          <w:rPr>
            <w:sz w:val="20"/>
          </w:rPr>
          <w:t xml:space="preserve">entry of </w:t>
        </w:r>
      </w:ins>
      <w:ins w:id="547" w:author="Ye-Kui Wang" w:date="2017-09-29T17:21:00Z">
        <w:r w:rsidR="006B1F0A">
          <w:rPr>
            <w:sz w:val="20"/>
          </w:rPr>
          <w:t xml:space="preserve">the loop </w:t>
        </w:r>
      </w:ins>
      <w:ins w:id="548" w:author="Ye-Kui Wang" w:date="2017-09-29T17:23:00Z">
        <w:r w:rsidR="006B1F0A">
          <w:rPr>
            <w:sz w:val="20"/>
          </w:rPr>
          <w:t xml:space="preserve">of </w:t>
        </w:r>
      </w:ins>
      <w:ins w:id="549" w:author="Ye-Kui Wang" w:date="2017-09-29T17:22:00Z">
        <w:r w:rsidR="006B1F0A" w:rsidRPr="00201C40">
          <w:rPr>
            <w:bCs/>
            <w:noProof/>
            <w:sz w:val="20"/>
            <w:lang w:val="en-GB"/>
          </w:rPr>
          <w:t>num</w:t>
        </w:r>
        <w:r w:rsidR="006B1F0A">
          <w:rPr>
            <w:bCs/>
            <w:noProof/>
            <w:sz w:val="20"/>
            <w:lang w:val="en-GB"/>
          </w:rPr>
          <w:t>_packed</w:t>
        </w:r>
        <w:r w:rsidR="006B1F0A" w:rsidRPr="00201C40">
          <w:rPr>
            <w:bCs/>
            <w:noProof/>
            <w:sz w:val="20"/>
            <w:lang w:val="en-GB"/>
          </w:rPr>
          <w:t>_</w:t>
        </w:r>
        <w:r w:rsidR="006B1F0A">
          <w:rPr>
            <w:bCs/>
            <w:noProof/>
            <w:sz w:val="20"/>
            <w:lang w:val="en-GB"/>
          </w:rPr>
          <w:t>regions</w:t>
        </w:r>
      </w:ins>
      <w:ins w:id="550" w:author="Ye-Kui Wang" w:date="2017-09-29T17:23:00Z">
        <w:r w:rsidR="006B1F0A">
          <w:rPr>
            <w:bCs/>
            <w:noProof/>
            <w:sz w:val="20"/>
            <w:lang w:val="en-GB"/>
          </w:rPr>
          <w:t xml:space="preserve"> entries</w:t>
        </w:r>
      </w:ins>
      <w:ins w:id="551" w:author="Ye-Kui Wang" w:date="2017-09-29T17:22:00Z">
        <w:r w:rsidR="006B1F0A">
          <w:rPr>
            <w:noProof/>
            <w:sz w:val="20"/>
          </w:rPr>
          <w:t xml:space="preserve"> </w:t>
        </w:r>
      </w:ins>
      <w:ins w:id="552" w:author="Ye-Kui Wang" w:date="2017-09-29T17:21:00Z">
        <w:r w:rsidR="006B1F0A" w:rsidRPr="006B1F0A">
          <w:rPr>
            <w:sz w:val="20"/>
          </w:rPr>
          <w:t>applies to each constituent picture of the projected picture and the packed picture.</w:t>
        </w:r>
      </w:ins>
    </w:p>
    <w:p w:rsidR="00E87287" w:rsidRDefault="006261E5" w:rsidP="006261E5">
      <w:pPr>
        <w:jc w:val="both"/>
        <w:rPr>
          <w:ins w:id="553" w:author="Ye-Kui Wang" w:date="2017-09-29T17:32:00Z"/>
          <w:sz w:val="20"/>
        </w:rPr>
      </w:pPr>
      <w:r w:rsidRPr="002457A6">
        <w:rPr>
          <w:b/>
          <w:sz w:val="20"/>
        </w:rPr>
        <w:t>proj_picture_width</w:t>
      </w:r>
      <w:r w:rsidRPr="002457A6">
        <w:rPr>
          <w:sz w:val="20"/>
        </w:rPr>
        <w:t xml:space="preserve"> and </w:t>
      </w:r>
      <w:r w:rsidRPr="002457A6">
        <w:rPr>
          <w:b/>
          <w:sz w:val="20"/>
        </w:rPr>
        <w:t>proj_picture_height</w:t>
      </w:r>
      <w:r w:rsidRPr="002457A6">
        <w:rPr>
          <w:sz w:val="20"/>
        </w:rPr>
        <w:t xml:space="preserve"> specify the width and height, respectively, of the projected </w:t>
      </w:r>
      <w:r w:rsidRPr="002457A6">
        <w:rPr>
          <w:rFonts w:hint="eastAsia"/>
          <w:sz w:val="20"/>
        </w:rPr>
        <w:t>picture</w:t>
      </w:r>
      <w:ins w:id="554" w:author="Ye-Kui Wang" w:date="2017-09-29T17:29:00Z">
        <w:r w:rsidR="00E87287" w:rsidRPr="00E87287">
          <w:rPr>
            <w:sz w:val="20"/>
          </w:rPr>
          <w:t>, in relative projected picture sample units</w:t>
        </w:r>
      </w:ins>
      <w:r w:rsidRPr="002457A6">
        <w:rPr>
          <w:sz w:val="20"/>
        </w:rPr>
        <w:t>.</w:t>
      </w:r>
    </w:p>
    <w:p w:rsidR="006261E5" w:rsidRDefault="006261E5" w:rsidP="006261E5">
      <w:pPr>
        <w:jc w:val="both"/>
        <w:rPr>
          <w:sz w:val="20"/>
        </w:rPr>
      </w:pPr>
      <w:del w:id="555" w:author="Ye-Kui Wang" w:date="2017-09-29T17:32:00Z">
        <w:r w:rsidDel="00E87287">
          <w:rPr>
            <w:sz w:val="20"/>
          </w:rPr>
          <w:delText xml:space="preserve"> </w:delText>
        </w:r>
      </w:del>
      <w:r>
        <w:rPr>
          <w:sz w:val="20"/>
        </w:rPr>
        <w:t>The value</w:t>
      </w:r>
      <w:ins w:id="556" w:author="Ye-Kui Wang" w:date="2017-09-29T17:32:00Z">
        <w:r w:rsidR="00E87287">
          <w:rPr>
            <w:sz w:val="20"/>
          </w:rPr>
          <w:t>s</w:t>
        </w:r>
      </w:ins>
      <w:r>
        <w:rPr>
          <w:sz w:val="20"/>
        </w:rPr>
        <w:t xml:space="preserve"> of </w:t>
      </w:r>
      <w:r w:rsidRPr="002457A6">
        <w:rPr>
          <w:sz w:val="20"/>
        </w:rPr>
        <w:t xml:space="preserve">proj_picture_width and proj_picture_height shall </w:t>
      </w:r>
      <w:ins w:id="557" w:author="Ye-Kui Wang" w:date="2017-09-29T17:29:00Z">
        <w:r w:rsidR="00E87287">
          <w:rPr>
            <w:sz w:val="20"/>
          </w:rPr>
          <w:t xml:space="preserve">both </w:t>
        </w:r>
      </w:ins>
      <w:r w:rsidRPr="002457A6">
        <w:rPr>
          <w:sz w:val="20"/>
        </w:rPr>
        <w:t xml:space="preserve">be </w:t>
      </w:r>
      <w:del w:id="558" w:author="Ye-Kui Wang" w:date="2017-09-29T17:29:00Z">
        <w:r w:rsidDel="00E87287">
          <w:rPr>
            <w:sz w:val="20"/>
          </w:rPr>
          <w:delText xml:space="preserve">both </w:delText>
        </w:r>
      </w:del>
      <w:r w:rsidRPr="002457A6">
        <w:rPr>
          <w:sz w:val="20"/>
        </w:rPr>
        <w:t>greater than 0.</w:t>
      </w:r>
    </w:p>
    <w:p w:rsidR="00E87287" w:rsidRDefault="00E87287" w:rsidP="00E87287">
      <w:pPr>
        <w:jc w:val="both"/>
        <w:rPr>
          <w:ins w:id="559" w:author="Ye-Kui Wang" w:date="2017-09-29T17:32:00Z"/>
          <w:sz w:val="20"/>
        </w:rPr>
      </w:pPr>
      <w:ins w:id="560" w:author="Ye-Kui Wang" w:date="2017-09-29T17:31:00Z">
        <w:r w:rsidRPr="00AE2C2F">
          <w:rPr>
            <w:b/>
            <w:sz w:val="20"/>
          </w:rPr>
          <w:t>packed_picture_width</w:t>
        </w:r>
        <w:r w:rsidRPr="0018684D">
          <w:rPr>
            <w:sz w:val="20"/>
          </w:rPr>
          <w:t xml:space="preserve"> and </w:t>
        </w:r>
        <w:r w:rsidRPr="00AE2C2F">
          <w:rPr>
            <w:b/>
            <w:sz w:val="20"/>
          </w:rPr>
          <w:t>packed_picture_height</w:t>
        </w:r>
        <w:r w:rsidRPr="0018684D">
          <w:rPr>
            <w:sz w:val="20"/>
          </w:rPr>
          <w:t xml:space="preserve"> specify the width and height, respectively, of the packed </w:t>
        </w:r>
        <w:r w:rsidRPr="0018684D">
          <w:rPr>
            <w:rFonts w:hint="eastAsia"/>
            <w:sz w:val="20"/>
          </w:rPr>
          <w:t>picture</w:t>
        </w:r>
        <w:r w:rsidRPr="0018684D">
          <w:rPr>
            <w:sz w:val="20"/>
          </w:rPr>
          <w:t>, in relative packed picture sample units.</w:t>
        </w:r>
      </w:ins>
    </w:p>
    <w:p w:rsidR="00E87287" w:rsidRDefault="00E87287" w:rsidP="00E87287">
      <w:pPr>
        <w:jc w:val="both"/>
        <w:rPr>
          <w:ins w:id="561" w:author="Ye-Kui Wang" w:date="2017-09-29T17:32:00Z"/>
          <w:sz w:val="20"/>
        </w:rPr>
      </w:pPr>
      <w:ins w:id="562" w:author="Ye-Kui Wang" w:date="2017-09-29T17:32:00Z">
        <w:r>
          <w:rPr>
            <w:sz w:val="20"/>
          </w:rPr>
          <w:t xml:space="preserve">The values of </w:t>
        </w:r>
      </w:ins>
      <w:ins w:id="563" w:author="Ye-Kui Wang" w:date="2017-09-29T17:31:00Z">
        <w:r w:rsidRPr="0018684D">
          <w:rPr>
            <w:sz w:val="20"/>
          </w:rPr>
          <w:t>packed_picture_width and packed_picture_height shall both be greater than 0.</w:t>
        </w:r>
      </w:ins>
    </w:p>
    <w:p w:rsidR="00E87287" w:rsidRPr="0018684D" w:rsidRDefault="00E87287" w:rsidP="00E87287">
      <w:pPr>
        <w:jc w:val="both"/>
        <w:rPr>
          <w:ins w:id="564" w:author="Ye-Kui Wang" w:date="2017-09-29T17:31:00Z"/>
          <w:sz w:val="20"/>
        </w:rPr>
      </w:pPr>
      <w:ins w:id="565" w:author="Ye-Kui Wang" w:date="2017-09-29T17:32:00Z">
        <w:r>
          <w:rPr>
            <w:sz w:val="20"/>
          </w:rPr>
          <w:t xml:space="preserve">It is a requirement of bitstream conformance that </w:t>
        </w:r>
      </w:ins>
      <w:ins w:id="566" w:author="Ye-Kui Wang" w:date="2017-09-29T17:31:00Z">
        <w:r w:rsidRPr="0018684D">
          <w:rPr>
            <w:sz w:val="20"/>
          </w:rPr>
          <w:t>packed_picture_width and packed_picture_height shall have such values that packed_reg</w:t>
        </w:r>
      </w:ins>
      <w:ins w:id="567" w:author="Ye-Kui Wang" w:date="2017-09-29T17:33:00Z">
        <w:r>
          <w:rPr>
            <w:sz w:val="20"/>
          </w:rPr>
          <w:t>ion</w:t>
        </w:r>
      </w:ins>
      <w:ins w:id="568" w:author="Ye-Kui Wang" w:date="2017-09-29T17:31:00Z">
        <w:r w:rsidRPr="0018684D">
          <w:rPr>
            <w:sz w:val="20"/>
          </w:rPr>
          <w:t>_width[</w:t>
        </w:r>
      </w:ins>
      <w:ins w:id="569" w:author="Ye-Kui Wang" w:date="2017-09-29T17:33:00Z">
        <w:r>
          <w:rPr>
            <w:sz w:val="20"/>
          </w:rPr>
          <w:t> </w:t>
        </w:r>
      </w:ins>
      <w:ins w:id="570" w:author="Ye-Kui Wang" w:date="2017-09-29T17:31:00Z">
        <w:r w:rsidRPr="0018684D">
          <w:rPr>
            <w:sz w:val="20"/>
          </w:rPr>
          <w:t>i</w:t>
        </w:r>
      </w:ins>
      <w:ins w:id="571" w:author="Ye-Kui Wang" w:date="2017-09-29T17:33:00Z">
        <w:r>
          <w:rPr>
            <w:sz w:val="20"/>
          </w:rPr>
          <w:t> </w:t>
        </w:r>
      </w:ins>
      <w:ins w:id="572" w:author="Ye-Kui Wang" w:date="2017-09-29T17:31:00Z">
        <w:r w:rsidRPr="0018684D">
          <w:rPr>
            <w:sz w:val="20"/>
          </w:rPr>
          <w:t>]</w:t>
        </w:r>
        <w:r w:rsidRPr="00E87287">
          <w:rPr>
            <w:sz w:val="20"/>
          </w:rPr>
          <w:t xml:space="preserve">, </w:t>
        </w:r>
        <w:r w:rsidRPr="0018684D">
          <w:rPr>
            <w:sz w:val="20"/>
          </w:rPr>
          <w:t>packed_reg</w:t>
        </w:r>
      </w:ins>
      <w:ins w:id="573" w:author="Ye-Kui Wang" w:date="2017-09-29T17:33:00Z">
        <w:r>
          <w:rPr>
            <w:sz w:val="20"/>
          </w:rPr>
          <w:t>ion</w:t>
        </w:r>
      </w:ins>
      <w:ins w:id="574" w:author="Ye-Kui Wang" w:date="2017-09-29T17:31:00Z">
        <w:r w:rsidRPr="0018684D">
          <w:rPr>
            <w:sz w:val="20"/>
          </w:rPr>
          <w:t>_height[</w:t>
        </w:r>
      </w:ins>
      <w:ins w:id="575" w:author="Ye-Kui Wang" w:date="2017-09-29T17:33:00Z">
        <w:r>
          <w:rPr>
            <w:sz w:val="20"/>
          </w:rPr>
          <w:t> </w:t>
        </w:r>
      </w:ins>
      <w:ins w:id="576" w:author="Ye-Kui Wang" w:date="2017-09-29T17:31:00Z">
        <w:r w:rsidRPr="0018684D">
          <w:rPr>
            <w:sz w:val="20"/>
          </w:rPr>
          <w:t>i</w:t>
        </w:r>
      </w:ins>
      <w:ins w:id="577" w:author="Ye-Kui Wang" w:date="2017-09-29T17:33:00Z">
        <w:r>
          <w:rPr>
            <w:sz w:val="20"/>
          </w:rPr>
          <w:t> </w:t>
        </w:r>
      </w:ins>
      <w:ins w:id="578" w:author="Ye-Kui Wang" w:date="2017-09-29T17:31:00Z">
        <w:r w:rsidRPr="0018684D">
          <w:rPr>
            <w:sz w:val="20"/>
          </w:rPr>
          <w:t>]</w:t>
        </w:r>
        <w:r w:rsidRPr="00E87287">
          <w:rPr>
            <w:sz w:val="20"/>
          </w:rPr>
          <w:t xml:space="preserve">, </w:t>
        </w:r>
        <w:r w:rsidRPr="0018684D">
          <w:rPr>
            <w:sz w:val="20"/>
          </w:rPr>
          <w:t>packed_reg</w:t>
        </w:r>
      </w:ins>
      <w:ins w:id="579" w:author="Ye-Kui Wang" w:date="2017-09-29T17:33:00Z">
        <w:r>
          <w:rPr>
            <w:sz w:val="20"/>
          </w:rPr>
          <w:t>ion</w:t>
        </w:r>
      </w:ins>
      <w:ins w:id="580" w:author="Ye-Kui Wang" w:date="2017-09-29T17:31:00Z">
        <w:r w:rsidRPr="0018684D">
          <w:rPr>
            <w:sz w:val="20"/>
          </w:rPr>
          <w:t>_top[</w:t>
        </w:r>
      </w:ins>
      <w:ins w:id="581" w:author="Ye-Kui Wang" w:date="2017-09-29T17:34:00Z">
        <w:r>
          <w:rPr>
            <w:sz w:val="20"/>
          </w:rPr>
          <w:t> </w:t>
        </w:r>
      </w:ins>
      <w:ins w:id="582" w:author="Ye-Kui Wang" w:date="2017-09-29T17:31:00Z">
        <w:r w:rsidRPr="0018684D">
          <w:rPr>
            <w:sz w:val="20"/>
          </w:rPr>
          <w:t>i</w:t>
        </w:r>
      </w:ins>
      <w:ins w:id="583" w:author="Ye-Kui Wang" w:date="2017-09-29T17:34:00Z">
        <w:r>
          <w:rPr>
            <w:sz w:val="20"/>
          </w:rPr>
          <w:t> </w:t>
        </w:r>
      </w:ins>
      <w:ins w:id="584" w:author="Ye-Kui Wang" w:date="2017-09-29T17:31:00Z">
        <w:r w:rsidRPr="0018684D">
          <w:rPr>
            <w:sz w:val="20"/>
          </w:rPr>
          <w:t>]</w:t>
        </w:r>
        <w:r w:rsidRPr="00E87287">
          <w:rPr>
            <w:sz w:val="20"/>
          </w:rPr>
          <w:t xml:space="preserve">, and </w:t>
        </w:r>
        <w:r w:rsidRPr="0018684D">
          <w:rPr>
            <w:sz w:val="20"/>
          </w:rPr>
          <w:t>packed_reg</w:t>
        </w:r>
      </w:ins>
      <w:ins w:id="585" w:author="Ye-Kui Wang" w:date="2017-09-29T17:34:00Z">
        <w:r>
          <w:rPr>
            <w:sz w:val="20"/>
          </w:rPr>
          <w:t>ion</w:t>
        </w:r>
      </w:ins>
      <w:ins w:id="586" w:author="Ye-Kui Wang" w:date="2017-09-29T17:31:00Z">
        <w:r w:rsidRPr="0018684D">
          <w:rPr>
            <w:sz w:val="20"/>
          </w:rPr>
          <w:t>_left[</w:t>
        </w:r>
      </w:ins>
      <w:ins w:id="587" w:author="Ye-Kui Wang" w:date="2017-09-29T17:34:00Z">
        <w:r>
          <w:rPr>
            <w:sz w:val="20"/>
          </w:rPr>
          <w:t> </w:t>
        </w:r>
      </w:ins>
      <w:ins w:id="588" w:author="Ye-Kui Wang" w:date="2017-09-29T17:31:00Z">
        <w:r w:rsidRPr="0018684D">
          <w:rPr>
            <w:sz w:val="20"/>
          </w:rPr>
          <w:t>i</w:t>
        </w:r>
      </w:ins>
      <w:ins w:id="589" w:author="Ye-Kui Wang" w:date="2017-09-29T17:34:00Z">
        <w:r>
          <w:rPr>
            <w:sz w:val="20"/>
          </w:rPr>
          <w:t> </w:t>
        </w:r>
      </w:ins>
      <w:ins w:id="590" w:author="Ye-Kui Wang" w:date="2017-09-29T17:31:00Z">
        <w:r w:rsidRPr="0018684D">
          <w:rPr>
            <w:sz w:val="20"/>
          </w:rPr>
          <w:t>]</w:t>
        </w:r>
        <w:r w:rsidRPr="00E87287">
          <w:rPr>
            <w:sz w:val="20"/>
          </w:rPr>
          <w:t xml:space="preserve">, represent integer horizontal and vertical coordinates of luma sample units within the </w:t>
        </w:r>
      </w:ins>
      <w:ins w:id="591" w:author="Ye-Kui Wang" w:date="2017-09-29T17:34:00Z">
        <w:r>
          <w:rPr>
            <w:sz w:val="20"/>
          </w:rPr>
          <w:t xml:space="preserve">cropped </w:t>
        </w:r>
      </w:ins>
      <w:ins w:id="592" w:author="Ye-Kui Wang" w:date="2017-09-29T17:31:00Z">
        <w:r w:rsidRPr="00E87287">
          <w:rPr>
            <w:sz w:val="20"/>
          </w:rPr>
          <w:t>decoded pictures</w:t>
        </w:r>
        <w:r w:rsidRPr="0018684D">
          <w:rPr>
            <w:sz w:val="20"/>
          </w:rPr>
          <w:t>.</w:t>
        </w:r>
      </w:ins>
    </w:p>
    <w:p w:rsidR="006261E5" w:rsidRPr="00E5218A" w:rsidRDefault="006261E5" w:rsidP="006261E5">
      <w:pPr>
        <w:jc w:val="both"/>
        <w:rPr>
          <w:sz w:val="20"/>
        </w:rPr>
      </w:pPr>
      <w:r>
        <w:rPr>
          <w:rFonts w:eastAsia="Malgun Gothic"/>
          <w:b/>
          <w:noProof/>
          <w:sz w:val="20"/>
          <w:lang w:eastAsia="zh-CN"/>
        </w:rPr>
        <w:t>rwp_reserved_zero_</w:t>
      </w:r>
      <w:ins w:id="593" w:author="Ye-Kui Wang" w:date="2017-09-29T17:37:00Z">
        <w:r w:rsidR="00623E23">
          <w:rPr>
            <w:rFonts w:eastAsia="Malgun Gothic"/>
            <w:b/>
            <w:noProof/>
            <w:sz w:val="20"/>
            <w:lang w:eastAsia="zh-CN"/>
          </w:rPr>
          <w:t>3</w:t>
        </w:r>
      </w:ins>
      <w:del w:id="594" w:author="Ye-Kui Wang" w:date="2017-09-29T17:37:00Z">
        <w:r w:rsidDel="00623E23">
          <w:rPr>
            <w:rFonts w:eastAsia="Malgun Gothic"/>
            <w:b/>
            <w:noProof/>
            <w:sz w:val="20"/>
            <w:lang w:eastAsia="zh-CN"/>
          </w:rPr>
          <w:delText>4</w:delText>
        </w:r>
      </w:del>
      <w:r>
        <w:rPr>
          <w:rFonts w:eastAsia="Malgun Gothic"/>
          <w:b/>
          <w:noProof/>
          <w:sz w:val="20"/>
          <w:lang w:eastAsia="zh-CN"/>
        </w:rPr>
        <w:t>bits</w:t>
      </w:r>
      <w:ins w:id="595" w:author="Ye-Kui Wang" w:date="2017-09-29T17:37:00Z">
        <w:r w:rsidR="00623E23" w:rsidRPr="00A44B62">
          <w:rPr>
            <w:bCs/>
            <w:noProof/>
            <w:sz w:val="20"/>
          </w:rPr>
          <w:t>[ i ]</w:t>
        </w:r>
      </w:ins>
      <w:r w:rsidRPr="00E5218A">
        <w:rPr>
          <w:rFonts w:eastAsia="Malgun Gothic"/>
          <w:noProof/>
          <w:sz w:val="20"/>
          <w:lang w:eastAsia="zh-CN"/>
        </w:rPr>
        <w:t xml:space="preserve"> shall be equal to 0</w:t>
      </w:r>
      <w:r w:rsidRPr="00A67445">
        <w:rPr>
          <w:bCs/>
          <w:noProof/>
          <w:sz w:val="20"/>
        </w:rPr>
        <w:t xml:space="preserve"> </w:t>
      </w:r>
      <w:r w:rsidRPr="00A44B62">
        <w:rPr>
          <w:bCs/>
          <w:noProof/>
          <w:sz w:val="20"/>
        </w:rPr>
        <w:t xml:space="preserve">in bitstreams conforming to this version of this Specification. Other values for </w:t>
      </w:r>
      <w:r w:rsidRPr="00A67445">
        <w:rPr>
          <w:bCs/>
          <w:noProof/>
          <w:sz w:val="20"/>
        </w:rPr>
        <w:t>rwp_</w:t>
      </w:r>
      <w:r w:rsidRPr="00A44B62">
        <w:rPr>
          <w:bCs/>
          <w:noProof/>
          <w:sz w:val="20"/>
        </w:rPr>
        <w:t>reserved_zero_</w:t>
      </w:r>
      <w:ins w:id="596" w:author="Ye-Kui Wang" w:date="2017-09-29T17:37:00Z">
        <w:r w:rsidR="00623E23">
          <w:rPr>
            <w:bCs/>
            <w:noProof/>
            <w:sz w:val="20"/>
          </w:rPr>
          <w:t>3</w:t>
        </w:r>
      </w:ins>
      <w:del w:id="597" w:author="Ye-Kui Wang" w:date="2017-09-29T17:37:00Z">
        <w:r w:rsidDel="00623E23">
          <w:rPr>
            <w:bCs/>
            <w:noProof/>
            <w:sz w:val="20"/>
          </w:rPr>
          <w:delText>4</w:delText>
        </w:r>
      </w:del>
      <w:r w:rsidRPr="00A44B62">
        <w:rPr>
          <w:bCs/>
          <w:noProof/>
          <w:sz w:val="20"/>
        </w:rPr>
        <w:t xml:space="preserve">bits[ i ] are reserved for future use by ITU-T | ISO/IEC. Decoders shall ignore the value of </w:t>
      </w:r>
      <w:r w:rsidRPr="00A67445">
        <w:rPr>
          <w:bCs/>
          <w:noProof/>
          <w:sz w:val="20"/>
        </w:rPr>
        <w:t>rwp_</w:t>
      </w:r>
      <w:r w:rsidRPr="00A44B62">
        <w:rPr>
          <w:bCs/>
          <w:noProof/>
          <w:sz w:val="20"/>
        </w:rPr>
        <w:t>reserved_zero_</w:t>
      </w:r>
      <w:ins w:id="598" w:author="Ye-Kui Wang" w:date="2017-09-29T17:37:00Z">
        <w:r w:rsidR="00623E23">
          <w:rPr>
            <w:bCs/>
            <w:noProof/>
            <w:sz w:val="20"/>
          </w:rPr>
          <w:t>3</w:t>
        </w:r>
      </w:ins>
      <w:del w:id="599" w:author="Ye-Kui Wang" w:date="2017-09-29T17:37:00Z">
        <w:r w:rsidDel="00623E23">
          <w:rPr>
            <w:bCs/>
            <w:noProof/>
            <w:sz w:val="20"/>
          </w:rPr>
          <w:delText>4</w:delText>
        </w:r>
      </w:del>
      <w:r w:rsidRPr="00A44B62">
        <w:rPr>
          <w:bCs/>
          <w:noProof/>
          <w:sz w:val="20"/>
        </w:rPr>
        <w:t>bits[ i ]</w:t>
      </w:r>
      <w:r w:rsidRPr="00E5218A">
        <w:rPr>
          <w:rFonts w:eastAsia="Malgun Gothic"/>
          <w:noProof/>
          <w:sz w:val="20"/>
          <w:lang w:eastAsia="zh-CN"/>
        </w:rPr>
        <w:t>.</w:t>
      </w:r>
    </w:p>
    <w:p w:rsidR="00456487" w:rsidRPr="0018684D" w:rsidRDefault="00456487" w:rsidP="00456487">
      <w:pPr>
        <w:jc w:val="both"/>
        <w:rPr>
          <w:ins w:id="600" w:author="Ye-Kui Wang" w:date="2017-09-29T17:39:00Z"/>
          <w:bCs/>
          <w:noProof/>
          <w:sz w:val="20"/>
        </w:rPr>
      </w:pPr>
      <w:ins w:id="601" w:author="Ye-Kui Wang" w:date="2017-09-29T17:39:00Z">
        <w:r w:rsidRPr="0018684D">
          <w:rPr>
            <w:b/>
            <w:bCs/>
            <w:noProof/>
            <w:sz w:val="20"/>
          </w:rPr>
          <w:t>guard_band_flag</w:t>
        </w:r>
        <w:r w:rsidRPr="0018684D">
          <w:rPr>
            <w:bCs/>
            <w:noProof/>
            <w:sz w:val="20"/>
          </w:rPr>
          <w:t>[</w:t>
        </w:r>
        <w:r>
          <w:rPr>
            <w:bCs/>
            <w:noProof/>
            <w:sz w:val="20"/>
          </w:rPr>
          <w:t> </w:t>
        </w:r>
        <w:r w:rsidRPr="0018684D">
          <w:rPr>
            <w:bCs/>
            <w:noProof/>
            <w:sz w:val="20"/>
          </w:rPr>
          <w:t>i</w:t>
        </w:r>
        <w:r>
          <w:rPr>
            <w:bCs/>
            <w:noProof/>
            <w:sz w:val="20"/>
          </w:rPr>
          <w:t> </w:t>
        </w:r>
        <w:r w:rsidRPr="0018684D">
          <w:rPr>
            <w:bCs/>
            <w:noProof/>
            <w:sz w:val="20"/>
          </w:rPr>
          <w:t>] equal to 0 specifies that the i-th packed region does not have a guard band. guard_band_flag[</w:t>
        </w:r>
        <w:r>
          <w:rPr>
            <w:bCs/>
            <w:noProof/>
            <w:sz w:val="20"/>
          </w:rPr>
          <w:t> </w:t>
        </w:r>
        <w:r w:rsidRPr="0018684D">
          <w:rPr>
            <w:bCs/>
            <w:noProof/>
            <w:sz w:val="20"/>
          </w:rPr>
          <w:t>i</w:t>
        </w:r>
        <w:r>
          <w:rPr>
            <w:bCs/>
            <w:noProof/>
            <w:sz w:val="20"/>
          </w:rPr>
          <w:t> </w:t>
        </w:r>
        <w:r w:rsidRPr="0018684D">
          <w:rPr>
            <w:bCs/>
            <w:noProof/>
            <w:sz w:val="20"/>
          </w:rPr>
          <w:t>] equal to 1 specifies that the i-th packed region has a guard band.</w:t>
        </w:r>
      </w:ins>
    </w:p>
    <w:p w:rsidR="006261E5" w:rsidRPr="002457A6" w:rsidRDefault="006261E5" w:rsidP="006261E5">
      <w:pPr>
        <w:jc w:val="both"/>
        <w:rPr>
          <w:bCs/>
          <w:noProof/>
          <w:sz w:val="20"/>
        </w:rPr>
      </w:pPr>
      <w:r w:rsidRPr="002457A6">
        <w:rPr>
          <w:b/>
          <w:bCs/>
          <w:noProof/>
          <w:sz w:val="20"/>
        </w:rPr>
        <w:t>packing_type</w:t>
      </w:r>
      <w:r w:rsidRPr="002457A6">
        <w:rPr>
          <w:bCs/>
          <w:noProof/>
          <w:sz w:val="20"/>
        </w:rPr>
        <w:t>[ i ] specifies the type of region-wise packing. packing_type[ i ] equal to 0 indicates rectangular region-wise packing. Other values are reserved.</w:t>
      </w:r>
      <w:r>
        <w:rPr>
          <w:bCs/>
          <w:noProof/>
          <w:sz w:val="20"/>
        </w:rPr>
        <w:t xml:space="preserve"> The value of </w:t>
      </w:r>
      <w:r w:rsidRPr="002457A6">
        <w:rPr>
          <w:bCs/>
          <w:noProof/>
          <w:sz w:val="20"/>
        </w:rPr>
        <w:t>packing_type[ i ]</w:t>
      </w:r>
      <w:r>
        <w:rPr>
          <w:bCs/>
          <w:noProof/>
          <w:sz w:val="20"/>
        </w:rPr>
        <w:t xml:space="preserve"> shall be equal to 0 in this version of this Specification. Decoders shall allow values of </w:t>
      </w:r>
      <w:r w:rsidRPr="002457A6">
        <w:rPr>
          <w:bCs/>
          <w:noProof/>
          <w:sz w:val="20"/>
        </w:rPr>
        <w:t>packing_type[ i ]</w:t>
      </w:r>
      <w:r>
        <w:rPr>
          <w:bCs/>
          <w:noProof/>
          <w:sz w:val="20"/>
        </w:rPr>
        <w:t xml:space="preserve"> greater than 0 and shall ignore all region-wise packing SEI messages with </w:t>
      </w:r>
      <w:r w:rsidRPr="002457A6">
        <w:rPr>
          <w:bCs/>
          <w:noProof/>
          <w:sz w:val="20"/>
        </w:rPr>
        <w:t>packing_type[ i ]</w:t>
      </w:r>
      <w:r>
        <w:rPr>
          <w:bCs/>
          <w:noProof/>
          <w:sz w:val="20"/>
        </w:rPr>
        <w:t xml:space="preserve"> greater than 0 for any value of i.</w:t>
      </w:r>
    </w:p>
    <w:p w:rsidR="006261E5" w:rsidRPr="00E537E8" w:rsidDel="00456487" w:rsidRDefault="006261E5" w:rsidP="006261E5">
      <w:pPr>
        <w:jc w:val="both"/>
        <w:rPr>
          <w:del w:id="602" w:author="Ye-Kui Wang" w:date="2017-09-29T17:42:00Z"/>
          <w:bCs/>
          <w:noProof/>
          <w:sz w:val="20"/>
        </w:rPr>
      </w:pPr>
      <w:del w:id="603" w:author="Ye-Kui Wang" w:date="2017-09-29T17:42:00Z">
        <w:r w:rsidRPr="00E537E8" w:rsidDel="00456487">
          <w:rPr>
            <w:b/>
            <w:bCs/>
            <w:noProof/>
            <w:sz w:val="20"/>
          </w:rPr>
          <w:delText>proj_reg</w:delText>
        </w:r>
        <w:r w:rsidDel="00456487">
          <w:rPr>
            <w:b/>
            <w:bCs/>
            <w:noProof/>
            <w:sz w:val="20"/>
          </w:rPr>
          <w:delText>ion</w:delText>
        </w:r>
        <w:r w:rsidRPr="00E537E8" w:rsidDel="00456487">
          <w:rPr>
            <w:b/>
            <w:bCs/>
            <w:noProof/>
            <w:sz w:val="20"/>
          </w:rPr>
          <w:delText>_width</w:delText>
        </w:r>
        <w:r w:rsidRPr="002457A6" w:rsidDel="00456487">
          <w:rPr>
            <w:bCs/>
            <w:noProof/>
            <w:sz w:val="20"/>
          </w:rPr>
          <w:delText>[ i ]</w:delText>
        </w:r>
        <w:r w:rsidRPr="00E537E8" w:rsidDel="00456487">
          <w:rPr>
            <w:bCs/>
            <w:noProof/>
            <w:sz w:val="20"/>
          </w:rPr>
          <w:delText xml:space="preserve">, </w:delText>
        </w:r>
        <w:r w:rsidRPr="00E537E8" w:rsidDel="00456487">
          <w:rPr>
            <w:b/>
            <w:bCs/>
            <w:noProof/>
            <w:sz w:val="20"/>
          </w:rPr>
          <w:delText>proj_reg</w:delText>
        </w:r>
        <w:r w:rsidDel="00456487">
          <w:rPr>
            <w:b/>
            <w:bCs/>
            <w:noProof/>
            <w:sz w:val="20"/>
          </w:rPr>
          <w:delText>ion</w:delText>
        </w:r>
        <w:r w:rsidRPr="00E537E8" w:rsidDel="00456487">
          <w:rPr>
            <w:b/>
            <w:bCs/>
            <w:noProof/>
            <w:sz w:val="20"/>
          </w:rPr>
          <w:delText>_height</w:delText>
        </w:r>
        <w:r w:rsidRPr="002457A6" w:rsidDel="00456487">
          <w:rPr>
            <w:bCs/>
            <w:noProof/>
            <w:sz w:val="20"/>
          </w:rPr>
          <w:delText>[ i ]</w:delText>
        </w:r>
        <w:r w:rsidRPr="00E537E8" w:rsidDel="00456487">
          <w:rPr>
            <w:bCs/>
            <w:noProof/>
            <w:sz w:val="20"/>
          </w:rPr>
          <w:delText xml:space="preserve">, </w:delText>
        </w:r>
        <w:r w:rsidRPr="00E537E8" w:rsidDel="00456487">
          <w:rPr>
            <w:b/>
            <w:bCs/>
            <w:noProof/>
            <w:sz w:val="20"/>
          </w:rPr>
          <w:delText>proj_reg</w:delText>
        </w:r>
        <w:r w:rsidDel="00456487">
          <w:rPr>
            <w:b/>
            <w:bCs/>
            <w:noProof/>
            <w:sz w:val="20"/>
          </w:rPr>
          <w:delText>ion</w:delText>
        </w:r>
        <w:r w:rsidRPr="00E537E8" w:rsidDel="00456487">
          <w:rPr>
            <w:b/>
            <w:bCs/>
            <w:noProof/>
            <w:sz w:val="20"/>
          </w:rPr>
          <w:delText>_top</w:delText>
        </w:r>
        <w:r w:rsidRPr="002457A6" w:rsidDel="00456487">
          <w:rPr>
            <w:bCs/>
            <w:noProof/>
            <w:sz w:val="20"/>
          </w:rPr>
          <w:delText>[ i ]</w:delText>
        </w:r>
        <w:r w:rsidDel="00456487">
          <w:rPr>
            <w:bCs/>
            <w:noProof/>
            <w:sz w:val="20"/>
          </w:rPr>
          <w:delText>,</w:delText>
        </w:r>
        <w:r w:rsidRPr="00E537E8" w:rsidDel="00456487">
          <w:rPr>
            <w:bCs/>
            <w:noProof/>
            <w:sz w:val="20"/>
          </w:rPr>
          <w:delText xml:space="preserve"> and </w:delText>
        </w:r>
        <w:r w:rsidRPr="00E537E8" w:rsidDel="00456487">
          <w:rPr>
            <w:b/>
            <w:bCs/>
            <w:noProof/>
            <w:sz w:val="20"/>
          </w:rPr>
          <w:delText>proj_reg</w:delText>
        </w:r>
        <w:r w:rsidDel="00456487">
          <w:rPr>
            <w:b/>
            <w:bCs/>
            <w:noProof/>
            <w:sz w:val="20"/>
          </w:rPr>
          <w:delText>ion</w:delText>
        </w:r>
        <w:r w:rsidRPr="00E537E8" w:rsidDel="00456487">
          <w:rPr>
            <w:b/>
            <w:bCs/>
            <w:noProof/>
            <w:sz w:val="20"/>
          </w:rPr>
          <w:delText>_left</w:delText>
        </w:r>
        <w:r w:rsidRPr="002457A6" w:rsidDel="00456487">
          <w:rPr>
            <w:bCs/>
            <w:noProof/>
            <w:sz w:val="20"/>
          </w:rPr>
          <w:delText>[ i ]</w:delText>
        </w:r>
        <w:r w:rsidRPr="00E537E8" w:rsidDel="00456487">
          <w:rPr>
            <w:bCs/>
            <w:noProof/>
            <w:sz w:val="20"/>
          </w:rPr>
          <w:delText xml:space="preserve"> are indicated in units of </w:delText>
        </w:r>
        <w:r w:rsidDel="00456487">
          <w:rPr>
            <w:bCs/>
            <w:noProof/>
            <w:sz w:val="20"/>
          </w:rPr>
          <w:delText>luma samples</w:delText>
        </w:r>
        <w:r w:rsidRPr="00E537E8" w:rsidDel="00456487">
          <w:rPr>
            <w:bCs/>
            <w:noProof/>
            <w:sz w:val="20"/>
          </w:rPr>
          <w:delText xml:space="preserve"> in a projected picture with width and height equal to proj_picture_width and proj_picture_height, respectively.</w:delText>
        </w:r>
      </w:del>
    </w:p>
    <w:p w:rsidR="006261E5" w:rsidRPr="00E537E8" w:rsidDel="00456487" w:rsidRDefault="006261E5" w:rsidP="006261E5">
      <w:pPr>
        <w:jc w:val="both"/>
        <w:rPr>
          <w:del w:id="604" w:author="Ye-Kui Wang" w:date="2017-09-29T17:45:00Z"/>
          <w:sz w:val="20"/>
          <w:lang w:val="en-GB"/>
        </w:rPr>
      </w:pPr>
      <w:r w:rsidRPr="00E537E8">
        <w:rPr>
          <w:b/>
          <w:bCs/>
          <w:noProof/>
          <w:sz w:val="20"/>
        </w:rPr>
        <w:t>proj</w:t>
      </w:r>
      <w:r w:rsidRPr="00E537E8">
        <w:rPr>
          <w:b/>
          <w:sz w:val="20"/>
          <w:lang w:val="en-GB"/>
        </w:rPr>
        <w:t>_reg</w:t>
      </w:r>
      <w:r>
        <w:rPr>
          <w:b/>
          <w:sz w:val="20"/>
          <w:lang w:val="en-GB"/>
        </w:rPr>
        <w:t>ion</w:t>
      </w:r>
      <w:r w:rsidRPr="00E537E8">
        <w:rPr>
          <w:b/>
          <w:sz w:val="20"/>
          <w:lang w:val="en-GB"/>
        </w:rPr>
        <w:t>_width</w:t>
      </w:r>
      <w:r w:rsidRPr="002457A6">
        <w:rPr>
          <w:bCs/>
          <w:noProof/>
          <w:sz w:val="20"/>
        </w:rPr>
        <w:t>[ i ]</w:t>
      </w:r>
      <w:del w:id="605" w:author="Ye-Kui Wang" w:date="2017-10-02T11:38:00Z">
        <w:r w:rsidRPr="00E537E8" w:rsidDel="00141475">
          <w:rPr>
            <w:sz w:val="20"/>
            <w:lang w:val="en-GB"/>
          </w:rPr>
          <w:delText xml:space="preserve"> </w:delText>
        </w:r>
      </w:del>
      <w:ins w:id="606" w:author="Ye-Kui Wang" w:date="2017-10-02T11:38:00Z">
        <w:r w:rsidR="00141475">
          <w:rPr>
            <w:sz w:val="20"/>
            <w:lang w:val="en-GB"/>
          </w:rPr>
          <w:t xml:space="preserve">, </w:t>
        </w:r>
      </w:ins>
      <w:del w:id="607" w:author="Ye-Kui Wang" w:date="2017-09-29T17:45:00Z">
        <w:r w:rsidRPr="00E537E8" w:rsidDel="00456487">
          <w:rPr>
            <w:sz w:val="20"/>
            <w:lang w:val="en-GB"/>
          </w:rPr>
          <w:delText>specifies the width of the i-th projected region.</w:delText>
        </w:r>
      </w:del>
      <w:del w:id="608" w:author="Ye-Kui Wang" w:date="2017-09-29T17:43:00Z">
        <w:r w:rsidRPr="00E537E8" w:rsidDel="00456487">
          <w:rPr>
            <w:sz w:val="20"/>
            <w:lang w:val="en-GB"/>
          </w:rPr>
          <w:delText xml:space="preserve"> proj_reg</w:delText>
        </w:r>
        <w:r w:rsidDel="00456487">
          <w:rPr>
            <w:sz w:val="20"/>
            <w:lang w:val="en-GB"/>
          </w:rPr>
          <w:delText>ion</w:delText>
        </w:r>
        <w:r w:rsidRPr="00E537E8" w:rsidDel="00456487">
          <w:rPr>
            <w:sz w:val="20"/>
            <w:lang w:val="en-GB"/>
          </w:rPr>
          <w:delText>_width</w:delText>
        </w:r>
        <w:r w:rsidRPr="002457A6" w:rsidDel="00456487">
          <w:rPr>
            <w:bCs/>
            <w:noProof/>
            <w:sz w:val="20"/>
          </w:rPr>
          <w:delText>[ i ]</w:delText>
        </w:r>
        <w:r w:rsidRPr="00E537E8" w:rsidDel="00456487">
          <w:rPr>
            <w:sz w:val="20"/>
            <w:lang w:val="en-GB"/>
          </w:rPr>
          <w:delText xml:space="preserve"> shall be greater than 0.</w:delText>
        </w:r>
      </w:del>
    </w:p>
    <w:p w:rsidR="006261E5" w:rsidRPr="00E537E8" w:rsidDel="00141475" w:rsidRDefault="006261E5" w:rsidP="006261E5">
      <w:pPr>
        <w:jc w:val="both"/>
        <w:rPr>
          <w:del w:id="609" w:author="Ye-Kui Wang" w:date="2017-10-02T11:38:00Z"/>
          <w:sz w:val="20"/>
          <w:lang w:val="en-GB"/>
        </w:rPr>
      </w:pPr>
      <w:r w:rsidRPr="00E537E8">
        <w:rPr>
          <w:b/>
          <w:sz w:val="20"/>
          <w:lang w:val="en-GB"/>
        </w:rPr>
        <w:t>proj_reg</w:t>
      </w:r>
      <w:r>
        <w:rPr>
          <w:b/>
          <w:sz w:val="20"/>
          <w:lang w:val="en-GB"/>
        </w:rPr>
        <w:t>ion</w:t>
      </w:r>
      <w:r w:rsidRPr="00E537E8">
        <w:rPr>
          <w:b/>
          <w:sz w:val="20"/>
          <w:lang w:val="en-GB"/>
        </w:rPr>
        <w:t>_height</w:t>
      </w:r>
      <w:r w:rsidRPr="002457A6">
        <w:rPr>
          <w:bCs/>
          <w:noProof/>
          <w:sz w:val="20"/>
        </w:rPr>
        <w:t>[ i ]</w:t>
      </w:r>
      <w:ins w:id="610" w:author="Ye-Kui Wang" w:date="2017-10-02T11:38:00Z">
        <w:r w:rsidR="00141475">
          <w:rPr>
            <w:bCs/>
            <w:noProof/>
            <w:sz w:val="20"/>
          </w:rPr>
          <w:t xml:space="preserve">, </w:t>
        </w:r>
      </w:ins>
      <w:del w:id="611" w:author="Ye-Kui Wang" w:date="2017-10-02T11:38:00Z">
        <w:r w:rsidRPr="00E537E8" w:rsidDel="00141475">
          <w:rPr>
            <w:sz w:val="20"/>
            <w:lang w:val="en-GB"/>
          </w:rPr>
          <w:delText xml:space="preserve"> specif</w:delText>
        </w:r>
      </w:del>
      <w:del w:id="612" w:author="Ye-Kui Wang" w:date="2017-09-29T17:46:00Z">
        <w:r w:rsidRPr="00E537E8" w:rsidDel="00456487">
          <w:rPr>
            <w:sz w:val="20"/>
            <w:lang w:val="en-GB"/>
          </w:rPr>
          <w:delText>ies</w:delText>
        </w:r>
      </w:del>
      <w:del w:id="613" w:author="Ye-Kui Wang" w:date="2017-10-02T11:38:00Z">
        <w:r w:rsidRPr="00E537E8" w:rsidDel="00141475">
          <w:rPr>
            <w:sz w:val="20"/>
            <w:lang w:val="en-GB"/>
          </w:rPr>
          <w:delText xml:space="preserve"> the height of the i-th projected region.</w:delText>
        </w:r>
      </w:del>
      <w:del w:id="614" w:author="Ye-Kui Wang" w:date="2017-09-29T17:43:00Z">
        <w:r w:rsidRPr="00E537E8" w:rsidDel="00456487">
          <w:rPr>
            <w:sz w:val="20"/>
            <w:lang w:val="en-GB"/>
          </w:rPr>
          <w:delText xml:space="preserve"> proj_reg</w:delText>
        </w:r>
        <w:r w:rsidDel="00456487">
          <w:rPr>
            <w:sz w:val="20"/>
            <w:lang w:val="en-GB"/>
          </w:rPr>
          <w:delText>ion</w:delText>
        </w:r>
        <w:r w:rsidRPr="00E537E8" w:rsidDel="00456487">
          <w:rPr>
            <w:sz w:val="20"/>
            <w:lang w:val="en-GB"/>
          </w:rPr>
          <w:delText>_height</w:delText>
        </w:r>
        <w:r w:rsidRPr="002457A6" w:rsidDel="00456487">
          <w:rPr>
            <w:bCs/>
            <w:noProof/>
            <w:sz w:val="20"/>
          </w:rPr>
          <w:delText>[ i ]</w:delText>
        </w:r>
        <w:r w:rsidRPr="00E537E8" w:rsidDel="00456487">
          <w:rPr>
            <w:sz w:val="20"/>
            <w:lang w:val="en-GB"/>
          </w:rPr>
          <w:delText xml:space="preserve"> shall be greater than</w:delText>
        </w:r>
        <w:r w:rsidDel="00456487">
          <w:rPr>
            <w:sz w:val="20"/>
            <w:lang w:val="en-GB"/>
          </w:rPr>
          <w:delText> </w:delText>
        </w:r>
        <w:r w:rsidRPr="00E537E8" w:rsidDel="00456487">
          <w:rPr>
            <w:sz w:val="20"/>
            <w:lang w:val="en-GB"/>
          </w:rPr>
          <w:delText>0.</w:delText>
        </w:r>
      </w:del>
    </w:p>
    <w:p w:rsidR="00456487" w:rsidRDefault="006261E5" w:rsidP="006261E5">
      <w:pPr>
        <w:jc w:val="both"/>
        <w:rPr>
          <w:ins w:id="615" w:author="Ye-Kui Wang" w:date="2017-09-29T17:45:00Z"/>
          <w:sz w:val="20"/>
          <w:lang w:val="en-GB"/>
        </w:rPr>
      </w:pPr>
      <w:r w:rsidRPr="00E537E8">
        <w:rPr>
          <w:b/>
          <w:sz w:val="20"/>
          <w:lang w:val="en-GB"/>
        </w:rPr>
        <w:t>proj_reg</w:t>
      </w:r>
      <w:r>
        <w:rPr>
          <w:b/>
          <w:sz w:val="20"/>
          <w:lang w:val="en-GB"/>
        </w:rPr>
        <w:t>ion</w:t>
      </w:r>
      <w:r w:rsidRPr="00E537E8">
        <w:rPr>
          <w:b/>
          <w:sz w:val="20"/>
          <w:lang w:val="en-GB"/>
        </w:rPr>
        <w:t>_top</w:t>
      </w:r>
      <w:r w:rsidRPr="002457A6">
        <w:rPr>
          <w:bCs/>
          <w:noProof/>
          <w:sz w:val="20"/>
        </w:rPr>
        <w:t>[ i ]</w:t>
      </w:r>
      <w:r w:rsidRPr="00E537E8">
        <w:rPr>
          <w:sz w:val="20"/>
          <w:lang w:val="en-GB"/>
        </w:rPr>
        <w:t xml:space="preserve"> and </w:t>
      </w:r>
      <w:r w:rsidRPr="00E537E8">
        <w:rPr>
          <w:b/>
          <w:sz w:val="20"/>
          <w:lang w:val="en-GB"/>
        </w:rPr>
        <w:t>proj_reg</w:t>
      </w:r>
      <w:r>
        <w:rPr>
          <w:b/>
          <w:sz w:val="20"/>
          <w:lang w:val="en-GB"/>
        </w:rPr>
        <w:t>ion</w:t>
      </w:r>
      <w:r w:rsidRPr="00E537E8">
        <w:rPr>
          <w:b/>
          <w:sz w:val="20"/>
          <w:lang w:val="en-GB"/>
        </w:rPr>
        <w:t>_left</w:t>
      </w:r>
      <w:r w:rsidRPr="002457A6">
        <w:rPr>
          <w:bCs/>
          <w:noProof/>
          <w:sz w:val="20"/>
        </w:rPr>
        <w:t>[ i ]</w:t>
      </w:r>
      <w:r w:rsidRPr="00E537E8">
        <w:rPr>
          <w:sz w:val="20"/>
          <w:lang w:val="en-GB"/>
        </w:rPr>
        <w:t xml:space="preserve"> specify the </w:t>
      </w:r>
      <w:ins w:id="616" w:author="Ye-Kui Wang" w:date="2017-10-02T11:38:00Z">
        <w:r w:rsidR="00141475">
          <w:rPr>
            <w:sz w:val="20"/>
            <w:lang w:val="en-GB"/>
          </w:rPr>
          <w:t xml:space="preserve">width, </w:t>
        </w:r>
        <w:r w:rsidR="00141475" w:rsidRPr="00E537E8">
          <w:rPr>
            <w:sz w:val="20"/>
            <w:lang w:val="en-GB"/>
          </w:rPr>
          <w:t>height</w:t>
        </w:r>
        <w:r w:rsidR="00141475">
          <w:rPr>
            <w:sz w:val="20"/>
            <w:lang w:val="en-GB"/>
          </w:rPr>
          <w:t xml:space="preserve">, </w:t>
        </w:r>
      </w:ins>
      <w:r w:rsidRPr="00E537E8">
        <w:rPr>
          <w:sz w:val="20"/>
          <w:lang w:val="en-GB"/>
        </w:rPr>
        <w:t xml:space="preserve">top </w:t>
      </w:r>
      <w:del w:id="617" w:author="Ye-Kui Wang" w:date="2017-09-29T17:43:00Z">
        <w:r w:rsidDel="00456487">
          <w:rPr>
            <w:sz w:val="20"/>
            <w:lang w:val="en-GB"/>
          </w:rPr>
          <w:delText xml:space="preserve">luma </w:delText>
        </w:r>
      </w:del>
      <w:r w:rsidRPr="00E537E8">
        <w:rPr>
          <w:sz w:val="20"/>
          <w:lang w:val="en-GB"/>
        </w:rPr>
        <w:t>sample row</w:t>
      </w:r>
      <w:ins w:id="618" w:author="Ye-Kui Wang" w:date="2017-10-02T11:38:00Z">
        <w:r w:rsidR="00141475">
          <w:rPr>
            <w:sz w:val="20"/>
            <w:lang w:val="en-GB"/>
          </w:rPr>
          <w:t>,</w:t>
        </w:r>
      </w:ins>
      <w:r w:rsidRPr="00E537E8">
        <w:rPr>
          <w:sz w:val="20"/>
          <w:lang w:val="en-GB"/>
        </w:rPr>
        <w:t xml:space="preserve"> and the left-most </w:t>
      </w:r>
      <w:del w:id="619" w:author="Ye-Kui Wang" w:date="2017-09-29T17:43:00Z">
        <w:r w:rsidDel="00456487">
          <w:rPr>
            <w:sz w:val="20"/>
            <w:lang w:val="en-GB"/>
          </w:rPr>
          <w:delText xml:space="preserve">luma </w:delText>
        </w:r>
      </w:del>
      <w:r w:rsidRPr="00E537E8">
        <w:rPr>
          <w:sz w:val="20"/>
          <w:lang w:val="en-GB"/>
        </w:rPr>
        <w:t>sample column</w:t>
      </w:r>
      <w:r>
        <w:rPr>
          <w:sz w:val="20"/>
          <w:lang w:val="en-GB"/>
        </w:rPr>
        <w:t>, respectively,</w:t>
      </w:r>
      <w:r w:rsidRPr="00E537E8">
        <w:rPr>
          <w:sz w:val="20"/>
          <w:lang w:val="en-GB"/>
        </w:rPr>
        <w:t xml:space="preserve"> </w:t>
      </w:r>
      <w:ins w:id="620" w:author="Ye-Kui Wang" w:date="2017-09-29T17:43:00Z">
        <w:r w:rsidR="00456487">
          <w:rPr>
            <w:sz w:val="20"/>
            <w:lang w:val="en-GB"/>
          </w:rPr>
          <w:t xml:space="preserve">of the </w:t>
        </w:r>
      </w:ins>
      <w:ins w:id="621" w:author="Ye-Kui Wang" w:date="2017-09-29T17:44:00Z">
        <w:r w:rsidR="00456487" w:rsidRPr="00456487">
          <w:rPr>
            <w:sz w:val="20"/>
            <w:lang w:val="en-GB"/>
          </w:rPr>
          <w:t>i-th projected region</w:t>
        </w:r>
      </w:ins>
      <w:ins w:id="622" w:author="Ye-Kui Wang" w:date="2017-10-02T11:38:00Z">
        <w:r w:rsidR="00141475">
          <w:rPr>
            <w:sz w:val="20"/>
            <w:lang w:val="en-GB"/>
          </w:rPr>
          <w:t>,</w:t>
        </w:r>
      </w:ins>
      <w:ins w:id="623" w:author="Ye-Kui Wang" w:date="2017-09-29T17:44:00Z">
        <w:r w:rsidR="00456487" w:rsidRPr="00456487">
          <w:rPr>
            <w:sz w:val="20"/>
            <w:lang w:val="en-GB"/>
          </w:rPr>
          <w:t xml:space="preserve"> </w:t>
        </w:r>
        <w:r w:rsidR="00456487">
          <w:rPr>
            <w:sz w:val="20"/>
            <w:lang w:val="en-GB"/>
          </w:rPr>
          <w:t xml:space="preserve">either </w:t>
        </w:r>
      </w:ins>
      <w:ins w:id="624" w:author="Ye-Kui Wang" w:date="2017-10-02T11:37:00Z">
        <w:r w:rsidR="00141475">
          <w:rPr>
            <w:sz w:val="20"/>
            <w:lang w:val="en-GB"/>
          </w:rPr>
          <w:t>with</w:t>
        </w:r>
      </w:ins>
      <w:r w:rsidRPr="00E537E8">
        <w:rPr>
          <w:sz w:val="20"/>
          <w:lang w:val="en-GB"/>
        </w:rPr>
        <w:t>in the projected picture</w:t>
      </w:r>
      <w:ins w:id="625" w:author="Ye-Kui Wang" w:date="2017-09-29T17:44:00Z">
        <w:r w:rsidR="00456487">
          <w:rPr>
            <w:sz w:val="20"/>
            <w:lang w:val="en-GB"/>
          </w:rPr>
          <w:t xml:space="preserve"> </w:t>
        </w:r>
        <w:r w:rsidR="00456487" w:rsidRPr="00456487">
          <w:rPr>
            <w:sz w:val="20"/>
            <w:lang w:val="en-GB"/>
          </w:rPr>
          <w:t>(when constituent_picture_matching_flag is equal to 0)</w:t>
        </w:r>
      </w:ins>
      <w:ins w:id="626" w:author="Ye-Kui Wang" w:date="2017-09-29T17:45:00Z">
        <w:r w:rsidR="00456487" w:rsidRPr="00456487">
          <w:t xml:space="preserve"> </w:t>
        </w:r>
        <w:r w:rsidR="00456487" w:rsidRPr="00456487">
          <w:rPr>
            <w:sz w:val="20"/>
            <w:lang w:val="en-GB"/>
          </w:rPr>
          <w:t xml:space="preserve">or </w:t>
        </w:r>
      </w:ins>
      <w:ins w:id="627" w:author="Ye-Kui Wang" w:date="2017-10-02T11:37:00Z">
        <w:r w:rsidR="00141475">
          <w:rPr>
            <w:sz w:val="20"/>
            <w:lang w:val="en-GB"/>
          </w:rPr>
          <w:t>with</w:t>
        </w:r>
      </w:ins>
      <w:ins w:id="628" w:author="Ye-Kui Wang" w:date="2017-09-29T17:45:00Z">
        <w:r w:rsidR="00456487" w:rsidRPr="00456487">
          <w:rPr>
            <w:sz w:val="20"/>
            <w:lang w:val="en-GB"/>
          </w:rPr>
          <w:t>in the constituent picture of the projected picture (when constituent_picture_matching_flag is equal to</w:t>
        </w:r>
        <w:r w:rsidR="00456487">
          <w:rPr>
            <w:sz w:val="20"/>
            <w:lang w:val="en-GB"/>
          </w:rPr>
          <w:t> </w:t>
        </w:r>
        <w:r w:rsidR="00456487" w:rsidRPr="00456487">
          <w:rPr>
            <w:sz w:val="20"/>
            <w:lang w:val="en-GB"/>
          </w:rPr>
          <w:t>1)</w:t>
        </w:r>
      </w:ins>
      <w:r w:rsidRPr="00E537E8">
        <w:rPr>
          <w:sz w:val="20"/>
          <w:lang w:val="en-GB"/>
        </w:rPr>
        <w:t>.</w:t>
      </w:r>
    </w:p>
    <w:p w:rsidR="006261E5" w:rsidRPr="00E537E8" w:rsidDel="006F5C6A" w:rsidRDefault="006261E5" w:rsidP="006261E5">
      <w:pPr>
        <w:jc w:val="both"/>
        <w:rPr>
          <w:del w:id="629" w:author="Ye-Kui Wang" w:date="2017-09-29T17:49:00Z"/>
          <w:sz w:val="20"/>
          <w:lang w:val="en-GB"/>
        </w:rPr>
      </w:pPr>
      <w:del w:id="630" w:author="Ye-Kui Wang" w:date="2017-09-29T17:48:00Z">
        <w:r w:rsidRPr="00E537E8" w:rsidDel="006F5C6A">
          <w:rPr>
            <w:sz w:val="20"/>
            <w:lang w:val="en-GB"/>
          </w:rPr>
          <w:delText xml:space="preserve"> </w:delText>
        </w:r>
      </w:del>
      <w:del w:id="631" w:author="Ye-Kui Wang" w:date="2017-09-29T17:49:00Z">
        <w:r w:rsidRPr="00E537E8" w:rsidDel="006F5C6A">
          <w:rPr>
            <w:sz w:val="20"/>
            <w:lang w:val="en-GB"/>
          </w:rPr>
          <w:delText xml:space="preserve">The values </w:delText>
        </w:r>
        <w:r w:rsidDel="006F5C6A">
          <w:rPr>
            <w:sz w:val="20"/>
            <w:lang w:val="en-GB"/>
          </w:rPr>
          <w:delText xml:space="preserve">of </w:delText>
        </w:r>
        <w:r w:rsidRPr="00EA19E2" w:rsidDel="006F5C6A">
          <w:rPr>
            <w:sz w:val="20"/>
            <w:lang w:val="en-GB"/>
          </w:rPr>
          <w:delText>proj_reg</w:delText>
        </w:r>
        <w:r w:rsidDel="006F5C6A">
          <w:rPr>
            <w:sz w:val="20"/>
            <w:lang w:val="en-GB"/>
          </w:rPr>
          <w:delText>ion</w:delText>
        </w:r>
        <w:r w:rsidRPr="00EA19E2" w:rsidDel="006F5C6A">
          <w:rPr>
            <w:sz w:val="20"/>
            <w:lang w:val="en-GB"/>
          </w:rPr>
          <w:delText>_top</w:delText>
        </w:r>
        <w:r w:rsidRPr="00EA19E2" w:rsidDel="006F5C6A">
          <w:rPr>
            <w:bCs/>
            <w:noProof/>
            <w:sz w:val="20"/>
          </w:rPr>
          <w:delText>[ i ]</w:delText>
        </w:r>
        <w:r w:rsidRPr="00EA19E2" w:rsidDel="006F5C6A">
          <w:rPr>
            <w:sz w:val="20"/>
            <w:lang w:val="en-GB"/>
          </w:rPr>
          <w:delText xml:space="preserve"> and proj_reg</w:delText>
        </w:r>
        <w:r w:rsidDel="006F5C6A">
          <w:rPr>
            <w:sz w:val="20"/>
            <w:lang w:val="en-GB"/>
          </w:rPr>
          <w:delText>ion</w:delText>
        </w:r>
        <w:r w:rsidRPr="00EA19E2" w:rsidDel="006F5C6A">
          <w:rPr>
            <w:sz w:val="20"/>
            <w:lang w:val="en-GB"/>
          </w:rPr>
          <w:delText>_left</w:delText>
        </w:r>
        <w:r w:rsidRPr="00EA19E2" w:rsidDel="006F5C6A">
          <w:rPr>
            <w:bCs/>
            <w:noProof/>
            <w:sz w:val="20"/>
          </w:rPr>
          <w:delText>[ i ]</w:delText>
        </w:r>
      </w:del>
      <w:del w:id="632" w:author="Ye-Kui Wang" w:date="2017-09-29T17:48:00Z">
        <w:r w:rsidRPr="00EA19E2" w:rsidDel="006F5C6A">
          <w:rPr>
            <w:sz w:val="20"/>
            <w:lang w:val="en-GB"/>
          </w:rPr>
          <w:delText>,</w:delText>
        </w:r>
        <w:r w:rsidDel="006F5C6A">
          <w:rPr>
            <w:sz w:val="20"/>
            <w:lang w:val="en-GB"/>
          </w:rPr>
          <w:delText xml:space="preserve"> </w:delText>
        </w:r>
        <w:r w:rsidRPr="00E537E8" w:rsidDel="006F5C6A">
          <w:rPr>
            <w:sz w:val="20"/>
            <w:lang w:val="en-GB"/>
          </w:rPr>
          <w:delText>shall be in the range from 0, inclusive, indicating the top-left corner of the projected picture, to proj_picture_height − </w:delText>
        </w:r>
        <w:r w:rsidDel="006F5C6A">
          <w:rPr>
            <w:sz w:val="20"/>
            <w:lang w:val="en-GB"/>
          </w:rPr>
          <w:delText>1</w:delText>
        </w:r>
        <w:r w:rsidRPr="00E537E8" w:rsidDel="006F5C6A">
          <w:rPr>
            <w:sz w:val="20"/>
            <w:lang w:val="en-GB"/>
          </w:rPr>
          <w:delText>, inclusive, and proj_picture_width − </w:delText>
        </w:r>
        <w:r w:rsidDel="006F5C6A">
          <w:rPr>
            <w:sz w:val="20"/>
            <w:lang w:val="en-GB"/>
          </w:rPr>
          <w:delText>1</w:delText>
        </w:r>
        <w:r w:rsidRPr="00E537E8" w:rsidDel="006F5C6A">
          <w:rPr>
            <w:sz w:val="20"/>
            <w:lang w:val="en-GB"/>
          </w:rPr>
          <w:delText>, inclusive, respectively.</w:delText>
        </w:r>
      </w:del>
    </w:p>
    <w:p w:rsidR="006F5C6A" w:rsidRDefault="006F5C6A" w:rsidP="006F5C6A">
      <w:pPr>
        <w:jc w:val="both"/>
        <w:rPr>
          <w:ins w:id="633" w:author="Ye-Kui Wang" w:date="2017-09-29T17:49:00Z"/>
          <w:bCs/>
          <w:noProof/>
          <w:sz w:val="20"/>
        </w:rPr>
      </w:pPr>
      <w:ins w:id="634" w:author="Ye-Kui Wang" w:date="2017-09-29T17:49:00Z">
        <w:r w:rsidRPr="0018684D">
          <w:rPr>
            <w:bCs/>
            <w:noProof/>
            <w:sz w:val="20"/>
          </w:rPr>
          <w:t>proj_region_width</w:t>
        </w:r>
        <w:r w:rsidRPr="00456487">
          <w:rPr>
            <w:bCs/>
            <w:noProof/>
            <w:sz w:val="20"/>
          </w:rPr>
          <w:t xml:space="preserve">[ i ], </w:t>
        </w:r>
        <w:r w:rsidRPr="0018684D">
          <w:rPr>
            <w:bCs/>
            <w:noProof/>
            <w:sz w:val="20"/>
          </w:rPr>
          <w:t>proj_region_height</w:t>
        </w:r>
        <w:r w:rsidRPr="00456487">
          <w:rPr>
            <w:bCs/>
            <w:noProof/>
            <w:sz w:val="20"/>
          </w:rPr>
          <w:t xml:space="preserve">[ i ], </w:t>
        </w:r>
        <w:r w:rsidRPr="0018684D">
          <w:rPr>
            <w:bCs/>
            <w:noProof/>
            <w:sz w:val="20"/>
          </w:rPr>
          <w:t>proj_region_top</w:t>
        </w:r>
        <w:r w:rsidRPr="00456487">
          <w:rPr>
            <w:bCs/>
            <w:noProof/>
            <w:sz w:val="20"/>
          </w:rPr>
          <w:t>[ i ],</w:t>
        </w:r>
        <w:r w:rsidRPr="0018684D">
          <w:rPr>
            <w:bCs/>
            <w:noProof/>
            <w:sz w:val="20"/>
          </w:rPr>
          <w:t xml:space="preserve"> and proj_region_left</w:t>
        </w:r>
        <w:r w:rsidRPr="00456487">
          <w:rPr>
            <w:bCs/>
            <w:noProof/>
            <w:sz w:val="20"/>
          </w:rPr>
          <w:t>[ i ] are indicated in relative projected picture sample units</w:t>
        </w:r>
        <w:r w:rsidRPr="00E537E8">
          <w:rPr>
            <w:bCs/>
            <w:noProof/>
            <w:sz w:val="20"/>
          </w:rPr>
          <w:t>.</w:t>
        </w:r>
      </w:ins>
    </w:p>
    <w:p w:rsidR="006261E5" w:rsidRPr="00E357EB" w:rsidDel="00E357EB" w:rsidRDefault="006261E5">
      <w:pPr>
        <w:pStyle w:val="ListParagraph"/>
        <w:numPr>
          <w:ilvl w:val="0"/>
          <w:numId w:val="14"/>
        </w:numPr>
        <w:contextualSpacing w:val="0"/>
        <w:jc w:val="both"/>
        <w:rPr>
          <w:del w:id="635" w:author="Ye-Kui Wang" w:date="2017-10-02T10:14:00Z"/>
          <w:sz w:val="20"/>
          <w:lang w:val="en-GB"/>
        </w:rPr>
        <w:pPrChange w:id="636" w:author="Ye-Kui Wang" w:date="2017-09-29T17:49:00Z">
          <w:pPr>
            <w:jc w:val="both"/>
          </w:pPr>
        </w:pPrChange>
      </w:pPr>
      <w:del w:id="637" w:author="Ye-Kui Wang" w:date="2017-10-02T10:14:00Z">
        <w:r w:rsidRPr="00E357EB" w:rsidDel="00E357EB">
          <w:rPr>
            <w:sz w:val="20"/>
            <w:lang w:val="en-GB"/>
          </w:rPr>
          <w:delText>The sum of proj_region_width</w:delText>
        </w:r>
        <w:r w:rsidRPr="00E357EB" w:rsidDel="00E357EB">
          <w:rPr>
            <w:bCs/>
            <w:noProof/>
            <w:sz w:val="20"/>
          </w:rPr>
          <w:delText>[ i ]</w:delText>
        </w:r>
        <w:r w:rsidRPr="00E357EB" w:rsidDel="00E357EB">
          <w:rPr>
            <w:sz w:val="20"/>
            <w:lang w:val="en-GB"/>
          </w:rPr>
          <w:delText xml:space="preserve"> and proj_region_left</w:delText>
        </w:r>
        <w:r w:rsidRPr="00E357EB" w:rsidDel="00E357EB">
          <w:rPr>
            <w:bCs/>
            <w:noProof/>
            <w:sz w:val="20"/>
          </w:rPr>
          <w:delText>[ i ]</w:delText>
        </w:r>
        <w:r w:rsidRPr="00E357EB" w:rsidDel="00E357EB">
          <w:rPr>
            <w:sz w:val="20"/>
            <w:lang w:val="en-GB"/>
          </w:rPr>
          <w:delText xml:space="preserve"> shall be less than proj_picture_width. The sum of proj_region_height</w:delText>
        </w:r>
        <w:r w:rsidRPr="00E357EB" w:rsidDel="00E357EB">
          <w:rPr>
            <w:bCs/>
            <w:noProof/>
            <w:sz w:val="20"/>
          </w:rPr>
          <w:delText>[ i ]</w:delText>
        </w:r>
        <w:r w:rsidRPr="00E357EB" w:rsidDel="00E357EB">
          <w:rPr>
            <w:sz w:val="20"/>
            <w:lang w:val="en-GB"/>
          </w:rPr>
          <w:delText xml:space="preserve"> and proj_region_top</w:delText>
        </w:r>
        <w:r w:rsidRPr="00E357EB" w:rsidDel="00E357EB">
          <w:rPr>
            <w:bCs/>
            <w:noProof/>
            <w:sz w:val="20"/>
          </w:rPr>
          <w:delText>[ i ]</w:delText>
        </w:r>
        <w:r w:rsidRPr="00E357EB" w:rsidDel="00E357EB">
          <w:rPr>
            <w:sz w:val="20"/>
            <w:lang w:val="en-GB"/>
          </w:rPr>
          <w:delText xml:space="preserve"> shall be less than proj_picture_height.</w:delText>
        </w:r>
      </w:del>
    </w:p>
    <w:p w:rsidR="006261E5" w:rsidRPr="001B2642" w:rsidDel="00E357EB" w:rsidRDefault="006261E5" w:rsidP="006261E5">
      <w:pPr>
        <w:jc w:val="both"/>
        <w:rPr>
          <w:del w:id="638" w:author="Ye-Kui Wang" w:date="2017-10-02T10:14:00Z"/>
          <w:sz w:val="20"/>
          <w:lang w:val="en-GB"/>
        </w:rPr>
      </w:pPr>
      <w:del w:id="639" w:author="Ye-Kui Wang" w:date="2017-10-02T10:14:00Z">
        <w:r w:rsidRPr="00E357EB" w:rsidDel="00E357EB">
          <w:rPr>
            <w:sz w:val="20"/>
            <w:lang w:val="en-GB"/>
          </w:rPr>
          <w:delText>The values of proj_region_width</w:delText>
        </w:r>
        <w:r w:rsidRPr="00E357EB" w:rsidDel="00E357EB">
          <w:rPr>
            <w:bCs/>
            <w:noProof/>
            <w:sz w:val="20"/>
          </w:rPr>
          <w:delText>[ i ]</w:delText>
        </w:r>
        <w:r w:rsidRPr="00E357EB" w:rsidDel="00E357EB">
          <w:rPr>
            <w:sz w:val="20"/>
            <w:lang w:val="en-GB"/>
          </w:rPr>
          <w:delText>, proj_region_height</w:delText>
        </w:r>
        <w:r w:rsidRPr="00E357EB" w:rsidDel="00E357EB">
          <w:rPr>
            <w:bCs/>
            <w:noProof/>
            <w:sz w:val="20"/>
          </w:rPr>
          <w:delText>[ i ]</w:delText>
        </w:r>
        <w:r w:rsidRPr="00E357EB" w:rsidDel="00E357EB">
          <w:rPr>
            <w:sz w:val="20"/>
            <w:lang w:val="en-GB"/>
          </w:rPr>
          <w:delText>, proj_region_top</w:delText>
        </w:r>
        <w:r w:rsidRPr="00E357EB" w:rsidDel="00E357EB">
          <w:rPr>
            <w:bCs/>
            <w:noProof/>
            <w:sz w:val="20"/>
          </w:rPr>
          <w:delText>[ i ]</w:delText>
        </w:r>
        <w:r w:rsidRPr="00E357EB" w:rsidDel="00E357EB">
          <w:rPr>
            <w:sz w:val="20"/>
            <w:lang w:val="en-GB"/>
          </w:rPr>
          <w:delText xml:space="preserve"> and proj_region_left</w:delText>
        </w:r>
        <w:r w:rsidRPr="00E357EB" w:rsidDel="00E357EB">
          <w:rPr>
            <w:bCs/>
            <w:noProof/>
            <w:sz w:val="20"/>
          </w:rPr>
          <w:delText>[ i ]</w:delText>
        </w:r>
        <w:r w:rsidRPr="00E357EB" w:rsidDel="00E357EB">
          <w:rPr>
            <w:sz w:val="20"/>
            <w:lang w:val="en-GB"/>
          </w:rPr>
          <w:delText xml:space="preserve"> shall be such that the projected region identified by these fields is within a single constituent picture of the projected picture.</w:delText>
        </w:r>
      </w:del>
    </w:p>
    <w:p w:rsidR="006261E5" w:rsidRPr="00FD5B8E" w:rsidRDefault="006261E5" w:rsidP="006261E5">
      <w:pPr>
        <w:ind w:left="360"/>
        <w:jc w:val="both"/>
        <w:rPr>
          <w:sz w:val="18"/>
          <w:szCs w:val="18"/>
        </w:rPr>
      </w:pPr>
      <w:r w:rsidRPr="001B2642">
        <w:rPr>
          <w:sz w:val="18"/>
          <w:szCs w:val="18"/>
        </w:rPr>
        <w:t>NOTE </w:t>
      </w:r>
      <w:ins w:id="640" w:author="Ye-Kui Wang" w:date="2017-10-02T14:18:00Z">
        <w:r w:rsidR="00174F03">
          <w:fldChar w:fldCharType="begin" w:fldLock="1"/>
        </w:r>
        <w:r w:rsidR="00174F03">
          <w:instrText xml:space="preserve"> SEQ NoteCounter \* MERGEFORMAT \r 1 </w:instrText>
        </w:r>
        <w:r w:rsidR="00174F03">
          <w:fldChar w:fldCharType="separate"/>
        </w:r>
        <w:r w:rsidR="00174F03" w:rsidRPr="00FD5B8E">
          <w:rPr>
            <w:noProof/>
            <w:sz w:val="18"/>
            <w:szCs w:val="18"/>
          </w:rPr>
          <w:t>1</w:t>
        </w:r>
        <w:r w:rsidR="00174F03">
          <w:rPr>
            <w:noProof/>
            <w:sz w:val="18"/>
            <w:szCs w:val="18"/>
          </w:rPr>
          <w:fldChar w:fldCharType="end"/>
        </w:r>
        <w:r w:rsidR="00174F03">
          <w:rPr>
            <w:noProof/>
            <w:sz w:val="18"/>
            <w:szCs w:val="18"/>
          </w:rPr>
          <w:t> </w:t>
        </w:r>
      </w:ins>
      <w:r w:rsidRPr="001B2642">
        <w:rPr>
          <w:sz w:val="18"/>
          <w:szCs w:val="18"/>
        </w:rPr>
        <w:t xml:space="preserve">– Two </w:t>
      </w:r>
      <w:bookmarkStart w:id="641" w:name="_Hlk492652940"/>
      <w:r w:rsidRPr="001B2642">
        <w:rPr>
          <w:sz w:val="18"/>
          <w:szCs w:val="18"/>
        </w:rPr>
        <w:t>projected regions may partially or entirely overlap with each other</w:t>
      </w:r>
      <w:bookmarkEnd w:id="641"/>
      <w:r w:rsidRPr="001B2642">
        <w:rPr>
          <w:sz w:val="18"/>
          <w:szCs w:val="18"/>
        </w:rPr>
        <w:t>.</w:t>
      </w:r>
    </w:p>
    <w:p w:rsidR="00F94F7C" w:rsidRPr="001B2642" w:rsidRDefault="00F94F7C" w:rsidP="00F94F7C">
      <w:pPr>
        <w:jc w:val="both"/>
        <w:rPr>
          <w:ins w:id="642" w:author="Ye-Kui Wang" w:date="2017-10-02T11:29:00Z"/>
          <w:sz w:val="20"/>
          <w:lang w:val="en-GB"/>
        </w:rPr>
      </w:pPr>
      <w:ins w:id="643" w:author="Ye-Kui Wang" w:date="2017-10-02T11:29:00Z">
        <w:r w:rsidRPr="001B2642">
          <w:rPr>
            <w:sz w:val="20"/>
            <w:lang w:val="en-GB"/>
          </w:rPr>
          <w:t>The values of proj_region_width</w:t>
        </w:r>
        <w:r w:rsidRPr="001B2642">
          <w:rPr>
            <w:bCs/>
            <w:noProof/>
            <w:sz w:val="20"/>
          </w:rPr>
          <w:t>[ i ],</w:t>
        </w:r>
        <w:r w:rsidRPr="001B2642">
          <w:rPr>
            <w:sz w:val="20"/>
            <w:lang w:val="en-GB"/>
          </w:rPr>
          <w:t xml:space="preserve"> proj_region_</w:t>
        </w:r>
        <w:r>
          <w:rPr>
            <w:sz w:val="20"/>
            <w:lang w:val="en-GB"/>
          </w:rPr>
          <w:t>height</w:t>
        </w:r>
        <w:r w:rsidRPr="001B2642">
          <w:rPr>
            <w:bCs/>
            <w:noProof/>
            <w:sz w:val="20"/>
          </w:rPr>
          <w:t xml:space="preserve">[ i ], </w:t>
        </w:r>
        <w:r w:rsidRPr="001B2642">
          <w:rPr>
            <w:sz w:val="20"/>
            <w:lang w:val="en-GB"/>
          </w:rPr>
          <w:t>proj_region_top</w:t>
        </w:r>
        <w:r w:rsidRPr="001B2642">
          <w:rPr>
            <w:bCs/>
            <w:noProof/>
            <w:sz w:val="20"/>
          </w:rPr>
          <w:t>[ i ]</w:t>
        </w:r>
        <w:r w:rsidRPr="001B2642">
          <w:rPr>
            <w:sz w:val="20"/>
            <w:lang w:val="en-GB"/>
          </w:rPr>
          <w:t xml:space="preserve"> and proj_region_left</w:t>
        </w:r>
        <w:r w:rsidRPr="001B2642">
          <w:rPr>
            <w:bCs/>
            <w:noProof/>
            <w:sz w:val="20"/>
          </w:rPr>
          <w:t>[ i ] are constrained as follows:</w:t>
        </w:r>
      </w:ins>
    </w:p>
    <w:p w:rsidR="00F94F7C" w:rsidRPr="007B5DBC" w:rsidRDefault="00F94F7C" w:rsidP="00F94F7C">
      <w:pPr>
        <w:pStyle w:val="enumlev1"/>
        <w:ind w:left="397"/>
        <w:rPr>
          <w:ins w:id="644" w:author="Ye-Kui Wang" w:date="2017-10-02T11:29:00Z"/>
          <w:rFonts w:eastAsia="Times New Roman"/>
        </w:rPr>
      </w:pPr>
      <w:ins w:id="645" w:author="Ye-Kui Wang" w:date="2017-10-02T11:29:00Z">
        <w:r w:rsidRPr="000F2C10">
          <w:rPr>
            <w:noProof/>
            <w:lang w:val="en-CA"/>
          </w:rPr>
          <w:t>–</w:t>
        </w:r>
        <w:r w:rsidRPr="000F2C10">
          <w:rPr>
            <w:noProof/>
            <w:lang w:val="en-CA"/>
          </w:rPr>
          <w:tab/>
        </w:r>
        <w:r w:rsidRPr="00E357EB">
          <w:rPr>
            <w:noProof/>
            <w:lang w:val="en-CA"/>
          </w:rPr>
          <w:t>If</w:t>
        </w:r>
        <w:r w:rsidRPr="00E357EB">
          <w:rPr>
            <w:lang w:val="en-CA" w:eastAsia="ko-KR"/>
          </w:rPr>
          <w:t xml:space="preserve"> </w:t>
        </w:r>
        <w:r w:rsidRPr="00E357EB">
          <w:rPr>
            <w:bCs/>
            <w:noProof/>
            <w:lang w:eastAsia="zh-CN"/>
          </w:rPr>
          <w:t>SideBySideFlag</w:t>
        </w:r>
        <w:r w:rsidRPr="00026878">
          <w:rPr>
            <w:lang w:val="en-CA" w:eastAsia="ko-KR"/>
          </w:rPr>
          <w:t xml:space="preserve"> is equal to 0,</w:t>
        </w:r>
        <w:r w:rsidRPr="007B5DBC">
          <w:rPr>
            <w:noProof/>
            <w:lang w:eastAsia="ko-KR"/>
          </w:rPr>
          <w:t xml:space="preserve"> proj_reg</w:t>
        </w:r>
        <w:r w:rsidRPr="00E357EB">
          <w:rPr>
            <w:noProof/>
            <w:lang w:eastAsia="ko-KR"/>
          </w:rPr>
          <w:t>ion</w:t>
        </w:r>
        <w:r w:rsidRPr="007B5DBC">
          <w:rPr>
            <w:noProof/>
            <w:lang w:eastAsia="ko-KR"/>
          </w:rPr>
          <w:t>_width</w:t>
        </w:r>
        <w:r w:rsidRPr="007B5DBC">
          <w:t>[</w:t>
        </w:r>
        <w:r w:rsidRPr="00E357EB">
          <w:t> </w:t>
        </w:r>
        <w:r w:rsidRPr="007B5DBC">
          <w:t>i</w:t>
        </w:r>
        <w:r w:rsidRPr="00E357EB">
          <w:t> </w:t>
        </w:r>
        <w:r w:rsidRPr="007B5DBC">
          <w:t>]</w:t>
        </w:r>
        <w:r w:rsidRPr="00E357EB">
          <w:t xml:space="preserve"> </w:t>
        </w:r>
        <w:r w:rsidRPr="00E357EB">
          <w:rPr>
            <w:noProof/>
            <w:lang w:eastAsia="ko-KR"/>
          </w:rPr>
          <w:t xml:space="preserve">shall be in the range of 1 to </w:t>
        </w:r>
        <w:r w:rsidRPr="007B5DBC">
          <w:rPr>
            <w:noProof/>
            <w:lang w:eastAsia="ko-KR"/>
          </w:rPr>
          <w:t>proj_picture_width</w:t>
        </w:r>
        <w:r w:rsidRPr="00E357EB">
          <w:rPr>
            <w:noProof/>
            <w:lang w:eastAsia="ko-KR"/>
          </w:rPr>
          <w:t xml:space="preserve">, inclusive. </w:t>
        </w:r>
        <w:r w:rsidRPr="00E357EB">
          <w:rPr>
            <w:lang w:val="en-CA" w:eastAsia="ko-KR"/>
          </w:rPr>
          <w:t>Otherwise (SideBySideFlag is equal to 1)</w:t>
        </w:r>
        <w:r w:rsidRPr="00E357EB">
          <w:rPr>
            <w:lang w:eastAsia="ko-KR"/>
          </w:rPr>
          <w:t xml:space="preserve">, </w:t>
        </w:r>
        <w:r w:rsidRPr="007B5DBC">
          <w:rPr>
            <w:noProof/>
            <w:lang w:eastAsia="ko-KR"/>
          </w:rPr>
          <w:t>proj_reg</w:t>
        </w:r>
        <w:r w:rsidRPr="00E357EB">
          <w:rPr>
            <w:noProof/>
            <w:lang w:eastAsia="ko-KR"/>
          </w:rPr>
          <w:t>ion</w:t>
        </w:r>
        <w:r w:rsidRPr="007B5DBC">
          <w:rPr>
            <w:noProof/>
            <w:lang w:eastAsia="ko-KR"/>
          </w:rPr>
          <w:t>_width</w:t>
        </w:r>
        <w:r w:rsidRPr="007B5DBC">
          <w:t>[</w:t>
        </w:r>
        <w:r w:rsidRPr="00E357EB">
          <w:t> </w:t>
        </w:r>
        <w:r w:rsidRPr="007B5DBC">
          <w:t>i</w:t>
        </w:r>
        <w:r w:rsidRPr="00E357EB">
          <w:t> </w:t>
        </w:r>
        <w:r w:rsidRPr="007B5DBC">
          <w:t>]</w:t>
        </w:r>
        <w:r w:rsidRPr="00E357EB">
          <w:t xml:space="preserve"> </w:t>
        </w:r>
        <w:r w:rsidRPr="00E357EB">
          <w:rPr>
            <w:noProof/>
            <w:lang w:eastAsia="ko-KR"/>
          </w:rPr>
          <w:t xml:space="preserve">shall be in the range of 1 to </w:t>
        </w:r>
        <w:r w:rsidRPr="007B5DBC">
          <w:rPr>
            <w:noProof/>
            <w:lang w:eastAsia="ko-KR"/>
          </w:rPr>
          <w:t>proj_picture_width</w:t>
        </w:r>
        <w:r w:rsidRPr="00E357EB">
          <w:rPr>
            <w:noProof/>
            <w:lang w:eastAsia="ko-KR"/>
          </w:rPr>
          <w:t> / 2, inclusive.</w:t>
        </w:r>
      </w:ins>
    </w:p>
    <w:p w:rsidR="00F94F7C" w:rsidRPr="007B5DBC" w:rsidRDefault="00F94F7C" w:rsidP="00F94F7C">
      <w:pPr>
        <w:pStyle w:val="enumlev1"/>
        <w:ind w:left="397"/>
        <w:rPr>
          <w:ins w:id="646" w:author="Ye-Kui Wang" w:date="2017-10-02T11:29:00Z"/>
          <w:rFonts w:eastAsia="Times New Roman"/>
        </w:rPr>
      </w:pPr>
      <w:ins w:id="647" w:author="Ye-Kui Wang" w:date="2017-10-02T11:29:00Z">
        <w:r w:rsidRPr="007B5DBC">
          <w:rPr>
            <w:noProof/>
            <w:lang w:val="en-CA"/>
          </w:rPr>
          <w:t>–</w:t>
        </w:r>
        <w:r w:rsidRPr="007B5DBC">
          <w:rPr>
            <w:noProof/>
            <w:lang w:val="en-CA"/>
          </w:rPr>
          <w:tab/>
        </w:r>
        <w:r w:rsidRPr="007B5DBC">
          <w:rPr>
            <w:bCs/>
            <w:noProof/>
            <w:lang w:eastAsia="zh-CN"/>
          </w:rPr>
          <w:t>proj</w:t>
        </w:r>
        <w:r w:rsidRPr="007B5DBC">
          <w:rPr>
            <w:rFonts w:eastAsia="Times New Roman"/>
          </w:rPr>
          <w:t>_region_height[ i ] shall be greater than 0.</w:t>
        </w:r>
      </w:ins>
    </w:p>
    <w:p w:rsidR="00F94F7C" w:rsidRPr="007B5DBC" w:rsidRDefault="00F94F7C" w:rsidP="00F94F7C">
      <w:pPr>
        <w:pStyle w:val="enumlev1"/>
        <w:ind w:left="397"/>
        <w:rPr>
          <w:ins w:id="648" w:author="Ye-Kui Wang" w:date="2017-10-02T11:29:00Z"/>
          <w:noProof/>
          <w:lang w:val="en-CA"/>
        </w:rPr>
      </w:pPr>
      <w:ins w:id="649" w:author="Ye-Kui Wang" w:date="2017-10-02T11:29:00Z">
        <w:r w:rsidRPr="007B5DBC">
          <w:rPr>
            <w:noProof/>
            <w:lang w:val="en-CA"/>
          </w:rPr>
          <w:t>–</w:t>
        </w:r>
        <w:r w:rsidRPr="007B5DBC">
          <w:rPr>
            <w:noProof/>
            <w:lang w:val="en-CA"/>
          </w:rPr>
          <w:tab/>
          <w:t>If constituent_picture_matching_flag is equal to 0, the values of proj_reg</w:t>
        </w:r>
        <w:r w:rsidRPr="00E357EB">
          <w:rPr>
            <w:noProof/>
            <w:lang w:val="en-CA"/>
          </w:rPr>
          <w:t>ion</w:t>
        </w:r>
        <w:r w:rsidRPr="007B5DBC">
          <w:rPr>
            <w:noProof/>
            <w:lang w:val="en-CA"/>
          </w:rPr>
          <w:t>_top[</w:t>
        </w:r>
        <w:r w:rsidRPr="00E357EB">
          <w:rPr>
            <w:noProof/>
            <w:lang w:val="en-CA"/>
          </w:rPr>
          <w:t> </w:t>
        </w:r>
        <w:r w:rsidRPr="007B5DBC">
          <w:rPr>
            <w:noProof/>
            <w:lang w:val="en-CA"/>
          </w:rPr>
          <w:t>i</w:t>
        </w:r>
        <w:r w:rsidRPr="00E357EB">
          <w:rPr>
            <w:noProof/>
            <w:lang w:val="en-CA"/>
          </w:rPr>
          <w:t> </w:t>
        </w:r>
        <w:r w:rsidRPr="007B5DBC">
          <w:rPr>
            <w:noProof/>
            <w:lang w:val="en-CA"/>
          </w:rPr>
          <w:t>] and proj_reg</w:t>
        </w:r>
        <w:r w:rsidRPr="00E357EB">
          <w:rPr>
            <w:noProof/>
            <w:lang w:val="en-CA"/>
          </w:rPr>
          <w:t>ion</w:t>
        </w:r>
        <w:r w:rsidRPr="007B5DBC">
          <w:rPr>
            <w:noProof/>
            <w:lang w:val="en-CA"/>
          </w:rPr>
          <w:t>_left[</w:t>
        </w:r>
        <w:r w:rsidRPr="00E357EB">
          <w:rPr>
            <w:noProof/>
            <w:lang w:val="en-CA"/>
          </w:rPr>
          <w:t> </w:t>
        </w:r>
        <w:r w:rsidRPr="007B5DBC">
          <w:rPr>
            <w:noProof/>
            <w:lang w:val="en-CA"/>
          </w:rPr>
          <w:t>i</w:t>
        </w:r>
        <w:r w:rsidRPr="00E357EB">
          <w:rPr>
            <w:noProof/>
            <w:lang w:val="en-CA"/>
          </w:rPr>
          <w:t> </w:t>
        </w:r>
        <w:r w:rsidRPr="007B5DBC">
          <w:rPr>
            <w:noProof/>
            <w:lang w:val="en-CA"/>
          </w:rPr>
          <w:t>] shall be in the range from 0, indicating the top-left corner of the projected picture, to proj_picture_height − 1, inclusive, and proj_picture_width − 1, inclusive, respectively. Otherwise (constituent_picture_matching_flag is equal to 1), the values of proj_reg</w:t>
        </w:r>
        <w:r w:rsidRPr="00E357EB">
          <w:rPr>
            <w:noProof/>
            <w:lang w:val="en-CA"/>
          </w:rPr>
          <w:t>ion</w:t>
        </w:r>
        <w:r w:rsidRPr="007B5DBC">
          <w:rPr>
            <w:noProof/>
            <w:lang w:val="en-CA"/>
          </w:rPr>
          <w:t>_top[</w:t>
        </w:r>
        <w:r w:rsidRPr="00E357EB">
          <w:rPr>
            <w:noProof/>
            <w:lang w:val="en-CA"/>
          </w:rPr>
          <w:t> </w:t>
        </w:r>
        <w:r w:rsidRPr="007B5DBC">
          <w:rPr>
            <w:noProof/>
            <w:lang w:val="en-CA"/>
          </w:rPr>
          <w:t>i</w:t>
        </w:r>
        <w:r w:rsidRPr="00E357EB">
          <w:rPr>
            <w:noProof/>
            <w:lang w:val="en-CA"/>
          </w:rPr>
          <w:t> </w:t>
        </w:r>
        <w:r w:rsidRPr="007B5DBC">
          <w:rPr>
            <w:noProof/>
            <w:lang w:val="en-CA"/>
          </w:rPr>
          <w:t>] and proj_reg</w:t>
        </w:r>
        <w:r w:rsidRPr="00E357EB">
          <w:rPr>
            <w:noProof/>
            <w:lang w:val="en-CA"/>
          </w:rPr>
          <w:t>ion</w:t>
        </w:r>
        <w:r w:rsidRPr="007B5DBC">
          <w:rPr>
            <w:noProof/>
            <w:lang w:val="en-CA"/>
          </w:rPr>
          <w:t>_left[</w:t>
        </w:r>
        <w:r w:rsidRPr="00E357EB">
          <w:rPr>
            <w:noProof/>
            <w:lang w:val="en-CA"/>
          </w:rPr>
          <w:t> </w:t>
        </w:r>
        <w:r w:rsidRPr="007B5DBC">
          <w:rPr>
            <w:noProof/>
            <w:lang w:val="en-CA"/>
          </w:rPr>
          <w:t>i</w:t>
        </w:r>
        <w:r w:rsidRPr="00E357EB">
          <w:rPr>
            <w:noProof/>
            <w:lang w:val="en-CA"/>
          </w:rPr>
          <w:t> </w:t>
        </w:r>
        <w:r w:rsidRPr="007B5DBC">
          <w:rPr>
            <w:noProof/>
            <w:lang w:val="en-CA"/>
          </w:rPr>
          <w:t>] shall be in the range from 0 to proj_picture_height / </w:t>
        </w:r>
        <w:bookmarkStart w:id="650" w:name="_Hlk494702033"/>
        <w:r w:rsidRPr="007B5DBC">
          <w:rPr>
            <w:noProof/>
            <w:lang w:val="en-CA"/>
          </w:rPr>
          <w:t>VerDiv1</w:t>
        </w:r>
        <w:bookmarkEnd w:id="650"/>
        <w:r w:rsidRPr="007B5DBC">
          <w:rPr>
            <w:noProof/>
            <w:lang w:val="en-CA"/>
          </w:rPr>
          <w:t> − 1, inclusive, and proj_picture_width / HorDiv1 − 1, inclusive, respectively.</w:t>
        </w:r>
      </w:ins>
    </w:p>
    <w:p w:rsidR="00F94F7C" w:rsidRPr="00E357EB" w:rsidRDefault="00F94F7C" w:rsidP="00F94F7C">
      <w:pPr>
        <w:pStyle w:val="enumlev1"/>
        <w:ind w:left="397"/>
        <w:rPr>
          <w:ins w:id="651" w:author="Ye-Kui Wang" w:date="2017-10-02T11:29:00Z"/>
          <w:noProof/>
          <w:lang w:val="en-CA"/>
        </w:rPr>
      </w:pPr>
      <w:ins w:id="652" w:author="Ye-Kui Wang" w:date="2017-10-02T11:29:00Z">
        <w:r w:rsidRPr="00E357EB">
          <w:rPr>
            <w:noProof/>
            <w:lang w:val="en-CA"/>
          </w:rPr>
          <w:t>–</w:t>
        </w:r>
        <w:r w:rsidRPr="00E357EB">
          <w:rPr>
            <w:noProof/>
            <w:lang w:val="en-CA"/>
          </w:rPr>
          <w:tab/>
        </w:r>
        <w:r w:rsidRPr="007B5DBC">
          <w:rPr>
            <w:noProof/>
            <w:lang w:val="en-CA"/>
          </w:rPr>
          <w:t xml:space="preserve">When </w:t>
        </w:r>
        <w:r w:rsidRPr="00E357EB">
          <w:rPr>
            <w:noProof/>
            <w:lang w:val="en-CA"/>
          </w:rPr>
          <w:t xml:space="preserve">StereoFlag is equal to 0 or </w:t>
        </w:r>
        <w:r w:rsidRPr="007B5DBC">
          <w:rPr>
            <w:noProof/>
            <w:lang w:val="en-CA"/>
          </w:rPr>
          <w:t>constituent_picture_matching_flag is equal to 0, proj_reg</w:t>
        </w:r>
        <w:r w:rsidRPr="00E357EB">
          <w:rPr>
            <w:noProof/>
            <w:lang w:val="en-CA"/>
          </w:rPr>
          <w:t>ion</w:t>
        </w:r>
        <w:r w:rsidRPr="007B5DBC">
          <w:rPr>
            <w:noProof/>
            <w:lang w:val="en-CA"/>
          </w:rPr>
          <w:t>_height[</w:t>
        </w:r>
        <w:r w:rsidRPr="00E357EB">
          <w:rPr>
            <w:noProof/>
            <w:lang w:val="en-CA"/>
          </w:rPr>
          <w:t> </w:t>
        </w:r>
        <w:r w:rsidRPr="007B5DBC">
          <w:rPr>
            <w:noProof/>
            <w:lang w:val="en-CA"/>
          </w:rPr>
          <w:t>i</w:t>
        </w:r>
        <w:r w:rsidRPr="00E357EB">
          <w:rPr>
            <w:noProof/>
            <w:lang w:val="en-CA"/>
          </w:rPr>
          <w:t> </w:t>
        </w:r>
        <w:r w:rsidRPr="007B5DBC">
          <w:rPr>
            <w:noProof/>
            <w:lang w:val="en-CA"/>
          </w:rPr>
          <w:t>] and proj_reg</w:t>
        </w:r>
        <w:r w:rsidRPr="00E357EB">
          <w:rPr>
            <w:noProof/>
            <w:lang w:val="en-CA"/>
          </w:rPr>
          <w:t>ion</w:t>
        </w:r>
        <w:r w:rsidRPr="007B5DBC">
          <w:rPr>
            <w:noProof/>
            <w:lang w:val="en-CA"/>
          </w:rPr>
          <w:t>_top[</w:t>
        </w:r>
        <w:r w:rsidRPr="00E357EB">
          <w:rPr>
            <w:noProof/>
            <w:lang w:val="en-CA"/>
          </w:rPr>
          <w:t> </w:t>
        </w:r>
        <w:r w:rsidRPr="007B5DBC">
          <w:rPr>
            <w:noProof/>
            <w:lang w:val="en-CA"/>
          </w:rPr>
          <w:t>i</w:t>
        </w:r>
        <w:r w:rsidRPr="00E357EB">
          <w:rPr>
            <w:noProof/>
            <w:lang w:val="en-CA"/>
          </w:rPr>
          <w:t> </w:t>
        </w:r>
        <w:r w:rsidRPr="007B5DBC">
          <w:rPr>
            <w:noProof/>
            <w:lang w:val="en-CA"/>
          </w:rPr>
          <w:t>] shall be constrained such that proj_reg</w:t>
        </w:r>
        <w:r w:rsidRPr="00E357EB">
          <w:rPr>
            <w:noProof/>
            <w:lang w:val="en-CA"/>
          </w:rPr>
          <w:t>ion</w:t>
        </w:r>
        <w:r w:rsidRPr="007B5DBC">
          <w:rPr>
            <w:noProof/>
            <w:lang w:val="en-CA"/>
          </w:rPr>
          <w:t>_height[</w:t>
        </w:r>
        <w:r w:rsidRPr="00E357EB">
          <w:rPr>
            <w:noProof/>
            <w:lang w:val="en-CA"/>
          </w:rPr>
          <w:t> </w:t>
        </w:r>
        <w:r w:rsidRPr="007B5DBC">
          <w:rPr>
            <w:noProof/>
            <w:lang w:val="en-CA"/>
          </w:rPr>
          <w:t>i</w:t>
        </w:r>
        <w:r w:rsidRPr="00E357EB">
          <w:rPr>
            <w:noProof/>
            <w:lang w:val="en-CA"/>
          </w:rPr>
          <w:t> </w:t>
        </w:r>
        <w:r w:rsidRPr="007B5DBC">
          <w:rPr>
            <w:noProof/>
            <w:lang w:val="en-CA"/>
          </w:rPr>
          <w:t>]</w:t>
        </w:r>
        <w:r w:rsidRPr="00E357EB">
          <w:rPr>
            <w:noProof/>
            <w:lang w:val="en-CA"/>
          </w:rPr>
          <w:t> </w:t>
        </w:r>
        <w:r w:rsidRPr="007B5DBC">
          <w:rPr>
            <w:noProof/>
            <w:lang w:val="en-CA"/>
          </w:rPr>
          <w:t>+</w:t>
        </w:r>
        <w:r w:rsidRPr="00E357EB">
          <w:rPr>
            <w:noProof/>
            <w:lang w:val="en-CA"/>
          </w:rPr>
          <w:t> </w:t>
        </w:r>
        <w:r w:rsidRPr="007B5DBC">
          <w:rPr>
            <w:noProof/>
            <w:lang w:val="en-CA"/>
          </w:rPr>
          <w:t>proj_reg</w:t>
        </w:r>
        <w:r w:rsidRPr="00E357EB">
          <w:rPr>
            <w:noProof/>
            <w:lang w:val="en-CA"/>
          </w:rPr>
          <w:t>ion</w:t>
        </w:r>
        <w:r w:rsidRPr="007B5DBC">
          <w:rPr>
            <w:noProof/>
            <w:lang w:val="en-CA"/>
          </w:rPr>
          <w:t>_top[</w:t>
        </w:r>
        <w:r w:rsidRPr="00E357EB">
          <w:rPr>
            <w:noProof/>
            <w:lang w:val="en-CA"/>
          </w:rPr>
          <w:t> </w:t>
        </w:r>
        <w:r w:rsidRPr="007B5DBC">
          <w:rPr>
            <w:noProof/>
            <w:lang w:val="en-CA"/>
          </w:rPr>
          <w:t>i</w:t>
        </w:r>
        <w:r w:rsidRPr="00E357EB">
          <w:rPr>
            <w:noProof/>
            <w:lang w:val="en-CA"/>
          </w:rPr>
          <w:t> </w:t>
        </w:r>
        <w:r w:rsidRPr="007B5DBC">
          <w:rPr>
            <w:noProof/>
            <w:lang w:val="en-CA"/>
          </w:rPr>
          <w:t>] − 1 is less than proj_picture_height.</w:t>
        </w:r>
      </w:ins>
    </w:p>
    <w:p w:rsidR="00F94F7C" w:rsidRPr="00026878" w:rsidRDefault="00F94F7C" w:rsidP="00F94F7C">
      <w:pPr>
        <w:pStyle w:val="enumlev1"/>
        <w:ind w:left="397"/>
        <w:rPr>
          <w:ins w:id="653" w:author="Ye-Kui Wang" w:date="2017-10-02T11:29:00Z"/>
          <w:lang w:val="en-CA" w:eastAsia="ko-KR"/>
        </w:rPr>
      </w:pPr>
      <w:ins w:id="654" w:author="Ye-Kui Wang" w:date="2017-10-02T11:29:00Z">
        <w:r w:rsidRPr="00026878">
          <w:rPr>
            <w:noProof/>
            <w:lang w:val="en-CA"/>
          </w:rPr>
          <w:t>–</w:t>
        </w:r>
        <w:r w:rsidRPr="00026878">
          <w:rPr>
            <w:noProof/>
            <w:lang w:val="en-CA"/>
          </w:rPr>
          <w:tab/>
        </w:r>
        <w:r w:rsidRPr="00026878">
          <w:rPr>
            <w:lang w:val="en-CA" w:eastAsia="ko-KR"/>
          </w:rPr>
          <w:t>When StereoFlag is equal to 1, the following applies:</w:t>
        </w:r>
      </w:ins>
    </w:p>
    <w:p w:rsidR="00F94F7C" w:rsidRPr="00026878" w:rsidRDefault="00F94F7C" w:rsidP="00F94F7C">
      <w:pPr>
        <w:pStyle w:val="enumlev1"/>
        <w:ind w:left="794"/>
        <w:rPr>
          <w:ins w:id="655" w:author="Ye-Kui Wang" w:date="2017-10-02T11:29:00Z"/>
        </w:rPr>
      </w:pPr>
      <w:ins w:id="656" w:author="Ye-Kui Wang" w:date="2017-10-02T11:29:00Z">
        <w:r w:rsidRPr="00026878">
          <w:rPr>
            <w:noProof/>
            <w:lang w:val="en-CA"/>
          </w:rPr>
          <w:t>–</w:t>
        </w:r>
        <w:r w:rsidRPr="00026878">
          <w:rPr>
            <w:noProof/>
            <w:lang w:val="en-CA"/>
          </w:rPr>
          <w:tab/>
        </w:r>
        <w:r w:rsidRPr="007B5DBC">
          <w:t>proj_reg</w:t>
        </w:r>
        <w:r>
          <w:t>ion</w:t>
        </w:r>
        <w:r w:rsidRPr="007B5DBC">
          <w:t>_width[</w:t>
        </w:r>
        <w:r>
          <w:t> </w:t>
        </w:r>
        <w:r w:rsidRPr="007B5DBC">
          <w:t>i</w:t>
        </w:r>
        <w:r>
          <w:t> </w:t>
        </w:r>
        <w:r w:rsidRPr="007B5DBC">
          <w:t xml:space="preserve">] </w:t>
        </w:r>
        <w:r w:rsidRPr="00E357EB">
          <w:t xml:space="preserve">shall be less than or equal to </w:t>
        </w:r>
        <w:r w:rsidRPr="007B5DBC">
          <w:t>proj_picture_width</w:t>
        </w:r>
        <w:r w:rsidRPr="00E357EB">
          <w:rPr>
            <w:lang w:val="en-CA" w:eastAsia="ko-KR"/>
          </w:rPr>
          <w:t> / HorDiv1</w:t>
        </w:r>
        <w:r w:rsidRPr="00E357EB">
          <w:t>.</w:t>
        </w:r>
      </w:ins>
    </w:p>
    <w:p w:rsidR="00F94F7C" w:rsidRPr="00026878" w:rsidRDefault="00F94F7C" w:rsidP="00F94F7C">
      <w:pPr>
        <w:pStyle w:val="enumlev1"/>
        <w:ind w:left="794"/>
        <w:rPr>
          <w:ins w:id="657" w:author="Ye-Kui Wang" w:date="2017-10-02T11:29:00Z"/>
          <w:noProof/>
          <w:lang w:val="en-CA"/>
        </w:rPr>
      </w:pPr>
      <w:ins w:id="658" w:author="Ye-Kui Wang" w:date="2017-10-02T11:29:00Z">
        <w:r w:rsidRPr="00026878">
          <w:rPr>
            <w:noProof/>
            <w:lang w:val="en-CA"/>
          </w:rPr>
          <w:t>–</w:t>
        </w:r>
        <w:r w:rsidRPr="00026878">
          <w:rPr>
            <w:noProof/>
            <w:lang w:val="en-CA"/>
          </w:rPr>
          <w:tab/>
        </w:r>
        <w:r w:rsidRPr="007B5DBC">
          <w:rPr>
            <w:noProof/>
            <w:lang w:val="en-CA"/>
          </w:rPr>
          <w:t>proj_reg</w:t>
        </w:r>
        <w:r w:rsidRPr="00E357EB">
          <w:rPr>
            <w:noProof/>
            <w:lang w:val="en-CA"/>
          </w:rPr>
          <w:t>ion</w:t>
        </w:r>
        <w:r w:rsidRPr="007B5DBC">
          <w:rPr>
            <w:noProof/>
            <w:lang w:val="en-CA"/>
          </w:rPr>
          <w:t>_height[</w:t>
        </w:r>
        <w:r w:rsidRPr="00E357EB">
          <w:rPr>
            <w:noProof/>
            <w:lang w:val="en-CA"/>
          </w:rPr>
          <w:t> </w:t>
        </w:r>
        <w:r w:rsidRPr="007B5DBC">
          <w:rPr>
            <w:noProof/>
            <w:lang w:val="en-CA"/>
          </w:rPr>
          <w:t>i</w:t>
        </w:r>
        <w:r w:rsidRPr="00E357EB">
          <w:rPr>
            <w:noProof/>
            <w:lang w:val="en-CA"/>
          </w:rPr>
          <w:t> </w:t>
        </w:r>
        <w:r w:rsidRPr="007B5DBC">
          <w:rPr>
            <w:noProof/>
            <w:lang w:val="en-CA"/>
          </w:rPr>
          <w:t>]</w:t>
        </w:r>
        <w:r w:rsidRPr="00E357EB">
          <w:t xml:space="preserve"> shall be less than or equal to </w:t>
        </w:r>
        <w:r w:rsidRPr="007B5DBC">
          <w:t>proj_picture_height</w:t>
        </w:r>
        <w:r w:rsidRPr="00E357EB">
          <w:rPr>
            <w:lang w:val="en-CA" w:eastAsia="ko-KR"/>
          </w:rPr>
          <w:t> / VerDiv1</w:t>
        </w:r>
        <w:r w:rsidRPr="00E357EB">
          <w:t>.</w:t>
        </w:r>
      </w:ins>
    </w:p>
    <w:p w:rsidR="00F94F7C" w:rsidRPr="00E357EB" w:rsidRDefault="00F94F7C" w:rsidP="00F94F7C">
      <w:pPr>
        <w:pStyle w:val="enumlev1"/>
        <w:ind w:left="794"/>
        <w:rPr>
          <w:ins w:id="659" w:author="Ye-Kui Wang" w:date="2017-10-02T11:29:00Z"/>
          <w:noProof/>
          <w:lang w:val="en-CA"/>
        </w:rPr>
      </w:pPr>
      <w:ins w:id="660" w:author="Ye-Kui Wang" w:date="2017-10-02T11:29:00Z">
        <w:r w:rsidRPr="00026878">
          <w:rPr>
            <w:noProof/>
            <w:lang w:val="en-CA"/>
          </w:rPr>
          <w:t>–</w:t>
        </w:r>
        <w:r w:rsidRPr="00026878">
          <w:rPr>
            <w:noProof/>
            <w:lang w:val="en-CA"/>
          </w:rPr>
          <w:tab/>
        </w:r>
        <w:r w:rsidRPr="00026878">
          <w:t>If</w:t>
        </w:r>
        <w:r w:rsidRPr="007B5DBC">
          <w:t xml:space="preserve"> </w:t>
        </w:r>
        <w:r w:rsidRPr="001B2642">
          <w:t>proj_region_left</w:t>
        </w:r>
        <w:r w:rsidRPr="001B2642">
          <w:rPr>
            <w:bCs/>
            <w:noProof/>
          </w:rPr>
          <w:t>[ i ]</w:t>
        </w:r>
        <w:r w:rsidRPr="007B5DBC">
          <w:t xml:space="preserve"> </w:t>
        </w:r>
        <w:r w:rsidRPr="00E357EB">
          <w:rPr>
            <w:lang w:val="en-CA" w:eastAsia="ko-KR"/>
          </w:rPr>
          <w:t xml:space="preserve">is less than </w:t>
        </w:r>
        <w:r w:rsidRPr="007B5DBC">
          <w:t>proj_picture_width</w:t>
        </w:r>
        <w:r w:rsidRPr="00E357EB">
          <w:rPr>
            <w:lang w:val="en-CA" w:eastAsia="ko-KR"/>
          </w:rPr>
          <w:t> / HorDiv1,</w:t>
        </w:r>
        <w:r w:rsidRPr="007B5DBC">
          <w:t xml:space="preserve"> proj_reg</w:t>
        </w:r>
        <w:r>
          <w:t>ion</w:t>
        </w:r>
        <w:r w:rsidRPr="007B5DBC">
          <w:t>_width[</w:t>
        </w:r>
        <w:r>
          <w:t> </w:t>
        </w:r>
        <w:r w:rsidRPr="007B5DBC">
          <w:t>i</w:t>
        </w:r>
        <w:r>
          <w:t> </w:t>
        </w:r>
        <w:r w:rsidRPr="007B5DBC">
          <w:t>]</w:t>
        </w:r>
        <w:r w:rsidRPr="00E357EB">
          <w:t xml:space="preserve"> and </w:t>
        </w:r>
        <w:r w:rsidRPr="001B2642">
          <w:t>proj_region_left</w:t>
        </w:r>
        <w:r w:rsidRPr="001B2642">
          <w:rPr>
            <w:bCs/>
            <w:noProof/>
          </w:rPr>
          <w:t>[ i ]</w:t>
        </w:r>
        <w:r w:rsidRPr="00E357EB">
          <w:t xml:space="preserve"> shall be constrained such that </w:t>
        </w:r>
        <w:r w:rsidRPr="007B5DBC">
          <w:t>proj_reg</w:t>
        </w:r>
        <w:r>
          <w:t>ion</w:t>
        </w:r>
        <w:r w:rsidRPr="007B5DBC">
          <w:t>_width[</w:t>
        </w:r>
        <w:r>
          <w:t> </w:t>
        </w:r>
        <w:r w:rsidRPr="007B5DBC">
          <w:t>i</w:t>
        </w:r>
        <w:r>
          <w:t> </w:t>
        </w:r>
        <w:r w:rsidRPr="007B5DBC">
          <w:t>]</w:t>
        </w:r>
        <w:r>
          <w:t> + </w:t>
        </w:r>
        <w:r w:rsidRPr="001B2642">
          <w:t>proj_region_left</w:t>
        </w:r>
        <w:r w:rsidRPr="001B2642">
          <w:rPr>
            <w:bCs/>
            <w:noProof/>
          </w:rPr>
          <w:t>[ i ]</w:t>
        </w:r>
        <w:r w:rsidRPr="00E357EB">
          <w:t xml:space="preserve"> − 1 is less than </w:t>
        </w:r>
        <w:r w:rsidRPr="007B5DBC">
          <w:t>proj_picture_width</w:t>
        </w:r>
        <w:r w:rsidRPr="00E357EB">
          <w:rPr>
            <w:lang w:val="en-CA" w:eastAsia="ko-KR"/>
          </w:rPr>
          <w:t> / HorDiv1</w:t>
        </w:r>
        <w:r w:rsidRPr="00E357EB">
          <w:t xml:space="preserve">. </w:t>
        </w:r>
        <w:r w:rsidRPr="00E357EB">
          <w:rPr>
            <w:lang w:val="en-CA" w:eastAsia="ko-KR"/>
          </w:rPr>
          <w:t>Otherwise (</w:t>
        </w:r>
        <w:r w:rsidRPr="007B5DBC">
          <w:t>proj_reg</w:t>
        </w:r>
        <w:r>
          <w:t>ion</w:t>
        </w:r>
        <w:r w:rsidRPr="007B5DBC">
          <w:t>_left[</w:t>
        </w:r>
        <w:r>
          <w:t> </w:t>
        </w:r>
        <w:r w:rsidRPr="007B5DBC">
          <w:t>i</w:t>
        </w:r>
        <w:r>
          <w:t> </w:t>
        </w:r>
        <w:r w:rsidRPr="007B5DBC">
          <w:t xml:space="preserve">] </w:t>
        </w:r>
        <w:r w:rsidRPr="00E357EB">
          <w:rPr>
            <w:lang w:val="en-CA" w:eastAsia="ko-KR"/>
          </w:rPr>
          <w:t>is greater than or equal to</w:t>
        </w:r>
        <w:r w:rsidRPr="007B5DBC">
          <w:t xml:space="preserve"> proj_picture_width</w:t>
        </w:r>
        <w:r w:rsidRPr="00E357EB">
          <w:rPr>
            <w:lang w:val="en-CA" w:eastAsia="ko-KR"/>
          </w:rPr>
          <w:t> / HorDiv1),</w:t>
        </w:r>
        <w:r w:rsidRPr="007B5DBC">
          <w:t xml:space="preserve"> proj_reg</w:t>
        </w:r>
        <w:r>
          <w:t>ion</w:t>
        </w:r>
        <w:r w:rsidRPr="007B5DBC">
          <w:t>_width[</w:t>
        </w:r>
        <w:r>
          <w:t> </w:t>
        </w:r>
        <w:r w:rsidRPr="007B5DBC">
          <w:t>i</w:t>
        </w:r>
        <w:r>
          <w:t> </w:t>
        </w:r>
        <w:r w:rsidRPr="007B5DBC">
          <w:t>]</w:t>
        </w:r>
        <w:r w:rsidRPr="00E357EB">
          <w:t xml:space="preserve"> and </w:t>
        </w:r>
        <w:r w:rsidRPr="007B5DBC">
          <w:t>proj_reg</w:t>
        </w:r>
        <w:r>
          <w:t>ion</w:t>
        </w:r>
        <w:r w:rsidRPr="007B5DBC">
          <w:t>_left[</w:t>
        </w:r>
        <w:r>
          <w:t> </w:t>
        </w:r>
        <w:r w:rsidRPr="007B5DBC">
          <w:t>i</w:t>
        </w:r>
        <w:r>
          <w:t> </w:t>
        </w:r>
        <w:r w:rsidRPr="007B5DBC">
          <w:t>]</w:t>
        </w:r>
        <w:r w:rsidRPr="00E357EB">
          <w:t xml:space="preserve"> shall be constrained such </w:t>
        </w:r>
        <w:r w:rsidRPr="00E357EB">
          <w:lastRenderedPageBreak/>
          <w:t xml:space="preserve">that </w:t>
        </w:r>
        <w:r w:rsidRPr="007B5DBC">
          <w:t>proj_reg</w:t>
        </w:r>
        <w:r>
          <w:t>ion</w:t>
        </w:r>
        <w:r w:rsidRPr="007B5DBC">
          <w:t>_width[</w:t>
        </w:r>
        <w:r>
          <w:t> </w:t>
        </w:r>
        <w:r w:rsidRPr="007B5DBC">
          <w:t>i</w:t>
        </w:r>
        <w:r>
          <w:t> </w:t>
        </w:r>
        <w:r w:rsidRPr="007B5DBC">
          <w:t>]</w:t>
        </w:r>
        <w:r w:rsidRPr="00E357EB">
          <w:t> + </w:t>
        </w:r>
        <w:r w:rsidRPr="007B5DBC">
          <w:t>proj_reg</w:t>
        </w:r>
        <w:r>
          <w:t>ion</w:t>
        </w:r>
        <w:r w:rsidRPr="007B5DBC">
          <w:t>_left[</w:t>
        </w:r>
        <w:r>
          <w:t> </w:t>
        </w:r>
        <w:r w:rsidRPr="007B5DBC">
          <w:t>i</w:t>
        </w:r>
        <w:r>
          <w:t> </w:t>
        </w:r>
        <w:r w:rsidRPr="007B5DBC">
          <w:t>]</w:t>
        </w:r>
        <w:r w:rsidRPr="00E357EB">
          <w:t> − </w:t>
        </w:r>
        <w:r w:rsidRPr="007B5DBC">
          <w:t>proj_picture_width</w:t>
        </w:r>
        <w:bookmarkStart w:id="661" w:name="OLE_LINK22"/>
        <w:r w:rsidRPr="00E357EB">
          <w:rPr>
            <w:lang w:val="en-CA" w:eastAsia="ko-KR"/>
          </w:rPr>
          <w:t> / HorDiv1</w:t>
        </w:r>
        <w:bookmarkEnd w:id="661"/>
        <w:r w:rsidRPr="00E357EB">
          <w:t xml:space="preserve"> − 1 is less than </w:t>
        </w:r>
        <w:r w:rsidRPr="007B5DBC">
          <w:t>proj_picture_width</w:t>
        </w:r>
        <w:r w:rsidRPr="00E357EB">
          <w:rPr>
            <w:lang w:val="en-CA" w:eastAsia="ko-KR"/>
          </w:rPr>
          <w:t> / HorDiv1</w:t>
        </w:r>
        <w:r w:rsidRPr="00E357EB">
          <w:t>.</w:t>
        </w:r>
      </w:ins>
    </w:p>
    <w:p w:rsidR="00F94F7C" w:rsidRPr="00E357EB" w:rsidRDefault="00F94F7C" w:rsidP="00F94F7C">
      <w:pPr>
        <w:pStyle w:val="enumlev1"/>
        <w:ind w:left="794"/>
        <w:rPr>
          <w:ins w:id="662" w:author="Ye-Kui Wang" w:date="2017-10-02T11:29:00Z"/>
          <w:noProof/>
          <w:lang w:val="en-CA"/>
        </w:rPr>
      </w:pPr>
      <w:ins w:id="663" w:author="Ye-Kui Wang" w:date="2017-10-02T11:29:00Z">
        <w:r w:rsidRPr="00026878">
          <w:rPr>
            <w:noProof/>
            <w:lang w:val="en-CA"/>
          </w:rPr>
          <w:t>–</w:t>
        </w:r>
        <w:r w:rsidRPr="00026878">
          <w:rPr>
            <w:noProof/>
            <w:lang w:val="en-CA"/>
          </w:rPr>
          <w:tab/>
        </w:r>
        <w:r w:rsidRPr="00026878">
          <w:t>If</w:t>
        </w:r>
        <w:r w:rsidRPr="007B5DBC">
          <w:t xml:space="preserve"> proj_reg</w:t>
        </w:r>
        <w:r>
          <w:t>ion</w:t>
        </w:r>
        <w:r w:rsidRPr="007B5DBC">
          <w:t>_top[</w:t>
        </w:r>
        <w:r>
          <w:t> </w:t>
        </w:r>
        <w:r w:rsidRPr="007B5DBC">
          <w:t>i</w:t>
        </w:r>
        <w:r>
          <w:t> </w:t>
        </w:r>
        <w:r w:rsidRPr="007B5DBC">
          <w:t xml:space="preserve">] </w:t>
        </w:r>
        <w:r w:rsidRPr="00E357EB">
          <w:rPr>
            <w:lang w:val="en-CA" w:eastAsia="ko-KR"/>
          </w:rPr>
          <w:t xml:space="preserve">is less than </w:t>
        </w:r>
        <w:r w:rsidRPr="007B5DBC">
          <w:t>proj_picture_height</w:t>
        </w:r>
        <w:r w:rsidRPr="00E357EB">
          <w:rPr>
            <w:lang w:val="en-CA" w:eastAsia="ko-KR"/>
          </w:rPr>
          <w:t> / VerDiv1</w:t>
        </w:r>
        <w:r>
          <w:rPr>
            <w:lang w:val="en-CA" w:eastAsia="ko-KR"/>
          </w:rPr>
          <w:t>,</w:t>
        </w:r>
        <w:r w:rsidRPr="007B5DBC">
          <w:t xml:space="preserve"> proj_reg</w:t>
        </w:r>
        <w:r>
          <w:t>ion</w:t>
        </w:r>
        <w:r w:rsidRPr="007B5DBC">
          <w:t>_height[</w:t>
        </w:r>
        <w:r>
          <w:t> </w:t>
        </w:r>
        <w:r w:rsidRPr="007B5DBC">
          <w:t>i</w:t>
        </w:r>
        <w:r>
          <w:t> </w:t>
        </w:r>
        <w:r w:rsidRPr="007B5DBC">
          <w:t>]</w:t>
        </w:r>
        <w:r w:rsidRPr="00E357EB">
          <w:t xml:space="preserve"> and </w:t>
        </w:r>
        <w:r w:rsidRPr="007B5DBC">
          <w:t>proj_reg</w:t>
        </w:r>
        <w:r>
          <w:t>ion</w:t>
        </w:r>
        <w:r w:rsidRPr="007B5DBC">
          <w:t>_top[</w:t>
        </w:r>
        <w:r>
          <w:t> </w:t>
        </w:r>
        <w:r w:rsidRPr="007B5DBC">
          <w:t>i</w:t>
        </w:r>
        <w:r>
          <w:t> </w:t>
        </w:r>
        <w:r w:rsidRPr="007B5DBC">
          <w:t>]</w:t>
        </w:r>
        <w:r w:rsidRPr="00E357EB">
          <w:t xml:space="preserve"> shall be constrained such that </w:t>
        </w:r>
        <w:r w:rsidRPr="007B5DBC">
          <w:t>proj_reg</w:t>
        </w:r>
        <w:r>
          <w:t>ion</w:t>
        </w:r>
        <w:r w:rsidRPr="007B5DBC">
          <w:t>_height[</w:t>
        </w:r>
        <w:r>
          <w:t> </w:t>
        </w:r>
        <w:r w:rsidRPr="007B5DBC">
          <w:t>i</w:t>
        </w:r>
        <w:r>
          <w:t> </w:t>
        </w:r>
        <w:r w:rsidRPr="007B5DBC">
          <w:t>]</w:t>
        </w:r>
        <w:r w:rsidRPr="00E357EB">
          <w:t> + </w:t>
        </w:r>
        <w:r w:rsidRPr="007B5DBC">
          <w:t>proj_reg</w:t>
        </w:r>
        <w:r>
          <w:t>ion</w:t>
        </w:r>
        <w:r w:rsidRPr="007B5DBC">
          <w:t>_top[</w:t>
        </w:r>
        <w:r>
          <w:t> </w:t>
        </w:r>
        <w:r w:rsidRPr="007B5DBC">
          <w:t>i</w:t>
        </w:r>
        <w:r>
          <w:t> </w:t>
        </w:r>
        <w:r w:rsidRPr="007B5DBC">
          <w:t>]</w:t>
        </w:r>
        <w:r w:rsidRPr="00E357EB">
          <w:t xml:space="preserve"> − 1 is less than </w:t>
        </w:r>
        <w:r w:rsidRPr="007B5DBC">
          <w:t>proj_picture_height</w:t>
        </w:r>
        <w:r w:rsidRPr="00E357EB">
          <w:rPr>
            <w:lang w:val="en-CA" w:eastAsia="ko-KR"/>
          </w:rPr>
          <w:t> / VerDiv1</w:t>
        </w:r>
        <w:r w:rsidRPr="00E357EB">
          <w:t xml:space="preserve">. </w:t>
        </w:r>
        <w:r w:rsidRPr="00E357EB">
          <w:rPr>
            <w:lang w:val="en-CA" w:eastAsia="ko-KR"/>
          </w:rPr>
          <w:t>Otherwise (</w:t>
        </w:r>
        <w:r w:rsidRPr="007B5DBC">
          <w:t>proj_reg</w:t>
        </w:r>
        <w:r>
          <w:t>ion</w:t>
        </w:r>
        <w:r w:rsidRPr="007B5DBC">
          <w:t>_top[</w:t>
        </w:r>
        <w:r>
          <w:t> </w:t>
        </w:r>
        <w:r w:rsidRPr="007B5DBC">
          <w:t>i</w:t>
        </w:r>
        <w:r>
          <w:t> </w:t>
        </w:r>
        <w:r w:rsidRPr="007B5DBC">
          <w:t xml:space="preserve">] </w:t>
        </w:r>
        <w:r w:rsidRPr="00E357EB">
          <w:rPr>
            <w:lang w:val="en-CA" w:eastAsia="ko-KR"/>
          </w:rPr>
          <w:t>is greater than or equal to</w:t>
        </w:r>
        <w:r w:rsidRPr="007B5DBC">
          <w:t xml:space="preserve"> proj_picture_height</w:t>
        </w:r>
        <w:r w:rsidRPr="00E357EB">
          <w:rPr>
            <w:lang w:val="en-CA" w:eastAsia="ko-KR"/>
          </w:rPr>
          <w:t> / VerDiv1)</w:t>
        </w:r>
        <w:r>
          <w:rPr>
            <w:lang w:val="en-CA" w:eastAsia="ko-KR"/>
          </w:rPr>
          <w:t xml:space="preserve">, </w:t>
        </w:r>
        <w:r w:rsidRPr="007B5DBC">
          <w:t>proj_reg</w:t>
        </w:r>
        <w:r>
          <w:t>ion</w:t>
        </w:r>
        <w:r w:rsidRPr="007B5DBC">
          <w:t>_height[</w:t>
        </w:r>
        <w:r>
          <w:t> </w:t>
        </w:r>
        <w:r w:rsidRPr="007B5DBC">
          <w:t>i</w:t>
        </w:r>
        <w:r>
          <w:t> </w:t>
        </w:r>
        <w:r w:rsidRPr="007B5DBC">
          <w:t>]</w:t>
        </w:r>
        <w:r w:rsidRPr="00E357EB">
          <w:t xml:space="preserve"> and </w:t>
        </w:r>
        <w:r w:rsidRPr="007B5DBC">
          <w:t>proj_reg</w:t>
        </w:r>
        <w:r>
          <w:t>ion</w:t>
        </w:r>
        <w:r w:rsidRPr="007B5DBC">
          <w:t>_top[</w:t>
        </w:r>
        <w:r>
          <w:t> </w:t>
        </w:r>
        <w:r w:rsidRPr="007B5DBC">
          <w:t>i</w:t>
        </w:r>
        <w:r>
          <w:t> </w:t>
        </w:r>
        <w:r w:rsidRPr="007B5DBC">
          <w:t>]</w:t>
        </w:r>
        <w:r w:rsidRPr="00E357EB">
          <w:t xml:space="preserve"> shall be constrained such that </w:t>
        </w:r>
        <w:r w:rsidRPr="007B5DBC">
          <w:t>proj_reg</w:t>
        </w:r>
        <w:r>
          <w:t>ion</w:t>
        </w:r>
        <w:r w:rsidRPr="007B5DBC">
          <w:t>_height[</w:t>
        </w:r>
        <w:r>
          <w:t> </w:t>
        </w:r>
        <w:r w:rsidRPr="007B5DBC">
          <w:t>i</w:t>
        </w:r>
        <w:r>
          <w:t> </w:t>
        </w:r>
        <w:r w:rsidRPr="007B5DBC">
          <w:t>]</w:t>
        </w:r>
        <w:r w:rsidRPr="00E357EB">
          <w:t> + </w:t>
        </w:r>
        <w:r w:rsidRPr="007B5DBC">
          <w:t>proj_reg</w:t>
        </w:r>
        <w:r>
          <w:t>ion</w:t>
        </w:r>
        <w:r w:rsidRPr="007B5DBC">
          <w:t>_top[</w:t>
        </w:r>
        <w:r>
          <w:t> </w:t>
        </w:r>
        <w:r w:rsidRPr="007B5DBC">
          <w:t>i</w:t>
        </w:r>
        <w:r>
          <w:t> </w:t>
        </w:r>
        <w:r w:rsidRPr="007B5DBC">
          <w:t>]</w:t>
        </w:r>
        <w:r w:rsidRPr="00E357EB">
          <w:t> − </w:t>
        </w:r>
        <w:r w:rsidRPr="007B5DBC">
          <w:t>proj_picture_height</w:t>
        </w:r>
        <w:r w:rsidRPr="00E357EB">
          <w:rPr>
            <w:lang w:val="en-CA" w:eastAsia="ko-KR"/>
          </w:rPr>
          <w:t> / VerDiv1</w:t>
        </w:r>
        <w:r w:rsidRPr="00E357EB">
          <w:t xml:space="preserve"> − 1 is less than </w:t>
        </w:r>
        <w:r w:rsidRPr="007B5DBC">
          <w:t>proj_picture_height</w:t>
        </w:r>
        <w:r w:rsidRPr="00E357EB">
          <w:rPr>
            <w:lang w:val="en-CA" w:eastAsia="ko-KR"/>
          </w:rPr>
          <w:t> / VerDiv1</w:t>
        </w:r>
        <w:r w:rsidRPr="00E357EB">
          <w:t>.</w:t>
        </w:r>
      </w:ins>
    </w:p>
    <w:p w:rsidR="00F94F7C" w:rsidRPr="00E357EB" w:rsidRDefault="00F94F7C" w:rsidP="00F94F7C">
      <w:pPr>
        <w:pStyle w:val="enumlev1"/>
        <w:ind w:left="397"/>
        <w:rPr>
          <w:ins w:id="664" w:author="Ye-Kui Wang" w:date="2017-10-02T11:29:00Z"/>
          <w:lang w:val="en-CA" w:eastAsia="ko-KR"/>
        </w:rPr>
      </w:pPr>
      <w:ins w:id="665" w:author="Ye-Kui Wang" w:date="2017-10-02T11:29:00Z">
        <w:r w:rsidRPr="00026878">
          <w:rPr>
            <w:noProof/>
            <w:lang w:val="en-CA"/>
          </w:rPr>
          <w:t>–</w:t>
        </w:r>
        <w:r w:rsidRPr="00026878">
          <w:rPr>
            <w:noProof/>
            <w:lang w:val="en-CA"/>
          </w:rPr>
          <w:tab/>
        </w:r>
        <w:r w:rsidRPr="00026878">
          <w:rPr>
            <w:lang w:val="en-CA" w:eastAsia="ko-KR"/>
          </w:rPr>
          <w:t xml:space="preserve">When </w:t>
        </w:r>
        <w:r w:rsidRPr="007B5DBC">
          <w:rPr>
            <w:noProof/>
          </w:rPr>
          <w:t>constituent_picture_matching_flag</w:t>
        </w:r>
        <w:r w:rsidRPr="007B5DBC">
          <w:t xml:space="preserve"> </w:t>
        </w:r>
        <w:r w:rsidRPr="00E357EB">
          <w:t>is equal to 1</w:t>
        </w:r>
        <w:r w:rsidRPr="00E357EB">
          <w:rPr>
            <w:lang w:val="en-CA" w:eastAsia="ko-KR"/>
          </w:rPr>
          <w:t>, the following applies:</w:t>
        </w:r>
      </w:ins>
    </w:p>
    <w:p w:rsidR="00F94F7C" w:rsidRPr="00026878" w:rsidRDefault="00F94F7C" w:rsidP="00F94F7C">
      <w:pPr>
        <w:pStyle w:val="enumlev1"/>
        <w:ind w:left="794"/>
        <w:rPr>
          <w:ins w:id="666" w:author="Ye-Kui Wang" w:date="2017-10-02T11:29:00Z"/>
        </w:rPr>
      </w:pPr>
      <w:ins w:id="667" w:author="Ye-Kui Wang" w:date="2017-10-02T11:29:00Z">
        <w:r w:rsidRPr="00026878">
          <w:rPr>
            <w:noProof/>
            <w:lang w:val="en-CA"/>
          </w:rPr>
          <w:t>–</w:t>
        </w:r>
        <w:r w:rsidRPr="00026878">
          <w:rPr>
            <w:noProof/>
            <w:lang w:val="en-CA"/>
          </w:rPr>
          <w:tab/>
        </w:r>
        <w:r w:rsidRPr="007B5DBC">
          <w:t>proj_reg</w:t>
        </w:r>
        <w:r>
          <w:t>ion</w:t>
        </w:r>
        <w:r w:rsidRPr="007B5DBC">
          <w:t>_width[</w:t>
        </w:r>
        <w:r>
          <w:t> </w:t>
        </w:r>
        <w:r w:rsidRPr="007B5DBC">
          <w:t>i</w:t>
        </w:r>
        <w:r>
          <w:t> </w:t>
        </w:r>
        <w:r w:rsidRPr="007B5DBC">
          <w:t>]</w:t>
        </w:r>
        <w:r w:rsidRPr="00E357EB">
          <w:t xml:space="preserve"> and </w:t>
        </w:r>
        <w:r w:rsidRPr="007B5DBC">
          <w:t>proj_reg</w:t>
        </w:r>
        <w:r>
          <w:t>ion</w:t>
        </w:r>
        <w:r w:rsidRPr="007B5DBC">
          <w:t>_left[</w:t>
        </w:r>
        <w:r>
          <w:t> </w:t>
        </w:r>
        <w:r w:rsidRPr="007B5DBC">
          <w:t>i</w:t>
        </w:r>
        <w:r>
          <w:t> </w:t>
        </w:r>
        <w:r w:rsidRPr="007B5DBC">
          <w:t>]</w:t>
        </w:r>
        <w:r w:rsidRPr="00E357EB">
          <w:t xml:space="preserve"> shall be </w:t>
        </w:r>
        <w:r w:rsidRPr="00E357EB">
          <w:rPr>
            <w:lang w:val="en-CA" w:eastAsia="ko-KR"/>
          </w:rPr>
          <w:t>constrained</w:t>
        </w:r>
        <w:r w:rsidRPr="00E357EB">
          <w:t xml:space="preserve"> such that </w:t>
        </w:r>
        <w:r w:rsidRPr="007B5DBC">
          <w:t>proj_reg</w:t>
        </w:r>
        <w:r>
          <w:t>ion</w:t>
        </w:r>
        <w:r w:rsidRPr="007B5DBC">
          <w:t>_width[</w:t>
        </w:r>
        <w:r>
          <w:t> </w:t>
        </w:r>
        <w:r w:rsidRPr="007B5DBC">
          <w:t>i</w:t>
        </w:r>
        <w:r>
          <w:t> </w:t>
        </w:r>
        <w:r w:rsidRPr="007B5DBC">
          <w:t>]</w:t>
        </w:r>
        <w:r w:rsidRPr="00E357EB">
          <w:t> + </w:t>
        </w:r>
        <w:r w:rsidRPr="007B5DBC">
          <w:t>proj_reg</w:t>
        </w:r>
        <w:r>
          <w:t>ion</w:t>
        </w:r>
        <w:r w:rsidRPr="007B5DBC">
          <w:t>_left[</w:t>
        </w:r>
        <w:r>
          <w:t> </w:t>
        </w:r>
        <w:r w:rsidRPr="007B5DBC">
          <w:t>i</w:t>
        </w:r>
        <w:r>
          <w:t> </w:t>
        </w:r>
        <w:r w:rsidRPr="007B5DBC">
          <w:t>]</w:t>
        </w:r>
        <w:r w:rsidRPr="00E357EB">
          <w:t> − 1 is less</w:t>
        </w:r>
        <w:r w:rsidRPr="00026878">
          <w:t xml:space="preserve"> than </w:t>
        </w:r>
        <w:r w:rsidRPr="007B5DBC">
          <w:t>proj_picture_width</w:t>
        </w:r>
        <w:r w:rsidRPr="00E357EB">
          <w:rPr>
            <w:lang w:val="en-CA" w:eastAsia="ko-KR"/>
          </w:rPr>
          <w:t> / HorDiv1</w:t>
        </w:r>
        <w:r w:rsidRPr="00E357EB">
          <w:t>.</w:t>
        </w:r>
      </w:ins>
    </w:p>
    <w:p w:rsidR="00F94F7C" w:rsidRPr="00026878" w:rsidRDefault="00F94F7C" w:rsidP="00F94F7C">
      <w:pPr>
        <w:pStyle w:val="enumlev1"/>
        <w:ind w:left="794"/>
        <w:rPr>
          <w:ins w:id="668" w:author="Ye-Kui Wang" w:date="2017-10-02T11:29:00Z"/>
          <w:noProof/>
          <w:lang w:val="en-CA"/>
        </w:rPr>
      </w:pPr>
      <w:ins w:id="669" w:author="Ye-Kui Wang" w:date="2017-10-02T11:29:00Z">
        <w:r w:rsidRPr="00026878">
          <w:rPr>
            <w:noProof/>
            <w:lang w:val="en-CA"/>
          </w:rPr>
          <w:t>–</w:t>
        </w:r>
        <w:r w:rsidRPr="00026878">
          <w:rPr>
            <w:noProof/>
            <w:lang w:val="en-CA"/>
          </w:rPr>
          <w:tab/>
        </w:r>
        <w:r w:rsidRPr="007B5DBC">
          <w:t>proj_reg</w:t>
        </w:r>
        <w:r>
          <w:t>ion</w:t>
        </w:r>
        <w:r w:rsidRPr="007B5DBC">
          <w:t>_height[</w:t>
        </w:r>
        <w:r>
          <w:t> </w:t>
        </w:r>
        <w:r w:rsidRPr="007B5DBC">
          <w:t>i</w:t>
        </w:r>
        <w:r>
          <w:t> </w:t>
        </w:r>
        <w:r w:rsidRPr="007B5DBC">
          <w:t>]</w:t>
        </w:r>
        <w:r w:rsidRPr="00E357EB">
          <w:t xml:space="preserve"> and </w:t>
        </w:r>
        <w:r w:rsidRPr="007B5DBC">
          <w:t>proj_reg</w:t>
        </w:r>
        <w:r>
          <w:t>ion</w:t>
        </w:r>
        <w:r w:rsidRPr="007B5DBC">
          <w:t>_top[</w:t>
        </w:r>
        <w:r>
          <w:t> </w:t>
        </w:r>
        <w:r w:rsidRPr="007B5DBC">
          <w:t>i</w:t>
        </w:r>
        <w:r>
          <w:t> </w:t>
        </w:r>
        <w:r w:rsidRPr="007B5DBC">
          <w:t>]</w:t>
        </w:r>
        <w:r w:rsidRPr="00E357EB">
          <w:t xml:space="preserve"> shall be constrained such that </w:t>
        </w:r>
        <w:r w:rsidRPr="007B5DBC">
          <w:t>proj_reg</w:t>
        </w:r>
        <w:r>
          <w:t>ion</w:t>
        </w:r>
        <w:r w:rsidRPr="007B5DBC">
          <w:t>_height[</w:t>
        </w:r>
        <w:r>
          <w:t> </w:t>
        </w:r>
        <w:r w:rsidRPr="007B5DBC">
          <w:t>i</w:t>
        </w:r>
        <w:r>
          <w:t> </w:t>
        </w:r>
        <w:r w:rsidRPr="007B5DBC">
          <w:t>]</w:t>
        </w:r>
        <w:r w:rsidRPr="00E357EB">
          <w:t> + </w:t>
        </w:r>
        <w:r w:rsidRPr="007B5DBC">
          <w:t>proj_reg</w:t>
        </w:r>
        <w:r>
          <w:t>ion</w:t>
        </w:r>
        <w:r w:rsidRPr="007B5DBC">
          <w:t>_top[</w:t>
        </w:r>
        <w:r>
          <w:t> </w:t>
        </w:r>
        <w:r w:rsidRPr="007B5DBC">
          <w:t>i</w:t>
        </w:r>
        <w:r>
          <w:t> </w:t>
        </w:r>
        <w:r w:rsidRPr="007B5DBC">
          <w:t>]</w:t>
        </w:r>
        <w:r w:rsidRPr="00E357EB">
          <w:t xml:space="preserve"> − 1 is less than </w:t>
        </w:r>
        <w:r w:rsidRPr="007B5DBC">
          <w:t>proj_picture_height</w:t>
        </w:r>
        <w:r w:rsidRPr="00E357EB">
          <w:rPr>
            <w:lang w:val="en-CA" w:eastAsia="ko-KR"/>
          </w:rPr>
          <w:t> / VerDiv1</w:t>
        </w:r>
        <w:r w:rsidRPr="00E357EB">
          <w:t>.</w:t>
        </w:r>
      </w:ins>
    </w:p>
    <w:p w:rsidR="006261E5" w:rsidRDefault="006261E5" w:rsidP="006261E5">
      <w:pPr>
        <w:jc w:val="both"/>
        <w:rPr>
          <w:sz w:val="20"/>
          <w:lang w:val="en-GB"/>
        </w:rPr>
      </w:pPr>
      <w:r w:rsidRPr="008576EF">
        <w:rPr>
          <w:b/>
          <w:sz w:val="20"/>
          <w:lang w:val="en-GB"/>
        </w:rPr>
        <w:t>transform_type</w:t>
      </w:r>
      <w:r w:rsidRPr="00EA19E2">
        <w:rPr>
          <w:bCs/>
          <w:noProof/>
          <w:sz w:val="20"/>
        </w:rPr>
        <w:t>[ i ]</w:t>
      </w:r>
      <w:r w:rsidRPr="008576EF">
        <w:rPr>
          <w:sz w:val="20"/>
          <w:lang w:val="en-GB"/>
        </w:rPr>
        <w:t xml:space="preserve"> specifies the rotation and mirroring </w:t>
      </w:r>
      <w:r>
        <w:rPr>
          <w:sz w:val="20"/>
          <w:lang w:val="en-GB"/>
        </w:rPr>
        <w:t>to be</w:t>
      </w:r>
      <w:r w:rsidRPr="008576EF">
        <w:rPr>
          <w:sz w:val="20"/>
          <w:lang w:val="en-GB"/>
        </w:rPr>
        <w:t xml:space="preserve"> applied to the i-th </w:t>
      </w:r>
      <w:r>
        <w:rPr>
          <w:sz w:val="20"/>
          <w:lang w:val="en-GB"/>
        </w:rPr>
        <w:t xml:space="preserve">packed region to remap to the i-th </w:t>
      </w:r>
      <w:r w:rsidRPr="008576EF">
        <w:rPr>
          <w:sz w:val="20"/>
          <w:lang w:val="en-GB"/>
        </w:rPr>
        <w:t>projected region. When transform_type</w:t>
      </w:r>
      <w:r w:rsidRPr="00EA19E2">
        <w:rPr>
          <w:bCs/>
          <w:noProof/>
          <w:sz w:val="20"/>
        </w:rPr>
        <w:t>[ i ]</w:t>
      </w:r>
      <w:r w:rsidRPr="008576EF">
        <w:rPr>
          <w:sz w:val="20"/>
          <w:lang w:val="en-GB"/>
        </w:rPr>
        <w:t xml:space="preserve"> specifies both rotation and mirroring, rotation </w:t>
      </w:r>
      <w:r>
        <w:rPr>
          <w:sz w:val="20"/>
          <w:lang w:val="en-GB"/>
        </w:rPr>
        <w:t xml:space="preserve">applies before </w:t>
      </w:r>
      <w:r w:rsidRPr="008576EF">
        <w:rPr>
          <w:sz w:val="20"/>
          <w:lang w:val="en-GB"/>
        </w:rPr>
        <w:t xml:space="preserve">mirroring. The </w:t>
      </w:r>
      <w:r>
        <w:rPr>
          <w:sz w:val="20"/>
          <w:lang w:val="en-GB"/>
        </w:rPr>
        <w:t xml:space="preserve">values of </w:t>
      </w:r>
      <w:r w:rsidRPr="008576EF">
        <w:rPr>
          <w:sz w:val="20"/>
          <w:lang w:val="en-GB"/>
        </w:rPr>
        <w:t>transform_type</w:t>
      </w:r>
      <w:r w:rsidRPr="00EA19E2">
        <w:rPr>
          <w:bCs/>
          <w:noProof/>
          <w:sz w:val="20"/>
        </w:rPr>
        <w:t>[ i ]</w:t>
      </w:r>
      <w:r w:rsidRPr="008576EF">
        <w:rPr>
          <w:sz w:val="20"/>
          <w:lang w:val="en-GB"/>
        </w:rPr>
        <w:t xml:space="preserve"> are </w:t>
      </w:r>
      <w:r>
        <w:rPr>
          <w:sz w:val="20"/>
        </w:rPr>
        <w:t>specified in Table D.</w:t>
      </w:r>
      <w:r w:rsidRPr="00AF2081">
        <w:rPr>
          <w:sz w:val="20"/>
          <w:highlight w:val="yellow"/>
        </w:rPr>
        <w:t xml:space="preserve"> </w:t>
      </w:r>
      <w:r w:rsidRPr="003F43A1">
        <w:rPr>
          <w:sz w:val="20"/>
          <w:highlight w:val="yellow"/>
        </w:rPr>
        <w:t>X</w:t>
      </w:r>
      <w:r w:rsidRPr="008576EF">
        <w:rPr>
          <w:sz w:val="20"/>
          <w:lang w:val="en-GB"/>
        </w:rPr>
        <w:t>:</w:t>
      </w:r>
    </w:p>
    <w:p w:rsidR="006261E5" w:rsidRPr="008576EF" w:rsidRDefault="006261E5" w:rsidP="006261E5">
      <w:pPr>
        <w:pStyle w:val="TableTitle"/>
      </w:pPr>
      <w:bookmarkStart w:id="670" w:name="_Ref167351052"/>
      <w:bookmarkStart w:id="671" w:name="_Ref167351046"/>
      <w:bookmarkStart w:id="672" w:name="_Toc246350775"/>
      <w:bookmarkStart w:id="673" w:name="_Toc310413669"/>
      <w:bookmarkStart w:id="674" w:name="_Toc415476517"/>
      <w:bookmarkStart w:id="675" w:name="_Toc462913618"/>
      <w:r w:rsidRPr="008576EF">
        <w:t>Table D.</w:t>
      </w:r>
      <w:r w:rsidRPr="008576EF">
        <w:rPr>
          <w:highlight w:val="yellow"/>
        </w:rPr>
        <w:t>X</w:t>
      </w:r>
      <w:bookmarkEnd w:id="670"/>
      <w:r w:rsidRPr="008576EF">
        <w:t xml:space="preserve"> – </w:t>
      </w:r>
      <w:r w:rsidRPr="008576EF">
        <w:rPr>
          <w:rFonts w:eastAsia="Times New Roman"/>
        </w:rPr>
        <w:t>transform_type</w:t>
      </w:r>
      <w:r w:rsidRPr="00D17A58">
        <w:rPr>
          <w:rFonts w:eastAsia="DengXian"/>
          <w:bCs w:val="0"/>
          <w:noProof/>
          <w:lang w:val="en-US"/>
        </w:rPr>
        <w:t>[</w:t>
      </w:r>
      <w:r w:rsidRPr="008576EF">
        <w:rPr>
          <w:bCs w:val="0"/>
          <w:noProof/>
        </w:rPr>
        <w:t> </w:t>
      </w:r>
      <w:r w:rsidRPr="00D17A58">
        <w:rPr>
          <w:rFonts w:eastAsia="DengXian"/>
          <w:bCs w:val="0"/>
          <w:noProof/>
          <w:lang w:val="en-US"/>
        </w:rPr>
        <w:t>i</w:t>
      </w:r>
      <w:r w:rsidRPr="008576EF">
        <w:rPr>
          <w:bCs w:val="0"/>
          <w:noProof/>
        </w:rPr>
        <w:t> </w:t>
      </w:r>
      <w:r w:rsidRPr="00D17A58">
        <w:rPr>
          <w:rFonts w:eastAsia="DengXian"/>
          <w:bCs w:val="0"/>
          <w:noProof/>
          <w:lang w:val="en-US"/>
        </w:rPr>
        <w:t>]</w:t>
      </w:r>
      <w:r w:rsidRPr="008576EF">
        <w:t xml:space="preserve"> values</w:t>
      </w:r>
      <w:bookmarkEnd w:id="671"/>
      <w:bookmarkEnd w:id="672"/>
      <w:bookmarkEnd w:id="673"/>
      <w:bookmarkEnd w:id="674"/>
      <w:bookmarkEnd w:id="675"/>
    </w:p>
    <w:p w:rsidR="006261E5" w:rsidRPr="00617CB8" w:rsidRDefault="006261E5" w:rsidP="006261E5">
      <w:pPr>
        <w:pStyle w:val="Blanc"/>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6261E5" w:rsidRPr="003F43A1" w:rsidTr="0090668A">
        <w:trPr>
          <w:cantSplit/>
          <w:jc w:val="center"/>
        </w:trPr>
        <w:tc>
          <w:tcPr>
            <w:tcW w:w="1384" w:type="dxa"/>
            <w:vAlign w:val="center"/>
          </w:tcPr>
          <w:p w:rsidR="006261E5" w:rsidRPr="003F43A1" w:rsidRDefault="006261E5" w:rsidP="0090668A">
            <w:pPr>
              <w:keepNext/>
              <w:keepLines/>
              <w:tabs>
                <w:tab w:val="left" w:pos="216"/>
                <w:tab w:val="left" w:pos="432"/>
                <w:tab w:val="left" w:pos="648"/>
                <w:tab w:val="left" w:pos="864"/>
                <w:tab w:val="left" w:pos="1296"/>
                <w:tab w:val="left" w:pos="1512"/>
                <w:tab w:val="left" w:pos="1728"/>
                <w:tab w:val="left" w:pos="1944"/>
                <w:tab w:val="left" w:pos="2160"/>
              </w:tabs>
              <w:jc w:val="center"/>
              <w:rPr>
                <w:b/>
                <w:sz w:val="20"/>
              </w:rPr>
            </w:pPr>
            <w:r w:rsidRPr="003F43A1">
              <w:rPr>
                <w:b/>
                <w:sz w:val="20"/>
              </w:rPr>
              <w:t>Value</w:t>
            </w:r>
          </w:p>
        </w:tc>
        <w:tc>
          <w:tcPr>
            <w:tcW w:w="5991" w:type="dxa"/>
            <w:vAlign w:val="center"/>
          </w:tcPr>
          <w:p w:rsidR="006261E5" w:rsidRPr="003F43A1" w:rsidRDefault="006261E5" w:rsidP="0090668A">
            <w:pPr>
              <w:keepNext/>
              <w:keepLines/>
              <w:spacing w:after="60"/>
              <w:jc w:val="center"/>
              <w:rPr>
                <w:b/>
                <w:sz w:val="20"/>
              </w:rPr>
            </w:pPr>
            <w:r w:rsidRPr="003F43A1">
              <w:rPr>
                <w:b/>
                <w:sz w:val="20"/>
              </w:rPr>
              <w:t>Description</w:t>
            </w:r>
          </w:p>
        </w:tc>
      </w:tr>
      <w:tr w:rsidR="006261E5" w:rsidRPr="003F43A1" w:rsidTr="0090668A">
        <w:trPr>
          <w:cantSplit/>
          <w:jc w:val="center"/>
        </w:trPr>
        <w:tc>
          <w:tcPr>
            <w:tcW w:w="1384" w:type="dxa"/>
            <w:vAlign w:val="center"/>
          </w:tcPr>
          <w:p w:rsidR="006261E5" w:rsidRPr="003F43A1" w:rsidRDefault="006261E5" w:rsidP="0090668A">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3F43A1">
              <w:rPr>
                <w:sz w:val="20"/>
              </w:rPr>
              <w:t>0</w:t>
            </w:r>
          </w:p>
        </w:tc>
        <w:tc>
          <w:tcPr>
            <w:tcW w:w="5991" w:type="dxa"/>
            <w:vAlign w:val="center"/>
          </w:tcPr>
          <w:p w:rsidR="006261E5" w:rsidRPr="003F43A1" w:rsidRDefault="006261E5" w:rsidP="0090668A">
            <w:pPr>
              <w:keepNext/>
              <w:keepLines/>
              <w:spacing w:after="60"/>
              <w:rPr>
                <w:sz w:val="20"/>
              </w:rPr>
            </w:pPr>
            <w:r>
              <w:rPr>
                <w:sz w:val="20"/>
              </w:rPr>
              <w:t>no transform</w:t>
            </w:r>
          </w:p>
        </w:tc>
      </w:tr>
      <w:tr w:rsidR="006261E5" w:rsidRPr="003F43A1" w:rsidTr="0090668A">
        <w:trPr>
          <w:cantSplit/>
          <w:jc w:val="center"/>
        </w:trPr>
        <w:tc>
          <w:tcPr>
            <w:tcW w:w="1384" w:type="dxa"/>
            <w:vAlign w:val="center"/>
          </w:tcPr>
          <w:p w:rsidR="006261E5" w:rsidRPr="003F43A1" w:rsidRDefault="006261E5" w:rsidP="0090668A">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1</w:t>
            </w:r>
          </w:p>
        </w:tc>
        <w:tc>
          <w:tcPr>
            <w:tcW w:w="5991" w:type="dxa"/>
            <w:vAlign w:val="center"/>
          </w:tcPr>
          <w:p w:rsidR="006261E5" w:rsidRPr="003F43A1" w:rsidRDefault="006261E5" w:rsidP="0090668A">
            <w:pPr>
              <w:keepNext/>
              <w:keepLines/>
              <w:spacing w:after="60"/>
              <w:rPr>
                <w:sz w:val="20"/>
              </w:rPr>
            </w:pPr>
            <w:r w:rsidRPr="00B547AB">
              <w:rPr>
                <w:sz w:val="20"/>
                <w:lang w:val="en-GB"/>
              </w:rPr>
              <w:t>mirroring horizontally</w:t>
            </w:r>
          </w:p>
        </w:tc>
      </w:tr>
      <w:tr w:rsidR="006261E5" w:rsidRPr="003F43A1" w:rsidTr="0090668A">
        <w:trPr>
          <w:cantSplit/>
          <w:jc w:val="center"/>
        </w:trPr>
        <w:tc>
          <w:tcPr>
            <w:tcW w:w="1384" w:type="dxa"/>
            <w:vAlign w:val="center"/>
          </w:tcPr>
          <w:p w:rsidR="006261E5" w:rsidRPr="003F43A1" w:rsidRDefault="006261E5" w:rsidP="0090668A">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2</w:t>
            </w:r>
          </w:p>
        </w:tc>
        <w:tc>
          <w:tcPr>
            <w:tcW w:w="5991" w:type="dxa"/>
            <w:vAlign w:val="center"/>
          </w:tcPr>
          <w:p w:rsidR="006261E5" w:rsidRPr="003F43A1" w:rsidRDefault="006261E5" w:rsidP="0090668A">
            <w:pPr>
              <w:keepNext/>
              <w:keepLines/>
              <w:spacing w:after="60"/>
              <w:rPr>
                <w:sz w:val="20"/>
              </w:rPr>
            </w:pPr>
            <w:r w:rsidRPr="00B547AB">
              <w:rPr>
                <w:sz w:val="20"/>
                <w:lang w:val="en-GB"/>
              </w:rPr>
              <w:t>rotation by 180 degrees</w:t>
            </w:r>
            <w:r>
              <w:rPr>
                <w:sz w:val="20"/>
                <w:lang w:val="en-GB"/>
              </w:rPr>
              <w:t xml:space="preserve"> </w:t>
            </w:r>
            <w:r>
              <w:rPr>
                <w:rFonts w:hint="eastAsia"/>
                <w:sz w:val="20"/>
                <w:lang w:val="en-GB" w:eastAsia="ko-KR"/>
              </w:rPr>
              <w:t>(counter</w:t>
            </w:r>
            <w:r>
              <w:rPr>
                <w:sz w:val="20"/>
                <w:lang w:val="en-GB" w:eastAsia="ko-KR"/>
              </w:rPr>
              <w:t>-</w:t>
            </w:r>
            <w:r>
              <w:rPr>
                <w:rFonts w:hint="eastAsia"/>
                <w:sz w:val="20"/>
                <w:lang w:val="en-GB" w:eastAsia="ko-KR"/>
              </w:rPr>
              <w:t>clockwise)</w:t>
            </w:r>
          </w:p>
        </w:tc>
      </w:tr>
      <w:tr w:rsidR="006261E5" w:rsidRPr="003F43A1" w:rsidTr="0090668A">
        <w:trPr>
          <w:cantSplit/>
          <w:jc w:val="center"/>
        </w:trPr>
        <w:tc>
          <w:tcPr>
            <w:tcW w:w="1384" w:type="dxa"/>
            <w:vAlign w:val="center"/>
          </w:tcPr>
          <w:p w:rsidR="006261E5" w:rsidRPr="003F43A1" w:rsidRDefault="006261E5" w:rsidP="0090668A">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3</w:t>
            </w:r>
          </w:p>
        </w:tc>
        <w:tc>
          <w:tcPr>
            <w:tcW w:w="5991" w:type="dxa"/>
            <w:vAlign w:val="center"/>
          </w:tcPr>
          <w:p w:rsidR="006261E5" w:rsidRPr="003F43A1" w:rsidRDefault="006261E5" w:rsidP="0090668A">
            <w:pPr>
              <w:keepNext/>
              <w:keepLines/>
              <w:spacing w:after="60"/>
              <w:rPr>
                <w:sz w:val="20"/>
              </w:rPr>
            </w:pPr>
            <w:r w:rsidRPr="00B547AB">
              <w:rPr>
                <w:sz w:val="20"/>
                <w:lang w:val="en-GB"/>
              </w:rPr>
              <w:t xml:space="preserve">rotation by 180 degrees </w:t>
            </w:r>
            <w:r>
              <w:rPr>
                <w:rFonts w:hint="eastAsia"/>
                <w:sz w:val="20"/>
                <w:lang w:val="en-GB" w:eastAsia="ko-KR"/>
              </w:rPr>
              <w:t>(counter</w:t>
            </w:r>
            <w:r>
              <w:rPr>
                <w:sz w:val="20"/>
                <w:lang w:val="en-GB" w:eastAsia="ko-KR"/>
              </w:rPr>
              <w:t>-</w:t>
            </w:r>
            <w:r>
              <w:rPr>
                <w:rFonts w:hint="eastAsia"/>
                <w:sz w:val="20"/>
                <w:lang w:val="en-GB" w:eastAsia="ko-KR"/>
              </w:rPr>
              <w:t>clockwise)</w:t>
            </w:r>
            <w:r>
              <w:rPr>
                <w:sz w:val="20"/>
                <w:lang w:val="en-GB" w:eastAsia="ko-KR"/>
              </w:rPr>
              <w:t xml:space="preserve"> </w:t>
            </w:r>
            <w:r>
              <w:rPr>
                <w:rFonts w:hint="eastAsia"/>
                <w:sz w:val="20"/>
                <w:lang w:val="en-GB" w:eastAsia="ko-KR"/>
              </w:rPr>
              <w:t>after</w:t>
            </w:r>
            <w:r w:rsidRPr="00B547AB">
              <w:rPr>
                <w:sz w:val="20"/>
                <w:lang w:val="en-GB"/>
              </w:rPr>
              <w:t xml:space="preserve"> mirroring horizontally</w:t>
            </w:r>
          </w:p>
        </w:tc>
      </w:tr>
      <w:tr w:rsidR="006261E5" w:rsidRPr="003F43A1" w:rsidTr="0090668A">
        <w:trPr>
          <w:cantSplit/>
          <w:jc w:val="center"/>
        </w:trPr>
        <w:tc>
          <w:tcPr>
            <w:tcW w:w="1384" w:type="dxa"/>
            <w:vAlign w:val="center"/>
          </w:tcPr>
          <w:p w:rsidR="006261E5" w:rsidRDefault="006261E5" w:rsidP="0090668A">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4</w:t>
            </w:r>
          </w:p>
        </w:tc>
        <w:tc>
          <w:tcPr>
            <w:tcW w:w="5991" w:type="dxa"/>
            <w:vAlign w:val="center"/>
          </w:tcPr>
          <w:p w:rsidR="006261E5" w:rsidRPr="00B547AB" w:rsidRDefault="006261E5" w:rsidP="0090668A">
            <w:pPr>
              <w:keepNext/>
              <w:keepLines/>
              <w:spacing w:after="60"/>
              <w:rPr>
                <w:sz w:val="20"/>
                <w:lang w:val="en-GB"/>
              </w:rPr>
            </w:pPr>
            <w:r w:rsidRPr="00B547AB">
              <w:rPr>
                <w:sz w:val="20"/>
                <w:lang w:val="en-GB"/>
              </w:rPr>
              <w:t xml:space="preserve">rotation by 90 degrees </w:t>
            </w:r>
            <w:r>
              <w:rPr>
                <w:rFonts w:hint="eastAsia"/>
                <w:sz w:val="20"/>
                <w:lang w:val="en-GB" w:eastAsia="ko-KR"/>
              </w:rPr>
              <w:t>(counter</w:t>
            </w:r>
            <w:r>
              <w:rPr>
                <w:sz w:val="20"/>
                <w:lang w:val="en-GB" w:eastAsia="ko-KR"/>
              </w:rPr>
              <w:t>-</w:t>
            </w:r>
            <w:r>
              <w:rPr>
                <w:rFonts w:hint="eastAsia"/>
                <w:sz w:val="20"/>
                <w:lang w:val="en-GB" w:eastAsia="ko-KR"/>
              </w:rPr>
              <w:t>clockwise)</w:t>
            </w:r>
            <w:r>
              <w:rPr>
                <w:sz w:val="20"/>
                <w:lang w:val="en-GB" w:eastAsia="ko-KR"/>
              </w:rPr>
              <w:t xml:space="preserve"> before</w:t>
            </w:r>
            <w:r w:rsidRPr="00B547AB">
              <w:rPr>
                <w:sz w:val="20"/>
                <w:lang w:val="en-GB"/>
              </w:rPr>
              <w:t xml:space="preserve"> mirroring horizontally</w:t>
            </w:r>
          </w:p>
        </w:tc>
      </w:tr>
      <w:tr w:rsidR="006261E5" w:rsidRPr="003F43A1" w:rsidTr="0090668A">
        <w:trPr>
          <w:cantSplit/>
          <w:jc w:val="center"/>
        </w:trPr>
        <w:tc>
          <w:tcPr>
            <w:tcW w:w="1384" w:type="dxa"/>
            <w:vAlign w:val="center"/>
          </w:tcPr>
          <w:p w:rsidR="006261E5" w:rsidRDefault="006261E5" w:rsidP="0090668A">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5</w:t>
            </w:r>
          </w:p>
        </w:tc>
        <w:tc>
          <w:tcPr>
            <w:tcW w:w="5991" w:type="dxa"/>
            <w:vAlign w:val="center"/>
          </w:tcPr>
          <w:p w:rsidR="006261E5" w:rsidRPr="00B547AB" w:rsidRDefault="006261E5" w:rsidP="0090668A">
            <w:pPr>
              <w:keepNext/>
              <w:keepLines/>
              <w:spacing w:after="60"/>
              <w:rPr>
                <w:sz w:val="20"/>
                <w:lang w:val="en-GB"/>
              </w:rPr>
            </w:pPr>
            <w:r w:rsidRPr="00B547AB">
              <w:rPr>
                <w:sz w:val="20"/>
                <w:lang w:val="en-GB"/>
              </w:rPr>
              <w:t xml:space="preserve">rotation by </w:t>
            </w:r>
            <w:r>
              <w:rPr>
                <w:sz w:val="20"/>
                <w:lang w:val="en-GB"/>
              </w:rPr>
              <w:t>90</w:t>
            </w:r>
            <w:r w:rsidRPr="00B547AB">
              <w:rPr>
                <w:sz w:val="20"/>
                <w:lang w:val="en-GB"/>
              </w:rPr>
              <w:t xml:space="preserve"> degrees</w:t>
            </w:r>
            <w:r>
              <w:rPr>
                <w:rFonts w:hint="eastAsia"/>
                <w:sz w:val="20"/>
                <w:lang w:val="en-GB" w:eastAsia="ko-KR"/>
              </w:rPr>
              <w:t xml:space="preserve"> (counter</w:t>
            </w:r>
            <w:r>
              <w:rPr>
                <w:sz w:val="20"/>
                <w:lang w:val="en-GB" w:eastAsia="ko-KR"/>
              </w:rPr>
              <w:t>-</w:t>
            </w:r>
            <w:r>
              <w:rPr>
                <w:rFonts w:hint="eastAsia"/>
                <w:sz w:val="20"/>
                <w:lang w:val="en-GB" w:eastAsia="ko-KR"/>
              </w:rPr>
              <w:t>clockwise)</w:t>
            </w:r>
          </w:p>
        </w:tc>
      </w:tr>
      <w:tr w:rsidR="006261E5" w:rsidRPr="003F43A1" w:rsidTr="0090668A">
        <w:trPr>
          <w:cantSplit/>
          <w:jc w:val="center"/>
        </w:trPr>
        <w:tc>
          <w:tcPr>
            <w:tcW w:w="1384" w:type="dxa"/>
            <w:vAlign w:val="center"/>
          </w:tcPr>
          <w:p w:rsidR="006261E5" w:rsidRDefault="006261E5" w:rsidP="0090668A">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6</w:t>
            </w:r>
          </w:p>
        </w:tc>
        <w:tc>
          <w:tcPr>
            <w:tcW w:w="5991" w:type="dxa"/>
            <w:vAlign w:val="center"/>
          </w:tcPr>
          <w:p w:rsidR="006261E5" w:rsidRPr="00B547AB" w:rsidRDefault="006261E5" w:rsidP="0090668A">
            <w:pPr>
              <w:keepNext/>
              <w:keepLines/>
              <w:spacing w:after="60"/>
              <w:rPr>
                <w:sz w:val="20"/>
                <w:lang w:val="en-GB"/>
              </w:rPr>
            </w:pPr>
            <w:r w:rsidRPr="00B547AB">
              <w:rPr>
                <w:sz w:val="20"/>
                <w:lang w:val="en-GB"/>
              </w:rPr>
              <w:t>rotation by 270 degrees</w:t>
            </w:r>
            <w:r>
              <w:rPr>
                <w:rFonts w:hint="eastAsia"/>
                <w:sz w:val="20"/>
                <w:lang w:val="en-GB" w:eastAsia="ko-KR"/>
              </w:rPr>
              <w:t xml:space="preserve"> (counter</w:t>
            </w:r>
            <w:r>
              <w:rPr>
                <w:sz w:val="20"/>
                <w:lang w:val="en-GB" w:eastAsia="ko-KR"/>
              </w:rPr>
              <w:t>-</w:t>
            </w:r>
            <w:r>
              <w:rPr>
                <w:rFonts w:hint="eastAsia"/>
                <w:sz w:val="20"/>
                <w:lang w:val="en-GB" w:eastAsia="ko-KR"/>
              </w:rPr>
              <w:t>clockwise)</w:t>
            </w:r>
            <w:r w:rsidRPr="00B547AB">
              <w:rPr>
                <w:sz w:val="20"/>
                <w:lang w:val="en-GB"/>
              </w:rPr>
              <w:t xml:space="preserve"> </w:t>
            </w:r>
            <w:r>
              <w:rPr>
                <w:sz w:val="20"/>
                <w:lang w:val="en-GB"/>
              </w:rPr>
              <w:t>before</w:t>
            </w:r>
            <w:r w:rsidRPr="00B547AB">
              <w:rPr>
                <w:sz w:val="20"/>
                <w:lang w:val="en-GB"/>
              </w:rPr>
              <w:t xml:space="preserve"> mirroring horizontally</w:t>
            </w:r>
          </w:p>
        </w:tc>
      </w:tr>
      <w:tr w:rsidR="006261E5" w:rsidRPr="003F43A1" w:rsidTr="0090668A">
        <w:trPr>
          <w:cantSplit/>
          <w:jc w:val="center"/>
        </w:trPr>
        <w:tc>
          <w:tcPr>
            <w:tcW w:w="1384" w:type="dxa"/>
            <w:vAlign w:val="center"/>
          </w:tcPr>
          <w:p w:rsidR="006261E5" w:rsidRDefault="006261E5" w:rsidP="0090668A">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7</w:t>
            </w:r>
          </w:p>
        </w:tc>
        <w:tc>
          <w:tcPr>
            <w:tcW w:w="5991" w:type="dxa"/>
            <w:vAlign w:val="center"/>
          </w:tcPr>
          <w:p w:rsidR="006261E5" w:rsidRPr="00B547AB" w:rsidRDefault="006261E5" w:rsidP="0090668A">
            <w:pPr>
              <w:keepNext/>
              <w:keepLines/>
              <w:spacing w:after="60"/>
              <w:rPr>
                <w:sz w:val="20"/>
                <w:lang w:val="en-GB"/>
              </w:rPr>
            </w:pPr>
            <w:r w:rsidRPr="00B547AB">
              <w:rPr>
                <w:sz w:val="20"/>
                <w:lang w:val="en-GB"/>
              </w:rPr>
              <w:t xml:space="preserve">rotation by </w:t>
            </w:r>
            <w:r>
              <w:rPr>
                <w:sz w:val="20"/>
                <w:lang w:val="en-GB"/>
              </w:rPr>
              <w:t>270</w:t>
            </w:r>
            <w:r w:rsidRPr="00B547AB">
              <w:rPr>
                <w:sz w:val="20"/>
                <w:lang w:val="en-GB"/>
              </w:rPr>
              <w:t xml:space="preserve"> degrees</w:t>
            </w:r>
            <w:r>
              <w:rPr>
                <w:rFonts w:hint="eastAsia"/>
                <w:sz w:val="20"/>
                <w:lang w:val="en-GB" w:eastAsia="ko-KR"/>
              </w:rPr>
              <w:t xml:space="preserve"> (counter</w:t>
            </w:r>
            <w:r>
              <w:rPr>
                <w:sz w:val="20"/>
                <w:lang w:val="en-GB" w:eastAsia="ko-KR"/>
              </w:rPr>
              <w:t>-</w:t>
            </w:r>
            <w:r>
              <w:rPr>
                <w:rFonts w:hint="eastAsia"/>
                <w:sz w:val="20"/>
                <w:lang w:val="en-GB" w:eastAsia="ko-KR"/>
              </w:rPr>
              <w:t>clockwise)</w:t>
            </w:r>
          </w:p>
        </w:tc>
      </w:tr>
    </w:tbl>
    <w:p w:rsidR="006261E5" w:rsidRPr="00CD2DDB" w:rsidRDefault="006261E5" w:rsidP="006261E5">
      <w:pPr>
        <w:jc w:val="both"/>
        <w:rPr>
          <w:sz w:val="20"/>
          <w:szCs w:val="22"/>
        </w:rPr>
      </w:pPr>
    </w:p>
    <w:p w:rsidR="006261E5" w:rsidRPr="00E5218A" w:rsidRDefault="006261E5" w:rsidP="006261E5">
      <w:pPr>
        <w:jc w:val="both"/>
        <w:rPr>
          <w:sz w:val="20"/>
        </w:rPr>
      </w:pPr>
      <w:r>
        <w:rPr>
          <w:rFonts w:eastAsia="Malgun Gothic"/>
          <w:b/>
          <w:noProof/>
          <w:sz w:val="20"/>
          <w:lang w:eastAsia="zh-CN"/>
        </w:rPr>
        <w:t>rwp_reserved_zero_5bits</w:t>
      </w:r>
      <w:r w:rsidRPr="00E5218A">
        <w:rPr>
          <w:rFonts w:eastAsia="Malgun Gothic"/>
          <w:noProof/>
          <w:sz w:val="20"/>
          <w:lang w:eastAsia="zh-CN"/>
        </w:rPr>
        <w:t xml:space="preserve"> shall be equal to 0</w:t>
      </w:r>
      <w:r w:rsidRPr="00A67445">
        <w:rPr>
          <w:bCs/>
          <w:noProof/>
          <w:sz w:val="20"/>
        </w:rPr>
        <w:t xml:space="preserve"> </w:t>
      </w:r>
      <w:r w:rsidRPr="00A44B62">
        <w:rPr>
          <w:bCs/>
          <w:noProof/>
          <w:sz w:val="20"/>
        </w:rPr>
        <w:t xml:space="preserve">in bitstreams conforming to this version of this Specification. Other values for </w:t>
      </w:r>
      <w:r w:rsidRPr="00A67445">
        <w:rPr>
          <w:bCs/>
          <w:noProof/>
          <w:sz w:val="20"/>
        </w:rPr>
        <w:t>rwp_</w:t>
      </w:r>
      <w:r w:rsidRPr="00A44B62">
        <w:rPr>
          <w:bCs/>
          <w:noProof/>
          <w:sz w:val="20"/>
        </w:rPr>
        <w:t>reserved_zero_</w:t>
      </w:r>
      <w:r>
        <w:rPr>
          <w:bCs/>
          <w:noProof/>
          <w:sz w:val="20"/>
        </w:rPr>
        <w:t>5</w:t>
      </w:r>
      <w:r w:rsidRPr="00A44B62">
        <w:rPr>
          <w:bCs/>
          <w:noProof/>
          <w:sz w:val="20"/>
        </w:rPr>
        <w:t xml:space="preserve">bits[ i ] are reserved for future use by ITU-T | ISO/IEC. Decoders shall ignore the value of </w:t>
      </w:r>
      <w:r w:rsidRPr="00A67445">
        <w:rPr>
          <w:bCs/>
          <w:noProof/>
          <w:sz w:val="20"/>
        </w:rPr>
        <w:t>rwp_</w:t>
      </w:r>
      <w:r w:rsidRPr="00A44B62">
        <w:rPr>
          <w:bCs/>
          <w:noProof/>
          <w:sz w:val="20"/>
        </w:rPr>
        <w:t>reserved_zero_</w:t>
      </w:r>
      <w:r>
        <w:rPr>
          <w:bCs/>
          <w:noProof/>
          <w:sz w:val="20"/>
        </w:rPr>
        <w:t>5</w:t>
      </w:r>
      <w:r w:rsidRPr="00A44B62">
        <w:rPr>
          <w:bCs/>
          <w:noProof/>
          <w:sz w:val="20"/>
        </w:rPr>
        <w:t>bits[ i ]</w:t>
      </w:r>
      <w:r w:rsidRPr="00E5218A">
        <w:rPr>
          <w:rFonts w:eastAsia="Malgun Gothic"/>
          <w:noProof/>
          <w:sz w:val="20"/>
          <w:lang w:eastAsia="zh-CN"/>
        </w:rPr>
        <w:t>.</w:t>
      </w:r>
    </w:p>
    <w:p w:rsidR="004E13FD" w:rsidRDefault="006261E5" w:rsidP="006261E5">
      <w:pPr>
        <w:jc w:val="both"/>
        <w:rPr>
          <w:ins w:id="676" w:author="Ye-Kui Wang" w:date="2017-10-02T11:33:00Z"/>
          <w:bCs/>
          <w:noProof/>
          <w:sz w:val="20"/>
        </w:rPr>
      </w:pPr>
      <w:r w:rsidRPr="00745672">
        <w:rPr>
          <w:b/>
          <w:bCs/>
          <w:noProof/>
          <w:sz w:val="20"/>
        </w:rPr>
        <w:t>packed_reg</w:t>
      </w:r>
      <w:r>
        <w:rPr>
          <w:b/>
          <w:bCs/>
          <w:noProof/>
          <w:sz w:val="20"/>
        </w:rPr>
        <w:t>ion</w:t>
      </w:r>
      <w:r w:rsidRPr="00745672">
        <w:rPr>
          <w:b/>
          <w:bCs/>
          <w:noProof/>
          <w:sz w:val="20"/>
        </w:rPr>
        <w:t>_width</w:t>
      </w:r>
      <w:r w:rsidRPr="00EA19E2">
        <w:rPr>
          <w:bCs/>
          <w:noProof/>
          <w:sz w:val="20"/>
        </w:rPr>
        <w:t>[ i ]</w:t>
      </w:r>
      <w:r w:rsidRPr="00745672">
        <w:rPr>
          <w:bCs/>
          <w:noProof/>
          <w:sz w:val="20"/>
        </w:rPr>
        <w:t xml:space="preserve">, </w:t>
      </w:r>
      <w:r w:rsidRPr="00745672">
        <w:rPr>
          <w:b/>
          <w:bCs/>
          <w:noProof/>
          <w:sz w:val="20"/>
        </w:rPr>
        <w:t>packed_reg</w:t>
      </w:r>
      <w:r>
        <w:rPr>
          <w:b/>
          <w:bCs/>
          <w:noProof/>
          <w:sz w:val="20"/>
        </w:rPr>
        <w:t>ion</w:t>
      </w:r>
      <w:r w:rsidRPr="00745672">
        <w:rPr>
          <w:b/>
          <w:bCs/>
          <w:noProof/>
          <w:sz w:val="20"/>
        </w:rPr>
        <w:t>_height</w:t>
      </w:r>
      <w:r w:rsidRPr="00EA19E2">
        <w:rPr>
          <w:bCs/>
          <w:noProof/>
          <w:sz w:val="20"/>
        </w:rPr>
        <w:t>[ i ]</w:t>
      </w:r>
      <w:r w:rsidRPr="00745672">
        <w:rPr>
          <w:bCs/>
          <w:noProof/>
          <w:sz w:val="20"/>
        </w:rPr>
        <w:t xml:space="preserve">, </w:t>
      </w:r>
      <w:r w:rsidRPr="00745672">
        <w:rPr>
          <w:b/>
          <w:bCs/>
          <w:noProof/>
          <w:sz w:val="20"/>
        </w:rPr>
        <w:t>packed_reg</w:t>
      </w:r>
      <w:r>
        <w:rPr>
          <w:b/>
          <w:bCs/>
          <w:noProof/>
          <w:sz w:val="20"/>
        </w:rPr>
        <w:t>ion</w:t>
      </w:r>
      <w:r w:rsidRPr="00745672">
        <w:rPr>
          <w:b/>
          <w:bCs/>
          <w:noProof/>
          <w:sz w:val="20"/>
        </w:rPr>
        <w:t>_top</w:t>
      </w:r>
      <w:r w:rsidRPr="00EA19E2">
        <w:rPr>
          <w:bCs/>
          <w:noProof/>
          <w:sz w:val="20"/>
        </w:rPr>
        <w:t>[ i ]</w:t>
      </w:r>
      <w:r w:rsidRPr="00745672">
        <w:rPr>
          <w:bCs/>
          <w:noProof/>
          <w:sz w:val="20"/>
        </w:rPr>
        <w:t xml:space="preserve">, and </w:t>
      </w:r>
      <w:r w:rsidRPr="00745672">
        <w:rPr>
          <w:b/>
          <w:bCs/>
          <w:noProof/>
          <w:sz w:val="20"/>
        </w:rPr>
        <w:t>packed_reg</w:t>
      </w:r>
      <w:r>
        <w:rPr>
          <w:b/>
          <w:bCs/>
          <w:noProof/>
          <w:sz w:val="20"/>
        </w:rPr>
        <w:t>ion</w:t>
      </w:r>
      <w:r w:rsidRPr="00745672">
        <w:rPr>
          <w:b/>
          <w:bCs/>
          <w:noProof/>
          <w:sz w:val="20"/>
        </w:rPr>
        <w:t>_left</w:t>
      </w:r>
      <w:r w:rsidRPr="00EA19E2">
        <w:rPr>
          <w:bCs/>
          <w:noProof/>
          <w:sz w:val="20"/>
        </w:rPr>
        <w:t>[ i ]</w:t>
      </w:r>
      <w:r w:rsidRPr="00745672">
        <w:rPr>
          <w:bCs/>
          <w:noProof/>
          <w:sz w:val="20"/>
        </w:rPr>
        <w:t xml:space="preserve"> specify the width, height, the top </w:t>
      </w:r>
      <w:r>
        <w:rPr>
          <w:bCs/>
          <w:noProof/>
          <w:sz w:val="20"/>
        </w:rPr>
        <w:t xml:space="preserve">luma </w:t>
      </w:r>
      <w:r w:rsidRPr="00745672">
        <w:rPr>
          <w:bCs/>
          <w:noProof/>
          <w:sz w:val="20"/>
        </w:rPr>
        <w:t>sample row, and the left-most</w:t>
      </w:r>
      <w:r>
        <w:rPr>
          <w:bCs/>
          <w:noProof/>
          <w:sz w:val="20"/>
        </w:rPr>
        <w:t xml:space="preserve"> luma</w:t>
      </w:r>
      <w:r w:rsidRPr="00745672">
        <w:rPr>
          <w:bCs/>
          <w:noProof/>
          <w:sz w:val="20"/>
        </w:rPr>
        <w:t xml:space="preserve"> sample column, respectively, of the packed region</w:t>
      </w:r>
      <w:ins w:id="677" w:author="Ye-Kui Wang" w:date="2017-10-02T11:33:00Z">
        <w:r w:rsidR="004E13FD">
          <w:rPr>
            <w:bCs/>
            <w:noProof/>
            <w:sz w:val="20"/>
          </w:rPr>
          <w:t>,</w:t>
        </w:r>
      </w:ins>
      <w:r w:rsidRPr="00745672">
        <w:rPr>
          <w:bCs/>
          <w:noProof/>
          <w:sz w:val="20"/>
        </w:rPr>
        <w:t xml:space="preserve"> </w:t>
      </w:r>
      <w:ins w:id="678" w:author="Ye-Kui Wang" w:date="2017-10-02T11:32:00Z">
        <w:r w:rsidR="004E13FD" w:rsidRPr="004E13FD">
          <w:rPr>
            <w:bCs/>
            <w:noProof/>
            <w:sz w:val="20"/>
          </w:rPr>
          <w:t xml:space="preserve">either </w:t>
        </w:r>
      </w:ins>
      <w:ins w:id="679" w:author="Ye-Kui Wang" w:date="2017-10-02T11:33:00Z">
        <w:r w:rsidR="004E13FD">
          <w:rPr>
            <w:bCs/>
            <w:noProof/>
            <w:sz w:val="20"/>
          </w:rPr>
          <w:t>with</w:t>
        </w:r>
      </w:ins>
      <w:r w:rsidRPr="00745672">
        <w:rPr>
          <w:bCs/>
          <w:noProof/>
          <w:sz w:val="20"/>
        </w:rPr>
        <w:t xml:space="preserve">in the </w:t>
      </w:r>
      <w:r>
        <w:rPr>
          <w:bCs/>
          <w:noProof/>
          <w:sz w:val="20"/>
        </w:rPr>
        <w:t xml:space="preserve">region-wise </w:t>
      </w:r>
      <w:r w:rsidRPr="00745672">
        <w:rPr>
          <w:bCs/>
          <w:noProof/>
          <w:sz w:val="20"/>
        </w:rPr>
        <w:t>packed picture</w:t>
      </w:r>
      <w:ins w:id="680" w:author="Ye-Kui Wang" w:date="2017-10-02T11:32:00Z">
        <w:r w:rsidR="004E13FD" w:rsidRPr="004E13FD">
          <w:rPr>
            <w:bCs/>
            <w:noProof/>
            <w:sz w:val="20"/>
          </w:rPr>
          <w:t xml:space="preserve"> (when constituent_picture_matching_flag is equal to 0) or within each constituent picture of the </w:t>
        </w:r>
      </w:ins>
      <w:ins w:id="681" w:author="Ye-Kui Wang" w:date="2017-10-02T11:33:00Z">
        <w:r w:rsidR="004E13FD">
          <w:rPr>
            <w:bCs/>
            <w:noProof/>
            <w:sz w:val="20"/>
          </w:rPr>
          <w:t>region-wise</w:t>
        </w:r>
        <w:r w:rsidR="004E13FD" w:rsidRPr="004E13FD">
          <w:rPr>
            <w:bCs/>
            <w:noProof/>
            <w:sz w:val="20"/>
          </w:rPr>
          <w:t xml:space="preserve"> </w:t>
        </w:r>
      </w:ins>
      <w:ins w:id="682" w:author="Ye-Kui Wang" w:date="2017-10-02T11:32:00Z">
        <w:r w:rsidR="004E13FD" w:rsidRPr="004E13FD">
          <w:rPr>
            <w:bCs/>
            <w:noProof/>
            <w:sz w:val="20"/>
          </w:rPr>
          <w:t>packed picture (when constituent_picture_matching_flag is equal to 1).</w:t>
        </w:r>
      </w:ins>
    </w:p>
    <w:p w:rsidR="00AE2C2F" w:rsidRPr="00745672" w:rsidRDefault="00AE2C2F" w:rsidP="00AE2C2F">
      <w:pPr>
        <w:jc w:val="both"/>
        <w:rPr>
          <w:ins w:id="683" w:author="Ye-Kui Wang" w:date="2017-10-02T14:49:00Z"/>
          <w:bCs/>
          <w:noProof/>
          <w:sz w:val="20"/>
        </w:rPr>
      </w:pPr>
      <w:ins w:id="684" w:author="Ye-Kui Wang" w:date="2017-10-02T14:49:00Z">
        <w:r w:rsidRPr="007B5DBC">
          <w:rPr>
            <w:bCs/>
            <w:noProof/>
            <w:sz w:val="20"/>
          </w:rPr>
          <w:t>packed_region_width</w:t>
        </w:r>
        <w:r w:rsidRPr="00141475">
          <w:rPr>
            <w:bCs/>
            <w:noProof/>
            <w:sz w:val="20"/>
          </w:rPr>
          <w:t xml:space="preserve">[ i ], </w:t>
        </w:r>
        <w:r w:rsidRPr="007B5DBC">
          <w:rPr>
            <w:bCs/>
            <w:noProof/>
            <w:sz w:val="20"/>
          </w:rPr>
          <w:t>packed_region_height</w:t>
        </w:r>
        <w:r w:rsidRPr="00141475">
          <w:rPr>
            <w:bCs/>
            <w:noProof/>
            <w:sz w:val="20"/>
          </w:rPr>
          <w:t xml:space="preserve">[ i ], </w:t>
        </w:r>
        <w:r w:rsidRPr="007B5DBC">
          <w:rPr>
            <w:bCs/>
            <w:noProof/>
            <w:sz w:val="20"/>
          </w:rPr>
          <w:t>packed_region_top</w:t>
        </w:r>
        <w:r w:rsidRPr="00141475">
          <w:rPr>
            <w:bCs/>
            <w:noProof/>
            <w:sz w:val="20"/>
          </w:rPr>
          <w:t xml:space="preserve">[ i ], and </w:t>
        </w:r>
        <w:r w:rsidRPr="007B5DBC">
          <w:rPr>
            <w:bCs/>
            <w:noProof/>
            <w:sz w:val="20"/>
          </w:rPr>
          <w:t>packed_region_left</w:t>
        </w:r>
        <w:r w:rsidRPr="00141475">
          <w:rPr>
            <w:bCs/>
            <w:noProof/>
            <w:sz w:val="20"/>
          </w:rPr>
          <w:t xml:space="preserve">[ i ] </w:t>
        </w:r>
        <w:r w:rsidRPr="004E13FD">
          <w:rPr>
            <w:bCs/>
            <w:noProof/>
            <w:sz w:val="20"/>
          </w:rPr>
          <w:t xml:space="preserve">are indicated in relative </w:t>
        </w:r>
        <w:r>
          <w:rPr>
            <w:bCs/>
            <w:noProof/>
            <w:sz w:val="20"/>
          </w:rPr>
          <w:t>region-wise</w:t>
        </w:r>
        <w:r w:rsidRPr="004E13FD">
          <w:rPr>
            <w:bCs/>
            <w:noProof/>
            <w:sz w:val="20"/>
          </w:rPr>
          <w:t xml:space="preserve"> packed picture sample units</w:t>
        </w:r>
        <w:r w:rsidRPr="00745672">
          <w:rPr>
            <w:bCs/>
            <w:noProof/>
            <w:sz w:val="20"/>
          </w:rPr>
          <w:t>.</w:t>
        </w:r>
      </w:ins>
    </w:p>
    <w:p w:rsidR="00AE2C2F" w:rsidRPr="00FD5B8E" w:rsidRDefault="00AE2C2F" w:rsidP="00AE2C2F">
      <w:pPr>
        <w:ind w:left="360"/>
        <w:jc w:val="both"/>
        <w:rPr>
          <w:ins w:id="685" w:author="Ye-Kui Wang" w:date="2017-10-02T14:49:00Z"/>
          <w:sz w:val="18"/>
          <w:szCs w:val="18"/>
        </w:rPr>
      </w:pPr>
      <w:ins w:id="686" w:author="Ye-Kui Wang" w:date="2017-10-02T14:49:00Z">
        <w:r w:rsidRPr="001B2642">
          <w:rPr>
            <w:sz w:val="18"/>
            <w:szCs w:val="18"/>
          </w:rPr>
          <w:t>NOTE </w:t>
        </w:r>
        <w:r w:rsidRPr="00FD5B8E">
          <w:rPr>
            <w:sz w:val="18"/>
            <w:szCs w:val="18"/>
          </w:rPr>
          <w:fldChar w:fldCharType="begin"/>
        </w:r>
        <w:r w:rsidRPr="00FD5B8E">
          <w:rPr>
            <w:sz w:val="18"/>
            <w:szCs w:val="18"/>
          </w:rPr>
          <w:instrText xml:space="preserve"> SEQ Not</w:instrText>
        </w:r>
        <w:r w:rsidRPr="00A44B62">
          <w:rPr>
            <w:sz w:val="18"/>
            <w:szCs w:val="18"/>
          </w:rPr>
          <w:instrText xml:space="preserve">eCounter \* MERGEFORMAT </w:instrText>
        </w:r>
        <w:r w:rsidRPr="00FD5B8E">
          <w:rPr>
            <w:sz w:val="18"/>
            <w:szCs w:val="18"/>
          </w:rPr>
          <w:fldChar w:fldCharType="separate"/>
        </w:r>
        <w:r>
          <w:rPr>
            <w:noProof/>
            <w:sz w:val="18"/>
            <w:szCs w:val="18"/>
          </w:rPr>
          <w:t>2</w:t>
        </w:r>
        <w:r w:rsidRPr="00FD5B8E">
          <w:rPr>
            <w:noProof/>
            <w:sz w:val="18"/>
            <w:szCs w:val="18"/>
          </w:rPr>
          <w:fldChar w:fldCharType="end"/>
        </w:r>
        <w:r>
          <w:rPr>
            <w:noProof/>
            <w:sz w:val="18"/>
            <w:szCs w:val="18"/>
          </w:rPr>
          <w:t> </w:t>
        </w:r>
        <w:r w:rsidRPr="001B2642">
          <w:rPr>
            <w:sz w:val="18"/>
            <w:szCs w:val="18"/>
          </w:rPr>
          <w:t xml:space="preserve">– Two </w:t>
        </w:r>
        <w:r>
          <w:rPr>
            <w:sz w:val="18"/>
            <w:szCs w:val="18"/>
          </w:rPr>
          <w:t xml:space="preserve">packed </w:t>
        </w:r>
        <w:r w:rsidRPr="001B2642">
          <w:rPr>
            <w:sz w:val="18"/>
            <w:szCs w:val="18"/>
          </w:rPr>
          <w:t>regions may partially or entirely overlap with each other.</w:t>
        </w:r>
      </w:ins>
    </w:p>
    <w:p w:rsidR="006261E5" w:rsidRPr="00745672" w:rsidDel="00AE2C2F" w:rsidRDefault="006261E5" w:rsidP="006261E5">
      <w:pPr>
        <w:jc w:val="both"/>
        <w:rPr>
          <w:del w:id="687" w:author="Ye-Kui Wang" w:date="2017-10-02T14:49:00Z"/>
          <w:bCs/>
          <w:noProof/>
          <w:sz w:val="20"/>
        </w:rPr>
      </w:pPr>
      <w:del w:id="688" w:author="Ye-Kui Wang" w:date="2017-10-02T14:49:00Z">
        <w:r w:rsidRPr="00745672" w:rsidDel="00AE2C2F">
          <w:rPr>
            <w:bCs/>
            <w:noProof/>
            <w:sz w:val="20"/>
          </w:rPr>
          <w:delText>.</w:delText>
        </w:r>
      </w:del>
    </w:p>
    <w:p w:rsidR="006261E5" w:rsidRDefault="006261E5" w:rsidP="006261E5">
      <w:pPr>
        <w:jc w:val="both"/>
        <w:rPr>
          <w:sz w:val="20"/>
          <w:lang w:val="en-GB"/>
        </w:rPr>
      </w:pPr>
      <w:del w:id="689" w:author="Ye-Kui Wang" w:date="2017-10-02T11:42:00Z">
        <w:r w:rsidDel="00EE4291">
          <w:rPr>
            <w:sz w:val="20"/>
            <w:lang w:val="en-GB"/>
          </w:rPr>
          <w:delText>Let p</w:delText>
        </w:r>
        <w:r w:rsidRPr="006A6742" w:rsidDel="00EE4291">
          <w:rPr>
            <w:sz w:val="20"/>
            <w:lang w:val="en-GB"/>
          </w:rPr>
          <w:delText xml:space="preserve">ackedPicWidth and </w:delText>
        </w:r>
        <w:r w:rsidDel="00EE4291">
          <w:rPr>
            <w:sz w:val="20"/>
            <w:lang w:val="en-GB"/>
          </w:rPr>
          <w:delText>p</w:delText>
        </w:r>
        <w:r w:rsidRPr="006A6742" w:rsidDel="00EE4291">
          <w:rPr>
            <w:sz w:val="20"/>
            <w:lang w:val="en-GB"/>
          </w:rPr>
          <w:delText>ackedPicHeight</w:delText>
        </w:r>
        <w:r w:rsidDel="00EE4291">
          <w:rPr>
            <w:sz w:val="20"/>
            <w:lang w:val="en-GB"/>
          </w:rPr>
          <w:delText xml:space="preserve"> be the width and height of the </w:delText>
        </w:r>
        <w:r w:rsidRPr="006A6742" w:rsidDel="00EE4291">
          <w:rPr>
            <w:sz w:val="20"/>
            <w:lang w:val="en-GB"/>
          </w:rPr>
          <w:delText>conformance cropping window</w:delText>
        </w:r>
        <w:r w:rsidDel="00EE4291">
          <w:rPr>
            <w:sz w:val="20"/>
            <w:lang w:val="en-GB"/>
          </w:rPr>
          <w:delText xml:space="preserve"> of the region-wise packed picture. </w:delText>
        </w:r>
      </w:del>
      <w:r w:rsidRPr="00745672">
        <w:rPr>
          <w:sz w:val="20"/>
          <w:lang w:val="en-GB"/>
        </w:rPr>
        <w:t xml:space="preserve">The </w:t>
      </w:r>
      <w:r w:rsidRPr="00AF6150">
        <w:rPr>
          <w:bCs/>
          <w:noProof/>
          <w:sz w:val="20"/>
        </w:rPr>
        <w:t>values</w:t>
      </w:r>
      <w:r w:rsidRPr="00745672">
        <w:rPr>
          <w:sz w:val="20"/>
          <w:lang w:val="en-GB"/>
        </w:rPr>
        <w:t xml:space="preserve"> of packed_reg</w:t>
      </w:r>
      <w:r>
        <w:rPr>
          <w:sz w:val="20"/>
          <w:lang w:val="en-GB"/>
        </w:rPr>
        <w:t>ion</w:t>
      </w:r>
      <w:r w:rsidRPr="00745672">
        <w:rPr>
          <w:sz w:val="20"/>
          <w:lang w:val="en-GB"/>
        </w:rPr>
        <w:t>_width</w:t>
      </w:r>
      <w:r w:rsidRPr="00EA19E2">
        <w:rPr>
          <w:bCs/>
          <w:noProof/>
          <w:sz w:val="20"/>
        </w:rPr>
        <w:t>[ i ]</w:t>
      </w:r>
      <w:r w:rsidRPr="00745672">
        <w:rPr>
          <w:sz w:val="20"/>
          <w:lang w:val="en-GB"/>
        </w:rPr>
        <w:t>, packed_reg</w:t>
      </w:r>
      <w:r>
        <w:rPr>
          <w:sz w:val="20"/>
          <w:lang w:val="en-GB"/>
        </w:rPr>
        <w:t>ion</w:t>
      </w:r>
      <w:r w:rsidRPr="00745672">
        <w:rPr>
          <w:sz w:val="20"/>
          <w:lang w:val="en-GB"/>
        </w:rPr>
        <w:t>_height</w:t>
      </w:r>
      <w:r w:rsidRPr="00EA19E2">
        <w:rPr>
          <w:bCs/>
          <w:noProof/>
          <w:sz w:val="20"/>
        </w:rPr>
        <w:t>[ i ]</w:t>
      </w:r>
      <w:r w:rsidRPr="00745672">
        <w:rPr>
          <w:sz w:val="20"/>
          <w:lang w:val="en-GB"/>
        </w:rPr>
        <w:t>, packed_reg</w:t>
      </w:r>
      <w:r>
        <w:rPr>
          <w:sz w:val="20"/>
          <w:lang w:val="en-GB"/>
        </w:rPr>
        <w:t>ion</w:t>
      </w:r>
      <w:r w:rsidRPr="00745672">
        <w:rPr>
          <w:sz w:val="20"/>
          <w:lang w:val="en-GB"/>
        </w:rPr>
        <w:t>_top</w:t>
      </w:r>
      <w:r w:rsidRPr="00EA19E2">
        <w:rPr>
          <w:bCs/>
          <w:noProof/>
          <w:sz w:val="20"/>
        </w:rPr>
        <w:t>[ i ]</w:t>
      </w:r>
      <w:r w:rsidRPr="00745672">
        <w:rPr>
          <w:sz w:val="20"/>
          <w:lang w:val="en-GB"/>
        </w:rPr>
        <w:t>, and packed_reg</w:t>
      </w:r>
      <w:r>
        <w:rPr>
          <w:sz w:val="20"/>
          <w:lang w:val="en-GB"/>
        </w:rPr>
        <w:t>ion</w:t>
      </w:r>
      <w:r w:rsidRPr="00745672">
        <w:rPr>
          <w:sz w:val="20"/>
          <w:lang w:val="en-GB"/>
        </w:rPr>
        <w:t>_left</w:t>
      </w:r>
      <w:r w:rsidRPr="00EA19E2">
        <w:rPr>
          <w:bCs/>
          <w:noProof/>
          <w:sz w:val="20"/>
        </w:rPr>
        <w:t>[ i ]</w:t>
      </w:r>
      <w:r w:rsidRPr="00745672">
        <w:rPr>
          <w:sz w:val="20"/>
          <w:lang w:val="en-GB"/>
        </w:rPr>
        <w:t xml:space="preserve"> are constrained as follows:</w:t>
      </w:r>
    </w:p>
    <w:p w:rsidR="006261E5" w:rsidRPr="00745672" w:rsidRDefault="00F44B47" w:rsidP="00AE2C2F">
      <w:pPr>
        <w:pStyle w:val="enumlev1"/>
        <w:ind w:left="397"/>
        <w:rPr>
          <w:rFonts w:eastAsia="Times New Roman"/>
        </w:rPr>
      </w:pPr>
      <w:ins w:id="690" w:author="Ye-Kui Wang" w:date="2017-10-02T11:45:00Z">
        <w:r w:rsidRPr="00026878">
          <w:rPr>
            <w:noProof/>
            <w:lang w:val="en-CA"/>
          </w:rPr>
          <w:lastRenderedPageBreak/>
          <w:t>–</w:t>
        </w:r>
        <w:r w:rsidRPr="00026878">
          <w:rPr>
            <w:noProof/>
            <w:lang w:val="en-CA"/>
          </w:rPr>
          <w:tab/>
        </w:r>
      </w:ins>
      <w:r w:rsidR="006261E5" w:rsidRPr="00745672">
        <w:rPr>
          <w:rFonts w:eastAsia="Times New Roman"/>
        </w:rPr>
        <w:t>packed_reg</w:t>
      </w:r>
      <w:r w:rsidR="006261E5">
        <w:rPr>
          <w:rFonts w:eastAsia="Times New Roman"/>
        </w:rPr>
        <w:t>ion</w:t>
      </w:r>
      <w:r w:rsidR="006261E5" w:rsidRPr="00745672">
        <w:rPr>
          <w:rFonts w:eastAsia="Times New Roman"/>
        </w:rPr>
        <w:t>_width</w:t>
      </w:r>
      <w:r w:rsidR="006261E5" w:rsidRPr="00EA19E2">
        <w:rPr>
          <w:bCs/>
          <w:noProof/>
        </w:rPr>
        <w:t>[ i ]</w:t>
      </w:r>
      <w:r w:rsidR="006261E5" w:rsidRPr="00745672">
        <w:rPr>
          <w:rFonts w:eastAsia="Times New Roman"/>
        </w:rPr>
        <w:t xml:space="preserve"> and packed_reg</w:t>
      </w:r>
      <w:r w:rsidR="006261E5">
        <w:rPr>
          <w:rFonts w:eastAsia="Times New Roman"/>
        </w:rPr>
        <w:t>ion</w:t>
      </w:r>
      <w:r w:rsidR="006261E5" w:rsidRPr="00745672">
        <w:rPr>
          <w:rFonts w:eastAsia="Times New Roman"/>
        </w:rPr>
        <w:t>_height</w:t>
      </w:r>
      <w:r w:rsidR="006261E5" w:rsidRPr="00EA19E2">
        <w:rPr>
          <w:bCs/>
          <w:noProof/>
        </w:rPr>
        <w:t>[ i ]</w:t>
      </w:r>
      <w:r w:rsidR="006261E5" w:rsidRPr="00745672">
        <w:rPr>
          <w:rFonts w:eastAsia="Times New Roman"/>
        </w:rPr>
        <w:t xml:space="preserve"> shall </w:t>
      </w:r>
      <w:r w:rsidR="006261E5">
        <w:rPr>
          <w:rFonts w:eastAsia="Times New Roman"/>
        </w:rPr>
        <w:t xml:space="preserve">both </w:t>
      </w:r>
      <w:r w:rsidR="006261E5" w:rsidRPr="00745672">
        <w:rPr>
          <w:rFonts w:eastAsia="Times New Roman"/>
        </w:rPr>
        <w:t>be greater than 0.</w:t>
      </w:r>
    </w:p>
    <w:p w:rsidR="006261E5" w:rsidRPr="00745672" w:rsidRDefault="00F44B47" w:rsidP="00AE2C2F">
      <w:pPr>
        <w:pStyle w:val="enumlev1"/>
        <w:ind w:left="397"/>
        <w:rPr>
          <w:rFonts w:eastAsia="Times New Roman"/>
        </w:rPr>
      </w:pPr>
      <w:ins w:id="691" w:author="Ye-Kui Wang" w:date="2017-10-02T11:45:00Z">
        <w:r w:rsidRPr="00026878">
          <w:rPr>
            <w:noProof/>
            <w:lang w:val="en-CA"/>
          </w:rPr>
          <w:t>–</w:t>
        </w:r>
        <w:r w:rsidRPr="00026878">
          <w:rPr>
            <w:noProof/>
            <w:lang w:val="en-CA"/>
          </w:rPr>
          <w:tab/>
        </w:r>
      </w:ins>
      <w:r w:rsidR="006261E5">
        <w:rPr>
          <w:rFonts w:eastAsia="Times New Roman"/>
        </w:rPr>
        <w:t xml:space="preserve">The values of </w:t>
      </w:r>
      <w:r w:rsidR="006261E5" w:rsidRPr="00745672">
        <w:rPr>
          <w:rFonts w:eastAsia="Times New Roman"/>
        </w:rPr>
        <w:t>packed_reg</w:t>
      </w:r>
      <w:r w:rsidR="006261E5">
        <w:rPr>
          <w:rFonts w:eastAsia="Times New Roman"/>
        </w:rPr>
        <w:t>ion</w:t>
      </w:r>
      <w:r w:rsidR="006261E5" w:rsidRPr="00745672">
        <w:rPr>
          <w:rFonts w:eastAsia="Times New Roman"/>
        </w:rPr>
        <w:t>_top</w:t>
      </w:r>
      <w:r w:rsidR="006261E5" w:rsidRPr="00EA19E2">
        <w:rPr>
          <w:bCs/>
          <w:noProof/>
        </w:rPr>
        <w:t>[ </w:t>
      </w:r>
      <w:r w:rsidR="006261E5" w:rsidRPr="006A6742">
        <w:rPr>
          <w:bCs/>
          <w:noProof/>
        </w:rPr>
        <w:t>i ]</w:t>
      </w:r>
      <w:r w:rsidR="006261E5" w:rsidRPr="006A6742">
        <w:rPr>
          <w:rFonts w:eastAsia="Times New Roman"/>
        </w:rPr>
        <w:t xml:space="preserve"> and packed_reg</w:t>
      </w:r>
      <w:r w:rsidR="006261E5">
        <w:rPr>
          <w:rFonts w:eastAsia="Times New Roman"/>
        </w:rPr>
        <w:t>ion</w:t>
      </w:r>
      <w:r w:rsidR="006261E5" w:rsidRPr="006A6742">
        <w:rPr>
          <w:rFonts w:eastAsia="Times New Roman"/>
        </w:rPr>
        <w:t>_left</w:t>
      </w:r>
      <w:r w:rsidR="006261E5" w:rsidRPr="006A6742">
        <w:rPr>
          <w:bCs/>
          <w:noProof/>
        </w:rPr>
        <w:t>[ i ]</w:t>
      </w:r>
      <w:r w:rsidR="006261E5" w:rsidRPr="006A6742">
        <w:rPr>
          <w:rFonts w:eastAsia="Times New Roman"/>
        </w:rPr>
        <w:t xml:space="preserve"> shall </w:t>
      </w:r>
      <w:r w:rsidR="006261E5">
        <w:rPr>
          <w:rFonts w:eastAsia="Times New Roman"/>
        </w:rPr>
        <w:t xml:space="preserve">be </w:t>
      </w:r>
      <w:r w:rsidR="006261E5" w:rsidRPr="006A6742">
        <w:rPr>
          <w:rFonts w:eastAsia="Times New Roman"/>
        </w:rPr>
        <w:t xml:space="preserve">in the range from 0, </w:t>
      </w:r>
      <w:del w:id="692" w:author="Ye-Kui Wang" w:date="2017-10-02T11:42:00Z">
        <w:r w:rsidR="006261E5" w:rsidRPr="006A6742" w:rsidDel="00EE4291">
          <w:rPr>
            <w:rFonts w:eastAsia="Times New Roman"/>
          </w:rPr>
          <w:delText xml:space="preserve">inclusive, </w:delText>
        </w:r>
      </w:del>
      <w:r w:rsidR="006261E5" w:rsidRPr="006A6742">
        <w:rPr>
          <w:rFonts w:eastAsia="Times New Roman"/>
        </w:rPr>
        <w:t xml:space="preserve">indicating the top-left corner luma sample of the </w:t>
      </w:r>
      <w:r w:rsidR="006261E5">
        <w:rPr>
          <w:rFonts w:eastAsia="Times New Roman"/>
        </w:rPr>
        <w:t xml:space="preserve">region-wise </w:t>
      </w:r>
      <w:r w:rsidR="006261E5" w:rsidRPr="006A6742">
        <w:rPr>
          <w:rFonts w:eastAsia="Times New Roman"/>
        </w:rPr>
        <w:t xml:space="preserve">packed picture, to </w:t>
      </w:r>
      <w:ins w:id="693" w:author="Ye-Kui Wang" w:date="2017-10-02T11:44:00Z">
        <w:r w:rsidR="00EE4291" w:rsidRPr="006A6742">
          <w:rPr>
            <w:rFonts w:eastAsia="Times New Roman"/>
          </w:rPr>
          <w:t>packed</w:t>
        </w:r>
        <w:r w:rsidR="00EE4291">
          <w:rPr>
            <w:rFonts w:eastAsia="Times New Roman"/>
          </w:rPr>
          <w:t>_picture_h</w:t>
        </w:r>
        <w:r w:rsidR="00EE4291" w:rsidRPr="006A6742">
          <w:rPr>
            <w:rFonts w:eastAsia="Times New Roman"/>
          </w:rPr>
          <w:t>eight</w:t>
        </w:r>
      </w:ins>
      <w:del w:id="694" w:author="Ye-Kui Wang" w:date="2017-10-02T11:44:00Z">
        <w:r w:rsidR="006261E5" w:rsidRPr="006A6742" w:rsidDel="00EE4291">
          <w:rPr>
            <w:rFonts w:eastAsia="Times New Roman"/>
          </w:rPr>
          <w:delText>packedPicHeight</w:delText>
        </w:r>
      </w:del>
      <w:r w:rsidR="006261E5" w:rsidRPr="006A6742">
        <w:rPr>
          <w:rFonts w:eastAsia="Times New Roman"/>
        </w:rPr>
        <w:t xml:space="preserve"> − 1, inclusive, and </w:t>
      </w:r>
      <w:ins w:id="695" w:author="Ye-Kui Wang" w:date="2017-10-02T11:44:00Z">
        <w:r w:rsidR="00EE4291" w:rsidRPr="006A6742">
          <w:rPr>
            <w:rFonts w:eastAsia="Times New Roman"/>
          </w:rPr>
          <w:t>packed</w:t>
        </w:r>
        <w:r w:rsidR="00EE4291">
          <w:rPr>
            <w:rFonts w:eastAsia="Times New Roman"/>
          </w:rPr>
          <w:t>_picture_width</w:t>
        </w:r>
      </w:ins>
      <w:del w:id="696" w:author="Ye-Kui Wang" w:date="2017-10-02T11:44:00Z">
        <w:r w:rsidR="006261E5" w:rsidRPr="006A6742" w:rsidDel="00EE4291">
          <w:rPr>
            <w:rFonts w:eastAsia="Times New Roman"/>
          </w:rPr>
          <w:delText>packedPicWidth</w:delText>
        </w:r>
      </w:del>
      <w:r w:rsidR="006261E5" w:rsidRPr="006A6742">
        <w:rPr>
          <w:rFonts w:eastAsia="Times New Roman"/>
        </w:rPr>
        <w:t> − 1, inclusive, respectively</w:t>
      </w:r>
      <w:r w:rsidR="006261E5" w:rsidRPr="00745672">
        <w:rPr>
          <w:rFonts w:eastAsia="Times New Roman"/>
        </w:rPr>
        <w:t>.</w:t>
      </w:r>
    </w:p>
    <w:p w:rsidR="00F44B47" w:rsidRPr="007B5DBC" w:rsidRDefault="00F44B47" w:rsidP="00AE2C2F">
      <w:pPr>
        <w:pStyle w:val="enumlev1"/>
        <w:ind w:left="397"/>
        <w:rPr>
          <w:ins w:id="697" w:author="Ye-Kui Wang" w:date="2017-10-02T11:45:00Z"/>
          <w:rFonts w:eastAsia="Times New Roman"/>
        </w:rPr>
      </w:pPr>
      <w:ins w:id="698" w:author="Ye-Kui Wang" w:date="2017-10-02T11:45:00Z">
        <w:r w:rsidRPr="00F44B47">
          <w:rPr>
            <w:noProof/>
            <w:lang w:val="en-CA"/>
          </w:rPr>
          <w:t>–</w:t>
        </w:r>
        <w:r w:rsidRPr="00F44B47">
          <w:rPr>
            <w:noProof/>
            <w:lang w:val="en-CA"/>
          </w:rPr>
          <w:tab/>
        </w:r>
        <w:r w:rsidRPr="007B5DBC">
          <w:rPr>
            <w:rFonts w:eastAsia="Times New Roman"/>
          </w:rPr>
          <w:t>If</w:t>
        </w:r>
        <w:r w:rsidRPr="007B5DBC">
          <w:rPr>
            <w:lang w:val="en-CA" w:eastAsia="ko-KR"/>
          </w:rPr>
          <w:t xml:space="preserve"> </w:t>
        </w:r>
        <w:r w:rsidRPr="007B5DBC">
          <w:rPr>
            <w:noProof/>
          </w:rPr>
          <w:t>constituent_picture_matching_flag</w:t>
        </w:r>
        <w:r w:rsidRPr="007B5DBC">
          <w:t xml:space="preserve"> </w:t>
        </w:r>
        <w:r w:rsidRPr="00F44B47">
          <w:t xml:space="preserve">is equal to 0, </w:t>
        </w:r>
        <w:r w:rsidRPr="007B5DBC">
          <w:rPr>
            <w:rFonts w:eastAsia="Times New Roman"/>
          </w:rPr>
          <w:t>the following applies:</w:t>
        </w:r>
      </w:ins>
    </w:p>
    <w:p w:rsidR="006261E5" w:rsidRPr="00745672" w:rsidRDefault="00F44B47" w:rsidP="00AE2C2F">
      <w:pPr>
        <w:pStyle w:val="enumlev1"/>
        <w:ind w:left="794"/>
        <w:rPr>
          <w:rFonts w:eastAsia="Times New Roman"/>
        </w:rPr>
      </w:pPr>
      <w:ins w:id="699" w:author="Ye-Kui Wang" w:date="2017-10-02T11:46:00Z">
        <w:r w:rsidRPr="00F44B47">
          <w:rPr>
            <w:noProof/>
            <w:lang w:val="en-CA"/>
          </w:rPr>
          <w:t>–</w:t>
        </w:r>
        <w:r w:rsidRPr="00F44B47">
          <w:rPr>
            <w:noProof/>
            <w:lang w:val="en-CA"/>
          </w:rPr>
          <w:tab/>
        </w:r>
      </w:ins>
      <w:r w:rsidR="006261E5" w:rsidRPr="00745672">
        <w:rPr>
          <w:rFonts w:eastAsia="Times New Roman"/>
        </w:rPr>
        <w:t>The sum of packed_reg</w:t>
      </w:r>
      <w:r w:rsidR="006261E5">
        <w:rPr>
          <w:rFonts w:eastAsia="Times New Roman"/>
        </w:rPr>
        <w:t>ion</w:t>
      </w:r>
      <w:r w:rsidR="006261E5" w:rsidRPr="00745672">
        <w:rPr>
          <w:rFonts w:eastAsia="Times New Roman"/>
        </w:rPr>
        <w:t>_width</w:t>
      </w:r>
      <w:r w:rsidR="006261E5" w:rsidRPr="00EA19E2">
        <w:rPr>
          <w:bCs/>
          <w:noProof/>
        </w:rPr>
        <w:t>[ i ]</w:t>
      </w:r>
      <w:r w:rsidR="006261E5" w:rsidRPr="00745672">
        <w:rPr>
          <w:rFonts w:eastAsia="Times New Roman"/>
        </w:rPr>
        <w:t xml:space="preserve"> and packed_reg</w:t>
      </w:r>
      <w:r w:rsidR="006261E5">
        <w:rPr>
          <w:rFonts w:eastAsia="Times New Roman"/>
        </w:rPr>
        <w:t>ion</w:t>
      </w:r>
      <w:r w:rsidR="006261E5" w:rsidRPr="00745672">
        <w:rPr>
          <w:rFonts w:eastAsia="Times New Roman"/>
        </w:rPr>
        <w:t>_left</w:t>
      </w:r>
      <w:r w:rsidR="006261E5" w:rsidRPr="00EA19E2">
        <w:rPr>
          <w:bCs/>
          <w:noProof/>
        </w:rPr>
        <w:t>[ i ]</w:t>
      </w:r>
      <w:r w:rsidR="006261E5" w:rsidRPr="00745672">
        <w:rPr>
          <w:rFonts w:eastAsia="Times New Roman"/>
        </w:rPr>
        <w:t xml:space="preserve"> </w:t>
      </w:r>
      <w:ins w:id="700" w:author="Ye-Kui Wang" w:date="2017-10-02T11:51:00Z">
        <w:r w:rsidR="004F6E9F">
          <w:rPr>
            <w:rFonts w:eastAsia="Times New Roman"/>
          </w:rPr>
          <w:t xml:space="preserve">minus 1 </w:t>
        </w:r>
      </w:ins>
      <w:r w:rsidR="006261E5" w:rsidRPr="00745672">
        <w:rPr>
          <w:rFonts w:eastAsia="Times New Roman"/>
        </w:rPr>
        <w:t xml:space="preserve">shall be less than </w:t>
      </w:r>
      <w:ins w:id="701" w:author="Ye-Kui Wang" w:date="2017-10-02T11:47:00Z">
        <w:r w:rsidR="00EA71EC" w:rsidRPr="006A6742">
          <w:rPr>
            <w:rFonts w:eastAsia="Times New Roman"/>
          </w:rPr>
          <w:t>packed</w:t>
        </w:r>
        <w:r w:rsidR="00EA71EC">
          <w:rPr>
            <w:rFonts w:eastAsia="Times New Roman"/>
          </w:rPr>
          <w:t>_picture_width</w:t>
        </w:r>
      </w:ins>
      <w:del w:id="702" w:author="Ye-Kui Wang" w:date="2017-10-02T11:47:00Z">
        <w:r w:rsidR="006261E5" w:rsidDel="00EA71EC">
          <w:rPr>
            <w:rFonts w:eastAsia="Times New Roman"/>
          </w:rPr>
          <w:delText>p</w:delText>
        </w:r>
        <w:r w:rsidR="006261E5" w:rsidRPr="00745672" w:rsidDel="00EA71EC">
          <w:rPr>
            <w:rFonts w:eastAsia="Times New Roman"/>
          </w:rPr>
          <w:delText>ackedPicWidth</w:delText>
        </w:r>
      </w:del>
      <w:r w:rsidR="006261E5" w:rsidRPr="00745672">
        <w:rPr>
          <w:rFonts w:eastAsia="Times New Roman"/>
        </w:rPr>
        <w:t>.</w:t>
      </w:r>
    </w:p>
    <w:p w:rsidR="006261E5" w:rsidRPr="00745672" w:rsidRDefault="00F44B47" w:rsidP="00AE2C2F">
      <w:pPr>
        <w:pStyle w:val="enumlev1"/>
        <w:ind w:left="794"/>
        <w:rPr>
          <w:rFonts w:eastAsia="Times New Roman"/>
        </w:rPr>
      </w:pPr>
      <w:ins w:id="703" w:author="Ye-Kui Wang" w:date="2017-10-02T11:46:00Z">
        <w:r w:rsidRPr="00F44B47">
          <w:rPr>
            <w:noProof/>
            <w:lang w:val="en-CA"/>
          </w:rPr>
          <w:t>–</w:t>
        </w:r>
        <w:r w:rsidRPr="00F44B47">
          <w:rPr>
            <w:noProof/>
            <w:lang w:val="en-CA"/>
          </w:rPr>
          <w:tab/>
        </w:r>
      </w:ins>
      <w:r w:rsidR="006261E5" w:rsidRPr="00745672">
        <w:rPr>
          <w:rFonts w:eastAsia="Times New Roman"/>
        </w:rPr>
        <w:t>The sum of packed_reg</w:t>
      </w:r>
      <w:r w:rsidR="006261E5">
        <w:rPr>
          <w:rFonts w:eastAsia="Times New Roman"/>
        </w:rPr>
        <w:t>ion</w:t>
      </w:r>
      <w:r w:rsidR="006261E5" w:rsidRPr="00745672">
        <w:rPr>
          <w:rFonts w:eastAsia="Times New Roman"/>
        </w:rPr>
        <w:t>_height</w:t>
      </w:r>
      <w:r w:rsidR="006261E5" w:rsidRPr="00EA19E2">
        <w:rPr>
          <w:bCs/>
          <w:noProof/>
        </w:rPr>
        <w:t>[ i ]</w:t>
      </w:r>
      <w:r w:rsidR="006261E5" w:rsidRPr="00745672">
        <w:rPr>
          <w:rFonts w:eastAsia="Times New Roman"/>
        </w:rPr>
        <w:t xml:space="preserve"> and packed_reg</w:t>
      </w:r>
      <w:r w:rsidR="006261E5">
        <w:rPr>
          <w:rFonts w:eastAsia="Times New Roman"/>
        </w:rPr>
        <w:t>ion</w:t>
      </w:r>
      <w:r w:rsidR="006261E5" w:rsidRPr="00745672">
        <w:rPr>
          <w:rFonts w:eastAsia="Times New Roman"/>
        </w:rPr>
        <w:t>_top</w:t>
      </w:r>
      <w:r w:rsidR="006261E5" w:rsidRPr="00EA19E2">
        <w:rPr>
          <w:bCs/>
          <w:noProof/>
        </w:rPr>
        <w:t>[ i ]</w:t>
      </w:r>
      <w:r w:rsidR="006261E5" w:rsidRPr="00745672">
        <w:rPr>
          <w:rFonts w:eastAsia="Times New Roman"/>
        </w:rPr>
        <w:t xml:space="preserve"> </w:t>
      </w:r>
      <w:ins w:id="704" w:author="Ye-Kui Wang" w:date="2017-10-02T11:51:00Z">
        <w:r w:rsidR="004F6E9F">
          <w:rPr>
            <w:rFonts w:eastAsia="Times New Roman"/>
          </w:rPr>
          <w:t xml:space="preserve">minus 1 </w:t>
        </w:r>
      </w:ins>
      <w:r w:rsidR="006261E5" w:rsidRPr="00745672">
        <w:rPr>
          <w:rFonts w:eastAsia="Times New Roman"/>
        </w:rPr>
        <w:t xml:space="preserve">shall be less than </w:t>
      </w:r>
      <w:ins w:id="705" w:author="Ye-Kui Wang" w:date="2017-10-02T11:47:00Z">
        <w:r w:rsidR="00EA71EC" w:rsidRPr="006A6742">
          <w:rPr>
            <w:rFonts w:eastAsia="Times New Roman"/>
          </w:rPr>
          <w:t>packed</w:t>
        </w:r>
        <w:r w:rsidR="00EA71EC">
          <w:rPr>
            <w:rFonts w:eastAsia="Times New Roman"/>
          </w:rPr>
          <w:t>_picture_h</w:t>
        </w:r>
        <w:r w:rsidR="00EA71EC" w:rsidRPr="006A6742">
          <w:rPr>
            <w:rFonts w:eastAsia="Times New Roman"/>
          </w:rPr>
          <w:t>eight</w:t>
        </w:r>
      </w:ins>
      <w:del w:id="706" w:author="Ye-Kui Wang" w:date="2017-10-02T11:47:00Z">
        <w:r w:rsidR="006261E5" w:rsidDel="00EA71EC">
          <w:rPr>
            <w:rFonts w:eastAsia="Times New Roman"/>
          </w:rPr>
          <w:delText>p</w:delText>
        </w:r>
        <w:r w:rsidR="006261E5" w:rsidRPr="00745672" w:rsidDel="00EA71EC">
          <w:rPr>
            <w:rFonts w:eastAsia="Times New Roman"/>
          </w:rPr>
          <w:delText>ackedPicHeight</w:delText>
        </w:r>
      </w:del>
      <w:r w:rsidR="006261E5" w:rsidRPr="00745672">
        <w:rPr>
          <w:rFonts w:eastAsia="Times New Roman"/>
        </w:rPr>
        <w:t>.</w:t>
      </w:r>
    </w:p>
    <w:p w:rsidR="006261E5" w:rsidRPr="00AE2C2F" w:rsidDel="00AE2C2F" w:rsidRDefault="006261E5">
      <w:pPr>
        <w:pStyle w:val="enumlev1"/>
        <w:ind w:left="0" w:firstLine="0"/>
        <w:rPr>
          <w:del w:id="707" w:author="Ye-Kui Wang" w:date="2017-10-02T14:53:00Z"/>
          <w:bCs/>
          <w:noProof/>
        </w:rPr>
        <w:pPrChange w:id="708" w:author="Ye-Kui Wang" w:date="2017-10-02T14:10:00Z">
          <w:pPr>
            <w:pStyle w:val="ListParagraph"/>
            <w:numPr>
              <w:numId w:val="14"/>
            </w:numPr>
            <w:ind w:hanging="360"/>
            <w:contextualSpacing w:val="0"/>
            <w:jc w:val="both"/>
          </w:pPr>
        </w:pPrChange>
      </w:pPr>
      <w:del w:id="709" w:author="Ye-Kui Wang" w:date="2017-10-02T14:53:00Z">
        <w:r w:rsidRPr="00AE2C2F" w:rsidDel="00AE2C2F">
          <w:rPr>
            <w:rFonts w:eastAsia="Times New Roman"/>
            <w:bCs/>
            <w:noProof/>
            <w:lang w:val="en-US"/>
          </w:rPr>
          <w:delText>The rectangle specified by packed_region_width</w:delText>
        </w:r>
        <w:r w:rsidRPr="00AE2C2F" w:rsidDel="00AE2C2F">
          <w:rPr>
            <w:bCs/>
            <w:noProof/>
          </w:rPr>
          <w:delText>[ i ]</w:delText>
        </w:r>
        <w:r w:rsidRPr="00AE2C2F" w:rsidDel="00AE2C2F">
          <w:rPr>
            <w:rFonts w:eastAsia="Times New Roman"/>
            <w:bCs/>
            <w:noProof/>
            <w:lang w:val="en-US"/>
          </w:rPr>
          <w:delText>, packed_region_height</w:delText>
        </w:r>
        <w:r w:rsidRPr="00AE2C2F" w:rsidDel="00AE2C2F">
          <w:rPr>
            <w:bCs/>
            <w:noProof/>
          </w:rPr>
          <w:delText>[ i ]</w:delText>
        </w:r>
        <w:r w:rsidRPr="00AE2C2F" w:rsidDel="00AE2C2F">
          <w:rPr>
            <w:rFonts w:eastAsia="Times New Roman"/>
            <w:bCs/>
            <w:noProof/>
            <w:lang w:val="en-US"/>
          </w:rPr>
          <w:delText>, packed_region_top</w:delText>
        </w:r>
        <w:r w:rsidRPr="00AE2C2F" w:rsidDel="00AE2C2F">
          <w:rPr>
            <w:bCs/>
            <w:noProof/>
          </w:rPr>
          <w:delText>[ i ]</w:delText>
        </w:r>
        <w:r w:rsidRPr="00AE2C2F" w:rsidDel="00AE2C2F">
          <w:rPr>
            <w:rFonts w:eastAsia="Times New Roman"/>
            <w:bCs/>
            <w:noProof/>
            <w:lang w:val="en-US"/>
          </w:rPr>
          <w:delText>, and packed_region_left</w:delText>
        </w:r>
        <w:r w:rsidRPr="00AE2C2F" w:rsidDel="00AE2C2F">
          <w:rPr>
            <w:bCs/>
            <w:noProof/>
          </w:rPr>
          <w:delText>[ i ]</w:delText>
        </w:r>
        <w:r w:rsidRPr="00AE2C2F" w:rsidDel="00AE2C2F">
          <w:rPr>
            <w:rFonts w:eastAsia="Times New Roman"/>
            <w:bCs/>
            <w:noProof/>
            <w:lang w:val="en-US"/>
          </w:rPr>
          <w:delText xml:space="preserve"> shall be non-overlapping with the rectangle specified by packed_region_width</w:delText>
        </w:r>
        <w:r w:rsidRPr="00AE2C2F" w:rsidDel="00AE2C2F">
          <w:rPr>
            <w:bCs/>
            <w:noProof/>
          </w:rPr>
          <w:delText>[ j ]</w:delText>
        </w:r>
        <w:r w:rsidRPr="00AE2C2F" w:rsidDel="00AE2C2F">
          <w:rPr>
            <w:rFonts w:eastAsia="Times New Roman"/>
            <w:bCs/>
            <w:noProof/>
            <w:lang w:val="en-US"/>
          </w:rPr>
          <w:delText>, packed_region_height</w:delText>
        </w:r>
        <w:r w:rsidRPr="00AE2C2F" w:rsidDel="00AE2C2F">
          <w:rPr>
            <w:bCs/>
            <w:noProof/>
          </w:rPr>
          <w:delText>[ j ]</w:delText>
        </w:r>
        <w:r w:rsidRPr="00AE2C2F" w:rsidDel="00AE2C2F">
          <w:rPr>
            <w:rFonts w:eastAsia="Times New Roman"/>
            <w:bCs/>
            <w:noProof/>
            <w:lang w:val="en-US"/>
          </w:rPr>
          <w:delText>, packed_region_top</w:delText>
        </w:r>
        <w:r w:rsidRPr="00AE2C2F" w:rsidDel="00AE2C2F">
          <w:rPr>
            <w:bCs/>
            <w:noProof/>
          </w:rPr>
          <w:delText>[ j ]</w:delText>
        </w:r>
        <w:r w:rsidRPr="00AE2C2F" w:rsidDel="00AE2C2F">
          <w:rPr>
            <w:rFonts w:eastAsia="Times New Roman"/>
            <w:bCs/>
            <w:noProof/>
            <w:lang w:val="en-US"/>
          </w:rPr>
          <w:delText>, and packed_region_left</w:delText>
        </w:r>
        <w:r w:rsidRPr="00AE2C2F" w:rsidDel="00AE2C2F">
          <w:rPr>
            <w:bCs/>
            <w:noProof/>
          </w:rPr>
          <w:delText>[ j ]</w:delText>
        </w:r>
        <w:r w:rsidRPr="00AE2C2F" w:rsidDel="00AE2C2F">
          <w:rPr>
            <w:rFonts w:eastAsia="Times New Roman"/>
            <w:bCs/>
            <w:noProof/>
            <w:lang w:val="en-US"/>
          </w:rPr>
          <w:delText xml:space="preserve"> for any value of j in the range of 0 to i – 1, inclusive.</w:delText>
        </w:r>
      </w:del>
    </w:p>
    <w:p w:rsidR="00AE2C2F" w:rsidRPr="007B5DBC" w:rsidRDefault="00AE2C2F" w:rsidP="00AE2C2F">
      <w:pPr>
        <w:pStyle w:val="enumlev1"/>
        <w:ind w:left="397"/>
        <w:rPr>
          <w:ins w:id="710" w:author="Ye-Kui Wang" w:date="2017-10-02T14:51:00Z"/>
          <w:rFonts w:eastAsia="Times New Roman"/>
        </w:rPr>
      </w:pPr>
      <w:ins w:id="711" w:author="Ye-Kui Wang" w:date="2017-10-02T14:51:00Z">
        <w:r w:rsidRPr="00F44B47">
          <w:rPr>
            <w:noProof/>
            <w:lang w:val="en-CA"/>
          </w:rPr>
          <w:t>–</w:t>
        </w:r>
        <w:r w:rsidRPr="00F44B47">
          <w:rPr>
            <w:noProof/>
            <w:lang w:val="en-CA"/>
          </w:rPr>
          <w:tab/>
        </w:r>
        <w:r>
          <w:rPr>
            <w:noProof/>
            <w:lang w:val="en-CA"/>
          </w:rPr>
          <w:t>Otherwise (</w:t>
        </w:r>
        <w:r w:rsidRPr="007B5DBC">
          <w:rPr>
            <w:noProof/>
          </w:rPr>
          <w:t>constituent_picture_matching_flag</w:t>
        </w:r>
        <w:r w:rsidRPr="007B5DBC">
          <w:t xml:space="preserve"> </w:t>
        </w:r>
        <w:r w:rsidRPr="00F44B47">
          <w:t xml:space="preserve">is equal to </w:t>
        </w:r>
        <w:r>
          <w:t>1)</w:t>
        </w:r>
        <w:r w:rsidRPr="00F44B47">
          <w:t xml:space="preserve">, </w:t>
        </w:r>
        <w:r w:rsidRPr="007B5DBC">
          <w:rPr>
            <w:rFonts w:eastAsia="Times New Roman"/>
          </w:rPr>
          <w:t>the following applies:</w:t>
        </w:r>
      </w:ins>
    </w:p>
    <w:p w:rsidR="00AE2C2F" w:rsidRPr="00745672" w:rsidRDefault="00AE2C2F" w:rsidP="00AE2C2F">
      <w:pPr>
        <w:pStyle w:val="enumlev1"/>
        <w:ind w:left="794"/>
        <w:rPr>
          <w:ins w:id="712" w:author="Ye-Kui Wang" w:date="2017-10-02T14:51:00Z"/>
          <w:rFonts w:eastAsia="Times New Roman"/>
        </w:rPr>
      </w:pPr>
      <w:ins w:id="713" w:author="Ye-Kui Wang" w:date="2017-10-02T14:51:00Z">
        <w:r w:rsidRPr="00F44B47">
          <w:rPr>
            <w:noProof/>
            <w:lang w:val="en-CA"/>
          </w:rPr>
          <w:t>–</w:t>
        </w:r>
        <w:r w:rsidRPr="00F44B47">
          <w:rPr>
            <w:noProof/>
            <w:lang w:val="en-CA"/>
          </w:rPr>
          <w:tab/>
        </w:r>
        <w:r w:rsidRPr="00745672">
          <w:rPr>
            <w:rFonts w:eastAsia="Times New Roman"/>
          </w:rPr>
          <w:t>The sum of packed_reg</w:t>
        </w:r>
        <w:r>
          <w:rPr>
            <w:rFonts w:eastAsia="Times New Roman"/>
          </w:rPr>
          <w:t>ion</w:t>
        </w:r>
        <w:r w:rsidRPr="00745672">
          <w:rPr>
            <w:rFonts w:eastAsia="Times New Roman"/>
          </w:rPr>
          <w:t>_width</w:t>
        </w:r>
        <w:r w:rsidRPr="00EA19E2">
          <w:rPr>
            <w:bCs/>
            <w:noProof/>
          </w:rPr>
          <w:t>[ i ]</w:t>
        </w:r>
        <w:r w:rsidRPr="00745672">
          <w:rPr>
            <w:rFonts w:eastAsia="Times New Roman"/>
          </w:rPr>
          <w:t xml:space="preserve"> and packed_reg</w:t>
        </w:r>
        <w:r>
          <w:rPr>
            <w:rFonts w:eastAsia="Times New Roman"/>
          </w:rPr>
          <w:t>ion</w:t>
        </w:r>
        <w:r w:rsidRPr="00745672">
          <w:rPr>
            <w:rFonts w:eastAsia="Times New Roman"/>
          </w:rPr>
          <w:t>_left</w:t>
        </w:r>
        <w:r w:rsidRPr="00EA19E2">
          <w:rPr>
            <w:bCs/>
            <w:noProof/>
          </w:rPr>
          <w:t>[ i ]</w:t>
        </w:r>
        <w:r w:rsidRPr="00745672">
          <w:rPr>
            <w:rFonts w:eastAsia="Times New Roman"/>
          </w:rPr>
          <w:t xml:space="preserve"> </w:t>
        </w:r>
        <w:r>
          <w:rPr>
            <w:rFonts w:eastAsia="Times New Roman"/>
          </w:rPr>
          <w:t xml:space="preserve">minus 1 </w:t>
        </w:r>
        <w:r w:rsidRPr="00745672">
          <w:rPr>
            <w:rFonts w:eastAsia="Times New Roman"/>
          </w:rPr>
          <w:t xml:space="preserve">shall be less than </w:t>
        </w:r>
        <w:r w:rsidRPr="006A6742">
          <w:rPr>
            <w:rFonts w:eastAsia="Times New Roman"/>
          </w:rPr>
          <w:t>packed</w:t>
        </w:r>
        <w:r>
          <w:rPr>
            <w:rFonts w:eastAsia="Times New Roman"/>
          </w:rPr>
          <w:t>_picture_width / HorDiv1</w:t>
        </w:r>
        <w:r w:rsidRPr="00745672">
          <w:rPr>
            <w:rFonts w:eastAsia="Times New Roman"/>
          </w:rPr>
          <w:t>.</w:t>
        </w:r>
      </w:ins>
    </w:p>
    <w:p w:rsidR="00AE2C2F" w:rsidRPr="00745672" w:rsidRDefault="00AE2C2F" w:rsidP="00AE2C2F">
      <w:pPr>
        <w:pStyle w:val="enumlev1"/>
        <w:ind w:left="794"/>
        <w:rPr>
          <w:ins w:id="714" w:author="Ye-Kui Wang" w:date="2017-10-02T14:51:00Z"/>
          <w:rFonts w:eastAsia="Times New Roman"/>
        </w:rPr>
      </w:pPr>
      <w:ins w:id="715" w:author="Ye-Kui Wang" w:date="2017-10-02T14:51:00Z">
        <w:r w:rsidRPr="00F44B47">
          <w:rPr>
            <w:noProof/>
            <w:lang w:val="en-CA"/>
          </w:rPr>
          <w:t>–</w:t>
        </w:r>
        <w:r w:rsidRPr="00F44B47">
          <w:rPr>
            <w:noProof/>
            <w:lang w:val="en-CA"/>
          </w:rPr>
          <w:tab/>
        </w:r>
        <w:r w:rsidRPr="00745672">
          <w:rPr>
            <w:rFonts w:eastAsia="Times New Roman"/>
          </w:rPr>
          <w:t>The sum of packed_reg</w:t>
        </w:r>
        <w:r>
          <w:rPr>
            <w:rFonts w:eastAsia="Times New Roman"/>
          </w:rPr>
          <w:t>ion</w:t>
        </w:r>
        <w:r w:rsidRPr="00745672">
          <w:rPr>
            <w:rFonts w:eastAsia="Times New Roman"/>
          </w:rPr>
          <w:t>_height</w:t>
        </w:r>
        <w:r w:rsidRPr="00EA19E2">
          <w:rPr>
            <w:bCs/>
            <w:noProof/>
          </w:rPr>
          <w:t>[ i ]</w:t>
        </w:r>
        <w:r w:rsidRPr="00745672">
          <w:rPr>
            <w:rFonts w:eastAsia="Times New Roman"/>
          </w:rPr>
          <w:t xml:space="preserve"> and packed_reg</w:t>
        </w:r>
        <w:r>
          <w:rPr>
            <w:rFonts w:eastAsia="Times New Roman"/>
          </w:rPr>
          <w:t>ion</w:t>
        </w:r>
        <w:r w:rsidRPr="00745672">
          <w:rPr>
            <w:rFonts w:eastAsia="Times New Roman"/>
          </w:rPr>
          <w:t>_top</w:t>
        </w:r>
        <w:r w:rsidRPr="00EA19E2">
          <w:rPr>
            <w:bCs/>
            <w:noProof/>
          </w:rPr>
          <w:t>[ i ]</w:t>
        </w:r>
        <w:r w:rsidRPr="00745672">
          <w:rPr>
            <w:rFonts w:eastAsia="Times New Roman"/>
          </w:rPr>
          <w:t xml:space="preserve"> </w:t>
        </w:r>
        <w:r>
          <w:rPr>
            <w:rFonts w:eastAsia="Times New Roman"/>
          </w:rPr>
          <w:t xml:space="preserve">minus 1 </w:t>
        </w:r>
        <w:r w:rsidRPr="00745672">
          <w:rPr>
            <w:rFonts w:eastAsia="Times New Roman"/>
          </w:rPr>
          <w:t xml:space="preserve">shall be less than </w:t>
        </w:r>
        <w:r w:rsidRPr="006A6742">
          <w:rPr>
            <w:rFonts w:eastAsia="Times New Roman"/>
          </w:rPr>
          <w:t>packed</w:t>
        </w:r>
        <w:r>
          <w:rPr>
            <w:rFonts w:eastAsia="Times New Roman"/>
          </w:rPr>
          <w:t>_picture_h</w:t>
        </w:r>
        <w:r w:rsidRPr="006A6742">
          <w:rPr>
            <w:rFonts w:eastAsia="Times New Roman"/>
          </w:rPr>
          <w:t>eight</w:t>
        </w:r>
        <w:r>
          <w:rPr>
            <w:rFonts w:eastAsia="Times New Roman"/>
          </w:rPr>
          <w:t> / VerDiv1</w:t>
        </w:r>
        <w:r w:rsidRPr="00745672">
          <w:rPr>
            <w:rFonts w:eastAsia="Times New Roman"/>
          </w:rPr>
          <w:t>.</w:t>
        </w:r>
      </w:ins>
    </w:p>
    <w:p w:rsidR="00AE2C2F" w:rsidRPr="007B5DBC" w:rsidRDefault="00AE2C2F" w:rsidP="00AE2C2F">
      <w:pPr>
        <w:pStyle w:val="enumlev1"/>
        <w:ind w:left="397"/>
        <w:rPr>
          <w:ins w:id="716" w:author="Ye-Kui Wang" w:date="2017-10-02T14:51:00Z"/>
          <w:noProof/>
          <w:lang w:val="en-CA"/>
        </w:rPr>
      </w:pPr>
      <w:ins w:id="717" w:author="Ye-Kui Wang" w:date="2017-10-02T14:51:00Z">
        <w:r w:rsidRPr="00F44B47">
          <w:rPr>
            <w:noProof/>
            <w:lang w:val="en-CA"/>
          </w:rPr>
          <w:t>–</w:t>
        </w:r>
        <w:r w:rsidRPr="00F44B47">
          <w:rPr>
            <w:noProof/>
            <w:lang w:val="en-CA"/>
          </w:rPr>
          <w:tab/>
        </w:r>
        <w:r w:rsidRPr="007B5DBC">
          <w:rPr>
            <w:noProof/>
            <w:lang w:val="en-CA"/>
          </w:rPr>
          <w:t>When the decoded picture has 4:2:0 or 4:2:2 chroma format, packed_reg</w:t>
        </w:r>
        <w:r>
          <w:rPr>
            <w:noProof/>
            <w:lang w:val="en-CA"/>
          </w:rPr>
          <w:t>ion</w:t>
        </w:r>
        <w:r w:rsidRPr="007B5DBC">
          <w:rPr>
            <w:noProof/>
            <w:lang w:val="en-CA"/>
          </w:rPr>
          <w:t>_left[</w:t>
        </w:r>
        <w:r>
          <w:rPr>
            <w:noProof/>
            <w:lang w:val="en-CA"/>
          </w:rPr>
          <w:t> </w:t>
        </w:r>
        <w:r w:rsidRPr="007B5DBC">
          <w:rPr>
            <w:noProof/>
            <w:lang w:val="en-CA"/>
          </w:rPr>
          <w:t>i</w:t>
        </w:r>
        <w:r>
          <w:rPr>
            <w:noProof/>
            <w:lang w:val="en-CA"/>
          </w:rPr>
          <w:t> </w:t>
        </w:r>
        <w:r w:rsidRPr="007B5DBC">
          <w:rPr>
            <w:noProof/>
            <w:lang w:val="en-CA"/>
          </w:rPr>
          <w:t>] shall correspond to an even horizontal coordinate value of luma sample units</w:t>
        </w:r>
        <w:r>
          <w:rPr>
            <w:noProof/>
            <w:lang w:val="en-CA"/>
          </w:rPr>
          <w:t>,</w:t>
        </w:r>
        <w:r w:rsidRPr="007B5DBC">
          <w:rPr>
            <w:noProof/>
            <w:lang w:val="en-CA"/>
          </w:rPr>
          <w:t xml:space="preserve"> </w:t>
        </w:r>
        <w:r>
          <w:rPr>
            <w:noProof/>
            <w:lang w:val="en-CA"/>
          </w:rPr>
          <w:t xml:space="preserve">and </w:t>
        </w:r>
        <w:r w:rsidRPr="007B5DBC">
          <w:rPr>
            <w:noProof/>
            <w:lang w:val="en-CA"/>
          </w:rPr>
          <w:t>packed_reg</w:t>
        </w:r>
        <w:r>
          <w:rPr>
            <w:noProof/>
            <w:lang w:val="en-CA"/>
          </w:rPr>
          <w:t>ion</w:t>
        </w:r>
        <w:r w:rsidRPr="007B5DBC">
          <w:rPr>
            <w:noProof/>
            <w:lang w:val="en-CA"/>
          </w:rPr>
          <w:t>_width[</w:t>
        </w:r>
        <w:r>
          <w:rPr>
            <w:noProof/>
            <w:lang w:val="en-CA"/>
          </w:rPr>
          <w:t> </w:t>
        </w:r>
        <w:r w:rsidRPr="007B5DBC">
          <w:rPr>
            <w:noProof/>
            <w:lang w:val="en-CA"/>
          </w:rPr>
          <w:t>i</w:t>
        </w:r>
        <w:r>
          <w:rPr>
            <w:noProof/>
            <w:lang w:val="en-CA"/>
          </w:rPr>
          <w:t> </w:t>
        </w:r>
        <w:r w:rsidRPr="007B5DBC">
          <w:rPr>
            <w:noProof/>
            <w:lang w:val="en-CA"/>
          </w:rPr>
          <w:t>] shall correspond to an even number of luma samples</w:t>
        </w:r>
        <w:r>
          <w:rPr>
            <w:noProof/>
            <w:lang w:val="en-CA"/>
          </w:rPr>
          <w:t>,</w:t>
        </w:r>
        <w:r w:rsidRPr="007B5DBC">
          <w:rPr>
            <w:noProof/>
            <w:lang w:val="en-CA"/>
          </w:rPr>
          <w:t xml:space="preserve"> </w:t>
        </w:r>
        <w:r>
          <w:rPr>
            <w:noProof/>
            <w:lang w:val="en-CA"/>
          </w:rPr>
          <w:t xml:space="preserve">both </w:t>
        </w:r>
        <w:r w:rsidRPr="007B5DBC">
          <w:rPr>
            <w:noProof/>
            <w:lang w:val="en-CA"/>
          </w:rPr>
          <w:t xml:space="preserve">within the </w:t>
        </w:r>
        <w:r>
          <w:rPr>
            <w:noProof/>
            <w:lang w:val="en-CA"/>
          </w:rPr>
          <w:t xml:space="preserve">cropped </w:t>
        </w:r>
        <w:r w:rsidRPr="007B5DBC">
          <w:rPr>
            <w:noProof/>
            <w:lang w:val="en-CA"/>
          </w:rPr>
          <w:t>decoded picture.</w:t>
        </w:r>
      </w:ins>
    </w:p>
    <w:p w:rsidR="00AE2C2F" w:rsidRPr="007B5DBC" w:rsidRDefault="00AE2C2F" w:rsidP="00AE2C2F">
      <w:pPr>
        <w:pStyle w:val="enumlev1"/>
        <w:ind w:left="397"/>
        <w:rPr>
          <w:ins w:id="718" w:author="Ye-Kui Wang" w:date="2017-10-02T14:51:00Z"/>
          <w:noProof/>
          <w:lang w:val="en-CA"/>
        </w:rPr>
      </w:pPr>
      <w:ins w:id="719" w:author="Ye-Kui Wang" w:date="2017-10-02T14:51:00Z">
        <w:r w:rsidRPr="00F44B47">
          <w:rPr>
            <w:noProof/>
            <w:lang w:val="en-CA"/>
          </w:rPr>
          <w:t>–</w:t>
        </w:r>
        <w:r w:rsidRPr="00F44B47">
          <w:rPr>
            <w:noProof/>
            <w:lang w:val="en-CA"/>
          </w:rPr>
          <w:tab/>
        </w:r>
        <w:r w:rsidRPr="007B5DBC">
          <w:rPr>
            <w:noProof/>
            <w:lang w:val="en-CA"/>
          </w:rPr>
          <w:t>When the decoded picture has 4:2:0 chroma format, packed_reg</w:t>
        </w:r>
        <w:r>
          <w:rPr>
            <w:noProof/>
            <w:lang w:val="en-CA"/>
          </w:rPr>
          <w:t>ion</w:t>
        </w:r>
        <w:r w:rsidRPr="007B5DBC">
          <w:rPr>
            <w:noProof/>
            <w:lang w:val="en-CA"/>
          </w:rPr>
          <w:t>_top[</w:t>
        </w:r>
        <w:r>
          <w:rPr>
            <w:noProof/>
            <w:lang w:val="en-CA"/>
          </w:rPr>
          <w:t> </w:t>
        </w:r>
        <w:r w:rsidRPr="007B5DBC">
          <w:rPr>
            <w:noProof/>
            <w:lang w:val="en-CA"/>
          </w:rPr>
          <w:t>i</w:t>
        </w:r>
        <w:r>
          <w:rPr>
            <w:noProof/>
            <w:lang w:val="en-CA"/>
          </w:rPr>
          <w:t> </w:t>
        </w:r>
        <w:r w:rsidRPr="007B5DBC">
          <w:rPr>
            <w:noProof/>
            <w:lang w:val="en-CA"/>
          </w:rPr>
          <w:t>] shall correspond to an even vertical coordinate value of luma sample units</w:t>
        </w:r>
        <w:r>
          <w:rPr>
            <w:noProof/>
            <w:lang w:val="en-CA"/>
          </w:rPr>
          <w:t xml:space="preserve">, and </w:t>
        </w:r>
        <w:r w:rsidRPr="007B5DBC">
          <w:rPr>
            <w:noProof/>
            <w:lang w:val="en-CA"/>
          </w:rPr>
          <w:t>packed_reg</w:t>
        </w:r>
        <w:r>
          <w:rPr>
            <w:noProof/>
            <w:lang w:val="en-CA"/>
          </w:rPr>
          <w:t>ion</w:t>
        </w:r>
        <w:r w:rsidRPr="007B5DBC">
          <w:rPr>
            <w:noProof/>
            <w:lang w:val="en-CA"/>
          </w:rPr>
          <w:t>_height[</w:t>
        </w:r>
        <w:r>
          <w:rPr>
            <w:noProof/>
            <w:lang w:val="en-CA"/>
          </w:rPr>
          <w:t> </w:t>
        </w:r>
        <w:r w:rsidRPr="007B5DBC">
          <w:rPr>
            <w:noProof/>
            <w:lang w:val="en-CA"/>
          </w:rPr>
          <w:t>i</w:t>
        </w:r>
        <w:r>
          <w:rPr>
            <w:noProof/>
            <w:lang w:val="en-CA"/>
          </w:rPr>
          <w:t> </w:t>
        </w:r>
        <w:r w:rsidRPr="007B5DBC">
          <w:rPr>
            <w:noProof/>
            <w:lang w:val="en-CA"/>
          </w:rPr>
          <w:t>] shall correspond to an even number of luma samples</w:t>
        </w:r>
        <w:r>
          <w:rPr>
            <w:noProof/>
            <w:lang w:val="en-CA"/>
          </w:rPr>
          <w:t>,</w:t>
        </w:r>
        <w:r w:rsidRPr="007B5DBC">
          <w:rPr>
            <w:noProof/>
            <w:lang w:val="en-CA"/>
          </w:rPr>
          <w:t xml:space="preserve"> </w:t>
        </w:r>
        <w:r>
          <w:rPr>
            <w:noProof/>
            <w:lang w:val="en-CA"/>
          </w:rPr>
          <w:t xml:space="preserve">both </w:t>
        </w:r>
        <w:r w:rsidRPr="007B5DBC">
          <w:rPr>
            <w:noProof/>
            <w:lang w:val="en-CA"/>
          </w:rPr>
          <w:t xml:space="preserve">within the </w:t>
        </w:r>
        <w:r>
          <w:rPr>
            <w:noProof/>
            <w:lang w:val="en-CA"/>
          </w:rPr>
          <w:t xml:space="preserve">cropped </w:t>
        </w:r>
        <w:r w:rsidRPr="007B5DBC">
          <w:rPr>
            <w:noProof/>
            <w:lang w:val="en-CA"/>
          </w:rPr>
          <w:t>decoded picture.</w:t>
        </w:r>
      </w:ins>
    </w:p>
    <w:p w:rsidR="00AE2C2F" w:rsidRPr="007B5DBC" w:rsidRDefault="00AE2C2F" w:rsidP="00AE2C2F">
      <w:pPr>
        <w:jc w:val="both"/>
        <w:rPr>
          <w:ins w:id="720" w:author="Ye-Kui Wang" w:date="2017-10-02T14:51:00Z"/>
          <w:bCs/>
          <w:noProof/>
          <w:sz w:val="20"/>
        </w:rPr>
      </w:pPr>
      <w:ins w:id="721" w:author="Ye-Kui Wang" w:date="2017-10-02T14:51:00Z">
        <w:r w:rsidRPr="007B5DBC">
          <w:rPr>
            <w:b/>
            <w:bCs/>
            <w:noProof/>
            <w:sz w:val="20"/>
          </w:rPr>
          <w:t>left_gb_width</w:t>
        </w:r>
        <w:r w:rsidRPr="007B5DBC">
          <w:rPr>
            <w:bCs/>
            <w:noProof/>
            <w:sz w:val="20"/>
          </w:rPr>
          <w:t>[</w:t>
        </w:r>
        <w:r>
          <w:rPr>
            <w:bCs/>
            <w:noProof/>
            <w:sz w:val="20"/>
          </w:rPr>
          <w:t> </w:t>
        </w:r>
        <w:r w:rsidRPr="007B5DBC">
          <w:rPr>
            <w:bCs/>
            <w:noProof/>
            <w:sz w:val="20"/>
          </w:rPr>
          <w:t>i</w:t>
        </w:r>
        <w:r>
          <w:rPr>
            <w:bCs/>
            <w:noProof/>
            <w:sz w:val="20"/>
          </w:rPr>
          <w:t> </w:t>
        </w:r>
        <w:r w:rsidRPr="007B5DBC">
          <w:rPr>
            <w:bCs/>
            <w:noProof/>
            <w:sz w:val="20"/>
          </w:rPr>
          <w:t xml:space="preserve">] specifies the width of the guard band on the left side of the i-th packed region in relative </w:t>
        </w:r>
        <w:r>
          <w:rPr>
            <w:bCs/>
            <w:noProof/>
            <w:sz w:val="20"/>
          </w:rPr>
          <w:t xml:space="preserve">region-wise </w:t>
        </w:r>
        <w:r w:rsidRPr="007B5DBC">
          <w:rPr>
            <w:bCs/>
            <w:noProof/>
            <w:sz w:val="20"/>
          </w:rPr>
          <w:t>packed picture sample units. When the decoded picture has 4:2:0 or 4:2:2 chroma format, left_gb_width[</w:t>
        </w:r>
        <w:r>
          <w:rPr>
            <w:bCs/>
            <w:noProof/>
            <w:sz w:val="20"/>
          </w:rPr>
          <w:t> </w:t>
        </w:r>
        <w:r w:rsidRPr="007B5DBC">
          <w:rPr>
            <w:bCs/>
            <w:noProof/>
            <w:sz w:val="20"/>
          </w:rPr>
          <w:t>i</w:t>
        </w:r>
        <w:r>
          <w:rPr>
            <w:bCs/>
            <w:noProof/>
            <w:sz w:val="20"/>
          </w:rPr>
          <w:t> </w:t>
        </w:r>
        <w:r w:rsidRPr="007B5DBC">
          <w:rPr>
            <w:bCs/>
            <w:noProof/>
            <w:sz w:val="20"/>
          </w:rPr>
          <w:t xml:space="preserve">] shall correspond to an even number of luma samples within the </w:t>
        </w:r>
        <w:r>
          <w:rPr>
            <w:bCs/>
            <w:noProof/>
            <w:sz w:val="20"/>
          </w:rPr>
          <w:t xml:space="preserve">cropped </w:t>
        </w:r>
        <w:r w:rsidRPr="007B5DBC">
          <w:rPr>
            <w:bCs/>
            <w:noProof/>
            <w:sz w:val="20"/>
          </w:rPr>
          <w:t>decoded picture.</w:t>
        </w:r>
      </w:ins>
    </w:p>
    <w:p w:rsidR="00AE2C2F" w:rsidRPr="007B5DBC" w:rsidRDefault="00AE2C2F" w:rsidP="00AE2C2F">
      <w:pPr>
        <w:jc w:val="both"/>
        <w:rPr>
          <w:ins w:id="722" w:author="Ye-Kui Wang" w:date="2017-10-02T14:51:00Z"/>
          <w:bCs/>
          <w:noProof/>
          <w:sz w:val="20"/>
        </w:rPr>
      </w:pPr>
      <w:ins w:id="723" w:author="Ye-Kui Wang" w:date="2017-10-02T14:51:00Z">
        <w:r w:rsidRPr="007B5DBC">
          <w:rPr>
            <w:b/>
            <w:bCs/>
            <w:noProof/>
            <w:sz w:val="20"/>
          </w:rPr>
          <w:t>right_gb_width</w:t>
        </w:r>
        <w:r w:rsidRPr="007B5DBC">
          <w:rPr>
            <w:bCs/>
            <w:noProof/>
            <w:sz w:val="20"/>
          </w:rPr>
          <w:t>[</w:t>
        </w:r>
        <w:r>
          <w:rPr>
            <w:bCs/>
            <w:noProof/>
            <w:sz w:val="20"/>
          </w:rPr>
          <w:t> </w:t>
        </w:r>
        <w:r w:rsidRPr="007B5DBC">
          <w:rPr>
            <w:bCs/>
            <w:noProof/>
            <w:sz w:val="20"/>
          </w:rPr>
          <w:t>i</w:t>
        </w:r>
        <w:r>
          <w:rPr>
            <w:bCs/>
            <w:noProof/>
            <w:sz w:val="20"/>
          </w:rPr>
          <w:t> </w:t>
        </w:r>
        <w:r w:rsidRPr="007B5DBC">
          <w:rPr>
            <w:bCs/>
            <w:noProof/>
            <w:sz w:val="20"/>
          </w:rPr>
          <w:t xml:space="preserve">] specifies the width of the guard band on the right side of the i-th packed region in relative </w:t>
        </w:r>
        <w:r>
          <w:rPr>
            <w:bCs/>
            <w:noProof/>
            <w:sz w:val="20"/>
          </w:rPr>
          <w:t>region-wise</w:t>
        </w:r>
        <w:r w:rsidRPr="00174F03">
          <w:rPr>
            <w:bCs/>
            <w:noProof/>
            <w:sz w:val="20"/>
          </w:rPr>
          <w:t xml:space="preserve"> </w:t>
        </w:r>
        <w:r w:rsidRPr="007B5DBC">
          <w:rPr>
            <w:bCs/>
            <w:noProof/>
            <w:sz w:val="20"/>
          </w:rPr>
          <w:t>packed picture sample units. When the decoded picture has 4:2:0 or 4:2:2 chroma format, right_gb_width[</w:t>
        </w:r>
        <w:r>
          <w:rPr>
            <w:bCs/>
            <w:noProof/>
            <w:sz w:val="20"/>
          </w:rPr>
          <w:t> </w:t>
        </w:r>
        <w:r w:rsidRPr="007B5DBC">
          <w:rPr>
            <w:bCs/>
            <w:noProof/>
            <w:sz w:val="20"/>
          </w:rPr>
          <w:t>i</w:t>
        </w:r>
        <w:r>
          <w:rPr>
            <w:bCs/>
            <w:noProof/>
            <w:sz w:val="20"/>
          </w:rPr>
          <w:t> </w:t>
        </w:r>
        <w:r w:rsidRPr="007B5DBC">
          <w:rPr>
            <w:bCs/>
            <w:noProof/>
            <w:sz w:val="20"/>
          </w:rPr>
          <w:t xml:space="preserve">] shall correspond to an even number of luma samples within the </w:t>
        </w:r>
        <w:r>
          <w:rPr>
            <w:bCs/>
            <w:noProof/>
            <w:sz w:val="20"/>
          </w:rPr>
          <w:t xml:space="preserve">cropped </w:t>
        </w:r>
        <w:r w:rsidRPr="007B5DBC">
          <w:rPr>
            <w:bCs/>
            <w:noProof/>
            <w:sz w:val="20"/>
          </w:rPr>
          <w:t>decoded picture.</w:t>
        </w:r>
      </w:ins>
    </w:p>
    <w:p w:rsidR="00AE2C2F" w:rsidRPr="007B5DBC" w:rsidRDefault="00AE2C2F" w:rsidP="00AE2C2F">
      <w:pPr>
        <w:jc w:val="both"/>
        <w:rPr>
          <w:ins w:id="724" w:author="Ye-Kui Wang" w:date="2017-10-02T14:51:00Z"/>
          <w:bCs/>
          <w:noProof/>
          <w:sz w:val="20"/>
        </w:rPr>
      </w:pPr>
      <w:ins w:id="725" w:author="Ye-Kui Wang" w:date="2017-10-02T14:51:00Z">
        <w:r w:rsidRPr="007B5DBC">
          <w:rPr>
            <w:b/>
            <w:bCs/>
            <w:noProof/>
            <w:sz w:val="20"/>
          </w:rPr>
          <w:t>top_gb_height</w:t>
        </w:r>
        <w:r w:rsidRPr="007B5DBC">
          <w:rPr>
            <w:bCs/>
            <w:noProof/>
            <w:sz w:val="20"/>
          </w:rPr>
          <w:t>[</w:t>
        </w:r>
        <w:r>
          <w:rPr>
            <w:bCs/>
            <w:noProof/>
            <w:sz w:val="20"/>
          </w:rPr>
          <w:t> </w:t>
        </w:r>
        <w:r w:rsidRPr="007B5DBC">
          <w:rPr>
            <w:bCs/>
            <w:noProof/>
            <w:sz w:val="20"/>
          </w:rPr>
          <w:t>i</w:t>
        </w:r>
        <w:r>
          <w:rPr>
            <w:bCs/>
            <w:noProof/>
            <w:sz w:val="20"/>
          </w:rPr>
          <w:t> </w:t>
        </w:r>
        <w:r w:rsidRPr="007B5DBC">
          <w:rPr>
            <w:bCs/>
            <w:noProof/>
            <w:sz w:val="20"/>
          </w:rPr>
          <w:t xml:space="preserve">] specifies the height of the guard band above the i-th packed region in relative </w:t>
        </w:r>
        <w:r>
          <w:rPr>
            <w:bCs/>
            <w:noProof/>
            <w:sz w:val="20"/>
          </w:rPr>
          <w:t>region-wise</w:t>
        </w:r>
        <w:r w:rsidRPr="00174F03">
          <w:rPr>
            <w:bCs/>
            <w:noProof/>
            <w:sz w:val="20"/>
          </w:rPr>
          <w:t xml:space="preserve"> </w:t>
        </w:r>
        <w:r w:rsidRPr="007B5DBC">
          <w:rPr>
            <w:bCs/>
            <w:noProof/>
            <w:sz w:val="20"/>
          </w:rPr>
          <w:t>packed picture sample units. When the decoded picture has 4:2:0 chroma format, top_gb_height[</w:t>
        </w:r>
        <w:r>
          <w:rPr>
            <w:bCs/>
            <w:noProof/>
            <w:sz w:val="20"/>
          </w:rPr>
          <w:t> </w:t>
        </w:r>
        <w:r w:rsidRPr="007B5DBC">
          <w:rPr>
            <w:bCs/>
            <w:noProof/>
            <w:sz w:val="20"/>
          </w:rPr>
          <w:t>i</w:t>
        </w:r>
        <w:r>
          <w:rPr>
            <w:bCs/>
            <w:noProof/>
            <w:sz w:val="20"/>
          </w:rPr>
          <w:t> </w:t>
        </w:r>
        <w:r w:rsidRPr="007B5DBC">
          <w:rPr>
            <w:bCs/>
            <w:noProof/>
            <w:sz w:val="20"/>
          </w:rPr>
          <w:t xml:space="preserve">] shall correspond to an even number of luma samples within the </w:t>
        </w:r>
        <w:r>
          <w:rPr>
            <w:bCs/>
            <w:noProof/>
            <w:sz w:val="20"/>
          </w:rPr>
          <w:t xml:space="preserve">cropped </w:t>
        </w:r>
        <w:r w:rsidRPr="007B5DBC">
          <w:rPr>
            <w:bCs/>
            <w:noProof/>
            <w:sz w:val="20"/>
          </w:rPr>
          <w:t>decoded picture.</w:t>
        </w:r>
      </w:ins>
    </w:p>
    <w:p w:rsidR="00AE2C2F" w:rsidRPr="007B5DBC" w:rsidRDefault="00AE2C2F" w:rsidP="00AE2C2F">
      <w:pPr>
        <w:jc w:val="both"/>
        <w:rPr>
          <w:ins w:id="726" w:author="Ye-Kui Wang" w:date="2017-10-02T14:51:00Z"/>
          <w:bCs/>
          <w:noProof/>
          <w:sz w:val="20"/>
        </w:rPr>
      </w:pPr>
      <w:ins w:id="727" w:author="Ye-Kui Wang" w:date="2017-10-02T14:51:00Z">
        <w:r w:rsidRPr="007B5DBC">
          <w:rPr>
            <w:b/>
            <w:bCs/>
            <w:noProof/>
            <w:sz w:val="20"/>
          </w:rPr>
          <w:t>bottom_gb_height</w:t>
        </w:r>
        <w:r w:rsidRPr="007B5DBC">
          <w:rPr>
            <w:bCs/>
            <w:noProof/>
            <w:sz w:val="20"/>
          </w:rPr>
          <w:t>[</w:t>
        </w:r>
        <w:r>
          <w:rPr>
            <w:bCs/>
            <w:noProof/>
            <w:sz w:val="20"/>
          </w:rPr>
          <w:t> </w:t>
        </w:r>
        <w:r w:rsidRPr="007B5DBC">
          <w:rPr>
            <w:bCs/>
            <w:noProof/>
            <w:sz w:val="20"/>
          </w:rPr>
          <w:t>i</w:t>
        </w:r>
        <w:r>
          <w:rPr>
            <w:bCs/>
            <w:noProof/>
            <w:sz w:val="20"/>
          </w:rPr>
          <w:t> </w:t>
        </w:r>
        <w:r w:rsidRPr="007B5DBC">
          <w:rPr>
            <w:bCs/>
            <w:noProof/>
            <w:sz w:val="20"/>
          </w:rPr>
          <w:t xml:space="preserve">] specifies the height of the guard band below the i-th packed region in relative </w:t>
        </w:r>
        <w:r>
          <w:rPr>
            <w:bCs/>
            <w:noProof/>
            <w:sz w:val="20"/>
          </w:rPr>
          <w:t>region-wise</w:t>
        </w:r>
        <w:r w:rsidRPr="00174F03">
          <w:rPr>
            <w:bCs/>
            <w:noProof/>
            <w:sz w:val="20"/>
          </w:rPr>
          <w:t xml:space="preserve"> </w:t>
        </w:r>
        <w:r w:rsidRPr="007B5DBC">
          <w:rPr>
            <w:bCs/>
            <w:noProof/>
            <w:sz w:val="20"/>
          </w:rPr>
          <w:t>packed picture sample units. When the decoded picture has 4:2:0 chroma format, bottom_gb_height[</w:t>
        </w:r>
        <w:r>
          <w:rPr>
            <w:bCs/>
            <w:noProof/>
            <w:sz w:val="20"/>
          </w:rPr>
          <w:t> </w:t>
        </w:r>
        <w:r w:rsidRPr="007B5DBC">
          <w:rPr>
            <w:bCs/>
            <w:noProof/>
            <w:sz w:val="20"/>
          </w:rPr>
          <w:t>i</w:t>
        </w:r>
        <w:r>
          <w:rPr>
            <w:bCs/>
            <w:noProof/>
            <w:sz w:val="20"/>
          </w:rPr>
          <w:t> </w:t>
        </w:r>
        <w:r w:rsidRPr="007B5DBC">
          <w:rPr>
            <w:bCs/>
            <w:noProof/>
            <w:sz w:val="20"/>
          </w:rPr>
          <w:t xml:space="preserve">] shall correspond to an even number of luma samples within the </w:t>
        </w:r>
        <w:r>
          <w:rPr>
            <w:bCs/>
            <w:noProof/>
            <w:sz w:val="20"/>
          </w:rPr>
          <w:t xml:space="preserve">cropped </w:t>
        </w:r>
        <w:r w:rsidRPr="007B5DBC">
          <w:rPr>
            <w:bCs/>
            <w:noProof/>
            <w:sz w:val="20"/>
          </w:rPr>
          <w:t>decoded picture.</w:t>
        </w:r>
      </w:ins>
    </w:p>
    <w:p w:rsidR="00AE2C2F" w:rsidRPr="007B5DBC" w:rsidRDefault="00AE2C2F" w:rsidP="00AE2C2F">
      <w:pPr>
        <w:jc w:val="both"/>
        <w:rPr>
          <w:ins w:id="728" w:author="Ye-Kui Wang" w:date="2017-10-02T14:51:00Z"/>
          <w:bCs/>
          <w:noProof/>
          <w:sz w:val="20"/>
        </w:rPr>
      </w:pPr>
      <w:ins w:id="729" w:author="Ye-Kui Wang" w:date="2017-10-02T14:51:00Z">
        <w:r w:rsidRPr="007B5DBC">
          <w:rPr>
            <w:bCs/>
            <w:noProof/>
            <w:sz w:val="20"/>
          </w:rPr>
          <w:t>When guard_band_flag[</w:t>
        </w:r>
        <w:r>
          <w:rPr>
            <w:bCs/>
            <w:noProof/>
            <w:sz w:val="20"/>
          </w:rPr>
          <w:t> </w:t>
        </w:r>
        <w:r w:rsidRPr="007B5DBC">
          <w:rPr>
            <w:bCs/>
            <w:noProof/>
            <w:sz w:val="20"/>
          </w:rPr>
          <w:t>i</w:t>
        </w:r>
        <w:r>
          <w:rPr>
            <w:bCs/>
            <w:noProof/>
            <w:sz w:val="20"/>
          </w:rPr>
          <w:t> </w:t>
        </w:r>
        <w:r w:rsidRPr="007B5DBC">
          <w:rPr>
            <w:bCs/>
            <w:noProof/>
            <w:sz w:val="20"/>
          </w:rPr>
          <w:t>] is equal to 1, left_gb_width[</w:t>
        </w:r>
        <w:r>
          <w:rPr>
            <w:bCs/>
            <w:noProof/>
            <w:sz w:val="20"/>
          </w:rPr>
          <w:t> </w:t>
        </w:r>
        <w:r w:rsidRPr="007B5DBC">
          <w:rPr>
            <w:bCs/>
            <w:noProof/>
            <w:sz w:val="20"/>
          </w:rPr>
          <w:t>i</w:t>
        </w:r>
        <w:r>
          <w:rPr>
            <w:bCs/>
            <w:noProof/>
            <w:sz w:val="20"/>
          </w:rPr>
          <w:t> </w:t>
        </w:r>
        <w:r w:rsidRPr="007B5DBC">
          <w:rPr>
            <w:bCs/>
            <w:noProof/>
            <w:sz w:val="20"/>
          </w:rPr>
          <w:t>], right_gb_width[</w:t>
        </w:r>
        <w:r>
          <w:rPr>
            <w:bCs/>
            <w:noProof/>
            <w:sz w:val="20"/>
          </w:rPr>
          <w:t> </w:t>
        </w:r>
        <w:r w:rsidRPr="007B5DBC">
          <w:rPr>
            <w:bCs/>
            <w:noProof/>
            <w:sz w:val="20"/>
          </w:rPr>
          <w:t>i</w:t>
        </w:r>
        <w:r>
          <w:rPr>
            <w:bCs/>
            <w:noProof/>
            <w:sz w:val="20"/>
          </w:rPr>
          <w:t> </w:t>
        </w:r>
        <w:r w:rsidRPr="007B5DBC">
          <w:rPr>
            <w:bCs/>
            <w:noProof/>
            <w:sz w:val="20"/>
          </w:rPr>
          <w:t>], top_gb_height[</w:t>
        </w:r>
        <w:r>
          <w:rPr>
            <w:bCs/>
            <w:noProof/>
            <w:sz w:val="20"/>
          </w:rPr>
          <w:t> </w:t>
        </w:r>
        <w:r w:rsidRPr="007B5DBC">
          <w:rPr>
            <w:bCs/>
            <w:noProof/>
            <w:sz w:val="20"/>
          </w:rPr>
          <w:t>i</w:t>
        </w:r>
        <w:r>
          <w:rPr>
            <w:bCs/>
            <w:noProof/>
            <w:sz w:val="20"/>
          </w:rPr>
          <w:t> </w:t>
        </w:r>
        <w:r w:rsidRPr="007B5DBC">
          <w:rPr>
            <w:bCs/>
            <w:noProof/>
            <w:sz w:val="20"/>
          </w:rPr>
          <w:t>], or bottom_gb_height[</w:t>
        </w:r>
        <w:r>
          <w:rPr>
            <w:bCs/>
            <w:noProof/>
            <w:sz w:val="20"/>
          </w:rPr>
          <w:t> </w:t>
        </w:r>
        <w:r w:rsidRPr="007B5DBC">
          <w:rPr>
            <w:bCs/>
            <w:noProof/>
            <w:sz w:val="20"/>
          </w:rPr>
          <w:t>i</w:t>
        </w:r>
        <w:r>
          <w:rPr>
            <w:bCs/>
            <w:noProof/>
            <w:sz w:val="20"/>
          </w:rPr>
          <w:t> </w:t>
        </w:r>
        <w:r w:rsidRPr="007B5DBC">
          <w:rPr>
            <w:bCs/>
            <w:noProof/>
            <w:sz w:val="20"/>
          </w:rPr>
          <w:t>] shall be greater than 0.</w:t>
        </w:r>
      </w:ins>
    </w:p>
    <w:p w:rsidR="00AE2C2F" w:rsidRPr="007B5DBC" w:rsidRDefault="00AE2C2F" w:rsidP="00AE2C2F">
      <w:pPr>
        <w:jc w:val="both"/>
        <w:rPr>
          <w:ins w:id="730" w:author="Ye-Kui Wang" w:date="2017-10-02T14:51:00Z"/>
          <w:bCs/>
          <w:noProof/>
          <w:sz w:val="20"/>
        </w:rPr>
      </w:pPr>
      <w:ins w:id="731" w:author="Ye-Kui Wang" w:date="2017-10-02T14:51:00Z">
        <w:r w:rsidRPr="007B5DBC">
          <w:rPr>
            <w:bCs/>
            <w:noProof/>
            <w:sz w:val="20"/>
          </w:rPr>
          <w:t xml:space="preserve">The i-th packed region as specified by this </w:t>
        </w:r>
        <w:r>
          <w:rPr>
            <w:bCs/>
            <w:noProof/>
            <w:sz w:val="20"/>
          </w:rPr>
          <w:t xml:space="preserve">SEI message </w:t>
        </w:r>
        <w:r w:rsidRPr="007B5DBC">
          <w:rPr>
            <w:bCs/>
            <w:noProof/>
            <w:sz w:val="20"/>
          </w:rPr>
          <w:t xml:space="preserve">shall not overlap with any other packed region specified by the same </w:t>
        </w:r>
        <w:r>
          <w:rPr>
            <w:bCs/>
            <w:noProof/>
            <w:sz w:val="20"/>
          </w:rPr>
          <w:t xml:space="preserve">SEI message </w:t>
        </w:r>
        <w:r w:rsidRPr="007B5DBC">
          <w:rPr>
            <w:bCs/>
            <w:noProof/>
            <w:sz w:val="20"/>
          </w:rPr>
          <w:t xml:space="preserve">or any guard band specified by the same </w:t>
        </w:r>
        <w:r>
          <w:rPr>
            <w:bCs/>
            <w:noProof/>
            <w:sz w:val="20"/>
          </w:rPr>
          <w:t>SEI message</w:t>
        </w:r>
        <w:r w:rsidRPr="007B5DBC">
          <w:rPr>
            <w:bCs/>
            <w:noProof/>
            <w:sz w:val="20"/>
          </w:rPr>
          <w:t>.</w:t>
        </w:r>
      </w:ins>
    </w:p>
    <w:p w:rsidR="00AE2C2F" w:rsidRPr="007B5DBC" w:rsidRDefault="00AE2C2F" w:rsidP="00AE2C2F">
      <w:pPr>
        <w:jc w:val="both"/>
        <w:rPr>
          <w:ins w:id="732" w:author="Ye-Kui Wang" w:date="2017-10-02T14:51:00Z"/>
          <w:bCs/>
          <w:noProof/>
          <w:sz w:val="20"/>
        </w:rPr>
      </w:pPr>
      <w:ins w:id="733" w:author="Ye-Kui Wang" w:date="2017-10-02T14:51:00Z">
        <w:r w:rsidRPr="007B5DBC">
          <w:rPr>
            <w:bCs/>
            <w:noProof/>
            <w:sz w:val="20"/>
          </w:rPr>
          <w:t xml:space="preserve">The guard bands associated with the i-th packed region, if any, as specified by this </w:t>
        </w:r>
        <w:r>
          <w:rPr>
            <w:bCs/>
            <w:noProof/>
            <w:sz w:val="20"/>
          </w:rPr>
          <w:t xml:space="preserve">SEI message </w:t>
        </w:r>
        <w:r w:rsidRPr="007B5DBC">
          <w:rPr>
            <w:bCs/>
            <w:noProof/>
            <w:sz w:val="20"/>
          </w:rPr>
          <w:t xml:space="preserve">shall not overlap with any packed region specified by the same </w:t>
        </w:r>
        <w:r>
          <w:rPr>
            <w:bCs/>
            <w:noProof/>
            <w:sz w:val="20"/>
          </w:rPr>
          <w:t xml:space="preserve">SEI message </w:t>
        </w:r>
        <w:r w:rsidRPr="007B5DBC">
          <w:rPr>
            <w:bCs/>
            <w:noProof/>
            <w:sz w:val="20"/>
          </w:rPr>
          <w:t xml:space="preserve">or any other guard bands specified by the same </w:t>
        </w:r>
        <w:r>
          <w:rPr>
            <w:bCs/>
            <w:noProof/>
            <w:sz w:val="20"/>
          </w:rPr>
          <w:t>SEI message</w:t>
        </w:r>
        <w:r w:rsidRPr="007B5DBC">
          <w:rPr>
            <w:bCs/>
            <w:noProof/>
            <w:sz w:val="20"/>
          </w:rPr>
          <w:t>.</w:t>
        </w:r>
      </w:ins>
    </w:p>
    <w:p w:rsidR="00AE2C2F" w:rsidRDefault="00AE2C2F" w:rsidP="00AE2C2F">
      <w:pPr>
        <w:jc w:val="both"/>
        <w:rPr>
          <w:ins w:id="734" w:author="Ye-Kui Wang" w:date="2017-10-02T14:51:00Z"/>
          <w:bCs/>
          <w:noProof/>
          <w:sz w:val="20"/>
        </w:rPr>
      </w:pPr>
      <w:ins w:id="735" w:author="Ye-Kui Wang" w:date="2017-10-02T14:51:00Z">
        <w:r w:rsidRPr="007B5DBC">
          <w:rPr>
            <w:b/>
            <w:bCs/>
            <w:noProof/>
            <w:sz w:val="20"/>
          </w:rPr>
          <w:t>gb_not_used_for_pred_flag</w:t>
        </w:r>
        <w:r w:rsidRPr="007B5DBC">
          <w:rPr>
            <w:bCs/>
            <w:noProof/>
            <w:sz w:val="20"/>
          </w:rPr>
          <w:t>[</w:t>
        </w:r>
        <w:r>
          <w:rPr>
            <w:bCs/>
            <w:noProof/>
            <w:sz w:val="20"/>
          </w:rPr>
          <w:t> </w:t>
        </w:r>
        <w:r w:rsidRPr="007B5DBC">
          <w:rPr>
            <w:bCs/>
            <w:noProof/>
            <w:sz w:val="20"/>
          </w:rPr>
          <w:t>i</w:t>
        </w:r>
        <w:r>
          <w:rPr>
            <w:bCs/>
            <w:noProof/>
            <w:sz w:val="20"/>
          </w:rPr>
          <w:t> </w:t>
        </w:r>
        <w:r w:rsidRPr="007B5DBC">
          <w:rPr>
            <w:bCs/>
            <w:noProof/>
            <w:sz w:val="20"/>
          </w:rPr>
          <w:t>] equal to 0 specifies that the guard bands may or may not be used in the inter prediction process. gb_not_used_for_pred_flag[</w:t>
        </w:r>
        <w:r>
          <w:rPr>
            <w:bCs/>
            <w:noProof/>
            <w:sz w:val="20"/>
          </w:rPr>
          <w:t> </w:t>
        </w:r>
        <w:r w:rsidRPr="007B5DBC">
          <w:rPr>
            <w:bCs/>
            <w:noProof/>
            <w:sz w:val="20"/>
          </w:rPr>
          <w:t>i</w:t>
        </w:r>
        <w:r>
          <w:rPr>
            <w:bCs/>
            <w:noProof/>
            <w:sz w:val="20"/>
          </w:rPr>
          <w:t> </w:t>
        </w:r>
        <w:r w:rsidRPr="007B5DBC">
          <w:rPr>
            <w:bCs/>
            <w:noProof/>
            <w:sz w:val="20"/>
          </w:rPr>
          <w:t xml:space="preserve">] equal to 1 specifies that the sample values of the guard bands are not </w:t>
        </w:r>
        <w:r>
          <w:rPr>
            <w:bCs/>
            <w:noProof/>
            <w:sz w:val="20"/>
          </w:rPr>
          <w:t xml:space="preserve">used </w:t>
        </w:r>
        <w:r w:rsidRPr="007B5DBC">
          <w:rPr>
            <w:bCs/>
            <w:noProof/>
            <w:sz w:val="20"/>
          </w:rPr>
          <w:t>in the inter prediction process.</w:t>
        </w:r>
      </w:ins>
    </w:p>
    <w:p w:rsidR="00AE2C2F" w:rsidRPr="00FD5B8E" w:rsidRDefault="00AE2C2F" w:rsidP="00AE2C2F">
      <w:pPr>
        <w:ind w:left="360"/>
        <w:jc w:val="both"/>
        <w:rPr>
          <w:ins w:id="736" w:author="Ye-Kui Wang" w:date="2017-10-02T14:51:00Z"/>
          <w:sz w:val="18"/>
          <w:szCs w:val="18"/>
        </w:rPr>
      </w:pPr>
      <w:ins w:id="737" w:author="Ye-Kui Wang" w:date="2017-10-02T14:51:00Z">
        <w:r w:rsidRPr="001B2642">
          <w:rPr>
            <w:sz w:val="18"/>
            <w:szCs w:val="18"/>
          </w:rPr>
          <w:t>NOTE </w:t>
        </w:r>
        <w:r w:rsidRPr="00FD5B8E">
          <w:rPr>
            <w:sz w:val="18"/>
            <w:szCs w:val="18"/>
          </w:rPr>
          <w:fldChar w:fldCharType="begin"/>
        </w:r>
        <w:r w:rsidRPr="00A44B62">
          <w:rPr>
            <w:sz w:val="18"/>
            <w:szCs w:val="18"/>
          </w:rPr>
          <w:instrText xml:space="preserve"> SEQ NoteCounter \* MERGEFORMAT </w:instrText>
        </w:r>
        <w:r w:rsidRPr="00FD5B8E">
          <w:rPr>
            <w:sz w:val="18"/>
            <w:szCs w:val="18"/>
          </w:rPr>
          <w:fldChar w:fldCharType="separate"/>
        </w:r>
        <w:r w:rsidRPr="00FD5B8E">
          <w:rPr>
            <w:noProof/>
            <w:sz w:val="18"/>
            <w:szCs w:val="18"/>
          </w:rPr>
          <w:t>3</w:t>
        </w:r>
        <w:r w:rsidRPr="00FD5B8E">
          <w:rPr>
            <w:noProof/>
            <w:sz w:val="18"/>
            <w:szCs w:val="18"/>
          </w:rPr>
          <w:fldChar w:fldCharType="end"/>
        </w:r>
        <w:r>
          <w:rPr>
            <w:noProof/>
            <w:sz w:val="18"/>
            <w:szCs w:val="18"/>
          </w:rPr>
          <w:t> </w:t>
        </w:r>
        <w:r w:rsidRPr="001B2642">
          <w:rPr>
            <w:sz w:val="18"/>
            <w:szCs w:val="18"/>
          </w:rPr>
          <w:t>– </w:t>
        </w:r>
        <w:r w:rsidRPr="00174F03">
          <w:rPr>
            <w:sz w:val="18"/>
            <w:szCs w:val="18"/>
          </w:rPr>
          <w:t>When gb_not_used_for_pred_flag[</w:t>
        </w:r>
        <w:r>
          <w:rPr>
            <w:sz w:val="18"/>
            <w:szCs w:val="18"/>
          </w:rPr>
          <w:t> </w:t>
        </w:r>
        <w:r w:rsidRPr="00174F03">
          <w:rPr>
            <w:sz w:val="18"/>
            <w:szCs w:val="18"/>
          </w:rPr>
          <w:t>i</w:t>
        </w:r>
        <w:r>
          <w:rPr>
            <w:sz w:val="18"/>
            <w:szCs w:val="18"/>
          </w:rPr>
          <w:t> </w:t>
        </w:r>
        <w:r w:rsidRPr="00174F03">
          <w:rPr>
            <w:sz w:val="18"/>
            <w:szCs w:val="18"/>
          </w:rPr>
          <w:t xml:space="preserve">] is equal to 1, the sample values within guard bands in </w:t>
        </w:r>
        <w:r>
          <w:rPr>
            <w:sz w:val="18"/>
            <w:szCs w:val="18"/>
          </w:rPr>
          <w:t xml:space="preserve">cropped </w:t>
        </w:r>
        <w:r w:rsidRPr="00174F03">
          <w:rPr>
            <w:sz w:val="18"/>
            <w:szCs w:val="18"/>
          </w:rPr>
          <w:t xml:space="preserve">decoded pictures can be rewritten even if the </w:t>
        </w:r>
        <w:r>
          <w:rPr>
            <w:sz w:val="18"/>
            <w:szCs w:val="18"/>
          </w:rPr>
          <w:t xml:space="preserve">cropped </w:t>
        </w:r>
        <w:r w:rsidRPr="00174F03">
          <w:rPr>
            <w:sz w:val="18"/>
            <w:szCs w:val="18"/>
          </w:rPr>
          <w:t>decoded pictures were used as references for inter prediction of subsequent pictures to be decoded. For example, the content of a packed region can be seamlessly expanded to its guard band with decoded and re-projected samples of another packed region.</w:t>
        </w:r>
      </w:ins>
    </w:p>
    <w:p w:rsidR="00AE2C2F" w:rsidRPr="007B5DBC" w:rsidRDefault="00AE2C2F" w:rsidP="00AE2C2F">
      <w:pPr>
        <w:jc w:val="both"/>
        <w:rPr>
          <w:ins w:id="738" w:author="Ye-Kui Wang" w:date="2017-10-02T14:51:00Z"/>
          <w:bCs/>
          <w:noProof/>
          <w:sz w:val="20"/>
        </w:rPr>
      </w:pPr>
      <w:ins w:id="739" w:author="Ye-Kui Wang" w:date="2017-10-02T14:51:00Z">
        <w:r w:rsidRPr="007B5DBC">
          <w:rPr>
            <w:b/>
            <w:bCs/>
            <w:noProof/>
            <w:sz w:val="20"/>
          </w:rPr>
          <w:t>gb_type</w:t>
        </w:r>
        <w:r w:rsidRPr="007B5DBC">
          <w:rPr>
            <w:bCs/>
            <w:noProof/>
            <w:sz w:val="20"/>
          </w:rPr>
          <w:t>[</w:t>
        </w:r>
        <w:r>
          <w:rPr>
            <w:bCs/>
            <w:noProof/>
            <w:sz w:val="20"/>
          </w:rPr>
          <w:t> </w:t>
        </w:r>
        <w:r w:rsidRPr="007B5DBC">
          <w:rPr>
            <w:bCs/>
            <w:noProof/>
            <w:sz w:val="20"/>
          </w:rPr>
          <w:t>i</w:t>
        </w:r>
        <w:r>
          <w:rPr>
            <w:bCs/>
            <w:noProof/>
            <w:sz w:val="20"/>
          </w:rPr>
          <w:t> </w:t>
        </w:r>
        <w:r w:rsidRPr="007B5DBC">
          <w:rPr>
            <w:bCs/>
            <w:noProof/>
            <w:sz w:val="20"/>
          </w:rPr>
          <w:t>][</w:t>
        </w:r>
        <w:r>
          <w:rPr>
            <w:bCs/>
            <w:noProof/>
            <w:sz w:val="20"/>
          </w:rPr>
          <w:t> </w:t>
        </w:r>
        <w:r w:rsidRPr="007B5DBC">
          <w:rPr>
            <w:bCs/>
            <w:noProof/>
            <w:sz w:val="20"/>
          </w:rPr>
          <w:t>j</w:t>
        </w:r>
        <w:r>
          <w:rPr>
            <w:bCs/>
            <w:noProof/>
            <w:sz w:val="20"/>
          </w:rPr>
          <w:t> </w:t>
        </w:r>
        <w:r w:rsidRPr="007B5DBC">
          <w:rPr>
            <w:bCs/>
            <w:noProof/>
            <w:sz w:val="20"/>
          </w:rPr>
          <w:t xml:space="preserve">] specifies the type of the guard bands for the i-th packed region as follows, with j equal to 0, 1, 2, </w:t>
        </w:r>
        <w:r>
          <w:rPr>
            <w:bCs/>
            <w:noProof/>
            <w:sz w:val="20"/>
          </w:rPr>
          <w:t>or</w:t>
        </w:r>
        <w:r w:rsidRPr="007B5DBC">
          <w:rPr>
            <w:bCs/>
            <w:noProof/>
            <w:sz w:val="20"/>
          </w:rPr>
          <w:t xml:space="preserve"> 3 indicating that the semantics below apply to the left, right, top, </w:t>
        </w:r>
        <w:r>
          <w:rPr>
            <w:bCs/>
            <w:noProof/>
            <w:sz w:val="20"/>
          </w:rPr>
          <w:t>or</w:t>
        </w:r>
        <w:r w:rsidRPr="007B5DBC">
          <w:rPr>
            <w:bCs/>
            <w:noProof/>
            <w:sz w:val="20"/>
          </w:rPr>
          <w:t xml:space="preserve"> bottom edge, respectively, of the packed region:</w:t>
        </w:r>
      </w:ins>
    </w:p>
    <w:p w:rsidR="00AE2C2F" w:rsidRPr="00313A2D" w:rsidRDefault="00AE2C2F" w:rsidP="00AE2C2F">
      <w:pPr>
        <w:pStyle w:val="enumlev1"/>
        <w:ind w:left="397"/>
        <w:rPr>
          <w:ins w:id="740" w:author="Ye-Kui Wang" w:date="2017-10-02T14:51:00Z"/>
        </w:rPr>
      </w:pPr>
      <w:ins w:id="741" w:author="Ye-Kui Wang" w:date="2017-10-02T14:51:00Z">
        <w:r w:rsidRPr="00313A2D">
          <w:rPr>
            <w:noProof/>
            <w:lang w:val="en-CA"/>
          </w:rPr>
          <w:t>–</w:t>
        </w:r>
        <w:r w:rsidRPr="00313A2D">
          <w:rPr>
            <w:noProof/>
            <w:lang w:val="en-CA"/>
          </w:rPr>
          <w:tab/>
        </w:r>
        <w:r w:rsidRPr="007B5DBC">
          <w:t>gb_type</w:t>
        </w:r>
        <w:r w:rsidRPr="007B5DBC">
          <w:rPr>
            <w:bCs/>
            <w:noProof/>
            <w:lang w:val="en-US"/>
          </w:rPr>
          <w:t>[</w:t>
        </w:r>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sidRPr="00313A2D">
          <w:t xml:space="preserve"> equal to 0 specifies that the content of the guard bands in relation to the content of the packed regions is unspecified. </w:t>
        </w:r>
        <w:r>
          <w:t>Wh</w:t>
        </w:r>
        <w:r w:rsidRPr="00313A2D">
          <w:t xml:space="preserve">en </w:t>
        </w:r>
        <w:r w:rsidRPr="007B5DBC">
          <w:t>gb_not_used_for_pred_flag[i]</w:t>
        </w:r>
        <w:r w:rsidRPr="00313A2D">
          <w:t xml:space="preserve"> is equal to 0</w:t>
        </w:r>
        <w:r>
          <w:t xml:space="preserve">, </w:t>
        </w:r>
        <w:r w:rsidRPr="007B5DBC">
          <w:t>gb_type</w:t>
        </w:r>
        <w:r w:rsidRPr="007B5DBC">
          <w:rPr>
            <w:bCs/>
            <w:noProof/>
            <w:lang w:val="en-US"/>
          </w:rPr>
          <w:t>[</w:t>
        </w:r>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sidRPr="00313A2D">
          <w:t xml:space="preserve"> shall not be equal to</w:t>
        </w:r>
        <w:r>
          <w:t> </w:t>
        </w:r>
        <w:r w:rsidRPr="00313A2D">
          <w:t>0.</w:t>
        </w:r>
      </w:ins>
    </w:p>
    <w:p w:rsidR="00AE2C2F" w:rsidRPr="00313A2D" w:rsidRDefault="00AE2C2F" w:rsidP="00AE2C2F">
      <w:pPr>
        <w:pStyle w:val="enumlev1"/>
        <w:ind w:left="397"/>
        <w:rPr>
          <w:ins w:id="742" w:author="Ye-Kui Wang" w:date="2017-10-02T14:51:00Z"/>
        </w:rPr>
      </w:pPr>
      <w:ins w:id="743" w:author="Ye-Kui Wang" w:date="2017-10-02T14:51:00Z">
        <w:r w:rsidRPr="00313A2D">
          <w:rPr>
            <w:noProof/>
            <w:lang w:val="en-CA"/>
          </w:rPr>
          <w:lastRenderedPageBreak/>
          <w:t>–</w:t>
        </w:r>
        <w:r w:rsidRPr="00313A2D">
          <w:rPr>
            <w:noProof/>
            <w:lang w:val="en-CA"/>
          </w:rPr>
          <w:tab/>
        </w:r>
        <w:r w:rsidRPr="007B5DBC">
          <w:t>gb_type</w:t>
        </w:r>
        <w:r w:rsidRPr="007B5DBC">
          <w:rPr>
            <w:bCs/>
            <w:noProof/>
            <w:lang w:val="en-US"/>
          </w:rPr>
          <w:t>[</w:t>
        </w:r>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sidRPr="00313A2D">
          <w:t xml:space="preserve"> equal to 1 specifies that the content of the guard bands suffices for interpolation of </w:t>
        </w:r>
        <w:r>
          <w:t xml:space="preserve">sample values at </w:t>
        </w:r>
        <w:r w:rsidRPr="00313A2D">
          <w:t>sub-p</w:t>
        </w:r>
        <w:r>
          <w:t xml:space="preserve">el </w:t>
        </w:r>
        <w:r w:rsidRPr="00B24873" w:rsidDel="003C51E6">
          <w:rPr>
            <w:noProof/>
            <w:lang w:val="en-US" w:eastAsia="ko-KR"/>
          </w:rPr>
          <w:t>sample fractional locations</w:t>
        </w:r>
        <w:r w:rsidRPr="00313A2D">
          <w:t xml:space="preserve"> within the packed region and less than </w:t>
        </w:r>
        <w:r>
          <w:t xml:space="preserve">sample </w:t>
        </w:r>
        <w:r w:rsidRPr="00313A2D">
          <w:t>outside of the boundary of the packed region.</w:t>
        </w:r>
      </w:ins>
    </w:p>
    <w:p w:rsidR="00AE2C2F" w:rsidRPr="007B5DBC" w:rsidRDefault="00AE2C2F" w:rsidP="00AE2C2F">
      <w:pPr>
        <w:ind w:left="720"/>
        <w:jc w:val="both"/>
        <w:rPr>
          <w:ins w:id="744" w:author="Ye-Kui Wang" w:date="2017-10-02T14:51:00Z"/>
          <w:sz w:val="18"/>
          <w:szCs w:val="18"/>
        </w:rPr>
      </w:pPr>
      <w:ins w:id="745" w:author="Ye-Kui Wang" w:date="2017-10-02T14:51:00Z">
        <w:r w:rsidRPr="001B2642">
          <w:rPr>
            <w:sz w:val="18"/>
            <w:szCs w:val="18"/>
          </w:rPr>
          <w:t>NOTE </w:t>
        </w:r>
        <w:r w:rsidRPr="00FD5B8E">
          <w:rPr>
            <w:sz w:val="18"/>
            <w:szCs w:val="18"/>
          </w:rPr>
          <w:fldChar w:fldCharType="begin"/>
        </w:r>
        <w:r w:rsidRPr="00A44B62">
          <w:rPr>
            <w:sz w:val="18"/>
            <w:szCs w:val="18"/>
          </w:rPr>
          <w:instrText xml:space="preserve"> SEQ NoteCounter \* MERGEFORMAT </w:instrText>
        </w:r>
        <w:r w:rsidRPr="00FD5B8E">
          <w:rPr>
            <w:sz w:val="18"/>
            <w:szCs w:val="18"/>
          </w:rPr>
          <w:fldChar w:fldCharType="separate"/>
        </w:r>
        <w:r>
          <w:rPr>
            <w:noProof/>
            <w:sz w:val="18"/>
            <w:szCs w:val="18"/>
          </w:rPr>
          <w:t>4</w:t>
        </w:r>
        <w:r w:rsidRPr="00FD5B8E">
          <w:rPr>
            <w:noProof/>
            <w:sz w:val="18"/>
            <w:szCs w:val="18"/>
          </w:rPr>
          <w:fldChar w:fldCharType="end"/>
        </w:r>
        <w:r>
          <w:rPr>
            <w:noProof/>
            <w:sz w:val="18"/>
            <w:szCs w:val="18"/>
          </w:rPr>
          <w:t> </w:t>
        </w:r>
        <w:r w:rsidRPr="001B2642">
          <w:rPr>
            <w:sz w:val="18"/>
            <w:szCs w:val="18"/>
          </w:rPr>
          <w:t>– </w:t>
        </w:r>
        <w:r w:rsidRPr="007B5DBC">
          <w:rPr>
            <w:sz w:val="18"/>
            <w:szCs w:val="18"/>
          </w:rPr>
          <w:t>gb_type[</w:t>
        </w:r>
        <w:r>
          <w:rPr>
            <w:sz w:val="18"/>
            <w:szCs w:val="18"/>
          </w:rPr>
          <w:t> </w:t>
        </w:r>
        <w:r w:rsidRPr="007B5DBC">
          <w:rPr>
            <w:sz w:val="18"/>
            <w:szCs w:val="18"/>
          </w:rPr>
          <w:t>i</w:t>
        </w:r>
        <w:r>
          <w:rPr>
            <w:sz w:val="18"/>
            <w:szCs w:val="18"/>
          </w:rPr>
          <w:t> </w:t>
        </w:r>
        <w:r w:rsidRPr="007B5DBC">
          <w:rPr>
            <w:sz w:val="18"/>
            <w:szCs w:val="18"/>
          </w:rPr>
          <w:t>][</w:t>
        </w:r>
        <w:r>
          <w:rPr>
            <w:sz w:val="18"/>
            <w:szCs w:val="18"/>
          </w:rPr>
          <w:t> </w:t>
        </w:r>
        <w:r w:rsidRPr="007B5DBC">
          <w:rPr>
            <w:sz w:val="18"/>
            <w:szCs w:val="18"/>
          </w:rPr>
          <w:t>j</w:t>
        </w:r>
        <w:r>
          <w:rPr>
            <w:sz w:val="18"/>
            <w:szCs w:val="18"/>
          </w:rPr>
          <w:t> </w:t>
        </w:r>
        <w:r w:rsidRPr="007B5DBC">
          <w:rPr>
            <w:sz w:val="18"/>
            <w:szCs w:val="18"/>
          </w:rPr>
          <w:t>] equal to 1 can be used when the boundary samples of a packed region have been copied horizontally or vertically to the guard band.</w:t>
        </w:r>
      </w:ins>
    </w:p>
    <w:p w:rsidR="00AE2C2F" w:rsidRPr="007B5DBC" w:rsidRDefault="00AE2C2F" w:rsidP="00AE2C2F">
      <w:pPr>
        <w:pStyle w:val="enumlev1"/>
        <w:ind w:left="397"/>
        <w:rPr>
          <w:ins w:id="746" w:author="Ye-Kui Wang" w:date="2017-10-02T14:51:00Z"/>
          <w:noProof/>
          <w:lang w:val="en-CA"/>
        </w:rPr>
      </w:pPr>
      <w:ins w:id="747" w:author="Ye-Kui Wang" w:date="2017-10-02T14:51:00Z">
        <w:r w:rsidRPr="00313A2D">
          <w:rPr>
            <w:noProof/>
            <w:lang w:val="en-CA"/>
          </w:rPr>
          <w:t>–</w:t>
        </w:r>
        <w:r w:rsidRPr="00313A2D">
          <w:rPr>
            <w:noProof/>
            <w:lang w:val="en-CA"/>
          </w:rPr>
          <w:tab/>
        </w:r>
        <w:r w:rsidRPr="007B5DBC">
          <w:t>gb_type</w:t>
        </w:r>
        <w:r w:rsidRPr="007B5DBC">
          <w:rPr>
            <w:bCs/>
            <w:noProof/>
            <w:lang w:val="en-US"/>
          </w:rPr>
          <w:t>[</w:t>
        </w:r>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sidRPr="007B5DBC">
          <w:rPr>
            <w:noProof/>
            <w:lang w:val="en-CA"/>
          </w:rPr>
          <w:t xml:space="preserve"> equal to 2 specifies that the content of the guard bands represents actual </w:t>
        </w:r>
        <w:r>
          <w:rPr>
            <w:noProof/>
            <w:lang w:val="en-CA"/>
          </w:rPr>
          <w:t xml:space="preserve">picture </w:t>
        </w:r>
        <w:r w:rsidRPr="007B5DBC">
          <w:rPr>
            <w:noProof/>
            <w:lang w:val="en-CA"/>
          </w:rPr>
          <w:t>content at quality that gradually changes from the picture quality of the packed region to that of the spherically adjacent packed region.</w:t>
        </w:r>
      </w:ins>
    </w:p>
    <w:p w:rsidR="00AE2C2F" w:rsidRPr="007B5DBC" w:rsidRDefault="00AE2C2F" w:rsidP="00AE2C2F">
      <w:pPr>
        <w:pStyle w:val="enumlev1"/>
        <w:ind w:left="397"/>
        <w:rPr>
          <w:ins w:id="748" w:author="Ye-Kui Wang" w:date="2017-10-02T14:51:00Z"/>
          <w:noProof/>
          <w:lang w:val="en-CA"/>
        </w:rPr>
      </w:pPr>
      <w:ins w:id="749" w:author="Ye-Kui Wang" w:date="2017-10-02T14:51:00Z">
        <w:r w:rsidRPr="00313A2D">
          <w:rPr>
            <w:noProof/>
            <w:lang w:val="en-CA"/>
          </w:rPr>
          <w:t>–</w:t>
        </w:r>
        <w:r w:rsidRPr="00313A2D">
          <w:rPr>
            <w:noProof/>
            <w:lang w:val="en-CA"/>
          </w:rPr>
          <w:tab/>
        </w:r>
        <w:r w:rsidRPr="007B5DBC">
          <w:t>gb_type</w:t>
        </w:r>
        <w:r w:rsidRPr="007B5DBC">
          <w:rPr>
            <w:bCs/>
            <w:noProof/>
            <w:lang w:val="en-US"/>
          </w:rPr>
          <w:t>[</w:t>
        </w:r>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sidRPr="007B5DBC">
          <w:rPr>
            <w:noProof/>
            <w:lang w:val="en-CA"/>
          </w:rPr>
          <w:t xml:space="preserve"> equal to 3 specifies that the content of the guard bands represents actual </w:t>
        </w:r>
        <w:r>
          <w:rPr>
            <w:noProof/>
            <w:lang w:val="en-CA"/>
          </w:rPr>
          <w:t>picture</w:t>
        </w:r>
        <w:r w:rsidRPr="007B5DBC">
          <w:rPr>
            <w:noProof/>
            <w:lang w:val="en-CA"/>
          </w:rPr>
          <w:t xml:space="preserve"> content at the picture quality of the packed region.</w:t>
        </w:r>
      </w:ins>
    </w:p>
    <w:p w:rsidR="00AE2C2F" w:rsidRPr="007B5DBC" w:rsidRDefault="00AE2C2F" w:rsidP="00AE2C2F">
      <w:pPr>
        <w:pStyle w:val="enumlev1"/>
        <w:ind w:left="397"/>
        <w:rPr>
          <w:ins w:id="750" w:author="Ye-Kui Wang" w:date="2017-10-02T14:51:00Z"/>
          <w:noProof/>
          <w:lang w:val="en-CA"/>
        </w:rPr>
      </w:pPr>
      <w:ins w:id="751" w:author="Ye-Kui Wang" w:date="2017-10-02T14:51:00Z">
        <w:r w:rsidRPr="00313A2D">
          <w:rPr>
            <w:noProof/>
            <w:lang w:val="en-CA"/>
          </w:rPr>
          <w:t>–</w:t>
        </w:r>
        <w:r w:rsidRPr="00313A2D">
          <w:rPr>
            <w:noProof/>
            <w:lang w:val="en-CA"/>
          </w:rPr>
          <w:tab/>
        </w:r>
        <w:r w:rsidRPr="007B5DBC">
          <w:t>gb_type</w:t>
        </w:r>
        <w:r w:rsidRPr="007B5DBC">
          <w:rPr>
            <w:bCs/>
            <w:noProof/>
            <w:lang w:val="en-US"/>
          </w:rPr>
          <w:t>[</w:t>
        </w:r>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sidRPr="007B5DBC">
          <w:rPr>
            <w:noProof/>
            <w:lang w:val="en-CA"/>
          </w:rPr>
          <w:t xml:space="preserve"> values greater than 3 are reserved.</w:t>
        </w:r>
        <w:r>
          <w:rPr>
            <w:noProof/>
            <w:lang w:val="en-CA"/>
          </w:rPr>
          <w:t xml:space="preserve"> Decoders shall </w:t>
        </w:r>
        <w:r w:rsidRPr="00A44B62">
          <w:rPr>
            <w:bCs/>
            <w:noProof/>
          </w:rPr>
          <w:t xml:space="preserve">ignore the value of </w:t>
        </w:r>
        <w:r w:rsidRPr="007B5DBC">
          <w:t>gb_type</w:t>
        </w:r>
        <w:r w:rsidRPr="007B5DBC">
          <w:rPr>
            <w:bCs/>
            <w:noProof/>
            <w:lang w:val="en-US"/>
          </w:rPr>
          <w:t>[</w:t>
        </w:r>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Pr>
            <w:bCs/>
            <w:noProof/>
            <w:lang w:val="en-US"/>
          </w:rPr>
          <w:t xml:space="preserve"> when the value is greater than 3.</w:t>
        </w:r>
      </w:ins>
    </w:p>
    <w:p w:rsidR="00456487" w:rsidRPr="00E5218A" w:rsidRDefault="00AE2C2F" w:rsidP="00AE2C2F">
      <w:pPr>
        <w:jc w:val="both"/>
        <w:rPr>
          <w:ins w:id="752" w:author="Ye-Kui Wang" w:date="2017-09-29T17:41:00Z"/>
          <w:sz w:val="20"/>
        </w:rPr>
      </w:pPr>
      <w:ins w:id="753" w:author="Ye-Kui Wang" w:date="2017-10-02T14:51:00Z">
        <w:r>
          <w:rPr>
            <w:rFonts w:eastAsia="Malgun Gothic"/>
            <w:b/>
            <w:noProof/>
            <w:sz w:val="20"/>
            <w:lang w:eastAsia="zh-CN"/>
          </w:rPr>
          <w:t>rwp_gb_reserved_zero_3bits</w:t>
        </w:r>
        <w:r>
          <w:rPr>
            <w:noProof/>
            <w:sz w:val="20"/>
          </w:rPr>
          <w:t>[ i ]</w:t>
        </w:r>
        <w:r w:rsidRPr="00E5218A">
          <w:rPr>
            <w:rFonts w:eastAsia="Malgun Gothic"/>
            <w:noProof/>
            <w:sz w:val="20"/>
            <w:lang w:eastAsia="zh-CN"/>
          </w:rPr>
          <w:t xml:space="preserve"> shall be equal to 0</w:t>
        </w:r>
        <w:r w:rsidRPr="00A67445">
          <w:rPr>
            <w:bCs/>
            <w:noProof/>
            <w:sz w:val="20"/>
          </w:rPr>
          <w:t xml:space="preserve"> </w:t>
        </w:r>
        <w:r w:rsidRPr="00A44B62">
          <w:rPr>
            <w:bCs/>
            <w:noProof/>
            <w:sz w:val="20"/>
          </w:rPr>
          <w:t xml:space="preserve">in bitstreams conforming to this version of this Specification. Other values for </w:t>
        </w:r>
        <w:r w:rsidRPr="00A67445">
          <w:rPr>
            <w:bCs/>
            <w:noProof/>
            <w:sz w:val="20"/>
          </w:rPr>
          <w:t>rwp_</w:t>
        </w:r>
        <w:r>
          <w:rPr>
            <w:bCs/>
            <w:noProof/>
            <w:sz w:val="20"/>
          </w:rPr>
          <w:t>gb_</w:t>
        </w:r>
        <w:r w:rsidRPr="00A44B62">
          <w:rPr>
            <w:bCs/>
            <w:noProof/>
            <w:sz w:val="20"/>
          </w:rPr>
          <w:t>reserved_zero_</w:t>
        </w:r>
        <w:r>
          <w:rPr>
            <w:bCs/>
            <w:noProof/>
            <w:sz w:val="20"/>
          </w:rPr>
          <w:t>3</w:t>
        </w:r>
        <w:r w:rsidRPr="00A44B62">
          <w:rPr>
            <w:bCs/>
            <w:noProof/>
            <w:sz w:val="20"/>
          </w:rPr>
          <w:t xml:space="preserve">bits[ i ] are reserved for future use by ITU-T | ISO/IEC. Decoders shall ignore the value of </w:t>
        </w:r>
        <w:r w:rsidRPr="00A67445">
          <w:rPr>
            <w:bCs/>
            <w:noProof/>
            <w:sz w:val="20"/>
          </w:rPr>
          <w:t>rwp_</w:t>
        </w:r>
        <w:r>
          <w:rPr>
            <w:bCs/>
            <w:noProof/>
            <w:sz w:val="20"/>
          </w:rPr>
          <w:t>gb_</w:t>
        </w:r>
        <w:r w:rsidRPr="00A44B62">
          <w:rPr>
            <w:bCs/>
            <w:noProof/>
            <w:sz w:val="20"/>
          </w:rPr>
          <w:t>reserved_zero_</w:t>
        </w:r>
        <w:r>
          <w:rPr>
            <w:bCs/>
            <w:noProof/>
            <w:sz w:val="20"/>
          </w:rPr>
          <w:t>3</w:t>
        </w:r>
        <w:r w:rsidRPr="00A44B62">
          <w:rPr>
            <w:bCs/>
            <w:noProof/>
            <w:sz w:val="20"/>
          </w:rPr>
          <w:t>bits[ i ]</w:t>
        </w:r>
        <w:r w:rsidRPr="00E5218A">
          <w:rPr>
            <w:rFonts w:eastAsia="Malgun Gothic"/>
            <w:noProof/>
            <w:sz w:val="20"/>
            <w:lang w:eastAsia="zh-CN"/>
          </w:rPr>
          <w:t>.</w:t>
        </w:r>
      </w:ins>
    </w:p>
    <w:p w:rsidR="001F2594" w:rsidRPr="005B217D" w:rsidRDefault="001F2594" w:rsidP="00473906">
      <w:pPr>
        <w:pStyle w:val="Heading1"/>
        <w:rPr>
          <w:lang w:val="en-CA"/>
        </w:rPr>
      </w:pPr>
      <w:r w:rsidRPr="005B217D">
        <w:rPr>
          <w:lang w:val="en-CA"/>
        </w:rPr>
        <w:t>Patent rights declaration</w:t>
      </w:r>
      <w:r w:rsidR="00B94B06" w:rsidRPr="005B217D">
        <w:rPr>
          <w:lang w:val="en-CA"/>
        </w:rPr>
        <w:t>(s)</w:t>
      </w:r>
    </w:p>
    <w:p w:rsidR="007F1F8B" w:rsidRDefault="004627EA" w:rsidP="009234A5">
      <w:pPr>
        <w:jc w:val="both"/>
        <w:rPr>
          <w:ins w:id="754" w:author="Ye-Kui Wang" w:date="2017-10-05T14:36:00Z"/>
          <w:b/>
          <w:szCs w:val="22"/>
          <w:lang w:val="en-CA"/>
        </w:rPr>
      </w:pPr>
      <w:r>
        <w:rPr>
          <w:b/>
          <w:szCs w:val="22"/>
          <w:lang w:val="en-CA"/>
        </w:rPr>
        <w:t xml:space="preserve">Qualcomm </w:t>
      </w:r>
      <w:r w:rsidRPr="00316072">
        <w:rPr>
          <w:b/>
          <w:szCs w:val="22"/>
          <w:lang w:val="en-CA"/>
        </w:rPr>
        <w:t>Incorporated</w:t>
      </w:r>
      <w:r w:rsidRPr="005B217D">
        <w:rPr>
          <w:b/>
          <w:szCs w:val="22"/>
          <w:lang w:val="en-CA"/>
        </w:rPr>
        <w:t xml:space="preserve"> </w:t>
      </w:r>
      <w:r w:rsidR="00905D97"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52426B" w:rsidRPr="005B217D" w:rsidRDefault="0052426B" w:rsidP="009234A5">
      <w:pPr>
        <w:jc w:val="both"/>
        <w:rPr>
          <w:szCs w:val="22"/>
          <w:lang w:val="en-CA"/>
        </w:rPr>
      </w:pPr>
      <w:ins w:id="755" w:author="Ye-Kui Wang" w:date="2017-10-05T14:36:00Z">
        <w:r>
          <w:rPr>
            <w:b/>
            <w:szCs w:val="22"/>
            <w:lang w:val="en-CA"/>
          </w:rPr>
          <w:t>Broadcom Limited</w:t>
        </w:r>
        <w:r w:rsidRPr="00440951">
          <w:rPr>
            <w:b/>
            <w:szCs w:val="22"/>
            <w:lang w:val="en-CA"/>
          </w:rPr>
          <w:t xml:space="preserve"> may have current or pending patent rights relating to the technology described in</w:t>
        </w:r>
        <w:r w:rsidRPr="005B217D">
          <w:rPr>
            <w:b/>
            <w:szCs w:val="22"/>
            <w:lang w:val="en-CA"/>
          </w:rPr>
          <w:t xml:space="preserve">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ins>
    </w:p>
    <w:sectPr w:rsidR="0052426B" w:rsidRPr="005B217D" w:rsidSect="00A01439">
      <w:headerReference w:type="even" r:id="rId10"/>
      <w:headerReference w:type="default" r:id="rId11"/>
      <w:footerReference w:type="even" r:id="rId12"/>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343D" w:rsidRDefault="00DB343D">
      <w:r>
        <w:separator/>
      </w:r>
    </w:p>
    <w:p w:rsidR="00DB343D" w:rsidRDefault="00DB343D"/>
  </w:endnote>
  <w:endnote w:type="continuationSeparator" w:id="0">
    <w:p w:rsidR="00DB343D" w:rsidRDefault="00DB343D">
      <w:r>
        <w:continuationSeparator/>
      </w:r>
    </w:p>
    <w:p w:rsidR="00DB343D" w:rsidRDefault="00DB3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5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Times New Roman"/>
    <w:charset w:val="00"/>
    <w:family w:val="auto"/>
    <w:pitch w:val="variable"/>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DengXian">
    <w:altName w:val="DengXian"/>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06F" w:rsidRDefault="0002706F">
    <w:pPr>
      <w:pStyle w:val="Footer"/>
    </w:pPr>
  </w:p>
  <w:p w:rsidR="0002706F" w:rsidRDefault="0002706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06F" w:rsidRDefault="0002706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D1C89">
      <w:rPr>
        <w:rStyle w:val="PageNumber"/>
        <w:noProof/>
      </w:rPr>
      <w:t>15</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C126EE">
      <w:rPr>
        <w:rStyle w:val="PageNumber"/>
        <w:noProof/>
      </w:rPr>
      <w:t>2017-10-07</w:t>
    </w:r>
    <w:r>
      <w:rPr>
        <w:rStyle w:val="PageNumber"/>
      </w:rPr>
      <w:fldChar w:fldCharType="end"/>
    </w:r>
  </w:p>
  <w:p w:rsidR="0002706F" w:rsidRDefault="0002706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343D" w:rsidRDefault="00DB343D">
      <w:r>
        <w:separator/>
      </w:r>
    </w:p>
    <w:p w:rsidR="00DB343D" w:rsidRDefault="00DB343D"/>
  </w:footnote>
  <w:footnote w:type="continuationSeparator" w:id="0">
    <w:p w:rsidR="00DB343D" w:rsidRDefault="00DB343D">
      <w:r>
        <w:continuationSeparator/>
      </w:r>
    </w:p>
    <w:p w:rsidR="00DB343D" w:rsidRDefault="00DB34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06F" w:rsidRDefault="0002706F">
    <w:pPr>
      <w:pStyle w:val="Header"/>
    </w:pPr>
  </w:p>
  <w:p w:rsidR="0002706F" w:rsidRDefault="0002706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06F" w:rsidRDefault="0002706F">
    <w:pPr>
      <w:pStyle w:val="Header"/>
    </w:pPr>
  </w:p>
  <w:p w:rsidR="0002706F" w:rsidRDefault="0002706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4"/>
      <w:lvlText w:val="*"/>
      <w:lvlJc w:val="left"/>
    </w:lvl>
  </w:abstractNum>
  <w:abstractNum w:abstractNumId="3"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8F25892"/>
    <w:multiLevelType w:val="hybridMultilevel"/>
    <w:tmpl w:val="30B026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9"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20"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1" w15:restartNumberingAfterBreak="0">
    <w:nsid w:val="29A26ACB"/>
    <w:multiLevelType w:val="hybridMultilevel"/>
    <w:tmpl w:val="1B340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3"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7" w15:restartNumberingAfterBreak="0">
    <w:nsid w:val="390377F6"/>
    <w:multiLevelType w:val="hybridMultilevel"/>
    <w:tmpl w:val="1B340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9"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30"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31"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32"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4"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5"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41"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43"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5" w15:restartNumberingAfterBreak="0">
    <w:nsid w:val="6AE50FA3"/>
    <w:multiLevelType w:val="hybridMultilevel"/>
    <w:tmpl w:val="0916D380"/>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7"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8"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9"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50"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1"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4"/>
        <w:lvlText w:val=""/>
        <w:legacy w:legacy="1" w:legacySpace="0" w:legacyIndent="360"/>
        <w:lvlJc w:val="left"/>
        <w:pPr>
          <w:ind w:left="360" w:hanging="360"/>
        </w:pPr>
        <w:rPr>
          <w:rFonts w:ascii="Symbol" w:hAnsi="Symbol" w:hint="default"/>
        </w:rPr>
      </w:lvl>
    </w:lvlOverride>
  </w:num>
  <w:num w:numId="2">
    <w:abstractNumId w:val="46"/>
  </w:num>
  <w:num w:numId="3">
    <w:abstractNumId w:val="39"/>
  </w:num>
  <w:num w:numId="4">
    <w:abstractNumId w:val="36"/>
  </w:num>
  <w:num w:numId="5">
    <w:abstractNumId w:val="37"/>
  </w:num>
  <w:num w:numId="6">
    <w:abstractNumId w:val="16"/>
  </w:num>
  <w:num w:numId="7">
    <w:abstractNumId w:val="25"/>
  </w:num>
  <w:num w:numId="8">
    <w:abstractNumId w:val="16"/>
  </w:num>
  <w:num w:numId="9">
    <w:abstractNumId w:val="3"/>
  </w:num>
  <w:num w:numId="10">
    <w:abstractNumId w:val="15"/>
  </w:num>
  <w:num w:numId="11">
    <w:abstractNumId w:val="9"/>
  </w:num>
  <w:num w:numId="12">
    <w:abstractNumId w:val="7"/>
  </w:num>
  <w:num w:numId="13">
    <w:abstractNumId w:val="27"/>
  </w:num>
  <w:num w:numId="14">
    <w:abstractNumId w:val="43"/>
  </w:num>
  <w:num w:numId="15">
    <w:abstractNumId w:val="10"/>
  </w:num>
  <w:num w:numId="16">
    <w:abstractNumId w:val="45"/>
  </w:num>
  <w:num w:numId="17">
    <w:abstractNumId w:val="21"/>
  </w:num>
  <w:num w:numId="18">
    <w:abstractNumId w:val="1"/>
  </w:num>
  <w:num w:numId="19">
    <w:abstractNumId w:val="0"/>
  </w:num>
  <w:num w:numId="20">
    <w:abstractNumId w:val="14"/>
  </w:num>
  <w:num w:numId="21">
    <w:abstractNumId w:val="49"/>
  </w:num>
  <w:num w:numId="22">
    <w:abstractNumId w:val="33"/>
  </w:num>
  <w:num w:numId="23">
    <w:abstractNumId w:val="40"/>
  </w:num>
  <w:num w:numId="24">
    <w:abstractNumId w:val="41"/>
  </w:num>
  <w:num w:numId="25">
    <w:abstractNumId w:val="8"/>
  </w:num>
  <w:num w:numId="26">
    <w:abstractNumId w:val="35"/>
  </w:num>
  <w:num w:numId="27">
    <w:abstractNumId w:val="17"/>
  </w:num>
  <w:num w:numId="28">
    <w:abstractNumId w:val="20"/>
  </w:num>
  <w:num w:numId="29">
    <w:abstractNumId w:val="5"/>
  </w:num>
  <w:num w:numId="30">
    <w:abstractNumId w:val="50"/>
  </w:num>
  <w:num w:numId="31">
    <w:abstractNumId w:val="51"/>
  </w:num>
  <w:num w:numId="32">
    <w:abstractNumId w:val="30"/>
  </w:num>
  <w:num w:numId="33">
    <w:abstractNumId w:val="4"/>
  </w:num>
  <w:num w:numId="34">
    <w:abstractNumId w:val="6"/>
  </w:num>
  <w:num w:numId="35">
    <w:abstractNumId w:val="26"/>
  </w:num>
  <w:num w:numId="36">
    <w:abstractNumId w:val="48"/>
  </w:num>
  <w:num w:numId="37">
    <w:abstractNumId w:val="13"/>
  </w:num>
  <w:num w:numId="38">
    <w:abstractNumId w:val="42"/>
  </w:num>
  <w:num w:numId="39">
    <w:abstractNumId w:val="31"/>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40">
    <w:abstractNumId w:val="24"/>
  </w:num>
  <w:num w:numId="41">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num>
  <w:num w:numId="43">
    <w:abstractNumId w:val="19"/>
  </w:num>
  <w:num w:numId="44">
    <w:abstractNumId w:val="22"/>
  </w:num>
  <w:num w:numId="45">
    <w:abstractNumId w:val="29"/>
  </w:num>
  <w:num w:numId="46">
    <w:abstractNumId w:val="47"/>
  </w:num>
  <w:num w:numId="47">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12"/>
  </w:num>
  <w:num w:numId="49">
    <w:abstractNumId w:val="32"/>
  </w:num>
  <w:num w:numId="50">
    <w:abstractNumId w:val="11"/>
  </w:num>
  <w:num w:numId="51">
    <w:abstractNumId w:val="38"/>
  </w:num>
  <w:num w:numId="52">
    <w:abstractNumId w:val="44"/>
  </w:num>
  <w:num w:numId="53">
    <w:abstractNumId w:val="2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60">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61">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62">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63">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64">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e-Kui Wang">
    <w15:presenceInfo w15:providerId="None" w15:userId="Ye-Kui Wang"/>
  </w15:person>
  <w15:person w15:author="Ye-Kui Wang v4">
    <w15:presenceInfo w15:providerId="None" w15:userId="Ye-Kui Wang v4"/>
  </w15:person>
  <w15:person w15:author="Ye-Kui Wang v3">
    <w15:presenceInfo w15:providerId="None" w15:userId="Ye-Kui Wang v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1553A"/>
    <w:rsid w:val="00023A2A"/>
    <w:rsid w:val="00026878"/>
    <w:rsid w:val="0002706F"/>
    <w:rsid w:val="000308A3"/>
    <w:rsid w:val="000310F3"/>
    <w:rsid w:val="000317DA"/>
    <w:rsid w:val="00031870"/>
    <w:rsid w:val="000458BC"/>
    <w:rsid w:val="00045C41"/>
    <w:rsid w:val="00046C03"/>
    <w:rsid w:val="00051457"/>
    <w:rsid w:val="00065039"/>
    <w:rsid w:val="0007148D"/>
    <w:rsid w:val="0007614F"/>
    <w:rsid w:val="00076BAE"/>
    <w:rsid w:val="000B0C0F"/>
    <w:rsid w:val="000B1C6B"/>
    <w:rsid w:val="000B4FF9"/>
    <w:rsid w:val="000C09AC"/>
    <w:rsid w:val="000C2DE5"/>
    <w:rsid w:val="000C3606"/>
    <w:rsid w:val="000D4D14"/>
    <w:rsid w:val="000E00F3"/>
    <w:rsid w:val="000F1148"/>
    <w:rsid w:val="000F158C"/>
    <w:rsid w:val="000F2C10"/>
    <w:rsid w:val="000F6C4F"/>
    <w:rsid w:val="00102F3D"/>
    <w:rsid w:val="001173D0"/>
    <w:rsid w:val="00124E38"/>
    <w:rsid w:val="0012580B"/>
    <w:rsid w:val="00125F24"/>
    <w:rsid w:val="00131F90"/>
    <w:rsid w:val="0013526E"/>
    <w:rsid w:val="00141475"/>
    <w:rsid w:val="001453E2"/>
    <w:rsid w:val="00146152"/>
    <w:rsid w:val="00156F06"/>
    <w:rsid w:val="00161820"/>
    <w:rsid w:val="00165B71"/>
    <w:rsid w:val="00171371"/>
    <w:rsid w:val="00174B8C"/>
    <w:rsid w:val="00174F03"/>
    <w:rsid w:val="00175A24"/>
    <w:rsid w:val="0018104A"/>
    <w:rsid w:val="00187E58"/>
    <w:rsid w:val="001A297E"/>
    <w:rsid w:val="001A321F"/>
    <w:rsid w:val="001A368E"/>
    <w:rsid w:val="001A4F85"/>
    <w:rsid w:val="001A7329"/>
    <w:rsid w:val="001A792F"/>
    <w:rsid w:val="001B1740"/>
    <w:rsid w:val="001B2642"/>
    <w:rsid w:val="001B4E28"/>
    <w:rsid w:val="001C16B9"/>
    <w:rsid w:val="001C3525"/>
    <w:rsid w:val="001C3AFB"/>
    <w:rsid w:val="001D1BD2"/>
    <w:rsid w:val="001E02BE"/>
    <w:rsid w:val="001E3B37"/>
    <w:rsid w:val="001F2594"/>
    <w:rsid w:val="002002F0"/>
    <w:rsid w:val="002055A6"/>
    <w:rsid w:val="00206460"/>
    <w:rsid w:val="002069B4"/>
    <w:rsid w:val="00214327"/>
    <w:rsid w:val="00215DFC"/>
    <w:rsid w:val="002212DF"/>
    <w:rsid w:val="00222CD4"/>
    <w:rsid w:val="00222EB7"/>
    <w:rsid w:val="00225016"/>
    <w:rsid w:val="002264A6"/>
    <w:rsid w:val="00227BA7"/>
    <w:rsid w:val="0023011C"/>
    <w:rsid w:val="00230537"/>
    <w:rsid w:val="002375C1"/>
    <w:rsid w:val="00256B7E"/>
    <w:rsid w:val="00256C14"/>
    <w:rsid w:val="00263398"/>
    <w:rsid w:val="00266F06"/>
    <w:rsid w:val="002706AC"/>
    <w:rsid w:val="00275BCF"/>
    <w:rsid w:val="0028754B"/>
    <w:rsid w:val="00291E36"/>
    <w:rsid w:val="00292257"/>
    <w:rsid w:val="002A44EF"/>
    <w:rsid w:val="002A475A"/>
    <w:rsid w:val="002A54E0"/>
    <w:rsid w:val="002B1595"/>
    <w:rsid w:val="002B191D"/>
    <w:rsid w:val="002B24FD"/>
    <w:rsid w:val="002C7012"/>
    <w:rsid w:val="002D08FE"/>
    <w:rsid w:val="002D0AF6"/>
    <w:rsid w:val="002D38BC"/>
    <w:rsid w:val="002E5888"/>
    <w:rsid w:val="002F164D"/>
    <w:rsid w:val="00306206"/>
    <w:rsid w:val="00313A2D"/>
    <w:rsid w:val="00317D85"/>
    <w:rsid w:val="003251AA"/>
    <w:rsid w:val="00327C56"/>
    <w:rsid w:val="003315A1"/>
    <w:rsid w:val="003373EC"/>
    <w:rsid w:val="00342FF4"/>
    <w:rsid w:val="003436A9"/>
    <w:rsid w:val="00346148"/>
    <w:rsid w:val="00357AAD"/>
    <w:rsid w:val="003669EA"/>
    <w:rsid w:val="003706CC"/>
    <w:rsid w:val="00377710"/>
    <w:rsid w:val="00382C41"/>
    <w:rsid w:val="003A2D8E"/>
    <w:rsid w:val="003A7CE6"/>
    <w:rsid w:val="003B581F"/>
    <w:rsid w:val="003C20E4"/>
    <w:rsid w:val="003D0EA8"/>
    <w:rsid w:val="003D6342"/>
    <w:rsid w:val="003E6F90"/>
    <w:rsid w:val="003F5D0F"/>
    <w:rsid w:val="00414101"/>
    <w:rsid w:val="004234F0"/>
    <w:rsid w:val="00431963"/>
    <w:rsid w:val="00433DDB"/>
    <w:rsid w:val="00437619"/>
    <w:rsid w:val="00437C4F"/>
    <w:rsid w:val="00450C04"/>
    <w:rsid w:val="00456487"/>
    <w:rsid w:val="004627EA"/>
    <w:rsid w:val="00465A1E"/>
    <w:rsid w:val="00473906"/>
    <w:rsid w:val="00480937"/>
    <w:rsid w:val="004818A0"/>
    <w:rsid w:val="004870D3"/>
    <w:rsid w:val="004A2A63"/>
    <w:rsid w:val="004B210C"/>
    <w:rsid w:val="004D20C7"/>
    <w:rsid w:val="004D405F"/>
    <w:rsid w:val="004E13FD"/>
    <w:rsid w:val="004E4BB2"/>
    <w:rsid w:val="004E4F4F"/>
    <w:rsid w:val="004E6789"/>
    <w:rsid w:val="004F61E3"/>
    <w:rsid w:val="004F6E9F"/>
    <w:rsid w:val="00502E10"/>
    <w:rsid w:val="0051015C"/>
    <w:rsid w:val="00516CF1"/>
    <w:rsid w:val="0052426B"/>
    <w:rsid w:val="00531AE9"/>
    <w:rsid w:val="0054025E"/>
    <w:rsid w:val="00550540"/>
    <w:rsid w:val="00550A66"/>
    <w:rsid w:val="0055638D"/>
    <w:rsid w:val="0055698C"/>
    <w:rsid w:val="00560816"/>
    <w:rsid w:val="00567EC7"/>
    <w:rsid w:val="00570013"/>
    <w:rsid w:val="005801A2"/>
    <w:rsid w:val="00587C9D"/>
    <w:rsid w:val="005952A5"/>
    <w:rsid w:val="005A33A1"/>
    <w:rsid w:val="005B217D"/>
    <w:rsid w:val="005C385F"/>
    <w:rsid w:val="005E1AC6"/>
    <w:rsid w:val="005E6911"/>
    <w:rsid w:val="005F6F1B"/>
    <w:rsid w:val="005F7049"/>
    <w:rsid w:val="006033E5"/>
    <w:rsid w:val="00621EFD"/>
    <w:rsid w:val="00623E23"/>
    <w:rsid w:val="00624B33"/>
    <w:rsid w:val="006261E5"/>
    <w:rsid w:val="0063041A"/>
    <w:rsid w:val="00630AA2"/>
    <w:rsid w:val="00644B34"/>
    <w:rsid w:val="00646707"/>
    <w:rsid w:val="00646B4E"/>
    <w:rsid w:val="00657F7E"/>
    <w:rsid w:val="00662E58"/>
    <w:rsid w:val="00664DCF"/>
    <w:rsid w:val="006B1F0A"/>
    <w:rsid w:val="006B3D46"/>
    <w:rsid w:val="006B7C08"/>
    <w:rsid w:val="006C5D39"/>
    <w:rsid w:val="006C7891"/>
    <w:rsid w:val="006D3E39"/>
    <w:rsid w:val="006D6D9B"/>
    <w:rsid w:val="006E0296"/>
    <w:rsid w:val="006E2810"/>
    <w:rsid w:val="006E5417"/>
    <w:rsid w:val="006F5C6A"/>
    <w:rsid w:val="007023DE"/>
    <w:rsid w:val="0071176C"/>
    <w:rsid w:val="0071240B"/>
    <w:rsid w:val="00712F60"/>
    <w:rsid w:val="00720E3B"/>
    <w:rsid w:val="00735FAC"/>
    <w:rsid w:val="0074393F"/>
    <w:rsid w:val="00745F6B"/>
    <w:rsid w:val="00755276"/>
    <w:rsid w:val="0075585E"/>
    <w:rsid w:val="007658D7"/>
    <w:rsid w:val="00770571"/>
    <w:rsid w:val="007712EE"/>
    <w:rsid w:val="00771D74"/>
    <w:rsid w:val="007768FF"/>
    <w:rsid w:val="007824D3"/>
    <w:rsid w:val="00796EE3"/>
    <w:rsid w:val="007A7D29"/>
    <w:rsid w:val="007B4AB8"/>
    <w:rsid w:val="007B7561"/>
    <w:rsid w:val="007B7A89"/>
    <w:rsid w:val="007D1181"/>
    <w:rsid w:val="007E01A3"/>
    <w:rsid w:val="007E1C87"/>
    <w:rsid w:val="007F1F8B"/>
    <w:rsid w:val="007F67A1"/>
    <w:rsid w:val="00806463"/>
    <w:rsid w:val="00806992"/>
    <w:rsid w:val="00811C05"/>
    <w:rsid w:val="008206C8"/>
    <w:rsid w:val="008274A5"/>
    <w:rsid w:val="00844F73"/>
    <w:rsid w:val="00857D31"/>
    <w:rsid w:val="0086387C"/>
    <w:rsid w:val="008644C4"/>
    <w:rsid w:val="00874A6C"/>
    <w:rsid w:val="0087581B"/>
    <w:rsid w:val="00876C65"/>
    <w:rsid w:val="00885CFF"/>
    <w:rsid w:val="008A4B4C"/>
    <w:rsid w:val="008A4DDA"/>
    <w:rsid w:val="008C239F"/>
    <w:rsid w:val="008D59CB"/>
    <w:rsid w:val="008E480C"/>
    <w:rsid w:val="008F1BB0"/>
    <w:rsid w:val="00905D97"/>
    <w:rsid w:val="0090668A"/>
    <w:rsid w:val="00906CCD"/>
    <w:rsid w:val="00907757"/>
    <w:rsid w:val="009211A2"/>
    <w:rsid w:val="009212B0"/>
    <w:rsid w:val="00921D13"/>
    <w:rsid w:val="00921FA1"/>
    <w:rsid w:val="009234A5"/>
    <w:rsid w:val="00924420"/>
    <w:rsid w:val="00933453"/>
    <w:rsid w:val="009336F7"/>
    <w:rsid w:val="0093636C"/>
    <w:rsid w:val="009374A7"/>
    <w:rsid w:val="00955F6D"/>
    <w:rsid w:val="0096217F"/>
    <w:rsid w:val="00975472"/>
    <w:rsid w:val="0098551D"/>
    <w:rsid w:val="0099518F"/>
    <w:rsid w:val="009A0B86"/>
    <w:rsid w:val="009A523D"/>
    <w:rsid w:val="009B02A1"/>
    <w:rsid w:val="009F0735"/>
    <w:rsid w:val="009F3164"/>
    <w:rsid w:val="009F496B"/>
    <w:rsid w:val="00A01439"/>
    <w:rsid w:val="00A02E61"/>
    <w:rsid w:val="00A05CFF"/>
    <w:rsid w:val="00A07CE9"/>
    <w:rsid w:val="00A13048"/>
    <w:rsid w:val="00A14480"/>
    <w:rsid w:val="00A46843"/>
    <w:rsid w:val="00A56B97"/>
    <w:rsid w:val="00A6093D"/>
    <w:rsid w:val="00A634CA"/>
    <w:rsid w:val="00A767DC"/>
    <w:rsid w:val="00A76A6D"/>
    <w:rsid w:val="00A8286A"/>
    <w:rsid w:val="00A83253"/>
    <w:rsid w:val="00AA6E84"/>
    <w:rsid w:val="00AA71D0"/>
    <w:rsid w:val="00AD05A8"/>
    <w:rsid w:val="00AD0C21"/>
    <w:rsid w:val="00AD1680"/>
    <w:rsid w:val="00AD43FB"/>
    <w:rsid w:val="00AE0D23"/>
    <w:rsid w:val="00AE2C2F"/>
    <w:rsid w:val="00AE341B"/>
    <w:rsid w:val="00AE7AE3"/>
    <w:rsid w:val="00B03C9A"/>
    <w:rsid w:val="00B07CA7"/>
    <w:rsid w:val="00B1279A"/>
    <w:rsid w:val="00B34E18"/>
    <w:rsid w:val="00B4194A"/>
    <w:rsid w:val="00B50F9F"/>
    <w:rsid w:val="00B51B72"/>
    <w:rsid w:val="00B5222E"/>
    <w:rsid w:val="00B53179"/>
    <w:rsid w:val="00B600CD"/>
    <w:rsid w:val="00B6074A"/>
    <w:rsid w:val="00B61C96"/>
    <w:rsid w:val="00B634F3"/>
    <w:rsid w:val="00B730D4"/>
    <w:rsid w:val="00B73A2A"/>
    <w:rsid w:val="00B816BA"/>
    <w:rsid w:val="00B85617"/>
    <w:rsid w:val="00B8786F"/>
    <w:rsid w:val="00B94B06"/>
    <w:rsid w:val="00B94C28"/>
    <w:rsid w:val="00BA379C"/>
    <w:rsid w:val="00BB2B1E"/>
    <w:rsid w:val="00BB4A84"/>
    <w:rsid w:val="00BC0586"/>
    <w:rsid w:val="00BC10BA"/>
    <w:rsid w:val="00BC405A"/>
    <w:rsid w:val="00BC5AFD"/>
    <w:rsid w:val="00BC5D3F"/>
    <w:rsid w:val="00BD1C89"/>
    <w:rsid w:val="00BD5566"/>
    <w:rsid w:val="00BE3EBF"/>
    <w:rsid w:val="00BF0CB8"/>
    <w:rsid w:val="00C04F43"/>
    <w:rsid w:val="00C0609D"/>
    <w:rsid w:val="00C115AB"/>
    <w:rsid w:val="00C126EE"/>
    <w:rsid w:val="00C17CB2"/>
    <w:rsid w:val="00C232A6"/>
    <w:rsid w:val="00C26CCB"/>
    <w:rsid w:val="00C30249"/>
    <w:rsid w:val="00C3723B"/>
    <w:rsid w:val="00C42466"/>
    <w:rsid w:val="00C503B1"/>
    <w:rsid w:val="00C52621"/>
    <w:rsid w:val="00C606C9"/>
    <w:rsid w:val="00C80288"/>
    <w:rsid w:val="00C84003"/>
    <w:rsid w:val="00C85028"/>
    <w:rsid w:val="00C90650"/>
    <w:rsid w:val="00C97D78"/>
    <w:rsid w:val="00CA2E09"/>
    <w:rsid w:val="00CC2AAE"/>
    <w:rsid w:val="00CC5A42"/>
    <w:rsid w:val="00CD0EAB"/>
    <w:rsid w:val="00CE5E02"/>
    <w:rsid w:val="00CF34DB"/>
    <w:rsid w:val="00CF558F"/>
    <w:rsid w:val="00D010C0"/>
    <w:rsid w:val="00D073E2"/>
    <w:rsid w:val="00D100FD"/>
    <w:rsid w:val="00D17FA3"/>
    <w:rsid w:val="00D23BB6"/>
    <w:rsid w:val="00D34E7D"/>
    <w:rsid w:val="00D446EC"/>
    <w:rsid w:val="00D51BF0"/>
    <w:rsid w:val="00D55942"/>
    <w:rsid w:val="00D72AC6"/>
    <w:rsid w:val="00D77FDB"/>
    <w:rsid w:val="00D807BF"/>
    <w:rsid w:val="00D82FCC"/>
    <w:rsid w:val="00DA17FC"/>
    <w:rsid w:val="00DA7887"/>
    <w:rsid w:val="00DB24E1"/>
    <w:rsid w:val="00DB2C26"/>
    <w:rsid w:val="00DB343D"/>
    <w:rsid w:val="00DD0051"/>
    <w:rsid w:val="00DD02F4"/>
    <w:rsid w:val="00DE2592"/>
    <w:rsid w:val="00DE6B43"/>
    <w:rsid w:val="00E06B80"/>
    <w:rsid w:val="00E11923"/>
    <w:rsid w:val="00E1567E"/>
    <w:rsid w:val="00E262D4"/>
    <w:rsid w:val="00E357EB"/>
    <w:rsid w:val="00E36250"/>
    <w:rsid w:val="00E36AF2"/>
    <w:rsid w:val="00E51A83"/>
    <w:rsid w:val="00E54511"/>
    <w:rsid w:val="00E61577"/>
    <w:rsid w:val="00E61DAC"/>
    <w:rsid w:val="00E72B80"/>
    <w:rsid w:val="00E75FE3"/>
    <w:rsid w:val="00E81C06"/>
    <w:rsid w:val="00E86C4C"/>
    <w:rsid w:val="00E87287"/>
    <w:rsid w:val="00E907A3"/>
    <w:rsid w:val="00EA5AE0"/>
    <w:rsid w:val="00EA71EC"/>
    <w:rsid w:val="00EB7AB1"/>
    <w:rsid w:val="00EC16DB"/>
    <w:rsid w:val="00EE4291"/>
    <w:rsid w:val="00EE7CD8"/>
    <w:rsid w:val="00EF48CC"/>
    <w:rsid w:val="00F00801"/>
    <w:rsid w:val="00F07056"/>
    <w:rsid w:val="00F44B47"/>
    <w:rsid w:val="00F47AF4"/>
    <w:rsid w:val="00F47BA2"/>
    <w:rsid w:val="00F711F1"/>
    <w:rsid w:val="00F73032"/>
    <w:rsid w:val="00F848FC"/>
    <w:rsid w:val="00F87B8F"/>
    <w:rsid w:val="00F9282A"/>
    <w:rsid w:val="00F94F7C"/>
    <w:rsid w:val="00F96BAD"/>
    <w:rsid w:val="00FA139D"/>
    <w:rsid w:val="00FB0E84"/>
    <w:rsid w:val="00FB59C1"/>
    <w:rsid w:val="00FB6DE4"/>
    <w:rsid w:val="00FD01C2"/>
    <w:rsid w:val="00FD6831"/>
    <w:rsid w:val="00FE595C"/>
    <w:rsid w:val="00FF0CE3"/>
    <w:rsid w:val="00FF417E"/>
    <w:rsid w:val="00FF7E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4A74C0"/>
  <w15:chartTrackingRefBased/>
  <w15:docId w15:val="{A02C645B-0C37-4FFD-A46C-B922C3ABC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Outline List 1" w:uiPriority="99"/>
    <w:lsdException w:name="Outline List 2" w:uiPriority="99"/>
    <w:lsdException w:name="Outline List 3"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eastAsia="en-US"/>
    </w:rPr>
  </w:style>
  <w:style w:type="character" w:customStyle="1" w:styleId="Heading3Char">
    <w:name w:val="Heading 3 Char"/>
    <w:aliases w:val="H3 Char,H31 Char,h3 Char"/>
    <w:link w:val="Heading3"/>
    <w:rsid w:val="002B191D"/>
    <w:rPr>
      <w:b/>
      <w:bCs/>
      <w:sz w:val="26"/>
      <w:szCs w:val="26"/>
      <w:lang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fields">
    <w:name w:val="fields"/>
    <w:basedOn w:val="Normal"/>
    <w:link w:val="fieldsZchn"/>
    <w:rsid w:val="00FB6DE4"/>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rPr>
  </w:style>
  <w:style w:type="character" w:customStyle="1" w:styleId="fieldsZchn">
    <w:name w:val="fields Zchn"/>
    <w:link w:val="fields"/>
    <w:rsid w:val="00FB6DE4"/>
    <w:rPr>
      <w:rFonts w:ascii="Times" w:eastAsia="BatangChe" w:hAnsi="Times"/>
      <w:sz w:val="24"/>
      <w:lang w:eastAsia="en-US"/>
    </w:rPr>
  </w:style>
  <w:style w:type="paragraph" w:styleId="ListParagraph">
    <w:name w:val="List Paragraph"/>
    <w:basedOn w:val="Normal"/>
    <w:uiPriority w:val="34"/>
    <w:qFormat/>
    <w:rsid w:val="00FB6DE4"/>
    <w:pPr>
      <w:ind w:left="720"/>
      <w:contextualSpacing/>
    </w:pPr>
    <w:rPr>
      <w:rFonts w:eastAsia="Malgun Gothic"/>
    </w:rPr>
  </w:style>
  <w:style w:type="paragraph" w:customStyle="1" w:styleId="3HeaderFooter">
    <w:name w:val="3HeaderFooter"/>
    <w:basedOn w:val="Normal"/>
    <w:link w:val="3HeaderFooterChar"/>
    <w:qFormat/>
    <w:rsid w:val="00FB6DE4"/>
    <w:pPr>
      <w:widowControl w:val="0"/>
      <w:tabs>
        <w:tab w:val="clear" w:pos="360"/>
        <w:tab w:val="clear" w:pos="720"/>
        <w:tab w:val="clear" w:pos="1080"/>
        <w:tab w:val="clear" w:pos="1440"/>
        <w:tab w:val="left" w:pos="907"/>
        <w:tab w:val="right" w:pos="8789"/>
        <w:tab w:val="right" w:pos="9696"/>
      </w:tabs>
      <w:spacing w:before="0"/>
    </w:pPr>
    <w:rPr>
      <w:b/>
      <w:szCs w:val="22"/>
      <w:lang w:val="en-GB"/>
    </w:rPr>
  </w:style>
  <w:style w:type="character" w:customStyle="1" w:styleId="3HeaderFooterChar">
    <w:name w:val="3HeaderFooter Char"/>
    <w:link w:val="3HeaderFooter"/>
    <w:rsid w:val="00FB6DE4"/>
    <w:rPr>
      <w:b/>
      <w:sz w:val="22"/>
      <w:szCs w:val="22"/>
      <w:lang w:val="en-GB" w:eastAsia="en-US"/>
    </w:rPr>
  </w:style>
  <w:style w:type="paragraph" w:customStyle="1" w:styleId="enumlev1">
    <w:name w:val="enumlev1"/>
    <w:basedOn w:val="Normal"/>
    <w:rsid w:val="00FB6DE4"/>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styleId="Revision">
    <w:name w:val="Revision"/>
    <w:hidden/>
    <w:uiPriority w:val="99"/>
    <w:rsid w:val="00D100FD"/>
    <w:rPr>
      <w:sz w:val="22"/>
      <w:lang w:eastAsia="en-US"/>
    </w:rPr>
  </w:style>
  <w:style w:type="paragraph" w:customStyle="1" w:styleId="TableTitle">
    <w:name w:val="Table_Title"/>
    <w:basedOn w:val="Normal"/>
    <w:next w:val="Blanc"/>
    <w:rsid w:val="006261E5"/>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Normal"/>
    <w:rsid w:val="006261E5"/>
    <w:pPr>
      <w:tabs>
        <w:tab w:val="clear" w:pos="794"/>
        <w:tab w:val="clear" w:pos="1191"/>
        <w:tab w:val="clear" w:pos="1588"/>
        <w:tab w:val="clear" w:pos="1985"/>
      </w:tabs>
      <w:spacing w:before="0" w:after="57" w:line="12" w:lineRule="exact"/>
    </w:pPr>
    <w:rPr>
      <w:b w:val="0"/>
      <w:bCs w:val="0"/>
      <w:sz w:val="8"/>
      <w:szCs w:val="8"/>
      <w:lang w:val="en-US"/>
    </w:rPr>
  </w:style>
  <w:style w:type="character" w:styleId="UnresolvedMention">
    <w:name w:val="Unresolved Mention"/>
    <w:uiPriority w:val="99"/>
    <w:semiHidden/>
    <w:unhideWhenUsed/>
    <w:rsid w:val="0052426B"/>
    <w:rPr>
      <w:color w:val="808080"/>
      <w:shd w:val="clear" w:color="auto" w:fill="E6E6E6"/>
    </w:rPr>
  </w:style>
  <w:style w:type="paragraph" w:customStyle="1" w:styleId="tableheading">
    <w:name w:val="table heading"/>
    <w:basedOn w:val="Normal"/>
    <w:rsid w:val="00AE0D23"/>
    <w:pPr>
      <w:keepNext/>
      <w:keepLines/>
      <w:tabs>
        <w:tab w:val="clear" w:pos="360"/>
        <w:tab w:val="clear" w:pos="720"/>
        <w:tab w:val="clear" w:pos="1080"/>
        <w:tab w:val="clear" w:pos="1440"/>
      </w:tabs>
      <w:spacing w:before="0" w:after="60"/>
      <w:jc w:val="both"/>
    </w:pPr>
    <w:rPr>
      <w:rFonts w:eastAsia="Malgun Gothic"/>
      <w:b/>
      <w:bCs/>
      <w:sz w:val="20"/>
      <w:lang w:val="en-CA"/>
    </w:rPr>
  </w:style>
  <w:style w:type="paragraph" w:customStyle="1" w:styleId="tablesyntax">
    <w:name w:val="table syntax"/>
    <w:basedOn w:val="Normal"/>
    <w:link w:val="tablesyntaxChar"/>
    <w:rsid w:val="00AE0D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CA"/>
    </w:rPr>
  </w:style>
  <w:style w:type="character" w:customStyle="1" w:styleId="tablesyntaxChar">
    <w:name w:val="table syntax Char"/>
    <w:link w:val="tablesyntax"/>
    <w:locked/>
    <w:rsid w:val="00AE0D23"/>
    <w:rPr>
      <w:rFonts w:ascii="Times" w:eastAsia="Malgun Gothic" w:hAnsi="Times"/>
      <w:lang w:val="en-CA" w:eastAsia="en-US"/>
    </w:rPr>
  </w:style>
  <w:style w:type="paragraph" w:customStyle="1" w:styleId="tablecell">
    <w:name w:val="table cell"/>
    <w:basedOn w:val="Normal"/>
    <w:rsid w:val="00AE0D23"/>
    <w:pPr>
      <w:keepNext/>
      <w:keepLines/>
      <w:tabs>
        <w:tab w:val="clear" w:pos="360"/>
        <w:tab w:val="clear" w:pos="720"/>
        <w:tab w:val="clear" w:pos="1080"/>
        <w:tab w:val="clear" w:pos="1440"/>
      </w:tabs>
      <w:spacing w:before="0" w:after="60"/>
      <w:jc w:val="both"/>
    </w:pPr>
    <w:rPr>
      <w:rFonts w:eastAsia="Malgun Gothic"/>
      <w:sz w:val="20"/>
      <w:lang w:val="en-CA"/>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AE0D23"/>
    <w:rPr>
      <w:rFonts w:cs="Arial"/>
      <w:b/>
      <w:bCs/>
      <w:kern w:val="32"/>
      <w:sz w:val="32"/>
      <w:szCs w:val="32"/>
      <w:lang w:eastAsia="en-US"/>
    </w:rPr>
  </w:style>
  <w:style w:type="character" w:customStyle="1" w:styleId="HeaderChar">
    <w:name w:val="Header Char"/>
    <w:aliases w:val="h Char,Header/Footer Char"/>
    <w:link w:val="Header"/>
    <w:rsid w:val="00AE0D23"/>
    <w:rPr>
      <w:sz w:val="22"/>
      <w:lang w:eastAsia="en-US"/>
    </w:rPr>
  </w:style>
  <w:style w:type="character" w:customStyle="1" w:styleId="FooterChar">
    <w:name w:val="Footer Char"/>
    <w:link w:val="Footer"/>
    <w:rsid w:val="00AE0D23"/>
    <w:rPr>
      <w:sz w:val="22"/>
      <w:lang w:eastAsia="en-US"/>
    </w:rPr>
  </w:style>
  <w:style w:type="character" w:customStyle="1" w:styleId="BalloonTextChar">
    <w:name w:val="Balloon Text Char"/>
    <w:link w:val="BalloonText"/>
    <w:rsid w:val="00AE0D23"/>
    <w:rPr>
      <w:rFonts w:ascii="Tahoma" w:hAnsi="Tahoma" w:cs="Tahoma"/>
      <w:sz w:val="16"/>
      <w:szCs w:val="16"/>
      <w:lang w:eastAsia="en-US"/>
    </w:rPr>
  </w:style>
  <w:style w:type="table" w:styleId="TableGrid">
    <w:name w:val="Table Grid"/>
    <w:basedOn w:val="TableNormal"/>
    <w:uiPriority w:val="99"/>
    <w:rsid w:val="00AE0D23"/>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AE0D23"/>
    <w:pPr>
      <w:keepNext/>
      <w:tabs>
        <w:tab w:val="clear" w:pos="360"/>
        <w:tab w:val="clear" w:pos="720"/>
        <w:tab w:val="clear" w:pos="1080"/>
        <w:tab w:val="clear" w:pos="1440"/>
      </w:tabs>
      <w:spacing w:before="240" w:after="113"/>
      <w:jc w:val="center"/>
    </w:pPr>
    <w:rPr>
      <w:rFonts w:eastAsia="Malgun Gothic"/>
      <w:b/>
      <w:bCs/>
      <w:sz w:val="20"/>
      <w:lang w:val="en-CA"/>
    </w:rPr>
  </w:style>
  <w:style w:type="character" w:customStyle="1" w:styleId="CaptionChar1">
    <w:name w:val="Caption Char1"/>
    <w:link w:val="Caption"/>
    <w:locked/>
    <w:rsid w:val="00AE0D23"/>
    <w:rPr>
      <w:rFonts w:eastAsia="Malgun Gothic"/>
      <w:b/>
      <w:bCs/>
      <w:lang w:val="en-CA" w:eastAsia="en-US"/>
    </w:rPr>
  </w:style>
  <w:style w:type="paragraph" w:customStyle="1" w:styleId="Note1">
    <w:name w:val="Note 1"/>
    <w:basedOn w:val="Normal"/>
    <w:link w:val="Note1Char"/>
    <w:qFormat/>
    <w:rsid w:val="00AE0D23"/>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AE0D23"/>
    <w:rPr>
      <w:rFonts w:eastAsia="Malgun Gothic"/>
      <w:sz w:val="18"/>
      <w:szCs w:val="18"/>
      <w:lang w:val="en-GB" w:eastAsia="en-US"/>
    </w:rPr>
  </w:style>
  <w:style w:type="paragraph" w:customStyle="1" w:styleId="Tablehead">
    <w:name w:val="Table_head"/>
    <w:basedOn w:val="Tabletext"/>
    <w:next w:val="Tabletext"/>
    <w:rsid w:val="00AE0D23"/>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AE0D23"/>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AE0D23"/>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AE0D23"/>
    <w:rPr>
      <w:rFonts w:eastAsia="Malgun Gothic"/>
      <w:lang w:val="en-GB" w:eastAsia="x-none"/>
    </w:rPr>
  </w:style>
  <w:style w:type="character" w:customStyle="1" w:styleId="Heading4CharChar1">
    <w:name w:val="Heading 4 Char Char1"/>
    <w:aliases w:val="Heading 4 Char1 Char Char,Heading 4 Char Char Char Char"/>
    <w:uiPriority w:val="99"/>
    <w:rsid w:val="00AE0D23"/>
    <w:rPr>
      <w:rFonts w:cs="Times New Roman"/>
      <w:b/>
      <w:bCs/>
      <w:lang w:val="en-GB" w:eastAsia="en-US"/>
    </w:rPr>
  </w:style>
  <w:style w:type="character" w:styleId="CommentReference">
    <w:name w:val="annotation reference"/>
    <w:uiPriority w:val="99"/>
    <w:rsid w:val="00AE0D23"/>
    <w:rPr>
      <w:rFonts w:cs="Times New Roman"/>
      <w:sz w:val="16"/>
      <w:szCs w:val="16"/>
    </w:rPr>
  </w:style>
  <w:style w:type="paragraph" w:styleId="CommentText">
    <w:name w:val="annotation text"/>
    <w:basedOn w:val="Normal"/>
    <w:link w:val="CommentTextChar"/>
    <w:uiPriority w:val="99"/>
    <w:rsid w:val="00AE0D23"/>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uiPriority w:val="99"/>
    <w:rsid w:val="00AE0D23"/>
    <w:rPr>
      <w:rFonts w:eastAsia="Malgun Gothic"/>
      <w:lang w:val="en-GB" w:eastAsia="x-none"/>
    </w:rPr>
  </w:style>
  <w:style w:type="paragraph" w:styleId="TOC8">
    <w:name w:val="toc 8"/>
    <w:basedOn w:val="Normal"/>
    <w:next w:val="Normal"/>
    <w:autoRedefine/>
    <w:uiPriority w:val="39"/>
    <w:rsid w:val="00AE0D23"/>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AE0D23"/>
    <w:pPr>
      <w:ind w:left="2382" w:hanging="1191"/>
    </w:pPr>
  </w:style>
  <w:style w:type="paragraph" w:styleId="TOC3">
    <w:name w:val="toc 3"/>
    <w:basedOn w:val="Normal"/>
    <w:next w:val="Normal"/>
    <w:autoRedefine/>
    <w:uiPriority w:val="39"/>
    <w:qFormat/>
    <w:rsid w:val="00AE0D23"/>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AE0D23"/>
    <w:pPr>
      <w:ind w:left="2098" w:hanging="1106"/>
    </w:pPr>
  </w:style>
  <w:style w:type="paragraph" w:styleId="TOC5">
    <w:name w:val="toc 5"/>
    <w:basedOn w:val="TOC3"/>
    <w:autoRedefine/>
    <w:uiPriority w:val="39"/>
    <w:rsid w:val="00AE0D23"/>
    <w:pPr>
      <w:ind w:left="1758" w:hanging="964"/>
    </w:pPr>
  </w:style>
  <w:style w:type="paragraph" w:styleId="TOC4">
    <w:name w:val="toc 4"/>
    <w:basedOn w:val="TOC3"/>
    <w:next w:val="TOC5"/>
    <w:autoRedefine/>
    <w:uiPriority w:val="39"/>
    <w:rsid w:val="00AE0D23"/>
    <w:pPr>
      <w:ind w:left="1502" w:hanging="907"/>
    </w:pPr>
  </w:style>
  <w:style w:type="paragraph" w:styleId="TOC2">
    <w:name w:val="toc 2"/>
    <w:basedOn w:val="TOC1"/>
    <w:next w:val="TOC3"/>
    <w:autoRedefine/>
    <w:uiPriority w:val="39"/>
    <w:qFormat/>
    <w:rsid w:val="00AE0D23"/>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AE0D23"/>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AE0D23"/>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AE0D23"/>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AE0D23"/>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AE0D23"/>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AE0D23"/>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AE0D23"/>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AE0D23"/>
    <w:rPr>
      <w:rFonts w:eastAsia="Malgun Gothic"/>
      <w:lang w:val="en-GB" w:eastAsia="en-US"/>
    </w:rPr>
  </w:style>
  <w:style w:type="character" w:styleId="LineNumber">
    <w:name w:val="line number"/>
    <w:uiPriority w:val="99"/>
    <w:rsid w:val="00AE0D23"/>
    <w:rPr>
      <w:rFonts w:cs="Times New Roman"/>
    </w:rPr>
  </w:style>
  <w:style w:type="paragraph" w:styleId="Index1">
    <w:name w:val="index 1"/>
    <w:basedOn w:val="Normal"/>
    <w:next w:val="Normal"/>
    <w:autoRedefine/>
    <w:uiPriority w:val="99"/>
    <w:rsid w:val="00AE0D23"/>
    <w:pPr>
      <w:tabs>
        <w:tab w:val="clear" w:pos="360"/>
        <w:tab w:val="clear" w:pos="720"/>
        <w:tab w:val="clear" w:pos="1080"/>
        <w:tab w:val="clear" w:pos="1440"/>
      </w:tabs>
      <w:ind w:left="220" w:hanging="220"/>
    </w:pPr>
    <w:rPr>
      <w:rFonts w:eastAsia="MS Mincho"/>
      <w:lang w:val="en-CA"/>
    </w:rPr>
  </w:style>
  <w:style w:type="paragraph" w:styleId="IndexHeading">
    <w:name w:val="index heading"/>
    <w:basedOn w:val="Normal"/>
    <w:next w:val="ColorfulShading-Accent12"/>
    <w:uiPriority w:val="99"/>
    <w:rsid w:val="00AE0D23"/>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AE0D23"/>
    <w:rPr>
      <w:rFonts w:cs="Times New Roman"/>
      <w:position w:val="6"/>
      <w:sz w:val="16"/>
      <w:szCs w:val="16"/>
    </w:rPr>
  </w:style>
  <w:style w:type="paragraph" w:styleId="FootnoteText">
    <w:name w:val="footnote text"/>
    <w:basedOn w:val="Normal"/>
    <w:link w:val="FootnoteTextChar"/>
    <w:uiPriority w:val="99"/>
    <w:rsid w:val="00AE0D23"/>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AE0D23"/>
    <w:rPr>
      <w:rFonts w:eastAsia="Malgun Gothic"/>
      <w:lang w:val="en-GB" w:eastAsia="x-none"/>
    </w:rPr>
  </w:style>
  <w:style w:type="paragraph" w:styleId="NormalIndent">
    <w:name w:val="Normal Indent"/>
    <w:basedOn w:val="Normal"/>
    <w:uiPriority w:val="99"/>
    <w:rsid w:val="00AE0D23"/>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AE0D23"/>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AE0D23"/>
    <w:pPr>
      <w:keepNext/>
      <w:tabs>
        <w:tab w:val="clear" w:pos="360"/>
        <w:tab w:val="clear" w:pos="720"/>
        <w:tab w:val="clear" w:pos="1080"/>
        <w:tab w:val="clear" w:pos="1440"/>
      </w:tabs>
      <w:spacing w:before="0" w:after="57" w:line="12" w:lineRule="exact"/>
      <w:jc w:val="center"/>
    </w:pPr>
    <w:rPr>
      <w:rFonts w:eastAsia="Malgun Gothic"/>
      <w:sz w:val="8"/>
      <w:szCs w:val="8"/>
      <w:lang w:val="en-CA"/>
    </w:rPr>
  </w:style>
  <w:style w:type="paragraph" w:customStyle="1" w:styleId="TableText0">
    <w:name w:val="Table_Text"/>
    <w:basedOn w:val="TableLegend"/>
    <w:uiPriority w:val="99"/>
    <w:rsid w:val="00AE0D23"/>
    <w:pPr>
      <w:keepNext w:val="0"/>
      <w:keepLines/>
      <w:tabs>
        <w:tab w:val="clear" w:pos="454"/>
      </w:tabs>
      <w:spacing w:before="100" w:after="100" w:line="190" w:lineRule="exact"/>
    </w:pPr>
  </w:style>
  <w:style w:type="character" w:customStyle="1" w:styleId="BlancCharCharChar">
    <w:name w:val="Blanc Char Char Char"/>
    <w:uiPriority w:val="99"/>
    <w:rsid w:val="00AE0D23"/>
    <w:rPr>
      <w:rFonts w:cs="Times New Roman"/>
      <w:b/>
      <w:bCs/>
      <w:sz w:val="8"/>
      <w:szCs w:val="8"/>
      <w:lang w:val="en-US" w:eastAsia="en-US"/>
    </w:rPr>
  </w:style>
  <w:style w:type="paragraph" w:customStyle="1" w:styleId="enumlev2">
    <w:name w:val="enumlev2"/>
    <w:basedOn w:val="enumlev1"/>
    <w:uiPriority w:val="99"/>
    <w:rsid w:val="00AE0D23"/>
    <w:pPr>
      <w:ind w:left="1588"/>
    </w:pPr>
  </w:style>
  <w:style w:type="paragraph" w:customStyle="1" w:styleId="enumlev3">
    <w:name w:val="enumlev3"/>
    <w:basedOn w:val="enumlev2"/>
    <w:uiPriority w:val="99"/>
    <w:rsid w:val="00AE0D23"/>
    <w:pPr>
      <w:ind w:left="1985"/>
    </w:pPr>
  </w:style>
  <w:style w:type="paragraph" w:customStyle="1" w:styleId="heading1aftertitle">
    <w:name w:val="heading 1aftertitle"/>
    <w:basedOn w:val="Heading1"/>
    <w:next w:val="Normal"/>
    <w:uiPriority w:val="99"/>
    <w:rsid w:val="00AE0D23"/>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AE0D23"/>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AE0D23"/>
    <w:pPr>
      <w:spacing w:after="720"/>
    </w:pPr>
    <w:rPr>
      <w:bCs w:val="0"/>
      <w:lang w:eastAsia="zh-TW"/>
    </w:rPr>
  </w:style>
  <w:style w:type="paragraph" w:customStyle="1" w:styleId="Figure">
    <w:name w:val="Figure_#"/>
    <w:basedOn w:val="Normal"/>
    <w:next w:val="FigureTitleChar"/>
    <w:uiPriority w:val="99"/>
    <w:rsid w:val="00AE0D23"/>
    <w:pPr>
      <w:keepNext/>
      <w:tabs>
        <w:tab w:val="clear" w:pos="360"/>
        <w:tab w:val="clear" w:pos="720"/>
        <w:tab w:val="clear" w:pos="1080"/>
        <w:tab w:val="clear" w:pos="1440"/>
      </w:tabs>
      <w:spacing w:before="567" w:after="113"/>
      <w:jc w:val="center"/>
    </w:pPr>
    <w:rPr>
      <w:rFonts w:eastAsia="Malgun Gothic"/>
      <w:sz w:val="20"/>
      <w:lang w:val="en-CA"/>
    </w:rPr>
  </w:style>
  <w:style w:type="paragraph" w:customStyle="1" w:styleId="FigureTitleChar">
    <w:name w:val="Figure_Title Char"/>
    <w:basedOn w:val="Normal"/>
    <w:next w:val="Normal"/>
    <w:uiPriority w:val="99"/>
    <w:rsid w:val="00AE0D23"/>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AE0D23"/>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AE0D23"/>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AE0D23"/>
    <w:pPr>
      <w:tabs>
        <w:tab w:val="clear" w:pos="360"/>
        <w:tab w:val="clear" w:pos="720"/>
        <w:tab w:val="clear" w:pos="1080"/>
        <w:tab w:val="clear" w:pos="1440"/>
        <w:tab w:val="left" w:pos="794"/>
        <w:tab w:val="left" w:pos="1191"/>
        <w:tab w:val="left" w:pos="1588"/>
        <w:tab w:val="left" w:pos="1985"/>
      </w:tabs>
    </w:pPr>
    <w:rPr>
      <w:rFonts w:eastAsia="Malgun Gothic"/>
      <w:color w:val="FF0000"/>
      <w:sz w:val="20"/>
      <w:lang w:val="en-CA"/>
    </w:rPr>
  </w:style>
  <w:style w:type="paragraph" w:customStyle="1" w:styleId="SectionTitle">
    <w:name w:val="Section_Title"/>
    <w:basedOn w:val="Normal"/>
    <w:uiPriority w:val="99"/>
    <w:rsid w:val="00AE0D23"/>
    <w:pPr>
      <w:tabs>
        <w:tab w:val="clear" w:pos="360"/>
        <w:tab w:val="clear" w:pos="720"/>
        <w:tab w:val="clear" w:pos="1080"/>
        <w:tab w:val="clear" w:pos="1440"/>
      </w:tabs>
      <w:ind w:left="1418"/>
    </w:pPr>
    <w:rPr>
      <w:rFonts w:ascii="Arial" w:eastAsia="Malgun Gothic" w:hAnsi="Arial" w:cs="Arial"/>
      <w:sz w:val="32"/>
      <w:szCs w:val="32"/>
      <w:lang w:val="en-CA"/>
    </w:rPr>
  </w:style>
  <w:style w:type="paragraph" w:customStyle="1" w:styleId="CouvRecTitle">
    <w:name w:val="Couv Rec Title"/>
    <w:basedOn w:val="Normal"/>
    <w:uiPriority w:val="99"/>
    <w:rsid w:val="00AE0D23"/>
    <w:pPr>
      <w:keepNext/>
      <w:keepLines/>
      <w:tabs>
        <w:tab w:val="clear" w:pos="360"/>
        <w:tab w:val="clear" w:pos="720"/>
        <w:tab w:val="clear" w:pos="1080"/>
        <w:tab w:val="clear" w:pos="1440"/>
      </w:tabs>
      <w:spacing w:before="240"/>
      <w:ind w:left="1418"/>
    </w:pPr>
    <w:rPr>
      <w:rFonts w:ascii="Arial" w:eastAsia="Malgun Gothic" w:hAnsi="Arial" w:cs="Arial"/>
      <w:b/>
      <w:bCs/>
      <w:sz w:val="36"/>
      <w:szCs w:val="36"/>
      <w:lang w:val="en-CA"/>
    </w:rPr>
  </w:style>
  <w:style w:type="paragraph" w:customStyle="1" w:styleId="CouvRec">
    <w:name w:val="Couv Rec #"/>
    <w:basedOn w:val="Normal"/>
    <w:uiPriority w:val="99"/>
    <w:rsid w:val="00AE0D23"/>
    <w:pPr>
      <w:tabs>
        <w:tab w:val="clear" w:pos="360"/>
        <w:tab w:val="clear" w:pos="720"/>
        <w:tab w:val="clear" w:pos="1080"/>
        <w:tab w:val="clear" w:pos="1440"/>
      </w:tabs>
      <w:spacing w:before="6"/>
      <w:ind w:left="1418"/>
      <w:jc w:val="both"/>
    </w:pPr>
    <w:rPr>
      <w:rFonts w:ascii="Arial" w:eastAsia="Malgun Gothic" w:hAnsi="Arial" w:cs="Arial"/>
      <w:sz w:val="32"/>
      <w:szCs w:val="32"/>
      <w:lang w:val="en-CA"/>
    </w:rPr>
  </w:style>
  <w:style w:type="paragraph" w:customStyle="1" w:styleId="CouvNote">
    <w:name w:val="Couv Note"/>
    <w:basedOn w:val="Normal"/>
    <w:uiPriority w:val="99"/>
    <w:rsid w:val="00AE0D23"/>
    <w:pPr>
      <w:tabs>
        <w:tab w:val="clear" w:pos="360"/>
        <w:tab w:val="clear" w:pos="720"/>
        <w:tab w:val="clear" w:pos="1080"/>
        <w:tab w:val="clear" w:pos="1440"/>
        <w:tab w:val="left" w:pos="1134"/>
        <w:tab w:val="left" w:pos="1418"/>
      </w:tabs>
      <w:spacing w:before="200"/>
      <w:jc w:val="both"/>
    </w:pPr>
    <w:rPr>
      <w:rFonts w:ascii="Arial" w:eastAsia="Malgun Gothic" w:hAnsi="Arial" w:cs="Arial"/>
      <w:sz w:val="20"/>
      <w:lang w:val="en-CA"/>
    </w:rPr>
  </w:style>
  <w:style w:type="paragraph" w:customStyle="1" w:styleId="Rec">
    <w:name w:val="Rec #"/>
    <w:basedOn w:val="Normal"/>
    <w:next w:val="headfoot"/>
    <w:uiPriority w:val="99"/>
    <w:rsid w:val="00AE0D23"/>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AE0D23"/>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AE0D23"/>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AE0D23"/>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AE0D23"/>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AE0D23"/>
    <w:pPr>
      <w:spacing w:before="0"/>
    </w:pPr>
  </w:style>
  <w:style w:type="paragraph" w:customStyle="1" w:styleId="ASN1Italic">
    <w:name w:val="ASN.1 Italic"/>
    <w:basedOn w:val="ASN1"/>
    <w:uiPriority w:val="99"/>
    <w:rsid w:val="00AE0D23"/>
    <w:pPr>
      <w:spacing w:before="0"/>
    </w:pPr>
    <w:rPr>
      <w:b w:val="0"/>
      <w:bCs w:val="0"/>
      <w:i/>
      <w:iCs/>
      <w:sz w:val="20"/>
      <w:szCs w:val="20"/>
    </w:rPr>
  </w:style>
  <w:style w:type="paragraph" w:customStyle="1" w:styleId="Note">
    <w:name w:val="Note"/>
    <w:basedOn w:val="Normal"/>
    <w:next w:val="Normal"/>
    <w:link w:val="NoteChar2"/>
    <w:qFormat/>
    <w:rsid w:val="00AE0D23"/>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AE0D23"/>
    <w:rPr>
      <w:rFonts w:cs="Times New Roman"/>
      <w:sz w:val="18"/>
      <w:szCs w:val="18"/>
      <w:lang w:val="en-GB" w:eastAsia="en-US"/>
    </w:rPr>
  </w:style>
  <w:style w:type="paragraph" w:customStyle="1" w:styleId="head">
    <w:name w:val="head"/>
    <w:basedOn w:val="headfoot"/>
    <w:next w:val="foot"/>
    <w:uiPriority w:val="99"/>
    <w:rsid w:val="00AE0D23"/>
    <w:rPr>
      <w:color w:val="FFFFFF"/>
    </w:rPr>
  </w:style>
  <w:style w:type="paragraph" w:customStyle="1" w:styleId="foot">
    <w:name w:val="foot"/>
    <w:basedOn w:val="head"/>
    <w:next w:val="Heading1"/>
    <w:uiPriority w:val="99"/>
    <w:rsid w:val="00AE0D23"/>
  </w:style>
  <w:style w:type="paragraph" w:customStyle="1" w:styleId="RecISO">
    <w:name w:val="Rec_ISO_#"/>
    <w:basedOn w:val="Rec"/>
    <w:uiPriority w:val="99"/>
    <w:rsid w:val="00AE0D23"/>
    <w:pPr>
      <w:tabs>
        <w:tab w:val="clear" w:pos="794"/>
        <w:tab w:val="clear" w:pos="1191"/>
        <w:tab w:val="clear" w:pos="1588"/>
        <w:tab w:val="clear" w:pos="1985"/>
      </w:tabs>
    </w:pPr>
  </w:style>
  <w:style w:type="paragraph" w:customStyle="1" w:styleId="RecCCITT">
    <w:name w:val="Rec_CCITT_#"/>
    <w:basedOn w:val="RecISO"/>
    <w:uiPriority w:val="99"/>
    <w:rsid w:val="00AE0D23"/>
    <w:pPr>
      <w:spacing w:before="0"/>
    </w:pPr>
  </w:style>
  <w:style w:type="paragraph" w:styleId="Title">
    <w:name w:val="Title"/>
    <w:basedOn w:val="Normal"/>
    <w:next w:val="heading1aftertitle"/>
    <w:link w:val="TitleChar"/>
    <w:uiPriority w:val="99"/>
    <w:qFormat/>
    <w:rsid w:val="00AE0D23"/>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AE0D23"/>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AE0D23"/>
  </w:style>
  <w:style w:type="paragraph" w:customStyle="1" w:styleId="MediumList2-Accent21">
    <w:name w:val="Medium List 2 - Accent 21"/>
    <w:hidden/>
    <w:uiPriority w:val="99"/>
    <w:rsid w:val="00AE0D23"/>
    <w:rPr>
      <w:rFonts w:eastAsia="Malgun Gothic"/>
      <w:lang w:val="en-GB" w:eastAsia="en-US"/>
    </w:rPr>
  </w:style>
  <w:style w:type="paragraph" w:customStyle="1" w:styleId="MediumGrid1-Accent21">
    <w:name w:val="Medium Grid 1 - Accent 21"/>
    <w:basedOn w:val="Normal"/>
    <w:uiPriority w:val="34"/>
    <w:qFormat/>
    <w:rsid w:val="00AE0D23"/>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AE0D23"/>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AE0D23"/>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AE0D23"/>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AE0D23"/>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AE0D23"/>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AE0D23"/>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AE0D23"/>
    <w:rPr>
      <w:rFonts w:eastAsia="Batang"/>
      <w:sz w:val="22"/>
      <w:szCs w:val="22"/>
      <w:lang w:val="en-GB" w:eastAsia="en-US"/>
    </w:rPr>
  </w:style>
  <w:style w:type="paragraph" w:customStyle="1" w:styleId="AppendixHeading2">
    <w:name w:val="Appendix Heading 2"/>
    <w:basedOn w:val="Heading2"/>
    <w:uiPriority w:val="99"/>
    <w:rsid w:val="00AE0D23"/>
    <w:pPr>
      <w:numPr>
        <w:numId w:val="1"/>
      </w:numPr>
      <w:tabs>
        <w:tab w:val="clear" w:pos="1080"/>
        <w:tab w:val="clear" w:pos="1440"/>
        <w:tab w:val="num" w:pos="576"/>
        <w:tab w:val="num" w:pos="720"/>
      </w:tabs>
    </w:pPr>
    <w:rPr>
      <w:rFonts w:eastAsia="Batang"/>
      <w:i w:val="0"/>
      <w:iCs w:val="0"/>
      <w:sz w:val="22"/>
      <w:szCs w:val="22"/>
      <w:lang w:val="en-CA"/>
    </w:rPr>
  </w:style>
  <w:style w:type="paragraph" w:customStyle="1" w:styleId="AppendixHeadingI">
    <w:name w:val="Appendix Heading I"/>
    <w:basedOn w:val="Normal"/>
    <w:uiPriority w:val="99"/>
    <w:rsid w:val="00AE0D23"/>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AE0D23"/>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AE0D23"/>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val="en-CA" w:eastAsia="x-none"/>
    </w:rPr>
  </w:style>
  <w:style w:type="paragraph" w:customStyle="1" w:styleId="AppendixHeading5">
    <w:name w:val="Appendix Heading 5"/>
    <w:basedOn w:val="Heading5"/>
    <w:uiPriority w:val="99"/>
    <w:rsid w:val="00AE0D23"/>
    <w:pPr>
      <w:keepNext w:val="0"/>
      <w:numPr>
        <w:ilvl w:val="0"/>
        <w:numId w:val="0"/>
      </w:numPr>
      <w:tabs>
        <w:tab w:val="clear" w:pos="360"/>
        <w:tab w:val="clear" w:pos="720"/>
        <w:tab w:val="clear" w:pos="1080"/>
        <w:tab w:val="clear" w:pos="1440"/>
        <w:tab w:val="left" w:pos="794"/>
        <w:tab w:val="num" w:pos="1008"/>
        <w:tab w:val="num" w:pos="4752"/>
      </w:tabs>
      <w:ind w:left="360" w:hanging="360"/>
    </w:pPr>
    <w:rPr>
      <w:rFonts w:eastAsia="Batang"/>
      <w:i w:val="0"/>
      <w:iCs w:val="0"/>
      <w:sz w:val="22"/>
      <w:szCs w:val="22"/>
      <w:lang w:val="en-CA" w:eastAsia="x-none"/>
    </w:rPr>
  </w:style>
  <w:style w:type="paragraph" w:customStyle="1" w:styleId="BlancChar">
    <w:name w:val="Blanc Char"/>
    <w:basedOn w:val="Normal"/>
    <w:next w:val="TableText0"/>
    <w:uiPriority w:val="99"/>
    <w:rsid w:val="00AE0D23"/>
    <w:pPr>
      <w:keepNext/>
      <w:tabs>
        <w:tab w:val="clear" w:pos="360"/>
        <w:tab w:val="clear" w:pos="720"/>
        <w:tab w:val="clear" w:pos="1080"/>
        <w:tab w:val="clear" w:pos="1440"/>
      </w:tabs>
      <w:spacing w:before="0" w:after="57" w:line="12" w:lineRule="exact"/>
      <w:jc w:val="center"/>
    </w:pPr>
    <w:rPr>
      <w:rFonts w:eastAsia="Malgun Gothic"/>
      <w:b/>
      <w:bCs/>
      <w:sz w:val="8"/>
      <w:szCs w:val="8"/>
      <w:lang w:val="en-CA"/>
    </w:rPr>
  </w:style>
  <w:style w:type="paragraph" w:styleId="BodyTextIndent3">
    <w:name w:val="Body Text Indent 3"/>
    <w:basedOn w:val="Normal"/>
    <w:link w:val="BodyTextIndent3Char"/>
    <w:uiPriority w:val="99"/>
    <w:rsid w:val="00AE0D23"/>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AE0D23"/>
    <w:rPr>
      <w:rFonts w:eastAsia="Malgun Gothic"/>
      <w:sz w:val="16"/>
      <w:szCs w:val="16"/>
      <w:lang w:val="en-GB" w:eastAsia="x-none"/>
    </w:rPr>
  </w:style>
  <w:style w:type="paragraph" w:styleId="BodyTextIndent2">
    <w:name w:val="Body Text Indent 2"/>
    <w:basedOn w:val="Normal"/>
    <w:link w:val="BodyTextIndent2Char"/>
    <w:uiPriority w:val="99"/>
    <w:rsid w:val="00AE0D23"/>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AE0D23"/>
    <w:rPr>
      <w:rFonts w:eastAsia="Malgun Gothic"/>
      <w:lang w:val="en-GB" w:eastAsia="x-none"/>
    </w:rPr>
  </w:style>
  <w:style w:type="paragraph" w:customStyle="1" w:styleId="11BodyText">
    <w:name w:val="11 BodyText"/>
    <w:basedOn w:val="Normal"/>
    <w:uiPriority w:val="99"/>
    <w:rsid w:val="00AE0D23"/>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AE0D23"/>
    <w:rPr>
      <w:b/>
      <w:bCs/>
    </w:rPr>
  </w:style>
  <w:style w:type="paragraph" w:styleId="BodyText3">
    <w:name w:val="Body Text 3"/>
    <w:basedOn w:val="Normal"/>
    <w:link w:val="BodyText3Char"/>
    <w:uiPriority w:val="99"/>
    <w:rsid w:val="00AE0D23"/>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AE0D23"/>
    <w:rPr>
      <w:rFonts w:eastAsia="Malgun Gothic"/>
      <w:sz w:val="16"/>
      <w:szCs w:val="16"/>
      <w:lang w:val="en-GB" w:eastAsia="x-none"/>
    </w:rPr>
  </w:style>
  <w:style w:type="paragraph" w:customStyle="1" w:styleId="Figure0">
    <w:name w:val="Figure"/>
    <w:basedOn w:val="Normal"/>
    <w:next w:val="Normal"/>
    <w:uiPriority w:val="99"/>
    <w:rsid w:val="00AE0D23"/>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AE0D23"/>
  </w:style>
  <w:style w:type="paragraph" w:customStyle="1" w:styleId="Fig0">
    <w:name w:val="Fig"/>
    <w:basedOn w:val="Figure0"/>
    <w:next w:val="Fig"/>
    <w:uiPriority w:val="99"/>
    <w:rsid w:val="00AE0D23"/>
    <w:pPr>
      <w:spacing w:before="136" w:after="0"/>
    </w:pPr>
    <w:rPr>
      <w:lang w:val="en-US"/>
    </w:rPr>
  </w:style>
  <w:style w:type="paragraph" w:customStyle="1" w:styleId="figure1">
    <w:name w:val="figure"/>
    <w:basedOn w:val="Normal"/>
    <w:uiPriority w:val="99"/>
    <w:rsid w:val="00AE0D23"/>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AE0D23"/>
    <w:rPr>
      <w:rFonts w:cs="Times New Roman"/>
      <w:lang w:val="en-US" w:eastAsia="en-US"/>
    </w:rPr>
  </w:style>
  <w:style w:type="paragraph" w:customStyle="1" w:styleId="Annex2">
    <w:name w:val="Annex 2"/>
    <w:basedOn w:val="Normal"/>
    <w:next w:val="Normal"/>
    <w:link w:val="Annex2Char"/>
    <w:uiPriority w:val="99"/>
    <w:qFormat/>
    <w:rsid w:val="00AE0D23"/>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AE0D23"/>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AE0D23"/>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AE0D23"/>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AE0D23"/>
    <w:rPr>
      <w:rFonts w:ascii="Courier" w:hAnsi="Courier" w:cs="Courier"/>
      <w:sz w:val="22"/>
      <w:szCs w:val="22"/>
      <w:lang w:val="en-GB" w:eastAsia="en-US"/>
    </w:rPr>
  </w:style>
  <w:style w:type="paragraph" w:styleId="BodyText2">
    <w:name w:val="Body Text 2"/>
    <w:basedOn w:val="Normal"/>
    <w:link w:val="BodyText2Char"/>
    <w:uiPriority w:val="99"/>
    <w:rsid w:val="00AE0D23"/>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AE0D23"/>
    <w:rPr>
      <w:rFonts w:eastAsia="Malgun Gothic"/>
      <w:lang w:val="en-GB" w:eastAsia="x-none"/>
    </w:rPr>
  </w:style>
  <w:style w:type="paragraph" w:customStyle="1" w:styleId="Normal1">
    <w:name w:val="Normal1"/>
    <w:basedOn w:val="TableTitle"/>
    <w:uiPriority w:val="99"/>
    <w:rsid w:val="00AE0D23"/>
    <w:pPr>
      <w:tabs>
        <w:tab w:val="center" w:pos="4864"/>
      </w:tabs>
      <w:jc w:val="both"/>
    </w:pPr>
  </w:style>
  <w:style w:type="paragraph" w:customStyle="1" w:styleId="equation0">
    <w:name w:val="equation"/>
    <w:basedOn w:val="Normal"/>
    <w:uiPriority w:val="99"/>
    <w:rsid w:val="00AE0D23"/>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lang w:val="en-CA"/>
    </w:rPr>
  </w:style>
  <w:style w:type="paragraph" w:customStyle="1" w:styleId="AnnexNotitle">
    <w:name w:val="Annex_No &amp; title"/>
    <w:basedOn w:val="Normal"/>
    <w:next w:val="Normal"/>
    <w:uiPriority w:val="99"/>
    <w:rsid w:val="00AE0D23"/>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AE0D23"/>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AE0D23"/>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AE0D23"/>
    <w:rPr>
      <w:rFonts w:cs="Times New Roman"/>
      <w:b/>
      <w:bCs/>
      <w:lang w:val="en-GB" w:eastAsia="en-US"/>
    </w:rPr>
  </w:style>
  <w:style w:type="character" w:customStyle="1" w:styleId="TableTitleCharCharChar">
    <w:name w:val="Table_Title Char Char Char"/>
    <w:uiPriority w:val="99"/>
    <w:rsid w:val="00AE0D23"/>
    <w:rPr>
      <w:rFonts w:cs="Times New Roman"/>
      <w:b/>
      <w:bCs/>
      <w:lang w:val="en-GB" w:eastAsia="en-US"/>
    </w:rPr>
  </w:style>
  <w:style w:type="character" w:customStyle="1" w:styleId="Annex1Char">
    <w:name w:val="Annex 1 Char"/>
    <w:uiPriority w:val="99"/>
    <w:rsid w:val="00AE0D23"/>
    <w:rPr>
      <w:rFonts w:cs="Times New Roman"/>
      <w:b/>
      <w:bCs/>
      <w:sz w:val="24"/>
      <w:szCs w:val="24"/>
      <w:lang w:val="en-GB" w:eastAsia="en-US"/>
    </w:rPr>
  </w:style>
  <w:style w:type="paragraph" w:customStyle="1" w:styleId="TableTitleChar">
    <w:name w:val="Table_Title Char"/>
    <w:basedOn w:val="Normal"/>
    <w:next w:val="Normal"/>
    <w:uiPriority w:val="99"/>
    <w:rsid w:val="00AE0D23"/>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AE0D23"/>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AE0D23"/>
    <w:rPr>
      <w:rFonts w:cs="Times New Roman"/>
      <w:b/>
      <w:bCs/>
      <w:sz w:val="24"/>
      <w:szCs w:val="24"/>
      <w:lang w:val="en-GB" w:eastAsia="en-US"/>
    </w:rPr>
  </w:style>
  <w:style w:type="paragraph" w:customStyle="1" w:styleId="toc0">
    <w:name w:val="toc 0"/>
    <w:basedOn w:val="Normal"/>
    <w:next w:val="TOC1"/>
    <w:uiPriority w:val="99"/>
    <w:rsid w:val="00AE0D23"/>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AE0D23"/>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AE0D23"/>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AE0D23"/>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AE0D23"/>
    <w:rPr>
      <w:rFonts w:cs="Times New Roman"/>
      <w:lang w:val="fr-FR"/>
    </w:rPr>
  </w:style>
  <w:style w:type="character" w:customStyle="1" w:styleId="Head0">
    <w:name w:val="Head"/>
    <w:uiPriority w:val="99"/>
    <w:rsid w:val="00AE0D23"/>
    <w:rPr>
      <w:rFonts w:cs="Times New Roman"/>
      <w:b/>
    </w:rPr>
  </w:style>
  <w:style w:type="paragraph" w:customStyle="1" w:styleId="StyleHeading1TimesNewRoman12ptBefore24ptAfter0">
    <w:name w:val="Style Heading 1 + Times New Roman 12 pt Before:  24 pt After:  0..."/>
    <w:basedOn w:val="Heading1"/>
    <w:uiPriority w:val="99"/>
    <w:rsid w:val="00AE0D23"/>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AE0D23"/>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AE0D23"/>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AE0D23"/>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AE0D23"/>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AE0D23"/>
    <w:pPr>
      <w:spacing w:before="136"/>
      <w:ind w:left="432" w:hanging="432"/>
    </w:pPr>
    <w:rPr>
      <w:rFonts w:eastAsia="Batang"/>
    </w:rPr>
  </w:style>
  <w:style w:type="paragraph" w:customStyle="1" w:styleId="StyleNote111ptLeft0">
    <w:name w:val="Style Note 1 + 11 pt Left:  0&quot;"/>
    <w:basedOn w:val="Note1"/>
    <w:uiPriority w:val="99"/>
    <w:rsid w:val="00AE0D23"/>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AE0D23"/>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AE0D23"/>
    <w:pPr>
      <w:ind w:left="1728" w:hanging="1728"/>
    </w:pPr>
    <w:rPr>
      <w:lang w:val="en-US"/>
    </w:rPr>
  </w:style>
  <w:style w:type="paragraph" w:customStyle="1" w:styleId="Annex6">
    <w:name w:val="Annex 6"/>
    <w:basedOn w:val="Annex5"/>
    <w:next w:val="Normal"/>
    <w:autoRedefine/>
    <w:uiPriority w:val="99"/>
    <w:rsid w:val="00AE0D23"/>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AE0D23"/>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AE0D23"/>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AE0D23"/>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AE0D23"/>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AE0D23"/>
    <w:rPr>
      <w:lang w:val="en-GB"/>
    </w:rPr>
  </w:style>
  <w:style w:type="paragraph" w:customStyle="1" w:styleId="SVCBulletslevel3CharChar">
    <w:name w:val="SVC Bullets level 3 Char Char"/>
    <w:basedOn w:val="SVCBulletslevel3"/>
    <w:link w:val="SVCBulletslevel3CharCharChar"/>
    <w:rsid w:val="00AE0D23"/>
    <w:rPr>
      <w:rFonts w:ascii="Times" w:hAnsi="Times"/>
      <w:lang w:eastAsia="x-none"/>
    </w:rPr>
  </w:style>
  <w:style w:type="paragraph" w:customStyle="1" w:styleId="SVCBulletslevel4Char">
    <w:name w:val="SVC Bullets level 4 Char"/>
    <w:basedOn w:val="SVCBulletslevel3CharChar"/>
    <w:link w:val="SVCBulletslevel4CharChar"/>
    <w:rsid w:val="00AE0D23"/>
    <w:pPr>
      <w:tabs>
        <w:tab w:val="clear" w:pos="-31680"/>
        <w:tab w:val="num" w:pos="2880"/>
      </w:tabs>
      <w:ind w:left="2880" w:hanging="360"/>
    </w:pPr>
  </w:style>
  <w:style w:type="paragraph" w:customStyle="1" w:styleId="SVCBulletslevel5">
    <w:name w:val="SVC Bullets level 5"/>
    <w:basedOn w:val="SVCBulletslevel4Char"/>
    <w:uiPriority w:val="99"/>
    <w:rsid w:val="00AE0D23"/>
    <w:pPr>
      <w:tabs>
        <w:tab w:val="clear" w:pos="2880"/>
        <w:tab w:val="num" w:pos="3600"/>
      </w:tabs>
      <w:ind w:left="3600"/>
    </w:pPr>
  </w:style>
  <w:style w:type="paragraph" w:customStyle="1" w:styleId="SVCBulletslevel6">
    <w:name w:val="SVC Bullets level 6"/>
    <w:basedOn w:val="SVCBulletslevel5"/>
    <w:uiPriority w:val="99"/>
    <w:rsid w:val="00AE0D23"/>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AE0D23"/>
    <w:rPr>
      <w:rFonts w:eastAsia="Malgun Gothic"/>
      <w:lang w:val="en-GB" w:eastAsia="en-US"/>
    </w:rPr>
  </w:style>
  <w:style w:type="character" w:customStyle="1" w:styleId="SVCBulletslevel3CharCharChar">
    <w:name w:val="SVC Bullets level 3 Char Char Char"/>
    <w:link w:val="SVCBulletslevel3CharChar"/>
    <w:locked/>
    <w:rsid w:val="00AE0D23"/>
    <w:rPr>
      <w:rFonts w:ascii="Times" w:eastAsia="Malgun Gothic" w:hAnsi="Times"/>
      <w:lang w:val="en-GB" w:eastAsia="x-none"/>
    </w:rPr>
  </w:style>
  <w:style w:type="character" w:customStyle="1" w:styleId="SVCBulletslevel4CharChar">
    <w:name w:val="SVC Bullets level 4 Char Char"/>
    <w:link w:val="SVCBulletslevel4Char"/>
    <w:locked/>
    <w:rsid w:val="00AE0D23"/>
    <w:rPr>
      <w:rFonts w:ascii="Times" w:eastAsia="Malgun Gothic" w:hAnsi="Times"/>
      <w:lang w:val="en-GB" w:eastAsia="x-none"/>
    </w:rPr>
  </w:style>
  <w:style w:type="paragraph" w:customStyle="1" w:styleId="SVCBulletslevel7">
    <w:name w:val="SVC Bullets level 7"/>
    <w:basedOn w:val="SVCBulletslevel6"/>
    <w:uiPriority w:val="99"/>
    <w:rsid w:val="00AE0D23"/>
    <w:pPr>
      <w:ind w:left="2772"/>
    </w:pPr>
  </w:style>
  <w:style w:type="paragraph" w:customStyle="1" w:styleId="SVCBulletslevel8">
    <w:name w:val="SVC Bullets level 8"/>
    <w:basedOn w:val="SVCBulletslevel7"/>
    <w:uiPriority w:val="99"/>
    <w:rsid w:val="00AE0D23"/>
    <w:pPr>
      <w:ind w:left="3168"/>
    </w:pPr>
  </w:style>
  <w:style w:type="paragraph" w:customStyle="1" w:styleId="SVCBulletslevel3">
    <w:name w:val="SVC Bullets level 3"/>
    <w:basedOn w:val="Normal"/>
    <w:uiPriority w:val="99"/>
    <w:rsid w:val="00AE0D23"/>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AE0D23"/>
    <w:pPr>
      <w:numPr>
        <w:numId w:val="22"/>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AE0D23"/>
    <w:rPr>
      <w:rFonts w:eastAsia="Malgun Gothic"/>
      <w:lang w:val="en-GB" w:eastAsia="en-US"/>
    </w:rPr>
  </w:style>
  <w:style w:type="paragraph" w:customStyle="1" w:styleId="FigureCharChar">
    <w:name w:val="Figure_# Char Char"/>
    <w:basedOn w:val="Normal"/>
    <w:next w:val="FigureTitleChar"/>
    <w:link w:val="FigureCharCharChar"/>
    <w:uiPriority w:val="99"/>
    <w:rsid w:val="00AE0D23"/>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AE0D23"/>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AE0D23"/>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AE0D23"/>
    <w:rPr>
      <w:rFonts w:cs="Times New Roman"/>
      <w:lang w:val="en-US" w:eastAsia="en-US"/>
    </w:rPr>
  </w:style>
  <w:style w:type="paragraph" w:customStyle="1" w:styleId="AVCIndentlevel2">
    <w:name w:val="AVC Indent level 2"/>
    <w:basedOn w:val="AVCIndentlevel1"/>
    <w:uiPriority w:val="99"/>
    <w:rsid w:val="00AE0D23"/>
    <w:pPr>
      <w:ind w:left="794"/>
    </w:pPr>
  </w:style>
  <w:style w:type="paragraph" w:customStyle="1" w:styleId="AVCIndentlevel1">
    <w:name w:val="AVC Indent level 1"/>
    <w:basedOn w:val="Normal"/>
    <w:uiPriority w:val="99"/>
    <w:rsid w:val="00AE0D23"/>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AE0D23"/>
    <w:pPr>
      <w:ind w:left="2304" w:hanging="403"/>
    </w:pPr>
  </w:style>
  <w:style w:type="paragraph" w:customStyle="1" w:styleId="AVCEquationlevel2">
    <w:name w:val="AVC Equation level 2"/>
    <w:basedOn w:val="AVCEquationlevel1CharCharCharChar"/>
    <w:uiPriority w:val="99"/>
    <w:rsid w:val="00AE0D23"/>
    <w:pPr>
      <w:tabs>
        <w:tab w:val="left" w:pos="1191"/>
      </w:tabs>
      <w:ind w:left="1191"/>
    </w:pPr>
  </w:style>
  <w:style w:type="paragraph" w:customStyle="1" w:styleId="AVCBulletlevel2CharChar">
    <w:name w:val="AVC Bullet level 2 Char Char"/>
    <w:basedOn w:val="AVCBulletlevel1CharChar"/>
    <w:link w:val="AVCBulletlevel2CharCharChar"/>
    <w:rsid w:val="00AE0D23"/>
    <w:pPr>
      <w:tabs>
        <w:tab w:val="clear" w:pos="397"/>
        <w:tab w:val="clear" w:pos="792"/>
        <w:tab w:val="num" w:pos="794"/>
      </w:tabs>
      <w:ind w:left="794" w:hanging="391"/>
    </w:pPr>
  </w:style>
  <w:style w:type="paragraph" w:customStyle="1" w:styleId="AVCEquationlevel3">
    <w:name w:val="AVC Equation level 3"/>
    <w:basedOn w:val="AVCEquationlevel2"/>
    <w:uiPriority w:val="99"/>
    <w:rsid w:val="00AE0D23"/>
    <w:pPr>
      <w:ind w:left="1588"/>
    </w:pPr>
  </w:style>
  <w:style w:type="character" w:customStyle="1" w:styleId="AVCEquationlevel1Char1">
    <w:name w:val="AVC Equation level 1 Char1"/>
    <w:uiPriority w:val="99"/>
    <w:rsid w:val="00AE0D23"/>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AE0D23"/>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AE0D23"/>
    <w:rPr>
      <w:rFonts w:eastAsia="Malgun Gothic"/>
      <w:lang w:val="en-GB" w:eastAsia="en-US"/>
    </w:rPr>
  </w:style>
  <w:style w:type="character" w:customStyle="1" w:styleId="FigureCharCharChar">
    <w:name w:val="Figure_# Char Char Char"/>
    <w:link w:val="FigureCharChar"/>
    <w:uiPriority w:val="99"/>
    <w:locked/>
    <w:rsid w:val="00AE0D23"/>
    <w:rPr>
      <w:rFonts w:eastAsia="Malgun Gothic"/>
      <w:lang w:val="en-GB" w:eastAsia="en-US"/>
    </w:rPr>
  </w:style>
  <w:style w:type="paragraph" w:customStyle="1" w:styleId="AVCBulletlevel6">
    <w:name w:val="AVC Bullet level 6"/>
    <w:basedOn w:val="AVCBulletlevel1CharChar"/>
    <w:uiPriority w:val="99"/>
    <w:rsid w:val="00AE0D23"/>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AE0D23"/>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AE0D23"/>
    <w:rPr>
      <w:rFonts w:eastAsia="Malgun Gothic"/>
      <w:lang w:val="en-GB" w:eastAsia="x-none"/>
    </w:rPr>
  </w:style>
  <w:style w:type="character" w:customStyle="1" w:styleId="AVCNumberinglevel2Char">
    <w:name w:val="AVC Numbering level 2 Char"/>
    <w:uiPriority w:val="99"/>
    <w:rsid w:val="00AE0D23"/>
  </w:style>
  <w:style w:type="paragraph" w:customStyle="1" w:styleId="TableTextCentred">
    <w:name w:val="Table_Text_Centred"/>
    <w:basedOn w:val="TableText0"/>
    <w:uiPriority w:val="99"/>
    <w:rsid w:val="00AE0D23"/>
    <w:pPr>
      <w:jc w:val="center"/>
    </w:pPr>
  </w:style>
  <w:style w:type="paragraph" w:customStyle="1" w:styleId="AVCNumberinglevel2">
    <w:name w:val="AVC Numbering level 2"/>
    <w:basedOn w:val="AVCNumberinglevel1"/>
    <w:uiPriority w:val="99"/>
    <w:rsid w:val="00AE0D23"/>
    <w:pPr>
      <w:numPr>
        <w:ilvl w:val="3"/>
        <w:numId w:val="46"/>
      </w:numPr>
      <w:tabs>
        <w:tab w:val="left" w:pos="397"/>
      </w:tabs>
      <w:ind w:left="720" w:hanging="720"/>
    </w:pPr>
  </w:style>
  <w:style w:type="paragraph" w:customStyle="1" w:styleId="AVCIndentlevel3">
    <w:name w:val="AVC Indent level 3"/>
    <w:basedOn w:val="AVCIndentlevel2"/>
    <w:uiPriority w:val="99"/>
    <w:rsid w:val="00AE0D23"/>
    <w:pPr>
      <w:numPr>
        <w:ilvl w:val="4"/>
        <w:numId w:val="46"/>
      </w:numPr>
      <w:tabs>
        <w:tab w:val="clear" w:pos="862"/>
      </w:tabs>
      <w:ind w:left="1191" w:firstLine="0"/>
    </w:pPr>
  </w:style>
  <w:style w:type="paragraph" w:customStyle="1" w:styleId="AVCBulletlevel1CharChar">
    <w:name w:val="AVC Bullet level 1 Char Char"/>
    <w:basedOn w:val="Normal"/>
    <w:link w:val="AVCBulletlevel1CharCharChar"/>
    <w:uiPriority w:val="99"/>
    <w:rsid w:val="00AE0D23"/>
    <w:pPr>
      <w:numPr>
        <w:numId w:val="26"/>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AE0D23"/>
    <w:rPr>
      <w:rFonts w:cs="Times New Roman"/>
      <w:sz w:val="22"/>
      <w:szCs w:val="22"/>
      <w:lang w:val="en-GB" w:eastAsia="en-US" w:bidi="ar-SA"/>
    </w:rPr>
  </w:style>
  <w:style w:type="character" w:customStyle="1" w:styleId="AVCEquationlevel1Char2">
    <w:name w:val="AVC Equation level 1 Char2"/>
    <w:uiPriority w:val="99"/>
    <w:locked/>
    <w:rsid w:val="00AE0D23"/>
    <w:rPr>
      <w:rFonts w:cs="Times New Roman"/>
      <w:sz w:val="22"/>
      <w:szCs w:val="22"/>
      <w:lang w:val="en-GB" w:eastAsia="en-US" w:bidi="ar-SA"/>
    </w:rPr>
  </w:style>
  <w:style w:type="character" w:customStyle="1" w:styleId="AVCEquationlevel2Char">
    <w:name w:val="AVC Equation level 2 Char"/>
    <w:uiPriority w:val="99"/>
    <w:rsid w:val="00AE0D23"/>
    <w:rPr>
      <w:rFonts w:cs="Times New Roman"/>
      <w:sz w:val="22"/>
      <w:szCs w:val="22"/>
      <w:lang w:val="en-GB" w:eastAsia="en-US" w:bidi="ar-SA"/>
    </w:rPr>
  </w:style>
  <w:style w:type="paragraph" w:customStyle="1" w:styleId="BalloonText1">
    <w:name w:val="Balloon Text1"/>
    <w:basedOn w:val="Normal"/>
    <w:uiPriority w:val="99"/>
    <w:semiHidden/>
    <w:rsid w:val="00AE0D23"/>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lang w:val="en-CA"/>
    </w:rPr>
  </w:style>
  <w:style w:type="paragraph" w:customStyle="1" w:styleId="CommentSubject1">
    <w:name w:val="Comment Subject1"/>
    <w:basedOn w:val="CommentText"/>
    <w:next w:val="CommentText"/>
    <w:uiPriority w:val="99"/>
    <w:semiHidden/>
    <w:rsid w:val="00AE0D23"/>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AE0D23"/>
    <w:rPr>
      <w:b/>
      <w:bCs/>
    </w:rPr>
  </w:style>
  <w:style w:type="character" w:customStyle="1" w:styleId="CommentSubjectChar">
    <w:name w:val="Comment Subject Char"/>
    <w:link w:val="CommentSubject"/>
    <w:uiPriority w:val="99"/>
    <w:rsid w:val="00AE0D23"/>
    <w:rPr>
      <w:rFonts w:eastAsia="Malgun Gothic"/>
      <w:b/>
      <w:bCs/>
      <w:lang w:val="en-GB" w:eastAsia="x-none"/>
    </w:rPr>
  </w:style>
  <w:style w:type="paragraph" w:customStyle="1" w:styleId="AVCBulletlevel4">
    <w:name w:val="AVC Bullet level 4"/>
    <w:basedOn w:val="AVCBulletlevel1CharChar"/>
    <w:uiPriority w:val="99"/>
    <w:rsid w:val="00AE0D23"/>
    <w:pPr>
      <w:numPr>
        <w:numId w:val="24"/>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AE0D23"/>
    <w:pPr>
      <w:numPr>
        <w:numId w:val="25"/>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AE0D23"/>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AE0D23"/>
    <w:pPr>
      <w:numPr>
        <w:ilvl w:val="0"/>
        <w:numId w:val="0"/>
      </w:numPr>
      <w:tabs>
        <w:tab w:val="clear" w:pos="1191"/>
      </w:tabs>
    </w:pPr>
  </w:style>
  <w:style w:type="paragraph" w:customStyle="1" w:styleId="AVCNumberinglevel1">
    <w:name w:val="AVC Numbering level 1"/>
    <w:basedOn w:val="Normal"/>
    <w:uiPriority w:val="99"/>
    <w:rsid w:val="00AE0D23"/>
    <w:pPr>
      <w:numPr>
        <w:numId w:val="27"/>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AE0D23"/>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AE0D23"/>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AE0D23"/>
    <w:rPr>
      <w:lang w:eastAsia="en-US"/>
    </w:rPr>
  </w:style>
  <w:style w:type="paragraph" w:customStyle="1" w:styleId="AVCBulletlevel3CharCharCharChar">
    <w:name w:val="AVC Bullet level 3 Char Char Char Char"/>
    <w:basedOn w:val="AVCBulletlevel1CharChar"/>
    <w:link w:val="AVCBulletlevel3CharCharCharCharChar"/>
    <w:uiPriority w:val="99"/>
    <w:rsid w:val="00AE0D23"/>
    <w:pPr>
      <w:numPr>
        <w:numId w:val="28"/>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AE0D23"/>
    <w:rPr>
      <w:rFonts w:cs="Times New Roman"/>
      <w:lang w:val="en-US" w:eastAsia="en-US" w:bidi="ar-SA"/>
    </w:rPr>
  </w:style>
  <w:style w:type="character" w:customStyle="1" w:styleId="Annex4CharCharCharCharChar">
    <w:name w:val="Annex 4 Char Char Char Char Char"/>
    <w:link w:val="Annex4CharCharCharChar"/>
    <w:uiPriority w:val="99"/>
    <w:locked/>
    <w:rsid w:val="00AE0D23"/>
    <w:rPr>
      <w:rFonts w:ascii="Times" w:eastAsia="Malgun Gothic" w:hAnsi="Times"/>
      <w:b/>
      <w:bCs/>
      <w:lang w:eastAsia="en-US"/>
    </w:rPr>
  </w:style>
  <w:style w:type="paragraph" w:customStyle="1" w:styleId="AVCBulletlevel1Char1">
    <w:name w:val="AVC Bullet level 1 Char1"/>
    <w:basedOn w:val="Normal"/>
    <w:uiPriority w:val="99"/>
    <w:rsid w:val="00AE0D23"/>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AE0D23"/>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AE0D23"/>
    <w:rPr>
      <w:rFonts w:ascii="Times New Roman" w:hAnsi="Times New Roman"/>
      <w:lang w:val="en-GB" w:eastAsia="en-US" w:bidi="ar-SA"/>
    </w:rPr>
  </w:style>
  <w:style w:type="paragraph" w:customStyle="1" w:styleId="SVCNumberinglevel1">
    <w:name w:val="SVC Numbering level 1"/>
    <w:basedOn w:val="SVCBulletslevel1CharCharChar"/>
    <w:uiPriority w:val="99"/>
    <w:rsid w:val="00AE0D23"/>
    <w:pPr>
      <w:numPr>
        <w:numId w:val="29"/>
      </w:numPr>
      <w:tabs>
        <w:tab w:val="clear" w:pos="0"/>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AE0D23"/>
    <w:pPr>
      <w:numPr>
        <w:numId w:val="0"/>
      </w:numPr>
    </w:pPr>
  </w:style>
  <w:style w:type="paragraph" w:customStyle="1" w:styleId="SVCNumberinglevel3">
    <w:name w:val="SVC Numbering level 3"/>
    <w:basedOn w:val="SVCNumberinglevel2"/>
    <w:uiPriority w:val="99"/>
    <w:rsid w:val="00AE0D23"/>
    <w:pPr>
      <w:numPr>
        <w:ilvl w:val="2"/>
        <w:numId w:val="29"/>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AE0D23"/>
    <w:pPr>
      <w:numPr>
        <w:ilvl w:val="3"/>
      </w:numPr>
      <w:tabs>
        <w:tab w:val="clear" w:pos="0"/>
        <w:tab w:val="num" w:pos="2520"/>
        <w:tab w:val="num" w:pos="3672"/>
      </w:tabs>
      <w:ind w:left="0" w:firstLine="0"/>
    </w:pPr>
  </w:style>
  <w:style w:type="paragraph" w:customStyle="1" w:styleId="SVCNumberinglevel5">
    <w:name w:val="SVC Numbering level 5"/>
    <w:basedOn w:val="SVCNumberinglevel4"/>
    <w:uiPriority w:val="99"/>
    <w:rsid w:val="00AE0D23"/>
    <w:pPr>
      <w:numPr>
        <w:ilvl w:val="4"/>
      </w:numPr>
      <w:tabs>
        <w:tab w:val="clear" w:pos="0"/>
        <w:tab w:val="num" w:pos="3240"/>
        <w:tab w:val="num" w:pos="4392"/>
      </w:tabs>
      <w:ind w:left="0" w:firstLine="0"/>
    </w:pPr>
  </w:style>
  <w:style w:type="paragraph" w:customStyle="1" w:styleId="SVCIndentlevel5">
    <w:name w:val="SVC Indent level 5"/>
    <w:basedOn w:val="SVCIndentlevel4"/>
    <w:uiPriority w:val="99"/>
    <w:rsid w:val="00AE0D23"/>
    <w:pPr>
      <w:tabs>
        <w:tab w:val="clear" w:pos="1584"/>
      </w:tabs>
      <w:ind w:left="2000"/>
    </w:pPr>
  </w:style>
  <w:style w:type="paragraph" w:customStyle="1" w:styleId="SVCIndentlevel2">
    <w:name w:val="SVC Indent level 2"/>
    <w:basedOn w:val="SVCIndentlevel1"/>
    <w:uiPriority w:val="99"/>
    <w:rsid w:val="00AE0D23"/>
    <w:pPr>
      <w:ind w:left="800"/>
    </w:pPr>
  </w:style>
  <w:style w:type="paragraph" w:customStyle="1" w:styleId="SVCIndentlevel3">
    <w:name w:val="SVC Indent level 3"/>
    <w:basedOn w:val="SVCIndentlevel2"/>
    <w:uiPriority w:val="99"/>
    <w:rsid w:val="00AE0D23"/>
    <w:pPr>
      <w:tabs>
        <w:tab w:val="clear" w:pos="792"/>
      </w:tabs>
      <w:ind w:left="1200"/>
    </w:pPr>
  </w:style>
  <w:style w:type="paragraph" w:customStyle="1" w:styleId="SVCIndentlevel4">
    <w:name w:val="SVC Indent level 4"/>
    <w:uiPriority w:val="99"/>
    <w:rsid w:val="00AE0D23"/>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AE0D23"/>
    <w:pPr>
      <w:tabs>
        <w:tab w:val="clear" w:pos="403"/>
      </w:tabs>
      <w:ind w:left="403"/>
    </w:pPr>
  </w:style>
  <w:style w:type="character" w:customStyle="1" w:styleId="AVCBulletlevel1CharCharCharChar">
    <w:name w:val="AVC Bullet level 1 Char Char Char Char"/>
    <w:uiPriority w:val="99"/>
    <w:rsid w:val="00AE0D23"/>
    <w:rPr>
      <w:rFonts w:cs="Times New Roman"/>
      <w:lang w:val="en-GB" w:eastAsia="en-US" w:bidi="ar-SA"/>
    </w:rPr>
  </w:style>
  <w:style w:type="character" w:customStyle="1" w:styleId="AVCBulletlevel2CharCharChar">
    <w:name w:val="AVC Bullet level 2 Char Char Char"/>
    <w:link w:val="AVCBulletlevel2CharChar"/>
    <w:locked/>
    <w:rsid w:val="00AE0D23"/>
    <w:rPr>
      <w:rFonts w:ascii="Times" w:eastAsia="Malgun Gothic" w:hAnsi="Times"/>
      <w:lang w:val="en-GB" w:eastAsia="en-US"/>
    </w:rPr>
  </w:style>
  <w:style w:type="paragraph" w:customStyle="1" w:styleId="AVCBulletlevel3Char">
    <w:name w:val="AVC Bullet level 3 Char"/>
    <w:basedOn w:val="AVCBulletlevel1CharChar"/>
    <w:uiPriority w:val="99"/>
    <w:rsid w:val="00AE0D23"/>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AE0D23"/>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AE0D23"/>
    <w:pPr>
      <w:tabs>
        <w:tab w:val="clear" w:pos="4849"/>
      </w:tabs>
      <w:spacing w:before="200"/>
      <w:ind w:left="794"/>
    </w:pPr>
  </w:style>
  <w:style w:type="paragraph" w:customStyle="1" w:styleId="SVCBulletslevel2">
    <w:name w:val="SVC Bullets level 2"/>
    <w:basedOn w:val="Normal"/>
    <w:uiPriority w:val="99"/>
    <w:rsid w:val="00AE0D23"/>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AE0D23"/>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AE0D23"/>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AE0D23"/>
    <w:pPr>
      <w:numPr>
        <w:numId w:val="0"/>
      </w:numPr>
      <w:tabs>
        <w:tab w:val="clear" w:pos="1985"/>
        <w:tab w:val="num" w:pos="490"/>
      </w:tabs>
      <w:ind w:left="490" w:hanging="390"/>
    </w:pPr>
  </w:style>
  <w:style w:type="character" w:customStyle="1" w:styleId="TableTitleChar1">
    <w:name w:val="Table_Title Char1"/>
    <w:uiPriority w:val="99"/>
    <w:rsid w:val="00AE0D23"/>
    <w:rPr>
      <w:rFonts w:cs="Times New Roman"/>
      <w:b/>
      <w:bCs/>
      <w:lang w:val="en-GB" w:eastAsia="en-US" w:bidi="ar-SA"/>
    </w:rPr>
  </w:style>
  <w:style w:type="paragraph" w:customStyle="1" w:styleId="AVCBulletlevel1Char">
    <w:name w:val="AVC Bullet level 1 Char"/>
    <w:basedOn w:val="Normal"/>
    <w:link w:val="AVCBulletlevel1CharChar1"/>
    <w:uiPriority w:val="99"/>
    <w:rsid w:val="00AE0D23"/>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AE0D23"/>
    <w:pPr>
      <w:tabs>
        <w:tab w:val="clear" w:pos="4849"/>
      </w:tabs>
      <w:spacing w:before="200"/>
      <w:ind w:left="794"/>
    </w:pPr>
  </w:style>
  <w:style w:type="paragraph" w:customStyle="1" w:styleId="SVCBulletslevel1">
    <w:name w:val="SVC Bullets level 1"/>
    <w:basedOn w:val="SVCBulletslevel1CharCharChar"/>
    <w:uiPriority w:val="99"/>
    <w:rsid w:val="00AE0D23"/>
    <w:pPr>
      <w:tabs>
        <w:tab w:val="clear" w:pos="403"/>
        <w:tab w:val="num" w:pos="360"/>
      </w:tabs>
      <w:ind w:left="360" w:hanging="360"/>
    </w:pPr>
  </w:style>
  <w:style w:type="paragraph" w:customStyle="1" w:styleId="SVCBulletslevel2Char">
    <w:name w:val="SVC Bullets level 2 Char"/>
    <w:basedOn w:val="Normal"/>
    <w:uiPriority w:val="99"/>
    <w:rsid w:val="00AE0D23"/>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AE0D23"/>
    <w:pPr>
      <w:tabs>
        <w:tab w:val="clear" w:pos="-31680"/>
        <w:tab w:val="num" w:pos="1800"/>
      </w:tabs>
      <w:ind w:left="1800" w:hanging="360"/>
    </w:pPr>
  </w:style>
  <w:style w:type="paragraph" w:customStyle="1" w:styleId="SVCBulletslevel1Char">
    <w:name w:val="SVC Bullets level 1 Char"/>
    <w:link w:val="SVCBulletslevel1CharChar"/>
    <w:uiPriority w:val="99"/>
    <w:rsid w:val="00AE0D23"/>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AE0D23"/>
    <w:pPr>
      <w:tabs>
        <w:tab w:val="clear" w:pos="-31680"/>
        <w:tab w:val="num" w:pos="2160"/>
      </w:tabs>
      <w:ind w:left="2160" w:hanging="360"/>
    </w:pPr>
  </w:style>
  <w:style w:type="paragraph" w:customStyle="1" w:styleId="AVCEquationlevel1CharCharChar">
    <w:name w:val="AVC Equation level 1 Char Char Char"/>
    <w:basedOn w:val="Equation"/>
    <w:uiPriority w:val="99"/>
    <w:rsid w:val="00AE0D23"/>
    <w:pPr>
      <w:tabs>
        <w:tab w:val="clear" w:pos="4849"/>
      </w:tabs>
      <w:spacing w:before="200"/>
      <w:ind w:left="794"/>
    </w:pPr>
  </w:style>
  <w:style w:type="paragraph" w:customStyle="1" w:styleId="AVCBulletlevel2Char">
    <w:name w:val="AVC Bullet level 2 Char"/>
    <w:basedOn w:val="AVCBulletlevel1CharChar"/>
    <w:uiPriority w:val="99"/>
    <w:rsid w:val="00AE0D23"/>
    <w:pPr>
      <w:tabs>
        <w:tab w:val="clear" w:pos="792"/>
      </w:tabs>
    </w:pPr>
  </w:style>
  <w:style w:type="paragraph" w:customStyle="1" w:styleId="SVCBulletslevel3Char">
    <w:name w:val="SVC Bullets level 3 Char"/>
    <w:basedOn w:val="SVCBulletslevel3"/>
    <w:uiPriority w:val="99"/>
    <w:rsid w:val="00AE0D23"/>
    <w:pPr>
      <w:tabs>
        <w:tab w:val="clear" w:pos="-31680"/>
        <w:tab w:val="num" w:pos="720"/>
      </w:tabs>
      <w:ind w:left="1224" w:hanging="1224"/>
    </w:pPr>
  </w:style>
  <w:style w:type="paragraph" w:customStyle="1" w:styleId="00BodyText">
    <w:name w:val="00 BodyText"/>
    <w:basedOn w:val="Normal"/>
    <w:link w:val="00BodyTextChar"/>
    <w:uiPriority w:val="99"/>
    <w:rsid w:val="00AE0D23"/>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val="en-CA" w:eastAsia="ja-JP"/>
    </w:rPr>
  </w:style>
  <w:style w:type="paragraph" w:customStyle="1" w:styleId="CharCharZchnZchnCharCharCarCar">
    <w:name w:val="Char Char Zchn Zchn Char Char Car Car"/>
    <w:uiPriority w:val="99"/>
    <w:semiHidden/>
    <w:rsid w:val="00AE0D23"/>
    <w:pPr>
      <w:keepNext/>
      <w:numPr>
        <w:numId w:val="31"/>
      </w:numPr>
      <w:autoSpaceDE w:val="0"/>
      <w:autoSpaceDN w:val="0"/>
      <w:adjustRightInd w:val="0"/>
      <w:spacing w:before="60" w:after="60"/>
      <w:jc w:val="both"/>
    </w:pPr>
    <w:rPr>
      <w:rFonts w:ascii="Arial" w:eastAsia="SimSun" w:hAnsi="Arial" w:cs="Arial"/>
      <w:color w:val="0000FF"/>
      <w:kern w:val="2"/>
    </w:rPr>
  </w:style>
  <w:style w:type="paragraph" w:customStyle="1" w:styleId="Annex7">
    <w:name w:val="Annex 7"/>
    <w:basedOn w:val="Annex6"/>
    <w:next w:val="Normal"/>
    <w:autoRedefine/>
    <w:uiPriority w:val="99"/>
    <w:rsid w:val="00AE0D23"/>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E0D23"/>
    <w:pPr>
      <w:numPr>
        <w:numId w:val="18"/>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AE0D23"/>
    <w:pPr>
      <w:tabs>
        <w:tab w:val="clear" w:pos="360"/>
        <w:tab w:val="clear" w:pos="720"/>
        <w:tab w:val="clear" w:pos="1080"/>
        <w:tab w:val="clear" w:pos="1440"/>
      </w:tabs>
      <w:overflowPunct/>
      <w:spacing w:before="120"/>
      <w:textAlignment w:val="auto"/>
    </w:pPr>
    <w:rPr>
      <w:rFonts w:eastAsia="MS Mincho" w:cs="Arial"/>
      <w:sz w:val="24"/>
      <w:lang w:val="en-CA" w:eastAsia="ja-JP"/>
    </w:rPr>
  </w:style>
  <w:style w:type="paragraph" w:customStyle="1" w:styleId="XTableEntry">
    <w:name w:val="XTableEntry"/>
    <w:basedOn w:val="Normal"/>
    <w:uiPriority w:val="99"/>
    <w:rsid w:val="00AE0D23"/>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AE0D23"/>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AE0D23"/>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AE0D23"/>
    <w:pPr>
      <w:ind w:left="1417"/>
    </w:pPr>
  </w:style>
  <w:style w:type="character" w:customStyle="1" w:styleId="XParagraphChar">
    <w:name w:val="XParagraph Char"/>
    <w:link w:val="XParagraph"/>
    <w:uiPriority w:val="99"/>
    <w:locked/>
    <w:rsid w:val="00AE0D23"/>
    <w:rPr>
      <w:rFonts w:ascii="Times" w:eastAsia="Malgun Gothic" w:hAnsi="Times"/>
      <w:sz w:val="22"/>
      <w:szCs w:val="22"/>
      <w:lang w:val="en-GB" w:eastAsia="en-US"/>
    </w:rPr>
  </w:style>
  <w:style w:type="paragraph" w:customStyle="1" w:styleId="XEquation2">
    <w:name w:val="XEquation2"/>
    <w:basedOn w:val="Normal"/>
    <w:uiPriority w:val="99"/>
    <w:rsid w:val="00AE0D23"/>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AE0D23"/>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lang w:val="en-CA"/>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E0D23"/>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References">
    <w:name w:val="References"/>
    <w:basedOn w:val="Normal"/>
    <w:uiPriority w:val="99"/>
    <w:rsid w:val="00AE0D23"/>
    <w:pPr>
      <w:numPr>
        <w:numId w:val="32"/>
      </w:numPr>
      <w:tabs>
        <w:tab w:val="clear" w:pos="720"/>
        <w:tab w:val="clear" w:pos="1080"/>
        <w:tab w:val="clear" w:pos="1440"/>
      </w:tabs>
      <w:overflowPunct/>
      <w:autoSpaceDE/>
      <w:autoSpaceDN/>
      <w:adjustRightInd/>
      <w:spacing w:before="0"/>
      <w:jc w:val="both"/>
      <w:textAlignment w:val="auto"/>
    </w:pPr>
    <w:rPr>
      <w:rFonts w:eastAsia="MS Mincho"/>
      <w:sz w:val="16"/>
      <w:lang w:val="en-CA"/>
    </w:rPr>
  </w:style>
  <w:style w:type="character" w:customStyle="1" w:styleId="Annex4CharChar">
    <w:name w:val="Annex 4 Char Char"/>
    <w:uiPriority w:val="99"/>
    <w:rsid w:val="00AE0D23"/>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AE0D23"/>
    <w:pPr>
      <w:numPr>
        <w:numId w:val="33"/>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character" w:customStyle="1" w:styleId="AVCBulletlevel1CharChar1">
    <w:name w:val="AVC Bullet level 1 Char Char1"/>
    <w:link w:val="AVCBulletlevel1Char"/>
    <w:uiPriority w:val="99"/>
    <w:locked/>
    <w:rsid w:val="00AE0D23"/>
    <w:rPr>
      <w:rFonts w:ascii="Times" w:eastAsia="Malgun Gothic" w:hAnsi="Times"/>
      <w:lang w:val="en-GB" w:eastAsia="en-US"/>
    </w:rPr>
  </w:style>
  <w:style w:type="character" w:customStyle="1" w:styleId="Annex3Char1">
    <w:name w:val="Annex 3 Char1"/>
    <w:uiPriority w:val="99"/>
    <w:rsid w:val="00AE0D23"/>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E0D23"/>
    <w:pPr>
      <w:tabs>
        <w:tab w:val="clear" w:pos="397"/>
        <w:tab w:val="clear" w:pos="792"/>
        <w:tab w:val="num" w:pos="794"/>
      </w:tabs>
      <w:ind w:left="794" w:hanging="391"/>
    </w:pPr>
  </w:style>
  <w:style w:type="character" w:customStyle="1" w:styleId="00BodyTextChar">
    <w:name w:val="00 BodyText Char"/>
    <w:link w:val="00BodyText"/>
    <w:uiPriority w:val="99"/>
    <w:locked/>
    <w:rsid w:val="00AE0D23"/>
    <w:rPr>
      <w:rFonts w:ascii="Arial" w:eastAsia="MS Mincho" w:hAnsi="Arial"/>
      <w:sz w:val="22"/>
      <w:lang w:val="en-CA" w:eastAsia="ja-JP"/>
    </w:rPr>
  </w:style>
  <w:style w:type="paragraph" w:customStyle="1" w:styleId="CharCharCharCharCharCharChar">
    <w:name w:val="Char Char Char Char Char Char Char"/>
    <w:uiPriority w:val="99"/>
    <w:semiHidden/>
    <w:rsid w:val="00AE0D23"/>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E0D23"/>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Foreword">
    <w:name w:val="Foreword"/>
    <w:basedOn w:val="Normal"/>
    <w:next w:val="Normal"/>
    <w:uiPriority w:val="99"/>
    <w:rsid w:val="00AE0D23"/>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AE0D23"/>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AE0D23"/>
    <w:pPr>
      <w:numPr>
        <w:numId w:val="19"/>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AE0D23"/>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AE0D23"/>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AE0D23"/>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E0D23"/>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annex4char0">
    <w:name w:val="annex4char"/>
    <w:basedOn w:val="Normal"/>
    <w:uiPriority w:val="99"/>
    <w:rsid w:val="00AE0D23"/>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CA" w:eastAsia="ja-JP"/>
    </w:rPr>
  </w:style>
  <w:style w:type="paragraph" w:customStyle="1" w:styleId="Bulletedo2">
    <w:name w:val="Bulleted o 2"/>
    <w:basedOn w:val="Normal"/>
    <w:uiPriority w:val="99"/>
    <w:rsid w:val="00AE0D23"/>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val="en-CA"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E0D23"/>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E0D23"/>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styleId="HTMLPreformatted">
    <w:name w:val="HTML Preformatted"/>
    <w:basedOn w:val="Normal"/>
    <w:link w:val="HTMLPreformattedChar"/>
    <w:uiPriority w:val="99"/>
    <w:rsid w:val="00AE0D23"/>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AE0D23"/>
    <w:rPr>
      <w:rFonts w:ascii="Courier New" w:eastAsia="Malgun Gothic" w:hAnsi="Courier New"/>
      <w:lang w:val="en-GB" w:eastAsia="x-none"/>
    </w:rPr>
  </w:style>
  <w:style w:type="paragraph" w:customStyle="1" w:styleId="a2">
    <w:name w:val="a2"/>
    <w:basedOn w:val="Heading2"/>
    <w:next w:val="Normal"/>
    <w:uiPriority w:val="99"/>
    <w:rsid w:val="00AE0D23"/>
    <w:pPr>
      <w:numPr>
        <w:numId w:val="34"/>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AE0D23"/>
    <w:pPr>
      <w:numPr>
        <w:numId w:val="34"/>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AE0D23"/>
    <w:pPr>
      <w:numPr>
        <w:numId w:val="34"/>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AE0D23"/>
    <w:pPr>
      <w:numPr>
        <w:numId w:val="34"/>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AE0D23"/>
    <w:pPr>
      <w:numPr>
        <w:numId w:val="34"/>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AE0D23"/>
    <w:pPr>
      <w:keepNext/>
      <w:pageBreakBefore/>
      <w:numPr>
        <w:numId w:val="34"/>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AE0D23"/>
    <w:pPr>
      <w:numPr>
        <w:numId w:val="35"/>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AE0D23"/>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AE0D23"/>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AE0D23"/>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AE0D23"/>
    <w:pPr>
      <w:numPr>
        <w:numId w:val="36"/>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AE0D23"/>
    <w:pPr>
      <w:numPr>
        <w:ilvl w:val="1"/>
        <w:numId w:val="36"/>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AE0D23"/>
    <w:pPr>
      <w:numPr>
        <w:ilvl w:val="2"/>
        <w:numId w:val="36"/>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AE0D23"/>
    <w:pPr>
      <w:numPr>
        <w:ilvl w:val="3"/>
        <w:numId w:val="36"/>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AE0D23"/>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AE0D23"/>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AE0D23"/>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AE0D23"/>
    <w:rPr>
      <w:rFonts w:ascii="Times New Roman" w:hAnsi="Times New Roman" w:cs="Times New Roman"/>
      <w:b/>
    </w:rPr>
  </w:style>
  <w:style w:type="character" w:customStyle="1" w:styleId="Appref">
    <w:name w:val="App_ref"/>
    <w:uiPriority w:val="99"/>
    <w:rsid w:val="00AE0D23"/>
    <w:rPr>
      <w:rFonts w:cs="Times New Roman"/>
    </w:rPr>
  </w:style>
  <w:style w:type="paragraph" w:customStyle="1" w:styleId="AppendixNoTitle">
    <w:name w:val="Appendix_NoTitle"/>
    <w:basedOn w:val="AnnexNoTitle0"/>
    <w:next w:val="Normalaftertitle0"/>
    <w:uiPriority w:val="99"/>
    <w:rsid w:val="00AE0D23"/>
  </w:style>
  <w:style w:type="character" w:customStyle="1" w:styleId="Artdef">
    <w:name w:val="Art_def"/>
    <w:uiPriority w:val="99"/>
    <w:rsid w:val="00AE0D23"/>
    <w:rPr>
      <w:rFonts w:ascii="Times New Roman" w:hAnsi="Times New Roman" w:cs="Times New Roman"/>
      <w:b/>
    </w:rPr>
  </w:style>
  <w:style w:type="paragraph" w:customStyle="1" w:styleId="Reftitle">
    <w:name w:val="Ref_title"/>
    <w:basedOn w:val="Heading1"/>
    <w:next w:val="Reftext"/>
    <w:uiPriority w:val="99"/>
    <w:rsid w:val="00AE0D23"/>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AE0D23"/>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AE0D23"/>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AE0D23"/>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AE0D23"/>
    <w:rPr>
      <w:rFonts w:cs="Times New Roman"/>
    </w:rPr>
  </w:style>
  <w:style w:type="paragraph" w:customStyle="1" w:styleId="Call">
    <w:name w:val="Call"/>
    <w:basedOn w:val="Normal"/>
    <w:next w:val="Normal"/>
    <w:uiPriority w:val="99"/>
    <w:rsid w:val="00AE0D23"/>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AE0D23"/>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AE0D23"/>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AE0D23"/>
  </w:style>
  <w:style w:type="paragraph" w:customStyle="1" w:styleId="Tablelegend0">
    <w:name w:val="Table_legend"/>
    <w:basedOn w:val="Normal"/>
    <w:next w:val="Normal"/>
    <w:uiPriority w:val="99"/>
    <w:rsid w:val="00AE0D23"/>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AE0D23"/>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AE0D23"/>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AE0D23"/>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AE0D23"/>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AE0D23"/>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AE0D23"/>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AE0D23"/>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AE0D23"/>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AE0D23"/>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AE0D23"/>
  </w:style>
  <w:style w:type="paragraph" w:customStyle="1" w:styleId="QuestionNo">
    <w:name w:val="Question_No"/>
    <w:basedOn w:val="RecNo"/>
    <w:next w:val="Questiontitle"/>
    <w:uiPriority w:val="99"/>
    <w:rsid w:val="00AE0D23"/>
    <w:rPr>
      <w:rFonts w:ascii="Times New Roman Bold" w:hAnsi="Times New Roman Bold"/>
      <w:sz w:val="20"/>
    </w:rPr>
  </w:style>
  <w:style w:type="paragraph" w:customStyle="1" w:styleId="Questiontitle">
    <w:name w:val="Question_title"/>
    <w:basedOn w:val="Rectitle"/>
    <w:next w:val="Questionref"/>
    <w:uiPriority w:val="99"/>
    <w:rsid w:val="00AE0D23"/>
    <w:pPr>
      <w:spacing w:before="240"/>
    </w:pPr>
    <w:rPr>
      <w:rFonts w:ascii="Times New Roman Bold" w:hAnsi="Times New Roman Bold"/>
      <w:sz w:val="24"/>
    </w:rPr>
  </w:style>
  <w:style w:type="paragraph" w:customStyle="1" w:styleId="Recref">
    <w:name w:val="Rec_ref"/>
    <w:basedOn w:val="Normal"/>
    <w:next w:val="Heading1"/>
    <w:uiPriority w:val="99"/>
    <w:rsid w:val="00AE0D23"/>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AE0D23"/>
  </w:style>
  <w:style w:type="paragraph" w:customStyle="1" w:styleId="Repdate">
    <w:name w:val="Rep_date"/>
    <w:basedOn w:val="Recdate"/>
    <w:next w:val="Normalaftertitle0"/>
    <w:uiPriority w:val="99"/>
    <w:rsid w:val="00AE0D23"/>
  </w:style>
  <w:style w:type="paragraph" w:customStyle="1" w:styleId="RepNo">
    <w:name w:val="Rep_No"/>
    <w:basedOn w:val="RecNo"/>
    <w:next w:val="Reptitle"/>
    <w:uiPriority w:val="99"/>
    <w:rsid w:val="00AE0D23"/>
    <w:rPr>
      <w:rFonts w:ascii="Times New Roman Bold" w:hAnsi="Times New Roman Bold"/>
      <w:sz w:val="20"/>
    </w:rPr>
  </w:style>
  <w:style w:type="paragraph" w:customStyle="1" w:styleId="Reptitle">
    <w:name w:val="Rep_title"/>
    <w:basedOn w:val="Rectitle"/>
    <w:next w:val="Repref"/>
    <w:uiPriority w:val="99"/>
    <w:rsid w:val="00AE0D23"/>
    <w:pPr>
      <w:spacing w:before="240"/>
    </w:pPr>
    <w:rPr>
      <w:rFonts w:ascii="Times New Roman Bold" w:hAnsi="Times New Roman Bold"/>
      <w:sz w:val="24"/>
    </w:rPr>
  </w:style>
  <w:style w:type="paragraph" w:customStyle="1" w:styleId="Repref">
    <w:name w:val="Rep_ref"/>
    <w:basedOn w:val="Recref"/>
    <w:next w:val="Repdate"/>
    <w:uiPriority w:val="99"/>
    <w:rsid w:val="00AE0D23"/>
  </w:style>
  <w:style w:type="paragraph" w:customStyle="1" w:styleId="Resdate">
    <w:name w:val="Res_date"/>
    <w:basedOn w:val="Recdate"/>
    <w:next w:val="Normalaftertitle0"/>
    <w:uiPriority w:val="99"/>
    <w:rsid w:val="00AE0D23"/>
  </w:style>
  <w:style w:type="character" w:customStyle="1" w:styleId="Resdef">
    <w:name w:val="Res_def"/>
    <w:uiPriority w:val="99"/>
    <w:rsid w:val="00AE0D23"/>
    <w:rPr>
      <w:rFonts w:ascii="Times New Roman" w:hAnsi="Times New Roman" w:cs="Times New Roman"/>
      <w:b/>
    </w:rPr>
  </w:style>
  <w:style w:type="paragraph" w:customStyle="1" w:styleId="ResNo">
    <w:name w:val="Res_No"/>
    <w:basedOn w:val="RecNo"/>
    <w:next w:val="Restitle"/>
    <w:uiPriority w:val="99"/>
    <w:rsid w:val="00AE0D23"/>
    <w:rPr>
      <w:rFonts w:ascii="Times New Roman Bold" w:hAnsi="Times New Roman Bold"/>
      <w:sz w:val="20"/>
    </w:rPr>
  </w:style>
  <w:style w:type="paragraph" w:customStyle="1" w:styleId="Restitle">
    <w:name w:val="Res_title"/>
    <w:basedOn w:val="Rectitle"/>
    <w:next w:val="Resref"/>
    <w:uiPriority w:val="99"/>
    <w:rsid w:val="00AE0D23"/>
    <w:pPr>
      <w:spacing w:before="240"/>
    </w:pPr>
    <w:rPr>
      <w:rFonts w:ascii="Times New Roman Bold" w:hAnsi="Times New Roman Bold"/>
      <w:sz w:val="24"/>
    </w:rPr>
  </w:style>
  <w:style w:type="paragraph" w:customStyle="1" w:styleId="Resref">
    <w:name w:val="Res_ref"/>
    <w:basedOn w:val="Recref"/>
    <w:next w:val="Resdate"/>
    <w:uiPriority w:val="99"/>
    <w:rsid w:val="00AE0D23"/>
    <w:pPr>
      <w:numPr>
        <w:ilvl w:val="2"/>
        <w:numId w:val="41"/>
      </w:numPr>
      <w:tabs>
        <w:tab w:val="clear" w:pos="794"/>
      </w:tabs>
    </w:pPr>
  </w:style>
  <w:style w:type="paragraph" w:customStyle="1" w:styleId="Section1">
    <w:name w:val="Section_1"/>
    <w:basedOn w:val="Normal"/>
    <w:next w:val="Normal"/>
    <w:uiPriority w:val="99"/>
    <w:rsid w:val="00AE0D23"/>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AE0D23"/>
    <w:pPr>
      <w:numPr>
        <w:ilvl w:val="3"/>
        <w:numId w:val="41"/>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AE0D23"/>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AE0D23"/>
    <w:pPr>
      <w:tabs>
        <w:tab w:val="clear" w:pos="360"/>
        <w:tab w:val="clear" w:pos="720"/>
        <w:tab w:val="clear" w:pos="1080"/>
        <w:tab w:val="clear" w:pos="1440"/>
      </w:tabs>
      <w:ind w:left="1418"/>
    </w:pPr>
    <w:rPr>
      <w:rFonts w:ascii="Arial" w:eastAsia="Malgun Gothic" w:hAnsi="Arial"/>
      <w:sz w:val="32"/>
      <w:lang w:val="en-CA"/>
    </w:rPr>
  </w:style>
  <w:style w:type="paragraph" w:customStyle="1" w:styleId="Source">
    <w:name w:val="Source"/>
    <w:basedOn w:val="Normal"/>
    <w:next w:val="Normalaftertitle0"/>
    <w:uiPriority w:val="99"/>
    <w:rsid w:val="00AE0D23"/>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AE0D23"/>
    <w:pPr>
      <w:numPr>
        <w:ilvl w:val="4"/>
        <w:numId w:val="41"/>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AE0D23"/>
    <w:rPr>
      <w:rFonts w:cs="Times New Roman"/>
      <w:b/>
      <w:color w:val="auto"/>
    </w:rPr>
  </w:style>
  <w:style w:type="paragraph" w:customStyle="1" w:styleId="TableNoTitle">
    <w:name w:val="Table_NoTitle"/>
    <w:basedOn w:val="Normal"/>
    <w:next w:val="Tablehead"/>
    <w:uiPriority w:val="99"/>
    <w:rsid w:val="00AE0D23"/>
    <w:pPr>
      <w:keepNext/>
      <w:keepLines/>
      <w:numPr>
        <w:ilvl w:val="5"/>
        <w:numId w:val="41"/>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AE0D23"/>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AE0D23"/>
  </w:style>
  <w:style w:type="paragraph" w:customStyle="1" w:styleId="Title3">
    <w:name w:val="Title 3"/>
    <w:basedOn w:val="Title2"/>
    <w:next w:val="Title4"/>
    <w:uiPriority w:val="99"/>
    <w:rsid w:val="00AE0D23"/>
    <w:rPr>
      <w:caps w:val="0"/>
    </w:rPr>
  </w:style>
  <w:style w:type="paragraph" w:customStyle="1" w:styleId="Title4">
    <w:name w:val="Title 4"/>
    <w:basedOn w:val="Title3"/>
    <w:next w:val="Heading1"/>
    <w:uiPriority w:val="99"/>
    <w:rsid w:val="00AE0D23"/>
    <w:pPr>
      <w:numPr>
        <w:ilvl w:val="6"/>
        <w:numId w:val="41"/>
      </w:numPr>
      <w:tabs>
        <w:tab w:val="clear" w:pos="794"/>
      </w:tabs>
    </w:pPr>
    <w:rPr>
      <w:b/>
    </w:rPr>
  </w:style>
  <w:style w:type="paragraph" w:customStyle="1" w:styleId="Artheading">
    <w:name w:val="Art_heading"/>
    <w:basedOn w:val="Normal"/>
    <w:next w:val="Normalaftertitle0"/>
    <w:uiPriority w:val="99"/>
    <w:rsid w:val="00AE0D23"/>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AE0D23"/>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AE0D23"/>
  </w:style>
  <w:style w:type="paragraph" w:customStyle="1" w:styleId="ASN1continue0">
    <w:name w:val="ASN.1_continue"/>
    <w:basedOn w:val="ASN1"/>
    <w:uiPriority w:val="99"/>
    <w:rsid w:val="00AE0D23"/>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AE0D23"/>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AE0D23"/>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AE0D23"/>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AE0D23"/>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AE0D23"/>
    <w:pPr>
      <w:numPr>
        <w:ilvl w:val="7"/>
        <w:numId w:val="41"/>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AE0D23"/>
    <w:pPr>
      <w:numPr>
        <w:ilvl w:val="8"/>
        <w:numId w:val="41"/>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CA"/>
    </w:rPr>
  </w:style>
  <w:style w:type="paragraph" w:customStyle="1" w:styleId="Tablefin">
    <w:name w:val="Table_fin"/>
    <w:basedOn w:val="Normal"/>
    <w:next w:val="Normal"/>
    <w:uiPriority w:val="99"/>
    <w:rsid w:val="00AE0D23"/>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AE0D23"/>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AE0D23"/>
    <w:rPr>
      <w:rFonts w:eastAsia="Malgun Gothic"/>
      <w:lang w:val="en-GB" w:eastAsia="x-none"/>
    </w:rPr>
  </w:style>
  <w:style w:type="numbering" w:customStyle="1" w:styleId="SVCNumbers">
    <w:name w:val="SVC Numbers"/>
    <w:rsid w:val="00AE0D23"/>
    <w:pPr>
      <w:numPr>
        <w:numId w:val="29"/>
      </w:numPr>
    </w:pPr>
  </w:style>
  <w:style w:type="numbering" w:customStyle="1" w:styleId="AVCBullet">
    <w:name w:val="AVC Bullet"/>
    <w:rsid w:val="00AE0D23"/>
    <w:pPr>
      <w:numPr>
        <w:numId w:val="23"/>
      </w:numPr>
    </w:pPr>
  </w:style>
  <w:style w:type="numbering" w:customStyle="1" w:styleId="SVCBullets">
    <w:name w:val="SVC Bullets"/>
    <w:rsid w:val="00AE0D23"/>
    <w:pPr>
      <w:numPr>
        <w:numId w:val="21"/>
      </w:numPr>
    </w:pPr>
  </w:style>
  <w:style w:type="numbering" w:customStyle="1" w:styleId="SVCIndent">
    <w:name w:val="SVC Indent"/>
    <w:rsid w:val="00AE0D23"/>
    <w:pPr>
      <w:numPr>
        <w:numId w:val="30"/>
      </w:numPr>
    </w:pPr>
  </w:style>
  <w:style w:type="character" w:customStyle="1" w:styleId="CaptionChar">
    <w:name w:val="Caption Char"/>
    <w:aliases w:val="Figure Char"/>
    <w:locked/>
    <w:rsid w:val="00AE0D23"/>
    <w:rPr>
      <w:rFonts w:eastAsia="SimSun" w:cs="Times New Roman"/>
      <w:b/>
      <w:bCs/>
    </w:rPr>
  </w:style>
  <w:style w:type="character" w:styleId="Emphasis">
    <w:name w:val="Emphasis"/>
    <w:qFormat/>
    <w:rsid w:val="00AE0D23"/>
    <w:rPr>
      <w:i/>
      <w:iCs/>
    </w:rPr>
  </w:style>
  <w:style w:type="paragraph" w:customStyle="1" w:styleId="Style4ptBefore0pt">
    <w:name w:val="Style 4 pt Before:  0 pt"/>
    <w:basedOn w:val="Normal"/>
    <w:uiPriority w:val="99"/>
    <w:rsid w:val="00AE0D23"/>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AE0D23"/>
    <w:rPr>
      <w:rFonts w:eastAsia="Malgun Gothic"/>
      <w:lang w:val="en-GB" w:eastAsia="en-US"/>
    </w:rPr>
  </w:style>
  <w:style w:type="paragraph" w:customStyle="1" w:styleId="ColorfulList-Accent11">
    <w:name w:val="Colorful List - Accent 11"/>
    <w:basedOn w:val="Normal"/>
    <w:uiPriority w:val="34"/>
    <w:qFormat/>
    <w:rsid w:val="00AE0D23"/>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AE0D23"/>
    <w:rPr>
      <w:rFonts w:eastAsia="Malgun Gothic"/>
      <w:lang w:val="en-GB" w:eastAsia="en-US"/>
    </w:rPr>
  </w:style>
  <w:style w:type="paragraph" w:customStyle="1" w:styleId="MediumGrid1-Accent22">
    <w:name w:val="Medium Grid 1 - Accent 22"/>
    <w:basedOn w:val="Normal"/>
    <w:uiPriority w:val="34"/>
    <w:qFormat/>
    <w:rsid w:val="00AE0D23"/>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AE0D23"/>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AE0D23"/>
  </w:style>
  <w:style w:type="paragraph" w:customStyle="1" w:styleId="annex-heading3">
    <w:name w:val="annex-heading3"/>
    <w:basedOn w:val="Annex3"/>
    <w:link w:val="annex-heading3Char"/>
    <w:qFormat/>
    <w:rsid w:val="00AE0D23"/>
    <w:pPr>
      <w:tabs>
        <w:tab w:val="clear" w:pos="1440"/>
        <w:tab w:val="clear" w:pos="2160"/>
      </w:tabs>
      <w:textAlignment w:val="auto"/>
    </w:pPr>
  </w:style>
  <w:style w:type="character" w:customStyle="1" w:styleId="annex-heading3Char">
    <w:name w:val="annex-heading3 Char"/>
    <w:link w:val="annex-heading3"/>
    <w:rsid w:val="00AE0D23"/>
    <w:rPr>
      <w:rFonts w:eastAsia="Malgun Gothic"/>
      <w:b/>
      <w:bCs/>
      <w:lang w:val="en-GB" w:eastAsia="en-US"/>
    </w:rPr>
  </w:style>
  <w:style w:type="paragraph" w:customStyle="1" w:styleId="ColorfulShading-Accent13">
    <w:name w:val="Colorful Shading - Accent 13"/>
    <w:hidden/>
    <w:uiPriority w:val="99"/>
    <w:semiHidden/>
    <w:rsid w:val="00AE0D23"/>
    <w:rPr>
      <w:rFonts w:eastAsia="Malgun Gothic"/>
      <w:lang w:val="en-GB" w:eastAsia="en-US"/>
    </w:rPr>
  </w:style>
  <w:style w:type="paragraph" w:customStyle="1" w:styleId="ColorfulList-Accent13">
    <w:name w:val="Colorful List - Accent 13"/>
    <w:basedOn w:val="Normal"/>
    <w:uiPriority w:val="34"/>
    <w:qFormat/>
    <w:rsid w:val="00AE0D23"/>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AE0D23"/>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AE0D23"/>
    <w:rPr>
      <w:rFonts w:eastAsia="Malgun Gothic"/>
      <w:lang w:val="en-GB" w:eastAsia="en-US"/>
    </w:rPr>
  </w:style>
  <w:style w:type="paragraph" w:customStyle="1" w:styleId="st">
    <w:name w:val="st"/>
    <w:basedOn w:val="Normal"/>
    <w:rsid w:val="00AE0D23"/>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lang w:val="en-CA"/>
    </w:rPr>
  </w:style>
  <w:style w:type="paragraph" w:customStyle="1" w:styleId="pbcopy">
    <w:name w:val="pbcopy"/>
    <w:basedOn w:val="Footer"/>
    <w:rsid w:val="00AE0D23"/>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AE0D23"/>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numbering" w:customStyle="1" w:styleId="NoList1">
    <w:name w:val="No List1"/>
    <w:next w:val="NoList"/>
    <w:uiPriority w:val="99"/>
    <w:semiHidden/>
    <w:unhideWhenUsed/>
    <w:rsid w:val="00AE0D23"/>
  </w:style>
  <w:style w:type="paragraph" w:customStyle="1" w:styleId="3H5">
    <w:name w:val="3H5"/>
    <w:basedOn w:val="Normal"/>
    <w:link w:val="3DVCLevel5Char"/>
    <w:uiPriority w:val="99"/>
    <w:qFormat/>
    <w:rsid w:val="00AE0D23"/>
    <w:pPr>
      <w:keepNext/>
      <w:keepLines/>
      <w:numPr>
        <w:ilvl w:val="5"/>
        <w:numId w:val="39"/>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AE0D23"/>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AE0D23"/>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AE0D23"/>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AE0D23"/>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AE0D23"/>
  </w:style>
  <w:style w:type="paragraph" w:customStyle="1" w:styleId="Note2">
    <w:name w:val="Note 2"/>
    <w:basedOn w:val="Normal"/>
    <w:uiPriority w:val="99"/>
    <w:qFormat/>
    <w:rsid w:val="00AE0D23"/>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AE0D23"/>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L1">
    <w:name w:val="3L1"/>
    <w:basedOn w:val="3H1"/>
    <w:link w:val="3L1Char"/>
    <w:qFormat/>
    <w:rsid w:val="00AE0D23"/>
    <w:pPr>
      <w:keepLines w:val="0"/>
      <w:widowControl w:val="0"/>
      <w:outlineLvl w:val="9"/>
    </w:pPr>
    <w:rPr>
      <w:bCs/>
    </w:rPr>
  </w:style>
  <w:style w:type="numbering" w:customStyle="1" w:styleId="SVCNumbers1">
    <w:name w:val="SVC Numbers1"/>
    <w:rsid w:val="00AE0D23"/>
  </w:style>
  <w:style w:type="numbering" w:customStyle="1" w:styleId="AVCBullet1">
    <w:name w:val="AVC Bullet1"/>
    <w:rsid w:val="00AE0D23"/>
  </w:style>
  <w:style w:type="numbering" w:customStyle="1" w:styleId="SVCBullets1">
    <w:name w:val="SVC Bullets1"/>
    <w:rsid w:val="00AE0D23"/>
  </w:style>
  <w:style w:type="numbering" w:customStyle="1" w:styleId="SVCIndent1">
    <w:name w:val="SVC Indent1"/>
    <w:rsid w:val="00AE0D23"/>
  </w:style>
  <w:style w:type="numbering" w:customStyle="1" w:styleId="1ai1">
    <w:name w:val="1 / a / i1"/>
    <w:basedOn w:val="NoList"/>
    <w:next w:val="1ai"/>
    <w:uiPriority w:val="99"/>
    <w:semiHidden/>
    <w:unhideWhenUsed/>
    <w:locked/>
    <w:rsid w:val="00AE0D23"/>
  </w:style>
  <w:style w:type="paragraph" w:customStyle="1" w:styleId="3H0">
    <w:name w:val="3H0"/>
    <w:next w:val="3N"/>
    <w:link w:val="3H0Char"/>
    <w:uiPriority w:val="99"/>
    <w:qFormat/>
    <w:rsid w:val="00AE0D23"/>
    <w:pPr>
      <w:keepNext/>
      <w:keepLines/>
      <w:numPr>
        <w:numId w:val="39"/>
      </w:numPr>
      <w:spacing w:before="313"/>
      <w:jc w:val="both"/>
      <w:outlineLvl w:val="1"/>
    </w:pPr>
    <w:rPr>
      <w:rFonts w:eastAsia="Malgun Gothic"/>
      <w:b/>
      <w:sz w:val="22"/>
      <w:lang w:val="en-GB" w:eastAsia="en-US"/>
    </w:rPr>
  </w:style>
  <w:style w:type="character" w:customStyle="1" w:styleId="3L1Char">
    <w:name w:val="3L1 Char"/>
    <w:link w:val="3L1"/>
    <w:rsid w:val="00AE0D23"/>
    <w:rPr>
      <w:rFonts w:eastAsia="Malgun Gothic"/>
      <w:b/>
      <w:bCs/>
      <w:lang w:val="en-GB" w:eastAsia="en-US"/>
    </w:rPr>
  </w:style>
  <w:style w:type="paragraph" w:customStyle="1" w:styleId="3H1">
    <w:name w:val="3H1"/>
    <w:basedOn w:val="3H0"/>
    <w:next w:val="3N"/>
    <w:link w:val="3H1Char"/>
    <w:uiPriority w:val="99"/>
    <w:qFormat/>
    <w:rsid w:val="00AE0D23"/>
    <w:pPr>
      <w:numPr>
        <w:ilvl w:val="1"/>
      </w:numPr>
      <w:tabs>
        <w:tab w:val="clear" w:pos="794"/>
        <w:tab w:val="num" w:pos="360"/>
        <w:tab w:val="num" w:pos="763"/>
        <w:tab w:val="num" w:pos="1440"/>
      </w:tabs>
      <w:spacing w:before="181"/>
      <w:ind w:left="763" w:hanging="360"/>
      <w:outlineLvl w:val="2"/>
    </w:pPr>
    <w:rPr>
      <w:sz w:val="20"/>
    </w:rPr>
  </w:style>
  <w:style w:type="paragraph" w:customStyle="1" w:styleId="3H2">
    <w:name w:val="3H2"/>
    <w:basedOn w:val="3H1"/>
    <w:next w:val="3N"/>
    <w:link w:val="3H2Char"/>
    <w:uiPriority w:val="99"/>
    <w:qFormat/>
    <w:rsid w:val="00AE0D23"/>
    <w:pPr>
      <w:numPr>
        <w:ilvl w:val="2"/>
      </w:numPr>
      <w:tabs>
        <w:tab w:val="clear" w:pos="794"/>
        <w:tab w:val="num" w:pos="0"/>
        <w:tab w:val="num" w:pos="360"/>
        <w:tab w:val="num" w:pos="763"/>
        <w:tab w:val="num" w:pos="2160"/>
      </w:tabs>
      <w:ind w:left="1195" w:hanging="403"/>
      <w:outlineLvl w:val="3"/>
    </w:pPr>
  </w:style>
  <w:style w:type="paragraph" w:customStyle="1" w:styleId="3Table">
    <w:name w:val="3Table"/>
    <w:basedOn w:val="tablesyntax"/>
    <w:link w:val="3TableChar"/>
    <w:qFormat/>
    <w:rsid w:val="00AE0D23"/>
    <w:pPr>
      <w:spacing w:after="60"/>
    </w:pPr>
    <w:rPr>
      <w:rFonts w:ascii="Times New Roman" w:hAnsi="Times New Roman"/>
      <w:noProof/>
      <w:lang w:val="en-GB"/>
    </w:rPr>
  </w:style>
  <w:style w:type="character" w:customStyle="1" w:styleId="3H1Char">
    <w:name w:val="3H1 Char"/>
    <w:link w:val="3H1"/>
    <w:uiPriority w:val="99"/>
    <w:rsid w:val="00AE0D23"/>
    <w:rPr>
      <w:rFonts w:eastAsia="Malgun Gothic"/>
      <w:b/>
      <w:lang w:val="en-GB" w:eastAsia="en-US"/>
    </w:rPr>
  </w:style>
  <w:style w:type="paragraph" w:customStyle="1" w:styleId="3H3">
    <w:name w:val="3H3"/>
    <w:basedOn w:val="3H2"/>
    <w:next w:val="3N"/>
    <w:link w:val="3H3Char"/>
    <w:uiPriority w:val="99"/>
    <w:qFormat/>
    <w:rsid w:val="00AE0D23"/>
    <w:pPr>
      <w:numPr>
        <w:ilvl w:val="3"/>
      </w:numPr>
      <w:tabs>
        <w:tab w:val="clear" w:pos="794"/>
        <w:tab w:val="num" w:pos="0"/>
        <w:tab w:val="num" w:pos="360"/>
        <w:tab w:val="num" w:pos="2880"/>
      </w:tabs>
      <w:ind w:left="1584" w:hanging="389"/>
      <w:outlineLvl w:val="4"/>
    </w:pPr>
  </w:style>
  <w:style w:type="character" w:customStyle="1" w:styleId="3TableChar">
    <w:name w:val="3Table Char"/>
    <w:link w:val="3Table"/>
    <w:rsid w:val="00AE0D23"/>
    <w:rPr>
      <w:rFonts w:eastAsia="Malgun Gothic"/>
      <w:noProof/>
      <w:lang w:val="en-GB" w:eastAsia="en-US"/>
    </w:rPr>
  </w:style>
  <w:style w:type="paragraph" w:customStyle="1" w:styleId="3H4">
    <w:name w:val="3H4"/>
    <w:basedOn w:val="3H3"/>
    <w:next w:val="3N"/>
    <w:link w:val="3H4Char"/>
    <w:uiPriority w:val="99"/>
    <w:qFormat/>
    <w:rsid w:val="00AE0D23"/>
    <w:pPr>
      <w:numPr>
        <w:ilvl w:val="4"/>
      </w:numPr>
      <w:tabs>
        <w:tab w:val="clear" w:pos="794"/>
        <w:tab w:val="num" w:pos="0"/>
        <w:tab w:val="num" w:pos="360"/>
        <w:tab w:val="num" w:pos="3600"/>
      </w:tabs>
      <w:ind w:left="1987" w:hanging="403"/>
      <w:outlineLvl w:val="5"/>
    </w:pPr>
  </w:style>
  <w:style w:type="character" w:customStyle="1" w:styleId="3H2Char">
    <w:name w:val="3H2 Char"/>
    <w:link w:val="3H2"/>
    <w:uiPriority w:val="99"/>
    <w:rsid w:val="00AE0D23"/>
    <w:rPr>
      <w:rFonts w:eastAsia="Malgun Gothic"/>
      <w:b/>
      <w:lang w:val="en-GB" w:eastAsia="en-US"/>
    </w:rPr>
  </w:style>
  <w:style w:type="paragraph" w:customStyle="1" w:styleId="3L1Note">
    <w:name w:val="3L1Note"/>
    <w:basedOn w:val="3L1"/>
    <w:link w:val="3L1NoteChar"/>
    <w:qFormat/>
    <w:rsid w:val="00AE0D23"/>
    <w:pPr>
      <w:numPr>
        <w:ilvl w:val="0"/>
        <w:numId w:val="0"/>
      </w:numPr>
      <w:ind w:left="794"/>
    </w:pPr>
  </w:style>
  <w:style w:type="character" w:customStyle="1" w:styleId="3H3Char">
    <w:name w:val="3H3 Char"/>
    <w:link w:val="3H3"/>
    <w:uiPriority w:val="99"/>
    <w:rsid w:val="00AE0D23"/>
    <w:rPr>
      <w:rFonts w:eastAsia="Malgun Gothic"/>
      <w:b/>
      <w:lang w:val="en-GB" w:eastAsia="en-US"/>
    </w:rPr>
  </w:style>
  <w:style w:type="character" w:customStyle="1" w:styleId="3DVCAnnexLevel0Char">
    <w:name w:val="3DVC Annex Level 0 Char"/>
    <w:rsid w:val="00AE0D23"/>
    <w:rPr>
      <w:rFonts w:ascii="Times New Roman" w:hAnsi="Times New Roman"/>
      <w:b/>
      <w:bCs/>
      <w:sz w:val="22"/>
      <w:szCs w:val="22"/>
      <w:lang w:val="en-GB" w:eastAsia="en-US"/>
    </w:rPr>
  </w:style>
  <w:style w:type="character" w:customStyle="1" w:styleId="3L1NoteChar">
    <w:name w:val="3L1Note Char"/>
    <w:link w:val="3L1Note"/>
    <w:rsid w:val="00AE0D23"/>
    <w:rPr>
      <w:rFonts w:eastAsia="Malgun Gothic"/>
      <w:b/>
      <w:bCs/>
      <w:lang w:val="en-GB" w:eastAsia="en-US"/>
    </w:rPr>
  </w:style>
  <w:style w:type="character" w:customStyle="1" w:styleId="3DVCLevel1Char">
    <w:name w:val="3DVC Level 1 Char"/>
    <w:rsid w:val="00AE0D23"/>
    <w:rPr>
      <w:rFonts w:ascii="Times New Roman" w:hAnsi="Times New Roman"/>
      <w:b/>
      <w:bCs/>
      <w:lang w:val="en-GB" w:eastAsia="en-US"/>
    </w:rPr>
  </w:style>
  <w:style w:type="paragraph" w:customStyle="1" w:styleId="3EdNotes">
    <w:name w:val="3EdNotes"/>
    <w:basedOn w:val="Normal"/>
    <w:link w:val="3EdNotesChar"/>
    <w:uiPriority w:val="99"/>
    <w:qFormat/>
    <w:rsid w:val="00AE0D23"/>
    <w:pPr>
      <w:numPr>
        <w:numId w:val="37"/>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AE0D23"/>
    <w:rPr>
      <w:rFonts w:eastAsia="Malgun Gothic"/>
      <w:b/>
      <w:lang w:val="en-GB" w:eastAsia="en-US"/>
    </w:rPr>
  </w:style>
  <w:style w:type="character" w:customStyle="1" w:styleId="3DVCLevel2Char">
    <w:name w:val="3DVC Level 2 Char"/>
    <w:rsid w:val="00AE0D23"/>
    <w:rPr>
      <w:rFonts w:ascii="Times New Roman" w:hAnsi="Times New Roman"/>
      <w:b/>
      <w:lang w:val="en-GB"/>
    </w:rPr>
  </w:style>
  <w:style w:type="numbering" w:customStyle="1" w:styleId="3DHeading">
    <w:name w:val="3D Heading"/>
    <w:uiPriority w:val="99"/>
    <w:rsid w:val="00AE0D23"/>
    <w:pPr>
      <w:numPr>
        <w:numId w:val="38"/>
      </w:numPr>
    </w:pPr>
  </w:style>
  <w:style w:type="character" w:customStyle="1" w:styleId="3EdNotesChar">
    <w:name w:val="3EdNotes Char"/>
    <w:link w:val="3EdNotes"/>
    <w:uiPriority w:val="99"/>
    <w:rsid w:val="00AE0D23"/>
    <w:rPr>
      <w:rFonts w:eastAsia="Malgun Gothic"/>
      <w:lang w:val="en-GB" w:eastAsia="en-US"/>
    </w:rPr>
  </w:style>
  <w:style w:type="paragraph" w:customStyle="1" w:styleId="3TOCLOFLOT">
    <w:name w:val="3TOCLOFLOT"/>
    <w:basedOn w:val="3N"/>
    <w:link w:val="3TOCLOFLOTChar"/>
    <w:qFormat/>
    <w:rsid w:val="00AE0D23"/>
    <w:pPr>
      <w:keepNext/>
      <w:jc w:val="center"/>
      <w:outlineLvl w:val="0"/>
    </w:pPr>
    <w:rPr>
      <w:b/>
      <w:caps/>
      <w:sz w:val="24"/>
      <w:szCs w:val="24"/>
    </w:rPr>
  </w:style>
  <w:style w:type="character" w:customStyle="1" w:styleId="3TOCLOFLOTChar">
    <w:name w:val="3TOCLOFLOT Char"/>
    <w:link w:val="3TOCLOFLOT"/>
    <w:rsid w:val="00AE0D23"/>
    <w:rPr>
      <w:rFonts w:eastAsia="Malgun Gothic"/>
      <w:b/>
      <w:caps/>
      <w:sz w:val="24"/>
      <w:szCs w:val="24"/>
      <w:lang w:val="en-GB" w:eastAsia="en-US"/>
    </w:rPr>
  </w:style>
  <w:style w:type="paragraph" w:customStyle="1" w:styleId="Note1CharCharCharCharCharChar">
    <w:name w:val="Note 1 Char Char Char Char Char Char"/>
    <w:basedOn w:val="Normal"/>
    <w:uiPriority w:val="99"/>
    <w:rsid w:val="00AE0D23"/>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AE0D23"/>
    <w:rPr>
      <w:rFonts w:ascii="Times New Roman" w:hAnsi="Times New Roman"/>
      <w:b/>
      <w:lang w:val="en-GB"/>
    </w:rPr>
  </w:style>
  <w:style w:type="paragraph" w:customStyle="1" w:styleId="3S0">
    <w:name w:val="3S0"/>
    <w:basedOn w:val="Normal"/>
    <w:link w:val="3S0Char"/>
    <w:uiPriority w:val="99"/>
    <w:qFormat/>
    <w:rsid w:val="00AE0D23"/>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AE0D23"/>
    <w:rPr>
      <w:rFonts w:eastAsia="Malgun Gothic"/>
      <w:b/>
      <w:sz w:val="22"/>
      <w:lang w:val="en-GB" w:eastAsia="en-US"/>
    </w:rPr>
  </w:style>
  <w:style w:type="character" w:customStyle="1" w:styleId="3DVCLevel4Char">
    <w:name w:val="3DVC Level 4 Char"/>
    <w:rsid w:val="00AE0D23"/>
    <w:rPr>
      <w:rFonts w:ascii="Times New Roman" w:hAnsi="Times New Roman"/>
      <w:b/>
      <w:lang w:val="en-GB"/>
    </w:rPr>
  </w:style>
  <w:style w:type="character" w:customStyle="1" w:styleId="3S0Char">
    <w:name w:val="3S0 Char"/>
    <w:link w:val="3S0"/>
    <w:uiPriority w:val="99"/>
    <w:rsid w:val="00AE0D23"/>
    <w:rPr>
      <w:rFonts w:eastAsia="Malgun Gothic"/>
      <w:lang w:val="en-GB" w:eastAsia="en-US"/>
    </w:rPr>
  </w:style>
  <w:style w:type="character" w:customStyle="1" w:styleId="3DVCLevel5Char">
    <w:name w:val="3DVC Level 5 Char"/>
    <w:link w:val="3H5"/>
    <w:uiPriority w:val="99"/>
    <w:rsid w:val="00AE0D23"/>
    <w:rPr>
      <w:rFonts w:eastAsia="Malgun Gothic"/>
      <w:b/>
      <w:lang w:val="en-GB" w:eastAsia="en-US"/>
    </w:rPr>
  </w:style>
  <w:style w:type="paragraph" w:customStyle="1" w:styleId="4H0">
    <w:name w:val="4H0"/>
    <w:basedOn w:val="3H0"/>
    <w:link w:val="4H0Char"/>
    <w:qFormat/>
    <w:rsid w:val="00AE0D23"/>
    <w:pPr>
      <w:numPr>
        <w:numId w:val="40"/>
      </w:numPr>
      <w:tabs>
        <w:tab w:val="left" w:pos="794"/>
      </w:tabs>
    </w:pPr>
  </w:style>
  <w:style w:type="paragraph" w:customStyle="1" w:styleId="4H1">
    <w:name w:val="4H1"/>
    <w:basedOn w:val="3N"/>
    <w:link w:val="4H1Char"/>
    <w:qFormat/>
    <w:rsid w:val="00AE0D23"/>
    <w:pPr>
      <w:numPr>
        <w:ilvl w:val="1"/>
        <w:numId w:val="40"/>
      </w:numPr>
    </w:pPr>
    <w:rPr>
      <w:b/>
    </w:rPr>
  </w:style>
  <w:style w:type="character" w:customStyle="1" w:styleId="4H0Char">
    <w:name w:val="4H0 Char"/>
    <w:link w:val="4H0"/>
    <w:rsid w:val="00AE0D23"/>
    <w:rPr>
      <w:rFonts w:eastAsia="Malgun Gothic"/>
      <w:b/>
      <w:sz w:val="22"/>
      <w:lang w:val="en-GB" w:eastAsia="en-US"/>
    </w:rPr>
  </w:style>
  <w:style w:type="paragraph" w:customStyle="1" w:styleId="4H2">
    <w:name w:val="4H2"/>
    <w:basedOn w:val="Normal"/>
    <w:rsid w:val="00AE0D23"/>
    <w:pPr>
      <w:numPr>
        <w:ilvl w:val="2"/>
        <w:numId w:val="40"/>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AE0D23"/>
    <w:rPr>
      <w:rFonts w:eastAsia="Malgun Gothic"/>
      <w:b/>
      <w:lang w:val="en-GB" w:eastAsia="en-US"/>
    </w:rPr>
  </w:style>
  <w:style w:type="numbering" w:styleId="111111">
    <w:name w:val="Outline List 2"/>
    <w:basedOn w:val="NoList"/>
    <w:uiPriority w:val="99"/>
    <w:unhideWhenUsed/>
    <w:rsid w:val="00AE0D23"/>
  </w:style>
  <w:style w:type="character" w:customStyle="1" w:styleId="PlainTable51">
    <w:name w:val="Plain Table 51"/>
    <w:uiPriority w:val="31"/>
    <w:qFormat/>
    <w:rsid w:val="00AE0D23"/>
    <w:rPr>
      <w:smallCaps/>
      <w:color w:val="C0504D"/>
      <w:u w:val="single"/>
    </w:rPr>
  </w:style>
  <w:style w:type="paragraph" w:customStyle="1" w:styleId="3N0">
    <w:name w:val="3N0"/>
    <w:basedOn w:val="Normal"/>
    <w:link w:val="3N0Char"/>
    <w:qFormat/>
    <w:rsid w:val="00AE0D23"/>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AE0D23"/>
    <w:rPr>
      <w:rFonts w:eastAsia="Malgun Gothic"/>
      <w:lang w:val="en-GB" w:eastAsia="en-US"/>
    </w:rPr>
  </w:style>
  <w:style w:type="paragraph" w:customStyle="1" w:styleId="GridTable31">
    <w:name w:val="Grid Table 31"/>
    <w:basedOn w:val="Heading1"/>
    <w:next w:val="Normal"/>
    <w:uiPriority w:val="39"/>
    <w:unhideWhenUsed/>
    <w:qFormat/>
    <w:rsid w:val="00AE0D23"/>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eastAsia="SimSun" w:hAnsi="Cambria" w:cs="Times New Roman"/>
      <w:color w:val="365F91"/>
      <w:kern w:val="0"/>
      <w:sz w:val="28"/>
      <w:szCs w:val="28"/>
      <w:lang w:val="en-CA" w:eastAsia="ja-JP"/>
    </w:rPr>
  </w:style>
  <w:style w:type="table" w:customStyle="1" w:styleId="TableGrid11">
    <w:name w:val="Table Grid11"/>
    <w:basedOn w:val="TableNormal"/>
    <w:next w:val="TableGrid"/>
    <w:uiPriority w:val="99"/>
    <w:rsid w:val="00AE0D23"/>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AE0D23"/>
  </w:style>
  <w:style w:type="character" w:customStyle="1" w:styleId="Heading2Char1">
    <w:name w:val="Heading 2 Char1"/>
    <w:aliases w:val="H Char"/>
    <w:uiPriority w:val="99"/>
    <w:rsid w:val="00AE0D23"/>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AE0D23"/>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eastAsia="SimSun" w:hAnsi="Cambria"/>
      <w:sz w:val="24"/>
      <w:szCs w:val="24"/>
      <w:lang w:val="en-GB"/>
    </w:rPr>
  </w:style>
  <w:style w:type="character" w:customStyle="1" w:styleId="MessageHeaderChar">
    <w:name w:val="Message Header Char"/>
    <w:link w:val="MessageHeader"/>
    <w:uiPriority w:val="99"/>
    <w:rsid w:val="00AE0D23"/>
    <w:rPr>
      <w:rFonts w:ascii="Cambria" w:eastAsia="SimSun" w:hAnsi="Cambria"/>
      <w:sz w:val="24"/>
      <w:szCs w:val="24"/>
      <w:shd w:val="pct20" w:color="auto" w:fill="auto"/>
      <w:lang w:val="en-GB" w:eastAsia="en-US"/>
    </w:rPr>
  </w:style>
  <w:style w:type="character" w:customStyle="1" w:styleId="Heading1Char2">
    <w:name w:val="Heading 1 Char2"/>
    <w:uiPriority w:val="99"/>
    <w:rsid w:val="00AE0D23"/>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AE0D23"/>
  </w:style>
  <w:style w:type="character" w:customStyle="1" w:styleId="summary">
    <w:name w:val="summary"/>
    <w:rsid w:val="00AE0D23"/>
  </w:style>
  <w:style w:type="paragraph" w:customStyle="1" w:styleId="Bibliography3">
    <w:name w:val="Bibliography3"/>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4">
    <w:name w:val="Bibliography4"/>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5">
    <w:name w:val="Bibliography5"/>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lang w:val="en-CA"/>
    </w:rPr>
  </w:style>
  <w:style w:type="paragraph" w:customStyle="1" w:styleId="Bibliography6">
    <w:name w:val="Bibliography6"/>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7">
    <w:name w:val="Bibliography7"/>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styleId="PlainText">
    <w:name w:val="Plain Text"/>
    <w:basedOn w:val="Normal"/>
    <w:link w:val="PlainTextChar"/>
    <w:uiPriority w:val="99"/>
    <w:unhideWhenUsed/>
    <w:rsid w:val="00AE0D23"/>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lang w:val="en-CA"/>
    </w:rPr>
  </w:style>
  <w:style w:type="character" w:customStyle="1" w:styleId="PlainTextChar">
    <w:name w:val="Plain Text Char"/>
    <w:link w:val="PlainText"/>
    <w:uiPriority w:val="99"/>
    <w:rsid w:val="00AE0D23"/>
    <w:rPr>
      <w:rFonts w:ascii="Calibri" w:eastAsia="Calibri" w:hAnsi="Calibri" w:cs="Consolas"/>
      <w:sz w:val="22"/>
      <w:szCs w:val="21"/>
      <w:lang w:val="en-CA" w:eastAsia="en-US"/>
    </w:rPr>
  </w:style>
  <w:style w:type="paragraph" w:customStyle="1" w:styleId="ColorfulShading-Accent14">
    <w:name w:val="Colorful Shading - Accent 14"/>
    <w:hidden/>
    <w:uiPriority w:val="99"/>
    <w:semiHidden/>
    <w:rsid w:val="00AE0D23"/>
    <w:rPr>
      <w:rFonts w:eastAsia="Malgun Gothic"/>
      <w:lang w:val="en-GB" w:eastAsia="en-US"/>
    </w:rPr>
  </w:style>
  <w:style w:type="paragraph" w:customStyle="1" w:styleId="Bibliography8">
    <w:name w:val="Bibliography8"/>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ColorfulList-Accent14">
    <w:name w:val="Colorful List - Accent 14"/>
    <w:basedOn w:val="Normal"/>
    <w:uiPriority w:val="34"/>
    <w:qFormat/>
    <w:rsid w:val="00AE0D23"/>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10">
    <w:name w:val="Bibliography10"/>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Equationsmallertabs">
    <w:name w:val="Equation smaller tabs"/>
    <w:basedOn w:val="Equation"/>
    <w:qFormat/>
    <w:rsid w:val="00AE0D23"/>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AE0D23"/>
    <w:rPr>
      <w:rFonts w:ascii="Calibri Light" w:eastAsia="Times New Roman" w:hAnsi="Calibri Light" w:cs="Times New Roman"/>
      <w:i/>
      <w:iCs/>
      <w:color w:val="2E74B5"/>
      <w:lang w:val="en-GB"/>
    </w:rPr>
  </w:style>
  <w:style w:type="paragraph" w:styleId="NormalWeb">
    <w:name w:val="Normal (Web)"/>
    <w:basedOn w:val="Normal"/>
    <w:uiPriority w:val="99"/>
    <w:unhideWhenUsed/>
    <w:rsid w:val="00AE0D23"/>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AE0D23"/>
    <w:rPr>
      <w:rFonts w:ascii="Times New Roman" w:hAnsi="Times New Roman"/>
      <w:lang w:val="en-GB"/>
    </w:rPr>
  </w:style>
  <w:style w:type="character" w:customStyle="1" w:styleId="NoteChar2">
    <w:name w:val="Note Char2"/>
    <w:link w:val="Note"/>
    <w:locked/>
    <w:rsid w:val="00AE0D23"/>
    <w:rPr>
      <w:rFonts w:eastAsia="Malgun Gothic"/>
      <w:sz w:val="18"/>
      <w:szCs w:val="18"/>
      <w:lang w:val="en-GB" w:eastAsia="en-US"/>
    </w:rPr>
  </w:style>
  <w:style w:type="character" w:customStyle="1" w:styleId="Annex2Char">
    <w:name w:val="Annex 2 Char"/>
    <w:link w:val="Annex2"/>
    <w:uiPriority w:val="99"/>
    <w:locked/>
    <w:rsid w:val="00AE0D23"/>
    <w:rPr>
      <w:rFonts w:eastAsia="Malgun Gothic"/>
      <w:b/>
      <w:bCs/>
      <w:sz w:val="22"/>
      <w:szCs w:val="22"/>
      <w:lang w:val="en-GB" w:eastAsia="en-US"/>
    </w:rPr>
  </w:style>
  <w:style w:type="character" w:customStyle="1" w:styleId="Annex3Char2">
    <w:name w:val="Annex 3 Char2"/>
    <w:link w:val="Annex3"/>
    <w:locked/>
    <w:rsid w:val="00AE0D23"/>
    <w:rPr>
      <w:rFonts w:eastAsia="Malgun Gothic"/>
      <w:b/>
      <w:bCs/>
      <w:lang w:val="en-GB" w:eastAsia="en-US"/>
    </w:rPr>
  </w:style>
  <w:style w:type="paragraph" w:customStyle="1" w:styleId="FigureCaption">
    <w:name w:val="Figure Caption"/>
    <w:basedOn w:val="Normal"/>
    <w:uiPriority w:val="99"/>
    <w:qFormat/>
    <w:rsid w:val="00AE0D23"/>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paragraph" w:customStyle="1" w:styleId="Text">
    <w:name w:val="Text"/>
    <w:basedOn w:val="Normal"/>
    <w:uiPriority w:val="99"/>
    <w:rsid w:val="00AE0D23"/>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AE0D23"/>
    <w:rPr>
      <w:lang w:val="en-GB"/>
    </w:rPr>
  </w:style>
  <w:style w:type="paragraph" w:customStyle="1" w:styleId="EquationTab">
    <w:name w:val="EquationTab"/>
    <w:basedOn w:val="Normal"/>
    <w:link w:val="EquationTabChar"/>
    <w:qFormat/>
    <w:rsid w:val="00AE0D23"/>
    <w:pPr>
      <w:tabs>
        <w:tab w:val="clear" w:pos="360"/>
        <w:tab w:val="clear" w:pos="720"/>
        <w:tab w:val="clear" w:pos="1080"/>
        <w:tab w:val="clear" w:pos="1440"/>
        <w:tab w:val="left" w:pos="794"/>
        <w:tab w:val="left" w:pos="1191"/>
        <w:tab w:val="left" w:pos="1588"/>
        <w:tab w:val="left" w:pos="1985"/>
      </w:tabs>
      <w:jc w:val="both"/>
      <w:textAlignment w:val="auto"/>
    </w:pPr>
    <w:rPr>
      <w:sz w:val="20"/>
      <w:lang w:val="en-GB" w:eastAsia="zh-CN"/>
    </w:rPr>
  </w:style>
  <w:style w:type="paragraph" w:customStyle="1" w:styleId="3H8">
    <w:name w:val="3H8"/>
    <w:basedOn w:val="Normal"/>
    <w:uiPriority w:val="99"/>
    <w:rsid w:val="00AE0D23"/>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AE0D23"/>
    <w:rPr>
      <w:lang w:val="en-GB"/>
    </w:rPr>
  </w:style>
  <w:style w:type="paragraph" w:customStyle="1" w:styleId="3DVCAnnexSem0">
    <w:name w:val="3DVC Annex Sem 0"/>
    <w:basedOn w:val="Normal"/>
    <w:link w:val="3DVCAnnexSem0Char"/>
    <w:rsid w:val="00AE0D23"/>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eastAsia="zh-CN"/>
    </w:rPr>
  </w:style>
  <w:style w:type="character" w:customStyle="1" w:styleId="3DVCnormalChar">
    <w:name w:val="3DVC normal Char"/>
    <w:link w:val="3DVCnormal"/>
    <w:locked/>
    <w:rsid w:val="00AE0D23"/>
    <w:rPr>
      <w:lang w:val="en-GB"/>
    </w:rPr>
  </w:style>
  <w:style w:type="paragraph" w:customStyle="1" w:styleId="3DVCnormal">
    <w:name w:val="3DVC normal"/>
    <w:basedOn w:val="Normal"/>
    <w:link w:val="3DVCnormalChar"/>
    <w:qFormat/>
    <w:rsid w:val="00AE0D23"/>
    <w:pPr>
      <w:widowControl w:val="0"/>
      <w:tabs>
        <w:tab w:val="clear" w:pos="360"/>
        <w:tab w:val="clear" w:pos="720"/>
        <w:tab w:val="clear" w:pos="1080"/>
        <w:tab w:val="clear" w:pos="1440"/>
      </w:tabs>
      <w:jc w:val="both"/>
      <w:textAlignment w:val="auto"/>
    </w:pPr>
    <w:rPr>
      <w:sz w:val="20"/>
      <w:lang w:val="en-GB" w:eastAsia="zh-CN"/>
    </w:rPr>
  </w:style>
  <w:style w:type="character" w:customStyle="1" w:styleId="3D0Char">
    <w:name w:val="3D0 Char"/>
    <w:link w:val="3D0"/>
    <w:uiPriority w:val="99"/>
    <w:locked/>
    <w:rsid w:val="00AE0D23"/>
    <w:rPr>
      <w:lang w:val="en-CA" w:eastAsia="en-US"/>
    </w:rPr>
  </w:style>
  <w:style w:type="paragraph" w:customStyle="1" w:styleId="3D0">
    <w:name w:val="3D0"/>
    <w:basedOn w:val="3N0"/>
    <w:link w:val="3D0Char"/>
    <w:uiPriority w:val="99"/>
    <w:qFormat/>
    <w:rsid w:val="00AE0D23"/>
    <w:pPr>
      <w:numPr>
        <w:numId w:val="42"/>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AE0D23"/>
    <w:rPr>
      <w:lang w:val="en-CA" w:eastAsia="en-US"/>
    </w:rPr>
  </w:style>
  <w:style w:type="paragraph" w:customStyle="1" w:styleId="3D1">
    <w:name w:val="3D1"/>
    <w:basedOn w:val="3D0"/>
    <w:link w:val="3D1Char"/>
    <w:uiPriority w:val="99"/>
    <w:qFormat/>
    <w:rsid w:val="00AE0D23"/>
    <w:pPr>
      <w:numPr>
        <w:ilvl w:val="1"/>
      </w:numPr>
    </w:pPr>
  </w:style>
  <w:style w:type="character" w:customStyle="1" w:styleId="3D2Char">
    <w:name w:val="3D2 Char"/>
    <w:link w:val="3D2"/>
    <w:uiPriority w:val="99"/>
    <w:locked/>
    <w:rsid w:val="00AE0D23"/>
    <w:rPr>
      <w:lang w:val="en-CA" w:eastAsia="ko-KR"/>
    </w:rPr>
  </w:style>
  <w:style w:type="paragraph" w:customStyle="1" w:styleId="3D2">
    <w:name w:val="3D2"/>
    <w:basedOn w:val="3D1"/>
    <w:link w:val="3D2Char"/>
    <w:uiPriority w:val="99"/>
    <w:qFormat/>
    <w:rsid w:val="00AE0D23"/>
    <w:pPr>
      <w:numPr>
        <w:ilvl w:val="2"/>
      </w:numPr>
      <w:tabs>
        <w:tab w:val="clear" w:pos="794"/>
        <w:tab w:val="left" w:pos="1072"/>
      </w:tabs>
      <w:ind w:left="1071"/>
    </w:pPr>
    <w:rPr>
      <w:lang w:eastAsia="ko-KR"/>
    </w:rPr>
  </w:style>
  <w:style w:type="character" w:customStyle="1" w:styleId="3D3Char">
    <w:name w:val="3D3 Char"/>
    <w:link w:val="3D3"/>
    <w:uiPriority w:val="99"/>
    <w:locked/>
    <w:rsid w:val="00AE0D23"/>
    <w:rPr>
      <w:lang w:val="en-CA" w:eastAsia="ko-KR"/>
    </w:rPr>
  </w:style>
  <w:style w:type="paragraph" w:customStyle="1" w:styleId="3D3">
    <w:name w:val="3D3"/>
    <w:basedOn w:val="3D2"/>
    <w:link w:val="3D3Char"/>
    <w:uiPriority w:val="99"/>
    <w:qFormat/>
    <w:rsid w:val="00AE0D23"/>
    <w:pPr>
      <w:numPr>
        <w:ilvl w:val="3"/>
      </w:numPr>
      <w:tabs>
        <w:tab w:val="clear" w:pos="1072"/>
        <w:tab w:val="clear" w:pos="1191"/>
      </w:tabs>
    </w:pPr>
  </w:style>
  <w:style w:type="character" w:customStyle="1" w:styleId="3D4Char">
    <w:name w:val="3D4 Char"/>
    <w:link w:val="3D4"/>
    <w:uiPriority w:val="99"/>
    <w:locked/>
    <w:rsid w:val="00AE0D23"/>
    <w:rPr>
      <w:lang w:val="en-CA" w:eastAsia="ko-KR"/>
    </w:rPr>
  </w:style>
  <w:style w:type="paragraph" w:customStyle="1" w:styleId="3D4">
    <w:name w:val="3D4"/>
    <w:basedOn w:val="3D3"/>
    <w:link w:val="3D4Char"/>
    <w:uiPriority w:val="99"/>
    <w:qFormat/>
    <w:rsid w:val="00AE0D23"/>
    <w:pPr>
      <w:numPr>
        <w:ilvl w:val="4"/>
      </w:numPr>
      <w:tabs>
        <w:tab w:val="clear" w:pos="1588"/>
      </w:tabs>
    </w:pPr>
  </w:style>
  <w:style w:type="character" w:customStyle="1" w:styleId="3D5Char">
    <w:name w:val="3D5 Char"/>
    <w:link w:val="3D5"/>
    <w:uiPriority w:val="99"/>
    <w:locked/>
    <w:rsid w:val="00AE0D23"/>
    <w:rPr>
      <w:lang w:val="en-CA" w:eastAsia="ko-KR"/>
    </w:rPr>
  </w:style>
  <w:style w:type="paragraph" w:customStyle="1" w:styleId="3D5">
    <w:name w:val="3D5"/>
    <w:basedOn w:val="3D4"/>
    <w:link w:val="3D5Char"/>
    <w:uiPriority w:val="99"/>
    <w:qFormat/>
    <w:rsid w:val="00AE0D23"/>
    <w:pPr>
      <w:numPr>
        <w:ilvl w:val="5"/>
      </w:numPr>
      <w:tabs>
        <w:tab w:val="clear" w:pos="1985"/>
      </w:tabs>
    </w:pPr>
  </w:style>
  <w:style w:type="character" w:customStyle="1" w:styleId="3D6Char">
    <w:name w:val="3D6 Char"/>
    <w:link w:val="3D6"/>
    <w:uiPriority w:val="99"/>
    <w:locked/>
    <w:rsid w:val="00AE0D23"/>
    <w:rPr>
      <w:lang w:val="en-CA" w:eastAsia="ko-KR"/>
    </w:rPr>
  </w:style>
  <w:style w:type="paragraph" w:customStyle="1" w:styleId="3D6">
    <w:name w:val="3D6"/>
    <w:basedOn w:val="3D5"/>
    <w:link w:val="3D6Char"/>
    <w:uiPriority w:val="99"/>
    <w:qFormat/>
    <w:rsid w:val="00AE0D23"/>
    <w:pPr>
      <w:numPr>
        <w:ilvl w:val="6"/>
      </w:numPr>
      <w:tabs>
        <w:tab w:val="clear" w:pos="2381"/>
      </w:tabs>
    </w:pPr>
  </w:style>
  <w:style w:type="character" w:customStyle="1" w:styleId="3TabsChar">
    <w:name w:val="3 Tabs Char"/>
    <w:link w:val="3Tabs"/>
    <w:locked/>
    <w:rsid w:val="00AE0D23"/>
    <w:rPr>
      <w:bCs/>
    </w:rPr>
  </w:style>
  <w:style w:type="paragraph" w:customStyle="1" w:styleId="3Tabs">
    <w:name w:val="3 Tabs"/>
    <w:basedOn w:val="3N0"/>
    <w:link w:val="3TabsChar"/>
    <w:qFormat/>
    <w:rsid w:val="00AE0D23"/>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eastAsia="zh-CN"/>
    </w:rPr>
  </w:style>
  <w:style w:type="paragraph" w:customStyle="1" w:styleId="3U1">
    <w:name w:val="3U1"/>
    <w:basedOn w:val="3N0"/>
    <w:uiPriority w:val="99"/>
    <w:qFormat/>
    <w:rsid w:val="00AE0D23"/>
    <w:pPr>
      <w:numPr>
        <w:ilvl w:val="1"/>
        <w:numId w:val="43"/>
      </w:numPr>
      <w:tabs>
        <w:tab w:val="num" w:pos="360"/>
        <w:tab w:val="num" w:pos="697"/>
        <w:tab w:val="num" w:pos="2232"/>
      </w:tabs>
      <w:ind w:left="0" w:firstLine="0"/>
      <w:textAlignment w:val="auto"/>
    </w:pPr>
  </w:style>
  <w:style w:type="paragraph" w:customStyle="1" w:styleId="3U0">
    <w:name w:val="3U0"/>
    <w:basedOn w:val="3N0"/>
    <w:uiPriority w:val="99"/>
    <w:qFormat/>
    <w:rsid w:val="00AE0D23"/>
    <w:pPr>
      <w:numPr>
        <w:numId w:val="43"/>
      </w:numPr>
      <w:tabs>
        <w:tab w:val="num" w:pos="360"/>
        <w:tab w:val="num" w:pos="1182"/>
      </w:tabs>
      <w:ind w:left="0" w:firstLine="0"/>
      <w:textAlignment w:val="auto"/>
    </w:pPr>
  </w:style>
  <w:style w:type="paragraph" w:customStyle="1" w:styleId="3U2">
    <w:name w:val="3U2"/>
    <w:basedOn w:val="3U1"/>
    <w:uiPriority w:val="99"/>
    <w:qFormat/>
    <w:rsid w:val="00AE0D23"/>
    <w:pPr>
      <w:numPr>
        <w:ilvl w:val="2"/>
      </w:numPr>
      <w:tabs>
        <w:tab w:val="num" w:pos="360"/>
        <w:tab w:val="num" w:pos="697"/>
        <w:tab w:val="num" w:pos="2952"/>
      </w:tabs>
      <w:ind w:left="0" w:firstLine="0"/>
    </w:pPr>
  </w:style>
  <w:style w:type="paragraph" w:customStyle="1" w:styleId="3U3">
    <w:name w:val="3U3"/>
    <w:basedOn w:val="3U2"/>
    <w:uiPriority w:val="99"/>
    <w:qFormat/>
    <w:rsid w:val="00AE0D23"/>
    <w:pPr>
      <w:numPr>
        <w:ilvl w:val="3"/>
      </w:numPr>
      <w:tabs>
        <w:tab w:val="num" w:pos="360"/>
        <w:tab w:val="num" w:pos="697"/>
        <w:tab w:val="num" w:pos="1411"/>
        <w:tab w:val="num" w:pos="3672"/>
      </w:tabs>
      <w:ind w:left="0" w:firstLine="0"/>
    </w:pPr>
  </w:style>
  <w:style w:type="paragraph" w:customStyle="1" w:styleId="3U4">
    <w:name w:val="3U4"/>
    <w:basedOn w:val="3U3"/>
    <w:uiPriority w:val="99"/>
    <w:qFormat/>
    <w:rsid w:val="00AE0D23"/>
    <w:pPr>
      <w:numPr>
        <w:ilvl w:val="4"/>
      </w:numPr>
      <w:tabs>
        <w:tab w:val="num" w:pos="360"/>
        <w:tab w:val="num" w:pos="697"/>
        <w:tab w:val="num" w:pos="1768"/>
        <w:tab w:val="num" w:pos="4392"/>
      </w:tabs>
      <w:ind w:left="0" w:firstLine="0"/>
    </w:pPr>
  </w:style>
  <w:style w:type="paragraph" w:customStyle="1" w:styleId="3U5">
    <w:name w:val="3U5"/>
    <w:basedOn w:val="3U4"/>
    <w:uiPriority w:val="99"/>
    <w:qFormat/>
    <w:rsid w:val="00AE0D23"/>
    <w:pPr>
      <w:numPr>
        <w:ilvl w:val="5"/>
      </w:numPr>
      <w:tabs>
        <w:tab w:val="num" w:pos="360"/>
        <w:tab w:val="num" w:pos="697"/>
        <w:tab w:val="num" w:pos="2125"/>
        <w:tab w:val="num" w:pos="5112"/>
      </w:tabs>
      <w:ind w:left="0" w:firstLine="0"/>
    </w:pPr>
  </w:style>
  <w:style w:type="paragraph" w:customStyle="1" w:styleId="3U6">
    <w:name w:val="3U6"/>
    <w:basedOn w:val="3U5"/>
    <w:uiPriority w:val="99"/>
    <w:qFormat/>
    <w:rsid w:val="00AE0D23"/>
    <w:pPr>
      <w:numPr>
        <w:ilvl w:val="6"/>
      </w:numPr>
      <w:tabs>
        <w:tab w:val="num" w:pos="360"/>
        <w:tab w:val="num" w:pos="697"/>
        <w:tab w:val="num" w:pos="2482"/>
        <w:tab w:val="num" w:pos="5832"/>
      </w:tabs>
      <w:ind w:left="0" w:firstLine="0"/>
    </w:pPr>
  </w:style>
  <w:style w:type="paragraph" w:customStyle="1" w:styleId="3U7">
    <w:name w:val="3U7"/>
    <w:basedOn w:val="Normal"/>
    <w:uiPriority w:val="99"/>
    <w:qFormat/>
    <w:rsid w:val="00AE0D23"/>
    <w:pPr>
      <w:numPr>
        <w:ilvl w:val="7"/>
        <w:numId w:val="43"/>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AE0D23"/>
    <w:pPr>
      <w:numPr>
        <w:ilvl w:val="8"/>
      </w:numPr>
    </w:pPr>
  </w:style>
  <w:style w:type="paragraph" w:customStyle="1" w:styleId="3D7">
    <w:name w:val="3D7"/>
    <w:basedOn w:val="Normal"/>
    <w:uiPriority w:val="99"/>
    <w:rsid w:val="00AE0D23"/>
    <w:pPr>
      <w:numPr>
        <w:ilvl w:val="7"/>
        <w:numId w:val="42"/>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AE0D23"/>
    <w:pPr>
      <w:numPr>
        <w:ilvl w:val="8"/>
        <w:numId w:val="42"/>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AE0D23"/>
    <w:pPr>
      <w:numPr>
        <w:numId w:val="44"/>
      </w:numPr>
      <w:tabs>
        <w:tab w:val="num" w:pos="0"/>
        <w:tab w:val="num" w:pos="360"/>
        <w:tab w:val="center" w:pos="4865"/>
        <w:tab w:val="right" w:pos="9730"/>
      </w:tabs>
      <w:ind w:left="357" w:hanging="357"/>
      <w:jc w:val="left"/>
      <w:textAlignment w:val="auto"/>
    </w:pPr>
  </w:style>
  <w:style w:type="paragraph" w:customStyle="1" w:styleId="3E1">
    <w:name w:val="3E1"/>
    <w:basedOn w:val="3E0"/>
    <w:uiPriority w:val="99"/>
    <w:qFormat/>
    <w:rsid w:val="00AE0D23"/>
    <w:pPr>
      <w:numPr>
        <w:ilvl w:val="1"/>
      </w:numPr>
      <w:tabs>
        <w:tab w:val="num" w:pos="360"/>
        <w:tab w:val="num" w:pos="763"/>
      </w:tabs>
      <w:ind w:left="0" w:hanging="357"/>
    </w:pPr>
  </w:style>
  <w:style w:type="paragraph" w:customStyle="1" w:styleId="3E2">
    <w:name w:val="3E2"/>
    <w:basedOn w:val="3E1"/>
    <w:uiPriority w:val="99"/>
    <w:qFormat/>
    <w:rsid w:val="00AE0D23"/>
    <w:pPr>
      <w:numPr>
        <w:ilvl w:val="2"/>
      </w:numPr>
      <w:tabs>
        <w:tab w:val="num" w:pos="0"/>
        <w:tab w:val="num" w:pos="360"/>
        <w:tab w:val="num" w:pos="720"/>
        <w:tab w:val="num" w:pos="763"/>
      </w:tabs>
      <w:ind w:left="0" w:hanging="357"/>
    </w:pPr>
  </w:style>
  <w:style w:type="paragraph" w:customStyle="1" w:styleId="3E3">
    <w:name w:val="3E3"/>
    <w:basedOn w:val="Normal"/>
    <w:uiPriority w:val="99"/>
    <w:qFormat/>
    <w:rsid w:val="00AE0D23"/>
    <w:pPr>
      <w:numPr>
        <w:numId w:val="47"/>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AE0D23"/>
    <w:pPr>
      <w:numPr>
        <w:ilvl w:val="1"/>
        <w:numId w:val="47"/>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AE0D23"/>
    <w:pPr>
      <w:numPr>
        <w:ilvl w:val="2"/>
        <w:numId w:val="47"/>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AE0D23"/>
    <w:pPr>
      <w:numPr>
        <w:ilvl w:val="3"/>
        <w:numId w:val="47"/>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AE0D23"/>
    <w:pPr>
      <w:numPr>
        <w:ilvl w:val="4"/>
        <w:numId w:val="47"/>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AE0D23"/>
    <w:pPr>
      <w:numPr>
        <w:ilvl w:val="5"/>
        <w:numId w:val="47"/>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AE0D23"/>
    <w:rPr>
      <w:lang w:val="en-GB" w:eastAsia="en-US"/>
    </w:rPr>
  </w:style>
  <w:style w:type="paragraph" w:customStyle="1" w:styleId="3N4">
    <w:name w:val="3N4"/>
    <w:basedOn w:val="3N0"/>
    <w:link w:val="3N4Char"/>
    <w:qFormat/>
    <w:rsid w:val="00AE0D23"/>
    <w:pPr>
      <w:numPr>
        <w:ilvl w:val="7"/>
        <w:numId w:val="47"/>
      </w:numPr>
      <w:ind w:left="1429"/>
      <w:textAlignment w:val="auto"/>
    </w:pPr>
    <w:rPr>
      <w:rFonts w:eastAsia="Times New Roman"/>
    </w:rPr>
  </w:style>
  <w:style w:type="character" w:customStyle="1" w:styleId="3N3Char">
    <w:name w:val="3N3 Char"/>
    <w:link w:val="3N3"/>
    <w:locked/>
    <w:rsid w:val="00AE0D23"/>
    <w:rPr>
      <w:lang w:val="en-GB" w:eastAsia="en-US"/>
    </w:rPr>
  </w:style>
  <w:style w:type="paragraph" w:customStyle="1" w:styleId="3N3">
    <w:name w:val="3N3"/>
    <w:basedOn w:val="3N4"/>
    <w:link w:val="3N3Char"/>
    <w:qFormat/>
    <w:rsid w:val="00AE0D23"/>
    <w:pPr>
      <w:outlineLvl w:val="4"/>
    </w:pPr>
  </w:style>
  <w:style w:type="character" w:customStyle="1" w:styleId="3N1Char">
    <w:name w:val="3N1 Char"/>
    <w:link w:val="3N1"/>
    <w:locked/>
    <w:rsid w:val="00AE0D23"/>
    <w:rPr>
      <w:lang w:val="en-GB" w:eastAsia="ko-KR"/>
    </w:rPr>
  </w:style>
  <w:style w:type="paragraph" w:customStyle="1" w:styleId="3N1">
    <w:name w:val="3N1"/>
    <w:basedOn w:val="3N0"/>
    <w:link w:val="3N1Char"/>
    <w:qFormat/>
    <w:rsid w:val="00AE0D23"/>
    <w:pPr>
      <w:ind w:left="357"/>
      <w:textAlignment w:val="auto"/>
    </w:pPr>
    <w:rPr>
      <w:rFonts w:eastAsia="Times New Roman"/>
      <w:lang w:eastAsia="ko-KR"/>
    </w:rPr>
  </w:style>
  <w:style w:type="character" w:customStyle="1" w:styleId="3N2Char">
    <w:name w:val="3N2 Char"/>
    <w:link w:val="3N2"/>
    <w:locked/>
    <w:rsid w:val="00AE0D23"/>
    <w:rPr>
      <w:lang w:val="en-GB" w:eastAsia="ko-KR"/>
    </w:rPr>
  </w:style>
  <w:style w:type="paragraph" w:customStyle="1" w:styleId="3N2">
    <w:name w:val="3N2"/>
    <w:basedOn w:val="3N1"/>
    <w:link w:val="3N2Char"/>
    <w:qFormat/>
    <w:rsid w:val="00AE0D23"/>
    <w:pPr>
      <w:ind w:left="720"/>
      <w:outlineLvl w:val="3"/>
    </w:pPr>
  </w:style>
  <w:style w:type="character" w:customStyle="1" w:styleId="3N5Char">
    <w:name w:val="3N5 Char"/>
    <w:link w:val="3N5"/>
    <w:locked/>
    <w:rsid w:val="00AE0D23"/>
    <w:rPr>
      <w:lang w:val="en-GB" w:eastAsia="en-US"/>
    </w:rPr>
  </w:style>
  <w:style w:type="paragraph" w:customStyle="1" w:styleId="3N5">
    <w:name w:val="3N5"/>
    <w:basedOn w:val="3N4"/>
    <w:link w:val="3N5Char"/>
    <w:qFormat/>
    <w:rsid w:val="00AE0D23"/>
    <w:pPr>
      <w:ind w:left="1786"/>
    </w:pPr>
  </w:style>
  <w:style w:type="character" w:customStyle="1" w:styleId="3N6Char">
    <w:name w:val="3N6 Char"/>
    <w:link w:val="3N6"/>
    <w:locked/>
    <w:rsid w:val="00AE0D23"/>
    <w:rPr>
      <w:lang w:val="en-GB" w:eastAsia="en-US"/>
    </w:rPr>
  </w:style>
  <w:style w:type="paragraph" w:customStyle="1" w:styleId="3N6">
    <w:name w:val="3N6"/>
    <w:basedOn w:val="3N5"/>
    <w:link w:val="3N6Char"/>
    <w:qFormat/>
    <w:rsid w:val="00AE0D23"/>
    <w:pPr>
      <w:ind w:left="2143"/>
    </w:pPr>
  </w:style>
  <w:style w:type="character" w:customStyle="1" w:styleId="3N7Char">
    <w:name w:val="3N7 Char"/>
    <w:link w:val="3N7"/>
    <w:locked/>
    <w:rsid w:val="00AE0D23"/>
    <w:rPr>
      <w:lang w:val="en-GB" w:eastAsia="en-US"/>
    </w:rPr>
  </w:style>
  <w:style w:type="paragraph" w:customStyle="1" w:styleId="3N7">
    <w:name w:val="3N7"/>
    <w:basedOn w:val="3N6"/>
    <w:link w:val="3N7Char"/>
    <w:qFormat/>
    <w:rsid w:val="00AE0D23"/>
    <w:pPr>
      <w:ind w:left="2500"/>
    </w:pPr>
  </w:style>
  <w:style w:type="character" w:customStyle="1" w:styleId="3N8Char">
    <w:name w:val="3N8 Char"/>
    <w:link w:val="3N8"/>
    <w:locked/>
    <w:rsid w:val="00AE0D23"/>
    <w:rPr>
      <w:lang w:val="en-GB" w:eastAsia="en-US"/>
    </w:rPr>
  </w:style>
  <w:style w:type="paragraph" w:customStyle="1" w:styleId="3N8">
    <w:name w:val="3N8"/>
    <w:basedOn w:val="3N7"/>
    <w:link w:val="3N8Char"/>
    <w:qFormat/>
    <w:rsid w:val="00AE0D23"/>
    <w:pPr>
      <w:ind w:left="2858"/>
    </w:pPr>
  </w:style>
  <w:style w:type="character" w:customStyle="1" w:styleId="SyntaxChar">
    <w:name w:val="Syntax Char"/>
    <w:link w:val="Syntax"/>
    <w:locked/>
    <w:rsid w:val="00AE0D23"/>
    <w:rPr>
      <w:bCs/>
      <w:lang w:val="en-CA"/>
    </w:rPr>
  </w:style>
  <w:style w:type="paragraph" w:customStyle="1" w:styleId="Syntax">
    <w:name w:val="Syntax"/>
    <w:basedOn w:val="Normal"/>
    <w:link w:val="SyntaxChar"/>
    <w:qFormat/>
    <w:rsid w:val="00AE0D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lang w:val="en-CA" w:eastAsia="zh-CN"/>
    </w:rPr>
  </w:style>
  <w:style w:type="character" w:customStyle="1" w:styleId="3DNoteChar">
    <w:name w:val="3D Note Char"/>
    <w:link w:val="3DNote"/>
    <w:uiPriority w:val="99"/>
    <w:locked/>
    <w:rsid w:val="00AE0D23"/>
    <w:rPr>
      <w:lang w:val="en-CA" w:eastAsia="en-US"/>
    </w:rPr>
  </w:style>
  <w:style w:type="paragraph" w:customStyle="1" w:styleId="3DNote">
    <w:name w:val="3D Note"/>
    <w:basedOn w:val="3EdNotes"/>
    <w:link w:val="3DNoteChar"/>
    <w:uiPriority w:val="99"/>
    <w:qFormat/>
    <w:rsid w:val="00AE0D23"/>
    <w:pPr>
      <w:numPr>
        <w:numId w:val="20"/>
      </w:numPr>
      <w:textAlignment w:val="auto"/>
    </w:pPr>
    <w:rPr>
      <w:rFonts w:eastAsia="Times New Roman"/>
      <w:lang w:val="en-CA"/>
    </w:rPr>
  </w:style>
  <w:style w:type="character" w:customStyle="1" w:styleId="3DEdNoteChar">
    <w:name w:val="3D Ed. Note Char"/>
    <w:link w:val="3DEdNote"/>
    <w:locked/>
    <w:rsid w:val="00AE0D23"/>
    <w:rPr>
      <w:sz w:val="18"/>
      <w:szCs w:val="18"/>
      <w:lang w:val="en-GB"/>
    </w:rPr>
  </w:style>
  <w:style w:type="paragraph" w:customStyle="1" w:styleId="3DEdNote">
    <w:name w:val="3D Ed. Note"/>
    <w:basedOn w:val="Note1"/>
    <w:link w:val="3DEdNoteChar"/>
    <w:qFormat/>
    <w:rsid w:val="00AE0D23"/>
    <w:pPr>
      <w:textAlignment w:val="auto"/>
    </w:pPr>
    <w:rPr>
      <w:rFonts w:eastAsia="Times New Roman"/>
      <w:lang w:eastAsia="zh-CN"/>
    </w:rPr>
  </w:style>
  <w:style w:type="character" w:customStyle="1" w:styleId="3AmdHeadChar">
    <w:name w:val="3 Amd Head Char"/>
    <w:link w:val="3AmdHead"/>
    <w:locked/>
    <w:rsid w:val="00AE0D23"/>
    <w:rPr>
      <w:b/>
      <w:sz w:val="22"/>
      <w:szCs w:val="22"/>
      <w:lang w:val="en-CA"/>
    </w:rPr>
  </w:style>
  <w:style w:type="paragraph" w:customStyle="1" w:styleId="3AmdHead">
    <w:name w:val="3 Amd Head"/>
    <w:basedOn w:val="3N0"/>
    <w:link w:val="3AmdHeadChar"/>
    <w:qFormat/>
    <w:rsid w:val="00AE0D23"/>
    <w:pPr>
      <w:textAlignment w:val="auto"/>
    </w:pPr>
    <w:rPr>
      <w:rFonts w:eastAsia="Times New Roman"/>
      <w:b/>
      <w:sz w:val="22"/>
      <w:szCs w:val="22"/>
      <w:lang w:val="en-CA" w:eastAsia="zh-CN"/>
    </w:rPr>
  </w:style>
  <w:style w:type="character" w:customStyle="1" w:styleId="LightGrid-Accent11">
    <w:name w:val="Light Grid - Accent 11"/>
    <w:uiPriority w:val="99"/>
    <w:rsid w:val="00AE0D23"/>
    <w:rPr>
      <w:color w:val="808080"/>
    </w:rPr>
  </w:style>
  <w:style w:type="character" w:customStyle="1" w:styleId="Note1CharCharCharCharCharCharChar">
    <w:name w:val="Note 1 Char Char Char Char Char Char Char"/>
    <w:uiPriority w:val="99"/>
    <w:rsid w:val="00AE0D23"/>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AE0D23"/>
    <w:rPr>
      <w:rFonts w:ascii="Batang" w:eastAsia="Batang" w:hAnsi="Batang" w:cs="Times New Roman" w:hint="eastAsia"/>
      <w:sz w:val="18"/>
      <w:szCs w:val="18"/>
      <w:lang w:val="en-GB" w:eastAsia="en-US" w:bidi="ar-SA"/>
    </w:rPr>
  </w:style>
  <w:style w:type="character" w:customStyle="1" w:styleId="Note3Char">
    <w:name w:val="Note 3 Char"/>
    <w:uiPriority w:val="99"/>
    <w:rsid w:val="00AE0D23"/>
    <w:rPr>
      <w:rFonts w:ascii="Batang" w:eastAsia="Batang" w:hAnsi="Batang" w:cs="Times New Roman" w:hint="eastAsia"/>
      <w:sz w:val="18"/>
      <w:szCs w:val="18"/>
      <w:lang w:val="en-GB" w:eastAsia="en-US" w:bidi="ar-SA"/>
    </w:rPr>
  </w:style>
  <w:style w:type="character" w:styleId="Strong">
    <w:name w:val="Strong"/>
    <w:uiPriority w:val="22"/>
    <w:qFormat/>
    <w:rsid w:val="00AE0D23"/>
    <w:rPr>
      <w:b/>
      <w:bCs/>
    </w:rPr>
  </w:style>
  <w:style w:type="numbering" w:customStyle="1" w:styleId="3DNumbering">
    <w:name w:val="3D Numbering"/>
    <w:uiPriority w:val="99"/>
    <w:rsid w:val="00AE0D23"/>
    <w:pPr>
      <w:numPr>
        <w:numId w:val="43"/>
      </w:numPr>
    </w:pPr>
  </w:style>
  <w:style w:type="numbering" w:customStyle="1" w:styleId="3DEquation">
    <w:name w:val="3D Equation"/>
    <w:uiPriority w:val="99"/>
    <w:rsid w:val="00AE0D23"/>
    <w:pPr>
      <w:numPr>
        <w:numId w:val="44"/>
      </w:numPr>
    </w:pPr>
  </w:style>
  <w:style w:type="numbering" w:customStyle="1" w:styleId="3Dash">
    <w:name w:val="3Dash"/>
    <w:uiPriority w:val="99"/>
    <w:rsid w:val="00AE0D23"/>
    <w:pPr>
      <w:numPr>
        <w:numId w:val="45"/>
      </w:numPr>
    </w:pPr>
  </w:style>
  <w:style w:type="paragraph" w:customStyle="1" w:styleId="zzSTDTitle">
    <w:name w:val="zzSTDTitle"/>
    <w:basedOn w:val="Normal"/>
    <w:next w:val="Normal"/>
    <w:rsid w:val="00AE0D23"/>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AE0D23"/>
    <w:pPr>
      <w:ind w:leftChars="400" w:left="840"/>
    </w:pPr>
    <w:rPr>
      <w:rFonts w:eastAsia="MS Mincho"/>
      <w:lang w:val="en-CA"/>
    </w:rPr>
  </w:style>
  <w:style w:type="numbering" w:customStyle="1" w:styleId="3DEquation1">
    <w:name w:val="3D Equation1"/>
    <w:uiPriority w:val="99"/>
    <w:rsid w:val="00AE0D23"/>
  </w:style>
  <w:style w:type="numbering" w:customStyle="1" w:styleId="NoList2">
    <w:name w:val="No List2"/>
    <w:next w:val="NoList"/>
    <w:semiHidden/>
    <w:rsid w:val="00AE0D23"/>
  </w:style>
  <w:style w:type="character" w:customStyle="1" w:styleId="apple-converted-space">
    <w:name w:val="apple-converted-space"/>
    <w:rsid w:val="00AE0D23"/>
  </w:style>
  <w:style w:type="table" w:customStyle="1" w:styleId="TableGrid3">
    <w:name w:val="Table Grid3"/>
    <w:basedOn w:val="TableNormal"/>
    <w:next w:val="TableGrid"/>
    <w:rsid w:val="00AE0D2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AE0D23"/>
    <w:rPr>
      <w:rFonts w:eastAsia="SimSun"/>
      <w:sz w:val="22"/>
      <w:lang w:eastAsia="en-US"/>
    </w:rPr>
  </w:style>
  <w:style w:type="paragraph" w:customStyle="1" w:styleId="p1">
    <w:name w:val="p1"/>
    <w:basedOn w:val="Normal"/>
    <w:rsid w:val="00AE0D23"/>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lang w:val="en-CA"/>
    </w:rPr>
  </w:style>
  <w:style w:type="character" w:customStyle="1" w:styleId="s1">
    <w:name w:val="s1"/>
    <w:rsid w:val="00AE0D23"/>
  </w:style>
  <w:style w:type="paragraph" w:customStyle="1" w:styleId="MediumList2-Accent23">
    <w:name w:val="Medium List 2 - Accent 23"/>
    <w:hidden/>
    <w:uiPriority w:val="71"/>
    <w:rsid w:val="00AE0D23"/>
    <w:rPr>
      <w:rFonts w:eastAsia="SimSun"/>
      <w:sz w:val="22"/>
      <w:lang w:eastAsia="en-US"/>
    </w:rPr>
  </w:style>
  <w:style w:type="paragraph" w:customStyle="1" w:styleId="ColorfulShading-Accent15">
    <w:name w:val="Colorful Shading - Accent 15"/>
    <w:hidden/>
    <w:uiPriority w:val="62"/>
    <w:rsid w:val="00AE0D23"/>
    <w:rPr>
      <w:rFonts w:eastAsia="SimSun"/>
      <w:sz w:val="22"/>
      <w:lang w:eastAsia="en-US"/>
    </w:rPr>
  </w:style>
  <w:style w:type="paragraph" w:customStyle="1" w:styleId="Term">
    <w:name w:val="Term"/>
    <w:basedOn w:val="ColorfulList-Accent11"/>
    <w:autoRedefine/>
    <w:qFormat/>
    <w:rsid w:val="00AE0D23"/>
    <w:pPr>
      <w:numPr>
        <w:numId w:val="52"/>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uiPriority w:val="99"/>
    <w:unhideWhenUsed/>
    <w:rsid w:val="00AE0D2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yekuiw@qti.qualcomm.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7286</Words>
  <Characters>41532</Characters>
  <Application>Microsoft Office Word</Application>
  <DocSecurity>0</DocSecurity>
  <Lines>346</Lines>
  <Paragraphs>97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48721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Ye-Kui Wang</dc:creator>
  <cp:keywords>JCT-VC, MPEG, VCEG</cp:keywords>
  <cp:lastModifiedBy>Ye-Kui Wang v4</cp:lastModifiedBy>
  <cp:revision>4</cp:revision>
  <cp:lastPrinted>1900-01-01T08:00:00Z</cp:lastPrinted>
  <dcterms:created xsi:type="dcterms:W3CDTF">2017-10-09T03:42:00Z</dcterms:created>
  <dcterms:modified xsi:type="dcterms:W3CDTF">2017-10-09T03:49:00Z</dcterms:modified>
</cp:coreProperties>
</file>