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7F1F8B" w:rsidP="00C97D78">
            <w:pPr>
              <w:tabs>
                <w:tab w:val="left" w:pos="7200"/>
              </w:tabs>
              <w:spacing w:before="0"/>
              <w:rPr>
                <w:b/>
                <w:szCs w:val="22"/>
                <w:lang w:val="en-CA"/>
              </w:rPr>
            </w:pPr>
            <w:r w:rsidRPr="005B217D">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5B217D">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5B217D">
              <w:rPr>
                <w:b/>
                <w:szCs w:val="22"/>
                <w:lang w:val="en-CA"/>
              </w:rPr>
              <w:pict>
                <v:shape id="_x0000_s1050" type="#_x0000_t75" style="position:absolute;margin-left:21.15pt;margin-top:-25.1pt;width:23.2pt;height:21.05pt;z-index:2">
                  <v:imagedata r:id="rId8"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1C16B9">
              <w:rPr>
                <w:lang w:val="en-CA"/>
              </w:rPr>
              <w:t>4</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rsidR="008A4B4C" w:rsidRPr="005B217D" w:rsidRDefault="00E61DAC" w:rsidP="00023A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23A2A">
              <w:rPr>
                <w:lang w:val="en-CA"/>
              </w:rPr>
              <w:t>C</w:t>
            </w:r>
            <w:r w:rsidR="00256C14">
              <w:rPr>
                <w:lang w:val="en-CA"/>
              </w:rPr>
              <w:t>0022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31870">
            <w:pPr>
              <w:spacing w:before="60" w:after="60"/>
              <w:rPr>
                <w:b/>
                <w:szCs w:val="22"/>
                <w:lang w:val="en-CA"/>
              </w:rPr>
            </w:pPr>
            <w:r>
              <w:rPr>
                <w:b/>
                <w:szCs w:val="22"/>
                <w:lang w:val="en-CA"/>
              </w:rPr>
              <w:t>Sphere r</w:t>
            </w:r>
            <w:r w:rsidR="00256C14">
              <w:rPr>
                <w:b/>
                <w:szCs w:val="22"/>
                <w:lang w:val="en-CA"/>
              </w:rPr>
              <w:t>otation SEI message</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256C14">
            <w:pPr>
              <w:spacing w:before="60" w:after="60"/>
              <w:rPr>
                <w:szCs w:val="22"/>
                <w:lang w:val="en-CA"/>
              </w:rPr>
            </w:pPr>
            <w:r>
              <w:rPr>
                <w:szCs w:val="22"/>
                <w:lang w:val="en-CA"/>
              </w:rPr>
              <w:t>Ye-Kui Wang</w:t>
            </w:r>
            <w:r w:rsidRPr="005B217D">
              <w:rPr>
                <w:szCs w:val="22"/>
                <w:lang w:val="en-CA"/>
              </w:rPr>
              <w:br/>
            </w:r>
            <w:r>
              <w:rPr>
                <w:szCs w:val="22"/>
                <w:lang w:val="en-CA"/>
              </w:rPr>
              <w:t>5775 Morehouse Drive</w:t>
            </w:r>
            <w:r w:rsidRPr="005B217D">
              <w:rPr>
                <w:szCs w:val="22"/>
                <w:lang w:val="en-CA"/>
              </w:rPr>
              <w:br/>
            </w:r>
            <w:r>
              <w:rPr>
                <w:szCs w:val="22"/>
                <w:lang w:val="en-CA"/>
              </w:rPr>
              <w:t>San Diego, CA 92122, 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952A5">
            <w:pPr>
              <w:spacing w:before="60" w:after="60"/>
              <w:rPr>
                <w:szCs w:val="22"/>
                <w:lang w:val="en-CA"/>
              </w:rPr>
            </w:pPr>
            <w:r w:rsidRPr="005B217D">
              <w:rPr>
                <w:szCs w:val="22"/>
                <w:lang w:val="en-CA"/>
              </w:rPr>
              <w:br/>
            </w:r>
            <w:r w:rsidR="00256C14">
              <w:rPr>
                <w:szCs w:val="22"/>
                <w:lang w:val="en-CA"/>
              </w:rPr>
              <w:t>+1-858-651-8345</w:t>
            </w:r>
            <w:r w:rsidR="00256C14" w:rsidRPr="005B217D">
              <w:rPr>
                <w:szCs w:val="22"/>
                <w:lang w:val="en-CA"/>
              </w:rPr>
              <w:br/>
            </w:r>
            <w:hyperlink r:id="rId9" w:history="1">
              <w:r w:rsidR="00256C14" w:rsidRPr="00760C69">
                <w:rPr>
                  <w:rStyle w:val="Hyperlink"/>
                  <w:szCs w:val="22"/>
                  <w:lang w:val="en-CA"/>
                </w:rPr>
                <w:t>yekuiw@qti.qualcomm.com</w:t>
              </w:r>
            </w:hyperlink>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56C14">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A14480" w:rsidRDefault="00A14480" w:rsidP="00A14480">
      <w:pPr>
        <w:jc w:val="both"/>
        <w:rPr>
          <w:lang w:val="en-CA"/>
        </w:rPr>
      </w:pPr>
      <w:r>
        <w:rPr>
          <w:lang w:val="en-CA"/>
        </w:rPr>
        <w:t xml:space="preserve">This contribution proposes </w:t>
      </w:r>
      <w:r w:rsidR="000317DA">
        <w:rPr>
          <w:lang w:val="en-CA"/>
        </w:rPr>
        <w:t xml:space="preserve">a new SEI message, named </w:t>
      </w:r>
      <w:r>
        <w:rPr>
          <w:lang w:val="en-CA"/>
        </w:rPr>
        <w:t xml:space="preserve">the </w:t>
      </w:r>
      <w:r w:rsidR="00031870">
        <w:rPr>
          <w:lang w:val="en-CA"/>
        </w:rPr>
        <w:t xml:space="preserve">sphere </w:t>
      </w:r>
      <w:r>
        <w:rPr>
          <w:lang w:val="en-CA"/>
        </w:rPr>
        <w:t>rotation SEI message</w:t>
      </w:r>
      <w:r w:rsidR="000317DA">
        <w:rPr>
          <w:lang w:val="en-CA"/>
        </w:rPr>
        <w:t>,</w:t>
      </w:r>
      <w:r>
        <w:rPr>
          <w:lang w:val="en-CA"/>
        </w:rPr>
        <w:t xml:space="preserve"> for signalling of rotation parameters in a separate SEI message from the </w:t>
      </w:r>
      <w:r w:rsidRPr="00A14480">
        <w:rPr>
          <w:szCs w:val="22"/>
          <w:lang w:val="en-CA"/>
        </w:rPr>
        <w:t>equirectangular projection</w:t>
      </w:r>
      <w:r>
        <w:rPr>
          <w:lang w:val="en-CA"/>
        </w:rPr>
        <w:t xml:space="preserve"> (ERP) SEI message. It is claimed that, this way, the rotation signalling can be applied to any projection type, and the design is more aligned with the Omnidirectional MediA Format (OMAF) that is being developed by the MPEG Systems subgroup.</w:t>
      </w:r>
      <w:r w:rsidR="002002F0">
        <w:rPr>
          <w:lang w:val="en-CA"/>
        </w:rPr>
        <w:t xml:space="preserve"> It is further claimed that the proposal resolves issue#2 in JCTVC-AC0021.</w:t>
      </w:r>
    </w:p>
    <w:p w:rsidR="00745F6B" w:rsidRPr="005B217D" w:rsidRDefault="00745F6B" w:rsidP="00E11923">
      <w:pPr>
        <w:pStyle w:val="Heading1"/>
        <w:rPr>
          <w:lang w:val="en-CA"/>
        </w:rPr>
      </w:pPr>
      <w:r w:rsidRPr="005B217D">
        <w:rPr>
          <w:lang w:val="en-CA"/>
        </w:rPr>
        <w:t>Introduction</w:t>
      </w:r>
    </w:p>
    <w:p w:rsidR="00A14480" w:rsidRDefault="00A14480" w:rsidP="004234F0">
      <w:pPr>
        <w:jc w:val="both"/>
        <w:rPr>
          <w:szCs w:val="22"/>
          <w:lang w:val="en-CA"/>
        </w:rPr>
      </w:pPr>
      <w:r w:rsidRPr="00A14480">
        <w:rPr>
          <w:szCs w:val="22"/>
          <w:lang w:val="en-CA"/>
        </w:rPr>
        <w:t xml:space="preserve">The </w:t>
      </w:r>
      <w:r w:rsidR="00AD43FB">
        <w:rPr>
          <w:szCs w:val="22"/>
          <w:lang w:val="en-CA"/>
        </w:rPr>
        <w:t>ERP</w:t>
      </w:r>
      <w:r w:rsidRPr="00A14480">
        <w:rPr>
          <w:szCs w:val="22"/>
          <w:lang w:val="en-CA"/>
        </w:rPr>
        <w:t xml:space="preserve"> SEI message includes the signalling of rotation information as part of the SEI message. However, the cubemap projection </w:t>
      </w:r>
      <w:r w:rsidR="00AD43FB">
        <w:rPr>
          <w:szCs w:val="22"/>
          <w:lang w:val="en-CA"/>
        </w:rPr>
        <w:t xml:space="preserve">(CMP) </w:t>
      </w:r>
      <w:r w:rsidRPr="00A14480">
        <w:rPr>
          <w:szCs w:val="22"/>
          <w:lang w:val="en-CA"/>
        </w:rPr>
        <w:t>SEI message does not include the signalling of rotation information. In OMAF, the rotation information is signalled in file format level using a separate structure than that for the projection, and that rotation information signalling applies to any projection type</w:t>
      </w:r>
      <w:r w:rsidR="00AD43FB">
        <w:rPr>
          <w:szCs w:val="22"/>
          <w:lang w:val="en-CA"/>
        </w:rPr>
        <w:t xml:space="preserve"> (e.g., both ERP and CMP)</w:t>
      </w:r>
      <w:r w:rsidRPr="00A14480">
        <w:rPr>
          <w:szCs w:val="22"/>
          <w:lang w:val="en-CA"/>
        </w:rPr>
        <w:t>.</w:t>
      </w:r>
    </w:p>
    <w:p w:rsidR="00A14480" w:rsidRDefault="00A14480" w:rsidP="004234F0">
      <w:pPr>
        <w:jc w:val="both"/>
        <w:rPr>
          <w:szCs w:val="22"/>
          <w:lang w:val="en-CA"/>
        </w:rPr>
      </w:pPr>
      <w:r w:rsidRPr="00A14480">
        <w:rPr>
          <w:szCs w:val="22"/>
          <w:lang w:val="en-CA"/>
        </w:rPr>
        <w:t xml:space="preserve">It is </w:t>
      </w:r>
      <w:r>
        <w:rPr>
          <w:szCs w:val="22"/>
          <w:lang w:val="en-CA"/>
        </w:rPr>
        <w:t xml:space="preserve">therefore proposed </w:t>
      </w:r>
      <w:r w:rsidRPr="00A14480">
        <w:rPr>
          <w:szCs w:val="22"/>
          <w:lang w:val="en-CA"/>
        </w:rPr>
        <w:t>to use a separate SEI message for signalling of rotation parameters such that the same syntax could be used for any type of projection.</w:t>
      </w:r>
    </w:p>
    <w:p w:rsidR="00A14480" w:rsidRPr="005B217D" w:rsidRDefault="00A14480" w:rsidP="00A14480">
      <w:pPr>
        <w:pStyle w:val="Heading1"/>
        <w:rPr>
          <w:lang w:val="en-CA"/>
        </w:rPr>
      </w:pPr>
      <w:r>
        <w:rPr>
          <w:lang w:val="en-CA"/>
        </w:rPr>
        <w:t>Proposal</w:t>
      </w:r>
    </w:p>
    <w:p w:rsidR="00FB6DE4" w:rsidRPr="00136F0C" w:rsidRDefault="00FB6DE4" w:rsidP="00FB6DE4">
      <w:pPr>
        <w:pStyle w:val="Heading2"/>
        <w:tabs>
          <w:tab w:val="clear" w:pos="720"/>
          <w:tab w:val="clear" w:pos="1080"/>
          <w:tab w:val="clear" w:pos="1440"/>
        </w:tabs>
        <w:overflowPunct/>
        <w:autoSpaceDE/>
        <w:autoSpaceDN/>
        <w:adjustRightInd/>
        <w:ind w:left="576" w:hanging="576"/>
        <w:jc w:val="both"/>
        <w:textAlignment w:val="auto"/>
      </w:pPr>
      <w:r>
        <w:t>Introduction</w:t>
      </w:r>
    </w:p>
    <w:p w:rsidR="00FB6DE4" w:rsidRDefault="00FB6DE4" w:rsidP="00FB6DE4">
      <w:pPr>
        <w:rPr>
          <w:szCs w:val="22"/>
        </w:rPr>
      </w:pPr>
      <w:r>
        <w:rPr>
          <w:szCs w:val="22"/>
        </w:rPr>
        <w:t>The propos</w:t>
      </w:r>
      <w:r>
        <w:rPr>
          <w:szCs w:val="22"/>
        </w:rPr>
        <w:t xml:space="preserve">al </w:t>
      </w:r>
      <w:r>
        <w:rPr>
          <w:szCs w:val="22"/>
        </w:rPr>
        <w:t xml:space="preserve">includes </w:t>
      </w:r>
      <w:r>
        <w:rPr>
          <w:szCs w:val="22"/>
        </w:rPr>
        <w:t xml:space="preserve">the following </w:t>
      </w:r>
      <w:r w:rsidR="00B03C9A">
        <w:rPr>
          <w:szCs w:val="22"/>
        </w:rPr>
        <w:t>four</w:t>
      </w:r>
      <w:r>
        <w:rPr>
          <w:szCs w:val="22"/>
        </w:rPr>
        <w:t xml:space="preserve"> parts</w:t>
      </w:r>
      <w:r>
        <w:rPr>
          <w:szCs w:val="22"/>
        </w:rPr>
        <w:t>:</w:t>
      </w:r>
    </w:p>
    <w:p w:rsidR="00FB6DE4" w:rsidRDefault="00FB6DE4" w:rsidP="00FB6DE4">
      <w:pPr>
        <w:pStyle w:val="ListParagraph"/>
        <w:numPr>
          <w:ilvl w:val="0"/>
          <w:numId w:val="13"/>
        </w:numPr>
        <w:contextualSpacing w:val="0"/>
        <w:jc w:val="both"/>
        <w:rPr>
          <w:szCs w:val="22"/>
        </w:rPr>
      </w:pPr>
      <w:r>
        <w:rPr>
          <w:szCs w:val="22"/>
        </w:rPr>
        <w:t>S</w:t>
      </w:r>
      <w:r w:rsidRPr="003A50A6">
        <w:rPr>
          <w:szCs w:val="22"/>
        </w:rPr>
        <w:t xml:space="preserve">yntax and semantics of the </w:t>
      </w:r>
      <w:r>
        <w:rPr>
          <w:szCs w:val="22"/>
        </w:rPr>
        <w:t xml:space="preserve">proposed </w:t>
      </w:r>
      <w:r w:rsidR="000317DA">
        <w:rPr>
          <w:lang w:val="en-CA"/>
        </w:rPr>
        <w:t xml:space="preserve">sphere </w:t>
      </w:r>
      <w:r>
        <w:rPr>
          <w:szCs w:val="22"/>
        </w:rPr>
        <w:t xml:space="preserve">rotation SEI </w:t>
      </w:r>
      <w:r w:rsidRPr="003A50A6">
        <w:rPr>
          <w:szCs w:val="22"/>
        </w:rPr>
        <w:t>message</w:t>
      </w:r>
      <w:r w:rsidR="00B03C9A">
        <w:rPr>
          <w:szCs w:val="22"/>
        </w:rPr>
        <w:t>,</w:t>
      </w:r>
    </w:p>
    <w:p w:rsidR="00FB6DE4" w:rsidRDefault="00FB6DE4" w:rsidP="00FB6DE4">
      <w:pPr>
        <w:pStyle w:val="ListParagraph"/>
        <w:numPr>
          <w:ilvl w:val="0"/>
          <w:numId w:val="13"/>
        </w:numPr>
        <w:contextualSpacing w:val="0"/>
        <w:jc w:val="both"/>
        <w:rPr>
          <w:szCs w:val="22"/>
        </w:rPr>
      </w:pPr>
      <w:r>
        <w:rPr>
          <w:szCs w:val="22"/>
        </w:rPr>
        <w:t xml:space="preserve">Removal of the </w:t>
      </w:r>
      <w:r w:rsidRPr="003A50A6">
        <w:rPr>
          <w:szCs w:val="22"/>
        </w:rPr>
        <w:t xml:space="preserve">syntax and semantics of </w:t>
      </w:r>
      <w:r w:rsidRPr="00FB6DE4">
        <w:rPr>
          <w:szCs w:val="22"/>
        </w:rPr>
        <w:t>erp_rotation_flag</w:t>
      </w:r>
      <w:r>
        <w:rPr>
          <w:szCs w:val="22"/>
        </w:rPr>
        <w:t xml:space="preserve">, </w:t>
      </w:r>
      <w:r w:rsidRPr="00FB6DE4">
        <w:rPr>
          <w:szCs w:val="22"/>
        </w:rPr>
        <w:t>erp_yaw_rotation</w:t>
      </w:r>
      <w:r>
        <w:rPr>
          <w:szCs w:val="22"/>
        </w:rPr>
        <w:t xml:space="preserve">, </w:t>
      </w:r>
      <w:r w:rsidRPr="00FB6DE4">
        <w:rPr>
          <w:szCs w:val="22"/>
        </w:rPr>
        <w:t>erp_pitch_rotation</w:t>
      </w:r>
      <w:r>
        <w:rPr>
          <w:szCs w:val="22"/>
        </w:rPr>
        <w:t xml:space="preserve">, and </w:t>
      </w:r>
      <w:r w:rsidRPr="00FB6DE4">
        <w:rPr>
          <w:szCs w:val="22"/>
        </w:rPr>
        <w:t xml:space="preserve">erp_roll_rotation </w:t>
      </w:r>
      <w:r w:rsidRPr="003A50A6">
        <w:rPr>
          <w:szCs w:val="22"/>
        </w:rPr>
        <w:t>from the ERP SEI message</w:t>
      </w:r>
      <w:r w:rsidR="00B03C9A">
        <w:rPr>
          <w:szCs w:val="22"/>
        </w:rPr>
        <w:t>,</w:t>
      </w:r>
    </w:p>
    <w:p w:rsidR="00E06B80" w:rsidRDefault="00E06B80" w:rsidP="00E06B80">
      <w:pPr>
        <w:pStyle w:val="ListParagraph"/>
        <w:numPr>
          <w:ilvl w:val="0"/>
          <w:numId w:val="13"/>
        </w:numPr>
        <w:contextualSpacing w:val="0"/>
        <w:jc w:val="both"/>
        <w:rPr>
          <w:szCs w:val="22"/>
        </w:rPr>
      </w:pPr>
      <w:r>
        <w:rPr>
          <w:szCs w:val="22"/>
        </w:rPr>
        <w:t xml:space="preserve">Removal of the </w:t>
      </w:r>
      <w:r w:rsidRPr="003A50A6">
        <w:rPr>
          <w:szCs w:val="22"/>
        </w:rPr>
        <w:t xml:space="preserve">syntax and semantics of </w:t>
      </w:r>
      <w:r>
        <w:rPr>
          <w:szCs w:val="22"/>
        </w:rPr>
        <w:t>cmp</w:t>
      </w:r>
      <w:r w:rsidRPr="00FB6DE4">
        <w:rPr>
          <w:szCs w:val="22"/>
        </w:rPr>
        <w:t>_rotation_flag</w:t>
      </w:r>
      <w:r>
        <w:rPr>
          <w:szCs w:val="22"/>
        </w:rPr>
        <w:t xml:space="preserve">, </w:t>
      </w:r>
      <w:r>
        <w:rPr>
          <w:szCs w:val="22"/>
        </w:rPr>
        <w:t>cm</w:t>
      </w:r>
      <w:r w:rsidRPr="00FB6DE4">
        <w:rPr>
          <w:szCs w:val="22"/>
        </w:rPr>
        <w:t>p_yaw_rotation</w:t>
      </w:r>
      <w:r>
        <w:rPr>
          <w:szCs w:val="22"/>
        </w:rPr>
        <w:t xml:space="preserve">, </w:t>
      </w:r>
      <w:r>
        <w:rPr>
          <w:szCs w:val="22"/>
        </w:rPr>
        <w:t>cm</w:t>
      </w:r>
      <w:r w:rsidRPr="00FB6DE4">
        <w:rPr>
          <w:szCs w:val="22"/>
        </w:rPr>
        <w:t>p_pitch_rotation</w:t>
      </w:r>
      <w:r>
        <w:rPr>
          <w:szCs w:val="22"/>
        </w:rPr>
        <w:t xml:space="preserve">, and </w:t>
      </w:r>
      <w:r>
        <w:rPr>
          <w:szCs w:val="22"/>
        </w:rPr>
        <w:t>cmp</w:t>
      </w:r>
      <w:r w:rsidRPr="00FB6DE4">
        <w:rPr>
          <w:szCs w:val="22"/>
        </w:rPr>
        <w:t xml:space="preserve">_roll_rotation </w:t>
      </w:r>
      <w:r w:rsidRPr="003A50A6">
        <w:rPr>
          <w:szCs w:val="22"/>
        </w:rPr>
        <w:t xml:space="preserve">from the </w:t>
      </w:r>
      <w:r>
        <w:rPr>
          <w:szCs w:val="22"/>
        </w:rPr>
        <w:t>CMP</w:t>
      </w:r>
      <w:r w:rsidRPr="003A50A6">
        <w:rPr>
          <w:szCs w:val="22"/>
        </w:rPr>
        <w:t xml:space="preserve"> SEI message</w:t>
      </w:r>
      <w:r w:rsidR="00B03C9A">
        <w:rPr>
          <w:szCs w:val="22"/>
        </w:rPr>
        <w:t>,</w:t>
      </w:r>
    </w:p>
    <w:p w:rsidR="00B03C9A" w:rsidRDefault="00B03C9A" w:rsidP="00B03C9A">
      <w:pPr>
        <w:pStyle w:val="ListParagraph"/>
        <w:numPr>
          <w:ilvl w:val="0"/>
          <w:numId w:val="13"/>
        </w:numPr>
        <w:contextualSpacing w:val="0"/>
        <w:jc w:val="both"/>
        <w:rPr>
          <w:szCs w:val="22"/>
        </w:rPr>
      </w:pPr>
      <w:r>
        <w:rPr>
          <w:szCs w:val="22"/>
        </w:rPr>
        <w:t>Changes to the s</w:t>
      </w:r>
      <w:r w:rsidRPr="00B03C9A">
        <w:rPr>
          <w:szCs w:val="22"/>
        </w:rPr>
        <w:t>ample location remapping process</w:t>
      </w:r>
      <w:r>
        <w:rPr>
          <w:szCs w:val="22"/>
        </w:rPr>
        <w:t>.</w:t>
      </w:r>
    </w:p>
    <w:p w:rsidR="0054025E" w:rsidRDefault="00C85028" w:rsidP="0054025E">
      <w:pPr>
        <w:rPr>
          <w:szCs w:val="22"/>
        </w:rPr>
      </w:pPr>
      <w:bookmarkStart w:id="0" w:name="_Ref494190410"/>
      <w:bookmarkStart w:id="1" w:name="_GoBack"/>
      <w:bookmarkEnd w:id="1"/>
      <w:r>
        <w:rPr>
          <w:szCs w:val="22"/>
        </w:rPr>
        <w:t>For parts 2-4, c</w:t>
      </w:r>
      <w:r w:rsidR="0054025E">
        <w:rPr>
          <w:szCs w:val="22"/>
        </w:rPr>
        <w:t>hanges relative to JCTVC-AB1005-v1</w:t>
      </w:r>
      <w:r>
        <w:rPr>
          <w:szCs w:val="22"/>
        </w:rPr>
        <w:t xml:space="preserve"> </w:t>
      </w:r>
      <w:r>
        <w:rPr>
          <w:szCs w:val="22"/>
        </w:rPr>
        <w:t>are marked</w:t>
      </w:r>
      <w:r w:rsidR="0054025E">
        <w:rPr>
          <w:szCs w:val="22"/>
        </w:rPr>
        <w:t>.</w:t>
      </w:r>
    </w:p>
    <w:p w:rsidR="00FB6DE4" w:rsidRPr="00136F0C" w:rsidRDefault="00031870" w:rsidP="00FB6DE4">
      <w:pPr>
        <w:pStyle w:val="Heading2"/>
        <w:tabs>
          <w:tab w:val="clear" w:pos="720"/>
          <w:tab w:val="clear" w:pos="1080"/>
          <w:tab w:val="clear" w:pos="1440"/>
        </w:tabs>
        <w:overflowPunct/>
        <w:autoSpaceDE/>
        <w:autoSpaceDN/>
        <w:adjustRightInd/>
        <w:ind w:left="576" w:hanging="576"/>
        <w:jc w:val="both"/>
        <w:textAlignment w:val="auto"/>
      </w:pPr>
      <w:r>
        <w:lastRenderedPageBreak/>
        <w:t xml:space="preserve">Rotation </w:t>
      </w:r>
      <w:r w:rsidR="00FB6DE4" w:rsidRPr="00136F0C">
        <w:t>SEI message syntax</w:t>
      </w:r>
      <w:bookmarkEnd w:id="0"/>
      <w:r w:rsidR="00FB6DE4">
        <w:t xml:space="preserve"> and semantics</w:t>
      </w:r>
    </w:p>
    <w:p w:rsidR="00FB6DE4" w:rsidRPr="00FB6DE4" w:rsidRDefault="00FB6DE4" w:rsidP="00FB6DE4">
      <w:pPr>
        <w:pStyle w:val="3HeaderFooter"/>
        <w:keepNext/>
        <w:spacing w:before="136"/>
        <w:rPr>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noProof/>
                <w:sz w:val="20"/>
              </w:rPr>
            </w:pPr>
            <w:r>
              <w:rPr>
                <w:noProof/>
                <w:sz w:val="20"/>
              </w:rPr>
              <w:t>sphere_</w:t>
            </w:r>
            <w:r w:rsidR="00031870">
              <w:rPr>
                <w:noProof/>
                <w:sz w:val="20"/>
              </w:rPr>
              <w:t>rotation</w:t>
            </w:r>
            <w:r w:rsidRPr="00A44B62">
              <w:rPr>
                <w:noProof/>
                <w:sz w:val="20"/>
              </w:rPr>
              <w:t>( payloadSize ) {</w:t>
            </w:r>
          </w:p>
        </w:tc>
        <w:tc>
          <w:tcPr>
            <w:tcW w:w="1342" w:type="dxa"/>
          </w:tcPr>
          <w:p w:rsidR="00FB6DE4" w:rsidRPr="00A44B62" w:rsidRDefault="00FB6DE4" w:rsidP="008518C0">
            <w:pPr>
              <w:keepNext/>
              <w:keepLines/>
              <w:spacing w:before="20" w:after="40"/>
              <w:jc w:val="center"/>
              <w:rPr>
                <w:bCs/>
                <w:noProof/>
                <w:sz w:val="20"/>
              </w:rPr>
            </w:pPr>
            <w:r w:rsidRPr="00A44B62">
              <w:rPr>
                <w:b/>
                <w:bCs/>
                <w:noProof/>
                <w:sz w:val="20"/>
              </w:rPr>
              <w:t>Descriptor</w:t>
            </w: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Pr>
                <w:b/>
                <w:noProof/>
                <w:sz w:val="20"/>
              </w:rPr>
              <w:t>sphere_</w:t>
            </w:r>
            <w:r w:rsidR="00C52621">
              <w:rPr>
                <w:b/>
                <w:noProof/>
                <w:sz w:val="20"/>
              </w:rPr>
              <w:t>rotation</w:t>
            </w:r>
            <w:r w:rsidRPr="00A44B62">
              <w:rPr>
                <w:b/>
                <w:noProof/>
                <w:sz w:val="20"/>
              </w:rPr>
              <w:t>_</w:t>
            </w:r>
            <w:r w:rsidRPr="00A44B62">
              <w:rPr>
                <w:b/>
                <w:bCs/>
                <w:noProof/>
                <w:sz w:val="20"/>
              </w:rPr>
              <w:t>cancel_flag</w:t>
            </w:r>
          </w:p>
        </w:tc>
        <w:tc>
          <w:tcPr>
            <w:tcW w:w="1342" w:type="dxa"/>
          </w:tcPr>
          <w:p w:rsidR="00FB6DE4" w:rsidRPr="00A44B62" w:rsidRDefault="00FB6DE4" w:rsidP="008518C0">
            <w:pPr>
              <w:keepNext/>
              <w:keepLines/>
              <w:spacing w:before="20" w:after="40"/>
              <w:jc w:val="center"/>
              <w:rPr>
                <w:bCs/>
                <w:noProof/>
                <w:sz w:val="20"/>
              </w:rPr>
            </w:pPr>
            <w:r w:rsidRPr="00A44B62">
              <w:rPr>
                <w:bCs/>
                <w:noProof/>
                <w:sz w:val="20"/>
              </w:rPr>
              <w:t>u(1)</w:t>
            </w: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noProof/>
                <w:sz w:val="20"/>
              </w:rPr>
            </w:pPr>
            <w:r w:rsidRPr="00A44B62">
              <w:rPr>
                <w:noProof/>
                <w:sz w:val="20"/>
              </w:rPr>
              <w:tab/>
              <w:t>if( !</w:t>
            </w:r>
            <w:r>
              <w:rPr>
                <w:noProof/>
                <w:sz w:val="20"/>
              </w:rPr>
              <w:t>sphere_</w:t>
            </w:r>
            <w:r w:rsidR="00C52621">
              <w:rPr>
                <w:noProof/>
                <w:sz w:val="20"/>
              </w:rPr>
              <w:t>rotation</w:t>
            </w:r>
            <w:r>
              <w:rPr>
                <w:noProof/>
                <w:sz w:val="20"/>
              </w:rPr>
              <w:t>_</w:t>
            </w:r>
            <w:r w:rsidRPr="00A44B62">
              <w:rPr>
                <w:noProof/>
                <w:sz w:val="20"/>
              </w:rPr>
              <w:t>cancel_flag ) {</w:t>
            </w:r>
          </w:p>
        </w:tc>
        <w:tc>
          <w:tcPr>
            <w:tcW w:w="1342" w:type="dxa"/>
          </w:tcPr>
          <w:p w:rsidR="00FB6DE4" w:rsidRPr="00A44B62" w:rsidRDefault="00FB6DE4" w:rsidP="008518C0">
            <w:pPr>
              <w:keepNext/>
              <w:keepLines/>
              <w:spacing w:before="20" w:after="40"/>
              <w:jc w:val="center"/>
              <w:rPr>
                <w:bCs/>
                <w:noProof/>
                <w:sz w:val="20"/>
              </w:rPr>
            </w:pP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Pr>
                <w:b/>
                <w:noProof/>
                <w:sz w:val="20"/>
              </w:rPr>
              <w:t>sphere_</w:t>
            </w:r>
            <w:r w:rsidR="00C52621">
              <w:rPr>
                <w:b/>
                <w:noProof/>
                <w:sz w:val="20"/>
              </w:rPr>
              <w:t>rotation</w:t>
            </w:r>
            <w:r w:rsidRPr="00A44B62">
              <w:rPr>
                <w:b/>
                <w:noProof/>
                <w:sz w:val="20"/>
              </w:rPr>
              <w:t>_</w:t>
            </w:r>
            <w:r w:rsidRPr="00A44B62">
              <w:rPr>
                <w:b/>
                <w:bCs/>
                <w:noProof/>
                <w:sz w:val="20"/>
              </w:rPr>
              <w:t>persistence_flag</w:t>
            </w:r>
          </w:p>
        </w:tc>
        <w:tc>
          <w:tcPr>
            <w:tcW w:w="1342" w:type="dxa"/>
          </w:tcPr>
          <w:p w:rsidR="00FB6DE4" w:rsidRPr="00A44B62" w:rsidRDefault="00FB6DE4" w:rsidP="008518C0">
            <w:pPr>
              <w:keepNext/>
              <w:keepLines/>
              <w:spacing w:before="20" w:after="40"/>
              <w:jc w:val="center"/>
              <w:rPr>
                <w:bCs/>
                <w:noProof/>
                <w:sz w:val="20"/>
              </w:rPr>
            </w:pPr>
            <w:r w:rsidRPr="00A44B62">
              <w:rPr>
                <w:bCs/>
                <w:noProof/>
                <w:sz w:val="20"/>
              </w:rPr>
              <w:t>u(1)</w:t>
            </w: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b/>
                <w:bCs/>
                <w:noProof/>
                <w:sz w:val="20"/>
              </w:rPr>
            </w:pPr>
            <w:r>
              <w:rPr>
                <w:rFonts w:eastAsia="Malgun Gothic"/>
                <w:noProof/>
                <w:sz w:val="20"/>
                <w:lang w:eastAsia="zh-CN"/>
              </w:rPr>
              <w:tab/>
            </w:r>
            <w:r w:rsidRPr="00C9691B">
              <w:rPr>
                <w:rFonts w:eastAsia="Malgun Gothic"/>
                <w:noProof/>
                <w:sz w:val="20"/>
                <w:lang w:eastAsia="zh-CN"/>
              </w:rPr>
              <w:tab/>
            </w:r>
            <w:r>
              <w:rPr>
                <w:b/>
                <w:noProof/>
                <w:sz w:val="20"/>
              </w:rPr>
              <w:t>sphere_</w:t>
            </w:r>
            <w:r w:rsidR="00C52621">
              <w:rPr>
                <w:b/>
                <w:noProof/>
                <w:sz w:val="20"/>
              </w:rPr>
              <w:t>rotation</w:t>
            </w:r>
            <w:r w:rsidRPr="00A44B62">
              <w:rPr>
                <w:b/>
                <w:noProof/>
                <w:sz w:val="20"/>
              </w:rPr>
              <w:t>_</w:t>
            </w:r>
            <w:r>
              <w:rPr>
                <w:rFonts w:eastAsia="Malgun Gothic"/>
                <w:b/>
                <w:noProof/>
                <w:sz w:val="20"/>
                <w:lang w:eastAsia="zh-CN"/>
              </w:rPr>
              <w:t>reserved_zero_6bits</w:t>
            </w:r>
          </w:p>
        </w:tc>
        <w:tc>
          <w:tcPr>
            <w:tcW w:w="1342" w:type="dxa"/>
          </w:tcPr>
          <w:p w:rsidR="00FB6DE4" w:rsidRPr="00A44B62" w:rsidRDefault="00FB6DE4" w:rsidP="008518C0">
            <w:pPr>
              <w:keepNext/>
              <w:keepLines/>
              <w:spacing w:before="20" w:after="40"/>
              <w:jc w:val="center"/>
              <w:rPr>
                <w:sz w:val="20"/>
              </w:rPr>
            </w:pPr>
            <w:r w:rsidRPr="00C9691B">
              <w:rPr>
                <w:rFonts w:eastAsia="Malgun Gothic"/>
                <w:noProof/>
                <w:sz w:val="20"/>
                <w:lang w:eastAsia="zh-CN"/>
              </w:rPr>
              <w:t>u(</w:t>
            </w:r>
            <w:r>
              <w:rPr>
                <w:rFonts w:eastAsia="Malgun Gothic"/>
                <w:noProof/>
                <w:sz w:val="20"/>
                <w:lang w:eastAsia="zh-CN"/>
              </w:rPr>
              <w:t>6</w:t>
            </w:r>
            <w:r w:rsidRPr="00C9691B">
              <w:rPr>
                <w:rFonts w:eastAsia="Malgun Gothic"/>
                <w:noProof/>
                <w:sz w:val="20"/>
                <w:lang w:eastAsia="zh-CN"/>
              </w:rPr>
              <w:t>)</w:t>
            </w: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00C52621">
              <w:rPr>
                <w:b/>
                <w:bCs/>
                <w:noProof/>
                <w:sz w:val="20"/>
              </w:rPr>
              <w:t>yaw_rotation</w:t>
            </w:r>
          </w:p>
        </w:tc>
        <w:tc>
          <w:tcPr>
            <w:tcW w:w="1342" w:type="dxa"/>
          </w:tcPr>
          <w:p w:rsidR="00FB6DE4" w:rsidRPr="00A44B62" w:rsidRDefault="00FB6DE4" w:rsidP="008518C0">
            <w:pPr>
              <w:keepNext/>
              <w:keepLines/>
              <w:spacing w:before="20" w:after="40"/>
              <w:jc w:val="center"/>
              <w:rPr>
                <w:rFonts w:eastAsia="Malgun Gothic"/>
                <w:bCs/>
                <w:sz w:val="20"/>
              </w:rPr>
            </w:pPr>
            <w:r w:rsidRPr="00A44B62">
              <w:rPr>
                <w:rFonts w:eastAsia="Malgun Gothic"/>
                <w:bCs/>
                <w:sz w:val="20"/>
              </w:rPr>
              <w:t>i(32)</w:t>
            </w: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sidRPr="00A44B62">
              <w:rPr>
                <w:b/>
                <w:bCs/>
                <w:noProof/>
                <w:sz w:val="20"/>
              </w:rPr>
              <w:tab/>
            </w:r>
            <w:r w:rsidR="00C52621">
              <w:rPr>
                <w:b/>
                <w:bCs/>
                <w:noProof/>
                <w:sz w:val="20"/>
              </w:rPr>
              <w:t>pitch_rotation</w:t>
            </w:r>
          </w:p>
        </w:tc>
        <w:tc>
          <w:tcPr>
            <w:tcW w:w="1342" w:type="dxa"/>
          </w:tcPr>
          <w:p w:rsidR="00FB6DE4" w:rsidRPr="00A44B62" w:rsidRDefault="00C52621" w:rsidP="008518C0">
            <w:pPr>
              <w:keepNext/>
              <w:keepLines/>
              <w:spacing w:before="20" w:after="40"/>
              <w:jc w:val="center"/>
              <w:rPr>
                <w:bCs/>
                <w:noProof/>
                <w:sz w:val="20"/>
              </w:rPr>
            </w:pPr>
            <w:r>
              <w:rPr>
                <w:rFonts w:eastAsia="Malgun Gothic"/>
                <w:bCs/>
                <w:sz w:val="20"/>
              </w:rPr>
              <w:t>i</w:t>
            </w:r>
            <w:r w:rsidR="00FB6DE4" w:rsidRPr="00A44B62">
              <w:rPr>
                <w:rFonts w:eastAsia="Malgun Gothic"/>
                <w:bCs/>
                <w:sz w:val="20"/>
              </w:rPr>
              <w:t>(32)</w:t>
            </w: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00C52621">
              <w:rPr>
                <w:b/>
                <w:bCs/>
                <w:noProof/>
                <w:sz w:val="20"/>
              </w:rPr>
              <w:t>roll</w:t>
            </w:r>
            <w:r w:rsidRPr="00A44B62">
              <w:rPr>
                <w:b/>
                <w:noProof/>
                <w:sz w:val="20"/>
              </w:rPr>
              <w:t>_r</w:t>
            </w:r>
            <w:r w:rsidR="00C52621">
              <w:rPr>
                <w:b/>
                <w:noProof/>
                <w:sz w:val="20"/>
              </w:rPr>
              <w:t>otation</w:t>
            </w:r>
          </w:p>
        </w:tc>
        <w:tc>
          <w:tcPr>
            <w:tcW w:w="1342" w:type="dxa"/>
          </w:tcPr>
          <w:p w:rsidR="00FB6DE4" w:rsidRPr="00A44B62" w:rsidRDefault="00C52621" w:rsidP="008518C0">
            <w:pPr>
              <w:keepNext/>
              <w:keepLines/>
              <w:spacing w:before="20" w:after="40"/>
              <w:jc w:val="center"/>
              <w:rPr>
                <w:bCs/>
                <w:noProof/>
                <w:sz w:val="20"/>
              </w:rPr>
            </w:pPr>
            <w:r>
              <w:rPr>
                <w:rFonts w:eastAsia="Malgun Gothic"/>
                <w:bCs/>
                <w:sz w:val="20"/>
              </w:rPr>
              <w:t>i</w:t>
            </w:r>
            <w:r w:rsidR="00FB6DE4" w:rsidRPr="00A44B62">
              <w:rPr>
                <w:rFonts w:eastAsia="Malgun Gothic"/>
                <w:bCs/>
                <w:sz w:val="20"/>
              </w:rPr>
              <w:t>(32)</w:t>
            </w: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t>}</w:t>
            </w:r>
          </w:p>
        </w:tc>
        <w:tc>
          <w:tcPr>
            <w:tcW w:w="1342" w:type="dxa"/>
          </w:tcPr>
          <w:p w:rsidR="00FB6DE4" w:rsidRPr="00A44B62" w:rsidRDefault="00FB6DE4" w:rsidP="008518C0">
            <w:pPr>
              <w:keepNext/>
              <w:keepLines/>
              <w:spacing w:before="20" w:after="40"/>
              <w:jc w:val="center"/>
              <w:rPr>
                <w:bCs/>
                <w:noProof/>
                <w:sz w:val="20"/>
              </w:rPr>
            </w:pPr>
          </w:p>
        </w:tc>
      </w:tr>
      <w:tr w:rsidR="00FB6DE4" w:rsidRPr="00A44B62" w:rsidTr="008518C0">
        <w:trPr>
          <w:cantSplit/>
          <w:jc w:val="center"/>
        </w:trPr>
        <w:tc>
          <w:tcPr>
            <w:tcW w:w="7735" w:type="dxa"/>
          </w:tcPr>
          <w:p w:rsidR="00FB6DE4" w:rsidRPr="00A44B62" w:rsidRDefault="00FB6DE4" w:rsidP="008518C0">
            <w:pPr>
              <w:keepNext/>
              <w:keepLines/>
              <w:tabs>
                <w:tab w:val="left" w:pos="216"/>
                <w:tab w:val="left" w:pos="432"/>
                <w:tab w:val="left" w:pos="648"/>
                <w:tab w:val="left" w:pos="864"/>
                <w:tab w:val="left" w:pos="1296"/>
                <w:tab w:val="left" w:pos="1512"/>
              </w:tabs>
              <w:spacing w:before="20" w:after="40"/>
              <w:outlineLvl w:val="5"/>
              <w:rPr>
                <w:noProof/>
                <w:sz w:val="20"/>
              </w:rPr>
            </w:pPr>
            <w:r w:rsidRPr="00A44B62">
              <w:rPr>
                <w:noProof/>
                <w:sz w:val="20"/>
              </w:rPr>
              <w:t>}</w:t>
            </w:r>
          </w:p>
        </w:tc>
        <w:tc>
          <w:tcPr>
            <w:tcW w:w="1342" w:type="dxa"/>
          </w:tcPr>
          <w:p w:rsidR="00FB6DE4" w:rsidRPr="00A44B62" w:rsidRDefault="00FB6DE4" w:rsidP="008518C0">
            <w:pPr>
              <w:keepNext/>
              <w:keepLines/>
              <w:spacing w:before="20" w:after="40"/>
              <w:jc w:val="center"/>
              <w:rPr>
                <w:bCs/>
                <w:noProof/>
                <w:sz w:val="20"/>
              </w:rPr>
            </w:pPr>
          </w:p>
        </w:tc>
      </w:tr>
    </w:tbl>
    <w:p w:rsidR="00FB6DE4" w:rsidRDefault="00FB6DE4" w:rsidP="00FB6DE4">
      <w:pPr>
        <w:pStyle w:val="fields"/>
        <w:spacing w:before="136" w:after="0"/>
        <w:ind w:left="360"/>
        <w:rPr>
          <w:sz w:val="22"/>
          <w:szCs w:val="22"/>
        </w:rPr>
      </w:pPr>
    </w:p>
    <w:p w:rsidR="00FB6DE4" w:rsidRDefault="00FB6DE4" w:rsidP="00B34E18">
      <w:pPr>
        <w:jc w:val="both"/>
        <w:rPr>
          <w:rFonts w:eastAsia="Malgun Gothic"/>
          <w:sz w:val="20"/>
          <w:lang w:eastAsia="ko-KR"/>
        </w:rPr>
      </w:pPr>
      <w:r>
        <w:rPr>
          <w:bCs/>
          <w:noProof/>
          <w:sz w:val="20"/>
        </w:rPr>
        <w:t xml:space="preserve">The sphere </w:t>
      </w:r>
      <w:r w:rsidR="003D0EA8">
        <w:rPr>
          <w:bCs/>
          <w:noProof/>
          <w:sz w:val="20"/>
        </w:rPr>
        <w:t xml:space="preserve">rotation </w:t>
      </w:r>
      <w:r>
        <w:rPr>
          <w:bCs/>
          <w:noProof/>
          <w:sz w:val="20"/>
        </w:rPr>
        <w:t xml:space="preserve">SEI message </w:t>
      </w:r>
      <w:r w:rsidRPr="00743DC4">
        <w:rPr>
          <w:bCs/>
          <w:noProof/>
          <w:sz w:val="20"/>
        </w:rPr>
        <w:t xml:space="preserve">provides information </w:t>
      </w:r>
      <w:r>
        <w:rPr>
          <w:bCs/>
          <w:noProof/>
          <w:sz w:val="20"/>
        </w:rPr>
        <w:t xml:space="preserve">on </w:t>
      </w:r>
      <w:r w:rsidR="003D0EA8">
        <w:rPr>
          <w:bCs/>
          <w:noProof/>
          <w:sz w:val="20"/>
        </w:rPr>
        <w:t xml:space="preserve">rotation angles </w:t>
      </w:r>
      <w:r w:rsidR="003D0EA8">
        <w:rPr>
          <w:rFonts w:eastAsia="Malgun Gothic"/>
          <w:sz w:val="20"/>
          <w:lang w:eastAsia="ko-KR"/>
        </w:rPr>
        <w:t xml:space="preserve">yaw </w:t>
      </w:r>
      <w:r w:rsidR="003D0EA8" w:rsidRPr="00B92C82">
        <w:rPr>
          <w:rFonts w:eastAsia="Malgun Gothic"/>
          <w:sz w:val="20"/>
          <w:lang w:eastAsia="ko-KR"/>
        </w:rPr>
        <w:t>(</w:t>
      </w:r>
      <w:r w:rsidR="003D0EA8">
        <w:rPr>
          <w:rFonts w:eastAsia="Malgun Gothic"/>
          <w:sz w:val="20"/>
          <w:lang w:eastAsia="ko-KR"/>
        </w:rPr>
        <w:t>α), pitch (β</w:t>
      </w:r>
      <w:r w:rsidR="003D0EA8" w:rsidRPr="00B92C82">
        <w:rPr>
          <w:rFonts w:eastAsia="Malgun Gothic"/>
          <w:sz w:val="20"/>
          <w:lang w:eastAsia="ko-KR"/>
        </w:rPr>
        <w:t>)</w:t>
      </w:r>
      <w:r w:rsidR="003D0EA8">
        <w:rPr>
          <w:rFonts w:eastAsia="Malgun Gothic"/>
          <w:sz w:val="20"/>
          <w:lang w:eastAsia="ko-KR"/>
        </w:rPr>
        <w:t xml:space="preserve">, and roll (γ) </w:t>
      </w:r>
      <w:r w:rsidR="003D0EA8">
        <w:rPr>
          <w:rFonts w:eastAsia="Malgun Gothic"/>
          <w:sz w:val="20"/>
          <w:lang w:eastAsia="ko-KR"/>
        </w:rPr>
        <w:t xml:space="preserve">that </w:t>
      </w:r>
      <w:r w:rsidR="003D0EA8">
        <w:rPr>
          <w:rFonts w:eastAsia="Malgun Gothic"/>
          <w:sz w:val="20"/>
          <w:lang w:eastAsia="ko-KR"/>
        </w:rPr>
        <w:t xml:space="preserve">are </w:t>
      </w:r>
      <w:r w:rsidR="003D0EA8">
        <w:rPr>
          <w:rFonts w:eastAsia="Malgun Gothic"/>
          <w:sz w:val="20"/>
          <w:lang w:eastAsia="ko-KR"/>
        </w:rPr>
        <w:t xml:space="preserve">used for conversion between the global </w:t>
      </w:r>
      <w:r w:rsidR="00BC0586">
        <w:rPr>
          <w:rFonts w:eastAsia="Malgun Gothic"/>
          <w:sz w:val="20"/>
          <w:lang w:eastAsia="ko-KR"/>
        </w:rPr>
        <w:t>coordinate axes</w:t>
      </w:r>
      <w:r w:rsidR="00BC0586">
        <w:rPr>
          <w:rFonts w:eastAsia="Malgun Gothic"/>
          <w:sz w:val="20"/>
          <w:lang w:eastAsia="ko-KR"/>
        </w:rPr>
        <w:t xml:space="preserve"> </w:t>
      </w:r>
      <w:r w:rsidR="003D0EA8">
        <w:rPr>
          <w:rFonts w:eastAsia="Malgun Gothic"/>
          <w:sz w:val="20"/>
          <w:lang w:eastAsia="ko-KR"/>
        </w:rPr>
        <w:t xml:space="preserve">and </w:t>
      </w:r>
      <w:r w:rsidR="00BC0586">
        <w:rPr>
          <w:rFonts w:eastAsia="Malgun Gothic"/>
          <w:sz w:val="20"/>
          <w:lang w:eastAsia="ko-KR"/>
        </w:rPr>
        <w:t xml:space="preserve">the </w:t>
      </w:r>
      <w:r w:rsidR="003D0EA8">
        <w:rPr>
          <w:rFonts w:eastAsia="Malgun Gothic"/>
          <w:sz w:val="20"/>
          <w:lang w:eastAsia="ko-KR"/>
        </w:rPr>
        <w:t>local coordinate axes.</w:t>
      </w:r>
    </w:p>
    <w:p w:rsidR="00B34E18" w:rsidRPr="00FD5B8E" w:rsidRDefault="00B34E18" w:rsidP="00B34E18">
      <w:pPr>
        <w:jc w:val="both"/>
        <w:rPr>
          <w:rFonts w:eastAsia="Malgun Gothic"/>
          <w:sz w:val="20"/>
          <w:lang w:eastAsia="ko-KR"/>
        </w:rPr>
      </w:pPr>
      <w:r>
        <w:rPr>
          <w:rFonts w:eastAsia="Malgun Gothic"/>
          <w:sz w:val="20"/>
          <w:lang w:eastAsia="ko-KR"/>
        </w:rPr>
        <w:t>Relative to an (x, y, z) Cartesian coordinate system, y</w:t>
      </w:r>
      <w:r w:rsidRPr="00FF3668">
        <w:rPr>
          <w:rFonts w:eastAsia="Malgun Gothic"/>
          <w:sz w:val="20"/>
          <w:lang w:eastAsia="ko-KR"/>
        </w:rPr>
        <w:t xml:space="preserve">aw </w:t>
      </w:r>
      <w:r>
        <w:rPr>
          <w:rFonts w:eastAsia="Malgun Gothic"/>
          <w:sz w:val="20"/>
          <w:lang w:eastAsia="ko-KR"/>
        </w:rPr>
        <w:t xml:space="preserve">expresses a </w:t>
      </w:r>
      <w:r w:rsidRPr="00FF3668">
        <w:rPr>
          <w:rFonts w:eastAsia="Malgun Gothic"/>
          <w:sz w:val="20"/>
          <w:lang w:eastAsia="ko-KR"/>
        </w:rPr>
        <w:t>rotat</w:t>
      </w:r>
      <w:r>
        <w:rPr>
          <w:rFonts w:eastAsia="Malgun Gothic"/>
          <w:sz w:val="20"/>
          <w:lang w:eastAsia="ko-KR"/>
        </w:rPr>
        <w:t>ion</w:t>
      </w:r>
      <w:r w:rsidRPr="00FF3668">
        <w:rPr>
          <w:rFonts w:eastAsia="Malgun Gothic"/>
          <w:sz w:val="20"/>
          <w:lang w:eastAsia="ko-KR"/>
        </w:rPr>
        <w:t xml:space="preserve"> aro</w:t>
      </w:r>
      <w:r>
        <w:rPr>
          <w:rFonts w:eastAsia="Malgun Gothic"/>
          <w:sz w:val="20"/>
          <w:lang w:eastAsia="ko-KR"/>
        </w:rPr>
        <w:t>und the z (vertical, up) axis, p</w:t>
      </w:r>
      <w:r w:rsidRPr="00FF3668">
        <w:rPr>
          <w:rFonts w:eastAsia="Malgun Gothic"/>
          <w:sz w:val="20"/>
          <w:lang w:eastAsia="ko-KR"/>
        </w:rPr>
        <w:t xml:space="preserve">itch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y</w:t>
      </w:r>
      <w:r w:rsidRPr="00FF3668">
        <w:rPr>
          <w:rFonts w:eastAsia="Malgun Gothic"/>
          <w:sz w:val="20"/>
          <w:lang w:eastAsia="ko-KR"/>
        </w:rPr>
        <w:t xml:space="preserve"> (lateral, side-to-side) axis, </w:t>
      </w:r>
      <w:r>
        <w:rPr>
          <w:rFonts w:eastAsia="Malgun Gothic"/>
          <w:sz w:val="20"/>
          <w:lang w:eastAsia="ko-KR"/>
        </w:rPr>
        <w:t>and r</w:t>
      </w:r>
      <w:r w:rsidRPr="00FF3668">
        <w:rPr>
          <w:rFonts w:eastAsia="Malgun Gothic"/>
          <w:sz w:val="20"/>
          <w:lang w:eastAsia="ko-KR"/>
        </w:rPr>
        <w:t xml:space="preserve">oll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x</w:t>
      </w:r>
      <w:r w:rsidRPr="00FF3668">
        <w:rPr>
          <w:rFonts w:eastAsia="Malgun Gothic"/>
          <w:sz w:val="20"/>
          <w:lang w:eastAsia="ko-KR"/>
        </w:rPr>
        <w:t xml:space="preserve"> (back-to-front) axis.</w:t>
      </w:r>
      <w:r>
        <w:rPr>
          <w:rFonts w:eastAsia="Malgun Gothic"/>
          <w:sz w:val="20"/>
          <w:lang w:eastAsia="ko-KR"/>
        </w:rPr>
        <w:t xml:space="preserve"> </w:t>
      </w:r>
      <w:r w:rsidRPr="00FF3668">
        <w:rPr>
          <w:rFonts w:eastAsia="Malgun Gothic"/>
          <w:sz w:val="20"/>
          <w:lang w:eastAsia="ko-KR"/>
        </w:rPr>
        <w:t xml:space="preserve">Rotations are extrinsic, i.e., around </w:t>
      </w:r>
      <w:r>
        <w:rPr>
          <w:rFonts w:eastAsia="Malgun Gothic"/>
          <w:sz w:val="20"/>
          <w:lang w:eastAsia="ko-KR"/>
        </w:rPr>
        <w:t>x</w:t>
      </w:r>
      <w:r w:rsidRPr="00FF3668">
        <w:rPr>
          <w:rFonts w:eastAsia="Malgun Gothic"/>
          <w:sz w:val="20"/>
          <w:lang w:eastAsia="ko-KR"/>
        </w:rPr>
        <w:t xml:space="preserve">, </w:t>
      </w:r>
      <w:r>
        <w:rPr>
          <w:rFonts w:eastAsia="Malgun Gothic"/>
          <w:sz w:val="20"/>
          <w:lang w:eastAsia="ko-KR"/>
        </w:rPr>
        <w:t>y</w:t>
      </w:r>
      <w:r w:rsidRPr="00FF3668">
        <w:rPr>
          <w:rFonts w:eastAsia="Malgun Gothic"/>
          <w:sz w:val="20"/>
          <w:lang w:eastAsia="ko-KR"/>
        </w:rPr>
        <w:t xml:space="preserve">, and </w:t>
      </w:r>
      <w:r>
        <w:rPr>
          <w:rFonts w:eastAsia="Malgun Gothic"/>
          <w:sz w:val="20"/>
          <w:lang w:eastAsia="ko-KR"/>
        </w:rPr>
        <w:t>z</w:t>
      </w:r>
      <w:r w:rsidRPr="00FF3668">
        <w:rPr>
          <w:rFonts w:eastAsia="Malgun Gothic"/>
          <w:sz w:val="20"/>
          <w:lang w:eastAsia="ko-KR"/>
        </w:rPr>
        <w:t xml:space="preserve"> fixed reference axes. The angles increase clockwise when looking </w:t>
      </w:r>
      <w:r w:rsidRPr="00CE44EF">
        <w:rPr>
          <w:rFonts w:eastAsia="Malgun Gothic"/>
          <w:sz w:val="20"/>
          <w:lang w:eastAsia="ko-KR"/>
        </w:rPr>
        <w:t>from the origin towards the positive end of an axis</w:t>
      </w:r>
      <w:r w:rsidRPr="00FF3668">
        <w:rPr>
          <w:rFonts w:eastAsia="Malgun Gothic"/>
          <w:sz w:val="20"/>
          <w:lang w:eastAsia="ko-KR"/>
        </w:rPr>
        <w:t>.</w:t>
      </w:r>
    </w:p>
    <w:p w:rsidR="00FB6DE4" w:rsidRPr="00A44B62" w:rsidRDefault="00FB6DE4" w:rsidP="00B34E18">
      <w:pPr>
        <w:jc w:val="both"/>
        <w:rPr>
          <w:noProof/>
          <w:sz w:val="20"/>
        </w:rPr>
      </w:pPr>
      <w:r>
        <w:rPr>
          <w:b/>
          <w:noProof/>
          <w:sz w:val="20"/>
        </w:rPr>
        <w:t>sphere_</w:t>
      </w:r>
      <w:r w:rsidR="00B34E18">
        <w:rPr>
          <w:b/>
          <w:noProof/>
          <w:sz w:val="20"/>
        </w:rPr>
        <w:t>rotation</w:t>
      </w:r>
      <w:r w:rsidRPr="00A44B62">
        <w:rPr>
          <w:b/>
          <w:noProof/>
          <w:sz w:val="20"/>
        </w:rPr>
        <w:t>_cancel_flag</w:t>
      </w:r>
      <w:r w:rsidRPr="00A44B62">
        <w:rPr>
          <w:noProof/>
          <w:sz w:val="20"/>
        </w:rPr>
        <w:t xml:space="preserve"> equal to 1 indicates that the SEI message cancels the persistence of any previous </w:t>
      </w:r>
      <w:r>
        <w:rPr>
          <w:noProof/>
          <w:sz w:val="20"/>
        </w:rPr>
        <w:t xml:space="preserve">sphere </w:t>
      </w:r>
      <w:r w:rsidR="00B34E18">
        <w:rPr>
          <w:noProof/>
          <w:sz w:val="20"/>
        </w:rPr>
        <w:t xml:space="preserve">rotation </w:t>
      </w:r>
      <w:r w:rsidRPr="00A44B62">
        <w:rPr>
          <w:noProof/>
          <w:sz w:val="20"/>
        </w:rPr>
        <w:t xml:space="preserve">SEI message in output order. </w:t>
      </w:r>
      <w:r w:rsidRPr="000A3B66">
        <w:rPr>
          <w:noProof/>
          <w:sz w:val="20"/>
        </w:rPr>
        <w:t>sphere_</w:t>
      </w:r>
      <w:r w:rsidR="00B34E18">
        <w:rPr>
          <w:noProof/>
          <w:sz w:val="20"/>
        </w:rPr>
        <w:t>rotation</w:t>
      </w:r>
      <w:r>
        <w:rPr>
          <w:noProof/>
          <w:sz w:val="20"/>
        </w:rPr>
        <w:t>_</w:t>
      </w:r>
      <w:r w:rsidRPr="00A44B62">
        <w:rPr>
          <w:noProof/>
          <w:sz w:val="20"/>
        </w:rPr>
        <w:t>cancel</w:t>
      </w:r>
      <w:r>
        <w:rPr>
          <w:noProof/>
          <w:sz w:val="20"/>
        </w:rPr>
        <w:t>_</w:t>
      </w:r>
      <w:r w:rsidRPr="00A44B62">
        <w:rPr>
          <w:noProof/>
          <w:sz w:val="20"/>
        </w:rPr>
        <w:t xml:space="preserve">flag equal to 0 indicates that </w:t>
      </w:r>
      <w:r>
        <w:rPr>
          <w:noProof/>
          <w:sz w:val="20"/>
        </w:rPr>
        <w:t xml:space="preserve">sphere </w:t>
      </w:r>
      <w:r w:rsidR="00B34E18">
        <w:rPr>
          <w:noProof/>
          <w:sz w:val="20"/>
        </w:rPr>
        <w:t>rotation</w:t>
      </w:r>
      <w:r>
        <w:rPr>
          <w:noProof/>
          <w:sz w:val="20"/>
        </w:rPr>
        <w:t xml:space="preserve"> </w:t>
      </w:r>
      <w:r w:rsidRPr="00A44B62">
        <w:rPr>
          <w:noProof/>
          <w:sz w:val="20"/>
        </w:rPr>
        <w:t>information follows.</w:t>
      </w:r>
    </w:p>
    <w:p w:rsidR="00FB6DE4" w:rsidRPr="00A44B62" w:rsidRDefault="00FB6DE4" w:rsidP="00B34E18">
      <w:pPr>
        <w:jc w:val="both"/>
        <w:rPr>
          <w:noProof/>
          <w:sz w:val="20"/>
        </w:rPr>
      </w:pPr>
      <w:bookmarkStart w:id="2" w:name="_Hlk494120860"/>
      <w:r>
        <w:rPr>
          <w:b/>
          <w:noProof/>
          <w:sz w:val="20"/>
        </w:rPr>
        <w:t>sphere_</w:t>
      </w:r>
      <w:r w:rsidR="00B34E18" w:rsidRPr="00B34E18">
        <w:rPr>
          <w:b/>
          <w:noProof/>
          <w:sz w:val="20"/>
        </w:rPr>
        <w:t>rotation</w:t>
      </w:r>
      <w:bookmarkEnd w:id="2"/>
      <w:r w:rsidRPr="00A44B62">
        <w:rPr>
          <w:b/>
          <w:noProof/>
          <w:sz w:val="20"/>
        </w:rPr>
        <w:t>_persistence_flag</w:t>
      </w:r>
      <w:r w:rsidRPr="00A44B62">
        <w:rPr>
          <w:noProof/>
          <w:sz w:val="20"/>
        </w:rPr>
        <w:t xml:space="preserve"> specifies the persistence of the </w:t>
      </w:r>
      <w:r w:rsidRPr="00337B8A">
        <w:rPr>
          <w:noProof/>
          <w:sz w:val="20"/>
        </w:rPr>
        <w:t>sphere</w:t>
      </w:r>
      <w:r>
        <w:rPr>
          <w:noProof/>
          <w:sz w:val="20"/>
        </w:rPr>
        <w:t xml:space="preserve"> </w:t>
      </w:r>
      <w:r w:rsidR="00B34E18">
        <w:rPr>
          <w:noProof/>
          <w:sz w:val="20"/>
        </w:rPr>
        <w:t xml:space="preserve">rotation </w:t>
      </w:r>
      <w:r w:rsidRPr="00A44B62">
        <w:rPr>
          <w:noProof/>
          <w:sz w:val="20"/>
        </w:rPr>
        <w:t>SEI message for the current layer.</w:t>
      </w:r>
    </w:p>
    <w:p w:rsidR="00FB6DE4" w:rsidRPr="00A44B62" w:rsidRDefault="00FB6DE4" w:rsidP="00B34E18">
      <w:pPr>
        <w:jc w:val="both"/>
        <w:rPr>
          <w:noProof/>
          <w:sz w:val="20"/>
        </w:rPr>
      </w:pPr>
      <w:r w:rsidRPr="00337B8A">
        <w:rPr>
          <w:noProof/>
          <w:sz w:val="20"/>
        </w:rPr>
        <w:t>sphere_</w:t>
      </w:r>
      <w:r w:rsidR="00B34E18">
        <w:rPr>
          <w:noProof/>
          <w:sz w:val="20"/>
        </w:rPr>
        <w:t>rotation</w:t>
      </w:r>
      <w:r w:rsidRPr="00A44B62">
        <w:rPr>
          <w:noProof/>
          <w:sz w:val="20"/>
        </w:rPr>
        <w:t xml:space="preserve">_persistence_flag equal to 0 specifies that the </w:t>
      </w:r>
      <w:r w:rsidRPr="00D753D3">
        <w:rPr>
          <w:noProof/>
          <w:sz w:val="20"/>
        </w:rPr>
        <w:t>sphere</w:t>
      </w:r>
      <w:r>
        <w:rPr>
          <w:noProof/>
          <w:sz w:val="20"/>
        </w:rPr>
        <w:t xml:space="preserve"> </w:t>
      </w:r>
      <w:r w:rsidR="00B34E18">
        <w:rPr>
          <w:noProof/>
          <w:sz w:val="20"/>
        </w:rPr>
        <w:t xml:space="preserve">rotation </w:t>
      </w:r>
      <w:r w:rsidRPr="00A44B62">
        <w:rPr>
          <w:noProof/>
          <w:sz w:val="20"/>
        </w:rPr>
        <w:t>SEI message applies to the current decoded picture only.</w:t>
      </w:r>
    </w:p>
    <w:p w:rsidR="00FB6DE4" w:rsidRPr="00A44B62" w:rsidRDefault="00FB6DE4" w:rsidP="00B34E18">
      <w:pPr>
        <w:keepNext/>
        <w:jc w:val="both"/>
        <w:rPr>
          <w:noProof/>
          <w:sz w:val="20"/>
        </w:rPr>
      </w:pPr>
      <w:r w:rsidRPr="00A44B62">
        <w:rPr>
          <w:noProof/>
          <w:sz w:val="20"/>
        </w:rPr>
        <w:t xml:space="preserve">Let picA be the current picture. </w:t>
      </w:r>
      <w:r w:rsidRPr="00337B8A">
        <w:rPr>
          <w:noProof/>
          <w:sz w:val="20"/>
        </w:rPr>
        <w:t>sphere_</w:t>
      </w:r>
      <w:r w:rsidR="00B34E18">
        <w:rPr>
          <w:noProof/>
          <w:sz w:val="20"/>
        </w:rPr>
        <w:t>rotation</w:t>
      </w:r>
      <w:r w:rsidRPr="00A44B62">
        <w:rPr>
          <w:noProof/>
          <w:sz w:val="20"/>
        </w:rPr>
        <w:t xml:space="preserve">_persistence_flag equal to 1 specifies that the </w:t>
      </w:r>
      <w:r w:rsidRPr="00337B8A">
        <w:rPr>
          <w:noProof/>
          <w:sz w:val="20"/>
        </w:rPr>
        <w:t>sphere</w:t>
      </w:r>
      <w:r>
        <w:rPr>
          <w:noProof/>
          <w:sz w:val="20"/>
        </w:rPr>
        <w:t xml:space="preserve"> </w:t>
      </w:r>
      <w:r w:rsidR="00B34E18">
        <w:rPr>
          <w:noProof/>
          <w:sz w:val="20"/>
        </w:rPr>
        <w:t xml:space="preserve">rotation </w:t>
      </w:r>
      <w:r w:rsidRPr="00A44B62">
        <w:rPr>
          <w:noProof/>
          <w:sz w:val="20"/>
        </w:rPr>
        <w:t>SEI message persists for the current layer in output order until one or more of the following conditions are true:</w:t>
      </w:r>
    </w:p>
    <w:p w:rsidR="00FB6DE4" w:rsidRPr="00A44B62" w:rsidRDefault="00FB6DE4" w:rsidP="00B34E18">
      <w:pPr>
        <w:pStyle w:val="enumlev1"/>
        <w:spacing w:before="136"/>
        <w:ind w:left="397"/>
        <w:rPr>
          <w:noProof/>
          <w:lang w:val="en-CA"/>
        </w:rPr>
      </w:pPr>
      <w:r w:rsidRPr="00A44B62">
        <w:rPr>
          <w:noProof/>
          <w:lang w:val="en-CA"/>
        </w:rPr>
        <w:t>–</w:t>
      </w:r>
      <w:r w:rsidRPr="00A44B62">
        <w:rPr>
          <w:noProof/>
          <w:lang w:val="en-CA"/>
        </w:rPr>
        <w:tab/>
        <w:t>A new CLVS of the current layer begins.</w:t>
      </w:r>
    </w:p>
    <w:p w:rsidR="00FB6DE4" w:rsidRPr="00A44B62" w:rsidRDefault="00FB6DE4" w:rsidP="00B34E18">
      <w:pPr>
        <w:pStyle w:val="enumlev1"/>
        <w:spacing w:before="136"/>
        <w:ind w:left="397"/>
        <w:rPr>
          <w:noProof/>
          <w:lang w:val="en-CA"/>
        </w:rPr>
      </w:pPr>
      <w:r w:rsidRPr="00A44B62">
        <w:rPr>
          <w:noProof/>
          <w:lang w:val="en-CA"/>
        </w:rPr>
        <w:t>–</w:t>
      </w:r>
      <w:r w:rsidRPr="00A44B62">
        <w:rPr>
          <w:noProof/>
          <w:lang w:val="en-CA"/>
        </w:rPr>
        <w:tab/>
        <w:t>The bitstream ends.</w:t>
      </w:r>
    </w:p>
    <w:p w:rsidR="00FB6DE4" w:rsidRPr="00A44B62" w:rsidRDefault="00FB6DE4" w:rsidP="00B34E18">
      <w:pPr>
        <w:pStyle w:val="enumlev1"/>
        <w:spacing w:before="136"/>
        <w:ind w:left="397"/>
        <w:rPr>
          <w:noProof/>
          <w:lang w:val="en-CA"/>
        </w:rPr>
      </w:pPr>
      <w:r w:rsidRPr="00A44B62">
        <w:rPr>
          <w:noProof/>
          <w:lang w:val="en-CA"/>
        </w:rPr>
        <w:t>–</w:t>
      </w:r>
      <w:r w:rsidRPr="00A44B62">
        <w:rPr>
          <w:noProof/>
          <w:lang w:val="en-CA"/>
        </w:rPr>
        <w:tab/>
        <w:t xml:space="preserve">A picture picB in the current layer in an access unit containing a </w:t>
      </w:r>
      <w:r w:rsidRPr="00337B8A">
        <w:rPr>
          <w:noProof/>
        </w:rPr>
        <w:t>sphere</w:t>
      </w:r>
      <w:r>
        <w:rPr>
          <w:noProof/>
        </w:rPr>
        <w:t xml:space="preserve"> </w:t>
      </w:r>
      <w:r w:rsidR="004E4BB2">
        <w:rPr>
          <w:noProof/>
        </w:rPr>
        <w:t xml:space="preserve">rotation </w:t>
      </w:r>
      <w:r w:rsidRPr="00A44B62">
        <w:rPr>
          <w:noProof/>
          <w:lang w:val="en-CA"/>
        </w:rPr>
        <w:t xml:space="preserve">SEI message that is applicable to the current layer is output </w:t>
      </w:r>
      <w:r w:rsidRPr="00A44B62">
        <w:rPr>
          <w:lang w:val="en-CA"/>
        </w:rPr>
        <w:t>for which PicOrderCnt( picB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p>
    <w:p w:rsidR="00FB6DE4" w:rsidRDefault="00FB6DE4" w:rsidP="00B34E18">
      <w:pPr>
        <w:jc w:val="both"/>
        <w:rPr>
          <w:noProof/>
          <w:sz w:val="20"/>
        </w:rPr>
      </w:pPr>
      <w:r>
        <w:rPr>
          <w:noProof/>
          <w:sz w:val="20"/>
        </w:rPr>
        <w:t>When an</w:t>
      </w:r>
      <w:r w:rsidRPr="00A44B62">
        <w:rPr>
          <w:noProof/>
          <w:sz w:val="20"/>
        </w:rPr>
        <w:t xml:space="preserve"> </w:t>
      </w:r>
      <w:r w:rsidRPr="007B1F08">
        <w:rPr>
          <w:noProof/>
          <w:sz w:val="20"/>
        </w:rPr>
        <w:t xml:space="preserve">equirectangular </w:t>
      </w:r>
      <w:r w:rsidRPr="00A44B62">
        <w:rPr>
          <w:noProof/>
          <w:sz w:val="20"/>
        </w:rPr>
        <w:t xml:space="preserve">projection SEI message </w:t>
      </w:r>
      <w:r>
        <w:rPr>
          <w:noProof/>
          <w:sz w:val="20"/>
        </w:rPr>
        <w:t>with erp</w:t>
      </w:r>
      <w:r w:rsidRPr="001B0A14">
        <w:rPr>
          <w:noProof/>
          <w:sz w:val="20"/>
        </w:rPr>
        <w:t xml:space="preserve">_cancel_flag </w:t>
      </w:r>
      <w:r>
        <w:rPr>
          <w:noProof/>
          <w:sz w:val="20"/>
        </w:rPr>
        <w:t xml:space="preserve">equal to 0 or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is not present </w:t>
      </w:r>
      <w:r w:rsidRPr="00A44B62">
        <w:rPr>
          <w:noProof/>
          <w:sz w:val="20"/>
        </w:rPr>
        <w:t>in the CLVS</w:t>
      </w:r>
      <w:r>
        <w:rPr>
          <w:noProof/>
          <w:sz w:val="20"/>
        </w:rPr>
        <w:t xml:space="preserve"> that applies to the current picture and precedes the </w:t>
      </w:r>
      <w:r w:rsidRPr="00337B8A">
        <w:rPr>
          <w:noProof/>
          <w:sz w:val="20"/>
        </w:rPr>
        <w:t>sphere</w:t>
      </w:r>
      <w:r>
        <w:rPr>
          <w:noProof/>
          <w:sz w:val="20"/>
        </w:rPr>
        <w:t xml:space="preserve"> </w:t>
      </w:r>
      <w:r w:rsidR="004E4BB2">
        <w:rPr>
          <w:noProof/>
          <w:sz w:val="20"/>
        </w:rPr>
        <w:t xml:space="preserve">rotation </w:t>
      </w:r>
      <w:r w:rsidRPr="00A44B62">
        <w:rPr>
          <w:noProof/>
          <w:sz w:val="20"/>
        </w:rPr>
        <w:t>SEI message</w:t>
      </w:r>
      <w:r>
        <w:rPr>
          <w:noProof/>
          <w:sz w:val="20"/>
        </w:rPr>
        <w:t xml:space="preserve"> in decoding order, a </w:t>
      </w:r>
      <w:r w:rsidRPr="00337B8A">
        <w:rPr>
          <w:noProof/>
          <w:sz w:val="20"/>
        </w:rPr>
        <w:t>sphere</w:t>
      </w:r>
      <w:r>
        <w:rPr>
          <w:noProof/>
          <w:sz w:val="20"/>
        </w:rPr>
        <w:t xml:space="preserve"> </w:t>
      </w:r>
      <w:r w:rsidR="004E4BB2">
        <w:rPr>
          <w:noProof/>
          <w:sz w:val="20"/>
        </w:rPr>
        <w:t xml:space="preserve">rotation </w:t>
      </w:r>
      <w:r w:rsidRPr="00A44B62">
        <w:rPr>
          <w:noProof/>
          <w:sz w:val="20"/>
        </w:rPr>
        <w:t>SEI message</w:t>
      </w:r>
      <w:r>
        <w:rPr>
          <w:noProof/>
          <w:sz w:val="20"/>
        </w:rPr>
        <w:t xml:space="preserve"> with </w:t>
      </w:r>
      <w:r w:rsidR="004E4BB2">
        <w:rPr>
          <w:noProof/>
          <w:sz w:val="20"/>
        </w:rPr>
        <w:t>sphere</w:t>
      </w:r>
      <w:r>
        <w:rPr>
          <w:noProof/>
          <w:sz w:val="20"/>
        </w:rPr>
        <w:t>_</w:t>
      </w:r>
      <w:r w:rsidR="004E4BB2">
        <w:rPr>
          <w:noProof/>
          <w:sz w:val="20"/>
        </w:rPr>
        <w:t>rotation</w:t>
      </w:r>
      <w:r w:rsidRPr="00A44B62">
        <w:rPr>
          <w:noProof/>
          <w:sz w:val="20"/>
        </w:rPr>
        <w:t>_</w:t>
      </w:r>
      <w:r>
        <w:rPr>
          <w:noProof/>
          <w:sz w:val="20"/>
        </w:rPr>
        <w:t>cancel</w:t>
      </w:r>
      <w:r w:rsidRPr="00A44B62">
        <w:rPr>
          <w:noProof/>
          <w:sz w:val="20"/>
        </w:rPr>
        <w:t>_flag</w:t>
      </w:r>
      <w:r w:rsidRPr="001B0A14">
        <w:rPr>
          <w:noProof/>
          <w:sz w:val="20"/>
        </w:rPr>
        <w:t xml:space="preserve">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noProof/>
          <w:sz w:val="20"/>
        </w:rPr>
        <w:t xml:space="preserve">Decoders shall ignore </w:t>
      </w:r>
      <w:r w:rsidRPr="00337B8A">
        <w:rPr>
          <w:noProof/>
          <w:sz w:val="20"/>
        </w:rPr>
        <w:t>sphere</w:t>
      </w:r>
      <w:r>
        <w:rPr>
          <w:noProof/>
          <w:sz w:val="20"/>
        </w:rPr>
        <w:t xml:space="preserve"> </w:t>
      </w:r>
      <w:r w:rsidR="00D72AC6">
        <w:rPr>
          <w:noProof/>
          <w:sz w:val="20"/>
        </w:rPr>
        <w:t xml:space="preserve">rotation </w:t>
      </w:r>
      <w:r w:rsidRPr="00A44B62">
        <w:rPr>
          <w:noProof/>
          <w:sz w:val="20"/>
        </w:rPr>
        <w:t xml:space="preserve">SEI messages </w:t>
      </w:r>
      <w:r>
        <w:rPr>
          <w:noProof/>
          <w:sz w:val="20"/>
        </w:rPr>
        <w:t xml:space="preserve">with </w:t>
      </w:r>
      <w:r w:rsidRPr="00337B8A">
        <w:rPr>
          <w:noProof/>
          <w:sz w:val="20"/>
        </w:rPr>
        <w:t>sphere</w:t>
      </w:r>
      <w:r>
        <w:rPr>
          <w:noProof/>
          <w:sz w:val="20"/>
        </w:rPr>
        <w:t>_</w:t>
      </w:r>
      <w:r w:rsidR="00D72AC6">
        <w:rPr>
          <w:noProof/>
          <w:sz w:val="20"/>
        </w:rPr>
        <w:t>rotation</w:t>
      </w:r>
      <w:r w:rsidRPr="00A44B62">
        <w:rPr>
          <w:noProof/>
          <w:sz w:val="20"/>
        </w:rPr>
        <w:t>_</w:t>
      </w:r>
      <w:r>
        <w:rPr>
          <w:noProof/>
          <w:sz w:val="20"/>
        </w:rPr>
        <w:t>cancel</w:t>
      </w:r>
      <w:r w:rsidRPr="00A44B62">
        <w:rPr>
          <w:noProof/>
          <w:sz w:val="20"/>
        </w:rPr>
        <w:t>_flag</w:t>
      </w:r>
      <w:r w:rsidRPr="001B0A14">
        <w:rPr>
          <w:noProof/>
          <w:sz w:val="20"/>
        </w:rPr>
        <w:t xml:space="preserve"> equal to</w:t>
      </w:r>
      <w:r>
        <w:rPr>
          <w:noProof/>
          <w:sz w:val="20"/>
        </w:rPr>
        <w:t xml:space="preserve"> 0 </w:t>
      </w:r>
      <w:r w:rsidRPr="00A44B62">
        <w:rPr>
          <w:noProof/>
          <w:sz w:val="20"/>
        </w:rPr>
        <w:t xml:space="preserve">that do not follow, in decoding order, </w:t>
      </w:r>
      <w:r>
        <w:rPr>
          <w:noProof/>
          <w:sz w:val="20"/>
        </w:rPr>
        <w:t>an</w:t>
      </w:r>
      <w:r w:rsidRPr="00A44B62">
        <w:rPr>
          <w:noProof/>
          <w:sz w:val="20"/>
        </w:rPr>
        <w:t xml:space="preserve"> </w:t>
      </w:r>
      <w:r w:rsidRPr="007B1F08">
        <w:rPr>
          <w:noProof/>
          <w:sz w:val="20"/>
        </w:rPr>
        <w:t xml:space="preserve">equirectangular </w:t>
      </w:r>
      <w:r w:rsidRPr="00A44B62">
        <w:rPr>
          <w:noProof/>
          <w:sz w:val="20"/>
        </w:rPr>
        <w:t xml:space="preserve">projection SEI message </w:t>
      </w:r>
      <w:r>
        <w:rPr>
          <w:noProof/>
          <w:sz w:val="20"/>
        </w:rPr>
        <w:t>with erp</w:t>
      </w:r>
      <w:r w:rsidRPr="001B0A14">
        <w:rPr>
          <w:noProof/>
          <w:sz w:val="20"/>
        </w:rPr>
        <w:t xml:space="preserve">_cancel_flag </w:t>
      </w:r>
      <w:r>
        <w:rPr>
          <w:noProof/>
          <w:sz w:val="20"/>
        </w:rPr>
        <w:t xml:space="preserve">equal to 0 or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p>
    <w:p w:rsidR="00FB6DE4" w:rsidRDefault="00FB6DE4" w:rsidP="00B34E18">
      <w:pPr>
        <w:jc w:val="both"/>
        <w:rPr>
          <w:rFonts w:eastAsia="Malgun Gothic"/>
          <w:noProof/>
          <w:sz w:val="20"/>
          <w:lang w:eastAsia="zh-CN"/>
        </w:rPr>
      </w:pPr>
      <w:r w:rsidRPr="00420E7B">
        <w:rPr>
          <w:rFonts w:eastAsia="Malgun Gothic"/>
          <w:b/>
          <w:noProof/>
          <w:sz w:val="20"/>
          <w:lang w:eastAsia="zh-CN"/>
        </w:rPr>
        <w:t>sphere</w:t>
      </w:r>
      <w:r>
        <w:rPr>
          <w:rFonts w:eastAsia="Malgun Gothic"/>
          <w:b/>
          <w:noProof/>
          <w:sz w:val="20"/>
          <w:lang w:eastAsia="zh-CN"/>
        </w:rPr>
        <w:t>_</w:t>
      </w:r>
      <w:r w:rsidR="0096217F" w:rsidRPr="0096217F">
        <w:rPr>
          <w:rFonts w:eastAsia="Malgun Gothic"/>
          <w:b/>
          <w:noProof/>
          <w:sz w:val="20"/>
          <w:lang w:eastAsia="zh-CN"/>
        </w:rPr>
        <w:t>rotation</w:t>
      </w:r>
      <w:r>
        <w:rPr>
          <w:rFonts w:eastAsia="Malgun Gothic"/>
          <w:b/>
          <w:noProof/>
          <w:sz w:val="20"/>
          <w:lang w:eastAsia="zh-CN"/>
        </w:rPr>
        <w:t>_reserved_zero_6bits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337B8A">
        <w:rPr>
          <w:noProof/>
          <w:sz w:val="20"/>
        </w:rPr>
        <w:t>sphere</w:t>
      </w:r>
      <w:r>
        <w:rPr>
          <w:noProof/>
          <w:sz w:val="20"/>
        </w:rPr>
        <w:t>_</w:t>
      </w:r>
      <w:r w:rsidR="0096217F">
        <w:rPr>
          <w:noProof/>
          <w:sz w:val="20"/>
        </w:rPr>
        <w:t>rotation</w:t>
      </w:r>
      <w:r w:rsidRPr="00A67445">
        <w:rPr>
          <w:bCs/>
          <w:noProof/>
          <w:sz w:val="20"/>
        </w:rPr>
        <w:t>_</w:t>
      </w:r>
      <w:r w:rsidRPr="00A44B62">
        <w:rPr>
          <w:bCs/>
          <w:noProof/>
          <w:sz w:val="20"/>
        </w:rPr>
        <w:t>reserved_zero_</w:t>
      </w:r>
      <w:r>
        <w:rPr>
          <w:bCs/>
          <w:noProof/>
          <w:sz w:val="20"/>
        </w:rPr>
        <w:t>6</w:t>
      </w:r>
      <w:r w:rsidRPr="00A44B62">
        <w:rPr>
          <w:bCs/>
          <w:noProof/>
          <w:sz w:val="20"/>
        </w:rPr>
        <w:t xml:space="preserve">bits are reserved for future use by ITU-T | ISO/IEC. Decoders shall ignore the value of </w:t>
      </w:r>
      <w:r w:rsidRPr="00337B8A">
        <w:rPr>
          <w:noProof/>
          <w:sz w:val="20"/>
        </w:rPr>
        <w:t>sphere</w:t>
      </w:r>
      <w:r>
        <w:rPr>
          <w:noProof/>
          <w:sz w:val="20"/>
        </w:rPr>
        <w:t>_</w:t>
      </w:r>
      <w:r w:rsidR="0096217F">
        <w:rPr>
          <w:noProof/>
          <w:sz w:val="20"/>
        </w:rPr>
        <w:t>rotation</w:t>
      </w:r>
      <w:r w:rsidRPr="00A67445">
        <w:rPr>
          <w:bCs/>
          <w:noProof/>
          <w:sz w:val="20"/>
        </w:rPr>
        <w:t>_</w:t>
      </w:r>
      <w:r w:rsidRPr="00A44B62">
        <w:rPr>
          <w:bCs/>
          <w:noProof/>
          <w:sz w:val="20"/>
        </w:rPr>
        <w:t>reserved_zero_</w:t>
      </w:r>
      <w:r>
        <w:rPr>
          <w:bCs/>
          <w:noProof/>
          <w:sz w:val="20"/>
        </w:rPr>
        <w:t>6</w:t>
      </w:r>
      <w:r w:rsidRPr="00A44B62">
        <w:rPr>
          <w:bCs/>
          <w:noProof/>
          <w:sz w:val="20"/>
        </w:rPr>
        <w:t>bits</w:t>
      </w:r>
      <w:r w:rsidRPr="00E5218A">
        <w:rPr>
          <w:rFonts w:eastAsia="Malgun Gothic"/>
          <w:noProof/>
          <w:sz w:val="20"/>
          <w:lang w:eastAsia="zh-CN"/>
        </w:rPr>
        <w:t>.</w:t>
      </w:r>
    </w:p>
    <w:p w:rsidR="0096217F" w:rsidRPr="00A44B62" w:rsidRDefault="0096217F" w:rsidP="0096217F">
      <w:pPr>
        <w:jc w:val="both"/>
        <w:rPr>
          <w:rFonts w:eastAsia="Malgun Gothic"/>
          <w:sz w:val="20"/>
          <w:lang w:eastAsia="ko-KR"/>
        </w:rPr>
      </w:pPr>
      <w:r w:rsidRPr="00A44B62">
        <w:rPr>
          <w:b/>
          <w:bCs/>
          <w:color w:val="000000"/>
          <w:sz w:val="20"/>
        </w:rPr>
        <w:t>yaw_</w:t>
      </w:r>
      <w:r>
        <w:rPr>
          <w:b/>
          <w:bCs/>
          <w:color w:val="000000"/>
          <w:sz w:val="20"/>
        </w:rPr>
        <w:t>rotation</w:t>
      </w:r>
      <w:r w:rsidRPr="00A44B62">
        <w:rPr>
          <w:sz w:val="20"/>
        </w:rPr>
        <w:t xml:space="preserve"> specifies the value of </w:t>
      </w:r>
      <w:r>
        <w:rPr>
          <w:sz w:val="20"/>
        </w:rPr>
        <w:t xml:space="preserve">the </w:t>
      </w:r>
      <w:r w:rsidRPr="00A44B62">
        <w:rPr>
          <w:sz w:val="20"/>
        </w:rPr>
        <w:t xml:space="preserve">yaw </w:t>
      </w:r>
      <w:r>
        <w:rPr>
          <w:sz w:val="20"/>
        </w:rPr>
        <w:t>rotation angle</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 The value of yaw_</w:t>
      </w:r>
      <w:r>
        <w:rPr>
          <w:sz w:val="20"/>
        </w:rPr>
        <w:t>rotation</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480)</w:t>
      </w:r>
      <w:r w:rsidRPr="00A44B62">
        <w:rPr>
          <w:sz w:val="20"/>
        </w:rPr>
        <w:t xml:space="preserve"> to 180 * 2</w:t>
      </w:r>
      <w:r w:rsidRPr="00A44B62">
        <w:rPr>
          <w:sz w:val="20"/>
          <w:vertAlign w:val="superscript"/>
        </w:rPr>
        <w:t>16</w:t>
      </w:r>
      <w:r w:rsidRPr="00A44B62">
        <w:rPr>
          <w:sz w:val="20"/>
        </w:rPr>
        <w:t> </w:t>
      </w:r>
      <w:r w:rsidRPr="00A44B62">
        <w:rPr>
          <w:rFonts w:eastAsia="Malgun Gothic"/>
          <w:sz w:val="20"/>
          <w:lang w:eastAsia="ko-KR"/>
        </w:rPr>
        <w:t>−</w:t>
      </w:r>
      <w:r w:rsidRPr="00A44B62">
        <w:rPr>
          <w:sz w:val="20"/>
        </w:rPr>
        <w:t> 1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479), inclusive</w:t>
      </w:r>
      <w:r w:rsidRPr="00A44B62">
        <w:rPr>
          <w:sz w:val="20"/>
        </w:rPr>
        <w:t>. When not present, the value of yaw_</w:t>
      </w:r>
      <w:r>
        <w:rPr>
          <w:sz w:val="20"/>
        </w:rPr>
        <w:t>rotation</w:t>
      </w:r>
      <w:r w:rsidRPr="00A44B62">
        <w:rPr>
          <w:rFonts w:eastAsia="Malgun Gothic"/>
          <w:sz w:val="20"/>
          <w:lang w:eastAsia="ko-KR"/>
        </w:rPr>
        <w:t xml:space="preserve"> </w:t>
      </w:r>
      <w:r w:rsidRPr="00A44B62">
        <w:rPr>
          <w:sz w:val="20"/>
        </w:rPr>
        <w:t>is inferred to be equal to 0.</w:t>
      </w:r>
    </w:p>
    <w:p w:rsidR="0096217F" w:rsidRPr="00A44B62" w:rsidRDefault="0096217F" w:rsidP="0096217F">
      <w:pPr>
        <w:jc w:val="both"/>
        <w:rPr>
          <w:rFonts w:eastAsia="Malgun Gothic"/>
          <w:sz w:val="20"/>
          <w:lang w:eastAsia="ko-KR"/>
        </w:rPr>
      </w:pPr>
      <w:r w:rsidRPr="00A44B62">
        <w:rPr>
          <w:b/>
          <w:bCs/>
          <w:color w:val="000000"/>
          <w:sz w:val="20"/>
        </w:rPr>
        <w:lastRenderedPageBreak/>
        <w:t>pitch_</w:t>
      </w:r>
      <w:r>
        <w:rPr>
          <w:b/>
          <w:bCs/>
          <w:color w:val="000000"/>
          <w:sz w:val="20"/>
        </w:rPr>
        <w:t>rotation</w:t>
      </w:r>
      <w:r w:rsidRPr="00A44B62">
        <w:rPr>
          <w:sz w:val="20"/>
        </w:rPr>
        <w:t xml:space="preserve"> specifies the value of </w:t>
      </w:r>
      <w:r>
        <w:rPr>
          <w:sz w:val="20"/>
        </w:rPr>
        <w:t xml:space="preserve">the </w:t>
      </w:r>
      <w:r w:rsidRPr="00A44B62">
        <w:rPr>
          <w:sz w:val="20"/>
        </w:rPr>
        <w:t xml:space="preserve">pitch </w:t>
      </w:r>
      <w:r>
        <w:rPr>
          <w:sz w:val="20"/>
        </w:rPr>
        <w:t>rotation angle</w:t>
      </w:r>
      <w:r w:rsidRPr="00A44B62">
        <w:rPr>
          <w:sz w:val="20"/>
        </w:rPr>
        <w:t>, in units of 2</w:t>
      </w:r>
      <w:r w:rsidRPr="00A44B62">
        <w:rPr>
          <w:sz w:val="20"/>
          <w:vertAlign w:val="superscript"/>
        </w:rPr>
        <w:t>−16</w:t>
      </w:r>
      <w:r w:rsidRPr="00A44B62">
        <w:rPr>
          <w:sz w:val="20"/>
        </w:rPr>
        <w:t xml:space="preserve"> degrees. The value of pitch_</w:t>
      </w:r>
      <w:r>
        <w:rPr>
          <w:sz w:val="20"/>
        </w:rPr>
        <w:t>rotation</w:t>
      </w:r>
      <w:r w:rsidRPr="00A44B62">
        <w:rPr>
          <w:sz w:val="20"/>
        </w:rPr>
        <w:t xml:space="preserve"> shall be in the range of </w:t>
      </w:r>
      <w:r w:rsidRPr="00A44B62">
        <w:rPr>
          <w:rFonts w:eastAsia="Malgun Gothic"/>
          <w:sz w:val="20"/>
          <w:lang w:eastAsia="ko-KR"/>
        </w:rPr>
        <w:t>−</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Pr>
          <w:rFonts w:eastAsia="Malgun Gothic"/>
          <w:sz w:val="20"/>
          <w:lang w:eastAsia="ko-KR"/>
        </w:rPr>
        <w:t> </w:t>
      </w:r>
      <w:r w:rsidRPr="00A44B62">
        <w:rPr>
          <w:rFonts w:eastAsia="Malgun Gothic"/>
          <w:sz w:val="20"/>
          <w:lang w:eastAsia="ko-KR"/>
        </w:rPr>
        <w:t>898</w:t>
      </w:r>
      <w:r>
        <w:rPr>
          <w:rFonts w:eastAsia="Malgun Gothic"/>
          <w:sz w:val="20"/>
          <w:lang w:eastAsia="ko-KR"/>
        </w:rPr>
        <w:t> </w:t>
      </w:r>
      <w:r w:rsidRPr="00A44B62">
        <w:rPr>
          <w:rFonts w:eastAsia="Malgun Gothic"/>
          <w:sz w:val="20"/>
          <w:lang w:eastAsia="ko-KR"/>
        </w:rPr>
        <w:t xml:space="preserve">240) to </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Pr>
          <w:rFonts w:eastAsia="Malgun Gothic"/>
          <w:sz w:val="20"/>
          <w:lang w:eastAsia="ko-KR"/>
        </w:rPr>
        <w:t> </w:t>
      </w:r>
      <w:r w:rsidRPr="00A44B62">
        <w:rPr>
          <w:rFonts w:eastAsia="Malgun Gothic"/>
          <w:sz w:val="20"/>
          <w:lang w:eastAsia="ko-KR"/>
        </w:rPr>
        <w:t>898</w:t>
      </w:r>
      <w:r>
        <w:rPr>
          <w:rFonts w:eastAsia="Malgun Gothic"/>
          <w:sz w:val="20"/>
          <w:lang w:eastAsia="ko-KR"/>
        </w:rPr>
        <w:t> </w:t>
      </w:r>
      <w:r w:rsidRPr="00A44B62">
        <w:rPr>
          <w:rFonts w:eastAsia="Malgun Gothic"/>
          <w:sz w:val="20"/>
          <w:lang w:eastAsia="ko-KR"/>
        </w:rPr>
        <w:t>240), inclusive</w:t>
      </w:r>
      <w:r w:rsidRPr="00A44B62">
        <w:rPr>
          <w:sz w:val="20"/>
        </w:rPr>
        <w:t>. When not present, the value of pitch_</w:t>
      </w:r>
      <w:r>
        <w:rPr>
          <w:sz w:val="20"/>
        </w:rPr>
        <w:t>rotation</w:t>
      </w:r>
      <w:r w:rsidRPr="00A44B62">
        <w:rPr>
          <w:sz w:val="20"/>
        </w:rPr>
        <w:t xml:space="preserve"> is inferred to be equal to 0.</w:t>
      </w:r>
    </w:p>
    <w:p w:rsidR="0096217F" w:rsidRDefault="0096217F" w:rsidP="0096217F">
      <w:pPr>
        <w:jc w:val="both"/>
        <w:rPr>
          <w:sz w:val="20"/>
        </w:rPr>
      </w:pPr>
      <w:r w:rsidRPr="00A44B62">
        <w:rPr>
          <w:b/>
          <w:bCs/>
          <w:color w:val="000000"/>
          <w:sz w:val="20"/>
        </w:rPr>
        <w:t>roll</w:t>
      </w:r>
      <w:r>
        <w:rPr>
          <w:b/>
          <w:bCs/>
          <w:color w:val="000000"/>
          <w:sz w:val="20"/>
        </w:rPr>
        <w:t>_rotation</w:t>
      </w:r>
      <w:r w:rsidRPr="00A44B62">
        <w:rPr>
          <w:sz w:val="20"/>
        </w:rPr>
        <w:t xml:space="preserve"> specifies the value of</w:t>
      </w:r>
      <w:r>
        <w:rPr>
          <w:sz w:val="20"/>
        </w:rPr>
        <w:t xml:space="preserve"> the</w:t>
      </w:r>
      <w:r w:rsidRPr="00A44B62">
        <w:rPr>
          <w:sz w:val="20"/>
        </w:rPr>
        <w:t xml:space="preserve"> roll </w:t>
      </w:r>
      <w:r>
        <w:rPr>
          <w:sz w:val="20"/>
        </w:rPr>
        <w:t>rotation angle</w:t>
      </w:r>
      <w:r w:rsidRPr="00A44B62">
        <w:rPr>
          <w:sz w:val="20"/>
        </w:rPr>
        <w:t>, in units of 2</w:t>
      </w:r>
      <w:r w:rsidRPr="00A44B62">
        <w:rPr>
          <w:sz w:val="20"/>
          <w:vertAlign w:val="superscript"/>
        </w:rPr>
        <w:t>−16</w:t>
      </w:r>
      <w:r w:rsidRPr="00A44B62">
        <w:rPr>
          <w:sz w:val="20"/>
        </w:rPr>
        <w:t xml:space="preserve"> degrees. The value of roll</w:t>
      </w:r>
      <w:r>
        <w:rPr>
          <w:sz w:val="20"/>
        </w:rPr>
        <w:t>_rotation</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480)</w:t>
      </w:r>
      <w:r w:rsidRPr="00A44B62">
        <w:rPr>
          <w:sz w:val="20"/>
        </w:rPr>
        <w:t xml:space="preserve"> to 180 * 2</w:t>
      </w:r>
      <w:r w:rsidRPr="00A44B62">
        <w:rPr>
          <w:sz w:val="20"/>
          <w:vertAlign w:val="superscript"/>
        </w:rPr>
        <w:t>16</w:t>
      </w:r>
      <w:r w:rsidRPr="00A44B62">
        <w:rPr>
          <w:sz w:val="20"/>
        </w:rPr>
        <w:t> − 1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479), inclusive</w:t>
      </w:r>
      <w:r w:rsidRPr="00A44B62">
        <w:rPr>
          <w:sz w:val="20"/>
        </w:rPr>
        <w:t>. When not present, the value of roll</w:t>
      </w:r>
      <w:r>
        <w:rPr>
          <w:sz w:val="20"/>
        </w:rPr>
        <w:t>_rotation</w:t>
      </w:r>
      <w:r w:rsidRPr="00A44B62">
        <w:rPr>
          <w:sz w:val="20"/>
        </w:rPr>
        <w:t xml:space="preserve"> is inferred to be equal to 0.</w:t>
      </w:r>
    </w:p>
    <w:p w:rsidR="00473906" w:rsidRPr="00136F0C" w:rsidRDefault="00473906" w:rsidP="00473906">
      <w:pPr>
        <w:pStyle w:val="Heading2"/>
        <w:tabs>
          <w:tab w:val="clear" w:pos="720"/>
          <w:tab w:val="clear" w:pos="1080"/>
          <w:tab w:val="clear" w:pos="1440"/>
        </w:tabs>
        <w:overflowPunct/>
        <w:autoSpaceDE/>
        <w:autoSpaceDN/>
        <w:adjustRightInd/>
        <w:ind w:left="576" w:hanging="576"/>
        <w:jc w:val="both"/>
        <w:textAlignment w:val="auto"/>
      </w:pPr>
      <w:r>
        <w:t xml:space="preserve">Changes to the ERP </w:t>
      </w:r>
      <w:r w:rsidRPr="00136F0C">
        <w:t xml:space="preserve">SEI message </w:t>
      </w:r>
      <w:r>
        <w:t xml:space="preserve">syntax and </w:t>
      </w:r>
      <w:r w:rsidRPr="00136F0C">
        <w:t>s</w:t>
      </w:r>
      <w:r>
        <w:t>emantics</w:t>
      </w:r>
    </w:p>
    <w:p w:rsidR="00D100FD" w:rsidRPr="00136F0C" w:rsidRDefault="00D100FD" w:rsidP="00D100FD">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equirectangular_</w:t>
            </w:r>
            <w:r w:rsidRPr="00C9691B">
              <w:rPr>
                <w:rFonts w:eastAsia="Malgun Gothic"/>
                <w:sz w:val="20"/>
              </w:rPr>
              <w:t>projection( payloadSize ) {</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noProof/>
                <w:sz w:val="20"/>
                <w:lang w:eastAsia="zh-CN"/>
              </w:rPr>
              <w:tab/>
            </w:r>
            <w:r>
              <w:rPr>
                <w:rFonts w:eastAsia="Malgun Gothic"/>
                <w:b/>
                <w:noProof/>
                <w:sz w:val="20"/>
                <w:lang w:eastAsia="zh-CN"/>
              </w:rPr>
              <w:t>erp</w:t>
            </w:r>
            <w:r w:rsidRPr="00C9691B">
              <w:rPr>
                <w:rFonts w:eastAsia="Malgun Gothic"/>
                <w:b/>
                <w:noProof/>
                <w:sz w:val="20"/>
                <w:lang w:eastAsia="zh-CN"/>
              </w:rPr>
              <w:t>_</w:t>
            </w:r>
            <w:r w:rsidRPr="00C9691B">
              <w:rPr>
                <w:rFonts w:eastAsia="Malgun Gothic"/>
                <w:b/>
                <w:bCs/>
                <w:noProof/>
                <w:sz w:val="20"/>
                <w:lang w:eastAsia="zh-CN"/>
              </w:rPr>
              <w:t>cancel_flag</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noProof/>
                <w:sz w:val="20"/>
                <w:lang w:eastAsia="zh-CN"/>
              </w:rPr>
              <w:t>u(1)</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C9691B">
              <w:rPr>
                <w:rFonts w:eastAsia="Malgun Gothic"/>
                <w:noProof/>
                <w:sz w:val="20"/>
              </w:rPr>
              <w:tab/>
              <w:t>if( !</w:t>
            </w:r>
            <w:r>
              <w:rPr>
                <w:rFonts w:eastAsia="Malgun Gothic"/>
                <w:noProof/>
                <w:sz w:val="20"/>
              </w:rPr>
              <w:t>erp</w:t>
            </w:r>
            <w:r w:rsidRPr="00C9691B">
              <w:rPr>
                <w:rFonts w:eastAsia="Malgun Gothic"/>
                <w:noProof/>
                <w:sz w:val="20"/>
                <w:lang w:eastAsia="zh-CN"/>
              </w:rPr>
              <w:t>_</w:t>
            </w:r>
            <w:r w:rsidRPr="00C9691B">
              <w:rPr>
                <w:rFonts w:eastAsia="Malgun Gothic"/>
                <w:bCs/>
                <w:noProof/>
                <w:sz w:val="20"/>
                <w:lang w:eastAsia="zh-CN"/>
              </w:rPr>
              <w:t xml:space="preserve">cancel_flag ) </w:t>
            </w:r>
            <w:r w:rsidRPr="00C9691B">
              <w:rPr>
                <w:rFonts w:eastAsia="Malgun Gothic"/>
                <w:noProof/>
                <w:sz w:val="20"/>
              </w:rPr>
              <w:t>{</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D100FD" w:rsidRPr="00C9691B" w:rsidTr="008518C0">
        <w:trPr>
          <w:cantSplit/>
          <w:jc w:val="center"/>
        </w:trPr>
        <w:tc>
          <w:tcPr>
            <w:tcW w:w="7689" w:type="dxa"/>
          </w:tcPr>
          <w:p w:rsidR="00D100FD" w:rsidRPr="00C9691B" w:rsidRDefault="00D100FD" w:rsidP="008518C0">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C9691B">
              <w:rPr>
                <w:rFonts w:eastAsia="Malgun Gothic"/>
                <w:noProof/>
                <w:sz w:val="20"/>
                <w:lang w:eastAsia="zh-CN"/>
              </w:rPr>
              <w:tab/>
            </w:r>
            <w:r w:rsidRPr="00C9691B">
              <w:rPr>
                <w:rFonts w:eastAsia="Malgun Gothic"/>
                <w:noProof/>
                <w:sz w:val="20"/>
                <w:lang w:eastAsia="zh-CN"/>
              </w:rPr>
              <w:tab/>
            </w:r>
            <w:r>
              <w:rPr>
                <w:rFonts w:eastAsia="Malgun Gothic"/>
                <w:b/>
                <w:noProof/>
                <w:sz w:val="20"/>
                <w:lang w:eastAsia="zh-CN"/>
              </w:rPr>
              <w:t>erp</w:t>
            </w:r>
            <w:r w:rsidRPr="00C9691B">
              <w:rPr>
                <w:rFonts w:eastAsia="Malgun Gothic"/>
                <w:b/>
                <w:noProof/>
                <w:sz w:val="20"/>
                <w:lang w:eastAsia="zh-CN"/>
              </w:rPr>
              <w:t>_</w:t>
            </w:r>
            <w:r w:rsidRPr="00C9691B">
              <w:rPr>
                <w:rFonts w:eastAsia="Malgun Gothic"/>
                <w:b/>
                <w:bCs/>
                <w:noProof/>
                <w:sz w:val="20"/>
                <w:lang w:eastAsia="zh-CN"/>
              </w:rPr>
              <w:t>persistence_flag</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C9691B">
              <w:rPr>
                <w:rFonts w:eastAsia="Malgun Gothic"/>
                <w:noProof/>
                <w:sz w:val="20"/>
                <w:lang w:eastAsia="zh-CN"/>
              </w:rPr>
              <w:t>u(1)</w:t>
            </w:r>
          </w:p>
        </w:tc>
      </w:tr>
      <w:tr w:rsidR="00D100FD" w:rsidRPr="00C9691B" w:rsidDel="00D100FD" w:rsidTr="008518C0">
        <w:tblPrEx>
          <w:tblLook w:val="04A0" w:firstRow="1" w:lastRow="0" w:firstColumn="1" w:lastColumn="0" w:noHBand="0" w:noVBand="1"/>
        </w:tblPrEx>
        <w:trPr>
          <w:cantSplit/>
          <w:jc w:val="center"/>
          <w:del w:id="3" w:author="Ye-Kui Wang" w:date="2017-09-29T14:13:00Z"/>
        </w:trPr>
        <w:tc>
          <w:tcPr>
            <w:tcW w:w="7689" w:type="dxa"/>
          </w:tcPr>
          <w:p w:rsidR="00D100FD" w:rsidRPr="00C9691B" w:rsidDel="00D100FD" w:rsidRDefault="00D100FD" w:rsidP="008518C0">
            <w:pPr>
              <w:keepLines/>
              <w:tabs>
                <w:tab w:val="clear" w:pos="360"/>
                <w:tab w:val="clear" w:pos="720"/>
                <w:tab w:val="clear" w:pos="1440"/>
                <w:tab w:val="left" w:pos="216"/>
                <w:tab w:val="left" w:pos="432"/>
                <w:tab w:val="left" w:pos="648"/>
                <w:tab w:val="left" w:pos="864"/>
                <w:tab w:val="left" w:pos="1296"/>
                <w:tab w:val="left" w:pos="1512"/>
              </w:tabs>
              <w:spacing w:before="20" w:after="40"/>
              <w:rPr>
                <w:del w:id="4" w:author="Ye-Kui Wang" w:date="2017-09-29T14:13:00Z"/>
                <w:sz w:val="20"/>
              </w:rPr>
            </w:pPr>
            <w:del w:id="5" w:author="Ye-Kui Wang" w:date="2017-09-29T14:13:00Z">
              <w:r w:rsidRPr="00C9691B" w:rsidDel="00D100FD">
                <w:rPr>
                  <w:sz w:val="20"/>
                </w:rPr>
                <w:tab/>
              </w:r>
              <w:r w:rsidRPr="00C9691B" w:rsidDel="00D100FD">
                <w:rPr>
                  <w:sz w:val="20"/>
                </w:rPr>
                <w:tab/>
              </w:r>
              <w:r w:rsidDel="00D100FD">
                <w:rPr>
                  <w:b/>
                  <w:sz w:val="20"/>
                </w:rPr>
                <w:delText>erp_rotation_flag</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6" w:author="Ye-Kui Wang" w:date="2017-09-29T14:13:00Z"/>
                <w:rFonts w:eastAsia="Malgun Gothic"/>
                <w:bCs/>
                <w:sz w:val="20"/>
              </w:rPr>
            </w:pPr>
            <w:del w:id="7" w:author="Ye-Kui Wang" w:date="2017-09-29T14:13:00Z">
              <w:r w:rsidRPr="00C9691B" w:rsidDel="00D100FD">
                <w:rPr>
                  <w:rFonts w:eastAsia="Malgun Gothic"/>
                  <w:bCs/>
                  <w:sz w:val="20"/>
                </w:rPr>
                <w:delText>u(</w:delText>
              </w:r>
              <w:r w:rsidDel="00D100FD">
                <w:rPr>
                  <w:rFonts w:eastAsia="Malgun Gothic"/>
                  <w:bCs/>
                  <w:sz w:val="20"/>
                </w:rPr>
                <w:delText>1</w:delText>
              </w:r>
              <w:r w:rsidRPr="00C9691B" w:rsidDel="00D100FD">
                <w:rPr>
                  <w:rFonts w:eastAsia="Malgun Gothic"/>
                  <w:bCs/>
                  <w:sz w:val="20"/>
                </w:rPr>
                <w:delText>)</w:delText>
              </w:r>
            </w:del>
          </w:p>
        </w:tc>
      </w:tr>
      <w:tr w:rsidR="00D100FD" w:rsidRPr="00C9691B" w:rsidTr="008518C0">
        <w:tblPrEx>
          <w:tblLook w:val="04A0" w:firstRow="1" w:lastRow="0" w:firstColumn="1" w:lastColumn="0" w:noHBand="0" w:noVBand="1"/>
        </w:tblPrEx>
        <w:trPr>
          <w:cantSplit/>
          <w:jc w:val="center"/>
        </w:trPr>
        <w:tc>
          <w:tcPr>
            <w:tcW w:w="7689" w:type="dxa"/>
          </w:tcPr>
          <w:p w:rsidR="00D100FD" w:rsidRPr="003470C8" w:rsidRDefault="00D100FD" w:rsidP="008518C0">
            <w:pPr>
              <w:keepLines/>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C9691B">
              <w:rPr>
                <w:sz w:val="20"/>
              </w:rPr>
              <w:tab/>
            </w:r>
            <w:r w:rsidRPr="00C9691B">
              <w:rPr>
                <w:sz w:val="20"/>
              </w:rPr>
              <w:tab/>
            </w:r>
            <w:r w:rsidRPr="007B1F08">
              <w:rPr>
                <w:b/>
                <w:sz w:val="20"/>
              </w:rPr>
              <w:t>erp_</w:t>
            </w:r>
            <w:r>
              <w:rPr>
                <w:b/>
                <w:sz w:val="20"/>
              </w:rPr>
              <w:t>explicit</w:t>
            </w:r>
            <w:r w:rsidRPr="003470C8">
              <w:rPr>
                <w:b/>
                <w:sz w:val="20"/>
              </w:rPr>
              <w:t>_</w:t>
            </w:r>
            <w:r>
              <w:rPr>
                <w:b/>
                <w:sz w:val="20"/>
              </w:rPr>
              <w:t>coverage_range_</w:t>
            </w:r>
            <w:r w:rsidRPr="003470C8">
              <w:rPr>
                <w:b/>
                <w:sz w:val="20"/>
              </w:rPr>
              <w:t>flag</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u(1)</w:t>
            </w:r>
          </w:p>
        </w:tc>
      </w:tr>
      <w:tr w:rsidR="00D100FD" w:rsidRPr="00C9691B" w:rsidTr="008518C0">
        <w:tblPrEx>
          <w:tblLook w:val="04A0" w:firstRow="1" w:lastRow="0" w:firstColumn="1" w:lastColumn="0" w:noHBand="0" w:noVBand="1"/>
        </w:tblPrEx>
        <w:trPr>
          <w:cantSplit/>
          <w:jc w:val="center"/>
        </w:trPr>
        <w:tc>
          <w:tcPr>
            <w:tcW w:w="7689" w:type="dxa"/>
          </w:tcPr>
          <w:p w:rsidR="00D100FD" w:rsidRPr="00C9691B" w:rsidRDefault="00D100FD" w:rsidP="008518C0">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C9691B">
              <w:rPr>
                <w:sz w:val="20"/>
              </w:rPr>
              <w:tab/>
            </w:r>
            <w:r w:rsidRPr="00C9691B">
              <w:rPr>
                <w:sz w:val="20"/>
              </w:rPr>
              <w:tab/>
            </w:r>
            <w:r w:rsidRPr="007B1F08">
              <w:rPr>
                <w:b/>
                <w:sz w:val="20"/>
              </w:rPr>
              <w:t>erp</w:t>
            </w:r>
            <w:r>
              <w:rPr>
                <w:sz w:val="20"/>
              </w:rPr>
              <w:t>_</w:t>
            </w:r>
            <w:r>
              <w:rPr>
                <w:b/>
                <w:bCs/>
                <w:sz w:val="20"/>
              </w:rPr>
              <w:t>reserved_zero_</w:t>
            </w:r>
            <w:ins w:id="8" w:author="Ye-Kui Wang" w:date="2017-09-29T14:14:00Z">
              <w:r>
                <w:rPr>
                  <w:b/>
                  <w:bCs/>
                  <w:sz w:val="20"/>
                </w:rPr>
                <w:t>5</w:t>
              </w:r>
            </w:ins>
            <w:del w:id="9" w:author="Ye-Kui Wang" w:date="2017-09-29T14:14:00Z">
              <w:r w:rsidDel="00D100FD">
                <w:rPr>
                  <w:b/>
                  <w:bCs/>
                  <w:sz w:val="20"/>
                </w:rPr>
                <w:delText>4</w:delText>
              </w:r>
            </w:del>
            <w:r>
              <w:rPr>
                <w:b/>
                <w:bCs/>
                <w:sz w:val="20"/>
              </w:rPr>
              <w:t>bits</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bCs/>
                <w:sz w:val="20"/>
              </w:rPr>
              <w:t>u(</w:t>
            </w:r>
            <w:ins w:id="10" w:author="Ye-Kui Wang" w:date="2017-09-29T14:14:00Z">
              <w:r>
                <w:rPr>
                  <w:rFonts w:eastAsia="Malgun Gothic"/>
                  <w:bCs/>
                  <w:sz w:val="20"/>
                </w:rPr>
                <w:t>5</w:t>
              </w:r>
            </w:ins>
            <w:del w:id="11" w:author="Ye-Kui Wang" w:date="2017-09-29T14:14:00Z">
              <w:r w:rsidDel="00D100FD">
                <w:rPr>
                  <w:rFonts w:eastAsia="Malgun Gothic"/>
                  <w:bCs/>
                  <w:sz w:val="20"/>
                </w:rPr>
                <w:delText>4</w:delText>
              </w:r>
            </w:del>
            <w:r w:rsidRPr="00C9691B">
              <w:rPr>
                <w:rFonts w:eastAsia="Malgun Gothic"/>
                <w:bCs/>
                <w:sz w:val="20"/>
              </w:rPr>
              <w:t>)</w:t>
            </w:r>
          </w:p>
        </w:tc>
      </w:tr>
      <w:tr w:rsidR="00D100FD" w:rsidRPr="00C9691B" w:rsidDel="00D100FD" w:rsidTr="008518C0">
        <w:trPr>
          <w:cantSplit/>
          <w:jc w:val="center"/>
          <w:del w:id="12" w:author="Ye-Kui Wang" w:date="2017-09-29T14:14: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3" w:author="Ye-Kui Wang" w:date="2017-09-29T14:14:00Z"/>
                <w:rFonts w:eastAsia="Malgun Gothic"/>
                <w:sz w:val="20"/>
              </w:rPr>
            </w:pPr>
            <w:del w:id="14" w:author="Ye-Kui Wang" w:date="2017-09-29T14:14:00Z">
              <w:r w:rsidRPr="00C9691B" w:rsidDel="00D100FD">
                <w:rPr>
                  <w:rFonts w:eastAsia="Malgun Gothic"/>
                  <w:sz w:val="20"/>
                </w:rPr>
                <w:tab/>
              </w:r>
              <w:r w:rsidRPr="00C9691B" w:rsidDel="00D100FD">
                <w:rPr>
                  <w:rFonts w:eastAsia="Malgun Gothic"/>
                  <w:sz w:val="20"/>
                </w:rPr>
                <w:tab/>
              </w:r>
              <w:r w:rsidDel="00D100FD">
                <w:rPr>
                  <w:rFonts w:eastAsia="Malgun Gothic"/>
                  <w:color w:val="000000"/>
                  <w:sz w:val="20"/>
                </w:rPr>
                <w:delText>if( erp_rotation_flag</w:delText>
              </w:r>
              <w:r w:rsidRPr="00C9691B" w:rsidDel="00D100FD">
                <w:rPr>
                  <w:rFonts w:eastAsia="Malgun Gothic"/>
                  <w:color w:val="000000"/>
                  <w:sz w:val="20"/>
                </w:rPr>
                <w:delText>  = =  1 ) {</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15" w:author="Ye-Kui Wang" w:date="2017-09-29T14:14:00Z"/>
                <w:rFonts w:eastAsia="Malgun Gothic"/>
                <w:bCs/>
                <w:sz w:val="20"/>
              </w:rPr>
            </w:pPr>
          </w:p>
        </w:tc>
      </w:tr>
      <w:tr w:rsidR="00D100FD" w:rsidRPr="00C9691B" w:rsidDel="00D100FD" w:rsidTr="008518C0">
        <w:trPr>
          <w:cantSplit/>
          <w:jc w:val="center"/>
          <w:del w:id="16" w:author="Ye-Kui Wang" w:date="2017-09-29T14:14: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7" w:author="Ye-Kui Wang" w:date="2017-09-29T14:14:00Z"/>
                <w:rFonts w:eastAsia="Malgun Gothic"/>
                <w:sz w:val="20"/>
                <w:lang w:eastAsia="ko-KR"/>
              </w:rPr>
            </w:pPr>
            <w:del w:id="18" w:author="Ye-Kui Wang" w:date="2017-09-29T14:14:00Z">
              <w:r w:rsidRPr="00C9691B" w:rsidDel="00D100FD">
                <w:rPr>
                  <w:rFonts w:eastAsia="Malgun Gothic"/>
                  <w:sz w:val="20"/>
                </w:rPr>
                <w:tab/>
              </w:r>
              <w:r w:rsidRPr="00C9691B" w:rsidDel="00D100FD">
                <w:rPr>
                  <w:rFonts w:eastAsia="Malgun Gothic"/>
                  <w:sz w:val="20"/>
                </w:rPr>
                <w:tab/>
              </w:r>
              <w:r w:rsidRPr="00C9691B" w:rsidDel="00D100FD">
                <w:rPr>
                  <w:rFonts w:eastAsia="Malgun Gothic"/>
                  <w:sz w:val="20"/>
                </w:rPr>
                <w:tab/>
              </w:r>
              <w:r w:rsidDel="00D100FD">
                <w:rPr>
                  <w:rFonts w:eastAsia="Malgun Gothic"/>
                  <w:b/>
                  <w:noProof/>
                  <w:sz w:val="20"/>
                  <w:lang w:eastAsia="zh-CN"/>
                </w:rPr>
                <w:delText>erp</w:delText>
              </w:r>
              <w:r w:rsidRPr="00C9691B" w:rsidDel="00D100FD">
                <w:rPr>
                  <w:rFonts w:eastAsia="Malgun Gothic"/>
                  <w:b/>
                  <w:noProof/>
                  <w:sz w:val="20"/>
                  <w:lang w:eastAsia="zh-CN"/>
                </w:rPr>
                <w:delText>_</w:delText>
              </w:r>
              <w:r w:rsidRPr="00C9691B" w:rsidDel="00D100FD">
                <w:rPr>
                  <w:rFonts w:eastAsia="Malgun Gothic"/>
                  <w:b/>
                  <w:bCs/>
                  <w:color w:val="000000"/>
                  <w:sz w:val="20"/>
                </w:rPr>
                <w:delText>yaw_</w:delText>
              </w:r>
              <w:r w:rsidDel="00D100FD">
                <w:rPr>
                  <w:rFonts w:eastAsia="Malgun Gothic"/>
                  <w:b/>
                  <w:bCs/>
                  <w:color w:val="000000"/>
                  <w:sz w:val="20"/>
                </w:rPr>
                <w:delText>rotation</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19" w:author="Ye-Kui Wang" w:date="2017-09-29T14:14:00Z"/>
                <w:rFonts w:eastAsia="Malgun Gothic"/>
                <w:bCs/>
                <w:sz w:val="20"/>
              </w:rPr>
            </w:pPr>
            <w:del w:id="20" w:author="Ye-Kui Wang" w:date="2017-09-29T14:14:00Z">
              <w:r w:rsidRPr="00C9691B" w:rsidDel="00D100FD">
                <w:rPr>
                  <w:rFonts w:eastAsia="Malgun Gothic"/>
                  <w:bCs/>
                  <w:sz w:val="20"/>
                </w:rPr>
                <w:delText>i(</w:delText>
              </w:r>
              <w:r w:rsidRPr="00C9691B" w:rsidDel="00D100FD">
                <w:rPr>
                  <w:rFonts w:eastAsia="Malgun Gothic"/>
                  <w:bCs/>
                  <w:sz w:val="20"/>
                  <w:lang w:eastAsia="ko-KR"/>
                </w:rPr>
                <w:delText>32</w:delText>
              </w:r>
              <w:r w:rsidRPr="00C9691B" w:rsidDel="00D100FD">
                <w:rPr>
                  <w:rFonts w:eastAsia="Malgun Gothic"/>
                  <w:bCs/>
                  <w:sz w:val="20"/>
                </w:rPr>
                <w:delText>)</w:delText>
              </w:r>
            </w:del>
          </w:p>
        </w:tc>
      </w:tr>
      <w:tr w:rsidR="00D100FD" w:rsidRPr="00C9691B" w:rsidDel="00D100FD" w:rsidTr="008518C0">
        <w:trPr>
          <w:cantSplit/>
          <w:jc w:val="center"/>
          <w:del w:id="21" w:author="Ye-Kui Wang" w:date="2017-09-29T14:14: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2" w:author="Ye-Kui Wang" w:date="2017-09-29T14:14:00Z"/>
                <w:rFonts w:eastAsia="Malgun Gothic"/>
                <w:sz w:val="20"/>
                <w:lang w:eastAsia="ko-KR"/>
              </w:rPr>
            </w:pPr>
            <w:del w:id="23" w:author="Ye-Kui Wang" w:date="2017-09-29T14:14:00Z">
              <w:r w:rsidRPr="00C9691B" w:rsidDel="00D100FD">
                <w:rPr>
                  <w:rFonts w:eastAsia="Malgun Gothic"/>
                  <w:sz w:val="20"/>
                </w:rPr>
                <w:tab/>
              </w:r>
              <w:r w:rsidRPr="00C9691B" w:rsidDel="00D100FD">
                <w:rPr>
                  <w:rFonts w:eastAsia="Malgun Gothic"/>
                  <w:sz w:val="20"/>
                </w:rPr>
                <w:tab/>
              </w:r>
              <w:r w:rsidRPr="00C9691B" w:rsidDel="00D100FD">
                <w:rPr>
                  <w:rFonts w:eastAsia="Malgun Gothic"/>
                  <w:sz w:val="20"/>
                </w:rPr>
                <w:tab/>
              </w:r>
              <w:r w:rsidDel="00D100FD">
                <w:rPr>
                  <w:rFonts w:eastAsia="Malgun Gothic"/>
                  <w:b/>
                  <w:noProof/>
                  <w:sz w:val="20"/>
                  <w:lang w:eastAsia="zh-CN"/>
                </w:rPr>
                <w:delText>erp</w:delText>
              </w:r>
              <w:r w:rsidRPr="00C9691B" w:rsidDel="00D100FD">
                <w:rPr>
                  <w:rFonts w:eastAsia="Malgun Gothic"/>
                  <w:b/>
                  <w:noProof/>
                  <w:sz w:val="20"/>
                  <w:lang w:eastAsia="zh-CN"/>
                </w:rPr>
                <w:delText>_</w:delText>
              </w:r>
              <w:r w:rsidRPr="00C9691B" w:rsidDel="00D100FD">
                <w:rPr>
                  <w:rFonts w:eastAsia="Malgun Gothic"/>
                  <w:b/>
                  <w:bCs/>
                  <w:color w:val="000000"/>
                  <w:sz w:val="20"/>
                </w:rPr>
                <w:delText>pitch_</w:delText>
              </w:r>
              <w:r w:rsidDel="00D100FD">
                <w:rPr>
                  <w:rFonts w:eastAsia="Malgun Gothic"/>
                  <w:b/>
                  <w:bCs/>
                  <w:color w:val="000000"/>
                  <w:sz w:val="20"/>
                </w:rPr>
                <w:delText>rotation</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24" w:author="Ye-Kui Wang" w:date="2017-09-29T14:14:00Z"/>
                <w:rFonts w:eastAsia="Malgun Gothic"/>
                <w:bCs/>
                <w:sz w:val="20"/>
              </w:rPr>
            </w:pPr>
            <w:del w:id="25" w:author="Ye-Kui Wang" w:date="2017-09-29T14:14:00Z">
              <w:r w:rsidRPr="00C9691B" w:rsidDel="00D100FD">
                <w:rPr>
                  <w:rFonts w:eastAsia="Malgun Gothic"/>
                  <w:bCs/>
                  <w:sz w:val="20"/>
                </w:rPr>
                <w:delText>i(</w:delText>
              </w:r>
              <w:r w:rsidRPr="00C9691B" w:rsidDel="00D100FD">
                <w:rPr>
                  <w:rFonts w:eastAsia="Malgun Gothic"/>
                  <w:bCs/>
                  <w:sz w:val="20"/>
                  <w:lang w:eastAsia="ko-KR"/>
                </w:rPr>
                <w:delText>32</w:delText>
              </w:r>
              <w:r w:rsidRPr="00C9691B" w:rsidDel="00D100FD">
                <w:rPr>
                  <w:rFonts w:eastAsia="Malgun Gothic"/>
                  <w:bCs/>
                  <w:sz w:val="20"/>
                </w:rPr>
                <w:delText>)</w:delText>
              </w:r>
            </w:del>
          </w:p>
        </w:tc>
      </w:tr>
      <w:tr w:rsidR="00D100FD" w:rsidRPr="00C9691B" w:rsidDel="00D100FD" w:rsidTr="008518C0">
        <w:trPr>
          <w:cantSplit/>
          <w:jc w:val="center"/>
          <w:del w:id="26" w:author="Ye-Kui Wang" w:date="2017-09-29T14:14: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7" w:author="Ye-Kui Wang" w:date="2017-09-29T14:14:00Z"/>
                <w:rFonts w:eastAsia="Malgun Gothic"/>
                <w:sz w:val="20"/>
                <w:lang w:eastAsia="ko-KR"/>
              </w:rPr>
            </w:pPr>
            <w:del w:id="28" w:author="Ye-Kui Wang" w:date="2017-09-29T14:14:00Z">
              <w:r w:rsidRPr="00C9691B" w:rsidDel="00D100FD">
                <w:rPr>
                  <w:rFonts w:eastAsia="Malgun Gothic"/>
                  <w:sz w:val="20"/>
                </w:rPr>
                <w:tab/>
              </w:r>
              <w:r w:rsidRPr="00C9691B" w:rsidDel="00D100FD">
                <w:rPr>
                  <w:rFonts w:eastAsia="Malgun Gothic"/>
                  <w:sz w:val="20"/>
                </w:rPr>
                <w:tab/>
              </w:r>
              <w:r w:rsidRPr="00C9691B" w:rsidDel="00D100FD">
                <w:rPr>
                  <w:rFonts w:eastAsia="Malgun Gothic"/>
                  <w:sz w:val="20"/>
                </w:rPr>
                <w:tab/>
              </w:r>
              <w:r w:rsidDel="00D100FD">
                <w:rPr>
                  <w:rFonts w:eastAsia="Malgun Gothic"/>
                  <w:b/>
                  <w:noProof/>
                  <w:sz w:val="20"/>
                  <w:lang w:eastAsia="zh-CN"/>
                </w:rPr>
                <w:delText>erp_</w:delText>
              </w:r>
              <w:r w:rsidRPr="00C9691B" w:rsidDel="00D100FD">
                <w:rPr>
                  <w:rFonts w:eastAsia="Malgun Gothic"/>
                  <w:b/>
                  <w:bCs/>
                  <w:color w:val="000000"/>
                  <w:sz w:val="20"/>
                </w:rPr>
                <w:delText>roll_</w:delText>
              </w:r>
              <w:r w:rsidDel="00D100FD">
                <w:rPr>
                  <w:rFonts w:eastAsia="Malgun Gothic"/>
                  <w:b/>
                  <w:bCs/>
                  <w:color w:val="000000"/>
                  <w:sz w:val="20"/>
                </w:rPr>
                <w:delText>rotation</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29" w:author="Ye-Kui Wang" w:date="2017-09-29T14:14:00Z"/>
                <w:rFonts w:eastAsia="Malgun Gothic"/>
                <w:bCs/>
                <w:sz w:val="20"/>
              </w:rPr>
            </w:pPr>
            <w:del w:id="30" w:author="Ye-Kui Wang" w:date="2017-09-29T14:14:00Z">
              <w:r w:rsidRPr="00C9691B" w:rsidDel="00D100FD">
                <w:rPr>
                  <w:rFonts w:eastAsia="Malgun Gothic"/>
                  <w:bCs/>
                  <w:sz w:val="20"/>
                </w:rPr>
                <w:delText>i(</w:delText>
              </w:r>
              <w:r w:rsidRPr="00C9691B" w:rsidDel="00D100FD">
                <w:rPr>
                  <w:rFonts w:eastAsia="Malgun Gothic"/>
                  <w:bCs/>
                  <w:sz w:val="20"/>
                  <w:lang w:eastAsia="ko-KR"/>
                </w:rPr>
                <w:delText>32</w:delText>
              </w:r>
              <w:r w:rsidRPr="00C9691B" w:rsidDel="00D100FD">
                <w:rPr>
                  <w:rFonts w:eastAsia="Malgun Gothic"/>
                  <w:bCs/>
                  <w:sz w:val="20"/>
                </w:rPr>
                <w:delText>)</w:delText>
              </w:r>
            </w:del>
          </w:p>
        </w:tc>
      </w:tr>
      <w:tr w:rsidR="00D100FD" w:rsidRPr="00C9691B" w:rsidDel="00D100FD" w:rsidTr="008518C0">
        <w:trPr>
          <w:cantSplit/>
          <w:jc w:val="center"/>
          <w:del w:id="31" w:author="Ye-Kui Wang" w:date="2017-09-29T14:14: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32" w:author="Ye-Kui Wang" w:date="2017-09-29T14:14:00Z"/>
                <w:rFonts w:eastAsia="Malgun Gothic"/>
                <w:sz w:val="20"/>
              </w:rPr>
            </w:pPr>
            <w:del w:id="33" w:author="Ye-Kui Wang" w:date="2017-09-29T14:14:00Z">
              <w:r w:rsidRPr="00C9691B" w:rsidDel="00D100FD">
                <w:rPr>
                  <w:rFonts w:eastAsia="Malgun Gothic"/>
                  <w:sz w:val="20"/>
                </w:rPr>
                <w:tab/>
              </w:r>
              <w:r w:rsidRPr="00C9691B" w:rsidDel="00D100FD">
                <w:rPr>
                  <w:rFonts w:eastAsia="Malgun Gothic"/>
                  <w:sz w:val="20"/>
                </w:rPr>
                <w:tab/>
              </w:r>
              <w:r w:rsidRPr="00C9691B" w:rsidDel="00D100FD">
                <w:rPr>
                  <w:rFonts w:eastAsia="Malgun Gothic"/>
                  <w:color w:val="000000"/>
                  <w:sz w:val="20"/>
                </w:rPr>
                <w:delText>}</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34" w:author="Ye-Kui Wang" w:date="2017-09-29T14:14:00Z"/>
                <w:rFonts w:eastAsia="Malgun Gothic"/>
                <w:bCs/>
                <w:sz w:val="20"/>
              </w:rPr>
            </w:pP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sz w:val="20"/>
              </w:rPr>
              <w:tab/>
            </w:r>
            <w:r>
              <w:rPr>
                <w:rFonts w:eastAsia="Malgun Gothic"/>
                <w:color w:val="000000"/>
                <w:sz w:val="20"/>
              </w:rPr>
              <w:t>if( erp_explicit_coverage_range_flag</w:t>
            </w:r>
            <w:r w:rsidRPr="00C9691B">
              <w:rPr>
                <w:rFonts w:eastAsia="Malgun Gothic"/>
                <w:color w:val="000000"/>
                <w:sz w:val="20"/>
              </w:rPr>
              <w:t>  = =  1 ) {</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bookmarkStart w:id="35" w:name="_Hlk492758577"/>
            <w:r>
              <w:rPr>
                <w:rFonts w:eastAsia="Malgun Gothic"/>
                <w:b/>
                <w:noProof/>
                <w:sz w:val="20"/>
                <w:lang w:eastAsia="zh-CN"/>
              </w:rPr>
              <w:t>erp</w:t>
            </w:r>
            <w:r w:rsidRPr="00C9691B">
              <w:rPr>
                <w:rFonts w:eastAsia="Malgun Gothic"/>
                <w:b/>
                <w:noProof/>
                <w:sz w:val="20"/>
                <w:lang w:eastAsia="zh-CN"/>
              </w:rPr>
              <w:t>_</w:t>
            </w:r>
            <w:r>
              <w:rPr>
                <w:rFonts w:eastAsia="Malgun Gothic"/>
                <w:b/>
                <w:noProof/>
                <w:sz w:val="20"/>
                <w:lang w:eastAsia="zh-CN"/>
              </w:rPr>
              <w:t>azimuth</w:t>
            </w:r>
            <w:r>
              <w:rPr>
                <w:rFonts w:eastAsia="Malgun Gothic"/>
                <w:b/>
                <w:sz w:val="20"/>
              </w:rPr>
              <w:t>_min</w:t>
            </w:r>
            <w:bookmarkEnd w:id="35"/>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bCs/>
                <w:sz w:val="20"/>
              </w:rPr>
              <w:t>i</w:t>
            </w:r>
            <w:r w:rsidRPr="00C9691B">
              <w:rPr>
                <w:rFonts w:eastAsia="Malgun Gothic"/>
                <w:bCs/>
                <w:sz w:val="20"/>
              </w:rPr>
              <w:t>(</w:t>
            </w:r>
            <w:r w:rsidRPr="00C9691B">
              <w:rPr>
                <w:rFonts w:eastAsia="Malgun Gothic"/>
                <w:bCs/>
                <w:sz w:val="20"/>
                <w:lang w:eastAsia="ko-KR"/>
              </w:rPr>
              <w:t>32</w:t>
            </w:r>
            <w:r w:rsidRPr="00C9691B">
              <w:rPr>
                <w:rFonts w:eastAsia="Malgun Gothic"/>
                <w:bCs/>
                <w:sz w:val="20"/>
              </w:rPr>
              <w:t>)</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w:t>
            </w:r>
            <w:r w:rsidRPr="00C9691B">
              <w:rPr>
                <w:rFonts w:eastAsia="Malgun Gothic"/>
                <w:b/>
                <w:noProof/>
                <w:sz w:val="20"/>
                <w:lang w:eastAsia="zh-CN"/>
              </w:rPr>
              <w:t>_</w:t>
            </w:r>
            <w:r>
              <w:rPr>
                <w:rFonts w:eastAsia="Malgun Gothic"/>
                <w:b/>
                <w:noProof/>
                <w:sz w:val="20"/>
                <w:lang w:eastAsia="zh-CN"/>
              </w:rPr>
              <w:t>azimuth</w:t>
            </w:r>
            <w:r>
              <w:rPr>
                <w:rFonts w:eastAsia="Malgun Gothic"/>
                <w:b/>
                <w:bCs/>
                <w:color w:val="000000"/>
                <w:sz w:val="20"/>
              </w:rPr>
              <w:t>_max</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bCs/>
                <w:sz w:val="20"/>
              </w:rPr>
              <w:t>i</w:t>
            </w:r>
            <w:r w:rsidRPr="00C9691B">
              <w:rPr>
                <w:rFonts w:eastAsia="Malgun Gothic"/>
                <w:bCs/>
                <w:sz w:val="20"/>
              </w:rPr>
              <w:t>(</w:t>
            </w:r>
            <w:r w:rsidRPr="00C9691B">
              <w:rPr>
                <w:rFonts w:eastAsia="Malgun Gothic"/>
                <w:bCs/>
                <w:sz w:val="20"/>
                <w:lang w:eastAsia="ko-KR"/>
              </w:rPr>
              <w:t>32</w:t>
            </w:r>
            <w:r w:rsidRPr="00C9691B">
              <w:rPr>
                <w:rFonts w:eastAsia="Malgun Gothic"/>
                <w:bCs/>
                <w:sz w:val="20"/>
              </w:rPr>
              <w:t>)</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w:t>
            </w:r>
            <w:r w:rsidRPr="00C9691B">
              <w:rPr>
                <w:rFonts w:eastAsia="Malgun Gothic"/>
                <w:b/>
                <w:noProof/>
                <w:sz w:val="20"/>
                <w:lang w:eastAsia="zh-CN"/>
              </w:rPr>
              <w:t>_</w:t>
            </w:r>
            <w:r>
              <w:rPr>
                <w:rFonts w:eastAsia="Malgun Gothic"/>
                <w:b/>
                <w:noProof/>
                <w:sz w:val="20"/>
                <w:lang w:eastAsia="zh-CN"/>
              </w:rPr>
              <w:t>elevation</w:t>
            </w:r>
            <w:r>
              <w:rPr>
                <w:rFonts w:eastAsia="Malgun Gothic"/>
                <w:b/>
                <w:bCs/>
                <w:color w:val="000000"/>
                <w:sz w:val="20"/>
              </w:rPr>
              <w:t>_min</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bCs/>
                <w:sz w:val="20"/>
              </w:rPr>
              <w:t>i</w:t>
            </w:r>
            <w:r w:rsidRPr="00C9691B">
              <w:rPr>
                <w:rFonts w:eastAsia="Malgun Gothic"/>
                <w:bCs/>
                <w:sz w:val="20"/>
              </w:rPr>
              <w:t>(</w:t>
            </w:r>
            <w:r w:rsidRPr="00C9691B">
              <w:rPr>
                <w:rFonts w:eastAsia="Malgun Gothic"/>
                <w:bCs/>
                <w:sz w:val="20"/>
                <w:lang w:eastAsia="ko-KR"/>
              </w:rPr>
              <w:t>32</w:t>
            </w:r>
            <w:r w:rsidRPr="00C9691B">
              <w:rPr>
                <w:rFonts w:eastAsia="Malgun Gothic"/>
                <w:bCs/>
                <w:sz w:val="20"/>
              </w:rPr>
              <w:t>)</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eastAsia="ko-KR"/>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b/>
                <w:noProof/>
                <w:sz w:val="20"/>
                <w:lang w:eastAsia="zh-CN"/>
              </w:rPr>
              <w:t>erp</w:t>
            </w:r>
            <w:r w:rsidRPr="00C9691B">
              <w:rPr>
                <w:rFonts w:eastAsia="Malgun Gothic"/>
                <w:b/>
                <w:noProof/>
                <w:sz w:val="20"/>
                <w:lang w:eastAsia="zh-CN"/>
              </w:rPr>
              <w:t>_</w:t>
            </w:r>
            <w:r>
              <w:rPr>
                <w:rFonts w:eastAsia="Malgun Gothic"/>
                <w:b/>
                <w:noProof/>
                <w:sz w:val="20"/>
                <w:lang w:eastAsia="zh-CN"/>
              </w:rPr>
              <w:t>elevation</w:t>
            </w:r>
            <w:r>
              <w:rPr>
                <w:rFonts w:eastAsia="Malgun Gothic"/>
                <w:b/>
                <w:bCs/>
                <w:color w:val="000000"/>
                <w:sz w:val="20"/>
              </w:rPr>
              <w:t>_max</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bCs/>
                <w:sz w:val="20"/>
              </w:rPr>
              <w:t>i</w:t>
            </w:r>
            <w:r w:rsidRPr="00C9691B">
              <w:rPr>
                <w:rFonts w:eastAsia="Malgun Gothic"/>
                <w:bCs/>
                <w:sz w:val="20"/>
              </w:rPr>
              <w:t>(</w:t>
            </w:r>
            <w:r w:rsidRPr="00C9691B">
              <w:rPr>
                <w:rFonts w:eastAsia="Malgun Gothic"/>
                <w:bCs/>
                <w:sz w:val="20"/>
                <w:lang w:eastAsia="ko-KR"/>
              </w:rPr>
              <w:t>32</w:t>
            </w:r>
            <w:r w:rsidRPr="00C9691B">
              <w:rPr>
                <w:rFonts w:eastAsia="Malgun Gothic"/>
                <w:bCs/>
                <w:sz w:val="20"/>
              </w:rPr>
              <w:t>)</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color w:val="000000"/>
                <w:sz w:val="20"/>
              </w:rPr>
            </w:pPr>
            <w:r w:rsidRPr="00C9691B">
              <w:rPr>
                <w:rFonts w:eastAsia="Malgun Gothic"/>
                <w:sz w:val="20"/>
              </w:rPr>
              <w:tab/>
            </w:r>
            <w:r w:rsidRPr="00C9691B">
              <w:rPr>
                <w:rFonts w:eastAsia="Malgun Gothic"/>
                <w:sz w:val="20"/>
              </w:rPr>
              <w:tab/>
            </w:r>
            <w:r w:rsidRPr="00C9691B">
              <w:rPr>
                <w:rFonts w:eastAsia="Malgun Gothic"/>
                <w:color w:val="000000"/>
                <w:sz w:val="20"/>
              </w:rPr>
              <w:t>}</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color w:val="000000"/>
                <w:sz w:val="20"/>
              </w:rPr>
              <w:t>}</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rsidR="00D100FD" w:rsidRDefault="00D100FD" w:rsidP="00D100FD">
      <w:pPr>
        <w:rPr>
          <w:noProof/>
          <w:sz w:val="20"/>
        </w:rPr>
      </w:pPr>
    </w:p>
    <w:p w:rsidR="00382C41" w:rsidRDefault="00382C41" w:rsidP="00382C41">
      <w:pPr>
        <w:jc w:val="both"/>
        <w:rPr>
          <w:noProof/>
          <w:sz w:val="20"/>
        </w:rPr>
      </w:pPr>
      <w:r w:rsidRPr="00A44B62">
        <w:rPr>
          <w:sz w:val="20"/>
        </w:rPr>
        <w:t xml:space="preserve">The </w:t>
      </w:r>
      <w:r w:rsidRPr="007B1F08">
        <w:rPr>
          <w:sz w:val="20"/>
        </w:rPr>
        <w:t xml:space="preserve">equirectangular </w:t>
      </w:r>
      <w:r w:rsidRPr="00A44B62">
        <w:rPr>
          <w:sz w:val="20"/>
        </w:rPr>
        <w:t xml:space="preserve">projection SEI message provides information to enable remapping </w:t>
      </w:r>
      <w:r>
        <w:rPr>
          <w:sz w:val="20"/>
        </w:rPr>
        <w:t xml:space="preserve">(through an </w:t>
      </w:r>
      <w:r w:rsidRPr="007B1F08">
        <w:rPr>
          <w:sz w:val="20"/>
        </w:rPr>
        <w:t xml:space="preserve">equirectangular </w:t>
      </w:r>
      <w:r w:rsidRPr="00A44B62">
        <w:rPr>
          <w:sz w:val="20"/>
        </w:rPr>
        <w:t>projection</w:t>
      </w:r>
      <w:r>
        <w:rPr>
          <w:sz w:val="20"/>
        </w:rPr>
        <w:t>)</w:t>
      </w:r>
      <w:r w:rsidRPr="00A44B62" w:rsidDel="005E5617">
        <w:rPr>
          <w:sz w:val="20"/>
        </w:rPr>
        <w:t xml:space="preserve"> </w:t>
      </w:r>
      <w:r w:rsidRPr="00A44B62">
        <w:rPr>
          <w:sz w:val="20"/>
        </w:rPr>
        <w:t xml:space="preserve">of the colour samples of the </w:t>
      </w:r>
      <w:r>
        <w:rPr>
          <w:sz w:val="20"/>
        </w:rPr>
        <w:t>projected</w:t>
      </w:r>
      <w:r w:rsidRPr="00D17A58">
        <w:rPr>
          <w:sz w:val="20"/>
        </w:rPr>
        <w:t xml:space="preserve"> pictures</w:t>
      </w:r>
      <w:r w:rsidRPr="00A44B62">
        <w:rPr>
          <w:sz w:val="20"/>
        </w:rPr>
        <w:t xml:space="preserve"> onto a spher</w:t>
      </w:r>
      <w:r>
        <w:rPr>
          <w:sz w:val="20"/>
        </w:rPr>
        <w:t>e</w:t>
      </w:r>
      <w:r w:rsidRPr="00A44B62">
        <w:rPr>
          <w:sz w:val="20"/>
        </w:rPr>
        <w:t xml:space="preserve"> coordinate space </w:t>
      </w:r>
      <w:r>
        <w:rPr>
          <w:sz w:val="20"/>
        </w:rPr>
        <w:t>in sphere coordinates (</w:t>
      </w:r>
      <w:r w:rsidRPr="001B0A14">
        <w:rPr>
          <w:sz w:val="20"/>
        </w:rPr>
        <w:t>ϕ</w:t>
      </w:r>
      <w:r>
        <w:rPr>
          <w:sz w:val="20"/>
        </w:rPr>
        <w:t>, </w:t>
      </w:r>
      <w:r w:rsidRPr="001B0A14">
        <w:rPr>
          <w:sz w:val="20"/>
        </w:rPr>
        <w:t>θ</w:t>
      </w:r>
      <w:r>
        <w:rPr>
          <w:sz w:val="20"/>
        </w:rPr>
        <w:t xml:space="preserve">) </w:t>
      </w:r>
      <w:r w:rsidRPr="00A44B62">
        <w:rPr>
          <w:sz w:val="20"/>
        </w:rPr>
        <w:t>for use in omnidirectional video applications</w:t>
      </w:r>
      <w:r w:rsidRPr="0035327D">
        <w:t xml:space="preserve"> </w:t>
      </w:r>
      <w:r>
        <w:rPr>
          <w:sz w:val="20"/>
        </w:rPr>
        <w:t>for</w:t>
      </w:r>
      <w:r w:rsidRPr="0035327D">
        <w:rPr>
          <w:sz w:val="20"/>
        </w:rPr>
        <w:t xml:space="preserve"> which the viewing perspective is from the origin looking </w:t>
      </w:r>
      <w:r>
        <w:rPr>
          <w:sz w:val="20"/>
        </w:rPr>
        <w:t xml:space="preserve">outward </w:t>
      </w:r>
      <w:r w:rsidRPr="0035327D">
        <w:rPr>
          <w:sz w:val="20"/>
        </w:rPr>
        <w:t>toward the inside of the sphere</w:t>
      </w:r>
      <w:r w:rsidRPr="00A44B62">
        <w:rPr>
          <w:sz w:val="20"/>
        </w:rPr>
        <w:t>.</w:t>
      </w:r>
      <w:r w:rsidRPr="00A44B62">
        <w:rPr>
          <w:rFonts w:eastAsia="Malgun Gothic"/>
          <w:noProof/>
          <w:sz w:val="20"/>
          <w:lang w:eastAsia="ko-KR"/>
        </w:rPr>
        <w:t xml:space="preserve"> The</w:t>
      </w:r>
      <w:r w:rsidRPr="00A44B62">
        <w:rPr>
          <w:noProof/>
          <w:sz w:val="20"/>
        </w:rPr>
        <w:t xml:space="preserve"> spher</w:t>
      </w:r>
      <w:r>
        <w:rPr>
          <w:noProof/>
          <w:sz w:val="20"/>
        </w:rPr>
        <w:t>e</w:t>
      </w:r>
      <w:r w:rsidRPr="00A44B62">
        <w:rPr>
          <w:noProof/>
          <w:sz w:val="20"/>
        </w:rPr>
        <w:t xml:space="preserve"> coordinates are defined so that </w:t>
      </w:r>
      <w:bookmarkStart w:id="36" w:name="_Hlk482191371"/>
      <w:r w:rsidRPr="001B0A14">
        <w:rPr>
          <w:sz w:val="20"/>
        </w:rPr>
        <w:t>ϕ</w:t>
      </w:r>
      <w:bookmarkEnd w:id="36"/>
      <w:r w:rsidRPr="00FD5B8E">
        <w:rPr>
          <w:noProof/>
          <w:sz w:val="20"/>
        </w:rPr>
        <w:t xml:space="preserve"> is the azimuth (longitude</w:t>
      </w:r>
      <w:r>
        <w:rPr>
          <w:noProof/>
          <w:sz w:val="20"/>
        </w:rPr>
        <w:t>, increasing eastward</w:t>
      </w:r>
      <w:r w:rsidRPr="00FD5B8E">
        <w:rPr>
          <w:noProof/>
          <w:sz w:val="20"/>
        </w:rPr>
        <w:t xml:space="preserve">) and </w:t>
      </w:r>
      <w:r w:rsidRPr="001B0A14">
        <w:rPr>
          <w:sz w:val="20"/>
        </w:rPr>
        <w:t>θ</w:t>
      </w:r>
      <w:r w:rsidRPr="00FD5B8E">
        <w:rPr>
          <w:noProof/>
          <w:sz w:val="20"/>
        </w:rPr>
        <w:t xml:space="preserve"> is the elevation (latitude</w:t>
      </w:r>
      <w:r>
        <w:rPr>
          <w:noProof/>
          <w:sz w:val="20"/>
        </w:rPr>
        <w:t>, increasing northward</w:t>
      </w:r>
      <w:r w:rsidRPr="00FD5B8E">
        <w:rPr>
          <w:noProof/>
          <w:sz w:val="20"/>
        </w:rPr>
        <w:t>).</w:t>
      </w:r>
    </w:p>
    <w:p w:rsidR="00382C41" w:rsidDel="00161820" w:rsidRDefault="00382C41" w:rsidP="00382C41">
      <w:pPr>
        <w:jc w:val="both"/>
        <w:rPr>
          <w:del w:id="37" w:author="Ye-Kui Wang" w:date="2017-09-29T14:16:00Z"/>
          <w:rFonts w:eastAsia="Malgun Gothic"/>
          <w:sz w:val="20"/>
          <w:lang w:eastAsia="ko-KR"/>
        </w:rPr>
      </w:pPr>
      <w:del w:id="38" w:author="Ye-Kui Wang" w:date="2017-09-29T14:16:00Z">
        <w:r w:rsidDel="00161820">
          <w:rPr>
            <w:rFonts w:eastAsia="Malgun Gothic"/>
            <w:sz w:val="20"/>
            <w:lang w:eastAsia="ko-KR"/>
          </w:rPr>
          <w:delText xml:space="preserve">Rotation angles yaw </w:delText>
        </w:r>
        <w:r w:rsidRPr="00B92C82" w:rsidDel="00161820">
          <w:rPr>
            <w:rFonts w:eastAsia="Malgun Gothic"/>
            <w:sz w:val="20"/>
            <w:lang w:eastAsia="ko-KR"/>
          </w:rPr>
          <w:delText>(</w:delText>
        </w:r>
        <w:r w:rsidDel="00161820">
          <w:rPr>
            <w:rFonts w:eastAsia="Malgun Gothic"/>
            <w:sz w:val="20"/>
            <w:lang w:eastAsia="ko-KR"/>
          </w:rPr>
          <w:delText>α), pitch (β</w:delText>
        </w:r>
        <w:r w:rsidRPr="00B92C82" w:rsidDel="00161820">
          <w:rPr>
            <w:rFonts w:eastAsia="Malgun Gothic"/>
            <w:sz w:val="20"/>
            <w:lang w:eastAsia="ko-KR"/>
          </w:rPr>
          <w:delText>)</w:delText>
        </w:r>
        <w:r w:rsidDel="00161820">
          <w:rPr>
            <w:rFonts w:eastAsia="Malgun Gothic"/>
            <w:sz w:val="20"/>
            <w:lang w:eastAsia="ko-KR"/>
          </w:rPr>
          <w:delText>, and roll (γ) are also used in the specification of these semantics.</w:delText>
        </w:r>
      </w:del>
    </w:p>
    <w:p w:rsidR="00382C41" w:rsidRPr="00FD5B8E" w:rsidDel="00161820" w:rsidRDefault="00382C41" w:rsidP="00382C41">
      <w:pPr>
        <w:jc w:val="both"/>
        <w:rPr>
          <w:del w:id="39" w:author="Ye-Kui Wang" w:date="2017-09-29T14:16:00Z"/>
          <w:rFonts w:eastAsia="Malgun Gothic"/>
          <w:sz w:val="20"/>
          <w:lang w:eastAsia="ko-KR"/>
        </w:rPr>
      </w:pPr>
      <w:bookmarkStart w:id="40" w:name="_Hlk494456728"/>
      <w:del w:id="41" w:author="Ye-Kui Wang" w:date="2017-09-29T14:16:00Z">
        <w:r w:rsidDel="00161820">
          <w:rPr>
            <w:rFonts w:eastAsia="Malgun Gothic"/>
            <w:sz w:val="20"/>
            <w:lang w:eastAsia="ko-KR"/>
          </w:rPr>
          <w:delText>Relative to an (x, y, z) Cartesian coordinate system, y</w:delText>
        </w:r>
        <w:r w:rsidRPr="00FF3668" w:rsidDel="00161820">
          <w:rPr>
            <w:rFonts w:eastAsia="Malgun Gothic"/>
            <w:sz w:val="20"/>
            <w:lang w:eastAsia="ko-KR"/>
          </w:rPr>
          <w:delText xml:space="preserve">aw </w:delText>
        </w:r>
        <w:r w:rsidDel="00161820">
          <w:rPr>
            <w:rFonts w:eastAsia="Malgun Gothic"/>
            <w:sz w:val="20"/>
            <w:lang w:eastAsia="ko-KR"/>
          </w:rPr>
          <w:delText xml:space="preserve">expresses a </w:delText>
        </w:r>
        <w:r w:rsidRPr="00FF3668" w:rsidDel="00161820">
          <w:rPr>
            <w:rFonts w:eastAsia="Malgun Gothic"/>
            <w:sz w:val="20"/>
            <w:lang w:eastAsia="ko-KR"/>
          </w:rPr>
          <w:delText>rotat</w:delText>
        </w:r>
        <w:r w:rsidDel="00161820">
          <w:rPr>
            <w:rFonts w:eastAsia="Malgun Gothic"/>
            <w:sz w:val="20"/>
            <w:lang w:eastAsia="ko-KR"/>
          </w:rPr>
          <w:delText>ion</w:delText>
        </w:r>
        <w:r w:rsidRPr="00FF3668" w:rsidDel="00161820">
          <w:rPr>
            <w:rFonts w:eastAsia="Malgun Gothic"/>
            <w:sz w:val="20"/>
            <w:lang w:eastAsia="ko-KR"/>
          </w:rPr>
          <w:delText xml:space="preserve"> aro</w:delText>
        </w:r>
        <w:r w:rsidDel="00161820">
          <w:rPr>
            <w:rFonts w:eastAsia="Malgun Gothic"/>
            <w:sz w:val="20"/>
            <w:lang w:eastAsia="ko-KR"/>
          </w:rPr>
          <w:delText>und the z (vertical, up) axis, p</w:delText>
        </w:r>
        <w:r w:rsidRPr="00FF3668" w:rsidDel="00161820">
          <w:rPr>
            <w:rFonts w:eastAsia="Malgun Gothic"/>
            <w:sz w:val="20"/>
            <w:lang w:eastAsia="ko-KR"/>
          </w:rPr>
          <w:delText xml:space="preserve">itch </w:delText>
        </w:r>
        <w:r w:rsidDel="00161820">
          <w:rPr>
            <w:rFonts w:eastAsia="Malgun Gothic"/>
            <w:sz w:val="20"/>
            <w:lang w:eastAsia="ko-KR"/>
          </w:rPr>
          <w:delText xml:space="preserve">rotates </w:delText>
        </w:r>
        <w:r w:rsidRPr="00FF3668" w:rsidDel="00161820">
          <w:rPr>
            <w:rFonts w:eastAsia="Malgun Gothic"/>
            <w:sz w:val="20"/>
            <w:lang w:eastAsia="ko-KR"/>
          </w:rPr>
          <w:delText xml:space="preserve">around the </w:delText>
        </w:r>
        <w:r w:rsidDel="00161820">
          <w:rPr>
            <w:rFonts w:eastAsia="Malgun Gothic"/>
            <w:sz w:val="20"/>
            <w:lang w:eastAsia="ko-KR"/>
          </w:rPr>
          <w:delText>y</w:delText>
        </w:r>
        <w:r w:rsidRPr="00FF3668" w:rsidDel="00161820">
          <w:rPr>
            <w:rFonts w:eastAsia="Malgun Gothic"/>
            <w:sz w:val="20"/>
            <w:lang w:eastAsia="ko-KR"/>
          </w:rPr>
          <w:delText xml:space="preserve"> (lateral, side-to-side) axis, </w:delText>
        </w:r>
        <w:r w:rsidDel="00161820">
          <w:rPr>
            <w:rFonts w:eastAsia="Malgun Gothic"/>
            <w:sz w:val="20"/>
            <w:lang w:eastAsia="ko-KR"/>
          </w:rPr>
          <w:delText>and r</w:delText>
        </w:r>
        <w:r w:rsidRPr="00FF3668" w:rsidDel="00161820">
          <w:rPr>
            <w:rFonts w:eastAsia="Malgun Gothic"/>
            <w:sz w:val="20"/>
            <w:lang w:eastAsia="ko-KR"/>
          </w:rPr>
          <w:delText xml:space="preserve">oll </w:delText>
        </w:r>
        <w:r w:rsidDel="00161820">
          <w:rPr>
            <w:rFonts w:eastAsia="Malgun Gothic"/>
            <w:sz w:val="20"/>
            <w:lang w:eastAsia="ko-KR"/>
          </w:rPr>
          <w:delText xml:space="preserve">rotates </w:delText>
        </w:r>
        <w:r w:rsidRPr="00FF3668" w:rsidDel="00161820">
          <w:rPr>
            <w:rFonts w:eastAsia="Malgun Gothic"/>
            <w:sz w:val="20"/>
            <w:lang w:eastAsia="ko-KR"/>
          </w:rPr>
          <w:delText xml:space="preserve">around the </w:delText>
        </w:r>
        <w:r w:rsidDel="00161820">
          <w:rPr>
            <w:rFonts w:eastAsia="Malgun Gothic"/>
            <w:sz w:val="20"/>
            <w:lang w:eastAsia="ko-KR"/>
          </w:rPr>
          <w:delText>x</w:delText>
        </w:r>
        <w:r w:rsidRPr="00FF3668" w:rsidDel="00161820">
          <w:rPr>
            <w:rFonts w:eastAsia="Malgun Gothic"/>
            <w:sz w:val="20"/>
            <w:lang w:eastAsia="ko-KR"/>
          </w:rPr>
          <w:delText xml:space="preserve"> (back-to-front) axis.</w:delText>
        </w:r>
        <w:r w:rsidDel="00161820">
          <w:rPr>
            <w:rFonts w:eastAsia="Malgun Gothic"/>
            <w:sz w:val="20"/>
            <w:lang w:eastAsia="ko-KR"/>
          </w:rPr>
          <w:delText xml:space="preserve"> </w:delText>
        </w:r>
        <w:r w:rsidRPr="00FF3668" w:rsidDel="00161820">
          <w:rPr>
            <w:rFonts w:eastAsia="Malgun Gothic"/>
            <w:sz w:val="20"/>
            <w:lang w:eastAsia="ko-KR"/>
          </w:rPr>
          <w:delText xml:space="preserve">Rotations are extrinsic, i.e., around </w:delText>
        </w:r>
        <w:r w:rsidDel="00161820">
          <w:rPr>
            <w:rFonts w:eastAsia="Malgun Gothic"/>
            <w:sz w:val="20"/>
            <w:lang w:eastAsia="ko-KR"/>
          </w:rPr>
          <w:delText>x</w:delText>
        </w:r>
        <w:r w:rsidRPr="00FF3668" w:rsidDel="00161820">
          <w:rPr>
            <w:rFonts w:eastAsia="Malgun Gothic"/>
            <w:sz w:val="20"/>
            <w:lang w:eastAsia="ko-KR"/>
          </w:rPr>
          <w:delText xml:space="preserve">, </w:delText>
        </w:r>
        <w:r w:rsidDel="00161820">
          <w:rPr>
            <w:rFonts w:eastAsia="Malgun Gothic"/>
            <w:sz w:val="20"/>
            <w:lang w:eastAsia="ko-KR"/>
          </w:rPr>
          <w:delText>y</w:delText>
        </w:r>
        <w:r w:rsidRPr="00FF3668" w:rsidDel="00161820">
          <w:rPr>
            <w:rFonts w:eastAsia="Malgun Gothic"/>
            <w:sz w:val="20"/>
            <w:lang w:eastAsia="ko-KR"/>
          </w:rPr>
          <w:delText xml:space="preserve">, and </w:delText>
        </w:r>
        <w:r w:rsidDel="00161820">
          <w:rPr>
            <w:rFonts w:eastAsia="Malgun Gothic"/>
            <w:sz w:val="20"/>
            <w:lang w:eastAsia="ko-KR"/>
          </w:rPr>
          <w:delText>z</w:delText>
        </w:r>
        <w:r w:rsidRPr="00FF3668" w:rsidDel="00161820">
          <w:rPr>
            <w:rFonts w:eastAsia="Malgun Gothic"/>
            <w:sz w:val="20"/>
            <w:lang w:eastAsia="ko-KR"/>
          </w:rPr>
          <w:delText xml:space="preserve"> fixed reference axes. The angles increase clockwise when looking </w:delText>
        </w:r>
        <w:r w:rsidRPr="00CE44EF" w:rsidDel="00161820">
          <w:rPr>
            <w:rFonts w:eastAsia="Malgun Gothic"/>
            <w:sz w:val="20"/>
            <w:lang w:eastAsia="ko-KR"/>
          </w:rPr>
          <w:delText>from the origin towards the positive end of an axis</w:delText>
        </w:r>
        <w:r w:rsidRPr="00FF3668" w:rsidDel="00161820">
          <w:rPr>
            <w:rFonts w:eastAsia="Malgun Gothic"/>
            <w:sz w:val="20"/>
            <w:lang w:eastAsia="ko-KR"/>
          </w:rPr>
          <w:delText>.</w:delText>
        </w:r>
      </w:del>
    </w:p>
    <w:bookmarkEnd w:id="40"/>
    <w:p w:rsidR="00382C41" w:rsidRPr="003151FF" w:rsidRDefault="00382C41" w:rsidP="00382C41">
      <w:pPr>
        <w:tabs>
          <w:tab w:val="clear" w:pos="360"/>
          <w:tab w:val="clear" w:pos="720"/>
          <w:tab w:val="clear" w:pos="1080"/>
          <w:tab w:val="clear" w:pos="1440"/>
          <w:tab w:val="left" w:pos="794"/>
          <w:tab w:val="left" w:pos="1191"/>
          <w:tab w:val="left" w:pos="1588"/>
          <w:tab w:val="left" w:pos="1985"/>
        </w:tabs>
        <w:jc w:val="both"/>
        <w:rPr>
          <w:sz w:val="20"/>
        </w:rPr>
      </w:pPr>
      <w:r w:rsidRPr="003151FF">
        <w:rPr>
          <w:sz w:val="20"/>
        </w:rPr>
        <w:t xml:space="preserve">When an </w:t>
      </w:r>
      <w:r>
        <w:rPr>
          <w:sz w:val="20"/>
        </w:rPr>
        <w:t>equirectangular</w:t>
      </w:r>
      <w:r w:rsidRPr="003151FF">
        <w:rPr>
          <w:sz w:val="20"/>
        </w:rPr>
        <w:t xml:space="preserve"> projection SEI message is present for any picture of a CLVS of a particular layer, an </w:t>
      </w:r>
      <w:r>
        <w:rPr>
          <w:sz w:val="20"/>
        </w:rPr>
        <w:t>equirectangular</w:t>
      </w:r>
      <w:r w:rsidRPr="003151FF">
        <w:rPr>
          <w:sz w:val="20"/>
        </w:rPr>
        <w:t xml:space="preserve"> projection SEI message shall be present for the first picture of the CLVS</w:t>
      </w:r>
      <w:r w:rsidRPr="0057380E">
        <w:rPr>
          <w:sz w:val="20"/>
          <w:lang w:val="en-GB"/>
        </w:rPr>
        <w:t xml:space="preserve"> </w:t>
      </w:r>
      <w:r w:rsidRPr="007B3C65">
        <w:rPr>
          <w:sz w:val="20"/>
          <w:lang w:val="en-GB"/>
        </w:rPr>
        <w:t xml:space="preserve">and no SEI message </w:t>
      </w:r>
      <w:r>
        <w:rPr>
          <w:sz w:val="20"/>
          <w:lang w:val="en-GB"/>
        </w:rPr>
        <w:t xml:space="preserve">indicating a different type of projection </w:t>
      </w:r>
      <w:r w:rsidRPr="007B3C65">
        <w:rPr>
          <w:sz w:val="20"/>
          <w:lang w:val="en-GB"/>
        </w:rPr>
        <w:t>shall be present for any picture of the CLVS</w:t>
      </w:r>
      <w:r w:rsidRPr="003151FF">
        <w:rPr>
          <w:sz w:val="20"/>
        </w:rPr>
        <w:t>.</w:t>
      </w:r>
    </w:p>
    <w:p w:rsidR="00382C41" w:rsidRPr="003151FF" w:rsidRDefault="00382C41" w:rsidP="00382C41">
      <w:pPr>
        <w:jc w:val="both"/>
        <w:rPr>
          <w:sz w:val="20"/>
        </w:rPr>
      </w:pPr>
      <w:r w:rsidRPr="003151FF">
        <w:rPr>
          <w:sz w:val="20"/>
        </w:rPr>
        <w:t xml:space="preserve">When general_non_packed_constraint_flag is equal to 1 in the active SPS for the current layer, there shall be no </w:t>
      </w:r>
      <w:r>
        <w:rPr>
          <w:sz w:val="20"/>
        </w:rPr>
        <w:t>equirectangular</w:t>
      </w:r>
      <w:r w:rsidRPr="003151FF">
        <w:rPr>
          <w:sz w:val="20"/>
        </w:rPr>
        <w:t xml:space="preserve"> projection SEI messages applicable for any picture of the CLVS of the current layer.</w:t>
      </w:r>
    </w:p>
    <w:p w:rsidR="00473906" w:rsidRDefault="00161820" w:rsidP="00473906">
      <w:pPr>
        <w:rPr>
          <w:bCs/>
          <w:noProof/>
          <w:sz w:val="20"/>
        </w:rPr>
      </w:pPr>
      <w:r>
        <w:rPr>
          <w:bCs/>
          <w:noProof/>
          <w:sz w:val="20"/>
        </w:rPr>
        <w:t>...</w:t>
      </w:r>
    </w:p>
    <w:p w:rsidR="00161820" w:rsidRPr="007B3C65" w:rsidDel="00161820" w:rsidRDefault="00161820" w:rsidP="00161820">
      <w:pPr>
        <w:jc w:val="both"/>
        <w:rPr>
          <w:del w:id="42" w:author="Ye-Kui Wang" w:date="2017-09-29T14:17:00Z"/>
          <w:sz w:val="20"/>
          <w:lang w:val="en-GB"/>
        </w:rPr>
      </w:pPr>
      <w:del w:id="43" w:author="Ye-Kui Wang" w:date="2017-09-29T14:17:00Z">
        <w:r w:rsidDel="00161820">
          <w:rPr>
            <w:b/>
            <w:bCs/>
            <w:sz w:val="20"/>
          </w:rPr>
          <w:delText>erp_rotation_flag</w:delText>
        </w:r>
        <w:r w:rsidRPr="007B3C65" w:rsidDel="00161820">
          <w:rPr>
            <w:sz w:val="20"/>
            <w:lang w:val="en-GB"/>
          </w:rPr>
          <w:delText xml:space="preserve"> equal to 1 indicates </w:delText>
        </w:r>
        <w:r w:rsidDel="00161820">
          <w:rPr>
            <w:sz w:val="20"/>
            <w:lang w:val="en-GB"/>
          </w:rPr>
          <w:delText xml:space="preserve">that </w:delText>
        </w:r>
        <w:r w:rsidRPr="007B3C65" w:rsidDel="00161820">
          <w:rPr>
            <w:sz w:val="20"/>
            <w:lang w:val="en-GB"/>
          </w:rPr>
          <w:delText xml:space="preserve">a rotation </w:delText>
        </w:r>
        <w:r w:rsidDel="00161820">
          <w:rPr>
            <w:sz w:val="20"/>
            <w:lang w:val="en-GB"/>
          </w:rPr>
          <w:delText xml:space="preserve">for conversion between the global and local </w:delText>
        </w:r>
        <w:r w:rsidRPr="007B3C65" w:rsidDel="00161820">
          <w:rPr>
            <w:sz w:val="20"/>
            <w:lang w:val="en-GB"/>
          </w:rPr>
          <w:delText>coordinate system</w:delText>
        </w:r>
        <w:r w:rsidDel="00161820">
          <w:rPr>
            <w:sz w:val="20"/>
            <w:lang w:val="en-GB"/>
          </w:rPr>
          <w:delText>s</w:delText>
        </w:r>
        <w:r w:rsidRPr="007B3C65" w:rsidDel="00161820">
          <w:rPr>
            <w:sz w:val="20"/>
            <w:lang w:val="en-GB"/>
          </w:rPr>
          <w:delText xml:space="preserve"> </w:delText>
        </w:r>
        <w:r w:rsidDel="00161820">
          <w:rPr>
            <w:bCs/>
            <w:sz w:val="20"/>
            <w:lang w:val="en-GB"/>
          </w:rPr>
          <w:delText>applies</w:delText>
        </w:r>
        <w:r w:rsidRPr="007B3C65" w:rsidDel="00161820">
          <w:rPr>
            <w:sz w:val="20"/>
            <w:lang w:val="en-GB"/>
          </w:rPr>
          <w:delText xml:space="preserve">. </w:delText>
        </w:r>
        <w:r w:rsidDel="00161820">
          <w:rPr>
            <w:sz w:val="20"/>
            <w:lang w:val="en-GB"/>
          </w:rPr>
          <w:delText>er</w:delText>
        </w:r>
        <w:r w:rsidRPr="007B3C65" w:rsidDel="00161820">
          <w:rPr>
            <w:sz w:val="20"/>
            <w:lang w:val="en-GB"/>
          </w:rPr>
          <w:delText xml:space="preserve">p_rotation_flag equal to 0 indicates that no rotation is applied </w:delText>
        </w:r>
        <w:r w:rsidDel="00161820">
          <w:rPr>
            <w:sz w:val="20"/>
            <w:lang w:val="en-GB"/>
          </w:rPr>
          <w:delText>and the global and local coordinate systems are identical</w:delText>
        </w:r>
        <w:r w:rsidRPr="007B3C65" w:rsidDel="00161820">
          <w:rPr>
            <w:sz w:val="20"/>
            <w:lang w:val="en-GB"/>
          </w:rPr>
          <w:delText>.</w:delText>
        </w:r>
      </w:del>
    </w:p>
    <w:p w:rsidR="00161820" w:rsidRPr="007B1F08" w:rsidRDefault="00161820" w:rsidP="00161820">
      <w:pPr>
        <w:jc w:val="both"/>
        <w:rPr>
          <w:sz w:val="20"/>
        </w:rPr>
      </w:pPr>
      <w:r>
        <w:rPr>
          <w:b/>
          <w:bCs/>
          <w:sz w:val="20"/>
        </w:rPr>
        <w:t>erp_explicit_coverage_range_flag</w:t>
      </w:r>
      <w:r w:rsidRPr="00977481">
        <w:rPr>
          <w:sz w:val="20"/>
        </w:rPr>
        <w:t xml:space="preserve"> </w:t>
      </w:r>
      <w:r w:rsidRPr="00A44B62">
        <w:rPr>
          <w:sz w:val="20"/>
        </w:rPr>
        <w:t xml:space="preserve">indicates the presence of </w:t>
      </w:r>
      <w:r>
        <w:rPr>
          <w:sz w:val="20"/>
        </w:rPr>
        <w:t>syntax</w:t>
      </w:r>
      <w:r w:rsidRPr="00A44B62">
        <w:rPr>
          <w:sz w:val="20"/>
        </w:rPr>
        <w:t xml:space="preserve"> elements that describe the </w:t>
      </w:r>
      <w:r w:rsidRPr="00755776">
        <w:rPr>
          <w:sz w:val="20"/>
        </w:rPr>
        <w:t>coverage sphere region</w:t>
      </w:r>
      <w:r>
        <w:rPr>
          <w:sz w:val="20"/>
        </w:rPr>
        <w:t>.</w:t>
      </w:r>
    </w:p>
    <w:p w:rsidR="00161820" w:rsidRPr="00A44B62" w:rsidRDefault="00161820" w:rsidP="00161820">
      <w:pPr>
        <w:jc w:val="both"/>
        <w:rPr>
          <w:sz w:val="20"/>
        </w:rPr>
      </w:pPr>
      <w:bookmarkStart w:id="44" w:name="_Hlk494457551"/>
      <w:r w:rsidRPr="002F6303">
        <w:rPr>
          <w:b/>
          <w:sz w:val="20"/>
        </w:rPr>
        <w:t>erp</w:t>
      </w:r>
      <w:r>
        <w:rPr>
          <w:sz w:val="20"/>
        </w:rPr>
        <w:t>_</w:t>
      </w:r>
      <w:r>
        <w:rPr>
          <w:b/>
          <w:bCs/>
          <w:sz w:val="20"/>
        </w:rPr>
        <w:t>reserved_zero_</w:t>
      </w:r>
      <w:ins w:id="45" w:author="Ye-Kui Wang" w:date="2017-09-29T14:17:00Z">
        <w:r>
          <w:rPr>
            <w:b/>
            <w:bCs/>
            <w:sz w:val="20"/>
          </w:rPr>
          <w:t>5</w:t>
        </w:r>
      </w:ins>
      <w:del w:id="46" w:author="Ye-Kui Wang" w:date="2017-09-29T14:17:00Z">
        <w:r w:rsidDel="00161820">
          <w:rPr>
            <w:b/>
            <w:bCs/>
            <w:sz w:val="20"/>
          </w:rPr>
          <w:delText>4</w:delText>
        </w:r>
      </w:del>
      <w:r>
        <w:rPr>
          <w:b/>
          <w:bCs/>
          <w:sz w:val="20"/>
        </w:rPr>
        <w:t>bits</w:t>
      </w:r>
      <w:r>
        <w:rPr>
          <w:bCs/>
          <w:szCs w:val="22"/>
        </w:rPr>
        <w:t xml:space="preserve">, </w:t>
      </w:r>
      <w:r w:rsidRPr="007B1F08">
        <w:rPr>
          <w:sz w:val="20"/>
        </w:rPr>
        <w:t xml:space="preserve">when present, shall be equal to 0 in bitstreams conforming to this version of this Specification. Other values for </w:t>
      </w:r>
      <w:r>
        <w:rPr>
          <w:sz w:val="20"/>
        </w:rPr>
        <w:t>erp</w:t>
      </w:r>
      <w:r w:rsidRPr="007B1F08">
        <w:rPr>
          <w:sz w:val="20"/>
        </w:rPr>
        <w:t>_reserved_zero_</w:t>
      </w:r>
      <w:ins w:id="47" w:author="Ye-Kui Wang" w:date="2017-09-29T14:18:00Z">
        <w:r>
          <w:rPr>
            <w:sz w:val="20"/>
          </w:rPr>
          <w:t>5</w:t>
        </w:r>
      </w:ins>
      <w:del w:id="48" w:author="Ye-Kui Wang" w:date="2017-09-29T14:18:00Z">
        <w:r w:rsidRPr="007B1F08" w:rsidDel="00161820">
          <w:rPr>
            <w:sz w:val="20"/>
          </w:rPr>
          <w:delText>4</w:delText>
        </w:r>
      </w:del>
      <w:r w:rsidRPr="007B1F08">
        <w:rPr>
          <w:sz w:val="20"/>
        </w:rPr>
        <w:t xml:space="preserve">bits are reserved for future use by ITU-T | ISO/IEC. Decoders shall ignore the value of </w:t>
      </w:r>
      <w:r>
        <w:rPr>
          <w:sz w:val="20"/>
        </w:rPr>
        <w:t>erp</w:t>
      </w:r>
      <w:r w:rsidRPr="007B1F08">
        <w:rPr>
          <w:sz w:val="20"/>
        </w:rPr>
        <w:t>_reserved_zero_</w:t>
      </w:r>
      <w:ins w:id="49" w:author="Ye-Kui Wang" w:date="2017-09-29T14:18:00Z">
        <w:r>
          <w:rPr>
            <w:sz w:val="20"/>
          </w:rPr>
          <w:t>5</w:t>
        </w:r>
      </w:ins>
      <w:del w:id="50" w:author="Ye-Kui Wang" w:date="2017-09-29T14:18:00Z">
        <w:r w:rsidRPr="007B1F08" w:rsidDel="00161820">
          <w:rPr>
            <w:sz w:val="20"/>
          </w:rPr>
          <w:delText>4</w:delText>
        </w:r>
      </w:del>
      <w:r w:rsidRPr="007B1F08">
        <w:rPr>
          <w:sz w:val="20"/>
        </w:rPr>
        <w:t>bits.</w:t>
      </w:r>
    </w:p>
    <w:p w:rsidR="00161820" w:rsidRPr="00A44B62" w:rsidDel="00161820" w:rsidRDefault="00161820" w:rsidP="00161820">
      <w:pPr>
        <w:jc w:val="both"/>
        <w:rPr>
          <w:del w:id="51" w:author="Ye-Kui Wang" w:date="2017-09-29T14:18:00Z"/>
          <w:rFonts w:eastAsia="Malgun Gothic"/>
          <w:sz w:val="20"/>
          <w:lang w:eastAsia="ko-KR"/>
        </w:rPr>
      </w:pPr>
      <w:bookmarkStart w:id="52" w:name="_Hlk494457575"/>
      <w:bookmarkEnd w:id="44"/>
      <w:del w:id="53" w:author="Ye-Kui Wang" w:date="2017-09-29T14:18:00Z">
        <w:r w:rsidDel="00161820">
          <w:rPr>
            <w:rFonts w:eastAsia="Malgun Gothic"/>
            <w:b/>
            <w:noProof/>
            <w:sz w:val="20"/>
            <w:lang w:eastAsia="zh-CN"/>
          </w:rPr>
          <w:delText>erp</w:delText>
        </w:r>
        <w:r w:rsidRPr="00C9691B" w:rsidDel="00161820">
          <w:rPr>
            <w:rFonts w:eastAsia="Malgun Gothic"/>
            <w:b/>
            <w:noProof/>
            <w:sz w:val="20"/>
            <w:lang w:eastAsia="zh-CN"/>
          </w:rPr>
          <w:delText>_</w:delText>
        </w:r>
        <w:r w:rsidRPr="00A44B62" w:rsidDel="00161820">
          <w:rPr>
            <w:b/>
            <w:bCs/>
            <w:color w:val="000000"/>
            <w:sz w:val="20"/>
          </w:rPr>
          <w:delText>yaw_</w:delText>
        </w:r>
        <w:r w:rsidDel="00161820">
          <w:rPr>
            <w:b/>
            <w:bCs/>
            <w:color w:val="000000"/>
            <w:sz w:val="20"/>
          </w:rPr>
          <w:delText>rotation</w:delText>
        </w:r>
        <w:r w:rsidRPr="00A44B62" w:rsidDel="00161820">
          <w:rPr>
            <w:sz w:val="20"/>
          </w:rPr>
          <w:delText xml:space="preserve"> specifies the value of </w:delText>
        </w:r>
        <w:r w:rsidDel="00161820">
          <w:rPr>
            <w:sz w:val="20"/>
          </w:rPr>
          <w:delText xml:space="preserve">the </w:delText>
        </w:r>
        <w:r w:rsidRPr="00A44B62" w:rsidDel="00161820">
          <w:rPr>
            <w:sz w:val="20"/>
          </w:rPr>
          <w:delText xml:space="preserve">yaw </w:delText>
        </w:r>
        <w:r w:rsidDel="00161820">
          <w:rPr>
            <w:sz w:val="20"/>
          </w:rPr>
          <w:delText>rotation angle</w:delText>
        </w:r>
        <w:r w:rsidRPr="00A44B62" w:rsidDel="00161820">
          <w:rPr>
            <w:sz w:val="20"/>
          </w:rPr>
          <w:delText xml:space="preserve">, in units of </w:delText>
        </w:r>
        <w:r w:rsidRPr="00A44B62" w:rsidDel="00161820">
          <w:rPr>
            <w:rFonts w:eastAsia="Malgun Gothic"/>
            <w:sz w:val="20"/>
            <w:lang w:eastAsia="ko-KR"/>
          </w:rPr>
          <w:delText>2</w:delText>
        </w:r>
        <w:r w:rsidRPr="00A44B62" w:rsidDel="00161820">
          <w:rPr>
            <w:rFonts w:eastAsia="Malgun Gothic"/>
            <w:sz w:val="20"/>
            <w:vertAlign w:val="superscript"/>
            <w:lang w:eastAsia="ko-KR"/>
          </w:rPr>
          <w:delText>−16</w:delText>
        </w:r>
        <w:r w:rsidRPr="00A44B62" w:rsidDel="00161820">
          <w:rPr>
            <w:rFonts w:eastAsia="Malgun Gothic"/>
            <w:sz w:val="20"/>
            <w:lang w:eastAsia="ko-KR"/>
          </w:rPr>
          <w:delText xml:space="preserve"> </w:delText>
        </w:r>
        <w:r w:rsidRPr="00A44B62" w:rsidDel="00161820">
          <w:rPr>
            <w:sz w:val="20"/>
          </w:rPr>
          <w:delText xml:space="preserve">degrees. The value of </w:delText>
        </w:r>
        <w:r w:rsidDel="00161820">
          <w:rPr>
            <w:sz w:val="20"/>
          </w:rPr>
          <w:delText>erp</w:delText>
        </w:r>
        <w:r w:rsidRPr="00517BCF" w:rsidDel="00161820">
          <w:rPr>
            <w:sz w:val="20"/>
          </w:rPr>
          <w:delText>_</w:delText>
        </w:r>
        <w:r w:rsidRPr="00A44B62" w:rsidDel="00161820">
          <w:rPr>
            <w:sz w:val="20"/>
          </w:rPr>
          <w:delText>yaw_</w:delText>
        </w:r>
        <w:r w:rsidDel="00161820">
          <w:rPr>
            <w:sz w:val="20"/>
          </w:rPr>
          <w:delText>rotation</w:delText>
        </w:r>
        <w:r w:rsidRPr="00A44B62" w:rsidDel="00161820">
          <w:rPr>
            <w:sz w:val="20"/>
          </w:rPr>
          <w:delText xml:space="preserve"> shall be in the range of </w:delText>
        </w:r>
        <w:r w:rsidRPr="00A44B62" w:rsidDel="00161820">
          <w:rPr>
            <w:rFonts w:eastAsia="Malgun Gothic"/>
            <w:sz w:val="20"/>
            <w:lang w:eastAsia="ko-KR"/>
          </w:rPr>
          <w:delText>−</w:delText>
        </w:r>
        <w:r w:rsidRPr="00A44B62" w:rsidDel="00161820">
          <w:rPr>
            <w:sz w:val="20"/>
          </w:rPr>
          <w:delText>180 * 2</w:delText>
        </w:r>
        <w:r w:rsidRPr="00A44B62" w:rsidDel="00161820">
          <w:rPr>
            <w:sz w:val="20"/>
            <w:vertAlign w:val="superscript"/>
          </w:rPr>
          <w:delText>16</w:delText>
        </w:r>
        <w:r w:rsidRPr="00A44B62" w:rsidDel="00161820">
          <w:rPr>
            <w:sz w:val="20"/>
          </w:rPr>
          <w:delText xml:space="preserve"> (i.e., </w:delText>
        </w:r>
        <w:r w:rsidRPr="00A44B62" w:rsidDel="00161820">
          <w:rPr>
            <w:rFonts w:eastAsia="Malgun Gothic"/>
            <w:sz w:val="20"/>
            <w:lang w:eastAsia="ko-KR"/>
          </w:rPr>
          <w:delText>−11</w:delText>
        </w:r>
        <w:r w:rsidDel="00161820">
          <w:rPr>
            <w:rFonts w:eastAsia="Malgun Gothic"/>
            <w:sz w:val="20"/>
            <w:lang w:eastAsia="ko-KR"/>
          </w:rPr>
          <w:delText> </w:delText>
        </w:r>
        <w:r w:rsidRPr="00A44B62" w:rsidDel="00161820">
          <w:rPr>
            <w:rFonts w:eastAsia="Malgun Gothic"/>
            <w:sz w:val="20"/>
            <w:lang w:eastAsia="ko-KR"/>
          </w:rPr>
          <w:delText>796</w:delText>
        </w:r>
        <w:r w:rsidDel="00161820">
          <w:rPr>
            <w:rFonts w:eastAsia="Malgun Gothic"/>
            <w:sz w:val="20"/>
            <w:lang w:eastAsia="ko-KR"/>
          </w:rPr>
          <w:delText> </w:delText>
        </w:r>
        <w:r w:rsidRPr="00A44B62" w:rsidDel="00161820">
          <w:rPr>
            <w:rFonts w:eastAsia="Malgun Gothic"/>
            <w:sz w:val="20"/>
            <w:lang w:eastAsia="ko-KR"/>
          </w:rPr>
          <w:delText>480)</w:delText>
        </w:r>
        <w:r w:rsidRPr="00A44B62" w:rsidDel="00161820">
          <w:rPr>
            <w:sz w:val="20"/>
          </w:rPr>
          <w:delText xml:space="preserve"> to 180 * 2</w:delText>
        </w:r>
        <w:r w:rsidRPr="00A44B62" w:rsidDel="00161820">
          <w:rPr>
            <w:sz w:val="20"/>
            <w:vertAlign w:val="superscript"/>
          </w:rPr>
          <w:delText>16</w:delText>
        </w:r>
        <w:r w:rsidRPr="00A44B62" w:rsidDel="00161820">
          <w:rPr>
            <w:sz w:val="20"/>
          </w:rPr>
          <w:delText> </w:delText>
        </w:r>
        <w:r w:rsidRPr="00A44B62" w:rsidDel="00161820">
          <w:rPr>
            <w:rFonts w:eastAsia="Malgun Gothic"/>
            <w:sz w:val="20"/>
            <w:lang w:eastAsia="ko-KR"/>
          </w:rPr>
          <w:delText>−</w:delText>
        </w:r>
        <w:r w:rsidRPr="00A44B62" w:rsidDel="00161820">
          <w:rPr>
            <w:sz w:val="20"/>
          </w:rPr>
          <w:delText> 1 (i.e., </w:delText>
        </w:r>
        <w:r w:rsidRPr="00A44B62" w:rsidDel="00161820">
          <w:rPr>
            <w:rFonts w:eastAsia="Malgun Gothic"/>
            <w:sz w:val="20"/>
            <w:lang w:eastAsia="ko-KR"/>
          </w:rPr>
          <w:delText>11</w:delText>
        </w:r>
        <w:r w:rsidDel="00161820">
          <w:rPr>
            <w:rFonts w:eastAsia="Malgun Gothic"/>
            <w:sz w:val="20"/>
            <w:lang w:eastAsia="ko-KR"/>
          </w:rPr>
          <w:delText> </w:delText>
        </w:r>
        <w:r w:rsidRPr="00A44B62" w:rsidDel="00161820">
          <w:rPr>
            <w:rFonts w:eastAsia="Malgun Gothic"/>
            <w:sz w:val="20"/>
            <w:lang w:eastAsia="ko-KR"/>
          </w:rPr>
          <w:delText>796</w:delText>
        </w:r>
        <w:r w:rsidDel="00161820">
          <w:rPr>
            <w:rFonts w:eastAsia="Malgun Gothic"/>
            <w:sz w:val="20"/>
            <w:lang w:eastAsia="ko-KR"/>
          </w:rPr>
          <w:delText> </w:delText>
        </w:r>
        <w:r w:rsidRPr="00A44B62" w:rsidDel="00161820">
          <w:rPr>
            <w:rFonts w:eastAsia="Malgun Gothic"/>
            <w:sz w:val="20"/>
            <w:lang w:eastAsia="ko-KR"/>
          </w:rPr>
          <w:delText>479), inclusive</w:delText>
        </w:r>
        <w:r w:rsidRPr="00A44B62" w:rsidDel="00161820">
          <w:rPr>
            <w:sz w:val="20"/>
          </w:rPr>
          <w:delText xml:space="preserve">. When not present, the value of </w:delText>
        </w:r>
        <w:r w:rsidDel="00161820">
          <w:rPr>
            <w:sz w:val="20"/>
          </w:rPr>
          <w:delText>erp</w:delText>
        </w:r>
        <w:r w:rsidRPr="00517BCF" w:rsidDel="00161820">
          <w:rPr>
            <w:sz w:val="20"/>
          </w:rPr>
          <w:delText>_</w:delText>
        </w:r>
        <w:r w:rsidRPr="00A44B62" w:rsidDel="00161820">
          <w:rPr>
            <w:sz w:val="20"/>
          </w:rPr>
          <w:delText>yaw_</w:delText>
        </w:r>
        <w:r w:rsidDel="00161820">
          <w:rPr>
            <w:sz w:val="20"/>
          </w:rPr>
          <w:delText>rotation</w:delText>
        </w:r>
        <w:r w:rsidRPr="00A44B62" w:rsidDel="00161820">
          <w:rPr>
            <w:rFonts w:eastAsia="Malgun Gothic"/>
            <w:sz w:val="20"/>
            <w:lang w:eastAsia="ko-KR"/>
          </w:rPr>
          <w:delText xml:space="preserve"> </w:delText>
        </w:r>
        <w:r w:rsidRPr="00A44B62" w:rsidDel="00161820">
          <w:rPr>
            <w:sz w:val="20"/>
          </w:rPr>
          <w:delText>is inferred to be equal to 0.</w:delText>
        </w:r>
      </w:del>
    </w:p>
    <w:p w:rsidR="00161820" w:rsidRPr="00A44B62" w:rsidDel="00161820" w:rsidRDefault="00161820" w:rsidP="00161820">
      <w:pPr>
        <w:jc w:val="both"/>
        <w:rPr>
          <w:del w:id="54" w:author="Ye-Kui Wang" w:date="2017-09-29T14:18:00Z"/>
          <w:rFonts w:eastAsia="Malgun Gothic"/>
          <w:sz w:val="20"/>
          <w:lang w:eastAsia="ko-KR"/>
        </w:rPr>
      </w:pPr>
      <w:del w:id="55" w:author="Ye-Kui Wang" w:date="2017-09-29T14:18:00Z">
        <w:r w:rsidDel="00161820">
          <w:rPr>
            <w:rFonts w:eastAsia="Malgun Gothic"/>
            <w:b/>
            <w:noProof/>
            <w:sz w:val="20"/>
            <w:lang w:eastAsia="zh-CN"/>
          </w:rPr>
          <w:delText>erp</w:delText>
        </w:r>
        <w:r w:rsidRPr="00C9691B" w:rsidDel="00161820">
          <w:rPr>
            <w:rFonts w:eastAsia="Malgun Gothic"/>
            <w:b/>
            <w:noProof/>
            <w:sz w:val="20"/>
            <w:lang w:eastAsia="zh-CN"/>
          </w:rPr>
          <w:delText>_</w:delText>
        </w:r>
        <w:r w:rsidRPr="00A44B62" w:rsidDel="00161820">
          <w:rPr>
            <w:b/>
            <w:bCs/>
            <w:color w:val="000000"/>
            <w:sz w:val="20"/>
          </w:rPr>
          <w:delText>pitch_</w:delText>
        </w:r>
        <w:r w:rsidDel="00161820">
          <w:rPr>
            <w:b/>
            <w:bCs/>
            <w:color w:val="000000"/>
            <w:sz w:val="20"/>
          </w:rPr>
          <w:delText>rotation</w:delText>
        </w:r>
        <w:r w:rsidRPr="00A44B62" w:rsidDel="00161820">
          <w:rPr>
            <w:sz w:val="20"/>
          </w:rPr>
          <w:delText xml:space="preserve"> specifies the value of </w:delText>
        </w:r>
        <w:r w:rsidDel="00161820">
          <w:rPr>
            <w:sz w:val="20"/>
          </w:rPr>
          <w:delText xml:space="preserve">the </w:delText>
        </w:r>
        <w:r w:rsidRPr="00A44B62" w:rsidDel="00161820">
          <w:rPr>
            <w:sz w:val="20"/>
          </w:rPr>
          <w:delText xml:space="preserve">pitch </w:delText>
        </w:r>
        <w:r w:rsidDel="00161820">
          <w:rPr>
            <w:sz w:val="20"/>
          </w:rPr>
          <w:delText>rotation angle</w:delText>
        </w:r>
        <w:r w:rsidRPr="00A44B62" w:rsidDel="00161820">
          <w:rPr>
            <w:sz w:val="20"/>
          </w:rPr>
          <w:delText>, in units of 2</w:delText>
        </w:r>
        <w:r w:rsidRPr="00A44B62" w:rsidDel="00161820">
          <w:rPr>
            <w:sz w:val="20"/>
            <w:vertAlign w:val="superscript"/>
          </w:rPr>
          <w:delText>−16</w:delText>
        </w:r>
        <w:r w:rsidRPr="00A44B62" w:rsidDel="00161820">
          <w:rPr>
            <w:sz w:val="20"/>
          </w:rPr>
          <w:delText xml:space="preserve"> degrees. The value of </w:delText>
        </w:r>
        <w:r w:rsidDel="00161820">
          <w:rPr>
            <w:sz w:val="20"/>
          </w:rPr>
          <w:delText>erp</w:delText>
        </w:r>
        <w:r w:rsidRPr="00517BCF" w:rsidDel="00161820">
          <w:rPr>
            <w:sz w:val="20"/>
          </w:rPr>
          <w:delText>_</w:delText>
        </w:r>
        <w:r w:rsidRPr="00A44B62" w:rsidDel="00161820">
          <w:rPr>
            <w:sz w:val="20"/>
          </w:rPr>
          <w:delText>pitch_</w:delText>
        </w:r>
        <w:r w:rsidDel="00161820">
          <w:rPr>
            <w:sz w:val="20"/>
          </w:rPr>
          <w:delText>rotation</w:delText>
        </w:r>
        <w:r w:rsidRPr="00A44B62" w:rsidDel="00161820">
          <w:rPr>
            <w:sz w:val="20"/>
          </w:rPr>
          <w:delText xml:space="preserve"> shall be in the range of </w:delText>
        </w:r>
        <w:r w:rsidRPr="00A44B62" w:rsidDel="00161820">
          <w:rPr>
            <w:rFonts w:eastAsia="Malgun Gothic"/>
            <w:sz w:val="20"/>
            <w:lang w:eastAsia="ko-KR"/>
          </w:rPr>
          <w:delText>−</w:delText>
        </w:r>
        <w:r w:rsidRPr="00A44B62" w:rsidDel="00161820">
          <w:rPr>
            <w:sz w:val="20"/>
          </w:rPr>
          <w:delText>90 * 2</w:delText>
        </w:r>
        <w:r w:rsidRPr="00A44B62" w:rsidDel="00161820">
          <w:rPr>
            <w:sz w:val="20"/>
            <w:vertAlign w:val="superscript"/>
          </w:rPr>
          <w:delText>16</w:delText>
        </w:r>
        <w:r w:rsidRPr="00A44B62" w:rsidDel="00161820">
          <w:rPr>
            <w:sz w:val="20"/>
          </w:rPr>
          <w:delText xml:space="preserve"> (i.e., </w:delText>
        </w:r>
        <w:r w:rsidRPr="00A44B62" w:rsidDel="00161820">
          <w:rPr>
            <w:rFonts w:eastAsia="Malgun Gothic"/>
            <w:sz w:val="20"/>
            <w:lang w:eastAsia="ko-KR"/>
          </w:rPr>
          <w:delText>−5</w:delText>
        </w:r>
        <w:r w:rsidDel="00161820">
          <w:rPr>
            <w:rFonts w:eastAsia="Malgun Gothic"/>
            <w:sz w:val="20"/>
            <w:lang w:eastAsia="ko-KR"/>
          </w:rPr>
          <w:delText> </w:delText>
        </w:r>
        <w:r w:rsidRPr="00A44B62" w:rsidDel="00161820">
          <w:rPr>
            <w:rFonts w:eastAsia="Malgun Gothic"/>
            <w:sz w:val="20"/>
            <w:lang w:eastAsia="ko-KR"/>
          </w:rPr>
          <w:delText>898</w:delText>
        </w:r>
        <w:r w:rsidDel="00161820">
          <w:rPr>
            <w:rFonts w:eastAsia="Malgun Gothic"/>
            <w:sz w:val="20"/>
            <w:lang w:eastAsia="ko-KR"/>
          </w:rPr>
          <w:delText> </w:delText>
        </w:r>
        <w:r w:rsidRPr="00A44B62" w:rsidDel="00161820">
          <w:rPr>
            <w:rFonts w:eastAsia="Malgun Gothic"/>
            <w:sz w:val="20"/>
            <w:lang w:eastAsia="ko-KR"/>
          </w:rPr>
          <w:delText xml:space="preserve">240) to </w:delText>
        </w:r>
        <w:r w:rsidRPr="00A44B62" w:rsidDel="00161820">
          <w:rPr>
            <w:sz w:val="20"/>
          </w:rPr>
          <w:delText>90 * 2</w:delText>
        </w:r>
        <w:r w:rsidRPr="00A44B62" w:rsidDel="00161820">
          <w:rPr>
            <w:sz w:val="20"/>
            <w:vertAlign w:val="superscript"/>
          </w:rPr>
          <w:delText>16</w:delText>
        </w:r>
        <w:r w:rsidRPr="00A44B62" w:rsidDel="00161820">
          <w:rPr>
            <w:sz w:val="20"/>
          </w:rPr>
          <w:delText xml:space="preserve"> (i.e., </w:delText>
        </w:r>
        <w:r w:rsidRPr="00A44B62" w:rsidDel="00161820">
          <w:rPr>
            <w:rFonts w:eastAsia="Malgun Gothic"/>
            <w:sz w:val="20"/>
            <w:lang w:eastAsia="ko-KR"/>
          </w:rPr>
          <w:delText>5</w:delText>
        </w:r>
        <w:r w:rsidDel="00161820">
          <w:rPr>
            <w:rFonts w:eastAsia="Malgun Gothic"/>
            <w:sz w:val="20"/>
            <w:lang w:eastAsia="ko-KR"/>
          </w:rPr>
          <w:delText> </w:delText>
        </w:r>
        <w:r w:rsidRPr="00A44B62" w:rsidDel="00161820">
          <w:rPr>
            <w:rFonts w:eastAsia="Malgun Gothic"/>
            <w:sz w:val="20"/>
            <w:lang w:eastAsia="ko-KR"/>
          </w:rPr>
          <w:delText>898</w:delText>
        </w:r>
        <w:r w:rsidDel="00161820">
          <w:rPr>
            <w:rFonts w:eastAsia="Malgun Gothic"/>
            <w:sz w:val="20"/>
            <w:lang w:eastAsia="ko-KR"/>
          </w:rPr>
          <w:delText> </w:delText>
        </w:r>
        <w:r w:rsidRPr="00A44B62" w:rsidDel="00161820">
          <w:rPr>
            <w:rFonts w:eastAsia="Malgun Gothic"/>
            <w:sz w:val="20"/>
            <w:lang w:eastAsia="ko-KR"/>
          </w:rPr>
          <w:delText>240), inclusive</w:delText>
        </w:r>
        <w:r w:rsidRPr="00A44B62" w:rsidDel="00161820">
          <w:rPr>
            <w:sz w:val="20"/>
          </w:rPr>
          <w:delText xml:space="preserve">. When not present, the value of </w:delText>
        </w:r>
        <w:r w:rsidDel="00161820">
          <w:rPr>
            <w:sz w:val="20"/>
          </w:rPr>
          <w:delText>erp</w:delText>
        </w:r>
        <w:r w:rsidRPr="00517BCF" w:rsidDel="00161820">
          <w:rPr>
            <w:sz w:val="20"/>
          </w:rPr>
          <w:delText>_</w:delText>
        </w:r>
        <w:r w:rsidRPr="00A44B62" w:rsidDel="00161820">
          <w:rPr>
            <w:sz w:val="20"/>
          </w:rPr>
          <w:delText>pitch_</w:delText>
        </w:r>
        <w:r w:rsidDel="00161820">
          <w:rPr>
            <w:sz w:val="20"/>
          </w:rPr>
          <w:delText>rotation</w:delText>
        </w:r>
        <w:r w:rsidRPr="00A44B62" w:rsidDel="00161820">
          <w:rPr>
            <w:sz w:val="20"/>
          </w:rPr>
          <w:delText xml:space="preserve"> is inferred to be equal to 0.</w:delText>
        </w:r>
      </w:del>
    </w:p>
    <w:p w:rsidR="00161820" w:rsidDel="00161820" w:rsidRDefault="00161820" w:rsidP="00161820">
      <w:pPr>
        <w:jc w:val="both"/>
        <w:rPr>
          <w:del w:id="56" w:author="Ye-Kui Wang" w:date="2017-09-29T14:18:00Z"/>
          <w:sz w:val="20"/>
        </w:rPr>
      </w:pPr>
      <w:del w:id="57" w:author="Ye-Kui Wang" w:date="2017-09-29T14:18:00Z">
        <w:r w:rsidDel="00161820">
          <w:rPr>
            <w:rFonts w:eastAsia="Malgun Gothic"/>
            <w:b/>
            <w:noProof/>
            <w:sz w:val="20"/>
            <w:lang w:eastAsia="zh-CN"/>
          </w:rPr>
          <w:delText>erp</w:delText>
        </w:r>
        <w:r w:rsidRPr="00C9691B" w:rsidDel="00161820">
          <w:rPr>
            <w:rFonts w:eastAsia="Malgun Gothic"/>
            <w:b/>
            <w:noProof/>
            <w:sz w:val="20"/>
            <w:lang w:eastAsia="zh-CN"/>
          </w:rPr>
          <w:delText>_</w:delText>
        </w:r>
        <w:r w:rsidRPr="00A44B62" w:rsidDel="00161820">
          <w:rPr>
            <w:b/>
            <w:bCs/>
            <w:color w:val="000000"/>
            <w:sz w:val="20"/>
          </w:rPr>
          <w:delText>roll</w:delText>
        </w:r>
        <w:r w:rsidDel="00161820">
          <w:rPr>
            <w:b/>
            <w:bCs/>
            <w:color w:val="000000"/>
            <w:sz w:val="20"/>
          </w:rPr>
          <w:delText>_rotation</w:delText>
        </w:r>
        <w:r w:rsidRPr="00A44B62" w:rsidDel="00161820">
          <w:rPr>
            <w:sz w:val="20"/>
          </w:rPr>
          <w:delText xml:space="preserve"> specifies the value of</w:delText>
        </w:r>
        <w:r w:rsidDel="00161820">
          <w:rPr>
            <w:sz w:val="20"/>
          </w:rPr>
          <w:delText xml:space="preserve"> the</w:delText>
        </w:r>
        <w:r w:rsidRPr="00A44B62" w:rsidDel="00161820">
          <w:rPr>
            <w:sz w:val="20"/>
          </w:rPr>
          <w:delText xml:space="preserve"> roll </w:delText>
        </w:r>
        <w:r w:rsidDel="00161820">
          <w:rPr>
            <w:sz w:val="20"/>
          </w:rPr>
          <w:delText>rotation angle</w:delText>
        </w:r>
        <w:r w:rsidRPr="00A44B62" w:rsidDel="00161820">
          <w:rPr>
            <w:sz w:val="20"/>
          </w:rPr>
          <w:delText>, in units of 2</w:delText>
        </w:r>
        <w:r w:rsidRPr="00A44B62" w:rsidDel="00161820">
          <w:rPr>
            <w:sz w:val="20"/>
            <w:vertAlign w:val="superscript"/>
          </w:rPr>
          <w:delText>−16</w:delText>
        </w:r>
        <w:r w:rsidRPr="00A44B62" w:rsidDel="00161820">
          <w:rPr>
            <w:sz w:val="20"/>
          </w:rPr>
          <w:delText xml:space="preserve"> degrees. The value of </w:delText>
        </w:r>
        <w:r w:rsidDel="00161820">
          <w:rPr>
            <w:sz w:val="20"/>
          </w:rPr>
          <w:delText>erp</w:delText>
        </w:r>
        <w:r w:rsidRPr="00517BCF" w:rsidDel="00161820">
          <w:rPr>
            <w:sz w:val="20"/>
          </w:rPr>
          <w:delText>_</w:delText>
        </w:r>
        <w:r w:rsidRPr="00A44B62" w:rsidDel="00161820">
          <w:rPr>
            <w:sz w:val="20"/>
          </w:rPr>
          <w:delText>roll</w:delText>
        </w:r>
        <w:r w:rsidDel="00161820">
          <w:rPr>
            <w:sz w:val="20"/>
          </w:rPr>
          <w:delText>_rotation</w:delText>
        </w:r>
        <w:r w:rsidRPr="00A44B62" w:rsidDel="00161820">
          <w:rPr>
            <w:sz w:val="20"/>
          </w:rPr>
          <w:delText xml:space="preserve"> shall be in the range of </w:delText>
        </w:r>
        <w:r w:rsidRPr="00A44B62" w:rsidDel="00161820">
          <w:rPr>
            <w:rFonts w:eastAsia="Malgun Gothic"/>
            <w:sz w:val="20"/>
            <w:lang w:eastAsia="ko-KR"/>
          </w:rPr>
          <w:delText>−</w:delText>
        </w:r>
        <w:r w:rsidRPr="00A44B62" w:rsidDel="00161820">
          <w:rPr>
            <w:sz w:val="20"/>
          </w:rPr>
          <w:delText>180 * 2</w:delText>
        </w:r>
        <w:r w:rsidRPr="00A44B62" w:rsidDel="00161820">
          <w:rPr>
            <w:sz w:val="20"/>
            <w:vertAlign w:val="superscript"/>
          </w:rPr>
          <w:delText>16</w:delText>
        </w:r>
        <w:r w:rsidRPr="00A44B62" w:rsidDel="00161820">
          <w:rPr>
            <w:sz w:val="20"/>
          </w:rPr>
          <w:delText xml:space="preserve"> (i.e., </w:delText>
        </w:r>
        <w:r w:rsidRPr="00A44B62" w:rsidDel="00161820">
          <w:rPr>
            <w:rFonts w:eastAsia="Malgun Gothic"/>
            <w:sz w:val="20"/>
            <w:lang w:eastAsia="ko-KR"/>
          </w:rPr>
          <w:delText>−11</w:delText>
        </w:r>
        <w:r w:rsidDel="00161820">
          <w:rPr>
            <w:rFonts w:eastAsia="Malgun Gothic"/>
            <w:sz w:val="20"/>
            <w:lang w:eastAsia="ko-KR"/>
          </w:rPr>
          <w:delText> </w:delText>
        </w:r>
        <w:r w:rsidRPr="00A44B62" w:rsidDel="00161820">
          <w:rPr>
            <w:rFonts w:eastAsia="Malgun Gothic"/>
            <w:sz w:val="20"/>
            <w:lang w:eastAsia="ko-KR"/>
          </w:rPr>
          <w:delText>796</w:delText>
        </w:r>
        <w:r w:rsidDel="00161820">
          <w:rPr>
            <w:rFonts w:eastAsia="Malgun Gothic"/>
            <w:sz w:val="20"/>
            <w:lang w:eastAsia="ko-KR"/>
          </w:rPr>
          <w:delText> </w:delText>
        </w:r>
        <w:r w:rsidRPr="00A44B62" w:rsidDel="00161820">
          <w:rPr>
            <w:rFonts w:eastAsia="Malgun Gothic"/>
            <w:sz w:val="20"/>
            <w:lang w:eastAsia="ko-KR"/>
          </w:rPr>
          <w:delText>480)</w:delText>
        </w:r>
        <w:r w:rsidRPr="00A44B62" w:rsidDel="00161820">
          <w:rPr>
            <w:sz w:val="20"/>
          </w:rPr>
          <w:delText xml:space="preserve"> to 180 * 2</w:delText>
        </w:r>
        <w:r w:rsidRPr="00A44B62" w:rsidDel="00161820">
          <w:rPr>
            <w:sz w:val="20"/>
            <w:vertAlign w:val="superscript"/>
          </w:rPr>
          <w:delText>16</w:delText>
        </w:r>
        <w:r w:rsidRPr="00A44B62" w:rsidDel="00161820">
          <w:rPr>
            <w:sz w:val="20"/>
          </w:rPr>
          <w:delText> − 1 (i.e., </w:delText>
        </w:r>
        <w:r w:rsidRPr="00A44B62" w:rsidDel="00161820">
          <w:rPr>
            <w:rFonts w:eastAsia="Malgun Gothic"/>
            <w:sz w:val="20"/>
            <w:lang w:eastAsia="ko-KR"/>
          </w:rPr>
          <w:delText>11</w:delText>
        </w:r>
        <w:r w:rsidDel="00161820">
          <w:rPr>
            <w:rFonts w:eastAsia="Malgun Gothic"/>
            <w:sz w:val="20"/>
            <w:lang w:eastAsia="ko-KR"/>
          </w:rPr>
          <w:delText> </w:delText>
        </w:r>
        <w:r w:rsidRPr="00A44B62" w:rsidDel="00161820">
          <w:rPr>
            <w:rFonts w:eastAsia="Malgun Gothic"/>
            <w:sz w:val="20"/>
            <w:lang w:eastAsia="ko-KR"/>
          </w:rPr>
          <w:delText>796</w:delText>
        </w:r>
        <w:r w:rsidDel="00161820">
          <w:rPr>
            <w:rFonts w:eastAsia="Malgun Gothic"/>
            <w:sz w:val="20"/>
            <w:lang w:eastAsia="ko-KR"/>
          </w:rPr>
          <w:delText> </w:delText>
        </w:r>
        <w:r w:rsidRPr="00A44B62" w:rsidDel="00161820">
          <w:rPr>
            <w:rFonts w:eastAsia="Malgun Gothic"/>
            <w:sz w:val="20"/>
            <w:lang w:eastAsia="ko-KR"/>
          </w:rPr>
          <w:delText>479), inclusive</w:delText>
        </w:r>
        <w:r w:rsidRPr="00A44B62" w:rsidDel="00161820">
          <w:rPr>
            <w:sz w:val="20"/>
          </w:rPr>
          <w:delText xml:space="preserve">. When not present, the value of </w:delText>
        </w:r>
        <w:r w:rsidDel="00161820">
          <w:rPr>
            <w:sz w:val="20"/>
          </w:rPr>
          <w:delText>erp</w:delText>
        </w:r>
        <w:r w:rsidRPr="00517BCF" w:rsidDel="00161820">
          <w:rPr>
            <w:sz w:val="20"/>
          </w:rPr>
          <w:delText>_</w:delText>
        </w:r>
        <w:r w:rsidRPr="00A44B62" w:rsidDel="00161820">
          <w:rPr>
            <w:sz w:val="20"/>
          </w:rPr>
          <w:delText>roll</w:delText>
        </w:r>
        <w:r w:rsidDel="00161820">
          <w:rPr>
            <w:sz w:val="20"/>
          </w:rPr>
          <w:delText>_rotation</w:delText>
        </w:r>
        <w:r w:rsidRPr="00A44B62" w:rsidDel="00161820">
          <w:rPr>
            <w:sz w:val="20"/>
          </w:rPr>
          <w:delText xml:space="preserve"> is inferred to be equal to 0.</w:delText>
        </w:r>
      </w:del>
    </w:p>
    <w:bookmarkEnd w:id="52"/>
    <w:p w:rsidR="00161820" w:rsidRDefault="00161820" w:rsidP="00161820">
      <w:pPr>
        <w:jc w:val="both"/>
        <w:rPr>
          <w:sz w:val="20"/>
        </w:rPr>
      </w:pPr>
      <w:r>
        <w:rPr>
          <w:b/>
          <w:sz w:val="20"/>
        </w:rPr>
        <w:t>erp_azimuth_min</w:t>
      </w:r>
      <w:r>
        <w:rPr>
          <w:sz w:val="20"/>
        </w:rPr>
        <w:t xml:space="preserve"> specifies the minimum azimuth value of </w:t>
      </w:r>
      <w:r w:rsidRPr="00D17A58">
        <w:rPr>
          <w:sz w:val="20"/>
        </w:rPr>
        <w:t xml:space="preserve">the </w:t>
      </w:r>
      <w:r w:rsidRPr="00755776">
        <w:rPr>
          <w:sz w:val="20"/>
        </w:rPr>
        <w:t>coverage sphere region</w:t>
      </w:r>
      <w:r w:rsidRPr="00E24C8C">
        <w:rPr>
          <w:sz w:val="20"/>
        </w:rPr>
        <w:t>, in units</w:t>
      </w:r>
      <w:r w:rsidRPr="00A44B62">
        <w:rPr>
          <w:sz w:val="20"/>
        </w:rPr>
        <w:t xml:space="preserve"> of 2</w:t>
      </w:r>
      <w:r w:rsidRPr="00A44B62">
        <w:rPr>
          <w:sz w:val="20"/>
          <w:vertAlign w:val="superscript"/>
        </w:rPr>
        <w:t>−16</w:t>
      </w:r>
      <w:r w:rsidRPr="00A44B62">
        <w:rPr>
          <w:sz w:val="20"/>
        </w:rPr>
        <w:t xml:space="preserve"> degrees. The value of </w:t>
      </w:r>
      <w:r>
        <w:rPr>
          <w:sz w:val="20"/>
        </w:rPr>
        <w:t>erp_azimuth_min</w:t>
      </w:r>
      <w:r w:rsidRPr="00A44B62">
        <w:rPr>
          <w:sz w:val="20"/>
        </w:rPr>
        <w:t xml:space="preserve"> </w:t>
      </w:r>
      <w:r>
        <w:rPr>
          <w:sz w:val="20"/>
        </w:rPr>
        <w:t xml:space="preserve">shall be in the range of </w:t>
      </w:r>
      <w:r w:rsidRPr="00A44B62">
        <w:rPr>
          <w:rFonts w:eastAsia="Malgun Gothic"/>
          <w:sz w:val="20"/>
          <w:lang w:eastAsia="ko-KR"/>
        </w:rPr>
        <w:t>−</w:t>
      </w:r>
      <w:r w:rsidRPr="00A44B62">
        <w:rPr>
          <w:sz w:val="20"/>
        </w:rPr>
        <w:t>360 * 2</w:t>
      </w:r>
      <w:r w:rsidRPr="00A44B62">
        <w:rPr>
          <w:sz w:val="20"/>
          <w:vertAlign w:val="superscript"/>
        </w:rPr>
        <w:t>16</w:t>
      </w:r>
      <w:r w:rsidRPr="00A44B62">
        <w:rPr>
          <w:sz w:val="20"/>
        </w:rPr>
        <w:t xml:space="preserve"> (i.e., </w:t>
      </w:r>
      <w:r w:rsidRPr="00A44B62">
        <w:rPr>
          <w:rFonts w:eastAsia="Malgun Gothic"/>
          <w:sz w:val="20"/>
          <w:lang w:eastAsia="ko-KR"/>
        </w:rPr>
        <w:t>−23</w:t>
      </w:r>
      <w:r>
        <w:rPr>
          <w:rFonts w:eastAsia="Malgun Gothic"/>
          <w:sz w:val="20"/>
          <w:lang w:eastAsia="ko-KR"/>
        </w:rPr>
        <w:t> </w:t>
      </w:r>
      <w:r w:rsidRPr="00A44B62">
        <w:rPr>
          <w:rFonts w:eastAsia="Malgun Gothic"/>
          <w:sz w:val="20"/>
          <w:lang w:eastAsia="ko-KR"/>
        </w:rPr>
        <w:t>592</w:t>
      </w:r>
      <w:r>
        <w:rPr>
          <w:rFonts w:eastAsia="Malgun Gothic"/>
          <w:sz w:val="20"/>
          <w:lang w:eastAsia="ko-KR"/>
        </w:rPr>
        <w:t> </w:t>
      </w:r>
      <w:r w:rsidRPr="00A44B62">
        <w:rPr>
          <w:rFonts w:eastAsia="Malgun Gothic"/>
          <w:sz w:val="20"/>
          <w:lang w:eastAsia="ko-KR"/>
        </w:rPr>
        <w:t>960)</w:t>
      </w:r>
      <w:r>
        <w:rPr>
          <w:sz w:val="20"/>
        </w:rPr>
        <w:t xml:space="preserve"> to </w:t>
      </w:r>
      <w:r w:rsidRPr="00A44B62">
        <w:rPr>
          <w:sz w:val="20"/>
        </w:rPr>
        <w:t>360 * 2</w:t>
      </w:r>
      <w:r w:rsidRPr="00A44B62">
        <w:rPr>
          <w:sz w:val="20"/>
          <w:vertAlign w:val="superscript"/>
        </w:rPr>
        <w:t>16</w:t>
      </w:r>
      <w:r>
        <w:rPr>
          <w:sz w:val="20"/>
        </w:rPr>
        <w:t xml:space="preserve">−1 </w:t>
      </w:r>
      <w:r w:rsidRPr="00A44B62">
        <w:rPr>
          <w:sz w:val="20"/>
        </w:rPr>
        <w:t>(i.e., </w:t>
      </w:r>
      <w:r w:rsidRPr="00A44B62">
        <w:rPr>
          <w:rFonts w:eastAsia="Malgun Gothic"/>
          <w:sz w:val="20"/>
          <w:lang w:eastAsia="ko-KR"/>
        </w:rPr>
        <w:t>23</w:t>
      </w:r>
      <w:r>
        <w:rPr>
          <w:rFonts w:eastAsia="Malgun Gothic"/>
          <w:sz w:val="20"/>
          <w:lang w:eastAsia="ko-KR"/>
        </w:rPr>
        <w:t> </w:t>
      </w:r>
      <w:r w:rsidRPr="00A44B62">
        <w:rPr>
          <w:rFonts w:eastAsia="Malgun Gothic"/>
          <w:sz w:val="20"/>
          <w:lang w:eastAsia="ko-KR"/>
        </w:rPr>
        <w:t>592</w:t>
      </w:r>
      <w:r>
        <w:rPr>
          <w:rFonts w:eastAsia="Malgun Gothic"/>
          <w:sz w:val="20"/>
          <w:lang w:eastAsia="ko-KR"/>
        </w:rPr>
        <w:t> </w:t>
      </w:r>
      <w:r w:rsidRPr="00A44B62">
        <w:rPr>
          <w:rFonts w:eastAsia="Malgun Gothic"/>
          <w:sz w:val="20"/>
          <w:lang w:eastAsia="ko-KR"/>
        </w:rPr>
        <w:t>9</w:t>
      </w:r>
      <w:r>
        <w:rPr>
          <w:rFonts w:eastAsia="Malgun Gothic"/>
          <w:sz w:val="20"/>
          <w:lang w:eastAsia="ko-KR"/>
        </w:rPr>
        <w:t>59</w:t>
      </w:r>
      <w:r w:rsidRPr="00A44B62">
        <w:rPr>
          <w:rFonts w:eastAsia="Malgun Gothic"/>
          <w:sz w:val="20"/>
          <w:lang w:eastAsia="ko-KR"/>
        </w:rPr>
        <w:t>)</w:t>
      </w:r>
      <w:r>
        <w:rPr>
          <w:rFonts w:eastAsia="Malgun Gothic"/>
          <w:sz w:val="20"/>
          <w:lang w:eastAsia="ko-KR"/>
        </w:rPr>
        <w:t>,</w:t>
      </w:r>
      <w:r w:rsidRPr="00A44B62">
        <w:rPr>
          <w:sz w:val="20"/>
        </w:rPr>
        <w:t xml:space="preserve"> inclusive. When not present, the value of </w:t>
      </w:r>
      <w:r>
        <w:rPr>
          <w:sz w:val="20"/>
        </w:rPr>
        <w:t>erp_azimuth_min</w:t>
      </w:r>
      <w:r w:rsidRPr="00A44B62">
        <w:rPr>
          <w:sz w:val="20"/>
        </w:rPr>
        <w:t xml:space="preserve"> is inferred to be equal to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480</w:t>
      </w:r>
      <w:r>
        <w:rPr>
          <w:rFonts w:eastAsia="Malgun Gothic"/>
          <w:sz w:val="20"/>
          <w:lang w:eastAsia="ko-KR"/>
        </w:rPr>
        <w:t>)</w:t>
      </w:r>
      <w:r>
        <w:rPr>
          <w:sz w:val="20"/>
        </w:rPr>
        <w:t>.</w:t>
      </w:r>
    </w:p>
    <w:p w:rsidR="00161820" w:rsidRDefault="00161820" w:rsidP="00473906">
      <w:pPr>
        <w:rPr>
          <w:bCs/>
          <w:noProof/>
          <w:sz w:val="20"/>
        </w:rPr>
      </w:pPr>
      <w:r>
        <w:rPr>
          <w:bCs/>
          <w:noProof/>
          <w:sz w:val="20"/>
        </w:rPr>
        <w:t>...</w:t>
      </w:r>
    </w:p>
    <w:p w:rsidR="00473906" w:rsidRPr="00136F0C" w:rsidRDefault="00473906" w:rsidP="00473906">
      <w:pPr>
        <w:pStyle w:val="Heading2"/>
        <w:tabs>
          <w:tab w:val="clear" w:pos="720"/>
          <w:tab w:val="clear" w:pos="1080"/>
          <w:tab w:val="clear" w:pos="1440"/>
        </w:tabs>
        <w:overflowPunct/>
        <w:autoSpaceDE/>
        <w:autoSpaceDN/>
        <w:adjustRightInd/>
        <w:ind w:left="576" w:hanging="576"/>
        <w:jc w:val="both"/>
        <w:textAlignment w:val="auto"/>
      </w:pPr>
      <w:r>
        <w:lastRenderedPageBreak/>
        <w:t xml:space="preserve">Changes to the </w:t>
      </w:r>
      <w:r>
        <w:t>CMP</w:t>
      </w:r>
      <w:r>
        <w:t xml:space="preserve"> </w:t>
      </w:r>
      <w:r w:rsidRPr="00136F0C">
        <w:t xml:space="preserve">SEI message </w:t>
      </w:r>
      <w:r>
        <w:t xml:space="preserve">syntax and </w:t>
      </w:r>
      <w:r w:rsidRPr="00136F0C">
        <w:t>s</w:t>
      </w:r>
      <w:r>
        <w:t>emantics</w:t>
      </w:r>
    </w:p>
    <w:p w:rsidR="00D100FD" w:rsidRPr="004C0079" w:rsidRDefault="00D100FD" w:rsidP="00D100FD">
      <w:pPr>
        <w:keepNext/>
        <w:rPr>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cubemap_</w:t>
            </w:r>
            <w:r w:rsidRPr="00C9691B">
              <w:rPr>
                <w:rFonts w:eastAsia="Malgun Gothic"/>
                <w:sz w:val="20"/>
              </w:rPr>
              <w:t>projection( payloadSize ) {</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b/>
                <w:bCs/>
                <w:sz w:val="20"/>
                <w:lang w:val="en-GB" w:eastAsia="zh-CN"/>
              </w:rPr>
              <w:t>cmp_cancel_flag</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sz w:val="20"/>
                <w:lang w:val="en-GB"/>
              </w:rPr>
              <w:t>if(</w:t>
            </w:r>
            <w:r w:rsidRPr="007B3C65">
              <w:rPr>
                <w:rFonts w:eastAsia="Malgun Gothic"/>
                <w:sz w:val="20"/>
                <w:lang w:val="en-GB"/>
              </w:rPr>
              <w:t> </w:t>
            </w:r>
            <w:r w:rsidRPr="007B3C65">
              <w:rPr>
                <w:sz w:val="20"/>
                <w:lang w:val="en-GB"/>
              </w:rPr>
              <w:t>!cmp_cancel_flag</w:t>
            </w:r>
            <w:r w:rsidRPr="007B3C65">
              <w:rPr>
                <w:rFonts w:eastAsia="Malgun Gothic"/>
                <w:sz w:val="20"/>
                <w:lang w:val="en-GB"/>
              </w:rPr>
              <w:t> </w:t>
            </w:r>
            <w:r w:rsidRPr="007B3C65">
              <w:rPr>
                <w:sz w:val="20"/>
                <w:lang w:val="en-GB"/>
              </w:rPr>
              <w:t>) {</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cmp_persistence_flag</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D100FD" w:rsidRPr="00C9691B" w:rsidDel="00D100FD" w:rsidTr="008518C0">
        <w:trPr>
          <w:cantSplit/>
          <w:jc w:val="center"/>
          <w:del w:id="58" w:author="Ye-Kui Wang" w:date="2017-09-29T14:15: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59" w:author="Ye-Kui Wang" w:date="2017-09-29T14:15:00Z"/>
                <w:rFonts w:eastAsia="Malgun Gothic"/>
                <w:sz w:val="20"/>
              </w:rPr>
            </w:pPr>
            <w:del w:id="60" w:author="Ye-Kui Wang" w:date="2017-09-29T14:15:00Z">
              <w:r w:rsidRPr="007B3C65" w:rsidDel="00D100FD">
                <w:rPr>
                  <w:rFonts w:eastAsia="Malgun Gothic"/>
                  <w:b/>
                  <w:sz w:val="20"/>
                  <w:lang w:val="en-GB"/>
                </w:rPr>
                <w:tab/>
              </w:r>
              <w:r w:rsidRPr="007B3C65" w:rsidDel="00D100FD">
                <w:rPr>
                  <w:rFonts w:eastAsia="Malgun Gothic"/>
                  <w:b/>
                  <w:sz w:val="20"/>
                  <w:lang w:val="en-GB"/>
                </w:rPr>
                <w:tab/>
              </w:r>
              <w:r w:rsidRPr="007B3C65" w:rsidDel="00D100FD">
                <w:rPr>
                  <w:b/>
                  <w:sz w:val="20"/>
                  <w:lang w:val="en-GB"/>
                </w:rPr>
                <w:delText>cmp_rotation_flag</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61" w:author="Ye-Kui Wang" w:date="2017-09-29T14:15:00Z"/>
                <w:rFonts w:eastAsia="Malgun Gothic"/>
                <w:bCs/>
                <w:sz w:val="20"/>
              </w:rPr>
            </w:pPr>
            <w:del w:id="62" w:author="Ye-Kui Wang" w:date="2017-09-29T14:15:00Z">
              <w:r w:rsidRPr="007B3C65" w:rsidDel="00D100FD">
                <w:rPr>
                  <w:sz w:val="20"/>
                  <w:lang w:val="en-GB"/>
                </w:rPr>
                <w:delText>u(1)</w:delText>
              </w:r>
            </w:del>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cmp_padding_flag</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u(1)</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cmp_reserved_zero_</w:t>
            </w:r>
            <w:ins w:id="63" w:author="Ye-Kui Wang" w:date="2017-09-29T14:15:00Z">
              <w:r>
                <w:rPr>
                  <w:b/>
                  <w:sz w:val="20"/>
                  <w:lang w:val="en-GB"/>
                </w:rPr>
                <w:t>5</w:t>
              </w:r>
            </w:ins>
            <w:del w:id="64" w:author="Ye-Kui Wang" w:date="2017-09-29T14:15:00Z">
              <w:r w:rsidRPr="007B3C65" w:rsidDel="00D100FD">
                <w:rPr>
                  <w:b/>
                  <w:sz w:val="20"/>
                  <w:lang w:val="en-GB"/>
                </w:rPr>
                <w:delText>4</w:delText>
              </w:r>
            </w:del>
            <w:r w:rsidRPr="007B3C65">
              <w:rPr>
                <w:b/>
                <w:sz w:val="20"/>
                <w:lang w:val="en-GB"/>
              </w:rPr>
              <w:t>bits</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w:t>
            </w:r>
            <w:ins w:id="65" w:author="Ye-Kui Wang" w:date="2017-09-29T14:15:00Z">
              <w:r>
                <w:rPr>
                  <w:sz w:val="20"/>
                  <w:lang w:val="en-GB"/>
                </w:rPr>
                <w:t>5</w:t>
              </w:r>
            </w:ins>
            <w:del w:id="66" w:author="Ye-Kui Wang" w:date="2017-09-29T14:15:00Z">
              <w:r w:rsidDel="00D100FD">
                <w:rPr>
                  <w:sz w:val="20"/>
                  <w:lang w:val="en-GB"/>
                </w:rPr>
                <w:delText>4</w:delText>
              </w:r>
            </w:del>
            <w:r w:rsidRPr="007B3C65">
              <w:rPr>
                <w:sz w:val="20"/>
                <w:lang w:val="en-GB"/>
              </w:rPr>
              <w:t>)</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rFonts w:eastAsia="Malgun Gothic"/>
                <w:sz w:val="20"/>
                <w:lang w:val="en-GB"/>
              </w:rPr>
              <w:tab/>
            </w:r>
            <w:r w:rsidRPr="007B3C65">
              <w:rPr>
                <w:sz w:val="20"/>
                <w:lang w:val="en-GB"/>
              </w:rPr>
              <w:t>if(</w:t>
            </w:r>
            <w:r w:rsidRPr="007B3C65">
              <w:rPr>
                <w:rFonts w:eastAsia="Malgun Gothic"/>
                <w:sz w:val="20"/>
                <w:lang w:val="en-GB"/>
              </w:rPr>
              <w:t> </w:t>
            </w:r>
            <w:r w:rsidRPr="007B3C65">
              <w:rPr>
                <w:sz w:val="20"/>
                <w:lang w:val="en-GB"/>
              </w:rPr>
              <w:t>cmp_padding_flag</w:t>
            </w:r>
            <w:r>
              <w:rPr>
                <w:sz w:val="20"/>
                <w:lang w:val="en-GB"/>
              </w:rPr>
              <w:t>  </w:t>
            </w:r>
            <w:r w:rsidRPr="007B3C65">
              <w:rPr>
                <w:sz w:val="20"/>
                <w:lang w:val="en-GB"/>
              </w:rPr>
              <w:t>=</w:t>
            </w:r>
            <w:r w:rsidRPr="007B3C65">
              <w:rPr>
                <w:rFonts w:eastAsia="Malgun Gothic"/>
                <w:sz w:val="20"/>
                <w:lang w:val="en-GB"/>
              </w:rPr>
              <w:t> </w:t>
            </w:r>
            <w:r w:rsidRPr="007B3C65">
              <w:rPr>
                <w:sz w:val="20"/>
                <w:lang w:val="en-GB"/>
              </w:rPr>
              <w:t>=</w:t>
            </w:r>
            <w:r>
              <w:rPr>
                <w:sz w:val="20"/>
                <w:lang w:val="en-GB"/>
              </w:rPr>
              <w:t>  </w:t>
            </w:r>
            <w:r w:rsidRPr="007B3C65">
              <w:rPr>
                <w:sz w:val="20"/>
                <w:lang w:val="en-GB"/>
              </w:rPr>
              <w:t>1</w:t>
            </w:r>
            <w:r w:rsidRPr="007B3C65">
              <w:rPr>
                <w:rFonts w:eastAsia="Malgun Gothic"/>
                <w:sz w:val="20"/>
                <w:lang w:val="en-GB"/>
              </w:rPr>
              <w:t> </w:t>
            </w:r>
            <w:r w:rsidRPr="007B3C65">
              <w:rPr>
                <w:sz w:val="20"/>
                <w:lang w:val="en-GB"/>
              </w:rPr>
              <w:t>) {</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cmp_padding_type</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bCs/>
                <w:sz w:val="20"/>
              </w:rPr>
              <w:t>u(2)</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Pr>
                <w:rFonts w:eastAsia="Malgun Gothic"/>
                <w:b/>
                <w:sz w:val="20"/>
                <w:lang w:val="en-GB"/>
              </w:rPr>
              <w:tab/>
            </w:r>
            <w:r w:rsidRPr="007B3C65">
              <w:rPr>
                <w:rFonts w:eastAsia="Malgun Gothic"/>
                <w:b/>
                <w:sz w:val="20"/>
                <w:lang w:val="en-GB"/>
              </w:rPr>
              <w:tab/>
            </w:r>
            <w:r w:rsidRPr="007B3C65">
              <w:rPr>
                <w:b/>
                <w:sz w:val="20"/>
                <w:lang w:val="en-GB"/>
              </w:rPr>
              <w:t>cmp_reserved_zero_</w:t>
            </w:r>
            <w:r>
              <w:rPr>
                <w:b/>
                <w:sz w:val="20"/>
                <w:lang w:val="en-GB"/>
              </w:rPr>
              <w:t>6</w:t>
            </w:r>
            <w:r w:rsidRPr="007B3C65">
              <w:rPr>
                <w:b/>
                <w:sz w:val="20"/>
                <w:lang w:val="en-GB"/>
              </w:rPr>
              <w:t>bits</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w:t>
            </w:r>
            <w:r>
              <w:rPr>
                <w:sz w:val="20"/>
                <w:lang w:val="en-GB"/>
              </w:rPr>
              <w:t>6</w:t>
            </w:r>
            <w:r w:rsidRPr="007B3C65">
              <w:rPr>
                <w:sz w:val="20"/>
                <w:lang w:val="en-GB"/>
              </w:rPr>
              <w:t>)</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rFonts w:eastAsia="Malgun Gothic"/>
                <w:b/>
                <w:sz w:val="20"/>
                <w:lang w:val="en-GB"/>
              </w:rPr>
              <w:tab/>
            </w:r>
            <w:r w:rsidRPr="007B3C65">
              <w:rPr>
                <w:b/>
                <w:sz w:val="20"/>
                <w:lang w:val="en-GB"/>
              </w:rPr>
              <w:t>cmp_padding_</w:t>
            </w:r>
            <w:r>
              <w:rPr>
                <w:b/>
                <w:sz w:val="20"/>
                <w:lang w:val="en-GB"/>
              </w:rPr>
              <w:t>chroma_</w:t>
            </w:r>
            <w:r w:rsidRPr="007B3C65">
              <w:rPr>
                <w:b/>
                <w:sz w:val="20"/>
                <w:lang w:val="en-GB"/>
              </w:rPr>
              <w:t>sample_range_minus1</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B3C65">
              <w:rPr>
                <w:sz w:val="20"/>
                <w:lang w:val="en-GB"/>
              </w:rPr>
              <w:t>u(8)</w:t>
            </w: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rFonts w:eastAsia="Malgun Gothic"/>
                <w:sz w:val="20"/>
                <w:lang w:val="en-GB"/>
              </w:rPr>
              <w:tab/>
            </w:r>
            <w:r w:rsidRPr="007B3C65">
              <w:rPr>
                <w:sz w:val="20"/>
                <w:lang w:val="en-GB"/>
              </w:rPr>
              <w:t>}</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100FD" w:rsidRPr="00C9691B" w:rsidDel="00D100FD" w:rsidTr="008518C0">
        <w:trPr>
          <w:cantSplit/>
          <w:jc w:val="center"/>
          <w:del w:id="67" w:author="Ye-Kui Wang" w:date="2017-09-29T14:15: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68" w:author="Ye-Kui Wang" w:date="2017-09-29T14:15:00Z"/>
                <w:rFonts w:eastAsia="Malgun Gothic"/>
                <w:sz w:val="20"/>
              </w:rPr>
            </w:pPr>
            <w:del w:id="69" w:author="Ye-Kui Wang" w:date="2017-09-29T14:15:00Z">
              <w:r w:rsidRPr="007B3C65" w:rsidDel="00D100FD">
                <w:rPr>
                  <w:rFonts w:eastAsia="Malgun Gothic"/>
                  <w:sz w:val="20"/>
                  <w:lang w:val="en-GB"/>
                </w:rPr>
                <w:tab/>
              </w:r>
              <w:r w:rsidRPr="007B3C65" w:rsidDel="00D100FD">
                <w:rPr>
                  <w:rFonts w:eastAsia="Malgun Gothic"/>
                  <w:sz w:val="20"/>
                  <w:lang w:val="en-GB"/>
                </w:rPr>
                <w:tab/>
              </w:r>
              <w:r w:rsidRPr="007B3C65" w:rsidDel="00D100FD">
                <w:rPr>
                  <w:sz w:val="20"/>
                  <w:lang w:val="en-GB"/>
                </w:rPr>
                <w:delText>if(</w:delText>
              </w:r>
              <w:r w:rsidRPr="007B3C65" w:rsidDel="00D100FD">
                <w:rPr>
                  <w:rFonts w:eastAsia="Malgun Gothic"/>
                  <w:sz w:val="20"/>
                  <w:lang w:val="en-GB"/>
                </w:rPr>
                <w:delText> </w:delText>
              </w:r>
              <w:r w:rsidRPr="007B3C65" w:rsidDel="00D100FD">
                <w:rPr>
                  <w:sz w:val="20"/>
                  <w:lang w:val="en-GB"/>
                </w:rPr>
                <w:delText>cmp_rotation_flag</w:delText>
              </w:r>
              <w:r w:rsidDel="00D100FD">
                <w:rPr>
                  <w:sz w:val="20"/>
                  <w:lang w:val="en-GB"/>
                </w:rPr>
                <w:delText>  </w:delText>
              </w:r>
              <w:r w:rsidRPr="007B3C65" w:rsidDel="00D100FD">
                <w:rPr>
                  <w:sz w:val="20"/>
                  <w:lang w:val="en-GB"/>
                </w:rPr>
                <w:delText>=</w:delText>
              </w:r>
              <w:r w:rsidRPr="007B3C65" w:rsidDel="00D100FD">
                <w:rPr>
                  <w:rFonts w:eastAsia="Malgun Gothic"/>
                  <w:sz w:val="20"/>
                  <w:lang w:val="en-GB"/>
                </w:rPr>
                <w:delText> </w:delText>
              </w:r>
              <w:r w:rsidRPr="007B3C65" w:rsidDel="00D100FD">
                <w:rPr>
                  <w:sz w:val="20"/>
                  <w:lang w:val="en-GB"/>
                </w:rPr>
                <w:delText>=</w:delText>
              </w:r>
              <w:r w:rsidDel="00D100FD">
                <w:rPr>
                  <w:sz w:val="20"/>
                  <w:lang w:val="en-GB"/>
                </w:rPr>
                <w:delText>  </w:delText>
              </w:r>
              <w:r w:rsidRPr="007B3C65" w:rsidDel="00D100FD">
                <w:rPr>
                  <w:sz w:val="20"/>
                  <w:lang w:val="en-GB"/>
                </w:rPr>
                <w:delText>1</w:delText>
              </w:r>
              <w:r w:rsidRPr="007B3C65" w:rsidDel="00D100FD">
                <w:rPr>
                  <w:rFonts w:eastAsia="Malgun Gothic"/>
                  <w:sz w:val="20"/>
                  <w:lang w:val="en-GB"/>
                </w:rPr>
                <w:delText> </w:delText>
              </w:r>
              <w:r w:rsidRPr="007B3C65" w:rsidDel="00D100FD">
                <w:rPr>
                  <w:sz w:val="20"/>
                  <w:lang w:val="en-GB"/>
                </w:rPr>
                <w:delText>) {</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70" w:author="Ye-Kui Wang" w:date="2017-09-29T14:15:00Z"/>
                <w:rFonts w:eastAsia="Malgun Gothic"/>
                <w:bCs/>
                <w:sz w:val="20"/>
              </w:rPr>
            </w:pPr>
          </w:p>
        </w:tc>
      </w:tr>
      <w:tr w:rsidR="00D100FD" w:rsidRPr="00C9691B" w:rsidDel="00D100FD" w:rsidTr="008518C0">
        <w:trPr>
          <w:cantSplit/>
          <w:jc w:val="center"/>
          <w:del w:id="71" w:author="Ye-Kui Wang" w:date="2017-09-29T14:15: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72" w:author="Ye-Kui Wang" w:date="2017-09-29T14:15:00Z"/>
                <w:rFonts w:eastAsia="Malgun Gothic"/>
                <w:sz w:val="20"/>
              </w:rPr>
            </w:pPr>
            <w:del w:id="73" w:author="Ye-Kui Wang" w:date="2017-09-29T14:15:00Z">
              <w:r w:rsidRPr="007B3C65" w:rsidDel="00D100FD">
                <w:rPr>
                  <w:rFonts w:eastAsia="Malgun Gothic"/>
                  <w:b/>
                  <w:sz w:val="20"/>
                  <w:lang w:val="en-GB"/>
                </w:rPr>
                <w:tab/>
              </w:r>
              <w:r w:rsidRPr="007B3C65" w:rsidDel="00D100FD">
                <w:rPr>
                  <w:rFonts w:eastAsia="Malgun Gothic"/>
                  <w:b/>
                  <w:sz w:val="20"/>
                  <w:lang w:val="en-GB"/>
                </w:rPr>
                <w:tab/>
              </w:r>
              <w:r w:rsidRPr="007B3C65" w:rsidDel="00D100FD">
                <w:rPr>
                  <w:rFonts w:eastAsia="Malgun Gothic"/>
                  <w:b/>
                  <w:sz w:val="20"/>
                  <w:lang w:val="en-GB"/>
                </w:rPr>
                <w:tab/>
              </w:r>
              <w:r w:rsidRPr="007B3C65" w:rsidDel="00D100FD">
                <w:rPr>
                  <w:b/>
                  <w:sz w:val="20"/>
                  <w:lang w:val="en-GB"/>
                </w:rPr>
                <w:delText>cmp_yaw_rotation</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74" w:author="Ye-Kui Wang" w:date="2017-09-29T14:15:00Z"/>
                <w:rFonts w:eastAsia="Malgun Gothic"/>
                <w:bCs/>
                <w:sz w:val="20"/>
              </w:rPr>
            </w:pPr>
            <w:del w:id="75" w:author="Ye-Kui Wang" w:date="2017-09-29T14:15:00Z">
              <w:r w:rsidRPr="007B3C65" w:rsidDel="00D100FD">
                <w:rPr>
                  <w:sz w:val="20"/>
                  <w:lang w:val="en-GB"/>
                </w:rPr>
                <w:delText>i(32)</w:delText>
              </w:r>
            </w:del>
          </w:p>
        </w:tc>
      </w:tr>
      <w:tr w:rsidR="00D100FD" w:rsidRPr="00C9691B" w:rsidDel="00D100FD" w:rsidTr="008518C0">
        <w:trPr>
          <w:cantSplit/>
          <w:jc w:val="center"/>
          <w:del w:id="76" w:author="Ye-Kui Wang" w:date="2017-09-29T14:15: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77" w:author="Ye-Kui Wang" w:date="2017-09-29T14:15:00Z"/>
                <w:rFonts w:eastAsia="Malgun Gothic"/>
                <w:noProof/>
                <w:sz w:val="20"/>
                <w:lang w:eastAsia="zh-CN"/>
              </w:rPr>
            </w:pPr>
            <w:del w:id="78" w:author="Ye-Kui Wang" w:date="2017-09-29T14:15:00Z">
              <w:r w:rsidRPr="007B3C65" w:rsidDel="00D100FD">
                <w:rPr>
                  <w:rFonts w:eastAsia="Malgun Gothic"/>
                  <w:b/>
                  <w:sz w:val="20"/>
                  <w:lang w:val="en-GB"/>
                </w:rPr>
                <w:tab/>
              </w:r>
              <w:r w:rsidRPr="007B3C65" w:rsidDel="00D100FD">
                <w:rPr>
                  <w:rFonts w:eastAsia="Malgun Gothic"/>
                  <w:b/>
                  <w:sz w:val="20"/>
                  <w:lang w:val="en-GB"/>
                </w:rPr>
                <w:tab/>
              </w:r>
              <w:r w:rsidRPr="007B3C65" w:rsidDel="00D100FD">
                <w:rPr>
                  <w:rFonts w:eastAsia="Malgun Gothic"/>
                  <w:b/>
                  <w:sz w:val="20"/>
                  <w:lang w:val="en-GB"/>
                </w:rPr>
                <w:tab/>
              </w:r>
              <w:r w:rsidRPr="007B3C65" w:rsidDel="00D100FD">
                <w:rPr>
                  <w:b/>
                  <w:sz w:val="20"/>
                  <w:lang w:val="en-GB"/>
                </w:rPr>
                <w:delText>cmp_pitch_rotation</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79" w:author="Ye-Kui Wang" w:date="2017-09-29T14:15:00Z"/>
                <w:rFonts w:eastAsia="Malgun Gothic"/>
                <w:noProof/>
                <w:sz w:val="20"/>
                <w:lang w:eastAsia="zh-CN"/>
              </w:rPr>
            </w:pPr>
            <w:del w:id="80" w:author="Ye-Kui Wang" w:date="2017-09-29T14:15:00Z">
              <w:r w:rsidRPr="007B3C65" w:rsidDel="00D100FD">
                <w:rPr>
                  <w:sz w:val="20"/>
                  <w:lang w:val="en-GB"/>
                </w:rPr>
                <w:delText>i(32)</w:delText>
              </w:r>
            </w:del>
          </w:p>
        </w:tc>
      </w:tr>
      <w:tr w:rsidR="00D100FD" w:rsidRPr="00C9691B" w:rsidDel="00D100FD" w:rsidTr="008518C0">
        <w:trPr>
          <w:cantSplit/>
          <w:jc w:val="center"/>
          <w:del w:id="81" w:author="Ye-Kui Wang" w:date="2017-09-29T14:15:00Z"/>
        </w:trPr>
        <w:tc>
          <w:tcPr>
            <w:tcW w:w="7689" w:type="dxa"/>
          </w:tcPr>
          <w:p w:rsidR="00D100FD" w:rsidRPr="00C9691B" w:rsidDel="00D100FD" w:rsidRDefault="00D100FD" w:rsidP="008518C0">
            <w:pPr>
              <w:keepLines/>
              <w:tabs>
                <w:tab w:val="clear" w:pos="360"/>
                <w:tab w:val="clear" w:pos="720"/>
                <w:tab w:val="clear" w:pos="1440"/>
                <w:tab w:val="left" w:pos="216"/>
                <w:tab w:val="left" w:pos="432"/>
                <w:tab w:val="left" w:pos="648"/>
                <w:tab w:val="left" w:pos="864"/>
                <w:tab w:val="left" w:pos="1296"/>
                <w:tab w:val="left" w:pos="1512"/>
              </w:tabs>
              <w:spacing w:before="20" w:after="40"/>
              <w:rPr>
                <w:del w:id="82" w:author="Ye-Kui Wang" w:date="2017-09-29T14:15:00Z"/>
                <w:rFonts w:eastAsia="Malgun Gothic"/>
                <w:noProof/>
                <w:sz w:val="20"/>
              </w:rPr>
            </w:pPr>
            <w:del w:id="83" w:author="Ye-Kui Wang" w:date="2017-09-29T14:15:00Z">
              <w:r w:rsidRPr="007B3C65" w:rsidDel="00D100FD">
                <w:rPr>
                  <w:rFonts w:eastAsia="Malgun Gothic"/>
                  <w:b/>
                  <w:sz w:val="20"/>
                  <w:lang w:val="en-GB"/>
                </w:rPr>
                <w:tab/>
              </w:r>
              <w:r w:rsidRPr="007B3C65" w:rsidDel="00D100FD">
                <w:rPr>
                  <w:rFonts w:eastAsia="Malgun Gothic"/>
                  <w:b/>
                  <w:sz w:val="20"/>
                  <w:lang w:val="en-GB"/>
                </w:rPr>
                <w:tab/>
              </w:r>
              <w:r w:rsidRPr="007B3C65" w:rsidDel="00D100FD">
                <w:rPr>
                  <w:rFonts w:eastAsia="Malgun Gothic"/>
                  <w:b/>
                  <w:sz w:val="20"/>
                  <w:lang w:val="en-GB"/>
                </w:rPr>
                <w:tab/>
              </w:r>
              <w:r w:rsidRPr="007B3C65" w:rsidDel="00D100FD">
                <w:rPr>
                  <w:b/>
                  <w:sz w:val="20"/>
                  <w:lang w:val="en-GB"/>
                </w:rPr>
                <w:delText>cmp_roll_rotation</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84" w:author="Ye-Kui Wang" w:date="2017-09-29T14:15:00Z"/>
                <w:rFonts w:eastAsia="Malgun Gothic"/>
                <w:noProof/>
                <w:sz w:val="20"/>
                <w:lang w:eastAsia="zh-CN"/>
              </w:rPr>
            </w:pPr>
            <w:del w:id="85" w:author="Ye-Kui Wang" w:date="2017-09-29T14:15:00Z">
              <w:r w:rsidRPr="007B3C65" w:rsidDel="00D100FD">
                <w:rPr>
                  <w:sz w:val="20"/>
                  <w:lang w:val="en-GB"/>
                </w:rPr>
                <w:delText>i(32)</w:delText>
              </w:r>
            </w:del>
          </w:p>
        </w:tc>
      </w:tr>
      <w:tr w:rsidR="00D100FD" w:rsidRPr="00C9691B" w:rsidDel="00D100FD" w:rsidTr="008518C0">
        <w:trPr>
          <w:cantSplit/>
          <w:jc w:val="center"/>
          <w:del w:id="86" w:author="Ye-Kui Wang" w:date="2017-09-29T14:15:00Z"/>
        </w:trPr>
        <w:tc>
          <w:tcPr>
            <w:tcW w:w="7689" w:type="dxa"/>
          </w:tcPr>
          <w:p w:rsidR="00D100FD" w:rsidRPr="00C9691B" w:rsidDel="00D100FD"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87" w:author="Ye-Kui Wang" w:date="2017-09-29T14:15:00Z"/>
                <w:rFonts w:eastAsia="Malgun Gothic"/>
                <w:color w:val="000000"/>
                <w:sz w:val="20"/>
              </w:rPr>
            </w:pPr>
            <w:del w:id="88" w:author="Ye-Kui Wang" w:date="2017-09-29T14:15:00Z">
              <w:r w:rsidRPr="00C9691B" w:rsidDel="00D100FD">
                <w:rPr>
                  <w:rFonts w:eastAsia="Malgun Gothic"/>
                  <w:sz w:val="20"/>
                </w:rPr>
                <w:tab/>
              </w:r>
              <w:r w:rsidRPr="00C9691B" w:rsidDel="00D100FD">
                <w:rPr>
                  <w:rFonts w:eastAsia="Malgun Gothic"/>
                  <w:sz w:val="20"/>
                </w:rPr>
                <w:tab/>
              </w:r>
              <w:r w:rsidRPr="00C9691B" w:rsidDel="00D100FD">
                <w:rPr>
                  <w:rFonts w:eastAsia="Malgun Gothic"/>
                  <w:color w:val="000000"/>
                  <w:sz w:val="20"/>
                </w:rPr>
                <w:delText>}</w:delText>
              </w:r>
            </w:del>
          </w:p>
        </w:tc>
        <w:tc>
          <w:tcPr>
            <w:tcW w:w="1388" w:type="dxa"/>
          </w:tcPr>
          <w:p w:rsidR="00D100FD" w:rsidRPr="00C9691B" w:rsidDel="00D100FD"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del w:id="89" w:author="Ye-Kui Wang" w:date="2017-09-29T14:15:00Z"/>
                <w:rFonts w:eastAsia="Malgun Gothic"/>
                <w:bCs/>
                <w:sz w:val="20"/>
              </w:rPr>
            </w:pP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color w:val="000000"/>
                <w:sz w:val="20"/>
              </w:rPr>
              <w:t>}</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100FD" w:rsidRPr="00C9691B" w:rsidTr="008518C0">
        <w:trPr>
          <w:cantSplit/>
          <w:jc w:val="center"/>
        </w:trPr>
        <w:tc>
          <w:tcPr>
            <w:tcW w:w="7689" w:type="dxa"/>
          </w:tcPr>
          <w:p w:rsidR="00D100FD" w:rsidRPr="00C9691B" w:rsidRDefault="00D100FD" w:rsidP="008518C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rsidR="00D100FD" w:rsidRPr="00C9691B" w:rsidRDefault="00D100FD" w:rsidP="008518C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rsidR="00D100FD" w:rsidRPr="00C9691B" w:rsidRDefault="00D100FD" w:rsidP="00D100FD">
      <w:pPr>
        <w:rPr>
          <w:noProof/>
          <w:sz w:val="20"/>
        </w:rPr>
      </w:pPr>
    </w:p>
    <w:p w:rsidR="00885CFF" w:rsidRPr="00FD5B8E" w:rsidRDefault="00885CFF" w:rsidP="00885CFF">
      <w:pPr>
        <w:jc w:val="both"/>
        <w:rPr>
          <w:rFonts w:eastAsia="Malgun Gothic"/>
          <w:sz w:val="20"/>
          <w:lang w:eastAsia="ko-KR"/>
        </w:rPr>
      </w:pPr>
      <w:r w:rsidRPr="00A44B62">
        <w:rPr>
          <w:sz w:val="20"/>
        </w:rPr>
        <w:t xml:space="preserve">The </w:t>
      </w:r>
      <w:r w:rsidRPr="007B3C65">
        <w:rPr>
          <w:sz w:val="20"/>
          <w:lang w:val="en-GB"/>
        </w:rPr>
        <w:t xml:space="preserve">cubemap </w:t>
      </w:r>
      <w:r w:rsidRPr="00A44B62">
        <w:rPr>
          <w:sz w:val="20"/>
        </w:rPr>
        <w:t xml:space="preserve">projection SEI message provides information to enable </w:t>
      </w:r>
      <w:r>
        <w:rPr>
          <w:sz w:val="20"/>
        </w:rPr>
        <w:t xml:space="preserve">remapping (through a </w:t>
      </w:r>
      <w:r w:rsidRPr="007B3C65">
        <w:rPr>
          <w:sz w:val="20"/>
          <w:lang w:val="en-GB"/>
        </w:rPr>
        <w:t xml:space="preserve">cubemap </w:t>
      </w:r>
      <w:r w:rsidRPr="00A44B62">
        <w:rPr>
          <w:sz w:val="20"/>
        </w:rPr>
        <w:t>projection</w:t>
      </w:r>
      <w:r>
        <w:rPr>
          <w:sz w:val="20"/>
        </w:rPr>
        <w:t>)</w:t>
      </w:r>
      <w:r w:rsidRPr="00A44B62" w:rsidDel="005E5617">
        <w:rPr>
          <w:sz w:val="20"/>
        </w:rPr>
        <w:t xml:space="preserve"> </w:t>
      </w:r>
      <w:r w:rsidRPr="00A44B62">
        <w:rPr>
          <w:sz w:val="20"/>
        </w:rPr>
        <w:t xml:space="preserve">of the colour samples </w:t>
      </w:r>
      <w:r w:rsidRPr="00E24C8C">
        <w:rPr>
          <w:sz w:val="20"/>
        </w:rPr>
        <w:t xml:space="preserve">of the </w:t>
      </w:r>
      <w:r>
        <w:rPr>
          <w:sz w:val="20"/>
        </w:rPr>
        <w:t>projected</w:t>
      </w:r>
      <w:r w:rsidRPr="00E24C8C">
        <w:rPr>
          <w:sz w:val="20"/>
        </w:rPr>
        <w:t xml:space="preserve"> picture</w:t>
      </w:r>
      <w:r>
        <w:rPr>
          <w:sz w:val="20"/>
        </w:rPr>
        <w:t>s</w:t>
      </w:r>
      <w:r w:rsidRPr="00E24C8C">
        <w:rPr>
          <w:sz w:val="20"/>
        </w:rPr>
        <w:t xml:space="preserve"> onto a spher</w:t>
      </w:r>
      <w:r>
        <w:rPr>
          <w:sz w:val="20"/>
        </w:rPr>
        <w:t>e</w:t>
      </w:r>
      <w:r w:rsidRPr="00A44B62">
        <w:rPr>
          <w:sz w:val="20"/>
        </w:rPr>
        <w:t xml:space="preserve"> coordinate space </w:t>
      </w:r>
      <w:r>
        <w:rPr>
          <w:sz w:val="20"/>
        </w:rPr>
        <w:t>in sphere coordinates (</w:t>
      </w:r>
      <w:r w:rsidRPr="001B0A14">
        <w:rPr>
          <w:sz w:val="20"/>
        </w:rPr>
        <w:t>ϕ</w:t>
      </w:r>
      <w:r>
        <w:rPr>
          <w:sz w:val="20"/>
        </w:rPr>
        <w:t>, </w:t>
      </w:r>
      <w:r w:rsidRPr="001B0A14">
        <w:rPr>
          <w:sz w:val="20"/>
        </w:rPr>
        <w:t>θ</w:t>
      </w:r>
      <w:r>
        <w:rPr>
          <w:sz w:val="20"/>
        </w:rPr>
        <w:t xml:space="preserve">) </w:t>
      </w:r>
      <w:r w:rsidRPr="00A44B62">
        <w:rPr>
          <w:sz w:val="20"/>
        </w:rPr>
        <w:t>for use in omnidirectional video applications</w:t>
      </w:r>
      <w:r w:rsidRPr="0035327D">
        <w:t xml:space="preserve"> </w:t>
      </w:r>
      <w:r>
        <w:rPr>
          <w:sz w:val="20"/>
        </w:rPr>
        <w:t>for</w:t>
      </w:r>
      <w:r w:rsidRPr="0035327D">
        <w:rPr>
          <w:sz w:val="20"/>
        </w:rPr>
        <w:t xml:space="preserve"> which the viewing perspective is from the origin looking </w:t>
      </w:r>
      <w:r>
        <w:rPr>
          <w:sz w:val="20"/>
        </w:rPr>
        <w:t xml:space="preserve">outward </w:t>
      </w:r>
      <w:r w:rsidRPr="0035327D">
        <w:rPr>
          <w:sz w:val="20"/>
        </w:rPr>
        <w:t>toward the inside of the sphere</w:t>
      </w:r>
      <w:r w:rsidRPr="00A44B62">
        <w:rPr>
          <w:sz w:val="20"/>
        </w:rPr>
        <w:t>.</w:t>
      </w:r>
      <w:r w:rsidRPr="00A44B62">
        <w:rPr>
          <w:rFonts w:eastAsia="Malgun Gothic"/>
          <w:noProof/>
          <w:sz w:val="20"/>
          <w:lang w:eastAsia="ko-KR"/>
        </w:rPr>
        <w:t xml:space="preserve"> The</w:t>
      </w:r>
      <w:r w:rsidRPr="00A44B62">
        <w:rPr>
          <w:noProof/>
          <w:sz w:val="20"/>
        </w:rPr>
        <w:t xml:space="preserve"> spher</w:t>
      </w:r>
      <w:r>
        <w:rPr>
          <w:noProof/>
          <w:sz w:val="20"/>
        </w:rPr>
        <w:t>e</w:t>
      </w:r>
      <w:r w:rsidRPr="00A44B62">
        <w:rPr>
          <w:noProof/>
          <w:sz w:val="20"/>
        </w:rPr>
        <w:t xml:space="preserve"> coordinates are defined so that </w:t>
      </w:r>
      <w:r w:rsidRPr="001B0A14">
        <w:rPr>
          <w:sz w:val="20"/>
        </w:rPr>
        <w:t>ϕ</w:t>
      </w:r>
      <w:r w:rsidRPr="00FD5B8E">
        <w:rPr>
          <w:noProof/>
          <w:sz w:val="20"/>
        </w:rPr>
        <w:t xml:space="preserve"> is the azimuth (longitude</w:t>
      </w:r>
      <w:r>
        <w:rPr>
          <w:noProof/>
          <w:sz w:val="20"/>
        </w:rPr>
        <w:t>, increasing eastward</w:t>
      </w:r>
      <w:r w:rsidRPr="00FD5B8E">
        <w:rPr>
          <w:noProof/>
          <w:sz w:val="20"/>
        </w:rPr>
        <w:t xml:space="preserve">) and </w:t>
      </w:r>
      <w:r w:rsidRPr="001B0A14">
        <w:rPr>
          <w:sz w:val="20"/>
        </w:rPr>
        <w:t>θ</w:t>
      </w:r>
      <w:r w:rsidRPr="00FD5B8E">
        <w:rPr>
          <w:noProof/>
          <w:sz w:val="20"/>
        </w:rPr>
        <w:t xml:space="preserve"> is the elevation (latitude</w:t>
      </w:r>
      <w:r>
        <w:rPr>
          <w:noProof/>
          <w:sz w:val="20"/>
        </w:rPr>
        <w:t>, increasing northward</w:t>
      </w:r>
      <w:r w:rsidRPr="00FD5B8E">
        <w:rPr>
          <w:noProof/>
          <w:sz w:val="20"/>
        </w:rPr>
        <w:t>).</w:t>
      </w:r>
    </w:p>
    <w:p w:rsidR="00885CFF" w:rsidDel="00857D31" w:rsidRDefault="00885CFF" w:rsidP="00885CFF">
      <w:pPr>
        <w:jc w:val="both"/>
        <w:rPr>
          <w:del w:id="90" w:author="Ye-Kui Wang" w:date="2017-09-29T14:20:00Z"/>
          <w:rFonts w:eastAsia="Malgun Gothic"/>
          <w:sz w:val="20"/>
          <w:lang w:eastAsia="ko-KR"/>
        </w:rPr>
      </w:pPr>
      <w:del w:id="91" w:author="Ye-Kui Wang" w:date="2017-09-29T14:20:00Z">
        <w:r w:rsidDel="00857D31">
          <w:rPr>
            <w:rFonts w:eastAsia="Malgun Gothic"/>
            <w:sz w:val="20"/>
            <w:lang w:eastAsia="ko-KR"/>
          </w:rPr>
          <w:delText xml:space="preserve">Rotation angles yaw </w:delText>
        </w:r>
        <w:r w:rsidRPr="00B92C82" w:rsidDel="00857D31">
          <w:rPr>
            <w:rFonts w:eastAsia="Malgun Gothic"/>
            <w:sz w:val="20"/>
            <w:lang w:eastAsia="ko-KR"/>
          </w:rPr>
          <w:delText>(</w:delText>
        </w:r>
        <w:r w:rsidDel="00857D31">
          <w:rPr>
            <w:rFonts w:eastAsia="Malgun Gothic"/>
            <w:sz w:val="20"/>
            <w:lang w:eastAsia="ko-KR"/>
          </w:rPr>
          <w:delText>α), pitch (β</w:delText>
        </w:r>
        <w:r w:rsidRPr="00B92C82" w:rsidDel="00857D31">
          <w:rPr>
            <w:rFonts w:eastAsia="Malgun Gothic"/>
            <w:sz w:val="20"/>
            <w:lang w:eastAsia="ko-KR"/>
          </w:rPr>
          <w:delText>)</w:delText>
        </w:r>
        <w:r w:rsidDel="00857D31">
          <w:rPr>
            <w:rFonts w:eastAsia="Malgun Gothic"/>
            <w:sz w:val="20"/>
            <w:lang w:eastAsia="ko-KR"/>
          </w:rPr>
          <w:delText>, and roll (γ) are also used in the specification of these semantics.</w:delText>
        </w:r>
      </w:del>
    </w:p>
    <w:p w:rsidR="00885CFF" w:rsidRPr="00FD5B8E" w:rsidDel="00857D31" w:rsidRDefault="00885CFF" w:rsidP="00885CFF">
      <w:pPr>
        <w:jc w:val="both"/>
        <w:rPr>
          <w:del w:id="92" w:author="Ye-Kui Wang" w:date="2017-09-29T14:20:00Z"/>
          <w:rFonts w:eastAsia="Malgun Gothic"/>
          <w:sz w:val="20"/>
          <w:lang w:eastAsia="ko-KR"/>
        </w:rPr>
      </w:pPr>
      <w:del w:id="93" w:author="Ye-Kui Wang" w:date="2017-09-29T14:20:00Z">
        <w:r w:rsidDel="00857D31">
          <w:rPr>
            <w:rFonts w:eastAsia="Malgun Gothic"/>
            <w:sz w:val="20"/>
            <w:lang w:eastAsia="ko-KR"/>
          </w:rPr>
          <w:delText>Relative to an (x, y, z) Cartesian coordinate system, y</w:delText>
        </w:r>
        <w:r w:rsidRPr="00FF3668" w:rsidDel="00857D31">
          <w:rPr>
            <w:rFonts w:eastAsia="Malgun Gothic"/>
            <w:sz w:val="20"/>
            <w:lang w:eastAsia="ko-KR"/>
          </w:rPr>
          <w:delText xml:space="preserve">aw </w:delText>
        </w:r>
        <w:r w:rsidDel="00857D31">
          <w:rPr>
            <w:rFonts w:eastAsia="Malgun Gothic"/>
            <w:sz w:val="20"/>
            <w:lang w:eastAsia="ko-KR"/>
          </w:rPr>
          <w:delText xml:space="preserve">expresses a </w:delText>
        </w:r>
        <w:r w:rsidRPr="00FF3668" w:rsidDel="00857D31">
          <w:rPr>
            <w:rFonts w:eastAsia="Malgun Gothic"/>
            <w:sz w:val="20"/>
            <w:lang w:eastAsia="ko-KR"/>
          </w:rPr>
          <w:delText>rotat</w:delText>
        </w:r>
        <w:r w:rsidDel="00857D31">
          <w:rPr>
            <w:rFonts w:eastAsia="Malgun Gothic"/>
            <w:sz w:val="20"/>
            <w:lang w:eastAsia="ko-KR"/>
          </w:rPr>
          <w:delText>ion</w:delText>
        </w:r>
        <w:r w:rsidRPr="00FF3668" w:rsidDel="00857D31">
          <w:rPr>
            <w:rFonts w:eastAsia="Malgun Gothic"/>
            <w:sz w:val="20"/>
            <w:lang w:eastAsia="ko-KR"/>
          </w:rPr>
          <w:delText xml:space="preserve"> aro</w:delText>
        </w:r>
        <w:r w:rsidDel="00857D31">
          <w:rPr>
            <w:rFonts w:eastAsia="Malgun Gothic"/>
            <w:sz w:val="20"/>
            <w:lang w:eastAsia="ko-KR"/>
          </w:rPr>
          <w:delText>und the z (vertical, up) axis, p</w:delText>
        </w:r>
        <w:r w:rsidRPr="00FF3668" w:rsidDel="00857D31">
          <w:rPr>
            <w:rFonts w:eastAsia="Malgun Gothic"/>
            <w:sz w:val="20"/>
            <w:lang w:eastAsia="ko-KR"/>
          </w:rPr>
          <w:delText xml:space="preserve">itch </w:delText>
        </w:r>
        <w:r w:rsidDel="00857D31">
          <w:rPr>
            <w:rFonts w:eastAsia="Malgun Gothic"/>
            <w:sz w:val="20"/>
            <w:lang w:eastAsia="ko-KR"/>
          </w:rPr>
          <w:delText xml:space="preserve">rotates </w:delText>
        </w:r>
        <w:r w:rsidRPr="00FF3668" w:rsidDel="00857D31">
          <w:rPr>
            <w:rFonts w:eastAsia="Malgun Gothic"/>
            <w:sz w:val="20"/>
            <w:lang w:eastAsia="ko-KR"/>
          </w:rPr>
          <w:delText xml:space="preserve">around the </w:delText>
        </w:r>
        <w:r w:rsidDel="00857D31">
          <w:rPr>
            <w:rFonts w:eastAsia="Malgun Gothic"/>
            <w:sz w:val="20"/>
            <w:lang w:eastAsia="ko-KR"/>
          </w:rPr>
          <w:delText>y</w:delText>
        </w:r>
        <w:r w:rsidRPr="00FF3668" w:rsidDel="00857D31">
          <w:rPr>
            <w:rFonts w:eastAsia="Malgun Gothic"/>
            <w:sz w:val="20"/>
            <w:lang w:eastAsia="ko-KR"/>
          </w:rPr>
          <w:delText xml:space="preserve"> (lateral, side-to-side) axis, </w:delText>
        </w:r>
        <w:r w:rsidDel="00857D31">
          <w:rPr>
            <w:rFonts w:eastAsia="Malgun Gothic"/>
            <w:sz w:val="20"/>
            <w:lang w:eastAsia="ko-KR"/>
          </w:rPr>
          <w:delText>and r</w:delText>
        </w:r>
        <w:r w:rsidRPr="00FF3668" w:rsidDel="00857D31">
          <w:rPr>
            <w:rFonts w:eastAsia="Malgun Gothic"/>
            <w:sz w:val="20"/>
            <w:lang w:eastAsia="ko-KR"/>
          </w:rPr>
          <w:delText xml:space="preserve">oll </w:delText>
        </w:r>
        <w:r w:rsidDel="00857D31">
          <w:rPr>
            <w:rFonts w:eastAsia="Malgun Gothic"/>
            <w:sz w:val="20"/>
            <w:lang w:eastAsia="ko-KR"/>
          </w:rPr>
          <w:delText xml:space="preserve">rotates </w:delText>
        </w:r>
        <w:r w:rsidRPr="00FF3668" w:rsidDel="00857D31">
          <w:rPr>
            <w:rFonts w:eastAsia="Malgun Gothic"/>
            <w:sz w:val="20"/>
            <w:lang w:eastAsia="ko-KR"/>
          </w:rPr>
          <w:delText xml:space="preserve">around the </w:delText>
        </w:r>
        <w:r w:rsidDel="00857D31">
          <w:rPr>
            <w:rFonts w:eastAsia="Malgun Gothic"/>
            <w:sz w:val="20"/>
            <w:lang w:eastAsia="ko-KR"/>
          </w:rPr>
          <w:delText>x</w:delText>
        </w:r>
        <w:r w:rsidRPr="00FF3668" w:rsidDel="00857D31">
          <w:rPr>
            <w:rFonts w:eastAsia="Malgun Gothic"/>
            <w:sz w:val="20"/>
            <w:lang w:eastAsia="ko-KR"/>
          </w:rPr>
          <w:delText xml:space="preserve"> (back-to-front) axis.</w:delText>
        </w:r>
        <w:r w:rsidDel="00857D31">
          <w:rPr>
            <w:rFonts w:eastAsia="Malgun Gothic"/>
            <w:sz w:val="20"/>
            <w:lang w:eastAsia="ko-KR"/>
          </w:rPr>
          <w:delText xml:space="preserve"> </w:delText>
        </w:r>
        <w:r w:rsidRPr="00FF3668" w:rsidDel="00857D31">
          <w:rPr>
            <w:rFonts w:eastAsia="Malgun Gothic"/>
            <w:sz w:val="20"/>
            <w:lang w:eastAsia="ko-KR"/>
          </w:rPr>
          <w:delText xml:space="preserve">Rotations are extrinsic, i.e., around </w:delText>
        </w:r>
        <w:r w:rsidDel="00857D31">
          <w:rPr>
            <w:rFonts w:eastAsia="Malgun Gothic"/>
            <w:sz w:val="20"/>
            <w:lang w:eastAsia="ko-KR"/>
          </w:rPr>
          <w:delText>x</w:delText>
        </w:r>
        <w:r w:rsidRPr="00FF3668" w:rsidDel="00857D31">
          <w:rPr>
            <w:rFonts w:eastAsia="Malgun Gothic"/>
            <w:sz w:val="20"/>
            <w:lang w:eastAsia="ko-KR"/>
          </w:rPr>
          <w:delText xml:space="preserve">, </w:delText>
        </w:r>
        <w:r w:rsidDel="00857D31">
          <w:rPr>
            <w:rFonts w:eastAsia="Malgun Gothic"/>
            <w:sz w:val="20"/>
            <w:lang w:eastAsia="ko-KR"/>
          </w:rPr>
          <w:delText>y</w:delText>
        </w:r>
        <w:r w:rsidRPr="00FF3668" w:rsidDel="00857D31">
          <w:rPr>
            <w:rFonts w:eastAsia="Malgun Gothic"/>
            <w:sz w:val="20"/>
            <w:lang w:eastAsia="ko-KR"/>
          </w:rPr>
          <w:delText xml:space="preserve">, and </w:delText>
        </w:r>
        <w:r w:rsidDel="00857D31">
          <w:rPr>
            <w:rFonts w:eastAsia="Malgun Gothic"/>
            <w:sz w:val="20"/>
            <w:lang w:eastAsia="ko-KR"/>
          </w:rPr>
          <w:delText>z</w:delText>
        </w:r>
        <w:r w:rsidRPr="00FF3668" w:rsidDel="00857D31">
          <w:rPr>
            <w:rFonts w:eastAsia="Malgun Gothic"/>
            <w:sz w:val="20"/>
            <w:lang w:eastAsia="ko-KR"/>
          </w:rPr>
          <w:delText xml:space="preserve"> fixed reference axes. The angles increase clockwise when looking </w:delText>
        </w:r>
        <w:r w:rsidRPr="00CE44EF" w:rsidDel="00857D31">
          <w:rPr>
            <w:rFonts w:eastAsia="Malgun Gothic"/>
            <w:sz w:val="20"/>
            <w:lang w:eastAsia="ko-KR"/>
          </w:rPr>
          <w:delText>from the origin towards the positive end of an axis</w:delText>
        </w:r>
        <w:r w:rsidRPr="00FF3668" w:rsidDel="00857D31">
          <w:rPr>
            <w:rFonts w:eastAsia="Malgun Gothic"/>
            <w:sz w:val="20"/>
            <w:lang w:eastAsia="ko-KR"/>
          </w:rPr>
          <w:delText>.</w:delText>
        </w:r>
      </w:del>
    </w:p>
    <w:p w:rsidR="00885CFF" w:rsidRPr="007B3C65" w:rsidRDefault="00885CFF" w:rsidP="00885CFF">
      <w:pPr>
        <w:tabs>
          <w:tab w:val="clear" w:pos="360"/>
          <w:tab w:val="clear" w:pos="720"/>
          <w:tab w:val="clear" w:pos="1080"/>
          <w:tab w:val="clear" w:pos="1440"/>
          <w:tab w:val="left" w:pos="794"/>
          <w:tab w:val="left" w:pos="1191"/>
          <w:tab w:val="left" w:pos="1588"/>
          <w:tab w:val="left" w:pos="1985"/>
        </w:tabs>
        <w:jc w:val="both"/>
        <w:rPr>
          <w:sz w:val="20"/>
          <w:lang w:val="en-GB"/>
        </w:rPr>
      </w:pPr>
      <w:r w:rsidRPr="007B3C65">
        <w:rPr>
          <w:sz w:val="20"/>
          <w:lang w:val="en-GB"/>
        </w:rPr>
        <w:t xml:space="preserve">When a cubemap projection SEI message is present for any picture of a CLVS of </w:t>
      </w:r>
      <w:r>
        <w:rPr>
          <w:sz w:val="20"/>
          <w:lang w:val="en-GB"/>
        </w:rPr>
        <w:t>a particular layer</w:t>
      </w:r>
      <w:r w:rsidRPr="007B3C65">
        <w:rPr>
          <w:sz w:val="20"/>
          <w:lang w:val="en-GB"/>
        </w:rPr>
        <w:t xml:space="preserve">, a cubemap projection SEI message shall be present for the first picture of the CLVS and no SEI message </w:t>
      </w:r>
      <w:r>
        <w:rPr>
          <w:sz w:val="20"/>
          <w:lang w:val="en-GB"/>
        </w:rPr>
        <w:t xml:space="preserve">indicating a different type of projection </w:t>
      </w:r>
      <w:r w:rsidRPr="007B3C65">
        <w:rPr>
          <w:sz w:val="20"/>
          <w:lang w:val="en-GB"/>
        </w:rPr>
        <w:t>shall be present for any picture of the CLVS.</w:t>
      </w:r>
    </w:p>
    <w:p w:rsidR="00885CFF" w:rsidRPr="007B3C65" w:rsidRDefault="00885CFF" w:rsidP="00885CFF">
      <w:pPr>
        <w:jc w:val="both"/>
        <w:rPr>
          <w:sz w:val="20"/>
          <w:lang w:val="en-GB"/>
        </w:rPr>
      </w:pPr>
      <w:r w:rsidRPr="007B3C65">
        <w:rPr>
          <w:sz w:val="20"/>
          <w:lang w:val="en-GB"/>
        </w:rPr>
        <w:t>When general_non_packed_constraint_flag is equal to 1 in the active SPS for the current layer, there shall be no cubemap projection SEI messages applicable for any picture of the CLVS of the current layer.</w:t>
      </w:r>
    </w:p>
    <w:p w:rsidR="00473906" w:rsidRDefault="00885CFF" w:rsidP="00473906">
      <w:pPr>
        <w:rPr>
          <w:bCs/>
          <w:noProof/>
          <w:sz w:val="20"/>
          <w:lang w:val="en-GB"/>
        </w:rPr>
      </w:pPr>
      <w:r>
        <w:rPr>
          <w:bCs/>
          <w:noProof/>
          <w:sz w:val="20"/>
          <w:lang w:val="en-GB"/>
        </w:rPr>
        <w:t>...</w:t>
      </w:r>
    </w:p>
    <w:p w:rsidR="00885CFF" w:rsidRPr="007B3C65" w:rsidDel="00857D31" w:rsidRDefault="00885CFF" w:rsidP="00885CFF">
      <w:pPr>
        <w:jc w:val="both"/>
        <w:rPr>
          <w:del w:id="94" w:author="Ye-Kui Wang" w:date="2017-09-29T14:20:00Z"/>
          <w:sz w:val="20"/>
          <w:lang w:val="en-GB"/>
        </w:rPr>
      </w:pPr>
      <w:del w:id="95" w:author="Ye-Kui Wang" w:date="2017-09-29T14:20:00Z">
        <w:r w:rsidRPr="007B3C65" w:rsidDel="00857D31">
          <w:rPr>
            <w:b/>
            <w:sz w:val="20"/>
            <w:lang w:val="en-GB"/>
          </w:rPr>
          <w:delText>cmp_rotation_flag</w:delText>
        </w:r>
        <w:r w:rsidRPr="007B3C65" w:rsidDel="00857D31">
          <w:rPr>
            <w:sz w:val="20"/>
            <w:lang w:val="en-GB"/>
          </w:rPr>
          <w:delText xml:space="preserve"> equal to 1 indicates </w:delText>
        </w:r>
        <w:r w:rsidDel="00857D31">
          <w:rPr>
            <w:sz w:val="20"/>
            <w:lang w:val="en-GB"/>
          </w:rPr>
          <w:delText xml:space="preserve">that </w:delText>
        </w:r>
        <w:r w:rsidRPr="007B3C65" w:rsidDel="00857D31">
          <w:rPr>
            <w:sz w:val="20"/>
            <w:lang w:val="en-GB"/>
          </w:rPr>
          <w:delText xml:space="preserve">a rotation </w:delText>
        </w:r>
        <w:r w:rsidDel="00857D31">
          <w:rPr>
            <w:sz w:val="20"/>
            <w:lang w:val="en-GB"/>
          </w:rPr>
          <w:delText xml:space="preserve">for conversion between the global and the local </w:delText>
        </w:r>
        <w:r w:rsidRPr="007B3C65" w:rsidDel="00857D31">
          <w:rPr>
            <w:sz w:val="20"/>
            <w:lang w:val="en-GB"/>
          </w:rPr>
          <w:delText>coordinate system</w:delText>
        </w:r>
        <w:r w:rsidDel="00857D31">
          <w:rPr>
            <w:sz w:val="20"/>
            <w:lang w:val="en-GB"/>
          </w:rPr>
          <w:delText>s</w:delText>
        </w:r>
        <w:r w:rsidRPr="007B3C65" w:rsidDel="00857D31">
          <w:rPr>
            <w:sz w:val="20"/>
            <w:lang w:val="en-GB"/>
          </w:rPr>
          <w:delText xml:space="preserve"> </w:delText>
        </w:r>
        <w:r w:rsidDel="00857D31">
          <w:rPr>
            <w:bCs/>
            <w:sz w:val="20"/>
            <w:lang w:val="en-GB"/>
          </w:rPr>
          <w:delText>applies</w:delText>
        </w:r>
        <w:r w:rsidRPr="007B3C65" w:rsidDel="00857D31">
          <w:rPr>
            <w:sz w:val="20"/>
            <w:lang w:val="en-GB"/>
          </w:rPr>
          <w:delText xml:space="preserve">. cmp_rotation_flag equal to 0 indicates that no rotation is applied </w:delText>
        </w:r>
        <w:r w:rsidDel="00857D31">
          <w:rPr>
            <w:sz w:val="20"/>
            <w:lang w:val="en-GB"/>
          </w:rPr>
          <w:delText>and the global and local coordinate systems are identical</w:delText>
        </w:r>
        <w:r w:rsidRPr="007B3C65" w:rsidDel="00857D31">
          <w:rPr>
            <w:sz w:val="20"/>
            <w:lang w:val="en-GB"/>
          </w:rPr>
          <w:delText>.</w:delText>
        </w:r>
      </w:del>
    </w:p>
    <w:p w:rsidR="00885CFF" w:rsidRDefault="00885CFF" w:rsidP="00885CFF">
      <w:pPr>
        <w:jc w:val="both"/>
        <w:rPr>
          <w:sz w:val="20"/>
          <w:lang w:val="en-GB"/>
        </w:rPr>
      </w:pPr>
      <w:r w:rsidRPr="007B3C65">
        <w:rPr>
          <w:b/>
          <w:sz w:val="20"/>
          <w:lang w:val="en-GB"/>
        </w:rPr>
        <w:t>cmp</w:t>
      </w:r>
      <w:r w:rsidRPr="007B3C65">
        <w:rPr>
          <w:sz w:val="20"/>
          <w:lang w:val="en-GB"/>
        </w:rPr>
        <w:t>_</w:t>
      </w:r>
      <w:r w:rsidRPr="007B3C65">
        <w:rPr>
          <w:b/>
          <w:bCs/>
          <w:sz w:val="20"/>
          <w:lang w:val="en-GB"/>
        </w:rPr>
        <w:t>reserved_zero_</w:t>
      </w:r>
      <w:ins w:id="96" w:author="Ye-Kui Wang" w:date="2017-09-29T14:20:00Z">
        <w:r w:rsidR="00857D31">
          <w:rPr>
            <w:b/>
            <w:bCs/>
            <w:sz w:val="20"/>
            <w:lang w:val="en-GB"/>
          </w:rPr>
          <w:t>5</w:t>
        </w:r>
      </w:ins>
      <w:del w:id="97" w:author="Ye-Kui Wang" w:date="2017-09-29T14:20:00Z">
        <w:r w:rsidRPr="007B3C65" w:rsidDel="00857D31">
          <w:rPr>
            <w:b/>
            <w:bCs/>
            <w:sz w:val="20"/>
            <w:lang w:val="en-GB"/>
          </w:rPr>
          <w:delText>4</w:delText>
        </w:r>
      </w:del>
      <w:r w:rsidRPr="007B3C65">
        <w:rPr>
          <w:b/>
          <w:bCs/>
          <w:sz w:val="20"/>
          <w:lang w:val="en-GB"/>
        </w:rPr>
        <w:t>bits</w:t>
      </w:r>
      <w:r w:rsidRPr="007B3C65">
        <w:rPr>
          <w:bCs/>
          <w:szCs w:val="22"/>
          <w:lang w:val="en-GB"/>
        </w:rPr>
        <w:t xml:space="preserve"> </w:t>
      </w:r>
      <w:r w:rsidRPr="007B3C65">
        <w:rPr>
          <w:sz w:val="20"/>
          <w:lang w:val="en-GB"/>
        </w:rPr>
        <w:t>when present, shall be equal to 0 in bitstreams conforming to this version of this Specification. Other values for cmp_reserved_zero_</w:t>
      </w:r>
      <w:ins w:id="98" w:author="Ye-Kui Wang" w:date="2017-09-29T14:20:00Z">
        <w:r w:rsidR="00857D31">
          <w:rPr>
            <w:sz w:val="20"/>
            <w:lang w:val="en-GB"/>
          </w:rPr>
          <w:t>5</w:t>
        </w:r>
      </w:ins>
      <w:del w:id="99" w:author="Ye-Kui Wang" w:date="2017-09-29T14:20:00Z">
        <w:r w:rsidRPr="007B3C65" w:rsidDel="00857D31">
          <w:rPr>
            <w:sz w:val="20"/>
            <w:lang w:val="en-GB"/>
          </w:rPr>
          <w:delText>4</w:delText>
        </w:r>
      </w:del>
      <w:r w:rsidRPr="007B3C65">
        <w:rPr>
          <w:sz w:val="20"/>
          <w:lang w:val="en-GB"/>
        </w:rPr>
        <w:t>bits are reserved for future use by ITU-T | ISO/IEC. Decoders shall ignore the value of cmp_reserved_zero_</w:t>
      </w:r>
      <w:ins w:id="100" w:author="Ye-Kui Wang" w:date="2017-09-29T14:20:00Z">
        <w:r w:rsidR="00857D31">
          <w:rPr>
            <w:sz w:val="20"/>
            <w:lang w:val="en-GB"/>
          </w:rPr>
          <w:t>5</w:t>
        </w:r>
      </w:ins>
      <w:del w:id="101" w:author="Ye-Kui Wang" w:date="2017-09-29T14:20:00Z">
        <w:r w:rsidRPr="007B3C65" w:rsidDel="00857D31">
          <w:rPr>
            <w:sz w:val="20"/>
            <w:lang w:val="en-GB"/>
          </w:rPr>
          <w:delText>4</w:delText>
        </w:r>
      </w:del>
      <w:r w:rsidRPr="007B3C65">
        <w:rPr>
          <w:sz w:val="20"/>
          <w:lang w:val="en-GB"/>
        </w:rPr>
        <w:t>bits.</w:t>
      </w:r>
    </w:p>
    <w:p w:rsidR="00857D31" w:rsidRPr="007B3C65" w:rsidRDefault="00857D31" w:rsidP="00885CFF">
      <w:pPr>
        <w:jc w:val="both"/>
        <w:rPr>
          <w:sz w:val="20"/>
          <w:lang w:val="en-GB"/>
        </w:rPr>
      </w:pPr>
      <w:r>
        <w:rPr>
          <w:sz w:val="20"/>
          <w:lang w:val="en-GB"/>
        </w:rPr>
        <w:t>...</w:t>
      </w:r>
    </w:p>
    <w:p w:rsidR="00885CFF" w:rsidRPr="007B3C65" w:rsidRDefault="00885CFF" w:rsidP="00885CFF">
      <w:pPr>
        <w:jc w:val="both"/>
        <w:rPr>
          <w:bCs/>
          <w:sz w:val="20"/>
          <w:lang w:val="en-GB"/>
        </w:rPr>
      </w:pPr>
      <w:r w:rsidRPr="007B3C65">
        <w:rPr>
          <w:b/>
          <w:sz w:val="20"/>
          <w:lang w:val="en-GB"/>
        </w:rPr>
        <w:t>cmp_</w:t>
      </w:r>
      <w:r w:rsidRPr="007B3C65">
        <w:rPr>
          <w:b/>
          <w:bCs/>
          <w:sz w:val="20"/>
          <w:lang w:val="en-GB"/>
        </w:rPr>
        <w:t>padding_</w:t>
      </w:r>
      <w:r>
        <w:rPr>
          <w:b/>
          <w:bCs/>
          <w:sz w:val="20"/>
          <w:lang w:val="en-GB"/>
        </w:rPr>
        <w:t>chroma_</w:t>
      </w:r>
      <w:r w:rsidRPr="007B3C65">
        <w:rPr>
          <w:b/>
          <w:bCs/>
          <w:sz w:val="20"/>
          <w:lang w:val="en-GB"/>
        </w:rPr>
        <w:t>sample_range_minus1</w:t>
      </w:r>
      <w:r w:rsidRPr="00977481">
        <w:rPr>
          <w:bCs/>
          <w:sz w:val="20"/>
          <w:lang w:val="en-GB"/>
        </w:rPr>
        <w:t xml:space="preserve"> </w:t>
      </w:r>
      <w:r w:rsidRPr="007B3C65">
        <w:rPr>
          <w:bCs/>
          <w:sz w:val="20"/>
          <w:lang w:val="en-GB"/>
        </w:rPr>
        <w:t xml:space="preserve">plus 1 indicates the thickness of the padding areas in </w:t>
      </w:r>
      <w:r>
        <w:rPr>
          <w:bCs/>
          <w:sz w:val="20"/>
          <w:lang w:val="en-GB"/>
        </w:rPr>
        <w:t>units</w:t>
      </w:r>
      <w:r w:rsidRPr="007B3C65">
        <w:rPr>
          <w:bCs/>
          <w:sz w:val="20"/>
          <w:lang w:val="en-GB"/>
        </w:rPr>
        <w:t xml:space="preserve"> of </w:t>
      </w:r>
      <w:r>
        <w:rPr>
          <w:bCs/>
          <w:sz w:val="20"/>
          <w:lang w:val="en-GB"/>
        </w:rPr>
        <w:t xml:space="preserve">chroma </w:t>
      </w:r>
      <w:r w:rsidRPr="007B3C65">
        <w:rPr>
          <w:bCs/>
          <w:sz w:val="20"/>
          <w:lang w:val="en-GB"/>
        </w:rPr>
        <w:t>samples. The value of cmp_padding_</w:t>
      </w:r>
      <w:r>
        <w:rPr>
          <w:bCs/>
          <w:sz w:val="20"/>
          <w:lang w:val="en-GB"/>
        </w:rPr>
        <w:t>chroma_</w:t>
      </w:r>
      <w:r w:rsidRPr="007B3C65">
        <w:rPr>
          <w:bCs/>
          <w:sz w:val="20"/>
          <w:lang w:val="en-GB"/>
        </w:rPr>
        <w:t>sample_range_minus1 shall be in the range of 0 to 255.</w:t>
      </w:r>
    </w:p>
    <w:p w:rsidR="00885CFF" w:rsidRPr="007B3C65" w:rsidDel="00857D31" w:rsidRDefault="00885CFF" w:rsidP="00885CFF">
      <w:pPr>
        <w:jc w:val="both"/>
        <w:rPr>
          <w:del w:id="102" w:author="Ye-Kui Wang" w:date="2017-09-29T14:21:00Z"/>
          <w:sz w:val="20"/>
          <w:lang w:val="en-GB"/>
        </w:rPr>
      </w:pPr>
      <w:del w:id="103" w:author="Ye-Kui Wang" w:date="2017-09-29T14:21:00Z">
        <w:r w:rsidRPr="007B3C65" w:rsidDel="00857D31">
          <w:rPr>
            <w:rFonts w:eastAsia="Malgun Gothic"/>
            <w:b/>
            <w:noProof/>
            <w:sz w:val="20"/>
            <w:lang w:val="en-GB" w:eastAsia="zh-CN"/>
          </w:rPr>
          <w:delText>cmp_</w:delText>
        </w:r>
        <w:r w:rsidRPr="007B3C65" w:rsidDel="00857D31">
          <w:rPr>
            <w:b/>
            <w:bCs/>
            <w:color w:val="000000"/>
            <w:sz w:val="20"/>
            <w:lang w:val="en-GB"/>
          </w:rPr>
          <w:delText>yaw_rotation</w:delText>
        </w:r>
        <w:r w:rsidRPr="007B3C65" w:rsidDel="00857D31">
          <w:rPr>
            <w:sz w:val="20"/>
            <w:lang w:val="en-GB"/>
          </w:rPr>
          <w:delText xml:space="preserve"> specifies the value of the yaw rotation angle, in units of </w:delText>
        </w:r>
        <w:r w:rsidRPr="007B3C65" w:rsidDel="00857D31">
          <w:rPr>
            <w:rFonts w:eastAsia="Malgun Gothic"/>
            <w:sz w:val="20"/>
            <w:lang w:val="en-GB" w:eastAsia="ko-KR"/>
          </w:rPr>
          <w:delText>2</w:delText>
        </w:r>
        <w:r w:rsidRPr="007B3C65" w:rsidDel="00857D31">
          <w:rPr>
            <w:rFonts w:eastAsia="Malgun Gothic"/>
            <w:sz w:val="20"/>
            <w:vertAlign w:val="superscript"/>
            <w:lang w:val="en-GB" w:eastAsia="ko-KR"/>
          </w:rPr>
          <w:delText>−16</w:delText>
        </w:r>
        <w:r w:rsidRPr="007B3C65" w:rsidDel="00857D31">
          <w:rPr>
            <w:rFonts w:eastAsia="Malgun Gothic"/>
            <w:sz w:val="20"/>
            <w:lang w:val="en-GB" w:eastAsia="ko-KR"/>
          </w:rPr>
          <w:delText xml:space="preserve"> </w:delText>
        </w:r>
        <w:r w:rsidRPr="007B3C65" w:rsidDel="00857D31">
          <w:rPr>
            <w:sz w:val="20"/>
            <w:lang w:val="en-GB"/>
          </w:rPr>
          <w:delText xml:space="preserve">degrees. The value of cmp_yaw_rotation shall be in the range of </w:delText>
        </w:r>
        <w:r w:rsidRPr="007B3C65" w:rsidDel="00857D31">
          <w:rPr>
            <w:rFonts w:eastAsia="Malgun Gothic"/>
            <w:sz w:val="20"/>
            <w:lang w:val="en-GB" w:eastAsia="ko-KR"/>
          </w:rPr>
          <w:delText>−</w:delText>
        </w:r>
        <w:r w:rsidRPr="007B3C65" w:rsidDel="00857D31">
          <w:rPr>
            <w:sz w:val="20"/>
            <w:lang w:val="en-GB"/>
          </w:rPr>
          <w:delText>180 * 2</w:delText>
        </w:r>
        <w:r w:rsidRPr="007B3C65" w:rsidDel="00857D31">
          <w:rPr>
            <w:sz w:val="20"/>
            <w:vertAlign w:val="superscript"/>
            <w:lang w:val="en-GB"/>
          </w:rPr>
          <w:delText>16</w:delText>
        </w:r>
        <w:r w:rsidRPr="007B3C65" w:rsidDel="00857D31">
          <w:rPr>
            <w:sz w:val="20"/>
            <w:lang w:val="en-GB"/>
          </w:rPr>
          <w:delText xml:space="preserve"> (i.e., </w:delText>
        </w:r>
        <w:r w:rsidRPr="007B3C65" w:rsidDel="00857D31">
          <w:rPr>
            <w:rFonts w:eastAsia="Malgun Gothic"/>
            <w:sz w:val="20"/>
            <w:lang w:val="en-GB" w:eastAsia="ko-KR"/>
          </w:rPr>
          <w:delText>−11796480)</w:delText>
        </w:r>
        <w:r w:rsidRPr="007B3C65" w:rsidDel="00857D31">
          <w:rPr>
            <w:sz w:val="20"/>
            <w:lang w:val="en-GB"/>
          </w:rPr>
          <w:delText xml:space="preserve"> to 180 * 2</w:delText>
        </w:r>
        <w:r w:rsidRPr="007B3C65" w:rsidDel="00857D31">
          <w:rPr>
            <w:sz w:val="20"/>
            <w:vertAlign w:val="superscript"/>
            <w:lang w:val="en-GB"/>
          </w:rPr>
          <w:delText>16</w:delText>
        </w:r>
        <w:r w:rsidRPr="007B3C65" w:rsidDel="00857D31">
          <w:rPr>
            <w:sz w:val="20"/>
            <w:lang w:val="en-GB"/>
          </w:rPr>
          <w:delText> </w:delText>
        </w:r>
        <w:r w:rsidRPr="007B3C65" w:rsidDel="00857D31">
          <w:rPr>
            <w:rFonts w:eastAsia="Malgun Gothic"/>
            <w:sz w:val="20"/>
            <w:lang w:val="en-GB" w:eastAsia="ko-KR"/>
          </w:rPr>
          <w:delText>−</w:delText>
        </w:r>
        <w:r w:rsidRPr="007B3C65" w:rsidDel="00857D31">
          <w:rPr>
            <w:sz w:val="20"/>
            <w:lang w:val="en-GB"/>
          </w:rPr>
          <w:delText> 1 (i.e., </w:delText>
        </w:r>
        <w:r w:rsidRPr="007B3C65" w:rsidDel="00857D31">
          <w:rPr>
            <w:rFonts w:eastAsia="Malgun Gothic"/>
            <w:sz w:val="20"/>
            <w:lang w:val="en-GB" w:eastAsia="ko-KR"/>
          </w:rPr>
          <w:delText>11796479), inclusive</w:delText>
        </w:r>
        <w:r w:rsidRPr="007B3C65" w:rsidDel="00857D31">
          <w:rPr>
            <w:sz w:val="20"/>
            <w:lang w:val="en-GB"/>
          </w:rPr>
          <w:delText>. When not present, the value of cmp_yaw_rotation</w:delText>
        </w:r>
        <w:r w:rsidRPr="007B3C65" w:rsidDel="00857D31">
          <w:rPr>
            <w:rFonts w:eastAsia="Malgun Gothic"/>
            <w:sz w:val="20"/>
            <w:lang w:val="en-GB" w:eastAsia="ko-KR"/>
          </w:rPr>
          <w:delText xml:space="preserve"> </w:delText>
        </w:r>
        <w:r w:rsidRPr="007B3C65" w:rsidDel="00857D31">
          <w:rPr>
            <w:sz w:val="20"/>
            <w:lang w:val="en-GB"/>
          </w:rPr>
          <w:delText>is inferred to be equal to 0.</w:delText>
        </w:r>
      </w:del>
    </w:p>
    <w:p w:rsidR="00885CFF" w:rsidRPr="007B3C65" w:rsidDel="00857D31" w:rsidRDefault="00885CFF" w:rsidP="00885CFF">
      <w:pPr>
        <w:jc w:val="both"/>
        <w:rPr>
          <w:del w:id="104" w:author="Ye-Kui Wang" w:date="2017-09-29T14:21:00Z"/>
          <w:sz w:val="20"/>
          <w:lang w:val="en-GB"/>
        </w:rPr>
      </w:pPr>
      <w:del w:id="105" w:author="Ye-Kui Wang" w:date="2017-09-29T14:21:00Z">
        <w:r w:rsidRPr="007B3C65" w:rsidDel="00857D31">
          <w:rPr>
            <w:rFonts w:eastAsia="Malgun Gothic"/>
            <w:b/>
            <w:noProof/>
            <w:sz w:val="20"/>
            <w:lang w:val="en-GB" w:eastAsia="zh-CN"/>
          </w:rPr>
          <w:delText>cmp_</w:delText>
        </w:r>
        <w:r w:rsidRPr="007B3C65" w:rsidDel="00857D31">
          <w:rPr>
            <w:b/>
            <w:bCs/>
            <w:color w:val="000000"/>
            <w:sz w:val="20"/>
            <w:lang w:val="en-GB"/>
          </w:rPr>
          <w:delText>pitch_rotation</w:delText>
        </w:r>
        <w:r w:rsidRPr="007B3C65" w:rsidDel="00857D31">
          <w:rPr>
            <w:sz w:val="20"/>
            <w:lang w:val="en-GB"/>
          </w:rPr>
          <w:delText xml:space="preserve"> specifies the value of the pitch rotation angle, in units of 2</w:delText>
        </w:r>
        <w:r w:rsidRPr="007B3C65" w:rsidDel="00857D31">
          <w:rPr>
            <w:sz w:val="20"/>
            <w:vertAlign w:val="superscript"/>
            <w:lang w:val="en-GB"/>
          </w:rPr>
          <w:delText>−16</w:delText>
        </w:r>
        <w:r w:rsidRPr="007B3C65" w:rsidDel="00857D31">
          <w:rPr>
            <w:sz w:val="20"/>
            <w:lang w:val="en-GB"/>
          </w:rPr>
          <w:delText xml:space="preserve"> degrees. The value of cmp_pitch_rotation shall be in the range of </w:delText>
        </w:r>
        <w:r w:rsidRPr="007B3C65" w:rsidDel="00857D31">
          <w:rPr>
            <w:rFonts w:eastAsia="Malgun Gothic"/>
            <w:sz w:val="20"/>
            <w:lang w:val="en-GB" w:eastAsia="ko-KR"/>
          </w:rPr>
          <w:delText>−</w:delText>
        </w:r>
        <w:r w:rsidRPr="007B3C65" w:rsidDel="00857D31">
          <w:rPr>
            <w:sz w:val="20"/>
            <w:lang w:val="en-GB"/>
          </w:rPr>
          <w:delText>90 * 2</w:delText>
        </w:r>
        <w:r w:rsidRPr="007B3C65" w:rsidDel="00857D31">
          <w:rPr>
            <w:sz w:val="20"/>
            <w:vertAlign w:val="superscript"/>
            <w:lang w:val="en-GB"/>
          </w:rPr>
          <w:delText>16</w:delText>
        </w:r>
        <w:r w:rsidRPr="007B3C65" w:rsidDel="00857D31">
          <w:rPr>
            <w:sz w:val="20"/>
            <w:lang w:val="en-GB"/>
          </w:rPr>
          <w:delText xml:space="preserve"> (i.e., </w:delText>
        </w:r>
        <w:r w:rsidRPr="007B3C65" w:rsidDel="00857D31">
          <w:rPr>
            <w:rFonts w:eastAsia="Malgun Gothic"/>
            <w:sz w:val="20"/>
            <w:lang w:val="en-GB" w:eastAsia="ko-KR"/>
          </w:rPr>
          <w:delText xml:space="preserve">−5898240) to </w:delText>
        </w:r>
        <w:r w:rsidRPr="007B3C65" w:rsidDel="00857D31">
          <w:rPr>
            <w:sz w:val="20"/>
            <w:lang w:val="en-GB"/>
          </w:rPr>
          <w:delText>90 * 2</w:delText>
        </w:r>
        <w:r w:rsidRPr="007B3C65" w:rsidDel="00857D31">
          <w:rPr>
            <w:sz w:val="20"/>
            <w:vertAlign w:val="superscript"/>
            <w:lang w:val="en-GB"/>
          </w:rPr>
          <w:delText>16</w:delText>
        </w:r>
        <w:r w:rsidRPr="007B3C65" w:rsidDel="00857D31">
          <w:rPr>
            <w:sz w:val="20"/>
            <w:lang w:val="en-GB"/>
          </w:rPr>
          <w:delText xml:space="preserve"> (i.e., </w:delText>
        </w:r>
        <w:r w:rsidRPr="007B3C65" w:rsidDel="00857D31">
          <w:rPr>
            <w:rFonts w:eastAsia="Malgun Gothic"/>
            <w:sz w:val="20"/>
            <w:lang w:val="en-GB" w:eastAsia="ko-KR"/>
          </w:rPr>
          <w:delText>5898240), inclusive</w:delText>
        </w:r>
        <w:r w:rsidRPr="007B3C65" w:rsidDel="00857D31">
          <w:rPr>
            <w:sz w:val="20"/>
            <w:lang w:val="en-GB"/>
          </w:rPr>
          <w:delText>. When not present, the value of cmp_pitch_rotation is inferred to be equal to 0.</w:delText>
        </w:r>
      </w:del>
    </w:p>
    <w:p w:rsidR="00885CFF" w:rsidRPr="007B3C65" w:rsidDel="00857D31" w:rsidRDefault="00885CFF" w:rsidP="00885CFF">
      <w:pPr>
        <w:jc w:val="both"/>
        <w:rPr>
          <w:del w:id="106" w:author="Ye-Kui Wang" w:date="2017-09-29T14:21:00Z"/>
          <w:sz w:val="20"/>
          <w:lang w:val="en-GB"/>
        </w:rPr>
      </w:pPr>
      <w:del w:id="107" w:author="Ye-Kui Wang" w:date="2017-09-29T14:21:00Z">
        <w:r w:rsidRPr="007B3C65" w:rsidDel="00857D31">
          <w:rPr>
            <w:rFonts w:eastAsia="Malgun Gothic"/>
            <w:b/>
            <w:noProof/>
            <w:sz w:val="20"/>
            <w:lang w:val="en-GB" w:eastAsia="zh-CN"/>
          </w:rPr>
          <w:delText>cmp_</w:delText>
        </w:r>
        <w:r w:rsidRPr="007B3C65" w:rsidDel="00857D31">
          <w:rPr>
            <w:b/>
            <w:bCs/>
            <w:color w:val="000000"/>
            <w:sz w:val="20"/>
            <w:lang w:val="en-GB"/>
          </w:rPr>
          <w:delText>roll_rotation</w:delText>
        </w:r>
        <w:r w:rsidRPr="007B3C65" w:rsidDel="00857D31">
          <w:rPr>
            <w:sz w:val="20"/>
            <w:lang w:val="en-GB"/>
          </w:rPr>
          <w:delText xml:space="preserve"> specifies the value of the roll rotation angle, in units of 2</w:delText>
        </w:r>
        <w:r w:rsidRPr="007B3C65" w:rsidDel="00857D31">
          <w:rPr>
            <w:sz w:val="20"/>
            <w:vertAlign w:val="superscript"/>
            <w:lang w:val="en-GB"/>
          </w:rPr>
          <w:delText>−16</w:delText>
        </w:r>
        <w:r w:rsidRPr="007B3C65" w:rsidDel="00857D31">
          <w:rPr>
            <w:sz w:val="20"/>
            <w:lang w:val="en-GB"/>
          </w:rPr>
          <w:delText xml:space="preserve"> degrees. The value of cmp_roll_rotation shall be in the range of </w:delText>
        </w:r>
        <w:r w:rsidRPr="007B3C65" w:rsidDel="00857D31">
          <w:rPr>
            <w:rFonts w:eastAsia="Malgun Gothic"/>
            <w:sz w:val="20"/>
            <w:lang w:val="en-GB" w:eastAsia="ko-KR"/>
          </w:rPr>
          <w:delText>−</w:delText>
        </w:r>
        <w:r w:rsidRPr="007B3C65" w:rsidDel="00857D31">
          <w:rPr>
            <w:sz w:val="20"/>
            <w:lang w:val="en-GB"/>
          </w:rPr>
          <w:delText>180 * 2</w:delText>
        </w:r>
        <w:r w:rsidRPr="007B3C65" w:rsidDel="00857D31">
          <w:rPr>
            <w:sz w:val="20"/>
            <w:vertAlign w:val="superscript"/>
            <w:lang w:val="en-GB"/>
          </w:rPr>
          <w:delText>16</w:delText>
        </w:r>
        <w:r w:rsidRPr="007B3C65" w:rsidDel="00857D31">
          <w:rPr>
            <w:sz w:val="20"/>
            <w:lang w:val="en-GB"/>
          </w:rPr>
          <w:delText xml:space="preserve"> (i.e., </w:delText>
        </w:r>
        <w:r w:rsidRPr="007B3C65" w:rsidDel="00857D31">
          <w:rPr>
            <w:rFonts w:eastAsia="Malgun Gothic"/>
            <w:sz w:val="20"/>
            <w:lang w:val="en-GB" w:eastAsia="ko-KR"/>
          </w:rPr>
          <w:delText>−11796480)</w:delText>
        </w:r>
        <w:r w:rsidRPr="007B3C65" w:rsidDel="00857D31">
          <w:rPr>
            <w:sz w:val="20"/>
            <w:lang w:val="en-GB"/>
          </w:rPr>
          <w:delText xml:space="preserve"> to 180 * 2</w:delText>
        </w:r>
        <w:r w:rsidRPr="007B3C65" w:rsidDel="00857D31">
          <w:rPr>
            <w:sz w:val="20"/>
            <w:vertAlign w:val="superscript"/>
            <w:lang w:val="en-GB"/>
          </w:rPr>
          <w:delText>16</w:delText>
        </w:r>
        <w:r w:rsidRPr="007B3C65" w:rsidDel="00857D31">
          <w:rPr>
            <w:sz w:val="20"/>
            <w:lang w:val="en-GB"/>
          </w:rPr>
          <w:delText> − 1 (i.e., </w:delText>
        </w:r>
        <w:r w:rsidRPr="007B3C65" w:rsidDel="00857D31">
          <w:rPr>
            <w:rFonts w:eastAsia="Malgun Gothic"/>
            <w:sz w:val="20"/>
            <w:lang w:val="en-GB" w:eastAsia="ko-KR"/>
          </w:rPr>
          <w:delText>11796479), inclusive</w:delText>
        </w:r>
        <w:r w:rsidRPr="007B3C65" w:rsidDel="00857D31">
          <w:rPr>
            <w:sz w:val="20"/>
            <w:lang w:val="en-GB"/>
          </w:rPr>
          <w:delText>. When not present, the value of cmp_roll_rotation is inferred to be equal to 0.</w:delText>
        </w:r>
      </w:del>
    </w:p>
    <w:p w:rsidR="00885CFF" w:rsidRPr="00885CFF" w:rsidRDefault="00885CFF" w:rsidP="00473906">
      <w:pPr>
        <w:rPr>
          <w:bCs/>
          <w:noProof/>
          <w:sz w:val="20"/>
          <w:lang w:val="en-GB"/>
        </w:rPr>
      </w:pPr>
    </w:p>
    <w:p w:rsidR="00B03C9A" w:rsidRDefault="00B03C9A" w:rsidP="00B03C9A">
      <w:pPr>
        <w:pStyle w:val="Heading2"/>
        <w:tabs>
          <w:tab w:val="clear" w:pos="720"/>
          <w:tab w:val="clear" w:pos="1080"/>
          <w:tab w:val="clear" w:pos="1440"/>
        </w:tabs>
        <w:overflowPunct/>
        <w:autoSpaceDE/>
        <w:autoSpaceDN/>
        <w:adjustRightInd/>
        <w:ind w:left="576" w:hanging="576"/>
        <w:jc w:val="both"/>
        <w:textAlignment w:val="auto"/>
      </w:pPr>
      <w:r>
        <w:t xml:space="preserve">Changes to the CMP </w:t>
      </w:r>
      <w:r w:rsidRPr="00136F0C">
        <w:t xml:space="preserve">SEI message </w:t>
      </w:r>
      <w:r>
        <w:t xml:space="preserve">syntax and </w:t>
      </w:r>
      <w:r w:rsidRPr="00136F0C">
        <w:t>s</w:t>
      </w:r>
      <w:r>
        <w:t>emantics</w:t>
      </w:r>
    </w:p>
    <w:p w:rsidR="008644C4" w:rsidRDefault="002B24FD" w:rsidP="008644C4">
      <w:r>
        <w:t>Make the following changes to the text in clause D.3.41.5.1:</w:t>
      </w:r>
    </w:p>
    <w:p w:rsidR="002B24FD" w:rsidRDefault="002B24FD" w:rsidP="008644C4">
      <w:r>
        <w:t>...</w:t>
      </w:r>
    </w:p>
    <w:p w:rsidR="002B24FD" w:rsidDel="001A4F85" w:rsidRDefault="002B24FD" w:rsidP="001A4F85">
      <w:pPr>
        <w:tabs>
          <w:tab w:val="clear" w:pos="360"/>
          <w:tab w:val="clear" w:pos="720"/>
          <w:tab w:val="clear" w:pos="1080"/>
          <w:tab w:val="clear" w:pos="1440"/>
          <w:tab w:val="left" w:pos="794"/>
          <w:tab w:val="left" w:pos="1191"/>
          <w:tab w:val="left" w:pos="1588"/>
          <w:tab w:val="left" w:pos="1985"/>
        </w:tabs>
        <w:ind w:left="403" w:hanging="403"/>
        <w:jc w:val="both"/>
        <w:rPr>
          <w:del w:id="108" w:author="Ye-Kui Wang" w:date="2017-09-29T14:30:00Z"/>
          <w:rFonts w:eastAsia="Malgun Gothic"/>
          <w:sz w:val="20"/>
        </w:rPr>
        <w:pPrChange w:id="109" w:author="Ye-Kui Wang" w:date="2017-09-29T14:30:00Z">
          <w:pPr>
            <w:tabs>
              <w:tab w:val="clear" w:pos="360"/>
              <w:tab w:val="clear" w:pos="720"/>
              <w:tab w:val="clear" w:pos="1080"/>
              <w:tab w:val="clear" w:pos="1440"/>
              <w:tab w:val="left" w:pos="794"/>
              <w:tab w:val="left" w:pos="1191"/>
              <w:tab w:val="left" w:pos="1588"/>
              <w:tab w:val="left" w:pos="1985"/>
            </w:tabs>
            <w:ind w:left="403" w:hanging="403"/>
            <w:jc w:val="both"/>
          </w:pPr>
        </w:pPrChange>
      </w:pPr>
      <w:r w:rsidRPr="00CF101A">
        <w:rPr>
          <w:rFonts w:eastAsia="Malgun Gothic"/>
          <w:sz w:val="20"/>
        </w:rPr>
        <w:t>–</w:t>
      </w:r>
      <w:r w:rsidRPr="00CF101A">
        <w:rPr>
          <w:rFonts w:eastAsia="Malgun Gothic"/>
          <w:sz w:val="20"/>
        </w:rPr>
        <w:tab/>
      </w:r>
      <w:r>
        <w:rPr>
          <w:rFonts w:eastAsia="Malgun Gothic"/>
          <w:sz w:val="20"/>
        </w:rPr>
        <w:t xml:space="preserve">If </w:t>
      </w:r>
      <w:r w:rsidRPr="003151FF">
        <w:rPr>
          <w:color w:val="000000"/>
          <w:sz w:val="20"/>
        </w:rPr>
        <w:t>a</w:t>
      </w:r>
      <w:ins w:id="110" w:author="Ye-Kui Wang" w:date="2017-09-29T14:29:00Z">
        <w:r w:rsidR="001A4F85">
          <w:rPr>
            <w:color w:val="000000"/>
            <w:sz w:val="20"/>
          </w:rPr>
          <w:t xml:space="preserve"> sphere rotation SEI message with sphere_rotation_cancel_flag equal to 0</w:t>
        </w:r>
      </w:ins>
      <w:del w:id="111" w:author="Ye-Kui Wang" w:date="2017-09-29T14:30:00Z">
        <w:r w:rsidRPr="003151FF" w:rsidDel="001A4F85">
          <w:rPr>
            <w:color w:val="000000"/>
            <w:sz w:val="20"/>
          </w:rPr>
          <w:delText xml:space="preserve">n </w:delText>
        </w:r>
        <w:r w:rsidDel="001A4F85">
          <w:rPr>
            <w:sz w:val="20"/>
          </w:rPr>
          <w:delText>equirectangular</w:delText>
        </w:r>
        <w:r w:rsidRPr="003151FF" w:rsidDel="001A4F85">
          <w:rPr>
            <w:sz w:val="20"/>
          </w:rPr>
          <w:delText xml:space="preserve"> projection SEI message with </w:delText>
        </w:r>
        <w:r w:rsidDel="001A4F85">
          <w:rPr>
            <w:sz w:val="20"/>
          </w:rPr>
          <w:delText>erp</w:delText>
        </w:r>
        <w:r w:rsidRPr="003151FF" w:rsidDel="001A4F85">
          <w:rPr>
            <w:rFonts w:eastAsia="Malgun Gothic"/>
            <w:noProof/>
            <w:sz w:val="20"/>
            <w:lang w:eastAsia="zh-CN"/>
          </w:rPr>
          <w:delText>_</w:delText>
        </w:r>
        <w:r w:rsidRPr="003151FF" w:rsidDel="001A4F85">
          <w:rPr>
            <w:rFonts w:eastAsia="Malgun Gothic"/>
            <w:bCs/>
            <w:noProof/>
            <w:sz w:val="20"/>
            <w:lang w:eastAsia="zh-CN"/>
          </w:rPr>
          <w:delText>cancel_flag equal to 0</w:delText>
        </w:r>
        <w:r w:rsidDel="001A4F85">
          <w:rPr>
            <w:rFonts w:eastAsia="Malgun Gothic"/>
            <w:bCs/>
            <w:noProof/>
            <w:sz w:val="20"/>
            <w:lang w:eastAsia="zh-CN"/>
          </w:rPr>
          <w:delText xml:space="preserve"> and </w:delText>
        </w:r>
        <w:r w:rsidDel="001A4F85">
          <w:rPr>
            <w:sz w:val="20"/>
            <w:lang w:val="en-GB"/>
          </w:rPr>
          <w:delText>er</w:delText>
        </w:r>
        <w:r w:rsidRPr="007B3C65" w:rsidDel="001A4F85">
          <w:rPr>
            <w:sz w:val="20"/>
            <w:lang w:val="en-GB"/>
          </w:rPr>
          <w:delText>p_rotation_flag equal to</w:delText>
        </w:r>
        <w:r w:rsidDel="001A4F85">
          <w:rPr>
            <w:sz w:val="20"/>
            <w:lang w:val="en-GB"/>
          </w:rPr>
          <w:delText xml:space="preserve"> 1</w:delText>
        </w:r>
      </w:del>
      <w:r>
        <w:rPr>
          <w:sz w:val="20"/>
          <w:lang w:val="en-GB"/>
        </w:rPr>
        <w:t xml:space="preserve"> that applies to the picture is present</w:t>
      </w:r>
      <w:r w:rsidRPr="00055CE8">
        <w:rPr>
          <w:rFonts w:eastAsia="Malgun Gothic"/>
          <w:sz w:val="20"/>
        </w:rPr>
        <w:t xml:space="preserve">, </w:t>
      </w:r>
      <w:del w:id="112" w:author="Ye-Kui Wang" w:date="2017-09-29T14:30:00Z">
        <w:r w:rsidDel="001A4F85">
          <w:rPr>
            <w:rFonts w:eastAsia="Malgun Gothic"/>
            <w:sz w:val="20"/>
          </w:rPr>
          <w:delText xml:space="preserve">or </w:delText>
        </w:r>
        <w:r w:rsidRPr="003151FF" w:rsidDel="001A4F85">
          <w:rPr>
            <w:color w:val="000000"/>
            <w:sz w:val="20"/>
          </w:rPr>
          <w:delText xml:space="preserve">a </w:delText>
        </w:r>
        <w:r w:rsidDel="001A4F85">
          <w:rPr>
            <w:color w:val="000000"/>
            <w:sz w:val="20"/>
          </w:rPr>
          <w:delText xml:space="preserve">cubemap </w:delText>
        </w:r>
        <w:r w:rsidRPr="003151FF" w:rsidDel="001A4F85">
          <w:rPr>
            <w:sz w:val="20"/>
          </w:rPr>
          <w:delText xml:space="preserve">projection SEI message with </w:delText>
        </w:r>
        <w:r w:rsidDel="001A4F85">
          <w:rPr>
            <w:sz w:val="20"/>
          </w:rPr>
          <w:delText>cmp</w:delText>
        </w:r>
        <w:r w:rsidRPr="003151FF" w:rsidDel="001A4F85">
          <w:rPr>
            <w:rFonts w:eastAsia="Malgun Gothic"/>
            <w:noProof/>
            <w:sz w:val="20"/>
            <w:lang w:eastAsia="zh-CN"/>
          </w:rPr>
          <w:delText>_</w:delText>
        </w:r>
        <w:r w:rsidRPr="003151FF" w:rsidDel="001A4F85">
          <w:rPr>
            <w:rFonts w:eastAsia="Malgun Gothic"/>
            <w:bCs/>
            <w:noProof/>
            <w:sz w:val="20"/>
            <w:lang w:eastAsia="zh-CN"/>
          </w:rPr>
          <w:delText>cancel_flag equal to 0</w:delText>
        </w:r>
        <w:r w:rsidDel="001A4F85">
          <w:rPr>
            <w:rFonts w:eastAsia="Malgun Gothic"/>
            <w:bCs/>
            <w:noProof/>
            <w:sz w:val="20"/>
            <w:lang w:eastAsia="zh-CN"/>
          </w:rPr>
          <w:delText xml:space="preserve"> and cm</w:delText>
        </w:r>
        <w:r w:rsidRPr="007B3C65" w:rsidDel="001A4F85">
          <w:rPr>
            <w:sz w:val="20"/>
            <w:lang w:val="en-GB"/>
          </w:rPr>
          <w:delText>p_rotation_flag equal to</w:delText>
        </w:r>
        <w:r w:rsidDel="001A4F85">
          <w:rPr>
            <w:sz w:val="20"/>
            <w:lang w:val="en-GB"/>
          </w:rPr>
          <w:delText xml:space="preserve"> 1 that applies to the picture is present</w:delText>
        </w:r>
        <w:r w:rsidDel="001A4F85">
          <w:rPr>
            <w:rFonts w:eastAsia="Malgun Gothic"/>
            <w:sz w:val="20"/>
          </w:rPr>
          <w:delText xml:space="preserve">, </w:delText>
        </w:r>
      </w:del>
      <w:r>
        <w:rPr>
          <w:rFonts w:eastAsia="Malgun Gothic"/>
          <w:sz w:val="20"/>
        </w:rPr>
        <w:t xml:space="preserve">RotationFlag is set equal to 1, and </w:t>
      </w:r>
      <w:del w:id="113" w:author="Ye-Kui Wang" w:date="2017-09-29T14:30:00Z">
        <w:r w:rsidDel="001A4F85">
          <w:rPr>
            <w:rFonts w:eastAsia="Malgun Gothic"/>
            <w:sz w:val="20"/>
          </w:rPr>
          <w:delText>the following applies.</w:delText>
        </w:r>
      </w:del>
    </w:p>
    <w:p w:rsidR="002B24FD" w:rsidRDefault="002B24FD" w:rsidP="001A4F85">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Change w:id="114" w:author="Ye-Kui Wang" w:date="2017-09-29T14:30:00Z">
          <w:pPr>
            <w:tabs>
              <w:tab w:val="clear" w:pos="360"/>
              <w:tab w:val="clear" w:pos="720"/>
              <w:tab w:val="clear" w:pos="1440"/>
              <w:tab w:val="left" w:pos="1191"/>
              <w:tab w:val="left" w:pos="1588"/>
              <w:tab w:val="left" w:pos="1985"/>
            </w:tabs>
            <w:ind w:left="810" w:hanging="360"/>
            <w:jc w:val="both"/>
          </w:pPr>
        </w:pPrChange>
      </w:pPr>
      <w:del w:id="115" w:author="Ye-Kui Wang" w:date="2017-09-29T14:30:00Z">
        <w:r w:rsidRPr="00BE0820" w:rsidDel="001A4F85">
          <w:rPr>
            <w:rFonts w:eastAsia="Malgun Gothic"/>
            <w:sz w:val="20"/>
          </w:rPr>
          <w:delText>–</w:delText>
        </w:r>
        <w:r w:rsidRPr="00BE0820" w:rsidDel="001A4F85">
          <w:rPr>
            <w:rFonts w:eastAsia="Malgun Gothic"/>
            <w:sz w:val="20"/>
          </w:rPr>
          <w:tab/>
        </w:r>
        <w:r w:rsidDel="001A4F85">
          <w:rPr>
            <w:rFonts w:eastAsia="Malgun Gothic"/>
            <w:sz w:val="20"/>
          </w:rPr>
          <w:delText>If</w:delText>
        </w:r>
        <w:r w:rsidRPr="00BE0820" w:rsidDel="001A4F85">
          <w:rPr>
            <w:rFonts w:eastAsia="Malgun Gothic"/>
            <w:sz w:val="20"/>
          </w:rPr>
          <w:delText xml:space="preserve"> equirectangular projection is indicated, </w:delText>
        </w:r>
      </w:del>
      <w:r w:rsidRPr="00BE0820">
        <w:rPr>
          <w:rFonts w:eastAsia="Malgun Gothic"/>
          <w:sz w:val="20"/>
        </w:rPr>
        <w:t xml:space="preserve">RotationYaw, RotationPitch, and </w:t>
      </w:r>
      <w:r w:rsidRPr="00055CE8">
        <w:rPr>
          <w:rFonts w:eastAsia="Malgun Gothic"/>
          <w:sz w:val="20"/>
        </w:rPr>
        <w:t xml:space="preserve">RotationRoll are set equal to </w:t>
      </w:r>
      <w:del w:id="116" w:author="Ye-Kui Wang" w:date="2017-09-29T14:31:00Z">
        <w:r w:rsidRPr="00055CE8" w:rsidDel="001A4F85">
          <w:rPr>
            <w:rFonts w:eastAsia="Malgun Gothic"/>
            <w:sz w:val="20"/>
          </w:rPr>
          <w:delText>erp_</w:delText>
        </w:r>
      </w:del>
      <w:r w:rsidRPr="00055CE8">
        <w:rPr>
          <w:rFonts w:eastAsia="Malgun Gothic"/>
          <w:sz w:val="20"/>
        </w:rPr>
        <w:t>yaw_rotation ÷ 2</w:t>
      </w:r>
      <w:r w:rsidRPr="00055CE8">
        <w:rPr>
          <w:rFonts w:eastAsia="Malgun Gothic"/>
          <w:sz w:val="20"/>
          <w:vertAlign w:val="superscript"/>
        </w:rPr>
        <w:t>16</w:t>
      </w:r>
      <w:r w:rsidRPr="00055CE8">
        <w:rPr>
          <w:rFonts w:eastAsia="Malgun Gothic"/>
          <w:sz w:val="20"/>
        </w:rPr>
        <w:t xml:space="preserve">, </w:t>
      </w:r>
      <w:del w:id="117" w:author="Ye-Kui Wang" w:date="2017-09-29T14:31:00Z">
        <w:r w:rsidRPr="00055CE8" w:rsidDel="001A4F85">
          <w:rPr>
            <w:rFonts w:eastAsia="Malgun Gothic"/>
            <w:sz w:val="20"/>
          </w:rPr>
          <w:delText>erp_</w:delText>
        </w:r>
      </w:del>
      <w:r w:rsidRPr="00055CE8">
        <w:rPr>
          <w:rFonts w:eastAsia="Malgun Gothic"/>
          <w:sz w:val="20"/>
        </w:rPr>
        <w:t>pitch_rotation ÷ 2</w:t>
      </w:r>
      <w:r w:rsidRPr="00055CE8">
        <w:rPr>
          <w:rFonts w:eastAsia="Malgun Gothic"/>
          <w:sz w:val="20"/>
          <w:vertAlign w:val="superscript"/>
        </w:rPr>
        <w:t>16</w:t>
      </w:r>
      <w:r w:rsidRPr="00055CE8">
        <w:rPr>
          <w:rFonts w:eastAsia="Malgun Gothic"/>
          <w:sz w:val="20"/>
        </w:rPr>
        <w:t xml:space="preserve">, and </w:t>
      </w:r>
      <w:del w:id="118" w:author="Ye-Kui Wang" w:date="2017-09-29T14:31:00Z">
        <w:r w:rsidRPr="00055CE8" w:rsidDel="001A4F85">
          <w:rPr>
            <w:rFonts w:eastAsia="Malgun Gothic"/>
            <w:sz w:val="20"/>
          </w:rPr>
          <w:delText>erp_</w:delText>
        </w:r>
      </w:del>
      <w:r w:rsidRPr="00055CE8">
        <w:rPr>
          <w:rFonts w:eastAsia="Malgun Gothic"/>
          <w:sz w:val="20"/>
        </w:rPr>
        <w:t>roll_rotation ÷ 2</w:t>
      </w:r>
      <w:r w:rsidRPr="00055CE8">
        <w:rPr>
          <w:rFonts w:eastAsia="Malgun Gothic"/>
          <w:sz w:val="20"/>
          <w:vertAlign w:val="superscript"/>
        </w:rPr>
        <w:t>16</w:t>
      </w:r>
      <w:r w:rsidRPr="00BE0820">
        <w:rPr>
          <w:rFonts w:eastAsia="Malgun Gothic"/>
          <w:sz w:val="20"/>
        </w:rPr>
        <w:t>, respectively.</w:t>
      </w:r>
    </w:p>
    <w:p w:rsidR="002B24FD" w:rsidDel="001A4F85" w:rsidRDefault="002B24FD" w:rsidP="002B24FD">
      <w:pPr>
        <w:tabs>
          <w:tab w:val="clear" w:pos="360"/>
          <w:tab w:val="clear" w:pos="720"/>
          <w:tab w:val="clear" w:pos="1440"/>
          <w:tab w:val="left" w:pos="1191"/>
          <w:tab w:val="left" w:pos="1588"/>
          <w:tab w:val="left" w:pos="1985"/>
        </w:tabs>
        <w:ind w:left="810" w:hanging="360"/>
        <w:jc w:val="both"/>
        <w:rPr>
          <w:del w:id="119" w:author="Ye-Kui Wang" w:date="2017-09-29T14:31:00Z"/>
          <w:rFonts w:eastAsia="Malgun Gothic"/>
          <w:sz w:val="20"/>
        </w:rPr>
      </w:pPr>
      <w:del w:id="120" w:author="Ye-Kui Wang" w:date="2017-09-29T14:31:00Z">
        <w:r w:rsidRPr="00055CE8" w:rsidDel="001A4F85">
          <w:rPr>
            <w:rFonts w:eastAsia="Malgun Gothic"/>
            <w:sz w:val="20"/>
          </w:rPr>
          <w:delText>–</w:delText>
        </w:r>
        <w:r w:rsidRPr="00055CE8" w:rsidDel="001A4F85">
          <w:rPr>
            <w:rFonts w:eastAsia="Malgun Gothic"/>
            <w:sz w:val="20"/>
          </w:rPr>
          <w:tab/>
        </w:r>
        <w:r w:rsidDel="001A4F85">
          <w:rPr>
            <w:rFonts w:eastAsia="Malgun Gothic"/>
            <w:sz w:val="20"/>
          </w:rPr>
          <w:delText>Otherwise</w:delText>
        </w:r>
        <w:r w:rsidRPr="00055CE8" w:rsidDel="001A4F85">
          <w:rPr>
            <w:rFonts w:eastAsia="Malgun Gothic"/>
            <w:sz w:val="20"/>
          </w:rPr>
          <w:delText xml:space="preserve">, RotationYaw, RotationPitch, and RotationRoll are set equal to </w:delText>
        </w:r>
        <w:r w:rsidDel="001A4F85">
          <w:rPr>
            <w:rFonts w:eastAsia="Malgun Gothic"/>
            <w:sz w:val="20"/>
          </w:rPr>
          <w:delText>cm</w:delText>
        </w:r>
        <w:r w:rsidRPr="00055CE8" w:rsidDel="001A4F85">
          <w:rPr>
            <w:rFonts w:eastAsia="Malgun Gothic"/>
            <w:sz w:val="20"/>
          </w:rPr>
          <w:delText>p_yaw_rotation ÷ 2</w:delText>
        </w:r>
        <w:r w:rsidRPr="00055CE8" w:rsidDel="001A4F85">
          <w:rPr>
            <w:rFonts w:eastAsia="Malgun Gothic"/>
            <w:sz w:val="20"/>
            <w:vertAlign w:val="superscript"/>
          </w:rPr>
          <w:delText>16</w:delText>
        </w:r>
        <w:r w:rsidRPr="00055CE8" w:rsidDel="001A4F85">
          <w:rPr>
            <w:rFonts w:eastAsia="Malgun Gothic"/>
            <w:sz w:val="20"/>
          </w:rPr>
          <w:delText xml:space="preserve">, </w:delText>
        </w:r>
        <w:r w:rsidDel="001A4F85">
          <w:rPr>
            <w:rFonts w:eastAsia="Malgun Gothic"/>
            <w:sz w:val="20"/>
          </w:rPr>
          <w:delText>cm</w:delText>
        </w:r>
        <w:r w:rsidRPr="00055CE8" w:rsidDel="001A4F85">
          <w:rPr>
            <w:rFonts w:eastAsia="Malgun Gothic"/>
            <w:sz w:val="20"/>
          </w:rPr>
          <w:delText>p_pitch_rotation ÷ 2</w:delText>
        </w:r>
        <w:r w:rsidRPr="00055CE8" w:rsidDel="001A4F85">
          <w:rPr>
            <w:rFonts w:eastAsia="Malgun Gothic"/>
            <w:sz w:val="20"/>
            <w:vertAlign w:val="superscript"/>
          </w:rPr>
          <w:delText>16</w:delText>
        </w:r>
        <w:r w:rsidRPr="00055CE8" w:rsidDel="001A4F85">
          <w:rPr>
            <w:rFonts w:eastAsia="Malgun Gothic"/>
            <w:sz w:val="20"/>
          </w:rPr>
          <w:delText xml:space="preserve">, and </w:delText>
        </w:r>
        <w:r w:rsidDel="001A4F85">
          <w:rPr>
            <w:rFonts w:eastAsia="Malgun Gothic"/>
            <w:sz w:val="20"/>
          </w:rPr>
          <w:delText>cmp</w:delText>
        </w:r>
        <w:r w:rsidRPr="00055CE8" w:rsidDel="001A4F85">
          <w:rPr>
            <w:rFonts w:eastAsia="Malgun Gothic"/>
            <w:sz w:val="20"/>
          </w:rPr>
          <w:delText>_roll_rotation ÷ 2</w:delText>
        </w:r>
        <w:r w:rsidRPr="00055CE8" w:rsidDel="001A4F85">
          <w:rPr>
            <w:rFonts w:eastAsia="Malgun Gothic"/>
            <w:sz w:val="20"/>
            <w:vertAlign w:val="superscript"/>
          </w:rPr>
          <w:delText>16</w:delText>
        </w:r>
        <w:r w:rsidRPr="00055CE8" w:rsidDel="001A4F85">
          <w:rPr>
            <w:rFonts w:eastAsia="Malgun Gothic"/>
            <w:sz w:val="20"/>
          </w:rPr>
          <w:delText>, respectively.</w:delText>
        </w:r>
      </w:del>
    </w:p>
    <w:p w:rsidR="001A4F85" w:rsidRDefault="001A4F85" w:rsidP="001A4F85">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w:t>
      </w:r>
      <w:r w:rsidRPr="00055CE8">
        <w:rPr>
          <w:rFonts w:eastAsia="Malgun Gothic"/>
          <w:sz w:val="20"/>
        </w:rPr>
        <w:t xml:space="preserve">, </w:t>
      </w:r>
      <w:r>
        <w:rPr>
          <w:rFonts w:eastAsia="Malgun Gothic"/>
          <w:sz w:val="20"/>
        </w:rPr>
        <w:t>RotationFlag is set equal to 0</w:t>
      </w:r>
      <w:r w:rsidRPr="00055CE8">
        <w:rPr>
          <w:rFonts w:eastAsia="Malgun Gothic"/>
          <w:sz w:val="20"/>
        </w:rPr>
        <w:t>.</w:t>
      </w:r>
    </w:p>
    <w:p w:rsidR="002B24FD" w:rsidRPr="008644C4" w:rsidRDefault="002B24FD" w:rsidP="008644C4">
      <w:r>
        <w:t>...</w:t>
      </w:r>
    </w:p>
    <w:p w:rsidR="001F2594" w:rsidRPr="005B217D" w:rsidRDefault="001F2594" w:rsidP="00473906">
      <w:pPr>
        <w:pStyle w:val="Heading1"/>
        <w:rPr>
          <w:lang w:val="en-CA"/>
        </w:rPr>
      </w:pPr>
      <w:r w:rsidRPr="005B217D">
        <w:rPr>
          <w:lang w:val="en-CA"/>
        </w:rPr>
        <w:lastRenderedPageBreak/>
        <w:t>Patent rights declaration</w:t>
      </w:r>
      <w:r w:rsidR="00B94B06" w:rsidRPr="005B217D">
        <w:rPr>
          <w:lang w:val="en-CA"/>
        </w:rPr>
        <w:t>(s)</w:t>
      </w:r>
    </w:p>
    <w:p w:rsidR="007F1F8B" w:rsidRPr="005B217D" w:rsidRDefault="004627EA" w:rsidP="009234A5">
      <w:pPr>
        <w:jc w:val="both"/>
        <w:rPr>
          <w:szCs w:val="22"/>
          <w:lang w:val="en-CA"/>
        </w:rPr>
      </w:pPr>
      <w:r>
        <w:rPr>
          <w:b/>
          <w:szCs w:val="22"/>
          <w:lang w:val="en-CA"/>
        </w:rPr>
        <w:t xml:space="preserve">Qualcomm </w:t>
      </w:r>
      <w:r w:rsidRPr="00316072">
        <w:rPr>
          <w:b/>
          <w:szCs w:val="22"/>
          <w:lang w:val="en-CA"/>
        </w:rPr>
        <w:t>Incorporated</w:t>
      </w:r>
      <w:r w:rsidRPr="005B217D">
        <w:rPr>
          <w:b/>
          <w:szCs w:val="22"/>
          <w:lang w:val="en-CA"/>
        </w:rPr>
        <w:t xml:space="preserve"> </w:t>
      </w:r>
      <w:r>
        <w:rPr>
          <w:b/>
          <w:szCs w:val="22"/>
          <w:lang w:val="en-CA"/>
        </w:rPr>
        <w:t xml:space="preserve">does not </w:t>
      </w:r>
      <w:r w:rsidRPr="005B217D">
        <w:rPr>
          <w:b/>
          <w:szCs w:val="22"/>
          <w:lang w:val="en-CA"/>
        </w:rPr>
        <w:t>have any current or pending patent rights relating to the technology described in this contribution</w:t>
      </w:r>
      <w:r>
        <w:rPr>
          <w:b/>
          <w:szCs w:val="22"/>
          <w:lang w:val="en-CA"/>
        </w:rPr>
        <w:t xml:space="preserve"> (to the extent of the personal awareness of the authors)</w:t>
      </w:r>
      <w:r w:rsidRPr="005B217D">
        <w:rPr>
          <w:b/>
          <w:szCs w:val="22"/>
          <w:lang w:val="en-CA"/>
        </w:rPr>
        <w:t>.</w:t>
      </w:r>
    </w:p>
    <w:sectPr w:rsidR="007F1F8B" w:rsidRPr="005B217D" w:rsidSect="00A01439">
      <w:headerReference w:type="even" r:id="rId10"/>
      <w:headerReference w:type="default" r:id="rId11"/>
      <w:footerReference w:type="even" r:id="rId12"/>
      <w:footerReference w:type="default" r:id="rId13"/>
      <w:headerReference w:type="first" r:id="rId14"/>
      <w:footerReference w:type="firs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321F" w:rsidRDefault="001A321F">
      <w:r>
        <w:separator/>
      </w:r>
    </w:p>
  </w:endnote>
  <w:endnote w:type="continuationSeparator" w:id="0">
    <w:p w:rsidR="001A321F" w:rsidRDefault="001A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85028">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6217F">
      <w:rPr>
        <w:rStyle w:val="PageNumber"/>
        <w:noProof/>
      </w:rPr>
      <w:t>2017-09-29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321F" w:rsidRDefault="001A321F">
      <w:r>
        <w:separator/>
      </w:r>
    </w:p>
  </w:footnote>
  <w:footnote w:type="continuationSeparator" w:id="0">
    <w:p w:rsidR="001A321F" w:rsidRDefault="001A3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25892"/>
    <w:multiLevelType w:val="hybridMultilevel"/>
    <w:tmpl w:val="30B02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0377F6"/>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3"/>
  </w:num>
  <w:num w:numId="12">
    <w:abstractNumId w:val="2"/>
  </w:num>
  <w:num w:numId="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1553A"/>
    <w:rsid w:val="00023A2A"/>
    <w:rsid w:val="000308A3"/>
    <w:rsid w:val="000317DA"/>
    <w:rsid w:val="00031870"/>
    <w:rsid w:val="000458BC"/>
    <w:rsid w:val="00045C41"/>
    <w:rsid w:val="00046C03"/>
    <w:rsid w:val="00051457"/>
    <w:rsid w:val="00065039"/>
    <w:rsid w:val="0007614F"/>
    <w:rsid w:val="000B0C0F"/>
    <w:rsid w:val="000B1C6B"/>
    <w:rsid w:val="000B4FF9"/>
    <w:rsid w:val="000C09AC"/>
    <w:rsid w:val="000D4D14"/>
    <w:rsid w:val="000E00F3"/>
    <w:rsid w:val="000F1148"/>
    <w:rsid w:val="000F158C"/>
    <w:rsid w:val="000F6C4F"/>
    <w:rsid w:val="00102F3D"/>
    <w:rsid w:val="00124E38"/>
    <w:rsid w:val="0012580B"/>
    <w:rsid w:val="00131F90"/>
    <w:rsid w:val="0013526E"/>
    <w:rsid w:val="00146152"/>
    <w:rsid w:val="00161820"/>
    <w:rsid w:val="00165B71"/>
    <w:rsid w:val="00171371"/>
    <w:rsid w:val="00175A24"/>
    <w:rsid w:val="0018104A"/>
    <w:rsid w:val="00187E58"/>
    <w:rsid w:val="001A297E"/>
    <w:rsid w:val="001A321F"/>
    <w:rsid w:val="001A368E"/>
    <w:rsid w:val="001A4F85"/>
    <w:rsid w:val="001A7329"/>
    <w:rsid w:val="001A792F"/>
    <w:rsid w:val="001B4E28"/>
    <w:rsid w:val="001C16B9"/>
    <w:rsid w:val="001C3525"/>
    <w:rsid w:val="001C3AFB"/>
    <w:rsid w:val="001D1BD2"/>
    <w:rsid w:val="001E02BE"/>
    <w:rsid w:val="001E3B37"/>
    <w:rsid w:val="001F2594"/>
    <w:rsid w:val="002002F0"/>
    <w:rsid w:val="002055A6"/>
    <w:rsid w:val="00206460"/>
    <w:rsid w:val="002069B4"/>
    <w:rsid w:val="00215DFC"/>
    <w:rsid w:val="002212DF"/>
    <w:rsid w:val="00222CD4"/>
    <w:rsid w:val="00225016"/>
    <w:rsid w:val="002264A6"/>
    <w:rsid w:val="00227BA7"/>
    <w:rsid w:val="0023011C"/>
    <w:rsid w:val="002375C1"/>
    <w:rsid w:val="00256C14"/>
    <w:rsid w:val="00263398"/>
    <w:rsid w:val="00266F06"/>
    <w:rsid w:val="00275BCF"/>
    <w:rsid w:val="00291E36"/>
    <w:rsid w:val="00292257"/>
    <w:rsid w:val="002A54E0"/>
    <w:rsid w:val="002B1595"/>
    <w:rsid w:val="002B191D"/>
    <w:rsid w:val="002B24FD"/>
    <w:rsid w:val="002D0AF6"/>
    <w:rsid w:val="002F164D"/>
    <w:rsid w:val="00306206"/>
    <w:rsid w:val="00317D85"/>
    <w:rsid w:val="00327C56"/>
    <w:rsid w:val="003315A1"/>
    <w:rsid w:val="003373EC"/>
    <w:rsid w:val="00342FF4"/>
    <w:rsid w:val="00346148"/>
    <w:rsid w:val="003669EA"/>
    <w:rsid w:val="003706CC"/>
    <w:rsid w:val="00377710"/>
    <w:rsid w:val="00382C41"/>
    <w:rsid w:val="003A2D8E"/>
    <w:rsid w:val="003A7CE6"/>
    <w:rsid w:val="003C20E4"/>
    <w:rsid w:val="003D0EA8"/>
    <w:rsid w:val="003D6342"/>
    <w:rsid w:val="003E6F90"/>
    <w:rsid w:val="003F5D0F"/>
    <w:rsid w:val="00414101"/>
    <w:rsid w:val="004234F0"/>
    <w:rsid w:val="00433DDB"/>
    <w:rsid w:val="00437619"/>
    <w:rsid w:val="00437C4F"/>
    <w:rsid w:val="004627EA"/>
    <w:rsid w:val="00465A1E"/>
    <w:rsid w:val="00473906"/>
    <w:rsid w:val="004870D3"/>
    <w:rsid w:val="004A2A63"/>
    <w:rsid w:val="004B210C"/>
    <w:rsid w:val="004D405F"/>
    <w:rsid w:val="004E4BB2"/>
    <w:rsid w:val="004E4F4F"/>
    <w:rsid w:val="004E6789"/>
    <w:rsid w:val="004F61E3"/>
    <w:rsid w:val="00502E10"/>
    <w:rsid w:val="0051015C"/>
    <w:rsid w:val="00516CF1"/>
    <w:rsid w:val="00531AE9"/>
    <w:rsid w:val="0054025E"/>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11C05"/>
    <w:rsid w:val="008206C8"/>
    <w:rsid w:val="00844F73"/>
    <w:rsid w:val="00857D31"/>
    <w:rsid w:val="0086387C"/>
    <w:rsid w:val="008644C4"/>
    <w:rsid w:val="00874A6C"/>
    <w:rsid w:val="00876C65"/>
    <w:rsid w:val="00885CFF"/>
    <w:rsid w:val="008A4B4C"/>
    <w:rsid w:val="008A4DDA"/>
    <w:rsid w:val="008C239F"/>
    <w:rsid w:val="008D59CB"/>
    <w:rsid w:val="008E480C"/>
    <w:rsid w:val="00907757"/>
    <w:rsid w:val="009212B0"/>
    <w:rsid w:val="00921FA1"/>
    <w:rsid w:val="009234A5"/>
    <w:rsid w:val="00933453"/>
    <w:rsid w:val="009336F7"/>
    <w:rsid w:val="0093636C"/>
    <w:rsid w:val="009374A7"/>
    <w:rsid w:val="00955F6D"/>
    <w:rsid w:val="0096217F"/>
    <w:rsid w:val="00975472"/>
    <w:rsid w:val="0098551D"/>
    <w:rsid w:val="0099518F"/>
    <w:rsid w:val="009A523D"/>
    <w:rsid w:val="009B02A1"/>
    <w:rsid w:val="009F496B"/>
    <w:rsid w:val="00A01439"/>
    <w:rsid w:val="00A02E61"/>
    <w:rsid w:val="00A05CFF"/>
    <w:rsid w:val="00A13048"/>
    <w:rsid w:val="00A14480"/>
    <w:rsid w:val="00A46843"/>
    <w:rsid w:val="00A56B97"/>
    <w:rsid w:val="00A6093D"/>
    <w:rsid w:val="00A767DC"/>
    <w:rsid w:val="00A76A6D"/>
    <w:rsid w:val="00A83253"/>
    <w:rsid w:val="00AA6E84"/>
    <w:rsid w:val="00AD05A8"/>
    <w:rsid w:val="00AD43FB"/>
    <w:rsid w:val="00AE341B"/>
    <w:rsid w:val="00B03C9A"/>
    <w:rsid w:val="00B07CA7"/>
    <w:rsid w:val="00B1279A"/>
    <w:rsid w:val="00B34E18"/>
    <w:rsid w:val="00B4194A"/>
    <w:rsid w:val="00B5222E"/>
    <w:rsid w:val="00B53179"/>
    <w:rsid w:val="00B600CD"/>
    <w:rsid w:val="00B61C96"/>
    <w:rsid w:val="00B73A2A"/>
    <w:rsid w:val="00B94B06"/>
    <w:rsid w:val="00B94C28"/>
    <w:rsid w:val="00BC0586"/>
    <w:rsid w:val="00BC10BA"/>
    <w:rsid w:val="00BC5AFD"/>
    <w:rsid w:val="00BD5566"/>
    <w:rsid w:val="00C04F43"/>
    <w:rsid w:val="00C0609D"/>
    <w:rsid w:val="00C115AB"/>
    <w:rsid w:val="00C232A6"/>
    <w:rsid w:val="00C26CCB"/>
    <w:rsid w:val="00C30249"/>
    <w:rsid w:val="00C3723B"/>
    <w:rsid w:val="00C42466"/>
    <w:rsid w:val="00C52621"/>
    <w:rsid w:val="00C606C9"/>
    <w:rsid w:val="00C80288"/>
    <w:rsid w:val="00C84003"/>
    <w:rsid w:val="00C85028"/>
    <w:rsid w:val="00C90650"/>
    <w:rsid w:val="00C97D78"/>
    <w:rsid w:val="00CC2AAE"/>
    <w:rsid w:val="00CC5A42"/>
    <w:rsid w:val="00CD0EAB"/>
    <w:rsid w:val="00CE5E02"/>
    <w:rsid w:val="00CF34DB"/>
    <w:rsid w:val="00CF558F"/>
    <w:rsid w:val="00D010C0"/>
    <w:rsid w:val="00D073E2"/>
    <w:rsid w:val="00D100FD"/>
    <w:rsid w:val="00D23BB6"/>
    <w:rsid w:val="00D446EC"/>
    <w:rsid w:val="00D51BF0"/>
    <w:rsid w:val="00D55942"/>
    <w:rsid w:val="00D72AC6"/>
    <w:rsid w:val="00D77FDB"/>
    <w:rsid w:val="00D807BF"/>
    <w:rsid w:val="00D82FCC"/>
    <w:rsid w:val="00DA17FC"/>
    <w:rsid w:val="00DA7887"/>
    <w:rsid w:val="00DB2C26"/>
    <w:rsid w:val="00DD0051"/>
    <w:rsid w:val="00DD02F4"/>
    <w:rsid w:val="00DE6B43"/>
    <w:rsid w:val="00E06B80"/>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9282A"/>
    <w:rsid w:val="00F96BAD"/>
    <w:rsid w:val="00FA139D"/>
    <w:rsid w:val="00FB0E84"/>
    <w:rsid w:val="00FB6DE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16930985"/>
  <w15:chartTrackingRefBased/>
  <w15:docId w15:val="{A02C645B-0C37-4FFD-A46C-B922C3ABC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fields">
    <w:name w:val="fields"/>
    <w:basedOn w:val="Normal"/>
    <w:link w:val="fieldsZchn"/>
    <w:rsid w:val="00FB6DE4"/>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rPr>
  </w:style>
  <w:style w:type="character" w:customStyle="1" w:styleId="fieldsZchn">
    <w:name w:val="fields Zchn"/>
    <w:link w:val="fields"/>
    <w:rsid w:val="00FB6DE4"/>
    <w:rPr>
      <w:rFonts w:ascii="Times" w:eastAsia="BatangChe" w:hAnsi="Times"/>
      <w:sz w:val="24"/>
      <w:lang w:eastAsia="en-US"/>
    </w:rPr>
  </w:style>
  <w:style w:type="paragraph" w:styleId="ListParagraph">
    <w:name w:val="List Paragraph"/>
    <w:basedOn w:val="Normal"/>
    <w:uiPriority w:val="34"/>
    <w:qFormat/>
    <w:rsid w:val="00FB6DE4"/>
    <w:pPr>
      <w:ind w:left="720"/>
      <w:contextualSpacing/>
    </w:pPr>
    <w:rPr>
      <w:rFonts w:eastAsia="Malgun Gothic"/>
    </w:rPr>
  </w:style>
  <w:style w:type="paragraph" w:customStyle="1" w:styleId="3HeaderFooter">
    <w:name w:val="3HeaderFooter"/>
    <w:basedOn w:val="Normal"/>
    <w:link w:val="3HeaderFooterChar"/>
    <w:qFormat/>
    <w:rsid w:val="00FB6DE4"/>
    <w:pPr>
      <w:widowControl w:val="0"/>
      <w:tabs>
        <w:tab w:val="clear" w:pos="360"/>
        <w:tab w:val="clear" w:pos="720"/>
        <w:tab w:val="clear" w:pos="1080"/>
        <w:tab w:val="clear" w:pos="1440"/>
        <w:tab w:val="left" w:pos="907"/>
        <w:tab w:val="right" w:pos="8789"/>
        <w:tab w:val="right" w:pos="9696"/>
      </w:tabs>
      <w:spacing w:before="0"/>
    </w:pPr>
    <w:rPr>
      <w:b/>
      <w:szCs w:val="22"/>
      <w:lang w:val="en-GB"/>
    </w:rPr>
  </w:style>
  <w:style w:type="character" w:customStyle="1" w:styleId="3HeaderFooterChar">
    <w:name w:val="3HeaderFooter Char"/>
    <w:link w:val="3HeaderFooter"/>
    <w:rsid w:val="00FB6DE4"/>
    <w:rPr>
      <w:b/>
      <w:sz w:val="22"/>
      <w:szCs w:val="22"/>
      <w:lang w:val="en-GB" w:eastAsia="en-US"/>
    </w:rPr>
  </w:style>
  <w:style w:type="paragraph" w:customStyle="1" w:styleId="enumlev1">
    <w:name w:val="enumlev1"/>
    <w:basedOn w:val="Normal"/>
    <w:rsid w:val="00FB6DE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Revision">
    <w:name w:val="Revision"/>
    <w:hidden/>
    <w:uiPriority w:val="99"/>
    <w:semiHidden/>
    <w:rsid w:val="00D100FD"/>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2255</Words>
  <Characters>12855</Characters>
  <Application>Microsoft Office Word</Application>
  <DocSecurity>0</DocSecurity>
  <Lines>107</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15080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cp:lastModifiedBy>
  <cp:revision>26</cp:revision>
  <cp:lastPrinted>1601-01-01T00:00:00Z</cp:lastPrinted>
  <dcterms:created xsi:type="dcterms:W3CDTF">2017-09-29T20:27:00Z</dcterms:created>
  <dcterms:modified xsi:type="dcterms:W3CDTF">2017-09-29T21:38:00Z</dcterms:modified>
</cp:coreProperties>
</file>