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390C06" w:rsidP="00C97D78">
            <w:pPr>
              <w:tabs>
                <w:tab w:val="left" w:pos="7200"/>
              </w:tabs>
              <w:spacing w:before="0"/>
              <w:rPr>
                <w:b/>
                <w:szCs w:val="22"/>
                <w:lang w:val="en-CA"/>
              </w:rPr>
            </w:pPr>
            <w:r>
              <w:rPr>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Pr>
                <w:b/>
                <w:szCs w:val="22"/>
                <w:lang w:val="en-CA"/>
              </w:rPr>
              <w:pict>
                <v:shape id="_x0000_s1050" type="#_x0000_t75" style="position:absolute;margin-left:21.15pt;margin-top:-25.1pt;width:23.2pt;height:21.05pt;z-index:2">
                  <v:imagedata r:id="rId8"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844F73">
            <w:pPr>
              <w:tabs>
                <w:tab w:val="left" w:pos="7200"/>
              </w:tabs>
              <w:spacing w:before="0"/>
              <w:rPr>
                <w:b/>
                <w:szCs w:val="22"/>
                <w:lang w:val="en-CA"/>
              </w:rPr>
            </w:pPr>
            <w:r>
              <w:t>2</w:t>
            </w:r>
            <w:r w:rsidR="00844F73">
              <w:t>9</w:t>
            </w:r>
            <w:r w:rsidR="00BD5566">
              <w:t>th</w:t>
            </w:r>
            <w:r w:rsidR="00A767DC" w:rsidRPr="00B648F1">
              <w:t xml:space="preserve"> Meeting: </w:t>
            </w:r>
            <w:r w:rsidR="00844F73">
              <w:rPr>
                <w:lang w:val="en-CA"/>
              </w:rPr>
              <w:t>Macao</w:t>
            </w:r>
            <w:r w:rsidR="00975472">
              <w:rPr>
                <w:lang w:val="en-CA"/>
              </w:rPr>
              <w:t>,</w:t>
            </w:r>
            <w:r w:rsidR="00975472" w:rsidRPr="00B648F1">
              <w:rPr>
                <w:lang w:val="en-CA"/>
              </w:rPr>
              <w:t xml:space="preserve"> </w:t>
            </w:r>
            <w:r w:rsidR="00844F73">
              <w:rPr>
                <w:lang w:val="en-CA"/>
              </w:rPr>
              <w:t>CN</w:t>
            </w:r>
            <w:r w:rsidR="00975472">
              <w:rPr>
                <w:lang w:val="en-CA"/>
              </w:rPr>
              <w:t xml:space="preserve">, </w:t>
            </w:r>
            <w:r w:rsidR="00D77FDB">
              <w:rPr>
                <w:lang w:val="en-CA"/>
              </w:rPr>
              <w:t>1</w:t>
            </w:r>
            <w:r w:rsidR="00844F73">
              <w:rPr>
                <w:lang w:val="en-CA"/>
              </w:rPr>
              <w:t>9</w:t>
            </w:r>
            <w:r w:rsidR="00D77FDB">
              <w:rPr>
                <w:lang w:val="en-CA"/>
              </w:rPr>
              <w:t>–</w:t>
            </w:r>
            <w:r w:rsidR="000F6C4F">
              <w:rPr>
                <w:lang w:val="en-CA"/>
              </w:rPr>
              <w:t>2</w:t>
            </w:r>
            <w:r w:rsidR="001C16B9">
              <w:rPr>
                <w:lang w:val="en-CA"/>
              </w:rPr>
              <w:t>4</w:t>
            </w:r>
            <w:r w:rsidR="00975472" w:rsidRPr="00B648F1">
              <w:rPr>
                <w:lang w:val="en-CA"/>
              </w:rPr>
              <w:t xml:space="preserve"> </w:t>
            </w:r>
            <w:r w:rsidR="00844F73">
              <w:rPr>
                <w:lang w:val="en-CA"/>
              </w:rPr>
              <w:t>Oct.</w:t>
            </w:r>
            <w:r w:rsidR="00975472" w:rsidRPr="00B648F1">
              <w:rPr>
                <w:lang w:val="en-CA"/>
              </w:rPr>
              <w:t xml:space="preserve"> 201</w:t>
            </w:r>
            <w:r w:rsidR="00975472">
              <w:rPr>
                <w:lang w:val="en-CA"/>
              </w:rPr>
              <w:t>7</w:t>
            </w:r>
          </w:p>
        </w:tc>
        <w:tc>
          <w:tcPr>
            <w:tcW w:w="3168" w:type="dxa"/>
          </w:tcPr>
          <w:p w:rsidR="008A4B4C" w:rsidRPr="005B217D" w:rsidRDefault="00E61DAC" w:rsidP="00023A2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23A2A">
              <w:rPr>
                <w:lang w:val="en-CA"/>
              </w:rPr>
              <w:t>C</w:t>
            </w:r>
            <w:r w:rsidR="005974BC">
              <w:rPr>
                <w:lang w:val="en-CA"/>
              </w:rPr>
              <w:t>0021</w:t>
            </w:r>
            <w:ins w:id="0" w:author="Ye-Kui Wang" w:date="2017-10-08T20:52:00Z">
              <w:r w:rsidR="00C22731">
                <w:rPr>
                  <w:lang w:val="en-CA"/>
                </w:rPr>
                <w:t>-v2</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5974BC">
            <w:pPr>
              <w:spacing w:before="60" w:after="60"/>
              <w:rPr>
                <w:b/>
                <w:szCs w:val="22"/>
                <w:lang w:val="en-CA"/>
              </w:rPr>
            </w:pPr>
            <w:r>
              <w:rPr>
                <w:b/>
              </w:rPr>
              <w:t>Topics for coordination between OMAF and JCT-VC in Macau</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5974BC">
            <w:pPr>
              <w:spacing w:before="60" w:after="60"/>
              <w:rPr>
                <w:szCs w:val="22"/>
                <w:lang w:val="en-CA"/>
              </w:rPr>
            </w:pPr>
            <w:r>
              <w:rPr>
                <w:szCs w:val="22"/>
                <w:lang w:val="en-CA"/>
              </w:rPr>
              <w:t>Ye-Kui Wang</w:t>
            </w:r>
            <w:r w:rsidRPr="005B217D">
              <w:rPr>
                <w:szCs w:val="22"/>
                <w:lang w:val="en-CA"/>
              </w:rPr>
              <w:br/>
            </w:r>
            <w:r>
              <w:rPr>
                <w:szCs w:val="22"/>
                <w:lang w:val="en-CA"/>
              </w:rPr>
              <w:t>5775 Morehouse Drive</w:t>
            </w:r>
            <w:r w:rsidRPr="005B217D">
              <w:rPr>
                <w:szCs w:val="22"/>
                <w:lang w:val="en-CA"/>
              </w:rPr>
              <w:br/>
            </w:r>
            <w:r>
              <w:rPr>
                <w:szCs w:val="22"/>
                <w:lang w:val="en-CA"/>
              </w:rPr>
              <w:t>San Diego, CA 92122, 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952A5">
            <w:pPr>
              <w:spacing w:before="60" w:after="60"/>
              <w:rPr>
                <w:szCs w:val="22"/>
                <w:lang w:val="en-CA"/>
              </w:rPr>
            </w:pPr>
            <w:r w:rsidRPr="005B217D">
              <w:rPr>
                <w:szCs w:val="22"/>
                <w:lang w:val="en-CA"/>
              </w:rPr>
              <w:br/>
            </w:r>
            <w:r w:rsidR="005974BC">
              <w:rPr>
                <w:szCs w:val="22"/>
                <w:lang w:val="en-CA"/>
              </w:rPr>
              <w:t>+1-858-651-8345</w:t>
            </w:r>
            <w:r w:rsidRPr="005B217D">
              <w:rPr>
                <w:szCs w:val="22"/>
                <w:lang w:val="en-CA"/>
              </w:rPr>
              <w:br/>
            </w:r>
            <w:hyperlink r:id="rId9" w:history="1">
              <w:r w:rsidR="005974BC" w:rsidRPr="00760C69">
                <w:rPr>
                  <w:rStyle w:val="Hyperlink"/>
                  <w:szCs w:val="22"/>
                  <w:lang w:val="en-CA"/>
                </w:rPr>
                <w:t>yekuiw@qti.qualcomm.com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5974BC">
            <w:pPr>
              <w:spacing w:before="60" w:after="60"/>
              <w:rPr>
                <w:szCs w:val="22"/>
                <w:lang w:val="en-CA"/>
              </w:rPr>
            </w:pPr>
            <w:r>
              <w:rPr>
                <w:szCs w:val="22"/>
                <w:lang w:val="en-CA"/>
              </w:rPr>
              <w:t>Qualcomm Incorporated</w:t>
            </w:r>
          </w:p>
        </w:tc>
      </w:tr>
    </w:tbl>
    <w:p w:rsidR="00E61DAC" w:rsidRDefault="00E61DAC">
      <w:pPr>
        <w:tabs>
          <w:tab w:val="left" w:pos="1800"/>
          <w:tab w:val="right" w:pos="9360"/>
        </w:tabs>
        <w:spacing w:before="120" w:after="240"/>
        <w:jc w:val="center"/>
        <w:rPr>
          <w:szCs w:val="22"/>
          <w:u w:val="single"/>
          <w:lang w:val="en-CA"/>
        </w:rPr>
      </w:pPr>
      <w:r w:rsidRPr="005B217D">
        <w:rPr>
          <w:szCs w:val="22"/>
          <w:u w:val="single"/>
          <w:lang w:val="en-CA"/>
        </w:rPr>
        <w:t>_____________________________</w:t>
      </w:r>
    </w:p>
    <w:p w:rsidR="00A21BDD" w:rsidRDefault="00A21BDD">
      <w:pPr>
        <w:tabs>
          <w:tab w:val="left" w:pos="1800"/>
          <w:tab w:val="right" w:pos="9360"/>
        </w:tabs>
        <w:spacing w:before="120" w:after="240"/>
        <w:jc w:val="center"/>
        <w:rPr>
          <w:szCs w:val="22"/>
          <w:lang w:val="en-CA"/>
        </w:rPr>
      </w:pPr>
    </w:p>
    <w:p w:rsidR="00A21BDD" w:rsidRPr="008511A6" w:rsidRDefault="00A21BDD" w:rsidP="00A21BDD">
      <w:pPr>
        <w:spacing w:before="0"/>
        <w:jc w:val="center"/>
        <w:rPr>
          <w:b/>
          <w:sz w:val="28"/>
          <w:szCs w:val="28"/>
          <w:lang w:val="fr-FR"/>
        </w:rPr>
      </w:pPr>
      <w:r w:rsidRPr="008511A6">
        <w:rPr>
          <w:b/>
          <w:sz w:val="28"/>
          <w:szCs w:val="28"/>
          <w:lang w:val="fr-FR"/>
        </w:rPr>
        <w:t>INTERNATIONAL ORGANISATION FOR STANDARDISATION</w:t>
      </w:r>
    </w:p>
    <w:p w:rsidR="00A21BDD" w:rsidRPr="008511A6" w:rsidRDefault="00A21BDD" w:rsidP="00A21BDD">
      <w:pPr>
        <w:spacing w:before="0"/>
        <w:jc w:val="center"/>
        <w:rPr>
          <w:b/>
          <w:sz w:val="28"/>
          <w:lang w:val="fr-FR"/>
        </w:rPr>
      </w:pPr>
      <w:r w:rsidRPr="008511A6">
        <w:rPr>
          <w:b/>
          <w:sz w:val="28"/>
          <w:lang w:val="fr-FR"/>
        </w:rPr>
        <w:t>ORGANISATION INTERNATIONALE DE NORMALISATION</w:t>
      </w:r>
    </w:p>
    <w:p w:rsidR="00A21BDD" w:rsidRDefault="00A21BDD" w:rsidP="00A21BDD">
      <w:pPr>
        <w:spacing w:before="0"/>
        <w:jc w:val="center"/>
        <w:rPr>
          <w:b/>
          <w:sz w:val="28"/>
        </w:rPr>
      </w:pPr>
      <w:r>
        <w:rPr>
          <w:b/>
          <w:sz w:val="28"/>
        </w:rPr>
        <w:t>ISO/IEC JTC1/SC29/WG11</w:t>
      </w:r>
    </w:p>
    <w:p w:rsidR="00A21BDD" w:rsidRDefault="00A21BDD" w:rsidP="00A21BDD">
      <w:pPr>
        <w:spacing w:before="0"/>
        <w:jc w:val="center"/>
        <w:rPr>
          <w:b/>
        </w:rPr>
      </w:pPr>
      <w:r>
        <w:rPr>
          <w:b/>
          <w:sz w:val="28"/>
        </w:rPr>
        <w:t>CODING OF MOVING PICTURES AND AUDIO</w:t>
      </w:r>
    </w:p>
    <w:p w:rsidR="00A21BDD" w:rsidRDefault="00A21BDD" w:rsidP="00A21BDD">
      <w:pPr>
        <w:tabs>
          <w:tab w:val="left" w:pos="5387"/>
        </w:tabs>
        <w:spacing w:before="0" w:after="160" w:line="240" w:lineRule="exact"/>
        <w:jc w:val="center"/>
        <w:rPr>
          <w:b/>
        </w:rPr>
      </w:pPr>
    </w:p>
    <w:p w:rsidR="00A21BDD" w:rsidRDefault="00A21BDD" w:rsidP="00A21BDD">
      <w:pPr>
        <w:spacing w:before="0" w:after="160"/>
        <w:jc w:val="right"/>
        <w:rPr>
          <w:b/>
        </w:rPr>
      </w:pPr>
      <w:r>
        <w:rPr>
          <w:b/>
        </w:rPr>
        <w:t xml:space="preserve">ISO/IEC JTC1/SC29/WG11 </w:t>
      </w:r>
      <w:r w:rsidRPr="002E1A8B">
        <w:rPr>
          <w:b/>
        </w:rPr>
        <w:t>MPEG20</w:t>
      </w:r>
      <w:r w:rsidRPr="002E1A8B">
        <w:rPr>
          <w:rFonts w:hint="eastAsia"/>
          <w:b/>
          <w:lang w:eastAsia="ja-JP"/>
        </w:rPr>
        <w:t>1</w:t>
      </w:r>
      <w:r>
        <w:rPr>
          <w:b/>
          <w:lang w:eastAsia="ja-JP"/>
        </w:rPr>
        <w:t>7</w:t>
      </w:r>
      <w:r w:rsidRPr="002E1A8B">
        <w:rPr>
          <w:b/>
        </w:rPr>
        <w:t>/</w:t>
      </w:r>
      <w:r>
        <w:rPr>
          <w:b/>
        </w:rPr>
        <w:t>M41441</w:t>
      </w:r>
    </w:p>
    <w:p w:rsidR="00A21BDD" w:rsidRDefault="00A21BDD" w:rsidP="00A21BDD">
      <w:pPr>
        <w:spacing w:before="0" w:after="160"/>
        <w:jc w:val="right"/>
        <w:rPr>
          <w:b/>
          <w:lang w:eastAsia="ja-JP"/>
        </w:rPr>
      </w:pPr>
      <w:r>
        <w:rPr>
          <w:b/>
          <w:lang w:eastAsia="ja-JP"/>
        </w:rPr>
        <w:t>October 2017, Macau, China</w:t>
      </w:r>
    </w:p>
    <w:p w:rsidR="00A21BDD" w:rsidRDefault="00A21BDD" w:rsidP="00A21BDD">
      <w:pPr>
        <w:spacing w:before="0" w:after="160"/>
        <w:jc w:val="right"/>
        <w:rPr>
          <w:b/>
          <w:lang w:eastAsia="ja-JP"/>
        </w:rPr>
      </w:pPr>
    </w:p>
    <w:p w:rsidR="00A21BDD" w:rsidRDefault="00A21BDD" w:rsidP="00A21BDD">
      <w:pPr>
        <w:spacing w:before="0" w:after="160" w:line="240" w:lineRule="exact"/>
        <w:rPr>
          <w:lang w:val="fr-FR"/>
        </w:rPr>
      </w:pPr>
    </w:p>
    <w:tbl>
      <w:tblPr>
        <w:tblW w:w="0" w:type="auto"/>
        <w:tblLook w:val="01E0" w:firstRow="1" w:lastRow="1" w:firstColumn="1" w:lastColumn="1" w:noHBand="0" w:noVBand="0"/>
      </w:tblPr>
      <w:tblGrid>
        <w:gridCol w:w="1080"/>
        <w:gridCol w:w="8491"/>
      </w:tblGrid>
      <w:tr w:rsidR="00A21BDD" w:rsidTr="00C35B1A">
        <w:tc>
          <w:tcPr>
            <w:tcW w:w="1080" w:type="dxa"/>
          </w:tcPr>
          <w:p w:rsidR="00A21BDD" w:rsidRDefault="00A21BDD" w:rsidP="00A21BDD">
            <w:pPr>
              <w:suppressAutoHyphens/>
              <w:spacing w:before="0"/>
              <w:rPr>
                <w:b/>
              </w:rPr>
            </w:pPr>
            <w:r>
              <w:rPr>
                <w:b/>
              </w:rPr>
              <w:t>Source</w:t>
            </w:r>
          </w:p>
        </w:tc>
        <w:tc>
          <w:tcPr>
            <w:tcW w:w="8491" w:type="dxa"/>
          </w:tcPr>
          <w:p w:rsidR="00A21BDD" w:rsidRPr="00A21BDD" w:rsidRDefault="00A21BDD" w:rsidP="00A21BDD">
            <w:pPr>
              <w:suppressAutoHyphens/>
              <w:spacing w:before="0"/>
              <w:rPr>
                <w:rFonts w:eastAsia="DengXian"/>
                <w:b/>
                <w:lang w:eastAsia="zh-CN"/>
              </w:rPr>
            </w:pPr>
            <w:r>
              <w:rPr>
                <w:b/>
              </w:rPr>
              <w:t>Qualcomm Incorporated</w:t>
            </w:r>
          </w:p>
        </w:tc>
      </w:tr>
      <w:tr w:rsidR="00A21BDD" w:rsidTr="00C35B1A">
        <w:tc>
          <w:tcPr>
            <w:tcW w:w="1080" w:type="dxa"/>
          </w:tcPr>
          <w:p w:rsidR="00A21BDD" w:rsidRDefault="00A21BDD" w:rsidP="00A21BDD">
            <w:pPr>
              <w:suppressAutoHyphens/>
              <w:spacing w:before="0"/>
              <w:rPr>
                <w:b/>
              </w:rPr>
            </w:pPr>
            <w:r>
              <w:rPr>
                <w:b/>
              </w:rPr>
              <w:t>Status</w:t>
            </w:r>
          </w:p>
        </w:tc>
        <w:tc>
          <w:tcPr>
            <w:tcW w:w="8491" w:type="dxa"/>
          </w:tcPr>
          <w:p w:rsidR="00A21BDD" w:rsidRDefault="00A21BDD" w:rsidP="00A21BDD">
            <w:pPr>
              <w:suppressAutoHyphens/>
              <w:spacing w:before="0"/>
              <w:rPr>
                <w:b/>
              </w:rPr>
            </w:pPr>
            <w:r w:rsidRPr="008117C5">
              <w:rPr>
                <w:b/>
              </w:rPr>
              <w:t>Input contribution</w:t>
            </w:r>
          </w:p>
        </w:tc>
      </w:tr>
      <w:tr w:rsidR="00A21BDD" w:rsidTr="00C35B1A">
        <w:tc>
          <w:tcPr>
            <w:tcW w:w="1080" w:type="dxa"/>
          </w:tcPr>
          <w:p w:rsidR="00A21BDD" w:rsidRDefault="00A21BDD" w:rsidP="00A21BDD">
            <w:pPr>
              <w:suppressAutoHyphens/>
              <w:spacing w:before="0"/>
              <w:rPr>
                <w:b/>
              </w:rPr>
            </w:pPr>
            <w:r>
              <w:rPr>
                <w:b/>
              </w:rPr>
              <w:t>Title</w:t>
            </w:r>
          </w:p>
        </w:tc>
        <w:tc>
          <w:tcPr>
            <w:tcW w:w="8491" w:type="dxa"/>
          </w:tcPr>
          <w:p w:rsidR="00A21BDD" w:rsidRDefault="00A21BDD" w:rsidP="00A21BDD">
            <w:pPr>
              <w:suppressAutoHyphens/>
              <w:spacing w:before="0"/>
              <w:rPr>
                <w:b/>
              </w:rPr>
            </w:pPr>
            <w:r>
              <w:rPr>
                <w:b/>
              </w:rPr>
              <w:t>Topics for coordination between OMAF and JCT-VC in Macau</w:t>
            </w:r>
          </w:p>
        </w:tc>
      </w:tr>
      <w:tr w:rsidR="00A21BDD" w:rsidRPr="00480CA7" w:rsidTr="00C35B1A">
        <w:tc>
          <w:tcPr>
            <w:tcW w:w="1080" w:type="dxa"/>
          </w:tcPr>
          <w:p w:rsidR="00A21BDD" w:rsidRDefault="00A21BDD" w:rsidP="00A21BDD">
            <w:pPr>
              <w:spacing w:before="0"/>
              <w:rPr>
                <w:b/>
              </w:rPr>
            </w:pPr>
            <w:r>
              <w:rPr>
                <w:b/>
              </w:rPr>
              <w:t>Author</w:t>
            </w:r>
          </w:p>
        </w:tc>
        <w:tc>
          <w:tcPr>
            <w:tcW w:w="8491" w:type="dxa"/>
          </w:tcPr>
          <w:p w:rsidR="00A21BDD" w:rsidRPr="00480CA7" w:rsidRDefault="00390C06" w:rsidP="00A21BDD">
            <w:pPr>
              <w:spacing w:before="0"/>
              <w:rPr>
                <w:lang w:val="de-DE" w:eastAsia="ja-JP"/>
              </w:rPr>
            </w:pPr>
            <w:hyperlink r:id="rId10" w:history="1">
              <w:r w:rsidR="00A21BDD" w:rsidRPr="00480CA7">
                <w:rPr>
                  <w:rStyle w:val="Hyperlink"/>
                  <w:lang w:val="de-DE" w:eastAsia="ja-JP"/>
                </w:rPr>
                <w:t>Ye-Kui Wang</w:t>
              </w:r>
            </w:hyperlink>
          </w:p>
        </w:tc>
      </w:tr>
    </w:tbl>
    <w:p w:rsidR="00A21BDD" w:rsidRDefault="00A21BDD" w:rsidP="00A21BDD">
      <w:pPr>
        <w:rPr>
          <w:lang w:val="de-DE"/>
        </w:rPr>
      </w:pPr>
    </w:p>
    <w:p w:rsidR="00A21BDD" w:rsidRDefault="00A21BDD" w:rsidP="00A21BDD">
      <w:pPr>
        <w:tabs>
          <w:tab w:val="left" w:pos="1800"/>
          <w:tab w:val="right" w:pos="9360"/>
        </w:tabs>
        <w:spacing w:before="120" w:after="240"/>
        <w:jc w:val="center"/>
        <w:rPr>
          <w:szCs w:val="22"/>
          <w:u w:val="single"/>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A21BDD" w:rsidRDefault="00A21BDD" w:rsidP="00A21BDD">
      <w:pPr>
        <w:jc w:val="both"/>
        <w:rPr>
          <w:szCs w:val="22"/>
          <w:lang w:val="en-CA"/>
        </w:rPr>
      </w:pPr>
      <w:r w:rsidRPr="00AF2399">
        <w:rPr>
          <w:szCs w:val="22"/>
          <w:lang w:val="en-CA"/>
        </w:rPr>
        <w:t>This contribution</w:t>
      </w:r>
      <w:r>
        <w:rPr>
          <w:szCs w:val="22"/>
          <w:lang w:val="en-CA"/>
        </w:rPr>
        <w:t>, submitted as both JCTVC-AC0021 and m41441,</w:t>
      </w:r>
      <w:r w:rsidRPr="00AF2399">
        <w:rPr>
          <w:szCs w:val="22"/>
          <w:lang w:val="en-CA"/>
        </w:rPr>
        <w:t xml:space="preserve"> provides a list of </w:t>
      </w:r>
      <w:r>
        <w:rPr>
          <w:szCs w:val="22"/>
          <w:lang w:val="en-CA"/>
        </w:rPr>
        <w:t>topics that the author thinks should be coordinated between OMAF and JCT-VC, targeting at aligned designs between OMAF version 1 and the omnidirectional video related SEI messages that covering the same functionalities</w:t>
      </w:r>
      <w:r w:rsidRPr="00AF2399">
        <w:rPr>
          <w:szCs w:val="22"/>
          <w:lang w:val="en-CA"/>
        </w:rPr>
        <w:t>.</w:t>
      </w:r>
      <w:r>
        <w:rPr>
          <w:szCs w:val="22"/>
          <w:lang w:val="en-CA"/>
        </w:rPr>
        <w:t xml:space="preserve"> For each topic, a suggestion was made.</w:t>
      </w:r>
    </w:p>
    <w:p w:rsidR="00745F6B" w:rsidRPr="005B217D" w:rsidRDefault="00A21BDD" w:rsidP="00E11923">
      <w:pPr>
        <w:pStyle w:val="Heading1"/>
        <w:rPr>
          <w:lang w:val="en-CA"/>
        </w:rPr>
      </w:pPr>
      <w:r>
        <w:rPr>
          <w:lang w:val="en-CA"/>
        </w:rPr>
        <w:t>List of topics and suggestions</w:t>
      </w:r>
    </w:p>
    <w:p w:rsidR="00CE54A7" w:rsidRPr="00CE54A7" w:rsidRDefault="00CE54A7" w:rsidP="00CE54A7">
      <w:pPr>
        <w:keepNext/>
        <w:jc w:val="both"/>
        <w:rPr>
          <w:szCs w:val="22"/>
          <w:lang w:val="en-CA"/>
        </w:rPr>
      </w:pPr>
    </w:p>
    <w:tbl>
      <w:tblPr>
        <w:tblW w:w="9270" w:type="dxa"/>
        <w:tblInd w:w="82"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gridCol w:w="4590"/>
        <w:gridCol w:w="3960"/>
      </w:tblGrid>
      <w:tr w:rsidR="00CE54A7" w:rsidRPr="00D65690" w:rsidTr="00C35B1A">
        <w:tc>
          <w:tcPr>
            <w:tcW w:w="720" w:type="dxa"/>
            <w:tcBorders>
              <w:top w:val="single" w:sz="6" w:space="0" w:color="auto"/>
              <w:bottom w:val="single" w:sz="6" w:space="0" w:color="auto"/>
            </w:tcBorders>
          </w:tcPr>
          <w:p w:rsidR="00CE54A7" w:rsidRPr="00D65690" w:rsidRDefault="00CE54A7" w:rsidP="00C35B1A">
            <w:pPr>
              <w:pStyle w:val="ISOMB"/>
              <w:spacing w:before="60" w:after="60" w:line="240" w:lineRule="auto"/>
              <w:jc w:val="center"/>
              <w:rPr>
                <w:rFonts w:ascii="Times New Roman" w:hAnsi="Times New Roman"/>
                <w:b/>
                <w:sz w:val="20"/>
              </w:rPr>
            </w:pPr>
            <w:r w:rsidRPr="00D65690">
              <w:rPr>
                <w:rFonts w:ascii="Times New Roman" w:hAnsi="Times New Roman"/>
                <w:b/>
                <w:sz w:val="20"/>
              </w:rPr>
              <w:t>Index</w:t>
            </w:r>
          </w:p>
        </w:tc>
        <w:tc>
          <w:tcPr>
            <w:tcW w:w="4590" w:type="dxa"/>
            <w:tcBorders>
              <w:top w:val="single" w:sz="6" w:space="0" w:color="auto"/>
              <w:bottom w:val="single" w:sz="6" w:space="0" w:color="auto"/>
            </w:tcBorders>
          </w:tcPr>
          <w:p w:rsidR="00CE54A7" w:rsidRPr="00D65690" w:rsidRDefault="00CE54A7" w:rsidP="00C35B1A">
            <w:pPr>
              <w:spacing w:before="60" w:after="60"/>
              <w:jc w:val="center"/>
              <w:rPr>
                <w:b/>
                <w:sz w:val="20"/>
              </w:rPr>
            </w:pPr>
            <w:r>
              <w:rPr>
                <w:b/>
                <w:sz w:val="20"/>
              </w:rPr>
              <w:t>Topic</w:t>
            </w:r>
          </w:p>
        </w:tc>
        <w:tc>
          <w:tcPr>
            <w:tcW w:w="3960" w:type="dxa"/>
            <w:tcBorders>
              <w:top w:val="single" w:sz="6" w:space="0" w:color="auto"/>
              <w:bottom w:val="single" w:sz="6" w:space="0" w:color="auto"/>
            </w:tcBorders>
          </w:tcPr>
          <w:p w:rsidR="00CE54A7" w:rsidRPr="00D65690" w:rsidRDefault="00CE54A7" w:rsidP="00C35B1A">
            <w:pPr>
              <w:spacing w:before="60" w:after="60"/>
              <w:jc w:val="center"/>
              <w:rPr>
                <w:b/>
                <w:sz w:val="20"/>
              </w:rPr>
            </w:pPr>
            <w:r w:rsidRPr="00D65690">
              <w:rPr>
                <w:b/>
                <w:sz w:val="20"/>
              </w:rPr>
              <w:t>Suggestion</w:t>
            </w:r>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t>1</w:t>
            </w:r>
          </w:p>
        </w:tc>
        <w:tc>
          <w:tcPr>
            <w:tcW w:w="4590" w:type="dxa"/>
            <w:tcBorders>
              <w:top w:val="single" w:sz="6" w:space="0" w:color="auto"/>
              <w:bottom w:val="single" w:sz="6" w:space="0" w:color="auto"/>
            </w:tcBorders>
          </w:tcPr>
          <w:p w:rsidR="00CE54A7" w:rsidRPr="00334131" w:rsidRDefault="00CE54A7" w:rsidP="00C35B1A">
            <w:pPr>
              <w:spacing w:before="60" w:after="60"/>
              <w:rPr>
                <w:rFonts w:cs="Arial"/>
                <w:sz w:val="20"/>
              </w:rPr>
            </w:pPr>
            <w:r w:rsidRPr="00334131">
              <w:rPr>
                <w:rFonts w:cs="Arial"/>
                <w:sz w:val="20"/>
                <w:lang w:val="en-GB"/>
              </w:rPr>
              <w:t>OMAF clause</w:t>
            </w:r>
            <w:r w:rsidRPr="00334131">
              <w:rPr>
                <w:rFonts w:cs="Arial"/>
                <w:sz w:val="20"/>
              </w:rPr>
              <w:t xml:space="preserve"> 5.1 includes a detailed description of the global and local coordinate axes as well as the rotations for conversion between the two, using two </w:t>
            </w:r>
            <w:r w:rsidRPr="00334131">
              <w:rPr>
                <w:rFonts w:cs="Arial"/>
                <w:sz w:val="20"/>
              </w:rPr>
              <w:lastRenderedPageBreak/>
              <w:t>figures (Figures 5-1 and Figure 5-2) with some discrepancy between them.</w:t>
            </w:r>
          </w:p>
          <w:p w:rsidR="00CE54A7" w:rsidRPr="00334131" w:rsidRDefault="00CE54A7" w:rsidP="00C35B1A">
            <w:pPr>
              <w:spacing w:before="60" w:after="60"/>
              <w:rPr>
                <w:sz w:val="20"/>
              </w:rPr>
            </w:pPr>
            <w:r w:rsidRPr="00334131">
              <w:rPr>
                <w:rFonts w:cs="Arial"/>
                <w:sz w:val="20"/>
              </w:rPr>
              <w:t>In JCTVC-AB1005-v1, a simpler description without using a figure is included (in the semantics of both the equirectangular projection SEI message and the cubemap projection SEI message).</w:t>
            </w:r>
          </w:p>
        </w:tc>
        <w:tc>
          <w:tcPr>
            <w:tcW w:w="3960" w:type="dxa"/>
            <w:tcBorders>
              <w:top w:val="single" w:sz="6" w:space="0" w:color="auto"/>
              <w:bottom w:val="single" w:sz="6" w:space="0" w:color="auto"/>
            </w:tcBorders>
          </w:tcPr>
          <w:p w:rsidR="00CE54A7" w:rsidRDefault="00CE54A7" w:rsidP="00C35B1A">
            <w:pPr>
              <w:spacing w:before="60" w:after="60"/>
              <w:rPr>
                <w:ins w:id="1" w:author="Ye-Kui Wang" w:date="2017-10-05T13:14:00Z"/>
                <w:rFonts w:cs="Arial"/>
                <w:sz w:val="20"/>
              </w:rPr>
            </w:pPr>
            <w:r w:rsidRPr="00334131">
              <w:rPr>
                <w:sz w:val="20"/>
              </w:rPr>
              <w:lastRenderedPageBreak/>
              <w:t xml:space="preserve">Due to that 1) there was some complaint about using a smiley face in standard specs being a bit creepy, and 2) there is some redundancy </w:t>
            </w:r>
            <w:r w:rsidRPr="00334131">
              <w:rPr>
                <w:sz w:val="20"/>
              </w:rPr>
              <w:lastRenderedPageBreak/>
              <w:t xml:space="preserve">and </w:t>
            </w:r>
            <w:r w:rsidRPr="00334131">
              <w:rPr>
                <w:rFonts w:cs="Arial"/>
                <w:sz w:val="20"/>
              </w:rPr>
              <w:t xml:space="preserve">discrepancy between the two figures in </w:t>
            </w:r>
            <w:r w:rsidRPr="00334131">
              <w:rPr>
                <w:rFonts w:cs="Arial"/>
                <w:sz w:val="20"/>
                <w:lang w:val="en-GB"/>
              </w:rPr>
              <w:t>OMAF clause</w:t>
            </w:r>
            <w:r w:rsidRPr="00334131">
              <w:rPr>
                <w:rFonts w:cs="Arial"/>
                <w:sz w:val="20"/>
              </w:rPr>
              <w:t xml:space="preserve"> 5.1, it is suggested to remove the two figures from </w:t>
            </w:r>
            <w:r w:rsidRPr="00334131">
              <w:rPr>
                <w:rFonts w:cs="Arial"/>
                <w:sz w:val="20"/>
                <w:lang w:val="en-GB"/>
              </w:rPr>
              <w:t>OMAF clause</w:t>
            </w:r>
            <w:r w:rsidRPr="00334131">
              <w:rPr>
                <w:rFonts w:cs="Arial"/>
                <w:sz w:val="20"/>
              </w:rPr>
              <w:t xml:space="preserve"> 5.1 and align the description therein with the description in JCTVC-AB1005-v1.</w:t>
            </w:r>
          </w:p>
          <w:p w:rsidR="00E849E4" w:rsidRPr="00334131" w:rsidRDefault="00E849E4" w:rsidP="00C35B1A">
            <w:pPr>
              <w:spacing w:before="60" w:after="60"/>
              <w:rPr>
                <w:sz w:val="20"/>
              </w:rPr>
            </w:pPr>
            <w:ins w:id="2" w:author="Ye-Kui Wang" w:date="2017-10-05T13:14:00Z">
              <w:r>
                <w:rPr>
                  <w:rFonts w:cs="Arial"/>
                  <w:sz w:val="20"/>
                </w:rPr>
                <w:t>No specification text is provided for this suggestion</w:t>
              </w:r>
            </w:ins>
            <w:ins w:id="3" w:author="Ye-Kui Wang" w:date="2017-10-05T13:22:00Z">
              <w:r>
                <w:rPr>
                  <w:rFonts w:cs="Arial"/>
                  <w:sz w:val="20"/>
                </w:rPr>
                <w:t>.</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lastRenderedPageBreak/>
              <w:t>2</w:t>
            </w:r>
          </w:p>
        </w:tc>
        <w:tc>
          <w:tcPr>
            <w:tcW w:w="4590" w:type="dxa"/>
            <w:tcBorders>
              <w:top w:val="single" w:sz="6" w:space="0" w:color="auto"/>
              <w:bottom w:val="single" w:sz="6" w:space="0" w:color="auto"/>
            </w:tcBorders>
          </w:tcPr>
          <w:p w:rsidR="00CE54A7" w:rsidRPr="00334131" w:rsidRDefault="00CE54A7" w:rsidP="00C35B1A">
            <w:pPr>
              <w:spacing w:before="60" w:after="60"/>
              <w:rPr>
                <w:sz w:val="20"/>
              </w:rPr>
            </w:pPr>
            <w:bookmarkStart w:id="4" w:name="_Hlk494455201"/>
            <w:r w:rsidRPr="00334131">
              <w:rPr>
                <w:sz w:val="20"/>
              </w:rPr>
              <w:t>The equirectangular projection SEI message includes the signalling of rotation information as part of the SEI message. However, the cubemap projection SEI message does not include the signalling of rotation information. In OMAF, the rotation information is signalled in file format level using a separate structure than that for the projection, and that rotation information signalling applies to any projection type.</w:t>
            </w:r>
            <w:bookmarkEnd w:id="4"/>
          </w:p>
        </w:tc>
        <w:tc>
          <w:tcPr>
            <w:tcW w:w="3960" w:type="dxa"/>
            <w:tcBorders>
              <w:top w:val="single" w:sz="6" w:space="0" w:color="auto"/>
              <w:bottom w:val="single" w:sz="6" w:space="0" w:color="auto"/>
            </w:tcBorders>
          </w:tcPr>
          <w:p w:rsidR="00CE54A7" w:rsidRDefault="00CE54A7" w:rsidP="00C35B1A">
            <w:pPr>
              <w:spacing w:before="60" w:after="60"/>
              <w:rPr>
                <w:ins w:id="5" w:author="Ye-Kui Wang" w:date="2017-09-29T14:34:00Z"/>
                <w:sz w:val="20"/>
              </w:rPr>
            </w:pPr>
            <w:bookmarkStart w:id="6" w:name="_Hlk494455239"/>
            <w:r w:rsidRPr="00334131">
              <w:rPr>
                <w:sz w:val="20"/>
              </w:rPr>
              <w:t>It is suggested to use a separate SEI message for signalling of rotation parameters such that the same syntax could be used for any type of projection.</w:t>
            </w:r>
            <w:bookmarkEnd w:id="6"/>
          </w:p>
          <w:p w:rsidR="00B0622C" w:rsidRDefault="00B0622C" w:rsidP="00C35B1A">
            <w:pPr>
              <w:spacing w:before="60" w:after="60"/>
              <w:rPr>
                <w:ins w:id="7" w:author="Ye-Kui Wang" w:date="2017-10-05T13:17:00Z"/>
                <w:sz w:val="20"/>
              </w:rPr>
            </w:pPr>
            <w:ins w:id="8" w:author="Ye-Kui Wang" w:date="2017-09-29T14:34:00Z">
              <w:r>
                <w:rPr>
                  <w:sz w:val="20"/>
                </w:rPr>
                <w:t xml:space="preserve">JCTVC-AC0022 contains a proposal </w:t>
              </w:r>
            </w:ins>
            <w:ins w:id="9" w:author="Ye-Kui Wang" w:date="2017-10-05T13:48:00Z">
              <w:r w:rsidR="003C3CB5">
                <w:rPr>
                  <w:sz w:val="20"/>
                </w:rPr>
                <w:t xml:space="preserve">that includes </w:t>
              </w:r>
            </w:ins>
            <w:ins w:id="10" w:author="Ye-Kui Wang" w:date="2017-09-29T14:34:00Z">
              <w:r>
                <w:rPr>
                  <w:sz w:val="20"/>
                </w:rPr>
                <w:t xml:space="preserve">detailed specification text changes </w:t>
              </w:r>
            </w:ins>
            <w:ins w:id="11" w:author="Ye-Kui Wang" w:date="2017-10-02T15:33:00Z">
              <w:r w:rsidR="004E70A4">
                <w:rPr>
                  <w:sz w:val="20"/>
                </w:rPr>
                <w:t xml:space="preserve">relative </w:t>
              </w:r>
            </w:ins>
            <w:ins w:id="12" w:author="Ye-Kui Wang" w:date="2017-09-29T14:34:00Z">
              <w:r>
                <w:rPr>
                  <w:sz w:val="20"/>
                </w:rPr>
                <w:t>to JCTVC-AB1005-v1</w:t>
              </w:r>
            </w:ins>
            <w:ins w:id="13" w:author="Ye-Kui Wang" w:date="2017-10-05T13:48:00Z">
              <w:r w:rsidR="003C3CB5">
                <w:rPr>
                  <w:sz w:val="20"/>
                </w:rPr>
                <w:t xml:space="preserve"> for this suggestion</w:t>
              </w:r>
            </w:ins>
            <w:ins w:id="14" w:author="Ye-Kui Wang" w:date="2017-09-29T14:34:00Z">
              <w:r>
                <w:rPr>
                  <w:sz w:val="20"/>
                </w:rPr>
                <w:t>.</w:t>
              </w:r>
            </w:ins>
          </w:p>
          <w:p w:rsidR="00E849E4" w:rsidRPr="00334131" w:rsidRDefault="00E849E4" w:rsidP="00C35B1A">
            <w:pPr>
              <w:spacing w:before="60" w:after="60"/>
              <w:rPr>
                <w:sz w:val="20"/>
              </w:rPr>
            </w:pPr>
            <w:ins w:id="15" w:author="Ye-Kui Wang" w:date="2017-10-05T13:17:00Z">
              <w:r>
                <w:rPr>
                  <w:sz w:val="20"/>
                </w:rPr>
                <w:t>No text changes to the OMAF draft specification is considered needed for this suggestion.</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t>3</w:t>
            </w:r>
          </w:p>
        </w:tc>
        <w:tc>
          <w:tcPr>
            <w:tcW w:w="4590" w:type="dxa"/>
            <w:tcBorders>
              <w:top w:val="single" w:sz="6" w:space="0" w:color="auto"/>
              <w:bottom w:val="single" w:sz="6" w:space="0" w:color="auto"/>
            </w:tcBorders>
          </w:tcPr>
          <w:p w:rsidR="00CE54A7" w:rsidRPr="00334131" w:rsidRDefault="00CE54A7" w:rsidP="00C35B1A">
            <w:pPr>
              <w:spacing w:before="60" w:after="60"/>
              <w:rPr>
                <w:sz w:val="20"/>
              </w:rPr>
            </w:pPr>
            <w:r w:rsidRPr="00334131">
              <w:rPr>
                <w:sz w:val="20"/>
              </w:rPr>
              <w:t>The equirectangular projection SEI message includes signalling of the sphere coverage information as part of the SEI message. However, the cubemap projection SEI message does not include signalling of the sphere coverage information. In OMAF, the sphere coverage information is signalled in file format level using a separate structure than that for the projection, and that sphere coverage signalling applies to any projection type.</w:t>
            </w:r>
          </w:p>
        </w:tc>
        <w:tc>
          <w:tcPr>
            <w:tcW w:w="3960" w:type="dxa"/>
            <w:tcBorders>
              <w:top w:val="single" w:sz="6" w:space="0" w:color="auto"/>
              <w:bottom w:val="single" w:sz="6" w:space="0" w:color="auto"/>
            </w:tcBorders>
          </w:tcPr>
          <w:p w:rsidR="00CE54A7" w:rsidRPr="00334131" w:rsidRDefault="00CE54A7" w:rsidP="00C35B1A">
            <w:pPr>
              <w:spacing w:before="60" w:after="60"/>
              <w:rPr>
                <w:sz w:val="20"/>
              </w:rPr>
            </w:pPr>
            <w:r w:rsidRPr="00334131">
              <w:rPr>
                <w:sz w:val="20"/>
              </w:rPr>
              <w:t>It is suggested to use a separate SEI message for signalling of sphere coverage information such that the same syntax could be used for any type of projection.</w:t>
            </w:r>
          </w:p>
          <w:p w:rsidR="00CE54A7" w:rsidRDefault="00CE54A7" w:rsidP="00C35B1A">
            <w:pPr>
              <w:spacing w:before="60" w:after="60"/>
              <w:rPr>
                <w:ins w:id="16" w:author="Ye-Kui Wang" w:date="2017-10-05T13:15:00Z"/>
                <w:sz w:val="20"/>
              </w:rPr>
            </w:pPr>
            <w:r w:rsidRPr="00334131">
              <w:rPr>
                <w:sz w:val="20"/>
              </w:rPr>
              <w:t>See another aspect in item 4 below.</w:t>
            </w:r>
          </w:p>
          <w:p w:rsidR="00E849E4" w:rsidRDefault="00E849E4" w:rsidP="00C35B1A">
            <w:pPr>
              <w:spacing w:before="60" w:after="60"/>
              <w:rPr>
                <w:ins w:id="17" w:author="Ye-Kui Wang" w:date="2017-10-05T13:18:00Z"/>
                <w:sz w:val="20"/>
              </w:rPr>
            </w:pPr>
            <w:ins w:id="18" w:author="Ye-Kui Wang" w:date="2017-10-05T13:15:00Z">
              <w:r>
                <w:rPr>
                  <w:sz w:val="20"/>
                </w:rPr>
                <w:t>JCTVC-AC0024 contains a proposal with detailed specification text changes relative to JCTVC-AB1005-v1</w:t>
              </w:r>
            </w:ins>
            <w:ins w:id="19" w:author="Ye-Kui Wang" w:date="2017-10-05T13:49:00Z">
              <w:r w:rsidR="003C3CB5">
                <w:rPr>
                  <w:sz w:val="20"/>
                </w:rPr>
                <w:t xml:space="preserve"> for this sugge</w:t>
              </w:r>
            </w:ins>
            <w:ins w:id="20" w:author="Ye-Kui Wang" w:date="2017-10-05T13:50:00Z">
              <w:r w:rsidR="003C3CB5">
                <w:rPr>
                  <w:sz w:val="20"/>
                </w:rPr>
                <w:t>s</w:t>
              </w:r>
            </w:ins>
            <w:ins w:id="21" w:author="Ye-Kui Wang" w:date="2017-10-05T13:49:00Z">
              <w:r w:rsidR="003C3CB5">
                <w:rPr>
                  <w:sz w:val="20"/>
                </w:rPr>
                <w:t>tion</w:t>
              </w:r>
            </w:ins>
            <w:ins w:id="22" w:author="Ye-Kui Wang" w:date="2017-10-05T13:15:00Z">
              <w:r>
                <w:rPr>
                  <w:sz w:val="20"/>
                </w:rPr>
                <w:t>.</w:t>
              </w:r>
            </w:ins>
          </w:p>
          <w:p w:rsidR="00E849E4" w:rsidRPr="00334131" w:rsidRDefault="00E849E4" w:rsidP="00C35B1A">
            <w:pPr>
              <w:spacing w:before="60" w:after="60"/>
              <w:rPr>
                <w:sz w:val="20"/>
              </w:rPr>
            </w:pPr>
            <w:ins w:id="23" w:author="Ye-Kui Wang" w:date="2017-10-05T13:18:00Z">
              <w:r>
                <w:rPr>
                  <w:sz w:val="20"/>
                </w:rPr>
                <w:t>No text changes to the OMAF draft specification is considered needed for this suggestion.</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t>4</w:t>
            </w:r>
          </w:p>
        </w:tc>
        <w:tc>
          <w:tcPr>
            <w:tcW w:w="4590" w:type="dxa"/>
            <w:tcBorders>
              <w:top w:val="single" w:sz="6" w:space="0" w:color="auto"/>
              <w:bottom w:val="single" w:sz="6" w:space="0" w:color="auto"/>
            </w:tcBorders>
          </w:tcPr>
          <w:p w:rsidR="00CE54A7" w:rsidRDefault="00CE54A7" w:rsidP="00C35B1A">
            <w:pPr>
              <w:spacing w:before="60" w:after="60"/>
              <w:rPr>
                <w:sz w:val="20"/>
              </w:rPr>
            </w:pPr>
            <w:r w:rsidRPr="00334131">
              <w:rPr>
                <w:sz w:val="20"/>
              </w:rPr>
              <w:t>The equirectangular projection SEI message uses four parameters for signalling of the sphere coverage information: erp_azimuth_min, erp_azimuth_max, erp_elevation_min, and erp_elevation_max. To allow signalling of coverage sphere region that spans across the left and right boundaries of the projected picture, the values of erp_aizmuth_min and erp_aizmuth_max can be outside the range of −180 to 180 degrees</w:t>
            </w:r>
            <w:ins w:id="24" w:author="Ye-Kui Wang" w:date="2017-10-07T11:14:00Z">
              <w:r w:rsidR="003B65EC">
                <w:rPr>
                  <w:sz w:val="20"/>
                </w:rPr>
                <w:t>, inclusive</w:t>
              </w:r>
            </w:ins>
            <w:r w:rsidRPr="00334131">
              <w:rPr>
                <w:sz w:val="20"/>
              </w:rPr>
              <w:t>.</w:t>
            </w:r>
          </w:p>
          <w:p w:rsidR="00CE54A7" w:rsidRDefault="00053697" w:rsidP="00C35B1A">
            <w:pPr>
              <w:spacing w:before="60" w:after="60"/>
              <w:rPr>
                <w:sz w:val="20"/>
              </w:rPr>
            </w:pPr>
            <w:ins w:id="25" w:author="Ye-Kui Wang" w:date="2017-10-07T11:17:00Z">
              <w:r w:rsidRPr="00053697">
                <w:rPr>
                  <w:sz w:val="20"/>
                </w:rPr>
                <w:t>Allowing the azimuth range to be greater than 360 degrees enables support of ERP padding.</w:t>
              </w:r>
            </w:ins>
            <w:del w:id="26" w:author="Ye-Kui Wang" w:date="2017-10-07T11:17:00Z">
              <w:r w:rsidR="00CE54A7" w:rsidRPr="00334131" w:rsidDel="00053697">
                <w:rPr>
                  <w:sz w:val="20"/>
                </w:rPr>
                <w:delText>This was previously also for support of ERP padding. However, the padded ERP can now be covered by repeated/overlapping projected regions using the region-wise packing syntax.</w:delText>
              </w:r>
            </w:del>
          </w:p>
          <w:p w:rsidR="00CE54A7" w:rsidRPr="00334131" w:rsidRDefault="00CE54A7" w:rsidP="00C35B1A">
            <w:pPr>
              <w:spacing w:before="60" w:after="60"/>
              <w:rPr>
                <w:sz w:val="20"/>
              </w:rPr>
            </w:pPr>
            <w:r>
              <w:rPr>
                <w:sz w:val="20"/>
              </w:rPr>
              <w:t xml:space="preserve">In </w:t>
            </w:r>
            <w:ins w:id="27" w:author="Ye-Kui Wang" w:date="2017-10-07T11:31:00Z">
              <w:r w:rsidR="00EF690F">
                <w:rPr>
                  <w:sz w:val="20"/>
                </w:rPr>
                <w:t xml:space="preserve">multiple places in </w:t>
              </w:r>
            </w:ins>
            <w:r>
              <w:rPr>
                <w:sz w:val="20"/>
              </w:rPr>
              <w:t xml:space="preserve">OMAF and in the </w:t>
            </w:r>
            <w:r w:rsidRPr="00334131">
              <w:rPr>
                <w:sz w:val="20"/>
                <w:lang w:val="en-GB"/>
              </w:rPr>
              <w:t>omnidirectional viewport SEI message</w:t>
            </w:r>
            <w:r>
              <w:rPr>
                <w:sz w:val="20"/>
                <w:lang w:val="en-GB"/>
              </w:rPr>
              <w:t xml:space="preserve">, a sphere region </w:t>
            </w:r>
            <w:ins w:id="28" w:author="Ye-Kui Wang" w:date="2017-10-07T11:31:00Z">
              <w:r w:rsidR="00EF690F" w:rsidRPr="00EF690F">
                <w:rPr>
                  <w:sz w:val="20"/>
                  <w:lang w:val="en-GB"/>
                </w:rPr>
                <w:t>(including a sphere coverage region) is signalled by indicating its center position and the azimuth and elevation ranges. In addition, a</w:t>
              </w:r>
            </w:ins>
            <w:ins w:id="29" w:author="Ye-Kui Wang" w:date="2017-10-07T11:33:00Z">
              <w:r w:rsidR="00EF690F">
                <w:rPr>
                  <w:sz w:val="20"/>
                  <w:lang w:val="en-GB"/>
                </w:rPr>
                <w:t xml:space="preserve"> sphere region</w:t>
              </w:r>
            </w:ins>
            <w:ins w:id="30" w:author="Ye-Kui Wang" w:date="2017-10-07T11:31:00Z">
              <w:r w:rsidR="00EF690F" w:rsidRPr="00EF690F">
                <w:rPr>
                  <w:sz w:val="20"/>
                  <w:lang w:val="en-GB"/>
                </w:rPr>
                <w:t xml:space="preserve"> </w:t>
              </w:r>
            </w:ins>
            <w:r>
              <w:rPr>
                <w:sz w:val="20"/>
              </w:rPr>
              <w:t xml:space="preserve">may be a tilted sphere region </w:t>
            </w:r>
            <w:ins w:id="31" w:author="Ye-Kui Wang" w:date="2017-10-07T11:18:00Z">
              <w:r w:rsidR="00053697" w:rsidRPr="00053697">
                <w:rPr>
                  <w:sz w:val="20"/>
                </w:rPr>
                <w:t xml:space="preserve">indicated by </w:t>
              </w:r>
            </w:ins>
            <w:del w:id="32" w:author="Ye-Kui Wang" w:date="2017-10-07T11:19:00Z">
              <w:r w:rsidDel="00053697">
                <w:rPr>
                  <w:sz w:val="20"/>
                </w:rPr>
                <w:delText xml:space="preserve">thanks to the signalling of </w:delText>
              </w:r>
            </w:del>
            <w:r>
              <w:rPr>
                <w:sz w:val="20"/>
              </w:rPr>
              <w:t>the tilt angle</w:t>
            </w:r>
            <w:del w:id="33" w:author="Ye-Kui Wang" w:date="2017-10-07T11:19:00Z">
              <w:r w:rsidDel="00053697">
                <w:rPr>
                  <w:sz w:val="20"/>
                </w:rPr>
                <w:delText xml:space="preserve"> of the sphere region</w:delText>
              </w:r>
            </w:del>
            <w:r>
              <w:rPr>
                <w:sz w:val="20"/>
              </w:rPr>
              <w:t xml:space="preserve">, which is missing in the current </w:t>
            </w:r>
            <w:ins w:id="34" w:author="Ye-Kui Wang" w:date="2017-10-07T11:19:00Z">
              <w:r w:rsidR="00053697" w:rsidRPr="00053697">
                <w:rPr>
                  <w:sz w:val="20"/>
                </w:rPr>
                <w:t xml:space="preserve">sphere coverage signalling </w:t>
              </w:r>
            </w:ins>
            <w:del w:id="35" w:author="Ye-Kui Wang" w:date="2017-10-07T11:19:00Z">
              <w:r w:rsidDel="00053697">
                <w:rPr>
                  <w:sz w:val="20"/>
                </w:rPr>
                <w:delText xml:space="preserve">coverage sphere region </w:delText>
              </w:r>
            </w:del>
            <w:r>
              <w:rPr>
                <w:sz w:val="20"/>
              </w:rPr>
              <w:t xml:space="preserve">in JCTVC-AB1005-v1. </w:t>
            </w:r>
          </w:p>
        </w:tc>
        <w:tc>
          <w:tcPr>
            <w:tcW w:w="3960" w:type="dxa"/>
            <w:tcBorders>
              <w:top w:val="single" w:sz="6" w:space="0" w:color="auto"/>
              <w:bottom w:val="single" w:sz="6" w:space="0" w:color="auto"/>
            </w:tcBorders>
          </w:tcPr>
          <w:p w:rsidR="00CE54A7" w:rsidRDefault="00CE54A7" w:rsidP="00C35B1A">
            <w:pPr>
              <w:rPr>
                <w:sz w:val="20"/>
                <w:lang w:val="en-GB"/>
              </w:rPr>
            </w:pPr>
            <w:r w:rsidRPr="00334131">
              <w:rPr>
                <w:sz w:val="20"/>
                <w:lang w:val="en-GB"/>
              </w:rPr>
              <w:t>It is suggested to signal the sphere coverage information by specifying the center point of the coverage sphere region</w:t>
            </w:r>
            <w:r>
              <w:rPr>
                <w:sz w:val="20"/>
                <w:lang w:val="en-GB"/>
              </w:rPr>
              <w:t>,</w:t>
            </w:r>
            <w:r w:rsidRPr="00334131">
              <w:rPr>
                <w:sz w:val="20"/>
                <w:lang w:val="en-GB"/>
              </w:rPr>
              <w:t xml:space="preserve"> the azimuth and elevation ranges, </w:t>
            </w:r>
            <w:r>
              <w:rPr>
                <w:sz w:val="20"/>
                <w:lang w:val="en-GB"/>
              </w:rPr>
              <w:t>and the tilt angle of the sphere region.</w:t>
            </w:r>
          </w:p>
          <w:p w:rsidR="00CE54A7" w:rsidRDefault="00CE54A7" w:rsidP="00C35B1A">
            <w:pPr>
              <w:rPr>
                <w:sz w:val="20"/>
                <w:lang w:val="en-GB"/>
              </w:rPr>
            </w:pPr>
            <w:r>
              <w:rPr>
                <w:sz w:val="20"/>
                <w:lang w:val="en-GB"/>
              </w:rPr>
              <w:t>This</w:t>
            </w:r>
            <w:r w:rsidRPr="00334131">
              <w:rPr>
                <w:sz w:val="20"/>
                <w:lang w:val="en-GB"/>
              </w:rPr>
              <w:t xml:space="preserve"> would make the signalling aligned with sphere region signalling in the omnidirectional viewport SEI message as well as sphere coverage signalling in OMAF.</w:t>
            </w:r>
          </w:p>
          <w:p w:rsidR="003C3CB5" w:rsidRDefault="003C3CB5" w:rsidP="003C3CB5">
            <w:pPr>
              <w:spacing w:before="60" w:after="60"/>
              <w:rPr>
                <w:ins w:id="36" w:author="Ye-Kui Wang" w:date="2017-10-05T13:50:00Z"/>
                <w:sz w:val="20"/>
              </w:rPr>
            </w:pPr>
            <w:ins w:id="37" w:author="Ye-Kui Wang" w:date="2017-10-05T13:50:00Z">
              <w:r>
                <w:rPr>
                  <w:sz w:val="20"/>
                </w:rPr>
                <w:t>JCTVC-AC0024 contains a proposal with detailed specification text changes relative to JCTVC-AB1005-v1 for this suggestion.</w:t>
              </w:r>
            </w:ins>
          </w:p>
          <w:p w:rsidR="00CE54A7" w:rsidRPr="00334131" w:rsidRDefault="003C3CB5" w:rsidP="00E849E4">
            <w:pPr>
              <w:rPr>
                <w:sz w:val="20"/>
                <w:lang w:val="en-GB"/>
              </w:rPr>
            </w:pPr>
            <w:ins w:id="38" w:author="Ye-Kui Wang" w:date="2017-10-05T13:49:00Z">
              <w:r>
                <w:rPr>
                  <w:sz w:val="20"/>
                </w:rPr>
                <w:t>No text changes to the OMAF draft specification is considered needed for this suggestion.</w:t>
              </w:r>
            </w:ins>
            <w:del w:id="39" w:author="Ye-Kui Wang" w:date="2017-10-05T13:19:00Z">
              <w:r w:rsidR="00CE54A7" w:rsidRPr="00334131" w:rsidDel="00E849E4">
                <w:rPr>
                  <w:sz w:val="20"/>
                  <w:lang w:val="en-GB"/>
                </w:rPr>
                <w:delText>This way, the azimuth and elevation ranges can also be specified to be in the range of −180 to 180 degrees and −90 to 90 degrees, respectively.</w:delText>
              </w:r>
            </w:del>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t>5</w:t>
            </w:r>
          </w:p>
        </w:tc>
        <w:tc>
          <w:tcPr>
            <w:tcW w:w="4590" w:type="dxa"/>
            <w:tcBorders>
              <w:top w:val="single" w:sz="6" w:space="0" w:color="auto"/>
              <w:bottom w:val="single" w:sz="6" w:space="0" w:color="auto"/>
            </w:tcBorders>
          </w:tcPr>
          <w:p w:rsidR="00CE54A7" w:rsidRPr="00334131" w:rsidRDefault="00CE54A7" w:rsidP="00C35B1A">
            <w:pPr>
              <w:spacing w:before="60" w:after="60"/>
              <w:rPr>
                <w:sz w:val="20"/>
              </w:rPr>
            </w:pPr>
            <w:r w:rsidRPr="00334131">
              <w:rPr>
                <w:sz w:val="20"/>
              </w:rPr>
              <w:t>The semantics of the equirectangular projection SEI message and the cubemap projection SEI message allow the use of omnidirectional projection with frame packing types 3, 4, and 5, while in OMAF omnidirectional projection can be used only with frame packing types 3 and 4.</w:t>
            </w:r>
          </w:p>
        </w:tc>
        <w:tc>
          <w:tcPr>
            <w:tcW w:w="3960" w:type="dxa"/>
            <w:tcBorders>
              <w:top w:val="single" w:sz="6" w:space="0" w:color="auto"/>
              <w:bottom w:val="single" w:sz="6" w:space="0" w:color="auto"/>
            </w:tcBorders>
          </w:tcPr>
          <w:p w:rsidR="00CE54A7" w:rsidRDefault="00CE54A7" w:rsidP="00C35B1A">
            <w:pPr>
              <w:spacing w:before="60" w:after="60"/>
              <w:rPr>
                <w:ins w:id="40" w:author="Ye-Kui Wang" w:date="2017-10-05T13:22:00Z"/>
                <w:sz w:val="20"/>
              </w:rPr>
            </w:pPr>
            <w:r w:rsidRPr="00334131">
              <w:rPr>
                <w:sz w:val="20"/>
              </w:rPr>
              <w:t>Because only frame packing types 3 and 4 are widely used and supported for omnidirectional video, it is suggested to disallow the use of omnidirectional projection with frame packing type 5, for both the equirectangular projection and the cubemap projection.</w:t>
            </w:r>
          </w:p>
          <w:p w:rsidR="00E849E4" w:rsidRPr="00334131" w:rsidRDefault="00E849E4" w:rsidP="00C35B1A">
            <w:pPr>
              <w:spacing w:before="60" w:after="60"/>
              <w:rPr>
                <w:sz w:val="20"/>
              </w:rPr>
            </w:pPr>
            <w:ins w:id="41" w:author="Ye-Kui Wang" w:date="2017-10-05T13:22:00Z">
              <w:r>
                <w:rPr>
                  <w:rFonts w:cs="Arial"/>
                  <w:sz w:val="20"/>
                </w:rPr>
                <w:lastRenderedPageBreak/>
                <w:t>No specification text is provided for this suggestion.</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lastRenderedPageBreak/>
              <w:t>6</w:t>
            </w:r>
          </w:p>
        </w:tc>
        <w:tc>
          <w:tcPr>
            <w:tcW w:w="4590" w:type="dxa"/>
            <w:tcBorders>
              <w:top w:val="single" w:sz="6" w:space="0" w:color="auto"/>
              <w:bottom w:val="single" w:sz="6" w:space="0" w:color="auto"/>
            </w:tcBorders>
          </w:tcPr>
          <w:p w:rsidR="00CE54A7" w:rsidRPr="00334131" w:rsidRDefault="00CE54A7" w:rsidP="00C35B1A">
            <w:pPr>
              <w:spacing w:before="60" w:after="60"/>
              <w:rPr>
                <w:sz w:val="20"/>
              </w:rPr>
            </w:pPr>
            <w:r w:rsidRPr="00334131">
              <w:rPr>
                <w:sz w:val="20"/>
              </w:rPr>
              <w:t>On guard band signalling, OMAF relies on the signalling that is part of the region-wise packing syntax, while in JCTVC-AB1005-v1, the syntax of the region-wise packing SEI message does not include guard band signalling, and the cubemap projection SEI message includes a guard band syntax (although it is called padding) that is different than that in OMAF.</w:t>
            </w:r>
          </w:p>
          <w:p w:rsidR="00CE54A7" w:rsidRPr="00334131" w:rsidRDefault="00CE54A7" w:rsidP="00C35B1A">
            <w:pPr>
              <w:spacing w:before="60" w:after="60"/>
              <w:rPr>
                <w:sz w:val="20"/>
              </w:rPr>
            </w:pPr>
            <w:r w:rsidRPr="00334131">
              <w:rPr>
                <w:sz w:val="20"/>
              </w:rPr>
              <w:t>Also, it should be noted that there some are issues in JCTVC-AB1005-v1 regarding padding or guard band signalling for the cubemap projection, as described below.</w:t>
            </w:r>
          </w:p>
          <w:p w:rsidR="00CE54A7" w:rsidRPr="00334131" w:rsidRDefault="00CE54A7" w:rsidP="00C35B1A">
            <w:pPr>
              <w:spacing w:before="60" w:after="60"/>
              <w:rPr>
                <w:sz w:val="20"/>
              </w:rPr>
            </w:pPr>
            <w:r w:rsidRPr="00334131">
              <w:rPr>
                <w:sz w:val="20"/>
              </w:rPr>
              <w:t>The pictureWdith and pictureHeight (of the monoscopic projected luma picture) in the cubemap projection equations should not count any padded samples. Therefore, when the region-wise packing signalling is not present, in which case the size of the projected picture is not signalled, the size of the projected picture needs to be derived based on the cubemap projection SEI message syntax</w:t>
            </w:r>
            <w:ins w:id="42" w:author="Ye-Kui Wang" w:date="2017-09-29T16:31:00Z">
              <w:r w:rsidR="005168AC">
                <w:rPr>
                  <w:sz w:val="20"/>
                </w:rPr>
                <w:t xml:space="preserve"> (the padding part)</w:t>
              </w:r>
            </w:ins>
            <w:r w:rsidRPr="00334131">
              <w:rPr>
                <w:sz w:val="20"/>
              </w:rPr>
              <w:t xml:space="preserve">. The width should be set equal to the width of the cropped output picture minus the total number of columns of padded samples, and the height should be set equal to the height of the cropped output picture minus the total number of row of padded samples, and there needs to be a constraint to require that all the remaining samples of the cropped output picture </w:t>
            </w:r>
            <w:ins w:id="43" w:author="Ye-Kui Wang" w:date="2017-09-29T16:33:00Z">
              <w:r w:rsidR="005168AC">
                <w:rPr>
                  <w:sz w:val="20"/>
                </w:rPr>
                <w:t xml:space="preserve">(i.e., </w:t>
              </w:r>
            </w:ins>
            <w:del w:id="44" w:author="Ye-Kui Wang" w:date="2017-09-29T16:33:00Z">
              <w:r w:rsidRPr="00334131" w:rsidDel="005168AC">
                <w:rPr>
                  <w:sz w:val="20"/>
                </w:rPr>
                <w:delText xml:space="preserve">by </w:delText>
              </w:r>
            </w:del>
            <w:r w:rsidRPr="00334131">
              <w:rPr>
                <w:sz w:val="20"/>
              </w:rPr>
              <w:t>excluding all the padded samples</w:t>
            </w:r>
            <w:ins w:id="45" w:author="Ye-Kui Wang" w:date="2017-09-29T16:33:00Z">
              <w:r w:rsidR="005168AC">
                <w:rPr>
                  <w:sz w:val="20"/>
                </w:rPr>
                <w:t>)</w:t>
              </w:r>
            </w:ins>
            <w:r w:rsidRPr="00334131">
              <w:rPr>
                <w:sz w:val="20"/>
              </w:rPr>
              <w:t xml:space="preserve"> shall exactly form a rectangle, which is the projected picture. When the region-wise packing signalling is present</w:t>
            </w:r>
            <w:ins w:id="46" w:author="Ye-Kui Wang" w:date="2017-09-29T16:33:00Z">
              <w:r w:rsidR="005168AC">
                <w:rPr>
                  <w:sz w:val="20"/>
                </w:rPr>
                <w:t xml:space="preserve"> for CMP</w:t>
              </w:r>
            </w:ins>
            <w:r w:rsidRPr="00334131">
              <w:rPr>
                <w:sz w:val="20"/>
              </w:rPr>
              <w:t>, there needs to be a constraint that no packed region shall contain any padded sample.</w:t>
            </w:r>
          </w:p>
          <w:p w:rsidR="004D1436" w:rsidRDefault="00CE54A7" w:rsidP="004D1436">
            <w:pPr>
              <w:spacing w:before="60" w:after="60"/>
              <w:rPr>
                <w:ins w:id="47" w:author="Ye-Kui Wang" w:date="2017-10-08T20:57:00Z"/>
                <w:sz w:val="20"/>
              </w:rPr>
            </w:pPr>
            <w:r w:rsidRPr="00334131">
              <w:rPr>
                <w:sz w:val="20"/>
              </w:rPr>
              <w:t>Specifications for the above derivation of the size of the projected picture and the constraints are currently missing.</w:t>
            </w:r>
            <w:ins w:id="48" w:author="Ye-Kui Wang" w:date="2017-10-08T20:57:00Z">
              <w:r w:rsidR="004D1436">
                <w:rPr>
                  <w:sz w:val="20"/>
                </w:rPr>
                <w:t xml:space="preserve"> </w:t>
              </w:r>
            </w:ins>
          </w:p>
          <w:p w:rsidR="009402A1" w:rsidRPr="00334131" w:rsidRDefault="004D1436" w:rsidP="004D1436">
            <w:pPr>
              <w:spacing w:before="60" w:after="60"/>
              <w:rPr>
                <w:sz w:val="20"/>
              </w:rPr>
            </w:pPr>
            <w:ins w:id="49" w:author="Ye-Kui Wang" w:date="2017-10-08T20:57:00Z">
              <w:r>
                <w:rPr>
                  <w:sz w:val="20"/>
                </w:rPr>
                <w:t>In addition, t</w:t>
              </w:r>
              <w:r w:rsidRPr="009402A1">
                <w:rPr>
                  <w:sz w:val="20"/>
                </w:rPr>
                <w:t>he semantics of the CMP padding parameters are not clear, e.g., when cmp_padding_type is equal to 2 or 3, and the entire semantics of cmp_padding_chroma_sample_range_minus1 (e.g., regarding the position of the padded samples). Also the naming of the syntax element cmp_padding_chroma_sample_range_minus1 is a bit strange. Why chroma? So the padding here has nothing to do with luma?</w:t>
              </w:r>
            </w:ins>
          </w:p>
          <w:p w:rsidR="00CE54A7" w:rsidRPr="00334131" w:rsidRDefault="00CE54A7" w:rsidP="00C35B1A">
            <w:pPr>
              <w:spacing w:before="60" w:after="60"/>
              <w:rPr>
                <w:sz w:val="20"/>
              </w:rPr>
            </w:pPr>
            <w:r w:rsidRPr="00334131">
              <w:rPr>
                <w:sz w:val="20"/>
              </w:rPr>
              <w:t xml:space="preserve">The above issues can be resolved by adding guard band padding signalling into region-wise packing syntax, same as in OMAF, and relying on that for providing support of guard band padding, </w:t>
            </w:r>
            <w:del w:id="50" w:author="Ye-Kui Wang" w:date="2017-09-29T16:36:00Z">
              <w:r w:rsidRPr="00334131" w:rsidDel="005168AC">
                <w:rPr>
                  <w:sz w:val="20"/>
                </w:rPr>
                <w:delText>(</w:delText>
              </w:r>
            </w:del>
            <w:r w:rsidRPr="00334131">
              <w:rPr>
                <w:sz w:val="20"/>
              </w:rPr>
              <w:t>i.e., remov</w:t>
            </w:r>
            <w:ins w:id="51" w:author="Ye-Kui Wang" w:date="2017-09-29T16:36:00Z">
              <w:r w:rsidR="005168AC">
                <w:rPr>
                  <w:sz w:val="20"/>
                </w:rPr>
                <w:t>e</w:t>
              </w:r>
            </w:ins>
            <w:del w:id="52" w:author="Ye-Kui Wang" w:date="2017-09-29T16:36:00Z">
              <w:r w:rsidRPr="00334131" w:rsidDel="005168AC">
                <w:rPr>
                  <w:sz w:val="20"/>
                </w:rPr>
                <w:delText>ing</w:delText>
              </w:r>
            </w:del>
            <w:r w:rsidRPr="00334131">
              <w:rPr>
                <w:sz w:val="20"/>
              </w:rPr>
              <w:t xml:space="preserve"> the padding signalling from the cubemap projection SEI message syntax</w:t>
            </w:r>
            <w:del w:id="53" w:author="Ye-Kui Wang" w:date="2017-09-29T16:36:00Z">
              <w:r w:rsidRPr="00334131" w:rsidDel="005168AC">
                <w:rPr>
                  <w:sz w:val="20"/>
                </w:rPr>
                <w:delText>)</w:delText>
              </w:r>
            </w:del>
            <w:r w:rsidRPr="00334131">
              <w:rPr>
                <w:sz w:val="20"/>
              </w:rPr>
              <w:t>.</w:t>
            </w:r>
            <w:ins w:id="54" w:author="Ye-Kui Wang" w:date="2017-10-08T20:58:00Z">
              <w:r w:rsidR="004D1436">
                <w:rPr>
                  <w:sz w:val="20"/>
                </w:rPr>
                <w:t xml:space="preserve"> </w:t>
              </w:r>
              <w:r w:rsidR="004D1436" w:rsidRPr="009402A1">
                <w:rPr>
                  <w:sz w:val="20"/>
                </w:rPr>
                <w:t>However, on the other hand, it is believed that it'd be beneficial to allow support of simple padding for CMP without the need of supporting the RWP signalling.</w:t>
              </w:r>
            </w:ins>
          </w:p>
        </w:tc>
        <w:tc>
          <w:tcPr>
            <w:tcW w:w="3960" w:type="dxa"/>
            <w:tcBorders>
              <w:top w:val="single" w:sz="6" w:space="0" w:color="auto"/>
              <w:bottom w:val="single" w:sz="6" w:space="0" w:color="auto"/>
            </w:tcBorders>
          </w:tcPr>
          <w:p w:rsidR="00C22731" w:rsidRDefault="00CE54A7" w:rsidP="00C35B1A">
            <w:pPr>
              <w:spacing w:before="60" w:after="60"/>
              <w:rPr>
                <w:ins w:id="55" w:author="Ye-Kui Wang" w:date="2017-10-08T20:53:00Z"/>
                <w:sz w:val="20"/>
              </w:rPr>
            </w:pPr>
            <w:bookmarkStart w:id="56" w:name="_Hlk494466440"/>
            <w:r w:rsidRPr="00334131">
              <w:rPr>
                <w:sz w:val="20"/>
              </w:rPr>
              <w:t>It is suggested to</w:t>
            </w:r>
          </w:p>
          <w:p w:rsidR="00C22731" w:rsidRDefault="00C22731" w:rsidP="00C22731">
            <w:pPr>
              <w:pStyle w:val="ListParagraph"/>
              <w:numPr>
                <w:ilvl w:val="0"/>
                <w:numId w:val="13"/>
              </w:numPr>
              <w:tabs>
                <w:tab w:val="clear" w:pos="720"/>
                <w:tab w:val="left" w:pos="441"/>
              </w:tabs>
              <w:spacing w:before="60" w:after="60"/>
              <w:ind w:left="351" w:hanging="351"/>
              <w:jc w:val="both"/>
              <w:rPr>
                <w:ins w:id="57" w:author="Ye-Kui Wang" w:date="2017-10-08T20:52:00Z"/>
                <w:sz w:val="20"/>
              </w:rPr>
              <w:pPrChange w:id="58" w:author="Ye-Kui Wang" w:date="2017-10-08T20:53:00Z">
                <w:pPr>
                  <w:spacing w:before="60" w:after="60"/>
                </w:pPr>
              </w:pPrChange>
            </w:pPr>
            <w:ins w:id="59" w:author="Ye-Kui Wang" w:date="2017-10-08T20:53:00Z">
              <w:r>
                <w:rPr>
                  <w:sz w:val="20"/>
                </w:rPr>
                <w:t>A</w:t>
              </w:r>
            </w:ins>
            <w:del w:id="60" w:author="Ye-Kui Wang" w:date="2017-10-08T20:53:00Z">
              <w:r w:rsidR="00CE54A7" w:rsidRPr="00334131" w:rsidDel="00C22731">
                <w:rPr>
                  <w:sz w:val="20"/>
                </w:rPr>
                <w:delText xml:space="preserve"> a</w:delText>
              </w:r>
            </w:del>
            <w:r w:rsidR="00CE54A7" w:rsidRPr="00334131">
              <w:rPr>
                <w:sz w:val="20"/>
              </w:rPr>
              <w:t>dd</w:t>
            </w:r>
            <w:del w:id="61" w:author="Ye-Kui Wang" w:date="2017-10-08T20:53:00Z">
              <w:r w:rsidR="00CE54A7" w:rsidRPr="00334131" w:rsidDel="00C22731">
                <w:rPr>
                  <w:sz w:val="20"/>
                </w:rPr>
                <w:delText>ing</w:delText>
              </w:r>
            </w:del>
            <w:r w:rsidR="00CE54A7" w:rsidRPr="00334131">
              <w:rPr>
                <w:sz w:val="20"/>
              </w:rPr>
              <w:t xml:space="preserve"> guard band padding signalling into the syntax of the region-wise packing SEI message, same as in OMAF</w:t>
            </w:r>
            <w:del w:id="62" w:author="Ye-Kui Wang" w:date="2017-10-08T20:53:00Z">
              <w:r w:rsidR="00CE54A7" w:rsidRPr="00334131" w:rsidDel="00C22731">
                <w:rPr>
                  <w:sz w:val="20"/>
                </w:rPr>
                <w:delText>, and relying on that for providing support of guard band padding (i.e., and removing-e the padding signalling from the cubemap projection SEI message syntax)</w:delText>
              </w:r>
            </w:del>
            <w:r w:rsidR="00CE54A7" w:rsidRPr="00334131">
              <w:rPr>
                <w:sz w:val="20"/>
              </w:rPr>
              <w:t>.</w:t>
            </w:r>
            <w:bookmarkEnd w:id="56"/>
          </w:p>
          <w:p w:rsidR="00C22731" w:rsidRPr="00C22731" w:rsidRDefault="00C22731" w:rsidP="00C22731">
            <w:pPr>
              <w:pStyle w:val="ListParagraph"/>
              <w:numPr>
                <w:ilvl w:val="0"/>
                <w:numId w:val="13"/>
              </w:numPr>
              <w:tabs>
                <w:tab w:val="clear" w:pos="720"/>
                <w:tab w:val="left" w:pos="441"/>
              </w:tabs>
              <w:spacing w:before="60" w:after="60"/>
              <w:ind w:left="351" w:hanging="351"/>
              <w:jc w:val="both"/>
              <w:rPr>
                <w:ins w:id="63" w:author="Ye-Kui Wang" w:date="2017-10-08T20:53:00Z"/>
                <w:sz w:val="20"/>
              </w:rPr>
            </w:pPr>
            <w:ins w:id="64" w:author="Ye-Kui Wang" w:date="2017-10-08T20:54:00Z">
              <w:r>
                <w:rPr>
                  <w:sz w:val="20"/>
                </w:rPr>
                <w:t xml:space="preserve">Replace the current CMP padding with </w:t>
              </w:r>
            </w:ins>
            <w:ins w:id="65" w:author="Ye-Kui Wang" w:date="2017-10-08T20:53:00Z">
              <w:r w:rsidRPr="00C22731">
                <w:rPr>
                  <w:sz w:val="20"/>
                </w:rPr>
                <w:t xml:space="preserve">an optional CMP padding along </w:t>
              </w:r>
              <w:r w:rsidRPr="00354F86">
                <w:rPr>
                  <w:sz w:val="20"/>
                </w:rPr>
                <w:t>the four picture boundaries and in the middle of the picture between the boundaries of the upper three cubemap faces and the lower three cubemap faces. When the optional CMP padding exists, the RWP signalling shall not be present.</w:t>
              </w:r>
            </w:ins>
          </w:p>
          <w:p w:rsidR="00A71215" w:rsidRDefault="00A71215" w:rsidP="00A71215">
            <w:pPr>
              <w:pStyle w:val="ListParagraph"/>
              <w:numPr>
                <w:ilvl w:val="0"/>
                <w:numId w:val="13"/>
              </w:numPr>
              <w:tabs>
                <w:tab w:val="clear" w:pos="720"/>
                <w:tab w:val="left" w:pos="441"/>
              </w:tabs>
              <w:spacing w:before="60" w:after="60"/>
              <w:ind w:left="351" w:hanging="351"/>
              <w:jc w:val="both"/>
              <w:rPr>
                <w:ins w:id="66" w:author="Ye-Kui Wang" w:date="2017-10-08T20:55:00Z"/>
                <w:sz w:val="20"/>
              </w:rPr>
            </w:pPr>
            <w:ins w:id="67" w:author="Ye-Kui Wang" w:date="2017-10-08T20:55:00Z">
              <w:r>
                <w:rPr>
                  <w:sz w:val="20"/>
                </w:rPr>
                <w:t>Make t</w:t>
              </w:r>
              <w:r w:rsidRPr="00A71215">
                <w:rPr>
                  <w:sz w:val="20"/>
                </w:rPr>
                <w:t>ext changes to the sample location remapping process for addressing the cases where the optional CMP padding exists.</w:t>
              </w:r>
            </w:ins>
          </w:p>
          <w:p w:rsidR="004E70A4" w:rsidRDefault="004E70A4" w:rsidP="00C35B1A">
            <w:pPr>
              <w:spacing w:before="60" w:after="60"/>
              <w:rPr>
                <w:ins w:id="68" w:author="Ye-Kui Wang" w:date="2017-10-05T13:23:00Z"/>
                <w:sz w:val="20"/>
              </w:rPr>
            </w:pPr>
            <w:ins w:id="69" w:author="Ye-Kui Wang" w:date="2017-10-02T15:34:00Z">
              <w:r>
                <w:rPr>
                  <w:sz w:val="20"/>
                </w:rPr>
                <w:t>For the above suggestion, JCTVC-AC0023 contains a proposal with detailed specification text changes relative to JCTVC-AB1005-v1.</w:t>
              </w:r>
            </w:ins>
          </w:p>
          <w:p w:rsidR="00744EF1" w:rsidRPr="00334131" w:rsidRDefault="004D1436" w:rsidP="00C35B1A">
            <w:pPr>
              <w:spacing w:before="60" w:after="60"/>
              <w:rPr>
                <w:sz w:val="20"/>
              </w:rPr>
            </w:pPr>
            <w:ins w:id="70" w:author="Ye-Kui Wang" w:date="2017-10-08T20:57:00Z">
              <w:r>
                <w:rPr>
                  <w:sz w:val="20"/>
                </w:rPr>
                <w:t>T</w:t>
              </w:r>
            </w:ins>
            <w:ins w:id="71" w:author="Ye-Kui Wang" w:date="2017-10-08T20:56:00Z">
              <w:r>
                <w:rPr>
                  <w:sz w:val="20"/>
                </w:rPr>
                <w:t xml:space="preserve">he MPEG input document </w:t>
              </w:r>
              <w:r w:rsidRPr="004D1436">
                <w:rPr>
                  <w:sz w:val="20"/>
                </w:rPr>
                <w:t>m41459</w:t>
              </w:r>
              <w:r>
                <w:rPr>
                  <w:sz w:val="20"/>
                </w:rPr>
                <w:t xml:space="preserve"> contains</w:t>
              </w:r>
            </w:ins>
            <w:ins w:id="72" w:author="Ye-Kui Wang" w:date="2017-10-08T20:57:00Z">
              <w:r>
                <w:rPr>
                  <w:sz w:val="20"/>
                </w:rPr>
                <w:t xml:space="preserve"> text changes to </w:t>
              </w:r>
            </w:ins>
            <w:ins w:id="73" w:author="Ye-Kui Wang" w:date="2017-10-08T20:56:00Z">
              <w:r>
                <w:rPr>
                  <w:sz w:val="20"/>
                </w:rPr>
                <w:t>the latest OMAF draft specification in the MPEG output document N</w:t>
              </w:r>
              <w:r w:rsidRPr="00E849E4">
                <w:rPr>
                  <w:sz w:val="20"/>
                </w:rPr>
                <w:t>16950</w:t>
              </w:r>
            </w:ins>
            <w:ins w:id="74" w:author="Ye-Kui Wang" w:date="2017-10-08T20:57:00Z">
              <w:r>
                <w:rPr>
                  <w:sz w:val="20"/>
                </w:rPr>
                <w:t xml:space="preserve"> for the suggestion</w:t>
              </w:r>
            </w:ins>
            <w:ins w:id="75" w:author="Ye-Kui Wang" w:date="2017-10-08T20:56:00Z">
              <w:r>
                <w:rPr>
                  <w:sz w:val="20"/>
                </w:rPr>
                <w:t>.</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t>7</w:t>
            </w:r>
          </w:p>
        </w:tc>
        <w:tc>
          <w:tcPr>
            <w:tcW w:w="4590" w:type="dxa"/>
            <w:tcBorders>
              <w:top w:val="single" w:sz="6" w:space="0" w:color="auto"/>
              <w:bottom w:val="single" w:sz="6" w:space="0" w:color="auto"/>
            </w:tcBorders>
          </w:tcPr>
          <w:p w:rsidR="00CE54A7" w:rsidRPr="00334131" w:rsidRDefault="00CE54A7" w:rsidP="00C35B1A">
            <w:pPr>
              <w:spacing w:before="60" w:after="60"/>
              <w:rPr>
                <w:sz w:val="20"/>
              </w:rPr>
            </w:pPr>
            <w:bookmarkStart w:id="76" w:name="_Hlk494466356"/>
            <w:r w:rsidRPr="00334131">
              <w:rPr>
                <w:sz w:val="20"/>
              </w:rPr>
              <w:t xml:space="preserve">In the semantics of the region-wise packing SEI message, currently (same as in the OMAF draft text </w:t>
            </w:r>
            <w:r w:rsidRPr="00334131">
              <w:rPr>
                <w:sz w:val="20"/>
              </w:rPr>
              <w:lastRenderedPageBreak/>
              <w:t>before the Torino MPEG meeting in July 2017), the unit of the size of the projected picture and the size of projected and packed regions are either unspecified or specified as luma samples. In the latest OMAF draft text, these sizes are specified in relative units, to allow the use of the same region-wise packing syntax for multiple bitstreams representing the same source video content. For example, multiple bitstreams representing the same source video content may be generated for adaptive streaming purpose.</w:t>
            </w:r>
            <w:bookmarkEnd w:id="76"/>
          </w:p>
        </w:tc>
        <w:tc>
          <w:tcPr>
            <w:tcW w:w="3960" w:type="dxa"/>
            <w:tcBorders>
              <w:top w:val="single" w:sz="6" w:space="0" w:color="auto"/>
              <w:bottom w:val="single" w:sz="6" w:space="0" w:color="auto"/>
            </w:tcBorders>
          </w:tcPr>
          <w:p w:rsidR="00CE54A7" w:rsidRDefault="00CE54A7" w:rsidP="00C35B1A">
            <w:pPr>
              <w:spacing w:before="60" w:after="60"/>
              <w:rPr>
                <w:ins w:id="77" w:author="Ye-Kui Wang" w:date="2017-10-02T15:34:00Z"/>
                <w:sz w:val="20"/>
              </w:rPr>
            </w:pPr>
            <w:bookmarkStart w:id="78" w:name="_Hlk494466411"/>
            <w:r w:rsidRPr="00334131">
              <w:rPr>
                <w:sz w:val="20"/>
              </w:rPr>
              <w:lastRenderedPageBreak/>
              <w:t xml:space="preserve">It is suggested to align the syntax and semantics of the region-wise packing SEI </w:t>
            </w:r>
            <w:r w:rsidRPr="00334131">
              <w:rPr>
                <w:sz w:val="20"/>
              </w:rPr>
              <w:lastRenderedPageBreak/>
              <w:t>message with the region-wise packing syntax and semantics in the latest OMAF draft text, to signal packed picture sizes and the sizes of the projected and packed regions in relative units.</w:t>
            </w:r>
            <w:bookmarkEnd w:id="78"/>
          </w:p>
          <w:p w:rsidR="004E70A4" w:rsidRDefault="004E70A4" w:rsidP="00C35B1A">
            <w:pPr>
              <w:spacing w:before="60" w:after="60"/>
              <w:rPr>
                <w:ins w:id="79" w:author="Ye-Kui Wang" w:date="2017-10-05T13:23:00Z"/>
                <w:sz w:val="20"/>
              </w:rPr>
            </w:pPr>
            <w:ins w:id="80" w:author="Ye-Kui Wang" w:date="2017-10-02T15:34:00Z">
              <w:r>
                <w:rPr>
                  <w:sz w:val="20"/>
                </w:rPr>
                <w:t>For the above suggestion, JCTVC-AC0023 contains a proposal with detailed specification text changes relative to JCTVC-AB1005-v1.</w:t>
              </w:r>
            </w:ins>
          </w:p>
          <w:p w:rsidR="00E849E4" w:rsidRPr="00334131" w:rsidRDefault="00E849E4" w:rsidP="00C35B1A">
            <w:pPr>
              <w:spacing w:before="60" w:after="60"/>
              <w:rPr>
                <w:sz w:val="20"/>
              </w:rPr>
            </w:pPr>
            <w:ins w:id="81" w:author="Ye-Kui Wang" w:date="2017-10-05T13:23:00Z">
              <w:r>
                <w:rPr>
                  <w:sz w:val="20"/>
                </w:rPr>
                <w:t>No text changes to the OMAF draft specification is considered needed for this suggestion.</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lastRenderedPageBreak/>
              <w:t>8</w:t>
            </w:r>
          </w:p>
        </w:tc>
        <w:tc>
          <w:tcPr>
            <w:tcW w:w="4590" w:type="dxa"/>
            <w:tcBorders>
              <w:top w:val="single" w:sz="6" w:space="0" w:color="auto"/>
              <w:bottom w:val="single" w:sz="6" w:space="0" w:color="auto"/>
            </w:tcBorders>
          </w:tcPr>
          <w:p w:rsidR="00CE54A7" w:rsidRPr="00334131" w:rsidRDefault="00CE54A7" w:rsidP="00C35B1A">
            <w:pPr>
              <w:spacing w:before="60" w:after="60"/>
              <w:rPr>
                <w:sz w:val="20"/>
              </w:rPr>
            </w:pPr>
            <w:r w:rsidRPr="00334131">
              <w:rPr>
                <w:sz w:val="20"/>
              </w:rPr>
              <w:t xml:space="preserve">In </w:t>
            </w:r>
            <w:r w:rsidRPr="00334131">
              <w:rPr>
                <w:rFonts w:cs="Arial"/>
                <w:sz w:val="20"/>
              </w:rPr>
              <w:t xml:space="preserve">JCTVC-AB1005-v1, </w:t>
            </w:r>
            <w:r w:rsidRPr="00334131">
              <w:rPr>
                <w:sz w:val="20"/>
              </w:rPr>
              <w:t xml:space="preserve">recommended viewports, generated per director's cut or viewing frequency, may be signalled using the viewport </w:t>
            </w:r>
            <w:r w:rsidRPr="00334131">
              <w:rPr>
                <w:sz w:val="20"/>
                <w:lang w:val="en-GB"/>
              </w:rPr>
              <w:t>omnidirectional viewport SEI message</w:t>
            </w:r>
            <w:r w:rsidRPr="00334131">
              <w:rPr>
                <w:sz w:val="20"/>
              </w:rPr>
              <w:t>.</w:t>
            </w:r>
          </w:p>
          <w:p w:rsidR="00CE54A7" w:rsidRPr="00334131" w:rsidRDefault="00CE54A7" w:rsidP="00C35B1A">
            <w:pPr>
              <w:spacing w:before="60" w:after="60"/>
              <w:rPr>
                <w:sz w:val="20"/>
              </w:rPr>
            </w:pPr>
            <w:r w:rsidRPr="00334131">
              <w:rPr>
                <w:sz w:val="20"/>
              </w:rPr>
              <w:t>In OMAF, the director's cut type of recommended viewport is supported, but not the type per viewing frequency.</w:t>
            </w:r>
          </w:p>
        </w:tc>
        <w:tc>
          <w:tcPr>
            <w:tcW w:w="3960" w:type="dxa"/>
            <w:tcBorders>
              <w:top w:val="single" w:sz="6" w:space="0" w:color="auto"/>
              <w:bottom w:val="single" w:sz="6" w:space="0" w:color="auto"/>
            </w:tcBorders>
          </w:tcPr>
          <w:p w:rsidR="00CE54A7" w:rsidRDefault="00CE54A7" w:rsidP="00C35B1A">
            <w:pPr>
              <w:spacing w:before="60" w:after="60"/>
              <w:rPr>
                <w:ins w:id="82" w:author="Ye-Kui Wang" w:date="2017-10-05T13:27:00Z"/>
                <w:sz w:val="20"/>
              </w:rPr>
            </w:pPr>
            <w:r w:rsidRPr="00334131">
              <w:rPr>
                <w:sz w:val="20"/>
              </w:rPr>
              <w:t>It is suggested to align OMAF with the HEVC omnidirectional viewport SEI message by adding the recommended viewport type of most-viewed viewports by statistical measurements.</w:t>
            </w:r>
          </w:p>
          <w:p w:rsidR="00AA6D5E" w:rsidRDefault="00AA6D5E" w:rsidP="00C35B1A">
            <w:pPr>
              <w:spacing w:before="60" w:after="60"/>
              <w:rPr>
                <w:ins w:id="83" w:author="Ye-Kui Wang" w:date="2017-10-05T13:28:00Z"/>
                <w:sz w:val="20"/>
              </w:rPr>
            </w:pPr>
            <w:ins w:id="84" w:author="Ye-Kui Wang" w:date="2017-10-05T13:27:00Z">
              <w:r>
                <w:rPr>
                  <w:sz w:val="20"/>
                </w:rPr>
                <w:t>For the above suggestion, the MPEG input document m</w:t>
              </w:r>
            </w:ins>
            <w:ins w:id="85" w:author="Ye-Kui Wang" w:date="2017-10-08T21:01:00Z">
              <w:r w:rsidR="00720335">
                <w:rPr>
                  <w:sz w:val="20"/>
                </w:rPr>
                <w:t>41462</w:t>
              </w:r>
            </w:ins>
            <w:ins w:id="86" w:author="Ye-Kui Wang" w:date="2017-10-05T13:27:00Z">
              <w:r>
                <w:rPr>
                  <w:sz w:val="20"/>
                </w:rPr>
                <w:t xml:space="preserve"> contains a proposal with detailed specification text changes relative to the latest OMAF draft specification in the MPEG output document N</w:t>
              </w:r>
              <w:r w:rsidRPr="00E849E4">
                <w:rPr>
                  <w:sz w:val="20"/>
                </w:rPr>
                <w:t>16950</w:t>
              </w:r>
              <w:r>
                <w:rPr>
                  <w:sz w:val="20"/>
                </w:rPr>
                <w:t>.</w:t>
              </w:r>
            </w:ins>
          </w:p>
          <w:p w:rsidR="00AA6D5E" w:rsidRPr="00334131" w:rsidRDefault="00AA6D5E" w:rsidP="00C35B1A">
            <w:pPr>
              <w:spacing w:before="60" w:after="60"/>
              <w:rPr>
                <w:sz w:val="20"/>
              </w:rPr>
            </w:pPr>
            <w:ins w:id="87" w:author="Ye-Kui Wang" w:date="2017-10-05T13:28:00Z">
              <w:r>
                <w:rPr>
                  <w:sz w:val="20"/>
                </w:rPr>
                <w:t>No text changes to the OMAF-related SEI messages in JCTVC-AB1005-v1 is considered needed for this suggestion.</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t>9</w:t>
            </w:r>
          </w:p>
        </w:tc>
        <w:tc>
          <w:tcPr>
            <w:tcW w:w="4590" w:type="dxa"/>
            <w:tcBorders>
              <w:top w:val="single" w:sz="6" w:space="0" w:color="auto"/>
              <w:bottom w:val="single" w:sz="6" w:space="0" w:color="auto"/>
            </w:tcBorders>
          </w:tcPr>
          <w:p w:rsidR="00CE54A7" w:rsidRPr="00334131" w:rsidRDefault="00CE54A7" w:rsidP="00C35B1A">
            <w:pPr>
              <w:spacing w:before="60" w:after="60"/>
              <w:rPr>
                <w:sz w:val="20"/>
              </w:rPr>
            </w:pPr>
            <w:r w:rsidRPr="00334131">
              <w:rPr>
                <w:sz w:val="20"/>
              </w:rPr>
              <w:t xml:space="preserve">The overall sample location mapping processes are aligned between </w:t>
            </w:r>
            <w:r w:rsidRPr="00334131">
              <w:rPr>
                <w:rFonts w:cs="Arial"/>
                <w:sz w:val="20"/>
              </w:rPr>
              <w:t>JCTVC-AB1005-v1 and OMAF</w:t>
            </w:r>
            <w:r w:rsidRPr="00334131">
              <w:rPr>
                <w:sz w:val="20"/>
              </w:rPr>
              <w:t>. However, there is one significant discrepancy in the mapping equations for the equirectangular projection</w:t>
            </w:r>
            <w:r w:rsidRPr="00334131">
              <w:rPr>
                <w:rFonts w:cs="Arial"/>
                <w:sz w:val="20"/>
              </w:rPr>
              <w:t xml:space="preserve">. In JCTVC-AB1005-v1, </w:t>
            </w:r>
            <w:r w:rsidRPr="00334131">
              <w:rPr>
                <w:sz w:val="20"/>
              </w:rPr>
              <w:t>the mapping equations for the equirectangular projection involve the sphere coverage parameters, while this is not the case in OMAF.</w:t>
            </w:r>
          </w:p>
          <w:p w:rsidR="00CE54A7" w:rsidRPr="00334131" w:rsidRDefault="003F4249" w:rsidP="00433381">
            <w:pPr>
              <w:spacing w:before="60" w:after="60"/>
              <w:rPr>
                <w:sz w:val="20"/>
              </w:rPr>
            </w:pPr>
            <w:ins w:id="88" w:author="Ye-Kui Wang" w:date="2017-10-07T13:04:00Z">
              <w:r>
                <w:rPr>
                  <w:sz w:val="20"/>
                </w:rPr>
                <w:t xml:space="preserve">A basic assumption </w:t>
              </w:r>
            </w:ins>
            <w:ins w:id="89" w:author="Ye-Kui Wang" w:date="2017-10-07T13:05:00Z">
              <w:r w:rsidR="00433381">
                <w:rPr>
                  <w:sz w:val="20"/>
                </w:rPr>
                <w:t xml:space="preserve">in OMAF </w:t>
              </w:r>
            </w:ins>
            <w:ins w:id="90" w:author="Ye-Kui Wang" w:date="2017-10-07T13:04:00Z">
              <w:r>
                <w:rPr>
                  <w:sz w:val="20"/>
                </w:rPr>
                <w:t xml:space="preserve">of the overall </w:t>
              </w:r>
              <w:r w:rsidRPr="00334131">
                <w:rPr>
                  <w:sz w:val="20"/>
                </w:rPr>
                <w:t>sample location mapping processes</w:t>
              </w:r>
              <w:r>
                <w:rPr>
                  <w:sz w:val="20"/>
                </w:rPr>
                <w:t xml:space="preserve">, which involve RWP, is that the projected picture conceptually covers exactly the entire sphere. However, the current ERP equations in </w:t>
              </w:r>
              <w:r w:rsidRPr="00334131">
                <w:rPr>
                  <w:rFonts w:cs="Arial"/>
                  <w:sz w:val="20"/>
                </w:rPr>
                <w:t>JCTVC-AB1005-v1</w:t>
              </w:r>
              <w:r>
                <w:rPr>
                  <w:rFonts w:cs="Arial"/>
                  <w:sz w:val="20"/>
                </w:rPr>
                <w:t xml:space="preserve"> violates this assumption, but rather assumes that the projected picture covers exactly the indicated sphere coverage, which can be a subset of, the same as, or a subset of the entire sphere. When both the ERP SEI message the RWP SEI message are present, both of the two conflicting assumptions are in use in the </w:t>
              </w:r>
              <w:r w:rsidRPr="00334131">
                <w:rPr>
                  <w:sz w:val="20"/>
                </w:rPr>
                <w:t>sample location mapping process</w:t>
              </w:r>
              <w:r>
                <w:rPr>
                  <w:sz w:val="20"/>
                </w:rPr>
                <w:t>es, and the result would not be correct in this case. On the other hand, in OMAF, the RWP signalling needs to be present even when the true RWP functionality like region resizing, repositioning, rotation, mirroring as well as advanced guard band are not needed, e.g., for support of sub-sphere coverage and simple ERP padding.</w:t>
              </w:r>
            </w:ins>
            <w:del w:id="91" w:author="Ye-Kui Wang" w:date="2017-09-28T15:37:00Z">
              <w:r w:rsidR="00CE54A7" w:rsidRPr="00334131" w:rsidDel="000077F1">
                <w:rPr>
                  <w:sz w:val="20"/>
                </w:rPr>
                <w:delText xml:space="preserve">A study is needed on the impacts caused by this discrepancy. </w:delText>
              </w:r>
              <w:r w:rsidR="00CE54A7" w:rsidRPr="00334131" w:rsidDel="000077F1">
                <w:rPr>
                  <w:sz w:val="20"/>
                  <w:highlight w:val="yellow"/>
                </w:rPr>
                <w:delText>[Add more details after the study.]</w:delText>
              </w:r>
            </w:del>
          </w:p>
        </w:tc>
        <w:tc>
          <w:tcPr>
            <w:tcW w:w="3960" w:type="dxa"/>
            <w:tcBorders>
              <w:top w:val="single" w:sz="6" w:space="0" w:color="auto"/>
              <w:bottom w:val="single" w:sz="6" w:space="0" w:color="auto"/>
            </w:tcBorders>
          </w:tcPr>
          <w:p w:rsidR="00540D02" w:rsidRDefault="00CE54A7" w:rsidP="00AA6D5E">
            <w:pPr>
              <w:spacing w:before="60" w:after="60"/>
              <w:rPr>
                <w:ins w:id="92" w:author="Ye-Kui Wang" w:date="2017-10-05T13:43:00Z"/>
                <w:sz w:val="20"/>
              </w:rPr>
            </w:pPr>
            <w:r w:rsidRPr="00334131">
              <w:rPr>
                <w:sz w:val="20"/>
              </w:rPr>
              <w:t xml:space="preserve">It is suggested to align the </w:t>
            </w:r>
            <w:ins w:id="93" w:author="Ye-Kui Wang" w:date="2017-10-05T13:35:00Z">
              <w:r w:rsidR="00540D02">
                <w:rPr>
                  <w:sz w:val="20"/>
                </w:rPr>
                <w:t xml:space="preserve">ERP </w:t>
              </w:r>
            </w:ins>
            <w:r w:rsidRPr="00334131">
              <w:rPr>
                <w:sz w:val="20"/>
              </w:rPr>
              <w:t xml:space="preserve">mapping equations </w:t>
            </w:r>
            <w:del w:id="94" w:author="Ye-Kui Wang" w:date="2017-10-05T13:35:00Z">
              <w:r w:rsidRPr="00334131" w:rsidDel="00540D02">
                <w:rPr>
                  <w:sz w:val="20"/>
                </w:rPr>
                <w:delText xml:space="preserve">for the equirectangular projection </w:delText>
              </w:r>
            </w:del>
            <w:r w:rsidRPr="00334131">
              <w:rPr>
                <w:sz w:val="20"/>
              </w:rPr>
              <w:t>between the two specifications</w:t>
            </w:r>
            <w:ins w:id="95" w:author="Ye-Kui Wang" w:date="2017-10-05T13:34:00Z">
              <w:r w:rsidR="00540D02">
                <w:rPr>
                  <w:sz w:val="20"/>
                </w:rPr>
                <w:t xml:space="preserve"> as follows:</w:t>
              </w:r>
            </w:ins>
            <w:del w:id="96" w:author="Ye-Kui Wang" w:date="2017-10-05T13:35:00Z">
              <w:r w:rsidRPr="00334131" w:rsidDel="00540D02">
                <w:rPr>
                  <w:sz w:val="20"/>
                </w:rPr>
                <w:delText>.</w:delText>
              </w:r>
            </w:del>
          </w:p>
          <w:p w:rsidR="00FC2381" w:rsidRDefault="00DF77D2" w:rsidP="00540D02">
            <w:pPr>
              <w:pStyle w:val="ListParagraph"/>
              <w:numPr>
                <w:ilvl w:val="0"/>
                <w:numId w:val="13"/>
              </w:numPr>
              <w:tabs>
                <w:tab w:val="clear" w:pos="720"/>
                <w:tab w:val="left" w:pos="441"/>
              </w:tabs>
              <w:spacing w:before="60" w:after="60"/>
              <w:ind w:left="351" w:hanging="351"/>
              <w:jc w:val="both"/>
              <w:rPr>
                <w:ins w:id="97" w:author="Ye-Kui Wang" w:date="2017-10-08T21:07:00Z"/>
                <w:sz w:val="20"/>
              </w:rPr>
            </w:pPr>
            <w:ins w:id="98" w:author="Ye-Kui Wang" w:date="2017-10-08T21:07:00Z">
              <w:r w:rsidRPr="00DF77D2">
                <w:rPr>
                  <w:sz w:val="20"/>
                </w:rPr>
                <w:t>For ERP, if an applicable region-wise packing (RWP) SEI message is not present, the projection equations that involve the sphere coverage parameters apply; otherwise, the projection equations that do not involve the sphere coverage parameters apply.</w:t>
              </w:r>
            </w:ins>
          </w:p>
          <w:p w:rsidR="00DF77D2" w:rsidRDefault="00DF77D2" w:rsidP="00540D02">
            <w:pPr>
              <w:pStyle w:val="ListParagraph"/>
              <w:numPr>
                <w:ilvl w:val="0"/>
                <w:numId w:val="13"/>
              </w:numPr>
              <w:tabs>
                <w:tab w:val="clear" w:pos="720"/>
                <w:tab w:val="left" w:pos="441"/>
              </w:tabs>
              <w:spacing w:before="60" w:after="60"/>
              <w:ind w:left="351" w:hanging="351"/>
              <w:jc w:val="both"/>
              <w:rPr>
                <w:ins w:id="99" w:author="Ye-Kui Wang" w:date="2017-10-08T21:07:00Z"/>
                <w:sz w:val="20"/>
              </w:rPr>
            </w:pPr>
            <w:ins w:id="100" w:author="Ye-Kui Wang" w:date="2017-10-08T21:07:00Z">
              <w:r w:rsidRPr="00DF77D2">
                <w:rPr>
                  <w:sz w:val="20"/>
                </w:rPr>
                <w:t>For both cases, the azimuth equation is changed a little bit such that the left side of a full coverage ERP picture corresponds to −180 degree instead of 180 degrees.</w:t>
              </w:r>
            </w:ins>
          </w:p>
          <w:p w:rsidR="00AA6D5E" w:rsidRDefault="00AA6D5E" w:rsidP="00AA6D5E">
            <w:pPr>
              <w:spacing w:before="60" w:after="60"/>
              <w:rPr>
                <w:ins w:id="101" w:author="Ye-Kui Wang" w:date="2017-10-05T13:29:00Z"/>
                <w:sz w:val="20"/>
              </w:rPr>
            </w:pPr>
            <w:ins w:id="102" w:author="Ye-Kui Wang" w:date="2017-10-05T13:29:00Z">
              <w:r>
                <w:rPr>
                  <w:sz w:val="20"/>
                </w:rPr>
                <w:t>For the above suggestion, JCTVC-AC0024 contains a proposal with detailed specification text changes relative to JCTVC-AB1005-v1.</w:t>
              </w:r>
            </w:ins>
          </w:p>
          <w:p w:rsidR="00AA6D5E" w:rsidRPr="00334131" w:rsidRDefault="00FC2381" w:rsidP="00AA6D5E">
            <w:pPr>
              <w:spacing w:before="60" w:after="60"/>
              <w:rPr>
                <w:sz w:val="20"/>
              </w:rPr>
            </w:pPr>
            <w:ins w:id="103" w:author="Ye-Kui Wang" w:date="2017-10-08T21:08:00Z">
              <w:r>
                <w:rPr>
                  <w:sz w:val="20"/>
                </w:rPr>
                <w:t>T</w:t>
              </w:r>
            </w:ins>
            <w:ins w:id="104" w:author="Ye-Kui Wang" w:date="2017-10-05T13:29:00Z">
              <w:r w:rsidR="00AA6D5E">
                <w:rPr>
                  <w:sz w:val="20"/>
                </w:rPr>
                <w:t xml:space="preserve">he MPEG input document </w:t>
              </w:r>
            </w:ins>
            <w:ins w:id="105" w:author="Ye-Kui Wang" w:date="2017-10-08T20:56:00Z">
              <w:r w:rsidR="004D1436" w:rsidRPr="004D1436">
                <w:rPr>
                  <w:sz w:val="20"/>
                </w:rPr>
                <w:t>m41459</w:t>
              </w:r>
              <w:r w:rsidR="004D1436">
                <w:rPr>
                  <w:sz w:val="20"/>
                </w:rPr>
                <w:t xml:space="preserve"> </w:t>
              </w:r>
            </w:ins>
            <w:ins w:id="106" w:author="Ye-Kui Wang" w:date="2017-10-05T13:29:00Z">
              <w:r w:rsidR="00AA6D5E">
                <w:rPr>
                  <w:sz w:val="20"/>
                </w:rPr>
                <w:t>contains a proposal with detailed specification text changes relative to the latest OMAF draft specification in the MPEG output document N</w:t>
              </w:r>
              <w:r w:rsidR="00AA6D5E" w:rsidRPr="00E849E4">
                <w:rPr>
                  <w:sz w:val="20"/>
                </w:rPr>
                <w:t>16950</w:t>
              </w:r>
            </w:ins>
            <w:ins w:id="107" w:author="Ye-Kui Wang" w:date="2017-10-08T21:08:00Z">
              <w:r>
                <w:rPr>
                  <w:sz w:val="20"/>
                </w:rPr>
                <w:t xml:space="preserve"> for the above suggestion</w:t>
              </w:r>
            </w:ins>
            <w:ins w:id="108" w:author="Ye-Kui Wang" w:date="2017-10-05T13:29:00Z">
              <w:r w:rsidR="00AA6D5E">
                <w:rPr>
                  <w:sz w:val="20"/>
                </w:rPr>
                <w:t>.</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Pr>
                <w:rFonts w:ascii="Times New Roman" w:hAnsi="Times New Roman"/>
                <w:sz w:val="20"/>
              </w:rPr>
              <w:t>10</w:t>
            </w:r>
          </w:p>
        </w:tc>
        <w:tc>
          <w:tcPr>
            <w:tcW w:w="4590" w:type="dxa"/>
            <w:tcBorders>
              <w:top w:val="single" w:sz="6" w:space="0" w:color="auto"/>
              <w:bottom w:val="single" w:sz="6" w:space="0" w:color="auto"/>
            </w:tcBorders>
          </w:tcPr>
          <w:p w:rsidR="00CE54A7" w:rsidRDefault="00CE54A7" w:rsidP="00C35B1A">
            <w:pPr>
              <w:spacing w:before="60" w:after="60"/>
              <w:rPr>
                <w:rFonts w:cs="Arial"/>
                <w:sz w:val="20"/>
              </w:rPr>
            </w:pPr>
            <w:r>
              <w:rPr>
                <w:sz w:val="20"/>
              </w:rPr>
              <w:t xml:space="preserve">Regarding the equations for the cubemap projection (in clause D.3.4.51.2 of </w:t>
            </w:r>
            <w:r w:rsidRPr="00334131">
              <w:rPr>
                <w:rFonts w:cs="Arial"/>
                <w:sz w:val="20"/>
              </w:rPr>
              <w:t>JCTVC-AB1005-v1</w:t>
            </w:r>
            <w:r>
              <w:rPr>
                <w:rFonts w:cs="Arial"/>
                <w:sz w:val="20"/>
              </w:rPr>
              <w:t xml:space="preserve"> and clause 5.2.2 of the OMAF SoDIS), there are the following discrepancies:</w:t>
            </w:r>
          </w:p>
          <w:p w:rsidR="00CE54A7" w:rsidRDefault="00CE54A7" w:rsidP="00CE54A7">
            <w:pPr>
              <w:pStyle w:val="ListParagraph"/>
              <w:numPr>
                <w:ilvl w:val="0"/>
                <w:numId w:val="12"/>
              </w:numPr>
              <w:spacing w:before="60" w:after="60"/>
              <w:rPr>
                <w:sz w:val="20"/>
              </w:rPr>
            </w:pPr>
            <w:r>
              <w:rPr>
                <w:sz w:val="20"/>
              </w:rPr>
              <w:t xml:space="preserve">In </w:t>
            </w:r>
            <w:r w:rsidRPr="00334131">
              <w:rPr>
                <w:rFonts w:cs="Arial"/>
                <w:sz w:val="20"/>
              </w:rPr>
              <w:t>JCTVC-AB1005-v1</w:t>
            </w:r>
            <w:r>
              <w:rPr>
                <w:rFonts w:cs="Arial"/>
                <w:sz w:val="20"/>
              </w:rPr>
              <w:t xml:space="preserve"> there is a constraint that requires that </w:t>
            </w:r>
            <w:r w:rsidRPr="003C367E">
              <w:rPr>
                <w:rFonts w:cs="Arial"/>
                <w:sz w:val="20"/>
              </w:rPr>
              <w:t xml:space="preserve">pictureWidth shall be a multiple of 3 and pictureHeight shall be a </w:t>
            </w:r>
            <w:r w:rsidRPr="003C367E">
              <w:rPr>
                <w:rFonts w:cs="Arial"/>
                <w:sz w:val="20"/>
              </w:rPr>
              <w:lastRenderedPageBreak/>
              <w:t>multiple of 2</w:t>
            </w:r>
            <w:r>
              <w:rPr>
                <w:rFonts w:cs="Arial"/>
                <w:sz w:val="20"/>
              </w:rPr>
              <w:t>, but not in the OMAF SoDIS.</w:t>
            </w:r>
          </w:p>
          <w:p w:rsidR="00CE54A7" w:rsidRPr="00057931" w:rsidRDefault="00CE54A7" w:rsidP="00CE54A7">
            <w:pPr>
              <w:pStyle w:val="ListParagraph"/>
              <w:numPr>
                <w:ilvl w:val="0"/>
                <w:numId w:val="12"/>
              </w:numPr>
              <w:spacing w:before="60" w:after="60"/>
              <w:rPr>
                <w:sz w:val="20"/>
              </w:rPr>
            </w:pPr>
            <w:r>
              <w:rPr>
                <w:sz w:val="20"/>
              </w:rPr>
              <w:t>There were a few switches between '/' and '</w:t>
            </w:r>
            <w:r w:rsidRPr="002366F3">
              <w:rPr>
                <w:sz w:val="20"/>
                <w:lang w:eastAsia="ko-KR"/>
              </w:rPr>
              <w:t>÷</w:t>
            </w:r>
            <w:r>
              <w:rPr>
                <w:sz w:val="20"/>
              </w:rPr>
              <w:t>' at the beginning of the equations (rows 1, 2, 5, 6).</w:t>
            </w:r>
          </w:p>
        </w:tc>
        <w:tc>
          <w:tcPr>
            <w:tcW w:w="3960" w:type="dxa"/>
            <w:tcBorders>
              <w:top w:val="single" w:sz="6" w:space="0" w:color="auto"/>
              <w:bottom w:val="single" w:sz="6" w:space="0" w:color="auto"/>
            </w:tcBorders>
          </w:tcPr>
          <w:p w:rsidR="00CE54A7" w:rsidRDefault="00CE54A7" w:rsidP="00C35B1A">
            <w:pPr>
              <w:spacing w:before="60" w:after="60"/>
              <w:rPr>
                <w:ins w:id="109" w:author="Ye-Kui Wang" w:date="2017-10-05T13:30:00Z"/>
                <w:rFonts w:cs="Arial"/>
                <w:sz w:val="20"/>
              </w:rPr>
            </w:pPr>
            <w:r>
              <w:rPr>
                <w:sz w:val="20"/>
              </w:rPr>
              <w:lastRenderedPageBreak/>
              <w:t xml:space="preserve">It is suggested to discuss these </w:t>
            </w:r>
            <w:r>
              <w:rPr>
                <w:rFonts w:cs="Arial"/>
                <w:sz w:val="20"/>
              </w:rPr>
              <w:t>discrepancies and align them.</w:t>
            </w:r>
          </w:p>
          <w:p w:rsidR="00AA6D5E" w:rsidRPr="00334131" w:rsidRDefault="004E6834" w:rsidP="00C35B1A">
            <w:pPr>
              <w:spacing w:before="60" w:after="60"/>
              <w:rPr>
                <w:sz w:val="20"/>
              </w:rPr>
            </w:pPr>
            <w:ins w:id="110" w:author="Ye-Kui Wang" w:date="2017-10-05T13:44:00Z">
              <w:r>
                <w:rPr>
                  <w:rFonts w:cs="Arial"/>
                  <w:sz w:val="20"/>
                </w:rPr>
                <w:t>No specification text is provided for this suggestion</w:t>
              </w:r>
            </w:ins>
            <w:ins w:id="111" w:author="Ye-Kui Wang" w:date="2017-10-05T13:45:00Z">
              <w:r w:rsidR="003C3CB5">
                <w:rPr>
                  <w:rFonts w:cs="Arial"/>
                  <w:sz w:val="20"/>
                </w:rPr>
                <w:t xml:space="preserve"> in this contribution</w:t>
              </w:r>
            </w:ins>
            <w:ins w:id="112" w:author="Ye-Kui Wang" w:date="2017-10-05T13:44:00Z">
              <w:r>
                <w:rPr>
                  <w:rFonts w:cs="Arial"/>
                  <w:sz w:val="20"/>
                </w:rPr>
                <w:t>.</w:t>
              </w:r>
              <w:r w:rsidR="006C2958">
                <w:rPr>
                  <w:rFonts w:cs="Arial"/>
                  <w:sz w:val="20"/>
                </w:rPr>
                <w:t xml:space="preserve"> Experts who are familiar with the CMP equations are encouraged to study the </w:t>
              </w:r>
            </w:ins>
            <w:ins w:id="113" w:author="Ye-Kui Wang" w:date="2017-10-05T13:45:00Z">
              <w:r w:rsidR="006C2958">
                <w:rPr>
                  <w:rFonts w:cs="Arial"/>
                  <w:sz w:val="20"/>
                </w:rPr>
                <w:t>discrepancies and provide alignment suggestions.</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t>1</w:t>
            </w:r>
            <w:r>
              <w:rPr>
                <w:rFonts w:ascii="Times New Roman" w:hAnsi="Times New Roman"/>
                <w:sz w:val="20"/>
              </w:rPr>
              <w:t>1</w:t>
            </w:r>
          </w:p>
        </w:tc>
        <w:tc>
          <w:tcPr>
            <w:tcW w:w="4590" w:type="dxa"/>
            <w:tcBorders>
              <w:top w:val="single" w:sz="6" w:space="0" w:color="auto"/>
              <w:bottom w:val="single" w:sz="6" w:space="0" w:color="auto"/>
            </w:tcBorders>
          </w:tcPr>
          <w:p w:rsidR="00CE54A7" w:rsidRPr="00334131" w:rsidRDefault="00CE54A7" w:rsidP="00C35B1A">
            <w:pPr>
              <w:spacing w:before="60" w:after="60"/>
              <w:rPr>
                <w:sz w:val="20"/>
              </w:rPr>
            </w:pPr>
            <w:r w:rsidRPr="00334131">
              <w:rPr>
                <w:sz w:val="20"/>
              </w:rPr>
              <w:t>In OMAF clauses 10.1.2.2</w:t>
            </w:r>
            <w:del w:id="114" w:author="Ye-Kui Wang" w:date="2017-10-05T13:54:00Z">
              <w:r w:rsidRPr="00334131" w:rsidDel="003C3CB5">
                <w:rPr>
                  <w:sz w:val="20"/>
                </w:rPr>
                <w:delText xml:space="preserve"> and 10.1.2.3</w:delText>
              </w:r>
            </w:del>
            <w:r w:rsidRPr="00334131">
              <w:rPr>
                <w:sz w:val="20"/>
              </w:rPr>
              <w:t xml:space="preserve">, there </w:t>
            </w:r>
            <w:ins w:id="115" w:author="Ye-Kui Wang" w:date="2017-10-05T13:54:00Z">
              <w:r w:rsidR="003C3CB5">
                <w:rPr>
                  <w:sz w:val="20"/>
                </w:rPr>
                <w:t>is</w:t>
              </w:r>
            </w:ins>
            <w:del w:id="116" w:author="Ye-Kui Wang" w:date="2017-10-05T13:54:00Z">
              <w:r w:rsidRPr="00334131" w:rsidDel="003C3CB5">
                <w:rPr>
                  <w:sz w:val="20"/>
                </w:rPr>
                <w:delText>are</w:delText>
              </w:r>
            </w:del>
            <w:r w:rsidRPr="00334131">
              <w:rPr>
                <w:sz w:val="20"/>
              </w:rPr>
              <w:t xml:space="preserve"> the following constraint</w:t>
            </w:r>
            <w:del w:id="117" w:author="Ye-Kui Wang" w:date="2017-10-05T13:54:00Z">
              <w:r w:rsidRPr="00334131" w:rsidDel="003C3CB5">
                <w:rPr>
                  <w:sz w:val="20"/>
                </w:rPr>
                <w:delText>s</w:delText>
              </w:r>
            </w:del>
            <w:r w:rsidRPr="00334131">
              <w:rPr>
                <w:sz w:val="20"/>
              </w:rPr>
              <w:t>:</w:t>
            </w:r>
          </w:p>
          <w:p w:rsidR="00CE54A7" w:rsidRPr="00334131" w:rsidRDefault="00CE54A7" w:rsidP="00C35B1A">
            <w:pPr>
              <w:spacing w:before="60" w:after="60"/>
              <w:ind w:left="257"/>
              <w:rPr>
                <w:rFonts w:cs="Arial"/>
                <w:sz w:val="20"/>
              </w:rPr>
            </w:pPr>
            <w:r w:rsidRPr="00334131">
              <w:rPr>
                <w:rFonts w:cs="Arial"/>
                <w:sz w:val="20"/>
              </w:rPr>
              <w:t>When the video does not provide full 360 coverage, for each picture, there shall be a region-wise packing SEI messages present in the bitstream that applies to the picture.</w:t>
            </w:r>
          </w:p>
          <w:p w:rsidR="00CE54A7" w:rsidRPr="00334131" w:rsidDel="003C3CB5" w:rsidRDefault="00CE54A7" w:rsidP="00C35B1A">
            <w:pPr>
              <w:spacing w:before="60" w:after="60"/>
              <w:ind w:left="257"/>
              <w:rPr>
                <w:del w:id="118" w:author="Ye-Kui Wang" w:date="2017-10-05T13:54:00Z"/>
                <w:rFonts w:cs="Arial"/>
                <w:sz w:val="20"/>
              </w:rPr>
            </w:pPr>
            <w:del w:id="119" w:author="Ye-Kui Wang" w:date="2017-10-05T13:54:00Z">
              <w:r w:rsidRPr="00334131" w:rsidDel="003C3CB5">
                <w:rPr>
                  <w:rFonts w:cs="Arial"/>
                  <w:sz w:val="20"/>
                </w:rPr>
                <w:delText>When the video elementary stream contains a region-wise packing SEI message, RegionWisePackingBox shall be present. When present, RegionWisePackingBox shall signal the same information as in the region-wise packing SEI message(s).</w:delText>
              </w:r>
            </w:del>
          </w:p>
          <w:p w:rsidR="00CE54A7" w:rsidRPr="00334131" w:rsidRDefault="00CE54A7" w:rsidP="00C35B1A">
            <w:pPr>
              <w:spacing w:before="60" w:after="60"/>
              <w:rPr>
                <w:rFonts w:cs="Arial"/>
                <w:sz w:val="20"/>
              </w:rPr>
            </w:pPr>
            <w:r w:rsidRPr="00334131">
              <w:rPr>
                <w:rFonts w:cs="Arial"/>
                <w:sz w:val="20"/>
              </w:rPr>
              <w:t>However, th</w:t>
            </w:r>
            <w:ins w:id="120" w:author="Ye-Kui Wang" w:date="2017-10-05T13:54:00Z">
              <w:r w:rsidR="003C3CB5">
                <w:rPr>
                  <w:rFonts w:cs="Arial"/>
                  <w:sz w:val="20"/>
                </w:rPr>
                <w:t>is</w:t>
              </w:r>
            </w:ins>
            <w:del w:id="121" w:author="Ye-Kui Wang" w:date="2017-10-05T13:54:00Z">
              <w:r w:rsidRPr="00334131" w:rsidDel="003C3CB5">
                <w:rPr>
                  <w:rFonts w:cs="Arial"/>
                  <w:sz w:val="20"/>
                </w:rPr>
                <w:delText>ese</w:delText>
              </w:r>
            </w:del>
            <w:r w:rsidRPr="00334131">
              <w:rPr>
                <w:rFonts w:cs="Arial"/>
                <w:sz w:val="20"/>
              </w:rPr>
              <w:t xml:space="preserve"> constraint</w:t>
            </w:r>
            <w:del w:id="122" w:author="Ye-Kui Wang" w:date="2017-10-05T13:54:00Z">
              <w:r w:rsidRPr="00334131" w:rsidDel="003C3CB5">
                <w:rPr>
                  <w:rFonts w:cs="Arial"/>
                  <w:sz w:val="20"/>
                </w:rPr>
                <w:delText>s</w:delText>
              </w:r>
            </w:del>
            <w:r w:rsidRPr="00334131">
              <w:rPr>
                <w:rFonts w:cs="Arial"/>
                <w:sz w:val="20"/>
              </w:rPr>
              <w:t xml:space="preserve"> wouldn't be needed when the </w:t>
            </w:r>
            <w:ins w:id="123" w:author="Ye-Kui Wang" w:date="2017-10-05T13:54:00Z">
              <w:r w:rsidR="00376BF8">
                <w:rPr>
                  <w:rFonts w:cs="Arial"/>
                  <w:sz w:val="20"/>
                </w:rPr>
                <w:t xml:space="preserve">sphere </w:t>
              </w:r>
            </w:ins>
            <w:r w:rsidRPr="00334131">
              <w:rPr>
                <w:rFonts w:cs="Arial"/>
                <w:sz w:val="20"/>
              </w:rPr>
              <w:t xml:space="preserve">coverage information is present, since for </w:t>
            </w:r>
            <w:r w:rsidRPr="00334131">
              <w:rPr>
                <w:sz w:val="20"/>
              </w:rPr>
              <w:t>the equirectangular projection</w:t>
            </w:r>
            <w:r w:rsidRPr="00334131">
              <w:rPr>
                <w:rFonts w:cs="Arial"/>
                <w:sz w:val="20"/>
              </w:rPr>
              <w:t xml:space="preserve"> the coverage in sphere domain is identical to the coverage in 2D picture domain, which the region-wise packing box provides in this scenario.</w:t>
            </w:r>
          </w:p>
          <w:p w:rsidR="00CE54A7" w:rsidRPr="00334131" w:rsidRDefault="00CE54A7" w:rsidP="00C35B1A">
            <w:pPr>
              <w:spacing w:before="60" w:after="60"/>
              <w:rPr>
                <w:rFonts w:cs="Arial"/>
                <w:sz w:val="20"/>
              </w:rPr>
            </w:pPr>
            <w:r w:rsidRPr="00334131">
              <w:rPr>
                <w:rFonts w:cs="Arial"/>
                <w:sz w:val="20"/>
              </w:rPr>
              <w:t xml:space="preserve">In the context of </w:t>
            </w:r>
            <w:ins w:id="124" w:author="Ye-Kui Wang" w:date="2017-10-07T11:26:00Z">
              <w:r w:rsidR="001479F2">
                <w:rPr>
                  <w:rFonts w:cs="Arial"/>
                  <w:sz w:val="20"/>
                </w:rPr>
                <w:t xml:space="preserve">the </w:t>
              </w:r>
            </w:ins>
            <w:del w:id="125" w:author="Ye-Kui Wang" w:date="2017-10-07T11:26:00Z">
              <w:r w:rsidRPr="00334131" w:rsidDel="001479F2">
                <w:rPr>
                  <w:rFonts w:cs="Arial"/>
                  <w:sz w:val="20"/>
                </w:rPr>
                <w:delText>JCTVC-AB1005-v1</w:delText>
              </w:r>
            </w:del>
            <w:ins w:id="126" w:author="Ye-Kui Wang" w:date="2017-10-07T11:26:00Z">
              <w:r w:rsidR="001479F2">
                <w:rPr>
                  <w:rFonts w:cs="Arial"/>
                  <w:sz w:val="20"/>
                </w:rPr>
                <w:t>OMAF-related SEI messages</w:t>
              </w:r>
            </w:ins>
            <w:r w:rsidRPr="00334131">
              <w:rPr>
                <w:rFonts w:cs="Arial"/>
                <w:sz w:val="20"/>
              </w:rPr>
              <w:t xml:space="preserve">, there were also requests, e.g., from Minhua Zhou of Broadcom, to make the design of the OMAF-related SEI messages work for sub-360 coverage scenarios without mandating the presence of the region-wise packing SEI message when not necessary (i.e., when the projection type is the </w:t>
            </w:r>
            <w:r w:rsidRPr="00334131">
              <w:rPr>
                <w:sz w:val="20"/>
              </w:rPr>
              <w:t>equirectangular projection</w:t>
            </w:r>
            <w:r w:rsidRPr="00334131">
              <w:rPr>
                <w:rFonts w:cs="Arial"/>
                <w:sz w:val="20"/>
              </w:rPr>
              <w:t xml:space="preserve"> and the sphere coverage information is present).</w:t>
            </w:r>
          </w:p>
        </w:tc>
        <w:tc>
          <w:tcPr>
            <w:tcW w:w="3960" w:type="dxa"/>
            <w:tcBorders>
              <w:top w:val="single" w:sz="6" w:space="0" w:color="auto"/>
              <w:bottom w:val="single" w:sz="6" w:space="0" w:color="auto"/>
            </w:tcBorders>
          </w:tcPr>
          <w:p w:rsidR="00AA6D5E" w:rsidRDefault="00CE54A7" w:rsidP="00AA6D5E">
            <w:pPr>
              <w:spacing w:before="60" w:after="60"/>
              <w:rPr>
                <w:ins w:id="127" w:author="Ye-Kui Wang" w:date="2017-10-08T21:11:00Z"/>
                <w:sz w:val="20"/>
                <w:lang w:val="en-CA"/>
              </w:rPr>
            </w:pPr>
            <w:r w:rsidRPr="00334131">
              <w:rPr>
                <w:sz w:val="20"/>
                <w:lang w:val="en-CA"/>
              </w:rPr>
              <w:t xml:space="preserve">It is </w:t>
            </w:r>
            <w:r w:rsidRPr="00334131">
              <w:rPr>
                <w:sz w:val="20"/>
              </w:rPr>
              <w:t>suggested</w:t>
            </w:r>
            <w:r w:rsidRPr="00334131">
              <w:rPr>
                <w:sz w:val="20"/>
                <w:lang w:val="en-CA"/>
              </w:rPr>
              <w:t xml:space="preserve"> to make aligned designs for OMAF and the OMAF-related SEI messages to address this issue.</w:t>
            </w:r>
          </w:p>
          <w:p w:rsidR="00FC2381" w:rsidRDefault="00FC2381" w:rsidP="00FC2381">
            <w:pPr>
              <w:spacing w:before="60" w:after="60"/>
              <w:rPr>
                <w:ins w:id="128" w:author="Ye-Kui Wang" w:date="2017-10-08T21:11:00Z"/>
                <w:sz w:val="20"/>
                <w:lang w:val="en-CA"/>
              </w:rPr>
            </w:pPr>
            <w:ins w:id="129" w:author="Ye-Kui Wang" w:date="2017-10-08T21:11:00Z">
              <w:r>
                <w:rPr>
                  <w:sz w:val="20"/>
                  <w:lang w:val="en-CA"/>
                </w:rPr>
                <w:t>Based on the suggestion for item#9 above, RWP is no longer needed for sub-360 coverage support for the viewport independent profiles. Therefore, it is suggested to require the absence of the RWP signalling altogether for the viewport independent profile.</w:t>
              </w:r>
            </w:ins>
          </w:p>
          <w:p w:rsidR="00FC2381" w:rsidRPr="00FC2381" w:rsidRDefault="00FC2381" w:rsidP="00AA6D5E">
            <w:pPr>
              <w:spacing w:before="60" w:after="60"/>
              <w:rPr>
                <w:sz w:val="20"/>
                <w:lang w:val="en-CA"/>
              </w:rPr>
            </w:pPr>
            <w:ins w:id="130" w:author="Ye-Kui Wang" w:date="2017-10-08T21:12:00Z">
              <w:r>
                <w:rPr>
                  <w:sz w:val="20"/>
                </w:rPr>
                <w:t xml:space="preserve">The MPEG input document </w:t>
              </w:r>
              <w:r w:rsidRPr="004D1436">
                <w:rPr>
                  <w:sz w:val="20"/>
                </w:rPr>
                <w:t>m41459</w:t>
              </w:r>
              <w:r>
                <w:rPr>
                  <w:sz w:val="20"/>
                </w:rPr>
                <w:t xml:space="preserve"> contains a proposal with detailed specification text changes relative to the latest OMAF draft specification in the MPEG output document N</w:t>
              </w:r>
              <w:r w:rsidRPr="00E849E4">
                <w:rPr>
                  <w:sz w:val="20"/>
                </w:rPr>
                <w:t>16950</w:t>
              </w:r>
              <w:r>
                <w:rPr>
                  <w:sz w:val="20"/>
                </w:rPr>
                <w:t xml:space="preserve"> for the above suggestion.</w:t>
              </w:r>
            </w:ins>
          </w:p>
        </w:tc>
      </w:tr>
      <w:tr w:rsidR="005D6031" w:rsidRPr="00334131" w:rsidTr="00C35B1A">
        <w:trPr>
          <w:ins w:id="131" w:author="Ye-Kui Wang" w:date="2017-10-02T15:42:00Z"/>
        </w:trPr>
        <w:tc>
          <w:tcPr>
            <w:tcW w:w="720" w:type="dxa"/>
            <w:tcBorders>
              <w:top w:val="single" w:sz="6" w:space="0" w:color="auto"/>
              <w:bottom w:val="single" w:sz="6" w:space="0" w:color="auto"/>
            </w:tcBorders>
          </w:tcPr>
          <w:p w:rsidR="005D6031" w:rsidRPr="00334131" w:rsidRDefault="005D6031" w:rsidP="00C35B1A">
            <w:pPr>
              <w:pStyle w:val="ISOMB"/>
              <w:spacing w:before="60" w:after="60" w:line="240" w:lineRule="auto"/>
              <w:jc w:val="center"/>
              <w:rPr>
                <w:ins w:id="132" w:author="Ye-Kui Wang" w:date="2017-10-02T15:42:00Z"/>
                <w:rFonts w:ascii="Times New Roman" w:hAnsi="Times New Roman"/>
                <w:sz w:val="20"/>
              </w:rPr>
            </w:pPr>
            <w:ins w:id="133" w:author="Ye-Kui Wang" w:date="2017-10-02T15:42:00Z">
              <w:r>
                <w:rPr>
                  <w:rFonts w:ascii="Times New Roman" w:hAnsi="Times New Roman"/>
                  <w:sz w:val="20"/>
                </w:rPr>
                <w:t>12</w:t>
              </w:r>
            </w:ins>
          </w:p>
        </w:tc>
        <w:tc>
          <w:tcPr>
            <w:tcW w:w="4590" w:type="dxa"/>
            <w:tcBorders>
              <w:top w:val="single" w:sz="6" w:space="0" w:color="auto"/>
              <w:bottom w:val="single" w:sz="6" w:space="0" w:color="auto"/>
            </w:tcBorders>
          </w:tcPr>
          <w:p w:rsidR="005D6031" w:rsidRDefault="00981B58" w:rsidP="00C35B1A">
            <w:pPr>
              <w:spacing w:before="60" w:after="60"/>
              <w:rPr>
                <w:ins w:id="134" w:author="Ye-Kui Wang" w:date="2017-10-08T21:17:00Z"/>
                <w:sz w:val="20"/>
              </w:rPr>
            </w:pPr>
            <w:ins w:id="135" w:author="Ye-Kui Wang" w:date="2017-10-08T21:12:00Z">
              <w:r>
                <w:rPr>
                  <w:sz w:val="20"/>
                </w:rPr>
                <w:t>OMAF supports fisheye omnidirectional video. The fish</w:t>
              </w:r>
            </w:ins>
            <w:ins w:id="136" w:author="Ye-Kui Wang" w:date="2017-10-08T21:13:00Z">
              <w:r>
                <w:rPr>
                  <w:sz w:val="20"/>
                </w:rPr>
                <w:t xml:space="preserve">eye video metadata is signalled in a file format box. However, </w:t>
              </w:r>
            </w:ins>
            <w:ins w:id="137" w:author="Ye-Kui Wang" w:date="2017-10-08T21:14:00Z">
              <w:r>
                <w:rPr>
                  <w:sz w:val="20"/>
                </w:rPr>
                <w:t>there is no f</w:t>
              </w:r>
              <w:r>
                <w:rPr>
                  <w:sz w:val="20"/>
                </w:rPr>
                <w:t>isheye SEI message</w:t>
              </w:r>
              <w:r>
                <w:rPr>
                  <w:sz w:val="20"/>
                </w:rPr>
                <w:t xml:space="preserve"> for support of </w:t>
              </w:r>
            </w:ins>
            <w:ins w:id="138" w:author="Ye-Kui Wang" w:date="2017-10-08T21:15:00Z">
              <w:r>
                <w:rPr>
                  <w:sz w:val="20"/>
                </w:rPr>
                <w:t>fisheye omnidirectional video</w:t>
              </w:r>
              <w:r>
                <w:rPr>
                  <w:sz w:val="20"/>
                </w:rPr>
                <w:t xml:space="preserve"> on elementary stream level</w:t>
              </w:r>
            </w:ins>
            <w:ins w:id="139" w:author="Ye-Kui Wang" w:date="2017-10-08T21:14:00Z">
              <w:r>
                <w:rPr>
                  <w:sz w:val="20"/>
                </w:rPr>
                <w:t>.</w:t>
              </w:r>
            </w:ins>
          </w:p>
          <w:p w:rsidR="00467211" w:rsidRPr="000841DB" w:rsidRDefault="000841DB" w:rsidP="00C35B1A">
            <w:pPr>
              <w:spacing w:before="60" w:after="60"/>
              <w:rPr>
                <w:ins w:id="140" w:author="Ye-Kui Wang" w:date="2017-10-02T15:42:00Z"/>
                <w:sz w:val="20"/>
                <w:rPrChange w:id="141" w:author="Ye-Kui Wang" w:date="2017-10-08T21:19:00Z">
                  <w:rPr>
                    <w:ins w:id="142" w:author="Ye-Kui Wang" w:date="2017-10-02T15:42:00Z"/>
                    <w:sz w:val="20"/>
                  </w:rPr>
                </w:rPrChange>
              </w:rPr>
            </w:pPr>
            <w:ins w:id="143" w:author="Ye-Kui Wang" w:date="2017-10-08T21:19:00Z">
              <w:r w:rsidRPr="00354F86">
                <w:rPr>
                  <w:sz w:val="20"/>
                </w:rPr>
                <w:t xml:space="preserve">The 3GPP SA4 </w:t>
              </w:r>
              <w:r>
                <w:rPr>
                  <w:sz w:val="20"/>
                </w:rPr>
                <w:t xml:space="preserve">standardization </w:t>
              </w:r>
              <w:r w:rsidRPr="00354F86">
                <w:rPr>
                  <w:sz w:val="20"/>
                </w:rPr>
                <w:t xml:space="preserve">work on FLUS (Framework for Live Uplink Streaming) </w:t>
              </w:r>
              <w:bookmarkStart w:id="144" w:name="_GoBack"/>
              <w:bookmarkEnd w:id="144"/>
              <w:r w:rsidRPr="00354F86">
                <w:rPr>
                  <w:sz w:val="20"/>
                </w:rPr>
                <w:t>needs a fisheye SEI message. For the background of FLUS, you may take a look at the latest description of FLUS available in S4-AHM363 (</w:t>
              </w:r>
              <w:r w:rsidRPr="00354F86">
                <w:rPr>
                  <w:sz w:val="20"/>
                </w:rPr>
                <w:fldChar w:fldCharType="begin"/>
              </w:r>
              <w:r w:rsidRPr="00354F86">
                <w:rPr>
                  <w:sz w:val="20"/>
                </w:rPr>
                <w:instrText xml:space="preserve"> HYPERLINK "http://www.3gpp.org/FTP/tsg_sa/WG4_CODEC/Ad-hoc_MTSI/Docs/S4-AHM363zip" </w:instrText>
              </w:r>
              <w:r w:rsidRPr="00354F86">
                <w:rPr>
                  <w:sz w:val="20"/>
                </w:rPr>
                <w:fldChar w:fldCharType="separate"/>
              </w:r>
              <w:r w:rsidRPr="00354F86">
                <w:rPr>
                  <w:rStyle w:val="Hyperlink"/>
                  <w:sz w:val="20"/>
                </w:rPr>
                <w:t>http://www.3gpp.org/FTP/tsg_sa/WG4_CODEC/Ad-hoc_MTSI/Docs/S4-AHM363zip</w:t>
              </w:r>
              <w:r w:rsidRPr="00354F86">
                <w:rPr>
                  <w:sz w:val="20"/>
                </w:rPr>
                <w:fldChar w:fldCharType="end"/>
              </w:r>
              <w:r w:rsidRPr="00354F86">
                <w:rPr>
                  <w:sz w:val="20"/>
                </w:rPr>
                <w:t>) plus recently agreed additions documented in S4-170843 (</w:t>
              </w:r>
              <w:r w:rsidRPr="00354F86">
                <w:rPr>
                  <w:sz w:val="20"/>
                </w:rPr>
                <w:fldChar w:fldCharType="begin"/>
              </w:r>
              <w:r w:rsidRPr="00354F86">
                <w:rPr>
                  <w:sz w:val="20"/>
                </w:rPr>
                <w:instrText xml:space="preserve"> HYPERLINK "ftp://ftp.3gpp.org/tsg_sa/WG4_CODEC/TSGS4_95/Docs/S4-170843.zip" </w:instrText>
              </w:r>
              <w:r w:rsidRPr="00354F86">
                <w:rPr>
                  <w:sz w:val="20"/>
                </w:rPr>
                <w:fldChar w:fldCharType="separate"/>
              </w:r>
              <w:r w:rsidRPr="00354F86">
                <w:rPr>
                  <w:rStyle w:val="Hyperlink"/>
                  <w:sz w:val="20"/>
                </w:rPr>
                <w:t>ftp://ftp.3gpp.org/tsg_sa/WG4_CODEC/TSGS4_95/Docs/S4-170843.zip</w:t>
              </w:r>
              <w:r w:rsidRPr="00354F86">
                <w:rPr>
                  <w:sz w:val="20"/>
                </w:rPr>
                <w:fldChar w:fldCharType="end"/>
              </w:r>
              <w:r w:rsidRPr="00354F86">
                <w:rPr>
                  <w:sz w:val="20"/>
                </w:rPr>
                <w:t>).</w:t>
              </w:r>
            </w:ins>
          </w:p>
        </w:tc>
        <w:tc>
          <w:tcPr>
            <w:tcW w:w="3960" w:type="dxa"/>
            <w:tcBorders>
              <w:top w:val="single" w:sz="6" w:space="0" w:color="auto"/>
              <w:bottom w:val="single" w:sz="6" w:space="0" w:color="auto"/>
            </w:tcBorders>
          </w:tcPr>
          <w:p w:rsidR="005D6031" w:rsidRPr="00334131" w:rsidRDefault="00467211" w:rsidP="00C35B1A">
            <w:pPr>
              <w:spacing w:before="60" w:after="60"/>
              <w:rPr>
                <w:ins w:id="145" w:author="Ye-Kui Wang" w:date="2017-10-02T15:42:00Z"/>
                <w:sz w:val="20"/>
                <w:lang w:val="en-CA"/>
              </w:rPr>
            </w:pPr>
            <w:ins w:id="146" w:author="Ye-Kui Wang" w:date="2017-10-08T21:15:00Z">
              <w:r>
                <w:rPr>
                  <w:sz w:val="20"/>
                  <w:lang w:val="en-CA"/>
                </w:rPr>
                <w:t>It is suggested to specify a fisheye SEI message, and align the fisheye video metadata</w:t>
              </w:r>
            </w:ins>
            <w:ins w:id="147" w:author="Ye-Kui Wang" w:date="2017-10-08T21:16:00Z">
              <w:r>
                <w:rPr>
                  <w:sz w:val="20"/>
                  <w:lang w:val="en-CA"/>
                </w:rPr>
                <w:t xml:space="preserve"> signalling between the SEI message </w:t>
              </w:r>
            </w:ins>
            <w:ins w:id="148" w:author="Ye-Kui Wang" w:date="2017-10-08T21:15:00Z">
              <w:r>
                <w:rPr>
                  <w:sz w:val="20"/>
                  <w:lang w:val="en-CA"/>
                </w:rPr>
                <w:t>and the OMAF file format level signalling.</w:t>
              </w:r>
            </w:ins>
          </w:p>
        </w:tc>
      </w:tr>
      <w:tr w:rsidR="00CE54A7" w:rsidRPr="00334131" w:rsidTr="00C35B1A">
        <w:tc>
          <w:tcPr>
            <w:tcW w:w="720" w:type="dxa"/>
            <w:tcBorders>
              <w:top w:val="single" w:sz="6" w:space="0" w:color="auto"/>
              <w:bottom w:val="single" w:sz="6" w:space="0" w:color="auto"/>
            </w:tcBorders>
          </w:tcPr>
          <w:p w:rsidR="00CE54A7" w:rsidRPr="00334131" w:rsidRDefault="00CE54A7" w:rsidP="00C35B1A">
            <w:pPr>
              <w:pStyle w:val="ISOMB"/>
              <w:spacing w:before="60" w:after="60" w:line="240" w:lineRule="auto"/>
              <w:jc w:val="center"/>
              <w:rPr>
                <w:rFonts w:ascii="Times New Roman" w:hAnsi="Times New Roman"/>
                <w:sz w:val="20"/>
              </w:rPr>
            </w:pPr>
            <w:r w:rsidRPr="00334131">
              <w:rPr>
                <w:rFonts w:ascii="Times New Roman" w:hAnsi="Times New Roman"/>
                <w:sz w:val="20"/>
              </w:rPr>
              <w:t>1</w:t>
            </w:r>
            <w:ins w:id="149" w:author="Ye-Kui Wang" w:date="2017-10-02T15:42:00Z">
              <w:r w:rsidR="005D6031">
                <w:rPr>
                  <w:rFonts w:ascii="Times New Roman" w:hAnsi="Times New Roman"/>
                  <w:sz w:val="20"/>
                </w:rPr>
                <w:t>3</w:t>
              </w:r>
            </w:ins>
            <w:del w:id="150" w:author="Ye-Kui Wang" w:date="2017-10-02T15:42:00Z">
              <w:r w:rsidDel="005D6031">
                <w:rPr>
                  <w:rFonts w:ascii="Times New Roman" w:hAnsi="Times New Roman"/>
                  <w:sz w:val="20"/>
                </w:rPr>
                <w:delText>2</w:delText>
              </w:r>
            </w:del>
          </w:p>
        </w:tc>
        <w:tc>
          <w:tcPr>
            <w:tcW w:w="4590" w:type="dxa"/>
            <w:tcBorders>
              <w:top w:val="single" w:sz="6" w:space="0" w:color="auto"/>
              <w:bottom w:val="single" w:sz="6" w:space="0" w:color="auto"/>
            </w:tcBorders>
          </w:tcPr>
          <w:p w:rsidR="00CE54A7" w:rsidRPr="00334131" w:rsidRDefault="00CE54A7" w:rsidP="00C35B1A">
            <w:pPr>
              <w:spacing w:before="60" w:after="60"/>
              <w:rPr>
                <w:sz w:val="20"/>
              </w:rPr>
            </w:pPr>
            <w:r w:rsidRPr="00334131">
              <w:rPr>
                <w:sz w:val="20"/>
              </w:rPr>
              <w:t>There will most likely be OMAF and JCT-VC inputs to Macau that contain other topics than listed above for which coordination between OMAF and JCT-VC is necessary or desirable.</w:t>
            </w:r>
          </w:p>
        </w:tc>
        <w:tc>
          <w:tcPr>
            <w:tcW w:w="3960" w:type="dxa"/>
            <w:tcBorders>
              <w:top w:val="single" w:sz="6" w:space="0" w:color="auto"/>
              <w:bottom w:val="single" w:sz="6" w:space="0" w:color="auto"/>
            </w:tcBorders>
          </w:tcPr>
          <w:p w:rsidR="00CE54A7" w:rsidRPr="00334131" w:rsidRDefault="00CE54A7" w:rsidP="00C35B1A">
            <w:pPr>
              <w:spacing w:before="60" w:after="60"/>
              <w:rPr>
                <w:sz w:val="20"/>
              </w:rPr>
            </w:pPr>
            <w:r w:rsidRPr="00334131">
              <w:rPr>
                <w:sz w:val="20"/>
                <w:lang w:val="en-CA"/>
              </w:rPr>
              <w:t xml:space="preserve">It is </w:t>
            </w:r>
            <w:r w:rsidRPr="00334131">
              <w:rPr>
                <w:sz w:val="20"/>
              </w:rPr>
              <w:t>suggested</w:t>
            </w:r>
            <w:r w:rsidRPr="00334131">
              <w:rPr>
                <w:sz w:val="20"/>
                <w:lang w:val="en-CA"/>
              </w:rPr>
              <w:t xml:space="preserve"> to discuss </w:t>
            </w:r>
            <w:r w:rsidRPr="00334131">
              <w:rPr>
                <w:sz w:val="20"/>
              </w:rPr>
              <w:t>as early as possible in OMAF meeting sessions (including Saturday and Sunday OMAF AHG meeting sessions) all OMAF inputs containing topics for which coordination between OMAF and JCT-VC is necessary or desirable, to allow joint discussions between OMAF and JCT-VC, knowing that JCT-VC will end by Tuesday.</w:t>
            </w:r>
          </w:p>
          <w:p w:rsidR="00CE54A7" w:rsidRPr="00334131" w:rsidRDefault="00CE54A7" w:rsidP="00C35B1A">
            <w:pPr>
              <w:pStyle w:val="BodyText"/>
              <w:rPr>
                <w:lang w:val="en-CA"/>
              </w:rPr>
            </w:pPr>
            <w:r w:rsidRPr="00334131">
              <w:t>These topics should be identified early and considered in preparing the meeting agendas of both OMAF and JCT-VC.</w:t>
            </w:r>
          </w:p>
        </w:tc>
      </w:tr>
    </w:tbl>
    <w:p w:rsidR="00CE54A7" w:rsidRPr="00CE54A7" w:rsidRDefault="00CE54A7" w:rsidP="004234F0">
      <w:pPr>
        <w:jc w:val="both"/>
        <w:rPr>
          <w:szCs w:val="22"/>
        </w:rPr>
      </w:pPr>
    </w:p>
    <w:p w:rsidR="001F2594" w:rsidRPr="005B217D" w:rsidRDefault="001F2594" w:rsidP="00E11923">
      <w:pPr>
        <w:pStyle w:val="Heading1"/>
        <w:rPr>
          <w:lang w:val="en-CA"/>
        </w:rPr>
      </w:pPr>
      <w:bookmarkStart w:id="151" w:name="_Hlk494355243"/>
      <w:r w:rsidRPr="005B217D">
        <w:rPr>
          <w:lang w:val="en-CA"/>
        </w:rPr>
        <w:lastRenderedPageBreak/>
        <w:t>Patent rights declaration</w:t>
      </w:r>
      <w:r w:rsidR="00B94B06" w:rsidRPr="005B217D">
        <w:rPr>
          <w:lang w:val="en-CA"/>
        </w:rPr>
        <w:t>(s)</w:t>
      </w:r>
    </w:p>
    <w:p w:rsidR="00342FF4" w:rsidRPr="005B217D" w:rsidRDefault="005974BC" w:rsidP="009234A5">
      <w:pPr>
        <w:jc w:val="both"/>
        <w:rPr>
          <w:szCs w:val="22"/>
          <w:lang w:val="en-CA"/>
        </w:rPr>
      </w:pPr>
      <w:r w:rsidRPr="005974BC">
        <w:rPr>
          <w:b/>
          <w:szCs w:val="22"/>
          <w:lang w:val="en-CA"/>
        </w:rPr>
        <w:t>Qualcomm Incorporated</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bookmarkEnd w:id="151"/>
    <w:p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0C06" w:rsidRDefault="00390C06">
      <w:r>
        <w:separator/>
      </w:r>
    </w:p>
  </w:endnote>
  <w:endnote w:type="continuationSeparator" w:id="0">
    <w:p w:rsidR="00390C06" w:rsidRDefault="00390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841DB">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402A1">
      <w:rPr>
        <w:rStyle w:val="PageNumber"/>
        <w:noProof/>
      </w:rPr>
      <w:t>2017-10-08</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0C06" w:rsidRDefault="00390C06">
      <w:r>
        <w:separator/>
      </w:r>
    </w:p>
  </w:footnote>
  <w:footnote w:type="continuationSeparator" w:id="0">
    <w:p w:rsidR="00390C06" w:rsidRDefault="00390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6071E95"/>
    <w:multiLevelType w:val="hybridMultilevel"/>
    <w:tmpl w:val="E6B2DB24"/>
    <w:lvl w:ilvl="0" w:tplc="9552D8FE">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C61E09"/>
    <w:multiLevelType w:val="hybridMultilevel"/>
    <w:tmpl w:val="2F3EA86A"/>
    <w:lvl w:ilvl="0" w:tplc="1EA27DC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15:restartNumberingAfterBreak="0">
    <w:nsid w:val="74F81789"/>
    <w:multiLevelType w:val="hybridMultilevel"/>
    <w:tmpl w:val="D7D807A8"/>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2"/>
  </w:num>
  <w:num w:numId="12">
    <w:abstractNumId w:val="7"/>
  </w:num>
  <w:num w:numId="13">
    <w:abstractNumId w:val="12"/>
  </w:num>
  <w:num w:numId="1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077F1"/>
    <w:rsid w:val="0001553A"/>
    <w:rsid w:val="00023A2A"/>
    <w:rsid w:val="000308A3"/>
    <w:rsid w:val="000458BC"/>
    <w:rsid w:val="00045C41"/>
    <w:rsid w:val="00046C03"/>
    <w:rsid w:val="00051457"/>
    <w:rsid w:val="00053697"/>
    <w:rsid w:val="00061B43"/>
    <w:rsid w:val="00065039"/>
    <w:rsid w:val="0007614F"/>
    <w:rsid w:val="000841DB"/>
    <w:rsid w:val="0009431C"/>
    <w:rsid w:val="000B0C0F"/>
    <w:rsid w:val="000B1C6B"/>
    <w:rsid w:val="000B4FF9"/>
    <w:rsid w:val="000C09AC"/>
    <w:rsid w:val="000E00F3"/>
    <w:rsid w:val="000F1148"/>
    <w:rsid w:val="000F158C"/>
    <w:rsid w:val="000F6C4F"/>
    <w:rsid w:val="00102F3D"/>
    <w:rsid w:val="00124E38"/>
    <w:rsid w:val="0012580B"/>
    <w:rsid w:val="00131D74"/>
    <w:rsid w:val="00131F90"/>
    <w:rsid w:val="0013526E"/>
    <w:rsid w:val="00146152"/>
    <w:rsid w:val="001479F2"/>
    <w:rsid w:val="00165B71"/>
    <w:rsid w:val="00171371"/>
    <w:rsid w:val="00175A24"/>
    <w:rsid w:val="0018104A"/>
    <w:rsid w:val="00187E58"/>
    <w:rsid w:val="001A297E"/>
    <w:rsid w:val="001A368E"/>
    <w:rsid w:val="001A51EA"/>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A75E7"/>
    <w:rsid w:val="002B1595"/>
    <w:rsid w:val="002B191D"/>
    <w:rsid w:val="002B5416"/>
    <w:rsid w:val="002D0AF6"/>
    <w:rsid w:val="002F164D"/>
    <w:rsid w:val="00306206"/>
    <w:rsid w:val="00317D85"/>
    <w:rsid w:val="00327C56"/>
    <w:rsid w:val="003315A1"/>
    <w:rsid w:val="003373EC"/>
    <w:rsid w:val="00342FF4"/>
    <w:rsid w:val="00346148"/>
    <w:rsid w:val="003669EA"/>
    <w:rsid w:val="003706CC"/>
    <w:rsid w:val="00376BF8"/>
    <w:rsid w:val="00377710"/>
    <w:rsid w:val="00390C06"/>
    <w:rsid w:val="003A2D8E"/>
    <w:rsid w:val="003A7CE6"/>
    <w:rsid w:val="003B65EC"/>
    <w:rsid w:val="003C20E4"/>
    <w:rsid w:val="003C3CB5"/>
    <w:rsid w:val="003D6342"/>
    <w:rsid w:val="003E6F90"/>
    <w:rsid w:val="003F4249"/>
    <w:rsid w:val="003F5D0F"/>
    <w:rsid w:val="00414101"/>
    <w:rsid w:val="004234F0"/>
    <w:rsid w:val="00433381"/>
    <w:rsid w:val="00433DDB"/>
    <w:rsid w:val="00437619"/>
    <w:rsid w:val="00465A1E"/>
    <w:rsid w:val="00467211"/>
    <w:rsid w:val="004870D3"/>
    <w:rsid w:val="004A2A63"/>
    <w:rsid w:val="004B210C"/>
    <w:rsid w:val="004D1436"/>
    <w:rsid w:val="004D405F"/>
    <w:rsid w:val="004E4F4F"/>
    <w:rsid w:val="004E6789"/>
    <w:rsid w:val="004E6834"/>
    <w:rsid w:val="004E70A4"/>
    <w:rsid w:val="004F61E3"/>
    <w:rsid w:val="00502E10"/>
    <w:rsid w:val="0051015C"/>
    <w:rsid w:val="005168AC"/>
    <w:rsid w:val="00516CF1"/>
    <w:rsid w:val="00531AE9"/>
    <w:rsid w:val="00540D02"/>
    <w:rsid w:val="00550540"/>
    <w:rsid w:val="00550A66"/>
    <w:rsid w:val="0056612F"/>
    <w:rsid w:val="00567EC7"/>
    <w:rsid w:val="00570013"/>
    <w:rsid w:val="005801A2"/>
    <w:rsid w:val="005952A5"/>
    <w:rsid w:val="005974BC"/>
    <w:rsid w:val="005A33A1"/>
    <w:rsid w:val="005B217D"/>
    <w:rsid w:val="005C0708"/>
    <w:rsid w:val="005C1722"/>
    <w:rsid w:val="005C385F"/>
    <w:rsid w:val="005C78DB"/>
    <w:rsid w:val="005D6031"/>
    <w:rsid w:val="005E1AC6"/>
    <w:rsid w:val="005F6F1B"/>
    <w:rsid w:val="00617985"/>
    <w:rsid w:val="00624B33"/>
    <w:rsid w:val="0063041A"/>
    <w:rsid w:val="00630AA2"/>
    <w:rsid w:val="00646707"/>
    <w:rsid w:val="00646B4E"/>
    <w:rsid w:val="00657F7E"/>
    <w:rsid w:val="00662E58"/>
    <w:rsid w:val="00664DCF"/>
    <w:rsid w:val="006B3D46"/>
    <w:rsid w:val="006C2958"/>
    <w:rsid w:val="006C5D39"/>
    <w:rsid w:val="006D6D9B"/>
    <w:rsid w:val="006E2810"/>
    <w:rsid w:val="006E5417"/>
    <w:rsid w:val="007023DE"/>
    <w:rsid w:val="00712F60"/>
    <w:rsid w:val="00720335"/>
    <w:rsid w:val="00720E3B"/>
    <w:rsid w:val="0074393F"/>
    <w:rsid w:val="00744EF1"/>
    <w:rsid w:val="00745F6B"/>
    <w:rsid w:val="00755276"/>
    <w:rsid w:val="0075585E"/>
    <w:rsid w:val="00770571"/>
    <w:rsid w:val="007768FF"/>
    <w:rsid w:val="007824D3"/>
    <w:rsid w:val="00796EE3"/>
    <w:rsid w:val="007A7D29"/>
    <w:rsid w:val="007B170B"/>
    <w:rsid w:val="007B4AB8"/>
    <w:rsid w:val="007D1181"/>
    <w:rsid w:val="007E01A3"/>
    <w:rsid w:val="007E4F82"/>
    <w:rsid w:val="007F1F8B"/>
    <w:rsid w:val="007F67A1"/>
    <w:rsid w:val="00811C05"/>
    <w:rsid w:val="008206C8"/>
    <w:rsid w:val="00844F73"/>
    <w:rsid w:val="008561C6"/>
    <w:rsid w:val="00862AFE"/>
    <w:rsid w:val="0086387C"/>
    <w:rsid w:val="00874A6C"/>
    <w:rsid w:val="00876C65"/>
    <w:rsid w:val="008A4B4C"/>
    <w:rsid w:val="008A4DDA"/>
    <w:rsid w:val="008C239F"/>
    <w:rsid w:val="008D59CB"/>
    <w:rsid w:val="008E480C"/>
    <w:rsid w:val="00907757"/>
    <w:rsid w:val="009212B0"/>
    <w:rsid w:val="00921FA1"/>
    <w:rsid w:val="009234A5"/>
    <w:rsid w:val="00933453"/>
    <w:rsid w:val="009336F7"/>
    <w:rsid w:val="0093636C"/>
    <w:rsid w:val="009374A7"/>
    <w:rsid w:val="009402A1"/>
    <w:rsid w:val="00955F6D"/>
    <w:rsid w:val="00962331"/>
    <w:rsid w:val="009631AF"/>
    <w:rsid w:val="00975472"/>
    <w:rsid w:val="00981B58"/>
    <w:rsid w:val="0098551D"/>
    <w:rsid w:val="0099518F"/>
    <w:rsid w:val="009A523D"/>
    <w:rsid w:val="009B02A1"/>
    <w:rsid w:val="009D10E2"/>
    <w:rsid w:val="009F496B"/>
    <w:rsid w:val="00A01439"/>
    <w:rsid w:val="00A02E61"/>
    <w:rsid w:val="00A05CFF"/>
    <w:rsid w:val="00A13048"/>
    <w:rsid w:val="00A21BDD"/>
    <w:rsid w:val="00A46843"/>
    <w:rsid w:val="00A56B97"/>
    <w:rsid w:val="00A6093D"/>
    <w:rsid w:val="00A71215"/>
    <w:rsid w:val="00A767DC"/>
    <w:rsid w:val="00A76A6D"/>
    <w:rsid w:val="00A83253"/>
    <w:rsid w:val="00AA6D5E"/>
    <w:rsid w:val="00AA6E84"/>
    <w:rsid w:val="00AD05A8"/>
    <w:rsid w:val="00AE341B"/>
    <w:rsid w:val="00B0622C"/>
    <w:rsid w:val="00B07CA7"/>
    <w:rsid w:val="00B1279A"/>
    <w:rsid w:val="00B4194A"/>
    <w:rsid w:val="00B5222E"/>
    <w:rsid w:val="00B53179"/>
    <w:rsid w:val="00B600CD"/>
    <w:rsid w:val="00B61C96"/>
    <w:rsid w:val="00B73A2A"/>
    <w:rsid w:val="00B94B06"/>
    <w:rsid w:val="00B94C28"/>
    <w:rsid w:val="00BC10BA"/>
    <w:rsid w:val="00BC5AFD"/>
    <w:rsid w:val="00BD5566"/>
    <w:rsid w:val="00C04F43"/>
    <w:rsid w:val="00C0609D"/>
    <w:rsid w:val="00C115AB"/>
    <w:rsid w:val="00C22731"/>
    <w:rsid w:val="00C26CCB"/>
    <w:rsid w:val="00C30249"/>
    <w:rsid w:val="00C3723B"/>
    <w:rsid w:val="00C42466"/>
    <w:rsid w:val="00C606C9"/>
    <w:rsid w:val="00C80288"/>
    <w:rsid w:val="00C84003"/>
    <w:rsid w:val="00C90650"/>
    <w:rsid w:val="00C97D32"/>
    <w:rsid w:val="00C97D78"/>
    <w:rsid w:val="00CC2AAE"/>
    <w:rsid w:val="00CC55EE"/>
    <w:rsid w:val="00CC5A42"/>
    <w:rsid w:val="00CD0EAB"/>
    <w:rsid w:val="00CE54A7"/>
    <w:rsid w:val="00CE5E02"/>
    <w:rsid w:val="00CF34DB"/>
    <w:rsid w:val="00CF558F"/>
    <w:rsid w:val="00D010C0"/>
    <w:rsid w:val="00D073E2"/>
    <w:rsid w:val="00D23BB6"/>
    <w:rsid w:val="00D446EC"/>
    <w:rsid w:val="00D451FA"/>
    <w:rsid w:val="00D51BF0"/>
    <w:rsid w:val="00D55942"/>
    <w:rsid w:val="00D77FDB"/>
    <w:rsid w:val="00D807BF"/>
    <w:rsid w:val="00D82FCC"/>
    <w:rsid w:val="00DA17FC"/>
    <w:rsid w:val="00DA7887"/>
    <w:rsid w:val="00DB2C26"/>
    <w:rsid w:val="00DD0051"/>
    <w:rsid w:val="00DD02F4"/>
    <w:rsid w:val="00DE6B43"/>
    <w:rsid w:val="00DF77D2"/>
    <w:rsid w:val="00E11923"/>
    <w:rsid w:val="00E262D4"/>
    <w:rsid w:val="00E36250"/>
    <w:rsid w:val="00E54511"/>
    <w:rsid w:val="00E61DAC"/>
    <w:rsid w:val="00E72B80"/>
    <w:rsid w:val="00E75FE3"/>
    <w:rsid w:val="00E849E4"/>
    <w:rsid w:val="00E86C4C"/>
    <w:rsid w:val="00E907A3"/>
    <w:rsid w:val="00EA5AE0"/>
    <w:rsid w:val="00EB7AB1"/>
    <w:rsid w:val="00EE7CD8"/>
    <w:rsid w:val="00EF48CC"/>
    <w:rsid w:val="00EF690F"/>
    <w:rsid w:val="00EF7C0D"/>
    <w:rsid w:val="00F00801"/>
    <w:rsid w:val="00F711F1"/>
    <w:rsid w:val="00F73032"/>
    <w:rsid w:val="00F848FC"/>
    <w:rsid w:val="00F9282A"/>
    <w:rsid w:val="00F96BAD"/>
    <w:rsid w:val="00FA139D"/>
    <w:rsid w:val="00FB0E84"/>
    <w:rsid w:val="00FC2381"/>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28F362"/>
  <w15:chartTrackingRefBased/>
  <w15:docId w15:val="{507CE829-6FCE-4461-85B7-4A61C89BB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uiPriority w:val="99"/>
    <w:semiHidden/>
    <w:unhideWhenUsed/>
    <w:rsid w:val="005974BC"/>
    <w:rPr>
      <w:color w:val="808080"/>
      <w:shd w:val="clear" w:color="auto" w:fill="E6E6E6"/>
    </w:rPr>
  </w:style>
  <w:style w:type="paragraph" w:customStyle="1" w:styleId="fields">
    <w:name w:val="fields"/>
    <w:basedOn w:val="Normal"/>
    <w:link w:val="fieldsZchn"/>
    <w:rsid w:val="00CE54A7"/>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rPr>
  </w:style>
  <w:style w:type="character" w:customStyle="1" w:styleId="fieldsZchn">
    <w:name w:val="fields Zchn"/>
    <w:link w:val="fields"/>
    <w:rsid w:val="00CE54A7"/>
    <w:rPr>
      <w:rFonts w:ascii="Times" w:eastAsia="BatangChe" w:hAnsi="Times"/>
      <w:sz w:val="24"/>
      <w:lang w:eastAsia="en-US"/>
    </w:rPr>
  </w:style>
  <w:style w:type="paragraph" w:styleId="ListParagraph">
    <w:name w:val="List Paragraph"/>
    <w:basedOn w:val="Normal"/>
    <w:uiPriority w:val="34"/>
    <w:qFormat/>
    <w:rsid w:val="00CE54A7"/>
    <w:pPr>
      <w:ind w:left="720"/>
      <w:contextualSpacing/>
    </w:pPr>
    <w:rPr>
      <w:rFonts w:eastAsia="Malgun Gothic"/>
    </w:rPr>
  </w:style>
  <w:style w:type="paragraph" w:customStyle="1" w:styleId="ISOMB">
    <w:name w:val="ISO_MB"/>
    <w:basedOn w:val="Normal"/>
    <w:rsid w:val="00CE54A7"/>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styleId="BodyText">
    <w:name w:val="Body Text"/>
    <w:aliases w:val="Body Text Char1 Char,Body Text Char Char Char,Body Text Char1,Body Text Char Char"/>
    <w:basedOn w:val="Normal"/>
    <w:link w:val="BodyTextChar"/>
    <w:uiPriority w:val="99"/>
    <w:qFormat/>
    <w:rsid w:val="00CE54A7"/>
    <w:pPr>
      <w:tabs>
        <w:tab w:val="clear" w:pos="360"/>
        <w:tab w:val="clear" w:pos="720"/>
        <w:tab w:val="clear" w:pos="1080"/>
        <w:tab w:val="clear" w:pos="1440"/>
      </w:tabs>
      <w:overflowPunct/>
      <w:autoSpaceDE/>
      <w:autoSpaceDN/>
      <w:adjustRightInd/>
      <w:spacing w:before="120" w:after="120"/>
      <w:jc w:val="both"/>
      <w:textAlignment w:val="auto"/>
    </w:pPr>
    <w:rPr>
      <w:rFonts w:eastAsia="Candara"/>
      <w:sz w:val="20"/>
    </w:rPr>
  </w:style>
  <w:style w:type="character" w:customStyle="1" w:styleId="BodyTextChar">
    <w:name w:val="Body Text Char"/>
    <w:aliases w:val="Body Text Char1 Char Char,Body Text Char Char Char Char,Body Text Char1 Char1,Body Text Char Char Char1"/>
    <w:link w:val="BodyText"/>
    <w:uiPriority w:val="99"/>
    <w:rsid w:val="00CE54A7"/>
    <w:rPr>
      <w:rFonts w:eastAsia="Candar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yekuiw@qti.qualcomm.com" TargetMode="Externa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6</Pages>
  <Words>2739</Words>
  <Characters>15617</Characters>
  <Application>Microsoft Office Word</Application>
  <DocSecurity>0</DocSecurity>
  <Lines>130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18320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Ye-Kui Wang</cp:lastModifiedBy>
  <cp:revision>34</cp:revision>
  <cp:lastPrinted>1900-01-01T08:00:00Z</cp:lastPrinted>
  <dcterms:created xsi:type="dcterms:W3CDTF">2017-09-28T16:47:00Z</dcterms:created>
  <dcterms:modified xsi:type="dcterms:W3CDTF">2017-10-09T04:19:00Z</dcterms:modified>
</cp:coreProperties>
</file>