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540C4E" w:rsidP="00C97D78">
            <w:pPr>
              <w:tabs>
                <w:tab w:val="left" w:pos="7200"/>
              </w:tabs>
              <w:spacing w:before="0"/>
              <w:rPr>
                <w:b/>
                <w:szCs w:val="22"/>
                <w:lang w:val="en-CA"/>
              </w:rPr>
            </w:pPr>
            <w:r>
              <w:rPr>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8" o:title=""/>
                </v:shape>
              </w:pict>
            </w:r>
            <w:r>
              <w:rPr>
                <w:b/>
                <w:szCs w:val="22"/>
                <w:lang w:val="en-CA"/>
              </w:rPr>
              <w:pict>
                <v:shape id="_x0000_s1050" type="#_x0000_t75" style="position:absolute;margin-left:21.15pt;margin-top:-25.1pt;width:23.2pt;height:21.05pt;z-index:2">
                  <v:imagedata r:id="rId9" o:title=""/>
                </v:shape>
              </w:pict>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0F6C4F">
            <w:pPr>
              <w:tabs>
                <w:tab w:val="left" w:pos="7200"/>
              </w:tabs>
              <w:spacing w:before="0"/>
              <w:rPr>
                <w:b/>
                <w:szCs w:val="22"/>
                <w:lang w:val="en-CA"/>
              </w:rPr>
            </w:pPr>
            <w:r>
              <w:t>2</w:t>
            </w:r>
            <w:r w:rsidR="000F6C4F">
              <w:t>8</w:t>
            </w:r>
            <w:r w:rsidR="00BD5566">
              <w:t>th</w:t>
            </w:r>
            <w:r w:rsidR="00A767DC" w:rsidRPr="00B648F1">
              <w:t xml:space="preserve"> Meeting: </w:t>
            </w:r>
            <w:r w:rsidR="000F6C4F">
              <w:rPr>
                <w:lang w:val="en-CA"/>
              </w:rPr>
              <w:t>Torino</w:t>
            </w:r>
            <w:r w:rsidR="00975472">
              <w:rPr>
                <w:lang w:val="en-CA"/>
              </w:rPr>
              <w:t>,</w:t>
            </w:r>
            <w:r w:rsidR="00975472" w:rsidRPr="00B648F1">
              <w:rPr>
                <w:lang w:val="en-CA"/>
              </w:rPr>
              <w:t xml:space="preserve"> </w:t>
            </w:r>
            <w:r w:rsidR="000F6C4F">
              <w:rPr>
                <w:lang w:val="en-CA"/>
              </w:rPr>
              <w:t>IT</w:t>
            </w:r>
            <w:r w:rsidR="00975472">
              <w:rPr>
                <w:lang w:val="en-CA"/>
              </w:rPr>
              <w:t xml:space="preserve">, </w:t>
            </w:r>
            <w:r w:rsidR="00D77FDB">
              <w:rPr>
                <w:lang w:val="en-CA"/>
              </w:rPr>
              <w:t>15–</w:t>
            </w:r>
            <w:r w:rsidR="000F6C4F">
              <w:rPr>
                <w:lang w:val="en-CA"/>
              </w:rPr>
              <w:t>21</w:t>
            </w:r>
            <w:r w:rsidR="00975472" w:rsidRPr="00B648F1">
              <w:rPr>
                <w:lang w:val="en-CA"/>
              </w:rPr>
              <w:t xml:space="preserve"> </w:t>
            </w:r>
            <w:r w:rsidR="000F6C4F">
              <w:rPr>
                <w:lang w:val="en-CA"/>
              </w:rPr>
              <w:t>July</w:t>
            </w:r>
            <w:r w:rsidR="00975472" w:rsidRPr="00B648F1">
              <w:rPr>
                <w:lang w:val="en-CA"/>
              </w:rPr>
              <w:t xml:space="preserve"> 201</w:t>
            </w:r>
            <w:r w:rsidR="00975472">
              <w:rPr>
                <w:lang w:val="en-CA"/>
              </w:rPr>
              <w:t>7</w:t>
            </w:r>
          </w:p>
        </w:tc>
        <w:tc>
          <w:tcPr>
            <w:tcW w:w="3168" w:type="dxa"/>
          </w:tcPr>
          <w:p w:rsidR="008A4B4C" w:rsidRPr="005B217D" w:rsidRDefault="00E61DAC" w:rsidP="000F6C4F">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0F6C4F">
              <w:rPr>
                <w:lang w:val="en-CA"/>
              </w:rPr>
              <w:t>B</w:t>
            </w:r>
            <w:r w:rsidR="002D1319">
              <w:rPr>
                <w:lang w:val="en-CA"/>
              </w:rPr>
              <w:t>0040</w:t>
            </w:r>
            <w:bookmarkStart w:id="0" w:name="_GoBack"/>
            <w:bookmarkEnd w:id="0"/>
          </w:p>
        </w:tc>
      </w:tr>
    </w:tbl>
    <w:p w:rsidR="00E61DAC" w:rsidRPr="005B217D" w:rsidRDefault="00E61DAC" w:rsidP="00531AE9">
      <w:pPr>
        <w:spacing w:before="0"/>
        <w:rPr>
          <w:lang w:val="en-CA"/>
        </w:rPr>
      </w:pPr>
    </w:p>
    <w:tbl>
      <w:tblPr>
        <w:tblW w:w="10098" w:type="dxa"/>
        <w:tblLayout w:type="fixed"/>
        <w:tblLook w:val="0000" w:firstRow="0" w:lastRow="0" w:firstColumn="0" w:lastColumn="0" w:noHBand="0" w:noVBand="0"/>
      </w:tblPr>
      <w:tblGrid>
        <w:gridCol w:w="1458"/>
        <w:gridCol w:w="4050"/>
        <w:gridCol w:w="900"/>
        <w:gridCol w:w="3690"/>
      </w:tblGrid>
      <w:tr w:rsidR="00E61DAC" w:rsidRPr="005B217D" w:rsidTr="008A0248">
        <w:tc>
          <w:tcPr>
            <w:tcW w:w="1458" w:type="dxa"/>
          </w:tcPr>
          <w:p w:rsidR="00E61DAC" w:rsidRPr="005B217D" w:rsidRDefault="00E61DAC">
            <w:pPr>
              <w:spacing w:before="60" w:after="60"/>
              <w:rPr>
                <w:i/>
                <w:szCs w:val="22"/>
                <w:lang w:val="en-CA"/>
              </w:rPr>
            </w:pPr>
            <w:r w:rsidRPr="005B217D">
              <w:rPr>
                <w:i/>
                <w:szCs w:val="22"/>
                <w:lang w:val="en-CA"/>
              </w:rPr>
              <w:t>Title:</w:t>
            </w:r>
          </w:p>
        </w:tc>
        <w:tc>
          <w:tcPr>
            <w:tcW w:w="8640" w:type="dxa"/>
            <w:gridSpan w:val="3"/>
          </w:tcPr>
          <w:p w:rsidR="00E61DAC" w:rsidRPr="005B217D" w:rsidRDefault="00253361">
            <w:pPr>
              <w:spacing w:before="60" w:after="60"/>
              <w:rPr>
                <w:b/>
                <w:szCs w:val="22"/>
                <w:lang w:val="en-CA"/>
              </w:rPr>
            </w:pPr>
            <w:r>
              <w:rPr>
                <w:b/>
                <w:szCs w:val="22"/>
                <w:lang w:val="en-CA"/>
              </w:rPr>
              <w:t xml:space="preserve">AHG9: Experiments on using local </w:t>
            </w:r>
            <w:r w:rsidRPr="00253361">
              <w:rPr>
                <w:b/>
                <w:szCs w:val="22"/>
                <w:lang w:val="en-CA"/>
              </w:rPr>
              <w:t>QP adaptation in the context of an HLG container</w:t>
            </w:r>
          </w:p>
        </w:tc>
      </w:tr>
      <w:tr w:rsidR="00E61DAC" w:rsidRPr="005B217D" w:rsidTr="008A0248">
        <w:tc>
          <w:tcPr>
            <w:tcW w:w="1458" w:type="dxa"/>
          </w:tcPr>
          <w:p w:rsidR="00E61DAC" w:rsidRPr="005B217D" w:rsidRDefault="00E61DAC">
            <w:pPr>
              <w:spacing w:before="60" w:after="60"/>
              <w:rPr>
                <w:i/>
                <w:szCs w:val="22"/>
                <w:lang w:val="en-CA"/>
              </w:rPr>
            </w:pPr>
            <w:r w:rsidRPr="005B217D">
              <w:rPr>
                <w:i/>
                <w:szCs w:val="22"/>
                <w:lang w:val="en-CA"/>
              </w:rPr>
              <w:t>Status:</w:t>
            </w:r>
          </w:p>
        </w:tc>
        <w:tc>
          <w:tcPr>
            <w:tcW w:w="8640" w:type="dxa"/>
            <w:gridSpan w:val="3"/>
          </w:tcPr>
          <w:p w:rsidR="00E61DAC" w:rsidRPr="005B217D" w:rsidRDefault="00646B4E">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JCT-VC</w:t>
            </w:r>
          </w:p>
        </w:tc>
      </w:tr>
      <w:tr w:rsidR="00E61DAC" w:rsidRPr="005B217D" w:rsidTr="008A0248">
        <w:tc>
          <w:tcPr>
            <w:tcW w:w="1458" w:type="dxa"/>
          </w:tcPr>
          <w:p w:rsidR="00E61DAC" w:rsidRPr="005B217D" w:rsidRDefault="00E61DAC">
            <w:pPr>
              <w:spacing w:before="60" w:after="60"/>
              <w:rPr>
                <w:i/>
                <w:szCs w:val="22"/>
                <w:lang w:val="en-CA"/>
              </w:rPr>
            </w:pPr>
            <w:r w:rsidRPr="005B217D">
              <w:rPr>
                <w:i/>
                <w:szCs w:val="22"/>
                <w:lang w:val="en-CA"/>
              </w:rPr>
              <w:t>Purpose:</w:t>
            </w:r>
          </w:p>
        </w:tc>
        <w:tc>
          <w:tcPr>
            <w:tcW w:w="8640" w:type="dxa"/>
            <w:gridSpan w:val="3"/>
          </w:tcPr>
          <w:p w:rsidR="00E61DAC" w:rsidRPr="005B217D" w:rsidRDefault="00E61DAC" w:rsidP="005E1AC6">
            <w:pPr>
              <w:spacing w:before="60" w:after="60"/>
              <w:rPr>
                <w:szCs w:val="22"/>
                <w:lang w:val="en-CA"/>
              </w:rPr>
            </w:pPr>
            <w:r w:rsidRPr="005B217D">
              <w:rPr>
                <w:szCs w:val="22"/>
                <w:lang w:val="en-CA"/>
              </w:rPr>
              <w:t>Proposal</w:t>
            </w:r>
          </w:p>
        </w:tc>
      </w:tr>
      <w:tr w:rsidR="00E61DAC" w:rsidRPr="005B217D" w:rsidTr="008A0248">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281B29">
            <w:pPr>
              <w:spacing w:before="60" w:after="60"/>
              <w:rPr>
                <w:szCs w:val="22"/>
                <w:lang w:val="en-CA"/>
              </w:rPr>
            </w:pPr>
            <w:r>
              <w:rPr>
                <w:szCs w:val="22"/>
              </w:rPr>
              <w:t>Edouard François</w:t>
            </w:r>
            <w:r w:rsidR="00017BF8">
              <w:rPr>
                <w:szCs w:val="22"/>
              </w:rPr>
              <w:t>, Franck Hiron</w:t>
            </w:r>
            <w:r>
              <w:rPr>
                <w:szCs w:val="22"/>
              </w:rPr>
              <w:t xml:space="preserve"> </w:t>
            </w:r>
            <w:r w:rsidR="00542DB7">
              <w:rPr>
                <w:szCs w:val="22"/>
              </w:rPr>
              <w:t>(Technicolor)</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690" w:type="dxa"/>
          </w:tcPr>
          <w:p w:rsidR="00E61DAC" w:rsidRPr="008A0248" w:rsidRDefault="00E61DAC" w:rsidP="005952A5">
            <w:pPr>
              <w:spacing w:before="60" w:after="60"/>
              <w:rPr>
                <w:sz w:val="20"/>
                <w:szCs w:val="22"/>
              </w:rPr>
            </w:pPr>
            <w:r w:rsidRPr="005B217D">
              <w:rPr>
                <w:szCs w:val="22"/>
                <w:lang w:val="en-CA"/>
              </w:rPr>
              <w:br/>
            </w:r>
            <w:hyperlink r:id="rId10" w:history="1">
              <w:r w:rsidR="00542DB7">
                <w:rPr>
                  <w:rStyle w:val="Hyperlink"/>
                  <w:szCs w:val="22"/>
                </w:rPr>
                <w:t>edouard.francois@technicolor.com</w:t>
              </w:r>
            </w:hyperlink>
          </w:p>
        </w:tc>
      </w:tr>
      <w:tr w:rsidR="00E61DAC" w:rsidRPr="005B217D" w:rsidTr="008A0248">
        <w:tc>
          <w:tcPr>
            <w:tcW w:w="1458" w:type="dxa"/>
          </w:tcPr>
          <w:p w:rsidR="00E61DAC" w:rsidRPr="005B217D" w:rsidRDefault="00E61DAC">
            <w:pPr>
              <w:spacing w:before="60" w:after="60"/>
              <w:rPr>
                <w:i/>
                <w:szCs w:val="22"/>
                <w:lang w:val="en-CA"/>
              </w:rPr>
            </w:pPr>
            <w:r w:rsidRPr="005B217D">
              <w:rPr>
                <w:i/>
                <w:szCs w:val="22"/>
                <w:lang w:val="en-CA"/>
              </w:rPr>
              <w:t>Source:</w:t>
            </w:r>
          </w:p>
        </w:tc>
        <w:tc>
          <w:tcPr>
            <w:tcW w:w="8640" w:type="dxa"/>
            <w:gridSpan w:val="3"/>
          </w:tcPr>
          <w:p w:rsidR="00E61DAC" w:rsidRPr="005B217D" w:rsidRDefault="00542DB7">
            <w:pPr>
              <w:spacing w:before="60" w:after="60"/>
              <w:rPr>
                <w:szCs w:val="22"/>
                <w:lang w:val="en-CA"/>
              </w:rPr>
            </w:pPr>
            <w:r>
              <w:rPr>
                <w:szCs w:val="22"/>
                <w:lang w:val="en-CA"/>
              </w:rPr>
              <w:t>Technicolor</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F44811" w:rsidP="00842686">
      <w:pPr>
        <w:rPr>
          <w:szCs w:val="22"/>
          <w:lang w:val="en-CA"/>
        </w:rPr>
      </w:pPr>
      <w:r>
        <w:rPr>
          <w:lang w:val="en-CA"/>
        </w:rPr>
        <w:t>This document</w:t>
      </w:r>
      <w:r w:rsidR="004A23D1">
        <w:rPr>
          <w:lang w:val="en-CA"/>
        </w:rPr>
        <w:t xml:space="preserve"> reports experiments related to HLG content coding. The approach is based on the luma-based QP adaptation used in the current HM and JEM anchors.</w:t>
      </w:r>
      <w:r w:rsidR="00017BF8">
        <w:rPr>
          <w:lang w:val="en-CA"/>
        </w:rPr>
        <w:t xml:space="preserve"> </w:t>
      </w:r>
      <w:r w:rsidR="004A23D1">
        <w:rPr>
          <w:lang w:val="en-CA"/>
        </w:rPr>
        <w:t>The dQP table used for BT.2100 PQ content is converted based on the HLG conversion chain of display-referred</w:t>
      </w:r>
      <w:r w:rsidR="00596BB4">
        <w:rPr>
          <w:lang w:val="en-CA"/>
        </w:rPr>
        <w:t xml:space="preserve"> </w:t>
      </w:r>
      <w:r w:rsidR="00604562">
        <w:rPr>
          <w:lang w:val="en-CA"/>
        </w:rPr>
        <w:t xml:space="preserve">linear-light </w:t>
      </w:r>
      <w:r w:rsidR="00596BB4">
        <w:rPr>
          <w:lang w:val="en-CA"/>
        </w:rPr>
        <w:t>content</w:t>
      </w:r>
      <w:r w:rsidR="004A23D1">
        <w:rPr>
          <w:lang w:val="en-CA"/>
        </w:rPr>
        <w:t>.</w:t>
      </w:r>
      <w:r w:rsidR="00017BF8">
        <w:rPr>
          <w:lang w:val="en-CA"/>
        </w:rPr>
        <w:t xml:space="preserve"> Various derived dQP tables, for different content peak luminance, have been tested. </w:t>
      </w:r>
      <w:r w:rsidR="00664861">
        <w:rPr>
          <w:lang w:val="en-CA"/>
        </w:rPr>
        <w:t>For non-native HLG HDR content</w:t>
      </w:r>
      <w:r w:rsidR="00CE2D4D">
        <w:rPr>
          <w:lang w:val="en-CA"/>
        </w:rPr>
        <w:t xml:space="preserve"> (content initially provided in EXR or </w:t>
      </w:r>
      <w:r w:rsidR="00C1432F">
        <w:rPr>
          <w:lang w:val="en-CA"/>
        </w:rPr>
        <w:t xml:space="preserve">BT.2100 </w:t>
      </w:r>
      <w:r w:rsidR="00CE2D4D">
        <w:rPr>
          <w:lang w:val="en-CA"/>
        </w:rPr>
        <w:t>PQ format)</w:t>
      </w:r>
      <w:r w:rsidR="00664861">
        <w:rPr>
          <w:lang w:val="en-CA"/>
        </w:rPr>
        <w:t>, reported BD-rate gains are</w:t>
      </w:r>
      <w:r w:rsidR="00664861" w:rsidRPr="00E773DA">
        <w:rPr>
          <w:lang w:val="en-CA"/>
        </w:rPr>
        <w:t xml:space="preserve"> of 2.0% for tPSNRY, 1.2% for PSNRL100, 1.5% for wPSNRY, 3.2% for DE100, </w:t>
      </w:r>
      <w:r w:rsidR="00664861">
        <w:rPr>
          <w:lang w:val="en-CA"/>
        </w:rPr>
        <w:t>0.6% and 2.4% for wPSNRU and V</w:t>
      </w:r>
      <w:r w:rsidR="00664861" w:rsidRPr="00E773DA">
        <w:rPr>
          <w:lang w:val="en-CA"/>
        </w:rPr>
        <w:t>.</w:t>
      </w:r>
      <w:r w:rsidR="00664861">
        <w:rPr>
          <w:lang w:val="en-CA"/>
        </w:rPr>
        <w:t xml:space="preserve"> For native HLG content, reported BD-rate gains are</w:t>
      </w:r>
      <w:r w:rsidR="00664861" w:rsidRPr="00E773DA">
        <w:rPr>
          <w:lang w:val="en-CA"/>
        </w:rPr>
        <w:t xml:space="preserve"> of 0.9%</w:t>
      </w:r>
      <w:r w:rsidR="00664861">
        <w:rPr>
          <w:lang w:val="en-CA"/>
        </w:rPr>
        <w:t xml:space="preserve"> </w:t>
      </w:r>
      <w:r w:rsidR="00664861" w:rsidRPr="00E773DA">
        <w:rPr>
          <w:lang w:val="en-CA"/>
        </w:rPr>
        <w:t>for tPSNRY</w:t>
      </w:r>
      <w:r w:rsidR="00664861">
        <w:rPr>
          <w:lang w:val="en-CA"/>
        </w:rPr>
        <w:t xml:space="preserve">, 0.1% </w:t>
      </w:r>
      <w:r w:rsidR="00664861" w:rsidRPr="00E773DA">
        <w:rPr>
          <w:lang w:val="en-CA"/>
        </w:rPr>
        <w:t>for PSNRL100</w:t>
      </w:r>
      <w:r w:rsidR="00664861">
        <w:rPr>
          <w:lang w:val="en-CA"/>
        </w:rPr>
        <w:t xml:space="preserve">, 0.7% </w:t>
      </w:r>
      <w:r w:rsidR="00664861" w:rsidRPr="00E773DA">
        <w:rPr>
          <w:lang w:val="en-CA"/>
        </w:rPr>
        <w:t>for wPSNRY</w:t>
      </w:r>
      <w:r w:rsidR="00664861">
        <w:rPr>
          <w:lang w:val="en-CA"/>
        </w:rPr>
        <w:t>, -</w:t>
      </w:r>
      <w:r w:rsidR="00664861" w:rsidRPr="00E773DA">
        <w:rPr>
          <w:lang w:val="en-CA"/>
        </w:rPr>
        <w:t>0</w:t>
      </w:r>
      <w:r w:rsidR="00664861">
        <w:rPr>
          <w:lang w:val="en-CA"/>
        </w:rPr>
        <w:t xml:space="preserve">.3% </w:t>
      </w:r>
      <w:r w:rsidR="00664861" w:rsidRPr="00E773DA">
        <w:rPr>
          <w:lang w:val="en-CA"/>
        </w:rPr>
        <w:t>for DE100</w:t>
      </w:r>
      <w:r w:rsidR="00664861">
        <w:rPr>
          <w:lang w:val="en-CA"/>
        </w:rPr>
        <w:t xml:space="preserve">, 0.9% and </w:t>
      </w:r>
      <w:r w:rsidR="00664861" w:rsidRPr="00E773DA">
        <w:rPr>
          <w:lang w:val="en-CA"/>
        </w:rPr>
        <w:t xml:space="preserve">0.2% for </w:t>
      </w:r>
      <w:r w:rsidR="00664861">
        <w:rPr>
          <w:lang w:val="en-CA"/>
        </w:rPr>
        <w:t>wPSNRU and V.</w:t>
      </w:r>
      <w:r w:rsidR="00842686">
        <w:rPr>
          <w:lang w:val="en-CA"/>
        </w:rPr>
        <w:t xml:space="preserve"> </w:t>
      </w:r>
      <w:r w:rsidR="006F4278">
        <w:rPr>
          <w:lang w:val="en-CA"/>
        </w:rPr>
        <w:t>P</w:t>
      </w:r>
      <w:r w:rsidR="00842686">
        <w:rPr>
          <w:lang w:val="en-CA"/>
        </w:rPr>
        <w:t xml:space="preserve">artial visual observations </w:t>
      </w:r>
      <w:r w:rsidR="006F4278">
        <w:rPr>
          <w:lang w:val="en-CA"/>
        </w:rPr>
        <w:t>are also reported</w:t>
      </w:r>
      <w:r w:rsidR="00842686">
        <w:rPr>
          <w:lang w:val="en-CA"/>
        </w:rPr>
        <w:t>.</w:t>
      </w:r>
    </w:p>
    <w:p w:rsidR="00745F6B" w:rsidRPr="005B217D" w:rsidRDefault="000543D2" w:rsidP="00E11923">
      <w:pPr>
        <w:pStyle w:val="Heading1"/>
        <w:rPr>
          <w:lang w:val="en-CA"/>
        </w:rPr>
      </w:pPr>
      <w:r>
        <w:rPr>
          <w:lang w:val="en-CA"/>
        </w:rPr>
        <w:t>Introduction</w:t>
      </w:r>
    </w:p>
    <w:p w:rsidR="00AE033B" w:rsidRDefault="00144CFC" w:rsidP="00144CFC">
      <w:r>
        <w:t xml:space="preserve">In [1] a QP adaptation </w:t>
      </w:r>
      <w:r w:rsidR="00E16495">
        <w:t>approach</w:t>
      </w:r>
      <w:r>
        <w:t xml:space="preserve"> is described to </w:t>
      </w:r>
      <w:r w:rsidR="000B1468">
        <w:t xml:space="preserve">perceptually </w:t>
      </w:r>
      <w:r>
        <w:t>improve the coding of HD</w:t>
      </w:r>
      <w:r w:rsidR="00571A03">
        <w:t>R</w:t>
      </w:r>
      <w:r>
        <w:t xml:space="preserve"> content in a BT.2100 PQ container. </w:t>
      </w:r>
      <w:r w:rsidR="003F04D6">
        <w:t xml:space="preserve">The approach consists in deriving a local dQP value, per block, based on the average value of the prediction signal. The solution is non-normative (the dQP values are explicitly coded in the stream). </w:t>
      </w:r>
      <w:r w:rsidRPr="003F04D6">
        <w:t>The</w:t>
      </w:r>
      <w:r w:rsidR="002E1E70" w:rsidRPr="003F04D6">
        <w:t xml:space="preserve"> table plotted in </w:t>
      </w:r>
      <w:r w:rsidR="002E1E70" w:rsidRPr="003F04D6">
        <w:fldChar w:fldCharType="begin"/>
      </w:r>
      <w:r w:rsidR="002E1E70" w:rsidRPr="003F04D6">
        <w:instrText xml:space="preserve"> REF _Ref476925534 \h </w:instrText>
      </w:r>
      <w:r w:rsidR="003F04D6" w:rsidRPr="003F04D6">
        <w:instrText xml:space="preserve"> \* MERGEFORMAT </w:instrText>
      </w:r>
      <w:r w:rsidR="002E1E70" w:rsidRPr="003F04D6">
        <w:fldChar w:fldCharType="separate"/>
      </w:r>
      <w:r w:rsidR="00606E22">
        <w:t>Figure 1</w:t>
      </w:r>
      <w:r w:rsidR="002E1E70" w:rsidRPr="003F04D6">
        <w:fldChar w:fldCharType="end"/>
      </w:r>
      <w:r w:rsidR="00AE033B" w:rsidRPr="003F04D6">
        <w:t xml:space="preserve"> has been </w:t>
      </w:r>
      <w:r w:rsidR="00761C29">
        <w:t>experimentally built from visual testing</w:t>
      </w:r>
      <w:r w:rsidR="00AE033B">
        <w:t>, and is</w:t>
      </w:r>
      <w:r>
        <w:t xml:space="preserve"> used for generating the JCT-VC and JVET HDR anchors</w:t>
      </w:r>
      <w:r w:rsidR="002E1E70">
        <w:t xml:space="preserve">. </w:t>
      </w:r>
    </w:p>
    <w:p w:rsidR="002E1E70" w:rsidRDefault="00540C4E" w:rsidP="002E1E70">
      <w:pPr>
        <w:jc w:val="center"/>
      </w:pPr>
      <w:r>
        <w:rPr>
          <w:noProof/>
        </w:rPr>
        <w:pict>
          <v:shape id="Picture 13" o:spid="_x0000_i1025" type="#_x0000_t75" style="width:160.3pt;height:126.45pt;visibility:visible">
            <v:imagedata r:id="rId11" o:title="" cropbottom="9315f" cropleft="22263f" cropright="22649f"/>
          </v:shape>
        </w:pict>
      </w:r>
      <w:r w:rsidR="002E1E70">
        <w:t xml:space="preserve">   </w:t>
      </w:r>
      <w:r>
        <w:rPr>
          <w:noProof/>
        </w:rPr>
        <w:pict>
          <v:shape id="Picture 30" o:spid="_x0000_i1026" type="#_x0000_t75" style="width:144.65pt;height:130.25pt;visibility:visible">
            <v:imagedata r:id="rId12" o:title=""/>
          </v:shape>
        </w:pict>
      </w:r>
      <w:r w:rsidR="002E1E70">
        <w:t xml:space="preserve"> </w:t>
      </w:r>
      <w:r w:rsidR="002E1E70">
        <w:rPr>
          <w:noProof/>
        </w:rPr>
        <w:t xml:space="preserve"> </w:t>
      </w:r>
    </w:p>
    <w:p w:rsidR="002E1E70" w:rsidRDefault="002E1E70" w:rsidP="002E1E70">
      <w:pPr>
        <w:pStyle w:val="Caption"/>
        <w:jc w:val="center"/>
      </w:pPr>
      <w:bookmarkStart w:id="1" w:name="_Ref476925534"/>
      <w:r>
        <w:t xml:space="preserve">Figure </w:t>
      </w:r>
      <w:r w:rsidR="00540C4E">
        <w:fldChar w:fldCharType="begin"/>
      </w:r>
      <w:r w:rsidR="00540C4E">
        <w:instrText xml:space="preserve"> SEQ Figure \* ARABIC </w:instrText>
      </w:r>
      <w:r w:rsidR="00540C4E">
        <w:fldChar w:fldCharType="separate"/>
      </w:r>
      <w:r w:rsidR="00606E22">
        <w:rPr>
          <w:noProof/>
        </w:rPr>
        <w:t>1</w:t>
      </w:r>
      <w:r w:rsidR="00540C4E">
        <w:rPr>
          <w:noProof/>
        </w:rPr>
        <w:fldChar w:fldCharType="end"/>
      </w:r>
      <w:bookmarkEnd w:id="1"/>
      <w:r>
        <w:t xml:space="preserve">. </w:t>
      </w:r>
      <w:r w:rsidR="001F6841">
        <w:t xml:space="preserve">Suggested </w:t>
      </w:r>
      <w:r>
        <w:t>dQP table for PQ video signal.</w:t>
      </w:r>
    </w:p>
    <w:p w:rsidR="004A23D1" w:rsidRPr="004A23D1" w:rsidRDefault="004A23D1" w:rsidP="004A23D1">
      <w:r>
        <w:t>The goal of the experiments reported in this contribution were to explore a similar solution for HLG content coding.</w:t>
      </w:r>
    </w:p>
    <w:p w:rsidR="001A37DA" w:rsidRDefault="001A37DA" w:rsidP="001A37DA">
      <w:pPr>
        <w:pStyle w:val="Heading1"/>
        <w:rPr>
          <w:lang w:val="en-CA"/>
        </w:rPr>
      </w:pPr>
      <w:r>
        <w:rPr>
          <w:lang w:val="en-CA"/>
        </w:rPr>
        <w:lastRenderedPageBreak/>
        <w:t>Mapping from HLG to PQ</w:t>
      </w:r>
    </w:p>
    <w:p w:rsidR="00B1307E" w:rsidRDefault="00577F22" w:rsidP="00C74AC2">
      <w:pPr>
        <w:jc w:val="both"/>
      </w:pPr>
      <w:r>
        <w:rPr>
          <w:szCs w:val="22"/>
          <w:lang w:val="en-CA"/>
        </w:rPr>
        <w:t xml:space="preserve">For the experiments reported in this contribution, the dQP table used for HDR in BT.2100 PQ container was considered as a reference table. The goal is then from this </w:t>
      </w:r>
      <w:r w:rsidR="00C74AC2">
        <w:rPr>
          <w:szCs w:val="22"/>
          <w:lang w:val="en-CA"/>
        </w:rPr>
        <w:t xml:space="preserve">PQ-adapted </w:t>
      </w:r>
      <w:r>
        <w:rPr>
          <w:szCs w:val="22"/>
          <w:lang w:val="en-CA"/>
        </w:rPr>
        <w:t xml:space="preserve">dQP table </w:t>
      </w:r>
      <w:r w:rsidR="00C74AC2">
        <w:rPr>
          <w:szCs w:val="22"/>
          <w:lang w:val="en-CA"/>
        </w:rPr>
        <w:t xml:space="preserve">to derive </w:t>
      </w:r>
      <w:r>
        <w:rPr>
          <w:szCs w:val="22"/>
          <w:lang w:val="en-CA"/>
        </w:rPr>
        <w:t>other tables adapted to HDR in BT.2100 HLG container.</w:t>
      </w:r>
      <w:r w:rsidR="00C74AC2">
        <w:rPr>
          <w:szCs w:val="22"/>
          <w:lang w:val="en-CA"/>
        </w:rPr>
        <w:t xml:space="preserve"> </w:t>
      </w:r>
      <w:r w:rsidR="00B1307E">
        <w:t xml:space="preserve">To derive these new tables, the approach consists first in deriving mapping functions from HLG signals to PQ representation. </w:t>
      </w:r>
    </w:p>
    <w:p w:rsidR="00B1307E" w:rsidRDefault="00B1307E" w:rsidP="00B1307E">
      <w:pPr>
        <w:tabs>
          <w:tab w:val="left" w:pos="2340"/>
          <w:tab w:val="left" w:pos="2520"/>
        </w:tabs>
      </w:pPr>
      <w:r>
        <w:t xml:space="preserve">The used approach is illustrated in </w:t>
      </w:r>
      <w:r>
        <w:fldChar w:fldCharType="begin"/>
      </w:r>
      <w:r>
        <w:instrText xml:space="preserve"> REF _Ref477182056 \h </w:instrText>
      </w:r>
      <w:r>
        <w:fldChar w:fldCharType="separate"/>
      </w:r>
      <w:r w:rsidR="00606E22">
        <w:t xml:space="preserve">Figure </w:t>
      </w:r>
      <w:r w:rsidR="00606E22">
        <w:rPr>
          <w:noProof/>
        </w:rPr>
        <w:t>2</w:t>
      </w:r>
      <w:r>
        <w:fldChar w:fldCharType="end"/>
      </w:r>
      <w:r>
        <w:t>. We consider a given content gamut (BT.709, P3D65 or BT.2020), and a content peak luminance. For all scanned values in the RGB cube, considered as normalized linear-light values, a conversion to PQ Y’CbCr and HLG Y’CbCr is achieved, following the conversion process recommended respectively in [1] and [2]. This enables to gather statistics on the mapping from HLG to PQ luma values. From these statistics, an average mapping look-up-table is derived.</w:t>
      </w:r>
    </w:p>
    <w:p w:rsidR="00B1307E" w:rsidRDefault="00931331" w:rsidP="00B1307E">
      <w:pPr>
        <w:spacing w:before="120"/>
        <w:jc w:val="center"/>
      </w:pPr>
      <w:r>
        <w:object w:dxaOrig="4016" w:dyaOrig="4016">
          <v:shape id="_x0000_i1027" type="#_x0000_t75" style="width:200.95pt;height:200.95pt" o:ole="">
            <v:imagedata r:id="rId13" o:title=""/>
          </v:shape>
          <o:OLEObject Type="Embed" ProgID="Visio.Drawing.11" ShapeID="_x0000_i1027" DrawAspect="Content" ObjectID="_1560954239" r:id="rId14"/>
        </w:object>
      </w:r>
    </w:p>
    <w:p w:rsidR="00B1307E" w:rsidRDefault="00B1307E" w:rsidP="00B1307E">
      <w:pPr>
        <w:pStyle w:val="Caption"/>
        <w:jc w:val="center"/>
      </w:pPr>
      <w:bookmarkStart w:id="2" w:name="_Ref477182056"/>
      <w:r>
        <w:t xml:space="preserve">Figure </w:t>
      </w:r>
      <w:r w:rsidR="00540C4E">
        <w:fldChar w:fldCharType="begin"/>
      </w:r>
      <w:r w:rsidR="00540C4E">
        <w:instrText xml:space="preserve"> SEQ Figure \* ARABIC </w:instrText>
      </w:r>
      <w:r w:rsidR="00540C4E">
        <w:fldChar w:fldCharType="separate"/>
      </w:r>
      <w:r w:rsidR="00606E22">
        <w:rPr>
          <w:noProof/>
        </w:rPr>
        <w:t>2</w:t>
      </w:r>
      <w:r w:rsidR="00540C4E">
        <w:rPr>
          <w:noProof/>
        </w:rPr>
        <w:fldChar w:fldCharType="end"/>
      </w:r>
      <w:bookmarkEnd w:id="2"/>
      <w:r>
        <w:t>.</w:t>
      </w:r>
      <w:r w:rsidRPr="00585D77">
        <w:t xml:space="preserve"> </w:t>
      </w:r>
      <w:r>
        <w:t xml:space="preserve">Derivation of the mapping from </w:t>
      </w:r>
      <w:r w:rsidR="00931331">
        <w:t>HLG</w:t>
      </w:r>
      <w:r>
        <w:t xml:space="preserve"> to </w:t>
      </w:r>
      <w:r w:rsidR="00931331">
        <w:t>PQ</w:t>
      </w:r>
      <w:r>
        <w:t>.</w:t>
      </w:r>
    </w:p>
    <w:p w:rsidR="00551170" w:rsidRDefault="00E9432C" w:rsidP="001A37DA">
      <w:pPr>
        <w:rPr>
          <w:lang w:val="en-CA"/>
        </w:rPr>
      </w:pPr>
      <w:r>
        <w:rPr>
          <w:lang w:val="en-CA"/>
        </w:rPr>
        <w:t xml:space="preserve">We have observed that the resulting mapping tables for BT.709 and for P3D65 content gamuts are very close. As most of the content produced today, and especially used in JCT-VC and JVET, has been graded with BT.709 or P3D65 monitors, we consider the mapping functions built for a P3D65 content gamut. These mapping tables are plotted in </w:t>
      </w:r>
      <w:r>
        <w:rPr>
          <w:lang w:val="en-CA"/>
        </w:rPr>
        <w:fldChar w:fldCharType="begin"/>
      </w:r>
      <w:r>
        <w:rPr>
          <w:lang w:val="en-CA"/>
        </w:rPr>
        <w:instrText xml:space="preserve"> REF _Ref486871729 \h </w:instrText>
      </w:r>
      <w:r>
        <w:rPr>
          <w:lang w:val="en-CA"/>
        </w:rPr>
      </w:r>
      <w:r>
        <w:rPr>
          <w:lang w:val="en-CA"/>
        </w:rPr>
        <w:fldChar w:fldCharType="separate"/>
      </w:r>
      <w:r w:rsidR="00606E22">
        <w:t xml:space="preserve">Figure </w:t>
      </w:r>
      <w:r w:rsidR="00606E22">
        <w:rPr>
          <w:noProof/>
        </w:rPr>
        <w:t>3</w:t>
      </w:r>
      <w:r>
        <w:rPr>
          <w:lang w:val="en-CA"/>
        </w:rPr>
        <w:fldChar w:fldCharType="end"/>
      </w:r>
      <w:r w:rsidR="009A6C57">
        <w:rPr>
          <w:lang w:val="en-CA"/>
        </w:rPr>
        <w:t xml:space="preserve"> for various peak luminance values</w:t>
      </w:r>
      <w:r>
        <w:rPr>
          <w:lang w:val="en-CA"/>
        </w:rPr>
        <w:t>.</w:t>
      </w:r>
      <w:r w:rsidR="00DB7200">
        <w:rPr>
          <w:lang w:val="en-CA"/>
        </w:rPr>
        <w:t xml:space="preserve"> They are referred below as mapping functions </w:t>
      </w:r>
      <w:r w:rsidR="00DB7200">
        <w:t>f</w:t>
      </w:r>
      <w:r w:rsidR="00DB7200" w:rsidRPr="00186846">
        <w:rPr>
          <w:vertAlign w:val="subscript"/>
        </w:rPr>
        <w:t>HLG</w:t>
      </w:r>
      <w:r w:rsidR="003A5F4E">
        <w:rPr>
          <w:vertAlign w:val="subscript"/>
        </w:rPr>
        <w:t>-</w:t>
      </w:r>
      <w:r w:rsidR="00DB7200" w:rsidRPr="00186846">
        <w:rPr>
          <w:vertAlign w:val="subscript"/>
        </w:rPr>
        <w:t>PQ</w:t>
      </w:r>
      <w:r w:rsidR="00DB7200">
        <w:t xml:space="preserve"> ( x ).</w:t>
      </w:r>
    </w:p>
    <w:p w:rsidR="00373D8C" w:rsidRDefault="00373D8C" w:rsidP="00373D8C">
      <w:pPr>
        <w:jc w:val="center"/>
        <w:rPr>
          <w:lang w:val="en-CA"/>
        </w:rPr>
      </w:pPr>
    </w:p>
    <w:p w:rsidR="00E9432C" w:rsidRDefault="002D1319" w:rsidP="00E0729E">
      <w:pPr>
        <w:jc w:val="center"/>
        <w:rPr>
          <w:lang w:val="en-CA"/>
        </w:rPr>
      </w:pPr>
      <w:r>
        <w:rPr>
          <w:lang w:val="en-CA"/>
        </w:rPr>
        <w:lastRenderedPageBreak/>
        <w:pict>
          <v:shape id="_x0000_i1028" type="#_x0000_t75" style="width:360.65pt;height:333.7pt;mso-position-horizontal-relative:char;mso-position-vertical-relative:line">
            <v:imagedata r:id="rId15" o:title=""/>
          </v:shape>
        </w:pict>
      </w:r>
    </w:p>
    <w:p w:rsidR="00E0729E" w:rsidRDefault="00E0729E" w:rsidP="00E0729E">
      <w:pPr>
        <w:jc w:val="center"/>
        <w:rPr>
          <w:lang w:val="en-CA"/>
        </w:rPr>
      </w:pPr>
    </w:p>
    <w:p w:rsidR="00E9432C" w:rsidRDefault="00E9432C" w:rsidP="00E9432C">
      <w:pPr>
        <w:pStyle w:val="Caption"/>
        <w:rPr>
          <w:lang w:val="en-CA"/>
        </w:rPr>
      </w:pPr>
      <w:bookmarkStart w:id="3" w:name="_Ref486871729"/>
      <w:r>
        <w:t xml:space="preserve">Figure </w:t>
      </w:r>
      <w:r w:rsidR="00540C4E">
        <w:fldChar w:fldCharType="begin"/>
      </w:r>
      <w:r w:rsidR="00540C4E">
        <w:instrText xml:space="preserve"> SEQ Figure \* ARABIC </w:instrText>
      </w:r>
      <w:r w:rsidR="00540C4E">
        <w:fldChar w:fldCharType="separate"/>
      </w:r>
      <w:r w:rsidR="00606E22">
        <w:rPr>
          <w:noProof/>
        </w:rPr>
        <w:t>3</w:t>
      </w:r>
      <w:r w:rsidR="00540C4E">
        <w:rPr>
          <w:noProof/>
        </w:rPr>
        <w:fldChar w:fldCharType="end"/>
      </w:r>
      <w:bookmarkEnd w:id="3"/>
      <w:r>
        <w:t>. Mapping functions from HLG to PQ</w:t>
      </w:r>
      <w:r w:rsidRPr="002E478A">
        <w:t xml:space="preserve"> </w:t>
      </w:r>
      <w:r>
        <w:t>representation for P3 content gamut.</w:t>
      </w:r>
    </w:p>
    <w:p w:rsidR="00E819E4" w:rsidRDefault="006F6152" w:rsidP="00E819E4">
      <w:pPr>
        <w:pStyle w:val="Heading1"/>
        <w:rPr>
          <w:lang w:val="en-CA"/>
        </w:rPr>
      </w:pPr>
      <w:r>
        <w:rPr>
          <w:lang w:val="en-CA"/>
        </w:rPr>
        <w:t>Derivation of the dQP tables for HLG</w:t>
      </w:r>
    </w:p>
    <w:p w:rsidR="006F6152" w:rsidRDefault="006F6152" w:rsidP="001A37DA">
      <w:r>
        <w:rPr>
          <w:lang w:val="en-CA"/>
        </w:rPr>
        <w:t xml:space="preserve">The PQ dQP table was </w:t>
      </w:r>
      <w:r w:rsidR="00C74AC2">
        <w:rPr>
          <w:lang w:val="en-CA"/>
        </w:rPr>
        <w:t xml:space="preserve">initially </w:t>
      </w:r>
      <w:r>
        <w:rPr>
          <w:lang w:val="en-CA"/>
        </w:rPr>
        <w:t>built based on an analysis of the mapping</w:t>
      </w:r>
      <w:r w:rsidR="00524DCE">
        <w:rPr>
          <w:lang w:val="en-CA"/>
        </w:rPr>
        <w:t xml:space="preserve"> function </w:t>
      </w:r>
      <w:r w:rsidR="00524DCE">
        <w:t>f</w:t>
      </w:r>
      <w:r w:rsidR="00524DCE">
        <w:rPr>
          <w:vertAlign w:val="subscript"/>
        </w:rPr>
        <w:t>PQ</w:t>
      </w:r>
      <w:r>
        <w:rPr>
          <w:lang w:val="en-CA"/>
        </w:rPr>
        <w:t xml:space="preserve"> of </w:t>
      </w:r>
      <w:r w:rsidR="00C74AC2">
        <w:rPr>
          <w:lang w:val="en-CA"/>
        </w:rPr>
        <w:t xml:space="preserve">a signal represented a BT.2100 PQ container, </w:t>
      </w:r>
      <w:r>
        <w:rPr>
          <w:lang w:val="en-CA"/>
        </w:rPr>
        <w:t xml:space="preserve">into </w:t>
      </w:r>
      <w:r w:rsidR="00C74AC2">
        <w:rPr>
          <w:lang w:val="en-CA"/>
        </w:rPr>
        <w:t>the same signal represented into a</w:t>
      </w:r>
      <w:r w:rsidR="00524DCE">
        <w:rPr>
          <w:lang w:val="en-CA"/>
        </w:rPr>
        <w:t>n</w:t>
      </w:r>
      <w:r>
        <w:rPr>
          <w:lang w:val="en-CA"/>
        </w:rPr>
        <w:t xml:space="preserve"> SDR-like container. </w:t>
      </w:r>
      <w:r>
        <w:t>The derivative of this function, f</w:t>
      </w:r>
      <w:r>
        <w:sym w:font="Symbol" w:char="F0A2"/>
      </w:r>
      <w:r>
        <w:rPr>
          <w:vertAlign w:val="subscript"/>
        </w:rPr>
        <w:t>PQ</w:t>
      </w:r>
      <w:r>
        <w:t>, corresponds to a scaling function from which the dQP value can be deduced as:</w:t>
      </w:r>
    </w:p>
    <w:p w:rsidR="006F6152" w:rsidRPr="006F6152" w:rsidRDefault="006F6152" w:rsidP="002523E8">
      <w:pPr>
        <w:tabs>
          <w:tab w:val="clear" w:pos="360"/>
          <w:tab w:val="clear" w:pos="720"/>
          <w:tab w:val="clear" w:pos="1080"/>
          <w:tab w:val="clear" w:pos="1440"/>
          <w:tab w:val="left" w:pos="7200"/>
        </w:tabs>
        <w:ind w:left="720"/>
        <w:rPr>
          <w:lang w:val="en-CA"/>
        </w:rPr>
      </w:pPr>
      <w:r>
        <w:t xml:space="preserve">dQP = </w:t>
      </w:r>
      <w:r w:rsidR="003F499C">
        <w:t>Int</w:t>
      </w:r>
      <w:r>
        <w:t>( –6 * log2( f</w:t>
      </w:r>
      <w:r>
        <w:sym w:font="Symbol" w:char="F0A2"/>
      </w:r>
      <w:r>
        <w:rPr>
          <w:vertAlign w:val="subscript"/>
        </w:rPr>
        <w:t>PQ</w:t>
      </w:r>
      <w:r>
        <w:t xml:space="preserve"> ( x ) ) )</w:t>
      </w:r>
      <w:r w:rsidR="002523E8">
        <w:tab/>
        <w:t>(eq.1)</w:t>
      </w:r>
    </w:p>
    <w:p w:rsidR="006F6152" w:rsidRDefault="00B03F28" w:rsidP="001A37DA">
      <w:pPr>
        <w:rPr>
          <w:lang w:val="en-CA"/>
        </w:rPr>
      </w:pPr>
      <w:r>
        <w:rPr>
          <w:lang w:val="en-CA"/>
        </w:rPr>
        <w:t>As described in [3], t</w:t>
      </w:r>
      <w:r w:rsidR="009C34B7">
        <w:rPr>
          <w:lang w:val="en-CA"/>
        </w:rPr>
        <w:t xml:space="preserve">he scaling function </w:t>
      </w:r>
      <w:r w:rsidR="009C34B7">
        <w:t>f</w:t>
      </w:r>
      <w:r w:rsidR="009C34B7">
        <w:sym w:font="Symbol" w:char="F0A2"/>
      </w:r>
      <w:r w:rsidR="009C34B7">
        <w:rPr>
          <w:vertAlign w:val="subscript"/>
        </w:rPr>
        <w:t>PQ</w:t>
      </w:r>
      <w:r w:rsidR="009C34B7">
        <w:t xml:space="preserve"> ( x ) was experimentally tuned as follows:</w:t>
      </w:r>
    </w:p>
    <w:p w:rsidR="00950A63" w:rsidRPr="002523E8" w:rsidRDefault="00950A63" w:rsidP="002523E8">
      <w:pPr>
        <w:tabs>
          <w:tab w:val="clear" w:pos="360"/>
          <w:tab w:val="clear" w:pos="720"/>
          <w:tab w:val="clear" w:pos="1080"/>
          <w:tab w:val="clear" w:pos="1440"/>
          <w:tab w:val="left" w:pos="7200"/>
        </w:tabs>
        <w:ind w:left="720"/>
      </w:pPr>
      <w:r>
        <w:t>f</w:t>
      </w:r>
      <w:r>
        <w:sym w:font="Symbol" w:char="F0A2"/>
      </w:r>
      <w:r w:rsidRPr="00186846">
        <w:rPr>
          <w:vertAlign w:val="subscript"/>
        </w:rPr>
        <w:t>PQ</w:t>
      </w:r>
      <w:r>
        <w:t xml:space="preserve">( x ) = </w:t>
      </w:r>
      <w:r w:rsidRPr="009C34B7">
        <w:t>2</w:t>
      </w:r>
      <w:r w:rsidR="009C34B7">
        <w:t>^max( –</w:t>
      </w:r>
      <w:r w:rsidRPr="009C34B7">
        <w:t>3,</w:t>
      </w:r>
      <w:r w:rsidR="009C34B7">
        <w:t xml:space="preserve"> min</w:t>
      </w:r>
      <w:r w:rsidRPr="009C34B7">
        <w:t>(6,</w:t>
      </w:r>
      <w:r w:rsidR="009C34B7">
        <w:t xml:space="preserve"> </w:t>
      </w:r>
      <w:r w:rsidRPr="009C34B7">
        <w:t>0.015*</w:t>
      </w:r>
      <w:r w:rsidR="009C34B7" w:rsidRPr="009C34B7">
        <w:t>x</w:t>
      </w:r>
      <w:r w:rsidR="009C34B7">
        <w:t xml:space="preserve"> – </w:t>
      </w:r>
      <w:r w:rsidRPr="009C34B7">
        <w:t>1.5</w:t>
      </w:r>
      <w:r w:rsidR="009C34B7">
        <w:t xml:space="preserve"> – </w:t>
      </w:r>
      <w:r w:rsidRPr="009C34B7">
        <w:t>6)</w:t>
      </w:r>
      <w:r w:rsidR="009C34B7">
        <w:t xml:space="preserve"> </w:t>
      </w:r>
      <w:r w:rsidRPr="009C34B7">
        <w:t>)</w:t>
      </w:r>
      <w:r w:rsidR="009C34B7">
        <w:t xml:space="preserve"> </w:t>
      </w:r>
      <w:r w:rsidRPr="009C34B7">
        <w:t>/</w:t>
      </w:r>
      <w:r w:rsidR="009C34B7">
        <w:t xml:space="preserve"> </w:t>
      </w:r>
      <w:r w:rsidRPr="009C34B7">
        <w:t>6</w:t>
      </w:r>
      <w:r w:rsidR="009C34B7">
        <w:t xml:space="preserve"> </w:t>
      </w:r>
      <w:r w:rsidRPr="009C34B7">
        <w:t>)</w:t>
      </w:r>
      <w:r w:rsidR="002523E8">
        <w:tab/>
        <w:t>(eq.2)</w:t>
      </w:r>
    </w:p>
    <w:p w:rsidR="00186846" w:rsidRDefault="00186846" w:rsidP="002523E8">
      <w:pPr>
        <w:rPr>
          <w:lang w:val="en-CA"/>
        </w:rPr>
      </w:pPr>
      <w:r>
        <w:rPr>
          <w:lang w:val="en-CA"/>
        </w:rPr>
        <w:t xml:space="preserve">in line with the dQP table of </w:t>
      </w:r>
      <w:r>
        <w:rPr>
          <w:lang w:val="en-CA"/>
        </w:rPr>
        <w:fldChar w:fldCharType="begin"/>
      </w:r>
      <w:r>
        <w:rPr>
          <w:lang w:val="en-CA"/>
        </w:rPr>
        <w:instrText xml:space="preserve"> REF _Ref476925534 \h </w:instrText>
      </w:r>
      <w:r>
        <w:rPr>
          <w:lang w:val="en-CA"/>
        </w:rPr>
      </w:r>
      <w:r>
        <w:rPr>
          <w:lang w:val="en-CA"/>
        </w:rPr>
        <w:fldChar w:fldCharType="separate"/>
      </w:r>
      <w:r w:rsidR="00606E22">
        <w:t xml:space="preserve">Figure </w:t>
      </w:r>
      <w:r w:rsidR="00606E22">
        <w:rPr>
          <w:noProof/>
        </w:rPr>
        <w:t>1</w:t>
      </w:r>
      <w:r>
        <w:rPr>
          <w:lang w:val="en-CA"/>
        </w:rPr>
        <w:fldChar w:fldCharType="end"/>
      </w:r>
      <w:r>
        <w:rPr>
          <w:lang w:val="en-CA"/>
        </w:rPr>
        <w:t>.</w:t>
      </w:r>
    </w:p>
    <w:p w:rsidR="009C34B7" w:rsidRDefault="009C34B7" w:rsidP="002523E8">
      <w:pPr>
        <w:rPr>
          <w:lang w:val="en-CA"/>
        </w:rPr>
      </w:pPr>
      <w:r>
        <w:rPr>
          <w:lang w:val="en-CA"/>
        </w:rPr>
        <w:t>When considering</w:t>
      </w:r>
      <w:r w:rsidR="00186846">
        <w:rPr>
          <w:lang w:val="en-CA"/>
        </w:rPr>
        <w:t xml:space="preserve"> an</w:t>
      </w:r>
      <w:r>
        <w:rPr>
          <w:lang w:val="en-CA"/>
        </w:rPr>
        <w:t xml:space="preserve"> HLG signal, a similar </w:t>
      </w:r>
      <w:r w:rsidR="0054585A">
        <w:rPr>
          <w:lang w:val="en-CA"/>
        </w:rPr>
        <w:t>approach</w:t>
      </w:r>
      <w:r>
        <w:rPr>
          <w:lang w:val="en-CA"/>
        </w:rPr>
        <w:t xml:space="preserve"> can apply. The mapping </w:t>
      </w:r>
      <w:r>
        <w:t>f</w:t>
      </w:r>
      <w:r>
        <w:rPr>
          <w:vertAlign w:val="subscript"/>
        </w:rPr>
        <w:t>HLG</w:t>
      </w:r>
      <w:r>
        <w:rPr>
          <w:lang w:val="en-CA"/>
        </w:rPr>
        <w:t xml:space="preserve"> of an HLG signal to an SDR-like signal can </w:t>
      </w:r>
      <w:r w:rsidR="00186846">
        <w:rPr>
          <w:lang w:val="en-CA"/>
        </w:rPr>
        <w:t>as a concatenation of a conversion from HLG to PQ, then PQ to an SDR-like representation. This corresponds to the following formula</w:t>
      </w:r>
      <w:r>
        <w:rPr>
          <w:lang w:val="en-CA"/>
        </w:rPr>
        <w:t>:</w:t>
      </w:r>
    </w:p>
    <w:p w:rsidR="00950A63" w:rsidRDefault="00950A63" w:rsidP="002523E8">
      <w:pPr>
        <w:tabs>
          <w:tab w:val="clear" w:pos="360"/>
          <w:tab w:val="clear" w:pos="720"/>
          <w:tab w:val="clear" w:pos="1080"/>
          <w:tab w:val="clear" w:pos="1440"/>
          <w:tab w:val="left" w:pos="7200"/>
        </w:tabs>
        <w:ind w:left="720"/>
      </w:pPr>
      <w:r>
        <w:t>f</w:t>
      </w:r>
      <w:r w:rsidRPr="00186846">
        <w:rPr>
          <w:vertAlign w:val="subscript"/>
        </w:rPr>
        <w:t>HLG</w:t>
      </w:r>
      <w:r>
        <w:t xml:space="preserve"> ( x ) = f</w:t>
      </w:r>
      <w:r w:rsidRPr="00186846">
        <w:rPr>
          <w:vertAlign w:val="subscript"/>
        </w:rPr>
        <w:t>PQ</w:t>
      </w:r>
      <w:r>
        <w:t xml:space="preserve"> ( f</w:t>
      </w:r>
      <w:r w:rsidRPr="00186846">
        <w:rPr>
          <w:vertAlign w:val="subscript"/>
        </w:rPr>
        <w:t>HLG</w:t>
      </w:r>
      <w:r w:rsidR="003A5F4E">
        <w:rPr>
          <w:vertAlign w:val="subscript"/>
        </w:rPr>
        <w:t>-</w:t>
      </w:r>
      <w:r w:rsidRPr="00186846">
        <w:rPr>
          <w:vertAlign w:val="subscript"/>
        </w:rPr>
        <w:t>PQ</w:t>
      </w:r>
      <w:r>
        <w:t xml:space="preserve"> ( x ) )</w:t>
      </w:r>
      <w:r w:rsidR="002523E8" w:rsidRPr="002523E8">
        <w:t xml:space="preserve"> </w:t>
      </w:r>
      <w:r w:rsidR="002523E8">
        <w:tab/>
        <w:t>(eq.3)</w:t>
      </w:r>
    </w:p>
    <w:p w:rsidR="009C34B7" w:rsidRDefault="009C34B7" w:rsidP="002523E8">
      <w:r>
        <w:t>The corresponding scaling function is derived as:</w:t>
      </w:r>
    </w:p>
    <w:p w:rsidR="00950A63" w:rsidRDefault="00950A63" w:rsidP="002523E8">
      <w:pPr>
        <w:tabs>
          <w:tab w:val="clear" w:pos="360"/>
          <w:tab w:val="clear" w:pos="720"/>
          <w:tab w:val="clear" w:pos="1080"/>
          <w:tab w:val="clear" w:pos="1440"/>
          <w:tab w:val="left" w:pos="7200"/>
        </w:tabs>
        <w:ind w:left="720"/>
      </w:pPr>
      <w:r>
        <w:t>f</w:t>
      </w:r>
      <w:r>
        <w:sym w:font="Symbol" w:char="F0A2"/>
      </w:r>
      <w:r>
        <w:rPr>
          <w:vertAlign w:val="subscript"/>
        </w:rPr>
        <w:t>HLG</w:t>
      </w:r>
      <w:r>
        <w:t xml:space="preserve"> ( x ) = f</w:t>
      </w:r>
      <w:r>
        <w:sym w:font="Symbol" w:char="F0A2"/>
      </w:r>
      <w:r>
        <w:rPr>
          <w:vertAlign w:val="subscript"/>
        </w:rPr>
        <w:t>PQ</w:t>
      </w:r>
      <w:r>
        <w:t xml:space="preserve"> ( f</w:t>
      </w:r>
      <w:r>
        <w:rPr>
          <w:vertAlign w:val="subscript"/>
        </w:rPr>
        <w:t>HLG</w:t>
      </w:r>
      <w:r w:rsidR="003A5F4E">
        <w:rPr>
          <w:vertAlign w:val="subscript"/>
        </w:rPr>
        <w:t>-</w:t>
      </w:r>
      <w:r>
        <w:rPr>
          <w:vertAlign w:val="subscript"/>
        </w:rPr>
        <w:t>PQ</w:t>
      </w:r>
      <w:r>
        <w:t xml:space="preserve"> ( x ) ) * f</w:t>
      </w:r>
      <w:r w:rsidR="005D228E">
        <w:sym w:font="Symbol" w:char="F0A2"/>
      </w:r>
      <w:r>
        <w:rPr>
          <w:vertAlign w:val="subscript"/>
        </w:rPr>
        <w:t>HLG</w:t>
      </w:r>
      <w:r w:rsidR="003A5F4E">
        <w:rPr>
          <w:vertAlign w:val="subscript"/>
        </w:rPr>
        <w:t>-</w:t>
      </w:r>
      <w:r>
        <w:rPr>
          <w:vertAlign w:val="subscript"/>
        </w:rPr>
        <w:t>PQ</w:t>
      </w:r>
      <w:r>
        <w:t xml:space="preserve"> ( x )</w:t>
      </w:r>
      <w:r w:rsidR="002523E8" w:rsidRPr="002523E8">
        <w:t xml:space="preserve"> </w:t>
      </w:r>
      <w:r w:rsidR="002523E8">
        <w:tab/>
        <w:t>(eq.4)</w:t>
      </w:r>
    </w:p>
    <w:p w:rsidR="00950A63" w:rsidRDefault="00A92611" w:rsidP="002523E8">
      <w:r>
        <w:t>f</w:t>
      </w:r>
      <w:r w:rsidR="009C34B7">
        <w:t>rom which the dQP value can be derived as:</w:t>
      </w:r>
    </w:p>
    <w:p w:rsidR="00950A63" w:rsidRDefault="00950A63" w:rsidP="002523E8">
      <w:pPr>
        <w:tabs>
          <w:tab w:val="clear" w:pos="360"/>
          <w:tab w:val="clear" w:pos="720"/>
          <w:tab w:val="clear" w:pos="1080"/>
          <w:tab w:val="clear" w:pos="1440"/>
          <w:tab w:val="left" w:pos="7200"/>
        </w:tabs>
        <w:ind w:left="720"/>
      </w:pPr>
      <w:r>
        <w:t>dQP</w:t>
      </w:r>
      <w:r>
        <w:rPr>
          <w:vertAlign w:val="subscript"/>
        </w:rPr>
        <w:t>HLG</w:t>
      </w:r>
      <w:r>
        <w:t xml:space="preserve"> ( x ) = </w:t>
      </w:r>
      <w:r w:rsidR="001F3A2D">
        <w:t>Round( –6 * log2( f</w:t>
      </w:r>
      <w:r w:rsidR="001F3A2D">
        <w:sym w:font="Symbol" w:char="F0A2"/>
      </w:r>
      <w:r w:rsidR="001F3A2D">
        <w:rPr>
          <w:vertAlign w:val="subscript"/>
        </w:rPr>
        <w:t>HLG</w:t>
      </w:r>
      <w:r w:rsidR="001F3A2D">
        <w:t xml:space="preserve"> ( x ) ) )</w:t>
      </w:r>
      <w:r w:rsidR="002523E8" w:rsidRPr="002523E8">
        <w:t xml:space="preserve"> </w:t>
      </w:r>
      <w:r w:rsidR="002523E8">
        <w:tab/>
        <w:t>(eq.5)</w:t>
      </w:r>
    </w:p>
    <w:p w:rsidR="00965BE7" w:rsidRDefault="00606DAB" w:rsidP="002523E8">
      <w:r>
        <w:lastRenderedPageBreak/>
        <w:fldChar w:fldCharType="begin"/>
      </w:r>
      <w:r>
        <w:instrText xml:space="preserve"> REF _Ref486926858 \h </w:instrText>
      </w:r>
      <w:r>
        <w:fldChar w:fldCharType="separate"/>
      </w:r>
      <w:r w:rsidR="00606E22">
        <w:t xml:space="preserve">Figure </w:t>
      </w:r>
      <w:r w:rsidR="00606E22">
        <w:rPr>
          <w:noProof/>
        </w:rPr>
        <w:t>4</w:t>
      </w:r>
      <w:r>
        <w:fldChar w:fldCharType="end"/>
      </w:r>
      <w:r>
        <w:t xml:space="preserve"> plots the derivatives </w:t>
      </w:r>
      <w:r w:rsidR="00A5307C">
        <w:t>(f</w:t>
      </w:r>
      <w:r w:rsidR="00A5307C">
        <w:sym w:font="Symbol" w:char="F0A2"/>
      </w:r>
      <w:r w:rsidR="00A5307C" w:rsidRPr="00DB7200">
        <w:rPr>
          <w:vertAlign w:val="subscript"/>
        </w:rPr>
        <w:t xml:space="preserve"> </w:t>
      </w:r>
      <w:r w:rsidR="00A5307C">
        <w:rPr>
          <w:vertAlign w:val="subscript"/>
        </w:rPr>
        <w:t>HLG-PQ</w:t>
      </w:r>
      <w:r w:rsidR="00A5307C">
        <w:t xml:space="preserve">) </w:t>
      </w:r>
      <w:r>
        <w:t xml:space="preserve">of the mapping functions from HLG to PQ plotted in </w:t>
      </w:r>
      <w:r>
        <w:fldChar w:fldCharType="begin"/>
      </w:r>
      <w:r>
        <w:instrText xml:space="preserve"> REF _Ref486871729 \h </w:instrText>
      </w:r>
      <w:r>
        <w:fldChar w:fldCharType="separate"/>
      </w:r>
      <w:r w:rsidR="00606E22">
        <w:t xml:space="preserve">Figure </w:t>
      </w:r>
      <w:r w:rsidR="00606E22">
        <w:rPr>
          <w:noProof/>
        </w:rPr>
        <w:t>3</w:t>
      </w:r>
      <w:r>
        <w:fldChar w:fldCharType="end"/>
      </w:r>
      <w:r>
        <w:t>.</w:t>
      </w:r>
    </w:p>
    <w:p w:rsidR="006C02B1" w:rsidRDefault="002D1319" w:rsidP="00606DAB">
      <w:pPr>
        <w:pStyle w:val="ListParagraph"/>
        <w:spacing w:before="120"/>
        <w:ind w:left="0"/>
        <w:jc w:val="center"/>
      </w:pPr>
      <w:r>
        <w:rPr>
          <w:noProof/>
        </w:rPr>
        <w:pict>
          <v:shape id="Chart 1" o:spid="_x0000_i1029" type="#_x0000_t75" style="width:360.65pt;height:216.65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">
            <v:imagedata r:id="rId16" o:title=""/>
            <o:lock v:ext="edit" aspectratio="f"/>
          </v:shape>
        </w:pict>
      </w:r>
    </w:p>
    <w:p w:rsidR="00606DAB" w:rsidRDefault="00606DAB" w:rsidP="00606DAB">
      <w:pPr>
        <w:pStyle w:val="Caption"/>
        <w:ind w:firstLine="0"/>
        <w:jc w:val="center"/>
        <w:rPr>
          <w:lang w:val="en-CA"/>
        </w:rPr>
      </w:pPr>
      <w:bookmarkStart w:id="4" w:name="_Ref486926858"/>
      <w:r>
        <w:t xml:space="preserve">Figure </w:t>
      </w:r>
      <w:r w:rsidR="00540C4E">
        <w:fldChar w:fldCharType="begin"/>
      </w:r>
      <w:r w:rsidR="00540C4E">
        <w:instrText xml:space="preserve"> SEQ Figure \* ARABIC </w:instrText>
      </w:r>
      <w:r w:rsidR="00540C4E">
        <w:fldChar w:fldCharType="separate"/>
      </w:r>
      <w:r w:rsidR="00606E22">
        <w:rPr>
          <w:noProof/>
        </w:rPr>
        <w:t>4</w:t>
      </w:r>
      <w:r w:rsidR="00540C4E">
        <w:rPr>
          <w:noProof/>
        </w:rPr>
        <w:fldChar w:fldCharType="end"/>
      </w:r>
      <w:bookmarkEnd w:id="4"/>
      <w:r>
        <w:t>. Derivatives of mapping functions from HLG to PQ</w:t>
      </w:r>
      <w:r w:rsidRPr="002E478A">
        <w:t xml:space="preserve"> </w:t>
      </w:r>
      <w:r>
        <w:t>representation for P3 content gamut.</w:t>
      </w:r>
    </w:p>
    <w:p w:rsidR="002523E8" w:rsidRDefault="002523E8" w:rsidP="002523E8">
      <w:r>
        <w:fldChar w:fldCharType="begin"/>
      </w:r>
      <w:r>
        <w:instrText xml:space="preserve"> REF _Ref486928685 \h </w:instrText>
      </w:r>
      <w:r>
        <w:fldChar w:fldCharType="separate"/>
      </w:r>
      <w:r w:rsidR="00606E22">
        <w:t xml:space="preserve">Figure </w:t>
      </w:r>
      <w:r w:rsidR="00606E22">
        <w:rPr>
          <w:noProof/>
        </w:rPr>
        <w:t>5</w:t>
      </w:r>
      <w:r>
        <w:fldChar w:fldCharType="end"/>
      </w:r>
      <w:r>
        <w:t xml:space="preserve"> plots the different </w:t>
      </w:r>
      <w:r w:rsidR="00342F1E">
        <w:t xml:space="preserve">concatenated </w:t>
      </w:r>
      <w:r>
        <w:t>dQP tables resulting from (eq.5)</w:t>
      </w:r>
      <w:r w:rsidR="00E63AEC">
        <w:t>, for various peak luminance (and P3D65 content gamut)</w:t>
      </w:r>
      <w:r>
        <w:t>.</w:t>
      </w:r>
      <w:r w:rsidR="00AA258D">
        <w:t xml:space="preserve"> It can be noted that the curves have </w:t>
      </w:r>
      <w:r w:rsidR="00373670">
        <w:t xml:space="preserve">rather </w:t>
      </w:r>
      <w:r w:rsidR="00AA258D">
        <w:t>similar shapes.</w:t>
      </w:r>
      <w:r w:rsidR="00135BBC">
        <w:t xml:space="preserve"> Moving from one curve to another one can be done by using a QP offset. Which could mean that one table would be enough whatever the considered content peak luminance, the adjustment being potentially done use a global offset (such as slice_qp_offset). </w:t>
      </w:r>
    </w:p>
    <w:p w:rsidR="00616160" w:rsidRDefault="002D1319" w:rsidP="00BA3585">
      <w:pPr>
        <w:pStyle w:val="ListParagraph"/>
        <w:spacing w:before="120"/>
        <w:ind w:left="0"/>
        <w:jc w:val="center"/>
        <w:rPr>
          <w:noProof/>
        </w:rPr>
      </w:pPr>
      <w:r>
        <w:rPr>
          <w:noProof/>
        </w:rPr>
        <w:pict>
          <v:shape id="_x0000_i1030" type="#_x0000_t75" style="width:360.65pt;height:242.9pt;mso-position-horizontal-relative:char;mso-position-vertical-relative:line">
            <v:imagedata r:id="rId17" o:title=""/>
          </v:shape>
        </w:pict>
      </w:r>
    </w:p>
    <w:p w:rsidR="00C47DE2" w:rsidRDefault="00C47DE2" w:rsidP="00BA3585">
      <w:pPr>
        <w:pStyle w:val="Caption"/>
        <w:ind w:firstLine="0"/>
        <w:jc w:val="center"/>
      </w:pPr>
      <w:bookmarkStart w:id="5" w:name="_Ref486928685"/>
      <w:r>
        <w:t xml:space="preserve">Figure </w:t>
      </w:r>
      <w:r w:rsidR="00540C4E">
        <w:fldChar w:fldCharType="begin"/>
      </w:r>
      <w:r w:rsidR="00540C4E">
        <w:instrText xml:space="preserve"> S</w:instrText>
      </w:r>
      <w:r w:rsidR="00540C4E">
        <w:instrText xml:space="preserve">EQ Figure \* ARABIC </w:instrText>
      </w:r>
      <w:r w:rsidR="00540C4E">
        <w:fldChar w:fldCharType="separate"/>
      </w:r>
      <w:r w:rsidR="00606E22">
        <w:rPr>
          <w:noProof/>
        </w:rPr>
        <w:t>5</w:t>
      </w:r>
      <w:r w:rsidR="00540C4E">
        <w:rPr>
          <w:noProof/>
        </w:rPr>
        <w:fldChar w:fldCharType="end"/>
      </w:r>
      <w:bookmarkEnd w:id="5"/>
      <w:r>
        <w:t>. dQP tables for HLG, for various peak luminance (considering P3D65 content gamut).</w:t>
      </w:r>
    </w:p>
    <w:p w:rsidR="000E5831" w:rsidRDefault="000E5831" w:rsidP="000E5831">
      <w:pPr>
        <w:pStyle w:val="Heading1"/>
        <w:rPr>
          <w:lang w:val="en-CA"/>
        </w:rPr>
      </w:pPr>
      <w:r>
        <w:rPr>
          <w:lang w:val="en-CA"/>
        </w:rPr>
        <w:lastRenderedPageBreak/>
        <w:t>Experiment</w:t>
      </w:r>
      <w:r w:rsidR="0089552E">
        <w:rPr>
          <w:lang w:val="en-CA"/>
        </w:rPr>
        <w:t>al</w:t>
      </w:r>
      <w:r>
        <w:rPr>
          <w:lang w:val="en-CA"/>
        </w:rPr>
        <w:t xml:space="preserve"> results</w:t>
      </w:r>
    </w:p>
    <w:p w:rsidR="00FD5BEC" w:rsidRDefault="00FD5BEC" w:rsidP="00FD5BEC">
      <w:pPr>
        <w:pStyle w:val="Heading2"/>
        <w:rPr>
          <w:lang w:val="en-CA"/>
        </w:rPr>
      </w:pPr>
      <w:r>
        <w:rPr>
          <w:lang w:val="en-CA"/>
        </w:rPr>
        <w:t>Using content non-natively in BT.2100 HLG format</w:t>
      </w:r>
    </w:p>
    <w:p w:rsidR="00356D33" w:rsidRDefault="007031A5" w:rsidP="00772A92">
      <w:r>
        <w:t>The</w:t>
      </w:r>
      <w:r w:rsidR="00356D33">
        <w:t xml:space="preserve"> tests </w:t>
      </w:r>
      <w:r w:rsidR="00C66541">
        <w:t>w</w:t>
      </w:r>
      <w:r>
        <w:t>ere</w:t>
      </w:r>
      <w:r w:rsidR="00356D33">
        <w:t xml:space="preserve"> done using the various HDR content used in JCT-VC and JVET, not natively in HLG format</w:t>
      </w:r>
      <w:r w:rsidR="00CE2D4D">
        <w:t xml:space="preserve"> </w:t>
      </w:r>
      <w:r w:rsidR="00CE2D4D">
        <w:rPr>
          <w:lang w:val="en-CA"/>
        </w:rPr>
        <w:t xml:space="preserve">(content initially provided in EXR or </w:t>
      </w:r>
      <w:r w:rsidR="00C1432F">
        <w:rPr>
          <w:lang w:val="en-CA"/>
        </w:rPr>
        <w:t xml:space="preserve">BT.2100 </w:t>
      </w:r>
      <w:r w:rsidR="00CE2D4D">
        <w:rPr>
          <w:lang w:val="en-CA"/>
        </w:rPr>
        <w:t>PQ format)</w:t>
      </w:r>
      <w:r w:rsidR="00356D33">
        <w:t xml:space="preserve">. The different sequences </w:t>
      </w:r>
      <w:r w:rsidR="00C66541">
        <w:t>were</w:t>
      </w:r>
      <w:r w:rsidR="00356D33">
        <w:t xml:space="preserve"> converted to the BT.2100 HLG format, following the </w:t>
      </w:r>
      <w:r w:rsidR="00BA228A">
        <w:t xml:space="preserve">linear-light 4:4:4 RGB to HLG Y’CbCr 4:2:0 conversion </w:t>
      </w:r>
      <w:r w:rsidR="00356D33">
        <w:t>process described in [2].</w:t>
      </w:r>
      <w:r>
        <w:t xml:space="preserve"> The different converted HLG content were then processed by the encoding/decoding chain, and performance was evaluated using HDRMetrics (v0.15 of HDRTools package).</w:t>
      </w:r>
    </w:p>
    <w:p w:rsidR="00596A82" w:rsidRDefault="00596A82" w:rsidP="00772A92">
      <w:r>
        <w:t>The reference is the HM16.15 without any luma-based local dQP adaptation, and any chroma QP adaptation.</w:t>
      </w:r>
      <w:r w:rsidR="00495305">
        <w:t xml:space="preserve"> Tests were done using</w:t>
      </w:r>
      <w:r w:rsidR="00495305" w:rsidRPr="00495305">
        <w:t xml:space="preserve"> </w:t>
      </w:r>
      <w:r w:rsidR="00495305">
        <w:t>the HM16.15 in RA configuration.</w:t>
      </w:r>
    </w:p>
    <w:p w:rsidR="00596A82" w:rsidRDefault="00596A82" w:rsidP="00772A92">
      <w:r>
        <w:t xml:space="preserve">The tests </w:t>
      </w:r>
      <w:r w:rsidR="00C66541">
        <w:t>were</w:t>
      </w:r>
      <w:r>
        <w:t xml:space="preserve"> made with different dQP tables depicted in </w:t>
      </w:r>
      <w:r>
        <w:fldChar w:fldCharType="begin"/>
      </w:r>
      <w:r>
        <w:instrText xml:space="preserve"> REF _Ref486928685 \h </w:instrText>
      </w:r>
      <w:r w:rsidR="00772A92">
        <w:instrText xml:space="preserve"> \* MERGEFORMAT </w:instrText>
      </w:r>
      <w:r>
        <w:fldChar w:fldCharType="separate"/>
      </w:r>
      <w:r w:rsidR="00606E22">
        <w:t>Figure 5</w:t>
      </w:r>
      <w:r>
        <w:fldChar w:fldCharType="end"/>
      </w:r>
      <w:r>
        <w:t>.</w:t>
      </w:r>
      <w:r w:rsidR="00F82538">
        <w:t xml:space="preserve"> For each table, two sets of tests </w:t>
      </w:r>
      <w:r w:rsidR="00C66541">
        <w:t>were</w:t>
      </w:r>
      <w:r w:rsidR="00F82538">
        <w:t xml:space="preserve"> made, one without using the chroma QP adaptation, and one using the chroma QP adaptation. </w:t>
      </w:r>
      <w:r>
        <w:t>When the chroma QP adaptation was activated, the following parameters were used</w:t>
      </w:r>
      <w:r w:rsidR="002E309A">
        <w:t xml:space="preserve"> for both Cb and Cr components</w:t>
      </w:r>
      <w:r w:rsidR="005947CE">
        <w:t>,</w:t>
      </w:r>
      <w:r w:rsidR="0063159C">
        <w:t xml:space="preserve"> obtained</w:t>
      </w:r>
      <w:r w:rsidR="005947CE">
        <w:t xml:space="preserve"> after a few steps of iterative tuning</w:t>
      </w:r>
      <w:r>
        <w:t>:</w:t>
      </w:r>
    </w:p>
    <w:p w:rsidR="005947CE" w:rsidRDefault="005947CE" w:rsidP="005947CE">
      <w:pPr>
        <w:pStyle w:val="ListParagraph"/>
        <w:numPr>
          <w:ilvl w:val="0"/>
          <w:numId w:val="16"/>
        </w:numPr>
        <w:spacing w:before="120"/>
      </w:pPr>
      <w:r>
        <w:t>WCGPPSEnable=1</w:t>
      </w:r>
    </w:p>
    <w:p w:rsidR="005947CE" w:rsidRDefault="005947CE" w:rsidP="005947CE">
      <w:pPr>
        <w:pStyle w:val="ListParagraph"/>
        <w:numPr>
          <w:ilvl w:val="0"/>
          <w:numId w:val="16"/>
        </w:numPr>
        <w:spacing w:before="120"/>
      </w:pPr>
      <w:r>
        <w:t>WCGPPSChromaQpScale=-0.2</w:t>
      </w:r>
    </w:p>
    <w:p w:rsidR="005947CE" w:rsidRDefault="005947CE" w:rsidP="005947CE">
      <w:pPr>
        <w:pStyle w:val="ListParagraph"/>
        <w:numPr>
          <w:ilvl w:val="0"/>
          <w:numId w:val="16"/>
        </w:numPr>
        <w:spacing w:before="120"/>
      </w:pPr>
      <w:r>
        <w:t>WCGPPSChromaQpOffset=4</w:t>
      </w:r>
    </w:p>
    <w:p w:rsidR="005947CE" w:rsidRDefault="005947CE" w:rsidP="005947CE">
      <w:pPr>
        <w:pStyle w:val="ListParagraph"/>
        <w:numPr>
          <w:ilvl w:val="0"/>
          <w:numId w:val="16"/>
        </w:numPr>
        <w:spacing w:before="120"/>
      </w:pPr>
      <w:r>
        <w:t>WCGPPSCbQpScale=1</w:t>
      </w:r>
    </w:p>
    <w:p w:rsidR="002E309A" w:rsidRDefault="005947CE" w:rsidP="00C66541">
      <w:pPr>
        <w:pStyle w:val="ListParagraph"/>
        <w:numPr>
          <w:ilvl w:val="0"/>
          <w:numId w:val="16"/>
        </w:numPr>
        <w:spacing w:before="120"/>
      </w:pPr>
      <w:r w:rsidRPr="005947CE">
        <w:t>WCGPPSCrQpScale=1</w:t>
      </w:r>
    </w:p>
    <w:p w:rsidR="002E309A" w:rsidRDefault="002E309A" w:rsidP="00C66541">
      <w:r>
        <w:fldChar w:fldCharType="begin"/>
      </w:r>
      <w:r>
        <w:instrText xml:space="preserve"> REF _Ref487120930 \h </w:instrText>
      </w:r>
      <w:r w:rsidR="00C66541">
        <w:instrText xml:space="preserve"> \* MERGEFORMAT </w:instrText>
      </w:r>
      <w:r>
        <w:fldChar w:fldCharType="separate"/>
      </w:r>
      <w:r w:rsidR="00606E22">
        <w:t>Figure 6</w:t>
      </w:r>
      <w:r>
        <w:fldChar w:fldCharType="end"/>
      </w:r>
      <w:r>
        <w:t xml:space="preserve"> shows the shape of the chroma QP adaptation for the Cb component compared to the one used in the HM HDR anchors. The curve (cbQP1) is less aggressive than in the anchors.</w:t>
      </w:r>
    </w:p>
    <w:p w:rsidR="005947CE" w:rsidRDefault="005947CE" w:rsidP="001A58B1">
      <w:pPr>
        <w:pStyle w:val="ListParagraph"/>
        <w:spacing w:before="120"/>
        <w:ind w:left="0"/>
      </w:pPr>
    </w:p>
    <w:p w:rsidR="001A58B1" w:rsidRDefault="002D1319" w:rsidP="002E309A">
      <w:pPr>
        <w:pStyle w:val="ListParagraph"/>
        <w:spacing w:before="120"/>
        <w:ind w:left="0"/>
        <w:jc w:val="center"/>
      </w:pPr>
      <w:r>
        <w:pict w14:anchorId="31BB90B9">
          <v:shape id="_x0000_i1031" type="#_x0000_t75" style="width:360.65pt;height:216.65pt;mso-left-percent:-10001;mso-top-percent:-10001;mso-position-horizontal:absolute;mso-position-horizontal-relative:char;mso-position-vertical:absolute;mso-position-vertical-relative:line;mso-left-percent:-10001;mso-top-percent:-10001">
            <v:imagedata r:id="rId18" o:title=""/>
          </v:shape>
        </w:pict>
      </w:r>
    </w:p>
    <w:p w:rsidR="002E309A" w:rsidRDefault="002E309A" w:rsidP="002E309A">
      <w:pPr>
        <w:pStyle w:val="Caption"/>
        <w:ind w:firstLine="0"/>
        <w:jc w:val="center"/>
      </w:pPr>
      <w:bookmarkStart w:id="6" w:name="_Ref487120930"/>
      <w:r>
        <w:t xml:space="preserve">Figure </w:t>
      </w:r>
      <w:fldSimple w:instr=" SEQ Figure \* ARABIC ">
        <w:r w:rsidR="00606E22">
          <w:rPr>
            <w:noProof/>
          </w:rPr>
          <w:t>6</w:t>
        </w:r>
      </w:fldSimple>
      <w:bookmarkEnd w:id="6"/>
      <w:r>
        <w:t>. chroma QP adaptation.</w:t>
      </w:r>
    </w:p>
    <w:p w:rsidR="00DA64D0" w:rsidRDefault="00AA258D" w:rsidP="00DA64D0">
      <w:r>
        <w:t xml:space="preserve">The </w:t>
      </w:r>
      <w:r w:rsidR="00DA64D0">
        <w:t>HDR metrics were computed end-to-end. For the wPSNR metrics, which are based on a PQ container, the converted HLG signal was reconverted to a PQ container for generating the metrics.</w:t>
      </w:r>
    </w:p>
    <w:p w:rsidR="002E26C9" w:rsidRDefault="00DA64D0" w:rsidP="00DA64D0">
      <w:r>
        <w:t xml:space="preserve">The </w:t>
      </w:r>
      <w:r w:rsidR="00AA258D">
        <w:t>complete set of results is reported in the attached xls file.</w:t>
      </w:r>
      <w:r w:rsidR="00C90A2C">
        <w:t xml:space="preserve"> A summary is reported in</w:t>
      </w:r>
      <w:r w:rsidR="002E26C9">
        <w:t xml:space="preserve"> the following tables.</w:t>
      </w:r>
    </w:p>
    <w:p w:rsidR="00AB279C" w:rsidRDefault="00AB279C" w:rsidP="00DA64D0"/>
    <w:p w:rsidR="004F2E54" w:rsidRDefault="00C90A2C" w:rsidP="00DA64D0">
      <w:r>
        <w:fldChar w:fldCharType="begin"/>
      </w:r>
      <w:r>
        <w:instrText xml:space="preserve"> REF _Ref487123259 \h </w:instrText>
      </w:r>
      <w:r>
        <w:fldChar w:fldCharType="separate"/>
      </w:r>
      <w:r w:rsidR="00606E22">
        <w:t xml:space="preserve">Table </w:t>
      </w:r>
      <w:r w:rsidR="00606E22">
        <w:rPr>
          <w:noProof/>
        </w:rPr>
        <w:t>1</w:t>
      </w:r>
      <w:r>
        <w:fldChar w:fldCharType="end"/>
      </w:r>
      <w:r w:rsidR="002E26C9">
        <w:t xml:space="preserve"> recaps the average results obtained with the different dQP tables, without chroma QP adaptation (top table) or with chroma QP adaptation (bottom QP table).</w:t>
      </w:r>
      <w:r w:rsidR="00133D41">
        <w:t xml:space="preserve"> </w:t>
      </w:r>
      <w:r w:rsidR="004F2E54">
        <w:t xml:space="preserve">The cell named “AVG Y/L” corresponds to an average of the luma/luminance related-metrics (tPSNRY, PSNRL100, wPSNRY). The cell named “AVG Chr” corresponds to an average of the chroma/chrominance related-metrics (DE100, wPSNRU, wPSNRV).  </w:t>
      </w:r>
    </w:p>
    <w:p w:rsidR="000667DD" w:rsidRDefault="004F2E54" w:rsidP="00DA64D0">
      <w:r>
        <w:t>The various tables all lead to slight gains for the different considered metrics.</w:t>
      </w:r>
      <w:r w:rsidR="000667DD">
        <w:t xml:space="preserve"> When no chroma QP adaptation is used, the AVG Y/L gains are from 1.4% to 1.7%, and the AVG Chr gains are from 1.3% to 2.1%. When chroma QP adaptation is used, the AVG Y/L losses are from 0.0% to 0.4%, and the AVG Chr gains are from 12.1% to 15.0%.</w:t>
      </w:r>
      <w:r w:rsidR="007031A5">
        <w:t xml:space="preserve"> </w:t>
      </w:r>
    </w:p>
    <w:p w:rsidR="00C90A2C" w:rsidRDefault="00C90A2C" w:rsidP="00DA64D0"/>
    <w:p w:rsidR="00C90A2C" w:rsidRDefault="00C90A2C" w:rsidP="008E60B6">
      <w:pPr>
        <w:pStyle w:val="Caption"/>
        <w:spacing w:after="0"/>
        <w:ind w:left="1526" w:hanging="806"/>
      </w:pPr>
      <w:bookmarkStart w:id="7" w:name="_Ref487123259"/>
      <w:r>
        <w:t xml:space="preserve">Table </w:t>
      </w:r>
      <w:r w:rsidR="00540C4E">
        <w:fldChar w:fldCharType="begin"/>
      </w:r>
      <w:r w:rsidR="00540C4E">
        <w:instrText xml:space="preserve"> SEQ Table \* ARABIC </w:instrText>
      </w:r>
      <w:r w:rsidR="00540C4E">
        <w:fldChar w:fldCharType="separate"/>
      </w:r>
      <w:r w:rsidR="00606E22">
        <w:rPr>
          <w:noProof/>
        </w:rPr>
        <w:t>1</w:t>
      </w:r>
      <w:r w:rsidR="00540C4E">
        <w:rPr>
          <w:noProof/>
        </w:rPr>
        <w:fldChar w:fldCharType="end"/>
      </w:r>
      <w:bookmarkEnd w:id="7"/>
      <w:r>
        <w:t>.</w:t>
      </w:r>
      <w:r w:rsidR="002E26C9">
        <w:t xml:space="preserve"> Average BDR variations for various dQP tables</w:t>
      </w:r>
      <w:r w:rsidR="00133D41">
        <w:t>.</w:t>
      </w:r>
    </w:p>
    <w:p w:rsidR="00A87E3F" w:rsidRDefault="002D1319" w:rsidP="002E26C9">
      <w:r>
        <w:pict>
          <v:shape id="_x0000_i1032" type="#_x0000_t75" style="width:467.05pt;height:78.25pt">
            <v:imagedata r:id="rId19" o:title=""/>
          </v:shape>
        </w:pict>
      </w:r>
    </w:p>
    <w:p w:rsidR="002E26C9" w:rsidRDefault="002D1319" w:rsidP="002E26C9">
      <w:r>
        <w:pict>
          <v:shape id="_x0000_i1033" type="#_x0000_t75" style="width:467.7pt;height:78.25pt">
            <v:imagedata r:id="rId20" o:title=""/>
          </v:shape>
        </w:pict>
      </w:r>
    </w:p>
    <w:p w:rsidR="002E26C9" w:rsidRDefault="002E26C9" w:rsidP="002E26C9"/>
    <w:p w:rsidR="008C0FF4" w:rsidRDefault="00AB279C" w:rsidP="00AB279C">
      <w:r>
        <w:t xml:space="preserve">Per sequence results are reported in </w:t>
      </w:r>
      <w:r>
        <w:fldChar w:fldCharType="begin"/>
      </w:r>
      <w:r>
        <w:instrText xml:space="preserve"> REF _Ref487125127 \h </w:instrText>
      </w:r>
      <w:r>
        <w:fldChar w:fldCharType="separate"/>
      </w:r>
      <w:r w:rsidR="00606E22">
        <w:t xml:space="preserve">Table </w:t>
      </w:r>
      <w:r w:rsidR="00606E22">
        <w:rPr>
          <w:noProof/>
        </w:rPr>
        <w:t>2</w:t>
      </w:r>
      <w:r>
        <w:fldChar w:fldCharType="end"/>
      </w:r>
      <w:r>
        <w:t>, without chroma QP adaptation (top table) or with chroma QP adaptation (bottom QP table), with the metrics AVG Y/L and AVG Chr.</w:t>
      </w:r>
      <w:r w:rsidR="00D60339">
        <w:t xml:space="preserve"> </w:t>
      </w:r>
      <w:r w:rsidR="008C0FF4">
        <w:fldChar w:fldCharType="begin"/>
      </w:r>
      <w:r w:rsidR="008C0FF4">
        <w:instrText xml:space="preserve"> REF _Ref487189803 \h </w:instrText>
      </w:r>
      <w:r w:rsidR="008C0FF4">
        <w:fldChar w:fldCharType="separate"/>
      </w:r>
      <w:r w:rsidR="00606E22">
        <w:t xml:space="preserve">Table </w:t>
      </w:r>
      <w:r w:rsidR="00606E22">
        <w:rPr>
          <w:noProof/>
        </w:rPr>
        <w:t>3</w:t>
      </w:r>
      <w:r w:rsidR="008C0FF4">
        <w:fldChar w:fldCharType="end"/>
      </w:r>
      <w:r w:rsidR="008C0FF4">
        <w:t xml:space="preserve"> provides a different </w:t>
      </w:r>
      <w:r w:rsidR="000B07D3">
        <w:t>picture</w:t>
      </w:r>
      <w:r w:rsidR="005D489E">
        <w:t>, without chroma QP adaptation</w:t>
      </w:r>
      <w:r w:rsidR="000B07D3">
        <w:t>, for AVG Y/L (top) and AVG Chr (bottom)</w:t>
      </w:r>
      <w:r w:rsidR="008C0FF4">
        <w:t xml:space="preserve">. From these data, we can categorize the </w:t>
      </w:r>
      <w:r w:rsidR="000B07D3">
        <w:t>results</w:t>
      </w:r>
      <w:r w:rsidR="008C0FF4">
        <w:t xml:space="preserve"> as foll</w:t>
      </w:r>
      <w:r w:rsidR="00643116">
        <w:t>o</w:t>
      </w:r>
      <w:r w:rsidR="008C0FF4">
        <w:t>ws:</w:t>
      </w:r>
    </w:p>
    <w:p w:rsidR="008C0FF4" w:rsidRDefault="008C0FF4" w:rsidP="008C0FF4">
      <w:pPr>
        <w:numPr>
          <w:ilvl w:val="0"/>
          <w:numId w:val="16"/>
        </w:numPr>
      </w:pPr>
      <w:r>
        <w:t xml:space="preserve">Improved performance: FireEater, Market, </w:t>
      </w:r>
      <w:r w:rsidRPr="003B233A">
        <w:t>SunRise</w:t>
      </w:r>
      <w:r>
        <w:t xml:space="preserve">, </w:t>
      </w:r>
      <w:r w:rsidRPr="005D489E">
        <w:t xml:space="preserve">Hurdles, Starting, Showgirl, </w:t>
      </w:r>
      <w:r w:rsidRPr="003B233A">
        <w:t>BikeSparkler cut1</w:t>
      </w:r>
      <w:r>
        <w:t>, MargicHour_cut3, MagicHour_cut2</w:t>
      </w:r>
    </w:p>
    <w:p w:rsidR="008C0FF4" w:rsidRPr="008C0FF4" w:rsidRDefault="008C0FF4" w:rsidP="008C0FF4">
      <w:pPr>
        <w:numPr>
          <w:ilvl w:val="0"/>
          <w:numId w:val="16"/>
        </w:numPr>
      </w:pPr>
      <w:r>
        <w:t>Similar performance: BikeSparkler cut2, MagicHour_cut1, WarmNight_cut1, BalloonFestival</w:t>
      </w:r>
    </w:p>
    <w:p w:rsidR="008C0FF4" w:rsidRDefault="008C0FF4" w:rsidP="008C0FF4">
      <w:pPr>
        <w:numPr>
          <w:ilvl w:val="0"/>
          <w:numId w:val="16"/>
        </w:numPr>
      </w:pPr>
      <w:r>
        <w:t>Decreased performance: GarageExit, WarmNight_cut2</w:t>
      </w:r>
    </w:p>
    <w:p w:rsidR="005D489E" w:rsidRDefault="005D489E" w:rsidP="005D489E"/>
    <w:p w:rsidR="00D45918" w:rsidRDefault="005D489E" w:rsidP="005D489E">
      <w:r>
        <w:t xml:space="preserve">In conclusion, in terms of objective HDR metrics, the usage of a luma-based adaptive QP using one of the dQP tables depicted in </w:t>
      </w:r>
      <w:r>
        <w:fldChar w:fldCharType="begin"/>
      </w:r>
      <w:r>
        <w:instrText xml:space="preserve"> REF _Ref486928685 \h  \* MERGEFORMAT </w:instrText>
      </w:r>
      <w:r>
        <w:fldChar w:fldCharType="separate"/>
      </w:r>
      <w:r w:rsidR="00606E22">
        <w:t>Figure 5</w:t>
      </w:r>
      <w:r>
        <w:fldChar w:fldCharType="end"/>
      </w:r>
      <w:r>
        <w:t xml:space="preserve"> is globally beneficial. The dQP table 2000 seems to give a satisfactory compromise</w:t>
      </w:r>
      <w:r w:rsidR="00D45918">
        <w:t xml:space="preserve">, with BDR gains (without chroma QP adjustment) </w:t>
      </w:r>
    </w:p>
    <w:p w:rsidR="00D45918" w:rsidRDefault="00D45918" w:rsidP="00821E69">
      <w:pPr>
        <w:numPr>
          <w:ilvl w:val="0"/>
          <w:numId w:val="18"/>
        </w:numPr>
      </w:pPr>
      <w:r>
        <w:t xml:space="preserve">for luma/luminance of </w:t>
      </w:r>
      <w:r w:rsidRPr="00D45918">
        <w:t>2.0%</w:t>
      </w:r>
      <w:r>
        <w:t xml:space="preserve"> for tPSNRY, 1.2% for PSNRL100, 1.5% for wPSNRY, which gives an average value AVG Y/L of 1.6%; </w:t>
      </w:r>
    </w:p>
    <w:p w:rsidR="00D45918" w:rsidRDefault="00D45918" w:rsidP="00821E69">
      <w:pPr>
        <w:numPr>
          <w:ilvl w:val="0"/>
          <w:numId w:val="18"/>
        </w:numPr>
      </w:pPr>
      <w:r>
        <w:t>for chroma/chrominance of 3</w:t>
      </w:r>
      <w:r w:rsidRPr="00D45918">
        <w:t>.2%</w:t>
      </w:r>
      <w:r>
        <w:t xml:space="preserve"> for DE100, </w:t>
      </w:r>
      <w:r w:rsidRPr="00D45918">
        <w:t>0.6%</w:t>
      </w:r>
      <w:r>
        <w:t xml:space="preserve"> and </w:t>
      </w:r>
      <w:r w:rsidRPr="00D45918">
        <w:t>2.4%</w:t>
      </w:r>
      <w:r>
        <w:t xml:space="preserve"> for wPSNRU and V, which gives an average value AVG Chr of 2.1%.</w:t>
      </w:r>
    </w:p>
    <w:p w:rsidR="005D489E" w:rsidRDefault="001B52A3" w:rsidP="005D489E">
      <w:r>
        <w:t xml:space="preserve">The usage of a chroma QP adaptation changes the balance luma/chroma, </w:t>
      </w:r>
      <w:r w:rsidR="00D45F26">
        <w:t>with AVG Y/L gain of 0.0% and AVG Chr gain of 15.1%.</w:t>
      </w:r>
    </w:p>
    <w:p w:rsidR="00AB279C" w:rsidRDefault="00AB279C" w:rsidP="002E26C9"/>
    <w:p w:rsidR="00133D41" w:rsidRDefault="00133D41" w:rsidP="008E60B6">
      <w:pPr>
        <w:pStyle w:val="Caption"/>
        <w:spacing w:after="0"/>
        <w:ind w:left="1526" w:hanging="806"/>
      </w:pPr>
      <w:bookmarkStart w:id="8" w:name="_Ref487125127"/>
      <w:r>
        <w:t xml:space="preserve">Table </w:t>
      </w:r>
      <w:fldSimple w:instr=" SEQ Table \* ARABIC ">
        <w:r w:rsidR="00606E22">
          <w:rPr>
            <w:noProof/>
          </w:rPr>
          <w:t>2</w:t>
        </w:r>
      </w:fldSimple>
      <w:bookmarkEnd w:id="8"/>
      <w:r>
        <w:t xml:space="preserve">. </w:t>
      </w:r>
      <w:r w:rsidR="00F35B88">
        <w:t>P</w:t>
      </w:r>
      <w:r w:rsidR="006E0AF4">
        <w:t>er sequence results for various dQP tables</w:t>
      </w:r>
      <w:r>
        <w:t>.</w:t>
      </w:r>
    </w:p>
    <w:p w:rsidR="007031A5" w:rsidRDefault="002D1319" w:rsidP="007031A5">
      <w:r>
        <w:lastRenderedPageBreak/>
        <w:pict>
          <v:shape id="_x0000_i1034" type="#_x0000_t75" style="width:467.7pt;height:207.85pt">
            <v:imagedata r:id="rId21" o:title=""/>
          </v:shape>
        </w:pict>
      </w:r>
    </w:p>
    <w:p w:rsidR="007031A5" w:rsidRDefault="00540C4E" w:rsidP="007031A5">
      <w:r>
        <w:pict>
          <v:shape id="_x0000_i1035" type="#_x0000_t75" style="width:467.7pt;height:207.85pt">
            <v:imagedata r:id="rId22" o:title=""/>
          </v:shape>
        </w:pict>
      </w:r>
    </w:p>
    <w:p w:rsidR="008C0FF4" w:rsidRDefault="008C0FF4" w:rsidP="007031A5"/>
    <w:p w:rsidR="008C0FF4" w:rsidRDefault="008C0FF4" w:rsidP="008C0FF4">
      <w:pPr>
        <w:pStyle w:val="Caption"/>
        <w:spacing w:after="0"/>
        <w:ind w:left="1526" w:hanging="806"/>
      </w:pPr>
      <w:bookmarkStart w:id="9" w:name="_Ref487189803"/>
      <w:r>
        <w:t xml:space="preserve">Table </w:t>
      </w:r>
      <w:r w:rsidR="00540C4E">
        <w:fldChar w:fldCharType="begin"/>
      </w:r>
      <w:r w:rsidR="00540C4E">
        <w:instrText xml:space="preserve"> SEQ Table \* ARABIC </w:instrText>
      </w:r>
      <w:r w:rsidR="00540C4E">
        <w:fldChar w:fldCharType="separate"/>
      </w:r>
      <w:r w:rsidR="00606E22">
        <w:rPr>
          <w:noProof/>
        </w:rPr>
        <w:t>3</w:t>
      </w:r>
      <w:r w:rsidR="00540C4E">
        <w:rPr>
          <w:noProof/>
        </w:rPr>
        <w:fldChar w:fldCharType="end"/>
      </w:r>
      <w:bookmarkEnd w:id="9"/>
      <w:r>
        <w:t>. Per sequence results for various dQP tables, for AVG Y/L</w:t>
      </w:r>
      <w:r w:rsidR="000B07D3">
        <w:t xml:space="preserve"> (top) and AVG Chr (bottom), without chroma QP adaptation</w:t>
      </w:r>
      <w:r>
        <w:t>.</w:t>
      </w:r>
    </w:p>
    <w:p w:rsidR="008C0FF4" w:rsidRDefault="00540C4E" w:rsidP="007031A5">
      <w:r>
        <w:lastRenderedPageBreak/>
        <w:pict w14:anchorId="22217FEA">
          <v:shape id="_x0000_i1036" type="#_x0000_t75" style="width:471.45pt;height:305.55pt;mso-left-percent:-10001;mso-top-percent:-10001;mso-position-horizontal:absolute;mso-position-horizontal-relative:char;mso-position-vertical:absolute;mso-position-vertical-relative:line;mso-left-percent:-10001;mso-top-percent:-10001">
            <v:imagedata r:id="rId23" o:title=""/>
          </v:shape>
        </w:pict>
      </w:r>
    </w:p>
    <w:p w:rsidR="005D489E" w:rsidRPr="007031A5" w:rsidRDefault="00540C4E" w:rsidP="007031A5">
      <w:r>
        <w:pict w14:anchorId="5E799F3E">
          <v:shape id="_x0000_i1037" type="#_x0000_t75" style="width:471.45pt;height:303.65pt;mso-left-percent:-10001;mso-top-percent:-10001;mso-position-horizontal:absolute;mso-position-horizontal-relative:char;mso-position-vertical:absolute;mso-position-vertical-relative:line;mso-left-percent:-10001;mso-top-percent:-10001">
            <v:imagedata r:id="rId24" o:title=""/>
          </v:shape>
        </w:pict>
      </w:r>
    </w:p>
    <w:p w:rsidR="00950A63" w:rsidRDefault="00950A63" w:rsidP="001A37DA">
      <w:pPr>
        <w:rPr>
          <w:lang w:val="en-CA"/>
        </w:rPr>
      </w:pPr>
    </w:p>
    <w:p w:rsidR="00FD5BEC" w:rsidRDefault="00FD5BEC" w:rsidP="00FD5BEC">
      <w:pPr>
        <w:pStyle w:val="Heading2"/>
        <w:rPr>
          <w:lang w:val="en-CA"/>
        </w:rPr>
      </w:pPr>
      <w:r>
        <w:rPr>
          <w:lang w:val="en-CA"/>
        </w:rPr>
        <w:t>Using native BT.2100 HLG format</w:t>
      </w:r>
    </w:p>
    <w:p w:rsidR="00FD5BEC" w:rsidRDefault="00FF4737" w:rsidP="001A37DA">
      <w:pPr>
        <w:rPr>
          <w:lang w:val="en-CA"/>
        </w:rPr>
      </w:pPr>
      <w:r>
        <w:rPr>
          <w:lang w:val="en-CA"/>
        </w:rPr>
        <w:t>Some results are also available using the HLG content made available to JVET.</w:t>
      </w:r>
      <w:r w:rsidR="00AF22CD">
        <w:rPr>
          <w:lang w:val="en-CA"/>
        </w:rPr>
        <w:t xml:space="preserve"> Only the dQP table 1000 has been used.</w:t>
      </w:r>
    </w:p>
    <w:p w:rsidR="009510F8" w:rsidRDefault="009510F8" w:rsidP="009510F8">
      <w:r>
        <w:lastRenderedPageBreak/>
        <w:t>As in previous section, the HDR metrics were computed end-to-end. For the wPSNR metrics, which are based on a PQ container, the HLG signal was reconverted to a PQ container for generating the metrics.</w:t>
      </w:r>
    </w:p>
    <w:p w:rsidR="007B6EBA" w:rsidRDefault="00606E22" w:rsidP="009510F8">
      <w:r>
        <w:rPr>
          <w:lang w:val="en-CA"/>
        </w:rPr>
        <w:t xml:space="preserve">Currently </w:t>
      </w:r>
      <w:r w:rsidR="00495305">
        <w:rPr>
          <w:lang w:val="en-CA"/>
        </w:rPr>
        <w:t>reported tests were done using</w:t>
      </w:r>
      <w:r w:rsidR="00495305" w:rsidRPr="00495305">
        <w:t xml:space="preserve"> </w:t>
      </w:r>
      <w:r w:rsidR="00495305">
        <w:t>the HM16.15</w:t>
      </w:r>
      <w:r w:rsidR="00495305" w:rsidRPr="00495305">
        <w:rPr>
          <w:lang w:val="en-CA"/>
        </w:rPr>
        <w:t xml:space="preserve"> </w:t>
      </w:r>
      <w:r w:rsidR="00495305">
        <w:rPr>
          <w:lang w:val="en-CA"/>
        </w:rPr>
        <w:t xml:space="preserve">for 1 picture intra. </w:t>
      </w:r>
      <w:r w:rsidR="00495305">
        <w:t>The reference is the HM16.15 without any luma-based local dQP adaptation, and any chroma QP adaptation. Results are</w:t>
      </w:r>
      <w:r>
        <w:rPr>
          <w:lang w:val="en-CA"/>
        </w:rPr>
        <w:t xml:space="preserve"> reported in </w:t>
      </w:r>
      <w:r>
        <w:rPr>
          <w:lang w:val="en-CA"/>
        </w:rPr>
        <w:fldChar w:fldCharType="begin"/>
      </w:r>
      <w:r>
        <w:rPr>
          <w:lang w:val="en-CA"/>
        </w:rPr>
        <w:instrText xml:space="preserve"> REF _Ref487206369 \h </w:instrText>
      </w:r>
      <w:r>
        <w:rPr>
          <w:lang w:val="en-CA"/>
        </w:rPr>
      </w:r>
      <w:r>
        <w:rPr>
          <w:lang w:val="en-CA"/>
        </w:rPr>
        <w:fldChar w:fldCharType="separate"/>
      </w:r>
      <w:r>
        <w:t xml:space="preserve">Table </w:t>
      </w:r>
      <w:r>
        <w:rPr>
          <w:noProof/>
        </w:rPr>
        <w:t>4</w:t>
      </w:r>
      <w:r>
        <w:rPr>
          <w:lang w:val="en-CA"/>
        </w:rPr>
        <w:fldChar w:fldCharType="end"/>
      </w:r>
      <w:r>
        <w:rPr>
          <w:lang w:val="en-CA"/>
        </w:rPr>
        <w:t>. More results are expected to be produced soon.</w:t>
      </w:r>
      <w:r w:rsidRPr="009510F8">
        <w:t xml:space="preserve"> </w:t>
      </w:r>
      <w:r>
        <w:t xml:space="preserve">The complete set of results is reported in the attached xls file. </w:t>
      </w:r>
      <w:r w:rsidR="007B6EBA">
        <w:t>When no chroma QP adaptation is used, small gains are observed in most cases. The gain for AVG Y/L is of 0.6%, and for AVG Chr of 0.3%.</w:t>
      </w:r>
    </w:p>
    <w:p w:rsidR="009510F8" w:rsidRDefault="009510F8" w:rsidP="009510F8"/>
    <w:p w:rsidR="00606E22" w:rsidRDefault="00606E22" w:rsidP="00606E22">
      <w:pPr>
        <w:pStyle w:val="Caption"/>
        <w:spacing w:after="0"/>
        <w:ind w:left="1526" w:hanging="806"/>
      </w:pPr>
      <w:bookmarkStart w:id="10" w:name="_Ref487206369"/>
      <w:r>
        <w:t xml:space="preserve">Table </w:t>
      </w:r>
      <w:r w:rsidR="00540C4E">
        <w:fldChar w:fldCharType="begin"/>
      </w:r>
      <w:r w:rsidR="00540C4E">
        <w:instrText xml:space="preserve"> SEQ Table \* ARABIC </w:instrText>
      </w:r>
      <w:r w:rsidR="00540C4E">
        <w:fldChar w:fldCharType="separate"/>
      </w:r>
      <w:r>
        <w:rPr>
          <w:noProof/>
        </w:rPr>
        <w:t>4</w:t>
      </w:r>
      <w:r w:rsidR="00540C4E">
        <w:rPr>
          <w:noProof/>
        </w:rPr>
        <w:fldChar w:fldCharType="end"/>
      </w:r>
      <w:bookmarkEnd w:id="10"/>
      <w:r>
        <w:t>. Per sequence results for dQP 1000 table, with (top) and without (bottom) chroma QP adaptation (1 picture AI).</w:t>
      </w:r>
    </w:p>
    <w:p w:rsidR="00AF22CD" w:rsidRDefault="00540C4E" w:rsidP="009510F8">
      <w:r>
        <w:pict>
          <v:shape id="_x0000_i1038" type="#_x0000_t75" style="width:467.7pt;height:122.1pt">
            <v:imagedata r:id="rId25" o:title=""/>
          </v:shape>
        </w:pict>
      </w:r>
    </w:p>
    <w:p w:rsidR="00AF22CD" w:rsidRDefault="00540C4E" w:rsidP="009510F8">
      <w:r>
        <w:pict>
          <v:shape id="_x0000_i1039" type="#_x0000_t75" style="width:467.7pt;height:122.1pt">
            <v:imagedata r:id="rId26" o:title=""/>
          </v:shape>
        </w:pict>
      </w:r>
    </w:p>
    <w:p w:rsidR="00FF4737" w:rsidRDefault="00FF4737" w:rsidP="001A37DA">
      <w:pPr>
        <w:rPr>
          <w:lang w:val="en-CA"/>
        </w:rPr>
      </w:pPr>
    </w:p>
    <w:p w:rsidR="00A9799A" w:rsidRDefault="00FA63A3" w:rsidP="00A9799A">
      <w:pPr>
        <w:pStyle w:val="Heading1"/>
        <w:rPr>
          <w:lang w:val="en-CA"/>
        </w:rPr>
      </w:pPr>
      <w:r>
        <w:rPr>
          <w:lang w:val="en-CA"/>
        </w:rPr>
        <w:t>V</w:t>
      </w:r>
      <w:r w:rsidR="00B73F98">
        <w:rPr>
          <w:lang w:val="en-CA"/>
        </w:rPr>
        <w:t>isual check</w:t>
      </w:r>
    </w:p>
    <w:p w:rsidR="00CE1ACA" w:rsidRDefault="006C3C78" w:rsidP="001A37DA">
      <w:pPr>
        <w:rPr>
          <w:noProof/>
        </w:rPr>
      </w:pPr>
      <w:r>
        <w:rPr>
          <w:noProof/>
        </w:rPr>
        <w:t xml:space="preserve">Due to lack of time, the visual checks were not exhaustive. </w:t>
      </w:r>
      <w:r w:rsidR="009D1E5A">
        <w:rPr>
          <w:noProof/>
        </w:rPr>
        <w:t xml:space="preserve">The visual differences remain quite small and difficult to catch. In static textured </w:t>
      </w:r>
      <w:r w:rsidR="00B34066">
        <w:rPr>
          <w:noProof/>
        </w:rPr>
        <w:t xml:space="preserve">dark or bright </w:t>
      </w:r>
      <w:r w:rsidR="009D1E5A">
        <w:rPr>
          <w:noProof/>
        </w:rPr>
        <w:t xml:space="preserve">areas, some </w:t>
      </w:r>
      <w:r w:rsidR="00B34066">
        <w:rPr>
          <w:noProof/>
        </w:rPr>
        <w:t xml:space="preserve">slight </w:t>
      </w:r>
      <w:r w:rsidR="009D1E5A">
        <w:rPr>
          <w:noProof/>
        </w:rPr>
        <w:t>improvments can be observed. The attached pdf and the pictures below show some illustrations of the observed visual improvments</w:t>
      </w:r>
      <w:r w:rsidR="00F44CFC">
        <w:rPr>
          <w:noProof/>
        </w:rPr>
        <w:t xml:space="preserve"> (using the dQP table 2000)</w:t>
      </w:r>
      <w:r w:rsidR="009D1E5A">
        <w:rPr>
          <w:noProof/>
        </w:rPr>
        <w:t>.</w:t>
      </w:r>
      <w:r w:rsidR="00B34066">
        <w:rPr>
          <w:noProof/>
        </w:rPr>
        <w:t xml:space="preserve"> </w:t>
      </w:r>
    </w:p>
    <w:p w:rsidR="009D1E5A" w:rsidRDefault="009D1E5A" w:rsidP="001A37DA">
      <w:pPr>
        <w:rPr>
          <w:noProof/>
        </w:rPr>
      </w:pPr>
    </w:p>
    <w:p w:rsidR="00C86DD8" w:rsidRDefault="00540C4E" w:rsidP="00B34066">
      <w:pPr>
        <w:jc w:val="center"/>
        <w:rPr>
          <w:noProof/>
        </w:rPr>
      </w:pPr>
      <w:r>
        <w:rPr>
          <w:noProof/>
        </w:rPr>
        <w:lastRenderedPageBreak/>
        <w:pict>
          <v:shape id="Picture 1" o:spid="_x0000_i1040" type="#_x0000_t75" style="width:165.9pt;height:194.1pt;visibility:visible;mso-wrap-style:square">
            <v:imagedata r:id="rId27" o:title="" cropbottom="24536f" cropright="5439f"/>
          </v:shape>
        </w:pict>
      </w:r>
      <w:r w:rsidR="00BB63D9">
        <w:rPr>
          <w:noProof/>
        </w:rPr>
        <w:t xml:space="preserve"> </w:t>
      </w:r>
      <w:r w:rsidR="00B34066">
        <w:rPr>
          <w:noProof/>
        </w:rPr>
        <w:t xml:space="preserve"> </w:t>
      </w:r>
      <w:r>
        <w:rPr>
          <w:noProof/>
        </w:rPr>
        <w:pict>
          <v:shape id="_x0000_i1041" type="#_x0000_t75" style="width:165.9pt;height:197.2pt;visibility:visible;mso-wrap-style:square">
            <v:imagedata r:id="rId28" o:title="" cropbottom="23802f" cropright="4424f"/>
          </v:shape>
        </w:pict>
      </w:r>
    </w:p>
    <w:p w:rsidR="00D27CA1" w:rsidRDefault="00540C4E" w:rsidP="00B34066">
      <w:pPr>
        <w:jc w:val="center"/>
        <w:rPr>
          <w:noProof/>
        </w:rPr>
      </w:pPr>
      <w:r>
        <w:rPr>
          <w:noProof/>
        </w:rPr>
        <w:pict>
          <v:shape id="_x0000_i1042" type="#_x0000_t75" style="width:110.8pt;height:199.7pt;visibility:visible;mso-wrap-style:square">
            <v:imagedata r:id="rId29" o:title="" croptop="2145f"/>
          </v:shape>
        </w:pict>
      </w:r>
      <w:r w:rsidR="00607A2B">
        <w:rPr>
          <w:noProof/>
        </w:rPr>
        <w:t xml:space="preserve">  </w:t>
      </w:r>
      <w:r>
        <w:rPr>
          <w:noProof/>
        </w:rPr>
        <w:pict>
          <v:shape id="_x0000_i1043" type="#_x0000_t75" style="width:112.7pt;height:199.7pt;visibility:visible;mso-wrap-style:square">
            <v:imagedata r:id="rId30" o:title="" cropleft="2521f"/>
          </v:shape>
        </w:pict>
      </w:r>
    </w:p>
    <w:p w:rsidR="00A71D4E" w:rsidRDefault="00540C4E" w:rsidP="00B34066">
      <w:pPr>
        <w:jc w:val="center"/>
        <w:rPr>
          <w:noProof/>
        </w:rPr>
      </w:pPr>
      <w:r>
        <w:rPr>
          <w:noProof/>
        </w:rPr>
        <w:pict>
          <v:shape id="_x0000_i1044" type="#_x0000_t75" style="width:177.2pt;height:238.55pt;visibility:visible;mso-wrap-style:square">
            <v:imagedata r:id="rId31" o:title=""/>
          </v:shape>
        </w:pict>
      </w:r>
      <w:r w:rsidR="00B34066">
        <w:rPr>
          <w:noProof/>
        </w:rPr>
        <w:t xml:space="preserve">  </w:t>
      </w:r>
      <w:r>
        <w:rPr>
          <w:noProof/>
        </w:rPr>
        <w:pict>
          <v:shape id="_x0000_i1045" type="#_x0000_t75" style="width:177.2pt;height:235.4pt;visibility:visible;mso-wrap-style:square">
            <v:imagedata r:id="rId32" o:title="" cropleft="1888f"/>
          </v:shape>
        </w:pict>
      </w:r>
    </w:p>
    <w:p w:rsidR="00F44CFC" w:rsidRDefault="00F44CFC" w:rsidP="00F44CFC">
      <w:pPr>
        <w:rPr>
          <w:noProof/>
        </w:rPr>
      </w:pPr>
    </w:p>
    <w:p w:rsidR="00F44CFC" w:rsidRDefault="00F44CFC" w:rsidP="00F44CFC">
      <w:pPr>
        <w:rPr>
          <w:noProof/>
        </w:rPr>
      </w:pPr>
      <w:r>
        <w:rPr>
          <w:noProof/>
        </w:rPr>
        <w:t xml:space="preserve">Below are some snapshots for the native HLG content (using the dQP table 1000). </w:t>
      </w:r>
    </w:p>
    <w:p w:rsidR="00246C61" w:rsidRDefault="00540C4E" w:rsidP="00F44CFC">
      <w:pPr>
        <w:jc w:val="center"/>
        <w:rPr>
          <w:noProof/>
        </w:rPr>
      </w:pPr>
      <w:r>
        <w:rPr>
          <w:noProof/>
        </w:rPr>
        <w:lastRenderedPageBreak/>
        <w:pict>
          <v:shape id="_x0000_i1046" type="#_x0000_t75" style="width:211pt;height:237.9pt;visibility:visible;mso-wrap-style:square">
            <v:imagedata r:id="rId33" o:title=""/>
          </v:shape>
        </w:pict>
      </w:r>
      <w:r w:rsidR="00F44CFC">
        <w:rPr>
          <w:noProof/>
        </w:rPr>
        <w:t xml:space="preserve">    </w:t>
      </w:r>
      <w:r>
        <w:rPr>
          <w:noProof/>
        </w:rPr>
        <w:pict>
          <v:shape id="_x0000_i1047" type="#_x0000_t75" style="width:211.6pt;height:239.15pt;visibility:visible;mso-wrap-style:square">
            <v:imagedata r:id="rId34" o:title=""/>
          </v:shape>
        </w:pict>
      </w:r>
    </w:p>
    <w:p w:rsidR="00F44CFC" w:rsidRDefault="00F44CFC" w:rsidP="00F44CFC">
      <w:pPr>
        <w:jc w:val="center"/>
        <w:rPr>
          <w:noProof/>
        </w:rPr>
      </w:pPr>
      <w:r>
        <w:rPr>
          <w:noProof/>
        </w:rPr>
        <w:t>HLG5 (left: no dQP, right: dQP</w:t>
      </w:r>
      <w:r w:rsidR="001F2C7F">
        <w:rPr>
          <w:noProof/>
        </w:rPr>
        <w:t>)</w:t>
      </w:r>
    </w:p>
    <w:p w:rsidR="00A71D4E" w:rsidRDefault="00A71D4E" w:rsidP="001A37DA">
      <w:pPr>
        <w:rPr>
          <w:noProof/>
        </w:rPr>
      </w:pPr>
    </w:p>
    <w:p w:rsidR="006C3C78" w:rsidRDefault="006C3C78" w:rsidP="006C3C78">
      <w:pPr>
        <w:pStyle w:val="Heading1"/>
        <w:rPr>
          <w:lang w:val="en-CA"/>
        </w:rPr>
      </w:pPr>
      <w:r>
        <w:rPr>
          <w:noProof/>
        </w:rPr>
        <w:t xml:space="preserve"> </w:t>
      </w:r>
      <w:r>
        <w:rPr>
          <w:lang w:val="en-CA"/>
        </w:rPr>
        <w:t>Conclusions</w:t>
      </w:r>
    </w:p>
    <w:p w:rsidR="00F51373" w:rsidRDefault="006C3C78" w:rsidP="001A37DA">
      <w:pPr>
        <w:rPr>
          <w:lang w:val="en-CA"/>
        </w:rPr>
      </w:pPr>
      <w:r>
        <w:rPr>
          <w:lang w:val="en-CA"/>
        </w:rPr>
        <w:t>In this contribution, we reported experiments of the usage of the PQ dQP table, converted for HLG using the HLG conversion chain of display-referred signal described in [2].</w:t>
      </w:r>
    </w:p>
    <w:p w:rsidR="00E773DA" w:rsidRDefault="006C3C78" w:rsidP="00E773DA">
      <w:pPr>
        <w:rPr>
          <w:lang w:val="en-CA"/>
        </w:rPr>
      </w:pPr>
      <w:r>
        <w:rPr>
          <w:lang w:val="en-CA"/>
        </w:rPr>
        <w:t xml:space="preserve">It was observed that some of the tested dQP tables can provide BD-rate gains based on the recommended HDR metrics. </w:t>
      </w:r>
      <w:r w:rsidR="00E773DA">
        <w:rPr>
          <w:lang w:val="en-CA"/>
        </w:rPr>
        <w:t>For non-native HLG HDR content, gains using the dQP table 2000 are</w:t>
      </w:r>
      <w:r w:rsidR="00E773DA" w:rsidRPr="00E773DA">
        <w:rPr>
          <w:lang w:val="en-CA"/>
        </w:rPr>
        <w:t xml:space="preserve"> of 2.0% for tPSNRY, 1.2% for PSNRL100, 1.5% for wPSNRY, 3.2% for DE100, </w:t>
      </w:r>
      <w:r w:rsidR="00E773DA">
        <w:rPr>
          <w:lang w:val="en-CA"/>
        </w:rPr>
        <w:t>0.6% and 2.4% for wPSNRU and V</w:t>
      </w:r>
      <w:r w:rsidR="00E773DA" w:rsidRPr="00E773DA">
        <w:rPr>
          <w:lang w:val="en-CA"/>
        </w:rPr>
        <w:t>.</w:t>
      </w:r>
      <w:r w:rsidR="00E773DA">
        <w:rPr>
          <w:lang w:val="en-CA"/>
        </w:rPr>
        <w:t xml:space="preserve"> For native HLG content, gains of </w:t>
      </w:r>
      <w:r w:rsidR="00E773DA" w:rsidRPr="00E773DA">
        <w:rPr>
          <w:lang w:val="en-CA"/>
        </w:rPr>
        <w:t>0.9%</w:t>
      </w:r>
      <w:r w:rsidR="00E773DA">
        <w:rPr>
          <w:lang w:val="en-CA"/>
        </w:rPr>
        <w:t xml:space="preserve"> </w:t>
      </w:r>
      <w:r w:rsidR="00E773DA" w:rsidRPr="00E773DA">
        <w:rPr>
          <w:lang w:val="en-CA"/>
        </w:rPr>
        <w:t>for tPSNRY</w:t>
      </w:r>
      <w:r w:rsidR="00E773DA">
        <w:rPr>
          <w:lang w:val="en-CA"/>
        </w:rPr>
        <w:t xml:space="preserve">, 0.1% </w:t>
      </w:r>
      <w:r w:rsidR="00E773DA" w:rsidRPr="00E773DA">
        <w:rPr>
          <w:lang w:val="en-CA"/>
        </w:rPr>
        <w:t>for PSNRL100</w:t>
      </w:r>
      <w:r w:rsidR="00E773DA">
        <w:rPr>
          <w:lang w:val="en-CA"/>
        </w:rPr>
        <w:t xml:space="preserve">, 0.7% </w:t>
      </w:r>
      <w:r w:rsidR="00E773DA" w:rsidRPr="00E773DA">
        <w:rPr>
          <w:lang w:val="en-CA"/>
        </w:rPr>
        <w:t>for wPSNRY</w:t>
      </w:r>
      <w:r w:rsidR="00E773DA">
        <w:rPr>
          <w:lang w:val="en-CA"/>
        </w:rPr>
        <w:t>, -</w:t>
      </w:r>
      <w:r w:rsidR="00E773DA" w:rsidRPr="00E773DA">
        <w:rPr>
          <w:lang w:val="en-CA"/>
        </w:rPr>
        <w:t>0</w:t>
      </w:r>
      <w:r w:rsidR="00E773DA">
        <w:rPr>
          <w:lang w:val="en-CA"/>
        </w:rPr>
        <w:t xml:space="preserve">.3% </w:t>
      </w:r>
      <w:r w:rsidR="00E773DA" w:rsidRPr="00E773DA">
        <w:rPr>
          <w:lang w:val="en-CA"/>
        </w:rPr>
        <w:t>for DE100</w:t>
      </w:r>
      <w:r w:rsidR="00E773DA">
        <w:rPr>
          <w:lang w:val="en-CA"/>
        </w:rPr>
        <w:t xml:space="preserve">, 0.9% and </w:t>
      </w:r>
      <w:r w:rsidR="00E773DA" w:rsidRPr="00E773DA">
        <w:rPr>
          <w:lang w:val="en-CA"/>
        </w:rPr>
        <w:t xml:space="preserve">0.2% for </w:t>
      </w:r>
      <w:r w:rsidR="00E773DA">
        <w:rPr>
          <w:lang w:val="en-CA"/>
        </w:rPr>
        <w:t>wPSNRU and V</w:t>
      </w:r>
      <w:r w:rsidR="00664861">
        <w:rPr>
          <w:lang w:val="en-CA"/>
        </w:rPr>
        <w:t>, are observed</w:t>
      </w:r>
      <w:r w:rsidR="00E773DA">
        <w:rPr>
          <w:lang w:val="en-CA"/>
        </w:rPr>
        <w:t>.</w:t>
      </w:r>
    </w:p>
    <w:p w:rsidR="00E773DA" w:rsidRDefault="00E773DA" w:rsidP="001A37DA">
      <w:pPr>
        <w:rPr>
          <w:lang w:val="en-CA"/>
        </w:rPr>
      </w:pPr>
      <w:r>
        <w:rPr>
          <w:lang w:val="en-CA"/>
        </w:rPr>
        <w:t>Partial visual observations made so far seem to be in line with the obje</w:t>
      </w:r>
      <w:r w:rsidR="00842686">
        <w:rPr>
          <w:lang w:val="en-CA"/>
        </w:rPr>
        <w:t>ctive metrics results. However, the visual benefit still needs further evaluated</w:t>
      </w:r>
      <w:r>
        <w:rPr>
          <w:lang w:val="en-CA"/>
        </w:rPr>
        <w:t>.</w:t>
      </w:r>
    </w:p>
    <w:p w:rsidR="006C3C78" w:rsidRPr="001A37DA" w:rsidRDefault="006C3C78" w:rsidP="001A37DA">
      <w:pPr>
        <w:rPr>
          <w:lang w:val="en-CA"/>
        </w:rPr>
      </w:pPr>
    </w:p>
    <w:p w:rsidR="001F6841" w:rsidRDefault="001F6841" w:rsidP="001F6841">
      <w:pPr>
        <w:pStyle w:val="Heading1"/>
        <w:rPr>
          <w:lang w:val="en-CA"/>
        </w:rPr>
      </w:pPr>
      <w:r>
        <w:rPr>
          <w:lang w:val="en-CA"/>
        </w:rPr>
        <w:t>References</w:t>
      </w:r>
    </w:p>
    <w:p w:rsidR="001F6841" w:rsidRDefault="001F6841" w:rsidP="001F6841">
      <w:pPr>
        <w:jc w:val="both"/>
        <w:rPr>
          <w:lang w:val="en-CA"/>
        </w:rPr>
      </w:pPr>
      <w:r>
        <w:rPr>
          <w:lang w:val="en-CA"/>
        </w:rPr>
        <w:t xml:space="preserve">[1] </w:t>
      </w:r>
      <w:r w:rsidRPr="001F6841">
        <w:rPr>
          <w:szCs w:val="22"/>
          <w:lang w:val="en-CA"/>
        </w:rPr>
        <w:t>J. Samuelsson, C. Fogg, A. Norkin, A. Segall, J. Ström, G. J. Sullivan, P. Topiwala, A. Tourapis (editors)</w:t>
      </w:r>
      <w:r>
        <w:rPr>
          <w:szCs w:val="22"/>
          <w:lang w:val="en-CA"/>
        </w:rPr>
        <w:t xml:space="preserve">, </w:t>
      </w:r>
      <w:r w:rsidRPr="001F6841">
        <w:rPr>
          <w:szCs w:val="22"/>
          <w:lang w:val="en-CA"/>
        </w:rPr>
        <w:t>Conversion and Coding Practices for HDR/WCG Y′CbCr 4:2:0 Video with PQ Transfer Characteristics (Draft 4)</w:t>
      </w:r>
      <w:r>
        <w:rPr>
          <w:szCs w:val="22"/>
          <w:lang w:val="en-CA"/>
        </w:rPr>
        <w:t>, JCTVC</w:t>
      </w:r>
      <w:r w:rsidRPr="001F6841">
        <w:rPr>
          <w:szCs w:val="22"/>
          <w:lang w:val="en-CA"/>
        </w:rPr>
        <w:t>-Z1017</w:t>
      </w:r>
      <w:r>
        <w:rPr>
          <w:szCs w:val="22"/>
          <w:lang w:val="en-CA"/>
        </w:rPr>
        <w:t xml:space="preserve">, </w:t>
      </w:r>
      <w:r w:rsidRPr="001F6841">
        <w:rPr>
          <w:szCs w:val="22"/>
          <w:lang w:val="en-CA"/>
        </w:rPr>
        <w:t>Geneva</w:t>
      </w:r>
      <w:r>
        <w:rPr>
          <w:szCs w:val="22"/>
          <w:lang w:val="en-CA"/>
        </w:rPr>
        <w:t>, CH, 12-20 Jan 2017</w:t>
      </w:r>
      <w:r>
        <w:t xml:space="preserve">. </w:t>
      </w:r>
    </w:p>
    <w:p w:rsidR="00CD22FE" w:rsidRDefault="006F6152" w:rsidP="009234A5">
      <w:pPr>
        <w:jc w:val="both"/>
      </w:pPr>
      <w:r>
        <w:rPr>
          <w:lang w:val="en-CA"/>
        </w:rPr>
        <w:t>[2</w:t>
      </w:r>
      <w:r w:rsidR="0055768F">
        <w:rPr>
          <w:lang w:val="en-CA"/>
        </w:rPr>
        <w:t xml:space="preserve">] </w:t>
      </w:r>
      <w:r w:rsidR="0055768F" w:rsidRPr="0055768F">
        <w:rPr>
          <w:szCs w:val="22"/>
          <w:lang w:val="en-CA"/>
        </w:rPr>
        <w:t>E. François, D. Rusanovskyy, G. J. Sullivan, P. Topiwala, P. Yin (editors)</w:t>
      </w:r>
      <w:r w:rsidR="0055768F">
        <w:rPr>
          <w:szCs w:val="22"/>
          <w:lang w:val="en-CA"/>
        </w:rPr>
        <w:t xml:space="preserve">, </w:t>
      </w:r>
      <w:r w:rsidR="0055768F">
        <w:t>Signalling, Backward Compatibility, and Display Adaptation for HDR/WCG Video (Draft 2)</w:t>
      </w:r>
      <w:r w:rsidR="0055768F">
        <w:rPr>
          <w:szCs w:val="22"/>
          <w:lang w:val="en-CA"/>
        </w:rPr>
        <w:t>, JCTVC</w:t>
      </w:r>
      <w:r w:rsidR="0055768F" w:rsidRPr="001F6841">
        <w:rPr>
          <w:szCs w:val="22"/>
          <w:lang w:val="en-CA"/>
        </w:rPr>
        <w:t>-Z101</w:t>
      </w:r>
      <w:r w:rsidR="0055768F">
        <w:rPr>
          <w:szCs w:val="22"/>
          <w:lang w:val="en-CA"/>
        </w:rPr>
        <w:t xml:space="preserve">2, </w:t>
      </w:r>
      <w:r w:rsidR="0055768F" w:rsidRPr="001F6841">
        <w:rPr>
          <w:szCs w:val="22"/>
          <w:lang w:val="en-CA"/>
        </w:rPr>
        <w:t>Geneva</w:t>
      </w:r>
      <w:r w:rsidR="0055768F">
        <w:rPr>
          <w:szCs w:val="22"/>
          <w:lang w:val="en-CA"/>
        </w:rPr>
        <w:t>, CH, 12-20 Jan 2017</w:t>
      </w:r>
      <w:r w:rsidR="0055768F">
        <w:t xml:space="preserve">. </w:t>
      </w:r>
    </w:p>
    <w:p w:rsidR="006F6152" w:rsidRPr="006F6152" w:rsidRDefault="006F6152" w:rsidP="006F6152">
      <w:pPr>
        <w:jc w:val="both"/>
        <w:rPr>
          <w:lang w:val="en-CA"/>
        </w:rPr>
      </w:pPr>
      <w:bookmarkStart w:id="11" w:name="_Ref466471262"/>
      <w:r>
        <w:rPr>
          <w:lang w:val="en-CA"/>
        </w:rPr>
        <w:t xml:space="preserve">[3] </w:t>
      </w:r>
      <w:r w:rsidR="00524DCE" w:rsidRPr="00524DCE">
        <w:rPr>
          <w:lang w:val="en-CA"/>
        </w:rPr>
        <w:t>J. Zhao, A. Seg</w:t>
      </w:r>
      <w:r w:rsidR="00524DCE">
        <w:rPr>
          <w:lang w:val="en-CA"/>
        </w:rPr>
        <w:t>all, S.-H. Kim, K. Misra</w:t>
      </w:r>
      <w:r>
        <w:rPr>
          <w:lang w:val="en-CA"/>
        </w:rPr>
        <w:t xml:space="preserve">, </w:t>
      </w:r>
      <w:r w:rsidRPr="006F6152">
        <w:rPr>
          <w:lang w:val="en-CA"/>
        </w:rPr>
        <w:t>“De-quantization and scaling for next generation containers”, JVET-B0054, Feb 2016, San Diego, USA.</w:t>
      </w:r>
      <w:bookmarkEnd w:id="11"/>
    </w:p>
    <w:p w:rsidR="006F6152" w:rsidRDefault="006F6152" w:rsidP="009234A5">
      <w:pPr>
        <w:jc w:val="both"/>
      </w:pPr>
    </w:p>
    <w:p w:rsidR="008D7714" w:rsidRPr="005B217D" w:rsidRDefault="008D7714" w:rsidP="009234A5">
      <w:pPr>
        <w:jc w:val="both"/>
        <w:rPr>
          <w:szCs w:val="22"/>
          <w:lang w:val="en-CA"/>
        </w:rPr>
      </w:pPr>
    </w:p>
    <w:p w:rsidR="001F2594" w:rsidRPr="005B217D" w:rsidRDefault="001F2594" w:rsidP="00E11923">
      <w:pPr>
        <w:pStyle w:val="Heading1"/>
        <w:rPr>
          <w:lang w:val="en-CA"/>
        </w:rPr>
      </w:pPr>
      <w:r w:rsidRPr="005B217D">
        <w:rPr>
          <w:lang w:val="en-CA"/>
        </w:rPr>
        <w:lastRenderedPageBreak/>
        <w:t>Patent rights declaration</w:t>
      </w:r>
      <w:r w:rsidR="00B94B06" w:rsidRPr="005B217D">
        <w:rPr>
          <w:lang w:val="en-CA"/>
        </w:rPr>
        <w:t>(s)</w:t>
      </w:r>
    </w:p>
    <w:p w:rsidR="006D2668" w:rsidRPr="00CE5B57" w:rsidRDefault="006D2668" w:rsidP="006D2668">
      <w:pPr>
        <w:jc w:val="both"/>
        <w:rPr>
          <w:szCs w:val="22"/>
          <w:lang w:val="en-CA"/>
        </w:rPr>
      </w:pPr>
      <w:r w:rsidRPr="00CE5B57">
        <w:rPr>
          <w:b/>
          <w:szCs w:val="22"/>
          <w:lang w:val="en-CA"/>
        </w:rPr>
        <w:t>Technicolor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5B217D" w:rsidRDefault="007F1F8B" w:rsidP="006D2668">
      <w:pPr>
        <w:rPr>
          <w:szCs w:val="22"/>
          <w:lang w:val="en-CA"/>
        </w:rPr>
      </w:pPr>
    </w:p>
    <w:sectPr w:rsidR="007F1F8B" w:rsidRPr="005B217D" w:rsidSect="00A01439">
      <w:headerReference w:type="even" r:id="rId35"/>
      <w:headerReference w:type="default" r:id="rId36"/>
      <w:footerReference w:type="even" r:id="rId37"/>
      <w:footerReference w:type="default" r:id="rId38"/>
      <w:headerReference w:type="first" r:id="rId39"/>
      <w:footerReference w:type="first" r:id="rId4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0C4E" w:rsidRDefault="00540C4E">
      <w:r>
        <w:separator/>
      </w:r>
    </w:p>
  </w:endnote>
  <w:endnote w:type="continuationSeparator" w:id="0">
    <w:p w:rsidR="00540C4E" w:rsidRDefault="00540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AFB" w:rsidRDefault="001C3A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D1319">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D1319">
      <w:rPr>
        <w:rStyle w:val="PageNumber"/>
        <w:noProof/>
      </w:rPr>
      <w:t>2017-07-07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AFB" w:rsidRDefault="001C3A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0C4E" w:rsidRDefault="00540C4E">
      <w:r>
        <w:separator/>
      </w:r>
    </w:p>
  </w:footnote>
  <w:footnote w:type="continuationSeparator" w:id="0">
    <w:p w:rsidR="00540C4E" w:rsidRDefault="00540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AFB" w:rsidRDefault="001C3A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AFB" w:rsidRDefault="001C3A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AFB" w:rsidRDefault="001C3A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0625B89"/>
    <w:multiLevelType w:val="hybridMultilevel"/>
    <w:tmpl w:val="AABA4BA8"/>
    <w:lvl w:ilvl="0" w:tplc="1E6C9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51311C"/>
    <w:multiLevelType w:val="hybridMultilevel"/>
    <w:tmpl w:val="95F0A2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9C048F"/>
    <w:multiLevelType w:val="hybridMultilevel"/>
    <w:tmpl w:val="3878C540"/>
    <w:lvl w:ilvl="0" w:tplc="CA140B1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542F83"/>
    <w:multiLevelType w:val="hybridMultilevel"/>
    <w:tmpl w:val="02D4B766"/>
    <w:lvl w:ilvl="0" w:tplc="A0845DA4">
      <w:start w:val="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151126"/>
    <w:multiLevelType w:val="hybridMultilevel"/>
    <w:tmpl w:val="D716E5D2"/>
    <w:lvl w:ilvl="0" w:tplc="A0845DA4">
      <w:start w:val="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D251C95"/>
    <w:multiLevelType w:val="hybridMultilevel"/>
    <w:tmpl w:val="5A307AC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2D713E"/>
    <w:multiLevelType w:val="hybridMultilevel"/>
    <w:tmpl w:val="4B3CAB74"/>
    <w:lvl w:ilvl="0" w:tplc="A0845DA4">
      <w:start w:val="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3"/>
  </w:num>
  <w:num w:numId="4">
    <w:abstractNumId w:val="10"/>
  </w:num>
  <w:num w:numId="5">
    <w:abstractNumId w:val="11"/>
  </w:num>
  <w:num w:numId="6">
    <w:abstractNumId w:val="8"/>
  </w:num>
  <w:num w:numId="7">
    <w:abstractNumId w:val="9"/>
  </w:num>
  <w:num w:numId="8">
    <w:abstractNumId w:val="8"/>
  </w:num>
  <w:num w:numId="9">
    <w:abstractNumId w:val="2"/>
  </w:num>
  <w:num w:numId="10">
    <w:abstractNumId w:val="7"/>
  </w:num>
  <w:num w:numId="11">
    <w:abstractNumId w:val="5"/>
  </w:num>
  <w:num w:numId="12">
    <w:abstractNumId w:val="3"/>
  </w:num>
  <w:num w:numId="13">
    <w:abstractNumId w:val="4"/>
  </w:num>
  <w:num w:numId="14">
    <w:abstractNumId w:val="14"/>
  </w:num>
  <w:num w:numId="15">
    <w:abstractNumId w:val="1"/>
  </w:num>
  <w:num w:numId="16">
    <w:abstractNumId w:val="12"/>
  </w:num>
  <w:num w:numId="17">
    <w:abstractNumId w:val="8"/>
  </w:num>
  <w:num w:numId="18">
    <w:abstractNumId w:val="15"/>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D39"/>
    <w:rsid w:val="0001209E"/>
    <w:rsid w:val="00017BF8"/>
    <w:rsid w:val="000308A3"/>
    <w:rsid w:val="000458BC"/>
    <w:rsid w:val="00045C41"/>
    <w:rsid w:val="00046C03"/>
    <w:rsid w:val="00051457"/>
    <w:rsid w:val="000543D2"/>
    <w:rsid w:val="000559D3"/>
    <w:rsid w:val="00065039"/>
    <w:rsid w:val="000667DD"/>
    <w:rsid w:val="0007614F"/>
    <w:rsid w:val="000B07D3"/>
    <w:rsid w:val="000B0C0F"/>
    <w:rsid w:val="000B1468"/>
    <w:rsid w:val="000B1C6B"/>
    <w:rsid w:val="000B4FF9"/>
    <w:rsid w:val="000C09AC"/>
    <w:rsid w:val="000E00F3"/>
    <w:rsid w:val="000E5831"/>
    <w:rsid w:val="000E7374"/>
    <w:rsid w:val="000F1148"/>
    <w:rsid w:val="000F158C"/>
    <w:rsid w:val="000F5DE4"/>
    <w:rsid w:val="000F6C4F"/>
    <w:rsid w:val="00102F3D"/>
    <w:rsid w:val="00124E38"/>
    <w:rsid w:val="0012580B"/>
    <w:rsid w:val="00127C9A"/>
    <w:rsid w:val="00131F90"/>
    <w:rsid w:val="00133D41"/>
    <w:rsid w:val="0013526E"/>
    <w:rsid w:val="00135BBC"/>
    <w:rsid w:val="00144CFC"/>
    <w:rsid w:val="00145BA4"/>
    <w:rsid w:val="00146152"/>
    <w:rsid w:val="00171371"/>
    <w:rsid w:val="00175A24"/>
    <w:rsid w:val="0018104A"/>
    <w:rsid w:val="00185521"/>
    <w:rsid w:val="00186846"/>
    <w:rsid w:val="00187E58"/>
    <w:rsid w:val="001A297E"/>
    <w:rsid w:val="001A368E"/>
    <w:rsid w:val="001A37DA"/>
    <w:rsid w:val="001A58B1"/>
    <w:rsid w:val="001A7329"/>
    <w:rsid w:val="001A792F"/>
    <w:rsid w:val="001B2EA0"/>
    <w:rsid w:val="001B4E28"/>
    <w:rsid w:val="001B52A3"/>
    <w:rsid w:val="001C1A8B"/>
    <w:rsid w:val="001C3525"/>
    <w:rsid w:val="001C3AFB"/>
    <w:rsid w:val="001C3F21"/>
    <w:rsid w:val="001C4885"/>
    <w:rsid w:val="001D1BD2"/>
    <w:rsid w:val="001E02BE"/>
    <w:rsid w:val="001E3B37"/>
    <w:rsid w:val="001F2594"/>
    <w:rsid w:val="001F2C7F"/>
    <w:rsid w:val="001F3A2D"/>
    <w:rsid w:val="001F6841"/>
    <w:rsid w:val="002055A6"/>
    <w:rsid w:val="00206460"/>
    <w:rsid w:val="002069B4"/>
    <w:rsid w:val="00206C39"/>
    <w:rsid w:val="00215DFC"/>
    <w:rsid w:val="002212DF"/>
    <w:rsid w:val="00222CD4"/>
    <w:rsid w:val="00225016"/>
    <w:rsid w:val="002264A6"/>
    <w:rsid w:val="00227BA7"/>
    <w:rsid w:val="0023011C"/>
    <w:rsid w:val="002375C1"/>
    <w:rsid w:val="00246C61"/>
    <w:rsid w:val="002523E8"/>
    <w:rsid w:val="00253361"/>
    <w:rsid w:val="00263398"/>
    <w:rsid w:val="00266F06"/>
    <w:rsid w:val="00275BCF"/>
    <w:rsid w:val="00281B29"/>
    <w:rsid w:val="00291E36"/>
    <w:rsid w:val="00292257"/>
    <w:rsid w:val="002A54E0"/>
    <w:rsid w:val="002B1595"/>
    <w:rsid w:val="002B191D"/>
    <w:rsid w:val="002B4A8A"/>
    <w:rsid w:val="002D0AF6"/>
    <w:rsid w:val="002D1319"/>
    <w:rsid w:val="002E1E70"/>
    <w:rsid w:val="002E26C9"/>
    <w:rsid w:val="002E309A"/>
    <w:rsid w:val="002F164D"/>
    <w:rsid w:val="00306206"/>
    <w:rsid w:val="00317D85"/>
    <w:rsid w:val="00327C56"/>
    <w:rsid w:val="003315A1"/>
    <w:rsid w:val="003373EC"/>
    <w:rsid w:val="00342F1E"/>
    <w:rsid w:val="00342FF4"/>
    <w:rsid w:val="00346148"/>
    <w:rsid w:val="00356D33"/>
    <w:rsid w:val="00364348"/>
    <w:rsid w:val="003669EA"/>
    <w:rsid w:val="003706CC"/>
    <w:rsid w:val="00373670"/>
    <w:rsid w:val="00373D8C"/>
    <w:rsid w:val="00377710"/>
    <w:rsid w:val="003A2D8E"/>
    <w:rsid w:val="003A5F4E"/>
    <w:rsid w:val="003A7CE6"/>
    <w:rsid w:val="003B233A"/>
    <w:rsid w:val="003C20E4"/>
    <w:rsid w:val="003C2B70"/>
    <w:rsid w:val="003D6342"/>
    <w:rsid w:val="003E5425"/>
    <w:rsid w:val="003E6F90"/>
    <w:rsid w:val="003F04D6"/>
    <w:rsid w:val="003F499C"/>
    <w:rsid w:val="003F5D0F"/>
    <w:rsid w:val="00414101"/>
    <w:rsid w:val="004234F0"/>
    <w:rsid w:val="00433DDB"/>
    <w:rsid w:val="00437619"/>
    <w:rsid w:val="00465A1E"/>
    <w:rsid w:val="004870D3"/>
    <w:rsid w:val="00495305"/>
    <w:rsid w:val="004A23D1"/>
    <w:rsid w:val="004A2A63"/>
    <w:rsid w:val="004B210C"/>
    <w:rsid w:val="004D0070"/>
    <w:rsid w:val="004D405F"/>
    <w:rsid w:val="004E4F4F"/>
    <w:rsid w:val="004E6789"/>
    <w:rsid w:val="004F2E54"/>
    <w:rsid w:val="004F61E3"/>
    <w:rsid w:val="00502E10"/>
    <w:rsid w:val="0051015C"/>
    <w:rsid w:val="00516CF1"/>
    <w:rsid w:val="00517FE8"/>
    <w:rsid w:val="00524DCE"/>
    <w:rsid w:val="00531AE9"/>
    <w:rsid w:val="00540C4E"/>
    <w:rsid w:val="00542DB7"/>
    <w:rsid w:val="0054585A"/>
    <w:rsid w:val="00550540"/>
    <w:rsid w:val="00550A66"/>
    <w:rsid w:val="00551170"/>
    <w:rsid w:val="0055768F"/>
    <w:rsid w:val="00565821"/>
    <w:rsid w:val="00567EC7"/>
    <w:rsid w:val="00570013"/>
    <w:rsid w:val="00571A03"/>
    <w:rsid w:val="00577F22"/>
    <w:rsid w:val="005801A2"/>
    <w:rsid w:val="005947CE"/>
    <w:rsid w:val="005952A5"/>
    <w:rsid w:val="00596A82"/>
    <w:rsid w:val="00596BB4"/>
    <w:rsid w:val="005A33A1"/>
    <w:rsid w:val="005B217D"/>
    <w:rsid w:val="005C385F"/>
    <w:rsid w:val="005D228E"/>
    <w:rsid w:val="005D489E"/>
    <w:rsid w:val="005E1AC6"/>
    <w:rsid w:val="005F6F1B"/>
    <w:rsid w:val="00604562"/>
    <w:rsid w:val="00606DAB"/>
    <w:rsid w:val="00606E22"/>
    <w:rsid w:val="00607A2B"/>
    <w:rsid w:val="00616160"/>
    <w:rsid w:val="00620039"/>
    <w:rsid w:val="00624B33"/>
    <w:rsid w:val="0063041A"/>
    <w:rsid w:val="00630AA2"/>
    <w:rsid w:val="0063159C"/>
    <w:rsid w:val="00643116"/>
    <w:rsid w:val="00646707"/>
    <w:rsid w:val="00646B4E"/>
    <w:rsid w:val="00657F7E"/>
    <w:rsid w:val="00661EE8"/>
    <w:rsid w:val="00662E58"/>
    <w:rsid w:val="00664861"/>
    <w:rsid w:val="00664DCF"/>
    <w:rsid w:val="006B3D46"/>
    <w:rsid w:val="006C02B1"/>
    <w:rsid w:val="006C3C78"/>
    <w:rsid w:val="006C51F0"/>
    <w:rsid w:val="006C5D39"/>
    <w:rsid w:val="006D2668"/>
    <w:rsid w:val="006D328B"/>
    <w:rsid w:val="006D6D9B"/>
    <w:rsid w:val="006E0AF4"/>
    <w:rsid w:val="006E2810"/>
    <w:rsid w:val="006E5417"/>
    <w:rsid w:val="006F4278"/>
    <w:rsid w:val="006F6152"/>
    <w:rsid w:val="007023DE"/>
    <w:rsid w:val="007031A5"/>
    <w:rsid w:val="00712F60"/>
    <w:rsid w:val="00720E3B"/>
    <w:rsid w:val="00734C0C"/>
    <w:rsid w:val="0074393F"/>
    <w:rsid w:val="00743EEE"/>
    <w:rsid w:val="00745F6B"/>
    <w:rsid w:val="00755276"/>
    <w:rsid w:val="0075585E"/>
    <w:rsid w:val="00761C29"/>
    <w:rsid w:val="00770571"/>
    <w:rsid w:val="00772A92"/>
    <w:rsid w:val="007768FF"/>
    <w:rsid w:val="007824D3"/>
    <w:rsid w:val="00796EE3"/>
    <w:rsid w:val="007A467C"/>
    <w:rsid w:val="007A7D29"/>
    <w:rsid w:val="007B4AB8"/>
    <w:rsid w:val="007B6EBA"/>
    <w:rsid w:val="007D1181"/>
    <w:rsid w:val="007E01A3"/>
    <w:rsid w:val="007E67B2"/>
    <w:rsid w:val="007F1F8B"/>
    <w:rsid w:val="007F67A1"/>
    <w:rsid w:val="00811C05"/>
    <w:rsid w:val="008206C8"/>
    <w:rsid w:val="00842686"/>
    <w:rsid w:val="0086387C"/>
    <w:rsid w:val="008639FF"/>
    <w:rsid w:val="00874A6C"/>
    <w:rsid w:val="00876C65"/>
    <w:rsid w:val="0089552E"/>
    <w:rsid w:val="008A0248"/>
    <w:rsid w:val="008A4B4C"/>
    <w:rsid w:val="008C0FF4"/>
    <w:rsid w:val="008C239F"/>
    <w:rsid w:val="008C3F2C"/>
    <w:rsid w:val="008C54A7"/>
    <w:rsid w:val="008D7714"/>
    <w:rsid w:val="008D7D50"/>
    <w:rsid w:val="008E480C"/>
    <w:rsid w:val="008E60B6"/>
    <w:rsid w:val="00907757"/>
    <w:rsid w:val="009212B0"/>
    <w:rsid w:val="00921FA1"/>
    <w:rsid w:val="009234A5"/>
    <w:rsid w:val="00931331"/>
    <w:rsid w:val="00933453"/>
    <w:rsid w:val="009336F7"/>
    <w:rsid w:val="0093636C"/>
    <w:rsid w:val="009374A7"/>
    <w:rsid w:val="00950A63"/>
    <w:rsid w:val="009510F8"/>
    <w:rsid w:val="00955F6D"/>
    <w:rsid w:val="00956BEF"/>
    <w:rsid w:val="00965BE7"/>
    <w:rsid w:val="00975472"/>
    <w:rsid w:val="0098551D"/>
    <w:rsid w:val="0099518F"/>
    <w:rsid w:val="009A523D"/>
    <w:rsid w:val="009A6C57"/>
    <w:rsid w:val="009B02A1"/>
    <w:rsid w:val="009C34B7"/>
    <w:rsid w:val="009D1E5A"/>
    <w:rsid w:val="009F496B"/>
    <w:rsid w:val="00A01439"/>
    <w:rsid w:val="00A02E61"/>
    <w:rsid w:val="00A03B02"/>
    <w:rsid w:val="00A05CFF"/>
    <w:rsid w:val="00A13048"/>
    <w:rsid w:val="00A46843"/>
    <w:rsid w:val="00A5307C"/>
    <w:rsid w:val="00A56B97"/>
    <w:rsid w:val="00A6093D"/>
    <w:rsid w:val="00A63C49"/>
    <w:rsid w:val="00A71D4E"/>
    <w:rsid w:val="00A767DC"/>
    <w:rsid w:val="00A76A6D"/>
    <w:rsid w:val="00A83253"/>
    <w:rsid w:val="00A87E3F"/>
    <w:rsid w:val="00A92611"/>
    <w:rsid w:val="00A9799A"/>
    <w:rsid w:val="00AA258D"/>
    <w:rsid w:val="00AA6E84"/>
    <w:rsid w:val="00AB279C"/>
    <w:rsid w:val="00AB4393"/>
    <w:rsid w:val="00AC3F8C"/>
    <w:rsid w:val="00AD05A8"/>
    <w:rsid w:val="00AD7F98"/>
    <w:rsid w:val="00AE033B"/>
    <w:rsid w:val="00AE341B"/>
    <w:rsid w:val="00AF22CD"/>
    <w:rsid w:val="00B03F28"/>
    <w:rsid w:val="00B07CA7"/>
    <w:rsid w:val="00B125EC"/>
    <w:rsid w:val="00B1279A"/>
    <w:rsid w:val="00B1307E"/>
    <w:rsid w:val="00B34066"/>
    <w:rsid w:val="00B4194A"/>
    <w:rsid w:val="00B477AB"/>
    <w:rsid w:val="00B5222E"/>
    <w:rsid w:val="00B53179"/>
    <w:rsid w:val="00B539F7"/>
    <w:rsid w:val="00B600CD"/>
    <w:rsid w:val="00B61C96"/>
    <w:rsid w:val="00B73A2A"/>
    <w:rsid w:val="00B73F98"/>
    <w:rsid w:val="00B748BF"/>
    <w:rsid w:val="00B94B06"/>
    <w:rsid w:val="00B94C28"/>
    <w:rsid w:val="00BA228A"/>
    <w:rsid w:val="00BA3585"/>
    <w:rsid w:val="00BB63D9"/>
    <w:rsid w:val="00BC10BA"/>
    <w:rsid w:val="00BC5AFD"/>
    <w:rsid w:val="00BD5566"/>
    <w:rsid w:val="00C04F43"/>
    <w:rsid w:val="00C0609D"/>
    <w:rsid w:val="00C115AB"/>
    <w:rsid w:val="00C1432F"/>
    <w:rsid w:val="00C26CCB"/>
    <w:rsid w:val="00C30249"/>
    <w:rsid w:val="00C31DFD"/>
    <w:rsid w:val="00C36160"/>
    <w:rsid w:val="00C3723B"/>
    <w:rsid w:val="00C42466"/>
    <w:rsid w:val="00C47DE2"/>
    <w:rsid w:val="00C606C9"/>
    <w:rsid w:val="00C66541"/>
    <w:rsid w:val="00C74AC2"/>
    <w:rsid w:val="00C80288"/>
    <w:rsid w:val="00C84003"/>
    <w:rsid w:val="00C854F6"/>
    <w:rsid w:val="00C86DD8"/>
    <w:rsid w:val="00C90650"/>
    <w:rsid w:val="00C90A2C"/>
    <w:rsid w:val="00C97D78"/>
    <w:rsid w:val="00CA5E82"/>
    <w:rsid w:val="00CB07FC"/>
    <w:rsid w:val="00CC2AAE"/>
    <w:rsid w:val="00CC5A42"/>
    <w:rsid w:val="00CD0EAB"/>
    <w:rsid w:val="00CD22FE"/>
    <w:rsid w:val="00CE1ACA"/>
    <w:rsid w:val="00CE2D4D"/>
    <w:rsid w:val="00CE5E02"/>
    <w:rsid w:val="00CF0977"/>
    <w:rsid w:val="00CF34DB"/>
    <w:rsid w:val="00CF558F"/>
    <w:rsid w:val="00D010C0"/>
    <w:rsid w:val="00D073E2"/>
    <w:rsid w:val="00D27CA1"/>
    <w:rsid w:val="00D3588C"/>
    <w:rsid w:val="00D446EC"/>
    <w:rsid w:val="00D45918"/>
    <w:rsid w:val="00D45F26"/>
    <w:rsid w:val="00D51BF0"/>
    <w:rsid w:val="00D55942"/>
    <w:rsid w:val="00D57DEC"/>
    <w:rsid w:val="00D60339"/>
    <w:rsid w:val="00D77FDB"/>
    <w:rsid w:val="00D807BF"/>
    <w:rsid w:val="00D82FCC"/>
    <w:rsid w:val="00D84888"/>
    <w:rsid w:val="00DA17FC"/>
    <w:rsid w:val="00DA64D0"/>
    <w:rsid w:val="00DA7887"/>
    <w:rsid w:val="00DB2C26"/>
    <w:rsid w:val="00DB7200"/>
    <w:rsid w:val="00DB7F89"/>
    <w:rsid w:val="00DC1B04"/>
    <w:rsid w:val="00DD0051"/>
    <w:rsid w:val="00DD02F4"/>
    <w:rsid w:val="00DE6B43"/>
    <w:rsid w:val="00E0729E"/>
    <w:rsid w:val="00E11923"/>
    <w:rsid w:val="00E16495"/>
    <w:rsid w:val="00E262D4"/>
    <w:rsid w:val="00E26D45"/>
    <w:rsid w:val="00E35EDB"/>
    <w:rsid w:val="00E36250"/>
    <w:rsid w:val="00E54511"/>
    <w:rsid w:val="00E61DAC"/>
    <w:rsid w:val="00E63AEC"/>
    <w:rsid w:val="00E72B80"/>
    <w:rsid w:val="00E75FE3"/>
    <w:rsid w:val="00E773DA"/>
    <w:rsid w:val="00E819E4"/>
    <w:rsid w:val="00E86C4C"/>
    <w:rsid w:val="00E907A3"/>
    <w:rsid w:val="00E9432C"/>
    <w:rsid w:val="00EA5AE0"/>
    <w:rsid w:val="00EB7AB1"/>
    <w:rsid w:val="00ED4AB7"/>
    <w:rsid w:val="00EE7CD8"/>
    <w:rsid w:val="00EF48CC"/>
    <w:rsid w:val="00F00801"/>
    <w:rsid w:val="00F30751"/>
    <w:rsid w:val="00F35B88"/>
    <w:rsid w:val="00F44811"/>
    <w:rsid w:val="00F44CFC"/>
    <w:rsid w:val="00F51373"/>
    <w:rsid w:val="00F67955"/>
    <w:rsid w:val="00F711F1"/>
    <w:rsid w:val="00F73032"/>
    <w:rsid w:val="00F777D1"/>
    <w:rsid w:val="00F82538"/>
    <w:rsid w:val="00F848FC"/>
    <w:rsid w:val="00F9282A"/>
    <w:rsid w:val="00F94E2B"/>
    <w:rsid w:val="00F96BAD"/>
    <w:rsid w:val="00FA139D"/>
    <w:rsid w:val="00FA63A3"/>
    <w:rsid w:val="00FB0E84"/>
    <w:rsid w:val="00FD01C2"/>
    <w:rsid w:val="00FD5BEC"/>
    <w:rsid w:val="00FE595C"/>
    <w:rsid w:val="00FF0CE3"/>
    <w:rsid w:val="00FF4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4:docId w14:val="1395511E"/>
  <w15:chartTrackingRefBased/>
  <w15:docId w15:val="{CED088FF-6633-43BE-8FD8-D1E0D336E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link w:val="CaptionChar"/>
    <w:uiPriority w:val="35"/>
    <w:unhideWhenUsed/>
    <w:qFormat/>
    <w:rsid w:val="002E1E70"/>
    <w:pPr>
      <w:tabs>
        <w:tab w:val="clear" w:pos="360"/>
        <w:tab w:val="clear" w:pos="720"/>
        <w:tab w:val="clear" w:pos="1080"/>
        <w:tab w:val="clear" w:pos="1440"/>
        <w:tab w:val="left" w:pos="8640"/>
      </w:tabs>
      <w:overflowPunct/>
      <w:autoSpaceDE/>
      <w:autoSpaceDN/>
      <w:adjustRightInd/>
      <w:spacing w:before="0" w:after="200"/>
      <w:ind w:firstLine="720"/>
      <w:textAlignment w:val="auto"/>
    </w:pPr>
    <w:rPr>
      <w:rFonts w:ascii="Calibri" w:eastAsia="Calibri" w:hAnsi="Calibri"/>
      <w:b/>
      <w:bCs/>
      <w:szCs w:val="18"/>
    </w:rPr>
  </w:style>
  <w:style w:type="character" w:customStyle="1" w:styleId="CaptionChar">
    <w:name w:val="Caption Char"/>
    <w:link w:val="Caption"/>
    <w:locked/>
    <w:rsid w:val="002E1E70"/>
    <w:rPr>
      <w:rFonts w:ascii="Calibri" w:eastAsia="Calibri" w:hAnsi="Calibri"/>
      <w:b/>
      <w:bCs/>
      <w:sz w:val="22"/>
      <w:szCs w:val="18"/>
    </w:rPr>
  </w:style>
  <w:style w:type="paragraph" w:styleId="ListParagraph">
    <w:name w:val="List Paragraph"/>
    <w:basedOn w:val="Normal"/>
    <w:uiPriority w:val="34"/>
    <w:qFormat/>
    <w:rsid w:val="001A37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Reftext">
    <w:name w:val="Ref_text"/>
    <w:basedOn w:val="Normal"/>
    <w:rsid w:val="006F6152"/>
    <w:p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20"/>
      <w:ind w:left="2268" w:hanging="2268"/>
      <w:jc w:val="both"/>
      <w:textAlignment w:val="auto"/>
    </w:pPr>
    <w:rPr>
      <w:rFonts w:eastAsia="MS Mincho"/>
      <w:sz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882036">
      <w:bodyDiv w:val="1"/>
      <w:marLeft w:val="0"/>
      <w:marRight w:val="0"/>
      <w:marTop w:val="0"/>
      <w:marBottom w:val="0"/>
      <w:divBdr>
        <w:top w:val="none" w:sz="0" w:space="0" w:color="auto"/>
        <w:left w:val="none" w:sz="0" w:space="0" w:color="auto"/>
        <w:bottom w:val="none" w:sz="0" w:space="0" w:color="auto"/>
        <w:right w:val="none" w:sz="0" w:space="0" w:color="auto"/>
      </w:divBdr>
    </w:div>
    <w:div w:id="849636310">
      <w:bodyDiv w:val="1"/>
      <w:marLeft w:val="0"/>
      <w:marRight w:val="0"/>
      <w:marTop w:val="0"/>
      <w:marBottom w:val="0"/>
      <w:divBdr>
        <w:top w:val="none" w:sz="0" w:space="0" w:color="auto"/>
        <w:left w:val="none" w:sz="0" w:space="0" w:color="auto"/>
        <w:bottom w:val="none" w:sz="0" w:space="0" w:color="auto"/>
        <w:right w:val="none" w:sz="0" w:space="0" w:color="auto"/>
      </w:divBdr>
    </w:div>
    <w:div w:id="978800999">
      <w:bodyDiv w:val="1"/>
      <w:marLeft w:val="0"/>
      <w:marRight w:val="0"/>
      <w:marTop w:val="0"/>
      <w:marBottom w:val="0"/>
      <w:divBdr>
        <w:top w:val="none" w:sz="0" w:space="0" w:color="auto"/>
        <w:left w:val="none" w:sz="0" w:space="0" w:color="auto"/>
        <w:bottom w:val="none" w:sz="0" w:space="0" w:color="auto"/>
        <w:right w:val="none" w:sz="0" w:space="0" w:color="auto"/>
      </w:divBdr>
    </w:div>
    <w:div w:id="981929366">
      <w:bodyDiv w:val="1"/>
      <w:marLeft w:val="0"/>
      <w:marRight w:val="0"/>
      <w:marTop w:val="0"/>
      <w:marBottom w:val="0"/>
      <w:divBdr>
        <w:top w:val="none" w:sz="0" w:space="0" w:color="auto"/>
        <w:left w:val="none" w:sz="0" w:space="0" w:color="auto"/>
        <w:bottom w:val="none" w:sz="0" w:space="0" w:color="auto"/>
        <w:right w:val="none" w:sz="0" w:space="0" w:color="auto"/>
      </w:divBdr>
    </w:div>
    <w:div w:id="118502239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4887535">
      <w:bodyDiv w:val="1"/>
      <w:marLeft w:val="0"/>
      <w:marRight w:val="0"/>
      <w:marTop w:val="0"/>
      <w:marBottom w:val="0"/>
      <w:divBdr>
        <w:top w:val="none" w:sz="0" w:space="0" w:color="auto"/>
        <w:left w:val="none" w:sz="0" w:space="0" w:color="auto"/>
        <w:bottom w:val="none" w:sz="0" w:space="0" w:color="auto"/>
        <w:right w:val="none" w:sz="0" w:space="0" w:color="auto"/>
      </w:divBdr>
    </w:div>
    <w:div w:id="1765570358">
      <w:bodyDiv w:val="1"/>
      <w:marLeft w:val="0"/>
      <w:marRight w:val="0"/>
      <w:marTop w:val="0"/>
      <w:marBottom w:val="0"/>
      <w:divBdr>
        <w:top w:val="none" w:sz="0" w:space="0" w:color="auto"/>
        <w:left w:val="none" w:sz="0" w:space="0" w:color="auto"/>
        <w:bottom w:val="none" w:sz="0" w:space="0" w:color="auto"/>
        <w:right w:val="none" w:sz="0" w:space="0" w:color="auto"/>
      </w:divBdr>
    </w:div>
    <w:div w:id="1868836031">
      <w:bodyDiv w:val="1"/>
      <w:marLeft w:val="0"/>
      <w:marRight w:val="0"/>
      <w:marTop w:val="0"/>
      <w:marBottom w:val="0"/>
      <w:divBdr>
        <w:top w:val="none" w:sz="0" w:space="0" w:color="auto"/>
        <w:left w:val="none" w:sz="0" w:space="0" w:color="auto"/>
        <w:bottom w:val="none" w:sz="0" w:space="0" w:color="auto"/>
        <w:right w:val="none" w:sz="0" w:space="0" w:color="auto"/>
      </w:divBdr>
    </w:div>
    <w:div w:id="1875002714">
      <w:bodyDiv w:val="1"/>
      <w:marLeft w:val="0"/>
      <w:marRight w:val="0"/>
      <w:marTop w:val="0"/>
      <w:marBottom w:val="0"/>
      <w:divBdr>
        <w:top w:val="none" w:sz="0" w:space="0" w:color="auto"/>
        <w:left w:val="none" w:sz="0" w:space="0" w:color="auto"/>
        <w:bottom w:val="none" w:sz="0" w:space="0" w:color="auto"/>
        <w:right w:val="none" w:sz="0" w:space="0" w:color="auto"/>
      </w:divBdr>
    </w:div>
    <w:div w:id="189650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image" Target="media/image9.png"/><Relationship Id="rId26" Type="http://schemas.openxmlformats.org/officeDocument/2006/relationships/image" Target="media/image17.emf"/><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2.emf"/><Relationship Id="rId34" Type="http://schemas.openxmlformats.org/officeDocument/2006/relationships/image" Target="media/image25.pn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6.emf"/><Relationship Id="rId33" Type="http://schemas.openxmlformats.org/officeDocument/2006/relationships/image" Target="media/image24.png"/><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emf"/><Relationship Id="rId29" Type="http://schemas.openxmlformats.org/officeDocument/2006/relationships/image" Target="media/image20.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header" Target="header2.xml"/><Relationship Id="rId10" Type="http://schemas.openxmlformats.org/officeDocument/2006/relationships/hyperlink" Target="mailto:edouard.francois@technicolor.com" TargetMode="External"/><Relationship Id="rId19" Type="http://schemas.openxmlformats.org/officeDocument/2006/relationships/image" Target="media/image10.emf"/><Relationship Id="rId31"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image" Target="media/image13.emf"/><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A811D-A4B5-4C84-8001-2742480E2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906</TotalTime>
  <Pages>12</Pages>
  <Words>1968</Words>
  <Characters>11219</Characters>
  <Application>Microsoft Office Word</Application>
  <DocSecurity>0</DocSecurity>
  <Lines>93</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13161</CharactersWithSpaces>
  <SharedDoc>false</SharedDoc>
  <HLinks>
    <vt:vector size="18" baseType="variant">
      <vt:variant>
        <vt:i4>3539019</vt:i4>
      </vt:variant>
      <vt:variant>
        <vt:i4>6</vt:i4>
      </vt:variant>
      <vt:variant>
        <vt:i4>0</vt:i4>
      </vt:variant>
      <vt:variant>
        <vt:i4>5</vt:i4>
      </vt:variant>
      <vt:variant>
        <vt:lpwstr>mailto:christophe.chevance@technicolor.com</vt:lpwstr>
      </vt:variant>
      <vt:variant>
        <vt:lpwstr/>
      </vt:variant>
      <vt:variant>
        <vt:i4>4915246</vt:i4>
      </vt:variant>
      <vt:variant>
        <vt:i4>3</vt:i4>
      </vt:variant>
      <vt:variant>
        <vt:i4>0</vt:i4>
      </vt:variant>
      <vt:variant>
        <vt:i4>5</vt:i4>
      </vt:variant>
      <vt:variant>
        <vt:lpwstr>mailto:franck.hiron@technicolor.com</vt:lpwstr>
      </vt:variant>
      <vt:variant>
        <vt:lpwstr/>
      </vt:variant>
      <vt:variant>
        <vt:i4>327776</vt:i4>
      </vt:variant>
      <vt:variant>
        <vt:i4>0</vt:i4>
      </vt:variant>
      <vt:variant>
        <vt:i4>0</vt:i4>
      </vt:variant>
      <vt:variant>
        <vt:i4>5</vt:i4>
      </vt:variant>
      <vt:variant>
        <vt:lpwstr>mailto:edouard.francois@technicolor.com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Francois Edouard</cp:lastModifiedBy>
  <cp:revision>64</cp:revision>
  <cp:lastPrinted>1899-12-31T23:00:00Z</cp:lastPrinted>
  <dcterms:created xsi:type="dcterms:W3CDTF">2017-07-06T14:12:00Z</dcterms:created>
  <dcterms:modified xsi:type="dcterms:W3CDTF">2017-07-07T15:37:00Z</dcterms:modified>
</cp:coreProperties>
</file>