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961BFE">
        <w:tc>
          <w:tcPr>
            <w:tcW w:w="6408" w:type="dxa"/>
          </w:tcPr>
          <w:p w:rsidR="006C5D39" w:rsidRPr="00961BFE" w:rsidRDefault="00413ED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10" o:title=""/>
                </v:shape>
              </w:pict>
            </w:r>
            <w:r w:rsidR="00E61DAC" w:rsidRPr="00961BFE">
              <w:rPr>
                <w:b/>
                <w:szCs w:val="22"/>
                <w:lang w:val="en-CA"/>
              </w:rPr>
              <w:t xml:space="preserve">Joint </w:t>
            </w:r>
            <w:r w:rsidR="006C5D39" w:rsidRPr="00961BFE">
              <w:rPr>
                <w:b/>
                <w:szCs w:val="22"/>
                <w:lang w:val="en-CA"/>
              </w:rPr>
              <w:t>Collaborative</w:t>
            </w:r>
            <w:r w:rsidR="00E61DAC" w:rsidRPr="00961BFE">
              <w:rPr>
                <w:b/>
                <w:szCs w:val="22"/>
                <w:lang w:val="en-CA"/>
              </w:rPr>
              <w:t xml:space="preserve"> Team </w:t>
            </w:r>
            <w:r w:rsidR="006C5D39" w:rsidRPr="00961BF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961BF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61BFE">
              <w:rPr>
                <w:b/>
                <w:szCs w:val="22"/>
                <w:lang w:val="en-CA"/>
              </w:rPr>
              <w:t xml:space="preserve">of </w:t>
            </w:r>
            <w:r w:rsidR="007F1F8B" w:rsidRPr="00961BFE">
              <w:rPr>
                <w:b/>
                <w:szCs w:val="22"/>
                <w:lang w:val="en-CA"/>
              </w:rPr>
              <w:t>ITU-T SG</w:t>
            </w:r>
            <w:r w:rsidR="005E1AC6" w:rsidRPr="00961BFE">
              <w:rPr>
                <w:b/>
                <w:szCs w:val="22"/>
                <w:lang w:val="en-CA"/>
              </w:rPr>
              <w:t> </w:t>
            </w:r>
            <w:r w:rsidR="007F1F8B" w:rsidRPr="00961BFE">
              <w:rPr>
                <w:b/>
                <w:szCs w:val="22"/>
                <w:lang w:val="en-CA"/>
              </w:rPr>
              <w:t>16 WP</w:t>
            </w:r>
            <w:r w:rsidR="005E1AC6" w:rsidRPr="00961BFE">
              <w:rPr>
                <w:b/>
                <w:szCs w:val="22"/>
                <w:lang w:val="en-CA"/>
              </w:rPr>
              <w:t> </w:t>
            </w:r>
            <w:r w:rsidR="007F1F8B" w:rsidRPr="00961BFE">
              <w:rPr>
                <w:b/>
                <w:szCs w:val="22"/>
                <w:lang w:val="en-CA"/>
              </w:rPr>
              <w:t>3 and ISO/IEC JTC</w:t>
            </w:r>
            <w:r w:rsidR="005E1AC6" w:rsidRPr="00961BFE">
              <w:rPr>
                <w:b/>
                <w:szCs w:val="22"/>
                <w:lang w:val="en-CA"/>
              </w:rPr>
              <w:t> </w:t>
            </w:r>
            <w:r w:rsidR="007F1F8B" w:rsidRPr="00961BFE">
              <w:rPr>
                <w:b/>
                <w:szCs w:val="22"/>
                <w:lang w:val="en-CA"/>
              </w:rPr>
              <w:t>1/SC</w:t>
            </w:r>
            <w:r w:rsidR="005E1AC6" w:rsidRPr="00961BFE">
              <w:rPr>
                <w:b/>
                <w:szCs w:val="22"/>
                <w:lang w:val="en-CA"/>
              </w:rPr>
              <w:t> </w:t>
            </w:r>
            <w:r w:rsidR="007F1F8B" w:rsidRPr="00961BFE">
              <w:rPr>
                <w:b/>
                <w:szCs w:val="22"/>
                <w:lang w:val="en-CA"/>
              </w:rPr>
              <w:t>29/WG</w:t>
            </w:r>
            <w:r w:rsidR="005E1AC6" w:rsidRPr="00961BFE">
              <w:rPr>
                <w:b/>
                <w:szCs w:val="22"/>
                <w:lang w:val="en-CA"/>
              </w:rPr>
              <w:t> </w:t>
            </w:r>
            <w:r w:rsidR="007F1F8B" w:rsidRPr="00961BFE">
              <w:rPr>
                <w:b/>
                <w:szCs w:val="22"/>
                <w:lang w:val="en-CA"/>
              </w:rPr>
              <w:t>11</w:t>
            </w:r>
          </w:p>
          <w:p w:rsidR="00E61DAC" w:rsidRPr="00961BFE" w:rsidRDefault="00B600CD" w:rsidP="000F6C4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61BFE">
              <w:t>2</w:t>
            </w:r>
            <w:r w:rsidR="000F6C4F" w:rsidRPr="00961BFE">
              <w:t>8</w:t>
            </w:r>
            <w:r w:rsidR="00BD5566" w:rsidRPr="00961BFE">
              <w:t>th</w:t>
            </w:r>
            <w:r w:rsidR="00A767DC" w:rsidRPr="00961BFE">
              <w:t xml:space="preserve"> Meeting: </w:t>
            </w:r>
            <w:r w:rsidR="000F6C4F" w:rsidRPr="00961BFE">
              <w:rPr>
                <w:lang w:val="en-CA"/>
              </w:rPr>
              <w:t>Torino</w:t>
            </w:r>
            <w:r w:rsidR="00975472" w:rsidRPr="00961BFE">
              <w:rPr>
                <w:lang w:val="en-CA"/>
              </w:rPr>
              <w:t xml:space="preserve">, </w:t>
            </w:r>
            <w:r w:rsidR="000F6C4F" w:rsidRPr="00961BFE">
              <w:rPr>
                <w:lang w:val="en-CA"/>
              </w:rPr>
              <w:t>IT</w:t>
            </w:r>
            <w:r w:rsidR="00975472" w:rsidRPr="00961BFE">
              <w:rPr>
                <w:lang w:val="en-CA"/>
              </w:rPr>
              <w:t xml:space="preserve">, </w:t>
            </w:r>
            <w:r w:rsidR="00D77FDB" w:rsidRPr="00961BFE">
              <w:rPr>
                <w:lang w:val="en-CA"/>
              </w:rPr>
              <w:t>15–</w:t>
            </w:r>
            <w:r w:rsidR="000F6C4F" w:rsidRPr="00961BFE">
              <w:rPr>
                <w:lang w:val="en-CA"/>
              </w:rPr>
              <w:t>21</w:t>
            </w:r>
            <w:r w:rsidR="00975472" w:rsidRPr="00961BFE">
              <w:rPr>
                <w:lang w:val="en-CA"/>
              </w:rPr>
              <w:t xml:space="preserve"> </w:t>
            </w:r>
            <w:r w:rsidR="000F6C4F" w:rsidRPr="00961BFE">
              <w:rPr>
                <w:lang w:val="en-CA"/>
              </w:rPr>
              <w:t>July</w:t>
            </w:r>
            <w:r w:rsidR="00975472" w:rsidRPr="00961BFE">
              <w:rPr>
                <w:lang w:val="en-CA"/>
              </w:rPr>
              <w:t xml:space="preserve"> 2017</w:t>
            </w:r>
          </w:p>
        </w:tc>
        <w:tc>
          <w:tcPr>
            <w:tcW w:w="3168" w:type="dxa"/>
          </w:tcPr>
          <w:p w:rsidR="008A4B4C" w:rsidRPr="00961BFE" w:rsidRDefault="00E61DAC" w:rsidP="00986A95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961BFE">
              <w:rPr>
                <w:lang w:val="en-CA"/>
              </w:rPr>
              <w:t>Document</w:t>
            </w:r>
            <w:r w:rsidR="006C5D39" w:rsidRPr="00961BFE">
              <w:rPr>
                <w:lang w:val="en-CA"/>
              </w:rPr>
              <w:t>: JC</w:t>
            </w:r>
            <w:r w:rsidRPr="00961BFE">
              <w:rPr>
                <w:lang w:val="en-CA"/>
              </w:rPr>
              <w:t>T</w:t>
            </w:r>
            <w:r w:rsidR="006C5D39" w:rsidRPr="00961BFE">
              <w:rPr>
                <w:lang w:val="en-CA"/>
              </w:rPr>
              <w:t>VC</w:t>
            </w:r>
            <w:r w:rsidRPr="00961BFE">
              <w:rPr>
                <w:lang w:val="en-CA"/>
              </w:rPr>
              <w:t>-</w:t>
            </w:r>
            <w:r w:rsidR="00975472" w:rsidRPr="00961BFE">
              <w:rPr>
                <w:lang w:val="en-CA"/>
              </w:rPr>
              <w:t>A</w:t>
            </w:r>
            <w:r w:rsidR="000F6C4F" w:rsidRPr="00961BFE">
              <w:rPr>
                <w:lang w:val="en-CA"/>
              </w:rPr>
              <w:t>B</w:t>
            </w:r>
            <w:r w:rsidR="00035BCF">
              <w:rPr>
                <w:rFonts w:hint="eastAsia"/>
                <w:u w:val="single"/>
                <w:lang w:val="en-CA" w:eastAsia="ko-KR"/>
              </w:rPr>
              <w:t>0037</w:t>
            </w:r>
            <w:ins w:id="0" w:author="Hyun-Mook Oh" w:date="2017-07-21T08:46:00Z">
              <w:r w:rsidR="00B34A75">
                <w:rPr>
                  <w:rFonts w:hint="eastAsia"/>
                  <w:u w:val="single"/>
                  <w:lang w:val="en-CA" w:eastAsia="ko-KR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961BFE">
        <w:tc>
          <w:tcPr>
            <w:tcW w:w="1458" w:type="dxa"/>
          </w:tcPr>
          <w:p w:rsidR="00E61DAC" w:rsidRPr="00961BF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61BF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61BFE" w:rsidRDefault="004445B3" w:rsidP="00986A95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961BFE">
              <w:rPr>
                <w:rFonts w:hint="eastAsia"/>
                <w:b/>
                <w:szCs w:val="22"/>
                <w:lang w:val="en-CA" w:eastAsia="ko-KR"/>
              </w:rPr>
              <w:t>On MCTS extraction information set SEI message</w:t>
            </w:r>
          </w:p>
        </w:tc>
      </w:tr>
      <w:tr w:rsidR="00E61DAC" w:rsidRPr="00961BFE">
        <w:tc>
          <w:tcPr>
            <w:tcW w:w="1458" w:type="dxa"/>
          </w:tcPr>
          <w:p w:rsidR="00E61DAC" w:rsidRPr="00961BF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61BF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61BFE" w:rsidRDefault="00646B4E" w:rsidP="004445B3">
            <w:pPr>
              <w:spacing w:before="60" w:after="60"/>
              <w:rPr>
                <w:szCs w:val="22"/>
                <w:lang w:val="en-CA" w:eastAsia="ko-KR"/>
              </w:rPr>
            </w:pPr>
            <w:r w:rsidRPr="00961BFE">
              <w:rPr>
                <w:szCs w:val="22"/>
                <w:lang w:val="en-CA"/>
              </w:rPr>
              <w:t>Input d</w:t>
            </w:r>
            <w:r w:rsidR="00E61DAC" w:rsidRPr="00961BFE">
              <w:rPr>
                <w:szCs w:val="22"/>
                <w:lang w:val="en-CA"/>
              </w:rPr>
              <w:t>ocument</w:t>
            </w:r>
          </w:p>
        </w:tc>
      </w:tr>
      <w:tr w:rsidR="00E61DAC" w:rsidRPr="00961BFE">
        <w:tc>
          <w:tcPr>
            <w:tcW w:w="1458" w:type="dxa"/>
          </w:tcPr>
          <w:p w:rsidR="00E61DAC" w:rsidRPr="00961BF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61BF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61BFE" w:rsidRDefault="00E61DAC" w:rsidP="004445B3">
            <w:pPr>
              <w:spacing w:before="60" w:after="60"/>
              <w:rPr>
                <w:szCs w:val="22"/>
                <w:lang w:val="en-CA" w:eastAsia="ko-KR"/>
              </w:rPr>
            </w:pPr>
            <w:r w:rsidRPr="00961BFE">
              <w:rPr>
                <w:szCs w:val="22"/>
                <w:lang w:val="en-CA"/>
              </w:rPr>
              <w:t>Proposal</w:t>
            </w:r>
          </w:p>
        </w:tc>
      </w:tr>
      <w:tr w:rsidR="00E61DAC" w:rsidRPr="00961BFE">
        <w:tc>
          <w:tcPr>
            <w:tcW w:w="1458" w:type="dxa"/>
          </w:tcPr>
          <w:p w:rsidR="00E61DAC" w:rsidRPr="00961BF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61BFE">
              <w:rPr>
                <w:i/>
                <w:szCs w:val="22"/>
                <w:lang w:val="en-CA"/>
              </w:rPr>
              <w:t>Author(s) or</w:t>
            </w:r>
            <w:r w:rsidRPr="00961BF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D715F" w:rsidRPr="00961BFE" w:rsidRDefault="00CD715F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Hyun-Mook Oh</w:t>
            </w:r>
            <w:r w:rsidR="00475066">
              <w:rPr>
                <w:szCs w:val="22"/>
                <w:lang w:val="en-CA" w:eastAsia="ko-KR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Sejin Oh</w:t>
            </w:r>
          </w:p>
        </w:tc>
        <w:tc>
          <w:tcPr>
            <w:tcW w:w="900" w:type="dxa"/>
          </w:tcPr>
          <w:p w:rsidR="00E61DAC" w:rsidRPr="00961BFE" w:rsidRDefault="00E61DAC">
            <w:pPr>
              <w:spacing w:before="60" w:after="60"/>
              <w:rPr>
                <w:szCs w:val="22"/>
                <w:lang w:val="en-CA"/>
              </w:rPr>
            </w:pPr>
            <w:r w:rsidRPr="00961BFE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19158D" w:rsidRPr="00961BFE" w:rsidRDefault="00413EDF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1" w:history="1">
              <w:r w:rsidR="0019158D" w:rsidRPr="00B819D2">
                <w:rPr>
                  <w:rStyle w:val="a6"/>
                  <w:rFonts w:hint="eastAsia"/>
                  <w:szCs w:val="22"/>
                  <w:lang w:val="en-CA" w:eastAsia="ko-KR"/>
                </w:rPr>
                <w:t>hyunmook.oh@lge.com</w:t>
              </w:r>
            </w:hyperlink>
          </w:p>
        </w:tc>
      </w:tr>
      <w:tr w:rsidR="00E61DAC" w:rsidRPr="00961BFE">
        <w:tc>
          <w:tcPr>
            <w:tcW w:w="1458" w:type="dxa"/>
          </w:tcPr>
          <w:p w:rsidR="00E61DAC" w:rsidRPr="00961BF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61BF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961BFE" w:rsidRDefault="00CD715F" w:rsidP="00CD715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594B0C" w:rsidRPr="00035BCF" w:rsidRDefault="00275BCF" w:rsidP="00035BCF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E8648A" w:rsidRDefault="00594B0C" w:rsidP="009234A5">
      <w:pPr>
        <w:jc w:val="both"/>
        <w:rPr>
          <w:ins w:id="1" w:author="Hyun-Mook Oh" w:date="2017-07-20T23:00:00Z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With regard to m</w:t>
      </w:r>
      <w:r w:rsidRPr="00A44B62">
        <w:rPr>
          <w:szCs w:val="22"/>
          <w:lang w:val="en-CA"/>
        </w:rPr>
        <w:t>otion-constrained tile set (MCTS)</w:t>
      </w:r>
      <w:r>
        <w:rPr>
          <w:rFonts w:hint="eastAsia"/>
          <w:szCs w:val="22"/>
          <w:lang w:val="en-CA" w:eastAsia="ko-KR"/>
        </w:rPr>
        <w:t xml:space="preserve"> </w:t>
      </w:r>
      <w:r w:rsidRPr="00285AC3">
        <w:rPr>
          <w:szCs w:val="22"/>
          <w:lang w:val="en-CA" w:eastAsia="ko-KR"/>
        </w:rPr>
        <w:t>extraction information set SEI message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 xml:space="preserve">described </w:t>
      </w:r>
      <w:r>
        <w:rPr>
          <w:rFonts w:hint="eastAsia"/>
          <w:szCs w:val="22"/>
          <w:lang w:val="en-CA" w:eastAsia="ko-KR"/>
        </w:rPr>
        <w:t>in JCTVC-AA1005</w:t>
      </w:r>
      <w:r w:rsidR="00F15D89">
        <w:rPr>
          <w:rFonts w:hint="eastAsia"/>
          <w:szCs w:val="22"/>
          <w:lang w:val="en-CA" w:eastAsia="ko-KR"/>
        </w:rPr>
        <w:t xml:space="preserve">, </w:t>
      </w:r>
      <w:r w:rsidR="000663C2">
        <w:rPr>
          <w:szCs w:val="22"/>
          <w:lang w:val="en-CA" w:eastAsia="ko-KR"/>
        </w:rPr>
        <w:t xml:space="preserve">the </w:t>
      </w:r>
      <w:r w:rsidR="00F15D89">
        <w:rPr>
          <w:rFonts w:hint="eastAsia"/>
          <w:szCs w:val="22"/>
          <w:lang w:val="en-CA" w:eastAsia="ko-KR"/>
        </w:rPr>
        <w:t xml:space="preserve">correction of typo, </w:t>
      </w:r>
      <w:r w:rsidR="00285AC3">
        <w:rPr>
          <w:rFonts w:hint="eastAsia"/>
          <w:szCs w:val="22"/>
          <w:lang w:val="en-CA" w:eastAsia="ko-KR"/>
        </w:rPr>
        <w:t xml:space="preserve">additional </w:t>
      </w:r>
      <w:r w:rsidR="00F15D89">
        <w:rPr>
          <w:rFonts w:hint="eastAsia"/>
          <w:szCs w:val="22"/>
          <w:lang w:val="en-CA" w:eastAsia="ko-KR"/>
        </w:rPr>
        <w:t>description</w:t>
      </w:r>
      <w:r w:rsidR="00285AC3">
        <w:rPr>
          <w:rFonts w:hint="eastAsia"/>
          <w:szCs w:val="22"/>
          <w:lang w:val="en-CA" w:eastAsia="ko-KR"/>
        </w:rPr>
        <w:t xml:space="preserve"> for </w:t>
      </w:r>
      <w:r w:rsidR="00F15D89">
        <w:rPr>
          <w:rFonts w:hint="eastAsia"/>
          <w:szCs w:val="22"/>
          <w:lang w:val="en-CA" w:eastAsia="ko-KR"/>
        </w:rPr>
        <w:t xml:space="preserve">MCTSs order in the output picture, and </w:t>
      </w:r>
      <w:r w:rsidR="00CD715F">
        <w:rPr>
          <w:rFonts w:hint="eastAsia"/>
          <w:szCs w:val="22"/>
          <w:lang w:val="en-CA" w:eastAsia="ko-KR"/>
        </w:rPr>
        <w:t xml:space="preserve">additional description for </w:t>
      </w:r>
      <w:r w:rsidR="00F15D89">
        <w:rPr>
          <w:rFonts w:hint="eastAsia"/>
          <w:szCs w:val="22"/>
          <w:lang w:val="en-CA" w:eastAsia="ko-KR"/>
        </w:rPr>
        <w:t xml:space="preserve">the procedure for </w:t>
      </w:r>
      <w:r w:rsidR="00285AC3">
        <w:rPr>
          <w:rFonts w:hint="eastAsia"/>
          <w:szCs w:val="22"/>
          <w:lang w:val="en-CA" w:eastAsia="ko-KR"/>
        </w:rPr>
        <w:t>slice segment header adjustment are proposed</w:t>
      </w:r>
      <w:r>
        <w:rPr>
          <w:rFonts w:hint="eastAsia"/>
          <w:szCs w:val="22"/>
          <w:lang w:val="en-CA" w:eastAsia="ko-KR"/>
        </w:rPr>
        <w:t xml:space="preserve"> in this contribution</w:t>
      </w:r>
      <w:r w:rsidR="00285AC3">
        <w:rPr>
          <w:rFonts w:hint="eastAsia"/>
          <w:szCs w:val="22"/>
          <w:lang w:val="en-CA" w:eastAsia="ko-KR"/>
        </w:rPr>
        <w:t>.</w:t>
      </w:r>
    </w:p>
    <w:p w:rsidR="00E8648A" w:rsidRDefault="00C01BBD" w:rsidP="00C01BBD">
      <w:pPr>
        <w:jc w:val="both"/>
        <w:rPr>
          <w:ins w:id="2" w:author="Hyun-Mook Oh" w:date="2017-07-21T17:31:00Z"/>
          <w:rFonts w:hint="eastAsia"/>
          <w:szCs w:val="22"/>
          <w:lang w:val="en-CA" w:eastAsia="ko-KR"/>
        </w:rPr>
      </w:pPr>
      <w:ins w:id="3" w:author="Hyun-Mook Oh" w:date="2017-07-21T07:04:00Z">
        <w:r>
          <w:rPr>
            <w:rFonts w:hint="eastAsia"/>
            <w:szCs w:val="22"/>
            <w:lang w:val="en-CA" w:eastAsia="ko-KR"/>
          </w:rPr>
          <w:t xml:space="preserve">In the revised version, the slice address reordering process </w:t>
        </w:r>
      </w:ins>
      <w:ins w:id="4" w:author="Hyun-Mook Oh" w:date="2017-07-21T09:14:00Z">
        <w:r w:rsidR="007E4DB6">
          <w:rPr>
            <w:rFonts w:hint="eastAsia"/>
            <w:szCs w:val="22"/>
            <w:lang w:val="en-CA" w:eastAsia="ko-KR"/>
          </w:rPr>
          <w:t xml:space="preserve">of the decoder </w:t>
        </w:r>
      </w:ins>
      <w:ins w:id="5" w:author="Hyun-Mook Oh" w:date="2017-07-21T07:04:00Z">
        <w:r>
          <w:rPr>
            <w:rFonts w:hint="eastAsia"/>
            <w:szCs w:val="22"/>
            <w:lang w:val="en-CA" w:eastAsia="ko-KR"/>
          </w:rPr>
          <w:t xml:space="preserve">is </w:t>
        </w:r>
      </w:ins>
      <w:ins w:id="6" w:author="Hyun-Mook Oh" w:date="2017-07-21T13:45:00Z">
        <w:r w:rsidR="00AF1670">
          <w:rPr>
            <w:rFonts w:hint="eastAsia"/>
            <w:szCs w:val="22"/>
            <w:lang w:val="en-CA" w:eastAsia="ko-KR"/>
          </w:rPr>
          <w:t xml:space="preserve">updated based on the comment </w:t>
        </w:r>
      </w:ins>
      <w:ins w:id="7" w:author="Hyun-Mook Oh" w:date="2017-07-21T13:49:00Z">
        <w:r w:rsidR="00AF1670">
          <w:rPr>
            <w:rFonts w:hint="eastAsia"/>
            <w:szCs w:val="22"/>
            <w:lang w:val="en-CA" w:eastAsia="ko-KR"/>
          </w:rPr>
          <w:t>in</w:t>
        </w:r>
      </w:ins>
      <w:ins w:id="8" w:author="Hyun-Mook Oh" w:date="2017-07-21T13:45:00Z">
        <w:r w:rsidR="00AF1670">
          <w:rPr>
            <w:rFonts w:hint="eastAsia"/>
            <w:szCs w:val="22"/>
            <w:lang w:val="en-CA" w:eastAsia="ko-KR"/>
          </w:rPr>
          <w:t xml:space="preserve"> the discussion</w:t>
        </w:r>
      </w:ins>
      <w:ins w:id="9" w:author="Hyun-Mook Oh" w:date="2017-07-21T07:04:00Z">
        <w:r>
          <w:rPr>
            <w:rFonts w:hint="eastAsia"/>
            <w:szCs w:val="22"/>
            <w:lang w:val="en-CA" w:eastAsia="ko-KR"/>
          </w:rPr>
          <w:t>.</w:t>
        </w:r>
      </w:ins>
      <w:ins w:id="10" w:author="Hyun-Mook Oh" w:date="2017-07-20T23:13:00Z">
        <w:r w:rsidR="00986A95">
          <w:rPr>
            <w:rFonts w:hint="eastAsia"/>
            <w:szCs w:val="22"/>
            <w:lang w:val="en-CA" w:eastAsia="ko-KR"/>
          </w:rPr>
          <w:t xml:space="preserve"> </w:t>
        </w:r>
      </w:ins>
    </w:p>
    <w:p w:rsidR="00566B4E" w:rsidRPr="00E8648A" w:rsidRDefault="00566B4E" w:rsidP="00C01BBD">
      <w:pPr>
        <w:jc w:val="both"/>
        <w:rPr>
          <w:szCs w:val="22"/>
          <w:lang w:val="en-CA" w:eastAsia="ko-KR"/>
        </w:rPr>
      </w:pPr>
    </w:p>
    <w:p w:rsidR="00594B0C" w:rsidRPr="00035BCF" w:rsidRDefault="00745F6B" w:rsidP="00035BCF">
      <w:pPr>
        <w:pStyle w:val="1"/>
        <w:rPr>
          <w:lang w:val="en-CA" w:eastAsia="ko-KR"/>
        </w:rPr>
      </w:pPr>
      <w:r w:rsidRPr="00035BCF">
        <w:rPr>
          <w:lang w:val="en-CA"/>
        </w:rPr>
        <w:t>Problem Statement</w:t>
      </w:r>
    </w:p>
    <w:p w:rsidR="00560EDD" w:rsidRDefault="00B82CD0" w:rsidP="00CD715F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>M</w:t>
      </w:r>
      <w:r w:rsidRPr="00A44B62">
        <w:rPr>
          <w:szCs w:val="22"/>
          <w:lang w:val="en-CA"/>
        </w:rPr>
        <w:t xml:space="preserve">otion-constrained tile set (MCTS) </w:t>
      </w:r>
      <w:r w:rsidR="00812E01" w:rsidRPr="00285AC3">
        <w:rPr>
          <w:szCs w:val="22"/>
          <w:lang w:val="en-CA" w:eastAsia="ko-KR"/>
        </w:rPr>
        <w:t>extraction information set SEI message</w:t>
      </w:r>
      <w:r w:rsidR="00812E01">
        <w:rPr>
          <w:rFonts w:hint="eastAsia"/>
          <w:szCs w:val="22"/>
          <w:lang w:val="en-CA" w:eastAsia="ko-KR"/>
        </w:rPr>
        <w:t xml:space="preserve"> provides </w:t>
      </w:r>
      <w:r w:rsidRPr="00A44B62">
        <w:rPr>
          <w:szCs w:val="22"/>
          <w:lang w:val="en-CA"/>
        </w:rPr>
        <w:t>supplemental information that can be used in the MCTS sub-bitstream extraction to generate a conforming bitstream for an MCTS set</w:t>
      </w:r>
      <w:r w:rsidR="00560EDD">
        <w:rPr>
          <w:rFonts w:hint="eastAsia"/>
          <w:szCs w:val="22"/>
          <w:lang w:val="en-CA" w:eastAsia="ko-KR"/>
        </w:rPr>
        <w:t xml:space="preserve"> [1]</w:t>
      </w:r>
      <w:r w:rsidRPr="00A44B62">
        <w:rPr>
          <w:lang w:val="en-CA"/>
        </w:rPr>
        <w:t>.</w:t>
      </w:r>
      <w:r>
        <w:rPr>
          <w:rFonts w:hint="eastAsia"/>
          <w:lang w:val="en-CA" w:eastAsia="ko-KR"/>
        </w:rPr>
        <w:t xml:space="preserve"> </w:t>
      </w:r>
    </w:p>
    <w:p w:rsidR="004F75D3" w:rsidRDefault="00560EDD" w:rsidP="00790C80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One of the issues with regard to MCTS</w:t>
      </w:r>
      <w:r w:rsidR="004F75D3">
        <w:rPr>
          <w:rFonts w:hint="eastAsia"/>
          <w:lang w:val="en-CA" w:eastAsia="ko-KR"/>
        </w:rPr>
        <w:t xml:space="preserve"> extraction information set</w:t>
      </w:r>
      <w:r w:rsidR="00475066">
        <w:rPr>
          <w:rFonts w:hint="eastAsia"/>
          <w:lang w:val="en-CA" w:eastAsia="ko-KR"/>
        </w:rPr>
        <w:t xml:space="preserve"> </w:t>
      </w:r>
      <w:r w:rsidR="004F75D3">
        <w:rPr>
          <w:rFonts w:hint="eastAsia"/>
          <w:lang w:val="en-CA" w:eastAsia="ko-KR"/>
        </w:rPr>
        <w:t xml:space="preserve">SEI message is the arrangement of MCTSs </w:t>
      </w:r>
      <w:r w:rsidR="00C37AE7">
        <w:rPr>
          <w:rFonts w:hint="eastAsia"/>
          <w:lang w:val="en-CA" w:eastAsia="ko-KR"/>
        </w:rPr>
        <w:t>in</w:t>
      </w:r>
      <w:r w:rsidR="004F75D3">
        <w:rPr>
          <w:rFonts w:hint="eastAsia"/>
          <w:lang w:val="en-CA" w:eastAsia="ko-KR"/>
        </w:rPr>
        <w:t xml:space="preserve"> the output picture </w:t>
      </w:r>
      <w:r w:rsidR="00475066">
        <w:rPr>
          <w:rFonts w:hint="eastAsia"/>
          <w:lang w:val="en-CA" w:eastAsia="ko-KR"/>
        </w:rPr>
        <w:t>of</w:t>
      </w:r>
      <w:r w:rsidR="004F75D3">
        <w:rPr>
          <w:rFonts w:hint="eastAsia"/>
          <w:lang w:val="en-CA" w:eastAsia="ko-KR"/>
        </w:rPr>
        <w:t xml:space="preserve"> the sub-bitstream extraction when the MCTSs are on the wrap-around position of the original picture. </w:t>
      </w:r>
      <w:r w:rsidR="00475066">
        <w:rPr>
          <w:rFonts w:hint="eastAsia"/>
          <w:lang w:val="en-CA" w:eastAsia="ko-KR"/>
        </w:rPr>
        <w:t>In the 27</w:t>
      </w:r>
      <w:r w:rsidR="00475066" w:rsidRPr="00560EDD">
        <w:rPr>
          <w:rFonts w:hint="eastAsia"/>
          <w:vertAlign w:val="superscript"/>
          <w:lang w:val="en-CA" w:eastAsia="ko-KR"/>
        </w:rPr>
        <w:t>th</w:t>
      </w:r>
      <w:r w:rsidR="00475066">
        <w:rPr>
          <w:rFonts w:hint="eastAsia"/>
          <w:lang w:val="en-CA" w:eastAsia="ko-KR"/>
        </w:rPr>
        <w:t xml:space="preserve"> JCT-VC meeting, </w:t>
      </w:r>
      <w:r w:rsidR="003F457C">
        <w:rPr>
          <w:lang w:val="en-CA" w:eastAsia="ko-KR"/>
        </w:rPr>
        <w:t>the carriage of</w:t>
      </w:r>
      <w:r w:rsidR="00475066">
        <w:rPr>
          <w:rFonts w:hint="eastAsia"/>
          <w:lang w:val="en-CA" w:eastAsia="ko-KR"/>
        </w:rPr>
        <w:t xml:space="preserve"> the replacement slice addresses </w:t>
      </w:r>
      <w:r w:rsidR="00790C80">
        <w:rPr>
          <w:rFonts w:hint="eastAsia"/>
          <w:lang w:val="en-CA" w:eastAsia="ko-KR"/>
        </w:rPr>
        <w:t>through</w:t>
      </w:r>
      <w:r w:rsidR="00475066">
        <w:rPr>
          <w:rFonts w:hint="eastAsia"/>
          <w:lang w:val="en-CA" w:eastAsia="ko-KR"/>
        </w:rPr>
        <w:t xml:space="preserve"> the MCTS </w:t>
      </w:r>
      <w:r w:rsidR="00790C80">
        <w:rPr>
          <w:rFonts w:hint="eastAsia"/>
          <w:lang w:val="en-CA" w:eastAsia="ko-KR"/>
        </w:rPr>
        <w:t xml:space="preserve">extraction information set </w:t>
      </w:r>
      <w:r w:rsidR="00475066">
        <w:rPr>
          <w:rFonts w:hint="eastAsia"/>
          <w:lang w:val="en-CA" w:eastAsia="ko-KR"/>
        </w:rPr>
        <w:t>SEI message was proposed</w:t>
      </w:r>
      <w:r w:rsidR="00790C80">
        <w:rPr>
          <w:rFonts w:hint="eastAsia"/>
          <w:lang w:val="en-CA" w:eastAsia="ko-KR"/>
        </w:rPr>
        <w:t xml:space="preserve"> [2]</w:t>
      </w:r>
      <w:r w:rsidR="00475066">
        <w:rPr>
          <w:rFonts w:hint="eastAsia"/>
          <w:lang w:val="en-CA" w:eastAsia="ko-KR"/>
        </w:rPr>
        <w:t xml:space="preserve">. </w:t>
      </w:r>
      <w:r w:rsidR="004F75D3">
        <w:rPr>
          <w:rFonts w:hint="eastAsia"/>
          <w:lang w:val="en-CA" w:eastAsia="ko-KR"/>
        </w:rPr>
        <w:t xml:space="preserve">As an alternative </w:t>
      </w:r>
      <w:r w:rsidR="00171135">
        <w:rPr>
          <w:rFonts w:hint="eastAsia"/>
          <w:lang w:val="en-CA" w:eastAsia="ko-KR"/>
        </w:rPr>
        <w:t>solution</w:t>
      </w:r>
      <w:r w:rsidR="004F75D3">
        <w:rPr>
          <w:rFonts w:hint="eastAsia"/>
          <w:lang w:val="en-CA" w:eastAsia="ko-KR"/>
        </w:rPr>
        <w:t xml:space="preserve">, </w:t>
      </w:r>
      <w:r w:rsidR="004F75D3">
        <w:rPr>
          <w:rFonts w:hint="eastAsia"/>
          <w:szCs w:val="22"/>
          <w:lang w:val="en-CA" w:eastAsia="ko-KR"/>
        </w:rPr>
        <w:t xml:space="preserve">we propose to </w:t>
      </w:r>
      <w:r w:rsidR="00171135">
        <w:rPr>
          <w:rFonts w:hint="eastAsia"/>
          <w:szCs w:val="22"/>
          <w:lang w:val="en-CA" w:eastAsia="ko-KR"/>
        </w:rPr>
        <w:t xml:space="preserve">use the order of MCTSs in a MCTS set </w:t>
      </w:r>
      <w:r w:rsidR="00790C80">
        <w:rPr>
          <w:rFonts w:hint="eastAsia"/>
          <w:szCs w:val="22"/>
          <w:lang w:val="en-CA" w:eastAsia="ko-KR"/>
        </w:rPr>
        <w:t>to i</w:t>
      </w:r>
      <w:r w:rsidR="00171135">
        <w:rPr>
          <w:rFonts w:hint="eastAsia"/>
          <w:szCs w:val="22"/>
          <w:lang w:val="en-CA" w:eastAsia="ko-KR"/>
        </w:rPr>
        <w:t>d</w:t>
      </w:r>
      <w:r w:rsidR="00C37AE7">
        <w:rPr>
          <w:rFonts w:hint="eastAsia"/>
          <w:szCs w:val="22"/>
          <w:lang w:val="en-CA" w:eastAsia="ko-KR"/>
        </w:rPr>
        <w:t>entify</w:t>
      </w:r>
      <w:r w:rsidR="00171135">
        <w:rPr>
          <w:rFonts w:hint="eastAsia"/>
          <w:szCs w:val="22"/>
          <w:lang w:val="en-CA" w:eastAsia="ko-KR"/>
        </w:rPr>
        <w:t xml:space="preserve"> the position of MCTSs in the output picture of the sub-bitstream. </w:t>
      </w:r>
    </w:p>
    <w:p w:rsidR="00594B0C" w:rsidRDefault="003F457C" w:rsidP="00B82CD0">
      <w:pPr>
        <w:jc w:val="both"/>
        <w:rPr>
          <w:ins w:id="11" w:author="Hyun-Mook Oh" w:date="2017-07-21T17:31:00Z"/>
          <w:rFonts w:hint="eastAsia"/>
          <w:lang w:val="en-CA" w:eastAsia="ko-KR"/>
        </w:rPr>
      </w:pPr>
      <w:r>
        <w:rPr>
          <w:lang w:val="en-CA" w:eastAsia="ko-KR"/>
        </w:rPr>
        <w:t>For</w:t>
      </w:r>
      <w:r w:rsidR="00C37AE7">
        <w:rPr>
          <w:rFonts w:hint="eastAsia"/>
          <w:lang w:val="en-CA" w:eastAsia="ko-KR"/>
        </w:rPr>
        <w:t xml:space="preserve"> the slice header adjustment process</w:t>
      </w:r>
      <w:r>
        <w:rPr>
          <w:lang w:val="en-CA" w:eastAsia="ko-KR"/>
        </w:rPr>
        <w:t>, i</w:t>
      </w:r>
      <w:r w:rsidR="004F75D3">
        <w:rPr>
          <w:rFonts w:hint="eastAsia"/>
          <w:lang w:val="en-CA" w:eastAsia="ko-KR"/>
        </w:rPr>
        <w:t xml:space="preserve">n </w:t>
      </w:r>
      <w:r w:rsidR="00C37AE7">
        <w:rPr>
          <w:rFonts w:hint="eastAsia"/>
          <w:lang w:val="en-CA" w:eastAsia="ko-KR"/>
        </w:rPr>
        <w:t>the current text</w:t>
      </w:r>
      <w:r w:rsidR="00B82CD0">
        <w:rPr>
          <w:rFonts w:hint="eastAsia"/>
          <w:lang w:val="en-CA" w:eastAsia="ko-KR"/>
        </w:rPr>
        <w:t xml:space="preserve">, </w:t>
      </w:r>
      <w:r w:rsidR="00171135">
        <w:rPr>
          <w:rFonts w:hint="eastAsia"/>
          <w:lang w:val="en-CA" w:eastAsia="ko-KR"/>
        </w:rPr>
        <w:t xml:space="preserve">it </w:t>
      </w:r>
      <w:r w:rsidR="00B82CD0">
        <w:rPr>
          <w:rFonts w:hint="eastAsia"/>
          <w:lang w:val="en-CA" w:eastAsia="ko-KR"/>
        </w:rPr>
        <w:t>is not clear</w:t>
      </w:r>
      <w:r w:rsidR="004F75D3">
        <w:rPr>
          <w:rFonts w:hint="eastAsia"/>
          <w:lang w:val="en-CA" w:eastAsia="ko-KR"/>
        </w:rPr>
        <w:t xml:space="preserve"> how the picture parameter set and the slice header are linked after the parameter sets replace</w:t>
      </w:r>
      <w:r w:rsidR="00790C80">
        <w:rPr>
          <w:rFonts w:hint="eastAsia"/>
          <w:lang w:val="en-CA" w:eastAsia="ko-KR"/>
        </w:rPr>
        <w:t>ment</w:t>
      </w:r>
      <w:r w:rsidR="004F75D3">
        <w:rPr>
          <w:rFonts w:hint="eastAsia"/>
          <w:lang w:val="en-CA" w:eastAsia="ko-KR"/>
        </w:rPr>
        <w:t xml:space="preserve"> by </w:t>
      </w:r>
      <w:r w:rsidR="00790C80">
        <w:rPr>
          <w:rFonts w:hint="eastAsia"/>
          <w:lang w:val="en-CA" w:eastAsia="ko-KR"/>
        </w:rPr>
        <w:t xml:space="preserve">the </w:t>
      </w:r>
      <w:r w:rsidR="004F75D3">
        <w:rPr>
          <w:rFonts w:hint="eastAsia"/>
          <w:lang w:val="en-CA" w:eastAsia="ko-KR"/>
        </w:rPr>
        <w:t xml:space="preserve">sub-bitstream extraction process. </w:t>
      </w:r>
      <w:r w:rsidR="00035BCF">
        <w:rPr>
          <w:rFonts w:hint="eastAsia"/>
          <w:lang w:val="en-CA" w:eastAsia="ko-KR"/>
        </w:rPr>
        <w:t>Since</w:t>
      </w:r>
      <w:r w:rsidR="00C37AE7">
        <w:rPr>
          <w:rFonts w:hint="eastAsia"/>
          <w:lang w:val="en-CA" w:eastAsia="ko-KR"/>
        </w:rPr>
        <w:t xml:space="preserve"> there is no strong constraint </w:t>
      </w:r>
      <w:r w:rsidR="00035BCF">
        <w:rPr>
          <w:rFonts w:hint="eastAsia"/>
          <w:lang w:val="en-CA" w:eastAsia="ko-KR"/>
        </w:rPr>
        <w:t xml:space="preserve">about </w:t>
      </w:r>
      <w:r w:rsidR="00C37AE7">
        <w:rPr>
          <w:rFonts w:hint="eastAsia"/>
          <w:lang w:val="en-CA" w:eastAsia="ko-KR"/>
        </w:rPr>
        <w:t xml:space="preserve">the parameter set identifiers after the sub-bitstream extraction process, it is necessary to describe that the slice header and the corresponding parameter set should be aligned in the specification. </w:t>
      </w:r>
    </w:p>
    <w:p w:rsidR="00566B4E" w:rsidRDefault="00566B4E" w:rsidP="00B82CD0">
      <w:pPr>
        <w:jc w:val="both"/>
        <w:rPr>
          <w:szCs w:val="22"/>
          <w:lang w:val="en-CA" w:eastAsia="ko-KR"/>
        </w:rPr>
      </w:pPr>
    </w:p>
    <w:p w:rsidR="006D7E99" w:rsidRDefault="006D7E99" w:rsidP="006D7E99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Proposal</w:t>
      </w:r>
    </w:p>
    <w:p w:rsidR="00594B0C" w:rsidRDefault="00594B0C" w:rsidP="00594B0C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Based on th</w:t>
      </w:r>
      <w:r>
        <w:rPr>
          <w:szCs w:val="22"/>
          <w:lang w:val="en-CA" w:eastAsia="ko-KR"/>
        </w:rPr>
        <w:t>e</w:t>
      </w:r>
      <w:r>
        <w:rPr>
          <w:rFonts w:hint="eastAsia"/>
          <w:szCs w:val="22"/>
          <w:lang w:val="en-CA" w:eastAsia="ko-KR"/>
        </w:rPr>
        <w:t xml:space="preserve"> issues with regard to </w:t>
      </w:r>
      <w:r w:rsidRPr="00285AC3">
        <w:rPr>
          <w:szCs w:val="22"/>
          <w:lang w:val="en-CA" w:eastAsia="ko-KR"/>
        </w:rPr>
        <w:t>MCTS extraction information set SEI message</w:t>
      </w:r>
      <w:r>
        <w:rPr>
          <w:rFonts w:hint="eastAsia"/>
          <w:szCs w:val="22"/>
          <w:lang w:val="en-CA" w:eastAsia="ko-KR"/>
        </w:rPr>
        <w:t xml:space="preserve">, we propose </w:t>
      </w:r>
      <w:r>
        <w:rPr>
          <w:szCs w:val="22"/>
          <w:lang w:val="en-CA" w:eastAsia="ko-KR"/>
        </w:rPr>
        <w:t xml:space="preserve">to </w:t>
      </w:r>
      <w:r>
        <w:rPr>
          <w:rFonts w:hint="eastAsia"/>
          <w:szCs w:val="22"/>
          <w:lang w:val="en-CA" w:eastAsia="ko-KR"/>
        </w:rPr>
        <w:t>correct typos,</w:t>
      </w:r>
      <w:r>
        <w:rPr>
          <w:szCs w:val="22"/>
          <w:lang w:val="en-CA" w:eastAsia="ko-KR"/>
        </w:rPr>
        <w:t xml:space="preserve"> add the </w:t>
      </w:r>
      <w:r>
        <w:rPr>
          <w:rFonts w:hint="eastAsia"/>
          <w:szCs w:val="22"/>
          <w:lang w:val="en-CA" w:eastAsia="ko-KR"/>
        </w:rPr>
        <w:t>description for MCTSs order in the output picture</w:t>
      </w:r>
      <w:r>
        <w:rPr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and edit in additional description for the procedure of slice segment header adjustment.</w:t>
      </w:r>
    </w:p>
    <w:p w:rsidR="00594B0C" w:rsidRDefault="00594B0C" w:rsidP="009234A5">
      <w:pPr>
        <w:jc w:val="both"/>
        <w:rPr>
          <w:ins w:id="12" w:author="Hyun-Mook Oh" w:date="2017-07-21T17:31:00Z"/>
          <w:rFonts w:hint="eastAsia"/>
          <w:szCs w:val="22"/>
          <w:lang w:val="en-CA" w:eastAsia="ko-KR"/>
        </w:rPr>
      </w:pPr>
    </w:p>
    <w:p w:rsidR="00566B4E" w:rsidRPr="00035BCF" w:rsidRDefault="00566B4E" w:rsidP="009234A5">
      <w:pPr>
        <w:jc w:val="both"/>
        <w:rPr>
          <w:szCs w:val="22"/>
          <w:lang w:val="en-CA" w:eastAsia="ko-KR"/>
        </w:rPr>
      </w:pPr>
    </w:p>
    <w:p w:rsidR="00C110FE" w:rsidRPr="00A36774" w:rsidRDefault="00CD715F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 xml:space="preserve">1. </w:t>
      </w:r>
      <w:r w:rsidR="00697AFD" w:rsidRPr="00A36774">
        <w:rPr>
          <w:rFonts w:hint="eastAsia"/>
          <w:szCs w:val="22"/>
          <w:lang w:val="en-CA" w:eastAsia="ko-KR"/>
        </w:rPr>
        <w:t>Correct typos</w:t>
      </w:r>
    </w:p>
    <w:p w:rsidR="00C110FE" w:rsidRPr="000A3BD5" w:rsidRDefault="00C110FE" w:rsidP="000A3BD5">
      <w:pPr>
        <w:numPr>
          <w:ilvl w:val="0"/>
          <w:numId w:val="12"/>
        </w:numPr>
        <w:jc w:val="both"/>
        <w:rPr>
          <w:szCs w:val="22"/>
          <w:lang w:val="en-CA"/>
        </w:rPr>
      </w:pPr>
      <w:r w:rsidRPr="00A36774">
        <w:rPr>
          <w:szCs w:val="22"/>
          <w:lang w:val="en-CA"/>
        </w:rPr>
        <w:t>The output of the MCTS sub-bitstream extraction process is a sub-bitstream outBitstream derived as follows:</w:t>
      </w:r>
    </w:p>
    <w:p w:rsidR="007E3C89" w:rsidRDefault="00C110FE" w:rsidP="00CC2A7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57" w:hanging="397"/>
        <w:jc w:val="both"/>
        <w:rPr>
          <w:szCs w:val="22"/>
          <w:lang w:val="en-CA" w:eastAsia="ko-KR"/>
        </w:rPr>
      </w:pPr>
      <w:r w:rsidRPr="00A36774">
        <w:rPr>
          <w:szCs w:val="22"/>
          <w:lang w:val="en-CA"/>
        </w:rPr>
        <w:t>–</w:t>
      </w:r>
      <w:r w:rsidRPr="00A36774">
        <w:rPr>
          <w:szCs w:val="22"/>
          <w:lang w:val="en-CA"/>
        </w:rPr>
        <w:tab/>
        <w:t>The lists ausWithVps, ausWithSps</w:t>
      </w:r>
      <w:r w:rsidR="00697AFD" w:rsidRPr="00A36774">
        <w:rPr>
          <w:rFonts w:hint="eastAsia"/>
          <w:szCs w:val="22"/>
          <w:highlight w:val="yellow"/>
          <w:lang w:val="en-CA" w:eastAsia="ko-KR"/>
        </w:rPr>
        <w:t>,</w:t>
      </w:r>
      <w:r w:rsidRPr="00A36774">
        <w:rPr>
          <w:szCs w:val="22"/>
          <w:lang w:val="en-CA"/>
        </w:rPr>
        <w:t xml:space="preserve"> and ausWithPps are set to consist of all access units within outBitstream containing </w:t>
      </w:r>
      <w:r w:rsidRPr="00A36774">
        <w:rPr>
          <w:rFonts w:hint="eastAsia"/>
          <w:szCs w:val="22"/>
          <w:highlight w:val="yellow"/>
          <w:lang w:val="en-CA" w:eastAsia="ko-KR"/>
        </w:rPr>
        <w:t>non-</w:t>
      </w:r>
      <w:r w:rsidRPr="00A36774">
        <w:rPr>
          <w:szCs w:val="22"/>
          <w:lang w:val="en-CA"/>
        </w:rPr>
        <w:t>VCL NAL units with nal_unit_type equal to VPS_NUT, SPS_NUT, or PPS_NUT.</w:t>
      </w:r>
    </w:p>
    <w:p w:rsidR="00812E01" w:rsidRPr="00A36774" w:rsidRDefault="00812E01" w:rsidP="00CC2A7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57" w:hanging="397"/>
        <w:jc w:val="both"/>
        <w:rPr>
          <w:szCs w:val="22"/>
          <w:lang w:val="en-CA" w:eastAsia="ko-KR"/>
        </w:rPr>
      </w:pPr>
    </w:p>
    <w:p w:rsidR="00A36774" w:rsidRPr="00A36774" w:rsidRDefault="00CD715F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2. </w:t>
      </w:r>
      <w:r w:rsidR="000663C2">
        <w:rPr>
          <w:szCs w:val="22"/>
          <w:lang w:val="en-CA" w:eastAsia="ko-KR"/>
        </w:rPr>
        <w:t>Add</w:t>
      </w:r>
      <w:r w:rsidR="000663C2">
        <w:rPr>
          <w:rFonts w:hint="eastAsia"/>
          <w:szCs w:val="22"/>
          <w:lang w:val="en-CA" w:eastAsia="ko-KR"/>
        </w:rPr>
        <w:t xml:space="preserve"> </w:t>
      </w:r>
      <w:r w:rsidR="00564174">
        <w:rPr>
          <w:rFonts w:hint="eastAsia"/>
          <w:szCs w:val="22"/>
          <w:lang w:val="en-CA" w:eastAsia="ko-KR"/>
        </w:rPr>
        <w:t>constraint</w:t>
      </w:r>
      <w:r w:rsidR="000663C2">
        <w:rPr>
          <w:szCs w:val="22"/>
          <w:lang w:val="en-CA" w:eastAsia="ko-KR"/>
        </w:rPr>
        <w:t>s</w:t>
      </w:r>
      <w:r w:rsidR="00564174">
        <w:rPr>
          <w:rFonts w:hint="eastAsia"/>
          <w:szCs w:val="22"/>
          <w:lang w:val="en-CA" w:eastAsia="ko-KR"/>
        </w:rPr>
        <w:t xml:space="preserve"> on the MCTS orders </w:t>
      </w:r>
      <w:r w:rsidR="00564174" w:rsidRPr="00A36774">
        <w:rPr>
          <w:rFonts w:hint="eastAsia"/>
          <w:szCs w:val="22"/>
          <w:lang w:val="en-CA" w:eastAsia="ko-KR"/>
        </w:rPr>
        <w:t>for slice segment header adjustment</w:t>
      </w:r>
    </w:p>
    <w:p w:rsidR="00CC2A7E" w:rsidRPr="00A44B62" w:rsidRDefault="00CC2A7E" w:rsidP="00EE707B">
      <w:pPr>
        <w:ind w:left="360"/>
        <w:jc w:val="both"/>
        <w:rPr>
          <w:sz w:val="20"/>
          <w:szCs w:val="22"/>
          <w:lang w:val="en-CA"/>
        </w:rPr>
      </w:pPr>
      <w:r>
        <w:rPr>
          <w:b/>
          <w:sz w:val="20"/>
          <w:szCs w:val="22"/>
          <w:lang w:val="en-CA"/>
        </w:rPr>
        <w:t>idx_of_mcts_in_set</w:t>
      </w:r>
      <w:r w:rsidRPr="00A44B62">
        <w:rPr>
          <w:sz w:val="20"/>
          <w:szCs w:val="22"/>
          <w:lang w:val="en-CA"/>
        </w:rPr>
        <w:t xml:space="preserve">[ i ][ j ][ k ] specifies the MCTS </w:t>
      </w:r>
      <w:r>
        <w:rPr>
          <w:sz w:val="20"/>
          <w:szCs w:val="22"/>
          <w:lang w:val="en-CA"/>
        </w:rPr>
        <w:t>index</w:t>
      </w:r>
      <w:r w:rsidRPr="00A44B62">
        <w:rPr>
          <w:sz w:val="20"/>
          <w:szCs w:val="22"/>
          <w:lang w:val="en-CA"/>
        </w:rPr>
        <w:t xml:space="preserve"> of the k-th MCTS in the j-th MCTS set that is associated with the i-th extraction information set. </w:t>
      </w:r>
      <w:r w:rsidR="00682674" w:rsidRPr="00682674">
        <w:rPr>
          <w:rFonts w:hint="eastAsia"/>
          <w:sz w:val="20"/>
          <w:szCs w:val="22"/>
          <w:highlight w:val="yellow"/>
          <w:lang w:val="en-CA"/>
        </w:rPr>
        <w:t xml:space="preserve">The </w:t>
      </w:r>
      <w:r w:rsidR="00564174">
        <w:rPr>
          <w:rFonts w:hint="eastAsia"/>
          <w:sz w:val="20"/>
          <w:szCs w:val="22"/>
          <w:highlight w:val="yellow"/>
          <w:lang w:val="en-CA" w:eastAsia="ko-KR"/>
        </w:rPr>
        <w:t xml:space="preserve">order </w:t>
      </w:r>
      <w:r w:rsidR="00DA31C8">
        <w:rPr>
          <w:rFonts w:hint="eastAsia"/>
          <w:sz w:val="20"/>
          <w:szCs w:val="22"/>
          <w:highlight w:val="yellow"/>
          <w:lang w:val="en-CA" w:eastAsia="ko-KR"/>
        </w:rPr>
        <w:t xml:space="preserve">index </w:t>
      </w:r>
      <w:r w:rsidR="00EE707B" w:rsidRPr="00EE707B">
        <w:rPr>
          <w:sz w:val="20"/>
          <w:szCs w:val="22"/>
          <w:highlight w:val="yellow"/>
          <w:lang w:val="en-CA"/>
        </w:rPr>
        <w:t xml:space="preserve">k </w:t>
      </w:r>
      <w:r w:rsidR="00682674" w:rsidRPr="00EE707B">
        <w:rPr>
          <w:rFonts w:hint="eastAsia"/>
          <w:sz w:val="20"/>
          <w:szCs w:val="22"/>
          <w:highlight w:val="yellow"/>
          <w:lang w:val="en-CA"/>
        </w:rPr>
        <w:t>represents the raster scan order of</w:t>
      </w:r>
      <w:r w:rsidR="00682674" w:rsidRPr="00EE707B">
        <w:rPr>
          <w:rFonts w:hint="eastAsia"/>
          <w:sz w:val="20"/>
          <w:szCs w:val="22"/>
          <w:highlight w:val="yellow"/>
          <w:lang w:val="en-CA" w:eastAsia="ko-KR"/>
        </w:rPr>
        <w:t xml:space="preserve"> </w:t>
      </w:r>
      <w:r w:rsidR="00EE707B">
        <w:rPr>
          <w:rFonts w:hint="eastAsia"/>
          <w:sz w:val="20"/>
          <w:szCs w:val="22"/>
          <w:highlight w:val="yellow"/>
          <w:lang w:val="en-CA" w:eastAsia="ko-KR"/>
        </w:rPr>
        <w:t xml:space="preserve">the </w:t>
      </w:r>
      <w:r w:rsidR="00682674" w:rsidRPr="00EE707B">
        <w:rPr>
          <w:sz w:val="20"/>
          <w:szCs w:val="22"/>
          <w:highlight w:val="yellow"/>
          <w:lang w:val="en-CA"/>
        </w:rPr>
        <w:t>k-th</w:t>
      </w:r>
      <w:r w:rsidR="00682674" w:rsidRPr="00EE707B">
        <w:rPr>
          <w:rFonts w:hint="eastAsia"/>
          <w:sz w:val="20"/>
          <w:szCs w:val="22"/>
          <w:highlight w:val="yellow"/>
          <w:lang w:val="en-CA"/>
        </w:rPr>
        <w:t xml:space="preserve"> MCTSs in the </w:t>
      </w:r>
      <w:r w:rsidR="00EE707B" w:rsidRPr="00EE707B">
        <w:rPr>
          <w:rFonts w:hint="eastAsia"/>
          <w:sz w:val="20"/>
          <w:szCs w:val="22"/>
          <w:highlight w:val="yellow"/>
          <w:lang w:val="en-CA" w:eastAsia="ko-KR"/>
        </w:rPr>
        <w:t xml:space="preserve">j-th MCTS set where the width and the height of the output picture </w:t>
      </w:r>
      <w:r w:rsidR="00DA31C8">
        <w:rPr>
          <w:rFonts w:hint="eastAsia"/>
          <w:sz w:val="20"/>
          <w:szCs w:val="22"/>
          <w:highlight w:val="yellow"/>
          <w:lang w:val="en-CA" w:eastAsia="ko-KR"/>
        </w:rPr>
        <w:t>produced by</w:t>
      </w:r>
      <w:r w:rsidR="00EE707B">
        <w:rPr>
          <w:rFonts w:hint="eastAsia"/>
          <w:sz w:val="20"/>
          <w:szCs w:val="22"/>
          <w:highlight w:val="yellow"/>
          <w:lang w:val="en-CA" w:eastAsia="ko-KR"/>
        </w:rPr>
        <w:t xml:space="preserve"> the j-th MCTS set is </w:t>
      </w:r>
      <w:r w:rsidR="00DA31C8">
        <w:rPr>
          <w:rFonts w:hint="eastAsia"/>
          <w:sz w:val="20"/>
          <w:szCs w:val="22"/>
          <w:highlight w:val="yellow"/>
          <w:lang w:val="en-CA" w:eastAsia="ko-KR"/>
        </w:rPr>
        <w:t>provided</w:t>
      </w:r>
      <w:r w:rsidR="00EE707B">
        <w:rPr>
          <w:rFonts w:hint="eastAsia"/>
          <w:sz w:val="20"/>
          <w:szCs w:val="22"/>
          <w:highlight w:val="yellow"/>
          <w:lang w:val="en-CA" w:eastAsia="ko-KR"/>
        </w:rPr>
        <w:t xml:space="preserve"> by the associated active</w:t>
      </w:r>
      <w:r w:rsidR="00EE707B" w:rsidRPr="00CC2A7E">
        <w:rPr>
          <w:rFonts w:hint="eastAsia"/>
          <w:sz w:val="20"/>
          <w:szCs w:val="22"/>
          <w:highlight w:val="yellow"/>
          <w:lang w:val="en-CA" w:eastAsia="ko-KR"/>
        </w:rPr>
        <w:t>SPS</w:t>
      </w:r>
      <w:r w:rsidR="00EE707B">
        <w:rPr>
          <w:rFonts w:hint="eastAsia"/>
          <w:sz w:val="20"/>
          <w:szCs w:val="22"/>
          <w:highlight w:val="yellow"/>
          <w:lang w:val="en-CA" w:eastAsia="ko-KR"/>
        </w:rPr>
        <w:t xml:space="preserve"> in the i-th extraction </w:t>
      </w:r>
      <w:r w:rsidR="00EE707B">
        <w:rPr>
          <w:sz w:val="20"/>
          <w:szCs w:val="22"/>
          <w:highlight w:val="yellow"/>
          <w:lang w:val="en-CA" w:eastAsia="ko-KR"/>
        </w:rPr>
        <w:t>information</w:t>
      </w:r>
      <w:r w:rsidR="00EE707B">
        <w:rPr>
          <w:rFonts w:hint="eastAsia"/>
          <w:sz w:val="20"/>
          <w:szCs w:val="22"/>
          <w:highlight w:val="yellow"/>
          <w:lang w:val="en-CA" w:eastAsia="ko-KR"/>
        </w:rPr>
        <w:t xml:space="preserve"> set</w:t>
      </w:r>
      <w:r w:rsidR="00682674" w:rsidRPr="00682674">
        <w:rPr>
          <w:rFonts w:hint="eastAsia"/>
          <w:sz w:val="20"/>
          <w:szCs w:val="22"/>
          <w:highlight w:val="yellow"/>
          <w:lang w:val="en-CA"/>
        </w:rPr>
        <w:t>.</w:t>
      </w:r>
      <w:r w:rsidR="00EE707B">
        <w:rPr>
          <w:rFonts w:hint="eastAsia"/>
          <w:sz w:val="20"/>
          <w:szCs w:val="22"/>
          <w:lang w:val="en-CA" w:eastAsia="ko-KR"/>
        </w:rPr>
        <w:t xml:space="preserve"> </w:t>
      </w:r>
      <w:r w:rsidRPr="00A44B62">
        <w:rPr>
          <w:sz w:val="20"/>
          <w:szCs w:val="22"/>
          <w:lang w:val="en-CA"/>
        </w:rPr>
        <w:t xml:space="preserve">The value of </w:t>
      </w:r>
      <w:r>
        <w:rPr>
          <w:sz w:val="20"/>
          <w:szCs w:val="22"/>
          <w:lang w:val="en-CA"/>
        </w:rPr>
        <w:t>idx_of_mcts_in_set</w:t>
      </w:r>
      <w:r w:rsidRPr="00A44B62">
        <w:rPr>
          <w:sz w:val="20"/>
          <w:szCs w:val="22"/>
          <w:lang w:val="en-CA"/>
        </w:rPr>
        <w:t>[ i ][ j ][ k ] shall be in the range of 0 to 511, inclusive.</w:t>
      </w:r>
      <w:r>
        <w:rPr>
          <w:rFonts w:hint="eastAsia"/>
          <w:sz w:val="20"/>
          <w:szCs w:val="22"/>
          <w:lang w:val="en-CA"/>
        </w:rPr>
        <w:t xml:space="preserve"> </w:t>
      </w:r>
    </w:p>
    <w:p w:rsidR="00CC2A7E" w:rsidRDefault="00CC2A7E" w:rsidP="009234A5">
      <w:pPr>
        <w:jc w:val="both"/>
        <w:rPr>
          <w:szCs w:val="22"/>
          <w:lang w:val="en-CA" w:eastAsia="ko-KR"/>
        </w:rPr>
      </w:pPr>
    </w:p>
    <w:p w:rsidR="00564174" w:rsidRDefault="00564174" w:rsidP="00812E01">
      <w:pPr>
        <w:tabs>
          <w:tab w:val="clear" w:pos="360"/>
          <w:tab w:val="left" w:pos="260"/>
        </w:tabs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  <w:t xml:space="preserve">Also, add the followings in the description of sub-bitstream extraction process </w:t>
      </w:r>
    </w:p>
    <w:p w:rsidR="00564174" w:rsidRPr="009155D2" w:rsidRDefault="00564174" w:rsidP="00564174">
      <w:pPr>
        <w:ind w:left="360"/>
        <w:jc w:val="both"/>
        <w:rPr>
          <w:szCs w:val="22"/>
          <w:highlight w:val="yellow"/>
          <w:lang w:val="en-CA" w:eastAsia="ko-KR"/>
        </w:rPr>
      </w:pPr>
      <w:r w:rsidRPr="00CC2A7E">
        <w:rPr>
          <w:rFonts w:hint="eastAsia"/>
          <w:szCs w:val="22"/>
          <w:highlight w:val="yellow"/>
          <w:lang w:val="en-CA" w:eastAsia="ko-KR"/>
        </w:rPr>
        <w:t xml:space="preserve">The output picture produced </w:t>
      </w:r>
      <w:r>
        <w:rPr>
          <w:rFonts w:hint="eastAsia"/>
          <w:szCs w:val="22"/>
          <w:highlight w:val="yellow"/>
          <w:lang w:val="en-CA" w:eastAsia="ko-KR"/>
        </w:rPr>
        <w:t>by</w:t>
      </w:r>
      <w:r w:rsidRPr="00CC2A7E">
        <w:rPr>
          <w:rFonts w:hint="eastAsia"/>
          <w:szCs w:val="22"/>
          <w:highlight w:val="yellow"/>
          <w:lang w:val="en-CA" w:eastAsia="ko-KR"/>
        </w:rPr>
        <w:t xml:space="preserve"> the MCTS sub-bitstream extraction is </w:t>
      </w:r>
      <w:r>
        <w:rPr>
          <w:rFonts w:hint="eastAsia"/>
          <w:szCs w:val="22"/>
          <w:highlight w:val="yellow"/>
          <w:lang w:val="en-CA" w:eastAsia="ko-KR"/>
        </w:rPr>
        <w:t>constructed by</w:t>
      </w:r>
      <w:r w:rsidRPr="00CC2A7E">
        <w:rPr>
          <w:rFonts w:hint="eastAsia"/>
          <w:szCs w:val="22"/>
          <w:highlight w:val="yellow"/>
          <w:lang w:val="en-CA" w:eastAsia="ko-KR"/>
        </w:rPr>
        <w:t xml:space="preserve"> </w:t>
      </w:r>
      <w:r>
        <w:rPr>
          <w:rFonts w:hint="eastAsia"/>
          <w:szCs w:val="22"/>
          <w:highlight w:val="yellow"/>
          <w:lang w:val="en-CA" w:eastAsia="ko-KR"/>
        </w:rPr>
        <w:t xml:space="preserve">the </w:t>
      </w:r>
      <w:r w:rsidRPr="00CC2A7E">
        <w:rPr>
          <w:rFonts w:hint="eastAsia"/>
          <w:szCs w:val="22"/>
          <w:highlight w:val="yellow"/>
          <w:lang w:val="en-CA" w:eastAsia="ko-KR"/>
        </w:rPr>
        <w:t xml:space="preserve">MCTSs in the MCTS set indicated </w:t>
      </w:r>
      <w:r w:rsidRPr="00682674">
        <w:rPr>
          <w:rFonts w:hint="eastAsia"/>
          <w:szCs w:val="22"/>
          <w:highlight w:val="yellow"/>
          <w:lang w:val="en-CA" w:eastAsia="ko-KR"/>
        </w:rPr>
        <w:t xml:space="preserve">by </w:t>
      </w:r>
      <w:r w:rsidRPr="00682674">
        <w:rPr>
          <w:szCs w:val="22"/>
          <w:highlight w:val="yellow"/>
          <w:lang w:val="en-CA"/>
        </w:rPr>
        <w:t>mctsSetIdxTarget</w:t>
      </w:r>
      <w:r w:rsidRPr="00682674">
        <w:rPr>
          <w:rFonts w:hint="eastAsia"/>
          <w:szCs w:val="22"/>
          <w:highlight w:val="yellow"/>
          <w:lang w:val="en-CA" w:eastAsia="ko-KR"/>
        </w:rPr>
        <w:t xml:space="preserve">. The arrangement of MCTSs in the output picture </w:t>
      </w:r>
      <w:r>
        <w:rPr>
          <w:rFonts w:hint="eastAsia"/>
          <w:szCs w:val="22"/>
          <w:highlight w:val="yellow"/>
          <w:lang w:val="en-CA" w:eastAsia="ko-KR"/>
        </w:rPr>
        <w:t>follows the order of</w:t>
      </w:r>
      <w:r w:rsidRPr="00682674">
        <w:rPr>
          <w:rFonts w:hint="eastAsia"/>
          <w:szCs w:val="22"/>
          <w:highlight w:val="yellow"/>
          <w:lang w:val="en-CA" w:eastAsia="ko-KR"/>
        </w:rPr>
        <w:t xml:space="preserve"> </w:t>
      </w:r>
      <w:r w:rsidRPr="009155D2">
        <w:rPr>
          <w:szCs w:val="22"/>
          <w:highlight w:val="yellow"/>
          <w:lang w:val="en-CA" w:eastAsia="ko-KR"/>
        </w:rPr>
        <w:t xml:space="preserve">idx_of_mcts_in_set[mctsSetIdxTarget][ </w:t>
      </w:r>
      <w:r w:rsidRPr="00CC2A7E">
        <w:rPr>
          <w:szCs w:val="22"/>
          <w:highlight w:val="yellow"/>
          <w:lang w:val="en-CA" w:eastAsia="ko-KR"/>
        </w:rPr>
        <w:t>mctsEisIdTarget</w:t>
      </w:r>
      <w:r w:rsidRPr="009155D2">
        <w:rPr>
          <w:szCs w:val="22"/>
          <w:highlight w:val="yellow"/>
          <w:lang w:val="en-CA" w:eastAsia="ko-KR"/>
        </w:rPr>
        <w:t>][ k ]</w:t>
      </w:r>
      <w:r w:rsidRPr="009155D2">
        <w:rPr>
          <w:rFonts w:hint="eastAsia"/>
          <w:szCs w:val="22"/>
          <w:highlight w:val="yellow"/>
          <w:lang w:val="en-CA" w:eastAsia="ko-KR"/>
        </w:rPr>
        <w:t xml:space="preserve"> where the order index k represents the raster scan order of MCTSs in the output picture. The width and height of the output picture is given by </w:t>
      </w:r>
      <w:r w:rsidRPr="009155D2">
        <w:rPr>
          <w:szCs w:val="22"/>
          <w:highlight w:val="yellow"/>
          <w:lang w:val="en-CA" w:eastAsia="ko-KR"/>
        </w:rPr>
        <w:t>pic_width_in_luma_samples</w:t>
      </w:r>
      <w:r w:rsidRPr="009155D2">
        <w:rPr>
          <w:rFonts w:hint="eastAsia"/>
          <w:szCs w:val="22"/>
          <w:highlight w:val="yellow"/>
          <w:lang w:val="en-CA" w:eastAsia="ko-KR"/>
        </w:rPr>
        <w:t xml:space="preserve"> and </w:t>
      </w:r>
      <w:r w:rsidRPr="009155D2">
        <w:rPr>
          <w:szCs w:val="22"/>
          <w:highlight w:val="yellow"/>
          <w:lang w:val="en-CA" w:eastAsia="ko-KR"/>
        </w:rPr>
        <w:t>pic_height_in_luma_samples</w:t>
      </w:r>
      <w:r w:rsidRPr="009155D2">
        <w:rPr>
          <w:rFonts w:hint="eastAsia"/>
          <w:szCs w:val="22"/>
          <w:highlight w:val="yellow"/>
          <w:lang w:val="en-CA" w:eastAsia="ko-KR"/>
        </w:rPr>
        <w:t xml:space="preserve"> in the active SPS of outBitstream.</w:t>
      </w:r>
    </w:p>
    <w:p w:rsidR="008A4297" w:rsidRDefault="008A4297" w:rsidP="008A4297">
      <w:pPr>
        <w:jc w:val="both"/>
        <w:rPr>
          <w:ins w:id="13" w:author="Hyun-Mook Oh" w:date="2017-07-21T08:36:00Z"/>
          <w:szCs w:val="22"/>
          <w:lang w:val="en-CA" w:eastAsia="ko-KR"/>
        </w:rPr>
      </w:pPr>
    </w:p>
    <w:p w:rsidR="008A4297" w:rsidRDefault="00566B4E" w:rsidP="008A4297">
      <w:pPr>
        <w:jc w:val="both"/>
        <w:rPr>
          <w:ins w:id="14" w:author="Hyun-Mook Oh" w:date="2017-07-21T08:36:00Z"/>
          <w:szCs w:val="22"/>
          <w:lang w:val="en-CA" w:eastAsia="ko-KR"/>
        </w:rPr>
      </w:pPr>
      <w:ins w:id="15" w:author="Hyun-Mook Oh" w:date="2017-07-21T17:32:00Z">
        <w:r>
          <w:rPr>
            <w:rFonts w:hint="eastAsia"/>
            <w:szCs w:val="22"/>
            <w:lang w:val="en-CA" w:eastAsia="ko-KR"/>
          </w:rPr>
          <w:tab/>
          <w:t>A</w:t>
        </w:r>
      </w:ins>
      <w:ins w:id="16" w:author="Hyun-Mook Oh" w:date="2017-07-21T08:43:00Z">
        <w:r w:rsidR="008A4297">
          <w:rPr>
            <w:rFonts w:hint="eastAsia"/>
            <w:szCs w:val="22"/>
            <w:lang w:val="en-CA" w:eastAsia="ko-KR"/>
          </w:rPr>
          <w:t xml:space="preserve">n </w:t>
        </w:r>
      </w:ins>
      <w:ins w:id="17" w:author="Hyun-Mook Oh" w:date="2017-07-21T08:36:00Z">
        <w:r w:rsidR="008A4297">
          <w:rPr>
            <w:rFonts w:hint="eastAsia"/>
            <w:szCs w:val="22"/>
            <w:lang w:val="en-CA" w:eastAsia="ko-KR"/>
          </w:rPr>
          <w:t>example</w:t>
        </w:r>
      </w:ins>
      <w:ins w:id="18" w:author="Hyun-Mook Oh" w:date="2017-07-21T17:32:00Z">
        <w:r>
          <w:rPr>
            <w:rFonts w:hint="eastAsia"/>
            <w:szCs w:val="22"/>
            <w:lang w:val="en-CA" w:eastAsia="ko-KR"/>
          </w:rPr>
          <w:t xml:space="preserve"> of</w:t>
        </w:r>
      </w:ins>
      <w:ins w:id="19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 the </w:t>
        </w:r>
      </w:ins>
      <w:ins w:id="20" w:author="Hyun-Mook Oh" w:date="2017-07-21T17:32:00Z">
        <w:r>
          <w:rPr>
            <w:rFonts w:hint="eastAsia"/>
            <w:szCs w:val="22"/>
            <w:lang w:val="en-CA" w:eastAsia="ko-KR"/>
          </w:rPr>
          <w:t xml:space="preserve">MCTS sub pictures reordering </w:t>
        </w:r>
      </w:ins>
      <w:ins w:id="21" w:author="Hyun-Mook Oh" w:date="2017-07-21T08:44:00Z">
        <w:r w:rsidR="008A4297">
          <w:rPr>
            <w:rFonts w:hint="eastAsia"/>
            <w:szCs w:val="22"/>
            <w:lang w:val="en-CA" w:eastAsia="ko-KR"/>
          </w:rPr>
          <w:t xml:space="preserve">process </w:t>
        </w:r>
      </w:ins>
      <w:ins w:id="22" w:author="Hyun-Mook Oh" w:date="2017-07-21T08:43:00Z">
        <w:r w:rsidR="008A4297">
          <w:rPr>
            <w:rFonts w:hint="eastAsia"/>
            <w:szCs w:val="22"/>
            <w:lang w:val="en-CA" w:eastAsia="ko-KR"/>
          </w:rPr>
          <w:t xml:space="preserve">by using </w:t>
        </w:r>
      </w:ins>
      <w:ins w:id="23" w:author="Hyun-Mook Oh" w:date="2017-07-21T08:44:00Z">
        <w:r w:rsidR="008A4297">
          <w:rPr>
            <w:rFonts w:hint="eastAsia"/>
            <w:szCs w:val="22"/>
            <w:lang w:val="en-CA" w:eastAsia="ko-KR"/>
          </w:rPr>
          <w:t xml:space="preserve">the </w:t>
        </w:r>
      </w:ins>
      <w:ins w:id="24" w:author="Hyun-Mook Oh" w:date="2017-07-21T17:33:00Z">
        <w:r>
          <w:rPr>
            <w:rFonts w:hint="eastAsia"/>
            <w:szCs w:val="22"/>
            <w:lang w:val="en-CA" w:eastAsia="ko-KR"/>
          </w:rPr>
          <w:t xml:space="preserve">syntax </w:t>
        </w:r>
      </w:ins>
      <w:ins w:id="25" w:author="Hyun-Mook Oh" w:date="2017-07-21T08:43:00Z">
        <w:r w:rsidR="008A4297">
          <w:rPr>
            <w:rFonts w:hint="eastAsia"/>
            <w:szCs w:val="22"/>
            <w:lang w:val="en-CA" w:eastAsia="ko-KR"/>
          </w:rPr>
          <w:t>order</w:t>
        </w:r>
      </w:ins>
      <w:ins w:id="26" w:author="Hyun-Mook Oh" w:date="2017-07-21T17:33:00Z">
        <w:r>
          <w:rPr>
            <w:rFonts w:hint="eastAsia"/>
            <w:szCs w:val="22"/>
            <w:lang w:val="en-CA" w:eastAsia="ko-KR"/>
          </w:rPr>
          <w:t>s</w:t>
        </w:r>
      </w:ins>
      <w:ins w:id="27" w:author="Hyun-Mook Oh" w:date="2017-07-21T08:43:00Z">
        <w:r w:rsidR="008A4297">
          <w:rPr>
            <w:rFonts w:hint="eastAsia"/>
            <w:szCs w:val="22"/>
            <w:lang w:val="en-CA" w:eastAsia="ko-KR"/>
          </w:rPr>
          <w:t xml:space="preserve"> </w:t>
        </w:r>
      </w:ins>
      <w:ins w:id="28" w:author="Hyun-Mook Oh" w:date="2017-07-21T08:44:00Z">
        <w:r w:rsidR="008A4297">
          <w:rPr>
            <w:rFonts w:hint="eastAsia"/>
            <w:szCs w:val="22"/>
            <w:lang w:val="en-CA" w:eastAsia="ko-KR"/>
          </w:rPr>
          <w:t>in MCTS set</w:t>
        </w:r>
      </w:ins>
      <w:ins w:id="29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 </w:t>
        </w:r>
      </w:ins>
      <w:ins w:id="30" w:author="Hyun-Mook Oh" w:date="2017-07-21T17:32:00Z">
        <w:r>
          <w:rPr>
            <w:rFonts w:hint="eastAsia"/>
            <w:szCs w:val="22"/>
            <w:lang w:val="en-CA" w:eastAsia="ko-KR"/>
          </w:rPr>
          <w:t xml:space="preserve">is </w:t>
        </w:r>
      </w:ins>
      <w:ins w:id="31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described </w:t>
        </w:r>
      </w:ins>
      <w:ins w:id="32" w:author="Hyun-Mook Oh" w:date="2017-07-21T17:32:00Z">
        <w:r>
          <w:rPr>
            <w:rFonts w:hint="eastAsia"/>
            <w:szCs w:val="22"/>
            <w:lang w:val="en-CA" w:eastAsia="ko-KR"/>
          </w:rPr>
          <w:t>in</w:t>
        </w:r>
      </w:ins>
      <w:ins w:id="33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 </w:t>
        </w:r>
      </w:ins>
      <w:ins w:id="34" w:author="Hyun-Mook Oh" w:date="2017-07-21T17:32:00Z">
        <w:r>
          <w:rPr>
            <w:rFonts w:hint="eastAsia"/>
            <w:szCs w:val="22"/>
            <w:lang w:val="en-CA" w:eastAsia="ko-KR"/>
          </w:rPr>
          <w:t>F</w:t>
        </w:r>
      </w:ins>
      <w:ins w:id="35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igure </w:t>
        </w:r>
      </w:ins>
      <w:ins w:id="36" w:author="Hyun-Mook Oh" w:date="2017-07-21T17:32:00Z">
        <w:r>
          <w:rPr>
            <w:rFonts w:hint="eastAsia"/>
            <w:szCs w:val="22"/>
            <w:lang w:val="en-CA" w:eastAsia="ko-KR"/>
          </w:rPr>
          <w:t>1</w:t>
        </w:r>
      </w:ins>
      <w:ins w:id="37" w:author="Hyun-Mook Oh" w:date="2017-07-21T08:36:00Z">
        <w:r w:rsidR="008A4297">
          <w:rPr>
            <w:rFonts w:hint="eastAsia"/>
            <w:szCs w:val="22"/>
            <w:lang w:val="en-CA" w:eastAsia="ko-KR"/>
          </w:rPr>
          <w:t xml:space="preserve">. </w:t>
        </w:r>
      </w:ins>
    </w:p>
    <w:p w:rsidR="000447C9" w:rsidRDefault="00566B4E" w:rsidP="000447C9">
      <w:pPr>
        <w:keepNext/>
        <w:jc w:val="both"/>
        <w:rPr>
          <w:ins w:id="38" w:author="Hyun-Mook Oh" w:date="2017-07-21T16:27:00Z"/>
        </w:rPr>
      </w:pPr>
      <w:r>
        <w:rPr>
          <w:szCs w:val="22"/>
          <w:lang w:val="en-CA" w:eastAsia="ko-KR"/>
        </w:rPr>
        <w:pict w14:anchorId="4E3A09C6">
          <v:shape id="_x0000_i1025" type="#_x0000_t75" style="width:466.45pt;height:134.6pt;mso-left-percent:-10001;mso-top-percent:-10001;mso-position-horizontal:absolute;mso-position-horizontal-relative:char;mso-position-vertical:absolute;mso-position-vertical-relative:line;mso-left-percent:-10001;mso-top-percent:-10001">
            <v:imagedata r:id="rId12" o:title=""/>
          </v:shape>
        </w:pict>
      </w:r>
    </w:p>
    <w:p w:rsidR="00163550" w:rsidRDefault="000447C9" w:rsidP="000447C9">
      <w:pPr>
        <w:pStyle w:val="ad"/>
        <w:jc w:val="center"/>
        <w:rPr>
          <w:ins w:id="39" w:author="Hyun-Mook Oh" w:date="2017-07-21T15:01:00Z"/>
          <w:szCs w:val="22"/>
          <w:lang w:val="en-CA" w:eastAsia="ko-KR"/>
        </w:rPr>
      </w:pPr>
      <w:ins w:id="40" w:author="Hyun-Mook Oh" w:date="2017-07-21T16:27:00Z">
        <w:r>
          <w:t xml:space="preserve">Figure </w:t>
        </w:r>
        <w:r>
          <w:fldChar w:fldCharType="begin"/>
        </w:r>
        <w:r>
          <w:instrText xml:space="preserve"> SEQ Figure \* ARABIC </w:instrText>
        </w:r>
      </w:ins>
      <w:r>
        <w:fldChar w:fldCharType="separate"/>
      </w:r>
      <w:ins w:id="41" w:author="Hyun-Mook Oh" w:date="2017-07-21T16:27:00Z">
        <w:r>
          <w:rPr>
            <w:noProof/>
          </w:rPr>
          <w:t>1</w:t>
        </w:r>
        <w:r>
          <w:fldChar w:fldCharType="end"/>
        </w:r>
        <w:r>
          <w:rPr>
            <w:rFonts w:hint="eastAsia"/>
            <w:lang w:eastAsia="ko-KR"/>
          </w:rPr>
          <w:t xml:space="preserve">. </w:t>
        </w:r>
      </w:ins>
      <w:ins w:id="42" w:author="Hyun-Mook Oh" w:date="2017-07-21T16:28:00Z">
        <w:r>
          <w:rPr>
            <w:rFonts w:hint="eastAsia"/>
            <w:lang w:eastAsia="ko-KR"/>
          </w:rPr>
          <w:t xml:space="preserve">Reordering of MCTS </w:t>
        </w:r>
      </w:ins>
      <w:ins w:id="43" w:author="Hyun-Mook Oh" w:date="2017-07-21T16:30:00Z">
        <w:r>
          <w:rPr>
            <w:rFonts w:hint="eastAsia"/>
            <w:lang w:eastAsia="ko-KR"/>
          </w:rPr>
          <w:t xml:space="preserve">with regard to the order of MCTS identifier. </w:t>
        </w:r>
      </w:ins>
      <w:ins w:id="44" w:author="Hyun-Mook Oh" w:date="2017-07-21T16:31:00Z">
        <w:r>
          <w:rPr>
            <w:rFonts w:hint="eastAsia"/>
            <w:lang w:eastAsia="ko-KR"/>
          </w:rPr>
          <w:t>Alphabets in each MCTS</w:t>
        </w:r>
      </w:ins>
      <w:ins w:id="45" w:author="Hyun-Mook Oh" w:date="2017-07-21T16:30:00Z">
        <w:r>
          <w:rPr>
            <w:rFonts w:hint="eastAsia"/>
            <w:lang w:eastAsia="ko-KR"/>
          </w:rPr>
          <w:t xml:space="preserve"> </w:t>
        </w:r>
      </w:ins>
      <w:ins w:id="46" w:author="Hyun-Mook Oh" w:date="2017-07-21T16:32:00Z">
        <w:r>
          <w:rPr>
            <w:rFonts w:hint="eastAsia"/>
            <w:lang w:eastAsia="ko-KR"/>
          </w:rPr>
          <w:t xml:space="preserve">(A-F) </w:t>
        </w:r>
      </w:ins>
      <w:ins w:id="47" w:author="Hyun-Mook Oh" w:date="2017-07-21T16:30:00Z">
        <w:r>
          <w:rPr>
            <w:rFonts w:hint="eastAsia"/>
            <w:lang w:eastAsia="ko-KR"/>
          </w:rPr>
          <w:t xml:space="preserve">represent </w:t>
        </w:r>
      </w:ins>
      <w:ins w:id="48" w:author="Hyun-Mook Oh" w:date="2017-07-21T16:31:00Z">
        <w:r>
          <w:rPr>
            <w:rFonts w:hint="eastAsia"/>
            <w:lang w:eastAsia="ko-KR"/>
          </w:rPr>
          <w:t>the order of MCTS identifier in the syntax element of MCTS EIS SEI message.</w:t>
        </w:r>
      </w:ins>
    </w:p>
    <w:p w:rsidR="00824AC9" w:rsidRDefault="00824AC9" w:rsidP="009234A5">
      <w:pPr>
        <w:jc w:val="both"/>
        <w:rPr>
          <w:ins w:id="49" w:author="Hyun-Mook Oh" w:date="2017-07-20T23:28:00Z"/>
          <w:szCs w:val="22"/>
          <w:lang w:val="en-CA" w:eastAsia="ko-KR"/>
        </w:rPr>
      </w:pPr>
    </w:p>
    <w:p w:rsidR="00163550" w:rsidRDefault="00C01BBD" w:rsidP="00C01BBD">
      <w:pPr>
        <w:tabs>
          <w:tab w:val="clear" w:pos="360"/>
          <w:tab w:val="left" w:pos="284"/>
        </w:tabs>
        <w:jc w:val="both"/>
        <w:rPr>
          <w:ins w:id="50" w:author="Hyun-Mook Oh" w:date="2017-07-21T07:08:00Z"/>
          <w:szCs w:val="22"/>
          <w:lang w:val="en-CA" w:eastAsia="ko-KR"/>
        </w:rPr>
      </w:pPr>
      <w:ins w:id="51" w:author="Hyun-Mook Oh" w:date="2017-07-21T07:09:00Z">
        <w:r>
          <w:rPr>
            <w:rFonts w:hint="eastAsia"/>
            <w:szCs w:val="22"/>
            <w:lang w:val="en-CA" w:eastAsia="ko-KR"/>
          </w:rPr>
          <w:tab/>
          <w:t>In addition</w:t>
        </w:r>
      </w:ins>
      <w:ins w:id="52" w:author="Hyun-Mook Oh" w:date="2017-07-21T07:08:00Z">
        <w:r>
          <w:rPr>
            <w:rFonts w:hint="eastAsia"/>
            <w:szCs w:val="22"/>
            <w:lang w:val="en-CA" w:eastAsia="ko-KR"/>
          </w:rPr>
          <w:t>, add the decoder process in the description of sub-bitstream extraction process</w:t>
        </w:r>
      </w:ins>
    </w:p>
    <w:p w:rsidR="00E8648A" w:rsidRPr="00163550" w:rsidRDefault="00E8648A" w:rsidP="00E8648A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53" w:author="Hyun-Mook Oh" w:date="2017-07-20T22:59:00Z"/>
          <w:szCs w:val="22"/>
          <w:highlight w:val="yellow"/>
          <w:lang w:val="en-CA"/>
        </w:rPr>
      </w:pPr>
      <w:ins w:id="54" w:author="Hyun-Mook Oh" w:date="2017-07-20T22:59:00Z">
        <w:r w:rsidRPr="00163550">
          <w:rPr>
            <w:szCs w:val="22"/>
            <w:highlight w:val="yellow"/>
            <w:lang w:val="en-CA" w:eastAsia="ko-KR"/>
          </w:rPr>
          <w:t xml:space="preserve">The slice address </w:t>
        </w:r>
      </w:ins>
      <w:ins w:id="55" w:author="Hyun-Mook Oh" w:date="2017-07-21T08:01:00Z">
        <w:r w:rsidR="009155D2">
          <w:rPr>
            <w:rFonts w:hint="eastAsia"/>
            <w:szCs w:val="22"/>
            <w:highlight w:val="yellow"/>
            <w:lang w:val="en-CA" w:eastAsia="ko-KR"/>
          </w:rPr>
          <w:t>replacement</w:t>
        </w:r>
      </w:ins>
      <w:ins w:id="56" w:author="Hyun-Mook Oh" w:date="2017-07-20T22:59:00Z">
        <w:r w:rsidRPr="00163550">
          <w:rPr>
            <w:szCs w:val="22"/>
            <w:highlight w:val="yellow"/>
            <w:lang w:val="en-CA" w:eastAsia="ko-KR"/>
          </w:rPr>
          <w:t xml:space="preserve"> </w:t>
        </w:r>
        <w:r w:rsidRPr="00163550">
          <w:rPr>
            <w:rFonts w:hint="eastAsia"/>
            <w:szCs w:val="22"/>
            <w:highlight w:val="yellow"/>
            <w:lang w:val="en-CA" w:eastAsia="ko-KR"/>
          </w:rPr>
          <w:t>process</w:t>
        </w:r>
      </w:ins>
      <w:ins w:id="57" w:author="Hyun-Mook Oh" w:date="2017-07-21T07:57:00Z">
        <w:r w:rsidR="009155D2">
          <w:rPr>
            <w:rFonts w:hint="eastAsia"/>
            <w:szCs w:val="22"/>
            <w:highlight w:val="yellow"/>
            <w:lang w:val="en-CA" w:eastAsia="ko-KR"/>
          </w:rPr>
          <w:t xml:space="preserve"> is applied as follows:</w:t>
        </w:r>
      </w:ins>
      <w:ins w:id="58" w:author="Hyun-Mook Oh" w:date="2017-07-20T22:59:00Z">
        <w:r w:rsidRPr="00163550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</w:p>
    <w:p w:rsidR="00163550" w:rsidRPr="00605364" w:rsidRDefault="00E8648A" w:rsidP="002A5EB5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59" w:author="Hyun-Mook Oh" w:date="2017-07-20T23:26:00Z"/>
          <w:szCs w:val="22"/>
          <w:highlight w:val="yellow"/>
          <w:lang w:val="en-CA" w:eastAsia="ko-KR"/>
        </w:rPr>
      </w:pPr>
      <w:ins w:id="60" w:author="Hyun-Mook Oh" w:date="2017-07-20T22:59:00Z">
        <w:r w:rsidRPr="00605364">
          <w:rPr>
            <w:szCs w:val="22"/>
            <w:highlight w:val="yellow"/>
            <w:lang w:val="en-CA" w:eastAsia="ko-KR"/>
          </w:rPr>
          <w:t>F</w:t>
        </w:r>
        <w:r w:rsidRPr="00605364">
          <w:rPr>
            <w:rFonts w:hint="eastAsia"/>
            <w:szCs w:val="22"/>
            <w:highlight w:val="yellow"/>
            <w:lang w:val="en-CA" w:eastAsia="ko-KR"/>
          </w:rPr>
          <w:t xml:space="preserve">or MCTSs whose </w:t>
        </w:r>
        <w:r w:rsidRPr="00605364">
          <w:rPr>
            <w:szCs w:val="22"/>
            <w:highlight w:val="yellow"/>
            <w:lang w:val="en-CA" w:eastAsia="ko-KR"/>
          </w:rPr>
          <w:t>mcts_id</w:t>
        </w:r>
      </w:ins>
      <w:ins w:id="61" w:author="Hyun-Mook Oh" w:date="2017-07-20T23:30:00Z">
        <w:r w:rsidR="00605364" w:rsidRPr="005D195B">
          <w:rPr>
            <w:szCs w:val="22"/>
            <w:highlight w:val="yellow"/>
            <w:lang w:val="en-CA" w:eastAsia="ko-KR"/>
          </w:rPr>
          <w:t>[</w:t>
        </w:r>
        <w:r w:rsidR="00605364" w:rsidRPr="005D195B">
          <w:rPr>
            <w:szCs w:val="22"/>
            <w:highlight w:val="yellow"/>
            <w:lang w:val="en-CA"/>
          </w:rPr>
          <w:t> </w:t>
        </w:r>
        <w:r w:rsidR="00605364">
          <w:rPr>
            <w:rFonts w:hint="eastAsia"/>
            <w:szCs w:val="22"/>
            <w:highlight w:val="yellow"/>
            <w:lang w:val="en-CA" w:eastAsia="ko-KR"/>
          </w:rPr>
          <w:t>i</w:t>
        </w:r>
        <w:r w:rsidR="00605364" w:rsidRPr="005D195B">
          <w:rPr>
            <w:szCs w:val="22"/>
            <w:highlight w:val="yellow"/>
            <w:lang w:val="en-CA"/>
          </w:rPr>
          <w:t> </w:t>
        </w:r>
        <w:r w:rsidR="00605364" w:rsidRPr="005D195B">
          <w:rPr>
            <w:szCs w:val="22"/>
            <w:highlight w:val="yellow"/>
            <w:lang w:val="en-CA" w:eastAsia="ko-KR"/>
          </w:rPr>
          <w:t>]</w:t>
        </w:r>
      </w:ins>
      <w:ins w:id="62" w:author="Hyun-Mook Oh" w:date="2017-07-20T22:59:00Z">
        <w:r w:rsidRPr="00605364">
          <w:rPr>
            <w:rFonts w:hint="eastAsia"/>
            <w:szCs w:val="22"/>
            <w:highlight w:val="yellow"/>
            <w:lang w:val="en-CA" w:eastAsia="ko-KR"/>
          </w:rPr>
          <w:t xml:space="preserve"> equal to </w:t>
        </w:r>
        <w:r w:rsidRPr="00605364">
          <w:rPr>
            <w:szCs w:val="22"/>
            <w:highlight w:val="yellow"/>
            <w:lang w:val="en-CA" w:eastAsia="ko-KR"/>
          </w:rPr>
          <w:t>idx_of_mcts_in_set[</w:t>
        </w:r>
        <w:r w:rsidRPr="00605364">
          <w:rPr>
            <w:szCs w:val="22"/>
            <w:highlight w:val="yellow"/>
            <w:lang w:val="en-CA"/>
          </w:rPr>
          <w:t> mctsEisIdTarget ][ mctsSetIdxTarget </w:t>
        </w:r>
        <w:r w:rsidRPr="00605364">
          <w:rPr>
            <w:szCs w:val="22"/>
            <w:highlight w:val="yellow"/>
            <w:lang w:val="en-CA" w:eastAsia="ko-KR"/>
          </w:rPr>
          <w:t>][</w:t>
        </w:r>
        <w:r w:rsidRPr="00605364">
          <w:rPr>
            <w:szCs w:val="22"/>
            <w:highlight w:val="yellow"/>
            <w:lang w:val="en-CA"/>
          </w:rPr>
          <w:t> </w:t>
        </w:r>
      </w:ins>
      <w:ins w:id="63" w:author="Hyun-Mook Oh" w:date="2017-07-20T23:29:00Z">
        <w:r w:rsidR="00605364" w:rsidRPr="00605364">
          <w:rPr>
            <w:rFonts w:hint="eastAsia"/>
            <w:szCs w:val="22"/>
            <w:highlight w:val="yellow"/>
            <w:lang w:val="en-CA" w:eastAsia="ko-KR"/>
          </w:rPr>
          <w:t>0</w:t>
        </w:r>
      </w:ins>
      <w:ins w:id="64" w:author="Hyun-Mook Oh" w:date="2017-07-20T22:59:00Z">
        <w:r w:rsidRPr="00605364">
          <w:rPr>
            <w:szCs w:val="22"/>
            <w:highlight w:val="yellow"/>
            <w:lang w:val="en-CA"/>
          </w:rPr>
          <w:t> </w:t>
        </w:r>
        <w:r w:rsidRPr="00605364">
          <w:rPr>
            <w:szCs w:val="22"/>
            <w:highlight w:val="yellow"/>
            <w:lang w:val="en-CA" w:eastAsia="ko-KR"/>
          </w:rPr>
          <w:t>]</w:t>
        </w:r>
      </w:ins>
      <w:ins w:id="65" w:author="Hyun-Mook Oh" w:date="2017-07-20T23:30:00Z">
        <w:r w:rsidR="00605364" w:rsidRPr="00605364">
          <w:rPr>
            <w:rFonts w:hint="eastAsia"/>
            <w:szCs w:val="22"/>
            <w:highlight w:val="yellow"/>
            <w:lang w:val="en-CA" w:eastAsia="ko-KR"/>
          </w:rPr>
          <w:t>,</w:t>
        </w:r>
        <w:r w:rsidR="00605364">
          <w:rPr>
            <w:rFonts w:hint="eastAsia"/>
            <w:szCs w:val="22"/>
            <w:highlight w:val="yellow"/>
            <w:lang w:val="en-CA" w:eastAsia="ko-KR"/>
          </w:rPr>
          <w:t xml:space="preserve"> s</w:t>
        </w:r>
      </w:ins>
      <w:ins w:id="66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et colWidthOffsetInTiles and rowHeightOffsetInTiles equal to top_left_tile_index</w:t>
        </w:r>
      </w:ins>
      <w:ins w:id="67" w:author="Hyun-Mook Oh" w:date="2017-07-20T23:30:00Z">
        <w:r w:rsidR="00605364" w:rsidRPr="005D195B">
          <w:rPr>
            <w:szCs w:val="22"/>
            <w:highlight w:val="yellow"/>
            <w:lang w:val="en-CA" w:eastAsia="ko-KR"/>
          </w:rPr>
          <w:t>[</w:t>
        </w:r>
        <w:r w:rsidR="00605364" w:rsidRPr="005D195B">
          <w:rPr>
            <w:szCs w:val="22"/>
            <w:highlight w:val="yellow"/>
            <w:lang w:val="en-CA"/>
          </w:rPr>
          <w:t> </w:t>
        </w:r>
        <w:r w:rsidR="00605364">
          <w:rPr>
            <w:rFonts w:hint="eastAsia"/>
            <w:szCs w:val="22"/>
            <w:highlight w:val="yellow"/>
            <w:lang w:val="en-CA" w:eastAsia="ko-KR"/>
          </w:rPr>
          <w:t>i</w:t>
        </w:r>
        <w:r w:rsidR="00605364" w:rsidRPr="005D195B">
          <w:rPr>
            <w:szCs w:val="22"/>
            <w:highlight w:val="yellow"/>
            <w:lang w:val="en-CA"/>
          </w:rPr>
          <w:t> </w:t>
        </w:r>
        <w:r w:rsidR="00605364" w:rsidRPr="005D195B">
          <w:rPr>
            <w:szCs w:val="22"/>
            <w:highlight w:val="yellow"/>
            <w:lang w:val="en-CA" w:eastAsia="ko-KR"/>
          </w:rPr>
          <w:t>]</w:t>
        </w:r>
      </w:ins>
      <w:ins w:id="68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[</w:t>
        </w:r>
      </w:ins>
      <w:ins w:id="69" w:author="Hyun-Mook Oh" w:date="2017-07-20T23:31:00Z">
        <w:r w:rsidR="00605364" w:rsidRPr="005D195B">
          <w:rPr>
            <w:szCs w:val="22"/>
            <w:highlight w:val="yellow"/>
            <w:lang w:val="en-CA"/>
          </w:rPr>
          <w:t> </w:t>
        </w:r>
        <w:r w:rsidR="00605364">
          <w:rPr>
            <w:rFonts w:hint="eastAsia"/>
            <w:szCs w:val="22"/>
            <w:highlight w:val="yellow"/>
            <w:lang w:val="en-CA" w:eastAsia="ko-KR"/>
          </w:rPr>
          <w:t>0</w:t>
        </w:r>
        <w:r w:rsidR="00605364" w:rsidRPr="005D195B">
          <w:rPr>
            <w:szCs w:val="22"/>
            <w:highlight w:val="yellow"/>
            <w:lang w:val="en-CA"/>
          </w:rPr>
          <w:t> </w:t>
        </w:r>
      </w:ins>
      <w:ins w:id="70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] % (</w:t>
        </w:r>
      </w:ins>
      <w:ins w:id="71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72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num_tile_columns_minus1</w:t>
        </w:r>
      </w:ins>
      <w:ins w:id="73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74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+</w:t>
        </w:r>
      </w:ins>
      <w:ins w:id="75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76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1</w:t>
        </w:r>
      </w:ins>
      <w:ins w:id="77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78" w:author="Hyun-Mook Oh" w:date="2017-07-20T23:26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)</w:t>
        </w:r>
      </w:ins>
      <w:ins w:id="79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 xml:space="preserve"> and top_left_tile_index[</w:t>
        </w:r>
      </w:ins>
      <w:ins w:id="80" w:author="Hyun-Mook Oh" w:date="2017-07-20T23:32:00Z">
        <w:r w:rsidR="00605364" w:rsidRPr="005D195B">
          <w:rPr>
            <w:szCs w:val="22"/>
            <w:highlight w:val="yellow"/>
            <w:lang w:val="en-CA"/>
          </w:rPr>
          <w:t> </w:t>
        </w:r>
        <w:r w:rsidR="00605364">
          <w:rPr>
            <w:rFonts w:hint="eastAsia"/>
            <w:szCs w:val="22"/>
            <w:highlight w:val="yellow"/>
            <w:lang w:val="en-CA" w:eastAsia="ko-KR"/>
          </w:rPr>
          <w:t>i</w:t>
        </w:r>
        <w:r w:rsidR="00605364" w:rsidRPr="005D195B">
          <w:rPr>
            <w:szCs w:val="22"/>
            <w:highlight w:val="yellow"/>
            <w:lang w:val="en-CA"/>
          </w:rPr>
          <w:t> </w:t>
        </w:r>
        <w:r w:rsidR="00605364" w:rsidRPr="005D195B">
          <w:rPr>
            <w:szCs w:val="22"/>
            <w:highlight w:val="yellow"/>
            <w:lang w:val="en-CA" w:eastAsia="ko-KR"/>
          </w:rPr>
          <w:t>]</w:t>
        </w:r>
        <w:r w:rsidR="00605364" w:rsidRPr="00605364">
          <w:rPr>
            <w:rFonts w:hint="eastAsia"/>
            <w:szCs w:val="22"/>
            <w:highlight w:val="yellow"/>
            <w:lang w:val="en-CA" w:eastAsia="ko-KR"/>
          </w:rPr>
          <w:t>[</w:t>
        </w:r>
        <w:r w:rsidR="00605364" w:rsidRPr="005D195B">
          <w:rPr>
            <w:szCs w:val="22"/>
            <w:highlight w:val="yellow"/>
            <w:lang w:val="en-CA"/>
          </w:rPr>
          <w:t> </w:t>
        </w:r>
      </w:ins>
      <w:ins w:id="81" w:author="Hyun-Mook Oh" w:date="2017-07-20T23:35:00Z">
        <w:r w:rsidR="00605364">
          <w:rPr>
            <w:rFonts w:hint="eastAsia"/>
            <w:szCs w:val="22"/>
            <w:highlight w:val="yellow"/>
            <w:lang w:val="en-CA" w:eastAsia="ko-KR"/>
          </w:rPr>
          <w:t>0</w:t>
        </w:r>
      </w:ins>
      <w:ins w:id="82" w:author="Hyun-Mook Oh" w:date="2017-07-20T23:32:00Z">
        <w:r w:rsidR="00605364" w:rsidRPr="005D195B">
          <w:rPr>
            <w:szCs w:val="22"/>
            <w:highlight w:val="yellow"/>
            <w:lang w:val="en-CA"/>
          </w:rPr>
          <w:t> </w:t>
        </w:r>
        <w:r w:rsidR="00605364" w:rsidRPr="00605364">
          <w:rPr>
            <w:rFonts w:hint="eastAsia"/>
            <w:szCs w:val="22"/>
            <w:highlight w:val="yellow"/>
            <w:lang w:val="en-CA" w:eastAsia="ko-KR"/>
          </w:rPr>
          <w:t>]</w:t>
        </w:r>
      </w:ins>
      <w:ins w:id="83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 xml:space="preserve"> / (</w:t>
        </w:r>
      </w:ins>
      <w:ins w:id="84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85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num_tile_columns_minus1</w:t>
        </w:r>
      </w:ins>
      <w:ins w:id="86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87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+</w:t>
        </w:r>
      </w:ins>
      <w:ins w:id="88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89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1</w:t>
        </w:r>
      </w:ins>
      <w:ins w:id="90" w:author="Hyun-Mook Oh" w:date="2017-07-21T07:18:00Z">
        <w:r w:rsidR="00636130" w:rsidRPr="00605364">
          <w:rPr>
            <w:szCs w:val="22"/>
            <w:highlight w:val="yellow"/>
            <w:lang w:val="en-CA"/>
          </w:rPr>
          <w:t> </w:t>
        </w:r>
      </w:ins>
      <w:ins w:id="91" w:author="Hyun-Mook Oh" w:date="2017-07-20T23:27:00Z">
        <w:r w:rsidR="00163550" w:rsidRPr="00605364">
          <w:rPr>
            <w:rFonts w:hint="eastAsia"/>
            <w:szCs w:val="22"/>
            <w:highlight w:val="yellow"/>
            <w:lang w:val="en-CA" w:eastAsia="ko-KR"/>
          </w:rPr>
          <w:t>), respectively</w:t>
        </w:r>
      </w:ins>
      <w:ins w:id="92" w:author="Hyun-Mook Oh" w:date="2017-07-20T23:47:00Z">
        <w:r w:rsidR="009155D2">
          <w:rPr>
            <w:rFonts w:hint="eastAsia"/>
            <w:szCs w:val="22"/>
            <w:highlight w:val="yellow"/>
            <w:lang w:val="en-CA" w:eastAsia="ko-KR"/>
          </w:rPr>
          <w:t>.</w:t>
        </w:r>
      </w:ins>
    </w:p>
    <w:p w:rsidR="000615B5" w:rsidRDefault="00605364" w:rsidP="009155D2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93" w:author="Hyun-Mook Oh" w:date="2017-07-21T07:27:00Z"/>
          <w:szCs w:val="22"/>
          <w:highlight w:val="yellow"/>
          <w:lang w:val="en-CA" w:eastAsia="ko-KR"/>
        </w:rPr>
      </w:pPr>
      <w:ins w:id="94" w:author="Hyun-Mook Oh" w:date="2017-07-20T23:37:00Z">
        <w:r w:rsidRPr="000615B5">
          <w:rPr>
            <w:rFonts w:hint="eastAsia"/>
            <w:szCs w:val="22"/>
            <w:highlight w:val="yellow"/>
            <w:lang w:val="en-CA" w:eastAsia="ko-KR"/>
          </w:rPr>
          <w:t>C</w:t>
        </w:r>
      </w:ins>
      <w:ins w:id="95" w:author="Hyun-Mook Oh" w:date="2017-07-20T22:59:00Z"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alculate </w:t>
        </w:r>
        <w:r w:rsidR="00E8648A" w:rsidRPr="000615B5">
          <w:rPr>
            <w:szCs w:val="22"/>
            <w:highlight w:val="yellow"/>
            <w:lang w:val="en-CA" w:eastAsia="ko-KR"/>
          </w:rPr>
          <w:t>ctbAddrColWidthOffset</w:t>
        </w:r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96" w:author="Hyun-Mook Oh" w:date="2017-07-21T07:26:00Z">
        <w:r w:rsidR="000615B5">
          <w:rPr>
            <w:rFonts w:hint="eastAsia"/>
            <w:szCs w:val="22"/>
            <w:highlight w:val="yellow"/>
            <w:lang w:val="en-CA" w:eastAsia="ko-KR"/>
          </w:rPr>
          <w:t xml:space="preserve">and </w:t>
        </w:r>
        <w:r w:rsidR="000615B5" w:rsidRPr="005D195B">
          <w:rPr>
            <w:szCs w:val="22"/>
            <w:highlight w:val="yellow"/>
            <w:lang w:val="en-CA" w:eastAsia="ko-KR"/>
          </w:rPr>
          <w:t>ctbAddr</w:t>
        </w:r>
        <w:r w:rsidR="000615B5">
          <w:rPr>
            <w:rFonts w:hint="eastAsia"/>
            <w:szCs w:val="22"/>
            <w:highlight w:val="yellow"/>
            <w:lang w:val="en-CA" w:eastAsia="ko-KR"/>
          </w:rPr>
          <w:t>RowHeight</w:t>
        </w:r>
        <w:r w:rsidR="000615B5" w:rsidRPr="005D195B">
          <w:rPr>
            <w:szCs w:val="22"/>
            <w:highlight w:val="yellow"/>
            <w:lang w:val="en-CA" w:eastAsia="ko-KR"/>
          </w:rPr>
          <w:t>Offset</w:t>
        </w:r>
        <w:r w:rsidR="000615B5" w:rsidRPr="005D195B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97" w:author="Hyun-Mook Oh" w:date="2017-07-20T22:59:00Z"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which </w:t>
        </w:r>
      </w:ins>
      <w:ins w:id="98" w:author="Hyun-Mook Oh" w:date="2017-07-21T07:26:00Z">
        <w:r w:rsidR="000615B5">
          <w:rPr>
            <w:rFonts w:hint="eastAsia"/>
            <w:szCs w:val="22"/>
            <w:highlight w:val="yellow"/>
            <w:lang w:val="en-CA" w:eastAsia="ko-KR"/>
          </w:rPr>
          <w:t>are</w:t>
        </w:r>
      </w:ins>
      <w:ins w:id="99" w:author="Hyun-Mook Oh" w:date="2017-07-20T22:59:00Z"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 the sum of </w:t>
        </w:r>
        <w:r w:rsidR="00E8648A" w:rsidRPr="000615B5">
          <w:rPr>
            <w:szCs w:val="22"/>
            <w:highlight w:val="yellow"/>
            <w:lang w:val="en-CA" w:eastAsia="ko-KR"/>
          </w:rPr>
          <w:t>colWidth[</w:t>
        </w:r>
      </w:ins>
      <w:ins w:id="100" w:author="Hyun-Mook Oh" w:date="2017-07-20T23:37:00Z"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j</w:t>
        </w:r>
        <w:r w:rsidRPr="000615B5">
          <w:rPr>
            <w:szCs w:val="22"/>
            <w:highlight w:val="yellow"/>
            <w:lang w:val="en-CA"/>
          </w:rPr>
          <w:t> </w:t>
        </w:r>
      </w:ins>
      <w:ins w:id="101" w:author="Hyun-Mook Oh" w:date="2017-07-20T22:59:00Z">
        <w:r w:rsidR="00E8648A" w:rsidRPr="000615B5">
          <w:rPr>
            <w:szCs w:val="22"/>
            <w:highlight w:val="yellow"/>
            <w:lang w:val="en-CA" w:eastAsia="ko-KR"/>
          </w:rPr>
          <w:t>]</w:t>
        </w:r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02" w:author="Hyun-Mook Oh" w:date="2017-07-20T23:38:00Z">
        <w:r w:rsidRPr="000615B5">
          <w:rPr>
            <w:rFonts w:hint="eastAsia"/>
            <w:szCs w:val="22"/>
            <w:highlight w:val="yellow"/>
            <w:lang w:val="en-CA" w:eastAsia="ko-KR"/>
          </w:rPr>
          <w:t>for j</w:t>
        </w:r>
        <w:r w:rsidRPr="000615B5">
          <w:rPr>
            <w:szCs w:val="22"/>
            <w:highlight w:val="yellow"/>
            <w:lang w:val="en-CA" w:eastAsia="ko-KR"/>
          </w:rPr>
          <w:t xml:space="preserve"> ranges from 0 to 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colWidthOffsetInTiles and rowHeight</w:t>
        </w:r>
        <w:r w:rsidRPr="000615B5">
          <w:rPr>
            <w:szCs w:val="22"/>
            <w:highlight w:val="yellow"/>
            <w:lang w:val="en-CA" w:eastAsia="ko-KR"/>
          </w:rPr>
          <w:t>[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j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szCs w:val="22"/>
            <w:highlight w:val="yellow"/>
            <w:lang w:val="en-CA" w:eastAsia="ko-KR"/>
          </w:rPr>
          <w:t>]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 for j</w:t>
        </w:r>
        <w:r w:rsidRPr="000615B5">
          <w:rPr>
            <w:szCs w:val="22"/>
            <w:highlight w:val="yellow"/>
            <w:lang w:val="en-CA" w:eastAsia="ko-KR"/>
          </w:rPr>
          <w:t xml:space="preserve"> ranges from 0 to 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rowHeightOffsetInTiles</w:t>
        </w:r>
      </w:ins>
      <w:ins w:id="103" w:author="Hyun-Mook Oh" w:date="2017-07-21T07:26:00Z">
        <w:r w:rsidR="000615B5">
          <w:rPr>
            <w:rFonts w:hint="eastAsia"/>
            <w:szCs w:val="22"/>
            <w:highlight w:val="yellow"/>
            <w:lang w:val="en-CA" w:eastAsia="ko-KR"/>
          </w:rPr>
          <w:t>, respectively</w:t>
        </w:r>
      </w:ins>
      <w:ins w:id="104" w:author="Hyun-Mook Oh" w:date="2017-07-21T07:59:00Z">
        <w:r w:rsidR="009155D2">
          <w:rPr>
            <w:rFonts w:hint="eastAsia"/>
            <w:szCs w:val="22"/>
            <w:highlight w:val="yellow"/>
            <w:lang w:val="en-CA" w:eastAsia="ko-KR"/>
          </w:rPr>
          <w:t>, with</w:t>
        </w:r>
      </w:ins>
      <w:ins w:id="105" w:author="Hyun-Mook Oh" w:date="2017-07-20T23:39:00Z"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06" w:author="Hyun-Mook Oh" w:date="2017-07-21T07:59:00Z">
        <w:r w:rsidR="009155D2">
          <w:rPr>
            <w:rFonts w:hint="eastAsia"/>
            <w:szCs w:val="22"/>
            <w:highlight w:val="yellow"/>
            <w:lang w:val="en-CA" w:eastAsia="ko-KR"/>
          </w:rPr>
          <w:t>t</w:t>
        </w:r>
      </w:ins>
      <w:ins w:id="107" w:author="Hyun-Mook Oh" w:date="2017-07-20T23:39:00Z">
        <w:r w:rsidRPr="000615B5">
          <w:rPr>
            <w:rFonts w:hint="eastAsia"/>
            <w:szCs w:val="22"/>
            <w:highlight w:val="yellow"/>
            <w:lang w:val="en-CA" w:eastAsia="ko-KR"/>
          </w:rPr>
          <w:t>he function</w:t>
        </w:r>
      </w:ins>
      <w:ins w:id="108" w:author="Hyun-Mook Oh" w:date="2017-07-21T07:59:00Z">
        <w:r w:rsidR="009155D2">
          <w:rPr>
            <w:rFonts w:hint="eastAsia"/>
            <w:szCs w:val="22"/>
            <w:highlight w:val="yellow"/>
            <w:lang w:val="en-CA" w:eastAsia="ko-KR"/>
          </w:rPr>
          <w:t>s</w:t>
        </w:r>
      </w:ins>
      <w:ins w:id="109" w:author="Hyun-Mook Oh" w:date="2017-07-20T23:38:00Z"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  <w:r w:rsidRPr="000615B5">
          <w:rPr>
            <w:szCs w:val="22"/>
            <w:highlight w:val="yellow"/>
            <w:lang w:val="en-CA" w:eastAsia="ko-KR"/>
          </w:rPr>
          <w:t>colWidth[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j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szCs w:val="22"/>
            <w:highlight w:val="yellow"/>
            <w:lang w:val="en-CA" w:eastAsia="ko-KR"/>
          </w:rPr>
          <w:t>]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 and </w:t>
        </w:r>
        <w:r w:rsidRPr="000615B5">
          <w:rPr>
            <w:rFonts w:hint="eastAsia"/>
            <w:szCs w:val="22"/>
            <w:highlight w:val="yellow"/>
            <w:lang w:val="en-CA" w:eastAsia="ko-KR"/>
          </w:rPr>
          <w:lastRenderedPageBreak/>
          <w:t>rowHeight</w:t>
        </w:r>
        <w:r w:rsidRPr="000615B5">
          <w:rPr>
            <w:szCs w:val="22"/>
            <w:highlight w:val="yellow"/>
            <w:lang w:val="en-CA" w:eastAsia="ko-KR"/>
          </w:rPr>
          <w:t>[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>j</w:t>
        </w:r>
        <w:r w:rsidRPr="000615B5">
          <w:rPr>
            <w:szCs w:val="22"/>
            <w:highlight w:val="yellow"/>
            <w:lang w:val="en-CA"/>
          </w:rPr>
          <w:t> </w:t>
        </w:r>
        <w:r w:rsidRPr="000615B5">
          <w:rPr>
            <w:szCs w:val="22"/>
            <w:highlight w:val="yellow"/>
            <w:lang w:val="en-CA" w:eastAsia="ko-KR"/>
          </w:rPr>
          <w:t>]</w:t>
        </w:r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  <w:bookmarkStart w:id="110" w:name="_GoBack"/>
        <w:bookmarkEnd w:id="110"/>
        <w:r w:rsidRPr="000615B5">
          <w:rPr>
            <w:rFonts w:hint="eastAsia"/>
            <w:szCs w:val="22"/>
            <w:highlight w:val="yellow"/>
            <w:lang w:val="en-CA" w:eastAsia="ko-KR"/>
          </w:rPr>
          <w:t xml:space="preserve">are </w:t>
        </w:r>
      </w:ins>
      <w:ins w:id="111" w:author="Hyun-Mook Oh" w:date="2017-07-20T22:59:00Z">
        <w:r w:rsidR="00E8648A" w:rsidRPr="000615B5">
          <w:rPr>
            <w:rFonts w:hint="eastAsia"/>
            <w:szCs w:val="22"/>
            <w:highlight w:val="yellow"/>
            <w:lang w:val="en-CA" w:eastAsia="ko-KR"/>
          </w:rPr>
          <w:t xml:space="preserve">evoked from </w:t>
        </w:r>
        <w:r w:rsidR="00E8648A" w:rsidRPr="000615B5">
          <w:rPr>
            <w:szCs w:val="22"/>
            <w:highlight w:val="yellow"/>
            <w:lang w:val="en-CA" w:eastAsia="ko-KR"/>
          </w:rPr>
          <w:t>defined in 6.5.1</w:t>
        </w:r>
      </w:ins>
      <w:ins w:id="112" w:author="Hyun-Mook Oh" w:date="2017-07-20T23:48:00Z">
        <w:r w:rsidR="00940FE8"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13" w:author="Hyun-Mook Oh" w:date="2017-07-21T07:14:00Z">
        <w:r w:rsidR="00C01BBD" w:rsidRPr="000615B5">
          <w:rPr>
            <w:rFonts w:hint="eastAsia"/>
            <w:szCs w:val="22"/>
            <w:highlight w:val="yellow"/>
            <w:lang w:val="en-CA" w:eastAsia="ko-KR"/>
          </w:rPr>
          <w:t>given</w:t>
        </w:r>
      </w:ins>
      <w:ins w:id="114" w:author="Hyun-Mook Oh" w:date="2017-07-21T07:56:00Z">
        <w:r w:rsidR="007B0BF8">
          <w:rPr>
            <w:rFonts w:hint="eastAsia"/>
            <w:szCs w:val="22"/>
            <w:highlight w:val="yellow"/>
            <w:lang w:val="en-CA" w:eastAsia="ko-KR"/>
          </w:rPr>
          <w:t xml:space="preserve"> the</w:t>
        </w:r>
      </w:ins>
      <w:ins w:id="115" w:author="Hyun-Mook Oh" w:date="2017-07-21T07:14:00Z">
        <w:r w:rsidR="00C01BBD" w:rsidRPr="000615B5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16" w:author="Hyun-Mook Oh" w:date="2017-07-20T23:48:00Z">
        <w:r w:rsidR="00940FE8" w:rsidRPr="000615B5">
          <w:rPr>
            <w:szCs w:val="22"/>
            <w:highlight w:val="yellow"/>
            <w:lang w:val="en-CA"/>
          </w:rPr>
          <w:t xml:space="preserve">SPS and PPS </w:t>
        </w:r>
        <w:r w:rsidR="00940FE8" w:rsidRPr="000615B5">
          <w:rPr>
            <w:rFonts w:hint="eastAsia"/>
            <w:szCs w:val="22"/>
            <w:highlight w:val="yellow"/>
            <w:lang w:val="en-CA" w:eastAsia="ko-KR"/>
          </w:rPr>
          <w:t>of the</w:t>
        </w:r>
        <w:r w:rsidR="00940FE8" w:rsidRPr="000615B5">
          <w:rPr>
            <w:szCs w:val="22"/>
            <w:highlight w:val="yellow"/>
            <w:lang w:val="en-CA"/>
          </w:rPr>
          <w:t xml:space="preserve"> input video stream</w:t>
        </w:r>
      </w:ins>
      <w:ins w:id="117" w:author="Hyun-Mook Oh" w:date="2017-07-20T22:59:00Z">
        <w:r w:rsidR="000615B5">
          <w:rPr>
            <w:rFonts w:hint="eastAsia"/>
            <w:szCs w:val="22"/>
            <w:highlight w:val="yellow"/>
            <w:lang w:val="en-CA" w:eastAsia="ko-KR"/>
          </w:rPr>
          <w:t>.</w:t>
        </w:r>
      </w:ins>
    </w:p>
    <w:p w:rsidR="00E44162" w:rsidRDefault="00E8648A" w:rsidP="009155D2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118" w:author="Hyun-Mook Oh" w:date="2017-07-21T07:42:00Z"/>
          <w:szCs w:val="22"/>
          <w:highlight w:val="yellow"/>
          <w:lang w:val="en-CA" w:eastAsia="ko-KR"/>
        </w:rPr>
      </w:pPr>
      <w:ins w:id="119" w:author="Hyun-Mook Oh" w:date="2017-07-20T22:59:00Z">
        <w:r w:rsidRPr="000615B5">
          <w:rPr>
            <w:szCs w:val="22"/>
            <w:highlight w:val="yellow"/>
            <w:lang w:val="en-CA"/>
          </w:rPr>
          <w:t xml:space="preserve">For each VCL NAL units in outBitstream, </w:t>
        </w:r>
      </w:ins>
      <w:ins w:id="120" w:author="Hyun-Mook Oh" w:date="2017-07-21T07:53:00Z">
        <w:r w:rsidR="007B0BF8">
          <w:rPr>
            <w:rFonts w:hint="eastAsia"/>
            <w:szCs w:val="22"/>
            <w:highlight w:val="yellow"/>
            <w:lang w:val="en-CA" w:eastAsia="ko-KR"/>
          </w:rPr>
          <w:t xml:space="preserve">the following </w:t>
        </w:r>
      </w:ins>
      <w:ins w:id="121" w:author="Hyun-Mook Oh" w:date="2017-07-21T07:52:00Z">
        <w:r w:rsidR="007B0BF8">
          <w:rPr>
            <w:rFonts w:hint="eastAsia"/>
            <w:szCs w:val="22"/>
            <w:highlight w:val="yellow"/>
            <w:lang w:val="en-CA" w:eastAsia="ko-KR"/>
          </w:rPr>
          <w:t xml:space="preserve">applies. </w:t>
        </w:r>
      </w:ins>
    </w:p>
    <w:p w:rsidR="00E44162" w:rsidRDefault="00E44162" w:rsidP="009155D2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1418" w:hanging="142"/>
        <w:jc w:val="both"/>
        <w:rPr>
          <w:ins w:id="122" w:author="Hyun-Mook Oh" w:date="2017-07-21T07:41:00Z"/>
          <w:szCs w:val="22"/>
          <w:highlight w:val="yellow"/>
          <w:lang w:val="en-CA" w:eastAsia="ko-KR"/>
        </w:rPr>
      </w:pPr>
      <w:ins w:id="123" w:author="Hyun-Mook Oh" w:date="2017-07-21T07:42:00Z">
        <w:r>
          <w:rPr>
            <w:rFonts w:hint="eastAsia"/>
            <w:szCs w:val="22"/>
            <w:highlight w:val="yellow"/>
            <w:lang w:val="en-CA" w:eastAsia="ko-KR"/>
          </w:rPr>
          <w:t>S</w:t>
        </w:r>
      </w:ins>
      <w:ins w:id="124" w:author="Hyun-Mook Oh" w:date="2017-07-21T07:41:00Z">
        <w:r>
          <w:rPr>
            <w:rFonts w:hint="eastAsia"/>
            <w:szCs w:val="22"/>
            <w:highlight w:val="yellow"/>
            <w:lang w:val="en-CA" w:eastAsia="ko-KR"/>
          </w:rPr>
          <w:t xml:space="preserve">et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inC</w:t>
        </w:r>
        <w:r w:rsidRPr="005D195B">
          <w:rPr>
            <w:szCs w:val="22"/>
            <w:highlight w:val="yellow"/>
            <w:lang w:val="en-CA" w:eastAsia="ko-KR"/>
          </w:rPr>
          <w:t>tbAddrColWidth</w:t>
        </w:r>
        <w:r>
          <w:rPr>
            <w:rFonts w:hint="eastAsia"/>
            <w:szCs w:val="22"/>
            <w:highlight w:val="yellow"/>
            <w:lang w:val="en-CA" w:eastAsia="ko-KR"/>
          </w:rPr>
          <w:t xml:space="preserve"> and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inC</w:t>
        </w:r>
        <w:r w:rsidRPr="005D195B">
          <w:rPr>
            <w:szCs w:val="22"/>
            <w:highlight w:val="yellow"/>
            <w:lang w:val="en-CA" w:eastAsia="ko-KR"/>
          </w:rPr>
          <w:t xml:space="preserve">tbAddrRowHeight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 xml:space="preserve">equal to </w:t>
        </w:r>
        <w:r w:rsidRPr="005D195B">
          <w:rPr>
            <w:szCs w:val="22"/>
            <w:highlight w:val="yellow"/>
            <w:lang w:val="en-CA" w:eastAsia="ko-KR"/>
          </w:rPr>
          <w:t>slice_segment_address % PicWidthInCtbsY</w:t>
        </w:r>
        <w:r w:rsidRPr="00E44162">
          <w:rPr>
            <w:rFonts w:hint="eastAsia"/>
            <w:szCs w:val="22"/>
            <w:highlight w:val="yellow"/>
            <w:lang w:val="en-CA" w:eastAsia="ko-KR"/>
          </w:rPr>
          <w:t xml:space="preserve"> </w:t>
        </w:r>
        <w:r>
          <w:rPr>
            <w:rFonts w:hint="eastAsia"/>
            <w:szCs w:val="22"/>
            <w:highlight w:val="yellow"/>
            <w:lang w:val="en-CA" w:eastAsia="ko-KR"/>
          </w:rPr>
          <w:t>and</w:t>
        </w:r>
        <w:r w:rsidRPr="005D195B">
          <w:rPr>
            <w:szCs w:val="22"/>
            <w:highlight w:val="yellow"/>
            <w:lang w:val="en-CA" w:eastAsia="ko-KR"/>
          </w:rPr>
          <w:t xml:space="preserve"> slice_segment_address / PicWidthInCtbsY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 xml:space="preserve">, </w:t>
        </w:r>
        <w:r>
          <w:rPr>
            <w:rFonts w:hint="eastAsia"/>
            <w:szCs w:val="22"/>
            <w:highlight w:val="yellow"/>
            <w:lang w:val="en-CA" w:eastAsia="ko-KR"/>
          </w:rPr>
          <w:t xml:space="preserve">respectively, </w:t>
        </w:r>
      </w:ins>
      <w:ins w:id="125" w:author="Hyun-Mook Oh" w:date="2017-07-21T07:54:00Z">
        <w:r w:rsidR="007B0BF8" w:rsidRPr="000615B5">
          <w:rPr>
            <w:rFonts w:hint="eastAsia"/>
            <w:szCs w:val="22"/>
            <w:highlight w:val="yellow"/>
            <w:lang w:val="en-CA" w:eastAsia="ko-KR"/>
          </w:rPr>
          <w:t>given</w:t>
        </w:r>
      </w:ins>
      <w:ins w:id="126" w:author="Hyun-Mook Oh" w:date="2017-07-21T07:41:00Z">
        <w:r w:rsidRPr="005D195B">
          <w:rPr>
            <w:rFonts w:hint="eastAsia"/>
            <w:szCs w:val="22"/>
            <w:highlight w:val="yellow"/>
            <w:lang w:val="en-CA" w:eastAsia="ko-KR"/>
          </w:rPr>
          <w:t xml:space="preserve"> </w:t>
        </w:r>
        <w:r w:rsidRPr="005D195B">
          <w:rPr>
            <w:szCs w:val="22"/>
            <w:highlight w:val="yellow"/>
            <w:lang w:val="en-CA"/>
          </w:rPr>
          <w:t xml:space="preserve">the SPS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of the</w:t>
        </w:r>
        <w:r w:rsidRPr="005D195B">
          <w:rPr>
            <w:szCs w:val="22"/>
            <w:highlight w:val="yellow"/>
            <w:lang w:val="en-CA"/>
          </w:rPr>
          <w:t xml:space="preserve"> input video stream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.</w:t>
        </w:r>
      </w:ins>
    </w:p>
    <w:p w:rsidR="00E44162" w:rsidRDefault="00E44162" w:rsidP="009155D2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1418" w:hanging="142"/>
        <w:jc w:val="both"/>
        <w:rPr>
          <w:ins w:id="127" w:author="Hyun-Mook Oh" w:date="2017-07-21T07:41:00Z"/>
          <w:szCs w:val="22"/>
          <w:highlight w:val="yellow"/>
          <w:lang w:val="en-CA" w:eastAsia="ko-KR"/>
        </w:rPr>
      </w:pPr>
      <w:ins w:id="128" w:author="Hyun-Mook Oh" w:date="2017-07-21T07:42:00Z">
        <w:r>
          <w:rPr>
            <w:rFonts w:hint="eastAsia"/>
            <w:szCs w:val="22"/>
            <w:highlight w:val="yellow"/>
            <w:lang w:val="en-CA" w:eastAsia="ko-KR"/>
          </w:rPr>
          <w:t xml:space="preserve">Set </w:t>
        </w:r>
      </w:ins>
      <w:ins w:id="129" w:author="Hyun-Mook Oh" w:date="2017-07-21T07:43:00Z">
        <w:r w:rsidRPr="00E44162">
          <w:rPr>
            <w:rFonts w:hint="eastAsia"/>
            <w:szCs w:val="22"/>
            <w:highlight w:val="yellow"/>
            <w:lang w:val="en-CA" w:eastAsia="ko-KR"/>
          </w:rPr>
          <w:t>out</w:t>
        </w:r>
        <w:r w:rsidRPr="00E44162">
          <w:rPr>
            <w:szCs w:val="22"/>
            <w:highlight w:val="yellow"/>
            <w:lang w:val="en-CA" w:eastAsia="ko-KR"/>
          </w:rPr>
          <w:t xml:space="preserve">CtbAddrColWidth </w:t>
        </w:r>
        <w:r>
          <w:rPr>
            <w:rFonts w:hint="eastAsia"/>
            <w:szCs w:val="22"/>
            <w:highlight w:val="yellow"/>
            <w:lang w:val="en-CA" w:eastAsia="ko-KR"/>
          </w:rPr>
          <w:t xml:space="preserve">and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out</w:t>
        </w:r>
        <w:r w:rsidRPr="005D195B">
          <w:rPr>
            <w:szCs w:val="22"/>
            <w:highlight w:val="yellow"/>
            <w:lang w:val="en-CA" w:eastAsia="ko-KR"/>
          </w:rPr>
          <w:t>CtbAddrRowHeight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30" w:author="Hyun-Mook Oh" w:date="2017-07-21T07:44:00Z">
        <w:r>
          <w:rPr>
            <w:rFonts w:hint="eastAsia"/>
            <w:szCs w:val="22"/>
            <w:highlight w:val="yellow"/>
            <w:lang w:val="en-CA" w:eastAsia="ko-KR"/>
          </w:rPr>
          <w:t>equal to</w:t>
        </w:r>
      </w:ins>
      <w:ins w:id="131" w:author="Hyun-Mook Oh" w:date="2017-07-21T07:43:00Z">
        <w:r w:rsidRPr="005D195B">
          <w:rPr>
            <w:szCs w:val="22"/>
            <w:highlight w:val="yellow"/>
            <w:lang w:val="en-CA" w:eastAsia="ko-KR"/>
          </w:rPr>
          <w:t xml:space="preserve">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(</w:t>
        </w:r>
        <w:r w:rsidRPr="005D195B">
          <w:rPr>
            <w:szCs w:val="22"/>
            <w:highlight w:val="yellow"/>
            <w:lang w:val="en-CA"/>
          </w:rPr>
          <w:t> 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inC</w:t>
        </w:r>
        <w:r w:rsidRPr="005D195B">
          <w:rPr>
            <w:szCs w:val="22"/>
            <w:highlight w:val="yellow"/>
            <w:lang w:val="en-CA" w:eastAsia="ko-KR"/>
          </w:rPr>
          <w:t xml:space="preserve">tbAddrColWidth </w:t>
        </w:r>
        <w:r w:rsidRPr="005D195B">
          <w:rPr>
            <w:noProof/>
            <w:sz w:val="20"/>
            <w:highlight w:val="yellow"/>
            <w:lang w:val="en-CA"/>
          </w:rPr>
          <w:t>−</w:t>
        </w:r>
        <w:r w:rsidRPr="005D195B">
          <w:rPr>
            <w:szCs w:val="22"/>
            <w:highlight w:val="yellow"/>
            <w:lang w:val="en-CA" w:eastAsia="ko-KR"/>
          </w:rPr>
          <w:t xml:space="preserve"> ctbAdd</w:t>
        </w:r>
        <w:r>
          <w:rPr>
            <w:rFonts w:hint="eastAsia"/>
            <w:szCs w:val="22"/>
            <w:highlight w:val="yellow"/>
            <w:lang w:val="en-CA" w:eastAsia="ko-KR"/>
          </w:rPr>
          <w:t>r</w:t>
        </w:r>
        <w:r w:rsidRPr="000615B5">
          <w:rPr>
            <w:szCs w:val="22"/>
            <w:highlight w:val="yellow"/>
            <w:lang w:val="en-CA" w:eastAsia="ko-KR"/>
          </w:rPr>
          <w:t>ColWidthOffset + PicWidthInCtbsY</w:t>
        </w:r>
        <w:r w:rsidRPr="00E44162">
          <w:rPr>
            <w:szCs w:val="22"/>
            <w:highlight w:val="yellow"/>
            <w:lang w:val="en-CA"/>
          </w:rPr>
          <w:t> </w:t>
        </w:r>
        <w:r w:rsidRPr="00E44162">
          <w:rPr>
            <w:szCs w:val="22"/>
            <w:highlight w:val="yellow"/>
            <w:lang w:val="en-CA" w:eastAsia="ko-KR"/>
          </w:rPr>
          <w:t>) % PicWidthInCtbsY</w:t>
        </w:r>
        <w:r>
          <w:rPr>
            <w:rFonts w:hint="eastAsia"/>
            <w:szCs w:val="22"/>
            <w:highlight w:val="yellow"/>
            <w:lang w:val="en-CA" w:eastAsia="ko-KR"/>
          </w:rPr>
          <w:t xml:space="preserve"> </w:t>
        </w:r>
      </w:ins>
      <w:ins w:id="132" w:author="Hyun-Mook Oh" w:date="2017-07-21T07:44:00Z">
        <w:r>
          <w:rPr>
            <w:rFonts w:hint="eastAsia"/>
            <w:szCs w:val="22"/>
            <w:highlight w:val="yellow"/>
            <w:lang w:val="en-CA" w:eastAsia="ko-KR"/>
          </w:rPr>
          <w:t>and</w:t>
        </w:r>
      </w:ins>
      <w:ins w:id="133" w:author="Hyun-Mook Oh" w:date="2017-07-21T07:43:00Z">
        <w:r w:rsidRPr="005D195B">
          <w:rPr>
            <w:szCs w:val="22"/>
            <w:highlight w:val="yellow"/>
            <w:lang w:val="en-CA" w:eastAsia="ko-KR"/>
          </w:rPr>
          <w:t xml:space="preserve">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(</w:t>
        </w:r>
        <w:r w:rsidRPr="005D195B">
          <w:rPr>
            <w:szCs w:val="22"/>
            <w:highlight w:val="yellow"/>
            <w:lang w:val="en-CA"/>
          </w:rPr>
          <w:t> 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inC</w:t>
        </w:r>
        <w:r w:rsidRPr="005D195B">
          <w:rPr>
            <w:szCs w:val="22"/>
            <w:highlight w:val="yellow"/>
            <w:lang w:val="en-CA" w:eastAsia="ko-KR"/>
          </w:rPr>
          <w:t xml:space="preserve">tbAddrRowHeight </w:t>
        </w:r>
        <w:r w:rsidRPr="005D195B">
          <w:rPr>
            <w:noProof/>
            <w:sz w:val="20"/>
            <w:highlight w:val="yellow"/>
            <w:lang w:val="en-CA"/>
          </w:rPr>
          <w:t>−</w:t>
        </w:r>
        <w:r w:rsidRPr="005D195B">
          <w:rPr>
            <w:szCs w:val="22"/>
            <w:highlight w:val="yellow"/>
            <w:lang w:val="en-CA" w:eastAsia="ko-KR"/>
          </w:rPr>
          <w:t xml:space="preserve"> ctbAdd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r</w:t>
        </w:r>
        <w:r w:rsidRPr="005D195B">
          <w:rPr>
            <w:szCs w:val="22"/>
            <w:highlight w:val="yellow"/>
            <w:lang w:val="en-CA" w:eastAsia="ko-KR"/>
          </w:rPr>
          <w:t>RowHeightOffset + PicHeightInCtbsY</w:t>
        </w:r>
        <w:r w:rsidRPr="005D195B">
          <w:rPr>
            <w:szCs w:val="22"/>
            <w:highlight w:val="yellow"/>
            <w:lang w:val="en-CA"/>
          </w:rPr>
          <w:t> </w:t>
        </w:r>
        <w:r w:rsidRPr="005D195B">
          <w:rPr>
            <w:szCs w:val="22"/>
            <w:highlight w:val="yellow"/>
            <w:lang w:val="en-CA" w:eastAsia="ko-KR"/>
          </w:rPr>
          <w:t>) % PicHeightInCtbsY</w:t>
        </w:r>
      </w:ins>
      <w:ins w:id="134" w:author="Hyun-Mook Oh" w:date="2017-07-21T07:44:00Z">
        <w:r>
          <w:rPr>
            <w:rFonts w:hint="eastAsia"/>
            <w:szCs w:val="22"/>
            <w:highlight w:val="yellow"/>
            <w:lang w:val="en-CA" w:eastAsia="ko-KR"/>
          </w:rPr>
          <w:t xml:space="preserve">, respectively, </w:t>
        </w:r>
      </w:ins>
      <w:ins w:id="135" w:author="Hyun-Mook Oh" w:date="2017-07-21T07:54:00Z">
        <w:r w:rsidR="007B0BF8" w:rsidRPr="000615B5">
          <w:rPr>
            <w:rFonts w:hint="eastAsia"/>
            <w:szCs w:val="22"/>
            <w:highlight w:val="yellow"/>
            <w:lang w:val="en-CA" w:eastAsia="ko-KR"/>
          </w:rPr>
          <w:t xml:space="preserve">given </w:t>
        </w:r>
      </w:ins>
      <w:ins w:id="136" w:author="Hyun-Mook Oh" w:date="2017-07-21T07:44:00Z">
        <w:r w:rsidRPr="005D195B">
          <w:rPr>
            <w:szCs w:val="22"/>
            <w:highlight w:val="yellow"/>
            <w:lang w:val="en-CA"/>
          </w:rPr>
          <w:t xml:space="preserve">the SPS 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of the</w:t>
        </w:r>
        <w:r w:rsidRPr="005D195B">
          <w:rPr>
            <w:szCs w:val="22"/>
            <w:highlight w:val="yellow"/>
            <w:lang w:val="en-CA"/>
          </w:rPr>
          <w:t xml:space="preserve"> input video stream</w:t>
        </w:r>
        <w:r w:rsidRPr="005D195B">
          <w:rPr>
            <w:rFonts w:hint="eastAsia"/>
            <w:szCs w:val="22"/>
            <w:highlight w:val="yellow"/>
            <w:lang w:val="en-CA" w:eastAsia="ko-KR"/>
          </w:rPr>
          <w:t>.</w:t>
        </w:r>
      </w:ins>
    </w:p>
    <w:p w:rsidR="00E8648A" w:rsidRPr="00E44162" w:rsidRDefault="00E44162" w:rsidP="009155D2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1418" w:hanging="142"/>
        <w:jc w:val="both"/>
        <w:rPr>
          <w:ins w:id="137" w:author="Hyun-Mook Oh" w:date="2017-07-20T22:59:00Z"/>
          <w:szCs w:val="22"/>
          <w:highlight w:val="yellow"/>
          <w:lang w:val="en-CA" w:eastAsia="ko-KR"/>
        </w:rPr>
      </w:pPr>
      <w:ins w:id="138" w:author="Hyun-Mook Oh" w:date="2017-07-21T07:45:00Z">
        <w:r>
          <w:rPr>
            <w:rFonts w:hint="eastAsia"/>
            <w:szCs w:val="22"/>
            <w:highlight w:val="yellow"/>
            <w:lang w:val="en-CA" w:eastAsia="ko-KR"/>
          </w:rPr>
          <w:t>S</w:t>
        </w:r>
      </w:ins>
      <w:ins w:id="139" w:author="Hyun-Mook Oh" w:date="2017-07-20T22:59:00Z">
        <w:r w:rsidR="00E8648A" w:rsidRPr="000615B5">
          <w:rPr>
            <w:szCs w:val="22"/>
            <w:highlight w:val="yellow"/>
            <w:lang w:val="en-CA"/>
          </w:rPr>
          <w:t xml:space="preserve">et the value of slice_segment_address equal to </w:t>
        </w:r>
        <w:r w:rsidR="00E8648A" w:rsidRPr="00E44162">
          <w:rPr>
            <w:rFonts w:hint="eastAsia"/>
            <w:szCs w:val="22"/>
            <w:highlight w:val="yellow"/>
            <w:lang w:val="en-CA" w:eastAsia="ko-KR"/>
          </w:rPr>
          <w:t>out</w:t>
        </w:r>
        <w:r w:rsidR="00E8648A" w:rsidRPr="00E44162">
          <w:rPr>
            <w:szCs w:val="22"/>
            <w:highlight w:val="yellow"/>
            <w:lang w:val="en-CA" w:eastAsia="ko-KR"/>
          </w:rPr>
          <w:t xml:space="preserve">CtbAddrColWidth + </w:t>
        </w:r>
        <w:r w:rsidR="00E8648A" w:rsidRPr="00E44162">
          <w:rPr>
            <w:rFonts w:hint="eastAsia"/>
            <w:szCs w:val="22"/>
            <w:highlight w:val="yellow"/>
            <w:lang w:val="en-CA" w:eastAsia="ko-KR"/>
          </w:rPr>
          <w:t>out</w:t>
        </w:r>
        <w:r w:rsidR="00E8648A" w:rsidRPr="00E44162">
          <w:rPr>
            <w:szCs w:val="22"/>
            <w:highlight w:val="yellow"/>
            <w:lang w:val="en-CA" w:eastAsia="ko-KR"/>
          </w:rPr>
          <w:t xml:space="preserve">CtbAddrRowHeight * </w:t>
        </w:r>
      </w:ins>
      <w:ins w:id="140" w:author="Hyun-Mook Oh" w:date="2017-07-21T07:20:00Z">
        <w:r w:rsidR="00636130" w:rsidRPr="00E44162">
          <w:rPr>
            <w:highlight w:val="yellow"/>
          </w:rPr>
          <w:t>PicWidthInCtbsY</w:t>
        </w:r>
      </w:ins>
      <w:ins w:id="141" w:author="Hyun-Mook Oh" w:date="2017-07-20T23:43:00Z">
        <w:r w:rsidR="002A5EB5" w:rsidRPr="00E44162">
          <w:rPr>
            <w:rFonts w:hint="eastAsia"/>
            <w:szCs w:val="22"/>
            <w:highlight w:val="yellow"/>
            <w:lang w:val="en-CA" w:eastAsia="ko-KR"/>
          </w:rPr>
          <w:t xml:space="preserve">, </w:t>
        </w:r>
      </w:ins>
      <w:ins w:id="142" w:author="Hyun-Mook Oh" w:date="2017-07-21T07:54:00Z">
        <w:r w:rsidR="007B0BF8" w:rsidRPr="000615B5">
          <w:rPr>
            <w:rFonts w:hint="eastAsia"/>
            <w:szCs w:val="22"/>
            <w:highlight w:val="yellow"/>
            <w:lang w:val="en-CA" w:eastAsia="ko-KR"/>
          </w:rPr>
          <w:t xml:space="preserve">given </w:t>
        </w:r>
      </w:ins>
      <w:ins w:id="143" w:author="Hyun-Mook Oh" w:date="2017-07-20T23:57:00Z">
        <w:r w:rsidR="00E720CE" w:rsidRPr="00E44162">
          <w:rPr>
            <w:szCs w:val="22"/>
            <w:highlight w:val="yellow"/>
            <w:lang w:val="en-CA"/>
          </w:rPr>
          <w:t>the</w:t>
        </w:r>
      </w:ins>
      <w:ins w:id="144" w:author="Hyun-Mook Oh" w:date="2017-07-21T07:44:00Z">
        <w:r>
          <w:rPr>
            <w:rFonts w:hint="eastAsia"/>
            <w:szCs w:val="22"/>
            <w:highlight w:val="yellow"/>
            <w:lang w:val="en-CA" w:eastAsia="ko-KR"/>
          </w:rPr>
          <w:t xml:space="preserve"> replacement</w:t>
        </w:r>
      </w:ins>
      <w:ins w:id="145" w:author="Hyun-Mook Oh" w:date="2017-07-20T23:57:00Z">
        <w:r w:rsidR="00E720CE" w:rsidRPr="00E44162">
          <w:rPr>
            <w:szCs w:val="22"/>
            <w:highlight w:val="yellow"/>
            <w:lang w:val="en-CA"/>
          </w:rPr>
          <w:t xml:space="preserve"> </w:t>
        </w:r>
      </w:ins>
      <w:ins w:id="146" w:author="Hyun-Mook Oh" w:date="2017-07-21T07:51:00Z">
        <w:r w:rsidR="007B0BF8">
          <w:rPr>
            <w:rFonts w:hint="eastAsia"/>
            <w:szCs w:val="22"/>
            <w:highlight w:val="yellow"/>
            <w:lang w:val="en-CA" w:eastAsia="ko-KR"/>
          </w:rPr>
          <w:t>S</w:t>
        </w:r>
      </w:ins>
      <w:ins w:id="147" w:author="Hyun-Mook Oh" w:date="2017-07-20T23:57:00Z">
        <w:r w:rsidR="00E720CE" w:rsidRPr="00E44162">
          <w:rPr>
            <w:szCs w:val="22"/>
            <w:highlight w:val="yellow"/>
            <w:lang w:val="en-CA"/>
          </w:rPr>
          <w:t xml:space="preserve">PS </w:t>
        </w:r>
        <w:r w:rsidR="00E720CE" w:rsidRPr="00E44162">
          <w:rPr>
            <w:rFonts w:hint="eastAsia"/>
            <w:szCs w:val="22"/>
            <w:highlight w:val="yellow"/>
            <w:lang w:val="en-CA" w:eastAsia="ko-KR"/>
          </w:rPr>
          <w:t>of the</w:t>
        </w:r>
        <w:r w:rsidR="00E720CE" w:rsidRPr="00E44162">
          <w:rPr>
            <w:szCs w:val="22"/>
            <w:highlight w:val="yellow"/>
            <w:lang w:val="en-CA"/>
          </w:rPr>
          <w:t xml:space="preserve"> </w:t>
        </w:r>
      </w:ins>
      <w:ins w:id="148" w:author="Hyun-Mook Oh" w:date="2017-07-21T07:44:00Z">
        <w:r>
          <w:rPr>
            <w:rFonts w:hint="eastAsia"/>
            <w:szCs w:val="22"/>
            <w:highlight w:val="yellow"/>
            <w:lang w:val="en-CA" w:eastAsia="ko-KR"/>
          </w:rPr>
          <w:t>out</w:t>
        </w:r>
      </w:ins>
      <w:ins w:id="149" w:author="Hyun-Mook Oh" w:date="2017-07-20T23:57:00Z">
        <w:r w:rsidR="00E720CE" w:rsidRPr="00E44162">
          <w:rPr>
            <w:szCs w:val="22"/>
            <w:highlight w:val="yellow"/>
            <w:lang w:val="en-CA"/>
          </w:rPr>
          <w:t>put video stream</w:t>
        </w:r>
        <w:r w:rsidR="00E720CE" w:rsidRPr="00E44162">
          <w:rPr>
            <w:rFonts w:hint="eastAsia"/>
            <w:szCs w:val="22"/>
            <w:highlight w:val="yellow"/>
            <w:lang w:val="en-CA" w:eastAsia="ko-KR"/>
          </w:rPr>
          <w:t>.</w:t>
        </w:r>
      </w:ins>
    </w:p>
    <w:p w:rsidR="00E8648A" w:rsidRPr="00163550" w:rsidRDefault="00E8648A" w:rsidP="009155D2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150" w:author="Hyun-Mook Oh" w:date="2017-07-20T23:04:00Z"/>
          <w:szCs w:val="22"/>
          <w:highlight w:val="yellow"/>
          <w:lang w:val="en-CA" w:eastAsia="ko-KR"/>
        </w:rPr>
      </w:pPr>
      <w:ins w:id="151" w:author="Hyun-Mook Oh" w:date="2017-07-20T23:04:00Z">
        <w:r w:rsidRPr="00163550">
          <w:rPr>
            <w:szCs w:val="22"/>
            <w:highlight w:val="yellow"/>
            <w:lang w:val="en-CA" w:eastAsia="ko-KR"/>
          </w:rPr>
          <w:t>Reorder the VCL NAL units within each access unit for ascending values of slice_segment_address.</w:t>
        </w:r>
      </w:ins>
    </w:p>
    <w:p w:rsidR="00E8648A" w:rsidRPr="009155D2" w:rsidRDefault="00E8648A" w:rsidP="009155D2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jc w:val="both"/>
        <w:rPr>
          <w:ins w:id="152" w:author="Hyun-Mook Oh" w:date="2017-07-20T23:04:00Z"/>
          <w:szCs w:val="22"/>
          <w:highlight w:val="yellow"/>
          <w:lang w:val="en-CA" w:eastAsia="ko-KR"/>
        </w:rPr>
      </w:pPr>
      <w:ins w:id="153" w:author="Hyun-Mook Oh" w:date="2017-07-20T23:04:00Z">
        <w:r w:rsidRPr="00163550">
          <w:rPr>
            <w:szCs w:val="22"/>
            <w:highlight w:val="yellow"/>
            <w:lang w:val="en-CA" w:eastAsia="ko-KR"/>
          </w:rPr>
          <w:t xml:space="preserve">For the first VCL NAL unit </w:t>
        </w:r>
        <w:r w:rsidRPr="009155D2">
          <w:rPr>
            <w:szCs w:val="22"/>
            <w:highlight w:val="yellow"/>
            <w:lang w:val="en-CA" w:eastAsia="ko-KR"/>
          </w:rPr>
          <w:t>within each access unit</w:t>
        </w:r>
        <w:r w:rsidRPr="00163550">
          <w:rPr>
            <w:szCs w:val="22"/>
            <w:highlight w:val="yellow"/>
            <w:lang w:val="en-CA" w:eastAsia="ko-KR"/>
          </w:rPr>
          <w:t>, set the value of first_slice_segment_in_pic_flag equal to 1.</w:t>
        </w:r>
      </w:ins>
    </w:p>
    <w:p w:rsidR="008A4297" w:rsidRDefault="008A4297" w:rsidP="009234A5">
      <w:pPr>
        <w:jc w:val="both"/>
        <w:rPr>
          <w:ins w:id="154" w:author="Hyun-Mook Oh" w:date="2017-07-21T08:35:00Z"/>
          <w:szCs w:val="22"/>
          <w:lang w:val="en-CA" w:eastAsia="ko-KR"/>
        </w:rPr>
      </w:pPr>
    </w:p>
    <w:p w:rsidR="008A4297" w:rsidRPr="00E8648A" w:rsidRDefault="008A4297" w:rsidP="009234A5">
      <w:pPr>
        <w:jc w:val="both"/>
        <w:rPr>
          <w:szCs w:val="22"/>
          <w:lang w:val="en-CA" w:eastAsia="ko-KR"/>
        </w:rPr>
      </w:pPr>
    </w:p>
    <w:p w:rsidR="00C110FE" w:rsidRPr="00A36774" w:rsidRDefault="00CD715F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3. </w:t>
      </w:r>
      <w:r w:rsidR="007E3C89" w:rsidRPr="00A36774">
        <w:rPr>
          <w:rFonts w:hint="eastAsia"/>
          <w:szCs w:val="22"/>
          <w:lang w:val="en-CA" w:eastAsia="ko-KR"/>
        </w:rPr>
        <w:t xml:space="preserve">Add the following procedure for slice segment header adjustment. </w:t>
      </w:r>
    </w:p>
    <w:p w:rsidR="00E3455F" w:rsidRPr="00A36774" w:rsidRDefault="00E3455F" w:rsidP="00E3455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szCs w:val="22"/>
          <w:lang w:val="en-CA" w:eastAsia="ko-KR"/>
        </w:rPr>
      </w:pPr>
      <w:r w:rsidRPr="00A36774">
        <w:rPr>
          <w:szCs w:val="22"/>
          <w:lang w:val="en-CA"/>
        </w:rPr>
        <w:t>For each remaining VCL NAL units in outBitstream, adjust the slice segment header as follows:</w:t>
      </w:r>
    </w:p>
    <w:p w:rsidR="00790C80" w:rsidRDefault="00E3455F" w:rsidP="00A3677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szCs w:val="22"/>
          <w:lang w:val="en-CA" w:eastAsia="ko-KR"/>
        </w:rPr>
      </w:pPr>
      <w:r w:rsidRPr="00A36774">
        <w:rPr>
          <w:rFonts w:hint="eastAsia"/>
          <w:szCs w:val="22"/>
          <w:lang w:val="en-CA" w:eastAsia="ko-KR"/>
        </w:rPr>
        <w:tab/>
      </w:r>
      <w:r w:rsidR="007E3C89" w:rsidRPr="00A36774">
        <w:rPr>
          <w:rFonts w:hint="eastAsia"/>
          <w:szCs w:val="22"/>
          <w:highlight w:val="yellow"/>
          <w:lang w:val="en-CA" w:eastAsia="ko-KR"/>
        </w:rPr>
        <w:t>S</w:t>
      </w:r>
      <w:r w:rsidR="00580293" w:rsidRPr="00A36774">
        <w:rPr>
          <w:rFonts w:hint="eastAsia"/>
          <w:szCs w:val="22"/>
          <w:highlight w:val="yellow"/>
          <w:lang w:val="en-CA" w:eastAsia="ko-KR"/>
        </w:rPr>
        <w:t>et the value of</w:t>
      </w:r>
      <w:r w:rsidR="007A75B6" w:rsidRPr="00A36774">
        <w:rPr>
          <w:szCs w:val="22"/>
          <w:highlight w:val="yellow"/>
          <w:lang w:val="en-CA"/>
        </w:rPr>
        <w:t xml:space="preserve"> </w:t>
      </w:r>
      <w:r w:rsidR="006D7E99" w:rsidRPr="00A36774">
        <w:rPr>
          <w:szCs w:val="22"/>
          <w:highlight w:val="yellow"/>
          <w:lang w:val="en-CA"/>
        </w:rPr>
        <w:t>slice_pic_parameter_set_id</w:t>
      </w:r>
      <w:r w:rsidR="006D7E99" w:rsidRPr="00A36774">
        <w:rPr>
          <w:rFonts w:hint="eastAsia"/>
          <w:szCs w:val="22"/>
          <w:highlight w:val="yellow"/>
          <w:lang w:val="en-CA"/>
        </w:rPr>
        <w:t xml:space="preserve"> </w:t>
      </w:r>
      <w:r w:rsidR="00580293" w:rsidRPr="00A36774">
        <w:rPr>
          <w:rFonts w:hint="eastAsia"/>
          <w:szCs w:val="22"/>
          <w:highlight w:val="yellow"/>
          <w:lang w:val="en-CA" w:eastAsia="ko-KR"/>
        </w:rPr>
        <w:t>equal to</w:t>
      </w:r>
      <w:r w:rsidR="007A75B6" w:rsidRPr="00A36774">
        <w:rPr>
          <w:rFonts w:hint="eastAsia"/>
          <w:szCs w:val="22"/>
          <w:highlight w:val="yellow"/>
          <w:lang w:val="en-CA" w:eastAsia="ko-KR"/>
        </w:rPr>
        <w:t xml:space="preserve"> </w:t>
      </w:r>
      <w:r w:rsidR="00451736" w:rsidRPr="00A36774">
        <w:rPr>
          <w:szCs w:val="22"/>
          <w:highlight w:val="yellow"/>
          <w:lang w:val="en-CA"/>
        </w:rPr>
        <w:t>pps_pic_parameter_set_id</w:t>
      </w:r>
      <w:r w:rsidR="00451736" w:rsidRPr="00A36774">
        <w:rPr>
          <w:rFonts w:hint="eastAsia"/>
          <w:szCs w:val="22"/>
          <w:highlight w:val="yellow"/>
          <w:lang w:val="en-CA"/>
        </w:rPr>
        <w:t xml:space="preserve"> </w:t>
      </w:r>
      <w:r w:rsidR="00580293" w:rsidRPr="00A36774">
        <w:rPr>
          <w:rFonts w:hint="eastAsia"/>
          <w:szCs w:val="22"/>
          <w:highlight w:val="yellow"/>
          <w:lang w:val="en-CA" w:eastAsia="ko-KR"/>
        </w:rPr>
        <w:t>in</w:t>
      </w:r>
      <w:r w:rsidRPr="00A36774">
        <w:rPr>
          <w:rFonts w:hint="eastAsia"/>
          <w:szCs w:val="22"/>
          <w:highlight w:val="yellow"/>
          <w:lang w:val="en-CA"/>
        </w:rPr>
        <w:t xml:space="preserve"> the </w:t>
      </w:r>
      <w:r w:rsidR="00B833C2" w:rsidRPr="00A36774">
        <w:rPr>
          <w:szCs w:val="22"/>
          <w:highlight w:val="yellow"/>
          <w:lang w:val="en-CA"/>
        </w:rPr>
        <w:t>replacement PPS</w:t>
      </w:r>
      <w:r w:rsidR="007E3C89" w:rsidRPr="00A36774">
        <w:rPr>
          <w:rFonts w:hint="eastAsia"/>
          <w:szCs w:val="22"/>
          <w:highlight w:val="yellow"/>
          <w:lang w:val="en-CA" w:eastAsia="ko-KR"/>
        </w:rPr>
        <w:t>.</w:t>
      </w:r>
    </w:p>
    <w:p w:rsidR="00A36774" w:rsidRDefault="00A36774" w:rsidP="00A3677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szCs w:val="22"/>
          <w:lang w:val="en-CA" w:eastAsia="ko-KR"/>
        </w:rPr>
      </w:pPr>
    </w:p>
    <w:p w:rsidR="00B82CD0" w:rsidRPr="00CE0FAE" w:rsidRDefault="00B82CD0" w:rsidP="00B82CD0">
      <w:pPr>
        <w:keepNext/>
        <w:numPr>
          <w:ilvl w:val="0"/>
          <w:numId w:val="6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CE0FAE">
        <w:rPr>
          <w:rFonts w:cs="Arial" w:hint="eastAsia"/>
          <w:b/>
          <w:bCs/>
          <w:kern w:val="32"/>
          <w:sz w:val="32"/>
          <w:szCs w:val="32"/>
          <w:lang w:val="en-CA" w:eastAsia="ko-KR"/>
        </w:rPr>
        <w:t>References</w:t>
      </w:r>
      <w:bookmarkStart w:id="155" w:name="_Ref468703769"/>
    </w:p>
    <w:p w:rsidR="00560EDD" w:rsidRPr="00560EDD" w:rsidRDefault="00560EDD" w:rsidP="00560EDD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4"/>
          <w:lang w:eastAsia="ko-KR"/>
        </w:rPr>
      </w:pPr>
      <w:bookmarkStart w:id="156" w:name="_Ref468717798"/>
      <w:bookmarkEnd w:id="155"/>
      <w:r w:rsidRPr="00560EDD">
        <w:rPr>
          <w:rFonts w:eastAsia="Times New Roman"/>
          <w:szCs w:val="24"/>
          <w:lang w:eastAsia="ko-KR"/>
        </w:rPr>
        <w:t>JCTVC-AA1005, “HEVC Additional Supplemental Enhancement Information (Draft 2)”, J. Boyce, A. Ramasubramanian, R. Skupin, G. J. Sullivan, A. Tourapis, April 2017, Hobart.</w:t>
      </w:r>
    </w:p>
    <w:p w:rsidR="00B82CD0" w:rsidRPr="00035BCF" w:rsidRDefault="00B82CD0" w:rsidP="00B82CD0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4"/>
          <w:lang w:eastAsia="ko-KR"/>
        </w:rPr>
      </w:pPr>
      <w:r>
        <w:rPr>
          <w:rFonts w:hint="eastAsia"/>
          <w:szCs w:val="24"/>
          <w:lang w:eastAsia="ko-KR"/>
        </w:rPr>
        <w:t>JCTVC-AA0029</w:t>
      </w:r>
      <w:r w:rsidRPr="00564847">
        <w:rPr>
          <w:rFonts w:hint="eastAsia"/>
          <w:szCs w:val="24"/>
          <w:lang w:eastAsia="ko-KR"/>
        </w:rPr>
        <w:t>,</w:t>
      </w:r>
      <w:r w:rsidRPr="00CE0FAE">
        <w:rPr>
          <w:rFonts w:eastAsia="Times New Roman"/>
          <w:szCs w:val="24"/>
          <w:lang w:eastAsia="ko-KR"/>
        </w:rPr>
        <w:t xml:space="preserve"> “</w:t>
      </w:r>
      <w:r w:rsidRPr="00B82CD0">
        <w:rPr>
          <w:rFonts w:eastAsia="Times New Roman"/>
          <w:szCs w:val="24"/>
          <w:lang w:eastAsia="ko-KR"/>
        </w:rPr>
        <w:t>MCTS extraction with slice reordering</w:t>
      </w:r>
      <w:r w:rsidRPr="00CE0FAE">
        <w:rPr>
          <w:rFonts w:eastAsia="Times New Roman"/>
          <w:szCs w:val="24"/>
          <w:lang w:eastAsia="ko-KR"/>
        </w:rPr>
        <w:t>”</w:t>
      </w:r>
      <w:r w:rsidRPr="00CE0FAE">
        <w:rPr>
          <w:rFonts w:hint="eastAsia"/>
          <w:szCs w:val="24"/>
          <w:lang w:eastAsia="ko-KR"/>
        </w:rPr>
        <w:t xml:space="preserve">, </w:t>
      </w:r>
      <w:r>
        <w:rPr>
          <w:szCs w:val="22"/>
          <w:lang w:val="en-CA"/>
        </w:rPr>
        <w:t>R. Skupin, Y. Sanchez</w:t>
      </w:r>
      <w:r>
        <w:rPr>
          <w:rFonts w:hint="eastAsia"/>
          <w:lang w:eastAsia="ko-KR"/>
        </w:rPr>
        <w:t xml:space="preserve">, </w:t>
      </w:r>
      <w:r w:rsidRPr="00CE0FAE">
        <w:rPr>
          <w:rFonts w:eastAsia="Times New Roman"/>
          <w:szCs w:val="24"/>
          <w:lang w:eastAsia="ko-KR"/>
        </w:rPr>
        <w:t>April 2017, Hobart.</w:t>
      </w:r>
      <w:bookmarkEnd w:id="156"/>
      <w:r w:rsidRPr="00CE0FAE">
        <w:rPr>
          <w:rFonts w:eastAsia="Times New Roman"/>
          <w:szCs w:val="24"/>
          <w:lang w:eastAsia="ko-KR"/>
        </w:rPr>
        <w:t xml:space="preserve"> </w:t>
      </w:r>
    </w:p>
    <w:p w:rsidR="00035BCF" w:rsidRPr="00504021" w:rsidRDefault="00035BCF" w:rsidP="00035BC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00"/>
        <w:textAlignment w:val="auto"/>
        <w:rPr>
          <w:rFonts w:eastAsia="Times New Roman"/>
          <w:szCs w:val="24"/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2E2F20" w:rsidRPr="0071441D" w:rsidRDefault="004445B3" w:rsidP="0071441D">
      <w:pPr>
        <w:jc w:val="both"/>
        <w:rPr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2E2F20" w:rsidRPr="0071441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DF" w:rsidRDefault="00413EDF">
      <w:r>
        <w:separator/>
      </w:r>
    </w:p>
  </w:endnote>
  <w:endnote w:type="continuationSeparator" w:id="0">
    <w:p w:rsidR="00413EDF" w:rsidRDefault="0041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66B4E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157" w:author="Hyun-Mook Oh" w:date="2017-07-21T17:31:00Z">
      <w:r w:rsidR="00566B4E">
        <w:rPr>
          <w:rStyle w:val="a5"/>
          <w:noProof/>
        </w:rPr>
        <w:t>2017-07-21</w:t>
      </w:r>
    </w:ins>
    <w:del w:id="158" w:author="Hyun-Mook Oh" w:date="2017-07-21T09:13:00Z">
      <w:r w:rsidR="00E8648A" w:rsidDel="007E4DB6">
        <w:rPr>
          <w:rStyle w:val="a5"/>
          <w:noProof/>
        </w:rPr>
        <w:delText>2017-07-06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DF" w:rsidRDefault="00413EDF">
      <w:r>
        <w:separator/>
      </w:r>
    </w:p>
  </w:footnote>
  <w:footnote w:type="continuationSeparator" w:id="0">
    <w:p w:rsidR="00413EDF" w:rsidRDefault="00413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3E14FFAE"/>
    <w:lvl w:ilvl="0">
      <w:start w:val="1"/>
      <w:numFmt w:val="decimal"/>
      <w:pStyle w:val="5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1B53BB8"/>
    <w:multiLevelType w:val="hybridMultilevel"/>
    <w:tmpl w:val="847AAC78"/>
    <w:lvl w:ilvl="0" w:tplc="CCE27728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CCE27728">
      <w:start w:val="1"/>
      <w:numFmt w:val="bullet"/>
      <w:lvlText w:val="–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348FE"/>
    <w:multiLevelType w:val="hybridMultilevel"/>
    <w:tmpl w:val="051C458C"/>
    <w:lvl w:ilvl="0" w:tplc="CCE27728">
      <w:start w:val="1"/>
      <w:numFmt w:val="bullet"/>
      <w:lvlText w:val="–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682CF0"/>
    <w:multiLevelType w:val="hybridMultilevel"/>
    <w:tmpl w:val="A72E3BDC"/>
    <w:lvl w:ilvl="0" w:tplc="46C8D3F2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40118"/>
    <w:multiLevelType w:val="hybridMultilevel"/>
    <w:tmpl w:val="4BCAE472"/>
    <w:lvl w:ilvl="0" w:tplc="CCE27728">
      <w:start w:val="1"/>
      <w:numFmt w:val="bullet"/>
      <w:lvlText w:val="–"/>
      <w:lvlJc w:val="left"/>
      <w:pPr>
        <w:ind w:left="757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DAB759C"/>
    <w:multiLevelType w:val="hybridMultilevel"/>
    <w:tmpl w:val="893EADD4"/>
    <w:lvl w:ilvl="0" w:tplc="2B748922">
      <w:start w:val="1"/>
      <w:numFmt w:val="decimal"/>
      <w:lvlText w:val="[%1]"/>
      <w:lvlJc w:val="left"/>
      <w:pPr>
        <w:ind w:left="4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71DD68C4"/>
    <w:multiLevelType w:val="hybridMultilevel"/>
    <w:tmpl w:val="1DDE1D28"/>
    <w:lvl w:ilvl="0" w:tplc="07FA7CCC">
      <w:numFmt w:val="bullet"/>
      <w:lvlText w:val="-"/>
      <w:lvlJc w:val="left"/>
      <w:pPr>
        <w:ind w:left="1080" w:hanging="360"/>
      </w:pPr>
      <w:rPr>
        <w:rFonts w:ascii="Times New Roman" w:eastAsia="맑은 고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15"/>
  </w:num>
  <w:num w:numId="15">
    <w:abstractNumId w:val="0"/>
  </w:num>
  <w:num w:numId="16">
    <w:abstractNumId w:val="16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21DFE"/>
    <w:rsid w:val="000308A3"/>
    <w:rsid w:val="00035BCF"/>
    <w:rsid w:val="000447C9"/>
    <w:rsid w:val="000458BC"/>
    <w:rsid w:val="00045C41"/>
    <w:rsid w:val="00046C03"/>
    <w:rsid w:val="00051457"/>
    <w:rsid w:val="000615B5"/>
    <w:rsid w:val="00065039"/>
    <w:rsid w:val="000663C2"/>
    <w:rsid w:val="0007614F"/>
    <w:rsid w:val="000777ED"/>
    <w:rsid w:val="00082F22"/>
    <w:rsid w:val="000A3BD5"/>
    <w:rsid w:val="000B0C0F"/>
    <w:rsid w:val="000B1C6B"/>
    <w:rsid w:val="000B4FF9"/>
    <w:rsid w:val="000C09AC"/>
    <w:rsid w:val="000E00F3"/>
    <w:rsid w:val="000E0A77"/>
    <w:rsid w:val="000F1148"/>
    <w:rsid w:val="000F158C"/>
    <w:rsid w:val="000F6C4F"/>
    <w:rsid w:val="00102F3D"/>
    <w:rsid w:val="00124E38"/>
    <w:rsid w:val="0012580B"/>
    <w:rsid w:val="00131F90"/>
    <w:rsid w:val="0013526E"/>
    <w:rsid w:val="00146152"/>
    <w:rsid w:val="00155A9D"/>
    <w:rsid w:val="00163550"/>
    <w:rsid w:val="00171135"/>
    <w:rsid w:val="00171371"/>
    <w:rsid w:val="00175A24"/>
    <w:rsid w:val="0018104A"/>
    <w:rsid w:val="00187E58"/>
    <w:rsid w:val="0019158D"/>
    <w:rsid w:val="001A297E"/>
    <w:rsid w:val="001A368E"/>
    <w:rsid w:val="001A5DFC"/>
    <w:rsid w:val="001A7329"/>
    <w:rsid w:val="001A792F"/>
    <w:rsid w:val="001B4E28"/>
    <w:rsid w:val="001C3525"/>
    <w:rsid w:val="001C3AFB"/>
    <w:rsid w:val="001D1BD2"/>
    <w:rsid w:val="001E02BE"/>
    <w:rsid w:val="001E3B37"/>
    <w:rsid w:val="001F123C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85AC3"/>
    <w:rsid w:val="00291E36"/>
    <w:rsid w:val="00292257"/>
    <w:rsid w:val="002A54E0"/>
    <w:rsid w:val="002A5EB5"/>
    <w:rsid w:val="002B1595"/>
    <w:rsid w:val="002B191D"/>
    <w:rsid w:val="002C03EC"/>
    <w:rsid w:val="002C3210"/>
    <w:rsid w:val="002D0AF6"/>
    <w:rsid w:val="002E2F20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A7CE6"/>
    <w:rsid w:val="003C20E4"/>
    <w:rsid w:val="003D6342"/>
    <w:rsid w:val="003E6F90"/>
    <w:rsid w:val="003F457C"/>
    <w:rsid w:val="003F5D0F"/>
    <w:rsid w:val="00413EDF"/>
    <w:rsid w:val="00414101"/>
    <w:rsid w:val="004234F0"/>
    <w:rsid w:val="00433DDB"/>
    <w:rsid w:val="00437619"/>
    <w:rsid w:val="004445B3"/>
    <w:rsid w:val="00451736"/>
    <w:rsid w:val="00465A1E"/>
    <w:rsid w:val="00475066"/>
    <w:rsid w:val="00483279"/>
    <w:rsid w:val="004870D3"/>
    <w:rsid w:val="004A2A63"/>
    <w:rsid w:val="004B210C"/>
    <w:rsid w:val="004D405F"/>
    <w:rsid w:val="004E4F4F"/>
    <w:rsid w:val="004E6789"/>
    <w:rsid w:val="004F61E3"/>
    <w:rsid w:val="004F75D3"/>
    <w:rsid w:val="00502E10"/>
    <w:rsid w:val="0051015C"/>
    <w:rsid w:val="00516CF1"/>
    <w:rsid w:val="00517BA2"/>
    <w:rsid w:val="00531AE9"/>
    <w:rsid w:val="00550540"/>
    <w:rsid w:val="00550A66"/>
    <w:rsid w:val="00560EDD"/>
    <w:rsid w:val="00564174"/>
    <w:rsid w:val="00566B4E"/>
    <w:rsid w:val="00567EC7"/>
    <w:rsid w:val="00570013"/>
    <w:rsid w:val="005801A2"/>
    <w:rsid w:val="00580293"/>
    <w:rsid w:val="00594B0C"/>
    <w:rsid w:val="005952A5"/>
    <w:rsid w:val="005A33A1"/>
    <w:rsid w:val="005B217D"/>
    <w:rsid w:val="005C385F"/>
    <w:rsid w:val="005D46A8"/>
    <w:rsid w:val="005D726C"/>
    <w:rsid w:val="005E1AC6"/>
    <w:rsid w:val="005F6F1B"/>
    <w:rsid w:val="00600B1C"/>
    <w:rsid w:val="00605364"/>
    <w:rsid w:val="00606E37"/>
    <w:rsid w:val="00624B33"/>
    <w:rsid w:val="0063041A"/>
    <w:rsid w:val="00630AA2"/>
    <w:rsid w:val="00636130"/>
    <w:rsid w:val="00646707"/>
    <w:rsid w:val="00646B4E"/>
    <w:rsid w:val="00657F7E"/>
    <w:rsid w:val="00662E58"/>
    <w:rsid w:val="00664DCF"/>
    <w:rsid w:val="00682674"/>
    <w:rsid w:val="00697AFD"/>
    <w:rsid w:val="006B3D46"/>
    <w:rsid w:val="006C5D39"/>
    <w:rsid w:val="006D6D9B"/>
    <w:rsid w:val="006D7E99"/>
    <w:rsid w:val="006E2810"/>
    <w:rsid w:val="006E5417"/>
    <w:rsid w:val="006F56CD"/>
    <w:rsid w:val="007023DE"/>
    <w:rsid w:val="00712F60"/>
    <w:rsid w:val="0071441D"/>
    <w:rsid w:val="00720E3B"/>
    <w:rsid w:val="0074393F"/>
    <w:rsid w:val="00745F6B"/>
    <w:rsid w:val="00755276"/>
    <w:rsid w:val="0075585E"/>
    <w:rsid w:val="00770571"/>
    <w:rsid w:val="007768FF"/>
    <w:rsid w:val="007824D3"/>
    <w:rsid w:val="00790C80"/>
    <w:rsid w:val="00796EE3"/>
    <w:rsid w:val="007A75B6"/>
    <w:rsid w:val="007A7D29"/>
    <w:rsid w:val="007B0BF8"/>
    <w:rsid w:val="007B4AB8"/>
    <w:rsid w:val="007D1181"/>
    <w:rsid w:val="007E01A3"/>
    <w:rsid w:val="007E3C89"/>
    <w:rsid w:val="007E4DB6"/>
    <w:rsid w:val="007F1F8B"/>
    <w:rsid w:val="007F67A1"/>
    <w:rsid w:val="00811C05"/>
    <w:rsid w:val="00812E01"/>
    <w:rsid w:val="008206C8"/>
    <w:rsid w:val="00824AC9"/>
    <w:rsid w:val="0086387C"/>
    <w:rsid w:val="00874A6C"/>
    <w:rsid w:val="00876C65"/>
    <w:rsid w:val="008A4297"/>
    <w:rsid w:val="008A4B4C"/>
    <w:rsid w:val="008C239F"/>
    <w:rsid w:val="008E1BA2"/>
    <w:rsid w:val="008E480C"/>
    <w:rsid w:val="00907757"/>
    <w:rsid w:val="009155D2"/>
    <w:rsid w:val="009212B0"/>
    <w:rsid w:val="00921FA1"/>
    <w:rsid w:val="009234A5"/>
    <w:rsid w:val="00933453"/>
    <w:rsid w:val="009336F7"/>
    <w:rsid w:val="0093636C"/>
    <w:rsid w:val="009374A7"/>
    <w:rsid w:val="00940FE8"/>
    <w:rsid w:val="00955F6D"/>
    <w:rsid w:val="00961BFE"/>
    <w:rsid w:val="00973486"/>
    <w:rsid w:val="00975472"/>
    <w:rsid w:val="0098551D"/>
    <w:rsid w:val="00986A95"/>
    <w:rsid w:val="0099518F"/>
    <w:rsid w:val="009A411C"/>
    <w:rsid w:val="009A523D"/>
    <w:rsid w:val="009B02A1"/>
    <w:rsid w:val="009E4A67"/>
    <w:rsid w:val="009F496B"/>
    <w:rsid w:val="00A01439"/>
    <w:rsid w:val="00A02E61"/>
    <w:rsid w:val="00A05CFF"/>
    <w:rsid w:val="00A13048"/>
    <w:rsid w:val="00A14313"/>
    <w:rsid w:val="00A36774"/>
    <w:rsid w:val="00A46843"/>
    <w:rsid w:val="00A4696F"/>
    <w:rsid w:val="00A56B97"/>
    <w:rsid w:val="00A6093D"/>
    <w:rsid w:val="00A767DC"/>
    <w:rsid w:val="00A76A6D"/>
    <w:rsid w:val="00A83253"/>
    <w:rsid w:val="00AA6E84"/>
    <w:rsid w:val="00AD05A8"/>
    <w:rsid w:val="00AE341B"/>
    <w:rsid w:val="00AF1670"/>
    <w:rsid w:val="00AF677D"/>
    <w:rsid w:val="00B07CA7"/>
    <w:rsid w:val="00B1279A"/>
    <w:rsid w:val="00B34A75"/>
    <w:rsid w:val="00B4194A"/>
    <w:rsid w:val="00B5222E"/>
    <w:rsid w:val="00B53179"/>
    <w:rsid w:val="00B600CD"/>
    <w:rsid w:val="00B61C96"/>
    <w:rsid w:val="00B70864"/>
    <w:rsid w:val="00B73A2A"/>
    <w:rsid w:val="00B82CD0"/>
    <w:rsid w:val="00B833C2"/>
    <w:rsid w:val="00B94B06"/>
    <w:rsid w:val="00B94C28"/>
    <w:rsid w:val="00BA2D0B"/>
    <w:rsid w:val="00BA424E"/>
    <w:rsid w:val="00BC10BA"/>
    <w:rsid w:val="00BC5AFD"/>
    <w:rsid w:val="00BD5566"/>
    <w:rsid w:val="00C01BBD"/>
    <w:rsid w:val="00C04F43"/>
    <w:rsid w:val="00C0609D"/>
    <w:rsid w:val="00C1035B"/>
    <w:rsid w:val="00C110FE"/>
    <w:rsid w:val="00C115AB"/>
    <w:rsid w:val="00C26CCB"/>
    <w:rsid w:val="00C30249"/>
    <w:rsid w:val="00C3723B"/>
    <w:rsid w:val="00C37AE7"/>
    <w:rsid w:val="00C42466"/>
    <w:rsid w:val="00C606C9"/>
    <w:rsid w:val="00C80288"/>
    <w:rsid w:val="00C84003"/>
    <w:rsid w:val="00C90650"/>
    <w:rsid w:val="00C97D78"/>
    <w:rsid w:val="00CC2A7E"/>
    <w:rsid w:val="00CC2AAE"/>
    <w:rsid w:val="00CC5A42"/>
    <w:rsid w:val="00CD0EAB"/>
    <w:rsid w:val="00CD715F"/>
    <w:rsid w:val="00CE5E02"/>
    <w:rsid w:val="00CF34DB"/>
    <w:rsid w:val="00CF558F"/>
    <w:rsid w:val="00D010C0"/>
    <w:rsid w:val="00D073E2"/>
    <w:rsid w:val="00D446EC"/>
    <w:rsid w:val="00D51BF0"/>
    <w:rsid w:val="00D55942"/>
    <w:rsid w:val="00D77FDB"/>
    <w:rsid w:val="00D807BF"/>
    <w:rsid w:val="00D82FCC"/>
    <w:rsid w:val="00DA17FC"/>
    <w:rsid w:val="00DA31C8"/>
    <w:rsid w:val="00DA7887"/>
    <w:rsid w:val="00DB2C26"/>
    <w:rsid w:val="00DC4832"/>
    <w:rsid w:val="00DD0051"/>
    <w:rsid w:val="00DD02F4"/>
    <w:rsid w:val="00DE6B43"/>
    <w:rsid w:val="00E11923"/>
    <w:rsid w:val="00E262D4"/>
    <w:rsid w:val="00E3455F"/>
    <w:rsid w:val="00E36250"/>
    <w:rsid w:val="00E44162"/>
    <w:rsid w:val="00E54511"/>
    <w:rsid w:val="00E61DAC"/>
    <w:rsid w:val="00E673A8"/>
    <w:rsid w:val="00E720CE"/>
    <w:rsid w:val="00E72B80"/>
    <w:rsid w:val="00E75FE3"/>
    <w:rsid w:val="00E8648A"/>
    <w:rsid w:val="00E86C4C"/>
    <w:rsid w:val="00E907A3"/>
    <w:rsid w:val="00EA5AE0"/>
    <w:rsid w:val="00EB7AB1"/>
    <w:rsid w:val="00EE707B"/>
    <w:rsid w:val="00EE7CD8"/>
    <w:rsid w:val="00EF48CC"/>
    <w:rsid w:val="00F00801"/>
    <w:rsid w:val="00F15D89"/>
    <w:rsid w:val="00F711F1"/>
    <w:rsid w:val="00F73032"/>
    <w:rsid w:val="00F848FC"/>
    <w:rsid w:val="00F9282A"/>
    <w:rsid w:val="00F96BAD"/>
    <w:rsid w:val="00FA139D"/>
    <w:rsid w:val="00FB0E84"/>
    <w:rsid w:val="00FD01C2"/>
    <w:rsid w:val="00FE595C"/>
    <w:rsid w:val="00FF0220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Number 5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0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0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rsid w:val="00517BA2"/>
    <w:rPr>
      <w:sz w:val="18"/>
      <w:szCs w:val="18"/>
    </w:rPr>
  </w:style>
  <w:style w:type="paragraph" w:styleId="ab">
    <w:name w:val="annotation text"/>
    <w:basedOn w:val="a"/>
    <w:link w:val="Char0"/>
    <w:rsid w:val="00517BA2"/>
  </w:style>
  <w:style w:type="character" w:customStyle="1" w:styleId="Char0">
    <w:name w:val="메모 텍스트 Char"/>
    <w:link w:val="ab"/>
    <w:rsid w:val="00517BA2"/>
    <w:rPr>
      <w:sz w:val="22"/>
      <w:lang w:eastAsia="en-US"/>
    </w:rPr>
  </w:style>
  <w:style w:type="paragraph" w:styleId="ac">
    <w:name w:val="annotation subject"/>
    <w:basedOn w:val="ab"/>
    <w:next w:val="ab"/>
    <w:link w:val="Char1"/>
    <w:rsid w:val="00517BA2"/>
    <w:rPr>
      <w:b/>
      <w:bCs/>
    </w:rPr>
  </w:style>
  <w:style w:type="character" w:customStyle="1" w:styleId="Char1">
    <w:name w:val="메모 주제 Char"/>
    <w:link w:val="ac"/>
    <w:rsid w:val="00517BA2"/>
    <w:rPr>
      <w:b/>
      <w:bCs/>
      <w:sz w:val="22"/>
      <w:lang w:eastAsia="en-US"/>
    </w:rPr>
  </w:style>
  <w:style w:type="paragraph" w:styleId="5">
    <w:name w:val="List Number 5"/>
    <w:basedOn w:val="a"/>
    <w:uiPriority w:val="99"/>
    <w:rsid w:val="00560EDD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num" w:pos="0"/>
        <w:tab w:val="num" w:pos="1492"/>
      </w:tabs>
      <w:overflowPunct/>
      <w:autoSpaceDE/>
      <w:autoSpaceDN/>
      <w:adjustRightInd/>
      <w:spacing w:before="0" w:after="240" w:line="230" w:lineRule="atLeast"/>
      <w:ind w:left="1492" w:hanging="403"/>
      <w:jc w:val="both"/>
      <w:textAlignment w:val="auto"/>
    </w:pPr>
    <w:rPr>
      <w:rFonts w:ascii="Arial" w:eastAsia="MS Mincho" w:hAnsi="Arial"/>
      <w:sz w:val="20"/>
      <w:lang w:val="en-GB" w:eastAsia="ja-JP"/>
    </w:rPr>
  </w:style>
  <w:style w:type="paragraph" w:styleId="ad">
    <w:name w:val="caption"/>
    <w:basedOn w:val="a"/>
    <w:next w:val="a"/>
    <w:unhideWhenUsed/>
    <w:qFormat/>
    <w:rsid w:val="000447C9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yunmook.oh@lg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701E-06D8-4EAC-AE66-0E85A22B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6947</CharactersWithSpaces>
  <SharedDoc>false</SharedDoc>
  <HLinks>
    <vt:vector size="6" baseType="variant">
      <vt:variant>
        <vt:i4>3932240</vt:i4>
      </vt:variant>
      <vt:variant>
        <vt:i4>0</vt:i4>
      </vt:variant>
      <vt:variant>
        <vt:i4>0</vt:i4>
      </vt:variant>
      <vt:variant>
        <vt:i4>5</vt:i4>
      </vt:variant>
      <vt:variant>
        <vt:lpwstr>mailto:hyunmook.oh@lge.com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Hyun-Mook Oh</cp:lastModifiedBy>
  <cp:revision>7</cp:revision>
  <cp:lastPrinted>1900-12-31T15:00:00Z</cp:lastPrinted>
  <dcterms:created xsi:type="dcterms:W3CDTF">2017-07-20T23:47:00Z</dcterms:created>
  <dcterms:modified xsi:type="dcterms:W3CDTF">2017-07-21T08:34:00Z</dcterms:modified>
</cp:coreProperties>
</file>