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C4530C" w14:paraId="1D1734D0" w14:textId="77777777">
        <w:tc>
          <w:tcPr>
            <w:tcW w:w="6408" w:type="dxa"/>
          </w:tcPr>
          <w:p w14:paraId="77076218" w14:textId="77777777" w:rsidR="006C5D39" w:rsidRPr="00C4530C" w:rsidRDefault="00431839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 w14:anchorId="4AE331EA"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szCs w:val="22"/>
                <w:lang w:val="en-CA"/>
              </w:rPr>
              <w:pict w14:anchorId="08FEA87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9" o:title=""/>
                </v:shape>
              </w:pict>
            </w:r>
            <w:r>
              <w:rPr>
                <w:b/>
                <w:szCs w:val="22"/>
                <w:lang w:val="en-CA"/>
              </w:rPr>
              <w:pict w14:anchorId="2C928C04">
                <v:shape id="_x0000_s1050" type="#_x0000_t75" style="position:absolute;margin-left:21.15pt;margin-top:-25.1pt;width:23.2pt;height:21.05pt;z-index:2">
                  <v:imagedata r:id="rId10" o:title=""/>
                </v:shape>
              </w:pict>
            </w:r>
            <w:r w:rsidR="00E61DAC" w:rsidRPr="00C4530C">
              <w:rPr>
                <w:b/>
                <w:szCs w:val="22"/>
                <w:lang w:val="en-CA"/>
              </w:rPr>
              <w:t xml:space="preserve">Joint </w:t>
            </w:r>
            <w:r w:rsidR="006C5D39" w:rsidRPr="00C4530C">
              <w:rPr>
                <w:b/>
                <w:szCs w:val="22"/>
                <w:lang w:val="en-CA"/>
              </w:rPr>
              <w:t>Collaborative</w:t>
            </w:r>
            <w:r w:rsidR="00E61DAC" w:rsidRPr="00C4530C">
              <w:rPr>
                <w:b/>
                <w:szCs w:val="22"/>
                <w:lang w:val="en-CA"/>
              </w:rPr>
              <w:t xml:space="preserve"> Team </w:t>
            </w:r>
            <w:r w:rsidR="006C5D39" w:rsidRPr="00C4530C">
              <w:rPr>
                <w:b/>
                <w:szCs w:val="22"/>
                <w:lang w:val="en-CA"/>
              </w:rPr>
              <w:t>on Video Coding (JCT-VC)</w:t>
            </w:r>
          </w:p>
          <w:p w14:paraId="714B2F8C" w14:textId="77777777" w:rsidR="00E61DAC" w:rsidRPr="00C4530C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4530C">
              <w:rPr>
                <w:b/>
                <w:szCs w:val="22"/>
                <w:lang w:val="en-CA"/>
              </w:rPr>
              <w:t xml:space="preserve">of </w:t>
            </w:r>
            <w:r w:rsidR="007F1F8B" w:rsidRPr="00C4530C">
              <w:rPr>
                <w:b/>
                <w:szCs w:val="22"/>
                <w:lang w:val="en-CA"/>
              </w:rPr>
              <w:t>ITU-T SG</w:t>
            </w:r>
            <w:r w:rsidR="005E1AC6" w:rsidRPr="00C4530C">
              <w:rPr>
                <w:b/>
                <w:szCs w:val="22"/>
                <w:lang w:val="en-CA"/>
              </w:rPr>
              <w:t> </w:t>
            </w:r>
            <w:r w:rsidR="007F1F8B" w:rsidRPr="00C4530C">
              <w:rPr>
                <w:b/>
                <w:szCs w:val="22"/>
                <w:lang w:val="en-CA"/>
              </w:rPr>
              <w:t>16 WP</w:t>
            </w:r>
            <w:r w:rsidR="005E1AC6" w:rsidRPr="00C4530C">
              <w:rPr>
                <w:b/>
                <w:szCs w:val="22"/>
                <w:lang w:val="en-CA"/>
              </w:rPr>
              <w:t> </w:t>
            </w:r>
            <w:r w:rsidR="007F1F8B" w:rsidRPr="00C4530C">
              <w:rPr>
                <w:b/>
                <w:szCs w:val="22"/>
                <w:lang w:val="en-CA"/>
              </w:rPr>
              <w:t>3 and ISO/IEC JTC</w:t>
            </w:r>
            <w:r w:rsidR="005E1AC6" w:rsidRPr="00C4530C">
              <w:rPr>
                <w:b/>
                <w:szCs w:val="22"/>
                <w:lang w:val="en-CA"/>
              </w:rPr>
              <w:t> </w:t>
            </w:r>
            <w:r w:rsidR="007F1F8B" w:rsidRPr="00C4530C">
              <w:rPr>
                <w:b/>
                <w:szCs w:val="22"/>
                <w:lang w:val="en-CA"/>
              </w:rPr>
              <w:t>1/SC</w:t>
            </w:r>
            <w:r w:rsidR="005E1AC6" w:rsidRPr="00C4530C">
              <w:rPr>
                <w:b/>
                <w:szCs w:val="22"/>
                <w:lang w:val="en-CA"/>
              </w:rPr>
              <w:t> </w:t>
            </w:r>
            <w:r w:rsidR="007F1F8B" w:rsidRPr="00C4530C">
              <w:rPr>
                <w:b/>
                <w:szCs w:val="22"/>
                <w:lang w:val="en-CA"/>
              </w:rPr>
              <w:t>29/WG</w:t>
            </w:r>
            <w:r w:rsidR="005E1AC6" w:rsidRPr="00C4530C">
              <w:rPr>
                <w:b/>
                <w:szCs w:val="22"/>
                <w:lang w:val="en-CA"/>
              </w:rPr>
              <w:t> </w:t>
            </w:r>
            <w:r w:rsidR="007F1F8B" w:rsidRPr="00C4530C">
              <w:rPr>
                <w:b/>
                <w:szCs w:val="22"/>
                <w:lang w:val="en-CA"/>
              </w:rPr>
              <w:t>11</w:t>
            </w:r>
          </w:p>
          <w:p w14:paraId="6C6BFF60" w14:textId="77777777" w:rsidR="00E61DAC" w:rsidRPr="00C4530C" w:rsidRDefault="00B600CD" w:rsidP="000F6C4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4530C">
              <w:t>2</w:t>
            </w:r>
            <w:r w:rsidR="000F6C4F" w:rsidRPr="00C4530C">
              <w:t>8</w:t>
            </w:r>
            <w:r w:rsidR="00BD5566" w:rsidRPr="00C4530C">
              <w:t>th</w:t>
            </w:r>
            <w:r w:rsidR="00A767DC" w:rsidRPr="00C4530C">
              <w:t xml:space="preserve"> Meeting: </w:t>
            </w:r>
            <w:r w:rsidR="000F6C4F" w:rsidRPr="00C4530C">
              <w:rPr>
                <w:lang w:val="en-CA"/>
              </w:rPr>
              <w:t>Torino</w:t>
            </w:r>
            <w:r w:rsidR="00975472" w:rsidRPr="00C4530C">
              <w:rPr>
                <w:lang w:val="en-CA"/>
              </w:rPr>
              <w:t xml:space="preserve">, </w:t>
            </w:r>
            <w:r w:rsidR="000F6C4F" w:rsidRPr="00C4530C">
              <w:rPr>
                <w:lang w:val="en-CA"/>
              </w:rPr>
              <w:t>IT</w:t>
            </w:r>
            <w:r w:rsidR="00975472" w:rsidRPr="00C4530C">
              <w:rPr>
                <w:lang w:val="en-CA"/>
              </w:rPr>
              <w:t xml:space="preserve">, </w:t>
            </w:r>
            <w:r w:rsidR="00D77FDB" w:rsidRPr="00C4530C">
              <w:rPr>
                <w:lang w:val="en-CA"/>
              </w:rPr>
              <w:t>15–</w:t>
            </w:r>
            <w:r w:rsidR="000F6C4F" w:rsidRPr="00C4530C">
              <w:rPr>
                <w:lang w:val="en-CA"/>
              </w:rPr>
              <w:t>21</w:t>
            </w:r>
            <w:r w:rsidR="00975472" w:rsidRPr="00C4530C">
              <w:rPr>
                <w:lang w:val="en-CA"/>
              </w:rPr>
              <w:t xml:space="preserve"> </w:t>
            </w:r>
            <w:r w:rsidR="000F6C4F" w:rsidRPr="00C4530C">
              <w:rPr>
                <w:lang w:val="en-CA"/>
              </w:rPr>
              <w:t>July</w:t>
            </w:r>
            <w:r w:rsidR="00975472" w:rsidRPr="00C4530C">
              <w:rPr>
                <w:lang w:val="en-CA"/>
              </w:rPr>
              <w:t xml:space="preserve"> 2017</w:t>
            </w:r>
          </w:p>
        </w:tc>
        <w:tc>
          <w:tcPr>
            <w:tcW w:w="3168" w:type="dxa"/>
          </w:tcPr>
          <w:p w14:paraId="0630E6E9" w14:textId="7375D3CF" w:rsidR="008A4B4C" w:rsidRPr="00C4530C" w:rsidRDefault="00E61DAC" w:rsidP="00384695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C4530C">
              <w:rPr>
                <w:lang w:val="en-CA"/>
              </w:rPr>
              <w:t>Document</w:t>
            </w:r>
            <w:r w:rsidR="006C5D39" w:rsidRPr="00C4530C">
              <w:rPr>
                <w:lang w:val="en-CA"/>
              </w:rPr>
              <w:t>: JC</w:t>
            </w:r>
            <w:r w:rsidRPr="00C4530C">
              <w:rPr>
                <w:lang w:val="en-CA"/>
              </w:rPr>
              <w:t>T</w:t>
            </w:r>
            <w:r w:rsidR="006C5D39" w:rsidRPr="00C4530C">
              <w:rPr>
                <w:lang w:val="en-CA"/>
              </w:rPr>
              <w:t>VC</w:t>
            </w:r>
            <w:r w:rsidRPr="00C4530C">
              <w:rPr>
                <w:lang w:val="en-CA"/>
              </w:rPr>
              <w:t>-</w:t>
            </w:r>
            <w:r w:rsidR="00975472" w:rsidRPr="00C4530C">
              <w:rPr>
                <w:lang w:val="en-CA"/>
              </w:rPr>
              <w:t>A</w:t>
            </w:r>
            <w:r w:rsidR="000F6C4F" w:rsidRPr="00C4530C">
              <w:rPr>
                <w:lang w:val="en-CA"/>
              </w:rPr>
              <w:t>B</w:t>
            </w:r>
            <w:r w:rsidR="00384695">
              <w:rPr>
                <w:rFonts w:hint="eastAsia"/>
                <w:u w:val="single"/>
                <w:lang w:val="en-CA" w:eastAsia="ko-KR"/>
              </w:rPr>
              <w:t>0036</w:t>
            </w:r>
          </w:p>
        </w:tc>
      </w:tr>
    </w:tbl>
    <w:p w14:paraId="1E51E3EF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C4530C" w14:paraId="2F4163D0" w14:textId="77777777">
        <w:tc>
          <w:tcPr>
            <w:tcW w:w="1458" w:type="dxa"/>
          </w:tcPr>
          <w:p w14:paraId="46A20F88" w14:textId="77777777" w:rsidR="00E61DAC" w:rsidRPr="00C4530C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C4530C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523AA7BA" w14:textId="3063835E" w:rsidR="00E61DAC" w:rsidRPr="00C4530C" w:rsidRDefault="00A57A5B">
            <w:pPr>
              <w:spacing w:before="60" w:after="60"/>
              <w:rPr>
                <w:b/>
                <w:szCs w:val="22"/>
                <w:lang w:val="en-CA" w:eastAsia="ko-KR"/>
              </w:rPr>
            </w:pPr>
            <w:r>
              <w:rPr>
                <w:rFonts w:hint="eastAsia"/>
                <w:b/>
                <w:szCs w:val="22"/>
                <w:lang w:val="en-CA" w:eastAsia="ko-KR"/>
              </w:rPr>
              <w:t>Supplemental enhancement information set SEI message</w:t>
            </w:r>
          </w:p>
        </w:tc>
      </w:tr>
      <w:tr w:rsidR="00E61DAC" w:rsidRPr="00C4530C" w14:paraId="6D0EB81A" w14:textId="77777777">
        <w:tc>
          <w:tcPr>
            <w:tcW w:w="1458" w:type="dxa"/>
          </w:tcPr>
          <w:p w14:paraId="7A9EE2D9" w14:textId="77777777" w:rsidR="00E61DAC" w:rsidRPr="00C4530C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C4530C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3C719931" w14:textId="24182310" w:rsidR="00E61DAC" w:rsidRPr="00C4530C" w:rsidRDefault="00646B4E" w:rsidP="00A57A5B">
            <w:pPr>
              <w:spacing w:before="60" w:after="60"/>
              <w:rPr>
                <w:szCs w:val="22"/>
                <w:lang w:val="en-CA"/>
              </w:rPr>
            </w:pPr>
            <w:r w:rsidRPr="00C4530C">
              <w:rPr>
                <w:szCs w:val="22"/>
                <w:lang w:val="en-CA"/>
              </w:rPr>
              <w:t>Input d</w:t>
            </w:r>
            <w:r w:rsidR="00E61DAC" w:rsidRPr="00C4530C">
              <w:rPr>
                <w:szCs w:val="22"/>
                <w:lang w:val="en-CA"/>
              </w:rPr>
              <w:t xml:space="preserve">ocument to </w:t>
            </w:r>
            <w:r w:rsidR="00AE341B" w:rsidRPr="00C4530C">
              <w:rPr>
                <w:szCs w:val="22"/>
                <w:lang w:val="en-CA"/>
              </w:rPr>
              <w:t>JCT-VC</w:t>
            </w:r>
          </w:p>
        </w:tc>
      </w:tr>
      <w:tr w:rsidR="00E61DAC" w:rsidRPr="00C4530C" w14:paraId="6BFE7577" w14:textId="77777777">
        <w:tc>
          <w:tcPr>
            <w:tcW w:w="1458" w:type="dxa"/>
          </w:tcPr>
          <w:p w14:paraId="68B9AC56" w14:textId="77777777" w:rsidR="00E61DAC" w:rsidRPr="00C4530C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C4530C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361558DA" w14:textId="73F4AE77" w:rsidR="00E61DAC" w:rsidRPr="00C4530C" w:rsidRDefault="00E61DAC" w:rsidP="00A57A5B">
            <w:pPr>
              <w:spacing w:before="60" w:after="60"/>
              <w:rPr>
                <w:szCs w:val="22"/>
                <w:lang w:val="en-CA"/>
              </w:rPr>
            </w:pPr>
            <w:r w:rsidRPr="00C4530C">
              <w:rPr>
                <w:szCs w:val="22"/>
                <w:lang w:val="en-CA"/>
              </w:rPr>
              <w:t>Proposal</w:t>
            </w:r>
          </w:p>
        </w:tc>
      </w:tr>
      <w:tr w:rsidR="00E61DAC" w:rsidRPr="00C4530C" w14:paraId="73DA3D10" w14:textId="77777777">
        <w:tc>
          <w:tcPr>
            <w:tcW w:w="1458" w:type="dxa"/>
          </w:tcPr>
          <w:p w14:paraId="1BED4101" w14:textId="77777777" w:rsidR="00E61DAC" w:rsidRPr="00C4530C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C4530C">
              <w:rPr>
                <w:i/>
                <w:szCs w:val="22"/>
                <w:lang w:val="en-CA"/>
              </w:rPr>
              <w:t>Author(s) or</w:t>
            </w:r>
            <w:r w:rsidRPr="00C4530C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77E3970E" w14:textId="2C1454CF" w:rsidR="00E61DAC" w:rsidRPr="00C4530C" w:rsidRDefault="00E668E5" w:rsidP="00D804E3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Hyun-Mook Oh</w:t>
            </w:r>
            <w:r>
              <w:rPr>
                <w:rFonts w:hint="eastAsia"/>
                <w:szCs w:val="22"/>
                <w:lang w:val="en-CA" w:eastAsia="ko-KR"/>
              </w:rPr>
              <w:br/>
              <w:t>Sejin Oh</w:t>
            </w:r>
            <w:r>
              <w:rPr>
                <w:rFonts w:hint="eastAsia"/>
                <w:szCs w:val="22"/>
                <w:lang w:val="en-CA" w:eastAsia="ko-KR"/>
              </w:rPr>
              <w:br/>
              <w:t>Jong-Ye</w:t>
            </w:r>
            <w:r w:rsidR="00D804E3">
              <w:rPr>
                <w:rFonts w:hint="eastAsia"/>
                <w:szCs w:val="22"/>
                <w:lang w:val="en-CA" w:eastAsia="ko-KR"/>
              </w:rPr>
              <w:t>u</w:t>
            </w:r>
            <w:r>
              <w:rPr>
                <w:rFonts w:hint="eastAsia"/>
                <w:szCs w:val="22"/>
                <w:lang w:val="en-CA" w:eastAsia="ko-KR"/>
              </w:rPr>
              <w:t>l Suh</w:t>
            </w:r>
          </w:p>
        </w:tc>
        <w:tc>
          <w:tcPr>
            <w:tcW w:w="900" w:type="dxa"/>
          </w:tcPr>
          <w:p w14:paraId="7126F02A" w14:textId="7C259FC3" w:rsidR="00E61DAC" w:rsidRPr="00C4530C" w:rsidRDefault="00E61DAC">
            <w:pPr>
              <w:spacing w:before="60" w:after="60"/>
              <w:rPr>
                <w:szCs w:val="22"/>
                <w:lang w:val="en-CA"/>
              </w:rPr>
            </w:pPr>
            <w:r w:rsidRPr="00C4530C">
              <w:rPr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14:paraId="7DD873AA" w14:textId="70F1CA60" w:rsidR="00E61DAC" w:rsidRPr="00C4530C" w:rsidRDefault="00E668E5" w:rsidP="005952A5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hyunmook.oh@lge.com</w:t>
            </w:r>
          </w:p>
        </w:tc>
      </w:tr>
      <w:tr w:rsidR="00E61DAC" w:rsidRPr="00C4530C" w14:paraId="71BBAF9F" w14:textId="77777777">
        <w:tc>
          <w:tcPr>
            <w:tcW w:w="1458" w:type="dxa"/>
          </w:tcPr>
          <w:p w14:paraId="166575D7" w14:textId="77777777" w:rsidR="00E61DAC" w:rsidRPr="00C4530C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C4530C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4D6689A7" w14:textId="4DA8563F" w:rsidR="00E61DAC" w:rsidRPr="00C4530C" w:rsidRDefault="00A57A5B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LG Electronics</w:t>
            </w:r>
          </w:p>
        </w:tc>
      </w:tr>
    </w:tbl>
    <w:p w14:paraId="484D4C70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08141529" w14:textId="7D98EA11" w:rsidR="00657E10" w:rsidRDefault="00275BCF" w:rsidP="00710CDE">
      <w:pPr>
        <w:pStyle w:val="1"/>
        <w:numPr>
          <w:ilvl w:val="0"/>
          <w:numId w:val="0"/>
        </w:numPr>
        <w:ind w:left="432" w:hanging="432"/>
        <w:rPr>
          <w:szCs w:val="22"/>
          <w:lang w:val="en-CA" w:eastAsia="ko-KR"/>
        </w:rPr>
      </w:pPr>
      <w:r w:rsidRPr="005B217D">
        <w:rPr>
          <w:lang w:val="en-CA"/>
        </w:rPr>
        <w:t>Abstract</w:t>
      </w:r>
    </w:p>
    <w:p w14:paraId="40C1AFBC" w14:textId="77777777" w:rsidR="00D804E3" w:rsidRDefault="00D804E3" w:rsidP="00710CDE">
      <w:pPr>
        <w:jc w:val="both"/>
        <w:rPr>
          <w:szCs w:val="22"/>
          <w:lang w:val="en-CA" w:eastAsia="ko-KR"/>
        </w:rPr>
      </w:pPr>
    </w:p>
    <w:p w14:paraId="2F653FD2" w14:textId="65E37736" w:rsidR="00657E10" w:rsidRDefault="00917732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In this contribution, </w:t>
      </w:r>
      <w:r w:rsidR="003331C2">
        <w:rPr>
          <w:szCs w:val="22"/>
          <w:lang w:val="en-CA" w:eastAsia="ko-KR"/>
        </w:rPr>
        <w:t xml:space="preserve">we propose a </w:t>
      </w:r>
      <w:r>
        <w:rPr>
          <w:rFonts w:hint="eastAsia"/>
          <w:szCs w:val="22"/>
          <w:lang w:val="en-CA" w:eastAsia="ko-KR"/>
        </w:rPr>
        <w:t xml:space="preserve">supplemental enhancement information set SEI message </w:t>
      </w:r>
      <w:r w:rsidR="003331C2">
        <w:rPr>
          <w:szCs w:val="22"/>
          <w:lang w:val="en-CA" w:eastAsia="ko-KR"/>
        </w:rPr>
        <w:t>which indicates</w:t>
      </w:r>
      <w:r>
        <w:rPr>
          <w:rFonts w:hint="eastAsia"/>
          <w:szCs w:val="22"/>
          <w:lang w:val="en-CA" w:eastAsia="ko-KR"/>
        </w:rPr>
        <w:t xml:space="preserve"> the </w:t>
      </w:r>
      <w:r w:rsidR="006E158B">
        <w:rPr>
          <w:rFonts w:hint="eastAsia"/>
          <w:szCs w:val="22"/>
          <w:lang w:val="en-CA" w:eastAsia="ko-KR"/>
        </w:rPr>
        <w:t xml:space="preserve">list </w:t>
      </w:r>
      <w:r>
        <w:rPr>
          <w:rFonts w:hint="eastAsia"/>
          <w:szCs w:val="22"/>
          <w:lang w:val="en-CA" w:eastAsia="ko-KR"/>
        </w:rPr>
        <w:t xml:space="preserve">of SEI messages </w:t>
      </w:r>
      <w:r w:rsidR="006E158B">
        <w:rPr>
          <w:rFonts w:hint="eastAsia"/>
          <w:szCs w:val="22"/>
          <w:lang w:val="en-CA" w:eastAsia="ko-KR"/>
        </w:rPr>
        <w:t>in</w:t>
      </w:r>
      <w:r>
        <w:rPr>
          <w:rFonts w:hint="eastAsia"/>
          <w:szCs w:val="22"/>
          <w:lang w:val="en-CA" w:eastAsia="ko-KR"/>
        </w:rPr>
        <w:t xml:space="preserve"> the video stream</w:t>
      </w:r>
      <w:r w:rsidR="00E668E5">
        <w:rPr>
          <w:rFonts w:hint="eastAsia"/>
          <w:szCs w:val="22"/>
          <w:lang w:val="en-CA" w:eastAsia="ko-KR"/>
        </w:rPr>
        <w:t xml:space="preserve"> </w:t>
      </w:r>
      <w:r w:rsidR="003331C2">
        <w:rPr>
          <w:szCs w:val="22"/>
          <w:lang w:val="en-CA" w:eastAsia="ko-KR"/>
        </w:rPr>
        <w:t xml:space="preserve">and </w:t>
      </w:r>
      <w:r>
        <w:rPr>
          <w:rFonts w:hint="eastAsia"/>
          <w:szCs w:val="22"/>
          <w:lang w:val="en-CA" w:eastAsia="ko-KR"/>
        </w:rPr>
        <w:t xml:space="preserve">the </w:t>
      </w:r>
      <w:r w:rsidR="006E158B">
        <w:rPr>
          <w:rFonts w:hint="eastAsia"/>
          <w:szCs w:val="22"/>
          <w:lang w:val="en-CA" w:eastAsia="ko-KR"/>
        </w:rPr>
        <w:t>processing order</w:t>
      </w:r>
      <w:r w:rsidR="003331C2">
        <w:rPr>
          <w:szCs w:val="22"/>
          <w:lang w:val="en-CA" w:eastAsia="ko-KR"/>
        </w:rPr>
        <w:t xml:space="preserve">. It </w:t>
      </w:r>
      <w:r w:rsidR="0022170A">
        <w:rPr>
          <w:rFonts w:hint="eastAsia"/>
          <w:szCs w:val="22"/>
          <w:lang w:val="en-CA" w:eastAsia="ko-KR"/>
        </w:rPr>
        <w:t>help</w:t>
      </w:r>
      <w:r w:rsidR="003331C2">
        <w:rPr>
          <w:szCs w:val="22"/>
          <w:lang w:val="en-CA" w:eastAsia="ko-KR"/>
        </w:rPr>
        <w:t>s</w:t>
      </w:r>
      <w:r w:rsidR="0022170A">
        <w:rPr>
          <w:rFonts w:hint="eastAsia"/>
          <w:szCs w:val="22"/>
          <w:lang w:val="en-CA" w:eastAsia="ko-KR"/>
        </w:rPr>
        <w:t xml:space="preserve"> </w:t>
      </w:r>
      <w:r w:rsidR="003331C2">
        <w:rPr>
          <w:szCs w:val="22"/>
          <w:lang w:val="en-CA" w:eastAsia="ko-KR"/>
        </w:rPr>
        <w:t xml:space="preserve">for </w:t>
      </w:r>
      <w:r w:rsidR="0022170A">
        <w:rPr>
          <w:rFonts w:hint="eastAsia"/>
          <w:szCs w:val="22"/>
          <w:lang w:val="en-CA" w:eastAsia="ko-KR"/>
        </w:rPr>
        <w:t>receivers</w:t>
      </w:r>
      <w:r>
        <w:rPr>
          <w:rFonts w:hint="eastAsia"/>
          <w:szCs w:val="22"/>
          <w:lang w:val="en-CA" w:eastAsia="ko-KR"/>
        </w:rPr>
        <w:t xml:space="preserve"> to reproduce the intention of the creator. </w:t>
      </w:r>
      <w:r w:rsidR="00657E10">
        <w:rPr>
          <w:rFonts w:hint="eastAsia"/>
          <w:szCs w:val="22"/>
          <w:lang w:val="en-CA" w:eastAsia="ko-KR"/>
        </w:rPr>
        <w:t>As use cases for the proposed SEI messages, VR and HDR video pre-processing steps are reviewed as examples of multiple SEI message usage</w:t>
      </w:r>
      <w:r w:rsidR="00192029">
        <w:rPr>
          <w:rFonts w:hint="eastAsia"/>
          <w:szCs w:val="22"/>
          <w:lang w:val="en-CA" w:eastAsia="ko-KR"/>
        </w:rPr>
        <w:t>s</w:t>
      </w:r>
      <w:r w:rsidR="00657E10">
        <w:rPr>
          <w:rFonts w:hint="eastAsia"/>
          <w:szCs w:val="22"/>
          <w:lang w:val="en-CA" w:eastAsia="ko-KR"/>
        </w:rPr>
        <w:t xml:space="preserve"> with sequential order. </w:t>
      </w:r>
    </w:p>
    <w:p w14:paraId="5598DBA2" w14:textId="77777777" w:rsidR="00D804E3" w:rsidRPr="00710CDE" w:rsidRDefault="00D804E3">
      <w:pPr>
        <w:jc w:val="both"/>
        <w:rPr>
          <w:szCs w:val="22"/>
          <w:lang w:val="en-CA" w:eastAsia="ko-KR"/>
        </w:rPr>
      </w:pPr>
    </w:p>
    <w:p w14:paraId="04E609D6" w14:textId="6E5896B1" w:rsidR="00657E10" w:rsidRPr="00710CDE" w:rsidRDefault="00D12585" w:rsidP="00710CDE">
      <w:pPr>
        <w:pStyle w:val="1"/>
        <w:jc w:val="both"/>
        <w:rPr>
          <w:szCs w:val="22"/>
          <w:lang w:val="en-CA" w:eastAsia="ko-KR"/>
        </w:rPr>
      </w:pPr>
      <w:r w:rsidRPr="00710CDE">
        <w:rPr>
          <w:rFonts w:hint="eastAsia"/>
          <w:lang w:val="en-CA" w:eastAsia="ko-KR"/>
        </w:rPr>
        <w:t>Background</w:t>
      </w:r>
    </w:p>
    <w:p w14:paraId="010DAC12" w14:textId="77777777" w:rsidR="00D804E3" w:rsidRDefault="00D804E3" w:rsidP="009234A5">
      <w:pPr>
        <w:jc w:val="both"/>
        <w:rPr>
          <w:szCs w:val="22"/>
          <w:lang w:val="en-CA" w:eastAsia="ko-KR"/>
        </w:rPr>
      </w:pPr>
    </w:p>
    <w:p w14:paraId="4696FFB6" w14:textId="10A07635" w:rsidR="0055096A" w:rsidRDefault="00517565" w:rsidP="009234A5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One of the topics discussed in the 27</w:t>
      </w:r>
      <w:r w:rsidRPr="00517565">
        <w:rPr>
          <w:rFonts w:hint="eastAsia"/>
          <w:szCs w:val="22"/>
          <w:vertAlign w:val="superscript"/>
          <w:lang w:val="en-CA" w:eastAsia="ko-KR"/>
        </w:rPr>
        <w:t>th</w:t>
      </w:r>
      <w:r>
        <w:rPr>
          <w:rFonts w:hint="eastAsia"/>
          <w:szCs w:val="22"/>
          <w:lang w:val="en-CA" w:eastAsia="ko-KR"/>
        </w:rPr>
        <w:t xml:space="preserve"> JCT-VC meeting in Hobart was signaling of group of SEI messages contained in a video stream. </w:t>
      </w:r>
      <w:r w:rsidR="006E158B">
        <w:rPr>
          <w:rFonts w:hint="eastAsia"/>
          <w:szCs w:val="22"/>
          <w:lang w:val="en-CA" w:eastAsia="ko-KR"/>
        </w:rPr>
        <w:t>In</w:t>
      </w:r>
      <w:r w:rsidR="001D5C48">
        <w:rPr>
          <w:rFonts w:hint="eastAsia"/>
          <w:szCs w:val="22"/>
          <w:lang w:val="en-CA" w:eastAsia="ko-KR"/>
        </w:rPr>
        <w:t xml:space="preserve"> </w:t>
      </w:r>
      <w:r w:rsidR="009D202C">
        <w:rPr>
          <w:rFonts w:hint="eastAsia"/>
          <w:szCs w:val="24"/>
          <w:lang w:eastAsia="ko-KR"/>
        </w:rPr>
        <w:t>JCTVC-</w:t>
      </w:r>
      <w:del w:id="0" w:author="Hyun-Mook Oh" w:date="2017-07-16T17:47:00Z">
        <w:r w:rsidR="009D202C" w:rsidDel="00194440">
          <w:rPr>
            <w:rFonts w:hint="eastAsia"/>
            <w:szCs w:val="24"/>
            <w:lang w:eastAsia="ko-KR"/>
          </w:rPr>
          <w:delText>AA0024</w:delText>
        </w:r>
        <w:r w:rsidR="009D202C" w:rsidDel="00194440">
          <w:rPr>
            <w:rFonts w:hint="eastAsia"/>
            <w:szCs w:val="22"/>
            <w:lang w:val="en-CA" w:eastAsia="ko-KR"/>
          </w:rPr>
          <w:delText xml:space="preserve"> </w:delText>
        </w:r>
      </w:del>
      <w:ins w:id="1" w:author="Hyun-Mook Oh" w:date="2017-07-16T17:47:00Z">
        <w:r w:rsidR="00194440">
          <w:rPr>
            <w:rFonts w:hint="eastAsia"/>
            <w:szCs w:val="24"/>
            <w:lang w:eastAsia="ko-KR"/>
          </w:rPr>
          <w:t>AA0026</w:t>
        </w:r>
        <w:r w:rsidR="00194440">
          <w:rPr>
            <w:rFonts w:hint="eastAsia"/>
            <w:szCs w:val="22"/>
            <w:lang w:val="en-CA" w:eastAsia="ko-KR"/>
          </w:rPr>
          <w:t xml:space="preserve"> </w:t>
        </w:r>
      </w:ins>
      <w:r w:rsidR="001D5C48">
        <w:rPr>
          <w:rFonts w:hint="eastAsia"/>
          <w:szCs w:val="22"/>
          <w:lang w:val="en-CA" w:eastAsia="ko-KR"/>
        </w:rPr>
        <w:t>[1]</w:t>
      </w:r>
      <w:r w:rsidR="006E158B">
        <w:rPr>
          <w:rFonts w:hint="eastAsia"/>
          <w:szCs w:val="22"/>
          <w:lang w:val="en-CA" w:eastAsia="ko-KR"/>
        </w:rPr>
        <w:t>,</w:t>
      </w:r>
      <w:r w:rsidR="001D5C48">
        <w:rPr>
          <w:rFonts w:hint="eastAsia"/>
          <w:szCs w:val="22"/>
          <w:lang w:val="en-CA" w:eastAsia="ko-KR"/>
        </w:rPr>
        <w:t xml:space="preserve"> </w:t>
      </w:r>
      <w:r w:rsidR="006E158B">
        <w:rPr>
          <w:rFonts w:hint="eastAsia"/>
          <w:szCs w:val="22"/>
          <w:lang w:val="en-CA" w:eastAsia="ko-KR"/>
        </w:rPr>
        <w:t xml:space="preserve">the </w:t>
      </w:r>
      <w:r w:rsidR="001D5C48">
        <w:rPr>
          <w:rFonts w:hint="eastAsia"/>
          <w:szCs w:val="22"/>
          <w:lang w:val="en-CA" w:eastAsia="ko-KR"/>
        </w:rPr>
        <w:t>group</w:t>
      </w:r>
      <w:r w:rsidR="006E158B">
        <w:rPr>
          <w:rFonts w:hint="eastAsia"/>
          <w:szCs w:val="22"/>
          <w:lang w:val="en-CA" w:eastAsia="ko-KR"/>
        </w:rPr>
        <w:t>s</w:t>
      </w:r>
      <w:r w:rsidR="001D5C48">
        <w:rPr>
          <w:rFonts w:hint="eastAsia"/>
          <w:szCs w:val="22"/>
          <w:lang w:val="en-CA" w:eastAsia="ko-KR"/>
        </w:rPr>
        <w:t xml:space="preserve"> </w:t>
      </w:r>
      <w:r w:rsidR="006E158B">
        <w:rPr>
          <w:rFonts w:hint="eastAsia"/>
          <w:szCs w:val="22"/>
          <w:lang w:val="en-CA" w:eastAsia="ko-KR"/>
        </w:rPr>
        <w:t>are defined by</w:t>
      </w:r>
      <w:r w:rsidR="001D5C48">
        <w:rPr>
          <w:rFonts w:hint="eastAsia"/>
          <w:szCs w:val="22"/>
          <w:lang w:val="en-CA" w:eastAsia="ko-KR"/>
        </w:rPr>
        <w:t xml:space="preserve"> two categories</w:t>
      </w:r>
      <w:r w:rsidR="00D12585">
        <w:rPr>
          <w:rFonts w:hint="eastAsia"/>
          <w:szCs w:val="22"/>
          <w:lang w:val="en-CA" w:eastAsia="ko-KR"/>
        </w:rPr>
        <w:t>, called essential and non-essential supplemental information</w:t>
      </w:r>
      <w:r w:rsidR="001D5C48">
        <w:rPr>
          <w:rFonts w:hint="eastAsia"/>
          <w:szCs w:val="22"/>
          <w:lang w:val="en-CA" w:eastAsia="ko-KR"/>
        </w:rPr>
        <w:t xml:space="preserve">. </w:t>
      </w:r>
      <w:r w:rsidR="00D12585">
        <w:rPr>
          <w:rFonts w:hint="eastAsia"/>
          <w:szCs w:val="22"/>
          <w:lang w:val="en-CA" w:eastAsia="ko-KR"/>
        </w:rPr>
        <w:t>T</w:t>
      </w:r>
      <w:r>
        <w:rPr>
          <w:rFonts w:hint="eastAsia"/>
          <w:szCs w:val="22"/>
          <w:lang w:val="en-CA" w:eastAsia="ko-KR"/>
        </w:rPr>
        <w:t xml:space="preserve">he </w:t>
      </w:r>
      <w:r w:rsidR="00D12585">
        <w:rPr>
          <w:rFonts w:hint="eastAsia"/>
          <w:szCs w:val="22"/>
          <w:lang w:val="en-CA" w:eastAsia="ko-KR"/>
        </w:rPr>
        <w:t>essential supplemental information</w:t>
      </w:r>
      <w:r>
        <w:rPr>
          <w:rFonts w:hint="eastAsia"/>
          <w:szCs w:val="22"/>
          <w:lang w:val="en-CA" w:eastAsia="ko-KR"/>
        </w:rPr>
        <w:t xml:space="preserve"> </w:t>
      </w:r>
      <w:r w:rsidR="00D12585">
        <w:rPr>
          <w:rFonts w:hint="eastAsia"/>
          <w:szCs w:val="22"/>
          <w:lang w:val="en-CA" w:eastAsia="ko-KR"/>
        </w:rPr>
        <w:t>contains</w:t>
      </w:r>
      <w:r>
        <w:rPr>
          <w:rFonts w:hint="eastAsia"/>
          <w:szCs w:val="22"/>
          <w:lang w:val="en-CA" w:eastAsia="ko-KR"/>
        </w:rPr>
        <w:t xml:space="preserve"> </w:t>
      </w:r>
      <w:r w:rsidR="00D12585">
        <w:rPr>
          <w:rFonts w:hint="eastAsia"/>
          <w:szCs w:val="22"/>
          <w:lang w:val="en-CA" w:eastAsia="ko-KR"/>
        </w:rPr>
        <w:t xml:space="preserve">a list of </w:t>
      </w:r>
      <w:r w:rsidR="00D12585" w:rsidRPr="00D12585">
        <w:rPr>
          <w:szCs w:val="22"/>
          <w:lang w:val="en-CA" w:eastAsia="ko-KR"/>
        </w:rPr>
        <w:t>SEI messages that are present in the bitstream</w:t>
      </w:r>
      <w:r w:rsidR="00D12585">
        <w:rPr>
          <w:rFonts w:hint="eastAsia"/>
          <w:szCs w:val="22"/>
          <w:lang w:val="en-CA" w:eastAsia="ko-KR"/>
        </w:rPr>
        <w:t xml:space="preserve"> which are </w:t>
      </w:r>
      <w:r w:rsidR="001B6757">
        <w:rPr>
          <w:szCs w:val="22"/>
          <w:lang w:val="en-CA" w:eastAsia="ko-KR"/>
        </w:rPr>
        <w:t>considered</w:t>
      </w:r>
      <w:r w:rsidR="001B6757">
        <w:rPr>
          <w:rFonts w:hint="eastAsia"/>
          <w:szCs w:val="22"/>
          <w:lang w:val="en-CA" w:eastAsia="ko-KR"/>
        </w:rPr>
        <w:t xml:space="preserve"> </w:t>
      </w:r>
      <w:r w:rsidR="00D12585">
        <w:rPr>
          <w:rFonts w:hint="eastAsia"/>
          <w:szCs w:val="22"/>
          <w:lang w:val="en-CA" w:eastAsia="ko-KR"/>
        </w:rPr>
        <w:t xml:space="preserve">to be essential for receiver </w:t>
      </w:r>
      <w:r w:rsidR="006E158B">
        <w:rPr>
          <w:rFonts w:hint="eastAsia"/>
          <w:szCs w:val="22"/>
          <w:lang w:val="en-CA" w:eastAsia="ko-KR"/>
        </w:rPr>
        <w:t>post-</w:t>
      </w:r>
      <w:r w:rsidR="00D12585">
        <w:rPr>
          <w:rFonts w:hint="eastAsia"/>
          <w:szCs w:val="22"/>
          <w:lang w:val="en-CA" w:eastAsia="ko-KR"/>
        </w:rPr>
        <w:t xml:space="preserve">processing </w:t>
      </w:r>
      <w:r w:rsidR="00D12585" w:rsidRPr="00D12585">
        <w:rPr>
          <w:szCs w:val="22"/>
          <w:lang w:val="en-CA" w:eastAsia="ko-KR"/>
        </w:rPr>
        <w:t>to enable a desirable user experience</w:t>
      </w:r>
      <w:r w:rsidR="00D12585">
        <w:rPr>
          <w:rFonts w:hint="eastAsia"/>
          <w:szCs w:val="22"/>
          <w:lang w:val="en-CA" w:eastAsia="ko-KR"/>
        </w:rPr>
        <w:t xml:space="preserve">. </w:t>
      </w:r>
      <w:r w:rsidR="006E158B">
        <w:rPr>
          <w:rFonts w:hint="eastAsia"/>
          <w:szCs w:val="22"/>
          <w:lang w:val="en-CA" w:eastAsia="ko-KR"/>
        </w:rPr>
        <w:t xml:space="preserve">The </w:t>
      </w:r>
      <w:r w:rsidR="00D12585">
        <w:rPr>
          <w:rFonts w:hint="eastAsia"/>
          <w:szCs w:val="22"/>
          <w:lang w:val="en-CA" w:eastAsia="ko-KR"/>
        </w:rPr>
        <w:t>non-essential supplemental information was defined as</w:t>
      </w:r>
      <w:r w:rsidR="00D12585" w:rsidRPr="00D12585">
        <w:rPr>
          <w:szCs w:val="22"/>
          <w:lang w:val="en-CA" w:eastAsia="ko-KR"/>
        </w:rPr>
        <w:t xml:space="preserve"> an SEI message that is</w:t>
      </w:r>
      <w:r w:rsidR="00D12585">
        <w:rPr>
          <w:szCs w:val="22"/>
          <w:lang w:val="en-CA" w:eastAsia="ko-KR"/>
        </w:rPr>
        <w:t xml:space="preserve"> not considered by the encoder </w:t>
      </w:r>
      <w:r w:rsidR="00D12585" w:rsidRPr="00D12585">
        <w:rPr>
          <w:szCs w:val="22"/>
          <w:lang w:val="en-CA" w:eastAsia="ko-KR"/>
        </w:rPr>
        <w:t>as an essential SEI message.</w:t>
      </w:r>
      <w:r w:rsidR="00D12585">
        <w:rPr>
          <w:rFonts w:hint="eastAsia"/>
          <w:szCs w:val="22"/>
          <w:lang w:val="en-CA" w:eastAsia="ko-KR"/>
        </w:rPr>
        <w:t xml:space="preserve"> </w:t>
      </w:r>
      <w:r w:rsidR="001B6757">
        <w:rPr>
          <w:szCs w:val="22"/>
          <w:lang w:val="en-CA" w:eastAsia="ko-KR"/>
        </w:rPr>
        <w:t>T</w:t>
      </w:r>
      <w:r w:rsidR="001B6757">
        <w:rPr>
          <w:rFonts w:hint="eastAsia"/>
          <w:szCs w:val="22"/>
          <w:lang w:val="en-CA" w:eastAsia="ko-KR"/>
        </w:rPr>
        <w:t xml:space="preserve">he </w:t>
      </w:r>
      <w:r w:rsidR="00446A82">
        <w:rPr>
          <w:rFonts w:hint="eastAsia"/>
          <w:szCs w:val="22"/>
          <w:lang w:val="en-CA" w:eastAsia="ko-KR"/>
        </w:rPr>
        <w:t xml:space="preserve">essentiality of </w:t>
      </w:r>
      <w:r w:rsidR="006E158B">
        <w:rPr>
          <w:rFonts w:hint="eastAsia"/>
          <w:szCs w:val="22"/>
          <w:lang w:val="en-CA" w:eastAsia="ko-KR"/>
        </w:rPr>
        <w:t xml:space="preserve">an </w:t>
      </w:r>
      <w:r w:rsidR="00446A82">
        <w:rPr>
          <w:rFonts w:hint="eastAsia"/>
          <w:szCs w:val="22"/>
          <w:lang w:val="en-CA" w:eastAsia="ko-KR"/>
        </w:rPr>
        <w:t xml:space="preserve">SEI message </w:t>
      </w:r>
      <w:r w:rsidR="00E668E5">
        <w:rPr>
          <w:rFonts w:hint="eastAsia"/>
          <w:szCs w:val="22"/>
          <w:lang w:val="en-CA" w:eastAsia="ko-KR"/>
        </w:rPr>
        <w:t xml:space="preserve">was </w:t>
      </w:r>
      <w:r w:rsidR="006E158B">
        <w:rPr>
          <w:rFonts w:hint="eastAsia"/>
          <w:szCs w:val="22"/>
          <w:lang w:val="en-CA" w:eastAsia="ko-KR"/>
        </w:rPr>
        <w:t xml:space="preserve">determined by </w:t>
      </w:r>
      <w:r w:rsidR="00446A82" w:rsidRPr="00446A82">
        <w:rPr>
          <w:szCs w:val="22"/>
          <w:lang w:val="en-CA" w:eastAsia="ko-KR"/>
        </w:rPr>
        <w:t>systems and application point of view</w:t>
      </w:r>
      <w:r w:rsidR="00446A82">
        <w:rPr>
          <w:rFonts w:hint="eastAsia"/>
          <w:szCs w:val="22"/>
          <w:lang w:val="en-CA" w:eastAsia="ko-KR"/>
        </w:rPr>
        <w:t xml:space="preserve">. </w:t>
      </w:r>
    </w:p>
    <w:p w14:paraId="35D91EF8" w14:textId="6601385A" w:rsidR="00D804E3" w:rsidRDefault="006E158B" w:rsidP="001C79F7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Though </w:t>
      </w:r>
      <w:r w:rsidR="00446A82">
        <w:rPr>
          <w:rFonts w:hint="eastAsia"/>
          <w:szCs w:val="22"/>
          <w:lang w:val="en-CA" w:eastAsia="ko-KR"/>
        </w:rPr>
        <w:t>the essential</w:t>
      </w:r>
      <w:r>
        <w:rPr>
          <w:rFonts w:hint="eastAsia"/>
          <w:szCs w:val="22"/>
          <w:lang w:val="en-CA" w:eastAsia="ko-KR"/>
        </w:rPr>
        <w:t xml:space="preserve"> supplemental information </w:t>
      </w:r>
      <w:r w:rsidR="00E668E5">
        <w:rPr>
          <w:rFonts w:hint="eastAsia"/>
          <w:szCs w:val="22"/>
          <w:lang w:val="en-CA" w:eastAsia="ko-KR"/>
        </w:rPr>
        <w:t>is defined to support</w:t>
      </w:r>
      <w:r>
        <w:rPr>
          <w:rFonts w:hint="eastAsia"/>
          <w:szCs w:val="22"/>
          <w:lang w:val="en-CA" w:eastAsia="ko-KR"/>
        </w:rPr>
        <w:t xml:space="preserve"> application layer</w:t>
      </w:r>
      <w:r w:rsidR="00192029">
        <w:rPr>
          <w:rFonts w:hint="eastAsia"/>
          <w:szCs w:val="22"/>
          <w:lang w:val="en-CA" w:eastAsia="ko-KR"/>
        </w:rPr>
        <w:t xml:space="preserve"> needs</w:t>
      </w:r>
      <w:r>
        <w:rPr>
          <w:rFonts w:hint="eastAsia"/>
          <w:szCs w:val="22"/>
          <w:lang w:val="en-CA" w:eastAsia="ko-KR"/>
        </w:rPr>
        <w:t xml:space="preserve">, </w:t>
      </w:r>
      <w:r w:rsidR="002E547D">
        <w:rPr>
          <w:szCs w:val="22"/>
          <w:lang w:val="en-CA" w:eastAsia="ko-KR"/>
        </w:rPr>
        <w:t xml:space="preserve">the </w:t>
      </w:r>
      <w:r w:rsidR="00446A82">
        <w:rPr>
          <w:rFonts w:hint="eastAsia"/>
          <w:szCs w:val="22"/>
          <w:lang w:val="en-CA" w:eastAsia="ko-KR"/>
        </w:rPr>
        <w:t>provi</w:t>
      </w:r>
      <w:r w:rsidR="002E547D">
        <w:rPr>
          <w:rFonts w:hint="eastAsia"/>
          <w:szCs w:val="22"/>
          <w:lang w:val="en-CA" w:eastAsia="ko-KR"/>
        </w:rPr>
        <w:t xml:space="preserve">sion </w:t>
      </w:r>
      <w:r w:rsidR="002E547D">
        <w:rPr>
          <w:szCs w:val="22"/>
          <w:lang w:val="en-CA" w:eastAsia="ko-KR"/>
        </w:rPr>
        <w:t xml:space="preserve">of </w:t>
      </w:r>
      <w:r w:rsidR="00192029">
        <w:rPr>
          <w:rFonts w:hint="eastAsia"/>
          <w:szCs w:val="22"/>
          <w:lang w:val="en-CA" w:eastAsia="ko-KR"/>
        </w:rPr>
        <w:t xml:space="preserve">list of </w:t>
      </w:r>
      <w:r w:rsidR="00446A82">
        <w:rPr>
          <w:rFonts w:hint="eastAsia"/>
          <w:szCs w:val="22"/>
          <w:lang w:val="en-CA" w:eastAsia="ko-KR"/>
        </w:rPr>
        <w:t>SEI message</w:t>
      </w:r>
      <w:r w:rsidR="00192029">
        <w:rPr>
          <w:rFonts w:hint="eastAsia"/>
          <w:szCs w:val="22"/>
          <w:lang w:val="en-CA" w:eastAsia="ko-KR"/>
        </w:rPr>
        <w:t>s</w:t>
      </w:r>
      <w:r w:rsidR="00446A82">
        <w:rPr>
          <w:rFonts w:hint="eastAsia"/>
          <w:szCs w:val="22"/>
          <w:lang w:val="en-CA" w:eastAsia="ko-KR"/>
        </w:rPr>
        <w:t xml:space="preserve"> could provide </w:t>
      </w:r>
      <w:r w:rsidR="002E547D">
        <w:rPr>
          <w:szCs w:val="22"/>
          <w:lang w:val="en-CA" w:eastAsia="ko-KR"/>
        </w:rPr>
        <w:t xml:space="preserve">the </w:t>
      </w:r>
      <w:r w:rsidR="00446A82">
        <w:rPr>
          <w:rFonts w:hint="eastAsia"/>
          <w:szCs w:val="22"/>
          <w:lang w:val="en-CA" w:eastAsia="ko-KR"/>
        </w:rPr>
        <w:t xml:space="preserve">benefit </w:t>
      </w:r>
      <w:r w:rsidR="002E547D">
        <w:rPr>
          <w:szCs w:val="22"/>
          <w:lang w:val="en-CA" w:eastAsia="ko-KR"/>
        </w:rPr>
        <w:t>for</w:t>
      </w:r>
      <w:r w:rsidR="002E547D">
        <w:rPr>
          <w:rFonts w:hint="eastAsia"/>
          <w:szCs w:val="22"/>
          <w:lang w:val="en-CA" w:eastAsia="ko-KR"/>
        </w:rPr>
        <w:t xml:space="preserve"> </w:t>
      </w:r>
      <w:r w:rsidR="002E547D">
        <w:rPr>
          <w:szCs w:val="22"/>
          <w:lang w:val="en-CA" w:eastAsia="ko-KR"/>
        </w:rPr>
        <w:t xml:space="preserve">a </w:t>
      </w:r>
      <w:r w:rsidR="00446A82">
        <w:rPr>
          <w:rFonts w:hint="eastAsia"/>
          <w:szCs w:val="22"/>
          <w:lang w:val="en-CA" w:eastAsia="ko-KR"/>
        </w:rPr>
        <w:t>decoder</w:t>
      </w:r>
      <w:r w:rsidR="002E547D">
        <w:rPr>
          <w:szCs w:val="22"/>
          <w:lang w:val="en-CA" w:eastAsia="ko-KR"/>
        </w:rPr>
        <w:t xml:space="preserve"> to</w:t>
      </w:r>
      <w:r w:rsidR="00446A82">
        <w:rPr>
          <w:rFonts w:hint="eastAsia"/>
          <w:szCs w:val="22"/>
          <w:lang w:val="en-CA" w:eastAsia="ko-KR"/>
        </w:rPr>
        <w:t xml:space="preserve"> prepar</w:t>
      </w:r>
      <w:r w:rsidR="002E547D">
        <w:rPr>
          <w:szCs w:val="22"/>
          <w:lang w:val="en-CA" w:eastAsia="ko-KR"/>
        </w:rPr>
        <w:t>e</w:t>
      </w:r>
      <w:r w:rsidR="00446A82">
        <w:rPr>
          <w:rFonts w:hint="eastAsia"/>
          <w:szCs w:val="22"/>
          <w:lang w:val="en-CA" w:eastAsia="ko-KR"/>
        </w:rPr>
        <w:t xml:space="preserve"> post-</w:t>
      </w:r>
      <w:r w:rsidR="00446A82" w:rsidRPr="00D8435E">
        <w:rPr>
          <w:rFonts w:hint="eastAsia"/>
          <w:szCs w:val="22"/>
          <w:lang w:val="en-CA" w:eastAsia="ko-KR"/>
        </w:rPr>
        <w:t xml:space="preserve">processing. </w:t>
      </w:r>
      <w:r w:rsidR="001C79F7">
        <w:rPr>
          <w:rFonts w:hint="eastAsia"/>
          <w:szCs w:val="22"/>
          <w:lang w:val="en-CA" w:eastAsia="ko-KR"/>
        </w:rPr>
        <w:t>In the development of 360 video applications format [2], multiple process</w:t>
      </w:r>
      <w:r w:rsidR="003A0ABD">
        <w:rPr>
          <w:szCs w:val="22"/>
          <w:lang w:val="en-CA" w:eastAsia="ko-KR"/>
        </w:rPr>
        <w:t>es</w:t>
      </w:r>
      <w:r w:rsidR="001C79F7">
        <w:rPr>
          <w:rFonts w:hint="eastAsia"/>
          <w:szCs w:val="22"/>
          <w:lang w:val="en-CA" w:eastAsia="ko-KR"/>
        </w:rPr>
        <w:t xml:space="preserve"> </w:t>
      </w:r>
      <w:r w:rsidR="003A0ABD">
        <w:rPr>
          <w:szCs w:val="22"/>
          <w:lang w:val="en-CA" w:eastAsia="ko-KR"/>
        </w:rPr>
        <w:t>are</w:t>
      </w:r>
      <w:r w:rsidR="003A0ABD">
        <w:rPr>
          <w:rFonts w:hint="eastAsia"/>
          <w:szCs w:val="22"/>
          <w:lang w:val="en-CA" w:eastAsia="ko-KR"/>
        </w:rPr>
        <w:t xml:space="preserve"> </w:t>
      </w:r>
      <w:r w:rsidR="001C79F7">
        <w:rPr>
          <w:rFonts w:hint="eastAsia"/>
          <w:szCs w:val="22"/>
          <w:lang w:val="en-CA" w:eastAsia="ko-KR"/>
        </w:rPr>
        <w:t xml:space="preserve">considered </w:t>
      </w:r>
      <w:r w:rsidR="003A0ABD">
        <w:rPr>
          <w:szCs w:val="22"/>
          <w:lang w:val="en-CA" w:eastAsia="ko-KR"/>
        </w:rPr>
        <w:t>to</w:t>
      </w:r>
      <w:r w:rsidR="003A0ABD">
        <w:rPr>
          <w:rFonts w:hint="eastAsia"/>
          <w:szCs w:val="22"/>
          <w:lang w:val="en-CA" w:eastAsia="ko-KR"/>
        </w:rPr>
        <w:t xml:space="preserve"> </w:t>
      </w:r>
      <w:r w:rsidR="001C79F7">
        <w:rPr>
          <w:rFonts w:hint="eastAsia"/>
          <w:szCs w:val="22"/>
          <w:lang w:val="en-CA" w:eastAsia="ko-KR"/>
        </w:rPr>
        <w:t>generate a rectangular</w:t>
      </w:r>
      <w:r w:rsidR="00EF18D0">
        <w:rPr>
          <w:rFonts w:hint="eastAsia"/>
          <w:szCs w:val="22"/>
          <w:lang w:val="en-CA" w:eastAsia="ko-KR"/>
        </w:rPr>
        <w:t xml:space="preserve"> </w:t>
      </w:r>
      <w:r w:rsidR="001C79F7">
        <w:rPr>
          <w:rFonts w:hint="eastAsia"/>
          <w:szCs w:val="22"/>
          <w:lang w:val="en-CA" w:eastAsia="ko-KR"/>
        </w:rPr>
        <w:t xml:space="preserve">picture </w:t>
      </w:r>
      <w:r w:rsidR="00EF18D0">
        <w:rPr>
          <w:rFonts w:hint="eastAsia"/>
          <w:szCs w:val="22"/>
          <w:lang w:val="en-CA" w:eastAsia="ko-KR"/>
        </w:rPr>
        <w:t>for encoder input</w:t>
      </w:r>
      <w:r w:rsidR="001C79F7">
        <w:rPr>
          <w:rFonts w:hint="eastAsia"/>
          <w:szCs w:val="22"/>
          <w:lang w:val="en-CA" w:eastAsia="ko-KR"/>
        </w:rPr>
        <w:t xml:space="preserve">. </w:t>
      </w:r>
      <w:r w:rsidR="001C79F7">
        <w:rPr>
          <w:szCs w:val="22"/>
          <w:lang w:val="en-CA" w:eastAsia="ko-KR"/>
        </w:rPr>
        <w:t>S</w:t>
      </w:r>
      <w:r w:rsidR="001C79F7">
        <w:rPr>
          <w:rFonts w:hint="eastAsia"/>
          <w:szCs w:val="22"/>
          <w:lang w:val="en-CA" w:eastAsia="ko-KR"/>
        </w:rPr>
        <w:t xml:space="preserve">uch processes are </w:t>
      </w:r>
      <w:r w:rsidR="003A0ABD">
        <w:rPr>
          <w:szCs w:val="22"/>
          <w:lang w:val="en-CA" w:eastAsia="ko-KR"/>
        </w:rPr>
        <w:t xml:space="preserve">the </w:t>
      </w:r>
      <w:r w:rsidR="001C79F7" w:rsidRPr="00192029">
        <w:rPr>
          <w:i/>
          <w:szCs w:val="22"/>
          <w:lang w:val="en-CA" w:eastAsia="ko-KR"/>
        </w:rPr>
        <w:t>projection</w:t>
      </w:r>
      <w:r w:rsidR="001C79F7">
        <w:rPr>
          <w:rFonts w:hint="eastAsia"/>
          <w:szCs w:val="22"/>
          <w:lang w:val="en-CA" w:eastAsia="ko-KR"/>
        </w:rPr>
        <w:t xml:space="preserve"> from </w:t>
      </w:r>
      <w:r w:rsidR="003A0ABD">
        <w:rPr>
          <w:szCs w:val="22"/>
          <w:lang w:val="en-CA" w:eastAsia="ko-KR"/>
        </w:rPr>
        <w:t xml:space="preserve">the </w:t>
      </w:r>
      <w:r w:rsidR="001C79F7">
        <w:rPr>
          <w:rFonts w:hint="eastAsia"/>
          <w:szCs w:val="22"/>
          <w:lang w:val="en-CA" w:eastAsia="ko-KR"/>
        </w:rPr>
        <w:t xml:space="preserve">image </w:t>
      </w:r>
      <w:r w:rsidR="003A0ABD">
        <w:rPr>
          <w:szCs w:val="22"/>
          <w:lang w:val="en-CA" w:eastAsia="ko-KR"/>
        </w:rPr>
        <w:t xml:space="preserve">data on the sphere </w:t>
      </w:r>
      <w:r w:rsidR="001C79F7">
        <w:rPr>
          <w:rFonts w:hint="eastAsia"/>
          <w:szCs w:val="22"/>
          <w:lang w:val="en-CA" w:eastAsia="ko-KR"/>
        </w:rPr>
        <w:t xml:space="preserve">to </w:t>
      </w:r>
      <w:r w:rsidR="003A0ABD">
        <w:rPr>
          <w:szCs w:val="22"/>
          <w:lang w:val="en-CA" w:eastAsia="ko-KR"/>
        </w:rPr>
        <w:t xml:space="preserve">the </w:t>
      </w:r>
      <w:r w:rsidR="001C79F7">
        <w:rPr>
          <w:rFonts w:hint="eastAsia"/>
          <w:szCs w:val="22"/>
          <w:lang w:val="en-CA" w:eastAsia="ko-KR"/>
        </w:rPr>
        <w:t>rectangular picture and</w:t>
      </w:r>
      <w:r w:rsidR="003A0ABD">
        <w:rPr>
          <w:szCs w:val="22"/>
          <w:lang w:val="en-CA" w:eastAsia="ko-KR"/>
        </w:rPr>
        <w:t xml:space="preserve"> optional </w:t>
      </w:r>
      <w:r w:rsidR="001C79F7" w:rsidRPr="00192029">
        <w:rPr>
          <w:i/>
          <w:szCs w:val="22"/>
          <w:lang w:val="en-CA" w:eastAsia="ko-KR"/>
        </w:rPr>
        <w:t>region-wise packing</w:t>
      </w:r>
      <w:r w:rsidR="001C79F7">
        <w:rPr>
          <w:rFonts w:hint="eastAsia"/>
          <w:szCs w:val="22"/>
          <w:lang w:val="en-CA" w:eastAsia="ko-KR"/>
        </w:rPr>
        <w:t xml:space="preserve"> which rearrange</w:t>
      </w:r>
      <w:r w:rsidR="003A0ABD">
        <w:rPr>
          <w:szCs w:val="22"/>
          <w:lang w:val="en-CA" w:eastAsia="ko-KR"/>
        </w:rPr>
        <w:t>s</w:t>
      </w:r>
      <w:r w:rsidR="001C79F7">
        <w:rPr>
          <w:rFonts w:hint="eastAsia"/>
          <w:szCs w:val="22"/>
          <w:lang w:val="en-CA" w:eastAsia="ko-KR"/>
        </w:rPr>
        <w:t xml:space="preserve"> the sub-pictures </w:t>
      </w:r>
      <w:r w:rsidR="00270776">
        <w:rPr>
          <w:rFonts w:hint="eastAsia"/>
          <w:szCs w:val="22"/>
          <w:lang w:val="en-CA" w:eastAsia="ko-KR"/>
        </w:rPr>
        <w:t xml:space="preserve">extracted and </w:t>
      </w:r>
      <w:r w:rsidR="00270776">
        <w:rPr>
          <w:szCs w:val="22"/>
          <w:lang w:val="en-CA" w:eastAsia="ko-KR"/>
        </w:rPr>
        <w:t>transform</w:t>
      </w:r>
      <w:r w:rsidR="00270776">
        <w:rPr>
          <w:rFonts w:hint="eastAsia"/>
          <w:szCs w:val="22"/>
          <w:lang w:val="en-CA" w:eastAsia="ko-KR"/>
        </w:rPr>
        <w:t>ed from the projected picture</w:t>
      </w:r>
      <w:r w:rsidR="001C79F7">
        <w:rPr>
          <w:rFonts w:hint="eastAsia"/>
          <w:szCs w:val="22"/>
          <w:lang w:val="en-CA" w:eastAsia="ko-KR"/>
        </w:rPr>
        <w:t xml:space="preserve">. </w:t>
      </w:r>
      <w:r w:rsidR="003A0ABD">
        <w:rPr>
          <w:szCs w:val="22"/>
          <w:lang w:val="en-CA" w:eastAsia="ko-KR"/>
        </w:rPr>
        <w:t xml:space="preserve">For stereoscopic video, </w:t>
      </w:r>
      <w:r w:rsidR="001C79F7" w:rsidRPr="00192029">
        <w:rPr>
          <w:i/>
          <w:szCs w:val="22"/>
          <w:lang w:val="en-CA" w:eastAsia="ko-KR"/>
        </w:rPr>
        <w:t>frame packing</w:t>
      </w:r>
      <w:r w:rsidR="001C79F7">
        <w:rPr>
          <w:rFonts w:hint="eastAsia"/>
          <w:szCs w:val="22"/>
          <w:lang w:val="en-CA" w:eastAsia="ko-KR"/>
        </w:rPr>
        <w:t xml:space="preserve"> is also applied</w:t>
      </w:r>
      <w:r w:rsidR="001B6757">
        <w:rPr>
          <w:szCs w:val="22"/>
          <w:lang w:val="en-CA" w:eastAsia="ko-KR"/>
        </w:rPr>
        <w:t xml:space="preserve"> prior to the </w:t>
      </w:r>
      <w:r w:rsidR="001B6757" w:rsidRPr="00192029">
        <w:rPr>
          <w:i/>
          <w:szCs w:val="22"/>
          <w:lang w:val="en-CA" w:eastAsia="ko-KR"/>
        </w:rPr>
        <w:t>projection</w:t>
      </w:r>
      <w:r w:rsidR="008537AD">
        <w:rPr>
          <w:rFonts w:hint="eastAsia"/>
          <w:szCs w:val="22"/>
          <w:lang w:val="en-CA" w:eastAsia="ko-KR"/>
        </w:rPr>
        <w:t xml:space="preserve">. </w:t>
      </w:r>
      <w:r w:rsidR="003A0ABD">
        <w:rPr>
          <w:szCs w:val="22"/>
          <w:lang w:val="en-CA" w:eastAsia="ko-KR"/>
        </w:rPr>
        <w:t xml:space="preserve">Thus, </w:t>
      </w:r>
      <w:r w:rsidR="00C45E71">
        <w:rPr>
          <w:szCs w:val="22"/>
          <w:lang w:val="en-CA" w:eastAsia="ko-KR"/>
        </w:rPr>
        <w:t xml:space="preserve">in order </w:t>
      </w:r>
      <w:r w:rsidR="00C45E71">
        <w:rPr>
          <w:rFonts w:hint="eastAsia"/>
          <w:szCs w:val="22"/>
          <w:lang w:val="en-CA" w:eastAsia="ko-KR"/>
        </w:rPr>
        <w:t xml:space="preserve">to produce the output </w:t>
      </w:r>
      <w:r w:rsidR="00C45E71">
        <w:rPr>
          <w:szCs w:val="22"/>
          <w:lang w:val="en-CA" w:eastAsia="ko-KR"/>
        </w:rPr>
        <w:t xml:space="preserve">image </w:t>
      </w:r>
      <w:r w:rsidR="00C45E71">
        <w:rPr>
          <w:rFonts w:hint="eastAsia"/>
          <w:szCs w:val="22"/>
          <w:lang w:val="en-CA" w:eastAsia="ko-KR"/>
        </w:rPr>
        <w:t>for 360 viewing experience</w:t>
      </w:r>
      <w:r w:rsidR="00C45E71">
        <w:rPr>
          <w:szCs w:val="22"/>
          <w:lang w:val="en-CA" w:eastAsia="ko-KR"/>
        </w:rPr>
        <w:t xml:space="preserve"> in video bitstream</w:t>
      </w:r>
      <w:r w:rsidR="00C45E71">
        <w:rPr>
          <w:rFonts w:hint="eastAsia"/>
          <w:szCs w:val="22"/>
          <w:lang w:val="en-CA" w:eastAsia="ko-KR"/>
        </w:rPr>
        <w:t xml:space="preserve">, </w:t>
      </w:r>
      <w:r w:rsidR="003A0ABD">
        <w:rPr>
          <w:szCs w:val="22"/>
          <w:lang w:val="en-CA" w:eastAsia="ko-KR"/>
        </w:rPr>
        <w:t>i</w:t>
      </w:r>
      <w:r w:rsidR="001C79F7">
        <w:rPr>
          <w:rFonts w:hint="eastAsia"/>
          <w:szCs w:val="22"/>
          <w:lang w:val="en-CA" w:eastAsia="ko-KR"/>
        </w:rPr>
        <w:t xml:space="preserve">t is necessary to </w:t>
      </w:r>
      <w:r w:rsidR="00C45E71">
        <w:rPr>
          <w:szCs w:val="22"/>
          <w:lang w:val="en-CA" w:eastAsia="ko-KR"/>
        </w:rPr>
        <w:t xml:space="preserve">provide the list of SEI messages indicating </w:t>
      </w:r>
      <w:r w:rsidR="003A0ABD">
        <w:rPr>
          <w:szCs w:val="22"/>
          <w:lang w:val="en-CA" w:eastAsia="ko-KR"/>
        </w:rPr>
        <w:t>how each process is</w:t>
      </w:r>
      <w:r w:rsidR="00C45E71">
        <w:rPr>
          <w:szCs w:val="22"/>
          <w:lang w:val="en-CA" w:eastAsia="ko-KR"/>
        </w:rPr>
        <w:t xml:space="preserve"> applied</w:t>
      </w:r>
      <w:r w:rsidR="003331C2">
        <w:rPr>
          <w:szCs w:val="22"/>
          <w:lang w:val="en-CA" w:eastAsia="ko-KR"/>
        </w:rPr>
        <w:t xml:space="preserve"> and its order</w:t>
      </w:r>
      <w:r w:rsidR="00C45E71">
        <w:rPr>
          <w:szCs w:val="22"/>
          <w:lang w:val="en-CA" w:eastAsia="ko-KR"/>
        </w:rPr>
        <w:t xml:space="preserve">. </w:t>
      </w:r>
      <w:r w:rsidR="003331C2">
        <w:rPr>
          <w:szCs w:val="22"/>
          <w:lang w:val="en-CA" w:eastAsia="ko-KR"/>
        </w:rPr>
        <w:t>T</w:t>
      </w:r>
      <w:r w:rsidR="008537AD">
        <w:rPr>
          <w:rFonts w:hint="eastAsia"/>
          <w:szCs w:val="22"/>
          <w:lang w:val="en-CA" w:eastAsia="ko-KR"/>
        </w:rPr>
        <w:t>he encoder pre-processing steps for stereoscopic 360 video are described</w:t>
      </w:r>
      <w:r w:rsidR="003331C2">
        <w:rPr>
          <w:szCs w:val="22"/>
          <w:lang w:val="en-CA" w:eastAsia="ko-KR"/>
        </w:rPr>
        <w:t xml:space="preserve"> in Figure 1.</w:t>
      </w:r>
      <w:r w:rsidR="008537AD">
        <w:rPr>
          <w:rFonts w:hint="eastAsia"/>
          <w:szCs w:val="22"/>
          <w:lang w:val="en-CA" w:eastAsia="ko-KR"/>
        </w:rPr>
        <w:t xml:space="preserve"> </w:t>
      </w:r>
    </w:p>
    <w:p w14:paraId="59BA920B" w14:textId="77777777" w:rsidR="00D804E3" w:rsidRDefault="00D804E3" w:rsidP="001C79F7">
      <w:pPr>
        <w:jc w:val="both"/>
        <w:rPr>
          <w:szCs w:val="22"/>
          <w:lang w:val="en-CA" w:eastAsia="ko-KR"/>
        </w:rPr>
      </w:pPr>
    </w:p>
    <w:p w14:paraId="6581967F" w14:textId="77777777" w:rsidR="00D804E3" w:rsidRDefault="00D804E3" w:rsidP="001C79F7">
      <w:pPr>
        <w:jc w:val="both"/>
        <w:rPr>
          <w:szCs w:val="22"/>
          <w:lang w:val="en-CA" w:eastAsia="ko-KR"/>
        </w:rPr>
      </w:pPr>
    </w:p>
    <w:p w14:paraId="3777728F" w14:textId="77777777" w:rsidR="00D804E3" w:rsidRDefault="00D804E3" w:rsidP="001C79F7">
      <w:pPr>
        <w:jc w:val="both"/>
        <w:rPr>
          <w:szCs w:val="22"/>
          <w:lang w:val="en-CA" w:eastAsia="ko-KR"/>
        </w:rPr>
      </w:pPr>
    </w:p>
    <w:p w14:paraId="7C72AB6A" w14:textId="77777777" w:rsidR="00D804E3" w:rsidRDefault="00D804E3" w:rsidP="001C79F7">
      <w:pPr>
        <w:jc w:val="both"/>
        <w:rPr>
          <w:szCs w:val="22"/>
          <w:lang w:val="en-CA" w:eastAsia="ko-KR"/>
        </w:rPr>
      </w:pPr>
    </w:p>
    <w:p w14:paraId="02298F37" w14:textId="77777777" w:rsidR="00D804E3" w:rsidRDefault="00D804E3" w:rsidP="001C79F7">
      <w:pPr>
        <w:jc w:val="both"/>
        <w:rPr>
          <w:szCs w:val="22"/>
          <w:lang w:val="en-CA" w:eastAsia="ko-KR"/>
        </w:rPr>
      </w:pPr>
    </w:p>
    <w:p w14:paraId="79B57374" w14:textId="58D25DEE" w:rsidR="001C79F7" w:rsidRDefault="001C79F7" w:rsidP="001C79F7">
      <w:pPr>
        <w:jc w:val="both"/>
        <w:rPr>
          <w:szCs w:val="22"/>
          <w:lang w:val="en-CA" w:eastAsia="ko-KR"/>
        </w:rPr>
      </w:pPr>
    </w:p>
    <w:p w14:paraId="0C494A0E" w14:textId="54B33C15" w:rsidR="003A0ABD" w:rsidRDefault="00431839" w:rsidP="003A0ABD">
      <w:pPr>
        <w:spacing w:line="256" w:lineRule="auto"/>
        <w:jc w:val="both"/>
        <w:rPr>
          <w:sz w:val="20"/>
          <w:lang w:eastAsia="ko-KR"/>
        </w:rPr>
      </w:pPr>
      <w:r>
        <w:rPr>
          <w:noProof/>
          <w:sz w:val="20"/>
          <w:lang w:eastAsia="ko-KR"/>
        </w:rPr>
        <w:pict w14:anchorId="568202D3">
          <v:shape id="Picture 17" o:spid="_x0000_i1025" type="#_x0000_t75" style="width:470pt;height:82.7pt;visibility:visible;mso-wrap-style:square">
            <v:imagedata r:id="rId11" o:title=""/>
          </v:shape>
        </w:pict>
      </w:r>
    </w:p>
    <w:p w14:paraId="1D59777A" w14:textId="1E2CF442" w:rsidR="003A0ABD" w:rsidRPr="006E1A67" w:rsidRDefault="003A0ABD" w:rsidP="006E1A67">
      <w:pPr>
        <w:spacing w:before="240" w:after="240" w:line="257" w:lineRule="auto"/>
        <w:jc w:val="center"/>
        <w:rPr>
          <w:b/>
          <w:sz w:val="20"/>
          <w:lang w:eastAsia="ko-KR"/>
        </w:rPr>
      </w:pPr>
      <w:bookmarkStart w:id="2" w:name="_Ref472588261"/>
      <w:r w:rsidRPr="00E0064C">
        <w:rPr>
          <w:b/>
          <w:sz w:val="20"/>
          <w:lang w:eastAsia="ko-KR"/>
        </w:rPr>
        <w:t>Figure</w:t>
      </w:r>
      <w:r w:rsidRPr="00B547AB">
        <w:rPr>
          <w:sz w:val="20"/>
          <w:lang w:val="en-CA"/>
        </w:rPr>
        <w:t> </w:t>
      </w:r>
      <w:r>
        <w:rPr>
          <w:sz w:val="20"/>
          <w:lang w:val="en-CA"/>
        </w:rPr>
        <w:t>1</w:t>
      </w:r>
      <w:bookmarkEnd w:id="2"/>
      <w:r w:rsidRPr="00B547AB">
        <w:rPr>
          <w:sz w:val="20"/>
          <w:lang w:val="en-CA"/>
        </w:rPr>
        <w:t>–</w:t>
      </w:r>
      <w:r w:rsidRPr="002A25EC">
        <w:rPr>
          <w:b/>
          <w:sz w:val="20"/>
          <w:lang w:eastAsia="ko-KR"/>
        </w:rPr>
        <w:t xml:space="preserve"> </w:t>
      </w:r>
      <w:r>
        <w:rPr>
          <w:b/>
          <w:sz w:val="20"/>
          <w:lang w:eastAsia="ko-KR"/>
        </w:rPr>
        <w:t xml:space="preserve">Stereoscopic image stitching, projection, and </w:t>
      </w:r>
      <w:r>
        <w:rPr>
          <w:rFonts w:hint="eastAsia"/>
          <w:b/>
          <w:sz w:val="20"/>
          <w:lang w:eastAsia="ko-KR"/>
        </w:rPr>
        <w:t>region-wise packing</w:t>
      </w:r>
      <w:r>
        <w:rPr>
          <w:b/>
          <w:sz w:val="20"/>
          <w:lang w:eastAsia="ko-KR"/>
        </w:rPr>
        <w:t xml:space="preserve"> </w:t>
      </w:r>
      <w:r w:rsidR="001B6757">
        <w:rPr>
          <w:b/>
          <w:sz w:val="20"/>
          <w:lang w:eastAsia="ko-KR"/>
        </w:rPr>
        <w:t>for stereoscopic 360-degree video</w:t>
      </w:r>
      <w:r>
        <w:rPr>
          <w:rFonts w:hint="eastAsia"/>
          <w:b/>
          <w:sz w:val="20"/>
          <w:lang w:eastAsia="ko-KR"/>
        </w:rPr>
        <w:t xml:space="preserve"> in [</w:t>
      </w:r>
      <w:r w:rsidR="006E1A67">
        <w:rPr>
          <w:rFonts w:hint="eastAsia"/>
          <w:b/>
          <w:sz w:val="20"/>
          <w:lang w:eastAsia="ko-KR"/>
        </w:rPr>
        <w:t>2</w:t>
      </w:r>
      <w:r>
        <w:rPr>
          <w:rFonts w:hint="eastAsia"/>
          <w:b/>
          <w:sz w:val="20"/>
          <w:lang w:eastAsia="ko-KR"/>
        </w:rPr>
        <w:t>]</w:t>
      </w:r>
    </w:p>
    <w:p w14:paraId="048EEC36" w14:textId="77777777" w:rsidR="00D804E3" w:rsidRDefault="00D804E3" w:rsidP="00CA131E">
      <w:pPr>
        <w:jc w:val="both"/>
        <w:rPr>
          <w:szCs w:val="22"/>
          <w:lang w:val="en-CA" w:eastAsia="ko-KR"/>
        </w:rPr>
      </w:pPr>
    </w:p>
    <w:p w14:paraId="7A087389" w14:textId="11ACD7B4" w:rsidR="00D804E3" w:rsidRDefault="00CA131E" w:rsidP="00CA131E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Another </w:t>
      </w:r>
      <w:r w:rsidR="00192029">
        <w:rPr>
          <w:rFonts w:hint="eastAsia"/>
          <w:szCs w:val="22"/>
          <w:lang w:val="en-CA" w:eastAsia="ko-KR"/>
        </w:rPr>
        <w:t>example for using multiple SEI messages</w:t>
      </w:r>
      <w:r>
        <w:rPr>
          <w:rFonts w:hint="eastAsia"/>
          <w:szCs w:val="22"/>
          <w:lang w:val="en-CA" w:eastAsia="ko-KR"/>
        </w:rPr>
        <w:t xml:space="preserve"> </w:t>
      </w:r>
      <w:r w:rsidR="003E69AE">
        <w:rPr>
          <w:rFonts w:hint="eastAsia"/>
          <w:szCs w:val="22"/>
          <w:lang w:val="en-CA" w:eastAsia="ko-KR"/>
        </w:rPr>
        <w:t>can be found</w:t>
      </w:r>
      <w:r>
        <w:rPr>
          <w:rFonts w:hint="eastAsia"/>
          <w:szCs w:val="22"/>
          <w:lang w:val="en-CA" w:eastAsia="ko-KR"/>
        </w:rPr>
        <w:t xml:space="preserve"> </w:t>
      </w:r>
      <w:r w:rsidR="003E69AE">
        <w:rPr>
          <w:rFonts w:hint="eastAsia"/>
          <w:szCs w:val="22"/>
          <w:lang w:val="en-CA" w:eastAsia="ko-KR"/>
        </w:rPr>
        <w:t xml:space="preserve">in </w:t>
      </w:r>
      <w:r>
        <w:rPr>
          <w:rFonts w:hint="eastAsia"/>
          <w:szCs w:val="22"/>
          <w:lang w:val="en-CA" w:eastAsia="ko-KR"/>
        </w:rPr>
        <w:t>HDR video stream</w:t>
      </w:r>
      <w:r w:rsidR="00C63E45">
        <w:rPr>
          <w:rFonts w:hint="eastAsia"/>
          <w:szCs w:val="22"/>
          <w:lang w:val="en-CA" w:eastAsia="ko-KR"/>
        </w:rPr>
        <w:t>s</w:t>
      </w:r>
      <w:r>
        <w:rPr>
          <w:rFonts w:hint="eastAsia"/>
          <w:szCs w:val="22"/>
          <w:lang w:val="en-CA" w:eastAsia="ko-KR"/>
        </w:rPr>
        <w:t xml:space="preserve">. </w:t>
      </w:r>
      <w:r w:rsidR="00C63E45">
        <w:rPr>
          <w:rFonts w:hint="eastAsia"/>
          <w:szCs w:val="22"/>
          <w:lang w:val="en-CA" w:eastAsia="ko-KR"/>
        </w:rPr>
        <w:t xml:space="preserve">When </w:t>
      </w:r>
      <w:r>
        <w:rPr>
          <w:rFonts w:hint="eastAsia"/>
          <w:szCs w:val="22"/>
          <w:lang w:val="en-CA" w:eastAsia="ko-KR"/>
        </w:rPr>
        <w:t xml:space="preserve">an SDR video stream down-converted from HDR video is </w:t>
      </w:r>
      <w:r w:rsidR="00C63E45">
        <w:rPr>
          <w:rFonts w:hint="eastAsia"/>
          <w:szCs w:val="22"/>
          <w:lang w:val="en-CA" w:eastAsia="ko-KR"/>
        </w:rPr>
        <w:t xml:space="preserve">delivered </w:t>
      </w:r>
      <w:r w:rsidR="003719D6">
        <w:rPr>
          <w:rFonts w:hint="eastAsia"/>
          <w:szCs w:val="22"/>
          <w:lang w:val="en-CA" w:eastAsia="ko-KR"/>
        </w:rPr>
        <w:t xml:space="preserve">with SDR to HDR up-conversion parameters </w:t>
      </w:r>
      <w:r>
        <w:rPr>
          <w:rFonts w:hint="eastAsia"/>
          <w:szCs w:val="22"/>
          <w:lang w:val="en-CA" w:eastAsia="ko-KR"/>
        </w:rPr>
        <w:t>to support both SDR and HDR display devices</w:t>
      </w:r>
      <w:r w:rsidR="00C63E45">
        <w:rPr>
          <w:rFonts w:hint="eastAsia"/>
          <w:szCs w:val="22"/>
          <w:lang w:val="en-CA" w:eastAsia="ko-KR"/>
        </w:rPr>
        <w:t xml:space="preserve">, </w:t>
      </w:r>
      <w:r>
        <w:rPr>
          <w:rFonts w:hint="eastAsia"/>
          <w:szCs w:val="22"/>
          <w:lang w:val="en-CA" w:eastAsia="ko-KR"/>
        </w:rPr>
        <w:t xml:space="preserve">the conversion parameter </w:t>
      </w:r>
      <w:r w:rsidR="0092551B">
        <w:rPr>
          <w:rFonts w:hint="eastAsia"/>
          <w:szCs w:val="22"/>
          <w:lang w:val="en-CA" w:eastAsia="ko-KR"/>
        </w:rPr>
        <w:t>can be carried by colour remapping information (</w:t>
      </w:r>
      <w:r>
        <w:rPr>
          <w:rFonts w:hint="eastAsia"/>
          <w:szCs w:val="22"/>
          <w:lang w:val="en-CA" w:eastAsia="ko-KR"/>
        </w:rPr>
        <w:t>CRI</w:t>
      </w:r>
      <w:r w:rsidR="0092551B">
        <w:rPr>
          <w:rFonts w:hint="eastAsia"/>
          <w:szCs w:val="22"/>
          <w:lang w:val="en-CA" w:eastAsia="ko-KR"/>
        </w:rPr>
        <w:t>)</w:t>
      </w:r>
      <w:r>
        <w:rPr>
          <w:rFonts w:hint="eastAsia"/>
          <w:szCs w:val="22"/>
          <w:lang w:val="en-CA" w:eastAsia="ko-KR"/>
        </w:rPr>
        <w:t xml:space="preserve"> or </w:t>
      </w:r>
      <w:r w:rsidR="0092551B">
        <w:rPr>
          <w:rFonts w:hint="eastAsia"/>
          <w:szCs w:val="22"/>
          <w:lang w:val="en-CA" w:eastAsia="ko-KR"/>
        </w:rPr>
        <w:t>tone mapping information (</w:t>
      </w:r>
      <w:r>
        <w:rPr>
          <w:rFonts w:hint="eastAsia"/>
          <w:szCs w:val="22"/>
          <w:lang w:val="en-CA" w:eastAsia="ko-KR"/>
        </w:rPr>
        <w:t>TM</w:t>
      </w:r>
      <w:r w:rsidR="0092551B">
        <w:rPr>
          <w:rFonts w:hint="eastAsia"/>
          <w:szCs w:val="22"/>
          <w:lang w:val="en-CA" w:eastAsia="ko-KR"/>
        </w:rPr>
        <w:t>I)</w:t>
      </w:r>
      <w:r>
        <w:rPr>
          <w:rFonts w:hint="eastAsia"/>
          <w:szCs w:val="22"/>
          <w:lang w:val="en-CA" w:eastAsia="ko-KR"/>
        </w:rPr>
        <w:t xml:space="preserve"> SEI messages defined in HEVC</w:t>
      </w:r>
      <w:r w:rsidR="0092551B">
        <w:rPr>
          <w:rFonts w:hint="eastAsia"/>
          <w:szCs w:val="22"/>
          <w:lang w:val="en-CA" w:eastAsia="ko-KR"/>
        </w:rPr>
        <w:t xml:space="preserve"> [3]</w:t>
      </w:r>
      <w:r>
        <w:rPr>
          <w:rFonts w:hint="eastAsia"/>
          <w:szCs w:val="22"/>
          <w:lang w:val="en-CA" w:eastAsia="ko-KR"/>
        </w:rPr>
        <w:t xml:space="preserve">. </w:t>
      </w:r>
      <w:r w:rsidR="0092551B">
        <w:rPr>
          <w:rFonts w:hint="eastAsia"/>
          <w:szCs w:val="22"/>
          <w:lang w:val="en-CA" w:eastAsia="ko-KR"/>
        </w:rPr>
        <w:t>On the other hand</w:t>
      </w:r>
      <w:r>
        <w:rPr>
          <w:rFonts w:hint="eastAsia"/>
          <w:szCs w:val="22"/>
          <w:lang w:val="en-CA" w:eastAsia="ko-KR"/>
        </w:rPr>
        <w:t xml:space="preserve">, those SEI messages could be used for display adaptation such as tone mapping </w:t>
      </w:r>
      <w:r w:rsidR="008537AD">
        <w:rPr>
          <w:rFonts w:hint="eastAsia"/>
          <w:szCs w:val="22"/>
          <w:lang w:val="en-CA" w:eastAsia="ko-KR"/>
        </w:rPr>
        <w:t xml:space="preserve">and </w:t>
      </w:r>
      <w:r>
        <w:rPr>
          <w:rFonts w:hint="eastAsia"/>
          <w:szCs w:val="22"/>
          <w:lang w:val="en-CA" w:eastAsia="ko-KR"/>
        </w:rPr>
        <w:t>colour gamut mapping</w:t>
      </w:r>
      <w:r w:rsidR="008537AD">
        <w:rPr>
          <w:rFonts w:hint="eastAsia"/>
          <w:szCs w:val="22"/>
          <w:lang w:val="en-CA" w:eastAsia="ko-KR"/>
        </w:rPr>
        <w:t xml:space="preserve"> in general</w:t>
      </w:r>
      <w:r>
        <w:rPr>
          <w:rFonts w:hint="eastAsia"/>
          <w:szCs w:val="22"/>
          <w:lang w:val="en-CA" w:eastAsia="ko-KR"/>
        </w:rPr>
        <w:t xml:space="preserve">. </w:t>
      </w:r>
      <w:r w:rsidR="00DD2239">
        <w:rPr>
          <w:rFonts w:hint="eastAsia"/>
          <w:szCs w:val="22"/>
          <w:lang w:val="en-CA" w:eastAsia="ko-KR"/>
        </w:rPr>
        <w:t xml:space="preserve">In Figure 2, an example of producing the backward compatible single layer signal with the display adaptation metadata and its corresponding post-processing in the receiver is described. </w:t>
      </w:r>
      <w:r w:rsidR="0092551B">
        <w:rPr>
          <w:rFonts w:hint="eastAsia"/>
          <w:szCs w:val="22"/>
          <w:lang w:val="en-CA" w:eastAsia="ko-KR"/>
        </w:rPr>
        <w:t xml:space="preserve">Since </w:t>
      </w:r>
      <w:r>
        <w:rPr>
          <w:rFonts w:hint="eastAsia"/>
          <w:szCs w:val="22"/>
          <w:lang w:val="en-CA" w:eastAsia="ko-KR"/>
        </w:rPr>
        <w:t>the video stream contains multiple CRI and TM</w:t>
      </w:r>
      <w:r w:rsidR="0092551B">
        <w:rPr>
          <w:rFonts w:hint="eastAsia"/>
          <w:szCs w:val="22"/>
          <w:lang w:val="en-CA" w:eastAsia="ko-KR"/>
        </w:rPr>
        <w:t>I</w:t>
      </w:r>
      <w:r>
        <w:rPr>
          <w:rFonts w:hint="eastAsia"/>
          <w:szCs w:val="22"/>
          <w:lang w:val="en-CA" w:eastAsia="ko-KR"/>
        </w:rPr>
        <w:t xml:space="preserve"> SEI messages for </w:t>
      </w:r>
      <w:r w:rsidR="00DD2239">
        <w:rPr>
          <w:rFonts w:hint="eastAsia"/>
          <w:szCs w:val="22"/>
          <w:lang w:val="en-CA" w:eastAsia="ko-KR"/>
        </w:rPr>
        <w:t xml:space="preserve">different purposes, the processing order of those SEI messages, </w:t>
      </w:r>
      <w:r w:rsidR="00295AF0">
        <w:rPr>
          <w:rFonts w:hint="eastAsia"/>
          <w:szCs w:val="22"/>
          <w:lang w:val="en-CA" w:eastAsia="ko-KR"/>
        </w:rPr>
        <w:t xml:space="preserve">such as </w:t>
      </w:r>
      <w:r w:rsidR="00DD2239">
        <w:rPr>
          <w:rFonts w:hint="eastAsia"/>
          <w:szCs w:val="22"/>
          <w:lang w:val="en-CA" w:eastAsia="ko-KR"/>
        </w:rPr>
        <w:t xml:space="preserve">SDR to HDR up-conversion, tone mapping, and colour gamut mapping, is critical to </w:t>
      </w:r>
      <w:r w:rsidR="00295AF0">
        <w:rPr>
          <w:rFonts w:hint="eastAsia"/>
          <w:szCs w:val="22"/>
          <w:lang w:val="en-CA" w:eastAsia="ko-KR"/>
        </w:rPr>
        <w:t>re</w:t>
      </w:r>
      <w:r w:rsidR="00DD2239">
        <w:rPr>
          <w:rFonts w:hint="eastAsia"/>
          <w:szCs w:val="22"/>
          <w:lang w:val="en-CA" w:eastAsia="ko-KR"/>
        </w:rPr>
        <w:t xml:space="preserve">produce desired output picture. If the SEI messages are not applied by the intended processing order, the receiver could produce </w:t>
      </w:r>
      <w:r w:rsidR="00DD2239" w:rsidRPr="00DD2239">
        <w:rPr>
          <w:szCs w:val="22"/>
          <w:lang w:val="en-CA" w:eastAsia="ko-KR"/>
        </w:rPr>
        <w:t>unsatisfactory</w:t>
      </w:r>
      <w:r w:rsidR="00DD2239">
        <w:rPr>
          <w:rFonts w:hint="eastAsia"/>
          <w:szCs w:val="22"/>
          <w:lang w:val="en-CA" w:eastAsia="ko-KR"/>
        </w:rPr>
        <w:t xml:space="preserve"> or, even worse, un-displayable pictures.</w:t>
      </w:r>
    </w:p>
    <w:p w14:paraId="7F89FE56" w14:textId="0AB8E582" w:rsidR="006E1A67" w:rsidRDefault="006E1A67" w:rsidP="00CA131E">
      <w:pPr>
        <w:jc w:val="both"/>
        <w:rPr>
          <w:szCs w:val="22"/>
          <w:lang w:val="en-CA" w:eastAsia="ko-KR"/>
        </w:rPr>
      </w:pPr>
    </w:p>
    <w:p w14:paraId="528FFBD4" w14:textId="44FE9166" w:rsidR="006E1A67" w:rsidRDefault="00431839" w:rsidP="00CA131E">
      <w:p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pict w14:anchorId="11DC4215">
          <v:shape id="_x0000_i1026" type="#_x0000_t75" style="width:467.2pt;height:210.05pt;mso-left-percent:-10001;mso-top-percent:-10001;mso-position-horizontal:absolute;mso-position-horizontal-relative:char;mso-position-vertical:absolute;mso-position-vertical-relative:line;mso-left-percent:-10001;mso-top-percent:-10001">
            <v:imagedata r:id="rId12" o:title=""/>
          </v:shape>
        </w:pict>
      </w:r>
    </w:p>
    <w:p w14:paraId="54A83682" w14:textId="315B466E" w:rsidR="006E1A67" w:rsidRDefault="006E1A67" w:rsidP="006E1A67">
      <w:pPr>
        <w:spacing w:before="240" w:after="240" w:line="257" w:lineRule="auto"/>
        <w:jc w:val="center"/>
        <w:rPr>
          <w:b/>
          <w:sz w:val="20"/>
          <w:lang w:eastAsia="ko-KR"/>
        </w:rPr>
      </w:pPr>
      <w:r w:rsidRPr="00E0064C">
        <w:rPr>
          <w:b/>
          <w:sz w:val="20"/>
          <w:lang w:eastAsia="ko-KR"/>
        </w:rPr>
        <w:t>Figure</w:t>
      </w:r>
      <w:r w:rsidRPr="00B547AB">
        <w:rPr>
          <w:sz w:val="20"/>
          <w:lang w:val="en-CA"/>
        </w:rPr>
        <w:t> </w:t>
      </w:r>
      <w:r>
        <w:rPr>
          <w:rFonts w:hint="eastAsia"/>
          <w:sz w:val="20"/>
          <w:lang w:val="en-CA" w:eastAsia="ko-KR"/>
        </w:rPr>
        <w:t>2</w:t>
      </w:r>
      <w:r w:rsidRPr="00B547AB">
        <w:rPr>
          <w:sz w:val="20"/>
          <w:lang w:val="en-CA"/>
        </w:rPr>
        <w:t>–</w:t>
      </w:r>
      <w:r w:rsidRPr="002A25EC">
        <w:rPr>
          <w:b/>
          <w:sz w:val="20"/>
          <w:lang w:eastAsia="ko-KR"/>
        </w:rPr>
        <w:t xml:space="preserve"> </w:t>
      </w:r>
      <w:r w:rsidRPr="006E1A67">
        <w:rPr>
          <w:b/>
          <w:sz w:val="20"/>
          <w:lang w:eastAsia="ko-KR"/>
        </w:rPr>
        <w:t>Pre-processing (top) and post-processing (down) for conversion from SDR</w:t>
      </w:r>
      <w:r w:rsidR="00295AF0">
        <w:rPr>
          <w:rFonts w:hint="eastAsia"/>
          <w:b/>
          <w:sz w:val="20"/>
          <w:lang w:eastAsia="ko-KR"/>
        </w:rPr>
        <w:t xml:space="preserve"> </w:t>
      </w:r>
      <w:r>
        <w:rPr>
          <w:b/>
          <w:sz w:val="20"/>
          <w:lang w:eastAsia="ko-KR"/>
        </w:rPr>
        <w:t>to HDR</w:t>
      </w:r>
      <w:r w:rsidR="00295AF0">
        <w:rPr>
          <w:rFonts w:hint="eastAsia"/>
          <w:b/>
          <w:sz w:val="20"/>
          <w:lang w:eastAsia="ko-KR"/>
        </w:rPr>
        <w:t xml:space="preserve"> </w:t>
      </w:r>
      <w:r>
        <w:rPr>
          <w:b/>
          <w:sz w:val="20"/>
          <w:lang w:eastAsia="ko-KR"/>
        </w:rPr>
        <w:t xml:space="preserve">with CRI </w:t>
      </w:r>
      <w:r>
        <w:rPr>
          <w:rFonts w:hint="eastAsia"/>
          <w:b/>
          <w:sz w:val="20"/>
          <w:lang w:eastAsia="ko-KR"/>
        </w:rPr>
        <w:t>SEI and display adaptation with CRI/TMI SEI</w:t>
      </w:r>
      <w:r w:rsidR="00957AF9">
        <w:rPr>
          <w:rFonts w:hint="eastAsia"/>
          <w:b/>
          <w:sz w:val="20"/>
          <w:lang w:eastAsia="ko-KR"/>
        </w:rPr>
        <w:t xml:space="preserve"> (</w:t>
      </w:r>
      <w:r>
        <w:rPr>
          <w:rFonts w:hint="eastAsia"/>
          <w:b/>
          <w:sz w:val="20"/>
          <w:lang w:eastAsia="ko-KR"/>
        </w:rPr>
        <w:t>Modified from Figure 8-5 in</w:t>
      </w:r>
      <w:ins w:id="3" w:author="Hyun-Mook Oh" w:date="2017-07-16T18:03:00Z">
        <w:r w:rsidR="000A5962">
          <w:rPr>
            <w:rFonts w:hint="eastAsia"/>
            <w:b/>
            <w:sz w:val="20"/>
            <w:lang w:eastAsia="ko-KR"/>
          </w:rPr>
          <w:t xml:space="preserve"> TR1</w:t>
        </w:r>
      </w:ins>
      <w:r>
        <w:rPr>
          <w:rFonts w:hint="eastAsia"/>
          <w:b/>
          <w:sz w:val="20"/>
          <w:lang w:eastAsia="ko-KR"/>
        </w:rPr>
        <w:t xml:space="preserve"> [3]</w:t>
      </w:r>
      <w:r w:rsidR="00957AF9">
        <w:rPr>
          <w:rFonts w:hint="eastAsia"/>
          <w:b/>
          <w:sz w:val="20"/>
          <w:lang w:eastAsia="ko-KR"/>
        </w:rPr>
        <w:t>)</w:t>
      </w:r>
    </w:p>
    <w:p w14:paraId="491A6F82" w14:textId="77777777" w:rsidR="00D804E3" w:rsidRDefault="00D804E3" w:rsidP="00192029">
      <w:pPr>
        <w:jc w:val="both"/>
        <w:rPr>
          <w:b/>
          <w:sz w:val="20"/>
          <w:lang w:eastAsia="ko-KR"/>
        </w:rPr>
      </w:pPr>
    </w:p>
    <w:p w14:paraId="56270F0C" w14:textId="77777777" w:rsidR="00D804E3" w:rsidRDefault="00D804E3" w:rsidP="00192029">
      <w:pPr>
        <w:jc w:val="both"/>
        <w:rPr>
          <w:b/>
          <w:sz w:val="20"/>
          <w:lang w:eastAsia="ko-KR"/>
        </w:rPr>
      </w:pPr>
    </w:p>
    <w:p w14:paraId="33791DD8" w14:textId="77777777" w:rsidR="00D804E3" w:rsidRDefault="00D804E3" w:rsidP="00192029">
      <w:pPr>
        <w:jc w:val="both"/>
        <w:rPr>
          <w:b/>
          <w:sz w:val="20"/>
          <w:lang w:eastAsia="ko-KR"/>
        </w:rPr>
      </w:pPr>
    </w:p>
    <w:p w14:paraId="487AC32E" w14:textId="77777777" w:rsidR="00D804E3" w:rsidRDefault="00D804E3" w:rsidP="00192029">
      <w:pPr>
        <w:jc w:val="both"/>
        <w:rPr>
          <w:b/>
          <w:sz w:val="20"/>
          <w:lang w:eastAsia="ko-KR"/>
        </w:rPr>
      </w:pPr>
    </w:p>
    <w:p w14:paraId="142DFA37" w14:textId="65A56F58" w:rsidR="00973655" w:rsidRDefault="005301E4" w:rsidP="005301E4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Proposal</w:t>
      </w:r>
    </w:p>
    <w:p w14:paraId="77EB0ADF" w14:textId="5266711B" w:rsidR="00DD2239" w:rsidRDefault="00DD2239" w:rsidP="00957AF9">
      <w:pPr>
        <w:jc w:val="both"/>
        <w:rPr>
          <w:szCs w:val="22"/>
          <w:lang w:val="en-CA" w:eastAsia="ko-KR"/>
        </w:rPr>
      </w:pPr>
      <w:r w:rsidRPr="00D8435E">
        <w:rPr>
          <w:rFonts w:hint="eastAsia"/>
          <w:szCs w:val="22"/>
          <w:lang w:val="en-CA" w:eastAsia="ko-KR"/>
        </w:rPr>
        <w:t xml:space="preserve">Based on </w:t>
      </w:r>
      <w:r>
        <w:rPr>
          <w:rFonts w:hint="eastAsia"/>
          <w:szCs w:val="22"/>
          <w:lang w:val="en-CA" w:eastAsia="ko-KR"/>
        </w:rPr>
        <w:t xml:space="preserve">the </w:t>
      </w:r>
      <w:r w:rsidR="00295AF0">
        <w:rPr>
          <w:rFonts w:hint="eastAsia"/>
          <w:szCs w:val="22"/>
          <w:lang w:val="en-CA" w:eastAsia="ko-KR"/>
        </w:rPr>
        <w:t>reviews on the use cases of multiple SEI messages</w:t>
      </w:r>
      <w:r w:rsidRPr="00D8435E">
        <w:rPr>
          <w:rFonts w:hint="eastAsia"/>
          <w:szCs w:val="22"/>
          <w:lang w:val="en-CA" w:eastAsia="ko-KR"/>
        </w:rPr>
        <w:t xml:space="preserve">, we propose to define the supplemental enhancement </w:t>
      </w:r>
      <w:r w:rsidRPr="00D8435E">
        <w:rPr>
          <w:szCs w:val="22"/>
          <w:lang w:val="en-CA" w:eastAsia="ko-KR"/>
        </w:rPr>
        <w:t>information</w:t>
      </w:r>
      <w:r w:rsidRPr="00D8435E">
        <w:rPr>
          <w:rFonts w:hint="eastAsia"/>
          <w:szCs w:val="22"/>
          <w:lang w:val="en-CA" w:eastAsia="ko-KR"/>
        </w:rPr>
        <w:t xml:space="preserve"> set SEI message which provides the list of SEI messages with the recommended </w:t>
      </w:r>
      <w:r>
        <w:rPr>
          <w:szCs w:val="22"/>
          <w:lang w:val="en-CA" w:eastAsia="ko-KR"/>
        </w:rPr>
        <w:t xml:space="preserve">processing </w:t>
      </w:r>
      <w:r>
        <w:rPr>
          <w:rFonts w:hint="eastAsia"/>
          <w:szCs w:val="22"/>
          <w:lang w:val="en-CA" w:eastAsia="ko-KR"/>
        </w:rPr>
        <w:t xml:space="preserve">order. </w:t>
      </w:r>
      <w:r w:rsidR="00295AF0">
        <w:rPr>
          <w:rFonts w:hint="eastAsia"/>
          <w:szCs w:val="22"/>
          <w:lang w:val="en-CA" w:eastAsia="ko-KR"/>
        </w:rPr>
        <w:t xml:space="preserve">In order to indicate each SEI messages with efficiency, we propose to use payload type of </w:t>
      </w:r>
      <w:r w:rsidR="00295AF0">
        <w:rPr>
          <w:szCs w:val="22"/>
          <w:lang w:val="en-CA" w:eastAsia="ko-KR"/>
        </w:rPr>
        <w:t>corresponding</w:t>
      </w:r>
      <w:r w:rsidR="00295AF0">
        <w:rPr>
          <w:rFonts w:hint="eastAsia"/>
          <w:szCs w:val="22"/>
          <w:lang w:val="en-CA" w:eastAsia="ko-KR"/>
        </w:rPr>
        <w:t xml:space="preserve"> SEI message. </w:t>
      </w:r>
      <w:r w:rsidR="00295AF0">
        <w:rPr>
          <w:szCs w:val="22"/>
          <w:lang w:val="en-CA" w:eastAsia="ko-KR"/>
        </w:rPr>
        <w:t>I</w:t>
      </w:r>
      <w:r w:rsidR="00295AF0">
        <w:rPr>
          <w:rFonts w:hint="eastAsia"/>
          <w:szCs w:val="22"/>
          <w:lang w:val="en-CA" w:eastAsia="ko-KR"/>
        </w:rPr>
        <w:t xml:space="preserve">n order to cover the SEI messages with multiple purposes, SEI message identifier could be used for identification. Also, the </w:t>
      </w:r>
      <w:r w:rsidR="000B4738">
        <w:rPr>
          <w:rFonts w:hint="eastAsia"/>
          <w:szCs w:val="22"/>
          <w:lang w:val="en-CA" w:eastAsia="ko-KR"/>
        </w:rPr>
        <w:t>update</w:t>
      </w:r>
      <w:r w:rsidR="00295AF0">
        <w:rPr>
          <w:rFonts w:hint="eastAsia"/>
          <w:szCs w:val="22"/>
          <w:lang w:val="en-CA" w:eastAsia="ko-KR"/>
        </w:rPr>
        <w:t xml:space="preserve"> of an SEI message</w:t>
      </w:r>
      <w:r w:rsidR="000B4738">
        <w:rPr>
          <w:rFonts w:hint="eastAsia"/>
          <w:szCs w:val="22"/>
          <w:lang w:val="en-CA" w:eastAsia="ko-KR"/>
        </w:rPr>
        <w:t xml:space="preserve"> is signaled to indicate the dynamic change of information in the SEI message. </w:t>
      </w:r>
      <w:bookmarkStart w:id="4" w:name="_GoBack"/>
      <w:bookmarkEnd w:id="4"/>
    </w:p>
    <w:p w14:paraId="50BBF452" w14:textId="77777777" w:rsidR="00D804E3" w:rsidRDefault="00D804E3" w:rsidP="00DD2239">
      <w:pPr>
        <w:jc w:val="both"/>
        <w:rPr>
          <w:szCs w:val="22"/>
          <w:lang w:val="en-CA" w:eastAsia="ko-KR"/>
        </w:rPr>
      </w:pPr>
    </w:p>
    <w:p w14:paraId="4B8839A3" w14:textId="6C12E4FC" w:rsidR="00657E10" w:rsidRDefault="005301E4" w:rsidP="00710CDE">
      <w:pPr>
        <w:pStyle w:val="2"/>
        <w:rPr>
          <w:lang w:val="en-CA" w:eastAsia="ko-KR"/>
        </w:rPr>
      </w:pPr>
      <w:r w:rsidRPr="00710CDE">
        <w:rPr>
          <w:rFonts w:hint="eastAsia"/>
          <w:lang w:val="en-CA" w:eastAsia="ko-KR"/>
        </w:rPr>
        <w:t>Supplemental enhanced information set SEI message syntax</w:t>
      </w:r>
    </w:p>
    <w:tbl>
      <w:tblPr>
        <w:tblW w:w="9074" w:type="dxa"/>
        <w:jc w:val="center"/>
        <w:tblLayout w:type="fixed"/>
        <w:tblLook w:val="04A0" w:firstRow="1" w:lastRow="0" w:firstColumn="1" w:lastColumn="0" w:noHBand="0" w:noVBand="1"/>
      </w:tblPr>
      <w:tblGrid>
        <w:gridCol w:w="7655"/>
        <w:gridCol w:w="1419"/>
      </w:tblGrid>
      <w:tr w:rsidR="00057421" w:rsidRPr="002B5469" w14:paraId="0F04AF43" w14:textId="77777777" w:rsidTr="00192029">
        <w:trPr>
          <w:jc w:val="center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C1F5B2E" w14:textId="77777777" w:rsidR="00057421" w:rsidRPr="00057421" w:rsidRDefault="00057421" w:rsidP="00CE1292">
            <w:pPr>
              <w:keepNext/>
              <w:tabs>
                <w:tab w:val="clear" w:pos="360"/>
                <w:tab w:val="clear" w:pos="720"/>
                <w:tab w:val="clear" w:pos="1440"/>
                <w:tab w:val="left" w:pos="-252"/>
                <w:tab w:val="left" w:pos="-110"/>
                <w:tab w:val="left" w:pos="216"/>
                <w:tab w:val="left" w:pos="434"/>
                <w:tab w:val="left" w:pos="658"/>
                <w:tab w:val="left" w:pos="868"/>
                <w:tab w:val="left" w:pos="1316"/>
                <w:tab w:val="left" w:pos="1540"/>
                <w:tab w:val="left" w:pos="1750"/>
                <w:tab w:val="left" w:pos="1974"/>
                <w:tab w:val="left" w:pos="2198"/>
              </w:tabs>
              <w:spacing w:before="20" w:after="40"/>
              <w:rPr>
                <w:noProof/>
                <w:szCs w:val="22"/>
              </w:rPr>
            </w:pPr>
            <w:r w:rsidRPr="00057421">
              <w:rPr>
                <w:rFonts w:hint="eastAsia"/>
                <w:noProof/>
                <w:szCs w:val="22"/>
                <w:lang w:eastAsia="ko-KR"/>
              </w:rPr>
              <w:t>supplemental_enhancement_information_set</w:t>
            </w:r>
            <w:r w:rsidRPr="00057421">
              <w:rPr>
                <w:noProof/>
                <w:szCs w:val="22"/>
              </w:rPr>
              <w:t>(</w:t>
            </w:r>
            <w:r w:rsidR="00CE1292" w:rsidRPr="00057421">
              <w:rPr>
                <w:noProof/>
                <w:szCs w:val="22"/>
              </w:rPr>
              <w:t> </w:t>
            </w:r>
            <w:r w:rsidRPr="00057421">
              <w:rPr>
                <w:noProof/>
                <w:szCs w:val="22"/>
              </w:rPr>
              <w:t>payloadSize</w:t>
            </w:r>
            <w:r w:rsidR="00CE1292" w:rsidRPr="00057421">
              <w:rPr>
                <w:noProof/>
                <w:szCs w:val="22"/>
              </w:rPr>
              <w:t> </w:t>
            </w:r>
            <w:r w:rsidRPr="00057421">
              <w:rPr>
                <w:noProof/>
                <w:szCs w:val="22"/>
              </w:rPr>
              <w:t>) {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9F9CB9A" w14:textId="77777777" w:rsidR="00057421" w:rsidRPr="00057421" w:rsidRDefault="00057421" w:rsidP="00561D7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-252"/>
                <w:tab w:val="left" w:pos="-110"/>
                <w:tab w:val="left" w:pos="216"/>
                <w:tab w:val="left" w:pos="434"/>
                <w:tab w:val="left" w:pos="658"/>
                <w:tab w:val="left" w:pos="868"/>
                <w:tab w:val="left" w:pos="1092"/>
                <w:tab w:val="left" w:pos="1316"/>
                <w:tab w:val="left" w:pos="1540"/>
                <w:tab w:val="left" w:pos="1750"/>
                <w:tab w:val="left" w:pos="1974"/>
                <w:tab w:val="left" w:pos="2198"/>
              </w:tabs>
              <w:spacing w:before="20" w:after="40"/>
              <w:jc w:val="center"/>
              <w:rPr>
                <w:b/>
                <w:bCs/>
                <w:noProof/>
                <w:szCs w:val="22"/>
              </w:rPr>
            </w:pPr>
            <w:r w:rsidRPr="00057421">
              <w:rPr>
                <w:b/>
                <w:bCs/>
                <w:noProof/>
                <w:szCs w:val="22"/>
              </w:rPr>
              <w:t>Descriptor</w:t>
            </w:r>
          </w:p>
        </w:tc>
      </w:tr>
      <w:tr w:rsidR="00057421" w:rsidRPr="002B5469" w14:paraId="0AC2FA39" w14:textId="77777777" w:rsidTr="00192029">
        <w:trPr>
          <w:jc w:val="center"/>
        </w:trPr>
        <w:tc>
          <w:tcPr>
            <w:tcW w:w="765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1C4486D" w14:textId="77777777" w:rsidR="00057421" w:rsidRPr="00057421" w:rsidRDefault="00057421" w:rsidP="00561D75">
            <w:pPr>
              <w:keepNext/>
              <w:tabs>
                <w:tab w:val="clear" w:pos="360"/>
                <w:tab w:val="clear" w:pos="720"/>
                <w:tab w:val="clear" w:pos="1440"/>
                <w:tab w:val="left" w:pos="-252"/>
                <w:tab w:val="left" w:pos="-110"/>
                <w:tab w:val="left" w:pos="216"/>
                <w:tab w:val="left" w:pos="434"/>
                <w:tab w:val="left" w:pos="658"/>
                <w:tab w:val="left" w:pos="868"/>
                <w:tab w:val="left" w:pos="1316"/>
                <w:tab w:val="left" w:pos="1540"/>
                <w:tab w:val="left" w:pos="1750"/>
                <w:tab w:val="left" w:pos="1974"/>
                <w:tab w:val="left" w:pos="2198"/>
              </w:tabs>
              <w:spacing w:before="20" w:after="40"/>
              <w:rPr>
                <w:b/>
                <w:bCs/>
                <w:noProof/>
                <w:szCs w:val="22"/>
                <w:lang w:eastAsia="ko-KR"/>
              </w:rPr>
            </w:pPr>
            <w:r w:rsidRPr="00057421">
              <w:rPr>
                <w:rFonts w:hint="eastAsia"/>
                <w:b/>
                <w:bCs/>
                <w:noProof/>
                <w:szCs w:val="22"/>
                <w:lang w:eastAsia="ko-KR"/>
              </w:rPr>
              <w:tab/>
              <w:t>sei_set_id</w:t>
            </w:r>
          </w:p>
        </w:tc>
        <w:tc>
          <w:tcPr>
            <w:tcW w:w="14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21B4216" w14:textId="77777777" w:rsidR="00057421" w:rsidRPr="00057421" w:rsidRDefault="00057421" w:rsidP="00561D7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-252"/>
                <w:tab w:val="left" w:pos="-110"/>
                <w:tab w:val="left" w:pos="216"/>
                <w:tab w:val="left" w:pos="434"/>
                <w:tab w:val="left" w:pos="658"/>
                <w:tab w:val="left" w:pos="868"/>
                <w:tab w:val="left" w:pos="1092"/>
                <w:tab w:val="left" w:pos="1316"/>
                <w:tab w:val="left" w:pos="1540"/>
                <w:tab w:val="left" w:pos="1750"/>
                <w:tab w:val="left" w:pos="1974"/>
                <w:tab w:val="left" w:pos="2198"/>
              </w:tabs>
              <w:spacing w:before="20" w:after="40"/>
              <w:jc w:val="center"/>
              <w:rPr>
                <w:noProof/>
                <w:szCs w:val="22"/>
                <w:lang w:eastAsia="ko-KR"/>
              </w:rPr>
            </w:pPr>
            <w:r w:rsidRPr="00057421">
              <w:rPr>
                <w:rFonts w:hint="eastAsia"/>
                <w:noProof/>
                <w:szCs w:val="22"/>
                <w:lang w:eastAsia="ko-KR"/>
              </w:rPr>
              <w:t>u(8)</w:t>
            </w:r>
          </w:p>
        </w:tc>
      </w:tr>
      <w:tr w:rsidR="00057421" w:rsidRPr="002B5469" w14:paraId="3DC4FD0C" w14:textId="77777777" w:rsidTr="00192029">
        <w:trPr>
          <w:jc w:val="center"/>
        </w:trPr>
        <w:tc>
          <w:tcPr>
            <w:tcW w:w="765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50600F8" w14:textId="77777777" w:rsidR="00057421" w:rsidRPr="00057421" w:rsidRDefault="00057421" w:rsidP="00057421">
            <w:pPr>
              <w:keepNext/>
              <w:tabs>
                <w:tab w:val="clear" w:pos="360"/>
                <w:tab w:val="clear" w:pos="720"/>
                <w:tab w:val="clear" w:pos="1440"/>
                <w:tab w:val="left" w:pos="-252"/>
                <w:tab w:val="left" w:pos="-110"/>
                <w:tab w:val="left" w:pos="216"/>
                <w:tab w:val="left" w:pos="434"/>
                <w:tab w:val="left" w:pos="658"/>
                <w:tab w:val="left" w:pos="868"/>
                <w:tab w:val="left" w:pos="1316"/>
                <w:tab w:val="left" w:pos="1540"/>
                <w:tab w:val="left" w:pos="1750"/>
                <w:tab w:val="left" w:pos="1974"/>
                <w:tab w:val="left" w:pos="2198"/>
              </w:tabs>
              <w:spacing w:before="20" w:after="40"/>
              <w:rPr>
                <w:b/>
                <w:bCs/>
                <w:noProof/>
                <w:szCs w:val="22"/>
                <w:lang w:eastAsia="ko-KR"/>
              </w:rPr>
            </w:pPr>
            <w:r w:rsidRPr="00057421">
              <w:rPr>
                <w:rFonts w:hint="eastAsia"/>
                <w:b/>
                <w:bCs/>
                <w:noProof/>
                <w:szCs w:val="22"/>
                <w:lang w:eastAsia="ko-KR"/>
              </w:rPr>
              <w:tab/>
              <w:t>sei_set_cancel_flag</w:t>
            </w:r>
          </w:p>
        </w:tc>
        <w:tc>
          <w:tcPr>
            <w:tcW w:w="14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2602701" w14:textId="77777777" w:rsidR="00057421" w:rsidRPr="00057421" w:rsidRDefault="00057421" w:rsidP="00561D7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-252"/>
                <w:tab w:val="left" w:pos="-110"/>
                <w:tab w:val="left" w:pos="216"/>
                <w:tab w:val="left" w:pos="434"/>
                <w:tab w:val="left" w:pos="658"/>
                <w:tab w:val="left" w:pos="868"/>
                <w:tab w:val="left" w:pos="1092"/>
                <w:tab w:val="left" w:pos="1316"/>
                <w:tab w:val="left" w:pos="1540"/>
                <w:tab w:val="left" w:pos="1750"/>
                <w:tab w:val="left" w:pos="1974"/>
                <w:tab w:val="left" w:pos="2198"/>
              </w:tabs>
              <w:spacing w:before="20" w:after="40"/>
              <w:jc w:val="center"/>
              <w:rPr>
                <w:noProof/>
                <w:szCs w:val="22"/>
                <w:lang w:eastAsia="ko-KR"/>
              </w:rPr>
            </w:pPr>
            <w:r w:rsidRPr="00057421">
              <w:rPr>
                <w:rFonts w:hint="eastAsia"/>
                <w:noProof/>
                <w:szCs w:val="22"/>
                <w:lang w:eastAsia="ko-KR"/>
              </w:rPr>
              <w:t>u(8)</w:t>
            </w:r>
          </w:p>
        </w:tc>
      </w:tr>
      <w:tr w:rsidR="00057421" w:rsidRPr="002B5469" w14:paraId="34752F02" w14:textId="77777777" w:rsidTr="00192029">
        <w:trPr>
          <w:jc w:val="center"/>
        </w:trPr>
        <w:tc>
          <w:tcPr>
            <w:tcW w:w="765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92C8B3B" w14:textId="77777777" w:rsidR="00057421" w:rsidRPr="00057421" w:rsidRDefault="00057421" w:rsidP="00057421">
            <w:pPr>
              <w:keepNext/>
              <w:tabs>
                <w:tab w:val="clear" w:pos="360"/>
                <w:tab w:val="clear" w:pos="720"/>
                <w:tab w:val="clear" w:pos="1440"/>
                <w:tab w:val="left" w:pos="-252"/>
                <w:tab w:val="left" w:pos="-110"/>
                <w:tab w:val="left" w:pos="216"/>
                <w:tab w:val="left" w:pos="434"/>
                <w:tab w:val="left" w:pos="658"/>
                <w:tab w:val="left" w:pos="868"/>
                <w:tab w:val="left" w:pos="1316"/>
                <w:tab w:val="left" w:pos="1540"/>
                <w:tab w:val="left" w:pos="1750"/>
                <w:tab w:val="left" w:pos="1974"/>
                <w:tab w:val="left" w:pos="2198"/>
              </w:tabs>
              <w:spacing w:before="20" w:after="40"/>
              <w:rPr>
                <w:bCs/>
                <w:noProof/>
                <w:szCs w:val="22"/>
                <w:lang w:eastAsia="ko-KR"/>
              </w:rPr>
            </w:pPr>
            <w:r w:rsidRPr="00057421">
              <w:rPr>
                <w:bCs/>
                <w:noProof/>
                <w:szCs w:val="22"/>
                <w:lang w:eastAsia="ko-KR"/>
              </w:rPr>
              <w:tab/>
            </w:r>
            <w:r w:rsidRPr="00057421">
              <w:rPr>
                <w:rFonts w:hint="eastAsia"/>
                <w:bCs/>
                <w:noProof/>
                <w:szCs w:val="22"/>
                <w:lang w:eastAsia="ko-KR"/>
              </w:rPr>
              <w:t>if(</w:t>
            </w:r>
            <w:r w:rsidR="00CE1292" w:rsidRPr="00057421">
              <w:rPr>
                <w:noProof/>
                <w:szCs w:val="22"/>
              </w:rPr>
              <w:t> </w:t>
            </w:r>
            <w:r w:rsidRPr="00057421">
              <w:rPr>
                <w:rFonts w:hint="eastAsia"/>
                <w:bCs/>
                <w:noProof/>
                <w:szCs w:val="22"/>
                <w:lang w:eastAsia="ko-KR"/>
              </w:rPr>
              <w:t>!</w:t>
            </w:r>
            <w:r w:rsidR="00CE1292" w:rsidRPr="00057421">
              <w:rPr>
                <w:noProof/>
                <w:szCs w:val="22"/>
              </w:rPr>
              <w:t> </w:t>
            </w:r>
            <w:r w:rsidRPr="00057421">
              <w:rPr>
                <w:bCs/>
                <w:noProof/>
                <w:szCs w:val="22"/>
                <w:lang w:eastAsia="ko-KR"/>
              </w:rPr>
              <w:t>sei</w:t>
            </w:r>
            <w:r w:rsidRPr="00057421">
              <w:rPr>
                <w:rFonts w:hint="eastAsia"/>
                <w:bCs/>
                <w:noProof/>
                <w:szCs w:val="22"/>
                <w:lang w:eastAsia="ko-KR"/>
              </w:rPr>
              <w:t>_set_cancel_flag</w:t>
            </w:r>
            <w:r w:rsidR="00CE1292" w:rsidRPr="00057421">
              <w:rPr>
                <w:noProof/>
                <w:szCs w:val="22"/>
              </w:rPr>
              <w:t> </w:t>
            </w:r>
            <w:r w:rsidRPr="00057421">
              <w:rPr>
                <w:rFonts w:hint="eastAsia"/>
                <w:bCs/>
                <w:noProof/>
                <w:szCs w:val="22"/>
                <w:lang w:eastAsia="ko-KR"/>
              </w:rPr>
              <w:t>) {</w:t>
            </w:r>
          </w:p>
        </w:tc>
        <w:tc>
          <w:tcPr>
            <w:tcW w:w="14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CE6270E" w14:textId="77777777" w:rsidR="00057421" w:rsidRPr="00057421" w:rsidRDefault="00057421" w:rsidP="00561D7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-252"/>
                <w:tab w:val="left" w:pos="-110"/>
                <w:tab w:val="left" w:pos="216"/>
                <w:tab w:val="left" w:pos="434"/>
                <w:tab w:val="left" w:pos="658"/>
                <w:tab w:val="left" w:pos="868"/>
                <w:tab w:val="left" w:pos="1092"/>
                <w:tab w:val="left" w:pos="1316"/>
                <w:tab w:val="left" w:pos="1540"/>
                <w:tab w:val="left" w:pos="1750"/>
                <w:tab w:val="left" w:pos="1974"/>
                <w:tab w:val="left" w:pos="2198"/>
              </w:tabs>
              <w:spacing w:before="20" w:after="40"/>
              <w:jc w:val="center"/>
              <w:rPr>
                <w:noProof/>
                <w:szCs w:val="22"/>
                <w:highlight w:val="yellow"/>
                <w:lang w:eastAsia="ko-KR"/>
              </w:rPr>
            </w:pPr>
          </w:p>
        </w:tc>
      </w:tr>
      <w:tr w:rsidR="00057421" w:rsidRPr="002B5469" w14:paraId="12266777" w14:textId="77777777" w:rsidTr="00192029">
        <w:trPr>
          <w:jc w:val="center"/>
        </w:trPr>
        <w:tc>
          <w:tcPr>
            <w:tcW w:w="765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E994149" w14:textId="77777777" w:rsidR="00057421" w:rsidRPr="00057421" w:rsidRDefault="00057421" w:rsidP="00057421">
            <w:pPr>
              <w:keepNext/>
              <w:tabs>
                <w:tab w:val="clear" w:pos="360"/>
                <w:tab w:val="clear" w:pos="720"/>
                <w:tab w:val="clear" w:pos="1440"/>
                <w:tab w:val="left" w:pos="-252"/>
                <w:tab w:val="left" w:pos="-110"/>
                <w:tab w:val="left" w:pos="216"/>
                <w:tab w:val="left" w:pos="434"/>
                <w:tab w:val="left" w:pos="658"/>
                <w:tab w:val="left" w:pos="868"/>
                <w:tab w:val="left" w:pos="1316"/>
                <w:tab w:val="left" w:pos="1540"/>
                <w:tab w:val="left" w:pos="1750"/>
                <w:tab w:val="left" w:pos="1974"/>
                <w:tab w:val="left" w:pos="2198"/>
              </w:tabs>
              <w:spacing w:before="20" w:after="40"/>
              <w:rPr>
                <w:b/>
                <w:bCs/>
                <w:noProof/>
                <w:szCs w:val="22"/>
                <w:lang w:eastAsia="ko-KR"/>
              </w:rPr>
            </w:pPr>
            <w:r w:rsidRPr="00057421">
              <w:rPr>
                <w:b/>
                <w:bCs/>
                <w:noProof/>
                <w:szCs w:val="22"/>
                <w:lang w:eastAsia="ko-KR"/>
              </w:rPr>
              <w:tab/>
            </w:r>
            <w:r w:rsidRPr="00057421">
              <w:rPr>
                <w:rFonts w:hint="eastAsia"/>
                <w:b/>
                <w:bCs/>
                <w:noProof/>
                <w:szCs w:val="22"/>
                <w:lang w:eastAsia="ko-KR"/>
              </w:rPr>
              <w:tab/>
              <w:t>sei_set_persistence_flag</w:t>
            </w:r>
          </w:p>
        </w:tc>
        <w:tc>
          <w:tcPr>
            <w:tcW w:w="14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86A5407" w14:textId="6CF6DB29" w:rsidR="00057421" w:rsidRPr="00057421" w:rsidRDefault="005301E4" w:rsidP="00561D7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-252"/>
                <w:tab w:val="left" w:pos="-110"/>
                <w:tab w:val="left" w:pos="216"/>
                <w:tab w:val="left" w:pos="434"/>
                <w:tab w:val="left" w:pos="658"/>
                <w:tab w:val="left" w:pos="868"/>
                <w:tab w:val="left" w:pos="1092"/>
                <w:tab w:val="left" w:pos="1316"/>
                <w:tab w:val="left" w:pos="1540"/>
                <w:tab w:val="left" w:pos="1750"/>
                <w:tab w:val="left" w:pos="1974"/>
                <w:tab w:val="left" w:pos="2198"/>
              </w:tabs>
              <w:spacing w:before="20" w:after="40"/>
              <w:jc w:val="center"/>
              <w:rPr>
                <w:noProof/>
                <w:szCs w:val="22"/>
                <w:highlight w:val="yellow"/>
                <w:lang w:eastAsia="ko-KR"/>
              </w:rPr>
            </w:pPr>
            <w:r w:rsidRPr="00057421">
              <w:rPr>
                <w:rFonts w:hint="eastAsia"/>
                <w:noProof/>
                <w:szCs w:val="22"/>
                <w:lang w:eastAsia="ko-KR"/>
              </w:rPr>
              <w:t>u(1)</w:t>
            </w:r>
          </w:p>
        </w:tc>
      </w:tr>
      <w:tr w:rsidR="00057421" w:rsidRPr="002B5469" w14:paraId="7A2FA79A" w14:textId="77777777" w:rsidTr="00192029">
        <w:trPr>
          <w:jc w:val="center"/>
        </w:trPr>
        <w:tc>
          <w:tcPr>
            <w:tcW w:w="765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65BE851" w14:textId="77777777" w:rsidR="00057421" w:rsidRPr="00057421" w:rsidRDefault="00057421" w:rsidP="00561D7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-252"/>
                <w:tab w:val="left" w:pos="-110"/>
                <w:tab w:val="left" w:pos="216"/>
                <w:tab w:val="left" w:pos="434"/>
                <w:tab w:val="left" w:pos="658"/>
                <w:tab w:val="left" w:pos="868"/>
                <w:tab w:val="left" w:pos="1092"/>
                <w:tab w:val="left" w:pos="1316"/>
                <w:tab w:val="left" w:pos="1540"/>
                <w:tab w:val="left" w:pos="1750"/>
                <w:tab w:val="left" w:pos="1974"/>
                <w:tab w:val="left" w:pos="2198"/>
              </w:tabs>
              <w:spacing w:before="20" w:after="40"/>
              <w:rPr>
                <w:b/>
                <w:bCs/>
                <w:noProof/>
                <w:szCs w:val="22"/>
                <w:lang w:eastAsia="ko-KR"/>
              </w:rPr>
            </w:pPr>
            <w:r w:rsidRPr="00057421">
              <w:rPr>
                <w:b/>
                <w:bCs/>
                <w:noProof/>
                <w:szCs w:val="22"/>
                <w:lang w:eastAsia="ko-KR"/>
              </w:rPr>
              <w:tab/>
            </w:r>
            <w:r w:rsidRPr="00057421">
              <w:rPr>
                <w:rFonts w:hint="eastAsia"/>
                <w:b/>
                <w:bCs/>
                <w:noProof/>
                <w:szCs w:val="22"/>
                <w:lang w:eastAsia="ko-KR"/>
              </w:rPr>
              <w:tab/>
              <w:t>num_sei_msgs_minus1</w:t>
            </w:r>
          </w:p>
        </w:tc>
        <w:tc>
          <w:tcPr>
            <w:tcW w:w="14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EEC4C15" w14:textId="77777777" w:rsidR="00057421" w:rsidRPr="00057421" w:rsidRDefault="00057421" w:rsidP="00561D75">
            <w:pPr>
              <w:keepNext/>
              <w:tabs>
                <w:tab w:val="clear" w:pos="360"/>
                <w:tab w:val="clear" w:pos="720"/>
                <w:tab w:val="clear" w:pos="1440"/>
                <w:tab w:val="left" w:pos="-252"/>
                <w:tab w:val="left" w:pos="-110"/>
                <w:tab w:val="left" w:pos="216"/>
                <w:tab w:val="left" w:pos="434"/>
                <w:tab w:val="left" w:pos="658"/>
                <w:tab w:val="left" w:pos="868"/>
                <w:tab w:val="left" w:pos="1316"/>
                <w:tab w:val="left" w:pos="1540"/>
                <w:tab w:val="left" w:pos="1750"/>
                <w:tab w:val="left" w:pos="1974"/>
                <w:tab w:val="left" w:pos="2198"/>
              </w:tabs>
              <w:spacing w:before="20" w:after="40"/>
              <w:jc w:val="center"/>
              <w:rPr>
                <w:noProof/>
                <w:szCs w:val="22"/>
                <w:lang w:eastAsia="ko-KR"/>
              </w:rPr>
            </w:pPr>
            <w:r w:rsidRPr="00057421">
              <w:rPr>
                <w:rFonts w:hint="eastAsia"/>
                <w:noProof/>
                <w:szCs w:val="22"/>
                <w:lang w:eastAsia="ko-KR"/>
              </w:rPr>
              <w:t>u(8)</w:t>
            </w:r>
          </w:p>
        </w:tc>
      </w:tr>
      <w:tr w:rsidR="00057421" w:rsidRPr="002B5469" w14:paraId="330D0F8E" w14:textId="77777777" w:rsidTr="00192029">
        <w:trPr>
          <w:jc w:val="center"/>
        </w:trPr>
        <w:tc>
          <w:tcPr>
            <w:tcW w:w="765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13DC765" w14:textId="77777777" w:rsidR="00057421" w:rsidRPr="00057421" w:rsidRDefault="00057421" w:rsidP="00561D7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-252"/>
                <w:tab w:val="left" w:pos="-110"/>
                <w:tab w:val="left" w:pos="216"/>
                <w:tab w:val="left" w:pos="434"/>
                <w:tab w:val="left" w:pos="658"/>
                <w:tab w:val="left" w:pos="868"/>
                <w:tab w:val="left" w:pos="1092"/>
                <w:tab w:val="left" w:pos="1316"/>
                <w:tab w:val="left" w:pos="1540"/>
                <w:tab w:val="left" w:pos="1750"/>
                <w:tab w:val="left" w:pos="1974"/>
                <w:tab w:val="left" w:pos="2198"/>
              </w:tabs>
              <w:spacing w:before="20" w:after="40"/>
              <w:rPr>
                <w:bCs/>
                <w:noProof/>
                <w:szCs w:val="22"/>
                <w:lang w:eastAsia="ko-KR"/>
              </w:rPr>
            </w:pPr>
            <w:r w:rsidRPr="00057421">
              <w:rPr>
                <w:rFonts w:hint="eastAsia"/>
                <w:bCs/>
                <w:noProof/>
                <w:szCs w:val="22"/>
                <w:lang w:eastAsia="ko-KR"/>
              </w:rPr>
              <w:tab/>
            </w:r>
            <w:r w:rsidRPr="00057421">
              <w:rPr>
                <w:bCs/>
                <w:noProof/>
                <w:szCs w:val="22"/>
                <w:lang w:eastAsia="ko-KR"/>
              </w:rPr>
              <w:tab/>
            </w:r>
            <w:r w:rsidRPr="00057421">
              <w:rPr>
                <w:rFonts w:hint="eastAsia"/>
                <w:bCs/>
                <w:noProof/>
                <w:szCs w:val="22"/>
                <w:lang w:eastAsia="ko-KR"/>
              </w:rPr>
              <w:t>for(</w:t>
            </w:r>
            <w:r w:rsidRPr="00057421">
              <w:rPr>
                <w:noProof/>
                <w:szCs w:val="22"/>
              </w:rPr>
              <w:t> </w:t>
            </w:r>
            <w:r w:rsidRPr="00057421">
              <w:rPr>
                <w:rFonts w:hint="eastAsia"/>
                <w:noProof/>
                <w:szCs w:val="22"/>
                <w:lang w:eastAsia="ko-KR"/>
              </w:rPr>
              <w:t>i</w:t>
            </w:r>
            <w:r w:rsidRPr="00057421">
              <w:rPr>
                <w:noProof/>
                <w:szCs w:val="22"/>
              </w:rPr>
              <w:t> </w:t>
            </w:r>
            <w:r w:rsidRPr="00057421">
              <w:rPr>
                <w:rFonts w:hint="eastAsia"/>
                <w:noProof/>
                <w:szCs w:val="22"/>
                <w:lang w:eastAsia="ko-KR"/>
              </w:rPr>
              <w:t>=</w:t>
            </w:r>
            <w:r w:rsidRPr="00057421">
              <w:rPr>
                <w:noProof/>
                <w:szCs w:val="22"/>
              </w:rPr>
              <w:t> </w:t>
            </w:r>
            <w:r w:rsidRPr="00057421">
              <w:rPr>
                <w:rFonts w:hint="eastAsia"/>
                <w:noProof/>
                <w:szCs w:val="22"/>
                <w:lang w:eastAsia="ko-KR"/>
              </w:rPr>
              <w:t>0;</w:t>
            </w:r>
            <w:r w:rsidRPr="00057421">
              <w:rPr>
                <w:noProof/>
                <w:szCs w:val="22"/>
              </w:rPr>
              <w:t> </w:t>
            </w:r>
            <w:r w:rsidRPr="00057421">
              <w:rPr>
                <w:rFonts w:hint="eastAsia"/>
                <w:noProof/>
                <w:szCs w:val="22"/>
                <w:lang w:eastAsia="ko-KR"/>
              </w:rPr>
              <w:t>i</w:t>
            </w:r>
            <w:r w:rsidRPr="00057421">
              <w:rPr>
                <w:noProof/>
                <w:szCs w:val="22"/>
              </w:rPr>
              <w:t> </w:t>
            </w:r>
            <w:r w:rsidRPr="00057421">
              <w:rPr>
                <w:rFonts w:hint="eastAsia"/>
                <w:noProof/>
                <w:szCs w:val="22"/>
                <w:lang w:eastAsia="ko-KR"/>
              </w:rPr>
              <w:t>&lt;</w:t>
            </w:r>
            <w:r w:rsidRPr="00057421">
              <w:rPr>
                <w:noProof/>
                <w:szCs w:val="22"/>
              </w:rPr>
              <w:t> </w:t>
            </w:r>
            <w:r w:rsidRPr="00057421">
              <w:rPr>
                <w:rFonts w:hint="eastAsia"/>
                <w:noProof/>
                <w:szCs w:val="22"/>
                <w:lang w:eastAsia="ko-KR"/>
              </w:rPr>
              <w:t>=</w:t>
            </w:r>
            <w:r w:rsidRPr="00057421">
              <w:rPr>
                <w:noProof/>
                <w:szCs w:val="22"/>
              </w:rPr>
              <w:t> </w:t>
            </w:r>
            <w:r w:rsidRPr="00057421">
              <w:rPr>
                <w:rFonts w:hint="eastAsia"/>
                <w:noProof/>
                <w:szCs w:val="22"/>
                <w:lang w:eastAsia="ko-KR"/>
              </w:rPr>
              <w:t>num_sei_msgs_minus1;</w:t>
            </w:r>
            <w:r w:rsidRPr="00057421">
              <w:rPr>
                <w:noProof/>
                <w:szCs w:val="22"/>
              </w:rPr>
              <w:t> </w:t>
            </w:r>
            <w:r w:rsidRPr="00057421">
              <w:rPr>
                <w:rFonts w:hint="eastAsia"/>
                <w:noProof/>
                <w:szCs w:val="22"/>
                <w:lang w:eastAsia="ko-KR"/>
              </w:rPr>
              <w:t>i++</w:t>
            </w:r>
            <w:r w:rsidRPr="00057421">
              <w:rPr>
                <w:noProof/>
                <w:szCs w:val="22"/>
              </w:rPr>
              <w:t> </w:t>
            </w:r>
            <w:r w:rsidRPr="00057421">
              <w:rPr>
                <w:rFonts w:hint="eastAsia"/>
                <w:noProof/>
                <w:szCs w:val="22"/>
                <w:lang w:eastAsia="ko-KR"/>
              </w:rPr>
              <w:t>) {</w:t>
            </w:r>
          </w:p>
        </w:tc>
        <w:tc>
          <w:tcPr>
            <w:tcW w:w="14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A171854" w14:textId="77777777" w:rsidR="00057421" w:rsidRPr="00057421" w:rsidRDefault="00057421" w:rsidP="00561D7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-252"/>
                <w:tab w:val="left" w:pos="-110"/>
                <w:tab w:val="left" w:pos="216"/>
                <w:tab w:val="left" w:pos="434"/>
                <w:tab w:val="left" w:pos="658"/>
                <w:tab w:val="left" w:pos="868"/>
                <w:tab w:val="left" w:pos="1092"/>
                <w:tab w:val="left" w:pos="1316"/>
                <w:tab w:val="left" w:pos="1540"/>
                <w:tab w:val="left" w:pos="1750"/>
                <w:tab w:val="left" w:pos="1974"/>
                <w:tab w:val="left" w:pos="2198"/>
              </w:tabs>
              <w:spacing w:before="20" w:after="40"/>
              <w:jc w:val="center"/>
              <w:rPr>
                <w:noProof/>
                <w:szCs w:val="22"/>
              </w:rPr>
            </w:pPr>
          </w:p>
        </w:tc>
      </w:tr>
      <w:tr w:rsidR="00057421" w:rsidRPr="002B5469" w14:paraId="604B6A43" w14:textId="77777777" w:rsidTr="00192029">
        <w:trPr>
          <w:jc w:val="center"/>
        </w:trPr>
        <w:tc>
          <w:tcPr>
            <w:tcW w:w="765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71A878A" w14:textId="77777777" w:rsidR="00057421" w:rsidRPr="00057421" w:rsidRDefault="00057421" w:rsidP="002A4C1C">
            <w:pPr>
              <w:keepNext/>
              <w:tabs>
                <w:tab w:val="clear" w:pos="360"/>
                <w:tab w:val="clear" w:pos="720"/>
                <w:tab w:val="clear" w:pos="1440"/>
                <w:tab w:val="left" w:pos="-2237"/>
                <w:tab w:val="left" w:pos="-1953"/>
                <w:tab w:val="left" w:pos="-1670"/>
                <w:tab w:val="left" w:pos="-252"/>
                <w:tab w:val="left" w:pos="-110"/>
                <w:tab w:val="left" w:pos="216"/>
                <w:tab w:val="left" w:pos="434"/>
                <w:tab w:val="left" w:pos="658"/>
                <w:tab w:val="left" w:pos="868"/>
                <w:tab w:val="left" w:pos="1316"/>
                <w:tab w:val="left" w:pos="1540"/>
                <w:tab w:val="left" w:pos="1750"/>
                <w:tab w:val="left" w:pos="1974"/>
                <w:tab w:val="left" w:pos="2198"/>
              </w:tabs>
              <w:spacing w:before="20" w:after="40"/>
              <w:rPr>
                <w:bCs/>
                <w:noProof/>
                <w:szCs w:val="22"/>
                <w:lang w:eastAsia="ko-KR"/>
              </w:rPr>
            </w:pPr>
            <w:r w:rsidRPr="00057421">
              <w:rPr>
                <w:b/>
                <w:bCs/>
                <w:noProof/>
                <w:szCs w:val="22"/>
                <w:lang w:eastAsia="ko-KR"/>
              </w:rPr>
              <w:tab/>
            </w:r>
            <w:r w:rsidRPr="00057421">
              <w:rPr>
                <w:rFonts w:hint="eastAsia"/>
                <w:b/>
                <w:bCs/>
                <w:noProof/>
                <w:szCs w:val="22"/>
                <w:lang w:eastAsia="ko-KR"/>
              </w:rPr>
              <w:tab/>
            </w:r>
            <w:r w:rsidRPr="00057421">
              <w:rPr>
                <w:b/>
                <w:bCs/>
                <w:noProof/>
                <w:szCs w:val="22"/>
                <w:lang w:eastAsia="ko-KR"/>
              </w:rPr>
              <w:tab/>
            </w:r>
            <w:r w:rsidRPr="00057421">
              <w:rPr>
                <w:rFonts w:hint="eastAsia"/>
                <w:b/>
                <w:bCs/>
                <w:noProof/>
                <w:szCs w:val="22"/>
                <w:lang w:eastAsia="ko-KR"/>
              </w:rPr>
              <w:t>sei_rec_order_constraint_flag</w:t>
            </w:r>
            <w:r w:rsidR="001129D0" w:rsidRPr="00057421">
              <w:rPr>
                <w:rFonts w:hint="eastAsia"/>
                <w:bCs/>
                <w:noProof/>
                <w:szCs w:val="22"/>
                <w:lang w:eastAsia="ko-KR"/>
              </w:rPr>
              <w:t>[</w:t>
            </w:r>
            <w:r w:rsidR="001129D0" w:rsidRPr="00057421">
              <w:rPr>
                <w:noProof/>
                <w:szCs w:val="22"/>
              </w:rPr>
              <w:t> </w:t>
            </w:r>
            <w:r w:rsidR="001129D0" w:rsidRPr="00057421">
              <w:rPr>
                <w:rFonts w:hint="eastAsia"/>
                <w:bCs/>
                <w:noProof/>
                <w:szCs w:val="22"/>
                <w:lang w:eastAsia="ko-KR"/>
              </w:rPr>
              <w:t>i</w:t>
            </w:r>
            <w:r w:rsidR="001129D0" w:rsidRPr="00057421">
              <w:rPr>
                <w:noProof/>
                <w:szCs w:val="22"/>
              </w:rPr>
              <w:t> </w:t>
            </w:r>
            <w:r w:rsidR="001129D0" w:rsidRPr="00057421">
              <w:rPr>
                <w:rFonts w:hint="eastAsia"/>
                <w:bCs/>
                <w:noProof/>
                <w:szCs w:val="22"/>
                <w:lang w:eastAsia="ko-KR"/>
              </w:rPr>
              <w:t>]</w:t>
            </w:r>
          </w:p>
        </w:tc>
        <w:tc>
          <w:tcPr>
            <w:tcW w:w="14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FCE8183" w14:textId="77777777" w:rsidR="00057421" w:rsidRPr="00057421" w:rsidRDefault="00057421" w:rsidP="00561D7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-252"/>
                <w:tab w:val="left" w:pos="-110"/>
                <w:tab w:val="left" w:pos="216"/>
                <w:tab w:val="left" w:pos="434"/>
                <w:tab w:val="left" w:pos="658"/>
                <w:tab w:val="left" w:pos="868"/>
                <w:tab w:val="left" w:pos="1092"/>
                <w:tab w:val="left" w:pos="1316"/>
                <w:tab w:val="left" w:pos="1540"/>
                <w:tab w:val="left" w:pos="1750"/>
                <w:tab w:val="left" w:pos="1974"/>
                <w:tab w:val="left" w:pos="2198"/>
              </w:tabs>
              <w:spacing w:before="20" w:after="40"/>
              <w:jc w:val="center"/>
              <w:rPr>
                <w:noProof/>
                <w:szCs w:val="22"/>
                <w:lang w:eastAsia="ko-KR"/>
              </w:rPr>
            </w:pPr>
            <w:r w:rsidRPr="00057421">
              <w:rPr>
                <w:rFonts w:hint="eastAsia"/>
                <w:noProof/>
                <w:szCs w:val="22"/>
                <w:lang w:eastAsia="ko-KR"/>
              </w:rPr>
              <w:t>u(1)</w:t>
            </w:r>
          </w:p>
        </w:tc>
      </w:tr>
      <w:tr w:rsidR="00057421" w:rsidRPr="002B5469" w14:paraId="1E9EDFE6" w14:textId="77777777" w:rsidTr="00192029">
        <w:trPr>
          <w:jc w:val="center"/>
        </w:trPr>
        <w:tc>
          <w:tcPr>
            <w:tcW w:w="765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83866EE" w14:textId="77777777" w:rsidR="00057421" w:rsidRPr="00057421" w:rsidRDefault="00057421" w:rsidP="00CE1292">
            <w:pPr>
              <w:keepNext/>
              <w:tabs>
                <w:tab w:val="clear" w:pos="360"/>
                <w:tab w:val="clear" w:pos="720"/>
                <w:tab w:val="clear" w:pos="1440"/>
                <w:tab w:val="left" w:pos="-2237"/>
                <w:tab w:val="left" w:pos="-1953"/>
                <w:tab w:val="left" w:pos="-1670"/>
                <w:tab w:val="left" w:pos="-252"/>
                <w:tab w:val="left" w:pos="-110"/>
                <w:tab w:val="left" w:pos="216"/>
                <w:tab w:val="left" w:pos="434"/>
                <w:tab w:val="left" w:pos="658"/>
                <w:tab w:val="left" w:pos="868"/>
                <w:tab w:val="left" w:pos="1316"/>
                <w:tab w:val="left" w:pos="1540"/>
                <w:tab w:val="left" w:pos="1750"/>
                <w:tab w:val="left" w:pos="1974"/>
                <w:tab w:val="left" w:pos="2198"/>
              </w:tabs>
              <w:spacing w:before="20" w:after="40"/>
              <w:rPr>
                <w:bCs/>
                <w:noProof/>
                <w:szCs w:val="22"/>
                <w:lang w:eastAsia="ko-KR"/>
              </w:rPr>
            </w:pPr>
            <w:r w:rsidRPr="00057421">
              <w:rPr>
                <w:bCs/>
                <w:noProof/>
                <w:szCs w:val="22"/>
                <w:lang w:eastAsia="ko-KR"/>
              </w:rPr>
              <w:tab/>
            </w:r>
            <w:r w:rsidRPr="00057421">
              <w:rPr>
                <w:rFonts w:hint="eastAsia"/>
                <w:bCs/>
                <w:noProof/>
                <w:szCs w:val="22"/>
                <w:lang w:eastAsia="ko-KR"/>
              </w:rPr>
              <w:tab/>
            </w:r>
            <w:r w:rsidRPr="00057421">
              <w:rPr>
                <w:bCs/>
                <w:noProof/>
                <w:szCs w:val="22"/>
                <w:lang w:eastAsia="ko-KR"/>
              </w:rPr>
              <w:tab/>
            </w:r>
            <w:r w:rsidRPr="00057421">
              <w:rPr>
                <w:rFonts w:hint="eastAsia"/>
                <w:b/>
                <w:bCs/>
                <w:noProof/>
                <w:szCs w:val="22"/>
                <w:lang w:eastAsia="ko-KR"/>
              </w:rPr>
              <w:t>sei_msg_id_</w:t>
            </w:r>
            <w:r w:rsidR="00CE1292">
              <w:rPr>
                <w:rFonts w:hint="eastAsia"/>
                <w:b/>
                <w:bCs/>
                <w:noProof/>
                <w:szCs w:val="22"/>
                <w:lang w:eastAsia="ko-KR"/>
              </w:rPr>
              <w:t>present</w:t>
            </w:r>
            <w:r w:rsidRPr="00057421">
              <w:rPr>
                <w:rFonts w:hint="eastAsia"/>
                <w:b/>
                <w:bCs/>
                <w:noProof/>
                <w:szCs w:val="22"/>
                <w:lang w:eastAsia="ko-KR"/>
              </w:rPr>
              <w:t>_flag</w:t>
            </w:r>
            <w:r w:rsidR="001129D0" w:rsidRPr="00057421">
              <w:rPr>
                <w:rFonts w:hint="eastAsia"/>
                <w:bCs/>
                <w:noProof/>
                <w:szCs w:val="22"/>
                <w:lang w:eastAsia="ko-KR"/>
              </w:rPr>
              <w:t>[</w:t>
            </w:r>
            <w:r w:rsidR="001129D0" w:rsidRPr="00057421">
              <w:rPr>
                <w:noProof/>
                <w:szCs w:val="22"/>
              </w:rPr>
              <w:t> </w:t>
            </w:r>
            <w:r w:rsidR="001129D0" w:rsidRPr="00057421">
              <w:rPr>
                <w:rFonts w:hint="eastAsia"/>
                <w:bCs/>
                <w:noProof/>
                <w:szCs w:val="22"/>
                <w:lang w:eastAsia="ko-KR"/>
              </w:rPr>
              <w:t>i</w:t>
            </w:r>
            <w:r w:rsidR="001129D0" w:rsidRPr="00057421">
              <w:rPr>
                <w:noProof/>
                <w:szCs w:val="22"/>
              </w:rPr>
              <w:t> </w:t>
            </w:r>
            <w:r w:rsidR="001129D0" w:rsidRPr="00057421">
              <w:rPr>
                <w:rFonts w:hint="eastAsia"/>
                <w:bCs/>
                <w:noProof/>
                <w:szCs w:val="22"/>
                <w:lang w:eastAsia="ko-KR"/>
              </w:rPr>
              <w:t>]</w:t>
            </w:r>
          </w:p>
        </w:tc>
        <w:tc>
          <w:tcPr>
            <w:tcW w:w="14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6D18317" w14:textId="77777777" w:rsidR="00057421" w:rsidRPr="00057421" w:rsidRDefault="00057421" w:rsidP="00561D7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-252"/>
                <w:tab w:val="left" w:pos="-110"/>
                <w:tab w:val="left" w:pos="216"/>
                <w:tab w:val="left" w:pos="434"/>
                <w:tab w:val="left" w:pos="658"/>
                <w:tab w:val="left" w:pos="868"/>
                <w:tab w:val="left" w:pos="1092"/>
                <w:tab w:val="left" w:pos="1316"/>
                <w:tab w:val="left" w:pos="1540"/>
                <w:tab w:val="left" w:pos="1750"/>
                <w:tab w:val="left" w:pos="1974"/>
                <w:tab w:val="left" w:pos="2198"/>
              </w:tabs>
              <w:spacing w:before="20" w:after="40"/>
              <w:jc w:val="center"/>
              <w:rPr>
                <w:noProof/>
                <w:szCs w:val="22"/>
                <w:lang w:eastAsia="ko-KR"/>
              </w:rPr>
            </w:pPr>
            <w:r w:rsidRPr="00057421">
              <w:rPr>
                <w:rFonts w:hint="eastAsia"/>
                <w:noProof/>
                <w:szCs w:val="22"/>
                <w:lang w:eastAsia="ko-KR"/>
              </w:rPr>
              <w:t>u(1)</w:t>
            </w:r>
          </w:p>
        </w:tc>
      </w:tr>
      <w:tr w:rsidR="00057421" w:rsidRPr="002B5469" w14:paraId="19DEF2A8" w14:textId="77777777" w:rsidTr="00192029">
        <w:trPr>
          <w:jc w:val="center"/>
        </w:trPr>
        <w:tc>
          <w:tcPr>
            <w:tcW w:w="765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0004C87" w14:textId="77777777" w:rsidR="00057421" w:rsidRPr="00057421" w:rsidRDefault="00057421" w:rsidP="001129D0">
            <w:pPr>
              <w:keepNext/>
              <w:tabs>
                <w:tab w:val="clear" w:pos="360"/>
                <w:tab w:val="clear" w:pos="720"/>
                <w:tab w:val="clear" w:pos="1440"/>
                <w:tab w:val="left" w:pos="-2237"/>
                <w:tab w:val="left" w:pos="-1953"/>
                <w:tab w:val="left" w:pos="-1670"/>
                <w:tab w:val="left" w:pos="-252"/>
                <w:tab w:val="left" w:pos="-110"/>
                <w:tab w:val="left" w:pos="216"/>
                <w:tab w:val="left" w:pos="434"/>
                <w:tab w:val="left" w:pos="658"/>
                <w:tab w:val="left" w:pos="868"/>
                <w:tab w:val="left" w:pos="1316"/>
                <w:tab w:val="left" w:pos="1540"/>
                <w:tab w:val="left" w:pos="1750"/>
                <w:tab w:val="left" w:pos="1974"/>
                <w:tab w:val="left" w:pos="2198"/>
              </w:tabs>
              <w:spacing w:before="20" w:after="40"/>
              <w:rPr>
                <w:b/>
                <w:bCs/>
                <w:noProof/>
                <w:szCs w:val="22"/>
                <w:lang w:eastAsia="ko-KR"/>
              </w:rPr>
            </w:pPr>
            <w:r w:rsidRPr="00057421">
              <w:rPr>
                <w:bCs/>
                <w:noProof/>
                <w:szCs w:val="22"/>
                <w:lang w:eastAsia="ko-KR"/>
              </w:rPr>
              <w:tab/>
            </w:r>
            <w:r w:rsidRPr="00057421">
              <w:rPr>
                <w:bCs/>
                <w:noProof/>
                <w:szCs w:val="22"/>
                <w:lang w:eastAsia="ko-KR"/>
              </w:rPr>
              <w:tab/>
            </w:r>
            <w:r w:rsidRPr="00057421">
              <w:rPr>
                <w:rFonts w:hint="eastAsia"/>
                <w:bCs/>
                <w:noProof/>
                <w:szCs w:val="22"/>
                <w:lang w:eastAsia="ko-KR"/>
              </w:rPr>
              <w:tab/>
            </w:r>
            <w:r w:rsidRPr="00057421">
              <w:rPr>
                <w:rFonts w:hint="eastAsia"/>
                <w:b/>
                <w:bCs/>
                <w:noProof/>
                <w:szCs w:val="22"/>
                <w:lang w:eastAsia="ko-KR"/>
              </w:rPr>
              <w:t>sei_</w:t>
            </w:r>
            <w:r>
              <w:rPr>
                <w:rFonts w:hint="eastAsia"/>
                <w:b/>
                <w:bCs/>
                <w:noProof/>
                <w:szCs w:val="22"/>
                <w:lang w:eastAsia="ko-KR"/>
              </w:rPr>
              <w:t>msg_</w:t>
            </w:r>
            <w:r w:rsidRPr="00057421">
              <w:rPr>
                <w:rFonts w:hint="eastAsia"/>
                <w:b/>
                <w:bCs/>
                <w:noProof/>
                <w:szCs w:val="22"/>
                <w:lang w:eastAsia="ko-KR"/>
              </w:rPr>
              <w:t>change_flag</w:t>
            </w:r>
            <w:r w:rsidR="001129D0" w:rsidRPr="00057421">
              <w:rPr>
                <w:rFonts w:hint="eastAsia"/>
                <w:bCs/>
                <w:noProof/>
                <w:szCs w:val="22"/>
                <w:lang w:eastAsia="ko-KR"/>
              </w:rPr>
              <w:t>[</w:t>
            </w:r>
            <w:r w:rsidR="001129D0" w:rsidRPr="00057421">
              <w:rPr>
                <w:noProof/>
                <w:szCs w:val="22"/>
              </w:rPr>
              <w:t> </w:t>
            </w:r>
            <w:r w:rsidR="001129D0" w:rsidRPr="00057421">
              <w:rPr>
                <w:rFonts w:hint="eastAsia"/>
                <w:bCs/>
                <w:noProof/>
                <w:szCs w:val="22"/>
                <w:lang w:eastAsia="ko-KR"/>
              </w:rPr>
              <w:t>i</w:t>
            </w:r>
            <w:r w:rsidR="001129D0" w:rsidRPr="00057421">
              <w:rPr>
                <w:noProof/>
                <w:szCs w:val="22"/>
              </w:rPr>
              <w:t> </w:t>
            </w:r>
            <w:r w:rsidR="001129D0" w:rsidRPr="00057421">
              <w:rPr>
                <w:rFonts w:hint="eastAsia"/>
                <w:bCs/>
                <w:noProof/>
                <w:szCs w:val="22"/>
                <w:lang w:eastAsia="ko-KR"/>
              </w:rPr>
              <w:t>]</w:t>
            </w:r>
          </w:p>
        </w:tc>
        <w:tc>
          <w:tcPr>
            <w:tcW w:w="14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684A5F2" w14:textId="77777777" w:rsidR="00057421" w:rsidRPr="00057421" w:rsidRDefault="00057421" w:rsidP="00561D7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-252"/>
                <w:tab w:val="left" w:pos="-110"/>
                <w:tab w:val="left" w:pos="216"/>
                <w:tab w:val="left" w:pos="434"/>
                <w:tab w:val="left" w:pos="658"/>
                <w:tab w:val="left" w:pos="868"/>
                <w:tab w:val="left" w:pos="1092"/>
                <w:tab w:val="left" w:pos="1316"/>
                <w:tab w:val="left" w:pos="1540"/>
                <w:tab w:val="left" w:pos="1750"/>
                <w:tab w:val="left" w:pos="1974"/>
                <w:tab w:val="left" w:pos="2198"/>
              </w:tabs>
              <w:spacing w:before="20" w:after="40"/>
              <w:ind w:left="434" w:hanging="434"/>
              <w:jc w:val="center"/>
              <w:rPr>
                <w:noProof/>
                <w:szCs w:val="22"/>
                <w:lang w:eastAsia="ko-KR"/>
              </w:rPr>
            </w:pPr>
            <w:r w:rsidRPr="00057421">
              <w:rPr>
                <w:rFonts w:hint="eastAsia"/>
                <w:noProof/>
                <w:szCs w:val="22"/>
                <w:lang w:eastAsia="ko-KR"/>
              </w:rPr>
              <w:t>u(1)</w:t>
            </w:r>
          </w:p>
        </w:tc>
      </w:tr>
      <w:tr w:rsidR="00057421" w:rsidRPr="002B5469" w14:paraId="7B58D154" w14:textId="77777777" w:rsidTr="00192029">
        <w:trPr>
          <w:jc w:val="center"/>
        </w:trPr>
        <w:tc>
          <w:tcPr>
            <w:tcW w:w="765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90FE449" w14:textId="77777777" w:rsidR="00057421" w:rsidRPr="00057421" w:rsidRDefault="00057421" w:rsidP="00561D75">
            <w:pPr>
              <w:keepNext/>
              <w:tabs>
                <w:tab w:val="clear" w:pos="360"/>
                <w:tab w:val="clear" w:pos="720"/>
                <w:tab w:val="clear" w:pos="1440"/>
                <w:tab w:val="left" w:pos="-2237"/>
                <w:tab w:val="left" w:pos="-1953"/>
                <w:tab w:val="left" w:pos="-1670"/>
                <w:tab w:val="left" w:pos="-252"/>
                <w:tab w:val="left" w:pos="-110"/>
                <w:tab w:val="left" w:pos="216"/>
                <w:tab w:val="left" w:pos="434"/>
                <w:tab w:val="left" w:pos="658"/>
                <w:tab w:val="left" w:pos="868"/>
                <w:tab w:val="left" w:pos="1316"/>
                <w:tab w:val="left" w:pos="1540"/>
                <w:tab w:val="left" w:pos="1750"/>
                <w:tab w:val="left" w:pos="1974"/>
                <w:tab w:val="left" w:pos="2198"/>
              </w:tabs>
              <w:spacing w:before="20" w:after="40"/>
              <w:rPr>
                <w:b/>
                <w:bCs/>
                <w:noProof/>
                <w:szCs w:val="22"/>
                <w:lang w:eastAsia="ko-KR"/>
              </w:rPr>
            </w:pPr>
            <w:r w:rsidRPr="00057421">
              <w:rPr>
                <w:rFonts w:hint="eastAsia"/>
                <w:bCs/>
                <w:noProof/>
                <w:szCs w:val="22"/>
                <w:lang w:eastAsia="ko-KR"/>
              </w:rPr>
              <w:tab/>
            </w:r>
            <w:r w:rsidRPr="00057421">
              <w:rPr>
                <w:bCs/>
                <w:noProof/>
                <w:szCs w:val="22"/>
                <w:lang w:eastAsia="ko-KR"/>
              </w:rPr>
              <w:tab/>
            </w:r>
            <w:r w:rsidRPr="00057421">
              <w:rPr>
                <w:rFonts w:hint="eastAsia"/>
                <w:bCs/>
                <w:noProof/>
                <w:szCs w:val="22"/>
                <w:lang w:eastAsia="ko-KR"/>
              </w:rPr>
              <w:tab/>
            </w:r>
            <w:r w:rsidRPr="00057421">
              <w:rPr>
                <w:rFonts w:hint="eastAsia"/>
                <w:b/>
                <w:bCs/>
                <w:noProof/>
                <w:szCs w:val="22"/>
                <w:lang w:eastAsia="ko-KR"/>
              </w:rPr>
              <w:t>reserved_5bits</w:t>
            </w:r>
          </w:p>
        </w:tc>
        <w:tc>
          <w:tcPr>
            <w:tcW w:w="14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1B5826A" w14:textId="77777777" w:rsidR="00057421" w:rsidRPr="00057421" w:rsidRDefault="00057421" w:rsidP="00561D75">
            <w:pPr>
              <w:keepNext/>
              <w:tabs>
                <w:tab w:val="clear" w:pos="360"/>
                <w:tab w:val="clear" w:pos="720"/>
                <w:tab w:val="clear" w:pos="1440"/>
                <w:tab w:val="left" w:pos="-252"/>
                <w:tab w:val="left" w:pos="-110"/>
                <w:tab w:val="left" w:pos="216"/>
                <w:tab w:val="left" w:pos="434"/>
                <w:tab w:val="left" w:pos="658"/>
                <w:tab w:val="left" w:pos="868"/>
                <w:tab w:val="left" w:pos="1316"/>
                <w:tab w:val="left" w:pos="1540"/>
                <w:tab w:val="left" w:pos="1750"/>
                <w:tab w:val="left" w:pos="1974"/>
                <w:tab w:val="left" w:pos="2198"/>
              </w:tabs>
              <w:spacing w:before="20" w:after="40"/>
              <w:ind w:left="434" w:hanging="434"/>
              <w:jc w:val="center"/>
              <w:rPr>
                <w:noProof/>
                <w:szCs w:val="22"/>
                <w:lang w:eastAsia="ko-KR"/>
              </w:rPr>
            </w:pPr>
            <w:r w:rsidRPr="00057421">
              <w:rPr>
                <w:rFonts w:hint="eastAsia"/>
                <w:noProof/>
                <w:szCs w:val="22"/>
                <w:lang w:eastAsia="ko-KR"/>
              </w:rPr>
              <w:t>u(5)</w:t>
            </w:r>
          </w:p>
        </w:tc>
      </w:tr>
      <w:tr w:rsidR="00057421" w:rsidRPr="002B5469" w14:paraId="1977CF2D" w14:textId="77777777" w:rsidTr="00192029">
        <w:trPr>
          <w:jc w:val="center"/>
        </w:trPr>
        <w:tc>
          <w:tcPr>
            <w:tcW w:w="765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96385E5" w14:textId="77777777" w:rsidR="00057421" w:rsidRPr="00057421" w:rsidRDefault="00057421" w:rsidP="00561D75">
            <w:pPr>
              <w:keepNext/>
              <w:tabs>
                <w:tab w:val="clear" w:pos="360"/>
                <w:tab w:val="clear" w:pos="720"/>
                <w:tab w:val="clear" w:pos="1440"/>
                <w:tab w:val="left" w:pos="-2237"/>
                <w:tab w:val="left" w:pos="-1953"/>
                <w:tab w:val="left" w:pos="-1670"/>
                <w:tab w:val="left" w:pos="-252"/>
                <w:tab w:val="left" w:pos="-110"/>
                <w:tab w:val="left" w:pos="216"/>
                <w:tab w:val="left" w:pos="434"/>
                <w:tab w:val="left" w:pos="658"/>
                <w:tab w:val="left" w:pos="868"/>
                <w:tab w:val="left" w:pos="1316"/>
                <w:tab w:val="left" w:pos="1540"/>
                <w:tab w:val="left" w:pos="1750"/>
                <w:tab w:val="left" w:pos="1974"/>
                <w:tab w:val="left" w:pos="2198"/>
              </w:tabs>
              <w:spacing w:before="20" w:after="40"/>
              <w:rPr>
                <w:bCs/>
                <w:noProof/>
                <w:szCs w:val="22"/>
                <w:lang w:eastAsia="ko-KR"/>
              </w:rPr>
            </w:pPr>
            <w:r w:rsidRPr="00057421">
              <w:rPr>
                <w:bCs/>
                <w:noProof/>
                <w:szCs w:val="22"/>
                <w:lang w:eastAsia="ko-KR"/>
              </w:rPr>
              <w:tab/>
            </w:r>
            <w:r w:rsidRPr="00057421">
              <w:rPr>
                <w:rFonts w:hint="eastAsia"/>
                <w:bCs/>
                <w:noProof/>
                <w:szCs w:val="22"/>
                <w:lang w:eastAsia="ko-KR"/>
              </w:rPr>
              <w:tab/>
            </w:r>
            <w:r w:rsidRPr="00057421">
              <w:rPr>
                <w:bCs/>
                <w:noProof/>
                <w:szCs w:val="22"/>
                <w:lang w:eastAsia="ko-KR"/>
              </w:rPr>
              <w:tab/>
            </w:r>
            <w:r w:rsidRPr="00057421">
              <w:rPr>
                <w:rFonts w:hint="eastAsia"/>
                <w:b/>
                <w:bCs/>
                <w:noProof/>
                <w:szCs w:val="22"/>
                <w:lang w:eastAsia="ko-KR"/>
              </w:rPr>
              <w:t>sei_payload_type</w:t>
            </w:r>
            <w:r w:rsidRPr="00057421">
              <w:rPr>
                <w:rFonts w:hint="eastAsia"/>
                <w:bCs/>
                <w:noProof/>
                <w:szCs w:val="22"/>
                <w:lang w:eastAsia="ko-KR"/>
              </w:rPr>
              <w:t>[</w:t>
            </w:r>
            <w:r w:rsidRPr="00057421">
              <w:rPr>
                <w:noProof/>
                <w:szCs w:val="22"/>
              </w:rPr>
              <w:t> </w:t>
            </w:r>
            <w:r w:rsidRPr="00057421">
              <w:rPr>
                <w:rFonts w:hint="eastAsia"/>
                <w:bCs/>
                <w:noProof/>
                <w:szCs w:val="22"/>
                <w:lang w:eastAsia="ko-KR"/>
              </w:rPr>
              <w:t>i</w:t>
            </w:r>
            <w:r w:rsidRPr="00057421">
              <w:rPr>
                <w:noProof/>
                <w:szCs w:val="22"/>
              </w:rPr>
              <w:t> </w:t>
            </w:r>
            <w:r w:rsidRPr="00057421">
              <w:rPr>
                <w:rFonts w:hint="eastAsia"/>
                <w:bCs/>
                <w:noProof/>
                <w:szCs w:val="22"/>
                <w:lang w:eastAsia="ko-KR"/>
              </w:rPr>
              <w:t>]</w:t>
            </w:r>
          </w:p>
        </w:tc>
        <w:tc>
          <w:tcPr>
            <w:tcW w:w="14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A1457C5" w14:textId="77777777" w:rsidR="00057421" w:rsidRPr="00057421" w:rsidRDefault="00057421" w:rsidP="00561D7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-252"/>
                <w:tab w:val="left" w:pos="-110"/>
                <w:tab w:val="left" w:pos="216"/>
                <w:tab w:val="left" w:pos="434"/>
                <w:tab w:val="left" w:pos="658"/>
                <w:tab w:val="left" w:pos="868"/>
                <w:tab w:val="left" w:pos="1092"/>
                <w:tab w:val="left" w:pos="1316"/>
                <w:tab w:val="left" w:pos="1540"/>
                <w:tab w:val="left" w:pos="1750"/>
                <w:tab w:val="left" w:pos="1974"/>
                <w:tab w:val="left" w:pos="2198"/>
              </w:tabs>
              <w:spacing w:before="20" w:after="40"/>
              <w:jc w:val="center"/>
              <w:rPr>
                <w:noProof/>
                <w:szCs w:val="22"/>
                <w:lang w:eastAsia="ko-KR"/>
              </w:rPr>
            </w:pPr>
            <w:r w:rsidRPr="00057421">
              <w:rPr>
                <w:rFonts w:hint="eastAsia"/>
                <w:noProof/>
                <w:szCs w:val="22"/>
                <w:lang w:eastAsia="ko-KR"/>
              </w:rPr>
              <w:t>u(8)</w:t>
            </w:r>
          </w:p>
        </w:tc>
      </w:tr>
      <w:tr w:rsidR="00057421" w:rsidRPr="002B5469" w14:paraId="3241E348" w14:textId="77777777" w:rsidTr="00192029">
        <w:trPr>
          <w:jc w:val="center"/>
        </w:trPr>
        <w:tc>
          <w:tcPr>
            <w:tcW w:w="765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18229B3" w14:textId="77777777" w:rsidR="00057421" w:rsidRPr="00057421" w:rsidRDefault="00057421" w:rsidP="00CE1292">
            <w:pPr>
              <w:keepNext/>
              <w:tabs>
                <w:tab w:val="clear" w:pos="360"/>
                <w:tab w:val="clear" w:pos="720"/>
                <w:tab w:val="clear" w:pos="1440"/>
                <w:tab w:val="left" w:pos="-2237"/>
                <w:tab w:val="left" w:pos="-1953"/>
                <w:tab w:val="left" w:pos="-1670"/>
                <w:tab w:val="left" w:pos="-252"/>
                <w:tab w:val="left" w:pos="-110"/>
                <w:tab w:val="left" w:pos="216"/>
                <w:tab w:val="left" w:pos="434"/>
                <w:tab w:val="left" w:pos="658"/>
                <w:tab w:val="left" w:pos="868"/>
                <w:tab w:val="left" w:pos="1316"/>
                <w:tab w:val="left" w:pos="1540"/>
                <w:tab w:val="left" w:pos="1750"/>
                <w:tab w:val="left" w:pos="1974"/>
                <w:tab w:val="left" w:pos="2198"/>
              </w:tabs>
              <w:spacing w:before="20" w:after="40"/>
              <w:rPr>
                <w:bCs/>
                <w:noProof/>
                <w:szCs w:val="22"/>
                <w:lang w:eastAsia="ko-KR"/>
              </w:rPr>
            </w:pPr>
            <w:r w:rsidRPr="00057421">
              <w:rPr>
                <w:rFonts w:hint="eastAsia"/>
                <w:bCs/>
                <w:noProof/>
                <w:szCs w:val="22"/>
                <w:lang w:eastAsia="ko-KR"/>
              </w:rPr>
              <w:tab/>
            </w:r>
            <w:r w:rsidRPr="00057421">
              <w:rPr>
                <w:bCs/>
                <w:noProof/>
                <w:szCs w:val="22"/>
                <w:lang w:eastAsia="ko-KR"/>
              </w:rPr>
              <w:tab/>
            </w:r>
            <w:r w:rsidRPr="00057421">
              <w:rPr>
                <w:rFonts w:hint="eastAsia"/>
                <w:bCs/>
                <w:noProof/>
                <w:szCs w:val="22"/>
                <w:lang w:eastAsia="ko-KR"/>
              </w:rPr>
              <w:tab/>
              <w:t>if(</w:t>
            </w:r>
            <w:r w:rsidRPr="00057421">
              <w:rPr>
                <w:noProof/>
                <w:szCs w:val="22"/>
              </w:rPr>
              <w:t> </w:t>
            </w:r>
            <w:r w:rsidRPr="00057421">
              <w:rPr>
                <w:rFonts w:hint="eastAsia"/>
                <w:bCs/>
                <w:noProof/>
                <w:szCs w:val="22"/>
                <w:lang w:eastAsia="ko-KR"/>
              </w:rPr>
              <w:t>sei_msg_id_</w:t>
            </w:r>
            <w:r w:rsidR="00CE1292">
              <w:rPr>
                <w:rFonts w:hint="eastAsia"/>
                <w:bCs/>
                <w:noProof/>
                <w:szCs w:val="22"/>
                <w:lang w:eastAsia="ko-KR"/>
              </w:rPr>
              <w:t>present</w:t>
            </w:r>
            <w:r w:rsidRPr="00057421">
              <w:rPr>
                <w:rFonts w:hint="eastAsia"/>
                <w:bCs/>
                <w:noProof/>
                <w:szCs w:val="22"/>
                <w:lang w:eastAsia="ko-KR"/>
              </w:rPr>
              <w:t>_flag</w:t>
            </w:r>
            <w:r w:rsidR="001129D0" w:rsidRPr="00057421">
              <w:rPr>
                <w:rFonts w:hint="eastAsia"/>
                <w:bCs/>
                <w:noProof/>
                <w:szCs w:val="22"/>
                <w:lang w:eastAsia="ko-KR"/>
              </w:rPr>
              <w:t>[</w:t>
            </w:r>
            <w:r w:rsidR="001129D0" w:rsidRPr="00057421">
              <w:rPr>
                <w:noProof/>
                <w:szCs w:val="22"/>
              </w:rPr>
              <w:t> </w:t>
            </w:r>
            <w:r w:rsidR="001129D0" w:rsidRPr="00057421">
              <w:rPr>
                <w:rFonts w:hint="eastAsia"/>
                <w:bCs/>
                <w:noProof/>
                <w:szCs w:val="22"/>
                <w:lang w:eastAsia="ko-KR"/>
              </w:rPr>
              <w:t>i</w:t>
            </w:r>
            <w:r w:rsidR="001129D0" w:rsidRPr="00057421">
              <w:rPr>
                <w:noProof/>
                <w:szCs w:val="22"/>
              </w:rPr>
              <w:t> </w:t>
            </w:r>
            <w:r w:rsidR="001129D0" w:rsidRPr="00057421">
              <w:rPr>
                <w:rFonts w:hint="eastAsia"/>
                <w:bCs/>
                <w:noProof/>
                <w:szCs w:val="22"/>
                <w:lang w:eastAsia="ko-KR"/>
              </w:rPr>
              <w:t>]</w:t>
            </w:r>
            <w:r w:rsidRPr="00057421">
              <w:rPr>
                <w:noProof/>
                <w:szCs w:val="22"/>
              </w:rPr>
              <w:t> </w:t>
            </w:r>
            <w:r w:rsidRPr="00057421">
              <w:rPr>
                <w:rFonts w:hint="eastAsia"/>
                <w:noProof/>
                <w:szCs w:val="22"/>
                <w:lang w:eastAsia="ko-KR"/>
              </w:rPr>
              <w:t>)</w:t>
            </w:r>
          </w:p>
        </w:tc>
        <w:tc>
          <w:tcPr>
            <w:tcW w:w="14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9865A44" w14:textId="77777777" w:rsidR="00057421" w:rsidRPr="00057421" w:rsidRDefault="00057421" w:rsidP="00561D7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-252"/>
                <w:tab w:val="left" w:pos="-110"/>
                <w:tab w:val="left" w:pos="216"/>
                <w:tab w:val="left" w:pos="434"/>
                <w:tab w:val="left" w:pos="658"/>
                <w:tab w:val="left" w:pos="868"/>
                <w:tab w:val="left" w:pos="1092"/>
                <w:tab w:val="left" w:pos="1316"/>
                <w:tab w:val="left" w:pos="1540"/>
                <w:tab w:val="left" w:pos="1750"/>
                <w:tab w:val="left" w:pos="1974"/>
                <w:tab w:val="left" w:pos="2198"/>
              </w:tabs>
              <w:spacing w:before="20" w:after="40"/>
              <w:jc w:val="center"/>
              <w:rPr>
                <w:noProof/>
                <w:szCs w:val="22"/>
                <w:lang w:eastAsia="ko-KR"/>
              </w:rPr>
            </w:pPr>
          </w:p>
        </w:tc>
      </w:tr>
      <w:tr w:rsidR="00057421" w:rsidRPr="002B5469" w14:paraId="16CD2E4F" w14:textId="77777777" w:rsidTr="00192029">
        <w:trPr>
          <w:jc w:val="center"/>
        </w:trPr>
        <w:tc>
          <w:tcPr>
            <w:tcW w:w="765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4B91AD9" w14:textId="77777777" w:rsidR="00057421" w:rsidRPr="00057421" w:rsidRDefault="00057421" w:rsidP="00561D75">
            <w:pPr>
              <w:keepNext/>
              <w:tabs>
                <w:tab w:val="clear" w:pos="360"/>
                <w:tab w:val="clear" w:pos="720"/>
                <w:tab w:val="clear" w:pos="1440"/>
                <w:tab w:val="left" w:pos="-2237"/>
                <w:tab w:val="left" w:pos="-1953"/>
                <w:tab w:val="left" w:pos="-1670"/>
                <w:tab w:val="left" w:pos="-252"/>
                <w:tab w:val="left" w:pos="-110"/>
                <w:tab w:val="left" w:pos="216"/>
                <w:tab w:val="left" w:pos="434"/>
                <w:tab w:val="left" w:pos="658"/>
                <w:tab w:val="left" w:pos="868"/>
                <w:tab w:val="left" w:pos="1316"/>
                <w:tab w:val="left" w:pos="1540"/>
                <w:tab w:val="left" w:pos="1750"/>
                <w:tab w:val="left" w:pos="1974"/>
                <w:tab w:val="left" w:pos="2198"/>
              </w:tabs>
              <w:spacing w:before="20" w:after="40"/>
              <w:rPr>
                <w:bCs/>
                <w:noProof/>
                <w:szCs w:val="22"/>
                <w:lang w:eastAsia="ko-KR"/>
              </w:rPr>
            </w:pPr>
            <w:r w:rsidRPr="00057421">
              <w:rPr>
                <w:rFonts w:hint="eastAsia"/>
                <w:bCs/>
                <w:noProof/>
                <w:szCs w:val="22"/>
                <w:lang w:eastAsia="ko-KR"/>
              </w:rPr>
              <w:tab/>
            </w:r>
            <w:r w:rsidRPr="00057421">
              <w:rPr>
                <w:bCs/>
                <w:noProof/>
                <w:szCs w:val="22"/>
                <w:lang w:eastAsia="ko-KR"/>
              </w:rPr>
              <w:tab/>
            </w:r>
            <w:r w:rsidRPr="00057421">
              <w:rPr>
                <w:rFonts w:hint="eastAsia"/>
                <w:bCs/>
                <w:noProof/>
                <w:szCs w:val="22"/>
                <w:lang w:eastAsia="ko-KR"/>
              </w:rPr>
              <w:tab/>
            </w:r>
            <w:r w:rsidRPr="00057421">
              <w:rPr>
                <w:rFonts w:hint="eastAsia"/>
                <w:bCs/>
                <w:noProof/>
                <w:szCs w:val="22"/>
                <w:lang w:eastAsia="ko-KR"/>
              </w:rPr>
              <w:tab/>
            </w:r>
            <w:r w:rsidRPr="00057421">
              <w:rPr>
                <w:rFonts w:hint="eastAsia"/>
                <w:b/>
                <w:bCs/>
                <w:noProof/>
                <w:szCs w:val="22"/>
                <w:lang w:eastAsia="ko-KR"/>
              </w:rPr>
              <w:t>sei_msg_id</w:t>
            </w:r>
            <w:r w:rsidRPr="00057421">
              <w:rPr>
                <w:rFonts w:hint="eastAsia"/>
                <w:bCs/>
                <w:noProof/>
                <w:szCs w:val="22"/>
                <w:lang w:eastAsia="ko-KR"/>
              </w:rPr>
              <w:t>[</w:t>
            </w:r>
            <w:r w:rsidRPr="00057421">
              <w:rPr>
                <w:noProof/>
                <w:szCs w:val="22"/>
              </w:rPr>
              <w:t> </w:t>
            </w:r>
            <w:r w:rsidRPr="00057421">
              <w:rPr>
                <w:rFonts w:hint="eastAsia"/>
                <w:bCs/>
                <w:noProof/>
                <w:szCs w:val="22"/>
                <w:lang w:eastAsia="ko-KR"/>
              </w:rPr>
              <w:t>i</w:t>
            </w:r>
            <w:r w:rsidRPr="00057421">
              <w:rPr>
                <w:noProof/>
                <w:szCs w:val="22"/>
              </w:rPr>
              <w:t> </w:t>
            </w:r>
            <w:r w:rsidRPr="00057421">
              <w:rPr>
                <w:rFonts w:hint="eastAsia"/>
                <w:bCs/>
                <w:noProof/>
                <w:szCs w:val="22"/>
                <w:lang w:eastAsia="ko-KR"/>
              </w:rPr>
              <w:t>]</w:t>
            </w:r>
          </w:p>
        </w:tc>
        <w:tc>
          <w:tcPr>
            <w:tcW w:w="14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C47BA91" w14:textId="77777777" w:rsidR="00057421" w:rsidRPr="00057421" w:rsidRDefault="00057421" w:rsidP="00561D7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-252"/>
                <w:tab w:val="left" w:pos="-110"/>
                <w:tab w:val="left" w:pos="216"/>
                <w:tab w:val="left" w:pos="434"/>
                <w:tab w:val="left" w:pos="658"/>
                <w:tab w:val="left" w:pos="868"/>
                <w:tab w:val="left" w:pos="1092"/>
                <w:tab w:val="left" w:pos="1316"/>
                <w:tab w:val="left" w:pos="1540"/>
                <w:tab w:val="left" w:pos="1750"/>
                <w:tab w:val="left" w:pos="1974"/>
                <w:tab w:val="left" w:pos="2198"/>
              </w:tabs>
              <w:spacing w:before="20" w:after="40"/>
              <w:jc w:val="center"/>
              <w:rPr>
                <w:noProof/>
                <w:szCs w:val="22"/>
                <w:lang w:eastAsia="ko-KR"/>
              </w:rPr>
            </w:pPr>
            <w:r w:rsidRPr="00057421">
              <w:rPr>
                <w:rFonts w:hint="eastAsia"/>
                <w:noProof/>
                <w:szCs w:val="22"/>
                <w:lang w:eastAsia="ko-KR"/>
              </w:rPr>
              <w:t>ue(v)</w:t>
            </w:r>
          </w:p>
        </w:tc>
      </w:tr>
      <w:tr w:rsidR="00057421" w:rsidRPr="002B5469" w14:paraId="42591B28" w14:textId="77777777" w:rsidTr="00192029">
        <w:trPr>
          <w:jc w:val="center"/>
        </w:trPr>
        <w:tc>
          <w:tcPr>
            <w:tcW w:w="765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8765A40" w14:textId="77777777" w:rsidR="00057421" w:rsidRPr="00057421" w:rsidRDefault="00057421" w:rsidP="00057421">
            <w:pPr>
              <w:keepNext/>
              <w:tabs>
                <w:tab w:val="clear" w:pos="360"/>
                <w:tab w:val="clear" w:pos="720"/>
                <w:tab w:val="clear" w:pos="1440"/>
                <w:tab w:val="left" w:pos="-2237"/>
                <w:tab w:val="left" w:pos="-1953"/>
                <w:tab w:val="left" w:pos="-1670"/>
                <w:tab w:val="left" w:pos="-252"/>
                <w:tab w:val="left" w:pos="-110"/>
                <w:tab w:val="left" w:pos="216"/>
                <w:tab w:val="left" w:pos="434"/>
                <w:tab w:val="left" w:pos="658"/>
                <w:tab w:val="left" w:pos="868"/>
                <w:tab w:val="left" w:pos="1316"/>
                <w:tab w:val="left" w:pos="1540"/>
                <w:tab w:val="left" w:pos="1750"/>
                <w:tab w:val="left" w:pos="1974"/>
                <w:tab w:val="left" w:pos="2198"/>
              </w:tabs>
              <w:spacing w:before="20" w:after="40"/>
              <w:rPr>
                <w:bCs/>
                <w:noProof/>
                <w:szCs w:val="22"/>
                <w:lang w:eastAsia="ko-KR"/>
              </w:rPr>
            </w:pPr>
            <w:r w:rsidRPr="00057421">
              <w:rPr>
                <w:bCs/>
                <w:noProof/>
                <w:szCs w:val="22"/>
                <w:lang w:eastAsia="ko-KR"/>
              </w:rPr>
              <w:tab/>
            </w:r>
            <w:r w:rsidRPr="00057421">
              <w:rPr>
                <w:rFonts w:hint="eastAsia"/>
                <w:bCs/>
                <w:noProof/>
                <w:szCs w:val="22"/>
                <w:lang w:eastAsia="ko-KR"/>
              </w:rPr>
              <w:tab/>
              <w:t>}</w:t>
            </w:r>
          </w:p>
        </w:tc>
        <w:tc>
          <w:tcPr>
            <w:tcW w:w="14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F712303" w14:textId="77777777" w:rsidR="00057421" w:rsidRPr="00057421" w:rsidRDefault="00057421" w:rsidP="00561D7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-252"/>
                <w:tab w:val="left" w:pos="-110"/>
                <w:tab w:val="left" w:pos="216"/>
                <w:tab w:val="left" w:pos="434"/>
                <w:tab w:val="left" w:pos="658"/>
                <w:tab w:val="left" w:pos="868"/>
                <w:tab w:val="left" w:pos="1092"/>
                <w:tab w:val="left" w:pos="1316"/>
                <w:tab w:val="left" w:pos="1540"/>
                <w:tab w:val="left" w:pos="1750"/>
                <w:tab w:val="left" w:pos="1974"/>
                <w:tab w:val="left" w:pos="2198"/>
              </w:tabs>
              <w:spacing w:before="20" w:after="40"/>
              <w:jc w:val="center"/>
              <w:rPr>
                <w:noProof/>
                <w:szCs w:val="22"/>
                <w:lang w:eastAsia="ko-KR"/>
              </w:rPr>
            </w:pPr>
          </w:p>
        </w:tc>
      </w:tr>
      <w:tr w:rsidR="00057421" w:rsidRPr="002B5469" w14:paraId="108F5E2F" w14:textId="77777777" w:rsidTr="00192029">
        <w:trPr>
          <w:jc w:val="center"/>
        </w:trPr>
        <w:tc>
          <w:tcPr>
            <w:tcW w:w="765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F73AB0A" w14:textId="77777777" w:rsidR="00057421" w:rsidRPr="00057421" w:rsidRDefault="00057421" w:rsidP="00561D75">
            <w:pPr>
              <w:keepNext/>
              <w:tabs>
                <w:tab w:val="clear" w:pos="360"/>
                <w:tab w:val="clear" w:pos="720"/>
                <w:tab w:val="clear" w:pos="1440"/>
                <w:tab w:val="left" w:pos="-2237"/>
                <w:tab w:val="left" w:pos="-1953"/>
                <w:tab w:val="left" w:pos="-1670"/>
                <w:tab w:val="left" w:pos="-252"/>
                <w:tab w:val="left" w:pos="-110"/>
                <w:tab w:val="left" w:pos="216"/>
                <w:tab w:val="left" w:pos="434"/>
                <w:tab w:val="left" w:pos="658"/>
                <w:tab w:val="left" w:pos="868"/>
                <w:tab w:val="left" w:pos="1316"/>
                <w:tab w:val="left" w:pos="1540"/>
                <w:tab w:val="left" w:pos="1750"/>
                <w:tab w:val="left" w:pos="1974"/>
                <w:tab w:val="left" w:pos="2198"/>
              </w:tabs>
              <w:spacing w:before="20" w:after="40"/>
              <w:rPr>
                <w:bCs/>
                <w:noProof/>
                <w:szCs w:val="22"/>
                <w:lang w:eastAsia="ko-KR"/>
              </w:rPr>
            </w:pPr>
            <w:r w:rsidRPr="00057421">
              <w:rPr>
                <w:bCs/>
                <w:noProof/>
                <w:szCs w:val="22"/>
                <w:lang w:eastAsia="ko-KR"/>
              </w:rPr>
              <w:tab/>
            </w:r>
            <w:r w:rsidRPr="00057421">
              <w:rPr>
                <w:rFonts w:hint="eastAsia"/>
                <w:bCs/>
                <w:noProof/>
                <w:szCs w:val="22"/>
                <w:lang w:eastAsia="ko-KR"/>
              </w:rPr>
              <w:t>}</w:t>
            </w:r>
          </w:p>
        </w:tc>
        <w:tc>
          <w:tcPr>
            <w:tcW w:w="14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37592D9" w14:textId="77777777" w:rsidR="00057421" w:rsidRPr="00057421" w:rsidRDefault="00057421" w:rsidP="00561D7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-252"/>
                <w:tab w:val="left" w:pos="-110"/>
                <w:tab w:val="left" w:pos="216"/>
                <w:tab w:val="left" w:pos="434"/>
                <w:tab w:val="left" w:pos="658"/>
                <w:tab w:val="left" w:pos="868"/>
                <w:tab w:val="left" w:pos="1092"/>
                <w:tab w:val="left" w:pos="1316"/>
                <w:tab w:val="left" w:pos="1540"/>
                <w:tab w:val="left" w:pos="1750"/>
                <w:tab w:val="left" w:pos="1974"/>
                <w:tab w:val="left" w:pos="2198"/>
              </w:tabs>
              <w:spacing w:before="20" w:after="40"/>
              <w:jc w:val="center"/>
              <w:rPr>
                <w:noProof/>
                <w:szCs w:val="22"/>
                <w:lang w:eastAsia="ko-KR"/>
              </w:rPr>
            </w:pPr>
          </w:p>
        </w:tc>
      </w:tr>
      <w:tr w:rsidR="00057421" w:rsidRPr="002B5469" w14:paraId="3AC8CA93" w14:textId="77777777" w:rsidTr="00192029">
        <w:trPr>
          <w:jc w:val="center"/>
        </w:trPr>
        <w:tc>
          <w:tcPr>
            <w:tcW w:w="765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71CF243" w14:textId="77777777" w:rsidR="00057421" w:rsidRPr="00057421" w:rsidRDefault="00057421" w:rsidP="00561D75">
            <w:pPr>
              <w:keepNext/>
              <w:tabs>
                <w:tab w:val="clear" w:pos="360"/>
                <w:tab w:val="clear" w:pos="720"/>
                <w:tab w:val="clear" w:pos="1440"/>
                <w:tab w:val="left" w:pos="-2237"/>
                <w:tab w:val="left" w:pos="-1953"/>
                <w:tab w:val="left" w:pos="-1670"/>
                <w:tab w:val="left" w:pos="-252"/>
                <w:tab w:val="left" w:pos="-110"/>
                <w:tab w:val="left" w:pos="216"/>
                <w:tab w:val="left" w:pos="434"/>
                <w:tab w:val="left" w:pos="658"/>
                <w:tab w:val="left" w:pos="868"/>
                <w:tab w:val="left" w:pos="1316"/>
                <w:tab w:val="left" w:pos="1540"/>
                <w:tab w:val="left" w:pos="1750"/>
                <w:tab w:val="left" w:pos="1974"/>
                <w:tab w:val="left" w:pos="2198"/>
              </w:tabs>
              <w:spacing w:before="20" w:after="40"/>
              <w:rPr>
                <w:bCs/>
                <w:noProof/>
                <w:szCs w:val="22"/>
                <w:lang w:eastAsia="ko-KR"/>
              </w:rPr>
            </w:pPr>
            <w:r w:rsidRPr="00057421">
              <w:rPr>
                <w:rFonts w:hint="eastAsia"/>
                <w:bCs/>
                <w:noProof/>
                <w:szCs w:val="22"/>
                <w:lang w:eastAsia="ko-KR"/>
              </w:rPr>
              <w:t>}</w:t>
            </w:r>
          </w:p>
        </w:tc>
        <w:tc>
          <w:tcPr>
            <w:tcW w:w="14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C86CF3A" w14:textId="77777777" w:rsidR="00057421" w:rsidRPr="00057421" w:rsidRDefault="00057421" w:rsidP="00561D75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-252"/>
                <w:tab w:val="left" w:pos="-110"/>
                <w:tab w:val="left" w:pos="216"/>
                <w:tab w:val="left" w:pos="434"/>
                <w:tab w:val="left" w:pos="658"/>
                <w:tab w:val="left" w:pos="868"/>
                <w:tab w:val="left" w:pos="1092"/>
                <w:tab w:val="left" w:pos="1316"/>
                <w:tab w:val="left" w:pos="1540"/>
                <w:tab w:val="left" w:pos="1750"/>
                <w:tab w:val="left" w:pos="1974"/>
                <w:tab w:val="left" w:pos="2198"/>
              </w:tabs>
              <w:spacing w:before="20" w:after="40"/>
              <w:jc w:val="center"/>
              <w:rPr>
                <w:noProof/>
                <w:szCs w:val="22"/>
                <w:lang w:eastAsia="ko-KR"/>
              </w:rPr>
            </w:pPr>
          </w:p>
        </w:tc>
      </w:tr>
    </w:tbl>
    <w:p w14:paraId="554368CD" w14:textId="77777777" w:rsidR="00657E10" w:rsidRDefault="00657E10" w:rsidP="00957AF9">
      <w:pPr>
        <w:jc w:val="both"/>
        <w:rPr>
          <w:lang w:val="en-CA" w:eastAsia="ko-KR"/>
        </w:rPr>
      </w:pPr>
    </w:p>
    <w:p w14:paraId="4A18DE85" w14:textId="58673775" w:rsidR="005301E4" w:rsidRDefault="005301E4" w:rsidP="005301E4">
      <w:pPr>
        <w:pStyle w:val="2"/>
        <w:rPr>
          <w:lang w:val="en-CA" w:eastAsia="ko-KR"/>
        </w:rPr>
      </w:pPr>
      <w:r>
        <w:rPr>
          <w:rFonts w:hint="eastAsia"/>
          <w:lang w:val="en-CA" w:eastAsia="ko-KR"/>
        </w:rPr>
        <w:t>Supplemental enhanced information set SEI message semantics</w:t>
      </w:r>
    </w:p>
    <w:p w14:paraId="41A2A948" w14:textId="77777777" w:rsidR="00DD2239" w:rsidRDefault="00DD2239" w:rsidP="00DD2239">
      <w:pPr>
        <w:jc w:val="both"/>
        <w:rPr>
          <w:lang w:val="en-CA" w:eastAsia="ko-KR"/>
        </w:rPr>
      </w:pPr>
      <w:r w:rsidRPr="00C65A96">
        <w:rPr>
          <w:lang w:val="en-CA" w:eastAsia="ko-KR"/>
        </w:rPr>
        <w:t xml:space="preserve">The presence of the </w:t>
      </w:r>
      <w:r>
        <w:rPr>
          <w:rFonts w:hint="eastAsia"/>
          <w:lang w:val="en-CA" w:eastAsia="ko-KR"/>
        </w:rPr>
        <w:t>supplemental enhanced information set</w:t>
      </w:r>
      <w:r w:rsidRPr="00C65A96">
        <w:rPr>
          <w:lang w:val="en-CA" w:eastAsia="ko-KR"/>
        </w:rPr>
        <w:t xml:space="preserve"> SEI message in a CLVS indicates that </w:t>
      </w:r>
      <w:r>
        <w:rPr>
          <w:rFonts w:hint="eastAsia"/>
          <w:lang w:val="en-CA" w:eastAsia="ko-KR"/>
        </w:rPr>
        <w:t xml:space="preserve">the list of SEI messages related to the </w:t>
      </w:r>
      <w:r w:rsidRPr="00C65A96">
        <w:rPr>
          <w:lang w:val="en-CA" w:eastAsia="ko-KR"/>
        </w:rPr>
        <w:t>coded video picture</w:t>
      </w:r>
      <w:r w:rsidRPr="00916C07">
        <w:rPr>
          <w:lang w:val="en-CA" w:eastAsia="ko-KR"/>
        </w:rPr>
        <w:t xml:space="preserve"> </w:t>
      </w:r>
      <w:r w:rsidRPr="00C65A96">
        <w:rPr>
          <w:lang w:val="en-CA" w:eastAsia="ko-KR"/>
        </w:rPr>
        <w:t>in the CLVS</w:t>
      </w:r>
      <w:r>
        <w:rPr>
          <w:rFonts w:hint="eastAsia"/>
          <w:lang w:val="en-CA" w:eastAsia="ko-KR"/>
        </w:rPr>
        <w:t xml:space="preserve"> for an application. </w:t>
      </w:r>
      <w:r w:rsidRPr="00C65A96">
        <w:rPr>
          <w:lang w:val="en-CA" w:eastAsia="ko-KR"/>
        </w:rPr>
        <w:t xml:space="preserve">The information of the omnidirectional fisheye video carried in the omnidirectional fisheye video SEI message can be used by a receiver to </w:t>
      </w:r>
      <w:r>
        <w:rPr>
          <w:rFonts w:hint="eastAsia"/>
          <w:lang w:val="en-CA" w:eastAsia="ko-KR"/>
        </w:rPr>
        <w:t xml:space="preserve">reproduce the output picture intended by the encoder. </w:t>
      </w:r>
    </w:p>
    <w:p w14:paraId="18450002" w14:textId="77777777" w:rsidR="00DD2239" w:rsidRDefault="00DD2239" w:rsidP="001129D0">
      <w:pPr>
        <w:jc w:val="both"/>
        <w:rPr>
          <w:b/>
          <w:bCs/>
          <w:noProof/>
          <w:szCs w:val="22"/>
          <w:lang w:eastAsia="ko-KR"/>
        </w:rPr>
      </w:pPr>
    </w:p>
    <w:p w14:paraId="3BF99556" w14:textId="77777777" w:rsidR="001129D0" w:rsidRPr="00460294" w:rsidRDefault="001129D0" w:rsidP="001129D0">
      <w:pPr>
        <w:jc w:val="both"/>
        <w:rPr>
          <w:szCs w:val="22"/>
          <w:lang w:val="en-CA"/>
        </w:rPr>
      </w:pPr>
      <w:r w:rsidRPr="00460294">
        <w:rPr>
          <w:rFonts w:hint="eastAsia"/>
          <w:b/>
          <w:bCs/>
          <w:noProof/>
          <w:szCs w:val="22"/>
          <w:lang w:eastAsia="ko-KR"/>
        </w:rPr>
        <w:t xml:space="preserve">sei_set_id </w:t>
      </w:r>
      <w:r w:rsidRPr="00460294">
        <w:rPr>
          <w:szCs w:val="22"/>
          <w:lang w:val="en-CA"/>
        </w:rPr>
        <w:t xml:space="preserve">contains an identifying number that may be used to identify the purpose of the one or more SEI messages that are </w:t>
      </w:r>
      <w:r w:rsidRPr="00460294">
        <w:rPr>
          <w:rFonts w:hint="eastAsia"/>
          <w:szCs w:val="22"/>
          <w:lang w:val="en-CA" w:eastAsia="ko-KR"/>
        </w:rPr>
        <w:t>supplemental enhanced information set</w:t>
      </w:r>
      <w:r w:rsidRPr="00460294">
        <w:rPr>
          <w:szCs w:val="22"/>
          <w:lang w:val="en-CA"/>
        </w:rPr>
        <w:t xml:space="preserve"> SEI message. The value of </w:t>
      </w:r>
      <w:r w:rsidRPr="00460294">
        <w:rPr>
          <w:rFonts w:hint="eastAsia"/>
          <w:szCs w:val="22"/>
          <w:lang w:val="en-CA" w:eastAsia="ko-KR"/>
        </w:rPr>
        <w:t>sei_set</w:t>
      </w:r>
      <w:r w:rsidRPr="00460294">
        <w:rPr>
          <w:szCs w:val="22"/>
          <w:lang w:val="en-CA"/>
        </w:rPr>
        <w:t>_id shall be in the range of 0 to 2</w:t>
      </w:r>
      <w:r w:rsidRPr="00460294">
        <w:rPr>
          <w:szCs w:val="22"/>
          <w:vertAlign w:val="superscript"/>
          <w:lang w:val="en-CA"/>
        </w:rPr>
        <w:t>16</w:t>
      </w:r>
      <w:r w:rsidRPr="00460294">
        <w:rPr>
          <w:szCs w:val="22"/>
          <w:lang w:val="en-CA"/>
        </w:rPr>
        <w:t> − 1, inclusive.</w:t>
      </w:r>
    </w:p>
    <w:p w14:paraId="70E2EB6A" w14:textId="77777777" w:rsidR="001129D0" w:rsidRPr="00460294" w:rsidRDefault="001129D0" w:rsidP="001129D0">
      <w:pPr>
        <w:jc w:val="both"/>
        <w:rPr>
          <w:szCs w:val="22"/>
          <w:lang w:val="en-CA" w:eastAsia="ko-KR"/>
        </w:rPr>
      </w:pPr>
      <w:r w:rsidRPr="00460294">
        <w:rPr>
          <w:szCs w:val="22"/>
          <w:lang w:val="en-CA"/>
        </w:rPr>
        <w:t xml:space="preserve">Values of </w:t>
      </w:r>
      <w:r w:rsidRPr="00460294">
        <w:rPr>
          <w:rFonts w:hint="eastAsia"/>
          <w:szCs w:val="22"/>
          <w:lang w:val="en-CA" w:eastAsia="ko-KR"/>
        </w:rPr>
        <w:t>sei_set</w:t>
      </w:r>
      <w:r w:rsidRPr="00460294">
        <w:rPr>
          <w:szCs w:val="22"/>
          <w:lang w:val="en-CA"/>
        </w:rPr>
        <w:t>_id from 0 to 255 and from 512 to 2</w:t>
      </w:r>
      <w:r w:rsidRPr="00460294">
        <w:rPr>
          <w:szCs w:val="22"/>
          <w:vertAlign w:val="superscript"/>
          <w:lang w:val="en-CA"/>
        </w:rPr>
        <w:t>15</w:t>
      </w:r>
      <w:r w:rsidRPr="00460294">
        <w:rPr>
          <w:szCs w:val="22"/>
          <w:lang w:val="en-CA"/>
        </w:rPr>
        <w:t xml:space="preserve"> − 1 may be used as determined by the application. Values of </w:t>
      </w:r>
      <w:r w:rsidRPr="00460294">
        <w:rPr>
          <w:rFonts w:hint="eastAsia"/>
          <w:szCs w:val="22"/>
          <w:lang w:val="en-CA" w:eastAsia="ko-KR"/>
        </w:rPr>
        <w:t>sei_set</w:t>
      </w:r>
      <w:r w:rsidRPr="00460294">
        <w:rPr>
          <w:szCs w:val="22"/>
          <w:lang w:val="en-CA"/>
        </w:rPr>
        <w:t>_id from 256 to 511 and from 2</w:t>
      </w:r>
      <w:r w:rsidRPr="00460294">
        <w:rPr>
          <w:szCs w:val="22"/>
          <w:vertAlign w:val="superscript"/>
          <w:lang w:val="en-CA"/>
        </w:rPr>
        <w:t>15</w:t>
      </w:r>
      <w:r w:rsidRPr="00460294">
        <w:rPr>
          <w:szCs w:val="22"/>
          <w:lang w:val="en-CA"/>
        </w:rPr>
        <w:t xml:space="preserve"> to 2</w:t>
      </w:r>
      <w:r w:rsidRPr="00460294">
        <w:rPr>
          <w:szCs w:val="22"/>
          <w:vertAlign w:val="superscript"/>
          <w:lang w:val="en-CA"/>
        </w:rPr>
        <w:t>16</w:t>
      </w:r>
      <w:r w:rsidRPr="00460294">
        <w:rPr>
          <w:szCs w:val="22"/>
          <w:lang w:val="en-CA"/>
        </w:rPr>
        <w:t xml:space="preserve"> − 1 are reserved for future use by ITU-T | ISO/IEC. Decoders encountering a value of </w:t>
      </w:r>
      <w:r w:rsidRPr="00460294">
        <w:rPr>
          <w:rFonts w:hint="eastAsia"/>
          <w:szCs w:val="22"/>
          <w:lang w:val="en-CA" w:eastAsia="ko-KR"/>
        </w:rPr>
        <w:t>sei_set</w:t>
      </w:r>
      <w:r w:rsidRPr="00460294">
        <w:rPr>
          <w:szCs w:val="22"/>
          <w:lang w:val="en-CA"/>
        </w:rPr>
        <w:t>_id in the range of 256 to 511, inclusive, or in the range of 2</w:t>
      </w:r>
      <w:r w:rsidRPr="00460294">
        <w:rPr>
          <w:szCs w:val="22"/>
          <w:vertAlign w:val="superscript"/>
          <w:lang w:val="en-CA"/>
        </w:rPr>
        <w:t>15</w:t>
      </w:r>
      <w:r w:rsidRPr="00460294">
        <w:rPr>
          <w:szCs w:val="22"/>
          <w:lang w:val="en-CA"/>
        </w:rPr>
        <w:t xml:space="preserve"> to 2</w:t>
      </w:r>
      <w:r w:rsidRPr="00460294">
        <w:rPr>
          <w:szCs w:val="22"/>
          <w:vertAlign w:val="superscript"/>
          <w:lang w:val="en-CA"/>
        </w:rPr>
        <w:t>16</w:t>
      </w:r>
      <w:r w:rsidRPr="00460294">
        <w:rPr>
          <w:szCs w:val="22"/>
          <w:lang w:val="en-CA"/>
        </w:rPr>
        <w:t> − 1, inclusive, shall ignore it.</w:t>
      </w:r>
    </w:p>
    <w:p w14:paraId="4C6E4648" w14:textId="77777777" w:rsidR="001129D0" w:rsidRPr="00460294" w:rsidRDefault="001129D0" w:rsidP="001129D0">
      <w:pPr>
        <w:jc w:val="both"/>
        <w:rPr>
          <w:szCs w:val="22"/>
          <w:lang w:val="en-CA"/>
        </w:rPr>
      </w:pPr>
      <w:r w:rsidRPr="00460294">
        <w:rPr>
          <w:rFonts w:hint="eastAsia"/>
          <w:b/>
          <w:szCs w:val="22"/>
          <w:lang w:val="en-CA" w:eastAsia="ko-KR"/>
        </w:rPr>
        <w:lastRenderedPageBreak/>
        <w:t>sei_set</w:t>
      </w:r>
      <w:r w:rsidRPr="00460294">
        <w:rPr>
          <w:b/>
          <w:szCs w:val="22"/>
          <w:lang w:val="en-CA"/>
        </w:rPr>
        <w:t>_cancel_flag</w:t>
      </w:r>
      <w:r w:rsidRPr="00460294">
        <w:rPr>
          <w:szCs w:val="22"/>
          <w:lang w:val="en-CA"/>
        </w:rPr>
        <w:t xml:space="preserve"> equal to 1 indicates that the </w:t>
      </w:r>
      <w:r w:rsidRPr="00460294">
        <w:rPr>
          <w:rFonts w:hint="eastAsia"/>
          <w:szCs w:val="22"/>
          <w:lang w:val="en-CA" w:eastAsia="ko-KR"/>
        </w:rPr>
        <w:t>supplemental enhancement information set</w:t>
      </w:r>
      <w:r w:rsidRPr="00460294">
        <w:rPr>
          <w:szCs w:val="22"/>
          <w:lang w:val="en-CA"/>
        </w:rPr>
        <w:t xml:space="preserve"> SEI message cancels the persistence of any previous </w:t>
      </w:r>
      <w:r w:rsidRPr="00460294">
        <w:rPr>
          <w:rFonts w:hint="eastAsia"/>
          <w:szCs w:val="22"/>
          <w:lang w:val="en-CA" w:eastAsia="ko-KR"/>
        </w:rPr>
        <w:t>supplemental enhancement information set</w:t>
      </w:r>
      <w:r w:rsidRPr="00460294">
        <w:rPr>
          <w:szCs w:val="22"/>
          <w:lang w:val="en-CA"/>
        </w:rPr>
        <w:t xml:space="preserve"> SEI message in output order that applies to the current layer. </w:t>
      </w:r>
      <w:r w:rsidRPr="00460294">
        <w:rPr>
          <w:szCs w:val="22"/>
          <w:lang w:val="en-CA" w:eastAsia="ko-KR"/>
        </w:rPr>
        <w:t>sei</w:t>
      </w:r>
      <w:r w:rsidRPr="00460294">
        <w:rPr>
          <w:rFonts w:hint="eastAsia"/>
          <w:szCs w:val="22"/>
          <w:lang w:val="en-CA" w:eastAsia="ko-KR"/>
        </w:rPr>
        <w:t>_set</w:t>
      </w:r>
      <w:r w:rsidRPr="00460294">
        <w:rPr>
          <w:szCs w:val="22"/>
          <w:lang w:val="en-CA"/>
        </w:rPr>
        <w:t>_cancel_flag</w:t>
      </w:r>
      <w:r w:rsidRPr="00460294">
        <w:rPr>
          <w:b/>
          <w:szCs w:val="22"/>
          <w:lang w:val="en-CA"/>
        </w:rPr>
        <w:t xml:space="preserve"> </w:t>
      </w:r>
      <w:r w:rsidRPr="00460294">
        <w:rPr>
          <w:szCs w:val="22"/>
          <w:lang w:val="en-CA"/>
        </w:rPr>
        <w:t xml:space="preserve">equal to 0 indicates that </w:t>
      </w:r>
      <w:r w:rsidRPr="00460294">
        <w:rPr>
          <w:rFonts w:hint="eastAsia"/>
          <w:szCs w:val="22"/>
          <w:lang w:val="en-CA" w:eastAsia="ko-KR"/>
        </w:rPr>
        <w:t>supplemental enhancement information set</w:t>
      </w:r>
      <w:r w:rsidRPr="00460294">
        <w:rPr>
          <w:szCs w:val="22"/>
          <w:lang w:val="en-CA"/>
        </w:rPr>
        <w:t xml:space="preserve"> </w:t>
      </w:r>
      <w:r w:rsidRPr="00460294">
        <w:rPr>
          <w:rFonts w:hint="eastAsia"/>
          <w:szCs w:val="22"/>
          <w:lang w:val="en-CA" w:eastAsia="ko-KR"/>
        </w:rPr>
        <w:t xml:space="preserve">information </w:t>
      </w:r>
      <w:r w:rsidRPr="00460294">
        <w:rPr>
          <w:szCs w:val="22"/>
          <w:lang w:val="en-CA"/>
        </w:rPr>
        <w:t>follows.</w:t>
      </w:r>
    </w:p>
    <w:p w14:paraId="3D8B0CE7" w14:textId="77777777" w:rsidR="001129D0" w:rsidRPr="00460294" w:rsidRDefault="001129D0" w:rsidP="001129D0">
      <w:pPr>
        <w:jc w:val="both"/>
        <w:rPr>
          <w:noProof/>
          <w:szCs w:val="22"/>
          <w:lang w:val="en-CA"/>
        </w:rPr>
      </w:pPr>
      <w:r w:rsidRPr="00460294">
        <w:rPr>
          <w:b/>
          <w:noProof/>
          <w:szCs w:val="22"/>
          <w:lang w:val="en-CA" w:eastAsia="ko-KR"/>
        </w:rPr>
        <w:t>sei</w:t>
      </w:r>
      <w:r w:rsidRPr="00460294">
        <w:rPr>
          <w:rFonts w:hint="eastAsia"/>
          <w:b/>
          <w:noProof/>
          <w:szCs w:val="22"/>
          <w:lang w:val="en-CA" w:eastAsia="ko-KR"/>
        </w:rPr>
        <w:t>_set</w:t>
      </w:r>
      <w:r w:rsidRPr="00460294">
        <w:rPr>
          <w:b/>
          <w:noProof/>
          <w:szCs w:val="22"/>
          <w:lang w:val="en-CA"/>
        </w:rPr>
        <w:t>_persistence_flag</w:t>
      </w:r>
      <w:r w:rsidRPr="00460294">
        <w:rPr>
          <w:szCs w:val="22"/>
          <w:lang w:val="en-CA"/>
        </w:rPr>
        <w:t xml:space="preserve"> </w:t>
      </w:r>
      <w:r w:rsidRPr="00460294">
        <w:rPr>
          <w:noProof/>
          <w:szCs w:val="22"/>
          <w:lang w:val="en-CA"/>
        </w:rPr>
        <w:t xml:space="preserve">specifies the persistence of the </w:t>
      </w:r>
      <w:r w:rsidRPr="00460294">
        <w:rPr>
          <w:rFonts w:hint="eastAsia"/>
          <w:szCs w:val="22"/>
          <w:lang w:val="en-CA" w:eastAsia="ko-KR"/>
        </w:rPr>
        <w:t>supplemental enhancement information set</w:t>
      </w:r>
      <w:r w:rsidRPr="00460294">
        <w:rPr>
          <w:szCs w:val="22"/>
          <w:lang w:val="en-CA"/>
        </w:rPr>
        <w:t xml:space="preserve"> </w:t>
      </w:r>
      <w:r w:rsidRPr="00460294">
        <w:rPr>
          <w:noProof/>
          <w:szCs w:val="22"/>
          <w:lang w:val="en-CA"/>
        </w:rPr>
        <w:t>SEI message for the current layer.</w:t>
      </w:r>
    </w:p>
    <w:p w14:paraId="1A7ABE1B" w14:textId="77777777" w:rsidR="001129D0" w:rsidRPr="00460294" w:rsidRDefault="001129D0" w:rsidP="001129D0">
      <w:pPr>
        <w:jc w:val="both"/>
        <w:rPr>
          <w:noProof/>
          <w:szCs w:val="22"/>
          <w:lang w:val="en-CA"/>
        </w:rPr>
      </w:pPr>
      <w:r w:rsidRPr="00460294">
        <w:rPr>
          <w:noProof/>
          <w:szCs w:val="22"/>
          <w:lang w:val="en-CA" w:eastAsia="ko-KR"/>
        </w:rPr>
        <w:t>sei</w:t>
      </w:r>
      <w:r w:rsidRPr="00460294">
        <w:rPr>
          <w:rFonts w:hint="eastAsia"/>
          <w:noProof/>
          <w:szCs w:val="22"/>
          <w:lang w:val="en-CA" w:eastAsia="ko-KR"/>
        </w:rPr>
        <w:t>_set</w:t>
      </w:r>
      <w:r w:rsidRPr="00460294">
        <w:rPr>
          <w:noProof/>
          <w:szCs w:val="22"/>
          <w:lang w:val="en-CA"/>
        </w:rPr>
        <w:t xml:space="preserve">_persistence_flag equal to 0 specifies that the </w:t>
      </w:r>
      <w:r w:rsidRPr="00460294">
        <w:rPr>
          <w:rFonts w:hint="eastAsia"/>
          <w:szCs w:val="22"/>
          <w:lang w:val="en-CA" w:eastAsia="ko-KR"/>
        </w:rPr>
        <w:t>supplemental enhancement information set</w:t>
      </w:r>
      <w:r w:rsidRPr="00460294">
        <w:rPr>
          <w:szCs w:val="22"/>
          <w:lang w:val="en-CA"/>
        </w:rPr>
        <w:t xml:space="preserve"> </w:t>
      </w:r>
      <w:r w:rsidRPr="00460294">
        <w:rPr>
          <w:noProof/>
          <w:szCs w:val="22"/>
          <w:lang w:val="en-CA"/>
        </w:rPr>
        <w:t>applies to the current decoded picture only.</w:t>
      </w:r>
    </w:p>
    <w:p w14:paraId="71DBD085" w14:textId="77777777" w:rsidR="001129D0" w:rsidRPr="00460294" w:rsidRDefault="001129D0" w:rsidP="001129D0">
      <w:pPr>
        <w:jc w:val="both"/>
        <w:rPr>
          <w:szCs w:val="22"/>
          <w:lang w:val="en-CA"/>
        </w:rPr>
      </w:pPr>
      <w:r w:rsidRPr="00460294">
        <w:rPr>
          <w:szCs w:val="22"/>
          <w:lang w:val="en-CA"/>
        </w:rPr>
        <w:t xml:space="preserve">Let picA be the current picture. </w:t>
      </w:r>
      <w:r w:rsidRPr="00460294">
        <w:rPr>
          <w:rFonts w:hint="eastAsia"/>
          <w:noProof/>
          <w:szCs w:val="22"/>
          <w:lang w:val="en-CA" w:eastAsia="ko-KR"/>
        </w:rPr>
        <w:t>sei_set</w:t>
      </w:r>
      <w:r w:rsidRPr="00460294">
        <w:rPr>
          <w:noProof/>
          <w:szCs w:val="22"/>
          <w:lang w:val="en-CA"/>
        </w:rPr>
        <w:t>_persistence_flag</w:t>
      </w:r>
      <w:r w:rsidRPr="00460294">
        <w:rPr>
          <w:szCs w:val="22"/>
          <w:lang w:val="en-CA"/>
        </w:rPr>
        <w:t xml:space="preserve"> equal to 1 specifies that the </w:t>
      </w:r>
      <w:r w:rsidRPr="00460294">
        <w:rPr>
          <w:rFonts w:hint="eastAsia"/>
          <w:szCs w:val="22"/>
          <w:lang w:val="en-CA" w:eastAsia="ko-KR"/>
        </w:rPr>
        <w:t>supplemental enhancement information set</w:t>
      </w:r>
      <w:r w:rsidRPr="00460294">
        <w:rPr>
          <w:szCs w:val="22"/>
          <w:lang w:val="en-CA"/>
        </w:rPr>
        <w:t xml:space="preserve"> SEI message persists for the current layer in output order until any of the following conditions are true:</w:t>
      </w:r>
    </w:p>
    <w:p w14:paraId="18DB7FCC" w14:textId="77777777" w:rsidR="001129D0" w:rsidRPr="00460294" w:rsidRDefault="001129D0" w:rsidP="001129D0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97" w:hanging="397"/>
        <w:jc w:val="both"/>
        <w:rPr>
          <w:szCs w:val="22"/>
          <w:lang w:val="en-CA"/>
        </w:rPr>
      </w:pPr>
      <w:r w:rsidRPr="00460294">
        <w:rPr>
          <w:szCs w:val="22"/>
          <w:lang w:val="en-CA"/>
        </w:rPr>
        <w:t>–</w:t>
      </w:r>
      <w:r w:rsidRPr="00460294">
        <w:rPr>
          <w:szCs w:val="22"/>
          <w:lang w:val="en-CA"/>
        </w:rPr>
        <w:tab/>
        <w:t>A new CLVS of the current layer begins.</w:t>
      </w:r>
    </w:p>
    <w:p w14:paraId="37C263CA" w14:textId="77777777" w:rsidR="001129D0" w:rsidRPr="00460294" w:rsidRDefault="001129D0" w:rsidP="001129D0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86"/>
        <w:ind w:left="397" w:hanging="397"/>
        <w:jc w:val="both"/>
        <w:rPr>
          <w:noProof/>
          <w:szCs w:val="22"/>
          <w:lang w:val="en-CA"/>
        </w:rPr>
      </w:pPr>
      <w:r w:rsidRPr="00460294">
        <w:rPr>
          <w:noProof/>
          <w:szCs w:val="22"/>
          <w:lang w:val="en-CA"/>
        </w:rPr>
        <w:t>–</w:t>
      </w:r>
      <w:r w:rsidRPr="00460294">
        <w:rPr>
          <w:noProof/>
          <w:szCs w:val="22"/>
          <w:lang w:val="en-CA"/>
        </w:rPr>
        <w:tab/>
        <w:t>The bitstream ends.</w:t>
      </w:r>
    </w:p>
    <w:p w14:paraId="377B1C71" w14:textId="77777777" w:rsidR="001129D0" w:rsidRPr="00460294" w:rsidRDefault="001129D0" w:rsidP="001129D0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86"/>
        <w:ind w:left="397" w:hanging="397"/>
        <w:jc w:val="both"/>
        <w:rPr>
          <w:noProof/>
          <w:szCs w:val="22"/>
          <w:lang w:val="en-CA"/>
        </w:rPr>
      </w:pPr>
      <w:r w:rsidRPr="00460294">
        <w:rPr>
          <w:szCs w:val="22"/>
          <w:lang w:val="en-CA"/>
        </w:rPr>
        <w:t>–</w:t>
      </w:r>
      <w:r w:rsidRPr="00460294">
        <w:rPr>
          <w:szCs w:val="22"/>
          <w:lang w:val="en-CA"/>
        </w:rPr>
        <w:tab/>
      </w:r>
      <w:r w:rsidRPr="00460294">
        <w:rPr>
          <w:noProof/>
          <w:szCs w:val="22"/>
          <w:lang w:val="en-CA"/>
        </w:rPr>
        <w:t xml:space="preserve">A picture picB in the current layer in an access unit containing a </w:t>
      </w:r>
      <w:r w:rsidRPr="00460294">
        <w:rPr>
          <w:rFonts w:hint="eastAsia"/>
          <w:szCs w:val="22"/>
          <w:lang w:val="en-CA" w:eastAsia="ko-KR"/>
        </w:rPr>
        <w:t>supplemental enhancement information set</w:t>
      </w:r>
      <w:r w:rsidRPr="00460294">
        <w:rPr>
          <w:szCs w:val="22"/>
          <w:lang w:val="en-CA"/>
        </w:rPr>
        <w:t xml:space="preserve"> </w:t>
      </w:r>
      <w:r w:rsidRPr="00460294">
        <w:rPr>
          <w:noProof/>
          <w:szCs w:val="22"/>
          <w:lang w:val="en-CA"/>
        </w:rPr>
        <w:t xml:space="preserve">SEI message that is applicable to the current layer is output </w:t>
      </w:r>
      <w:r w:rsidRPr="00460294">
        <w:rPr>
          <w:szCs w:val="22"/>
          <w:lang w:val="en-CA"/>
        </w:rPr>
        <w:t>for which PicOrderCnt( picB ) is</w:t>
      </w:r>
      <w:r w:rsidRPr="00460294">
        <w:rPr>
          <w:noProof/>
          <w:szCs w:val="22"/>
          <w:lang w:val="en-CA"/>
        </w:rPr>
        <w:t xml:space="preserve"> greater than </w:t>
      </w:r>
      <w:r w:rsidRPr="00460294">
        <w:rPr>
          <w:szCs w:val="22"/>
          <w:lang w:val="en-CA"/>
        </w:rPr>
        <w:t>PicOrderCnt( picA ), where PicOrderCnt( picB ) and PicOrderCnt( picA ) are the PicOrderCntVal values of picB and picA, respectively, immediately after the invocation of the decoding process for the picture order count of picB</w:t>
      </w:r>
      <w:r w:rsidRPr="00460294">
        <w:rPr>
          <w:noProof/>
          <w:szCs w:val="22"/>
          <w:lang w:val="en-CA"/>
        </w:rPr>
        <w:t>.</w:t>
      </w:r>
    </w:p>
    <w:p w14:paraId="08FEEFA6" w14:textId="77777777" w:rsidR="001129D0" w:rsidRPr="00460294" w:rsidRDefault="001129D0" w:rsidP="001129D0">
      <w:pPr>
        <w:jc w:val="both"/>
        <w:rPr>
          <w:noProof/>
          <w:szCs w:val="22"/>
          <w:lang w:val="en-CA" w:eastAsia="ko-KR"/>
        </w:rPr>
      </w:pPr>
      <w:r w:rsidRPr="00460294">
        <w:rPr>
          <w:b/>
          <w:noProof/>
          <w:szCs w:val="22"/>
          <w:lang w:val="en-CA" w:eastAsia="ko-KR"/>
        </w:rPr>
        <w:t>num_sei_msgs_minus1</w:t>
      </w:r>
      <w:r w:rsidRPr="00460294">
        <w:rPr>
          <w:rFonts w:hint="eastAsia"/>
          <w:noProof/>
          <w:szCs w:val="22"/>
          <w:lang w:val="en-CA" w:eastAsia="ko-KR"/>
        </w:rPr>
        <w:t xml:space="preserve"> plus 1 specifies the total number of SEI messages constained in the </w:t>
      </w:r>
      <w:r w:rsidRPr="00460294">
        <w:rPr>
          <w:rFonts w:hint="eastAsia"/>
          <w:szCs w:val="22"/>
          <w:lang w:val="en-CA" w:eastAsia="ko-KR"/>
        </w:rPr>
        <w:t>supplemental enhancement information set</w:t>
      </w:r>
      <w:r w:rsidRPr="00460294">
        <w:rPr>
          <w:szCs w:val="22"/>
          <w:lang w:val="en-CA"/>
        </w:rPr>
        <w:t xml:space="preserve"> SEI message</w:t>
      </w:r>
      <w:r w:rsidRPr="00460294">
        <w:rPr>
          <w:rFonts w:hint="eastAsia"/>
          <w:szCs w:val="22"/>
          <w:lang w:val="en-CA" w:eastAsia="ko-KR"/>
        </w:rPr>
        <w:t xml:space="preserve"> </w:t>
      </w:r>
      <w:r w:rsidR="0008768E" w:rsidRPr="00460294">
        <w:rPr>
          <w:rFonts w:hint="eastAsia"/>
          <w:szCs w:val="22"/>
          <w:lang w:val="en-CA" w:eastAsia="ko-KR"/>
        </w:rPr>
        <w:t>with</w:t>
      </w:r>
      <w:r w:rsidRPr="00460294">
        <w:rPr>
          <w:rFonts w:hint="eastAsia"/>
          <w:szCs w:val="22"/>
          <w:lang w:val="en-CA" w:eastAsia="ko-KR"/>
        </w:rPr>
        <w:t xml:space="preserve"> sei_set_id. </w:t>
      </w:r>
    </w:p>
    <w:p w14:paraId="373C698E" w14:textId="77777777" w:rsidR="001129D0" w:rsidRPr="00460294" w:rsidRDefault="001129D0" w:rsidP="001129D0">
      <w:pPr>
        <w:jc w:val="both"/>
        <w:rPr>
          <w:noProof/>
          <w:szCs w:val="22"/>
          <w:lang w:val="en-CA" w:eastAsia="ko-KR"/>
        </w:rPr>
      </w:pPr>
      <w:r w:rsidRPr="00460294">
        <w:rPr>
          <w:b/>
          <w:noProof/>
          <w:szCs w:val="22"/>
          <w:lang w:val="en-CA" w:eastAsia="ko-KR"/>
        </w:rPr>
        <w:t>sei_rec_order_constraint_flag</w:t>
      </w:r>
      <w:r w:rsidRPr="00460294">
        <w:rPr>
          <w:rFonts w:hint="eastAsia"/>
          <w:bCs/>
          <w:noProof/>
          <w:szCs w:val="22"/>
          <w:lang w:eastAsia="ko-KR"/>
        </w:rPr>
        <w:t>[</w:t>
      </w:r>
      <w:r w:rsidRPr="00460294">
        <w:rPr>
          <w:noProof/>
          <w:szCs w:val="22"/>
        </w:rPr>
        <w:t> </w:t>
      </w:r>
      <w:r w:rsidRPr="00460294">
        <w:rPr>
          <w:rFonts w:hint="eastAsia"/>
          <w:bCs/>
          <w:noProof/>
          <w:szCs w:val="22"/>
          <w:lang w:eastAsia="ko-KR"/>
        </w:rPr>
        <w:t>i</w:t>
      </w:r>
      <w:r w:rsidRPr="00460294">
        <w:rPr>
          <w:noProof/>
          <w:szCs w:val="22"/>
        </w:rPr>
        <w:t> </w:t>
      </w:r>
      <w:r w:rsidRPr="00460294">
        <w:rPr>
          <w:rFonts w:hint="eastAsia"/>
          <w:bCs/>
          <w:noProof/>
          <w:szCs w:val="22"/>
          <w:lang w:eastAsia="ko-KR"/>
        </w:rPr>
        <w:t>]</w:t>
      </w:r>
      <w:r w:rsidRPr="00460294">
        <w:rPr>
          <w:noProof/>
          <w:szCs w:val="22"/>
          <w:lang w:val="en-CA" w:eastAsia="ko-KR"/>
        </w:rPr>
        <w:t xml:space="preserve"> </w:t>
      </w:r>
      <w:r w:rsidR="0008768E" w:rsidRPr="00460294">
        <w:rPr>
          <w:szCs w:val="22"/>
          <w:lang w:val="en-CA"/>
        </w:rPr>
        <w:t>equal to 1 indicates</w:t>
      </w:r>
      <w:r w:rsidR="0008768E" w:rsidRPr="00460294">
        <w:rPr>
          <w:rFonts w:hint="eastAsia"/>
          <w:szCs w:val="22"/>
          <w:lang w:val="en-CA" w:eastAsia="ko-KR"/>
        </w:rPr>
        <w:t xml:space="preserve"> that the i-th SEI message contained in </w:t>
      </w:r>
      <w:r w:rsidR="0008768E" w:rsidRPr="00460294">
        <w:rPr>
          <w:rFonts w:hint="eastAsia"/>
          <w:noProof/>
          <w:szCs w:val="22"/>
          <w:lang w:val="en-CA" w:eastAsia="ko-KR"/>
        </w:rPr>
        <w:t xml:space="preserve">the </w:t>
      </w:r>
      <w:r w:rsidR="0008768E" w:rsidRPr="00460294">
        <w:rPr>
          <w:rFonts w:hint="eastAsia"/>
          <w:szCs w:val="22"/>
          <w:lang w:val="en-CA" w:eastAsia="ko-KR"/>
        </w:rPr>
        <w:t>supplemental enhancement information set</w:t>
      </w:r>
      <w:r w:rsidR="0008768E" w:rsidRPr="00460294">
        <w:rPr>
          <w:szCs w:val="22"/>
          <w:lang w:val="en-CA"/>
        </w:rPr>
        <w:t xml:space="preserve"> SEI message</w:t>
      </w:r>
      <w:r w:rsidR="0008768E" w:rsidRPr="00460294">
        <w:rPr>
          <w:rFonts w:hint="eastAsia"/>
          <w:szCs w:val="22"/>
          <w:lang w:val="en-CA" w:eastAsia="ko-KR"/>
        </w:rPr>
        <w:t xml:space="preserve"> is recommended to be used in the sequential order of SEI messages with </w:t>
      </w:r>
      <w:r w:rsidR="0008768E" w:rsidRPr="00460294">
        <w:rPr>
          <w:szCs w:val="22"/>
          <w:lang w:val="en-CA" w:eastAsia="ko-KR"/>
        </w:rPr>
        <w:t>sei_rec_order_constraint_flag</w:t>
      </w:r>
      <w:r w:rsidR="002A4C1C" w:rsidRPr="00460294">
        <w:rPr>
          <w:rFonts w:hint="eastAsia"/>
          <w:szCs w:val="22"/>
          <w:lang w:val="en-CA" w:eastAsia="ko-KR"/>
        </w:rPr>
        <w:t xml:space="preserve"> equal to 1</w:t>
      </w:r>
      <w:r w:rsidR="0008768E" w:rsidRPr="00460294">
        <w:rPr>
          <w:rFonts w:hint="eastAsia"/>
          <w:szCs w:val="22"/>
          <w:lang w:val="en-CA" w:eastAsia="ko-KR"/>
        </w:rPr>
        <w:t xml:space="preserve">. When both </w:t>
      </w:r>
      <w:r w:rsidR="0008768E" w:rsidRPr="00460294">
        <w:rPr>
          <w:szCs w:val="22"/>
          <w:lang w:val="en-CA" w:eastAsia="ko-KR"/>
        </w:rPr>
        <w:t>sei_rec_order_constraint_flag</w:t>
      </w:r>
      <w:r w:rsidR="008E5CD5" w:rsidRPr="00460294">
        <w:rPr>
          <w:rFonts w:hint="eastAsia"/>
          <w:bCs/>
          <w:noProof/>
          <w:szCs w:val="22"/>
          <w:lang w:eastAsia="ko-KR"/>
        </w:rPr>
        <w:t>[</w:t>
      </w:r>
      <w:r w:rsidR="008E5CD5" w:rsidRPr="00460294">
        <w:rPr>
          <w:noProof/>
          <w:szCs w:val="22"/>
        </w:rPr>
        <w:t> </w:t>
      </w:r>
      <w:r w:rsidR="008E5CD5" w:rsidRPr="00460294">
        <w:rPr>
          <w:rFonts w:hint="eastAsia"/>
          <w:bCs/>
          <w:noProof/>
          <w:szCs w:val="22"/>
          <w:lang w:eastAsia="ko-KR"/>
        </w:rPr>
        <w:t>i</w:t>
      </w:r>
      <w:r w:rsidR="008E5CD5" w:rsidRPr="00460294">
        <w:rPr>
          <w:noProof/>
          <w:szCs w:val="22"/>
        </w:rPr>
        <w:t> </w:t>
      </w:r>
      <w:r w:rsidR="008E5CD5" w:rsidRPr="00460294">
        <w:rPr>
          <w:rFonts w:hint="eastAsia"/>
          <w:bCs/>
          <w:noProof/>
          <w:szCs w:val="22"/>
          <w:lang w:eastAsia="ko-KR"/>
        </w:rPr>
        <w:t xml:space="preserve">] </w:t>
      </w:r>
      <w:r w:rsidR="0008768E" w:rsidRPr="00460294">
        <w:rPr>
          <w:rFonts w:hint="eastAsia"/>
          <w:szCs w:val="22"/>
          <w:lang w:val="en-CA" w:eastAsia="ko-KR"/>
        </w:rPr>
        <w:t xml:space="preserve">and </w:t>
      </w:r>
      <w:r w:rsidR="0008768E" w:rsidRPr="00460294">
        <w:rPr>
          <w:szCs w:val="22"/>
          <w:lang w:val="en-CA" w:eastAsia="ko-KR"/>
        </w:rPr>
        <w:t>sei_rec_order_constraint_flag</w:t>
      </w:r>
      <w:r w:rsidR="008E5CD5" w:rsidRPr="00460294">
        <w:rPr>
          <w:rFonts w:hint="eastAsia"/>
          <w:bCs/>
          <w:noProof/>
          <w:szCs w:val="22"/>
          <w:lang w:eastAsia="ko-KR"/>
        </w:rPr>
        <w:t>[</w:t>
      </w:r>
      <w:r w:rsidR="008E5CD5" w:rsidRPr="00460294">
        <w:rPr>
          <w:noProof/>
          <w:szCs w:val="22"/>
        </w:rPr>
        <w:t> </w:t>
      </w:r>
      <w:r w:rsidR="008E5CD5" w:rsidRPr="00460294">
        <w:rPr>
          <w:rFonts w:hint="eastAsia"/>
          <w:bCs/>
          <w:noProof/>
          <w:szCs w:val="22"/>
          <w:lang w:eastAsia="ko-KR"/>
        </w:rPr>
        <w:t>j</w:t>
      </w:r>
      <w:r w:rsidR="008E5CD5" w:rsidRPr="00460294">
        <w:rPr>
          <w:noProof/>
          <w:szCs w:val="22"/>
        </w:rPr>
        <w:t> </w:t>
      </w:r>
      <w:r w:rsidR="008E5CD5" w:rsidRPr="00460294">
        <w:rPr>
          <w:rFonts w:hint="eastAsia"/>
          <w:bCs/>
          <w:noProof/>
          <w:szCs w:val="22"/>
          <w:lang w:eastAsia="ko-KR"/>
        </w:rPr>
        <w:t xml:space="preserve">] </w:t>
      </w:r>
      <w:r w:rsidR="0008768E" w:rsidRPr="00460294">
        <w:rPr>
          <w:rFonts w:hint="eastAsia"/>
          <w:szCs w:val="22"/>
          <w:lang w:val="en-CA" w:eastAsia="ko-KR"/>
        </w:rPr>
        <w:t xml:space="preserve"> equal to 1 and </w:t>
      </w:r>
      <w:r w:rsidR="0008768E" w:rsidRPr="00460294">
        <w:rPr>
          <w:szCs w:val="22"/>
          <w:lang w:val="en-CA" w:eastAsia="ko-KR"/>
        </w:rPr>
        <w:t>i</w:t>
      </w:r>
      <w:r w:rsidR="0008768E" w:rsidRPr="00460294">
        <w:rPr>
          <w:rFonts w:hint="eastAsia"/>
          <w:szCs w:val="22"/>
          <w:lang w:val="en-CA" w:eastAsia="ko-KR"/>
        </w:rPr>
        <w:t xml:space="preserve"> is smaller than j, it is recommended to use SEI message </w:t>
      </w:r>
      <w:r w:rsidR="002A4C1C" w:rsidRPr="00460294">
        <w:rPr>
          <w:rFonts w:hint="eastAsia"/>
          <w:szCs w:val="22"/>
          <w:lang w:val="en-CA" w:eastAsia="ko-KR"/>
        </w:rPr>
        <w:t>designated by</w:t>
      </w:r>
      <w:r w:rsidR="0008768E" w:rsidRPr="00460294">
        <w:rPr>
          <w:rFonts w:hint="eastAsia"/>
          <w:szCs w:val="22"/>
          <w:lang w:val="en-CA" w:eastAsia="ko-KR"/>
        </w:rPr>
        <w:t xml:space="preserve"> </w:t>
      </w:r>
      <w:r w:rsidR="0008768E" w:rsidRPr="00460294">
        <w:rPr>
          <w:szCs w:val="22"/>
          <w:lang w:val="en-CA" w:eastAsia="ko-KR"/>
        </w:rPr>
        <w:t>sei_payload_type</w:t>
      </w:r>
      <w:r w:rsidR="008E5CD5" w:rsidRPr="00460294">
        <w:rPr>
          <w:rFonts w:hint="eastAsia"/>
          <w:bCs/>
          <w:noProof/>
          <w:szCs w:val="22"/>
          <w:lang w:eastAsia="ko-KR"/>
        </w:rPr>
        <w:t>[</w:t>
      </w:r>
      <w:r w:rsidR="008E5CD5" w:rsidRPr="00460294">
        <w:rPr>
          <w:noProof/>
          <w:szCs w:val="22"/>
        </w:rPr>
        <w:t> </w:t>
      </w:r>
      <w:r w:rsidR="008E5CD5" w:rsidRPr="00460294">
        <w:rPr>
          <w:rFonts w:hint="eastAsia"/>
          <w:bCs/>
          <w:noProof/>
          <w:szCs w:val="22"/>
          <w:lang w:eastAsia="ko-KR"/>
        </w:rPr>
        <w:t>i</w:t>
      </w:r>
      <w:r w:rsidR="008E5CD5" w:rsidRPr="00460294">
        <w:rPr>
          <w:noProof/>
          <w:szCs w:val="22"/>
        </w:rPr>
        <w:t> </w:t>
      </w:r>
      <w:r w:rsidR="008E5CD5" w:rsidRPr="00460294">
        <w:rPr>
          <w:rFonts w:hint="eastAsia"/>
          <w:bCs/>
          <w:noProof/>
          <w:szCs w:val="22"/>
          <w:lang w:eastAsia="ko-KR"/>
        </w:rPr>
        <w:t xml:space="preserve">] </w:t>
      </w:r>
      <w:r w:rsidR="0008768E" w:rsidRPr="00460294">
        <w:rPr>
          <w:rFonts w:hint="eastAsia"/>
          <w:szCs w:val="22"/>
          <w:lang w:val="en-CA" w:eastAsia="ko-KR"/>
        </w:rPr>
        <w:t xml:space="preserve"> with </w:t>
      </w:r>
      <w:r w:rsidR="0008768E" w:rsidRPr="00460294">
        <w:rPr>
          <w:szCs w:val="22"/>
          <w:lang w:val="en-CA" w:eastAsia="ko-KR"/>
        </w:rPr>
        <w:t>sei_msg_id</w:t>
      </w:r>
      <w:r w:rsidR="008E5CD5" w:rsidRPr="00460294">
        <w:rPr>
          <w:rFonts w:hint="eastAsia"/>
          <w:bCs/>
          <w:noProof/>
          <w:szCs w:val="22"/>
          <w:lang w:eastAsia="ko-KR"/>
        </w:rPr>
        <w:t>[</w:t>
      </w:r>
      <w:r w:rsidR="008E5CD5" w:rsidRPr="00460294">
        <w:rPr>
          <w:noProof/>
          <w:szCs w:val="22"/>
        </w:rPr>
        <w:t> </w:t>
      </w:r>
      <w:r w:rsidR="008E5CD5" w:rsidRPr="00460294">
        <w:rPr>
          <w:rFonts w:hint="eastAsia"/>
          <w:bCs/>
          <w:noProof/>
          <w:szCs w:val="22"/>
          <w:lang w:eastAsia="ko-KR"/>
        </w:rPr>
        <w:t>i</w:t>
      </w:r>
      <w:r w:rsidR="008E5CD5" w:rsidRPr="00460294">
        <w:rPr>
          <w:noProof/>
          <w:szCs w:val="22"/>
        </w:rPr>
        <w:t> </w:t>
      </w:r>
      <w:r w:rsidR="008E5CD5" w:rsidRPr="00460294">
        <w:rPr>
          <w:rFonts w:hint="eastAsia"/>
          <w:bCs/>
          <w:noProof/>
          <w:szCs w:val="22"/>
          <w:lang w:eastAsia="ko-KR"/>
        </w:rPr>
        <w:t xml:space="preserve">] </w:t>
      </w:r>
      <w:r w:rsidR="0008768E" w:rsidRPr="00460294">
        <w:rPr>
          <w:rFonts w:hint="eastAsia"/>
          <w:szCs w:val="22"/>
          <w:lang w:val="en-CA" w:eastAsia="ko-KR"/>
        </w:rPr>
        <w:t xml:space="preserve"> prior to the SEI message </w:t>
      </w:r>
      <w:r w:rsidR="002A4C1C" w:rsidRPr="00460294">
        <w:rPr>
          <w:rFonts w:hint="eastAsia"/>
          <w:szCs w:val="22"/>
          <w:lang w:val="en-CA" w:eastAsia="ko-KR"/>
        </w:rPr>
        <w:t xml:space="preserve">designated </w:t>
      </w:r>
      <w:r w:rsidR="00BE5A84" w:rsidRPr="00460294">
        <w:rPr>
          <w:rFonts w:hint="eastAsia"/>
          <w:szCs w:val="22"/>
          <w:lang w:val="en-CA" w:eastAsia="ko-KR"/>
        </w:rPr>
        <w:t>by</w:t>
      </w:r>
      <w:r w:rsidR="0008768E" w:rsidRPr="00460294">
        <w:rPr>
          <w:rFonts w:hint="eastAsia"/>
          <w:szCs w:val="22"/>
          <w:lang w:val="en-CA" w:eastAsia="ko-KR"/>
        </w:rPr>
        <w:t xml:space="preserve"> </w:t>
      </w:r>
      <w:r w:rsidR="0008768E" w:rsidRPr="00460294">
        <w:rPr>
          <w:szCs w:val="22"/>
          <w:lang w:val="en-CA" w:eastAsia="ko-KR"/>
        </w:rPr>
        <w:t>sei_payload_type</w:t>
      </w:r>
      <w:r w:rsidR="008E5CD5" w:rsidRPr="00460294">
        <w:rPr>
          <w:rFonts w:hint="eastAsia"/>
          <w:bCs/>
          <w:noProof/>
          <w:szCs w:val="22"/>
          <w:lang w:eastAsia="ko-KR"/>
        </w:rPr>
        <w:t>[</w:t>
      </w:r>
      <w:r w:rsidR="008E5CD5" w:rsidRPr="00460294">
        <w:rPr>
          <w:noProof/>
          <w:szCs w:val="22"/>
        </w:rPr>
        <w:t> </w:t>
      </w:r>
      <w:r w:rsidR="008E5CD5" w:rsidRPr="00460294">
        <w:rPr>
          <w:rFonts w:hint="eastAsia"/>
          <w:bCs/>
          <w:noProof/>
          <w:szCs w:val="22"/>
          <w:lang w:eastAsia="ko-KR"/>
        </w:rPr>
        <w:t>j</w:t>
      </w:r>
      <w:r w:rsidR="008E5CD5" w:rsidRPr="00460294">
        <w:rPr>
          <w:noProof/>
          <w:szCs w:val="22"/>
        </w:rPr>
        <w:t> </w:t>
      </w:r>
      <w:r w:rsidR="008E5CD5" w:rsidRPr="00460294">
        <w:rPr>
          <w:rFonts w:hint="eastAsia"/>
          <w:bCs/>
          <w:noProof/>
          <w:szCs w:val="22"/>
          <w:lang w:eastAsia="ko-KR"/>
        </w:rPr>
        <w:t>]</w:t>
      </w:r>
      <w:r w:rsidR="0008768E" w:rsidRPr="00460294">
        <w:rPr>
          <w:rFonts w:hint="eastAsia"/>
          <w:szCs w:val="22"/>
          <w:lang w:val="en-CA" w:eastAsia="ko-KR"/>
        </w:rPr>
        <w:t xml:space="preserve"> with </w:t>
      </w:r>
      <w:r w:rsidR="0008768E" w:rsidRPr="00460294">
        <w:rPr>
          <w:szCs w:val="22"/>
          <w:lang w:val="en-CA" w:eastAsia="ko-KR"/>
        </w:rPr>
        <w:t>sei_msg_id</w:t>
      </w:r>
      <w:r w:rsidR="008E5CD5" w:rsidRPr="00460294">
        <w:rPr>
          <w:rFonts w:hint="eastAsia"/>
          <w:bCs/>
          <w:noProof/>
          <w:szCs w:val="22"/>
          <w:lang w:eastAsia="ko-KR"/>
        </w:rPr>
        <w:t>[</w:t>
      </w:r>
      <w:r w:rsidR="008E5CD5" w:rsidRPr="00460294">
        <w:rPr>
          <w:noProof/>
          <w:szCs w:val="22"/>
        </w:rPr>
        <w:t> </w:t>
      </w:r>
      <w:r w:rsidR="008E5CD5" w:rsidRPr="00460294">
        <w:rPr>
          <w:rFonts w:hint="eastAsia"/>
          <w:bCs/>
          <w:noProof/>
          <w:szCs w:val="22"/>
          <w:lang w:eastAsia="ko-KR"/>
        </w:rPr>
        <w:t>j</w:t>
      </w:r>
      <w:r w:rsidR="008E5CD5" w:rsidRPr="00460294">
        <w:rPr>
          <w:noProof/>
          <w:szCs w:val="22"/>
        </w:rPr>
        <w:t> </w:t>
      </w:r>
      <w:r w:rsidR="008E5CD5" w:rsidRPr="00460294">
        <w:rPr>
          <w:rFonts w:hint="eastAsia"/>
          <w:bCs/>
          <w:noProof/>
          <w:szCs w:val="22"/>
          <w:lang w:eastAsia="ko-KR"/>
        </w:rPr>
        <w:t>]</w:t>
      </w:r>
      <w:r w:rsidR="0008768E" w:rsidRPr="00460294">
        <w:rPr>
          <w:rFonts w:hint="eastAsia"/>
          <w:szCs w:val="22"/>
          <w:lang w:val="en-CA" w:eastAsia="ko-KR"/>
        </w:rPr>
        <w:t xml:space="preserve">. </w:t>
      </w:r>
      <w:r w:rsidR="0008768E" w:rsidRPr="00460294">
        <w:rPr>
          <w:szCs w:val="22"/>
          <w:lang w:val="en-CA" w:eastAsia="ko-KR"/>
        </w:rPr>
        <w:t>sei_rec_order_constraint_flag</w:t>
      </w:r>
      <w:r w:rsidR="008E5CD5" w:rsidRPr="00460294">
        <w:rPr>
          <w:rFonts w:hint="eastAsia"/>
          <w:bCs/>
          <w:noProof/>
          <w:szCs w:val="22"/>
          <w:lang w:eastAsia="ko-KR"/>
        </w:rPr>
        <w:t>[</w:t>
      </w:r>
      <w:r w:rsidR="008E5CD5" w:rsidRPr="00460294">
        <w:rPr>
          <w:noProof/>
          <w:szCs w:val="22"/>
        </w:rPr>
        <w:t> </w:t>
      </w:r>
      <w:r w:rsidR="008E5CD5" w:rsidRPr="00460294">
        <w:rPr>
          <w:rFonts w:hint="eastAsia"/>
          <w:bCs/>
          <w:noProof/>
          <w:szCs w:val="22"/>
          <w:lang w:eastAsia="ko-KR"/>
        </w:rPr>
        <w:t>i</w:t>
      </w:r>
      <w:r w:rsidR="008E5CD5" w:rsidRPr="00460294">
        <w:rPr>
          <w:noProof/>
          <w:szCs w:val="22"/>
        </w:rPr>
        <w:t> </w:t>
      </w:r>
      <w:r w:rsidR="008E5CD5" w:rsidRPr="00460294">
        <w:rPr>
          <w:rFonts w:hint="eastAsia"/>
          <w:bCs/>
          <w:noProof/>
          <w:szCs w:val="22"/>
          <w:lang w:eastAsia="ko-KR"/>
        </w:rPr>
        <w:t xml:space="preserve">] </w:t>
      </w:r>
      <w:r w:rsidR="0008768E" w:rsidRPr="00460294">
        <w:rPr>
          <w:szCs w:val="22"/>
          <w:lang w:val="en-CA" w:eastAsia="ko-KR"/>
        </w:rPr>
        <w:t xml:space="preserve">equal to </w:t>
      </w:r>
      <w:r w:rsidR="0008768E" w:rsidRPr="00460294">
        <w:rPr>
          <w:rFonts w:hint="eastAsia"/>
          <w:szCs w:val="22"/>
          <w:lang w:val="en-CA" w:eastAsia="ko-KR"/>
        </w:rPr>
        <w:t>0</w:t>
      </w:r>
      <w:r w:rsidR="0008768E" w:rsidRPr="00460294">
        <w:rPr>
          <w:szCs w:val="22"/>
          <w:lang w:val="en-CA" w:eastAsia="ko-KR"/>
        </w:rPr>
        <w:t xml:space="preserve"> indicates that </w:t>
      </w:r>
      <w:r w:rsidR="002A4C1C" w:rsidRPr="00460294">
        <w:rPr>
          <w:rFonts w:hint="eastAsia"/>
          <w:szCs w:val="22"/>
          <w:lang w:val="en-CA" w:eastAsia="ko-KR"/>
        </w:rPr>
        <w:t xml:space="preserve">there is no recommended order of use for </w:t>
      </w:r>
      <w:r w:rsidR="0008768E" w:rsidRPr="00460294">
        <w:rPr>
          <w:szCs w:val="22"/>
          <w:lang w:val="en-CA" w:eastAsia="ko-KR"/>
        </w:rPr>
        <w:t>the i-th SEI message contained in the supplemental enhancement information set SEI message.</w:t>
      </w:r>
    </w:p>
    <w:p w14:paraId="23AA338C" w14:textId="77777777" w:rsidR="00C54403" w:rsidRPr="00460294" w:rsidRDefault="001129D0" w:rsidP="001129D0">
      <w:pPr>
        <w:jc w:val="both"/>
        <w:rPr>
          <w:szCs w:val="22"/>
          <w:lang w:val="en-CA" w:eastAsia="ko-KR"/>
        </w:rPr>
      </w:pPr>
      <w:r w:rsidRPr="00460294">
        <w:rPr>
          <w:b/>
          <w:noProof/>
          <w:szCs w:val="22"/>
          <w:lang w:val="en-CA" w:eastAsia="ko-KR"/>
        </w:rPr>
        <w:t>sei_msg_id_</w:t>
      </w:r>
      <w:r w:rsidR="00CE1292" w:rsidRPr="00460294">
        <w:rPr>
          <w:rFonts w:hint="eastAsia"/>
          <w:b/>
          <w:noProof/>
          <w:szCs w:val="22"/>
          <w:lang w:val="en-CA" w:eastAsia="ko-KR"/>
        </w:rPr>
        <w:t>present</w:t>
      </w:r>
      <w:r w:rsidRPr="00460294">
        <w:rPr>
          <w:b/>
          <w:noProof/>
          <w:szCs w:val="22"/>
          <w:lang w:val="en-CA" w:eastAsia="ko-KR"/>
        </w:rPr>
        <w:t>_flag</w:t>
      </w:r>
      <w:r w:rsidRPr="00460294">
        <w:rPr>
          <w:rFonts w:hint="eastAsia"/>
          <w:bCs/>
          <w:noProof/>
          <w:szCs w:val="22"/>
          <w:lang w:eastAsia="ko-KR"/>
        </w:rPr>
        <w:t>[</w:t>
      </w:r>
      <w:r w:rsidRPr="00460294">
        <w:rPr>
          <w:noProof/>
          <w:szCs w:val="22"/>
        </w:rPr>
        <w:t> </w:t>
      </w:r>
      <w:r w:rsidRPr="00460294">
        <w:rPr>
          <w:rFonts w:hint="eastAsia"/>
          <w:bCs/>
          <w:noProof/>
          <w:szCs w:val="22"/>
          <w:lang w:eastAsia="ko-KR"/>
        </w:rPr>
        <w:t>i</w:t>
      </w:r>
      <w:r w:rsidRPr="00460294">
        <w:rPr>
          <w:noProof/>
          <w:szCs w:val="22"/>
        </w:rPr>
        <w:t> </w:t>
      </w:r>
      <w:r w:rsidRPr="00460294">
        <w:rPr>
          <w:rFonts w:hint="eastAsia"/>
          <w:bCs/>
          <w:noProof/>
          <w:szCs w:val="22"/>
          <w:lang w:eastAsia="ko-KR"/>
        </w:rPr>
        <w:t>]</w:t>
      </w:r>
      <w:r w:rsidR="00C54403" w:rsidRPr="00460294">
        <w:rPr>
          <w:rFonts w:hint="eastAsia"/>
          <w:bCs/>
          <w:noProof/>
          <w:szCs w:val="22"/>
          <w:lang w:eastAsia="ko-KR"/>
        </w:rPr>
        <w:t xml:space="preserve"> </w:t>
      </w:r>
      <w:r w:rsidR="00C54403" w:rsidRPr="00460294">
        <w:rPr>
          <w:szCs w:val="22"/>
          <w:lang w:val="en-CA"/>
        </w:rPr>
        <w:t>equal to 1 indicates</w:t>
      </w:r>
      <w:r w:rsidR="00C54403" w:rsidRPr="00460294">
        <w:rPr>
          <w:rFonts w:hint="eastAsia"/>
          <w:szCs w:val="22"/>
          <w:lang w:val="en-CA" w:eastAsia="ko-KR"/>
        </w:rPr>
        <w:t xml:space="preserve"> that identification number </w:t>
      </w:r>
      <w:r w:rsidR="008E5CD5" w:rsidRPr="00460294">
        <w:rPr>
          <w:szCs w:val="22"/>
          <w:lang w:val="en-CA" w:eastAsia="ko-KR"/>
        </w:rPr>
        <w:t>sei_msg_id</w:t>
      </w:r>
      <w:r w:rsidR="008E5CD5" w:rsidRPr="00460294">
        <w:rPr>
          <w:rFonts w:hint="eastAsia"/>
          <w:bCs/>
          <w:noProof/>
          <w:szCs w:val="22"/>
          <w:lang w:eastAsia="ko-KR"/>
        </w:rPr>
        <w:t>[</w:t>
      </w:r>
      <w:r w:rsidR="008E5CD5" w:rsidRPr="00460294">
        <w:rPr>
          <w:noProof/>
          <w:szCs w:val="22"/>
        </w:rPr>
        <w:t> </w:t>
      </w:r>
      <w:r w:rsidR="008E5CD5" w:rsidRPr="00460294">
        <w:rPr>
          <w:rFonts w:hint="eastAsia"/>
          <w:bCs/>
          <w:noProof/>
          <w:szCs w:val="22"/>
          <w:lang w:eastAsia="ko-KR"/>
        </w:rPr>
        <w:t>i</w:t>
      </w:r>
      <w:r w:rsidR="008E5CD5" w:rsidRPr="00460294">
        <w:rPr>
          <w:noProof/>
          <w:szCs w:val="22"/>
        </w:rPr>
        <w:t> </w:t>
      </w:r>
      <w:r w:rsidR="008E5CD5" w:rsidRPr="00460294">
        <w:rPr>
          <w:rFonts w:hint="eastAsia"/>
          <w:bCs/>
          <w:noProof/>
          <w:szCs w:val="22"/>
          <w:lang w:eastAsia="ko-KR"/>
        </w:rPr>
        <w:t xml:space="preserve">] </w:t>
      </w:r>
      <w:r w:rsidR="00C54403" w:rsidRPr="00460294">
        <w:rPr>
          <w:rFonts w:hint="eastAsia"/>
          <w:szCs w:val="22"/>
          <w:lang w:val="en-CA" w:eastAsia="ko-KR"/>
        </w:rPr>
        <w:t>is present for</w:t>
      </w:r>
      <w:r w:rsidR="008E5CD5" w:rsidRPr="00460294">
        <w:rPr>
          <w:rFonts w:hint="eastAsia"/>
          <w:szCs w:val="22"/>
          <w:lang w:val="en-CA" w:eastAsia="ko-KR"/>
        </w:rPr>
        <w:t xml:space="preserve"> the </w:t>
      </w:r>
      <w:r w:rsidR="00C54403" w:rsidRPr="00460294">
        <w:rPr>
          <w:rFonts w:hint="eastAsia"/>
          <w:szCs w:val="22"/>
          <w:lang w:val="en-CA" w:eastAsia="ko-KR"/>
        </w:rPr>
        <w:t xml:space="preserve">i-th SEI message. </w:t>
      </w:r>
      <w:r w:rsidR="00C54403" w:rsidRPr="00460294">
        <w:rPr>
          <w:noProof/>
          <w:szCs w:val="22"/>
          <w:lang w:val="en-CA" w:eastAsia="ko-KR"/>
        </w:rPr>
        <w:t>sei_msg_id_</w:t>
      </w:r>
      <w:r w:rsidR="00CE1292" w:rsidRPr="00460294">
        <w:rPr>
          <w:rFonts w:hint="eastAsia"/>
          <w:noProof/>
          <w:szCs w:val="22"/>
          <w:lang w:val="en-CA" w:eastAsia="ko-KR"/>
        </w:rPr>
        <w:t>present</w:t>
      </w:r>
      <w:r w:rsidR="00C54403" w:rsidRPr="00460294">
        <w:rPr>
          <w:noProof/>
          <w:szCs w:val="22"/>
          <w:lang w:val="en-CA" w:eastAsia="ko-KR"/>
        </w:rPr>
        <w:t>_flag</w:t>
      </w:r>
      <w:r w:rsidR="00C54403" w:rsidRPr="00460294">
        <w:rPr>
          <w:rFonts w:hint="eastAsia"/>
          <w:bCs/>
          <w:noProof/>
          <w:szCs w:val="22"/>
          <w:lang w:eastAsia="ko-KR"/>
        </w:rPr>
        <w:t>[</w:t>
      </w:r>
      <w:r w:rsidR="00C54403" w:rsidRPr="00460294">
        <w:rPr>
          <w:noProof/>
          <w:szCs w:val="22"/>
        </w:rPr>
        <w:t> </w:t>
      </w:r>
      <w:r w:rsidR="00C54403" w:rsidRPr="00460294">
        <w:rPr>
          <w:rFonts w:hint="eastAsia"/>
          <w:bCs/>
          <w:noProof/>
          <w:szCs w:val="22"/>
          <w:lang w:eastAsia="ko-KR"/>
        </w:rPr>
        <w:t>i</w:t>
      </w:r>
      <w:r w:rsidR="00C54403" w:rsidRPr="00460294">
        <w:rPr>
          <w:noProof/>
          <w:szCs w:val="22"/>
        </w:rPr>
        <w:t> </w:t>
      </w:r>
      <w:r w:rsidR="00C54403" w:rsidRPr="00460294">
        <w:rPr>
          <w:rFonts w:hint="eastAsia"/>
          <w:bCs/>
          <w:noProof/>
          <w:szCs w:val="22"/>
          <w:lang w:eastAsia="ko-KR"/>
        </w:rPr>
        <w:t xml:space="preserve">] </w:t>
      </w:r>
      <w:r w:rsidR="00C54403" w:rsidRPr="00460294">
        <w:rPr>
          <w:szCs w:val="22"/>
          <w:lang w:val="en-CA"/>
        </w:rPr>
        <w:t xml:space="preserve">equal to </w:t>
      </w:r>
      <w:r w:rsidR="00C54403" w:rsidRPr="00460294">
        <w:rPr>
          <w:rFonts w:hint="eastAsia"/>
          <w:szCs w:val="22"/>
          <w:lang w:val="en-CA" w:eastAsia="ko-KR"/>
        </w:rPr>
        <w:t>0</w:t>
      </w:r>
      <w:r w:rsidR="00C54403" w:rsidRPr="00460294">
        <w:rPr>
          <w:szCs w:val="22"/>
          <w:lang w:val="en-CA"/>
        </w:rPr>
        <w:t xml:space="preserve"> indicates</w:t>
      </w:r>
      <w:r w:rsidR="00C54403" w:rsidRPr="00460294">
        <w:rPr>
          <w:rFonts w:hint="eastAsia"/>
          <w:szCs w:val="22"/>
          <w:lang w:val="en-CA" w:eastAsia="ko-KR"/>
        </w:rPr>
        <w:t xml:space="preserve"> that identification number </w:t>
      </w:r>
      <w:r w:rsidR="008E5CD5" w:rsidRPr="00460294">
        <w:rPr>
          <w:szCs w:val="22"/>
          <w:lang w:val="en-CA" w:eastAsia="ko-KR"/>
        </w:rPr>
        <w:t>sei_msg_id</w:t>
      </w:r>
      <w:r w:rsidR="008E5CD5" w:rsidRPr="00460294">
        <w:rPr>
          <w:rFonts w:hint="eastAsia"/>
          <w:bCs/>
          <w:noProof/>
          <w:szCs w:val="22"/>
          <w:lang w:eastAsia="ko-KR"/>
        </w:rPr>
        <w:t>[</w:t>
      </w:r>
      <w:r w:rsidR="008E5CD5" w:rsidRPr="00460294">
        <w:rPr>
          <w:noProof/>
          <w:szCs w:val="22"/>
        </w:rPr>
        <w:t> </w:t>
      </w:r>
      <w:r w:rsidR="008E5CD5" w:rsidRPr="00460294">
        <w:rPr>
          <w:rFonts w:hint="eastAsia"/>
          <w:bCs/>
          <w:noProof/>
          <w:szCs w:val="22"/>
          <w:lang w:eastAsia="ko-KR"/>
        </w:rPr>
        <w:t>i</w:t>
      </w:r>
      <w:r w:rsidR="008E5CD5" w:rsidRPr="00460294">
        <w:rPr>
          <w:noProof/>
          <w:szCs w:val="22"/>
        </w:rPr>
        <w:t> </w:t>
      </w:r>
      <w:r w:rsidR="008E5CD5" w:rsidRPr="00460294">
        <w:rPr>
          <w:rFonts w:hint="eastAsia"/>
          <w:bCs/>
          <w:noProof/>
          <w:szCs w:val="22"/>
          <w:lang w:eastAsia="ko-KR"/>
        </w:rPr>
        <w:t>]</w:t>
      </w:r>
      <w:r w:rsidR="008E5CD5" w:rsidRPr="00460294">
        <w:rPr>
          <w:szCs w:val="22"/>
          <w:lang w:val="en-CA" w:eastAsia="ko-KR"/>
        </w:rPr>
        <w:t xml:space="preserve"> </w:t>
      </w:r>
      <w:r w:rsidR="00C54403" w:rsidRPr="00460294">
        <w:rPr>
          <w:rFonts w:hint="eastAsia"/>
          <w:szCs w:val="22"/>
          <w:lang w:val="en-CA" w:eastAsia="ko-KR"/>
        </w:rPr>
        <w:t xml:space="preserve">is not present for </w:t>
      </w:r>
      <w:r w:rsidR="008E5CD5" w:rsidRPr="00460294">
        <w:rPr>
          <w:rFonts w:hint="eastAsia"/>
          <w:szCs w:val="22"/>
          <w:lang w:val="en-CA" w:eastAsia="ko-KR"/>
        </w:rPr>
        <w:t xml:space="preserve">the </w:t>
      </w:r>
      <w:r w:rsidR="00C54403" w:rsidRPr="00460294">
        <w:rPr>
          <w:rFonts w:hint="eastAsia"/>
          <w:szCs w:val="22"/>
          <w:lang w:val="en-CA" w:eastAsia="ko-KR"/>
        </w:rPr>
        <w:t xml:space="preserve">i-th SEI message. </w:t>
      </w:r>
    </w:p>
    <w:p w14:paraId="538835DC" w14:textId="77777777" w:rsidR="008E5CD5" w:rsidRPr="00460294" w:rsidRDefault="00CE1292" w:rsidP="00CE1292">
      <w:pPr>
        <w:jc w:val="both"/>
        <w:rPr>
          <w:szCs w:val="22"/>
          <w:lang w:val="en-CA" w:eastAsia="ko-KR"/>
        </w:rPr>
      </w:pPr>
      <w:r w:rsidRPr="00460294">
        <w:rPr>
          <w:rFonts w:hint="eastAsia"/>
          <w:szCs w:val="22"/>
          <w:lang w:val="en-CA" w:eastAsia="ko-KR"/>
        </w:rPr>
        <w:t>When t</w:t>
      </w:r>
      <w:r w:rsidR="008E5CD5" w:rsidRPr="00460294">
        <w:rPr>
          <w:rFonts w:hint="eastAsia"/>
          <w:szCs w:val="22"/>
          <w:lang w:val="en-CA" w:eastAsia="ko-KR"/>
        </w:rPr>
        <w:t xml:space="preserve">he following SEI messages </w:t>
      </w:r>
      <w:r w:rsidRPr="00460294">
        <w:rPr>
          <w:rFonts w:hint="eastAsia"/>
          <w:szCs w:val="22"/>
          <w:lang w:val="en-CA" w:eastAsia="ko-KR"/>
        </w:rPr>
        <w:t xml:space="preserve">are present in supplemental enhancement information set SEI message, </w:t>
      </w:r>
      <w:r w:rsidR="008E5CD5" w:rsidRPr="00460294">
        <w:rPr>
          <w:rFonts w:hint="eastAsia"/>
          <w:szCs w:val="22"/>
          <w:lang w:val="en-CA" w:eastAsia="ko-KR"/>
        </w:rPr>
        <w:t>sei_msg_id_</w:t>
      </w:r>
      <w:r w:rsidRPr="00460294">
        <w:rPr>
          <w:rFonts w:hint="eastAsia"/>
          <w:szCs w:val="22"/>
          <w:lang w:val="en-CA" w:eastAsia="ko-KR"/>
        </w:rPr>
        <w:t>present</w:t>
      </w:r>
      <w:r w:rsidR="008E5CD5" w:rsidRPr="00460294">
        <w:rPr>
          <w:rFonts w:hint="eastAsia"/>
          <w:szCs w:val="22"/>
          <w:lang w:val="en-CA" w:eastAsia="ko-KR"/>
        </w:rPr>
        <w:t>_flag[</w:t>
      </w:r>
      <w:r w:rsidR="008E5CD5" w:rsidRPr="00460294">
        <w:rPr>
          <w:szCs w:val="22"/>
          <w:lang w:val="en-CA" w:eastAsia="ko-KR"/>
        </w:rPr>
        <w:t> </w:t>
      </w:r>
      <w:r w:rsidR="008E5CD5" w:rsidRPr="00460294">
        <w:rPr>
          <w:rFonts w:hint="eastAsia"/>
          <w:szCs w:val="22"/>
          <w:lang w:val="en-CA" w:eastAsia="ko-KR"/>
        </w:rPr>
        <w:t>i</w:t>
      </w:r>
      <w:r w:rsidR="008E5CD5" w:rsidRPr="00460294">
        <w:rPr>
          <w:szCs w:val="22"/>
          <w:lang w:val="en-CA" w:eastAsia="ko-KR"/>
        </w:rPr>
        <w:t> </w:t>
      </w:r>
      <w:r w:rsidR="008E5CD5" w:rsidRPr="00460294">
        <w:rPr>
          <w:rFonts w:hint="eastAsia"/>
          <w:szCs w:val="22"/>
          <w:lang w:val="en-CA" w:eastAsia="ko-KR"/>
        </w:rPr>
        <w:t xml:space="preserve">] </w:t>
      </w:r>
      <w:r w:rsidRPr="00460294">
        <w:rPr>
          <w:rFonts w:hint="eastAsia"/>
          <w:szCs w:val="22"/>
          <w:lang w:val="en-CA" w:eastAsia="ko-KR"/>
        </w:rPr>
        <w:t xml:space="preserve">could be set </w:t>
      </w:r>
      <w:r w:rsidR="008E5CD5" w:rsidRPr="00460294">
        <w:rPr>
          <w:rFonts w:hint="eastAsia"/>
          <w:szCs w:val="22"/>
          <w:lang w:val="en-CA" w:eastAsia="ko-KR"/>
        </w:rPr>
        <w:t>equal to 1</w:t>
      </w:r>
      <w:r w:rsidRPr="00460294">
        <w:rPr>
          <w:rFonts w:hint="eastAsia"/>
          <w:szCs w:val="22"/>
          <w:lang w:val="en-CA" w:eastAsia="ko-KR"/>
        </w:rPr>
        <w:t>:</w:t>
      </w:r>
      <w:r w:rsidR="008E5CD5" w:rsidRPr="00460294">
        <w:rPr>
          <w:rFonts w:hint="eastAsia"/>
          <w:szCs w:val="22"/>
          <w:lang w:val="en-CA" w:eastAsia="ko-KR"/>
        </w:rPr>
        <w:t xml:space="preserve"> </w:t>
      </w:r>
      <w:r w:rsidR="008E5CD5" w:rsidRPr="00460294">
        <w:rPr>
          <w:szCs w:val="22"/>
          <w:lang w:val="en-CA" w:eastAsia="ko-KR"/>
        </w:rPr>
        <w:t>Buffering period SEI message</w:t>
      </w:r>
      <w:r w:rsidR="008E5CD5" w:rsidRPr="00460294">
        <w:rPr>
          <w:rFonts w:hint="eastAsia"/>
          <w:szCs w:val="22"/>
          <w:lang w:val="en-CA" w:eastAsia="ko-KR"/>
        </w:rPr>
        <w:t xml:space="preserve">, </w:t>
      </w:r>
      <w:r w:rsidR="008E5CD5" w:rsidRPr="00460294">
        <w:rPr>
          <w:szCs w:val="22"/>
          <w:lang w:val="en-CA" w:eastAsia="ko-KR"/>
        </w:rPr>
        <w:t>Pan-scan rectangle SEI message</w:t>
      </w:r>
      <w:r w:rsidR="008E5CD5" w:rsidRPr="00460294">
        <w:rPr>
          <w:rFonts w:hint="eastAsia"/>
          <w:szCs w:val="22"/>
          <w:lang w:val="en-CA" w:eastAsia="ko-KR"/>
        </w:rPr>
        <w:t>,</w:t>
      </w:r>
      <w:r w:rsidR="008E5CD5" w:rsidRPr="00460294">
        <w:rPr>
          <w:szCs w:val="22"/>
          <w:lang w:val="en-CA" w:eastAsia="ko-KR"/>
        </w:rPr>
        <w:t xml:space="preserve"> Picture snapshot SEI message</w:t>
      </w:r>
      <w:r w:rsidR="008E5CD5" w:rsidRPr="00460294">
        <w:rPr>
          <w:rFonts w:hint="eastAsia"/>
          <w:szCs w:val="22"/>
          <w:lang w:val="en-CA" w:eastAsia="ko-KR"/>
        </w:rPr>
        <w:t xml:space="preserve">, </w:t>
      </w:r>
      <w:r w:rsidR="008E5CD5" w:rsidRPr="00460294">
        <w:rPr>
          <w:szCs w:val="22"/>
          <w:lang w:val="en-CA" w:eastAsia="ko-KR"/>
        </w:rPr>
        <w:t>Progressive refinement segment start SEI message</w:t>
      </w:r>
      <w:r w:rsidR="008E5CD5" w:rsidRPr="00460294">
        <w:rPr>
          <w:rFonts w:hint="eastAsia"/>
          <w:szCs w:val="22"/>
          <w:lang w:val="en-CA" w:eastAsia="ko-KR"/>
        </w:rPr>
        <w:t xml:space="preserve">, </w:t>
      </w:r>
      <w:r w:rsidR="008E5CD5" w:rsidRPr="00460294">
        <w:rPr>
          <w:szCs w:val="22"/>
          <w:lang w:val="en-CA" w:eastAsia="ko-KR"/>
        </w:rPr>
        <w:t>Progressive refinement segment end SEI message</w:t>
      </w:r>
      <w:r w:rsidR="008E5CD5" w:rsidRPr="00460294">
        <w:rPr>
          <w:rFonts w:hint="eastAsia"/>
          <w:szCs w:val="22"/>
          <w:lang w:val="en-CA" w:eastAsia="ko-KR"/>
        </w:rPr>
        <w:t>,</w:t>
      </w:r>
      <w:r w:rsidR="008E5CD5" w:rsidRPr="00460294">
        <w:rPr>
          <w:szCs w:val="22"/>
          <w:lang w:val="en-CA" w:eastAsia="ko-KR"/>
        </w:rPr>
        <w:t xml:space="preserve"> Tone mapping information SEI message</w:t>
      </w:r>
      <w:r w:rsidR="008E5CD5" w:rsidRPr="00460294">
        <w:rPr>
          <w:rFonts w:hint="eastAsia"/>
          <w:szCs w:val="22"/>
          <w:lang w:val="en-CA" w:eastAsia="ko-KR"/>
        </w:rPr>
        <w:t xml:space="preserve">, </w:t>
      </w:r>
      <w:r w:rsidR="008E5CD5" w:rsidRPr="00460294">
        <w:rPr>
          <w:szCs w:val="22"/>
          <w:lang w:val="en-CA" w:eastAsia="ko-KR"/>
        </w:rPr>
        <w:t>Frame packing arrangement SEI message</w:t>
      </w:r>
      <w:r w:rsidR="008E5CD5" w:rsidRPr="00460294">
        <w:rPr>
          <w:rFonts w:hint="eastAsia"/>
          <w:szCs w:val="22"/>
          <w:lang w:val="en-CA" w:eastAsia="ko-KR"/>
        </w:rPr>
        <w:t>,</w:t>
      </w:r>
      <w:r w:rsidR="008E5CD5" w:rsidRPr="00460294">
        <w:rPr>
          <w:szCs w:val="22"/>
          <w:lang w:val="en-CA" w:eastAsia="ko-KR"/>
        </w:rPr>
        <w:t xml:space="preserve"> Active parameter sets SEI message</w:t>
      </w:r>
      <w:r w:rsidR="008E5CD5" w:rsidRPr="00460294">
        <w:rPr>
          <w:rFonts w:hint="eastAsia"/>
          <w:szCs w:val="22"/>
          <w:lang w:val="en-CA" w:eastAsia="ko-KR"/>
        </w:rPr>
        <w:t xml:space="preserve">, </w:t>
      </w:r>
      <w:r w:rsidR="008E5CD5" w:rsidRPr="00460294">
        <w:rPr>
          <w:szCs w:val="22"/>
          <w:lang w:val="en-CA" w:eastAsia="ko-KR"/>
        </w:rPr>
        <w:t>Knee function information SEI message</w:t>
      </w:r>
      <w:r w:rsidR="008E5CD5" w:rsidRPr="00460294">
        <w:rPr>
          <w:rFonts w:hint="eastAsia"/>
          <w:szCs w:val="22"/>
          <w:lang w:val="en-CA" w:eastAsia="ko-KR"/>
        </w:rPr>
        <w:t>,</w:t>
      </w:r>
      <w:r w:rsidR="008E5CD5" w:rsidRPr="00460294">
        <w:rPr>
          <w:szCs w:val="22"/>
          <w:lang w:val="en-CA" w:eastAsia="ko-KR"/>
        </w:rPr>
        <w:t xml:space="preserve"> </w:t>
      </w:r>
      <w:r w:rsidR="008E5CD5" w:rsidRPr="00460294">
        <w:rPr>
          <w:rFonts w:hint="eastAsia"/>
          <w:szCs w:val="22"/>
          <w:lang w:val="en-CA" w:eastAsia="ko-KR"/>
        </w:rPr>
        <w:t xml:space="preserve">and </w:t>
      </w:r>
      <w:r w:rsidR="008E5CD5" w:rsidRPr="00460294">
        <w:rPr>
          <w:szCs w:val="22"/>
          <w:lang w:val="en-CA" w:eastAsia="ko-KR"/>
        </w:rPr>
        <w:t>Colour remapping information SEI message</w:t>
      </w:r>
      <w:r w:rsidR="008E5CD5" w:rsidRPr="00460294">
        <w:rPr>
          <w:rFonts w:hint="eastAsia"/>
          <w:szCs w:val="22"/>
          <w:lang w:val="en-CA" w:eastAsia="ko-KR"/>
        </w:rPr>
        <w:t xml:space="preserve">. </w:t>
      </w:r>
      <w:r w:rsidR="008E5CD5" w:rsidRPr="00460294">
        <w:rPr>
          <w:szCs w:val="22"/>
          <w:lang w:val="en-CA" w:eastAsia="ko-KR"/>
        </w:rPr>
        <w:t>O</w:t>
      </w:r>
      <w:r w:rsidR="008E5CD5" w:rsidRPr="00460294">
        <w:rPr>
          <w:rFonts w:hint="eastAsia"/>
          <w:szCs w:val="22"/>
          <w:lang w:val="en-CA" w:eastAsia="ko-KR"/>
        </w:rPr>
        <w:t>therwise, sei_msg_id_existence_flag[</w:t>
      </w:r>
      <w:r w:rsidR="008E5CD5" w:rsidRPr="00460294">
        <w:rPr>
          <w:szCs w:val="22"/>
          <w:lang w:val="en-CA" w:eastAsia="ko-KR"/>
        </w:rPr>
        <w:t> </w:t>
      </w:r>
      <w:r w:rsidR="008E5CD5" w:rsidRPr="00460294">
        <w:rPr>
          <w:rFonts w:hint="eastAsia"/>
          <w:szCs w:val="22"/>
          <w:lang w:val="en-CA" w:eastAsia="ko-KR"/>
        </w:rPr>
        <w:t>i</w:t>
      </w:r>
      <w:r w:rsidR="008E5CD5" w:rsidRPr="00460294">
        <w:rPr>
          <w:szCs w:val="22"/>
          <w:lang w:val="en-CA" w:eastAsia="ko-KR"/>
        </w:rPr>
        <w:t> </w:t>
      </w:r>
      <w:r w:rsidR="008E5CD5" w:rsidRPr="00460294">
        <w:rPr>
          <w:rFonts w:hint="eastAsia"/>
          <w:szCs w:val="22"/>
          <w:lang w:val="en-CA" w:eastAsia="ko-KR"/>
        </w:rPr>
        <w:t>] should equal to 0.</w:t>
      </w:r>
    </w:p>
    <w:p w14:paraId="0E736F42" w14:textId="3EA49D5E" w:rsidR="00EC795A" w:rsidRPr="00460294" w:rsidRDefault="00917732" w:rsidP="00D8435E">
      <w:pPr>
        <w:rPr>
          <w:noProof/>
          <w:szCs w:val="22"/>
          <w:lang w:val="en-CA" w:eastAsia="ko-KR"/>
        </w:rPr>
      </w:pPr>
      <w:r w:rsidRPr="00460294">
        <w:rPr>
          <w:b/>
          <w:szCs w:val="22"/>
          <w:lang w:val="en-CA" w:eastAsia="ko-KR"/>
        </w:rPr>
        <w:t>sei_msg_change_flag</w:t>
      </w:r>
      <w:r w:rsidR="00EC795A" w:rsidRPr="00460294">
        <w:rPr>
          <w:szCs w:val="22"/>
          <w:lang w:val="en-CA" w:eastAsia="ko-KR"/>
        </w:rPr>
        <w:t>[ i ]</w:t>
      </w:r>
      <w:r w:rsidRPr="00460294">
        <w:rPr>
          <w:rFonts w:hint="eastAsia"/>
          <w:szCs w:val="22"/>
          <w:lang w:val="en-CA" w:eastAsia="ko-KR"/>
        </w:rPr>
        <w:t xml:space="preserve"> </w:t>
      </w:r>
      <w:r w:rsidR="00EC795A" w:rsidRPr="00460294">
        <w:rPr>
          <w:szCs w:val="22"/>
          <w:lang w:val="en-CA" w:eastAsia="ko-KR"/>
        </w:rPr>
        <w:t xml:space="preserve">equal to 1 indicates that the persistence flag in the i-th SEI message equal to 1. sei_msg_change_flag[ i ] equal to 0 indicates that the persistence flag in the i-th SEI message equal to 0 or the persistence flag does not exist. </w:t>
      </w:r>
    </w:p>
    <w:p w14:paraId="783DD0A1" w14:textId="72496133" w:rsidR="001129D0" w:rsidRPr="00460294" w:rsidRDefault="001129D0" w:rsidP="001129D0">
      <w:pPr>
        <w:jc w:val="both"/>
        <w:rPr>
          <w:noProof/>
          <w:szCs w:val="22"/>
          <w:lang w:val="en-CA" w:eastAsia="ko-KR"/>
        </w:rPr>
      </w:pPr>
      <w:r w:rsidRPr="00460294">
        <w:rPr>
          <w:b/>
          <w:noProof/>
          <w:szCs w:val="22"/>
          <w:lang w:val="en-CA" w:eastAsia="ko-KR"/>
        </w:rPr>
        <w:t>sei_payload_type</w:t>
      </w:r>
      <w:r w:rsidR="008E5CD5" w:rsidRPr="00460294">
        <w:rPr>
          <w:rFonts w:hint="eastAsia"/>
          <w:bCs/>
          <w:noProof/>
          <w:szCs w:val="22"/>
          <w:lang w:eastAsia="ko-KR"/>
        </w:rPr>
        <w:t>[</w:t>
      </w:r>
      <w:r w:rsidR="008E5CD5" w:rsidRPr="00460294">
        <w:rPr>
          <w:noProof/>
          <w:szCs w:val="22"/>
        </w:rPr>
        <w:t> </w:t>
      </w:r>
      <w:r w:rsidR="008E5CD5" w:rsidRPr="00460294">
        <w:rPr>
          <w:rFonts w:hint="eastAsia"/>
          <w:bCs/>
          <w:noProof/>
          <w:szCs w:val="22"/>
          <w:lang w:eastAsia="ko-KR"/>
        </w:rPr>
        <w:t>i</w:t>
      </w:r>
      <w:r w:rsidR="008E5CD5" w:rsidRPr="00460294">
        <w:rPr>
          <w:noProof/>
          <w:szCs w:val="22"/>
        </w:rPr>
        <w:t> </w:t>
      </w:r>
      <w:r w:rsidR="008E5CD5" w:rsidRPr="00460294">
        <w:rPr>
          <w:rFonts w:hint="eastAsia"/>
          <w:bCs/>
          <w:noProof/>
          <w:szCs w:val="22"/>
          <w:lang w:eastAsia="ko-KR"/>
        </w:rPr>
        <w:t>]</w:t>
      </w:r>
      <w:r w:rsidRPr="00460294">
        <w:rPr>
          <w:rFonts w:hint="eastAsia"/>
          <w:noProof/>
          <w:szCs w:val="22"/>
          <w:lang w:val="en-CA" w:eastAsia="ko-KR"/>
        </w:rPr>
        <w:t xml:space="preserve"> specifies </w:t>
      </w:r>
      <w:r w:rsidR="002A4C1C" w:rsidRPr="00460294">
        <w:rPr>
          <w:rFonts w:hint="eastAsia"/>
          <w:noProof/>
          <w:szCs w:val="22"/>
          <w:lang w:val="en-CA" w:eastAsia="ko-KR"/>
        </w:rPr>
        <w:t>the payload type</w:t>
      </w:r>
      <w:r w:rsidR="008E5CD5" w:rsidRPr="00460294">
        <w:rPr>
          <w:rFonts w:hint="eastAsia"/>
          <w:noProof/>
          <w:szCs w:val="22"/>
          <w:lang w:val="en-CA" w:eastAsia="ko-KR"/>
        </w:rPr>
        <w:t xml:space="preserve">, PayloadType defined in </w:t>
      </w:r>
      <w:r w:rsidR="008E5CD5" w:rsidRPr="00460294">
        <w:rPr>
          <w:bCs/>
          <w:szCs w:val="22"/>
        </w:rPr>
        <w:t>D.2.1</w:t>
      </w:r>
      <w:r w:rsidR="008E5CD5" w:rsidRPr="00460294">
        <w:rPr>
          <w:rFonts w:hint="eastAsia"/>
          <w:bCs/>
          <w:szCs w:val="22"/>
          <w:lang w:eastAsia="ko-KR"/>
        </w:rPr>
        <w:t>,</w:t>
      </w:r>
      <w:r w:rsidR="008E5CD5" w:rsidRPr="00460294">
        <w:rPr>
          <w:bCs/>
          <w:szCs w:val="22"/>
        </w:rPr>
        <w:t xml:space="preserve"> </w:t>
      </w:r>
      <w:r w:rsidR="002A4C1C" w:rsidRPr="00460294">
        <w:rPr>
          <w:rFonts w:hint="eastAsia"/>
          <w:noProof/>
          <w:szCs w:val="22"/>
          <w:lang w:val="en-CA" w:eastAsia="ko-KR"/>
        </w:rPr>
        <w:t xml:space="preserve">of the i-th SEI message </w:t>
      </w:r>
      <w:r w:rsidR="002A4C1C" w:rsidRPr="00460294">
        <w:rPr>
          <w:rFonts w:hint="eastAsia"/>
          <w:szCs w:val="22"/>
          <w:lang w:val="en-CA" w:eastAsia="ko-KR"/>
        </w:rPr>
        <w:t xml:space="preserve">in </w:t>
      </w:r>
      <w:r w:rsidR="002A4C1C" w:rsidRPr="00460294">
        <w:rPr>
          <w:rFonts w:hint="eastAsia"/>
          <w:noProof/>
          <w:szCs w:val="22"/>
          <w:lang w:val="en-CA" w:eastAsia="ko-KR"/>
        </w:rPr>
        <w:t xml:space="preserve">the </w:t>
      </w:r>
      <w:r w:rsidR="002A4C1C" w:rsidRPr="00460294">
        <w:rPr>
          <w:rFonts w:hint="eastAsia"/>
          <w:szCs w:val="22"/>
          <w:lang w:val="en-CA" w:eastAsia="ko-KR"/>
        </w:rPr>
        <w:t>supplemental enhancement information set</w:t>
      </w:r>
      <w:r w:rsidR="002A4C1C" w:rsidRPr="00460294">
        <w:rPr>
          <w:szCs w:val="22"/>
          <w:lang w:val="en-CA"/>
        </w:rPr>
        <w:t xml:space="preserve"> SEI message</w:t>
      </w:r>
      <w:r w:rsidR="002A4C1C" w:rsidRPr="00460294">
        <w:rPr>
          <w:rFonts w:hint="eastAsia"/>
          <w:szCs w:val="22"/>
          <w:lang w:val="en-CA" w:eastAsia="ko-KR"/>
        </w:rPr>
        <w:t xml:space="preserve"> designated </w:t>
      </w:r>
      <w:r w:rsidR="008E5CD5" w:rsidRPr="00460294">
        <w:rPr>
          <w:rFonts w:hint="eastAsia"/>
          <w:szCs w:val="22"/>
          <w:lang w:val="en-CA" w:eastAsia="ko-KR"/>
        </w:rPr>
        <w:t>by</w:t>
      </w:r>
      <w:r w:rsidR="002A4C1C" w:rsidRPr="00460294">
        <w:rPr>
          <w:rFonts w:hint="eastAsia"/>
          <w:szCs w:val="22"/>
          <w:lang w:val="en-CA" w:eastAsia="ko-KR"/>
        </w:rPr>
        <w:t xml:space="preserve"> sei_set_id</w:t>
      </w:r>
      <w:r w:rsidR="008E5CD5" w:rsidRPr="00460294">
        <w:rPr>
          <w:rFonts w:hint="eastAsia"/>
          <w:bCs/>
          <w:noProof/>
          <w:szCs w:val="22"/>
          <w:lang w:eastAsia="ko-KR"/>
        </w:rPr>
        <w:t>[</w:t>
      </w:r>
      <w:r w:rsidR="008E5CD5" w:rsidRPr="00460294">
        <w:rPr>
          <w:noProof/>
          <w:szCs w:val="22"/>
        </w:rPr>
        <w:t> </w:t>
      </w:r>
      <w:r w:rsidR="008E5CD5" w:rsidRPr="00460294">
        <w:rPr>
          <w:rFonts w:hint="eastAsia"/>
          <w:bCs/>
          <w:noProof/>
          <w:szCs w:val="22"/>
          <w:lang w:eastAsia="ko-KR"/>
        </w:rPr>
        <w:t>i</w:t>
      </w:r>
      <w:r w:rsidR="008E5CD5" w:rsidRPr="00460294">
        <w:rPr>
          <w:noProof/>
          <w:szCs w:val="22"/>
        </w:rPr>
        <w:t> </w:t>
      </w:r>
      <w:r w:rsidR="008E5CD5" w:rsidRPr="00460294">
        <w:rPr>
          <w:rFonts w:hint="eastAsia"/>
          <w:bCs/>
          <w:noProof/>
          <w:szCs w:val="22"/>
          <w:lang w:eastAsia="ko-KR"/>
        </w:rPr>
        <w:t>]</w:t>
      </w:r>
      <w:r w:rsidR="008E5CD5" w:rsidRPr="00460294">
        <w:rPr>
          <w:rFonts w:hint="eastAsia"/>
          <w:szCs w:val="22"/>
          <w:lang w:val="en-CA" w:eastAsia="ko-KR"/>
        </w:rPr>
        <w:t xml:space="preserve">. </w:t>
      </w:r>
    </w:p>
    <w:p w14:paraId="34235791" w14:textId="77777777" w:rsidR="008E5CD5" w:rsidRDefault="001129D0" w:rsidP="001129D0">
      <w:pPr>
        <w:jc w:val="both"/>
        <w:rPr>
          <w:noProof/>
          <w:szCs w:val="22"/>
          <w:lang w:val="en-CA" w:eastAsia="ko-KR"/>
        </w:rPr>
      </w:pPr>
      <w:r w:rsidRPr="00460294">
        <w:rPr>
          <w:b/>
          <w:noProof/>
          <w:szCs w:val="22"/>
          <w:lang w:val="en-CA" w:eastAsia="ko-KR"/>
        </w:rPr>
        <w:t>sei_msg_id</w:t>
      </w:r>
      <w:r w:rsidR="008E5CD5" w:rsidRPr="00460294">
        <w:rPr>
          <w:rFonts w:hint="eastAsia"/>
          <w:bCs/>
          <w:noProof/>
          <w:szCs w:val="22"/>
          <w:lang w:eastAsia="ko-KR"/>
        </w:rPr>
        <w:t>[</w:t>
      </w:r>
      <w:r w:rsidR="008E5CD5" w:rsidRPr="00460294">
        <w:rPr>
          <w:noProof/>
          <w:szCs w:val="22"/>
        </w:rPr>
        <w:t> </w:t>
      </w:r>
      <w:r w:rsidR="008E5CD5" w:rsidRPr="00460294">
        <w:rPr>
          <w:rFonts w:hint="eastAsia"/>
          <w:bCs/>
          <w:noProof/>
          <w:szCs w:val="22"/>
          <w:lang w:eastAsia="ko-KR"/>
        </w:rPr>
        <w:t>i</w:t>
      </w:r>
      <w:r w:rsidR="008E5CD5" w:rsidRPr="00460294">
        <w:rPr>
          <w:noProof/>
          <w:szCs w:val="22"/>
        </w:rPr>
        <w:t> </w:t>
      </w:r>
      <w:r w:rsidR="008E5CD5" w:rsidRPr="00460294">
        <w:rPr>
          <w:rFonts w:hint="eastAsia"/>
          <w:bCs/>
          <w:noProof/>
          <w:szCs w:val="22"/>
          <w:lang w:eastAsia="ko-KR"/>
        </w:rPr>
        <w:t>]</w:t>
      </w:r>
      <w:r w:rsidRPr="00460294">
        <w:rPr>
          <w:rFonts w:hint="eastAsia"/>
          <w:noProof/>
          <w:szCs w:val="22"/>
          <w:lang w:val="en-CA" w:eastAsia="ko-KR"/>
        </w:rPr>
        <w:t xml:space="preserve"> specifies the </w:t>
      </w:r>
      <w:r w:rsidR="008E5CD5" w:rsidRPr="00460294">
        <w:rPr>
          <w:rFonts w:hint="eastAsia"/>
          <w:noProof/>
          <w:szCs w:val="22"/>
          <w:lang w:val="en-CA" w:eastAsia="ko-KR"/>
        </w:rPr>
        <w:t xml:space="preserve">identification number that is used to indicate the purpose of the i-th SEI message. </w:t>
      </w:r>
      <w:r w:rsidR="008E5CD5" w:rsidRPr="00460294">
        <w:rPr>
          <w:noProof/>
          <w:szCs w:val="22"/>
          <w:lang w:val="en-CA" w:eastAsia="ko-KR"/>
        </w:rPr>
        <w:t>sei</w:t>
      </w:r>
      <w:r w:rsidR="008E5CD5" w:rsidRPr="00460294">
        <w:rPr>
          <w:rFonts w:hint="eastAsia"/>
          <w:noProof/>
          <w:szCs w:val="22"/>
          <w:lang w:val="en-CA" w:eastAsia="ko-KR"/>
        </w:rPr>
        <w:t xml:space="preserve">_msg_id[i] </w:t>
      </w:r>
      <w:r w:rsidR="00EB4A50" w:rsidRPr="00460294">
        <w:rPr>
          <w:rFonts w:hint="eastAsia"/>
          <w:noProof/>
          <w:szCs w:val="22"/>
          <w:lang w:val="en-CA" w:eastAsia="ko-KR"/>
        </w:rPr>
        <w:t>should be</w:t>
      </w:r>
      <w:r w:rsidR="008E5CD5" w:rsidRPr="00460294">
        <w:rPr>
          <w:rFonts w:hint="eastAsia"/>
          <w:noProof/>
          <w:szCs w:val="22"/>
          <w:lang w:val="en-CA" w:eastAsia="ko-KR"/>
        </w:rPr>
        <w:t xml:space="preserve"> equal to the </w:t>
      </w:r>
      <w:r w:rsidR="00EB4A50" w:rsidRPr="00460294">
        <w:rPr>
          <w:rFonts w:hint="eastAsia"/>
          <w:noProof/>
          <w:szCs w:val="22"/>
          <w:lang w:val="en-CA" w:eastAsia="ko-KR"/>
        </w:rPr>
        <w:t xml:space="preserve">specific </w:t>
      </w:r>
      <w:r w:rsidR="008E5CD5" w:rsidRPr="00460294">
        <w:rPr>
          <w:rFonts w:hint="eastAsia"/>
          <w:noProof/>
          <w:szCs w:val="22"/>
          <w:lang w:val="en-CA" w:eastAsia="ko-KR"/>
        </w:rPr>
        <w:t xml:space="preserve">identification number </w:t>
      </w:r>
      <w:r w:rsidR="00EB4A50" w:rsidRPr="00460294">
        <w:rPr>
          <w:rFonts w:hint="eastAsia"/>
          <w:noProof/>
          <w:szCs w:val="22"/>
          <w:lang w:val="en-CA" w:eastAsia="ko-KR"/>
        </w:rPr>
        <w:t xml:space="preserve">in </w:t>
      </w:r>
      <w:r w:rsidR="00EB4A50" w:rsidRPr="00460294">
        <w:rPr>
          <w:noProof/>
          <w:szCs w:val="22"/>
          <w:lang w:val="en-CA" w:eastAsia="ko-KR"/>
        </w:rPr>
        <w:t>Buffering period SEI message</w:t>
      </w:r>
      <w:r w:rsidR="00EB4A50" w:rsidRPr="00460294">
        <w:rPr>
          <w:rFonts w:hint="eastAsia"/>
          <w:noProof/>
          <w:szCs w:val="22"/>
          <w:lang w:val="en-CA" w:eastAsia="ko-KR"/>
        </w:rPr>
        <w:t xml:space="preserve">, </w:t>
      </w:r>
      <w:r w:rsidR="00EB4A50" w:rsidRPr="00460294">
        <w:rPr>
          <w:noProof/>
          <w:szCs w:val="22"/>
          <w:lang w:val="en-CA" w:eastAsia="ko-KR"/>
        </w:rPr>
        <w:t>Pan-scan rectangle SEI message</w:t>
      </w:r>
      <w:r w:rsidR="00EB4A50" w:rsidRPr="00460294">
        <w:rPr>
          <w:rFonts w:hint="eastAsia"/>
          <w:noProof/>
          <w:szCs w:val="22"/>
          <w:lang w:val="en-CA" w:eastAsia="ko-KR"/>
        </w:rPr>
        <w:t>,</w:t>
      </w:r>
      <w:r w:rsidR="00EB4A50" w:rsidRPr="00460294">
        <w:rPr>
          <w:noProof/>
          <w:szCs w:val="22"/>
          <w:lang w:val="en-CA" w:eastAsia="ko-KR"/>
        </w:rPr>
        <w:t xml:space="preserve"> Picture snapshot SEI message</w:t>
      </w:r>
      <w:r w:rsidR="00EB4A50" w:rsidRPr="00460294">
        <w:rPr>
          <w:rFonts w:hint="eastAsia"/>
          <w:noProof/>
          <w:szCs w:val="22"/>
          <w:lang w:val="en-CA" w:eastAsia="ko-KR"/>
        </w:rPr>
        <w:t xml:space="preserve">, </w:t>
      </w:r>
      <w:r w:rsidR="00EB4A50" w:rsidRPr="00460294">
        <w:rPr>
          <w:noProof/>
          <w:szCs w:val="22"/>
          <w:lang w:val="en-CA" w:eastAsia="ko-KR"/>
        </w:rPr>
        <w:t>Progressive refinement segment start SEI message</w:t>
      </w:r>
      <w:r w:rsidR="00EB4A50" w:rsidRPr="00460294">
        <w:rPr>
          <w:rFonts w:hint="eastAsia"/>
          <w:noProof/>
          <w:szCs w:val="22"/>
          <w:lang w:val="en-CA" w:eastAsia="ko-KR"/>
        </w:rPr>
        <w:t xml:space="preserve">, </w:t>
      </w:r>
      <w:r w:rsidR="00EB4A50" w:rsidRPr="00460294">
        <w:rPr>
          <w:noProof/>
          <w:szCs w:val="22"/>
          <w:lang w:val="en-CA" w:eastAsia="ko-KR"/>
        </w:rPr>
        <w:t>Progressive refinement segment end SEI message</w:t>
      </w:r>
      <w:r w:rsidR="00EB4A50" w:rsidRPr="00460294">
        <w:rPr>
          <w:rFonts w:hint="eastAsia"/>
          <w:noProof/>
          <w:szCs w:val="22"/>
          <w:lang w:val="en-CA" w:eastAsia="ko-KR"/>
        </w:rPr>
        <w:t>,</w:t>
      </w:r>
      <w:r w:rsidR="00EB4A50" w:rsidRPr="00460294">
        <w:rPr>
          <w:noProof/>
          <w:szCs w:val="22"/>
          <w:lang w:val="en-CA" w:eastAsia="ko-KR"/>
        </w:rPr>
        <w:t xml:space="preserve"> Tone mapping information SEI message</w:t>
      </w:r>
      <w:r w:rsidR="00EB4A50" w:rsidRPr="00460294">
        <w:rPr>
          <w:rFonts w:hint="eastAsia"/>
          <w:noProof/>
          <w:szCs w:val="22"/>
          <w:lang w:val="en-CA" w:eastAsia="ko-KR"/>
        </w:rPr>
        <w:t xml:space="preserve">, </w:t>
      </w:r>
      <w:r w:rsidR="00EB4A50" w:rsidRPr="00460294">
        <w:rPr>
          <w:noProof/>
          <w:szCs w:val="22"/>
          <w:lang w:val="en-CA" w:eastAsia="ko-KR"/>
        </w:rPr>
        <w:t>Frame packing arrangement SEI message</w:t>
      </w:r>
      <w:r w:rsidR="00EB4A50" w:rsidRPr="00460294">
        <w:rPr>
          <w:rFonts w:hint="eastAsia"/>
          <w:noProof/>
          <w:szCs w:val="22"/>
          <w:lang w:val="en-CA" w:eastAsia="ko-KR"/>
        </w:rPr>
        <w:t>,</w:t>
      </w:r>
      <w:r w:rsidR="00EB4A50" w:rsidRPr="00460294">
        <w:rPr>
          <w:noProof/>
          <w:szCs w:val="22"/>
          <w:lang w:val="en-CA" w:eastAsia="ko-KR"/>
        </w:rPr>
        <w:t xml:space="preserve"> Active parameter sets SEI message</w:t>
      </w:r>
      <w:r w:rsidR="00EB4A50" w:rsidRPr="00460294">
        <w:rPr>
          <w:rFonts w:hint="eastAsia"/>
          <w:noProof/>
          <w:szCs w:val="22"/>
          <w:lang w:val="en-CA" w:eastAsia="ko-KR"/>
        </w:rPr>
        <w:t xml:space="preserve">, </w:t>
      </w:r>
      <w:r w:rsidR="00EB4A50" w:rsidRPr="00460294">
        <w:rPr>
          <w:noProof/>
          <w:szCs w:val="22"/>
          <w:lang w:val="en-CA" w:eastAsia="ko-KR"/>
        </w:rPr>
        <w:t>Knee function information SEI message</w:t>
      </w:r>
      <w:r w:rsidR="00EB4A50" w:rsidRPr="00460294">
        <w:rPr>
          <w:rFonts w:hint="eastAsia"/>
          <w:noProof/>
          <w:szCs w:val="22"/>
          <w:lang w:val="en-CA" w:eastAsia="ko-KR"/>
        </w:rPr>
        <w:t>,</w:t>
      </w:r>
      <w:r w:rsidR="00EB4A50" w:rsidRPr="00460294">
        <w:rPr>
          <w:noProof/>
          <w:szCs w:val="22"/>
          <w:lang w:val="en-CA" w:eastAsia="ko-KR"/>
        </w:rPr>
        <w:t xml:space="preserve"> </w:t>
      </w:r>
      <w:r w:rsidR="00EB4A50" w:rsidRPr="00460294">
        <w:rPr>
          <w:rFonts w:hint="eastAsia"/>
          <w:noProof/>
          <w:szCs w:val="22"/>
          <w:lang w:val="en-CA" w:eastAsia="ko-KR"/>
        </w:rPr>
        <w:t xml:space="preserve">or </w:t>
      </w:r>
      <w:r w:rsidR="00EB4A50" w:rsidRPr="00460294">
        <w:rPr>
          <w:noProof/>
          <w:szCs w:val="22"/>
          <w:lang w:val="en-CA" w:eastAsia="ko-KR"/>
        </w:rPr>
        <w:t>Colour remapping information SEI message</w:t>
      </w:r>
      <w:r w:rsidR="00EB4A50" w:rsidRPr="00460294">
        <w:rPr>
          <w:rFonts w:hint="eastAsia"/>
          <w:noProof/>
          <w:szCs w:val="22"/>
          <w:lang w:val="en-CA" w:eastAsia="ko-KR"/>
        </w:rPr>
        <w:t>.</w:t>
      </w:r>
    </w:p>
    <w:p w14:paraId="68BEFE2A" w14:textId="77777777" w:rsidR="00D804E3" w:rsidRDefault="00D804E3" w:rsidP="001129D0">
      <w:pPr>
        <w:jc w:val="both"/>
        <w:rPr>
          <w:noProof/>
          <w:szCs w:val="22"/>
          <w:lang w:val="en-CA" w:eastAsia="ko-KR"/>
        </w:rPr>
      </w:pPr>
    </w:p>
    <w:p w14:paraId="58089A51" w14:textId="77777777" w:rsidR="00917732" w:rsidRPr="00CE0FAE" w:rsidRDefault="00917732" w:rsidP="00917732">
      <w:pPr>
        <w:keepNext/>
        <w:numPr>
          <w:ilvl w:val="0"/>
          <w:numId w:val="6"/>
        </w:numPr>
        <w:tabs>
          <w:tab w:val="num" w:pos="360"/>
        </w:tabs>
        <w:spacing w:before="240" w:after="60"/>
        <w:ind w:left="360" w:hanging="360"/>
        <w:outlineLvl w:val="0"/>
        <w:rPr>
          <w:rFonts w:cs="Arial"/>
          <w:b/>
          <w:bCs/>
          <w:kern w:val="32"/>
          <w:sz w:val="32"/>
          <w:szCs w:val="32"/>
          <w:lang w:eastAsia="ko-KR"/>
        </w:rPr>
      </w:pPr>
      <w:r w:rsidRPr="00CE0FAE">
        <w:rPr>
          <w:rFonts w:cs="Arial" w:hint="eastAsia"/>
          <w:b/>
          <w:bCs/>
          <w:kern w:val="32"/>
          <w:sz w:val="32"/>
          <w:szCs w:val="32"/>
          <w:lang w:val="en-CA" w:eastAsia="ko-KR"/>
        </w:rPr>
        <w:t>References</w:t>
      </w:r>
      <w:bookmarkStart w:id="5" w:name="_Ref468703769"/>
    </w:p>
    <w:p w14:paraId="5D150238" w14:textId="724D1653" w:rsidR="00917732" w:rsidRPr="00504021" w:rsidRDefault="00917732" w:rsidP="00194440">
      <w:pPr>
        <w:numPr>
          <w:ilvl w:val="0"/>
          <w:numId w:val="14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rFonts w:eastAsia="Times New Roman"/>
          <w:szCs w:val="24"/>
          <w:lang w:eastAsia="ko-KR"/>
        </w:rPr>
      </w:pPr>
      <w:bookmarkStart w:id="6" w:name="_Ref468717798"/>
      <w:bookmarkEnd w:id="5"/>
      <w:r>
        <w:rPr>
          <w:rFonts w:hint="eastAsia"/>
          <w:szCs w:val="24"/>
          <w:lang w:eastAsia="ko-KR"/>
        </w:rPr>
        <w:t>JCTVC-</w:t>
      </w:r>
      <w:del w:id="7" w:author="Hyun-Mook Oh" w:date="2017-07-16T17:47:00Z">
        <w:r w:rsidDel="00194440">
          <w:rPr>
            <w:rFonts w:hint="eastAsia"/>
            <w:szCs w:val="24"/>
            <w:lang w:eastAsia="ko-KR"/>
          </w:rPr>
          <w:delText>AA0024</w:delText>
        </w:r>
      </w:del>
      <w:ins w:id="8" w:author="Hyun-Mook Oh" w:date="2017-07-16T17:47:00Z">
        <w:r w:rsidR="00194440">
          <w:rPr>
            <w:rFonts w:hint="eastAsia"/>
            <w:szCs w:val="24"/>
            <w:lang w:eastAsia="ko-KR"/>
          </w:rPr>
          <w:t>AA0026</w:t>
        </w:r>
      </w:ins>
      <w:r w:rsidRPr="00564847">
        <w:rPr>
          <w:rFonts w:hint="eastAsia"/>
          <w:szCs w:val="24"/>
          <w:lang w:eastAsia="ko-KR"/>
        </w:rPr>
        <w:t>,</w:t>
      </w:r>
      <w:r w:rsidRPr="00CE0FAE">
        <w:rPr>
          <w:rFonts w:eastAsia="Times New Roman"/>
          <w:szCs w:val="24"/>
          <w:lang w:eastAsia="ko-KR"/>
        </w:rPr>
        <w:t xml:space="preserve"> “</w:t>
      </w:r>
      <w:ins w:id="9" w:author="Hyun-Mook Oh" w:date="2017-07-16T17:47:00Z">
        <w:r w:rsidR="00194440" w:rsidRPr="00194440">
          <w:rPr>
            <w:rFonts w:eastAsia="Times New Roman"/>
            <w:szCs w:val="24"/>
            <w:lang w:eastAsia="ko-KR"/>
          </w:rPr>
          <w:t>SEI messages on SEI messages</w:t>
        </w:r>
      </w:ins>
      <w:del w:id="10" w:author="Hyun-Mook Oh" w:date="2017-07-16T17:47:00Z">
        <w:r w:rsidRPr="00917732" w:rsidDel="00194440">
          <w:rPr>
            <w:rFonts w:eastAsia="Times New Roman"/>
            <w:szCs w:val="24"/>
            <w:lang w:eastAsia="ko-KR"/>
          </w:rPr>
          <w:delText>On the MCTS related SEI messages</w:delText>
        </w:r>
      </w:del>
      <w:r w:rsidRPr="00CE0FAE">
        <w:rPr>
          <w:rFonts w:eastAsia="Times New Roman"/>
          <w:szCs w:val="24"/>
          <w:lang w:eastAsia="ko-KR"/>
        </w:rPr>
        <w:t>”</w:t>
      </w:r>
      <w:r w:rsidRPr="00CE0FAE">
        <w:rPr>
          <w:rFonts w:hint="eastAsia"/>
          <w:szCs w:val="24"/>
          <w:lang w:eastAsia="ko-KR"/>
        </w:rPr>
        <w:t xml:space="preserve">, </w:t>
      </w:r>
      <w:r>
        <w:rPr>
          <w:rFonts w:hint="eastAsia"/>
          <w:lang w:eastAsia="ko-KR"/>
        </w:rPr>
        <w:t xml:space="preserve">Y.-K. Wang, </w:t>
      </w:r>
      <w:r w:rsidRPr="00CE0FAE">
        <w:rPr>
          <w:rFonts w:eastAsia="Times New Roman"/>
          <w:szCs w:val="24"/>
          <w:lang w:eastAsia="ko-KR"/>
        </w:rPr>
        <w:t>April 2017, Hobart.</w:t>
      </w:r>
      <w:bookmarkEnd w:id="6"/>
      <w:r w:rsidRPr="00CE0FAE">
        <w:rPr>
          <w:rFonts w:eastAsia="Times New Roman"/>
          <w:szCs w:val="24"/>
          <w:lang w:eastAsia="ko-KR"/>
        </w:rPr>
        <w:t xml:space="preserve"> </w:t>
      </w:r>
    </w:p>
    <w:p w14:paraId="1AADD9E4" w14:textId="287FC39C" w:rsidR="00504021" w:rsidRPr="00504021" w:rsidRDefault="00504021" w:rsidP="00917732">
      <w:pPr>
        <w:numPr>
          <w:ilvl w:val="0"/>
          <w:numId w:val="14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rFonts w:eastAsia="Times New Roman"/>
          <w:szCs w:val="24"/>
          <w:lang w:eastAsia="ko-KR"/>
        </w:rPr>
      </w:pPr>
      <w:r w:rsidRPr="00504021">
        <w:rPr>
          <w:szCs w:val="24"/>
          <w:lang w:eastAsia="ko-KR"/>
        </w:rPr>
        <w:t>W</w:t>
      </w:r>
      <w:r w:rsidRPr="00504021">
        <w:rPr>
          <w:rFonts w:hint="eastAsia"/>
          <w:szCs w:val="24"/>
          <w:lang w:eastAsia="ko-KR"/>
        </w:rPr>
        <w:t>16824,</w:t>
      </w:r>
      <w:r w:rsidRPr="00504021">
        <w:rPr>
          <w:rFonts w:eastAsia="Times New Roman"/>
          <w:szCs w:val="24"/>
          <w:lang w:eastAsia="ko-KR"/>
        </w:rPr>
        <w:t xml:space="preserve"> “Text of ISO/IEC DIS 23090-2 Omnidirectional Media Format”</w:t>
      </w:r>
      <w:r w:rsidRPr="00504021">
        <w:rPr>
          <w:rFonts w:hint="eastAsia"/>
          <w:szCs w:val="24"/>
          <w:lang w:eastAsia="ko-KR"/>
        </w:rPr>
        <w:t xml:space="preserve">, </w:t>
      </w:r>
      <w:r>
        <w:rPr>
          <w:rFonts w:hint="eastAsia"/>
          <w:lang w:eastAsia="ko-KR"/>
        </w:rPr>
        <w:t>B. Choi, Y.-K. Wang, M. M. Hannuksela, Y. Lim</w:t>
      </w:r>
      <w:r w:rsidRPr="00504021">
        <w:rPr>
          <w:rFonts w:eastAsia="Times New Roman"/>
          <w:szCs w:val="24"/>
          <w:lang w:eastAsia="ko-KR"/>
        </w:rPr>
        <w:t xml:space="preserve">, April 2017, Hobart. </w:t>
      </w:r>
    </w:p>
    <w:p w14:paraId="6BEB45B6" w14:textId="0422CB7B" w:rsidR="00460294" w:rsidRPr="00957AF9" w:rsidRDefault="00917732" w:rsidP="00710CDE">
      <w:pPr>
        <w:numPr>
          <w:ilvl w:val="0"/>
          <w:numId w:val="14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  <w:rPr>
          <w:sz w:val="20"/>
          <w:lang w:eastAsia="ko-KR"/>
        </w:rPr>
      </w:pPr>
      <w:r w:rsidRPr="00710CDE">
        <w:rPr>
          <w:rFonts w:hint="eastAsia"/>
          <w:szCs w:val="24"/>
          <w:lang w:eastAsia="ko-KR"/>
        </w:rPr>
        <w:t xml:space="preserve">JCTVC-Z1012, </w:t>
      </w:r>
      <w:r w:rsidRPr="00710CDE">
        <w:rPr>
          <w:szCs w:val="24"/>
          <w:lang w:eastAsia="ko-KR"/>
        </w:rPr>
        <w:t>“Signaling, Backward Compatibility, and Display Adaptation for HDR/WCG Video</w:t>
      </w:r>
      <w:r w:rsidR="0022170A" w:rsidRPr="00710CDE">
        <w:rPr>
          <w:szCs w:val="24"/>
          <w:lang w:eastAsia="ko-KR"/>
        </w:rPr>
        <w:t>(Draft 2)</w:t>
      </w:r>
      <w:r w:rsidRPr="00710CDE">
        <w:rPr>
          <w:szCs w:val="24"/>
          <w:lang w:eastAsia="ko-KR"/>
        </w:rPr>
        <w:t>”</w:t>
      </w:r>
      <w:r w:rsidRPr="00710CDE">
        <w:rPr>
          <w:rFonts w:hint="eastAsia"/>
          <w:szCs w:val="24"/>
          <w:lang w:eastAsia="ko-KR"/>
        </w:rPr>
        <w:t xml:space="preserve"> </w:t>
      </w:r>
      <w:r w:rsidR="0022170A" w:rsidRPr="00710CDE">
        <w:rPr>
          <w:szCs w:val="22"/>
        </w:rPr>
        <w:t>E</w:t>
      </w:r>
      <w:r w:rsidR="0022170A" w:rsidRPr="00710CDE">
        <w:rPr>
          <w:rFonts w:hint="eastAsia"/>
          <w:szCs w:val="22"/>
          <w:lang w:eastAsia="ko-KR"/>
        </w:rPr>
        <w:t>.</w:t>
      </w:r>
      <w:r w:rsidR="0022170A" w:rsidRPr="00710CDE">
        <w:rPr>
          <w:szCs w:val="22"/>
        </w:rPr>
        <w:t xml:space="preserve"> François</w:t>
      </w:r>
      <w:r w:rsidR="0022170A" w:rsidRPr="00710CDE">
        <w:rPr>
          <w:rFonts w:hint="eastAsia"/>
          <w:szCs w:val="22"/>
          <w:lang w:eastAsia="ko-KR"/>
        </w:rPr>
        <w:t xml:space="preserve">, </w:t>
      </w:r>
      <w:r w:rsidR="0022170A" w:rsidRPr="00710CDE">
        <w:rPr>
          <w:szCs w:val="22"/>
        </w:rPr>
        <w:t>D</w:t>
      </w:r>
      <w:r w:rsidR="0022170A" w:rsidRPr="00710CDE">
        <w:rPr>
          <w:rFonts w:hint="eastAsia"/>
          <w:szCs w:val="22"/>
          <w:lang w:eastAsia="ko-KR"/>
        </w:rPr>
        <w:t>.</w:t>
      </w:r>
      <w:r w:rsidR="0022170A" w:rsidRPr="00710CDE">
        <w:rPr>
          <w:szCs w:val="22"/>
        </w:rPr>
        <w:t xml:space="preserve"> Rusanovskyy</w:t>
      </w:r>
      <w:r w:rsidR="0022170A" w:rsidRPr="00710CDE">
        <w:rPr>
          <w:rFonts w:hint="eastAsia"/>
          <w:szCs w:val="22"/>
          <w:lang w:eastAsia="ko-KR"/>
        </w:rPr>
        <w:t xml:space="preserve">, </w:t>
      </w:r>
      <w:r w:rsidR="0022170A" w:rsidRPr="00710CDE">
        <w:rPr>
          <w:szCs w:val="22"/>
        </w:rPr>
        <w:t>P</w:t>
      </w:r>
      <w:r w:rsidR="0022170A" w:rsidRPr="00710CDE">
        <w:rPr>
          <w:rFonts w:hint="eastAsia"/>
          <w:szCs w:val="22"/>
          <w:lang w:eastAsia="ko-KR"/>
        </w:rPr>
        <w:t>.</w:t>
      </w:r>
      <w:r w:rsidR="0022170A" w:rsidRPr="00710CDE">
        <w:rPr>
          <w:szCs w:val="22"/>
        </w:rPr>
        <w:t xml:space="preserve"> Yin</w:t>
      </w:r>
      <w:r w:rsidR="0022170A" w:rsidRPr="00710CDE">
        <w:rPr>
          <w:rFonts w:hint="eastAsia"/>
          <w:szCs w:val="22"/>
          <w:lang w:eastAsia="ko-KR"/>
        </w:rPr>
        <w:t xml:space="preserve">, </w:t>
      </w:r>
      <w:r w:rsidR="0022170A" w:rsidRPr="00710CDE">
        <w:rPr>
          <w:szCs w:val="22"/>
        </w:rPr>
        <w:t>P</w:t>
      </w:r>
      <w:r w:rsidR="0022170A" w:rsidRPr="00710CDE">
        <w:rPr>
          <w:rFonts w:hint="eastAsia"/>
          <w:szCs w:val="22"/>
          <w:lang w:eastAsia="ko-KR"/>
        </w:rPr>
        <w:t>.</w:t>
      </w:r>
      <w:r w:rsidR="0022170A" w:rsidRPr="00710CDE">
        <w:rPr>
          <w:szCs w:val="22"/>
        </w:rPr>
        <w:t xml:space="preserve"> Topiwala</w:t>
      </w:r>
      <w:r w:rsidR="0022170A" w:rsidRPr="00710CDE">
        <w:rPr>
          <w:rFonts w:hint="eastAsia"/>
          <w:szCs w:val="22"/>
          <w:lang w:eastAsia="ko-KR"/>
        </w:rPr>
        <w:t xml:space="preserve">, </w:t>
      </w:r>
      <w:r w:rsidR="0022170A" w:rsidRPr="00710CDE">
        <w:rPr>
          <w:szCs w:val="22"/>
        </w:rPr>
        <w:t>G</w:t>
      </w:r>
      <w:r w:rsidR="0022170A" w:rsidRPr="00710CDE">
        <w:rPr>
          <w:rFonts w:hint="eastAsia"/>
          <w:szCs w:val="22"/>
          <w:lang w:eastAsia="ko-KR"/>
        </w:rPr>
        <w:t>.</w:t>
      </w:r>
      <w:r w:rsidR="0022170A" w:rsidRPr="00710CDE">
        <w:rPr>
          <w:szCs w:val="22"/>
        </w:rPr>
        <w:t xml:space="preserve"> J. Sullivan</w:t>
      </w:r>
      <w:r w:rsidR="0022170A" w:rsidRPr="00710CDE">
        <w:rPr>
          <w:rFonts w:hint="eastAsia"/>
          <w:szCs w:val="22"/>
          <w:lang w:eastAsia="ko-KR"/>
        </w:rPr>
        <w:t xml:space="preserve">, </w:t>
      </w:r>
      <w:r w:rsidR="0022170A" w:rsidRPr="00710CDE">
        <w:rPr>
          <w:szCs w:val="22"/>
        </w:rPr>
        <w:t>M</w:t>
      </w:r>
      <w:r w:rsidR="0022170A" w:rsidRPr="00710CDE">
        <w:rPr>
          <w:rFonts w:hint="eastAsia"/>
          <w:szCs w:val="22"/>
          <w:lang w:eastAsia="ko-KR"/>
        </w:rPr>
        <w:t>.</w:t>
      </w:r>
      <w:r w:rsidR="0022170A" w:rsidRPr="00710CDE">
        <w:rPr>
          <w:szCs w:val="22"/>
        </w:rPr>
        <w:t xml:space="preserve"> Naccari</w:t>
      </w:r>
      <w:r w:rsidR="0022170A" w:rsidRPr="00710CDE">
        <w:rPr>
          <w:rFonts w:hint="eastAsia"/>
          <w:szCs w:val="22"/>
          <w:lang w:eastAsia="ko-KR"/>
        </w:rPr>
        <w:t>, January 2017, Geneva.</w:t>
      </w:r>
    </w:p>
    <w:p w14:paraId="3FD455B1" w14:textId="77777777" w:rsidR="00957AF9" w:rsidRPr="00710CDE" w:rsidRDefault="00957AF9" w:rsidP="00957AF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400"/>
        <w:jc w:val="both"/>
        <w:textAlignment w:val="auto"/>
        <w:rPr>
          <w:sz w:val="20"/>
          <w:lang w:eastAsia="ko-KR"/>
        </w:rPr>
      </w:pPr>
    </w:p>
    <w:p w14:paraId="571A0C8A" w14:textId="77777777" w:rsidR="00460294" w:rsidRPr="005B217D" w:rsidRDefault="00460294" w:rsidP="00460294">
      <w:pPr>
        <w:pStyle w:val="1"/>
        <w:rPr>
          <w:lang w:val="en-CA"/>
        </w:rPr>
      </w:pPr>
      <w:r w:rsidRPr="005B217D">
        <w:rPr>
          <w:lang w:val="en-CA"/>
        </w:rPr>
        <w:t>Patent rights declaration(s)</w:t>
      </w:r>
    </w:p>
    <w:p w14:paraId="1D5FE998" w14:textId="77777777" w:rsidR="00460294" w:rsidRPr="005B217D" w:rsidRDefault="00460294" w:rsidP="00460294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ko-KR"/>
        </w:rPr>
        <w:t>LG Electronics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14:paraId="3BDE3813" w14:textId="77777777" w:rsidR="00460294" w:rsidRPr="00460294" w:rsidRDefault="00460294" w:rsidP="00460294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  <w:rPr>
          <w:noProof/>
          <w:sz w:val="20"/>
          <w:lang w:val="en-CA" w:eastAsia="ko-KR"/>
        </w:rPr>
      </w:pPr>
    </w:p>
    <w:sectPr w:rsidR="00460294" w:rsidRPr="00460294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DB8AEF" w14:textId="77777777" w:rsidR="00431839" w:rsidRDefault="00431839">
      <w:r>
        <w:separator/>
      </w:r>
    </w:p>
  </w:endnote>
  <w:endnote w:type="continuationSeparator" w:id="0">
    <w:p w14:paraId="500D9B1A" w14:textId="77777777" w:rsidR="00431839" w:rsidRDefault="00431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2A769" w14:textId="77777777" w:rsidR="000B4FF9" w:rsidRDefault="000B4FF9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0A5962">
      <w:rPr>
        <w:rStyle w:val="a5"/>
        <w:noProof/>
      </w:rPr>
      <w:t>3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ins w:id="11" w:author="Hyun-Mook Oh" w:date="2017-07-16T17:59:00Z">
      <w:r w:rsidR="000A5962">
        <w:rPr>
          <w:rStyle w:val="a5"/>
          <w:noProof/>
        </w:rPr>
        <w:t>2017-07-16</w:t>
      </w:r>
    </w:ins>
    <w:del w:id="12" w:author="Hyun-Mook Oh" w:date="2017-07-16T17:59:00Z">
      <w:r w:rsidR="00194440" w:rsidDel="000A5962">
        <w:rPr>
          <w:rStyle w:val="a5"/>
          <w:noProof/>
        </w:rPr>
        <w:delText>2017-07-06</w:delText>
      </w:r>
    </w:del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BB853A" w14:textId="77777777" w:rsidR="00431839" w:rsidRDefault="00431839">
      <w:r>
        <w:separator/>
      </w:r>
    </w:p>
  </w:footnote>
  <w:footnote w:type="continuationSeparator" w:id="0">
    <w:p w14:paraId="5AB609DA" w14:textId="77777777" w:rsidR="00431839" w:rsidRDefault="004318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3D24212"/>
    <w:multiLevelType w:val="hybridMultilevel"/>
    <w:tmpl w:val="5F7C7966"/>
    <w:lvl w:ilvl="0" w:tplc="52F8778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1421CD"/>
    <w:multiLevelType w:val="hybridMultilevel"/>
    <w:tmpl w:val="EC7A9D98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2">
    <w:nsid w:val="6DAB759C"/>
    <w:multiLevelType w:val="hybridMultilevel"/>
    <w:tmpl w:val="893EADD4"/>
    <w:lvl w:ilvl="0" w:tplc="2B748922">
      <w:start w:val="1"/>
      <w:numFmt w:val="decimal"/>
      <w:lvlText w:val="[%1]"/>
      <w:lvlJc w:val="left"/>
      <w:pPr>
        <w:ind w:left="400" w:hanging="400"/>
      </w:pPr>
      <w:rPr>
        <w:rFonts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3">
    <w:nsid w:val="75786080"/>
    <w:multiLevelType w:val="hybridMultilevel"/>
    <w:tmpl w:val="C5C49546"/>
    <w:lvl w:ilvl="0" w:tplc="1E921DD4">
      <w:start w:val="2"/>
      <w:numFmt w:val="bullet"/>
      <w:lvlText w:val="-"/>
      <w:lvlJc w:val="left"/>
      <w:pPr>
        <w:ind w:left="72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7"/>
  </w:num>
  <w:num w:numId="5">
    <w:abstractNumId w:val="8"/>
  </w:num>
  <w:num w:numId="6">
    <w:abstractNumId w:val="4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5"/>
  </w:num>
  <w:num w:numId="13">
    <w:abstractNumId w:val="13"/>
  </w:num>
  <w:num w:numId="14">
    <w:abstractNumId w:val="12"/>
  </w:num>
  <w:num w:numId="15">
    <w:abstractNumId w:val="4"/>
  </w:num>
  <w:num w:numId="16">
    <w:abstractNumId w:val="9"/>
  </w:num>
  <w:num w:numId="17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ejin Oh">
    <w15:presenceInfo w15:providerId="Windows Live" w15:userId="289fa747a5e1d7a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5D39"/>
    <w:rsid w:val="000308A3"/>
    <w:rsid w:val="000458BC"/>
    <w:rsid w:val="00045C41"/>
    <w:rsid w:val="00046C03"/>
    <w:rsid w:val="00051457"/>
    <w:rsid w:val="00057421"/>
    <w:rsid w:val="00065039"/>
    <w:rsid w:val="0007614F"/>
    <w:rsid w:val="0008768E"/>
    <w:rsid w:val="000A141A"/>
    <w:rsid w:val="000A3AD3"/>
    <w:rsid w:val="000A5962"/>
    <w:rsid w:val="000B0C0F"/>
    <w:rsid w:val="000B1C6B"/>
    <w:rsid w:val="000B4738"/>
    <w:rsid w:val="000B4FF9"/>
    <w:rsid w:val="000C09AC"/>
    <w:rsid w:val="000D0423"/>
    <w:rsid w:val="000E00F3"/>
    <w:rsid w:val="000F1148"/>
    <w:rsid w:val="000F158C"/>
    <w:rsid w:val="000F6C4F"/>
    <w:rsid w:val="00102F3D"/>
    <w:rsid w:val="001129D0"/>
    <w:rsid w:val="00124E38"/>
    <w:rsid w:val="0012580B"/>
    <w:rsid w:val="00131F90"/>
    <w:rsid w:val="0013526E"/>
    <w:rsid w:val="00146152"/>
    <w:rsid w:val="001626B3"/>
    <w:rsid w:val="00171371"/>
    <w:rsid w:val="00175A24"/>
    <w:rsid w:val="00177367"/>
    <w:rsid w:val="0018104A"/>
    <w:rsid w:val="00187E58"/>
    <w:rsid w:val="00192029"/>
    <w:rsid w:val="00194440"/>
    <w:rsid w:val="001A297E"/>
    <w:rsid w:val="001A368E"/>
    <w:rsid w:val="001A7329"/>
    <w:rsid w:val="001A792F"/>
    <w:rsid w:val="001B4E28"/>
    <w:rsid w:val="001B6757"/>
    <w:rsid w:val="001C3525"/>
    <w:rsid w:val="001C3AFB"/>
    <w:rsid w:val="001C79F7"/>
    <w:rsid w:val="001D1BD2"/>
    <w:rsid w:val="001D5C48"/>
    <w:rsid w:val="001E02BE"/>
    <w:rsid w:val="001E3B37"/>
    <w:rsid w:val="001F2594"/>
    <w:rsid w:val="002055A6"/>
    <w:rsid w:val="00206460"/>
    <w:rsid w:val="002069B4"/>
    <w:rsid w:val="00215DFC"/>
    <w:rsid w:val="002212DF"/>
    <w:rsid w:val="0022170A"/>
    <w:rsid w:val="00222CD4"/>
    <w:rsid w:val="00225016"/>
    <w:rsid w:val="002264A6"/>
    <w:rsid w:val="00227BA7"/>
    <w:rsid w:val="0023011C"/>
    <w:rsid w:val="002375C1"/>
    <w:rsid w:val="002426CC"/>
    <w:rsid w:val="00251799"/>
    <w:rsid w:val="00263398"/>
    <w:rsid w:val="00266F06"/>
    <w:rsid w:val="00270776"/>
    <w:rsid w:val="00275BCF"/>
    <w:rsid w:val="00291E36"/>
    <w:rsid w:val="00292257"/>
    <w:rsid w:val="00295AF0"/>
    <w:rsid w:val="002A4C1C"/>
    <w:rsid w:val="002A54E0"/>
    <w:rsid w:val="002B1595"/>
    <w:rsid w:val="002B191D"/>
    <w:rsid w:val="002D0AF6"/>
    <w:rsid w:val="002E547D"/>
    <w:rsid w:val="002F0129"/>
    <w:rsid w:val="002F164D"/>
    <w:rsid w:val="00306206"/>
    <w:rsid w:val="00317D85"/>
    <w:rsid w:val="00327C56"/>
    <w:rsid w:val="003315A1"/>
    <w:rsid w:val="003331C2"/>
    <w:rsid w:val="003373EC"/>
    <w:rsid w:val="00337DCE"/>
    <w:rsid w:val="00342FF4"/>
    <w:rsid w:val="00346148"/>
    <w:rsid w:val="00351C41"/>
    <w:rsid w:val="00360373"/>
    <w:rsid w:val="003669EA"/>
    <w:rsid w:val="003706CC"/>
    <w:rsid w:val="003719D6"/>
    <w:rsid w:val="00377710"/>
    <w:rsid w:val="00384695"/>
    <w:rsid w:val="003A0ABD"/>
    <w:rsid w:val="003A2D8E"/>
    <w:rsid w:val="003A7CE6"/>
    <w:rsid w:val="003B399A"/>
    <w:rsid w:val="003C20E4"/>
    <w:rsid w:val="003D4D41"/>
    <w:rsid w:val="003D6342"/>
    <w:rsid w:val="003E69AE"/>
    <w:rsid w:val="003E6F90"/>
    <w:rsid w:val="003F1B4D"/>
    <w:rsid w:val="003F2540"/>
    <w:rsid w:val="003F5D0F"/>
    <w:rsid w:val="00414101"/>
    <w:rsid w:val="004234F0"/>
    <w:rsid w:val="00431839"/>
    <w:rsid w:val="00433DDB"/>
    <w:rsid w:val="00437619"/>
    <w:rsid w:val="00446A82"/>
    <w:rsid w:val="00460294"/>
    <w:rsid w:val="00465A1E"/>
    <w:rsid w:val="004870D3"/>
    <w:rsid w:val="00490C2E"/>
    <w:rsid w:val="004A2A63"/>
    <w:rsid w:val="004B210C"/>
    <w:rsid w:val="004D405F"/>
    <w:rsid w:val="004E4F4F"/>
    <w:rsid w:val="004E6789"/>
    <w:rsid w:val="004F61E3"/>
    <w:rsid w:val="00502E10"/>
    <w:rsid w:val="00504021"/>
    <w:rsid w:val="00505495"/>
    <w:rsid w:val="0051015C"/>
    <w:rsid w:val="00516CF1"/>
    <w:rsid w:val="00517565"/>
    <w:rsid w:val="005301E4"/>
    <w:rsid w:val="00531AE9"/>
    <w:rsid w:val="00542356"/>
    <w:rsid w:val="00547BFD"/>
    <w:rsid w:val="00550540"/>
    <w:rsid w:val="0055096A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E307E"/>
    <w:rsid w:val="005F6F1B"/>
    <w:rsid w:val="00624B33"/>
    <w:rsid w:val="0063041A"/>
    <w:rsid w:val="00630AA2"/>
    <w:rsid w:val="00646707"/>
    <w:rsid w:val="00646B4E"/>
    <w:rsid w:val="00657E10"/>
    <w:rsid w:val="00657F7E"/>
    <w:rsid w:val="00662E58"/>
    <w:rsid w:val="00664DCF"/>
    <w:rsid w:val="00672116"/>
    <w:rsid w:val="006A0F77"/>
    <w:rsid w:val="006B3D46"/>
    <w:rsid w:val="006C5D39"/>
    <w:rsid w:val="006D6D9B"/>
    <w:rsid w:val="006E158B"/>
    <w:rsid w:val="006E1A67"/>
    <w:rsid w:val="006E2810"/>
    <w:rsid w:val="006E5417"/>
    <w:rsid w:val="007023DE"/>
    <w:rsid w:val="00710CDE"/>
    <w:rsid w:val="00712F60"/>
    <w:rsid w:val="00720E3B"/>
    <w:rsid w:val="007278F7"/>
    <w:rsid w:val="0074393F"/>
    <w:rsid w:val="00745F6B"/>
    <w:rsid w:val="00755276"/>
    <w:rsid w:val="0075585E"/>
    <w:rsid w:val="00770571"/>
    <w:rsid w:val="007768FF"/>
    <w:rsid w:val="007824D3"/>
    <w:rsid w:val="00796EE3"/>
    <w:rsid w:val="007A7D29"/>
    <w:rsid w:val="007B4AB8"/>
    <w:rsid w:val="007D1181"/>
    <w:rsid w:val="007E01A3"/>
    <w:rsid w:val="007F1F8B"/>
    <w:rsid w:val="007F67A1"/>
    <w:rsid w:val="00811C05"/>
    <w:rsid w:val="008206C8"/>
    <w:rsid w:val="008537AD"/>
    <w:rsid w:val="0086387C"/>
    <w:rsid w:val="00874A6C"/>
    <w:rsid w:val="00876C65"/>
    <w:rsid w:val="00892A1F"/>
    <w:rsid w:val="008A4B4C"/>
    <w:rsid w:val="008C0200"/>
    <w:rsid w:val="008C239F"/>
    <w:rsid w:val="008E480C"/>
    <w:rsid w:val="008E5CD5"/>
    <w:rsid w:val="00907757"/>
    <w:rsid w:val="00917732"/>
    <w:rsid w:val="009212B0"/>
    <w:rsid w:val="00921FA1"/>
    <w:rsid w:val="009234A5"/>
    <w:rsid w:val="0092551B"/>
    <w:rsid w:val="00933453"/>
    <w:rsid w:val="009336F7"/>
    <w:rsid w:val="0093636C"/>
    <w:rsid w:val="009374A7"/>
    <w:rsid w:val="00955F6D"/>
    <w:rsid w:val="00957AF9"/>
    <w:rsid w:val="00972B3A"/>
    <w:rsid w:val="00973431"/>
    <w:rsid w:val="00973655"/>
    <w:rsid w:val="00975472"/>
    <w:rsid w:val="0098551D"/>
    <w:rsid w:val="0099518F"/>
    <w:rsid w:val="009A523D"/>
    <w:rsid w:val="009B02A1"/>
    <w:rsid w:val="009B3262"/>
    <w:rsid w:val="009D202C"/>
    <w:rsid w:val="009F496B"/>
    <w:rsid w:val="00A01439"/>
    <w:rsid w:val="00A02E61"/>
    <w:rsid w:val="00A05CFF"/>
    <w:rsid w:val="00A13048"/>
    <w:rsid w:val="00A40A88"/>
    <w:rsid w:val="00A46843"/>
    <w:rsid w:val="00A56B97"/>
    <w:rsid w:val="00A57A5B"/>
    <w:rsid w:val="00A6093D"/>
    <w:rsid w:val="00A767DC"/>
    <w:rsid w:val="00A76A6D"/>
    <w:rsid w:val="00A83253"/>
    <w:rsid w:val="00AA6E84"/>
    <w:rsid w:val="00AD05A8"/>
    <w:rsid w:val="00AE341B"/>
    <w:rsid w:val="00B07CA7"/>
    <w:rsid w:val="00B1279A"/>
    <w:rsid w:val="00B4194A"/>
    <w:rsid w:val="00B5222E"/>
    <w:rsid w:val="00B53179"/>
    <w:rsid w:val="00B600CD"/>
    <w:rsid w:val="00B61C96"/>
    <w:rsid w:val="00B73A2A"/>
    <w:rsid w:val="00B7442D"/>
    <w:rsid w:val="00B94B06"/>
    <w:rsid w:val="00B94C28"/>
    <w:rsid w:val="00BC10BA"/>
    <w:rsid w:val="00BC3AB3"/>
    <w:rsid w:val="00BC5AFD"/>
    <w:rsid w:val="00BD5566"/>
    <w:rsid w:val="00BE5A84"/>
    <w:rsid w:val="00C04F43"/>
    <w:rsid w:val="00C0609D"/>
    <w:rsid w:val="00C115AB"/>
    <w:rsid w:val="00C24D21"/>
    <w:rsid w:val="00C26CCB"/>
    <w:rsid w:val="00C30249"/>
    <w:rsid w:val="00C35803"/>
    <w:rsid w:val="00C3723B"/>
    <w:rsid w:val="00C42466"/>
    <w:rsid w:val="00C4530C"/>
    <w:rsid w:val="00C4594A"/>
    <w:rsid w:val="00C45E71"/>
    <w:rsid w:val="00C54403"/>
    <w:rsid w:val="00C606C9"/>
    <w:rsid w:val="00C63E45"/>
    <w:rsid w:val="00C80288"/>
    <w:rsid w:val="00C84003"/>
    <w:rsid w:val="00C90650"/>
    <w:rsid w:val="00C91BCD"/>
    <w:rsid w:val="00C97D78"/>
    <w:rsid w:val="00CA131E"/>
    <w:rsid w:val="00CA37FB"/>
    <w:rsid w:val="00CC2AAE"/>
    <w:rsid w:val="00CC5A42"/>
    <w:rsid w:val="00CD0EAB"/>
    <w:rsid w:val="00CE1292"/>
    <w:rsid w:val="00CE5E02"/>
    <w:rsid w:val="00CF34DB"/>
    <w:rsid w:val="00CF558F"/>
    <w:rsid w:val="00D010C0"/>
    <w:rsid w:val="00D073E2"/>
    <w:rsid w:val="00D12585"/>
    <w:rsid w:val="00D13321"/>
    <w:rsid w:val="00D446EC"/>
    <w:rsid w:val="00D51BF0"/>
    <w:rsid w:val="00D55942"/>
    <w:rsid w:val="00D71938"/>
    <w:rsid w:val="00D77FDB"/>
    <w:rsid w:val="00D804E3"/>
    <w:rsid w:val="00D807BF"/>
    <w:rsid w:val="00D82FCC"/>
    <w:rsid w:val="00D8435E"/>
    <w:rsid w:val="00DA17FC"/>
    <w:rsid w:val="00DA7887"/>
    <w:rsid w:val="00DB2C26"/>
    <w:rsid w:val="00DD0051"/>
    <w:rsid w:val="00DD02F4"/>
    <w:rsid w:val="00DD2239"/>
    <w:rsid w:val="00DD5B77"/>
    <w:rsid w:val="00DE6B43"/>
    <w:rsid w:val="00E11923"/>
    <w:rsid w:val="00E262D4"/>
    <w:rsid w:val="00E36250"/>
    <w:rsid w:val="00E54511"/>
    <w:rsid w:val="00E61DAC"/>
    <w:rsid w:val="00E668E5"/>
    <w:rsid w:val="00E72B80"/>
    <w:rsid w:val="00E75FE3"/>
    <w:rsid w:val="00E82927"/>
    <w:rsid w:val="00E86C4C"/>
    <w:rsid w:val="00E907A3"/>
    <w:rsid w:val="00EA5AE0"/>
    <w:rsid w:val="00EB0ECA"/>
    <w:rsid w:val="00EB4A50"/>
    <w:rsid w:val="00EB7AB1"/>
    <w:rsid w:val="00EC795A"/>
    <w:rsid w:val="00ED2A32"/>
    <w:rsid w:val="00EE7CD8"/>
    <w:rsid w:val="00EF18D0"/>
    <w:rsid w:val="00EF48CC"/>
    <w:rsid w:val="00F00801"/>
    <w:rsid w:val="00F35429"/>
    <w:rsid w:val="00F711F1"/>
    <w:rsid w:val="00F71F7A"/>
    <w:rsid w:val="00F73032"/>
    <w:rsid w:val="00F848FC"/>
    <w:rsid w:val="00F9282A"/>
    <w:rsid w:val="00F96BAD"/>
    <w:rsid w:val="00FA139D"/>
    <w:rsid w:val="00FB0E84"/>
    <w:rsid w:val="00FD01C2"/>
    <w:rsid w:val="00FE595C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48CD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5">
    <w:name w:val="heading 5"/>
    <w:basedOn w:val="a"/>
    <w:next w:val="a"/>
    <w:link w:val="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8">
    <w:name w:val="heading 8"/>
    <w:basedOn w:val="a"/>
    <w:next w:val="a"/>
    <w:link w:val="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page number"/>
    <w:basedOn w:val="a0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5Char">
    <w:name w:val="제목 5 Char"/>
    <w:link w:val="5"/>
    <w:rsid w:val="004234F0"/>
    <w:rPr>
      <w:b/>
      <w:bCs/>
      <w:i/>
      <w:iCs/>
      <w:sz w:val="24"/>
      <w:szCs w:val="26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4234F0"/>
    <w:rPr>
      <w:sz w:val="22"/>
      <w:szCs w:val="24"/>
    </w:rPr>
  </w:style>
  <w:style w:type="character" w:customStyle="1" w:styleId="8Char">
    <w:name w:val="제목 8 Char"/>
    <w:link w:val="8"/>
    <w:rsid w:val="004234F0"/>
    <w:rPr>
      <w:i/>
      <w:iCs/>
      <w:sz w:val="22"/>
      <w:szCs w:val="24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semiHidden/>
    <w:unhideWhenUsed/>
    <w:rsid w:val="00542356"/>
    <w:rPr>
      <w:sz w:val="18"/>
      <w:szCs w:val="18"/>
    </w:rPr>
  </w:style>
  <w:style w:type="paragraph" w:styleId="ab">
    <w:name w:val="annotation text"/>
    <w:basedOn w:val="a"/>
    <w:link w:val="Char0"/>
    <w:semiHidden/>
    <w:unhideWhenUsed/>
    <w:rsid w:val="00542356"/>
  </w:style>
  <w:style w:type="character" w:customStyle="1" w:styleId="Char0">
    <w:name w:val="메모 텍스트 Char"/>
    <w:link w:val="ab"/>
    <w:semiHidden/>
    <w:rsid w:val="00542356"/>
    <w:rPr>
      <w:sz w:val="22"/>
      <w:lang w:eastAsia="en-US"/>
    </w:rPr>
  </w:style>
  <w:style w:type="paragraph" w:styleId="ac">
    <w:name w:val="annotation subject"/>
    <w:basedOn w:val="ab"/>
    <w:next w:val="ab"/>
    <w:link w:val="Char1"/>
    <w:semiHidden/>
    <w:unhideWhenUsed/>
    <w:rsid w:val="00542356"/>
    <w:rPr>
      <w:b/>
      <w:bCs/>
    </w:rPr>
  </w:style>
  <w:style w:type="character" w:customStyle="1" w:styleId="Char1">
    <w:name w:val="메모 주제 Char"/>
    <w:link w:val="ac"/>
    <w:semiHidden/>
    <w:rsid w:val="00542356"/>
    <w:rPr>
      <w:b/>
      <w:bCs/>
      <w:sz w:val="22"/>
      <w:lang w:eastAsia="en-US"/>
    </w:rPr>
  </w:style>
  <w:style w:type="paragraph" w:styleId="ad">
    <w:name w:val="List Paragraph"/>
    <w:basedOn w:val="a"/>
    <w:uiPriority w:val="34"/>
    <w:qFormat/>
    <w:rsid w:val="00973655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7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DA090-C105-45E9-9DB6-0132CE50B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1671</Words>
  <Characters>9531</Characters>
  <Application>Microsoft Office Word</Application>
  <DocSecurity>0</DocSecurity>
  <Lines>79</Lines>
  <Paragraphs>22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11180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Hyun-Mook Oh</cp:lastModifiedBy>
  <cp:revision>3</cp:revision>
  <cp:lastPrinted>1900-12-31T15:00:00Z</cp:lastPrinted>
  <dcterms:created xsi:type="dcterms:W3CDTF">2017-07-16T08:47:00Z</dcterms:created>
  <dcterms:modified xsi:type="dcterms:W3CDTF">2017-07-16T09:06:00Z</dcterms:modified>
</cp:coreProperties>
</file>