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23AB7068" w14:textId="77777777">
        <w:tc>
          <w:tcPr>
            <w:tcW w:w="6408" w:type="dxa"/>
          </w:tcPr>
          <w:p w14:paraId="5D33DDB6" w14:textId="16C5B876" w:rsidR="006C5D39" w:rsidRPr="005B217D" w:rsidRDefault="00E8047A" w:rsidP="00C97D78">
            <w:pPr>
              <w:tabs>
                <w:tab w:val="left" w:pos="7200"/>
              </w:tabs>
              <w:spacing w:before="0"/>
              <w:rPr>
                <w:b/>
                <w:szCs w:val="22"/>
                <w:lang w:val="en-CA"/>
              </w:rPr>
            </w:pPr>
            <w:r w:rsidRPr="005B217D">
              <w:rPr>
                <w:b/>
                <w:noProof/>
                <w:szCs w:val="22"/>
              </w:rPr>
              <mc:AlternateContent>
                <mc:Choice Requires="wpg">
                  <w:drawing>
                    <wp:anchor distT="0" distB="0" distL="114300" distR="114300" simplePos="0" relativeHeight="251656704" behindDoc="0" locked="0" layoutInCell="1" allowOverlap="1" wp14:anchorId="68EEF0B0" wp14:editId="3310637E">
                      <wp:simplePos x="0" y="0"/>
                      <wp:positionH relativeFrom="column">
                        <wp:posOffset>-52705</wp:posOffset>
                      </wp:positionH>
                      <wp:positionV relativeFrom="paragraph">
                        <wp:posOffset>-349250</wp:posOffset>
                      </wp:positionV>
                      <wp:extent cx="295910" cy="312420"/>
                      <wp:effectExtent l="0" t="0" r="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7EBD03" id="Group 2" o:spid="_x0000_s1026" style="position:absolute;margin-left:-4.15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mEhxp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JXrny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l6BNL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KpLbQ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518WbL8AAADaAAAADwAAAAAAAAAAAAAAAACh&#10;AgAAZHJzL2Rvd25yZXYueG1sUEsFBgAAAAAEAAQA+QAAAI0DA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2LoAvwAA&#10;ANoAAAAPAAAAZHJzL2Rvd25yZXYueG1sRI/NisIwFIX3gu8QruDOps7C0WoUEUZkdra6vzTXptjc&#10;1CZqnaefDAy4PJyfj7Pa9LYRD+p87VjBNElBEJdO11wpOBVfkzkIH5A1No5JwYs8bNbDwQoz7Z58&#10;pEceKhFH2GeowITQZlL60pBFn7iWOHoX11kMUXaV1B0+47ht5EeazqTFmiPBYEs7Q+U1v9vIzadn&#10;e6Tb509V7L+1170pnFFqPOq3SxCB+vAO/7cPWsEC/q7EGyDXv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jYugC/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SzjsxAAA&#10;ANsAAAAPAAAAZHJzL2Rvd25yZXYueG1sRI9Ba8JAEIXvgv9hGaG3utFWLamrSKFSKR6MvfQ2ZMck&#10;mp0N2VXjv3cOgrcZ3pv3vpkvO1erC7Wh8mxgNExAEefeVlwY+Nt/v36AChHZYu2ZDNwowHLR780x&#10;tf7KO7pksVASwiFFA2WMTap1yEtyGIa+IRbt4FuHUda20LbFq4S7Wo+TZKodViwNJTb0VVJ+ys7O&#10;wNs6TupNxsl2r+27O84mv134N+Zl0K0+QUXq4tP8uP6xgi/08osMoBd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ks47MQAAADbAAAADwAAAAAAAAAAAAAAAACXAgAAZHJzL2Rv&#10;d25yZXYueG1sUEsFBgAAAAAEAAQA9QAAAIgDA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ZhnSwwAA&#10;ANsAAAAPAAAAZHJzL2Rvd25yZXYueG1sRE9Na8JAEL0L/Q/LFHopumkOYqOr2JQQLxWaFvU4ZMck&#10;mJ0N2dWk/75bKHibx/uc1WY0rbhR7xrLCl5mEQji0uqGKwXfX9l0AcJ5ZI2tZVLwQw4264fJChNt&#10;B/6kW+ErEULYJaig9r5LpHRlTQbdzHbEgTvb3qAPsK+k7nEI4aaVcRTNpcGGQ0ONHaU1lZfiahQU&#10;x/z0mu/frh/V3Ozw/ZA9p1mm1NPjuF2C8DT6u/jfvdNhfgx/v4QD5Po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zZhnSwwAAANsAAAAPAAAAAAAAAAAAAAAAAJcCAABkcnMvZG93&#10;bnJldi54bWxQSwUGAAAAAAQABAD1AAAAhwM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fGUwgAA&#10;ANsAAAAPAAAAZHJzL2Rvd25yZXYueG1sRE9Li8IwEL4v+B/CCN5sqrIqXaOIIHjw4gPcvc02Y1tt&#10;JrWJ2vXXG0HY23x8z5nMGlOKG9WusKygF8UgiFOrC84U7HfL7hiE88gaS8uk4I8czKatjwkm2t55&#10;Q7etz0QIYZeggtz7KpHSpTkZdJGtiAN3tLVBH2CdSV3jPYSbUvbjeCgNFhwacqxokVN63l6Ngs/R&#10;Y384pWv8vSy/f+JqMSaSa6U67Wb+BcJT4//Fb/dKh/kDeP0SDpDTJ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f58ZTCAAAA2wAAAA8AAAAAAAAAAAAAAAAAlwIAAGRycy9kb3du&#10;cmV2LnhtbFBLBQYAAAAABAAEAPUAAACGAw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Ia4mwQAA&#10;ANsAAAAPAAAAZHJzL2Rvd25yZXYueG1sRE9Na8JAEL0L/odlBG+6qS2Spq4hCKVCT42F0NuQHbOh&#10;2dmQ3cbor+8WCt7m8T5nl0+2EyMNvnWs4GGdgCCunW65UfB5el2lIHxA1tg5JgVX8pDv57MdZtpd&#10;+IPGMjQihrDPUIEJoc+k9LUhi37teuLInd1gMUQ4NFIPeInhtpObJNlKiy3HBoM9HQzV3+WPVfA1&#10;vpWSn4vEalk9plRN5/ebUWq5mIoXEIGmcBf/u486zn+Cv1/iAXL/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lCGuJs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vjobwgAA&#10;ANsAAAAPAAAAZHJzL2Rvd25yZXYueG1sRE9LawIxEL4X+h/CFLwUzbZg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C+Ohv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l8f7wwAA&#10;ANsAAAAPAAAAZHJzL2Rvd25yZXYueG1sRE9LawIxEL4L/ocwgjfN+mDbbo1SikoPiq0Weh02083i&#10;ZrJuom7/vRGE3ubje85s0dpKXKjxpWMFo2ECgjh3uuRCwfdhNXgG4QOyxsoxKfgjD4t5tzPDTLsr&#10;f9FlHwoRQ9hnqMCEUGdS+tyQRT90NXHkfl1jMUTYFFI3eI3htpLjJEmlxZJjg8Ga3g3lx/3ZKtik&#10;u+1ktzyNp+uXaW3oMPlMnn6U6vfat1cQgdrwL364P3Scn8L9l3iAnN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kl8f7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QWohvwAA&#10;ANsAAAAPAAAAZHJzL2Rvd25yZXYueG1sRE9Ni8IwEL0L+x/CLHiz6XpQ6ZoWXVnYo9YiHodmbMs2&#10;k9JErf56Iwje5vE+Z5kNphUX6l1jWcFXFIMgLq1uuFJQ7H8nCxDOI2tsLZOCGznI0o/REhNtr7yj&#10;S+4rEULYJaig9r5LpHRlTQZdZDviwJ1sb9AH2FdS93gN4aaV0zieSYMNh4YaO/qpqfzPz0bBfXPC&#10;NUnH90NbbIvNMa9MmSs1/hxW3yA8Df4tfrn/dJg/h+cv4QCZPg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xBaiG/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vBhkxAAA&#10;ANsAAAAPAAAAZHJzL2Rvd25yZXYueG1sRI9Ba8JAEIXvhf6HZQq9FN3oQUp0FbEUinrRePE27I5J&#10;NDsbsltN/fXOQehthvfmvW9mi9436kpdrAMbGA0zUMQ2uJpLA4fie/AJKiZkh01gMvBHERbz15cZ&#10;5i7ceEfXfSqVhHDM0UCVUptrHW1FHuMwtMSinULnMcnaldp1eJNw3+hxlk20x5qlocKWVhXZy/7X&#10;G1hPtmg/+Lguj/fCnjfjr8OIz8a8v/XLKahEffo3P69/nOALrPwiA+j5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w7wYZMQAAADbAAAADwAAAAAAAAAAAAAAAACXAgAAZHJzL2Rv&#10;d25yZXYueG1sUEsFBgAAAAAEAAQA9QAAAIgDA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oHAevgAA&#10;ANsAAAAPAAAAZHJzL2Rvd25yZXYueG1sRE/NisIwEL4v+A5hhL2tqRVFq1F0QdibWH2AsRnbYjMp&#10;SVazb78RBG/z8f3OahNNJ+7kfGtZwXiUgSCurG65VnA+7b/mIHxA1thZJgV/5GGzHnyssND2wUe6&#10;l6EWKYR9gQqaEPpCSl81ZNCPbE+cuKt1BkOCrpba4SOFm07mWTaTBltODQ329N1QdSt/jYLLREd5&#10;yD1fS1fFepcfzG4qlfocxu0SRKAY3uKX+0en+Qt4/pIOkOt/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D6BwHr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Vh/6xAAA&#10;ANsAAAAPAAAAZHJzL2Rvd25yZXYueG1sRI/BasJAEIbvBd9hGaG3ZtMURFJXKRbBQi+J7aG3aXZM&#10;QrOzaXaN8e2dg+Bx+Of/Zr7VZnKdGmkIrWcDz0kKirjytuXawNdh97QEFSKyxc4zGbhQgM169rDC&#10;3PozFzSWsVYC4ZCjgSbGPtc6VA05DInviSU7+sFhlHGotR3wLHDX6SxNF9phy3KhwZ62DVV/5ckJ&#10;BfXL/+eu/33/3v74KX60xdFfjHmcT2+voCJN8b58a++tgUy+FxfxAL2+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4VYf+s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Nj2sxQAA&#10;ANsAAAAPAAAAZHJzL2Rvd25yZXYueG1sRI9Ba8JAFITvBf/D8gq9mU0slRLdhCIIRXtpGvX6zD6T&#10;YPZtzG41/ffdgtDjMPPNMMt8NJ240uBaywqSKAZBXFndcq2g/FpPX0E4j6yxs0wKfshBnk0elphq&#10;e+NPuha+FqGEXYoKGu/7VEpXNWTQRbYnDt7JDgZ9kEMt9YC3UG46OYvjuTTYclhosKdVQ9W5+DYK&#10;ZrvypZT18+bjcij222OyiY/buVJPj+PbAoSn0f+H7/S7DlwCf1/CD5DZ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Q2PazFAAAA2wAAAA8AAAAAAAAAAAAAAAAAlwIAAGRycy9k&#10;b3ducmV2LnhtbFBLBQYAAAAABAAEAPUAAACJ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GCy7xAAA&#10;ANsAAAAPAAAAZHJzL2Rvd25yZXYueG1sRI9Ba8JAFITvBf/D8oTe6sYcxKauIoIQkBSaStrjI/ua&#10;DWbfhuyq8d93BcHjMDPfMKvNaDtxocG3jhXMZwkI4trplhsFx+/92xKED8gaO8ek4EYeNuvJywoz&#10;7a78RZcyNCJC2GeowITQZ1L62pBFP3M9cfT+3GAxRDk0Ug94jXDbyTRJFtJiy3HBYE87Q/WpPFsF&#10;1eG3zE1h8h+9GKvTZ17civJdqdfpuP0AEWgMz/CjnWsFaQr3L/EHyP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mRgsu8QAAADbAAAADwAAAAAAAAAAAAAAAACXAgAAZHJzL2Rv&#10;d25yZXYueG1sUEsFBgAAAAAEAAQA9QAAAIg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FCVSwgAA&#10;ANsAAAAPAAAAZHJzL2Rvd25yZXYueG1sRI9Ba8JAFITvgv9heUJvuqkFCamriBJoj41ir4/sazYx&#10;+zZkt0n677uC4HGYmW+Y7X6yrRio97VjBa+rBARx6XTNlYLLOV+mIHxA1tg6JgV/5GG/m8+2mGk3&#10;8hcNRahEhLDPUIEJocuk9KUhi37lOuLo/bjeYoiyr6TucYxw28p1kmykxZrjgsGOjobKW/FrFZw+&#10;86aQzfHw3Y63U5On0lzTQamXxXR4BxFoCs/wo/2hFazf4P4l/gC5+w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AUJVL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WqRawwAA&#10;ANsAAAAPAAAAZHJzL2Rvd25yZXYueG1sRI/RisIwFETfhf2HcBd801Sti1ajyKKLLwp2/YBLc22L&#10;zU23ibX790YQfBxm5gyzXHemEi01rrSsYDSMQBBnVpecKzj/7gYzEM4ja6wsk4J/crBeffSWmGh7&#10;5xO1qc9FgLBLUEHhfZ1I6bKCDLqhrYmDd7GNQR9kk0vd4D3ATSXHUfQlDZYcFgqs6bug7JreTKDM&#10;r5O/bK83x9s2Ov1MD3Eq21ip/me3WYDw1Pl3+NXeawXj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YWqRa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8i31xQAA&#10;ANsAAAAPAAAAZHJzL2Rvd25yZXYueG1sRI9BS8NAFITvgv9heYI3uzFYkbTbUkRB8NDYSHt9ZF+z&#10;Idm3YXdtYn99VxB6HGbmG2a5nmwvTuRD61jB4ywDQVw73XKj4Lt6f3gBESKyxt4xKfilAOvV7c0S&#10;C+1G/qLTLjYiQTgUqMDEOBRShtqQxTBzA3Hyjs5bjEn6RmqPY4LbXuZZ9iwttpwWDA70aqjudj9W&#10;gd0+7U2+PXTN237+Wflz2Y1lqdT93bRZgIg0xWv4v/2hFeRz+PuSfoBcXQ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vyLfX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5WTZwAAA&#10;ANsAAAAPAAAAZHJzL2Rvd25yZXYueG1sRE/LisIwFN0P+A/hCm4GTRVm0GoUHRhQkAGrH3BJbh/a&#10;3JQmasevNwvB5eG8F6vO1uJGra8cKxiPEhDE2pmKCwWn4+9wCsIHZIO1Y1LwTx5Wy97HAlPj7nyg&#10;WxYKEUPYp6igDKFJpfS6JIt+5BriyOWutRgibAtpWrzHcFvLSZJ8S4sVx4YSG/opSV+yq1WgP2f5&#10;+VHkzu92e/332Jiv7DpTatDv1nMQgbrwFr/cW6NgEsfGL/EHyOUT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o5WTZwAAAANsAAAAPAAAAAAAAAAAAAAAAAJcCAABkcnMvZG93bnJl&#10;di54bWxQSwUGAAAAAAQABAD1AAAAhAM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rPr>
              <w:drawing>
                <wp:anchor distT="0" distB="0" distL="114300" distR="114300" simplePos="0" relativeHeight="251658752" behindDoc="0" locked="0" layoutInCell="1" allowOverlap="1" wp14:anchorId="31947FA8" wp14:editId="6E0A3E06">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rPr>
              <w:drawing>
                <wp:anchor distT="0" distB="0" distL="114300" distR="114300" simplePos="0" relativeHeight="251657728" behindDoc="0" locked="0" layoutInCell="1" allowOverlap="1" wp14:anchorId="28F22334" wp14:editId="386E7F9A">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29CD6EE1"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49236675" w14:textId="77777777" w:rsidR="00E61DAC" w:rsidRPr="005B217D" w:rsidRDefault="00B600CD" w:rsidP="00975472">
            <w:pPr>
              <w:tabs>
                <w:tab w:val="left" w:pos="7200"/>
              </w:tabs>
              <w:spacing w:before="0"/>
              <w:rPr>
                <w:b/>
                <w:szCs w:val="22"/>
                <w:lang w:val="en-CA"/>
              </w:rPr>
            </w:pPr>
            <w:r>
              <w:t>2</w:t>
            </w:r>
            <w:r w:rsidR="004C19DF">
              <w:t>8</w:t>
            </w:r>
            <w:r w:rsidR="00BD5566">
              <w:t>th</w:t>
            </w:r>
            <w:r w:rsidR="00A767DC" w:rsidRPr="00B648F1">
              <w:t xml:space="preserve"> Meeting: </w:t>
            </w:r>
            <w:r w:rsidR="004C19DF">
              <w:rPr>
                <w:lang w:val="en-CA"/>
              </w:rPr>
              <w:t>Torino</w:t>
            </w:r>
            <w:r w:rsidR="00975472">
              <w:rPr>
                <w:lang w:val="en-CA"/>
              </w:rPr>
              <w:t>,</w:t>
            </w:r>
            <w:r w:rsidR="00975472" w:rsidRPr="00B648F1">
              <w:rPr>
                <w:lang w:val="en-CA"/>
              </w:rPr>
              <w:t xml:space="preserve"> </w:t>
            </w:r>
            <w:r w:rsidR="004C19DF">
              <w:rPr>
                <w:lang w:val="en-CA"/>
              </w:rPr>
              <w:t>IT, 14 July – 21</w:t>
            </w:r>
            <w:r w:rsidR="00975472" w:rsidRPr="00B648F1">
              <w:rPr>
                <w:lang w:val="en-CA"/>
              </w:rPr>
              <w:t xml:space="preserve"> </w:t>
            </w:r>
            <w:r w:rsidR="004C19DF">
              <w:rPr>
                <w:lang w:val="en-CA"/>
              </w:rPr>
              <w:t>July</w:t>
            </w:r>
            <w:r w:rsidR="00975472" w:rsidRPr="00B648F1">
              <w:rPr>
                <w:lang w:val="en-CA"/>
              </w:rPr>
              <w:t xml:space="preserve"> 201</w:t>
            </w:r>
            <w:r w:rsidR="00975472">
              <w:rPr>
                <w:lang w:val="en-CA"/>
              </w:rPr>
              <w:t>7</w:t>
            </w:r>
          </w:p>
        </w:tc>
        <w:tc>
          <w:tcPr>
            <w:tcW w:w="3168" w:type="dxa"/>
          </w:tcPr>
          <w:p w14:paraId="6E1E8399" w14:textId="77777777" w:rsidR="008A4B4C" w:rsidRPr="005B217D" w:rsidRDefault="00E61DAC" w:rsidP="00975472">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4C19DF">
              <w:rPr>
                <w:lang w:val="en-CA"/>
              </w:rPr>
              <w:t>AB</w:t>
            </w:r>
            <w:r w:rsidR="008D6BF9" w:rsidRPr="00EA4758">
              <w:rPr>
                <w:u w:val="single"/>
                <w:lang w:val="en-CA"/>
              </w:rPr>
              <w:t>0033</w:t>
            </w:r>
          </w:p>
        </w:tc>
      </w:tr>
    </w:tbl>
    <w:p w14:paraId="030407F2"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0FD028A3" w14:textId="77777777">
        <w:tc>
          <w:tcPr>
            <w:tcW w:w="1458" w:type="dxa"/>
          </w:tcPr>
          <w:p w14:paraId="4CB1914D"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53200E44" w14:textId="77777777" w:rsidR="00E61DAC" w:rsidRPr="005B217D" w:rsidRDefault="005124E7" w:rsidP="005124E7">
            <w:pPr>
              <w:spacing w:before="60" w:after="60"/>
              <w:rPr>
                <w:b/>
                <w:szCs w:val="22"/>
                <w:lang w:val="en-CA"/>
              </w:rPr>
            </w:pPr>
            <w:r>
              <w:rPr>
                <w:b/>
                <w:szCs w:val="22"/>
                <w:lang w:val="en-CA"/>
              </w:rPr>
              <w:t xml:space="preserve">CICP: </w:t>
            </w:r>
            <w:r w:rsidR="007E6C0F">
              <w:rPr>
                <w:b/>
                <w:szCs w:val="22"/>
                <w:lang w:val="en-CA"/>
              </w:rPr>
              <w:t>Appendix to Tag Common Industry In-Use Combinations of Video Stream Properties</w:t>
            </w:r>
          </w:p>
        </w:tc>
      </w:tr>
      <w:tr w:rsidR="00E61DAC" w:rsidRPr="005B217D" w14:paraId="796D4C36" w14:textId="77777777">
        <w:tc>
          <w:tcPr>
            <w:tcW w:w="1458" w:type="dxa"/>
          </w:tcPr>
          <w:p w14:paraId="3FB3B833"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6CAE6533" w14:textId="77777777" w:rsidR="00E61DAC" w:rsidRPr="005B217D" w:rsidRDefault="00D54FF5" w:rsidP="005124E7">
            <w:pPr>
              <w:spacing w:before="60" w:after="60"/>
              <w:rPr>
                <w:szCs w:val="22"/>
                <w:lang w:val="en-CA"/>
              </w:rPr>
            </w:pPr>
            <w:r>
              <w:rPr>
                <w:szCs w:val="22"/>
                <w:lang w:val="en-CA"/>
              </w:rPr>
              <w:t>Input Document to JCT-VC/MPEG</w:t>
            </w:r>
            <w:r w:rsidR="00E61DAC" w:rsidRPr="005B217D">
              <w:rPr>
                <w:szCs w:val="22"/>
                <w:lang w:val="en-CA"/>
              </w:rPr>
              <w:t xml:space="preserve"> </w:t>
            </w:r>
          </w:p>
        </w:tc>
      </w:tr>
      <w:tr w:rsidR="00E61DAC" w:rsidRPr="005B217D" w14:paraId="6A921672" w14:textId="77777777">
        <w:tc>
          <w:tcPr>
            <w:tcW w:w="1458" w:type="dxa"/>
          </w:tcPr>
          <w:p w14:paraId="7111A907"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4D8E63A9" w14:textId="77777777" w:rsidR="00E61DAC" w:rsidRPr="005B217D" w:rsidRDefault="00D54FF5" w:rsidP="00D54FF5">
            <w:pPr>
              <w:spacing w:before="60" w:after="60"/>
              <w:rPr>
                <w:szCs w:val="22"/>
                <w:lang w:val="en-CA"/>
              </w:rPr>
            </w:pPr>
            <w:r>
              <w:rPr>
                <w:szCs w:val="22"/>
                <w:lang w:val="en-CA"/>
              </w:rPr>
              <w:t>Proposal</w:t>
            </w:r>
          </w:p>
        </w:tc>
      </w:tr>
      <w:tr w:rsidR="00E61DAC" w:rsidRPr="005B217D" w14:paraId="65E07F07" w14:textId="77777777">
        <w:tc>
          <w:tcPr>
            <w:tcW w:w="1458" w:type="dxa"/>
          </w:tcPr>
          <w:p w14:paraId="0173FB45"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597B301A" w14:textId="77777777" w:rsidR="007E6C0F" w:rsidRDefault="00E61DAC" w:rsidP="007E6C0F">
            <w:pPr>
              <w:spacing w:before="60" w:after="60"/>
              <w:rPr>
                <w:szCs w:val="22"/>
                <w:lang w:val="en-CA"/>
              </w:rPr>
            </w:pPr>
            <w:r w:rsidRPr="005B217D">
              <w:rPr>
                <w:szCs w:val="22"/>
                <w:lang w:val="en-CA"/>
              </w:rPr>
              <w:br/>
            </w:r>
            <w:r w:rsidR="007E6C0F">
              <w:rPr>
                <w:szCs w:val="22"/>
                <w:lang w:val="en-CA"/>
              </w:rPr>
              <w:t>Yasser Syed</w:t>
            </w:r>
            <w:r w:rsidR="005509C0">
              <w:rPr>
                <w:szCs w:val="22"/>
                <w:lang w:val="en-CA"/>
              </w:rPr>
              <w:t>, Comcast</w:t>
            </w:r>
            <w:r w:rsidRPr="005B217D">
              <w:rPr>
                <w:szCs w:val="22"/>
                <w:lang w:val="en-CA"/>
              </w:rPr>
              <w:br/>
            </w:r>
            <w:r w:rsidRPr="005B217D">
              <w:rPr>
                <w:szCs w:val="22"/>
                <w:lang w:val="en-CA"/>
              </w:rPr>
              <w:br/>
            </w:r>
            <w:r w:rsidR="007E6C0F">
              <w:rPr>
                <w:szCs w:val="22"/>
                <w:lang w:val="en-CA"/>
              </w:rPr>
              <w:t xml:space="preserve">Chris Seeger, NBCU, </w:t>
            </w:r>
            <w:r w:rsidR="005509C0">
              <w:rPr>
                <w:szCs w:val="22"/>
                <w:lang w:val="en-CA"/>
              </w:rPr>
              <w:t>Chris.Seeger@nbcuni.com</w:t>
            </w:r>
          </w:p>
          <w:p w14:paraId="71154163" w14:textId="0C1FD5EF" w:rsidR="00E61DAC" w:rsidRDefault="007E6C0F" w:rsidP="007E6C0F">
            <w:pPr>
              <w:spacing w:before="60" w:after="60"/>
              <w:rPr>
                <w:ins w:id="0" w:author="Yasser F Syed" w:date="2017-07-15T08:48:00Z"/>
                <w:szCs w:val="22"/>
                <w:lang w:val="en-CA"/>
              </w:rPr>
            </w:pPr>
            <w:r>
              <w:rPr>
                <w:szCs w:val="22"/>
                <w:lang w:val="en-CA"/>
              </w:rPr>
              <w:t xml:space="preserve">Chad Fogg, Movielabs, </w:t>
            </w:r>
            <w:del w:id="1" w:author="Yasser F Syed" w:date="2017-07-15T08:48:00Z">
              <w:r w:rsidR="005509C0" w:rsidDel="001507FA">
                <w:rPr>
                  <w:szCs w:val="22"/>
                  <w:lang w:val="en-CA"/>
                </w:rPr>
                <w:delText xml:space="preserve"> </w:delText>
              </w:r>
            </w:del>
            <w:ins w:id="2" w:author="Yasser F Syed" w:date="2017-07-15T08:48:00Z">
              <w:r w:rsidR="001507FA">
                <w:rPr>
                  <w:szCs w:val="22"/>
                  <w:lang w:val="en-CA"/>
                </w:rPr>
                <w:fldChar w:fldCharType="begin"/>
              </w:r>
              <w:r w:rsidR="001507FA">
                <w:rPr>
                  <w:szCs w:val="22"/>
                  <w:lang w:val="en-CA"/>
                </w:rPr>
                <w:instrText xml:space="preserve"> HYPERLINK "mailto:</w:instrText>
              </w:r>
            </w:ins>
            <w:r w:rsidR="001507FA">
              <w:rPr>
                <w:szCs w:val="22"/>
                <w:lang w:val="en-CA"/>
              </w:rPr>
              <w:instrText>chad.fogg@gmail.com</w:instrText>
            </w:r>
            <w:ins w:id="3" w:author="Yasser F Syed" w:date="2017-07-15T08:48:00Z">
              <w:r w:rsidR="001507FA">
                <w:rPr>
                  <w:szCs w:val="22"/>
                  <w:lang w:val="en-CA"/>
                </w:rPr>
                <w:instrText xml:space="preserve">" </w:instrText>
              </w:r>
              <w:r w:rsidR="001507FA">
                <w:rPr>
                  <w:szCs w:val="22"/>
                  <w:lang w:val="en-CA"/>
                </w:rPr>
                <w:fldChar w:fldCharType="separate"/>
              </w:r>
            </w:ins>
            <w:r w:rsidR="001507FA" w:rsidRPr="00F75A6F">
              <w:rPr>
                <w:rStyle w:val="Hyperlink"/>
                <w:szCs w:val="22"/>
                <w:lang w:val="en-CA"/>
              </w:rPr>
              <w:t>chad.fogg@gmail.com</w:t>
            </w:r>
            <w:ins w:id="4" w:author="Yasser F Syed" w:date="2017-07-15T08:48:00Z">
              <w:r w:rsidR="001507FA">
                <w:rPr>
                  <w:szCs w:val="22"/>
                  <w:lang w:val="en-CA"/>
                </w:rPr>
                <w:fldChar w:fldCharType="end"/>
              </w:r>
            </w:ins>
          </w:p>
          <w:p w14:paraId="476FE7CF" w14:textId="77777777" w:rsidR="001507FA" w:rsidRDefault="001507FA" w:rsidP="007E6C0F">
            <w:pPr>
              <w:spacing w:before="60" w:after="60"/>
              <w:rPr>
                <w:ins w:id="5" w:author="Yasser F Syed" w:date="2017-07-15T08:52:00Z"/>
                <w:szCs w:val="22"/>
                <w:lang w:val="en-CA"/>
              </w:rPr>
            </w:pPr>
            <w:ins w:id="6" w:author="Yasser F Syed" w:date="2017-07-15T08:48:00Z">
              <w:r>
                <w:rPr>
                  <w:szCs w:val="22"/>
                  <w:lang w:val="en-CA"/>
                </w:rPr>
                <w:t>Lars Borg</w:t>
              </w:r>
            </w:ins>
            <w:ins w:id="7" w:author="Yasser F Syed" w:date="2017-07-15T08:52:00Z">
              <w:r w:rsidR="00DC67C2">
                <w:rPr>
                  <w:szCs w:val="22"/>
                  <w:lang w:val="en-CA"/>
                </w:rPr>
                <w:t>, Adobe</w:t>
              </w:r>
            </w:ins>
          </w:p>
          <w:p w14:paraId="65F12B76" w14:textId="0B7EAAE5" w:rsidR="00DC67C2" w:rsidRPr="005B217D" w:rsidRDefault="00ED3D6F" w:rsidP="007E6C0F">
            <w:pPr>
              <w:spacing w:before="60" w:after="60"/>
              <w:rPr>
                <w:szCs w:val="22"/>
                <w:lang w:val="en-CA"/>
              </w:rPr>
            </w:pPr>
            <w:ins w:id="8" w:author="Yasser F Syed" w:date="2017-07-15T08:52:00Z">
              <w:r>
                <w:rPr>
                  <w:szCs w:val="22"/>
                  <w:lang w:val="en-CA"/>
                </w:rPr>
                <w:t>b</w:t>
              </w:r>
              <w:r w:rsidR="00DC67C2">
                <w:rPr>
                  <w:szCs w:val="22"/>
                  <w:lang w:val="en-CA"/>
                </w:rPr>
                <w:t>org@adobe.com</w:t>
              </w:r>
            </w:ins>
          </w:p>
        </w:tc>
        <w:tc>
          <w:tcPr>
            <w:tcW w:w="900" w:type="dxa"/>
          </w:tcPr>
          <w:p w14:paraId="701D4740"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2E4345FB" w14:textId="77777777" w:rsidR="00E61DAC" w:rsidRPr="005B217D" w:rsidRDefault="00E61DAC" w:rsidP="00D96DAA">
            <w:pPr>
              <w:spacing w:before="60" w:after="60"/>
              <w:rPr>
                <w:szCs w:val="22"/>
                <w:lang w:val="en-CA"/>
              </w:rPr>
            </w:pPr>
            <w:r w:rsidRPr="005B217D">
              <w:rPr>
                <w:szCs w:val="22"/>
                <w:lang w:val="en-CA"/>
              </w:rPr>
              <w:br/>
            </w:r>
            <w:r w:rsidR="00D96DAA">
              <w:rPr>
                <w:szCs w:val="22"/>
                <w:lang w:val="en-CA"/>
              </w:rPr>
              <w:t>303-246-8413</w:t>
            </w:r>
            <w:r w:rsidRPr="005B217D">
              <w:rPr>
                <w:szCs w:val="22"/>
                <w:lang w:val="en-CA"/>
              </w:rPr>
              <w:br/>
            </w:r>
            <w:r w:rsidR="005509C0">
              <w:rPr>
                <w:szCs w:val="22"/>
                <w:lang w:val="en-CA"/>
              </w:rPr>
              <w:t>yasser_syed@comcast.com</w:t>
            </w:r>
          </w:p>
        </w:tc>
      </w:tr>
      <w:tr w:rsidR="00E61DAC" w:rsidRPr="005B217D" w14:paraId="1700FB77" w14:textId="77777777">
        <w:tc>
          <w:tcPr>
            <w:tcW w:w="1458" w:type="dxa"/>
          </w:tcPr>
          <w:p w14:paraId="70762F5E" w14:textId="2B1CCC5D"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010424B6" w14:textId="0C90725E" w:rsidR="00E61DAC" w:rsidRPr="005B217D" w:rsidRDefault="007E6C0F">
            <w:pPr>
              <w:spacing w:before="60" w:after="60"/>
              <w:rPr>
                <w:szCs w:val="22"/>
                <w:lang w:val="en-CA"/>
              </w:rPr>
            </w:pPr>
            <w:r>
              <w:rPr>
                <w:szCs w:val="22"/>
                <w:lang w:val="en-CA"/>
              </w:rPr>
              <w:t>Comcast, NBCU, MovieLabs</w:t>
            </w:r>
            <w:ins w:id="9" w:author="Yasser F Syed" w:date="2017-07-15T08:52:00Z">
              <w:r w:rsidR="00DC67C2">
                <w:rPr>
                  <w:szCs w:val="22"/>
                  <w:lang w:val="en-CA"/>
                </w:rPr>
                <w:t>, Adobe</w:t>
              </w:r>
            </w:ins>
          </w:p>
        </w:tc>
      </w:tr>
    </w:tbl>
    <w:p w14:paraId="1BBBB131"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0A89632F" w14:textId="77777777" w:rsidR="00275BCF" w:rsidRDefault="00275BCF" w:rsidP="009234A5">
      <w:pPr>
        <w:pStyle w:val="Heading1"/>
        <w:numPr>
          <w:ilvl w:val="0"/>
          <w:numId w:val="0"/>
        </w:numPr>
        <w:ind w:left="432" w:hanging="432"/>
        <w:rPr>
          <w:lang w:val="en-CA"/>
        </w:rPr>
      </w:pPr>
      <w:r w:rsidRPr="005B217D">
        <w:rPr>
          <w:lang w:val="en-CA"/>
        </w:rPr>
        <w:t>Abstract</w:t>
      </w:r>
    </w:p>
    <w:p w14:paraId="53AEAAA6" w14:textId="440042CA" w:rsidR="00C40ABF" w:rsidRDefault="000C3735" w:rsidP="001B5CCB">
      <w:pPr>
        <w:rPr>
          <w:lang w:val="en-CA"/>
        </w:rPr>
      </w:pPr>
      <w:r>
        <w:rPr>
          <w:lang w:val="en-CA"/>
        </w:rPr>
        <w:t>The Coding-I</w:t>
      </w:r>
      <w:r w:rsidR="00F33F1A">
        <w:rPr>
          <w:lang w:val="en-CA"/>
        </w:rPr>
        <w:t>ndependent Code Points</w:t>
      </w:r>
      <w:r w:rsidR="00C40ABF">
        <w:rPr>
          <w:lang w:val="en-CA"/>
        </w:rPr>
        <w:t xml:space="preserve"> (CICP)</w:t>
      </w:r>
      <w:r w:rsidR="00F33F1A">
        <w:rPr>
          <w:lang w:val="en-CA"/>
        </w:rPr>
        <w:t xml:space="preserve"> document(s)</w:t>
      </w:r>
      <w:ins w:id="10" w:author="Yasser F Syed" w:date="2017-07-15T03:50:00Z">
        <w:r w:rsidR="008D73EA">
          <w:rPr>
            <w:lang w:val="en-CA"/>
          </w:rPr>
          <w:t xml:space="preserve"> </w:t>
        </w:r>
      </w:ins>
      <w:ins w:id="11" w:author="Yasser F Syed" w:date="2017-07-09T18:07:00Z">
        <w:r w:rsidR="000420AE">
          <w:rPr>
            <w:lang w:val="en-CA"/>
          </w:rPr>
          <w:t>(2309</w:t>
        </w:r>
      </w:ins>
      <w:ins w:id="12" w:author="Yasser F Syed" w:date="2017-07-09T18:08:00Z">
        <w:r w:rsidR="000420AE">
          <w:rPr>
            <w:lang w:val="en-CA"/>
          </w:rPr>
          <w:t>1</w:t>
        </w:r>
      </w:ins>
      <w:ins w:id="13" w:author="Yasser F Syed" w:date="2017-07-09T18:07:00Z">
        <w:r w:rsidR="000420AE">
          <w:rPr>
            <w:lang w:val="en-CA"/>
          </w:rPr>
          <w:t>)</w:t>
        </w:r>
      </w:ins>
      <w:r w:rsidR="00CA5650">
        <w:rPr>
          <w:lang w:val="en-CA"/>
        </w:rPr>
        <w:t xml:space="preserve"> defines code points and fields that establish </w:t>
      </w:r>
      <w:r w:rsidR="0010435E">
        <w:rPr>
          <w:lang w:val="en-CA"/>
        </w:rPr>
        <w:t xml:space="preserve">presentation </w:t>
      </w:r>
      <w:r w:rsidR="00CA5650">
        <w:rPr>
          <w:lang w:val="en-CA"/>
        </w:rPr>
        <w:t xml:space="preserve">properties of a video or audio stream that are independent of the </w:t>
      </w:r>
      <w:r w:rsidR="0010435E">
        <w:rPr>
          <w:lang w:val="en-CA"/>
        </w:rPr>
        <w:t xml:space="preserve">coded video layer stream aspects such as tools, levels, </w:t>
      </w:r>
      <w:r w:rsidR="00CA5650">
        <w:rPr>
          <w:lang w:val="en-CA"/>
        </w:rPr>
        <w:t xml:space="preserve">and bit rate. </w:t>
      </w:r>
      <w:r w:rsidR="000362CC">
        <w:rPr>
          <w:lang w:val="en-CA"/>
        </w:rPr>
        <w:t>These properties</w:t>
      </w:r>
      <w:r w:rsidR="0010435E">
        <w:rPr>
          <w:lang w:val="en-CA"/>
        </w:rPr>
        <w:t xml:space="preserve">, usually expressed </w:t>
      </w:r>
      <w:r w:rsidR="000A1217">
        <w:rPr>
          <w:lang w:val="en-CA"/>
        </w:rPr>
        <w:t>in</w:t>
      </w:r>
      <w:r w:rsidR="0010435E">
        <w:rPr>
          <w:lang w:val="en-CA"/>
        </w:rPr>
        <w:t xml:space="preserve"> "metadata",</w:t>
      </w:r>
      <w:r w:rsidR="000362CC">
        <w:rPr>
          <w:lang w:val="en-CA"/>
        </w:rPr>
        <w:t xml:space="preserve"> can exist across the production and distribution workflow</w:t>
      </w:r>
      <w:r w:rsidR="00CB304E">
        <w:rPr>
          <w:lang w:val="en-CA"/>
        </w:rPr>
        <w:t>s</w:t>
      </w:r>
      <w:r w:rsidR="00C40ABF">
        <w:rPr>
          <w:lang w:val="en-CA"/>
        </w:rPr>
        <w:t xml:space="preserve"> and knowledge of these properties has value as content gets processed in the E2E </w:t>
      </w:r>
      <w:r w:rsidR="0010435E">
        <w:rPr>
          <w:lang w:val="en-CA"/>
        </w:rPr>
        <w:t>[</w:t>
      </w:r>
      <w:r w:rsidR="00F55DA5">
        <w:rPr>
          <w:lang w:val="en-CA"/>
        </w:rPr>
        <w:t>End-to-End</w:t>
      </w:r>
      <w:r w:rsidR="0010435E">
        <w:rPr>
          <w:lang w:val="en-CA"/>
        </w:rPr>
        <w:t xml:space="preserve">] </w:t>
      </w:r>
      <w:r w:rsidR="00A710F5">
        <w:rPr>
          <w:lang w:val="en-CA"/>
        </w:rPr>
        <w:t xml:space="preserve">production to distribution workflow </w:t>
      </w:r>
      <w:r w:rsidR="00C40ABF">
        <w:rPr>
          <w:lang w:val="en-CA"/>
        </w:rPr>
        <w:t>chain</w:t>
      </w:r>
      <w:r w:rsidR="000362CC">
        <w:rPr>
          <w:lang w:val="en-CA"/>
        </w:rPr>
        <w:t xml:space="preserve">. </w:t>
      </w:r>
      <w:r w:rsidR="00CA5650">
        <w:rPr>
          <w:lang w:val="en-CA"/>
        </w:rPr>
        <w:t xml:space="preserve">Tables </w:t>
      </w:r>
      <w:r w:rsidR="0092643B">
        <w:rPr>
          <w:lang w:val="en-CA"/>
        </w:rPr>
        <w:t xml:space="preserve">with a broad </w:t>
      </w:r>
      <w:r w:rsidR="00C40ABF">
        <w:rPr>
          <w:lang w:val="en-CA"/>
        </w:rPr>
        <w:t>gamut</w:t>
      </w:r>
      <w:r w:rsidR="0092643B">
        <w:rPr>
          <w:lang w:val="en-CA"/>
        </w:rPr>
        <w:t xml:space="preserve"> of values </w:t>
      </w:r>
      <w:r w:rsidR="00CA5650">
        <w:rPr>
          <w:lang w:val="en-CA"/>
        </w:rPr>
        <w:t>are defined for each separate pr</w:t>
      </w:r>
      <w:r w:rsidR="00423A21">
        <w:rPr>
          <w:lang w:val="en-CA"/>
        </w:rPr>
        <w:t xml:space="preserve">operty. The combinations of </w:t>
      </w:r>
      <w:r w:rsidR="00C40ABF">
        <w:rPr>
          <w:lang w:val="en-CA"/>
        </w:rPr>
        <w:t>properties and the permutation of</w:t>
      </w:r>
      <w:r w:rsidR="00423A21">
        <w:rPr>
          <w:lang w:val="en-CA"/>
        </w:rPr>
        <w:t xml:space="preserve"> </w:t>
      </w:r>
      <w:r w:rsidR="00CB304E">
        <w:rPr>
          <w:lang w:val="en-CA"/>
        </w:rPr>
        <w:t xml:space="preserve">all </w:t>
      </w:r>
      <w:r w:rsidR="00423A21">
        <w:rPr>
          <w:lang w:val="en-CA"/>
        </w:rPr>
        <w:t>value</w:t>
      </w:r>
      <w:r w:rsidR="00C40ABF">
        <w:rPr>
          <w:lang w:val="en-CA"/>
        </w:rPr>
        <w:t>s</w:t>
      </w:r>
      <w:r w:rsidR="00423A21">
        <w:rPr>
          <w:lang w:val="en-CA"/>
        </w:rPr>
        <w:t xml:space="preserve"> being </w:t>
      </w:r>
      <w:r w:rsidR="00C40ABF">
        <w:rPr>
          <w:lang w:val="en-CA"/>
        </w:rPr>
        <w:t>considered</w:t>
      </w:r>
      <w:r w:rsidR="00423A21">
        <w:rPr>
          <w:lang w:val="en-CA"/>
        </w:rPr>
        <w:t xml:space="preserve"> can reach hundreds of choices to describe a stream</w:t>
      </w:r>
      <w:r w:rsidR="00C40ABF">
        <w:rPr>
          <w:lang w:val="en-CA"/>
        </w:rPr>
        <w:t>. M</w:t>
      </w:r>
      <w:r w:rsidR="0092643B">
        <w:rPr>
          <w:lang w:val="en-CA"/>
        </w:rPr>
        <w:t xml:space="preserve">any </w:t>
      </w:r>
      <w:r w:rsidR="00C40ABF">
        <w:rPr>
          <w:lang w:val="en-CA"/>
        </w:rPr>
        <w:t xml:space="preserve">of these </w:t>
      </w:r>
      <w:r w:rsidR="0092643B">
        <w:rPr>
          <w:lang w:val="en-CA"/>
        </w:rPr>
        <w:t xml:space="preserve">combinations </w:t>
      </w:r>
      <w:r w:rsidR="000A1217">
        <w:rPr>
          <w:lang w:val="en-CA"/>
        </w:rPr>
        <w:t>(such as PQ with BT.601 primaries) will not</w:t>
      </w:r>
      <w:r w:rsidR="0092643B">
        <w:rPr>
          <w:lang w:val="en-CA"/>
        </w:rPr>
        <w:t xml:space="preserve"> </w:t>
      </w:r>
      <w:r w:rsidR="000A1217">
        <w:rPr>
          <w:lang w:val="en-CA"/>
        </w:rPr>
        <w:t xml:space="preserve">be defined anywhere: </w:t>
      </w:r>
      <w:r w:rsidR="00C40ABF">
        <w:rPr>
          <w:lang w:val="en-CA"/>
        </w:rPr>
        <w:t xml:space="preserve">only a </w:t>
      </w:r>
      <w:r w:rsidR="00423A21">
        <w:rPr>
          <w:lang w:val="en-CA"/>
        </w:rPr>
        <w:t xml:space="preserve">small subset of these combinations </w:t>
      </w:r>
      <w:r w:rsidR="000A1217">
        <w:rPr>
          <w:lang w:val="en-CA"/>
        </w:rPr>
        <w:t xml:space="preserve">(such as BT.2100 PQ and HLG) </w:t>
      </w:r>
      <w:r w:rsidR="00423A21">
        <w:rPr>
          <w:lang w:val="en-CA"/>
        </w:rPr>
        <w:t xml:space="preserve">is </w:t>
      </w:r>
      <w:r w:rsidR="0092643B">
        <w:rPr>
          <w:lang w:val="en-CA"/>
        </w:rPr>
        <w:t xml:space="preserve">actually </w:t>
      </w:r>
      <w:r w:rsidR="00423A21">
        <w:rPr>
          <w:lang w:val="en-CA"/>
        </w:rPr>
        <w:t xml:space="preserve">used in practice. </w:t>
      </w:r>
    </w:p>
    <w:p w14:paraId="6ED576B5" w14:textId="1ED08C82" w:rsidR="001B5CCB" w:rsidRDefault="00423A21" w:rsidP="001B5CCB">
      <w:pPr>
        <w:rPr>
          <w:lang w:val="en-CA"/>
        </w:rPr>
      </w:pPr>
      <w:r>
        <w:rPr>
          <w:lang w:val="en-CA"/>
        </w:rPr>
        <w:t xml:space="preserve">This contribution recommends adding an appendix to the </w:t>
      </w:r>
      <w:r w:rsidR="000A1217">
        <w:rPr>
          <w:lang w:val="en-CA"/>
        </w:rPr>
        <w:t>CICP</w:t>
      </w:r>
      <w:ins w:id="14" w:author="Yasser F Syed" w:date="2017-07-09T18:08:00Z">
        <w:r w:rsidR="000420AE">
          <w:rPr>
            <w:lang w:val="en-CA"/>
          </w:rPr>
          <w:t>-Video</w:t>
        </w:r>
      </w:ins>
      <w:r w:rsidR="000A1217">
        <w:rPr>
          <w:lang w:val="en-CA"/>
        </w:rPr>
        <w:t xml:space="preserve"> </w:t>
      </w:r>
      <w:r>
        <w:rPr>
          <w:lang w:val="en-CA"/>
        </w:rPr>
        <w:t>document</w:t>
      </w:r>
      <w:ins w:id="15" w:author="Yasser F Syed" w:date="2017-07-09T18:08:00Z">
        <w:r w:rsidR="000420AE">
          <w:rPr>
            <w:lang w:val="en-CA"/>
          </w:rPr>
          <w:t xml:space="preserve"> (23091-2) </w:t>
        </w:r>
      </w:ins>
      <w:del w:id="16" w:author="Yasser F Syed" w:date="2017-07-15T03:51:00Z">
        <w:r w:rsidR="00006BED" w:rsidDel="000E34D3">
          <w:rPr>
            <w:lang w:val="en-CA"/>
          </w:rPr>
          <w:delText xml:space="preserve"> </w:delText>
        </w:r>
      </w:del>
      <w:r w:rsidR="00006BED">
        <w:rPr>
          <w:lang w:val="en-CA"/>
        </w:rPr>
        <w:t xml:space="preserve">to describe </w:t>
      </w:r>
      <w:r w:rsidR="000A1217">
        <w:rPr>
          <w:lang w:val="en-CA"/>
        </w:rPr>
        <w:t xml:space="preserve">industry </w:t>
      </w:r>
      <w:r w:rsidR="00AD12F3">
        <w:rPr>
          <w:lang w:val="en-CA"/>
        </w:rPr>
        <w:t xml:space="preserve">in-use combinations of </w:t>
      </w:r>
      <w:r w:rsidR="00A26CE8">
        <w:rPr>
          <w:lang w:val="en-CA"/>
        </w:rPr>
        <w:t xml:space="preserve">video </w:t>
      </w:r>
      <w:r w:rsidR="000A1217">
        <w:rPr>
          <w:lang w:val="en-CA"/>
        </w:rPr>
        <w:t xml:space="preserve">presentation </w:t>
      </w:r>
      <w:r w:rsidR="00A26CE8">
        <w:rPr>
          <w:lang w:val="en-CA"/>
        </w:rPr>
        <w:t xml:space="preserve">properties of a stream. </w:t>
      </w:r>
      <w:r w:rsidR="004E2824">
        <w:rPr>
          <w:lang w:val="en-CA"/>
        </w:rPr>
        <w:t xml:space="preserve">This contribution will </w:t>
      </w:r>
      <w:r w:rsidR="00A26CE8">
        <w:rPr>
          <w:lang w:val="en-CA"/>
        </w:rPr>
        <w:t xml:space="preserve">further define category tags to support these different types of combinations. </w:t>
      </w:r>
      <w:r w:rsidR="00A86A4E">
        <w:rPr>
          <w:lang w:val="en-CA"/>
        </w:rPr>
        <w:t>This</w:t>
      </w:r>
      <w:r w:rsidR="00A26CE8">
        <w:rPr>
          <w:lang w:val="en-CA"/>
        </w:rPr>
        <w:t xml:space="preserve"> initial propo</w:t>
      </w:r>
      <w:r w:rsidR="00A86A4E">
        <w:rPr>
          <w:lang w:val="en-CA"/>
        </w:rPr>
        <w:t>sal</w:t>
      </w:r>
      <w:r w:rsidR="00A26CE8">
        <w:rPr>
          <w:lang w:val="en-CA"/>
        </w:rPr>
        <w:t xml:space="preserve"> </w:t>
      </w:r>
      <w:r w:rsidR="00A86A4E">
        <w:rPr>
          <w:lang w:val="en-CA"/>
        </w:rPr>
        <w:t>suggest</w:t>
      </w:r>
      <w:r w:rsidR="00AD12F3">
        <w:rPr>
          <w:lang w:val="en-CA"/>
        </w:rPr>
        <w:t>s the following categ</w:t>
      </w:r>
      <w:r w:rsidR="00A26CE8">
        <w:rPr>
          <w:lang w:val="en-CA"/>
        </w:rPr>
        <w:t>ory tags</w:t>
      </w:r>
      <w:r w:rsidR="00D21F25">
        <w:rPr>
          <w:lang w:val="en-CA"/>
        </w:rPr>
        <w:t>: 1) VideoColourVolume</w:t>
      </w:r>
      <w:r w:rsidR="00006BED">
        <w:rPr>
          <w:lang w:val="en-CA"/>
        </w:rPr>
        <w:t>Tag</w:t>
      </w:r>
      <w:r w:rsidR="007F61B6">
        <w:rPr>
          <w:lang w:val="en-CA"/>
        </w:rPr>
        <w:t>, 2) Master</w:t>
      </w:r>
      <w:r w:rsidR="00115C1B">
        <w:rPr>
          <w:lang w:val="en-CA"/>
        </w:rPr>
        <w:t>ing</w:t>
      </w:r>
      <w:r w:rsidR="007F61B6">
        <w:rPr>
          <w:lang w:val="en-CA"/>
        </w:rPr>
        <w:t>DisplayTag, and 3)</w:t>
      </w:r>
      <w:r w:rsidR="000362CC">
        <w:rPr>
          <w:lang w:val="en-CA"/>
        </w:rPr>
        <w:t xml:space="preserve"> C</w:t>
      </w:r>
      <w:r w:rsidR="00D21F25">
        <w:rPr>
          <w:lang w:val="en-CA"/>
        </w:rPr>
        <w:t>ameraLogGamma</w:t>
      </w:r>
      <w:r w:rsidR="000362CC">
        <w:rPr>
          <w:lang w:val="en-CA"/>
        </w:rPr>
        <w:t>Tag.</w:t>
      </w:r>
    </w:p>
    <w:p w14:paraId="0E380288" w14:textId="77777777" w:rsidR="00C40ABF" w:rsidRDefault="00CB304E" w:rsidP="001B5CCB">
      <w:pPr>
        <w:rPr>
          <w:lang w:val="en-CA"/>
        </w:rPr>
      </w:pPr>
      <w:r>
        <w:rPr>
          <w:lang w:val="en-CA"/>
        </w:rPr>
        <w:t>The benefits of defining</w:t>
      </w:r>
      <w:r w:rsidR="007941E6">
        <w:rPr>
          <w:lang w:val="en-CA"/>
        </w:rPr>
        <w:t xml:space="preserve"> these tags across production and distribution workflows </w:t>
      </w:r>
      <w:r w:rsidR="0026163E">
        <w:rPr>
          <w:lang w:val="en-CA"/>
        </w:rPr>
        <w:t xml:space="preserve">is that different types of content </w:t>
      </w:r>
      <w:r w:rsidR="004F538C">
        <w:rPr>
          <w:lang w:val="en-CA"/>
        </w:rPr>
        <w:t>processing toolsets can be used</w:t>
      </w:r>
      <w:r w:rsidR="0044376C">
        <w:rPr>
          <w:lang w:val="en-CA"/>
        </w:rPr>
        <w:t xml:space="preserve"> in an interoperable </w:t>
      </w:r>
      <w:r w:rsidR="00EF08ED">
        <w:rPr>
          <w:lang w:val="en-CA"/>
        </w:rPr>
        <w:t xml:space="preserve">automated </w:t>
      </w:r>
      <w:r w:rsidR="0044376C">
        <w:rPr>
          <w:lang w:val="en-CA"/>
        </w:rPr>
        <w:t>manner</w:t>
      </w:r>
      <w:r w:rsidR="00AD12F3">
        <w:rPr>
          <w:lang w:val="en-CA"/>
        </w:rPr>
        <w:t>. Additionally</w:t>
      </w:r>
      <w:r w:rsidR="001448F5">
        <w:rPr>
          <w:lang w:val="en-CA"/>
        </w:rPr>
        <w:t>,</w:t>
      </w:r>
      <w:r w:rsidR="00AD12F3">
        <w:rPr>
          <w:lang w:val="en-CA"/>
        </w:rPr>
        <w:t xml:space="preserve"> </w:t>
      </w:r>
      <w:r w:rsidR="002F2CF5">
        <w:rPr>
          <w:lang w:val="en-CA"/>
        </w:rPr>
        <w:t xml:space="preserve">the tags </w:t>
      </w:r>
      <w:r w:rsidR="00AD12F3">
        <w:rPr>
          <w:lang w:val="en-CA"/>
        </w:rPr>
        <w:t xml:space="preserve">will </w:t>
      </w:r>
      <w:r w:rsidR="002F2CF5">
        <w:rPr>
          <w:lang w:val="en-CA"/>
        </w:rPr>
        <w:t xml:space="preserve">provide </w:t>
      </w:r>
      <w:r w:rsidR="00AD12F3">
        <w:rPr>
          <w:lang w:val="en-CA"/>
        </w:rPr>
        <w:t xml:space="preserve">a </w:t>
      </w:r>
      <w:r w:rsidR="002F2CF5">
        <w:rPr>
          <w:lang w:val="en-CA"/>
        </w:rPr>
        <w:t xml:space="preserve">means </w:t>
      </w:r>
      <w:r w:rsidR="00AD12F3">
        <w:rPr>
          <w:lang w:val="en-CA"/>
        </w:rPr>
        <w:t>to avoid</w:t>
      </w:r>
      <w:r w:rsidR="00EF08ED">
        <w:rPr>
          <w:lang w:val="en-CA"/>
        </w:rPr>
        <w:t xml:space="preserve"> </w:t>
      </w:r>
      <w:r w:rsidR="00A26CE8">
        <w:rPr>
          <w:lang w:val="en-CA"/>
        </w:rPr>
        <w:t>common content processing mistakes</w:t>
      </w:r>
      <w:r w:rsidR="00AD12F3">
        <w:rPr>
          <w:lang w:val="en-CA"/>
        </w:rPr>
        <w:t xml:space="preserve"> due to assumptions </w:t>
      </w:r>
      <w:r w:rsidR="00A86A4E">
        <w:rPr>
          <w:lang w:val="en-CA"/>
        </w:rPr>
        <w:t xml:space="preserve">made of these properties in </w:t>
      </w:r>
      <w:r w:rsidR="00AD12F3">
        <w:rPr>
          <w:lang w:val="en-CA"/>
        </w:rPr>
        <w:t xml:space="preserve">the </w:t>
      </w:r>
      <w:r w:rsidR="00A86A4E">
        <w:rPr>
          <w:lang w:val="en-CA"/>
        </w:rPr>
        <w:t xml:space="preserve">authoring of </w:t>
      </w:r>
      <w:r w:rsidR="00AD12F3">
        <w:rPr>
          <w:lang w:val="en-CA"/>
        </w:rPr>
        <w:t xml:space="preserve">source content. </w:t>
      </w:r>
      <w:r w:rsidR="001448F5">
        <w:rPr>
          <w:lang w:val="en-CA"/>
        </w:rPr>
        <w:t>With HDR</w:t>
      </w:r>
      <w:r w:rsidR="007E03C4">
        <w:rPr>
          <w:lang w:val="en-CA"/>
        </w:rPr>
        <w:t xml:space="preserve"> and the increased use of LUTs</w:t>
      </w:r>
      <w:r w:rsidR="001448F5">
        <w:rPr>
          <w:lang w:val="en-CA"/>
        </w:rPr>
        <w:t>, th</w:t>
      </w:r>
      <w:r w:rsidR="002F2CF5">
        <w:rPr>
          <w:lang w:val="en-CA"/>
        </w:rPr>
        <w:t>e</w:t>
      </w:r>
      <w:r w:rsidR="001448F5">
        <w:rPr>
          <w:lang w:val="en-CA"/>
        </w:rPr>
        <w:t>s</w:t>
      </w:r>
      <w:r w:rsidR="002F2CF5">
        <w:rPr>
          <w:lang w:val="en-CA"/>
        </w:rPr>
        <w:t>e</w:t>
      </w:r>
      <w:r w:rsidR="001448F5">
        <w:rPr>
          <w:lang w:val="en-CA"/>
        </w:rPr>
        <w:t xml:space="preserve"> </w:t>
      </w:r>
      <w:r w:rsidR="00A86A4E">
        <w:rPr>
          <w:lang w:val="en-CA"/>
        </w:rPr>
        <w:t xml:space="preserve">mistakes </w:t>
      </w:r>
      <w:r w:rsidR="001448F5">
        <w:rPr>
          <w:lang w:val="en-CA"/>
        </w:rPr>
        <w:t xml:space="preserve">will increasingly become magnified. </w:t>
      </w:r>
      <w:r w:rsidR="007E03C4">
        <w:rPr>
          <w:lang w:val="en-CA"/>
        </w:rPr>
        <w:t>A further advantage is it will allow</w:t>
      </w:r>
      <w:r w:rsidR="00AD12F3">
        <w:rPr>
          <w:lang w:val="en-CA"/>
        </w:rPr>
        <w:t xml:space="preserve"> simplification of toolset development </w:t>
      </w:r>
      <w:r w:rsidR="007E03C4">
        <w:rPr>
          <w:lang w:val="en-CA"/>
        </w:rPr>
        <w:t>by avoiding</w:t>
      </w:r>
      <w:r w:rsidR="00B263BC">
        <w:rPr>
          <w:lang w:val="en-CA"/>
        </w:rPr>
        <w:t xml:space="preserve"> complicated tailoring of the tool to</w:t>
      </w:r>
      <w:r w:rsidR="007E03C4">
        <w:rPr>
          <w:lang w:val="en-CA"/>
        </w:rPr>
        <w:t xml:space="preserve"> specific areas of the workflow and </w:t>
      </w:r>
      <w:r w:rsidR="002F2CF5">
        <w:rPr>
          <w:lang w:val="en-CA"/>
        </w:rPr>
        <w:t xml:space="preserve">allow </w:t>
      </w:r>
      <w:r w:rsidR="007E03C4">
        <w:rPr>
          <w:lang w:val="en-CA"/>
        </w:rPr>
        <w:t>repurposing tools to different parts of the workflow.</w:t>
      </w:r>
    </w:p>
    <w:p w14:paraId="15C5C9CA" w14:textId="77777777" w:rsidR="00745F6B" w:rsidRDefault="00B50DEE" w:rsidP="00E11923">
      <w:pPr>
        <w:pStyle w:val="Heading1"/>
        <w:rPr>
          <w:lang w:val="en-CA"/>
        </w:rPr>
      </w:pPr>
      <w:r>
        <w:rPr>
          <w:lang w:val="en-CA"/>
        </w:rPr>
        <w:t>Introduction &amp; Problem Statement</w:t>
      </w:r>
    </w:p>
    <w:p w14:paraId="5FDB0E91" w14:textId="77777777" w:rsidR="00BF1914" w:rsidRDefault="001E3A2D" w:rsidP="003D7E10">
      <w:pPr>
        <w:rPr>
          <w:lang w:val="en-CA"/>
        </w:rPr>
      </w:pPr>
      <w:r>
        <w:rPr>
          <w:lang w:val="en-CA"/>
        </w:rPr>
        <w:t>In different</w:t>
      </w:r>
      <w:r w:rsidR="00D81596">
        <w:rPr>
          <w:lang w:val="en-CA"/>
        </w:rPr>
        <w:t xml:space="preserve"> </w:t>
      </w:r>
      <w:r w:rsidR="002B23B7">
        <w:rPr>
          <w:lang w:val="en-CA"/>
        </w:rPr>
        <w:t xml:space="preserve">parts </w:t>
      </w:r>
      <w:r w:rsidR="00D81596">
        <w:rPr>
          <w:lang w:val="en-CA"/>
        </w:rPr>
        <w:t xml:space="preserve">of the workflow and in different toolsets, </w:t>
      </w:r>
      <w:r w:rsidR="0074361A">
        <w:rPr>
          <w:lang w:val="en-CA"/>
        </w:rPr>
        <w:t>the same</w:t>
      </w:r>
      <w:r w:rsidR="002B23B7">
        <w:rPr>
          <w:lang w:val="en-CA"/>
        </w:rPr>
        <w:t xml:space="preserve"> color volume description</w:t>
      </w:r>
      <w:r w:rsidR="005818C4">
        <w:rPr>
          <w:lang w:val="en-CA"/>
        </w:rPr>
        <w:t xml:space="preserve"> (e.g. HD/UHD/8K narrow Dynamic Range, WCG))</w:t>
      </w:r>
      <w:r w:rsidR="00D87C29">
        <w:rPr>
          <w:lang w:val="en-CA"/>
        </w:rPr>
        <w:t xml:space="preserve"> </w:t>
      </w:r>
      <w:r w:rsidR="00AF7E7F">
        <w:rPr>
          <w:lang w:val="en-CA"/>
        </w:rPr>
        <w:t>label</w:t>
      </w:r>
      <w:r w:rsidR="005818C4">
        <w:rPr>
          <w:lang w:val="en-CA"/>
        </w:rPr>
        <w:t xml:space="preserve"> </w:t>
      </w:r>
      <w:r w:rsidR="00761164">
        <w:rPr>
          <w:lang w:val="en-CA"/>
        </w:rPr>
        <w:t xml:space="preserve">can be </w:t>
      </w:r>
      <w:r w:rsidR="00EE6FC3">
        <w:rPr>
          <w:lang w:val="en-CA"/>
        </w:rPr>
        <w:t xml:space="preserve">applicable to </w:t>
      </w:r>
      <w:r w:rsidR="005818C4" w:rsidRPr="000C5EE1">
        <w:rPr>
          <w:b/>
          <w:lang w:val="en-CA"/>
        </w:rPr>
        <w:t>more than one combination</w:t>
      </w:r>
      <w:r w:rsidR="005818C4">
        <w:rPr>
          <w:lang w:val="en-CA"/>
        </w:rPr>
        <w:t xml:space="preserve"> of video properties</w:t>
      </w:r>
      <w:r w:rsidR="00AF7E7F">
        <w:rPr>
          <w:lang w:val="en-CA"/>
        </w:rPr>
        <w:t xml:space="preserve">. Depending on where in the workflow and type of carriage, </w:t>
      </w:r>
      <w:r w:rsidR="003A012A">
        <w:rPr>
          <w:lang w:val="en-CA"/>
        </w:rPr>
        <w:t xml:space="preserve">the same video properties can be labeled in </w:t>
      </w:r>
      <w:r w:rsidR="003A012A" w:rsidRPr="000C5EE1">
        <w:rPr>
          <w:b/>
          <w:lang w:val="en-CA"/>
        </w:rPr>
        <w:t>more than one way</w:t>
      </w:r>
      <w:r w:rsidR="003A012A">
        <w:rPr>
          <w:lang w:val="en-CA"/>
        </w:rPr>
        <w:t xml:space="preserve"> (e.g. OETF in HEVC and MXF).</w:t>
      </w:r>
      <w:r w:rsidR="00F07FCC">
        <w:rPr>
          <w:lang w:val="en-CA"/>
        </w:rPr>
        <w:t xml:space="preserve"> (</w:t>
      </w:r>
      <w:r w:rsidR="00234AEB">
        <w:rPr>
          <w:lang w:val="en-CA"/>
        </w:rPr>
        <w:t xml:space="preserve">See </w:t>
      </w:r>
      <w:r w:rsidR="00761164">
        <w:rPr>
          <w:lang w:val="en-CA"/>
        </w:rPr>
        <w:t>Fig 1 &amp; 2)</w:t>
      </w:r>
      <w:r w:rsidR="009250DA">
        <w:rPr>
          <w:lang w:val="en-CA"/>
        </w:rPr>
        <w:t>.</w:t>
      </w:r>
      <w:r w:rsidR="002F0042">
        <w:rPr>
          <w:lang w:val="en-CA"/>
        </w:rPr>
        <w:t xml:space="preserve"> </w:t>
      </w:r>
    </w:p>
    <w:p w14:paraId="71CAB5C0" w14:textId="77777777" w:rsidR="000805D1" w:rsidRDefault="0025538A" w:rsidP="003D7E10">
      <w:pPr>
        <w:rPr>
          <w:lang w:val="en-CA"/>
        </w:rPr>
      </w:pPr>
      <w:r>
        <w:rPr>
          <w:lang w:val="en-CA"/>
        </w:rPr>
        <w:lastRenderedPageBreak/>
        <w:t xml:space="preserve">A </w:t>
      </w:r>
      <w:r w:rsidR="00B1499B">
        <w:rPr>
          <w:lang w:val="en-CA"/>
        </w:rPr>
        <w:t>v</w:t>
      </w:r>
      <w:r w:rsidR="00BF1914">
        <w:rPr>
          <w:lang w:val="en-CA"/>
        </w:rPr>
        <w:t xml:space="preserve">ideo content processing tool handles this situation by designing the tool for a specific part of the workflow. </w:t>
      </w:r>
      <w:r w:rsidR="00D70CDE">
        <w:rPr>
          <w:lang w:val="en-CA"/>
        </w:rPr>
        <w:t xml:space="preserve">It reduces the number of variations of combinations by either making assumptions </w:t>
      </w:r>
      <w:r w:rsidR="00B3728D">
        <w:rPr>
          <w:lang w:val="en-CA"/>
        </w:rPr>
        <w:t xml:space="preserve">on the input content or by analysing the input source content. </w:t>
      </w:r>
      <w:r w:rsidR="00280EA5">
        <w:rPr>
          <w:lang w:val="en-CA"/>
        </w:rPr>
        <w:t>Tools reduce</w:t>
      </w:r>
      <w:r w:rsidR="00AE17F4">
        <w:rPr>
          <w:lang w:val="en-CA"/>
        </w:rPr>
        <w:t>s</w:t>
      </w:r>
      <w:r w:rsidR="00280EA5">
        <w:rPr>
          <w:lang w:val="en-CA"/>
        </w:rPr>
        <w:t xml:space="preserve"> the </w:t>
      </w:r>
      <w:r w:rsidR="00AE17F4">
        <w:rPr>
          <w:lang w:val="en-CA"/>
        </w:rPr>
        <w:t>number of ways it needs to look for the same parameter by recognizing what part of the workflow the tool operates in</w:t>
      </w:r>
      <w:r w:rsidR="00B86F3B">
        <w:rPr>
          <w:lang w:val="en-CA"/>
        </w:rPr>
        <w:t xml:space="preserve"> and where to look for carriage of that information</w:t>
      </w:r>
      <w:r w:rsidR="00AE17F4">
        <w:rPr>
          <w:lang w:val="en-CA"/>
        </w:rPr>
        <w:t xml:space="preserve">. </w:t>
      </w:r>
      <w:r w:rsidR="00D04ED9">
        <w:rPr>
          <w:lang w:val="en-CA"/>
        </w:rPr>
        <w:t xml:space="preserve">With </w:t>
      </w:r>
      <w:r w:rsidR="00DF743B">
        <w:rPr>
          <w:lang w:val="en-CA"/>
        </w:rPr>
        <w:t>the advent of HDR, WCG, and</w:t>
      </w:r>
      <w:r w:rsidR="00B86F3B">
        <w:rPr>
          <w:lang w:val="en-CA"/>
        </w:rPr>
        <w:t xml:space="preserve"> LUTs in the workflow, the number of similarly labeled variations increases as well as the number of labels for the same function. This increases the chances of </w:t>
      </w:r>
      <w:r w:rsidR="004E58E0">
        <w:rPr>
          <w:lang w:val="en-CA"/>
        </w:rPr>
        <w:t xml:space="preserve">being processed wrongly. </w:t>
      </w:r>
      <w:r w:rsidR="002B00FA">
        <w:rPr>
          <w:lang w:val="en-CA"/>
        </w:rPr>
        <w:t>Also,</w:t>
      </w:r>
      <w:r w:rsidR="004E58E0">
        <w:rPr>
          <w:lang w:val="en-CA"/>
        </w:rPr>
        <w:t xml:space="preserve"> toolsets may be too restricted to specific parts of the workflow simply because of specialized design of the inputs to the specific workflow.</w:t>
      </w:r>
      <w:r w:rsidR="000805D1">
        <w:rPr>
          <w:lang w:val="en-CA"/>
        </w:rPr>
        <w:t xml:space="preserve"> </w:t>
      </w:r>
    </w:p>
    <w:p w14:paraId="08AB883B" w14:textId="77777777" w:rsidR="000805D1" w:rsidRDefault="00F71D3F" w:rsidP="003D7E10">
      <w:pPr>
        <w:rPr>
          <w:lang w:val="en-CA"/>
        </w:rPr>
      </w:pPr>
      <w:r>
        <w:rPr>
          <w:lang w:val="en-CA"/>
        </w:rPr>
        <w:t>From a different perspective</w:t>
      </w:r>
      <w:r w:rsidR="000805D1">
        <w:rPr>
          <w:lang w:val="en-CA"/>
        </w:rPr>
        <w:t>, the toolset may suffer in complexity if it needs to accommodate content processing of video streams in all combinations of</w:t>
      </w:r>
      <w:r>
        <w:rPr>
          <w:lang w:val="en-CA"/>
        </w:rPr>
        <w:t xml:space="preserve"> video properties including combinations that should</w:t>
      </w:r>
      <w:r w:rsidR="000805D1">
        <w:rPr>
          <w:lang w:val="en-CA"/>
        </w:rPr>
        <w:t xml:space="preserve"> not appear at all (e.g. HDR w/ Rec 709).</w:t>
      </w:r>
    </w:p>
    <w:p w14:paraId="3795EE1D" w14:textId="77777777" w:rsidR="009250DA" w:rsidRDefault="009250DA" w:rsidP="003D7E10">
      <w:pPr>
        <w:rPr>
          <w:lang w:val="en-CA"/>
        </w:rPr>
      </w:pPr>
    </w:p>
    <w:p w14:paraId="0DDCAE99" w14:textId="77777777" w:rsidR="009250DA" w:rsidRDefault="009250DA" w:rsidP="003D7E10">
      <w:pPr>
        <w:rPr>
          <w:lang w:val="en-CA"/>
        </w:rPr>
      </w:pPr>
    </w:p>
    <w:p w14:paraId="6622D1D0" w14:textId="7531A4AB" w:rsidR="003D7E10" w:rsidRDefault="00E8047A" w:rsidP="003D7E10">
      <w:pPr>
        <w:rPr>
          <w:noProof/>
        </w:rPr>
      </w:pPr>
      <w:r w:rsidRPr="00D45D92">
        <w:rPr>
          <w:noProof/>
        </w:rPr>
        <w:drawing>
          <wp:inline distT="0" distB="0" distL="0" distR="0" wp14:anchorId="6C3D4D31" wp14:editId="6A9F1D3D">
            <wp:extent cx="5943600" cy="339661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396615"/>
                    </a:xfrm>
                    <a:prstGeom prst="rect">
                      <a:avLst/>
                    </a:prstGeom>
                    <a:noFill/>
                    <a:ln>
                      <a:noFill/>
                    </a:ln>
                  </pic:spPr>
                </pic:pic>
              </a:graphicData>
            </a:graphic>
          </wp:inline>
        </w:drawing>
      </w:r>
    </w:p>
    <w:p w14:paraId="60D7F52C" w14:textId="77777777" w:rsidR="00217400" w:rsidRDefault="009F3B83" w:rsidP="00EA4758">
      <w:pPr>
        <w:pStyle w:val="Caption"/>
        <w:rPr>
          <w:noProof/>
        </w:rPr>
      </w:pPr>
      <w:r>
        <w:t xml:space="preserve">Figure </w:t>
      </w:r>
      <w:r w:rsidR="00D00028">
        <w:fldChar w:fldCharType="begin"/>
      </w:r>
      <w:r w:rsidR="00D00028">
        <w:instrText xml:space="preserve"> SEQ Figure \* ARABIC </w:instrText>
      </w:r>
      <w:r w:rsidR="00D00028">
        <w:fldChar w:fldCharType="separate"/>
      </w:r>
      <w:r>
        <w:rPr>
          <w:noProof/>
        </w:rPr>
        <w:t>1</w:t>
      </w:r>
      <w:r w:rsidR="00D00028">
        <w:rPr>
          <w:noProof/>
        </w:rPr>
        <w:fldChar w:fldCharType="end"/>
      </w:r>
      <w:r>
        <w:t xml:space="preserve"> Colour tags for HEVC and QT</w:t>
      </w:r>
    </w:p>
    <w:p w14:paraId="57E5864E" w14:textId="77777777" w:rsidR="009F3B83" w:rsidRDefault="009F3B83" w:rsidP="003D7E10">
      <w:pPr>
        <w:rPr>
          <w:noProof/>
        </w:rPr>
      </w:pPr>
    </w:p>
    <w:p w14:paraId="1B5E38B4" w14:textId="2C6EF464" w:rsidR="00217400" w:rsidRPr="003D7E10" w:rsidRDefault="00E8047A" w:rsidP="003D7E10">
      <w:pPr>
        <w:rPr>
          <w:lang w:val="en-CA"/>
        </w:rPr>
      </w:pPr>
      <w:r w:rsidRPr="00D45D92">
        <w:rPr>
          <w:noProof/>
        </w:rPr>
        <w:drawing>
          <wp:inline distT="0" distB="0" distL="0" distR="0" wp14:anchorId="06C73FB3" wp14:editId="4372F6B2">
            <wp:extent cx="5935345" cy="2212340"/>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35345" cy="2212340"/>
                    </a:xfrm>
                    <a:prstGeom prst="rect">
                      <a:avLst/>
                    </a:prstGeom>
                    <a:noFill/>
                    <a:ln>
                      <a:noFill/>
                    </a:ln>
                  </pic:spPr>
                </pic:pic>
              </a:graphicData>
            </a:graphic>
          </wp:inline>
        </w:drawing>
      </w:r>
    </w:p>
    <w:p w14:paraId="08B2071E" w14:textId="67EC43BD" w:rsidR="00D21F25" w:rsidRPr="00D21F25" w:rsidRDefault="009F3B83" w:rsidP="00EA4758">
      <w:pPr>
        <w:pStyle w:val="Caption"/>
        <w:rPr>
          <w:lang w:val="en-CA"/>
        </w:rPr>
      </w:pPr>
      <w:r>
        <w:t xml:space="preserve">Figure </w:t>
      </w:r>
      <w:r w:rsidR="00D00028">
        <w:fldChar w:fldCharType="begin"/>
      </w:r>
      <w:r w:rsidR="00D00028">
        <w:instrText xml:space="preserve"> SEQ Figure \* ARABIC </w:instrText>
      </w:r>
      <w:r w:rsidR="00D00028">
        <w:fldChar w:fldCharType="separate"/>
      </w:r>
      <w:r>
        <w:rPr>
          <w:noProof/>
        </w:rPr>
        <w:t>2</w:t>
      </w:r>
      <w:r w:rsidR="00D00028">
        <w:rPr>
          <w:noProof/>
        </w:rPr>
        <w:fldChar w:fldCharType="end"/>
      </w:r>
      <w:r>
        <w:t xml:space="preserve"> C</w:t>
      </w:r>
      <w:ins w:id="17" w:author="Yasser F Syed" w:date="2017-07-09T17:41:00Z">
        <w:r w:rsidR="009E3AAC">
          <w:t>ol</w:t>
        </w:r>
      </w:ins>
      <w:del w:id="18" w:author="Yasser F Syed" w:date="2017-07-09T17:41:00Z">
        <w:r w:rsidDel="009E3AAC">
          <w:delText>lol</w:delText>
        </w:r>
      </w:del>
      <w:r>
        <w:t>our Tags for MXF</w:t>
      </w:r>
    </w:p>
    <w:p w14:paraId="30C7C671" w14:textId="77777777" w:rsidR="00916F27" w:rsidRDefault="00916F27" w:rsidP="00E11923">
      <w:pPr>
        <w:pStyle w:val="Heading1"/>
        <w:rPr>
          <w:lang w:val="en-CA"/>
        </w:rPr>
      </w:pPr>
      <w:r>
        <w:rPr>
          <w:lang w:val="en-CA"/>
        </w:rPr>
        <w:lastRenderedPageBreak/>
        <w:t>Suggestions</w:t>
      </w:r>
    </w:p>
    <w:p w14:paraId="7B14ADE5" w14:textId="2E6AFD91" w:rsidR="00AF3736" w:rsidRDefault="00AF3736" w:rsidP="00AF3736">
      <w:pPr>
        <w:rPr>
          <w:lang w:val="en-CA"/>
        </w:rPr>
      </w:pPr>
      <w:r>
        <w:rPr>
          <w:lang w:val="en-CA"/>
        </w:rPr>
        <w:t>This contribution suggests that</w:t>
      </w:r>
      <w:r w:rsidR="00C82FB1">
        <w:rPr>
          <w:lang w:val="en-CA"/>
        </w:rPr>
        <w:t xml:space="preserve"> an appendix </w:t>
      </w:r>
      <w:r w:rsidR="00384B05">
        <w:rPr>
          <w:lang w:val="en-CA"/>
        </w:rPr>
        <w:t>be</w:t>
      </w:r>
      <w:r w:rsidR="00C82FB1">
        <w:rPr>
          <w:lang w:val="en-CA"/>
        </w:rPr>
        <w:t xml:space="preserve"> created in the video p</w:t>
      </w:r>
      <w:r>
        <w:rPr>
          <w:lang w:val="en-CA"/>
        </w:rPr>
        <w:t xml:space="preserve">roperties portion of the Coding Independent Code Points document. This section will describe </w:t>
      </w:r>
      <w:ins w:id="19" w:author="Yasser F Syed" w:date="2017-07-09T17:42:00Z">
        <w:r w:rsidR="00DF17F1">
          <w:rPr>
            <w:lang w:val="en-CA"/>
          </w:rPr>
          <w:t>an extensible</w:t>
        </w:r>
      </w:ins>
      <w:del w:id="20" w:author="Yasser F Syed" w:date="2017-07-09T17:42:00Z">
        <w:r w:rsidDel="00DF17F1">
          <w:rPr>
            <w:lang w:val="en-CA"/>
          </w:rPr>
          <w:delText>the</w:delText>
        </w:r>
      </w:del>
      <w:r>
        <w:rPr>
          <w:lang w:val="en-CA"/>
        </w:rPr>
        <w:t xml:space="preserve"> subset of permutations of properties of the video stream that are being used by industries today. This should help simplify development of toolsets and potential expand t</w:t>
      </w:r>
      <w:r w:rsidR="00D65BE4">
        <w:rPr>
          <w:lang w:val="en-CA"/>
        </w:rPr>
        <w:t>ools</w:t>
      </w:r>
      <w:r>
        <w:rPr>
          <w:lang w:val="en-CA"/>
        </w:rPr>
        <w:t xml:space="preserve"> for use beyond a portion of the video workflow.</w:t>
      </w:r>
    </w:p>
    <w:p w14:paraId="63602A04" w14:textId="77777777" w:rsidR="00AF3736" w:rsidRDefault="00AF3736" w:rsidP="00AF3736">
      <w:pPr>
        <w:rPr>
          <w:lang w:val="en-CA"/>
        </w:rPr>
      </w:pPr>
    </w:p>
    <w:p w14:paraId="7B38D728" w14:textId="77777777" w:rsidR="00AF3736" w:rsidRDefault="00AF3736" w:rsidP="00AF3736">
      <w:pPr>
        <w:rPr>
          <w:ins w:id="21" w:author="Yasser F Syed" w:date="2017-07-06T10:00:00Z"/>
          <w:lang w:val="en-CA"/>
        </w:rPr>
      </w:pPr>
      <w:r>
        <w:rPr>
          <w:lang w:val="en-CA"/>
        </w:rPr>
        <w:t>Additionally</w:t>
      </w:r>
      <w:r w:rsidR="005C55EC">
        <w:rPr>
          <w:lang w:val="en-CA"/>
        </w:rPr>
        <w:t>,</w:t>
      </w:r>
      <w:r>
        <w:rPr>
          <w:lang w:val="en-CA"/>
        </w:rPr>
        <w:t xml:space="preserve"> the contribution proposes the creation of </w:t>
      </w:r>
      <w:r w:rsidR="00D65BE4">
        <w:rPr>
          <w:lang w:val="en-CA"/>
        </w:rPr>
        <w:t xml:space="preserve">initial </w:t>
      </w:r>
      <w:r>
        <w:rPr>
          <w:lang w:val="en-CA"/>
        </w:rPr>
        <w:t>three category tags that capture logical combinations of video properties.</w:t>
      </w:r>
    </w:p>
    <w:p w14:paraId="4EA31576" w14:textId="77777777" w:rsidR="0094255C" w:rsidRDefault="0094255C" w:rsidP="00AF3736">
      <w:pPr>
        <w:rPr>
          <w:ins w:id="22" w:author="Yasser F Syed" w:date="2017-07-06T10:00:00Z"/>
          <w:lang w:val="en-CA"/>
        </w:rPr>
      </w:pPr>
    </w:p>
    <w:p w14:paraId="617B3A7D" w14:textId="77777777" w:rsidR="0094255C" w:rsidRDefault="0094255C" w:rsidP="00AF3736">
      <w:pPr>
        <w:rPr>
          <w:ins w:id="23" w:author="Yasser F Syed" w:date="2017-07-06T10:00:00Z"/>
          <w:lang w:val="en-CA"/>
        </w:rPr>
      </w:pPr>
      <w:ins w:id="24" w:author="Yasser F Syed" w:date="2017-07-06T10:00:00Z">
        <w:r>
          <w:rPr>
            <w:lang w:val="en-CA"/>
          </w:rPr>
          <w:t>Add to CICP- Video Document</w:t>
        </w:r>
      </w:ins>
      <w:ins w:id="25" w:author="Yasser F Syed" w:date="2017-07-06T10:05:00Z">
        <w:r w:rsidR="008F0F10">
          <w:rPr>
            <w:lang w:val="en-CA"/>
          </w:rPr>
          <w:t xml:space="preserve"> in a new Appendix section</w:t>
        </w:r>
      </w:ins>
    </w:p>
    <w:p w14:paraId="4F7FB975" w14:textId="77777777" w:rsidR="0094255C" w:rsidRDefault="0094255C" w:rsidP="00AF3736">
      <w:pPr>
        <w:rPr>
          <w:ins w:id="26" w:author="Yasser F Syed" w:date="2017-07-06T10:01:00Z"/>
          <w:lang w:val="en-CA"/>
        </w:rPr>
      </w:pPr>
    </w:p>
    <w:p w14:paraId="71FA947E" w14:textId="77777777" w:rsidR="0094255C" w:rsidRDefault="0094255C" w:rsidP="00AF3736">
      <w:pPr>
        <w:rPr>
          <w:ins w:id="27" w:author="Yasser F Syed" w:date="2017-07-06T10:05:00Z"/>
          <w:lang w:val="en-CA"/>
        </w:rPr>
      </w:pPr>
      <w:ins w:id="28" w:author="Yasser F Syed" w:date="2017-07-06T10:01:00Z">
        <w:r>
          <w:rPr>
            <w:lang w:val="en-CA"/>
          </w:rPr>
          <w:t xml:space="preserve">Appendix I. </w:t>
        </w:r>
      </w:ins>
      <w:ins w:id="29" w:author="Yasser F Syed" w:date="2017-07-06T10:03:00Z">
        <w:r w:rsidR="00C14A03">
          <w:rPr>
            <w:lang w:val="en-CA"/>
          </w:rPr>
          <w:t>–</w:t>
        </w:r>
      </w:ins>
      <w:ins w:id="30" w:author="Yasser F Syed" w:date="2017-07-06T10:01:00Z">
        <w:r>
          <w:rPr>
            <w:lang w:val="en-CA"/>
          </w:rPr>
          <w:t xml:space="preserve"> </w:t>
        </w:r>
      </w:ins>
      <w:ins w:id="31" w:author="Yasser F Syed" w:date="2017-07-06T10:05:00Z">
        <w:r w:rsidR="008F0F10">
          <w:rPr>
            <w:lang w:val="en-CA"/>
          </w:rPr>
          <w:t xml:space="preserve"> Common Combinations of Video Signal Properties</w:t>
        </w:r>
      </w:ins>
    </w:p>
    <w:p w14:paraId="351FA18E" w14:textId="77777777" w:rsidR="008F0F10" w:rsidRDefault="008F0F10" w:rsidP="00AF3736">
      <w:pPr>
        <w:rPr>
          <w:ins w:id="32" w:author="Yasser F Syed" w:date="2017-07-06T10:03:00Z"/>
          <w:lang w:val="en-CA"/>
        </w:rPr>
      </w:pPr>
    </w:p>
    <w:p w14:paraId="1985A120" w14:textId="77777777" w:rsidR="00C14A03" w:rsidRDefault="00131923" w:rsidP="00AF3736">
      <w:pPr>
        <w:rPr>
          <w:ins w:id="33" w:author="Yasser F Syed" w:date="2017-07-06T10:06:00Z"/>
          <w:lang w:val="en-CA"/>
        </w:rPr>
      </w:pPr>
      <w:ins w:id="34" w:author="Yasser F Syed" w:date="2017-07-06T10:03:00Z">
        <w:r>
          <w:rPr>
            <w:lang w:val="en-CA"/>
          </w:rPr>
          <w:t>AI</w:t>
        </w:r>
        <w:r w:rsidR="00C14A03">
          <w:rPr>
            <w:lang w:val="en-CA"/>
          </w:rPr>
          <w:t>.1- Video Category Tags</w:t>
        </w:r>
      </w:ins>
    </w:p>
    <w:p w14:paraId="3683089D" w14:textId="77777777" w:rsidR="008F0F10" w:rsidRPr="008F0F10" w:rsidRDefault="00131923" w:rsidP="00AF3736">
      <w:pPr>
        <w:rPr>
          <w:lang w:val="en-CA"/>
        </w:rPr>
      </w:pPr>
      <w:ins w:id="35" w:author="Yasser F Syed" w:date="2017-07-06T10:06:00Z">
        <w:r>
          <w:rPr>
            <w:lang w:val="en-CA"/>
          </w:rPr>
          <w:t>A</w:t>
        </w:r>
        <w:r w:rsidR="008F0F10">
          <w:rPr>
            <w:lang w:val="en-CA"/>
          </w:rPr>
          <w:t xml:space="preserve"> Video Category Tag groups a related subset of video </w:t>
        </w:r>
      </w:ins>
      <w:ins w:id="36" w:author="Yasser F Syed" w:date="2017-07-06T10:09:00Z">
        <w:r>
          <w:rPr>
            <w:lang w:val="en-CA"/>
          </w:rPr>
          <w:t xml:space="preserve">signal properties into a single representable tag. The </w:t>
        </w:r>
      </w:ins>
      <w:ins w:id="37" w:author="Yasser F Syed" w:date="2017-07-06T10:10:00Z">
        <w:r>
          <w:rPr>
            <w:lang w:val="en-CA"/>
          </w:rPr>
          <w:t>following Video Category Tags have been defined:</w:t>
        </w:r>
      </w:ins>
    </w:p>
    <w:p w14:paraId="5BEE4D85" w14:textId="77777777" w:rsidR="005C55EC" w:rsidRDefault="005C55EC" w:rsidP="00AF3736">
      <w:pPr>
        <w:rPr>
          <w:lang w:val="en-CA"/>
        </w:rPr>
      </w:pPr>
    </w:p>
    <w:p w14:paraId="6020C307" w14:textId="77777777" w:rsidR="005C55EC" w:rsidRDefault="00131923" w:rsidP="00AF3736">
      <w:pPr>
        <w:rPr>
          <w:lang w:val="en-CA"/>
        </w:rPr>
      </w:pPr>
      <w:ins w:id="38" w:author="Yasser F Syed" w:date="2017-07-06T10:10:00Z">
        <w:r>
          <w:rPr>
            <w:lang w:val="en-CA"/>
          </w:rPr>
          <w:t xml:space="preserve">AI.11 </w:t>
        </w:r>
      </w:ins>
      <w:r w:rsidR="003F0AA0">
        <w:rPr>
          <w:lang w:val="en-CA"/>
        </w:rPr>
        <w:t>[VideoColourVolumeTag]</w:t>
      </w:r>
      <w:ins w:id="39" w:author="Yasser F Syed" w:date="2017-07-06T10:28:00Z">
        <w:r w:rsidR="00B20FA5">
          <w:rPr>
            <w:lang w:val="en-CA"/>
          </w:rPr>
          <w:t xml:space="preserve"> Category Tag</w:t>
        </w:r>
      </w:ins>
    </w:p>
    <w:p w14:paraId="63E6C9F8" w14:textId="77777777" w:rsidR="003F0AA0" w:rsidRDefault="003F0AA0" w:rsidP="00AF3736">
      <w:pPr>
        <w:rPr>
          <w:lang w:val="en-CA"/>
        </w:rPr>
      </w:pPr>
      <w:r>
        <w:rPr>
          <w:lang w:val="en-CA"/>
        </w:rPr>
        <w:t xml:space="preserve">This </w:t>
      </w:r>
      <w:ins w:id="40" w:author="Yasser F Syed" w:date="2017-07-06T10:10:00Z">
        <w:r w:rsidR="00131923">
          <w:rPr>
            <w:lang w:val="en-CA"/>
          </w:rPr>
          <w:t xml:space="preserve">tag </w:t>
        </w:r>
      </w:ins>
      <w:r>
        <w:rPr>
          <w:lang w:val="en-CA"/>
        </w:rPr>
        <w:t>contains the combinations of the following subset of properties of the Video Stream</w:t>
      </w:r>
      <w:ins w:id="41" w:author="Yasser F Syed" w:date="2017-07-06T10:15:00Z">
        <w:r w:rsidR="00614923">
          <w:rPr>
            <w:lang w:val="en-CA"/>
          </w:rPr>
          <w:t xml:space="preserve"> related to colour volume</w:t>
        </w:r>
      </w:ins>
      <w:r>
        <w:rPr>
          <w:lang w:val="en-CA"/>
        </w:rPr>
        <w:t>.</w:t>
      </w:r>
      <w:ins w:id="42" w:author="Yasser F Syed" w:date="2017-07-06T10:14:00Z">
        <w:r w:rsidR="00614923">
          <w:rPr>
            <w:lang w:val="en-CA"/>
          </w:rPr>
          <w:t xml:space="preserve"> The tag</w:t>
        </w:r>
      </w:ins>
      <w:ins w:id="43" w:author="Yasser F Syed" w:date="2017-07-06T10:22:00Z">
        <w:r w:rsidR="005C55B0">
          <w:rPr>
            <w:lang w:val="en-CA"/>
          </w:rPr>
          <w:t xml:space="preserve"> contains the following </w:t>
        </w:r>
      </w:ins>
      <w:ins w:id="44" w:author="Yasser F Syed" w:date="2017-07-06T10:25:00Z">
        <w:r w:rsidR="00B20FA5">
          <w:rPr>
            <w:lang w:val="en-CA"/>
          </w:rPr>
          <w:t>v</w:t>
        </w:r>
        <w:r w:rsidR="005C55B0">
          <w:rPr>
            <w:lang w:val="en-CA"/>
          </w:rPr>
          <w:t xml:space="preserve">ideo </w:t>
        </w:r>
      </w:ins>
      <w:ins w:id="45" w:author="Yasser F Syed" w:date="2017-07-06T10:22:00Z">
        <w:r w:rsidR="005C55B0">
          <w:rPr>
            <w:lang w:val="en-CA"/>
          </w:rPr>
          <w:t>stream properties:</w:t>
        </w:r>
      </w:ins>
    </w:p>
    <w:p w14:paraId="27DF148C" w14:textId="4EC254C0" w:rsidR="003F0AA0" w:rsidDel="00126900" w:rsidRDefault="003F0AA0">
      <w:pPr>
        <w:numPr>
          <w:ilvl w:val="0"/>
          <w:numId w:val="24"/>
        </w:numPr>
        <w:rPr>
          <w:del w:id="46" w:author="Yasser F Syed" w:date="2017-07-06T14:08:00Z"/>
          <w:lang w:val="en-CA"/>
        </w:rPr>
        <w:pPrChange w:id="47" w:author="Yasser F Syed" w:date="2017-07-06T10:24:00Z">
          <w:pPr>
            <w:numPr>
              <w:numId w:val="12"/>
            </w:numPr>
            <w:ind w:left="720" w:hanging="360"/>
          </w:pPr>
        </w:pPrChange>
      </w:pPr>
      <w:del w:id="48" w:author="Yasser F Syed" w:date="2017-07-06T14:08:00Z">
        <w:r w:rsidDel="00126900">
          <w:rPr>
            <w:lang w:val="en-CA"/>
          </w:rPr>
          <w:delText>Color Primaries</w:delText>
        </w:r>
        <w:r w:rsidR="00FD2E01" w:rsidDel="00126900">
          <w:rPr>
            <w:lang w:val="en-CA"/>
          </w:rPr>
          <w:delText>, Transfer Function, Matrix Coefficients</w:delText>
        </w:r>
      </w:del>
    </w:p>
    <w:p w14:paraId="34241674" w14:textId="02B92C1C" w:rsidR="00FD2E01" w:rsidDel="00126900" w:rsidRDefault="00FD2E01" w:rsidP="00FD2E01">
      <w:pPr>
        <w:numPr>
          <w:ilvl w:val="2"/>
          <w:numId w:val="12"/>
        </w:numPr>
        <w:rPr>
          <w:del w:id="49" w:author="Yasser F Syed" w:date="2017-07-06T14:08:00Z"/>
          <w:lang w:val="en-CA"/>
        </w:rPr>
      </w:pPr>
      <w:del w:id="50" w:author="Yasser F Syed" w:date="2017-07-06T14:08:00Z">
        <w:r w:rsidDel="00126900">
          <w:rPr>
            <w:lang w:val="en-CA"/>
          </w:rPr>
          <w:delText xml:space="preserve">This would follow single number where each digit in the number represents the each parameter. This would follow the </w:delText>
        </w:r>
        <w:r w:rsidR="002A6C76" w:rsidDel="00126900">
          <w:rPr>
            <w:lang w:val="en-CA"/>
          </w:rPr>
          <w:delText xml:space="preserve">MPEG colorspace property tables </w:delText>
        </w:r>
        <w:r w:rsidDel="00126900">
          <w:rPr>
            <w:lang w:val="en-CA"/>
          </w:rPr>
          <w:delText>that is frequently used to represent these parameters</w:delText>
        </w:r>
        <w:r w:rsidR="00C82FB1" w:rsidDel="00126900">
          <w:rPr>
            <w:lang w:val="en-CA"/>
          </w:rPr>
          <w:delText>. X</w:delText>
        </w:r>
        <w:r w:rsidR="008C5415" w:rsidRPr="008C5415" w:rsidDel="00126900">
          <w:rPr>
            <w:sz w:val="18"/>
            <w:vertAlign w:val="subscript"/>
            <w:lang w:val="en-CA"/>
          </w:rPr>
          <w:delText>(709/2020)</w:delText>
        </w:r>
        <w:r w:rsidR="008C5415" w:rsidDel="00126900">
          <w:rPr>
            <w:lang w:val="en-CA"/>
          </w:rPr>
          <w:delText xml:space="preserve"> </w:delText>
        </w:r>
        <w:r w:rsidR="00C82FB1" w:rsidDel="00126900">
          <w:rPr>
            <w:lang w:val="en-CA"/>
          </w:rPr>
          <w:delText>-X</w:delText>
        </w:r>
        <w:r w:rsidR="008C5415" w:rsidRPr="008C5415" w:rsidDel="00126900">
          <w:rPr>
            <w:sz w:val="18"/>
            <w:vertAlign w:val="subscript"/>
            <w:lang w:val="en-CA"/>
          </w:rPr>
          <w:delText>(EOTF)</w:delText>
        </w:r>
        <w:r w:rsidR="008C5415" w:rsidDel="00126900">
          <w:rPr>
            <w:lang w:val="en-CA"/>
          </w:rPr>
          <w:delText xml:space="preserve"> </w:delText>
        </w:r>
        <w:r w:rsidR="00C82FB1" w:rsidDel="00126900">
          <w:rPr>
            <w:lang w:val="en-CA"/>
          </w:rPr>
          <w:delText>-X</w:delText>
        </w:r>
        <w:r w:rsidR="008C5415" w:rsidRPr="008C5415" w:rsidDel="00126900">
          <w:rPr>
            <w:vertAlign w:val="subscript"/>
            <w:lang w:val="en-CA"/>
          </w:rPr>
          <w:delText>(RGB/YCbCr/ICpCt)</w:delText>
        </w:r>
        <w:r w:rsidR="002A6C76" w:rsidDel="00126900">
          <w:rPr>
            <w:lang w:val="en-CA"/>
          </w:rPr>
          <w:delText>. Note that the Apople NCLC equivalent to describe these colorspaces are the same.</w:delText>
        </w:r>
      </w:del>
    </w:p>
    <w:p w14:paraId="677E2094" w14:textId="77777777" w:rsidR="005C55B0" w:rsidRDefault="005C55B0" w:rsidP="003F0AA0">
      <w:pPr>
        <w:numPr>
          <w:ilvl w:val="0"/>
          <w:numId w:val="12"/>
        </w:numPr>
        <w:rPr>
          <w:ins w:id="51" w:author="Yasser F Syed" w:date="2017-07-06T10:32:00Z"/>
          <w:lang w:val="en-CA"/>
        </w:rPr>
      </w:pPr>
      <w:ins w:id="52" w:author="Yasser F Syed" w:date="2017-07-06T10:24:00Z">
        <w:r>
          <w:rPr>
            <w:lang w:val="en-CA"/>
          </w:rPr>
          <w:t>Colo</w:t>
        </w:r>
      </w:ins>
      <w:ins w:id="53" w:author="Yasser F Syed" w:date="2017-07-06T10:25:00Z">
        <w:r>
          <w:rPr>
            <w:lang w:val="en-CA"/>
          </w:rPr>
          <w:t>u</w:t>
        </w:r>
      </w:ins>
      <w:ins w:id="54" w:author="Yasser F Syed" w:date="2017-07-06T10:24:00Z">
        <w:r>
          <w:rPr>
            <w:lang w:val="en-CA"/>
          </w:rPr>
          <w:t>r Primaries</w:t>
        </w:r>
      </w:ins>
      <w:ins w:id="55" w:author="Yasser F Syed" w:date="2017-07-06T10:31:00Z">
        <w:r w:rsidR="00B20FA5">
          <w:rPr>
            <w:lang w:val="en-CA"/>
          </w:rPr>
          <w:t xml:space="preserve"> </w:t>
        </w:r>
      </w:ins>
      <w:ins w:id="56" w:author="Yasser F Syed" w:date="2017-07-06T10:26:00Z">
        <w:r w:rsidR="00B20FA5">
          <w:rPr>
            <w:lang w:val="en-CA"/>
          </w:rPr>
          <w:t>(</w:t>
        </w:r>
        <w:r>
          <w:rPr>
            <w:lang w:val="en-CA"/>
          </w:rPr>
          <w:t>from Table 2)</w:t>
        </w:r>
      </w:ins>
    </w:p>
    <w:p w14:paraId="6CB4AFB2" w14:textId="77777777" w:rsidR="00B20FA5" w:rsidRDefault="00B20FA5">
      <w:pPr>
        <w:ind w:left="1080"/>
        <w:rPr>
          <w:ins w:id="57" w:author="Yasser F Syed" w:date="2017-07-06T10:24:00Z"/>
          <w:lang w:val="en-CA"/>
        </w:rPr>
        <w:pPrChange w:id="58" w:author="Yasser F Syed" w:date="2017-07-06T10:38:00Z">
          <w:pPr>
            <w:numPr>
              <w:numId w:val="12"/>
            </w:numPr>
            <w:ind w:left="720" w:hanging="360"/>
          </w:pPr>
        </w:pPrChange>
      </w:pPr>
      <w:ins w:id="59" w:author="Yasser F Syed" w:date="2017-07-06T10:32:00Z">
        <w:r>
          <w:rPr>
            <w:lang w:val="en-CA"/>
          </w:rPr>
          <w:t xml:space="preserve">This </w:t>
        </w:r>
      </w:ins>
      <w:ins w:id="60" w:author="Yasser F Syed" w:date="2017-07-06T10:39:00Z">
        <w:r w:rsidR="00EE6AF5">
          <w:rPr>
            <w:lang w:val="en-CA"/>
          </w:rPr>
          <w:t xml:space="preserve">parameter </w:t>
        </w:r>
      </w:ins>
      <w:ins w:id="61" w:author="Yasser F Syed" w:date="2017-07-06T10:32:00Z">
        <w:r>
          <w:rPr>
            <w:lang w:val="en-CA"/>
          </w:rPr>
          <w:t xml:space="preserve">captures information </w:t>
        </w:r>
      </w:ins>
      <w:ins w:id="62" w:author="Yasser F Syed" w:date="2017-07-06T10:37:00Z">
        <w:r w:rsidR="00EE6AF5">
          <w:rPr>
            <w:lang w:val="en-CA"/>
          </w:rPr>
          <w:t>to indicate source colour primaries</w:t>
        </w:r>
      </w:ins>
      <w:ins w:id="63" w:author="Yasser F Syed" w:date="2017-07-06T10:42:00Z">
        <w:r w:rsidR="00EE6AF5">
          <w:rPr>
            <w:lang w:val="en-CA"/>
          </w:rPr>
          <w:t xml:space="preserve"> information</w:t>
        </w:r>
      </w:ins>
      <w:ins w:id="64" w:author="Yasser F Syed" w:date="2017-07-06T10:37:00Z">
        <w:r w:rsidR="00EE6AF5">
          <w:rPr>
            <w:lang w:val="en-CA"/>
          </w:rPr>
          <w:t xml:space="preserve"> that correspond to </w:t>
        </w:r>
      </w:ins>
      <w:ins w:id="65" w:author="Yasser F Syed" w:date="2017-07-06T10:45:00Z">
        <w:r w:rsidR="004408CD">
          <w:rPr>
            <w:lang w:val="en-CA"/>
          </w:rPr>
          <w:t xml:space="preserve">a particular chromaticity </w:t>
        </w:r>
      </w:ins>
      <w:ins w:id="66" w:author="Yasser F Syed" w:date="2017-07-06T10:40:00Z">
        <w:r w:rsidR="00EE6AF5">
          <w:rPr>
            <w:lang w:val="en-CA"/>
          </w:rPr>
          <w:t xml:space="preserve">for example </w:t>
        </w:r>
      </w:ins>
      <w:ins w:id="67" w:author="Yasser F Syed" w:date="2017-07-06T10:37:00Z">
        <w:r w:rsidR="00EE6AF5">
          <w:rPr>
            <w:lang w:val="en-CA"/>
          </w:rPr>
          <w:t>BT.709-6 or BT</w:t>
        </w:r>
      </w:ins>
      <w:ins w:id="68" w:author="Yasser F Syed" w:date="2017-07-06T10:38:00Z">
        <w:r w:rsidR="00EE6AF5">
          <w:rPr>
            <w:lang w:val="en-CA"/>
          </w:rPr>
          <w:t>.</w:t>
        </w:r>
      </w:ins>
      <w:ins w:id="69" w:author="Yasser F Syed" w:date="2017-07-06T10:37:00Z">
        <w:r w:rsidR="00EE6AF5">
          <w:rPr>
            <w:lang w:val="en-CA"/>
          </w:rPr>
          <w:t>2020-2</w:t>
        </w:r>
      </w:ins>
    </w:p>
    <w:p w14:paraId="6AC52903" w14:textId="77777777" w:rsidR="005C55B0" w:rsidRDefault="005C55B0" w:rsidP="003F0AA0">
      <w:pPr>
        <w:numPr>
          <w:ilvl w:val="0"/>
          <w:numId w:val="12"/>
        </w:numPr>
        <w:rPr>
          <w:ins w:id="70" w:author="Yasser F Syed" w:date="2017-07-06T10:38:00Z"/>
          <w:lang w:val="en-CA"/>
        </w:rPr>
      </w:pPr>
      <w:ins w:id="71" w:author="Yasser F Syed" w:date="2017-07-06T10:23:00Z">
        <w:r>
          <w:rPr>
            <w:lang w:val="en-CA"/>
          </w:rPr>
          <w:t>Transfer Functions</w:t>
        </w:r>
      </w:ins>
      <w:ins w:id="72" w:author="Yasser F Syed" w:date="2017-07-06T10:26:00Z">
        <w:r>
          <w:rPr>
            <w:lang w:val="en-CA"/>
          </w:rPr>
          <w:t xml:space="preserve"> (from Table 3)</w:t>
        </w:r>
      </w:ins>
    </w:p>
    <w:p w14:paraId="28C340EB" w14:textId="77777777" w:rsidR="00EE6AF5" w:rsidRDefault="00EE6AF5">
      <w:pPr>
        <w:ind w:left="1080"/>
        <w:rPr>
          <w:ins w:id="73" w:author="Yasser F Syed" w:date="2017-07-06T10:23:00Z"/>
          <w:lang w:val="en-CA"/>
        </w:rPr>
        <w:pPrChange w:id="74" w:author="Yasser F Syed" w:date="2017-07-06T10:39:00Z">
          <w:pPr>
            <w:numPr>
              <w:numId w:val="12"/>
            </w:numPr>
            <w:ind w:left="720" w:hanging="360"/>
          </w:pPr>
        </w:pPrChange>
      </w:pPr>
      <w:ins w:id="75" w:author="Yasser F Syed" w:date="2017-07-06T10:39:00Z">
        <w:r>
          <w:rPr>
            <w:lang w:val="en-CA"/>
          </w:rPr>
          <w:t>This parameter captures information to indicate source transfer characteristics</w:t>
        </w:r>
      </w:ins>
      <w:ins w:id="76" w:author="Yasser F Syed" w:date="2017-07-06T10:42:00Z">
        <w:r>
          <w:rPr>
            <w:lang w:val="en-CA"/>
          </w:rPr>
          <w:t xml:space="preserve"> information</w:t>
        </w:r>
      </w:ins>
      <w:ins w:id="77" w:author="Yasser F Syed" w:date="2017-07-06T10:39:00Z">
        <w:r>
          <w:rPr>
            <w:lang w:val="en-CA"/>
          </w:rPr>
          <w:t xml:space="preserve"> that correspond to </w:t>
        </w:r>
      </w:ins>
      <w:ins w:id="78" w:author="Yasser F Syed" w:date="2017-07-06T10:40:00Z">
        <w:r>
          <w:rPr>
            <w:lang w:val="en-CA"/>
          </w:rPr>
          <w:t>EOTF of the source signal for example PQ or HLG.</w:t>
        </w:r>
      </w:ins>
    </w:p>
    <w:p w14:paraId="659E2F57" w14:textId="77777777" w:rsidR="005C55B0" w:rsidRDefault="005C55B0" w:rsidP="003F0AA0">
      <w:pPr>
        <w:numPr>
          <w:ilvl w:val="0"/>
          <w:numId w:val="12"/>
        </w:numPr>
        <w:rPr>
          <w:ins w:id="79" w:author="Yasser F Syed" w:date="2017-07-06T10:41:00Z"/>
          <w:lang w:val="en-CA"/>
        </w:rPr>
      </w:pPr>
      <w:ins w:id="80" w:author="Yasser F Syed" w:date="2017-07-06T10:23:00Z">
        <w:r>
          <w:rPr>
            <w:lang w:val="en-CA"/>
          </w:rPr>
          <w:t>Matrix Coefficients</w:t>
        </w:r>
      </w:ins>
      <w:ins w:id="81" w:author="Yasser F Syed" w:date="2017-07-06T10:26:00Z">
        <w:r w:rsidR="00B20FA5">
          <w:rPr>
            <w:lang w:val="en-CA"/>
          </w:rPr>
          <w:t xml:space="preserve"> (f</w:t>
        </w:r>
        <w:r>
          <w:rPr>
            <w:lang w:val="en-CA"/>
          </w:rPr>
          <w:t>rom Table 4</w:t>
        </w:r>
      </w:ins>
      <w:ins w:id="82" w:author="Yasser F Syed" w:date="2017-07-06T10:27:00Z">
        <w:r w:rsidR="00B20FA5">
          <w:rPr>
            <w:lang w:val="en-CA"/>
          </w:rPr>
          <w:t>)</w:t>
        </w:r>
      </w:ins>
    </w:p>
    <w:p w14:paraId="008B10C0" w14:textId="77777777" w:rsidR="00EE6AF5" w:rsidRDefault="00EE6AF5">
      <w:pPr>
        <w:ind w:left="1080"/>
        <w:rPr>
          <w:ins w:id="83" w:author="Yasser F Syed" w:date="2017-07-06T10:23:00Z"/>
          <w:lang w:val="en-CA"/>
        </w:rPr>
        <w:pPrChange w:id="84" w:author="Yasser F Syed" w:date="2017-07-06T10:54:00Z">
          <w:pPr>
            <w:numPr>
              <w:numId w:val="12"/>
            </w:numPr>
            <w:ind w:left="720" w:hanging="360"/>
          </w:pPr>
        </w:pPrChange>
      </w:pPr>
      <w:ins w:id="85" w:author="Yasser F Syed" w:date="2017-07-06T10:41:00Z">
        <w:r>
          <w:rPr>
            <w:lang w:val="en-CA"/>
          </w:rPr>
          <w:t xml:space="preserve">This parameter captures information to indicate matrix coefficients </w:t>
        </w:r>
      </w:ins>
      <w:ins w:id="86" w:author="Yasser F Syed" w:date="2017-07-06T10:48:00Z">
        <w:r w:rsidR="004E33B0">
          <w:rPr>
            <w:lang w:val="en-CA"/>
          </w:rPr>
          <w:t xml:space="preserve">information </w:t>
        </w:r>
      </w:ins>
      <w:ins w:id="87" w:author="Yasser F Syed" w:date="2017-07-06T10:41:00Z">
        <w:r>
          <w:rPr>
            <w:lang w:val="en-CA"/>
          </w:rPr>
          <w:t xml:space="preserve">that correspond </w:t>
        </w:r>
        <w:r w:rsidR="004E33B0">
          <w:rPr>
            <w:lang w:val="en-CA"/>
          </w:rPr>
          <w:t>to colorspaces</w:t>
        </w:r>
        <w:r>
          <w:rPr>
            <w:lang w:val="en-CA"/>
          </w:rPr>
          <w:t xml:space="preserve"> of the source</w:t>
        </w:r>
        <w:r w:rsidR="004E33B0">
          <w:rPr>
            <w:lang w:val="en-CA"/>
          </w:rPr>
          <w:t xml:space="preserve"> signal for example RGB or YCbCr </w:t>
        </w:r>
      </w:ins>
      <w:ins w:id="88" w:author="Yasser F Syed" w:date="2017-07-06T10:49:00Z">
        <w:r w:rsidR="004E33B0">
          <w:rPr>
            <w:lang w:val="en-CA"/>
          </w:rPr>
          <w:t>or ICpCt</w:t>
        </w:r>
      </w:ins>
      <w:ins w:id="89" w:author="Yasser F Syed" w:date="2017-07-06T10:41:00Z">
        <w:r>
          <w:rPr>
            <w:lang w:val="en-CA"/>
          </w:rPr>
          <w:t>.</w:t>
        </w:r>
      </w:ins>
    </w:p>
    <w:p w14:paraId="720E37B1" w14:textId="77777777" w:rsidR="004E33B0" w:rsidRDefault="006E54A4" w:rsidP="003F0AA0">
      <w:pPr>
        <w:numPr>
          <w:ilvl w:val="0"/>
          <w:numId w:val="12"/>
        </w:numPr>
        <w:rPr>
          <w:ins w:id="90" w:author="Yasser F Syed" w:date="2017-07-06T10:51:00Z"/>
          <w:lang w:val="en-CA"/>
        </w:rPr>
      </w:pPr>
      <w:ins w:id="91" w:author="Yasser F Syed" w:date="2017-07-06T10:51:00Z">
        <w:r>
          <w:rPr>
            <w:lang w:val="en-CA"/>
          </w:rPr>
          <w:t>Bitdepth (from XXX)</w:t>
        </w:r>
      </w:ins>
    </w:p>
    <w:p w14:paraId="267B6602" w14:textId="77777777" w:rsidR="006E54A4" w:rsidRDefault="006E54A4">
      <w:pPr>
        <w:ind w:left="720"/>
        <w:rPr>
          <w:ins w:id="92" w:author="Yasser F Syed" w:date="2017-07-06T10:49:00Z"/>
          <w:lang w:val="en-CA"/>
        </w:rPr>
        <w:pPrChange w:id="93" w:author="Yasser F Syed" w:date="2017-07-06T10:53:00Z">
          <w:pPr>
            <w:numPr>
              <w:numId w:val="12"/>
            </w:numPr>
            <w:ind w:left="720" w:hanging="360"/>
          </w:pPr>
        </w:pPrChange>
      </w:pPr>
      <w:ins w:id="94" w:author="Yasser F Syed" w:date="2017-07-06T10:52:00Z">
        <w:r>
          <w:rPr>
            <w:lang w:val="en-CA"/>
          </w:rPr>
          <w:t xml:space="preserve">This parameter indicates the BitDepth of source content pixel </w:t>
        </w:r>
      </w:ins>
      <w:ins w:id="95" w:author="Yasser F Syed" w:date="2017-07-06T11:08:00Z">
        <w:r w:rsidR="00794FCC">
          <w:rPr>
            <w:lang w:val="en-CA"/>
          </w:rPr>
          <w:t xml:space="preserve">luma or chroma </w:t>
        </w:r>
      </w:ins>
      <w:ins w:id="96" w:author="Yasser F Syed" w:date="2017-07-06T10:52:00Z">
        <w:r>
          <w:rPr>
            <w:lang w:val="en-CA"/>
          </w:rPr>
          <w:t>value</w:t>
        </w:r>
      </w:ins>
      <w:ins w:id="97" w:author="Yasser F Syed" w:date="2017-07-06T11:09:00Z">
        <w:r w:rsidR="00794FCC">
          <w:rPr>
            <w:lang w:val="en-CA"/>
          </w:rPr>
          <w:t>s</w:t>
        </w:r>
      </w:ins>
      <w:ins w:id="98" w:author="Yasser F Syed" w:date="2017-07-06T10:52:00Z">
        <w:r>
          <w:rPr>
            <w:lang w:val="en-CA"/>
          </w:rPr>
          <w:t>. This can correspond to values for examples of 8</w:t>
        </w:r>
      </w:ins>
      <w:ins w:id="99" w:author="Yasser F Syed" w:date="2017-07-06T10:53:00Z">
        <w:r>
          <w:rPr>
            <w:lang w:val="en-CA"/>
          </w:rPr>
          <w:t xml:space="preserve">, 10, 12, </w:t>
        </w:r>
      </w:ins>
      <w:ins w:id="100" w:author="Yasser F Syed" w:date="2017-07-06T10:54:00Z">
        <w:r>
          <w:rPr>
            <w:lang w:val="en-CA"/>
          </w:rPr>
          <w:t>16 bits</w:t>
        </w:r>
      </w:ins>
      <w:ins w:id="101" w:author="Yasser F Syed" w:date="2017-07-06T10:52:00Z">
        <w:r>
          <w:rPr>
            <w:lang w:val="en-CA"/>
          </w:rPr>
          <w:t xml:space="preserve"> </w:t>
        </w:r>
      </w:ins>
    </w:p>
    <w:p w14:paraId="67051E89" w14:textId="77777777" w:rsidR="003F0AA0" w:rsidDel="006E54A4" w:rsidRDefault="003F0AA0" w:rsidP="003F0AA0">
      <w:pPr>
        <w:numPr>
          <w:ilvl w:val="0"/>
          <w:numId w:val="12"/>
        </w:numPr>
        <w:rPr>
          <w:del w:id="102" w:author="Yasser F Syed" w:date="2017-07-06T10:54:00Z"/>
          <w:lang w:val="en-CA"/>
        </w:rPr>
      </w:pPr>
      <w:del w:id="103" w:author="Yasser F Syed" w:date="2017-07-06T10:54:00Z">
        <w:r w:rsidDel="006E54A4">
          <w:rPr>
            <w:lang w:val="en-CA"/>
          </w:rPr>
          <w:delText>Bitdepth</w:delText>
        </w:r>
      </w:del>
    </w:p>
    <w:p w14:paraId="4A71565E" w14:textId="77777777" w:rsidR="00C82FB1" w:rsidDel="006E54A4" w:rsidRDefault="00C82FB1" w:rsidP="005C55B0">
      <w:pPr>
        <w:numPr>
          <w:ilvl w:val="2"/>
          <w:numId w:val="12"/>
        </w:numPr>
        <w:rPr>
          <w:del w:id="104" w:author="Yasser F Syed" w:date="2017-07-06T10:54:00Z"/>
          <w:lang w:val="en-CA"/>
        </w:rPr>
      </w:pPr>
      <w:del w:id="105" w:author="Yasser F Syed" w:date="2017-07-06T10:54:00Z">
        <w:r w:rsidDel="006E54A4">
          <w:rPr>
            <w:lang w:val="en-CA"/>
          </w:rPr>
          <w:delText>Values of 8, 10, 12, 14, 16</w:delText>
        </w:r>
      </w:del>
    </w:p>
    <w:p w14:paraId="790B43DD" w14:textId="461A4489" w:rsidR="003F0AA0" w:rsidRDefault="003F0AA0" w:rsidP="003F0AA0">
      <w:pPr>
        <w:numPr>
          <w:ilvl w:val="0"/>
          <w:numId w:val="12"/>
        </w:numPr>
        <w:rPr>
          <w:ins w:id="106" w:author="Yasser F Syed" w:date="2017-07-06T10:57:00Z"/>
          <w:lang w:val="en-CA"/>
        </w:rPr>
      </w:pPr>
      <w:r>
        <w:rPr>
          <w:lang w:val="en-CA"/>
        </w:rPr>
        <w:t>C</w:t>
      </w:r>
      <w:ins w:id="107" w:author="Yasser F Syed" w:date="2017-07-06T16:42:00Z">
        <w:r w:rsidR="00516AD2">
          <w:rPr>
            <w:lang w:val="en-CA"/>
          </w:rPr>
          <w:t>hroma Sub</w:t>
        </w:r>
      </w:ins>
      <w:del w:id="108" w:author="Yasser F Syed" w:date="2017-07-06T16:42:00Z">
        <w:r w:rsidDel="00516AD2">
          <w:rPr>
            <w:lang w:val="en-CA"/>
          </w:rPr>
          <w:delText>olor</w:delText>
        </w:r>
      </w:del>
      <w:r>
        <w:rPr>
          <w:lang w:val="en-CA"/>
        </w:rPr>
        <w:t>Sampling</w:t>
      </w:r>
      <w:ins w:id="109" w:author="Yasser F Syed" w:date="2017-07-06T10:54:00Z">
        <w:r w:rsidR="006E54A4">
          <w:rPr>
            <w:lang w:val="en-CA"/>
          </w:rPr>
          <w:t xml:space="preserve"> (from XXX)</w:t>
        </w:r>
      </w:ins>
    </w:p>
    <w:p w14:paraId="40376ED2" w14:textId="77777777" w:rsidR="00EF40A2" w:rsidRDefault="00EF40A2">
      <w:pPr>
        <w:ind w:left="720"/>
        <w:rPr>
          <w:ins w:id="110" w:author="Yasser F Syed" w:date="2017-07-06T10:57:00Z"/>
          <w:lang w:val="en-CA"/>
        </w:rPr>
        <w:pPrChange w:id="111" w:author="Yasser F Syed" w:date="2017-07-06T10:59:00Z">
          <w:pPr>
            <w:numPr>
              <w:numId w:val="12"/>
            </w:numPr>
            <w:ind w:left="720" w:hanging="360"/>
          </w:pPr>
        </w:pPrChange>
      </w:pPr>
      <w:ins w:id="112" w:author="Yasser F Syed" w:date="2017-07-06T10:57:00Z">
        <w:r>
          <w:rPr>
            <w:lang w:val="en-CA"/>
          </w:rPr>
          <w:t xml:space="preserve">This parameter indicates the chroma subsampling of the source content video signal. Values of this can be </w:t>
        </w:r>
      </w:ins>
      <w:ins w:id="113" w:author="Yasser F Syed" w:date="2017-07-06T10:59:00Z">
        <w:r>
          <w:rPr>
            <w:lang w:val="en-CA"/>
          </w:rPr>
          <w:t xml:space="preserve">for example </w:t>
        </w:r>
      </w:ins>
      <w:ins w:id="114" w:author="Yasser F Syed" w:date="2017-07-06T10:57:00Z">
        <w:r>
          <w:rPr>
            <w:lang w:val="en-CA"/>
          </w:rPr>
          <w:t xml:space="preserve">4:4:4, 4:2:2, or </w:t>
        </w:r>
      </w:ins>
      <w:ins w:id="115" w:author="Yasser F Syed" w:date="2017-07-06T10:59:00Z">
        <w:r>
          <w:rPr>
            <w:lang w:val="en-CA"/>
          </w:rPr>
          <w:t>4:2:0.</w:t>
        </w:r>
      </w:ins>
    </w:p>
    <w:p w14:paraId="29A339BE" w14:textId="77777777" w:rsidR="00EF40A2" w:rsidDel="00EF40A2" w:rsidRDefault="00EF40A2">
      <w:pPr>
        <w:rPr>
          <w:del w:id="116" w:author="Yasser F Syed" w:date="2017-07-06T10:59:00Z"/>
          <w:lang w:val="en-CA"/>
        </w:rPr>
        <w:pPrChange w:id="117" w:author="Yasser F Syed" w:date="2017-07-06T10:57:00Z">
          <w:pPr>
            <w:numPr>
              <w:numId w:val="12"/>
            </w:numPr>
            <w:ind w:left="720" w:hanging="360"/>
          </w:pPr>
        </w:pPrChange>
      </w:pPr>
    </w:p>
    <w:p w14:paraId="75EB047D" w14:textId="77777777" w:rsidR="004F1B6F" w:rsidDel="00EF40A2" w:rsidRDefault="004F1B6F" w:rsidP="004F1B6F">
      <w:pPr>
        <w:numPr>
          <w:ilvl w:val="2"/>
          <w:numId w:val="12"/>
        </w:numPr>
        <w:rPr>
          <w:del w:id="118" w:author="Yasser F Syed" w:date="2017-07-06T10:59:00Z"/>
          <w:lang w:val="en-CA"/>
        </w:rPr>
      </w:pPr>
      <w:del w:id="119" w:author="Yasser F Syed" w:date="2017-07-06T10:59:00Z">
        <w:r w:rsidDel="00EF40A2">
          <w:rPr>
            <w:lang w:val="en-CA"/>
          </w:rPr>
          <w:delText>4:4:4</w:delText>
        </w:r>
      </w:del>
      <w:del w:id="120" w:author="Yasser F Syed" w:date="2017-07-06T10:27:00Z">
        <w:r w:rsidRPr="004F1B6F" w:rsidDel="00B20FA5">
          <w:rPr>
            <w:lang w:val="en-CA"/>
          </w:rPr>
          <w:sym w:font="Wingdings" w:char="F0E0"/>
        </w:r>
        <w:r w:rsidDel="00B20FA5">
          <w:rPr>
            <w:lang w:val="en-CA"/>
          </w:rPr>
          <w:delText>444</w:delText>
        </w:r>
      </w:del>
    </w:p>
    <w:p w14:paraId="541820C7" w14:textId="77777777" w:rsidR="004F1B6F" w:rsidDel="00EF40A2" w:rsidRDefault="004F1B6F" w:rsidP="004F1B6F">
      <w:pPr>
        <w:numPr>
          <w:ilvl w:val="2"/>
          <w:numId w:val="12"/>
        </w:numPr>
        <w:rPr>
          <w:del w:id="121" w:author="Yasser F Syed" w:date="2017-07-06T10:59:00Z"/>
          <w:lang w:val="en-CA"/>
        </w:rPr>
      </w:pPr>
      <w:del w:id="122" w:author="Yasser F Syed" w:date="2017-07-06T10:59:00Z">
        <w:r w:rsidDel="00EF40A2">
          <w:rPr>
            <w:lang w:val="en-CA"/>
          </w:rPr>
          <w:delText>4:2:2</w:delText>
        </w:r>
      </w:del>
      <w:del w:id="123" w:author="Yasser F Syed" w:date="2017-07-06T10:27:00Z">
        <w:r w:rsidRPr="004F1B6F" w:rsidDel="00B20FA5">
          <w:rPr>
            <w:lang w:val="en-CA"/>
          </w:rPr>
          <w:sym w:font="Wingdings" w:char="F0E0"/>
        </w:r>
        <w:r w:rsidDel="00B20FA5">
          <w:rPr>
            <w:lang w:val="en-CA"/>
          </w:rPr>
          <w:delText>422</w:delText>
        </w:r>
      </w:del>
    </w:p>
    <w:p w14:paraId="3CAE4564" w14:textId="77777777" w:rsidR="004F1B6F" w:rsidDel="00EF40A2" w:rsidRDefault="004F1B6F" w:rsidP="004F1B6F">
      <w:pPr>
        <w:numPr>
          <w:ilvl w:val="2"/>
          <w:numId w:val="12"/>
        </w:numPr>
        <w:rPr>
          <w:del w:id="124" w:author="Yasser F Syed" w:date="2017-07-06T10:59:00Z"/>
          <w:lang w:val="en-CA"/>
        </w:rPr>
      </w:pPr>
      <w:del w:id="125" w:author="Yasser F Syed" w:date="2017-07-06T10:59:00Z">
        <w:r w:rsidDel="00EF40A2">
          <w:rPr>
            <w:lang w:val="en-CA"/>
          </w:rPr>
          <w:delText>4:2:0</w:delText>
        </w:r>
      </w:del>
      <w:del w:id="126" w:author="Yasser F Syed" w:date="2017-07-06T10:27:00Z">
        <w:r w:rsidRPr="004F1B6F" w:rsidDel="00B20FA5">
          <w:rPr>
            <w:lang w:val="en-CA"/>
          </w:rPr>
          <w:sym w:font="Wingdings" w:char="F0E0"/>
        </w:r>
        <w:r w:rsidDel="00B20FA5">
          <w:rPr>
            <w:lang w:val="en-CA"/>
          </w:rPr>
          <w:delText>420</w:delText>
        </w:r>
      </w:del>
    </w:p>
    <w:p w14:paraId="04A8D1AB" w14:textId="77777777" w:rsidR="003F0AA0" w:rsidRDefault="003F0AA0" w:rsidP="003F0AA0">
      <w:pPr>
        <w:numPr>
          <w:ilvl w:val="0"/>
          <w:numId w:val="12"/>
        </w:numPr>
        <w:rPr>
          <w:ins w:id="127" w:author="Yasser F Syed" w:date="2017-07-06T10:59:00Z"/>
          <w:lang w:val="en-CA"/>
        </w:rPr>
      </w:pPr>
      <w:r>
        <w:rPr>
          <w:lang w:val="en-CA"/>
        </w:rPr>
        <w:t xml:space="preserve">Full/Narrow Scale </w:t>
      </w:r>
      <w:ins w:id="128" w:author="Yasser F Syed" w:date="2017-07-06T10:59:00Z">
        <w:r w:rsidR="00EF40A2">
          <w:rPr>
            <w:lang w:val="en-CA"/>
          </w:rPr>
          <w:t xml:space="preserve"> (from XXX)</w:t>
        </w:r>
      </w:ins>
    </w:p>
    <w:p w14:paraId="5B803368" w14:textId="77777777" w:rsidR="00EF40A2" w:rsidRDefault="00DA6277">
      <w:pPr>
        <w:ind w:left="720"/>
        <w:rPr>
          <w:lang w:val="en-CA"/>
        </w:rPr>
        <w:pPrChange w:id="129" w:author="Yasser F Syed" w:date="2017-07-06T11:12:00Z">
          <w:pPr>
            <w:numPr>
              <w:numId w:val="12"/>
            </w:numPr>
            <w:ind w:left="720" w:hanging="360"/>
          </w:pPr>
        </w:pPrChange>
      </w:pPr>
      <w:ins w:id="130" w:author="Yasser F Syed" w:date="2017-07-06T11:05:00Z">
        <w:r>
          <w:rPr>
            <w:lang w:val="en-CA"/>
          </w:rPr>
          <w:t xml:space="preserve">This parameter indicates the range </w:t>
        </w:r>
      </w:ins>
      <w:ins w:id="131" w:author="Yasser F Syed" w:date="2017-07-06T11:09:00Z">
        <w:r w:rsidR="00794FCC">
          <w:rPr>
            <w:lang w:val="en-CA"/>
          </w:rPr>
          <w:t xml:space="preserve">types </w:t>
        </w:r>
      </w:ins>
      <w:ins w:id="132" w:author="Yasser F Syed" w:date="2017-07-06T11:05:00Z">
        <w:r>
          <w:rPr>
            <w:lang w:val="en-CA"/>
          </w:rPr>
          <w:t>of values used in the</w:t>
        </w:r>
      </w:ins>
      <w:ins w:id="133" w:author="Yasser F Syed" w:date="2017-07-06T11:09:00Z">
        <w:r w:rsidR="00794FCC">
          <w:rPr>
            <w:lang w:val="en-CA"/>
          </w:rPr>
          <w:t xml:space="preserve"> bitdepth values</w:t>
        </w:r>
      </w:ins>
      <w:ins w:id="134" w:author="Yasser F Syed" w:date="2017-07-06T11:05:00Z">
        <w:del w:id="135" w:author="Yasser F Syed" w:date="2017-07-09T17:43:00Z">
          <w:r w:rsidDel="00DF17F1">
            <w:rPr>
              <w:lang w:val="en-CA"/>
            </w:rPr>
            <w:delText xml:space="preserve"> </w:delText>
          </w:r>
        </w:del>
      </w:ins>
      <w:ins w:id="136" w:author="Yasser F Syed" w:date="2017-07-06T11:09:00Z">
        <w:r w:rsidR="00794FCC">
          <w:rPr>
            <w:lang w:val="en-CA"/>
          </w:rPr>
          <w:t>. Values to describe this are full scale or narrow (legal) scale.</w:t>
        </w:r>
      </w:ins>
    </w:p>
    <w:p w14:paraId="60411603" w14:textId="77777777" w:rsidR="004F1B6F" w:rsidDel="00794FCC" w:rsidRDefault="004F1B6F" w:rsidP="004F1B6F">
      <w:pPr>
        <w:numPr>
          <w:ilvl w:val="2"/>
          <w:numId w:val="12"/>
        </w:numPr>
        <w:rPr>
          <w:del w:id="137" w:author="Yasser F Syed" w:date="2017-07-06T11:10:00Z"/>
          <w:lang w:val="en-CA"/>
        </w:rPr>
      </w:pPr>
      <w:del w:id="138" w:author="Yasser F Syed" w:date="2017-07-06T11:10:00Z">
        <w:r w:rsidDel="00794FCC">
          <w:rPr>
            <w:lang w:val="en-CA"/>
          </w:rPr>
          <w:delText>Full Scale</w:delText>
        </w:r>
      </w:del>
      <w:del w:id="139" w:author="Yasser F Syed" w:date="2017-07-06T10:27:00Z">
        <w:r w:rsidDel="00B20FA5">
          <w:rPr>
            <w:lang w:val="en-CA"/>
          </w:rPr>
          <w:delText xml:space="preserve"> </w:delText>
        </w:r>
        <w:r w:rsidRPr="004F1B6F" w:rsidDel="00B20FA5">
          <w:rPr>
            <w:lang w:val="en-CA"/>
          </w:rPr>
          <w:sym w:font="Wingdings" w:char="F0E0"/>
        </w:r>
        <w:r w:rsidDel="00B20FA5">
          <w:rPr>
            <w:lang w:val="en-CA"/>
          </w:rPr>
          <w:delText xml:space="preserve"> FS</w:delText>
        </w:r>
      </w:del>
    </w:p>
    <w:p w14:paraId="3BF66D3F" w14:textId="77777777" w:rsidR="004F1B6F" w:rsidDel="00794FCC" w:rsidRDefault="004F1B6F" w:rsidP="004F1B6F">
      <w:pPr>
        <w:numPr>
          <w:ilvl w:val="2"/>
          <w:numId w:val="12"/>
        </w:numPr>
        <w:rPr>
          <w:del w:id="140" w:author="Yasser F Syed" w:date="2017-07-06T11:10:00Z"/>
          <w:lang w:val="en-CA"/>
        </w:rPr>
      </w:pPr>
      <w:del w:id="141" w:author="Yasser F Syed" w:date="2017-07-06T11:10:00Z">
        <w:r w:rsidDel="00794FCC">
          <w:rPr>
            <w:lang w:val="en-CA"/>
          </w:rPr>
          <w:delText xml:space="preserve">Narrow (or Legal Scale) </w:delText>
        </w:r>
      </w:del>
      <w:del w:id="142" w:author="Yasser F Syed" w:date="2017-07-06T10:27:00Z">
        <w:r w:rsidRPr="004F1B6F" w:rsidDel="00B20FA5">
          <w:rPr>
            <w:lang w:val="en-CA"/>
          </w:rPr>
          <w:sym w:font="Wingdings" w:char="F0E0"/>
        </w:r>
        <w:r w:rsidDel="00B20FA5">
          <w:rPr>
            <w:lang w:val="en-CA"/>
          </w:rPr>
          <w:delText xml:space="preserve"> </w:delText>
        </w:r>
        <w:r w:rsidR="002A6C76" w:rsidDel="00B20FA5">
          <w:rPr>
            <w:lang w:val="en-CA"/>
          </w:rPr>
          <w:delText>N</w:delText>
        </w:r>
        <w:r w:rsidDel="00B20FA5">
          <w:rPr>
            <w:lang w:val="en-CA"/>
          </w:rPr>
          <w:delText>S</w:delText>
        </w:r>
      </w:del>
    </w:p>
    <w:p w14:paraId="77C9E2E6" w14:textId="77777777" w:rsidR="003F0AA0" w:rsidRDefault="003F0AA0" w:rsidP="00AF3736">
      <w:pPr>
        <w:rPr>
          <w:lang w:val="en-CA"/>
        </w:rPr>
      </w:pPr>
    </w:p>
    <w:p w14:paraId="171289AB" w14:textId="77777777" w:rsidR="003F0AA0" w:rsidRDefault="00B20FA5" w:rsidP="00AF3736">
      <w:pPr>
        <w:rPr>
          <w:lang w:val="en-CA"/>
        </w:rPr>
      </w:pPr>
      <w:ins w:id="143" w:author="Yasser F Syed" w:date="2017-07-06T10:28:00Z">
        <w:r>
          <w:rPr>
            <w:lang w:val="en-CA"/>
          </w:rPr>
          <w:t xml:space="preserve">AI.12 </w:t>
        </w:r>
      </w:ins>
      <w:r w:rsidR="003F0AA0">
        <w:rPr>
          <w:lang w:val="en-CA"/>
        </w:rPr>
        <w:t>[Master</w:t>
      </w:r>
      <w:r w:rsidR="00B9617C">
        <w:rPr>
          <w:lang w:val="en-CA"/>
        </w:rPr>
        <w:t>ing</w:t>
      </w:r>
      <w:r w:rsidR="003F0AA0">
        <w:rPr>
          <w:lang w:val="en-CA"/>
        </w:rPr>
        <w:t>DisplayTag]</w:t>
      </w:r>
      <w:ins w:id="144" w:author="Yasser F Syed" w:date="2017-07-06T10:28:00Z">
        <w:r>
          <w:rPr>
            <w:lang w:val="en-CA"/>
          </w:rPr>
          <w:t xml:space="preserve"> Category Tag</w:t>
        </w:r>
      </w:ins>
    </w:p>
    <w:p w14:paraId="3D381F31" w14:textId="77777777" w:rsidR="00B20FA5" w:rsidRDefault="00B20FA5" w:rsidP="00B20FA5">
      <w:pPr>
        <w:rPr>
          <w:ins w:id="145" w:author="Yasser F Syed" w:date="2017-07-06T10:29:00Z"/>
          <w:lang w:val="en-CA"/>
        </w:rPr>
      </w:pPr>
      <w:ins w:id="146" w:author="Yasser F Syed" w:date="2017-07-06T10:29:00Z">
        <w:r>
          <w:rPr>
            <w:lang w:val="en-CA"/>
          </w:rPr>
          <w:lastRenderedPageBreak/>
          <w:t>This tag contains the combinations of the following subset of properties of the Video Stream related to capturing the Mastering Di</w:t>
        </w:r>
        <w:r w:rsidR="00794FCC">
          <w:rPr>
            <w:lang w:val="en-CA"/>
          </w:rPr>
          <w:t>splay Information used in c</w:t>
        </w:r>
      </w:ins>
      <w:ins w:id="147" w:author="Yasser F Syed" w:date="2017-07-06T11:13:00Z">
        <w:r w:rsidR="00DC3EAC">
          <w:rPr>
            <w:lang w:val="en-CA"/>
          </w:rPr>
          <w:t>r</w:t>
        </w:r>
      </w:ins>
      <w:ins w:id="148" w:author="Yasser F Syed" w:date="2017-07-06T10:29:00Z">
        <w:r w:rsidR="00794FCC">
          <w:rPr>
            <w:lang w:val="en-CA"/>
          </w:rPr>
          <w:t>eating the source</w:t>
        </w:r>
        <w:r>
          <w:rPr>
            <w:lang w:val="en-CA"/>
          </w:rPr>
          <w:t xml:space="preserve"> video content stream. The tag contains the following video stream properties:</w:t>
        </w:r>
      </w:ins>
    </w:p>
    <w:p w14:paraId="2D116BE0" w14:textId="77777777" w:rsidR="003F0AA0" w:rsidDel="00B20FA5" w:rsidRDefault="003F0AA0" w:rsidP="00AF3736">
      <w:pPr>
        <w:rPr>
          <w:del w:id="149" w:author="Yasser F Syed" w:date="2017-07-06T10:30:00Z"/>
          <w:lang w:val="en-CA"/>
        </w:rPr>
      </w:pPr>
      <w:del w:id="150" w:author="Yasser F Syed" w:date="2017-07-06T10:30:00Z">
        <w:r w:rsidDel="00B20FA5">
          <w:rPr>
            <w:lang w:val="en-CA"/>
          </w:rPr>
          <w:delText>This contains the combinations of the following subset of properties of the Video Stream.</w:delText>
        </w:r>
      </w:del>
    </w:p>
    <w:p w14:paraId="10643862" w14:textId="5D07461D" w:rsidR="003F0AA0" w:rsidRDefault="003F0AA0" w:rsidP="003F0AA0">
      <w:pPr>
        <w:numPr>
          <w:ilvl w:val="0"/>
          <w:numId w:val="13"/>
        </w:numPr>
        <w:rPr>
          <w:ins w:id="151" w:author="Yasser F Syed" w:date="2017-07-06T11:12:00Z"/>
          <w:lang w:val="en-CA"/>
        </w:rPr>
      </w:pPr>
      <w:r>
        <w:rPr>
          <w:lang w:val="en-CA"/>
        </w:rPr>
        <w:t>MDPrimaries</w:t>
      </w:r>
      <w:ins w:id="152" w:author="Yasser F Syed" w:date="2017-07-06T16:43:00Z">
        <w:r w:rsidR="00516AD2">
          <w:rPr>
            <w:lang w:val="en-CA"/>
          </w:rPr>
          <w:t xml:space="preserve"> (from XXX)</w:t>
        </w:r>
      </w:ins>
    </w:p>
    <w:p w14:paraId="6FD3D06E" w14:textId="77777777" w:rsidR="00DC3EAC" w:rsidRDefault="00DC3EAC">
      <w:pPr>
        <w:ind w:left="720"/>
        <w:rPr>
          <w:lang w:val="en-CA"/>
        </w:rPr>
        <w:pPrChange w:id="153" w:author="Yasser F Syed" w:date="2017-07-06T11:15:00Z">
          <w:pPr>
            <w:numPr>
              <w:numId w:val="13"/>
            </w:numPr>
            <w:ind w:left="720" w:hanging="360"/>
          </w:pPr>
        </w:pPrChange>
      </w:pPr>
      <w:ins w:id="154" w:author="Yasser F Syed" w:date="2017-07-06T11:12:00Z">
        <w:r>
          <w:rPr>
            <w:lang w:val="en-CA"/>
          </w:rPr>
          <w:t xml:space="preserve">This parameters indicates the range of values in the colorspace used </w:t>
        </w:r>
      </w:ins>
      <w:ins w:id="155" w:author="Yasser F Syed" w:date="2017-07-06T11:13:00Z">
        <w:r>
          <w:rPr>
            <w:lang w:val="en-CA"/>
          </w:rPr>
          <w:t>to color correct the content video source stream and can be adjusted to gamma sensitivity.  Values for these parameters are for examples 709Gamma2.2, 2020, and P3.</w:t>
        </w:r>
      </w:ins>
    </w:p>
    <w:p w14:paraId="2BEFFB15" w14:textId="77777777" w:rsidR="004F1B6F" w:rsidDel="00DC3EAC" w:rsidRDefault="004F1B6F" w:rsidP="004F1B6F">
      <w:pPr>
        <w:numPr>
          <w:ilvl w:val="2"/>
          <w:numId w:val="13"/>
        </w:numPr>
        <w:rPr>
          <w:del w:id="156" w:author="Yasser F Syed" w:date="2017-07-06T11:15:00Z"/>
          <w:lang w:val="en-CA"/>
        </w:rPr>
      </w:pPr>
      <w:del w:id="157" w:author="Yasser F Syed" w:date="2017-07-06T11:15:00Z">
        <w:r w:rsidDel="00DC3EAC">
          <w:rPr>
            <w:lang w:val="en-CA"/>
          </w:rPr>
          <w:delText>709Gamma2.2</w:delText>
        </w:r>
      </w:del>
    </w:p>
    <w:p w14:paraId="3080167E" w14:textId="77777777" w:rsidR="004F1B6F" w:rsidDel="00DC3EAC" w:rsidRDefault="004F1B6F" w:rsidP="004F1B6F">
      <w:pPr>
        <w:numPr>
          <w:ilvl w:val="2"/>
          <w:numId w:val="13"/>
        </w:numPr>
        <w:rPr>
          <w:del w:id="158" w:author="Yasser F Syed" w:date="2017-07-06T11:15:00Z"/>
          <w:lang w:val="en-CA"/>
        </w:rPr>
      </w:pPr>
      <w:del w:id="159" w:author="Yasser F Syed" w:date="2017-07-06T11:15:00Z">
        <w:r w:rsidDel="00DC3EAC">
          <w:rPr>
            <w:lang w:val="en-CA"/>
          </w:rPr>
          <w:delText>2020</w:delText>
        </w:r>
      </w:del>
    </w:p>
    <w:p w14:paraId="3CEBACA6" w14:textId="77777777" w:rsidR="004F1B6F" w:rsidDel="00DC3EAC" w:rsidRDefault="004F1B6F" w:rsidP="004F1B6F">
      <w:pPr>
        <w:numPr>
          <w:ilvl w:val="2"/>
          <w:numId w:val="13"/>
        </w:numPr>
        <w:rPr>
          <w:del w:id="160" w:author="Yasser F Syed" w:date="2017-07-06T11:15:00Z"/>
          <w:lang w:val="en-CA"/>
        </w:rPr>
      </w:pPr>
      <w:del w:id="161" w:author="Yasser F Syed" w:date="2017-07-06T11:15:00Z">
        <w:r w:rsidDel="00DC3EAC">
          <w:rPr>
            <w:lang w:val="en-CA"/>
          </w:rPr>
          <w:delText>P3</w:delText>
        </w:r>
      </w:del>
    </w:p>
    <w:p w14:paraId="384B4415" w14:textId="7B19A4DE" w:rsidR="003F0AA0" w:rsidRDefault="003F0AA0" w:rsidP="003F0AA0">
      <w:pPr>
        <w:numPr>
          <w:ilvl w:val="0"/>
          <w:numId w:val="13"/>
        </w:numPr>
        <w:rPr>
          <w:ins w:id="162" w:author="Yasser F Syed" w:date="2017-07-06T11:15:00Z"/>
          <w:lang w:val="en-CA"/>
        </w:rPr>
      </w:pPr>
      <w:r>
        <w:rPr>
          <w:lang w:val="en-CA"/>
        </w:rPr>
        <w:t>MDWhitePoint</w:t>
      </w:r>
      <w:ins w:id="163" w:author="Yasser F Syed" w:date="2017-07-06T16:43:00Z">
        <w:r w:rsidR="00516AD2">
          <w:rPr>
            <w:lang w:val="en-CA"/>
          </w:rPr>
          <w:t xml:space="preserve"> (From XXX)</w:t>
        </w:r>
      </w:ins>
    </w:p>
    <w:p w14:paraId="3A7FA30F" w14:textId="77777777" w:rsidR="00DC3EAC" w:rsidRDefault="00DC3EAC">
      <w:pPr>
        <w:ind w:left="720"/>
        <w:rPr>
          <w:lang w:val="en-CA"/>
        </w:rPr>
        <w:pPrChange w:id="164" w:author="Yasser F Syed" w:date="2017-07-06T11:17:00Z">
          <w:pPr>
            <w:numPr>
              <w:numId w:val="13"/>
            </w:numPr>
            <w:ind w:left="720" w:hanging="360"/>
          </w:pPr>
        </w:pPrChange>
      </w:pPr>
      <w:ins w:id="165" w:author="Yasser F Syed" w:date="2017-07-06T11:16:00Z">
        <w:r>
          <w:rPr>
            <w:lang w:val="en-CA"/>
          </w:rPr>
          <w:t>This parameter indicates the brightness level of what is considered “white” that is used to color correct the content video source stream. Typical values for this parameter is for example D65.</w:t>
        </w:r>
      </w:ins>
    </w:p>
    <w:p w14:paraId="4D9F5096" w14:textId="77777777" w:rsidR="004F1B6F" w:rsidDel="00DC3EAC" w:rsidRDefault="004F1B6F" w:rsidP="004F1B6F">
      <w:pPr>
        <w:numPr>
          <w:ilvl w:val="2"/>
          <w:numId w:val="13"/>
        </w:numPr>
        <w:rPr>
          <w:del w:id="166" w:author="Yasser F Syed" w:date="2017-07-06T11:17:00Z"/>
          <w:lang w:val="en-CA"/>
        </w:rPr>
      </w:pPr>
      <w:del w:id="167" w:author="Yasser F Syed" w:date="2017-07-06T11:17:00Z">
        <w:r w:rsidDel="00DC3EAC">
          <w:rPr>
            <w:lang w:val="en-CA"/>
          </w:rPr>
          <w:delText>D65</w:delText>
        </w:r>
      </w:del>
    </w:p>
    <w:p w14:paraId="73E37809" w14:textId="54D7A04E" w:rsidR="003F0AA0" w:rsidRDefault="003F0AA0" w:rsidP="003F0AA0">
      <w:pPr>
        <w:numPr>
          <w:ilvl w:val="0"/>
          <w:numId w:val="13"/>
        </w:numPr>
        <w:rPr>
          <w:ins w:id="168" w:author="Yasser F Syed" w:date="2017-07-06T11:17:00Z"/>
          <w:lang w:val="en-CA"/>
        </w:rPr>
      </w:pPr>
      <w:r>
        <w:rPr>
          <w:lang w:val="en-CA"/>
        </w:rPr>
        <w:t>MDMaxLumin</w:t>
      </w:r>
      <w:ins w:id="169" w:author="Yasser F Syed" w:date="2017-07-06T14:40:00Z">
        <w:r w:rsidR="00560A35">
          <w:rPr>
            <w:lang w:val="en-CA"/>
          </w:rPr>
          <w:t>a</w:t>
        </w:r>
      </w:ins>
      <w:del w:id="170" w:author="Yasser F Syed" w:date="2017-07-06T14:40:00Z">
        <w:r w:rsidDel="00560A35">
          <w:rPr>
            <w:lang w:val="en-CA"/>
          </w:rPr>
          <w:delText>e</w:delText>
        </w:r>
      </w:del>
      <w:r>
        <w:rPr>
          <w:lang w:val="en-CA"/>
        </w:rPr>
        <w:t>nce</w:t>
      </w:r>
      <w:ins w:id="171" w:author="Yasser F Syed" w:date="2017-07-06T16:43:00Z">
        <w:r w:rsidR="00516AD2">
          <w:rPr>
            <w:lang w:val="en-CA"/>
          </w:rPr>
          <w:t xml:space="preserve"> (From UHDA?)</w:t>
        </w:r>
      </w:ins>
    </w:p>
    <w:p w14:paraId="7880E089" w14:textId="77777777" w:rsidR="00DC3EAC" w:rsidRDefault="00DC3EAC">
      <w:pPr>
        <w:ind w:left="720"/>
        <w:rPr>
          <w:lang w:val="en-CA"/>
        </w:rPr>
        <w:pPrChange w:id="172" w:author="Yasser F Syed" w:date="2017-07-06T11:21:00Z">
          <w:pPr>
            <w:numPr>
              <w:numId w:val="13"/>
            </w:numPr>
            <w:ind w:left="720" w:hanging="360"/>
          </w:pPr>
        </w:pPrChange>
      </w:pPr>
      <w:ins w:id="173" w:author="Yasser F Syed" w:date="2017-07-06T11:17:00Z">
        <w:r>
          <w:rPr>
            <w:lang w:val="en-CA"/>
          </w:rPr>
          <w:t xml:space="preserve">This parameter indicates the maximum brightness level used to color correct the content video source stream. </w:t>
        </w:r>
      </w:ins>
      <w:ins w:id="174" w:author="Yasser F Syed" w:date="2017-07-06T11:18:00Z">
        <w:r>
          <w:rPr>
            <w:lang w:val="en-CA"/>
          </w:rPr>
          <w:t xml:space="preserve"> Typical maximum </w:t>
        </w:r>
      </w:ins>
      <w:ins w:id="175" w:author="Yasser F Syed" w:date="2017-07-06T11:19:00Z">
        <w:r>
          <w:rPr>
            <w:lang w:val="en-CA"/>
          </w:rPr>
          <w:t>brightness</w:t>
        </w:r>
      </w:ins>
      <w:ins w:id="176" w:author="Yasser F Syed" w:date="2017-07-06T11:18:00Z">
        <w:r>
          <w:rPr>
            <w:lang w:val="en-CA"/>
          </w:rPr>
          <w:t xml:space="preserve"> </w:t>
        </w:r>
      </w:ins>
      <w:ins w:id="177" w:author="Yasser F Syed" w:date="2017-07-06T11:19:00Z">
        <w:r>
          <w:rPr>
            <w:lang w:val="en-CA"/>
          </w:rPr>
          <w:t>values are 4000 cd/m</w:t>
        </w:r>
      </w:ins>
      <w:ins w:id="178" w:author="Yasser F Syed" w:date="2017-07-06T11:20:00Z">
        <w:r>
          <w:rPr>
            <w:vertAlign w:val="superscript"/>
            <w:lang w:val="en-CA"/>
          </w:rPr>
          <w:t>2</w:t>
        </w:r>
        <w:r>
          <w:rPr>
            <w:lang w:val="en-CA"/>
          </w:rPr>
          <w:t xml:space="preserve">, 1000 </w:t>
        </w:r>
      </w:ins>
      <w:ins w:id="179" w:author="Yasser F Syed" w:date="2017-07-06T11:21:00Z">
        <w:r>
          <w:rPr>
            <w:lang w:val="en-CA"/>
          </w:rPr>
          <w:t>cd/m</w:t>
        </w:r>
        <w:r>
          <w:rPr>
            <w:vertAlign w:val="superscript"/>
            <w:lang w:val="en-CA"/>
          </w:rPr>
          <w:t>2</w:t>
        </w:r>
        <w:r>
          <w:rPr>
            <w:lang w:val="en-CA"/>
          </w:rPr>
          <w:t>, or 100 cd/m</w:t>
        </w:r>
        <w:r>
          <w:rPr>
            <w:vertAlign w:val="superscript"/>
            <w:lang w:val="en-CA"/>
          </w:rPr>
          <w:t>2</w:t>
        </w:r>
        <w:r>
          <w:rPr>
            <w:lang w:val="en-CA"/>
          </w:rPr>
          <w:t>.</w:t>
        </w:r>
      </w:ins>
    </w:p>
    <w:p w14:paraId="0332DDEF" w14:textId="77777777" w:rsidR="0094409C" w:rsidDel="00DC3EAC" w:rsidRDefault="0094409C" w:rsidP="0027618D">
      <w:pPr>
        <w:numPr>
          <w:ilvl w:val="2"/>
          <w:numId w:val="13"/>
        </w:numPr>
        <w:rPr>
          <w:del w:id="180" w:author="Yasser F Syed" w:date="2017-07-06T11:21:00Z"/>
          <w:lang w:val="en-CA"/>
        </w:rPr>
      </w:pPr>
      <w:del w:id="181" w:author="Yasser F Syed" w:date="2017-07-06T11:21:00Z">
        <w:r w:rsidDel="00DC3EAC">
          <w:rPr>
            <w:lang w:val="en-CA"/>
          </w:rPr>
          <w:delText>100Nit</w:delText>
        </w:r>
      </w:del>
    </w:p>
    <w:p w14:paraId="5178DE88" w14:textId="77777777" w:rsidR="0027618D" w:rsidDel="00DC3EAC" w:rsidRDefault="0027618D" w:rsidP="0027618D">
      <w:pPr>
        <w:numPr>
          <w:ilvl w:val="2"/>
          <w:numId w:val="13"/>
        </w:numPr>
        <w:rPr>
          <w:del w:id="182" w:author="Yasser F Syed" w:date="2017-07-06T11:21:00Z"/>
          <w:lang w:val="en-CA"/>
        </w:rPr>
      </w:pPr>
      <w:del w:id="183" w:author="Yasser F Syed" w:date="2017-07-06T11:21:00Z">
        <w:r w:rsidDel="00DC3EAC">
          <w:rPr>
            <w:lang w:val="en-CA"/>
          </w:rPr>
          <w:delText xml:space="preserve">1000 </w:delText>
        </w:r>
        <w:r w:rsidR="002A6C76" w:rsidDel="00DC3EAC">
          <w:rPr>
            <w:lang w:val="en-CA"/>
          </w:rPr>
          <w:delText>N</w:delText>
        </w:r>
        <w:r w:rsidDel="00DC3EAC">
          <w:rPr>
            <w:lang w:val="en-CA"/>
          </w:rPr>
          <w:delText>it</w:delText>
        </w:r>
      </w:del>
    </w:p>
    <w:p w14:paraId="24FDF6E7" w14:textId="77777777" w:rsidR="0027618D" w:rsidRPr="0027618D" w:rsidDel="00DC3EAC" w:rsidRDefault="0027618D" w:rsidP="0027618D">
      <w:pPr>
        <w:numPr>
          <w:ilvl w:val="2"/>
          <w:numId w:val="13"/>
        </w:numPr>
        <w:rPr>
          <w:del w:id="184" w:author="Yasser F Syed" w:date="2017-07-06T11:21:00Z"/>
          <w:lang w:val="en-CA"/>
        </w:rPr>
      </w:pPr>
      <w:del w:id="185" w:author="Yasser F Syed" w:date="2017-07-06T11:21:00Z">
        <w:r w:rsidDel="00DC3EAC">
          <w:rPr>
            <w:lang w:val="en-CA"/>
          </w:rPr>
          <w:delText xml:space="preserve">4000nit </w:delText>
        </w:r>
      </w:del>
    </w:p>
    <w:p w14:paraId="3DF5D130" w14:textId="42534C35" w:rsidR="0027618D" w:rsidRDefault="0027618D" w:rsidP="003F0AA0">
      <w:pPr>
        <w:numPr>
          <w:ilvl w:val="0"/>
          <w:numId w:val="13"/>
        </w:numPr>
        <w:rPr>
          <w:ins w:id="186" w:author="Yasser F Syed" w:date="2017-07-06T11:22:00Z"/>
          <w:lang w:val="en-CA"/>
        </w:rPr>
      </w:pPr>
      <w:r>
        <w:rPr>
          <w:lang w:val="en-CA"/>
        </w:rPr>
        <w:t>MDMinLumin</w:t>
      </w:r>
      <w:ins w:id="187" w:author="Yasser F Syed" w:date="2017-07-06T14:40:00Z">
        <w:r w:rsidR="00BB333B">
          <w:rPr>
            <w:lang w:val="en-CA"/>
          </w:rPr>
          <w:t>a</w:t>
        </w:r>
      </w:ins>
      <w:del w:id="188" w:author="Yasser F Syed" w:date="2017-07-06T14:40:00Z">
        <w:r w:rsidDel="00BB333B">
          <w:rPr>
            <w:lang w:val="en-CA"/>
          </w:rPr>
          <w:delText>e</w:delText>
        </w:r>
      </w:del>
      <w:ins w:id="189" w:author="Yasser F Syed" w:date="2017-07-06T14:40:00Z">
        <w:r w:rsidR="00BB333B">
          <w:rPr>
            <w:lang w:val="en-CA"/>
          </w:rPr>
          <w:t>n</w:t>
        </w:r>
      </w:ins>
      <w:del w:id="190" w:author="Yasser F Syed" w:date="2017-07-06T14:40:00Z">
        <w:r w:rsidDel="00BB333B">
          <w:rPr>
            <w:lang w:val="en-CA"/>
          </w:rPr>
          <w:delText>s</w:delText>
        </w:r>
      </w:del>
      <w:r>
        <w:rPr>
          <w:lang w:val="en-CA"/>
        </w:rPr>
        <w:t>ce</w:t>
      </w:r>
      <w:ins w:id="191" w:author="Yasser F Syed" w:date="2017-07-06T16:43:00Z">
        <w:r w:rsidR="00516AD2">
          <w:rPr>
            <w:lang w:val="en-CA"/>
          </w:rPr>
          <w:t xml:space="preserve"> From UHDA?)</w:t>
        </w:r>
      </w:ins>
    </w:p>
    <w:p w14:paraId="1A66ED0A" w14:textId="77777777" w:rsidR="00B2319C" w:rsidRDefault="00B2319C">
      <w:pPr>
        <w:ind w:left="720"/>
        <w:rPr>
          <w:lang w:val="en-CA"/>
        </w:rPr>
        <w:pPrChange w:id="192" w:author="Yasser F Syed" w:date="2017-07-06T11:25:00Z">
          <w:pPr>
            <w:numPr>
              <w:numId w:val="13"/>
            </w:numPr>
            <w:ind w:left="720" w:hanging="360"/>
          </w:pPr>
        </w:pPrChange>
      </w:pPr>
      <w:ins w:id="193" w:author="Yasser F Syed" w:date="2017-07-06T11:22:00Z">
        <w:r>
          <w:rPr>
            <w:lang w:val="en-CA"/>
          </w:rPr>
          <w:t>This p</w:t>
        </w:r>
        <w:del w:id="194" w:author="Yasser F Syed" w:date="2017-07-06T14:40:00Z">
          <w:r w:rsidDel="00BB333B">
            <w:rPr>
              <w:lang w:val="en-CA"/>
            </w:rPr>
            <w:delText>[</w:delText>
          </w:r>
        </w:del>
        <w:r>
          <w:rPr>
            <w:lang w:val="en-CA"/>
          </w:rPr>
          <w:t xml:space="preserve">arameter indicates the minimum brightness level used to color correct the video source stream. Typical minimum brightness values are 0.05 </w:t>
        </w:r>
      </w:ins>
      <w:ins w:id="195" w:author="Yasser F Syed" w:date="2017-07-06T11:23:00Z">
        <w:r>
          <w:rPr>
            <w:lang w:val="en-CA"/>
          </w:rPr>
          <w:t>cd/m</w:t>
        </w:r>
        <w:r>
          <w:rPr>
            <w:vertAlign w:val="superscript"/>
            <w:lang w:val="en-CA"/>
          </w:rPr>
          <w:t xml:space="preserve">2 </w:t>
        </w:r>
        <w:r>
          <w:rPr>
            <w:lang w:val="en-CA"/>
          </w:rPr>
          <w:t>(LED profile), or 0.0005 cd/m</w:t>
        </w:r>
        <w:r>
          <w:rPr>
            <w:vertAlign w:val="superscript"/>
            <w:lang w:val="en-CA"/>
          </w:rPr>
          <w:t xml:space="preserve">2 </w:t>
        </w:r>
        <w:r>
          <w:rPr>
            <w:lang w:val="en-CA"/>
          </w:rPr>
          <w:t>(</w:t>
        </w:r>
      </w:ins>
      <w:ins w:id="196" w:author="Yasser F Syed" w:date="2017-07-06T11:24:00Z">
        <w:r>
          <w:rPr>
            <w:lang w:val="en-CA"/>
          </w:rPr>
          <w:t>O</w:t>
        </w:r>
      </w:ins>
      <w:ins w:id="197" w:author="Yasser F Syed" w:date="2017-07-06T11:23:00Z">
        <w:r>
          <w:rPr>
            <w:lang w:val="en-CA"/>
          </w:rPr>
          <w:t>LED profile</w:t>
        </w:r>
      </w:ins>
      <w:ins w:id="198" w:author="Yasser F Syed" w:date="2017-07-06T11:24:00Z">
        <w:r>
          <w:rPr>
            <w:lang w:val="en-CA"/>
          </w:rPr>
          <w:t>). This parameter correlates to the amount of details in the blacks of the scene.</w:t>
        </w:r>
      </w:ins>
    </w:p>
    <w:p w14:paraId="00409E6D" w14:textId="77777777" w:rsidR="004E0261" w:rsidRDefault="004E0261" w:rsidP="00AF3736">
      <w:pPr>
        <w:rPr>
          <w:ins w:id="199" w:author="Yasser F Syed" w:date="2017-07-06T14:41:00Z"/>
          <w:lang w:val="en-CA"/>
        </w:rPr>
      </w:pPr>
    </w:p>
    <w:p w14:paraId="79A060DC" w14:textId="77777777" w:rsidR="00E107E9" w:rsidDel="00B2319C" w:rsidRDefault="00B2319C" w:rsidP="004F1B6F">
      <w:pPr>
        <w:numPr>
          <w:ilvl w:val="2"/>
          <w:numId w:val="13"/>
        </w:numPr>
        <w:rPr>
          <w:del w:id="200" w:author="Yasser F Syed" w:date="2017-07-06T11:25:00Z"/>
          <w:lang w:val="en-CA"/>
        </w:rPr>
      </w:pPr>
      <w:ins w:id="201" w:author="Yasser F Syed" w:date="2017-07-06T11:25:00Z">
        <w:r>
          <w:rPr>
            <w:lang w:val="en-CA"/>
          </w:rPr>
          <w:t xml:space="preserve">AI.13 </w:t>
        </w:r>
        <w:r w:rsidDel="00B2319C">
          <w:rPr>
            <w:lang w:val="en-CA"/>
          </w:rPr>
          <w:t xml:space="preserve"> </w:t>
        </w:r>
      </w:ins>
      <w:del w:id="202" w:author="Yasser F Syed" w:date="2017-07-06T11:25:00Z">
        <w:r w:rsidR="00E107E9" w:rsidDel="00B2319C">
          <w:rPr>
            <w:lang w:val="en-CA"/>
          </w:rPr>
          <w:delText>CRT xxxnit Level</w:delText>
        </w:r>
        <w:r w:rsidR="00E107E9" w:rsidRPr="00E107E9" w:rsidDel="00B2319C">
          <w:rPr>
            <w:lang w:val="en-CA"/>
          </w:rPr>
          <w:sym w:font="Wingdings" w:char="F0E0"/>
        </w:r>
        <w:r w:rsidR="00E107E9" w:rsidDel="00B2319C">
          <w:rPr>
            <w:lang w:val="en-CA"/>
          </w:rPr>
          <w:delText>CRT</w:delText>
        </w:r>
      </w:del>
    </w:p>
    <w:p w14:paraId="18B0DC06" w14:textId="77777777" w:rsidR="004F1B6F" w:rsidDel="00B2319C" w:rsidRDefault="004F1B6F" w:rsidP="004F1B6F">
      <w:pPr>
        <w:numPr>
          <w:ilvl w:val="2"/>
          <w:numId w:val="13"/>
        </w:numPr>
        <w:rPr>
          <w:del w:id="203" w:author="Yasser F Syed" w:date="2017-07-06T11:25:00Z"/>
          <w:lang w:val="en-CA"/>
        </w:rPr>
      </w:pPr>
      <w:del w:id="204" w:author="Yasser F Syed" w:date="2017-07-06T11:25:00Z">
        <w:r w:rsidDel="00B2319C">
          <w:rPr>
            <w:lang w:val="en-CA"/>
          </w:rPr>
          <w:delText xml:space="preserve">LED </w:delText>
        </w:r>
        <w:r w:rsidR="000E5717" w:rsidDel="00B2319C">
          <w:rPr>
            <w:lang w:val="en-CA"/>
          </w:rPr>
          <w:delText>0.05</w:delText>
        </w:r>
        <w:r w:rsidR="0027618D" w:rsidDel="00B2319C">
          <w:rPr>
            <w:lang w:val="en-CA"/>
          </w:rPr>
          <w:delText xml:space="preserve">nit </w:delText>
        </w:r>
        <w:r w:rsidDel="00B2319C">
          <w:rPr>
            <w:lang w:val="en-CA"/>
          </w:rPr>
          <w:delText>Level</w:delText>
        </w:r>
        <w:r w:rsidRPr="004F1B6F" w:rsidDel="00B2319C">
          <w:rPr>
            <w:lang w:val="en-CA"/>
          </w:rPr>
          <w:sym w:font="Wingdings" w:char="F0E0"/>
        </w:r>
        <w:r w:rsidDel="00B2319C">
          <w:rPr>
            <w:lang w:val="en-CA"/>
          </w:rPr>
          <w:delText>LED</w:delText>
        </w:r>
      </w:del>
    </w:p>
    <w:p w14:paraId="53F58EA5" w14:textId="77777777" w:rsidR="004F1B6F" w:rsidDel="00B2319C" w:rsidRDefault="004F1B6F" w:rsidP="004F1B6F">
      <w:pPr>
        <w:numPr>
          <w:ilvl w:val="2"/>
          <w:numId w:val="13"/>
        </w:numPr>
        <w:rPr>
          <w:del w:id="205" w:author="Yasser F Syed" w:date="2017-07-06T11:25:00Z"/>
          <w:lang w:val="en-CA"/>
        </w:rPr>
      </w:pPr>
      <w:del w:id="206" w:author="Yasser F Syed" w:date="2017-07-06T11:25:00Z">
        <w:r w:rsidDel="00B2319C">
          <w:rPr>
            <w:lang w:val="en-CA"/>
          </w:rPr>
          <w:delText xml:space="preserve">OLED </w:delText>
        </w:r>
        <w:r w:rsidR="000E5717" w:rsidDel="00B2319C">
          <w:rPr>
            <w:lang w:val="en-CA"/>
          </w:rPr>
          <w:delText>0.000</w:delText>
        </w:r>
        <w:r w:rsidR="0027618D" w:rsidDel="00B2319C">
          <w:rPr>
            <w:lang w:val="en-CA"/>
          </w:rPr>
          <w:delText>5 nit</w:delText>
        </w:r>
        <w:r w:rsidDel="00B2319C">
          <w:rPr>
            <w:lang w:val="en-CA"/>
          </w:rPr>
          <w:delText>Level</w:delText>
        </w:r>
        <w:r w:rsidRPr="004F1B6F" w:rsidDel="00B2319C">
          <w:rPr>
            <w:lang w:val="en-CA"/>
          </w:rPr>
          <w:sym w:font="Wingdings" w:char="F0E0"/>
        </w:r>
        <w:r w:rsidDel="00B2319C">
          <w:rPr>
            <w:lang w:val="en-CA"/>
          </w:rPr>
          <w:delText>OLED</w:delText>
        </w:r>
      </w:del>
    </w:p>
    <w:p w14:paraId="0E6E4030" w14:textId="77777777" w:rsidR="003F0AA0" w:rsidDel="00B2319C" w:rsidRDefault="003F0AA0" w:rsidP="003F0AA0">
      <w:pPr>
        <w:ind w:left="720"/>
        <w:rPr>
          <w:del w:id="207" w:author="Yasser F Syed" w:date="2017-07-06T11:25:00Z"/>
          <w:lang w:val="en-CA"/>
        </w:rPr>
      </w:pPr>
    </w:p>
    <w:p w14:paraId="36A128A9" w14:textId="77777777" w:rsidR="003F0AA0" w:rsidRDefault="003F0AA0" w:rsidP="00AF3736">
      <w:pPr>
        <w:rPr>
          <w:lang w:val="en-CA"/>
        </w:rPr>
      </w:pPr>
      <w:r>
        <w:rPr>
          <w:lang w:val="en-CA"/>
        </w:rPr>
        <w:t>[CameraLogGammaTag]</w:t>
      </w:r>
      <w:ins w:id="208" w:author="Yasser F Syed" w:date="2017-07-06T11:25:00Z">
        <w:r w:rsidR="00B2319C">
          <w:rPr>
            <w:lang w:val="en-CA"/>
          </w:rPr>
          <w:t xml:space="preserve"> Category Tag</w:t>
        </w:r>
      </w:ins>
    </w:p>
    <w:p w14:paraId="5FA1B036" w14:textId="77777777" w:rsidR="003F0AA0" w:rsidDel="009A7136" w:rsidRDefault="003F0AA0">
      <w:pPr>
        <w:ind w:left="360"/>
        <w:rPr>
          <w:del w:id="209" w:author="Yasser F Syed" w:date="2017-07-06T11:32:00Z"/>
          <w:lang w:val="en-CA"/>
        </w:rPr>
        <w:pPrChange w:id="210" w:author="Yasser F Syed" w:date="2017-07-06T11:32:00Z">
          <w:pPr/>
        </w:pPrChange>
      </w:pPr>
      <w:r>
        <w:rPr>
          <w:lang w:val="en-CA"/>
        </w:rPr>
        <w:t>This</w:t>
      </w:r>
      <w:ins w:id="211" w:author="Yasser F Syed" w:date="2017-07-06T11:26:00Z">
        <w:r w:rsidR="00B2319C">
          <w:rPr>
            <w:lang w:val="en-CA"/>
          </w:rPr>
          <w:t xml:space="preserve"> captures the camera log</w:t>
        </w:r>
      </w:ins>
      <w:ins w:id="212" w:author="Yasser F Syed" w:date="2017-07-06T11:27:00Z">
        <w:r w:rsidR="00B2319C">
          <w:rPr>
            <w:lang w:val="en-CA"/>
          </w:rPr>
          <w:t xml:space="preserve"> </w:t>
        </w:r>
      </w:ins>
      <w:ins w:id="213" w:author="Yasser F Syed" w:date="2017-07-06T11:26:00Z">
        <w:r w:rsidR="00B2319C">
          <w:rPr>
            <w:lang w:val="en-CA"/>
          </w:rPr>
          <w:t xml:space="preserve">gamma characteristics of the camera capturing the content for the video source stream. </w:t>
        </w:r>
      </w:ins>
      <w:ins w:id="214" w:author="Yasser F Syed" w:date="2017-07-06T11:28:00Z">
        <w:r w:rsidR="00C23F65">
          <w:rPr>
            <w:lang w:val="en-CA"/>
          </w:rPr>
          <w:t xml:space="preserve">It indicates the types of transformation curves used to </w:t>
        </w:r>
      </w:ins>
      <w:ins w:id="215" w:author="Yasser F Syed" w:date="2017-07-06T11:30:00Z">
        <w:r w:rsidR="009A7136">
          <w:rPr>
            <w:lang w:val="en-CA"/>
          </w:rPr>
          <w:t>convert linear light levels captured out of camera photosensors to brightness values aligned to human visual systems.</w:t>
        </w:r>
      </w:ins>
      <w:ins w:id="216" w:author="Yasser F Syed" w:date="2017-07-06T11:31:00Z">
        <w:r w:rsidR="009A7136">
          <w:rPr>
            <w:lang w:val="en-CA"/>
          </w:rPr>
          <w:t xml:space="preserve"> Often LUTs can be used to convert these values to PQ or HLG types of curves. </w:t>
        </w:r>
      </w:ins>
      <w:ins w:id="217" w:author="Yasser F Syed" w:date="2017-07-06T11:30:00Z">
        <w:r w:rsidR="009A7136">
          <w:rPr>
            <w:lang w:val="en-CA"/>
          </w:rPr>
          <w:t xml:space="preserve"> Examples for these </w:t>
        </w:r>
      </w:ins>
      <w:ins w:id="218" w:author="Yasser F Syed" w:date="2017-07-06T11:32:00Z">
        <w:r w:rsidR="009A7136">
          <w:rPr>
            <w:lang w:val="en-CA"/>
          </w:rPr>
          <w:t xml:space="preserve">are Slog3 or CLog3. </w:t>
        </w:r>
      </w:ins>
      <w:del w:id="219" w:author="Yasser F Syed" w:date="2017-07-06T11:26:00Z">
        <w:r w:rsidDel="00B2319C">
          <w:rPr>
            <w:lang w:val="en-CA"/>
          </w:rPr>
          <w:delText xml:space="preserve"> </w:delText>
        </w:r>
      </w:del>
      <w:del w:id="220" w:author="Yasser F Syed" w:date="2017-07-06T11:32:00Z">
        <w:r w:rsidDel="009A7136">
          <w:rPr>
            <w:lang w:val="en-CA"/>
          </w:rPr>
          <w:delText>contains the combinations of the following subset of properties of the Video Stream.</w:delText>
        </w:r>
      </w:del>
    </w:p>
    <w:p w14:paraId="58F1F922" w14:textId="77777777" w:rsidR="003F0AA0" w:rsidDel="009A7136" w:rsidRDefault="003F0AA0">
      <w:pPr>
        <w:ind w:left="360"/>
        <w:rPr>
          <w:del w:id="221" w:author="Yasser F Syed" w:date="2017-07-06T11:32:00Z"/>
          <w:lang w:val="en-CA"/>
        </w:rPr>
        <w:pPrChange w:id="222" w:author="Yasser F Syed" w:date="2017-07-06T11:32:00Z">
          <w:pPr>
            <w:numPr>
              <w:numId w:val="14"/>
            </w:numPr>
            <w:ind w:left="720" w:hanging="360"/>
          </w:pPr>
        </w:pPrChange>
      </w:pPr>
      <w:del w:id="223" w:author="Yasser F Syed" w:date="2017-07-06T11:32:00Z">
        <w:r w:rsidDel="009A7136">
          <w:rPr>
            <w:lang w:val="en-CA"/>
          </w:rPr>
          <w:delText>Camera Log Identification</w:delText>
        </w:r>
      </w:del>
    </w:p>
    <w:p w14:paraId="55EF6E4F" w14:textId="77777777" w:rsidR="003F0AA0" w:rsidDel="009A7136" w:rsidRDefault="003F0AA0">
      <w:pPr>
        <w:ind w:left="360"/>
        <w:rPr>
          <w:del w:id="224" w:author="Yasser F Syed" w:date="2017-07-06T11:32:00Z"/>
          <w:lang w:val="en-CA"/>
        </w:rPr>
        <w:pPrChange w:id="225" w:author="Yasser F Syed" w:date="2017-07-06T11:32:00Z">
          <w:pPr>
            <w:numPr>
              <w:numId w:val="14"/>
            </w:numPr>
            <w:ind w:left="720" w:hanging="360"/>
          </w:pPr>
        </w:pPrChange>
      </w:pPr>
      <w:del w:id="226" w:author="Yasser F Syed" w:date="2017-07-06T11:32:00Z">
        <w:r w:rsidDel="009A7136">
          <w:rPr>
            <w:lang w:val="en-CA"/>
          </w:rPr>
          <w:delText>Manufacturer Specific Log Gamma Formats</w:delText>
        </w:r>
      </w:del>
    </w:p>
    <w:p w14:paraId="5D67A82F" w14:textId="77777777" w:rsidR="0027618D" w:rsidDel="009A7136" w:rsidRDefault="0027618D">
      <w:pPr>
        <w:ind w:left="360"/>
        <w:rPr>
          <w:del w:id="227" w:author="Yasser F Syed" w:date="2017-07-06T11:32:00Z"/>
          <w:lang w:val="en-CA"/>
        </w:rPr>
        <w:pPrChange w:id="228" w:author="Yasser F Syed" w:date="2017-07-06T11:32:00Z">
          <w:pPr>
            <w:numPr>
              <w:ilvl w:val="2"/>
              <w:numId w:val="14"/>
            </w:numPr>
            <w:ind w:left="2160" w:hanging="360"/>
          </w:pPr>
        </w:pPrChange>
      </w:pPr>
      <w:del w:id="229" w:author="Yasser F Syed" w:date="2017-07-06T11:32:00Z">
        <w:r w:rsidDel="009A7136">
          <w:rPr>
            <w:lang w:val="en-CA"/>
          </w:rPr>
          <w:delText>S</w:delText>
        </w:r>
        <w:r w:rsidR="00AB6D43" w:rsidDel="009A7136">
          <w:rPr>
            <w:lang w:val="en-CA"/>
          </w:rPr>
          <w:delText>L</w:delText>
        </w:r>
        <w:r w:rsidDel="009A7136">
          <w:rPr>
            <w:lang w:val="en-CA"/>
          </w:rPr>
          <w:delText>og3</w:delText>
        </w:r>
      </w:del>
    </w:p>
    <w:p w14:paraId="6CAC0AF5" w14:textId="77777777" w:rsidR="008C5415" w:rsidRDefault="008C5415">
      <w:pPr>
        <w:ind w:left="360"/>
        <w:rPr>
          <w:lang w:val="en-CA"/>
        </w:rPr>
        <w:pPrChange w:id="230" w:author="Yasser F Syed" w:date="2017-07-06T11:32:00Z">
          <w:pPr>
            <w:numPr>
              <w:ilvl w:val="2"/>
              <w:numId w:val="14"/>
            </w:numPr>
            <w:ind w:left="2160" w:hanging="360"/>
          </w:pPr>
        </w:pPrChange>
      </w:pPr>
      <w:del w:id="231" w:author="Yasser F Syed" w:date="2017-07-06T11:32:00Z">
        <w:r w:rsidDel="009A7136">
          <w:rPr>
            <w:lang w:val="en-CA"/>
          </w:rPr>
          <w:delText>C</w:delText>
        </w:r>
        <w:r w:rsidR="00AB6D43" w:rsidDel="009A7136">
          <w:rPr>
            <w:lang w:val="en-CA"/>
          </w:rPr>
          <w:delText>L</w:delText>
        </w:r>
        <w:r w:rsidDel="009A7136">
          <w:rPr>
            <w:lang w:val="en-CA"/>
          </w:rPr>
          <w:delText>og3</w:delText>
        </w:r>
      </w:del>
    </w:p>
    <w:p w14:paraId="1F2D4AD3" w14:textId="77777777" w:rsidR="0027618D" w:rsidRDefault="0027618D" w:rsidP="0027618D">
      <w:pPr>
        <w:rPr>
          <w:lang w:val="en-CA"/>
        </w:rPr>
      </w:pPr>
    </w:p>
    <w:p w14:paraId="279C30D5" w14:textId="77777777" w:rsidR="0027618D" w:rsidRDefault="0027618D" w:rsidP="0027618D">
      <w:pPr>
        <w:rPr>
          <w:lang w:val="en-CA"/>
        </w:rPr>
      </w:pPr>
    </w:p>
    <w:p w14:paraId="2E0A2D5A" w14:textId="5AE26AB4" w:rsidR="0027618D" w:rsidRPr="00332F6F" w:rsidRDefault="009A7136" w:rsidP="0027618D">
      <w:pPr>
        <w:rPr>
          <w:b/>
          <w:sz w:val="28"/>
          <w:szCs w:val="28"/>
          <w:lang w:val="en-CA"/>
        </w:rPr>
      </w:pPr>
      <w:ins w:id="232" w:author="Yasser F Syed" w:date="2017-07-06T11:33:00Z">
        <w:r>
          <w:rPr>
            <w:b/>
            <w:sz w:val="28"/>
            <w:szCs w:val="28"/>
            <w:lang w:val="en-CA"/>
          </w:rPr>
          <w:t xml:space="preserve">AI.2 </w:t>
        </w:r>
      </w:ins>
      <w:r w:rsidR="00377521">
        <w:rPr>
          <w:b/>
          <w:sz w:val="28"/>
          <w:szCs w:val="28"/>
          <w:lang w:val="en-CA"/>
        </w:rPr>
        <w:t xml:space="preserve">Declared </w:t>
      </w:r>
      <w:r w:rsidR="0027618D" w:rsidRPr="00332F6F">
        <w:rPr>
          <w:b/>
          <w:sz w:val="28"/>
          <w:szCs w:val="28"/>
          <w:lang w:val="en-CA"/>
        </w:rPr>
        <w:t>Category</w:t>
      </w:r>
      <w:r w:rsidR="00377521">
        <w:rPr>
          <w:b/>
          <w:sz w:val="28"/>
          <w:szCs w:val="28"/>
          <w:lang w:val="en-CA"/>
        </w:rPr>
        <w:t xml:space="preserve"> Tag</w:t>
      </w:r>
      <w:ins w:id="233" w:author="Yasser F Syed" w:date="2017-07-06T11:33:00Z">
        <w:r>
          <w:rPr>
            <w:b/>
            <w:sz w:val="28"/>
            <w:szCs w:val="28"/>
            <w:lang w:val="en-CA"/>
          </w:rPr>
          <w:t xml:space="preserve"> Combinations</w:t>
        </w:r>
      </w:ins>
      <w:del w:id="234" w:author="Yasser F Syed" w:date="2017-07-06T11:33:00Z">
        <w:r w:rsidR="00377521" w:rsidDel="009A7136">
          <w:rPr>
            <w:b/>
            <w:sz w:val="28"/>
            <w:szCs w:val="28"/>
            <w:lang w:val="en-CA"/>
          </w:rPr>
          <w:delText>s</w:delText>
        </w:r>
      </w:del>
      <w:r w:rsidR="00377521">
        <w:rPr>
          <w:b/>
          <w:sz w:val="28"/>
          <w:szCs w:val="28"/>
          <w:lang w:val="en-CA"/>
        </w:rPr>
        <w:t xml:space="preserve"> For SDR and HDR Video Stream</w:t>
      </w:r>
      <w:ins w:id="235" w:author="Yasser F Syed" w:date="2017-07-06T16:48:00Z">
        <w:r w:rsidR="0005724E">
          <w:rPr>
            <w:b/>
            <w:sz w:val="28"/>
            <w:szCs w:val="28"/>
            <w:lang w:val="en-CA"/>
          </w:rPr>
          <w:t xml:space="preserve">: </w:t>
        </w:r>
      </w:ins>
      <w:del w:id="236" w:author="Yasser F Syed" w:date="2017-07-06T16:48:00Z">
        <w:r w:rsidR="00377521" w:rsidDel="0005724E">
          <w:rPr>
            <w:b/>
            <w:sz w:val="28"/>
            <w:szCs w:val="28"/>
            <w:lang w:val="en-CA"/>
          </w:rPr>
          <w:delText>s</w:delText>
        </w:r>
      </w:del>
      <w:ins w:id="237" w:author="Yasser F Syed" w:date="2017-07-06T11:34:00Z">
        <w:r>
          <w:rPr>
            <w:b/>
            <w:sz w:val="28"/>
            <w:szCs w:val="28"/>
            <w:lang w:val="en-CA"/>
          </w:rPr>
          <w:t>-</w:t>
        </w:r>
      </w:ins>
      <w:del w:id="238" w:author="Yasser F Syed" w:date="2017-07-06T11:33:00Z">
        <w:r w:rsidR="00DE4065" w:rsidRPr="00332F6F" w:rsidDel="009A7136">
          <w:rPr>
            <w:b/>
            <w:sz w:val="28"/>
            <w:szCs w:val="28"/>
            <w:lang w:val="en-CA"/>
          </w:rPr>
          <w:delText>-</w:delText>
        </w:r>
      </w:del>
      <w:r w:rsidR="00DE4065" w:rsidRPr="00332F6F">
        <w:rPr>
          <w:b/>
          <w:sz w:val="28"/>
          <w:szCs w:val="28"/>
          <w:lang w:val="en-CA"/>
        </w:rPr>
        <w:t>[VideoColourVolumeTag]</w:t>
      </w:r>
      <w:ins w:id="239" w:author="Yasser F Syed" w:date="2017-07-06T11:34:00Z">
        <w:r>
          <w:rPr>
            <w:b/>
            <w:sz w:val="28"/>
            <w:szCs w:val="28"/>
            <w:lang w:val="en-CA"/>
          </w:rPr>
          <w:t xml:space="preserve"> </w:t>
        </w:r>
      </w:ins>
      <w:r w:rsidR="00DE4065" w:rsidRPr="00332F6F">
        <w:rPr>
          <w:b/>
          <w:sz w:val="28"/>
          <w:szCs w:val="28"/>
          <w:lang w:val="en-CA"/>
        </w:rPr>
        <w:t>[</w:t>
      </w:r>
      <w:r w:rsidR="00332F6F">
        <w:rPr>
          <w:b/>
          <w:sz w:val="28"/>
          <w:szCs w:val="28"/>
          <w:lang w:val="en-CA"/>
        </w:rPr>
        <w:t>Mastering</w:t>
      </w:r>
      <w:r w:rsidR="0027618D" w:rsidRPr="00332F6F">
        <w:rPr>
          <w:b/>
          <w:sz w:val="28"/>
          <w:szCs w:val="28"/>
          <w:lang w:val="en-CA"/>
        </w:rPr>
        <w:t>DisplayTag]</w:t>
      </w:r>
      <w:ins w:id="240" w:author="Yasser F Syed" w:date="2017-07-06T11:34:00Z">
        <w:r>
          <w:rPr>
            <w:b/>
            <w:sz w:val="28"/>
            <w:szCs w:val="28"/>
            <w:lang w:val="en-CA"/>
          </w:rPr>
          <w:t xml:space="preserve"> </w:t>
        </w:r>
      </w:ins>
      <w:r w:rsidR="0027618D" w:rsidRPr="00332F6F">
        <w:rPr>
          <w:b/>
          <w:sz w:val="28"/>
          <w:szCs w:val="28"/>
          <w:lang w:val="en-CA"/>
        </w:rPr>
        <w:t>[CameraLogGammaTag]</w:t>
      </w:r>
    </w:p>
    <w:p w14:paraId="577AA498" w14:textId="317F0FC5" w:rsidR="00332F6F" w:rsidDel="009A7136" w:rsidRDefault="009A7136" w:rsidP="0027618D">
      <w:pPr>
        <w:rPr>
          <w:del w:id="241" w:author="Yasser F Syed" w:date="2017-07-06T11:34:00Z"/>
          <w:lang w:val="en-CA"/>
        </w:rPr>
      </w:pPr>
      <w:ins w:id="242" w:author="Yasser F Syed" w:date="2017-07-06T11:34:00Z">
        <w:r>
          <w:rPr>
            <w:lang w:val="en-CA"/>
          </w:rPr>
          <w:t>This section of the appendix describes Industry in-use combinations for each category tag describes in section 1 of the appendix. These sections are divided into tables for each typ</w:t>
        </w:r>
      </w:ins>
      <w:ins w:id="243" w:author="Yasser F Syed" w:date="2017-07-09T17:44:00Z">
        <w:r w:rsidR="00DF17F1">
          <w:rPr>
            <w:lang w:val="en-CA"/>
          </w:rPr>
          <w:t>e</w:t>
        </w:r>
      </w:ins>
      <w:ins w:id="244" w:author="Yasser F Syed" w:date="2017-07-06T11:34:00Z">
        <w:del w:id="245" w:author="Yasser F Syed" w:date="2017-07-09T18:09:00Z">
          <w:r w:rsidDel="000420AE">
            <w:rPr>
              <w:lang w:val="en-CA"/>
            </w:rPr>
            <w:delText>s</w:delText>
          </w:r>
        </w:del>
        <w:r>
          <w:rPr>
            <w:lang w:val="en-CA"/>
          </w:rPr>
          <w:t xml:space="preserve"> of used SDR and HDR content. </w:t>
        </w:r>
      </w:ins>
      <w:del w:id="246" w:author="Yasser F Syed" w:date="2017-07-06T11:34:00Z">
        <w:r w:rsidR="00332F6F" w:rsidDel="009A7136">
          <w:rPr>
            <w:lang w:val="en-CA"/>
          </w:rPr>
          <w:delText>Note that a table Format with values for each combination could be used as well.</w:delText>
        </w:r>
      </w:del>
    </w:p>
    <w:p w14:paraId="17093F53" w14:textId="77777777" w:rsidR="0027618D" w:rsidRDefault="0027618D" w:rsidP="0027618D">
      <w:pPr>
        <w:rPr>
          <w:lang w:val="en-CA"/>
        </w:rPr>
      </w:pPr>
    </w:p>
    <w:p w14:paraId="58CF2067" w14:textId="4F9D8590" w:rsidR="009A7136" w:rsidRDefault="009A7136" w:rsidP="0027618D">
      <w:pPr>
        <w:rPr>
          <w:ins w:id="247" w:author="Yasser F Syed" w:date="2017-07-06T11:36:00Z"/>
          <w:b/>
          <w:u w:val="single"/>
          <w:lang w:val="en-CA"/>
        </w:rPr>
      </w:pPr>
      <w:ins w:id="248" w:author="Yasser F Syed" w:date="2017-07-06T11:36:00Z">
        <w:r>
          <w:rPr>
            <w:b/>
            <w:u w:val="single"/>
            <w:lang w:val="en-CA"/>
          </w:rPr>
          <w:t>AI.2</w:t>
        </w:r>
      </w:ins>
      <w:ins w:id="249" w:author="Yasser F Syed" w:date="2017-07-06T16:35:00Z">
        <w:r w:rsidR="0036790F">
          <w:rPr>
            <w:b/>
            <w:u w:val="single"/>
            <w:lang w:val="en-CA"/>
          </w:rPr>
          <w:t>.</w:t>
        </w:r>
      </w:ins>
      <w:ins w:id="250" w:author="Yasser F Syed" w:date="2017-07-06T11:36:00Z">
        <w:r>
          <w:rPr>
            <w:b/>
            <w:u w:val="single"/>
            <w:lang w:val="en-CA"/>
          </w:rPr>
          <w:t xml:space="preserve">1 </w:t>
        </w:r>
      </w:ins>
      <w:r w:rsidR="008C5415" w:rsidRPr="00AB073E">
        <w:rPr>
          <w:b/>
          <w:u w:val="single"/>
          <w:lang w:val="en-CA"/>
        </w:rPr>
        <w:t>SD</w:t>
      </w:r>
      <w:r w:rsidR="00CC0634">
        <w:rPr>
          <w:b/>
          <w:u w:val="single"/>
          <w:lang w:val="en-CA"/>
        </w:rPr>
        <w:t>/HD</w:t>
      </w:r>
      <w:r w:rsidR="008C5415" w:rsidRPr="00AB073E">
        <w:rPr>
          <w:b/>
          <w:u w:val="single"/>
          <w:lang w:val="en-CA"/>
        </w:rPr>
        <w:t>-</w:t>
      </w:r>
      <w:r w:rsidR="0027618D" w:rsidRPr="00AB073E">
        <w:rPr>
          <w:b/>
          <w:u w:val="single"/>
          <w:lang w:val="en-CA"/>
        </w:rPr>
        <w:t xml:space="preserve">SDR </w:t>
      </w:r>
      <w:ins w:id="251" w:author="Yasser F Syed" w:date="2017-07-06T11:36:00Z">
        <w:r>
          <w:rPr>
            <w:b/>
            <w:u w:val="single"/>
            <w:lang w:val="en-CA"/>
          </w:rPr>
          <w:t>Content Types</w:t>
        </w:r>
      </w:ins>
    </w:p>
    <w:p w14:paraId="0AB02652" w14:textId="52E062C5" w:rsidR="000232A3" w:rsidRPr="00DF17F1" w:rsidRDefault="009A7136" w:rsidP="0027618D">
      <w:pPr>
        <w:rPr>
          <w:ins w:id="252" w:author="Yasser F Syed" w:date="2017-07-06T15:17:00Z"/>
          <w:lang w:val="en-CA"/>
          <w:rPrChange w:id="253" w:author="Yasser F Syed" w:date="2017-07-09T17:44:00Z">
            <w:rPr>
              <w:ins w:id="254" w:author="Yasser F Syed" w:date="2017-07-06T15:17:00Z"/>
              <w:b/>
              <w:u w:val="single"/>
              <w:lang w:val="en-CA"/>
            </w:rPr>
          </w:rPrChange>
        </w:rPr>
      </w:pPr>
      <w:ins w:id="255" w:author="Yasser F Syed" w:date="2017-07-06T11:37:00Z">
        <w:r w:rsidRPr="00DF17F1">
          <w:rPr>
            <w:lang w:val="en-CA"/>
            <w:rPrChange w:id="256" w:author="Yasser F Syed" w:date="2017-07-09T17:44:00Z">
              <w:rPr>
                <w:b/>
                <w:u w:val="single"/>
                <w:lang w:val="en-CA"/>
              </w:rPr>
            </w:rPrChange>
          </w:rPr>
          <w:t>Th</w:t>
        </w:r>
        <w:r w:rsidR="00E67244" w:rsidRPr="00DF17F1">
          <w:rPr>
            <w:lang w:val="en-CA"/>
            <w:rPrChange w:id="257" w:author="Yasser F Syed" w:date="2017-07-09T17:44:00Z">
              <w:rPr>
                <w:b/>
                <w:u w:val="single"/>
                <w:lang w:val="en-CA"/>
              </w:rPr>
            </w:rPrChange>
          </w:rPr>
          <w:t>e follo</w:t>
        </w:r>
        <w:r w:rsidR="00120653" w:rsidRPr="00DF17F1">
          <w:rPr>
            <w:lang w:val="en-CA"/>
            <w:rPrChange w:id="258" w:author="Yasser F Syed" w:date="2017-07-09T17:44:00Z">
              <w:rPr>
                <w:b/>
                <w:u w:val="single"/>
                <w:lang w:val="en-CA"/>
              </w:rPr>
            </w:rPrChange>
          </w:rPr>
          <w:t xml:space="preserve">wing tables describe </w:t>
        </w:r>
        <w:r w:rsidR="00E67244" w:rsidRPr="00DF17F1">
          <w:rPr>
            <w:lang w:val="en-CA"/>
            <w:rPrChange w:id="259" w:author="Yasser F Syed" w:date="2017-07-09T17:44:00Z">
              <w:rPr>
                <w:b/>
                <w:u w:val="single"/>
                <w:lang w:val="en-CA"/>
              </w:rPr>
            </w:rPrChange>
          </w:rPr>
          <w:t>each video category tag</w:t>
        </w:r>
      </w:ins>
      <w:ins w:id="260" w:author="Yasser F Syed" w:date="2017-07-06T11:49:00Z">
        <w:r w:rsidR="00120653" w:rsidRPr="00DF17F1">
          <w:rPr>
            <w:lang w:val="en-CA"/>
            <w:rPrChange w:id="261" w:author="Yasser F Syed" w:date="2017-07-09T17:44:00Z">
              <w:rPr>
                <w:b/>
                <w:u w:val="single"/>
                <w:lang w:val="en-CA"/>
              </w:rPr>
            </w:rPrChange>
          </w:rPr>
          <w:t xml:space="preserve"> corresponding to S</w:t>
        </w:r>
      </w:ins>
      <w:ins w:id="262" w:author="Yasser F Syed" w:date="2017-07-06T15:16:00Z">
        <w:r w:rsidR="000232A3" w:rsidRPr="00DF17F1">
          <w:rPr>
            <w:lang w:val="en-CA"/>
            <w:rPrChange w:id="263" w:author="Yasser F Syed" w:date="2017-07-09T17:44:00Z">
              <w:rPr>
                <w:b/>
                <w:u w:val="single"/>
                <w:lang w:val="en-CA"/>
              </w:rPr>
            </w:rPrChange>
          </w:rPr>
          <w:t>D</w:t>
        </w:r>
      </w:ins>
      <w:ins w:id="264" w:author="Yasser F Syed" w:date="2017-07-06T11:49:00Z">
        <w:del w:id="265" w:author="Yasser F Syed" w:date="2017-07-06T15:16:00Z">
          <w:r w:rsidR="00120653" w:rsidRPr="00DF17F1" w:rsidDel="000232A3">
            <w:rPr>
              <w:lang w:val="en-CA"/>
              <w:rPrChange w:id="266" w:author="Yasser F Syed" w:date="2017-07-09T17:44:00Z">
                <w:rPr>
                  <w:b/>
                  <w:u w:val="single"/>
                  <w:lang w:val="en-CA"/>
                </w:rPr>
              </w:rPrChange>
            </w:rPr>
            <w:delText>d</w:delText>
          </w:r>
        </w:del>
        <w:r w:rsidR="00120653" w:rsidRPr="00DF17F1">
          <w:rPr>
            <w:lang w:val="en-CA"/>
            <w:rPrChange w:id="267" w:author="Yasser F Syed" w:date="2017-07-09T17:44:00Z">
              <w:rPr>
                <w:b/>
                <w:u w:val="single"/>
                <w:lang w:val="en-CA"/>
              </w:rPr>
            </w:rPrChange>
          </w:rPr>
          <w:t>-HD SDR content</w:t>
        </w:r>
      </w:ins>
      <w:ins w:id="268" w:author="Yasser F Syed" w:date="2017-07-06T11:37:00Z">
        <w:r w:rsidR="00E67244" w:rsidRPr="00DF17F1">
          <w:rPr>
            <w:lang w:val="en-CA"/>
            <w:rPrChange w:id="269" w:author="Yasser F Syed" w:date="2017-07-09T17:44:00Z">
              <w:rPr>
                <w:b/>
                <w:u w:val="single"/>
                <w:lang w:val="en-CA"/>
              </w:rPr>
            </w:rPrChange>
          </w:rPr>
          <w:t xml:space="preserve"> and </w:t>
        </w:r>
      </w:ins>
      <w:ins w:id="270" w:author="Yasser F Syed" w:date="2017-07-06T11:50:00Z">
        <w:r w:rsidR="00120653" w:rsidRPr="00DF17F1">
          <w:rPr>
            <w:lang w:val="en-CA"/>
            <w:rPrChange w:id="271" w:author="Yasser F Syed" w:date="2017-07-09T17:44:00Z">
              <w:rPr>
                <w:b/>
                <w:u w:val="single"/>
                <w:lang w:val="en-CA"/>
              </w:rPr>
            </w:rPrChange>
          </w:rPr>
          <w:t xml:space="preserve">reflect combinations in use in the Industry for producing video streams that transverse through a production to distribution workflow. </w:t>
        </w:r>
      </w:ins>
      <w:ins w:id="272" w:author="Yasser F Syed" w:date="2017-07-06T11:51:00Z">
        <w:r w:rsidR="00120653" w:rsidRPr="00DF17F1">
          <w:rPr>
            <w:lang w:val="en-CA"/>
            <w:rPrChange w:id="273" w:author="Yasser F Syed" w:date="2017-07-09T17:44:00Z">
              <w:rPr>
                <w:b/>
                <w:u w:val="single"/>
                <w:lang w:val="en-CA"/>
              </w:rPr>
            </w:rPrChange>
          </w:rPr>
          <w:t>Tags that are not present reflect non-declared properties of the video stream</w:t>
        </w:r>
      </w:ins>
      <w:ins w:id="274" w:author="Yasser F Syed" w:date="2017-07-06T15:47:00Z">
        <w:r w:rsidR="00102137" w:rsidRPr="00DF17F1">
          <w:rPr>
            <w:lang w:val="en-CA"/>
            <w:rPrChange w:id="275" w:author="Yasser F Syed" w:date="2017-07-09T17:44:00Z">
              <w:rPr>
                <w:b/>
                <w:u w:val="single"/>
                <w:lang w:val="en-CA"/>
              </w:rPr>
            </w:rPrChange>
          </w:rPr>
          <w:t>.</w:t>
        </w:r>
      </w:ins>
    </w:p>
    <w:p w14:paraId="6098D5C4" w14:textId="77777777" w:rsidR="00BF76F4" w:rsidDel="004D757E" w:rsidRDefault="00BF76F4" w:rsidP="00BF76F4">
      <w:pPr>
        <w:rPr>
          <w:del w:id="276" w:author="Yasser F Syed" w:date="2017-07-06T15:30:00Z"/>
          <w:lang w:val="en-CA"/>
        </w:rPr>
      </w:pPr>
      <w:moveToRangeStart w:id="277" w:author="Yasser F Syed" w:date="2017-07-06T15:29:00Z" w:name="move487118326"/>
      <w:moveTo w:id="278" w:author="Yasser F Syed" w:date="2017-07-06T15:29:00Z">
        <w:r>
          <w:rPr>
            <w:lang w:val="en-CA"/>
          </w:rPr>
          <w:t>[VideoColourVolumeTag]</w:t>
        </w:r>
      </w:moveTo>
    </w:p>
    <w:p w14:paraId="2EA4AF13" w14:textId="77777777" w:rsidR="004D757E" w:rsidRDefault="004D757E" w:rsidP="0027618D">
      <w:pPr>
        <w:rPr>
          <w:ins w:id="279" w:author="Yasser F Syed" w:date="2017-07-06T16:17:00Z"/>
          <w:b/>
          <w:u w:val="single"/>
          <w:lang w:val="en-CA"/>
        </w:rPr>
      </w:pPr>
    </w:p>
    <w:p w14:paraId="50C5C45D" w14:textId="77777777" w:rsidR="00BF76F4" w:rsidRDefault="00BF76F4" w:rsidP="00BF76F4">
      <w:pPr>
        <w:rPr>
          <w:ins w:id="280" w:author="Yasser F Syed" w:date="2017-07-06T15:30:00Z"/>
          <w:lang w:val="en-CA"/>
        </w:rPr>
      </w:pPr>
    </w:p>
    <w:moveToRangeEnd w:id="277"/>
    <w:p w14:paraId="06834EB3" w14:textId="77777777" w:rsidR="00DF780D" w:rsidRDefault="00DF780D" w:rsidP="009A3FC2">
      <w:pPr>
        <w:jc w:val="center"/>
        <w:rPr>
          <w:ins w:id="281" w:author="Yasser F Syed" w:date="2017-07-06T16:15:00Z"/>
          <w:lang w:val="en-CA"/>
        </w:rPr>
      </w:pPr>
    </w:p>
    <w:p w14:paraId="1C0E2E31" w14:textId="35C8E105" w:rsidR="00DF780D" w:rsidRDefault="00DF780D" w:rsidP="00DF780D">
      <w:pPr>
        <w:jc w:val="center"/>
        <w:rPr>
          <w:ins w:id="282" w:author="Yasser F Syed" w:date="2017-07-06T16:21:00Z"/>
          <w:lang w:val="en-CA"/>
        </w:rPr>
      </w:pPr>
      <w:ins w:id="283" w:author="Yasser F Syed" w:date="2017-07-06T16:21:00Z">
        <w:r>
          <w:t xml:space="preserve">Table </w:t>
        </w:r>
      </w:ins>
      <w:del w:id="284" w:author="Yasser F Syed" w:date="2017-07-06T16:22:00Z">
        <w:r w:rsidDel="00DF780D">
          <w:fldChar w:fldCharType="begin"/>
        </w:r>
        <w:r w:rsidDel="00DF780D">
          <w:delInstrText xml:space="preserve"> SEQ Table \* ARABIC </w:delInstrText>
        </w:r>
        <w:r w:rsidDel="00DF780D">
          <w:fldChar w:fldCharType="separate"/>
        </w:r>
        <w:r w:rsidDel="00DF780D">
          <w:rPr>
            <w:noProof/>
          </w:rPr>
          <w:delText>2</w:delText>
        </w:r>
        <w:r w:rsidDel="00DF780D">
          <w:fldChar w:fldCharType="end"/>
        </w:r>
      </w:del>
      <w:ins w:id="285" w:author="Yasser F Syed" w:date="2017-07-06T16:22:00Z">
        <w:r>
          <w:t>1</w:t>
        </w:r>
      </w:ins>
      <w:ins w:id="286" w:author="Yasser F Syed" w:date="2017-07-06T16:21:00Z">
        <w:r>
          <w:t xml:space="preserve">- </w:t>
        </w:r>
        <w:r>
          <w:rPr>
            <w:lang w:val="en-CA"/>
          </w:rPr>
          <w:t>[VideoColourVolumeTag] Combinations for SD/HD – SDR Content</w:t>
        </w:r>
      </w:ins>
    </w:p>
    <w:p w14:paraId="1D1AF3AD" w14:textId="3AF37009" w:rsidR="0027618D" w:rsidRPr="00AB073E" w:rsidRDefault="0027618D">
      <w:pPr>
        <w:pStyle w:val="Caption"/>
        <w:jc w:val="center"/>
        <w:rPr>
          <w:u w:val="single"/>
          <w:lang w:val="en-CA"/>
        </w:rPr>
        <w:pPrChange w:id="287" w:author="Yasser F Syed" w:date="2017-07-06T16:13:00Z">
          <w:pPr/>
        </w:pPrChange>
      </w:pPr>
      <w:del w:id="288" w:author="Yasser F Syed" w:date="2017-07-06T11:36:00Z">
        <w:r w:rsidRPr="00AB073E" w:rsidDel="009A7136">
          <w:rPr>
            <w:b w:val="0"/>
            <w:u w:val="single"/>
            <w:lang w:val="en-CA"/>
          </w:rPr>
          <w:delText>Definition</w:delText>
        </w:r>
      </w:del>
    </w:p>
    <w:tbl>
      <w:tblPr>
        <w:tblStyle w:val="TableGrid"/>
        <w:tblpPr w:leftFromText="180" w:rightFromText="180" w:vertAnchor="text" w:horzAnchor="page" w:tblpX="1570" w:tblpY="99"/>
        <w:tblW w:w="10525" w:type="dxa"/>
        <w:tblLook w:val="04A0" w:firstRow="1" w:lastRow="0" w:firstColumn="1" w:lastColumn="0" w:noHBand="0" w:noVBand="1"/>
      </w:tblPr>
      <w:tblGrid>
        <w:gridCol w:w="974"/>
        <w:gridCol w:w="1091"/>
        <w:gridCol w:w="1085"/>
        <w:gridCol w:w="1292"/>
        <w:gridCol w:w="1023"/>
        <w:gridCol w:w="1402"/>
        <w:gridCol w:w="1270"/>
        <w:gridCol w:w="2388"/>
      </w:tblGrid>
      <w:tr w:rsidR="00516AD2" w14:paraId="2F99C0B9" w14:textId="77777777" w:rsidTr="000232A3">
        <w:trPr>
          <w:ins w:id="289" w:author="Yasser F Syed" w:date="2017-07-06T15:17:00Z"/>
        </w:trPr>
        <w:tc>
          <w:tcPr>
            <w:tcW w:w="852" w:type="dxa"/>
          </w:tcPr>
          <w:p w14:paraId="19137C45" w14:textId="77777777" w:rsidR="000232A3" w:rsidRPr="000420AE" w:rsidRDefault="000232A3" w:rsidP="000232A3">
            <w:pPr>
              <w:rPr>
                <w:ins w:id="290" w:author="Yasser F Syed" w:date="2017-07-06T15:17:00Z"/>
                <w:b/>
                <w:lang w:val="en-CA"/>
                <w:rPrChange w:id="291" w:author="Yasser F Syed" w:date="2017-07-09T18:06:00Z">
                  <w:rPr>
                    <w:ins w:id="292" w:author="Yasser F Syed" w:date="2017-07-06T15:17:00Z"/>
                    <w:lang w:val="en-CA"/>
                  </w:rPr>
                </w:rPrChange>
              </w:rPr>
            </w:pPr>
            <w:ins w:id="293" w:author="Yasser F Syed" w:date="2017-07-06T15:17:00Z">
              <w:r w:rsidRPr="000420AE">
                <w:rPr>
                  <w:b/>
                  <w:lang w:val="en-CA"/>
                  <w:rPrChange w:id="294" w:author="Yasser F Syed" w:date="2017-07-09T18:06:00Z">
                    <w:rPr>
                      <w:lang w:val="en-CA"/>
                    </w:rPr>
                  </w:rPrChange>
                </w:rPr>
                <w:lastRenderedPageBreak/>
                <w:t>Value</w:t>
              </w:r>
            </w:ins>
          </w:p>
        </w:tc>
        <w:tc>
          <w:tcPr>
            <w:tcW w:w="1097" w:type="dxa"/>
          </w:tcPr>
          <w:p w14:paraId="1B9324A2" w14:textId="77777777" w:rsidR="000232A3" w:rsidRDefault="000232A3" w:rsidP="000232A3">
            <w:pPr>
              <w:rPr>
                <w:ins w:id="295" w:author="Yasser F Syed" w:date="2017-07-06T15:17:00Z"/>
                <w:lang w:val="en-CA"/>
              </w:rPr>
            </w:pPr>
            <w:ins w:id="296" w:author="Yasser F Syed" w:date="2017-07-06T15:17:00Z">
              <w:r>
                <w:rPr>
                  <w:lang w:val="en-CA"/>
                </w:rPr>
                <w:t>Colour Primaries</w:t>
              </w:r>
            </w:ins>
          </w:p>
        </w:tc>
        <w:tc>
          <w:tcPr>
            <w:tcW w:w="1085" w:type="dxa"/>
          </w:tcPr>
          <w:p w14:paraId="76F10BDA" w14:textId="77777777" w:rsidR="000232A3" w:rsidRDefault="000232A3" w:rsidP="000232A3">
            <w:pPr>
              <w:rPr>
                <w:ins w:id="297" w:author="Yasser F Syed" w:date="2017-07-06T15:17:00Z"/>
                <w:lang w:val="en-CA"/>
              </w:rPr>
            </w:pPr>
            <w:ins w:id="298" w:author="Yasser F Syed" w:date="2017-07-06T15:17:00Z">
              <w:r>
                <w:rPr>
                  <w:lang w:val="en-CA"/>
                </w:rPr>
                <w:t>Transfer Functions</w:t>
              </w:r>
            </w:ins>
          </w:p>
        </w:tc>
        <w:tc>
          <w:tcPr>
            <w:tcW w:w="1292" w:type="dxa"/>
          </w:tcPr>
          <w:p w14:paraId="1860A275" w14:textId="77777777" w:rsidR="000232A3" w:rsidRDefault="000232A3" w:rsidP="000232A3">
            <w:pPr>
              <w:rPr>
                <w:ins w:id="299" w:author="Yasser F Syed" w:date="2017-07-06T15:17:00Z"/>
                <w:lang w:val="en-CA"/>
              </w:rPr>
            </w:pPr>
            <w:ins w:id="300" w:author="Yasser F Syed" w:date="2017-07-06T15:17:00Z">
              <w:r>
                <w:rPr>
                  <w:lang w:val="en-CA"/>
                </w:rPr>
                <w:t>Matrix Coefficients</w:t>
              </w:r>
            </w:ins>
          </w:p>
        </w:tc>
        <w:tc>
          <w:tcPr>
            <w:tcW w:w="1023" w:type="dxa"/>
          </w:tcPr>
          <w:p w14:paraId="4E452A82" w14:textId="77777777" w:rsidR="000232A3" w:rsidRDefault="000232A3" w:rsidP="000232A3">
            <w:pPr>
              <w:rPr>
                <w:ins w:id="301" w:author="Yasser F Syed" w:date="2017-07-06T15:17:00Z"/>
                <w:lang w:val="en-CA"/>
              </w:rPr>
            </w:pPr>
            <w:ins w:id="302" w:author="Yasser F Syed" w:date="2017-07-06T15:17:00Z">
              <w:r>
                <w:rPr>
                  <w:lang w:val="en-CA"/>
                </w:rPr>
                <w:t>BitDepth</w:t>
              </w:r>
            </w:ins>
          </w:p>
        </w:tc>
        <w:tc>
          <w:tcPr>
            <w:tcW w:w="1208" w:type="dxa"/>
          </w:tcPr>
          <w:p w14:paraId="4E7CAC6B" w14:textId="76D7D675" w:rsidR="000232A3" w:rsidRDefault="000232A3" w:rsidP="000232A3">
            <w:pPr>
              <w:rPr>
                <w:ins w:id="303" w:author="Yasser F Syed" w:date="2017-07-06T15:17:00Z"/>
                <w:lang w:val="en-CA"/>
              </w:rPr>
            </w:pPr>
            <w:ins w:id="304" w:author="Yasser F Syed" w:date="2017-07-06T15:17:00Z">
              <w:r>
                <w:rPr>
                  <w:lang w:val="en-CA"/>
                </w:rPr>
                <w:t xml:space="preserve">Chroma </w:t>
              </w:r>
            </w:ins>
            <w:ins w:id="305" w:author="Yasser F Syed" w:date="2017-07-06T16:41:00Z">
              <w:r w:rsidR="00516AD2">
                <w:rPr>
                  <w:lang w:val="en-CA"/>
                </w:rPr>
                <w:t>Sub</w:t>
              </w:r>
            </w:ins>
            <w:ins w:id="306" w:author="Yasser F Syed" w:date="2017-07-06T15:17:00Z">
              <w:r>
                <w:rPr>
                  <w:lang w:val="en-CA"/>
                </w:rPr>
                <w:t>Sampling</w:t>
              </w:r>
            </w:ins>
          </w:p>
        </w:tc>
        <w:tc>
          <w:tcPr>
            <w:tcW w:w="1348" w:type="dxa"/>
          </w:tcPr>
          <w:p w14:paraId="1FEF73FE" w14:textId="77777777" w:rsidR="000232A3" w:rsidRDefault="000232A3" w:rsidP="000232A3">
            <w:pPr>
              <w:rPr>
                <w:ins w:id="307" w:author="Yasser F Syed" w:date="2017-07-06T15:17:00Z"/>
                <w:lang w:val="en-CA"/>
              </w:rPr>
            </w:pPr>
            <w:ins w:id="308" w:author="Yasser F Syed" w:date="2017-07-06T15:17:00Z">
              <w:r>
                <w:rPr>
                  <w:lang w:val="en-CA"/>
                </w:rPr>
                <w:t>Full/ Narrow Scale</w:t>
              </w:r>
            </w:ins>
          </w:p>
        </w:tc>
        <w:tc>
          <w:tcPr>
            <w:tcW w:w="2620" w:type="dxa"/>
          </w:tcPr>
          <w:p w14:paraId="40419910" w14:textId="77777777" w:rsidR="000232A3" w:rsidRDefault="000232A3" w:rsidP="000232A3">
            <w:pPr>
              <w:rPr>
                <w:ins w:id="309" w:author="Yasser F Syed" w:date="2017-07-06T15:17:00Z"/>
                <w:lang w:val="en-CA"/>
              </w:rPr>
            </w:pPr>
            <w:ins w:id="310" w:author="Yasser F Syed" w:date="2017-07-06T15:17:00Z">
              <w:r>
                <w:rPr>
                  <w:lang w:val="en-CA"/>
                </w:rPr>
                <w:t>Informative Remarks</w:t>
              </w:r>
            </w:ins>
          </w:p>
        </w:tc>
      </w:tr>
      <w:tr w:rsidR="00516AD2" w14:paraId="4F8E9B80" w14:textId="77777777" w:rsidTr="000232A3">
        <w:trPr>
          <w:ins w:id="311" w:author="Yasser F Syed" w:date="2017-07-06T15:17:00Z"/>
        </w:trPr>
        <w:tc>
          <w:tcPr>
            <w:tcW w:w="852" w:type="dxa"/>
          </w:tcPr>
          <w:p w14:paraId="38833EBE" w14:textId="77777777" w:rsidR="000232A3" w:rsidRPr="000420AE" w:rsidRDefault="000232A3" w:rsidP="000232A3">
            <w:pPr>
              <w:jc w:val="center"/>
              <w:rPr>
                <w:ins w:id="312" w:author="Yasser F Syed" w:date="2017-07-06T15:17:00Z"/>
                <w:b/>
                <w:lang w:val="en-CA"/>
                <w:rPrChange w:id="313" w:author="Yasser F Syed" w:date="2017-07-09T18:06:00Z">
                  <w:rPr>
                    <w:ins w:id="314" w:author="Yasser F Syed" w:date="2017-07-06T15:17:00Z"/>
                    <w:lang w:val="en-CA"/>
                  </w:rPr>
                </w:rPrChange>
              </w:rPr>
            </w:pPr>
            <w:ins w:id="315" w:author="Yasser F Syed" w:date="2017-07-06T15:17:00Z">
              <w:r w:rsidRPr="000420AE">
                <w:rPr>
                  <w:b/>
                  <w:lang w:val="en-CA"/>
                  <w:rPrChange w:id="316" w:author="Yasser F Syed" w:date="2017-07-09T18:06:00Z">
                    <w:rPr>
                      <w:lang w:val="en-CA"/>
                    </w:rPr>
                  </w:rPrChange>
                </w:rPr>
                <w:t>1</w:t>
              </w:r>
            </w:ins>
          </w:p>
        </w:tc>
        <w:tc>
          <w:tcPr>
            <w:tcW w:w="1097" w:type="dxa"/>
          </w:tcPr>
          <w:p w14:paraId="1E0AC815" w14:textId="77777777" w:rsidR="000232A3" w:rsidRDefault="000232A3" w:rsidP="000232A3">
            <w:pPr>
              <w:jc w:val="center"/>
              <w:rPr>
                <w:ins w:id="317" w:author="Yasser F Syed" w:date="2017-07-06T15:17:00Z"/>
                <w:lang w:val="en-CA"/>
              </w:rPr>
            </w:pPr>
            <w:ins w:id="318" w:author="Yasser F Syed" w:date="2017-07-06T15:17:00Z">
              <w:r>
                <w:rPr>
                  <w:lang w:val="en-CA"/>
                </w:rPr>
                <w:t>1</w:t>
              </w:r>
            </w:ins>
          </w:p>
        </w:tc>
        <w:tc>
          <w:tcPr>
            <w:tcW w:w="1085" w:type="dxa"/>
          </w:tcPr>
          <w:p w14:paraId="1EAA84EE" w14:textId="77777777" w:rsidR="000232A3" w:rsidRDefault="000232A3" w:rsidP="000232A3">
            <w:pPr>
              <w:jc w:val="center"/>
              <w:rPr>
                <w:ins w:id="319" w:author="Yasser F Syed" w:date="2017-07-06T15:17:00Z"/>
                <w:lang w:val="en-CA"/>
              </w:rPr>
            </w:pPr>
            <w:ins w:id="320" w:author="Yasser F Syed" w:date="2017-07-06T15:17:00Z">
              <w:r>
                <w:rPr>
                  <w:lang w:val="en-CA"/>
                </w:rPr>
                <w:t>1</w:t>
              </w:r>
            </w:ins>
          </w:p>
        </w:tc>
        <w:tc>
          <w:tcPr>
            <w:tcW w:w="1292" w:type="dxa"/>
          </w:tcPr>
          <w:p w14:paraId="0EBA53E3" w14:textId="77777777" w:rsidR="000232A3" w:rsidRDefault="000232A3" w:rsidP="000232A3">
            <w:pPr>
              <w:jc w:val="center"/>
              <w:rPr>
                <w:ins w:id="321" w:author="Yasser F Syed" w:date="2017-07-06T15:17:00Z"/>
                <w:lang w:val="en-CA"/>
              </w:rPr>
            </w:pPr>
            <w:ins w:id="322" w:author="Yasser F Syed" w:date="2017-07-06T15:17:00Z">
              <w:r>
                <w:rPr>
                  <w:lang w:val="en-CA"/>
                </w:rPr>
                <w:t>1</w:t>
              </w:r>
            </w:ins>
          </w:p>
        </w:tc>
        <w:tc>
          <w:tcPr>
            <w:tcW w:w="1023" w:type="dxa"/>
          </w:tcPr>
          <w:p w14:paraId="1D30F280" w14:textId="77777777" w:rsidR="000232A3" w:rsidRDefault="000232A3" w:rsidP="000232A3">
            <w:pPr>
              <w:jc w:val="center"/>
              <w:rPr>
                <w:ins w:id="323" w:author="Yasser F Syed" w:date="2017-07-06T15:17:00Z"/>
                <w:lang w:val="en-CA"/>
              </w:rPr>
            </w:pPr>
            <w:ins w:id="324" w:author="Yasser F Syed" w:date="2017-07-06T15:17:00Z">
              <w:r>
                <w:rPr>
                  <w:lang w:val="en-CA"/>
                </w:rPr>
                <w:t>8</w:t>
              </w:r>
            </w:ins>
          </w:p>
        </w:tc>
        <w:tc>
          <w:tcPr>
            <w:tcW w:w="1208" w:type="dxa"/>
          </w:tcPr>
          <w:p w14:paraId="79D3D377" w14:textId="77777777" w:rsidR="000232A3" w:rsidRDefault="000232A3" w:rsidP="000232A3">
            <w:pPr>
              <w:jc w:val="center"/>
              <w:rPr>
                <w:ins w:id="325" w:author="Yasser F Syed" w:date="2017-07-06T15:17:00Z"/>
                <w:lang w:val="en-CA"/>
              </w:rPr>
            </w:pPr>
            <w:ins w:id="326" w:author="Yasser F Syed" w:date="2017-07-06T15:17:00Z">
              <w:r>
                <w:rPr>
                  <w:lang w:val="en-CA"/>
                </w:rPr>
                <w:t>4:2:0</w:t>
              </w:r>
            </w:ins>
          </w:p>
        </w:tc>
        <w:tc>
          <w:tcPr>
            <w:tcW w:w="1348" w:type="dxa"/>
          </w:tcPr>
          <w:p w14:paraId="4E647A8F" w14:textId="25FE67E0" w:rsidR="000232A3" w:rsidRDefault="00D84248" w:rsidP="000232A3">
            <w:pPr>
              <w:jc w:val="center"/>
              <w:rPr>
                <w:ins w:id="327" w:author="Yasser F Syed" w:date="2017-07-06T15:17:00Z"/>
                <w:lang w:val="en-CA"/>
              </w:rPr>
            </w:pPr>
            <w:ins w:id="328" w:author="Yasser F Syed" w:date="2017-07-06T15:17:00Z">
              <w:r>
                <w:rPr>
                  <w:lang w:val="en-CA"/>
                </w:rPr>
                <w:t>F</w:t>
              </w:r>
              <w:r w:rsidR="000232A3">
                <w:rPr>
                  <w:lang w:val="en-CA"/>
                </w:rPr>
                <w:t>S</w:t>
              </w:r>
            </w:ins>
          </w:p>
        </w:tc>
        <w:tc>
          <w:tcPr>
            <w:tcW w:w="2620" w:type="dxa"/>
          </w:tcPr>
          <w:p w14:paraId="7FBEA360" w14:textId="77777777" w:rsidR="000232A3" w:rsidRDefault="000232A3" w:rsidP="000232A3">
            <w:pPr>
              <w:jc w:val="center"/>
              <w:rPr>
                <w:ins w:id="329" w:author="Yasser F Syed" w:date="2017-07-06T15:17:00Z"/>
                <w:lang w:val="en-CA"/>
              </w:rPr>
            </w:pPr>
          </w:p>
        </w:tc>
      </w:tr>
      <w:tr w:rsidR="00516AD2" w14:paraId="0AB11CBA" w14:textId="77777777" w:rsidTr="000232A3">
        <w:trPr>
          <w:ins w:id="330" w:author="Yasser F Syed" w:date="2017-07-06T15:17:00Z"/>
        </w:trPr>
        <w:tc>
          <w:tcPr>
            <w:tcW w:w="852" w:type="dxa"/>
          </w:tcPr>
          <w:p w14:paraId="2CF060A2" w14:textId="77777777" w:rsidR="000232A3" w:rsidRPr="000420AE" w:rsidRDefault="000232A3" w:rsidP="000232A3">
            <w:pPr>
              <w:jc w:val="center"/>
              <w:rPr>
                <w:ins w:id="331" w:author="Yasser F Syed" w:date="2017-07-06T15:17:00Z"/>
                <w:b/>
                <w:lang w:val="en-CA"/>
                <w:rPrChange w:id="332" w:author="Yasser F Syed" w:date="2017-07-09T18:06:00Z">
                  <w:rPr>
                    <w:ins w:id="333" w:author="Yasser F Syed" w:date="2017-07-06T15:17:00Z"/>
                    <w:lang w:val="en-CA"/>
                  </w:rPr>
                </w:rPrChange>
              </w:rPr>
            </w:pPr>
            <w:ins w:id="334" w:author="Yasser F Syed" w:date="2017-07-06T15:17:00Z">
              <w:r w:rsidRPr="000420AE">
                <w:rPr>
                  <w:b/>
                  <w:lang w:val="en-CA"/>
                  <w:rPrChange w:id="335" w:author="Yasser F Syed" w:date="2017-07-09T18:06:00Z">
                    <w:rPr>
                      <w:lang w:val="en-CA"/>
                    </w:rPr>
                  </w:rPrChange>
                </w:rPr>
                <w:t>2</w:t>
              </w:r>
            </w:ins>
          </w:p>
        </w:tc>
        <w:tc>
          <w:tcPr>
            <w:tcW w:w="1097" w:type="dxa"/>
          </w:tcPr>
          <w:p w14:paraId="1CB7E63E" w14:textId="77777777" w:rsidR="000232A3" w:rsidRDefault="000232A3" w:rsidP="000232A3">
            <w:pPr>
              <w:jc w:val="center"/>
              <w:rPr>
                <w:ins w:id="336" w:author="Yasser F Syed" w:date="2017-07-06T15:17:00Z"/>
                <w:lang w:val="en-CA"/>
              </w:rPr>
            </w:pPr>
            <w:ins w:id="337" w:author="Yasser F Syed" w:date="2017-07-06T15:17:00Z">
              <w:r>
                <w:rPr>
                  <w:lang w:val="en-CA"/>
                </w:rPr>
                <w:t>1</w:t>
              </w:r>
            </w:ins>
          </w:p>
        </w:tc>
        <w:tc>
          <w:tcPr>
            <w:tcW w:w="1085" w:type="dxa"/>
          </w:tcPr>
          <w:p w14:paraId="5608A5A0" w14:textId="77777777" w:rsidR="000232A3" w:rsidRDefault="000232A3" w:rsidP="000232A3">
            <w:pPr>
              <w:jc w:val="center"/>
              <w:rPr>
                <w:ins w:id="338" w:author="Yasser F Syed" w:date="2017-07-06T15:17:00Z"/>
                <w:lang w:val="en-CA"/>
              </w:rPr>
            </w:pPr>
            <w:ins w:id="339" w:author="Yasser F Syed" w:date="2017-07-06T15:17:00Z">
              <w:r>
                <w:rPr>
                  <w:lang w:val="en-CA"/>
                </w:rPr>
                <w:t>1</w:t>
              </w:r>
            </w:ins>
          </w:p>
        </w:tc>
        <w:tc>
          <w:tcPr>
            <w:tcW w:w="1292" w:type="dxa"/>
          </w:tcPr>
          <w:p w14:paraId="24C6C172" w14:textId="77777777" w:rsidR="000232A3" w:rsidRDefault="000232A3" w:rsidP="000232A3">
            <w:pPr>
              <w:jc w:val="center"/>
              <w:rPr>
                <w:ins w:id="340" w:author="Yasser F Syed" w:date="2017-07-06T15:17:00Z"/>
                <w:lang w:val="en-CA"/>
              </w:rPr>
            </w:pPr>
            <w:ins w:id="341" w:author="Yasser F Syed" w:date="2017-07-06T15:17:00Z">
              <w:r>
                <w:rPr>
                  <w:lang w:val="en-CA"/>
                </w:rPr>
                <w:t>1</w:t>
              </w:r>
            </w:ins>
          </w:p>
        </w:tc>
        <w:tc>
          <w:tcPr>
            <w:tcW w:w="1023" w:type="dxa"/>
          </w:tcPr>
          <w:p w14:paraId="77F7EF7A" w14:textId="77777777" w:rsidR="000232A3" w:rsidRDefault="000232A3" w:rsidP="000232A3">
            <w:pPr>
              <w:jc w:val="center"/>
              <w:rPr>
                <w:ins w:id="342" w:author="Yasser F Syed" w:date="2017-07-06T15:17:00Z"/>
                <w:lang w:val="en-CA"/>
              </w:rPr>
            </w:pPr>
            <w:ins w:id="343" w:author="Yasser F Syed" w:date="2017-07-06T15:17:00Z">
              <w:r>
                <w:rPr>
                  <w:lang w:val="en-CA"/>
                </w:rPr>
                <w:t>8</w:t>
              </w:r>
            </w:ins>
          </w:p>
        </w:tc>
        <w:tc>
          <w:tcPr>
            <w:tcW w:w="1208" w:type="dxa"/>
          </w:tcPr>
          <w:p w14:paraId="7DAB1CF1" w14:textId="77777777" w:rsidR="000232A3" w:rsidRDefault="000232A3" w:rsidP="000232A3">
            <w:pPr>
              <w:jc w:val="center"/>
              <w:rPr>
                <w:ins w:id="344" w:author="Yasser F Syed" w:date="2017-07-06T15:17:00Z"/>
                <w:lang w:val="en-CA"/>
              </w:rPr>
            </w:pPr>
            <w:ins w:id="345" w:author="Yasser F Syed" w:date="2017-07-06T15:17:00Z">
              <w:r>
                <w:rPr>
                  <w:lang w:val="en-CA"/>
                </w:rPr>
                <w:t>4:2:0</w:t>
              </w:r>
            </w:ins>
          </w:p>
        </w:tc>
        <w:tc>
          <w:tcPr>
            <w:tcW w:w="1348" w:type="dxa"/>
          </w:tcPr>
          <w:p w14:paraId="2882530C" w14:textId="5B8A3116" w:rsidR="000232A3" w:rsidRDefault="00D84248" w:rsidP="000232A3">
            <w:pPr>
              <w:jc w:val="center"/>
              <w:rPr>
                <w:ins w:id="346" w:author="Yasser F Syed" w:date="2017-07-06T15:17:00Z"/>
                <w:lang w:val="en-CA"/>
              </w:rPr>
            </w:pPr>
            <w:ins w:id="347" w:author="Yasser F Syed" w:date="2017-07-06T15:17:00Z">
              <w:r>
                <w:rPr>
                  <w:lang w:val="en-CA"/>
                </w:rPr>
                <w:t>N</w:t>
              </w:r>
              <w:r w:rsidR="000232A3">
                <w:rPr>
                  <w:lang w:val="en-CA"/>
                </w:rPr>
                <w:t>S</w:t>
              </w:r>
            </w:ins>
          </w:p>
        </w:tc>
        <w:tc>
          <w:tcPr>
            <w:tcW w:w="2620" w:type="dxa"/>
          </w:tcPr>
          <w:p w14:paraId="2AB8B2D3" w14:textId="77777777" w:rsidR="000232A3" w:rsidRDefault="000232A3" w:rsidP="000232A3">
            <w:pPr>
              <w:jc w:val="center"/>
              <w:rPr>
                <w:ins w:id="348" w:author="Yasser F Syed" w:date="2017-07-06T15:17:00Z"/>
                <w:lang w:val="en-CA"/>
              </w:rPr>
            </w:pPr>
          </w:p>
        </w:tc>
      </w:tr>
      <w:tr w:rsidR="00516AD2" w14:paraId="53C2A0C6" w14:textId="77777777" w:rsidTr="000232A3">
        <w:trPr>
          <w:ins w:id="349" w:author="Yasser F Syed" w:date="2017-07-06T15:17:00Z"/>
        </w:trPr>
        <w:tc>
          <w:tcPr>
            <w:tcW w:w="852" w:type="dxa"/>
          </w:tcPr>
          <w:p w14:paraId="47A7B767" w14:textId="77777777" w:rsidR="000232A3" w:rsidRPr="000420AE" w:rsidRDefault="000232A3" w:rsidP="000232A3">
            <w:pPr>
              <w:jc w:val="center"/>
              <w:rPr>
                <w:ins w:id="350" w:author="Yasser F Syed" w:date="2017-07-06T15:17:00Z"/>
                <w:b/>
                <w:lang w:val="en-CA"/>
                <w:rPrChange w:id="351" w:author="Yasser F Syed" w:date="2017-07-09T18:06:00Z">
                  <w:rPr>
                    <w:ins w:id="352" w:author="Yasser F Syed" w:date="2017-07-06T15:17:00Z"/>
                    <w:lang w:val="en-CA"/>
                  </w:rPr>
                </w:rPrChange>
              </w:rPr>
            </w:pPr>
            <w:ins w:id="353" w:author="Yasser F Syed" w:date="2017-07-06T15:17:00Z">
              <w:r w:rsidRPr="000420AE">
                <w:rPr>
                  <w:b/>
                  <w:lang w:val="en-CA"/>
                  <w:rPrChange w:id="354" w:author="Yasser F Syed" w:date="2017-07-09T18:06:00Z">
                    <w:rPr>
                      <w:lang w:val="en-CA"/>
                    </w:rPr>
                  </w:rPrChange>
                </w:rPr>
                <w:t>3</w:t>
              </w:r>
            </w:ins>
          </w:p>
        </w:tc>
        <w:tc>
          <w:tcPr>
            <w:tcW w:w="1097" w:type="dxa"/>
          </w:tcPr>
          <w:p w14:paraId="0833CE3A" w14:textId="77777777" w:rsidR="000232A3" w:rsidRDefault="000232A3" w:rsidP="000232A3">
            <w:pPr>
              <w:jc w:val="center"/>
              <w:rPr>
                <w:ins w:id="355" w:author="Yasser F Syed" w:date="2017-07-06T15:17:00Z"/>
                <w:lang w:val="en-CA"/>
              </w:rPr>
            </w:pPr>
            <w:ins w:id="356" w:author="Yasser F Syed" w:date="2017-07-06T15:17:00Z">
              <w:r>
                <w:rPr>
                  <w:lang w:val="en-CA"/>
                </w:rPr>
                <w:t>1</w:t>
              </w:r>
            </w:ins>
          </w:p>
        </w:tc>
        <w:tc>
          <w:tcPr>
            <w:tcW w:w="1085" w:type="dxa"/>
          </w:tcPr>
          <w:p w14:paraId="467B3873" w14:textId="77777777" w:rsidR="000232A3" w:rsidRDefault="000232A3" w:rsidP="000232A3">
            <w:pPr>
              <w:jc w:val="center"/>
              <w:rPr>
                <w:ins w:id="357" w:author="Yasser F Syed" w:date="2017-07-06T15:17:00Z"/>
                <w:lang w:val="en-CA"/>
              </w:rPr>
            </w:pPr>
            <w:ins w:id="358" w:author="Yasser F Syed" w:date="2017-07-06T15:17:00Z">
              <w:r>
                <w:rPr>
                  <w:lang w:val="en-CA"/>
                </w:rPr>
                <w:t>1</w:t>
              </w:r>
            </w:ins>
          </w:p>
        </w:tc>
        <w:tc>
          <w:tcPr>
            <w:tcW w:w="1292" w:type="dxa"/>
          </w:tcPr>
          <w:p w14:paraId="00316228" w14:textId="275FFB00" w:rsidR="000232A3" w:rsidRDefault="00D84248" w:rsidP="000232A3">
            <w:pPr>
              <w:jc w:val="center"/>
              <w:rPr>
                <w:ins w:id="359" w:author="Yasser F Syed" w:date="2017-07-06T15:17:00Z"/>
                <w:lang w:val="en-CA"/>
              </w:rPr>
            </w:pPr>
            <w:ins w:id="360" w:author="Yasser F Syed" w:date="2017-07-06T15:17:00Z">
              <w:r>
                <w:rPr>
                  <w:lang w:val="en-CA"/>
                </w:rPr>
                <w:t>0</w:t>
              </w:r>
            </w:ins>
          </w:p>
        </w:tc>
        <w:tc>
          <w:tcPr>
            <w:tcW w:w="1023" w:type="dxa"/>
          </w:tcPr>
          <w:p w14:paraId="018F4BDC" w14:textId="77777777" w:rsidR="000232A3" w:rsidRDefault="000232A3" w:rsidP="000232A3">
            <w:pPr>
              <w:jc w:val="center"/>
              <w:rPr>
                <w:ins w:id="361" w:author="Yasser F Syed" w:date="2017-07-06T15:17:00Z"/>
                <w:lang w:val="en-CA"/>
              </w:rPr>
            </w:pPr>
            <w:ins w:id="362" w:author="Yasser F Syed" w:date="2017-07-06T15:17:00Z">
              <w:r>
                <w:rPr>
                  <w:lang w:val="en-CA"/>
                </w:rPr>
                <w:t>8</w:t>
              </w:r>
            </w:ins>
          </w:p>
        </w:tc>
        <w:tc>
          <w:tcPr>
            <w:tcW w:w="1208" w:type="dxa"/>
          </w:tcPr>
          <w:p w14:paraId="715DFAA8" w14:textId="77777777" w:rsidR="000232A3" w:rsidRDefault="000232A3" w:rsidP="000232A3">
            <w:pPr>
              <w:jc w:val="center"/>
              <w:rPr>
                <w:ins w:id="363" w:author="Yasser F Syed" w:date="2017-07-06T15:17:00Z"/>
                <w:lang w:val="en-CA"/>
              </w:rPr>
            </w:pPr>
            <w:ins w:id="364" w:author="Yasser F Syed" w:date="2017-07-06T15:17:00Z">
              <w:r>
                <w:rPr>
                  <w:lang w:val="en-CA"/>
                </w:rPr>
                <w:t>4:2:0</w:t>
              </w:r>
            </w:ins>
          </w:p>
        </w:tc>
        <w:tc>
          <w:tcPr>
            <w:tcW w:w="1348" w:type="dxa"/>
          </w:tcPr>
          <w:p w14:paraId="3D65EF09" w14:textId="4CA28B1E" w:rsidR="000232A3" w:rsidRDefault="00D84248" w:rsidP="000232A3">
            <w:pPr>
              <w:jc w:val="center"/>
              <w:rPr>
                <w:ins w:id="365" w:author="Yasser F Syed" w:date="2017-07-06T15:17:00Z"/>
                <w:lang w:val="en-CA"/>
              </w:rPr>
            </w:pPr>
            <w:ins w:id="366" w:author="Yasser F Syed" w:date="2017-07-06T15:17:00Z">
              <w:r>
                <w:rPr>
                  <w:lang w:val="en-CA"/>
                </w:rPr>
                <w:t>F</w:t>
              </w:r>
              <w:r w:rsidR="000232A3">
                <w:rPr>
                  <w:lang w:val="en-CA"/>
                </w:rPr>
                <w:t>S</w:t>
              </w:r>
            </w:ins>
          </w:p>
        </w:tc>
        <w:tc>
          <w:tcPr>
            <w:tcW w:w="2620" w:type="dxa"/>
          </w:tcPr>
          <w:p w14:paraId="0A901001" w14:textId="77777777" w:rsidR="000232A3" w:rsidRDefault="000232A3" w:rsidP="000232A3">
            <w:pPr>
              <w:jc w:val="center"/>
              <w:rPr>
                <w:ins w:id="367" w:author="Yasser F Syed" w:date="2017-07-06T15:17:00Z"/>
                <w:lang w:val="en-CA"/>
              </w:rPr>
            </w:pPr>
          </w:p>
        </w:tc>
      </w:tr>
      <w:tr w:rsidR="00516AD2" w14:paraId="61D63348" w14:textId="77777777" w:rsidTr="000232A3">
        <w:trPr>
          <w:ins w:id="368" w:author="Yasser F Syed" w:date="2017-07-06T15:17:00Z"/>
        </w:trPr>
        <w:tc>
          <w:tcPr>
            <w:tcW w:w="852" w:type="dxa"/>
          </w:tcPr>
          <w:p w14:paraId="6C9E9E6C" w14:textId="77777777" w:rsidR="000232A3" w:rsidRPr="000420AE" w:rsidRDefault="000232A3" w:rsidP="000232A3">
            <w:pPr>
              <w:jc w:val="center"/>
              <w:rPr>
                <w:ins w:id="369" w:author="Yasser F Syed" w:date="2017-07-06T15:17:00Z"/>
                <w:b/>
                <w:lang w:val="en-CA"/>
                <w:rPrChange w:id="370" w:author="Yasser F Syed" w:date="2017-07-09T18:06:00Z">
                  <w:rPr>
                    <w:ins w:id="371" w:author="Yasser F Syed" w:date="2017-07-06T15:17:00Z"/>
                    <w:lang w:val="en-CA"/>
                  </w:rPr>
                </w:rPrChange>
              </w:rPr>
            </w:pPr>
            <w:ins w:id="372" w:author="Yasser F Syed" w:date="2017-07-06T15:17:00Z">
              <w:r w:rsidRPr="000420AE">
                <w:rPr>
                  <w:b/>
                  <w:lang w:val="en-CA"/>
                  <w:rPrChange w:id="373" w:author="Yasser F Syed" w:date="2017-07-09T18:06:00Z">
                    <w:rPr>
                      <w:lang w:val="en-CA"/>
                    </w:rPr>
                  </w:rPrChange>
                </w:rPr>
                <w:t>4</w:t>
              </w:r>
            </w:ins>
          </w:p>
        </w:tc>
        <w:tc>
          <w:tcPr>
            <w:tcW w:w="1097" w:type="dxa"/>
          </w:tcPr>
          <w:p w14:paraId="1C3094EA" w14:textId="77777777" w:rsidR="000232A3" w:rsidRDefault="000232A3" w:rsidP="000232A3">
            <w:pPr>
              <w:jc w:val="center"/>
              <w:rPr>
                <w:ins w:id="374" w:author="Yasser F Syed" w:date="2017-07-06T15:17:00Z"/>
                <w:lang w:val="en-CA"/>
              </w:rPr>
            </w:pPr>
            <w:ins w:id="375" w:author="Yasser F Syed" w:date="2017-07-06T15:17:00Z">
              <w:r>
                <w:rPr>
                  <w:lang w:val="en-CA"/>
                </w:rPr>
                <w:t>1</w:t>
              </w:r>
            </w:ins>
          </w:p>
        </w:tc>
        <w:tc>
          <w:tcPr>
            <w:tcW w:w="1085" w:type="dxa"/>
          </w:tcPr>
          <w:p w14:paraId="0ECD9C45" w14:textId="77777777" w:rsidR="000232A3" w:rsidRDefault="000232A3" w:rsidP="000232A3">
            <w:pPr>
              <w:jc w:val="center"/>
              <w:rPr>
                <w:ins w:id="376" w:author="Yasser F Syed" w:date="2017-07-06T15:17:00Z"/>
                <w:lang w:val="en-CA"/>
              </w:rPr>
            </w:pPr>
            <w:ins w:id="377" w:author="Yasser F Syed" w:date="2017-07-06T15:17:00Z">
              <w:r>
                <w:rPr>
                  <w:lang w:val="en-CA"/>
                </w:rPr>
                <w:t>1</w:t>
              </w:r>
            </w:ins>
          </w:p>
        </w:tc>
        <w:tc>
          <w:tcPr>
            <w:tcW w:w="1292" w:type="dxa"/>
          </w:tcPr>
          <w:p w14:paraId="00F0AC95" w14:textId="6165C109" w:rsidR="000232A3" w:rsidRDefault="00D84248" w:rsidP="000232A3">
            <w:pPr>
              <w:jc w:val="center"/>
              <w:rPr>
                <w:ins w:id="378" w:author="Yasser F Syed" w:date="2017-07-06T15:17:00Z"/>
                <w:lang w:val="en-CA"/>
              </w:rPr>
            </w:pPr>
            <w:ins w:id="379" w:author="Yasser F Syed" w:date="2017-07-06T15:17:00Z">
              <w:r>
                <w:rPr>
                  <w:lang w:val="en-CA"/>
                </w:rPr>
                <w:t>0</w:t>
              </w:r>
            </w:ins>
          </w:p>
        </w:tc>
        <w:tc>
          <w:tcPr>
            <w:tcW w:w="1023" w:type="dxa"/>
          </w:tcPr>
          <w:p w14:paraId="2C19755F" w14:textId="77777777" w:rsidR="000232A3" w:rsidRDefault="000232A3" w:rsidP="000232A3">
            <w:pPr>
              <w:jc w:val="center"/>
              <w:rPr>
                <w:ins w:id="380" w:author="Yasser F Syed" w:date="2017-07-06T15:17:00Z"/>
                <w:lang w:val="en-CA"/>
              </w:rPr>
            </w:pPr>
            <w:ins w:id="381" w:author="Yasser F Syed" w:date="2017-07-06T15:17:00Z">
              <w:r>
                <w:rPr>
                  <w:lang w:val="en-CA"/>
                </w:rPr>
                <w:t>8</w:t>
              </w:r>
            </w:ins>
          </w:p>
        </w:tc>
        <w:tc>
          <w:tcPr>
            <w:tcW w:w="1208" w:type="dxa"/>
          </w:tcPr>
          <w:p w14:paraId="67B87B8D" w14:textId="77777777" w:rsidR="000232A3" w:rsidRDefault="000232A3" w:rsidP="000232A3">
            <w:pPr>
              <w:jc w:val="center"/>
              <w:rPr>
                <w:ins w:id="382" w:author="Yasser F Syed" w:date="2017-07-06T15:17:00Z"/>
                <w:lang w:val="en-CA"/>
              </w:rPr>
            </w:pPr>
            <w:ins w:id="383" w:author="Yasser F Syed" w:date="2017-07-06T15:17:00Z">
              <w:r>
                <w:rPr>
                  <w:lang w:val="en-CA"/>
                </w:rPr>
                <w:t>4:2:0</w:t>
              </w:r>
            </w:ins>
          </w:p>
        </w:tc>
        <w:tc>
          <w:tcPr>
            <w:tcW w:w="1348" w:type="dxa"/>
          </w:tcPr>
          <w:p w14:paraId="2B68C4DA" w14:textId="63880D8E" w:rsidR="000232A3" w:rsidRDefault="00D84248" w:rsidP="000232A3">
            <w:pPr>
              <w:jc w:val="center"/>
              <w:rPr>
                <w:ins w:id="384" w:author="Yasser F Syed" w:date="2017-07-06T15:17:00Z"/>
                <w:lang w:val="en-CA"/>
              </w:rPr>
            </w:pPr>
            <w:ins w:id="385" w:author="Yasser F Syed" w:date="2017-07-06T15:17:00Z">
              <w:r>
                <w:rPr>
                  <w:lang w:val="en-CA"/>
                </w:rPr>
                <w:t>N</w:t>
              </w:r>
              <w:r w:rsidR="000232A3">
                <w:rPr>
                  <w:lang w:val="en-CA"/>
                </w:rPr>
                <w:t>S</w:t>
              </w:r>
            </w:ins>
          </w:p>
        </w:tc>
        <w:tc>
          <w:tcPr>
            <w:tcW w:w="2620" w:type="dxa"/>
          </w:tcPr>
          <w:p w14:paraId="6D549B49" w14:textId="77777777" w:rsidR="000232A3" w:rsidRDefault="000232A3" w:rsidP="000232A3">
            <w:pPr>
              <w:jc w:val="center"/>
              <w:rPr>
                <w:ins w:id="386" w:author="Yasser F Syed" w:date="2017-07-06T15:17:00Z"/>
                <w:lang w:val="en-CA"/>
              </w:rPr>
            </w:pPr>
          </w:p>
        </w:tc>
      </w:tr>
      <w:tr w:rsidR="00516AD2" w14:paraId="0280DBCC" w14:textId="77777777" w:rsidTr="000232A3">
        <w:trPr>
          <w:ins w:id="387" w:author="Yasser F Syed" w:date="2017-07-06T15:17:00Z"/>
        </w:trPr>
        <w:tc>
          <w:tcPr>
            <w:tcW w:w="852" w:type="dxa"/>
          </w:tcPr>
          <w:p w14:paraId="717A436B" w14:textId="54F4DE9D" w:rsidR="000232A3" w:rsidRPr="000420AE" w:rsidRDefault="00102137" w:rsidP="000232A3">
            <w:pPr>
              <w:jc w:val="center"/>
              <w:rPr>
                <w:ins w:id="388" w:author="Yasser F Syed" w:date="2017-07-06T15:17:00Z"/>
                <w:b/>
                <w:lang w:val="en-CA"/>
                <w:rPrChange w:id="389" w:author="Yasser F Syed" w:date="2017-07-09T18:06:00Z">
                  <w:rPr>
                    <w:ins w:id="390" w:author="Yasser F Syed" w:date="2017-07-06T15:17:00Z"/>
                    <w:lang w:val="en-CA"/>
                  </w:rPr>
                </w:rPrChange>
              </w:rPr>
            </w:pPr>
            <w:ins w:id="391" w:author="Yasser F Syed" w:date="2017-07-06T15:17:00Z">
              <w:r w:rsidRPr="000420AE">
                <w:rPr>
                  <w:b/>
                  <w:lang w:val="en-CA"/>
                  <w:rPrChange w:id="392" w:author="Yasser F Syed" w:date="2017-07-09T18:06:00Z">
                    <w:rPr>
                      <w:lang w:val="en-CA"/>
                    </w:rPr>
                  </w:rPrChange>
                </w:rPr>
                <w:t>r</w:t>
              </w:r>
              <w:r w:rsidR="000232A3" w:rsidRPr="000420AE">
                <w:rPr>
                  <w:b/>
                  <w:lang w:val="en-CA"/>
                  <w:rPrChange w:id="393" w:author="Yasser F Syed" w:date="2017-07-09T18:06:00Z">
                    <w:rPr>
                      <w:lang w:val="en-CA"/>
                    </w:rPr>
                  </w:rPrChange>
                </w:rPr>
                <w:t>eserve</w:t>
              </w:r>
            </w:ins>
            <w:ins w:id="394" w:author="Yasser F Syed" w:date="2017-07-06T15:50:00Z">
              <w:r w:rsidRPr="000420AE">
                <w:rPr>
                  <w:b/>
                  <w:lang w:val="en-CA"/>
                  <w:rPrChange w:id="395" w:author="Yasser F Syed" w:date="2017-07-09T18:06:00Z">
                    <w:rPr>
                      <w:lang w:val="en-CA"/>
                    </w:rPr>
                  </w:rPrChange>
                </w:rPr>
                <w:t>-255</w:t>
              </w:r>
            </w:ins>
          </w:p>
        </w:tc>
        <w:tc>
          <w:tcPr>
            <w:tcW w:w="1097" w:type="dxa"/>
          </w:tcPr>
          <w:p w14:paraId="7A796025" w14:textId="77777777" w:rsidR="000232A3" w:rsidRDefault="000232A3" w:rsidP="000232A3">
            <w:pPr>
              <w:jc w:val="center"/>
              <w:rPr>
                <w:ins w:id="396" w:author="Yasser F Syed" w:date="2017-07-06T15:17:00Z"/>
                <w:lang w:val="en-CA"/>
              </w:rPr>
            </w:pPr>
          </w:p>
        </w:tc>
        <w:tc>
          <w:tcPr>
            <w:tcW w:w="1085" w:type="dxa"/>
          </w:tcPr>
          <w:p w14:paraId="1D6A6A73" w14:textId="77777777" w:rsidR="000232A3" w:rsidRDefault="000232A3" w:rsidP="000232A3">
            <w:pPr>
              <w:jc w:val="center"/>
              <w:rPr>
                <w:ins w:id="397" w:author="Yasser F Syed" w:date="2017-07-06T15:17:00Z"/>
                <w:lang w:val="en-CA"/>
              </w:rPr>
            </w:pPr>
          </w:p>
        </w:tc>
        <w:tc>
          <w:tcPr>
            <w:tcW w:w="1292" w:type="dxa"/>
          </w:tcPr>
          <w:p w14:paraId="16826CC3" w14:textId="77777777" w:rsidR="000232A3" w:rsidRDefault="000232A3" w:rsidP="000232A3">
            <w:pPr>
              <w:jc w:val="center"/>
              <w:rPr>
                <w:ins w:id="398" w:author="Yasser F Syed" w:date="2017-07-06T15:17:00Z"/>
                <w:lang w:val="en-CA"/>
              </w:rPr>
            </w:pPr>
          </w:p>
        </w:tc>
        <w:tc>
          <w:tcPr>
            <w:tcW w:w="1023" w:type="dxa"/>
          </w:tcPr>
          <w:p w14:paraId="2493240C" w14:textId="77777777" w:rsidR="000232A3" w:rsidRDefault="000232A3" w:rsidP="000232A3">
            <w:pPr>
              <w:jc w:val="center"/>
              <w:rPr>
                <w:ins w:id="399" w:author="Yasser F Syed" w:date="2017-07-06T15:17:00Z"/>
                <w:lang w:val="en-CA"/>
              </w:rPr>
            </w:pPr>
          </w:p>
        </w:tc>
        <w:tc>
          <w:tcPr>
            <w:tcW w:w="1208" w:type="dxa"/>
          </w:tcPr>
          <w:p w14:paraId="3BDAA478" w14:textId="77777777" w:rsidR="000232A3" w:rsidRDefault="000232A3" w:rsidP="000232A3">
            <w:pPr>
              <w:jc w:val="center"/>
              <w:rPr>
                <w:ins w:id="400" w:author="Yasser F Syed" w:date="2017-07-06T15:17:00Z"/>
                <w:lang w:val="en-CA"/>
              </w:rPr>
            </w:pPr>
          </w:p>
        </w:tc>
        <w:tc>
          <w:tcPr>
            <w:tcW w:w="1348" w:type="dxa"/>
          </w:tcPr>
          <w:p w14:paraId="4DE46DB4" w14:textId="77777777" w:rsidR="000232A3" w:rsidRDefault="000232A3" w:rsidP="000232A3">
            <w:pPr>
              <w:jc w:val="center"/>
              <w:rPr>
                <w:ins w:id="401" w:author="Yasser F Syed" w:date="2017-07-06T15:17:00Z"/>
                <w:lang w:val="en-CA"/>
              </w:rPr>
            </w:pPr>
          </w:p>
        </w:tc>
        <w:tc>
          <w:tcPr>
            <w:tcW w:w="2620" w:type="dxa"/>
          </w:tcPr>
          <w:p w14:paraId="4F5171A0" w14:textId="77777777" w:rsidR="000232A3" w:rsidRDefault="000232A3" w:rsidP="000232A3">
            <w:pPr>
              <w:jc w:val="center"/>
              <w:rPr>
                <w:ins w:id="402" w:author="Yasser F Syed" w:date="2017-07-06T15:17:00Z"/>
                <w:lang w:val="en-CA"/>
              </w:rPr>
            </w:pPr>
          </w:p>
        </w:tc>
      </w:tr>
    </w:tbl>
    <w:p w14:paraId="2E02E8AC" w14:textId="478DC2FC" w:rsidR="00DE4065" w:rsidDel="00BF76F4" w:rsidRDefault="00BF76F4" w:rsidP="00DE4065">
      <w:pPr>
        <w:rPr>
          <w:lang w:val="en-CA"/>
        </w:rPr>
      </w:pPr>
      <w:ins w:id="403" w:author="Yasser F Syed" w:date="2017-07-06T15:29:00Z">
        <w:r w:rsidDel="00BF76F4">
          <w:rPr>
            <w:lang w:val="en-CA"/>
          </w:rPr>
          <w:t xml:space="preserve"> </w:t>
        </w:r>
      </w:ins>
      <w:moveFromRangeStart w:id="404" w:author="Yasser F Syed" w:date="2017-07-06T15:29:00Z" w:name="move487118326"/>
      <w:moveFrom w:id="405" w:author="Yasser F Syed" w:date="2017-07-06T15:29:00Z">
        <w:r w:rsidR="00DE4065" w:rsidDel="00BF76F4">
          <w:rPr>
            <w:lang w:val="en-CA"/>
          </w:rPr>
          <w:t xml:space="preserve"> [VideoColourVolumeTag]</w:t>
        </w:r>
      </w:moveFrom>
    </w:p>
    <w:moveFromRangeEnd w:id="404"/>
    <w:p w14:paraId="40A4EA7F" w14:textId="5E459EC4" w:rsidR="0027618D" w:rsidDel="000232A3" w:rsidRDefault="0094409C">
      <w:pPr>
        <w:ind w:left="720"/>
        <w:rPr>
          <w:del w:id="406" w:author="Yasser F Syed" w:date="2017-07-06T15:16:00Z"/>
          <w:lang w:val="en-CA"/>
        </w:rPr>
        <w:pPrChange w:id="407" w:author="Yasser F Syed" w:date="2017-07-06T15:17:00Z">
          <w:pPr>
            <w:numPr>
              <w:numId w:val="19"/>
            </w:numPr>
            <w:ind w:left="720" w:hanging="360"/>
          </w:pPr>
        </w:pPrChange>
      </w:pPr>
      <w:del w:id="408" w:author="Yasser F Syed" w:date="2017-07-06T15:16:00Z">
        <w:r w:rsidDel="000232A3">
          <w:rPr>
            <w:lang w:val="en-CA"/>
          </w:rPr>
          <w:delText>[</w:delText>
        </w:r>
        <w:r w:rsidR="0027618D" w:rsidDel="000232A3">
          <w:rPr>
            <w:lang w:val="en-CA"/>
          </w:rPr>
          <w:delText>1-1-1</w:delText>
        </w:r>
        <w:r w:rsidDel="000232A3">
          <w:rPr>
            <w:lang w:val="en-CA"/>
          </w:rPr>
          <w:delText>-8-420-NS</w:delText>
        </w:r>
        <w:r w:rsidR="005449CE" w:rsidDel="000232A3">
          <w:rPr>
            <w:lang w:val="en-CA"/>
          </w:rPr>
          <w:delText>]</w:delText>
        </w:r>
      </w:del>
    </w:p>
    <w:p w14:paraId="11C4E614" w14:textId="37ACE041" w:rsidR="00DE4065" w:rsidDel="000232A3" w:rsidRDefault="00E629FD">
      <w:pPr>
        <w:ind w:left="720"/>
        <w:rPr>
          <w:del w:id="409" w:author="Yasser F Syed" w:date="2017-07-06T15:16:00Z"/>
          <w:lang w:val="en-CA"/>
        </w:rPr>
        <w:pPrChange w:id="410" w:author="Yasser F Syed" w:date="2017-07-06T15:17:00Z">
          <w:pPr>
            <w:numPr>
              <w:numId w:val="19"/>
            </w:numPr>
            <w:ind w:left="720" w:hanging="360"/>
          </w:pPr>
        </w:pPrChange>
      </w:pPr>
      <w:del w:id="411" w:author="Yasser F Syed" w:date="2017-07-06T15:16:00Z">
        <w:r w:rsidDel="000232A3">
          <w:rPr>
            <w:lang w:val="en-CA"/>
          </w:rPr>
          <w:delText>[</w:delText>
        </w:r>
        <w:r w:rsidR="0094409C" w:rsidDel="000232A3">
          <w:rPr>
            <w:lang w:val="en-CA"/>
          </w:rPr>
          <w:delText>1-1-1-8-420-NS</w:delText>
        </w:r>
        <w:r w:rsidR="005449CE" w:rsidDel="000232A3">
          <w:rPr>
            <w:lang w:val="en-CA"/>
          </w:rPr>
          <w:delText>]</w:delText>
        </w:r>
      </w:del>
    </w:p>
    <w:p w14:paraId="49BB3BDF" w14:textId="7E23ED69" w:rsidR="006D1176" w:rsidDel="000232A3" w:rsidRDefault="006D1176">
      <w:pPr>
        <w:ind w:left="720"/>
        <w:rPr>
          <w:del w:id="412" w:author="Yasser F Syed" w:date="2017-07-06T15:16:00Z"/>
          <w:lang w:val="en-CA"/>
        </w:rPr>
        <w:pPrChange w:id="413" w:author="Yasser F Syed" w:date="2017-07-06T15:17:00Z">
          <w:pPr>
            <w:numPr>
              <w:numId w:val="19"/>
            </w:numPr>
            <w:ind w:left="720" w:hanging="360"/>
          </w:pPr>
        </w:pPrChange>
      </w:pPr>
      <w:del w:id="414" w:author="Yasser F Syed" w:date="2017-07-06T15:16:00Z">
        <w:r w:rsidDel="000232A3">
          <w:rPr>
            <w:lang w:val="en-CA"/>
          </w:rPr>
          <w:delText>[1-1-1-10-420-NS]</w:delText>
        </w:r>
      </w:del>
    </w:p>
    <w:p w14:paraId="2EF4B31A" w14:textId="18730D9B" w:rsidR="006D1176" w:rsidRDefault="006D1176">
      <w:pPr>
        <w:ind w:left="720"/>
        <w:rPr>
          <w:ins w:id="415" w:author="Yasser F Syed" w:date="2017-07-06T10:00:00Z"/>
          <w:lang w:val="en-CA"/>
        </w:rPr>
        <w:pPrChange w:id="416" w:author="Yasser F Syed" w:date="2017-07-06T15:17:00Z">
          <w:pPr>
            <w:numPr>
              <w:numId w:val="19"/>
            </w:numPr>
            <w:ind w:left="720" w:hanging="360"/>
          </w:pPr>
        </w:pPrChange>
      </w:pPr>
      <w:del w:id="417" w:author="Yasser F Syed" w:date="2017-07-06T15:16:00Z">
        <w:r w:rsidDel="000232A3">
          <w:rPr>
            <w:lang w:val="en-CA"/>
          </w:rPr>
          <w:delText>[1-1-1-10-420-NS]</w:delText>
        </w:r>
      </w:del>
    </w:p>
    <w:p w14:paraId="7C87C528" w14:textId="77777777" w:rsidR="0094255C" w:rsidRDefault="0094255C">
      <w:pPr>
        <w:rPr>
          <w:ins w:id="418" w:author="Yasser F Syed" w:date="2017-07-06T10:00:00Z"/>
          <w:lang w:val="en-CA"/>
        </w:rPr>
        <w:pPrChange w:id="419" w:author="Yasser F Syed" w:date="2017-07-06T10:00:00Z">
          <w:pPr>
            <w:numPr>
              <w:numId w:val="19"/>
            </w:numPr>
            <w:ind w:left="720" w:hanging="360"/>
          </w:pPr>
        </w:pPrChange>
      </w:pPr>
    </w:p>
    <w:tbl>
      <w:tblPr>
        <w:tblW w:w="9384" w:type="dxa"/>
        <w:jc w:val="center"/>
        <w:tblLayout w:type="fixed"/>
        <w:tblCellMar>
          <w:left w:w="80" w:type="dxa"/>
          <w:right w:w="80" w:type="dxa"/>
        </w:tblCellMar>
        <w:tblLook w:val="0000" w:firstRow="0" w:lastRow="0" w:firstColumn="0" w:lastColumn="0" w:noHBand="0" w:noVBand="0"/>
      </w:tblPr>
      <w:tblGrid>
        <w:gridCol w:w="858"/>
        <w:gridCol w:w="4295"/>
        <w:gridCol w:w="4231"/>
      </w:tblGrid>
      <w:tr w:rsidR="00880A41" w:rsidRPr="003D78D1" w:rsidDel="00905385" w14:paraId="3C713A86" w14:textId="065E20BD" w:rsidTr="00F85FE9">
        <w:trPr>
          <w:cantSplit/>
          <w:jc w:val="center"/>
          <w:ins w:id="420" w:author="Yasser F Syed" w:date="2017-07-06T13:46:00Z"/>
          <w:del w:id="421" w:author="Yasser F Syed" w:date="2017-07-06T14:13:00Z"/>
        </w:trPr>
        <w:tc>
          <w:tcPr>
            <w:tcW w:w="858" w:type="dxa"/>
            <w:tcBorders>
              <w:top w:val="single" w:sz="6" w:space="0" w:color="auto"/>
              <w:left w:val="single" w:sz="6" w:space="0" w:color="auto"/>
              <w:bottom w:val="single" w:sz="8" w:space="0" w:color="auto"/>
              <w:right w:val="single" w:sz="6" w:space="0" w:color="auto"/>
            </w:tcBorders>
          </w:tcPr>
          <w:p w14:paraId="7FA39221" w14:textId="2F892B89" w:rsidR="00880A41" w:rsidRPr="003D78D1" w:rsidDel="00905385" w:rsidRDefault="00880A41" w:rsidP="00F85FE9">
            <w:pPr>
              <w:pStyle w:val="tableheading"/>
              <w:numPr>
                <w:ilvl w:val="12"/>
                <w:numId w:val="0"/>
              </w:numPr>
              <w:spacing w:before="72" w:after="72"/>
              <w:jc w:val="center"/>
              <w:rPr>
                <w:ins w:id="422" w:author="Yasser F Syed" w:date="2017-07-06T13:46:00Z"/>
                <w:del w:id="423" w:author="Yasser F Syed" w:date="2017-07-06T14:13:00Z"/>
                <w:rFonts w:ascii="Cambria" w:hAnsi="Cambria"/>
                <w:sz w:val="18"/>
                <w:szCs w:val="18"/>
              </w:rPr>
            </w:pPr>
            <w:ins w:id="424" w:author="Yasser F Syed" w:date="2017-07-06T13:46:00Z">
              <w:del w:id="425" w:author="Yasser F Syed" w:date="2017-07-06T14:13:00Z">
                <w:r w:rsidRPr="003D78D1" w:rsidDel="00905385">
                  <w:rPr>
                    <w:rFonts w:ascii="Cambria" w:hAnsi="Cambria"/>
                    <w:sz w:val="18"/>
                    <w:szCs w:val="18"/>
                  </w:rPr>
                  <w:delText>Value</w:delText>
                </w:r>
              </w:del>
            </w:ins>
          </w:p>
        </w:tc>
        <w:tc>
          <w:tcPr>
            <w:tcW w:w="4295" w:type="dxa"/>
            <w:tcBorders>
              <w:top w:val="single" w:sz="6" w:space="0" w:color="auto"/>
              <w:left w:val="single" w:sz="6" w:space="0" w:color="auto"/>
              <w:bottom w:val="single" w:sz="8" w:space="0" w:color="auto"/>
              <w:right w:val="single" w:sz="6" w:space="0" w:color="auto"/>
            </w:tcBorders>
          </w:tcPr>
          <w:p w14:paraId="4129ECE8" w14:textId="3C580268" w:rsidR="00880A41" w:rsidRPr="003D78D1" w:rsidDel="00905385" w:rsidRDefault="00880A41" w:rsidP="00F85FE9">
            <w:pPr>
              <w:pStyle w:val="tableheading"/>
              <w:numPr>
                <w:ilvl w:val="12"/>
                <w:numId w:val="0"/>
              </w:numPr>
              <w:spacing w:before="72" w:after="72"/>
              <w:rPr>
                <w:ins w:id="426" w:author="Yasser F Syed" w:date="2017-07-06T13:46:00Z"/>
                <w:del w:id="427" w:author="Yasser F Syed" w:date="2017-07-06T14:13:00Z"/>
                <w:rFonts w:ascii="Cambria" w:hAnsi="Cambria"/>
                <w:sz w:val="18"/>
                <w:szCs w:val="18"/>
              </w:rPr>
            </w:pPr>
            <w:ins w:id="428" w:author="Yasser F Syed" w:date="2017-07-06T13:46:00Z">
              <w:del w:id="429" w:author="Yasser F Syed" w:date="2017-07-06T14:13:00Z">
                <w:r w:rsidRPr="003D78D1" w:rsidDel="00905385">
                  <w:rPr>
                    <w:rFonts w:ascii="Cambria" w:hAnsi="Cambria"/>
                    <w:sz w:val="18"/>
                    <w:szCs w:val="18"/>
                  </w:rPr>
                  <w:delText>Colour primaries</w:delText>
                </w:r>
              </w:del>
            </w:ins>
          </w:p>
        </w:tc>
        <w:tc>
          <w:tcPr>
            <w:tcW w:w="4231" w:type="dxa"/>
            <w:tcBorders>
              <w:top w:val="single" w:sz="6" w:space="0" w:color="auto"/>
              <w:left w:val="single" w:sz="6" w:space="0" w:color="auto"/>
              <w:bottom w:val="single" w:sz="8" w:space="0" w:color="auto"/>
              <w:right w:val="single" w:sz="6" w:space="0" w:color="auto"/>
            </w:tcBorders>
          </w:tcPr>
          <w:p w14:paraId="00724FEF" w14:textId="17612F3E" w:rsidR="00880A41" w:rsidRPr="003D78D1" w:rsidDel="00905385" w:rsidRDefault="00880A41" w:rsidP="00F85FE9">
            <w:pPr>
              <w:pStyle w:val="tableheading"/>
              <w:numPr>
                <w:ilvl w:val="12"/>
                <w:numId w:val="0"/>
              </w:numPr>
              <w:spacing w:before="72" w:after="72"/>
              <w:rPr>
                <w:ins w:id="430" w:author="Yasser F Syed" w:date="2017-07-06T13:46:00Z"/>
                <w:del w:id="431" w:author="Yasser F Syed" w:date="2017-07-06T14:13:00Z"/>
                <w:rFonts w:ascii="Cambria" w:hAnsi="Cambria"/>
                <w:sz w:val="18"/>
                <w:szCs w:val="18"/>
              </w:rPr>
            </w:pPr>
            <w:ins w:id="432" w:author="Yasser F Syed" w:date="2017-07-06T13:46:00Z">
              <w:del w:id="433" w:author="Yasser F Syed" w:date="2017-07-06T14:13:00Z">
                <w:r w:rsidRPr="003D78D1" w:rsidDel="00905385">
                  <w:rPr>
                    <w:rFonts w:ascii="Cambria" w:hAnsi="Cambria"/>
                    <w:sz w:val="18"/>
                    <w:szCs w:val="18"/>
                  </w:rPr>
                  <w:delText>Informative remarks</w:delText>
                </w:r>
              </w:del>
            </w:ins>
          </w:p>
        </w:tc>
      </w:tr>
      <w:tr w:rsidR="00880A41" w:rsidRPr="003D78D1" w:rsidDel="00905385" w14:paraId="533BE5B3" w14:textId="3BE7DB56" w:rsidTr="00F85FE9">
        <w:trPr>
          <w:cantSplit/>
          <w:jc w:val="center"/>
          <w:ins w:id="434" w:author="Yasser F Syed" w:date="2017-07-06T13:46:00Z"/>
          <w:del w:id="435" w:author="Yasser F Syed" w:date="2017-07-06T14:13:00Z"/>
        </w:trPr>
        <w:tc>
          <w:tcPr>
            <w:tcW w:w="858" w:type="dxa"/>
            <w:tcBorders>
              <w:left w:val="single" w:sz="6" w:space="0" w:color="auto"/>
              <w:bottom w:val="single" w:sz="6" w:space="0" w:color="auto"/>
              <w:right w:val="single" w:sz="6" w:space="0" w:color="auto"/>
            </w:tcBorders>
          </w:tcPr>
          <w:p w14:paraId="5EDEF115" w14:textId="641AA383" w:rsidR="00880A41" w:rsidRPr="003D78D1" w:rsidDel="00905385" w:rsidRDefault="00880A41" w:rsidP="00F85FE9">
            <w:pPr>
              <w:pStyle w:val="tablecell"/>
              <w:numPr>
                <w:ilvl w:val="12"/>
                <w:numId w:val="0"/>
              </w:numPr>
              <w:spacing w:before="20" w:after="20"/>
              <w:jc w:val="center"/>
              <w:rPr>
                <w:ins w:id="436" w:author="Yasser F Syed" w:date="2017-07-06T13:46:00Z"/>
                <w:del w:id="437" w:author="Yasser F Syed" w:date="2017-07-06T14:13:00Z"/>
                <w:rFonts w:ascii="Cambria" w:hAnsi="Cambria"/>
                <w:sz w:val="18"/>
                <w:szCs w:val="18"/>
              </w:rPr>
            </w:pPr>
            <w:ins w:id="438" w:author="Yasser F Syed" w:date="2017-07-06T13:46:00Z">
              <w:del w:id="439" w:author="Yasser F Syed" w:date="2017-07-06T14:13:00Z">
                <w:r w:rsidRPr="003D78D1" w:rsidDel="00905385">
                  <w:rPr>
                    <w:rFonts w:ascii="Cambria" w:hAnsi="Cambria"/>
                    <w:sz w:val="18"/>
                    <w:szCs w:val="18"/>
                  </w:rPr>
                  <w:delText>0</w:delText>
                </w:r>
              </w:del>
            </w:ins>
          </w:p>
        </w:tc>
        <w:tc>
          <w:tcPr>
            <w:tcW w:w="4295" w:type="dxa"/>
            <w:tcBorders>
              <w:left w:val="single" w:sz="6" w:space="0" w:color="auto"/>
              <w:bottom w:val="single" w:sz="6" w:space="0" w:color="auto"/>
              <w:right w:val="single" w:sz="6" w:space="0" w:color="auto"/>
            </w:tcBorders>
          </w:tcPr>
          <w:p w14:paraId="29D3A618" w14:textId="6CFFC2E9" w:rsidR="00880A41" w:rsidRPr="003D78D1" w:rsidDel="00905385" w:rsidRDefault="00880A41" w:rsidP="00F85FE9">
            <w:pPr>
              <w:pStyle w:val="tablecell"/>
              <w:numPr>
                <w:ilvl w:val="12"/>
                <w:numId w:val="0"/>
              </w:numPr>
              <w:spacing w:before="20" w:after="20"/>
              <w:rPr>
                <w:ins w:id="440" w:author="Yasser F Syed" w:date="2017-07-06T13:46:00Z"/>
                <w:del w:id="441" w:author="Yasser F Syed" w:date="2017-07-06T14:13:00Z"/>
                <w:rFonts w:ascii="Cambria" w:hAnsi="Cambria"/>
                <w:sz w:val="18"/>
                <w:szCs w:val="18"/>
              </w:rPr>
            </w:pPr>
            <w:ins w:id="442" w:author="Yasser F Syed" w:date="2017-07-06T13:46:00Z">
              <w:del w:id="443" w:author="Yasser F Syed" w:date="2017-07-06T14:13:00Z">
                <w:r w:rsidRPr="003D78D1" w:rsidDel="00905385">
                  <w:rPr>
                    <w:rFonts w:ascii="Cambria" w:hAnsi="Cambria"/>
                    <w:sz w:val="18"/>
                    <w:szCs w:val="18"/>
                  </w:rPr>
                  <w:delText>Reserved</w:delText>
                </w:r>
              </w:del>
            </w:ins>
          </w:p>
        </w:tc>
        <w:tc>
          <w:tcPr>
            <w:tcW w:w="4231" w:type="dxa"/>
            <w:tcBorders>
              <w:left w:val="single" w:sz="6" w:space="0" w:color="auto"/>
              <w:bottom w:val="single" w:sz="6" w:space="0" w:color="auto"/>
              <w:right w:val="single" w:sz="6" w:space="0" w:color="auto"/>
            </w:tcBorders>
          </w:tcPr>
          <w:p w14:paraId="3797BD09" w14:textId="2AE55B2F" w:rsidR="00880A41" w:rsidRPr="003D78D1" w:rsidDel="00905385" w:rsidRDefault="00880A41" w:rsidP="00F85FE9">
            <w:pPr>
              <w:pStyle w:val="tablecell"/>
              <w:numPr>
                <w:ilvl w:val="12"/>
                <w:numId w:val="0"/>
              </w:numPr>
              <w:spacing w:before="20" w:after="20"/>
              <w:rPr>
                <w:ins w:id="444" w:author="Yasser F Syed" w:date="2017-07-06T13:46:00Z"/>
                <w:del w:id="445" w:author="Yasser F Syed" w:date="2017-07-06T14:13:00Z"/>
                <w:rFonts w:ascii="Cambria" w:hAnsi="Cambria"/>
                <w:sz w:val="18"/>
                <w:szCs w:val="18"/>
              </w:rPr>
            </w:pPr>
            <w:ins w:id="446" w:author="Yasser F Syed" w:date="2017-07-06T13:46:00Z">
              <w:del w:id="447" w:author="Yasser F Syed" w:date="2017-07-06T14:13:00Z">
                <w:r w:rsidRPr="003D78D1" w:rsidDel="00905385">
                  <w:rPr>
                    <w:rFonts w:ascii="Cambria" w:hAnsi="Cambria"/>
                    <w:sz w:val="18"/>
                    <w:szCs w:val="18"/>
                  </w:rPr>
                  <w:delText>For future use by ITU-T | ISO/IEC</w:delText>
                </w:r>
              </w:del>
            </w:ins>
          </w:p>
        </w:tc>
      </w:tr>
      <w:tr w:rsidR="00880A41" w:rsidRPr="003D78D1" w:rsidDel="00905385" w14:paraId="7C654776" w14:textId="51DB827B" w:rsidTr="00F85FE9">
        <w:trPr>
          <w:cantSplit/>
          <w:jc w:val="center"/>
          <w:ins w:id="448" w:author="Yasser F Syed" w:date="2017-07-06T13:46:00Z"/>
          <w:del w:id="449" w:author="Yasser F Syed" w:date="2017-07-06T14:13:00Z"/>
        </w:trPr>
        <w:tc>
          <w:tcPr>
            <w:tcW w:w="858" w:type="dxa"/>
            <w:tcBorders>
              <w:top w:val="single" w:sz="6" w:space="0" w:color="auto"/>
              <w:left w:val="single" w:sz="6" w:space="0" w:color="auto"/>
              <w:bottom w:val="single" w:sz="6" w:space="0" w:color="auto"/>
              <w:right w:val="single" w:sz="6" w:space="0" w:color="auto"/>
            </w:tcBorders>
          </w:tcPr>
          <w:p w14:paraId="3BE7DF4A" w14:textId="48D65419" w:rsidR="00880A41" w:rsidRPr="003D78D1" w:rsidDel="00905385" w:rsidRDefault="00880A41" w:rsidP="00F85FE9">
            <w:pPr>
              <w:pStyle w:val="tablecell"/>
              <w:keepNext w:val="0"/>
              <w:numPr>
                <w:ilvl w:val="12"/>
                <w:numId w:val="0"/>
              </w:numPr>
              <w:spacing w:before="20" w:after="20"/>
              <w:jc w:val="center"/>
              <w:rPr>
                <w:ins w:id="450" w:author="Yasser F Syed" w:date="2017-07-06T13:46:00Z"/>
                <w:del w:id="451" w:author="Yasser F Syed" w:date="2017-07-06T14:13:00Z"/>
                <w:rFonts w:ascii="Cambria" w:hAnsi="Cambria"/>
                <w:sz w:val="18"/>
                <w:szCs w:val="18"/>
              </w:rPr>
            </w:pPr>
            <w:ins w:id="452" w:author="Yasser F Syed" w:date="2017-07-06T13:46:00Z">
              <w:del w:id="453" w:author="Yasser F Syed" w:date="2017-07-06T14:13:00Z">
                <w:r w:rsidRPr="003D78D1" w:rsidDel="00905385">
                  <w:rPr>
                    <w:rFonts w:ascii="Cambria" w:hAnsi="Cambria"/>
                    <w:sz w:val="18"/>
                    <w:szCs w:val="18"/>
                  </w:rPr>
                  <w:delText>1</w:delText>
                </w:r>
              </w:del>
            </w:ins>
          </w:p>
        </w:tc>
        <w:tc>
          <w:tcPr>
            <w:tcW w:w="4295" w:type="dxa"/>
            <w:tcBorders>
              <w:top w:val="single" w:sz="6" w:space="0" w:color="auto"/>
              <w:left w:val="single" w:sz="6" w:space="0" w:color="auto"/>
              <w:bottom w:val="single" w:sz="6" w:space="0" w:color="auto"/>
              <w:right w:val="single" w:sz="6" w:space="0" w:color="auto"/>
            </w:tcBorders>
          </w:tcPr>
          <w:p w14:paraId="496DFCDD" w14:textId="61652576"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454" w:author="Yasser F Syed" w:date="2017-07-06T13:46:00Z"/>
                <w:del w:id="455" w:author="Yasser F Syed" w:date="2017-07-06T14:13:00Z"/>
                <w:rFonts w:ascii="Cambria" w:hAnsi="Cambria"/>
                <w:sz w:val="18"/>
                <w:szCs w:val="18"/>
              </w:rPr>
            </w:pPr>
            <w:ins w:id="456" w:author="Yasser F Syed" w:date="2017-07-06T13:46:00Z">
              <w:del w:id="457" w:author="Yasser F Syed" w:date="2017-07-06T14:13:00Z">
                <w:r w:rsidRPr="003D78D1" w:rsidDel="00905385">
                  <w:rPr>
                    <w:rFonts w:ascii="Cambria" w:hAnsi="Cambria"/>
                    <w:sz w:val="18"/>
                    <w:szCs w:val="18"/>
                  </w:rPr>
                  <w:delText>primary</w:delText>
                </w:r>
                <w:r w:rsidRPr="003D78D1" w:rsidDel="00905385">
                  <w:rPr>
                    <w:rFonts w:ascii="Cambria" w:hAnsi="Cambria"/>
                    <w:sz w:val="18"/>
                    <w:szCs w:val="18"/>
                  </w:rPr>
                  <w:tab/>
                  <w:delText>x</w:delText>
                </w:r>
                <w:r w:rsidRPr="003D78D1" w:rsidDel="00905385">
                  <w:rPr>
                    <w:rFonts w:ascii="Cambria" w:hAnsi="Cambria"/>
                    <w:sz w:val="18"/>
                    <w:szCs w:val="18"/>
                  </w:rPr>
                  <w:tab/>
                  <w:delText>y</w:delText>
                </w:r>
              </w:del>
            </w:ins>
          </w:p>
          <w:p w14:paraId="1B8A821B" w14:textId="005B0CAB"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458" w:author="Yasser F Syed" w:date="2017-07-06T13:46:00Z"/>
                <w:del w:id="459" w:author="Yasser F Syed" w:date="2017-07-06T14:13:00Z"/>
                <w:rFonts w:ascii="Cambria" w:hAnsi="Cambria"/>
                <w:sz w:val="18"/>
                <w:szCs w:val="18"/>
              </w:rPr>
            </w:pPr>
            <w:ins w:id="460" w:author="Yasser F Syed" w:date="2017-07-06T13:46:00Z">
              <w:del w:id="461" w:author="Yasser F Syed" w:date="2017-07-06T14:13:00Z">
                <w:r w:rsidRPr="003D78D1" w:rsidDel="00905385">
                  <w:rPr>
                    <w:rFonts w:ascii="Cambria" w:hAnsi="Cambria"/>
                    <w:sz w:val="18"/>
                    <w:szCs w:val="18"/>
                  </w:rPr>
                  <w:delText>green</w:delText>
                </w:r>
                <w:r w:rsidRPr="003D78D1" w:rsidDel="00905385">
                  <w:rPr>
                    <w:rFonts w:ascii="Cambria" w:hAnsi="Cambria"/>
                    <w:sz w:val="18"/>
                    <w:szCs w:val="18"/>
                  </w:rPr>
                  <w:tab/>
                  <w:delText>0.300</w:delText>
                </w:r>
                <w:r w:rsidRPr="003D78D1" w:rsidDel="00905385">
                  <w:rPr>
                    <w:rFonts w:ascii="Cambria" w:hAnsi="Cambria"/>
                    <w:sz w:val="18"/>
                    <w:szCs w:val="18"/>
                  </w:rPr>
                  <w:tab/>
                  <w:delText>0.600</w:delText>
                </w:r>
              </w:del>
            </w:ins>
          </w:p>
          <w:p w14:paraId="2BADF4CA" w14:textId="4001A5B5"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462" w:author="Yasser F Syed" w:date="2017-07-06T13:46:00Z"/>
                <w:del w:id="463" w:author="Yasser F Syed" w:date="2017-07-06T14:13:00Z"/>
                <w:rFonts w:ascii="Cambria" w:hAnsi="Cambria"/>
                <w:sz w:val="18"/>
                <w:szCs w:val="18"/>
              </w:rPr>
            </w:pPr>
            <w:ins w:id="464" w:author="Yasser F Syed" w:date="2017-07-06T13:46:00Z">
              <w:del w:id="465" w:author="Yasser F Syed" w:date="2017-07-06T14:13:00Z">
                <w:r w:rsidRPr="003D78D1" w:rsidDel="00905385">
                  <w:rPr>
                    <w:rFonts w:ascii="Cambria" w:hAnsi="Cambria"/>
                    <w:sz w:val="18"/>
                    <w:szCs w:val="18"/>
                  </w:rPr>
                  <w:delText>blue</w:delText>
                </w:r>
                <w:r w:rsidRPr="003D78D1" w:rsidDel="00905385">
                  <w:rPr>
                    <w:rFonts w:ascii="Cambria" w:hAnsi="Cambria"/>
                    <w:sz w:val="18"/>
                    <w:szCs w:val="18"/>
                  </w:rPr>
                  <w:tab/>
                  <w:delText>0.150</w:delText>
                </w:r>
                <w:r w:rsidRPr="003D78D1" w:rsidDel="00905385">
                  <w:rPr>
                    <w:rFonts w:ascii="Cambria" w:hAnsi="Cambria"/>
                    <w:sz w:val="18"/>
                    <w:szCs w:val="18"/>
                  </w:rPr>
                  <w:tab/>
                  <w:delText>0.060</w:delText>
                </w:r>
              </w:del>
            </w:ins>
          </w:p>
          <w:p w14:paraId="4B94BEF3" w14:textId="1A3EE354"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466" w:author="Yasser F Syed" w:date="2017-07-06T13:46:00Z"/>
                <w:del w:id="467" w:author="Yasser F Syed" w:date="2017-07-06T14:13:00Z"/>
                <w:rFonts w:ascii="Cambria" w:hAnsi="Cambria"/>
                <w:sz w:val="18"/>
                <w:szCs w:val="18"/>
              </w:rPr>
            </w:pPr>
            <w:ins w:id="468" w:author="Yasser F Syed" w:date="2017-07-06T13:46:00Z">
              <w:del w:id="469" w:author="Yasser F Syed" w:date="2017-07-06T14:13:00Z">
                <w:r w:rsidRPr="003D78D1" w:rsidDel="00905385">
                  <w:rPr>
                    <w:rFonts w:ascii="Cambria" w:hAnsi="Cambria"/>
                    <w:sz w:val="18"/>
                    <w:szCs w:val="18"/>
                  </w:rPr>
                  <w:delText>red</w:delText>
                </w:r>
                <w:r w:rsidRPr="003D78D1" w:rsidDel="00905385">
                  <w:rPr>
                    <w:rFonts w:ascii="Cambria" w:hAnsi="Cambria"/>
                    <w:sz w:val="18"/>
                    <w:szCs w:val="18"/>
                  </w:rPr>
                  <w:tab/>
                  <w:delText>0.640</w:delText>
                </w:r>
                <w:r w:rsidRPr="003D78D1" w:rsidDel="00905385">
                  <w:rPr>
                    <w:rFonts w:ascii="Cambria" w:hAnsi="Cambria"/>
                    <w:sz w:val="18"/>
                    <w:szCs w:val="18"/>
                  </w:rPr>
                  <w:tab/>
                  <w:delText>0.330</w:delText>
                </w:r>
              </w:del>
            </w:ins>
          </w:p>
          <w:p w14:paraId="246E5AC1" w14:textId="79A3D5D1"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470" w:author="Yasser F Syed" w:date="2017-07-06T13:46:00Z"/>
                <w:del w:id="471" w:author="Yasser F Syed" w:date="2017-07-06T14:13:00Z"/>
                <w:rFonts w:ascii="Cambria" w:hAnsi="Cambria"/>
                <w:sz w:val="18"/>
                <w:szCs w:val="18"/>
              </w:rPr>
            </w:pPr>
            <w:ins w:id="472" w:author="Yasser F Syed" w:date="2017-07-06T13:46:00Z">
              <w:del w:id="473" w:author="Yasser F Syed" w:date="2017-07-06T14:13:00Z">
                <w:r w:rsidRPr="003D78D1" w:rsidDel="00905385">
                  <w:rPr>
                    <w:rFonts w:ascii="Cambria" w:hAnsi="Cambria"/>
                    <w:sz w:val="18"/>
                    <w:szCs w:val="18"/>
                  </w:rPr>
                  <w:delText>white D65</w:delText>
                </w:r>
                <w:r w:rsidRPr="003D78D1" w:rsidDel="00905385">
                  <w:rPr>
                    <w:rFonts w:ascii="Cambria" w:hAnsi="Cambria"/>
                    <w:sz w:val="18"/>
                    <w:szCs w:val="18"/>
                  </w:rPr>
                  <w:tab/>
                  <w:delText>0.3127</w:delText>
                </w:r>
                <w:r w:rsidRPr="003D78D1" w:rsidDel="00905385">
                  <w:rPr>
                    <w:rFonts w:ascii="Cambria" w:hAnsi="Cambria"/>
                    <w:sz w:val="18"/>
                    <w:szCs w:val="18"/>
                  </w:rPr>
                  <w:tab/>
                  <w:delText>0.3290</w:delText>
                </w:r>
              </w:del>
            </w:ins>
          </w:p>
        </w:tc>
        <w:tc>
          <w:tcPr>
            <w:tcW w:w="4231" w:type="dxa"/>
            <w:tcBorders>
              <w:top w:val="single" w:sz="6" w:space="0" w:color="auto"/>
              <w:left w:val="single" w:sz="6" w:space="0" w:color="auto"/>
              <w:bottom w:val="single" w:sz="6" w:space="0" w:color="auto"/>
              <w:right w:val="single" w:sz="6" w:space="0" w:color="auto"/>
            </w:tcBorders>
          </w:tcPr>
          <w:p w14:paraId="389C55DC" w14:textId="70DB97E8" w:rsidR="00880A41" w:rsidRPr="003D78D1" w:rsidDel="00905385" w:rsidRDefault="00880A41" w:rsidP="00F85FE9">
            <w:pPr>
              <w:pStyle w:val="tablecell"/>
              <w:keepNext w:val="0"/>
              <w:rPr>
                <w:ins w:id="474" w:author="Yasser F Syed" w:date="2017-07-06T13:46:00Z"/>
                <w:del w:id="475" w:author="Yasser F Syed" w:date="2017-07-06T14:13:00Z"/>
                <w:rFonts w:ascii="Cambria" w:hAnsi="Cambria"/>
                <w:sz w:val="18"/>
                <w:szCs w:val="18"/>
                <w:lang w:eastAsia="ja-JP"/>
              </w:rPr>
            </w:pPr>
            <w:ins w:id="476" w:author="Yasser F Syed" w:date="2017-07-06T13:46:00Z">
              <w:del w:id="477" w:author="Yasser F Syed" w:date="2017-07-06T14:13:00Z">
                <w:r w:rsidRPr="003D78D1" w:rsidDel="00905385">
                  <w:rPr>
                    <w:rFonts w:ascii="Cambria" w:hAnsi="Cambria"/>
                    <w:sz w:val="18"/>
                    <w:szCs w:val="18"/>
                  </w:rPr>
                  <w:delText>Rec. ITU-R BT.709-6</w:delText>
                </w:r>
              </w:del>
            </w:ins>
          </w:p>
          <w:p w14:paraId="6096B827" w14:textId="7314F0CB" w:rsidR="00880A41" w:rsidRPr="003D78D1" w:rsidDel="00905385" w:rsidRDefault="00880A41" w:rsidP="00F85FE9">
            <w:pPr>
              <w:pStyle w:val="tablecell"/>
              <w:keepNext w:val="0"/>
              <w:jc w:val="left"/>
              <w:rPr>
                <w:ins w:id="478" w:author="Yasser F Syed" w:date="2017-07-06T13:46:00Z"/>
                <w:del w:id="479" w:author="Yasser F Syed" w:date="2017-07-06T14:13:00Z"/>
                <w:rFonts w:ascii="Cambria" w:hAnsi="Cambria"/>
                <w:sz w:val="18"/>
                <w:szCs w:val="18"/>
                <w:lang w:eastAsia="ja-JP"/>
              </w:rPr>
            </w:pPr>
            <w:ins w:id="480" w:author="Yasser F Syed" w:date="2017-07-06T13:46:00Z">
              <w:del w:id="481" w:author="Yasser F Syed" w:date="2017-07-06T14:13:00Z">
                <w:r w:rsidRPr="003D78D1" w:rsidDel="00905385">
                  <w:rPr>
                    <w:rFonts w:ascii="Cambria" w:hAnsi="Cambria"/>
                    <w:sz w:val="18"/>
                    <w:szCs w:val="18"/>
                    <w:lang w:eastAsia="ja-JP"/>
                  </w:rPr>
                  <w:delText>Rec. ITU-R BT.1361-0 conventional colour gamut system and extended colour gamut system (historical)</w:delText>
                </w:r>
              </w:del>
            </w:ins>
          </w:p>
          <w:p w14:paraId="1123AB34" w14:textId="05668FE4" w:rsidR="00880A41" w:rsidRPr="003D78D1" w:rsidDel="00905385" w:rsidRDefault="00880A41" w:rsidP="00F85FE9">
            <w:pPr>
              <w:pStyle w:val="tablecell"/>
              <w:keepNext w:val="0"/>
              <w:rPr>
                <w:ins w:id="482" w:author="Yasser F Syed" w:date="2017-07-06T13:46:00Z"/>
                <w:del w:id="483" w:author="Yasser F Syed" w:date="2017-07-06T14:13:00Z"/>
                <w:rFonts w:ascii="Cambria" w:hAnsi="Cambria"/>
                <w:sz w:val="18"/>
                <w:szCs w:val="18"/>
                <w:lang w:eastAsia="ja-JP"/>
              </w:rPr>
            </w:pPr>
            <w:ins w:id="484" w:author="Yasser F Syed" w:date="2017-07-06T13:46:00Z">
              <w:del w:id="485" w:author="Yasser F Syed" w:date="2017-07-06T14:13:00Z">
                <w:r w:rsidRPr="003D78D1" w:rsidDel="00905385">
                  <w:rPr>
                    <w:rFonts w:ascii="Cambria" w:hAnsi="Cambria"/>
                    <w:sz w:val="18"/>
                    <w:szCs w:val="18"/>
                    <w:lang w:eastAsia="ja-JP"/>
                  </w:rPr>
                  <w:delText>IEC 61966-2-1 sRGB or sYCC</w:delText>
                </w:r>
              </w:del>
            </w:ins>
          </w:p>
          <w:p w14:paraId="206BA71C" w14:textId="4AAABFEC" w:rsidR="00880A41" w:rsidRPr="003D78D1" w:rsidDel="00905385" w:rsidRDefault="00880A41" w:rsidP="00F85FE9">
            <w:pPr>
              <w:pStyle w:val="tablecell"/>
              <w:keepNext w:val="0"/>
              <w:rPr>
                <w:ins w:id="486" w:author="Yasser F Syed" w:date="2017-07-06T13:46:00Z"/>
                <w:del w:id="487" w:author="Yasser F Syed" w:date="2017-07-06T14:13:00Z"/>
                <w:rFonts w:ascii="Cambria" w:hAnsi="Cambria"/>
                <w:sz w:val="18"/>
                <w:szCs w:val="18"/>
                <w:lang w:eastAsia="ja-JP"/>
              </w:rPr>
            </w:pPr>
            <w:ins w:id="488" w:author="Yasser F Syed" w:date="2017-07-06T13:46:00Z">
              <w:del w:id="489" w:author="Yasser F Syed" w:date="2017-07-06T14:13:00Z">
                <w:r w:rsidRPr="003D78D1" w:rsidDel="00905385">
                  <w:rPr>
                    <w:rFonts w:ascii="Cambria" w:hAnsi="Cambria"/>
                    <w:sz w:val="18"/>
                    <w:szCs w:val="18"/>
                    <w:lang w:eastAsia="ja-JP"/>
                  </w:rPr>
                  <w:delText>IEC 61966-2-4</w:delText>
                </w:r>
              </w:del>
            </w:ins>
          </w:p>
          <w:p w14:paraId="5CF6A002" w14:textId="13918D04" w:rsidR="00880A41" w:rsidRPr="003D78D1" w:rsidDel="00905385" w:rsidRDefault="00880A41" w:rsidP="00F85FE9">
            <w:pPr>
              <w:pStyle w:val="tablecell"/>
              <w:keepNext w:val="0"/>
              <w:jc w:val="left"/>
              <w:rPr>
                <w:ins w:id="490" w:author="Yasser F Syed" w:date="2017-07-06T13:46:00Z"/>
                <w:del w:id="491" w:author="Yasser F Syed" w:date="2017-07-06T14:13:00Z"/>
                <w:rFonts w:ascii="Cambria" w:hAnsi="Cambria"/>
                <w:sz w:val="18"/>
                <w:szCs w:val="18"/>
              </w:rPr>
            </w:pPr>
            <w:ins w:id="492" w:author="Yasser F Syed" w:date="2017-07-06T13:46:00Z">
              <w:del w:id="493" w:author="Yasser F Syed" w:date="2017-07-06T14:13:00Z">
                <w:r w:rsidRPr="003D78D1" w:rsidDel="00905385">
                  <w:rPr>
                    <w:rFonts w:ascii="Cambria" w:hAnsi="Cambria"/>
                    <w:sz w:val="18"/>
                    <w:szCs w:val="18"/>
                  </w:rPr>
                  <w:delText>Society of Motion Picture and Television Engineers RP 177 (1993) Annex B</w:delText>
                </w:r>
              </w:del>
            </w:ins>
          </w:p>
        </w:tc>
      </w:tr>
      <w:tr w:rsidR="00880A41" w:rsidRPr="003D78D1" w:rsidDel="00905385" w14:paraId="4D1E2E6F" w14:textId="1B4B94FA" w:rsidTr="00F85FE9">
        <w:trPr>
          <w:cantSplit/>
          <w:jc w:val="center"/>
          <w:ins w:id="494" w:author="Yasser F Syed" w:date="2017-07-06T13:46:00Z"/>
          <w:del w:id="495" w:author="Yasser F Syed" w:date="2017-07-06T14:13:00Z"/>
        </w:trPr>
        <w:tc>
          <w:tcPr>
            <w:tcW w:w="858" w:type="dxa"/>
            <w:tcBorders>
              <w:top w:val="single" w:sz="6" w:space="0" w:color="auto"/>
              <w:left w:val="single" w:sz="6" w:space="0" w:color="auto"/>
              <w:bottom w:val="single" w:sz="6" w:space="0" w:color="auto"/>
              <w:right w:val="single" w:sz="6" w:space="0" w:color="auto"/>
            </w:tcBorders>
          </w:tcPr>
          <w:p w14:paraId="547378CB" w14:textId="6D299314" w:rsidR="00880A41" w:rsidRPr="003D78D1" w:rsidDel="00905385" w:rsidRDefault="00880A41" w:rsidP="00F85FE9">
            <w:pPr>
              <w:pStyle w:val="tablecell"/>
              <w:keepNext w:val="0"/>
              <w:numPr>
                <w:ilvl w:val="12"/>
                <w:numId w:val="0"/>
              </w:numPr>
              <w:spacing w:before="20" w:after="20"/>
              <w:jc w:val="center"/>
              <w:rPr>
                <w:ins w:id="496" w:author="Yasser F Syed" w:date="2017-07-06T13:46:00Z"/>
                <w:del w:id="497" w:author="Yasser F Syed" w:date="2017-07-06T14:13:00Z"/>
                <w:rFonts w:ascii="Cambria" w:hAnsi="Cambria"/>
                <w:sz w:val="18"/>
                <w:szCs w:val="18"/>
              </w:rPr>
            </w:pPr>
            <w:ins w:id="498" w:author="Yasser F Syed" w:date="2017-07-06T13:46:00Z">
              <w:del w:id="499" w:author="Yasser F Syed" w:date="2017-07-06T14:13:00Z">
                <w:r w:rsidRPr="003D78D1" w:rsidDel="00905385">
                  <w:rPr>
                    <w:rFonts w:ascii="Cambria" w:hAnsi="Cambria"/>
                    <w:sz w:val="18"/>
                    <w:szCs w:val="18"/>
                  </w:rPr>
                  <w:delText>2</w:delText>
                </w:r>
              </w:del>
            </w:ins>
          </w:p>
        </w:tc>
        <w:tc>
          <w:tcPr>
            <w:tcW w:w="4295" w:type="dxa"/>
            <w:tcBorders>
              <w:top w:val="single" w:sz="6" w:space="0" w:color="auto"/>
              <w:left w:val="single" w:sz="6" w:space="0" w:color="auto"/>
              <w:bottom w:val="single" w:sz="6" w:space="0" w:color="auto"/>
              <w:right w:val="single" w:sz="6" w:space="0" w:color="auto"/>
            </w:tcBorders>
          </w:tcPr>
          <w:p w14:paraId="6CEDF88F" w14:textId="6EFC63C5"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500" w:author="Yasser F Syed" w:date="2017-07-06T13:46:00Z"/>
                <w:del w:id="501" w:author="Yasser F Syed" w:date="2017-07-06T14:13:00Z"/>
                <w:rFonts w:ascii="Cambria" w:hAnsi="Cambria"/>
                <w:sz w:val="18"/>
                <w:szCs w:val="18"/>
              </w:rPr>
            </w:pPr>
            <w:ins w:id="502" w:author="Yasser F Syed" w:date="2017-07-06T13:46:00Z">
              <w:del w:id="503" w:author="Yasser F Syed" w:date="2017-07-06T14:13:00Z">
                <w:r w:rsidRPr="003D78D1" w:rsidDel="00905385">
                  <w:rPr>
                    <w:rFonts w:ascii="Cambria" w:hAnsi="Cambria"/>
                    <w:sz w:val="18"/>
                    <w:szCs w:val="18"/>
                  </w:rPr>
                  <w:delText>Unspecified</w:delText>
                </w:r>
              </w:del>
            </w:ins>
          </w:p>
        </w:tc>
        <w:tc>
          <w:tcPr>
            <w:tcW w:w="4231" w:type="dxa"/>
            <w:tcBorders>
              <w:top w:val="single" w:sz="6" w:space="0" w:color="auto"/>
              <w:left w:val="single" w:sz="6" w:space="0" w:color="auto"/>
              <w:bottom w:val="single" w:sz="6" w:space="0" w:color="auto"/>
              <w:right w:val="single" w:sz="6" w:space="0" w:color="auto"/>
            </w:tcBorders>
          </w:tcPr>
          <w:p w14:paraId="0065669C" w14:textId="638C5FFF"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504" w:author="Yasser F Syed" w:date="2017-07-06T13:46:00Z"/>
                <w:del w:id="505" w:author="Yasser F Syed" w:date="2017-07-06T14:13:00Z"/>
                <w:rFonts w:ascii="Cambria" w:hAnsi="Cambria"/>
                <w:sz w:val="18"/>
                <w:szCs w:val="18"/>
              </w:rPr>
            </w:pPr>
            <w:ins w:id="506" w:author="Yasser F Syed" w:date="2017-07-06T13:46:00Z">
              <w:del w:id="507" w:author="Yasser F Syed" w:date="2017-07-06T14:13:00Z">
                <w:r w:rsidRPr="003D78D1" w:rsidDel="00905385">
                  <w:rPr>
                    <w:rFonts w:ascii="Cambria" w:hAnsi="Cambria"/>
                    <w:sz w:val="18"/>
                    <w:szCs w:val="18"/>
                  </w:rPr>
                  <w:delText>Image characteristics are unknown or are determined by the application.</w:delText>
                </w:r>
              </w:del>
            </w:ins>
          </w:p>
        </w:tc>
      </w:tr>
      <w:tr w:rsidR="00880A41" w:rsidRPr="003D78D1" w:rsidDel="00905385" w14:paraId="1144DD3F" w14:textId="018A4F28" w:rsidTr="00F85FE9">
        <w:trPr>
          <w:cantSplit/>
          <w:jc w:val="center"/>
          <w:ins w:id="508" w:author="Yasser F Syed" w:date="2017-07-06T13:46:00Z"/>
          <w:del w:id="509" w:author="Yasser F Syed" w:date="2017-07-06T14:13:00Z"/>
        </w:trPr>
        <w:tc>
          <w:tcPr>
            <w:tcW w:w="858" w:type="dxa"/>
            <w:tcBorders>
              <w:top w:val="single" w:sz="6" w:space="0" w:color="auto"/>
              <w:left w:val="single" w:sz="6" w:space="0" w:color="auto"/>
              <w:bottom w:val="single" w:sz="6" w:space="0" w:color="auto"/>
              <w:right w:val="single" w:sz="6" w:space="0" w:color="auto"/>
            </w:tcBorders>
          </w:tcPr>
          <w:p w14:paraId="19E84845" w14:textId="3D9EFE68" w:rsidR="00880A41" w:rsidRPr="003D78D1" w:rsidDel="00905385" w:rsidRDefault="00880A41" w:rsidP="00F85FE9">
            <w:pPr>
              <w:pStyle w:val="tablecell"/>
              <w:keepNext w:val="0"/>
              <w:numPr>
                <w:ilvl w:val="12"/>
                <w:numId w:val="0"/>
              </w:numPr>
              <w:spacing w:before="20" w:after="20"/>
              <w:jc w:val="center"/>
              <w:rPr>
                <w:ins w:id="510" w:author="Yasser F Syed" w:date="2017-07-06T13:46:00Z"/>
                <w:del w:id="511" w:author="Yasser F Syed" w:date="2017-07-06T14:13:00Z"/>
                <w:rFonts w:ascii="Cambria" w:hAnsi="Cambria"/>
                <w:sz w:val="18"/>
                <w:szCs w:val="18"/>
              </w:rPr>
            </w:pPr>
            <w:ins w:id="512" w:author="Yasser F Syed" w:date="2017-07-06T13:46:00Z">
              <w:del w:id="513" w:author="Yasser F Syed" w:date="2017-07-06T14:13:00Z">
                <w:r w:rsidRPr="003D78D1" w:rsidDel="00905385">
                  <w:rPr>
                    <w:rFonts w:ascii="Cambria" w:hAnsi="Cambria"/>
                    <w:sz w:val="18"/>
                    <w:szCs w:val="18"/>
                  </w:rPr>
                  <w:delText>3</w:delText>
                </w:r>
              </w:del>
            </w:ins>
          </w:p>
        </w:tc>
        <w:tc>
          <w:tcPr>
            <w:tcW w:w="4295" w:type="dxa"/>
            <w:tcBorders>
              <w:top w:val="single" w:sz="6" w:space="0" w:color="auto"/>
              <w:left w:val="single" w:sz="6" w:space="0" w:color="auto"/>
              <w:bottom w:val="single" w:sz="6" w:space="0" w:color="auto"/>
              <w:right w:val="single" w:sz="6" w:space="0" w:color="auto"/>
            </w:tcBorders>
          </w:tcPr>
          <w:p w14:paraId="7F294F29" w14:textId="7162B109"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514" w:author="Yasser F Syed" w:date="2017-07-06T13:46:00Z"/>
                <w:del w:id="515" w:author="Yasser F Syed" w:date="2017-07-06T14:13:00Z"/>
                <w:rFonts w:ascii="Cambria" w:hAnsi="Cambria"/>
                <w:sz w:val="18"/>
                <w:szCs w:val="18"/>
              </w:rPr>
            </w:pPr>
            <w:ins w:id="516" w:author="Yasser F Syed" w:date="2017-07-06T13:46:00Z">
              <w:del w:id="517" w:author="Yasser F Syed" w:date="2017-07-06T14:13:00Z">
                <w:r w:rsidRPr="003D78D1" w:rsidDel="00905385">
                  <w:rPr>
                    <w:rFonts w:ascii="Cambria" w:hAnsi="Cambria"/>
                    <w:sz w:val="18"/>
                    <w:szCs w:val="18"/>
                  </w:rPr>
                  <w:delText>Reserved</w:delText>
                </w:r>
              </w:del>
            </w:ins>
          </w:p>
        </w:tc>
        <w:tc>
          <w:tcPr>
            <w:tcW w:w="4231" w:type="dxa"/>
            <w:tcBorders>
              <w:top w:val="single" w:sz="6" w:space="0" w:color="auto"/>
              <w:left w:val="single" w:sz="6" w:space="0" w:color="auto"/>
              <w:bottom w:val="single" w:sz="6" w:space="0" w:color="auto"/>
              <w:right w:val="single" w:sz="6" w:space="0" w:color="auto"/>
            </w:tcBorders>
          </w:tcPr>
          <w:p w14:paraId="6ECEDEC3" w14:textId="722E9EAD"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518" w:author="Yasser F Syed" w:date="2017-07-06T13:46:00Z"/>
                <w:del w:id="519" w:author="Yasser F Syed" w:date="2017-07-06T14:13:00Z"/>
                <w:rFonts w:ascii="Cambria" w:hAnsi="Cambria"/>
                <w:sz w:val="18"/>
                <w:szCs w:val="18"/>
              </w:rPr>
            </w:pPr>
            <w:ins w:id="520" w:author="Yasser F Syed" w:date="2017-07-06T13:46:00Z">
              <w:del w:id="521" w:author="Yasser F Syed" w:date="2017-07-06T14:13:00Z">
                <w:r w:rsidRPr="003D78D1" w:rsidDel="00905385">
                  <w:rPr>
                    <w:rFonts w:ascii="Cambria" w:hAnsi="Cambria"/>
                    <w:sz w:val="18"/>
                    <w:szCs w:val="18"/>
                  </w:rPr>
                  <w:delText>For future use by ITU-T | ISO/IEC</w:delText>
                </w:r>
              </w:del>
            </w:ins>
          </w:p>
        </w:tc>
      </w:tr>
      <w:tr w:rsidR="00880A41" w:rsidRPr="003D78D1" w:rsidDel="00905385" w14:paraId="142DABAE" w14:textId="5AF91D16" w:rsidTr="00F85FE9">
        <w:trPr>
          <w:cantSplit/>
          <w:jc w:val="center"/>
          <w:ins w:id="522" w:author="Yasser F Syed" w:date="2017-07-06T13:46:00Z"/>
          <w:del w:id="523" w:author="Yasser F Syed" w:date="2017-07-06T14:13:00Z"/>
        </w:trPr>
        <w:tc>
          <w:tcPr>
            <w:tcW w:w="858" w:type="dxa"/>
            <w:tcBorders>
              <w:top w:val="single" w:sz="6" w:space="0" w:color="auto"/>
              <w:left w:val="single" w:sz="6" w:space="0" w:color="auto"/>
              <w:bottom w:val="single" w:sz="6" w:space="0" w:color="auto"/>
              <w:right w:val="single" w:sz="6" w:space="0" w:color="auto"/>
            </w:tcBorders>
          </w:tcPr>
          <w:p w14:paraId="19E87DD9" w14:textId="320B7232" w:rsidR="00880A41" w:rsidRPr="003D78D1" w:rsidDel="00905385" w:rsidRDefault="00880A41" w:rsidP="00F85FE9">
            <w:pPr>
              <w:pStyle w:val="tablecell"/>
              <w:keepNext w:val="0"/>
              <w:numPr>
                <w:ilvl w:val="12"/>
                <w:numId w:val="0"/>
              </w:numPr>
              <w:spacing w:before="20" w:after="20"/>
              <w:jc w:val="center"/>
              <w:rPr>
                <w:ins w:id="524" w:author="Yasser F Syed" w:date="2017-07-06T13:46:00Z"/>
                <w:del w:id="525" w:author="Yasser F Syed" w:date="2017-07-06T14:13:00Z"/>
                <w:rFonts w:ascii="Cambria" w:hAnsi="Cambria"/>
                <w:sz w:val="18"/>
                <w:szCs w:val="18"/>
              </w:rPr>
            </w:pPr>
            <w:ins w:id="526" w:author="Yasser F Syed" w:date="2017-07-06T13:46:00Z">
              <w:del w:id="527" w:author="Yasser F Syed" w:date="2017-07-06T14:13:00Z">
                <w:r w:rsidRPr="003D78D1" w:rsidDel="00905385">
                  <w:rPr>
                    <w:rFonts w:ascii="Cambria" w:hAnsi="Cambria"/>
                    <w:sz w:val="18"/>
                    <w:szCs w:val="18"/>
                  </w:rPr>
                  <w:delText>4</w:delText>
                </w:r>
              </w:del>
            </w:ins>
          </w:p>
        </w:tc>
        <w:tc>
          <w:tcPr>
            <w:tcW w:w="4295" w:type="dxa"/>
            <w:tcBorders>
              <w:top w:val="single" w:sz="6" w:space="0" w:color="auto"/>
              <w:left w:val="single" w:sz="6" w:space="0" w:color="auto"/>
              <w:bottom w:val="single" w:sz="6" w:space="0" w:color="auto"/>
              <w:right w:val="single" w:sz="6" w:space="0" w:color="auto"/>
            </w:tcBorders>
          </w:tcPr>
          <w:p w14:paraId="0730BE02" w14:textId="7C28B8A3"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528" w:author="Yasser F Syed" w:date="2017-07-06T13:46:00Z"/>
                <w:del w:id="529" w:author="Yasser F Syed" w:date="2017-07-06T14:13:00Z"/>
                <w:rFonts w:ascii="Cambria" w:hAnsi="Cambria"/>
                <w:sz w:val="18"/>
                <w:szCs w:val="18"/>
              </w:rPr>
            </w:pPr>
            <w:ins w:id="530" w:author="Yasser F Syed" w:date="2017-07-06T13:46:00Z">
              <w:del w:id="531" w:author="Yasser F Syed" w:date="2017-07-06T14:13:00Z">
                <w:r w:rsidRPr="003D78D1" w:rsidDel="00905385">
                  <w:rPr>
                    <w:rFonts w:ascii="Cambria" w:hAnsi="Cambria"/>
                    <w:sz w:val="18"/>
                    <w:szCs w:val="18"/>
                  </w:rPr>
                  <w:delText>primary</w:delText>
                </w:r>
                <w:r w:rsidRPr="003D78D1" w:rsidDel="00905385">
                  <w:rPr>
                    <w:rFonts w:ascii="Cambria" w:hAnsi="Cambria"/>
                    <w:sz w:val="18"/>
                    <w:szCs w:val="18"/>
                  </w:rPr>
                  <w:tab/>
                  <w:delText>x</w:delText>
                </w:r>
                <w:r w:rsidRPr="003D78D1" w:rsidDel="00905385">
                  <w:rPr>
                    <w:rFonts w:ascii="Cambria" w:hAnsi="Cambria"/>
                    <w:sz w:val="18"/>
                    <w:szCs w:val="18"/>
                  </w:rPr>
                  <w:tab/>
                  <w:delText>y</w:delText>
                </w:r>
              </w:del>
            </w:ins>
          </w:p>
          <w:p w14:paraId="73F613D6" w14:textId="41402DB4"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532" w:author="Yasser F Syed" w:date="2017-07-06T13:46:00Z"/>
                <w:del w:id="533" w:author="Yasser F Syed" w:date="2017-07-06T14:13:00Z"/>
                <w:rFonts w:ascii="Cambria" w:hAnsi="Cambria"/>
                <w:sz w:val="18"/>
                <w:szCs w:val="18"/>
              </w:rPr>
            </w:pPr>
            <w:ins w:id="534" w:author="Yasser F Syed" w:date="2017-07-06T13:46:00Z">
              <w:del w:id="535" w:author="Yasser F Syed" w:date="2017-07-06T14:13:00Z">
                <w:r w:rsidRPr="003D78D1" w:rsidDel="00905385">
                  <w:rPr>
                    <w:rFonts w:ascii="Cambria" w:hAnsi="Cambria"/>
                    <w:sz w:val="18"/>
                    <w:szCs w:val="18"/>
                  </w:rPr>
                  <w:delText>green</w:delText>
                </w:r>
                <w:r w:rsidRPr="003D78D1" w:rsidDel="00905385">
                  <w:rPr>
                    <w:rFonts w:ascii="Cambria" w:hAnsi="Cambria"/>
                    <w:sz w:val="18"/>
                    <w:szCs w:val="18"/>
                  </w:rPr>
                  <w:tab/>
                  <w:delText>0.21</w:delText>
                </w:r>
                <w:r w:rsidRPr="003D78D1" w:rsidDel="00905385">
                  <w:rPr>
                    <w:rFonts w:ascii="Cambria" w:hAnsi="Cambria"/>
                    <w:sz w:val="18"/>
                    <w:szCs w:val="18"/>
                  </w:rPr>
                  <w:tab/>
                  <w:delText>0.71</w:delText>
                </w:r>
              </w:del>
            </w:ins>
          </w:p>
          <w:p w14:paraId="4263F306" w14:textId="56262496"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536" w:author="Yasser F Syed" w:date="2017-07-06T13:46:00Z"/>
                <w:del w:id="537" w:author="Yasser F Syed" w:date="2017-07-06T14:13:00Z"/>
                <w:rFonts w:ascii="Cambria" w:hAnsi="Cambria"/>
                <w:sz w:val="18"/>
                <w:szCs w:val="18"/>
              </w:rPr>
            </w:pPr>
            <w:ins w:id="538" w:author="Yasser F Syed" w:date="2017-07-06T13:46:00Z">
              <w:del w:id="539" w:author="Yasser F Syed" w:date="2017-07-06T14:13:00Z">
                <w:r w:rsidRPr="003D78D1" w:rsidDel="00905385">
                  <w:rPr>
                    <w:rFonts w:ascii="Cambria" w:hAnsi="Cambria"/>
                    <w:sz w:val="18"/>
                    <w:szCs w:val="18"/>
                  </w:rPr>
                  <w:delText>blue</w:delText>
                </w:r>
                <w:r w:rsidRPr="003D78D1" w:rsidDel="00905385">
                  <w:rPr>
                    <w:rFonts w:ascii="Cambria" w:hAnsi="Cambria"/>
                    <w:sz w:val="18"/>
                    <w:szCs w:val="18"/>
                  </w:rPr>
                  <w:tab/>
                  <w:delText>0.14</w:delText>
                </w:r>
                <w:r w:rsidRPr="003D78D1" w:rsidDel="00905385">
                  <w:rPr>
                    <w:rFonts w:ascii="Cambria" w:hAnsi="Cambria"/>
                    <w:sz w:val="18"/>
                    <w:szCs w:val="18"/>
                  </w:rPr>
                  <w:tab/>
                  <w:delText>0.08</w:delText>
                </w:r>
              </w:del>
            </w:ins>
          </w:p>
          <w:p w14:paraId="0F6F17CE" w14:textId="1056724D"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540" w:author="Yasser F Syed" w:date="2017-07-06T13:46:00Z"/>
                <w:del w:id="541" w:author="Yasser F Syed" w:date="2017-07-06T14:13:00Z"/>
                <w:rFonts w:ascii="Cambria" w:hAnsi="Cambria"/>
                <w:sz w:val="18"/>
                <w:szCs w:val="18"/>
              </w:rPr>
            </w:pPr>
            <w:ins w:id="542" w:author="Yasser F Syed" w:date="2017-07-06T13:46:00Z">
              <w:del w:id="543" w:author="Yasser F Syed" w:date="2017-07-06T14:13:00Z">
                <w:r w:rsidRPr="003D78D1" w:rsidDel="00905385">
                  <w:rPr>
                    <w:rFonts w:ascii="Cambria" w:hAnsi="Cambria"/>
                    <w:sz w:val="18"/>
                    <w:szCs w:val="18"/>
                  </w:rPr>
                  <w:delText>red</w:delText>
                </w:r>
                <w:r w:rsidRPr="003D78D1" w:rsidDel="00905385">
                  <w:rPr>
                    <w:rFonts w:ascii="Cambria" w:hAnsi="Cambria"/>
                    <w:sz w:val="18"/>
                    <w:szCs w:val="18"/>
                  </w:rPr>
                  <w:tab/>
                  <w:delText>0.67</w:delText>
                </w:r>
                <w:r w:rsidRPr="003D78D1" w:rsidDel="00905385">
                  <w:rPr>
                    <w:rFonts w:ascii="Cambria" w:hAnsi="Cambria"/>
                    <w:sz w:val="18"/>
                    <w:szCs w:val="18"/>
                  </w:rPr>
                  <w:tab/>
                  <w:delText>0.33</w:delText>
                </w:r>
              </w:del>
            </w:ins>
          </w:p>
          <w:p w14:paraId="33F0FF85" w14:textId="5F6BA559"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544" w:author="Yasser F Syed" w:date="2017-07-06T13:46:00Z"/>
                <w:del w:id="545" w:author="Yasser F Syed" w:date="2017-07-06T14:13:00Z"/>
                <w:rFonts w:ascii="Cambria" w:hAnsi="Cambria"/>
                <w:sz w:val="18"/>
                <w:szCs w:val="18"/>
              </w:rPr>
            </w:pPr>
            <w:ins w:id="546" w:author="Yasser F Syed" w:date="2017-07-06T13:46:00Z">
              <w:del w:id="547" w:author="Yasser F Syed" w:date="2017-07-06T14:13:00Z">
                <w:r w:rsidRPr="003D78D1" w:rsidDel="00905385">
                  <w:rPr>
                    <w:rFonts w:ascii="Cambria" w:hAnsi="Cambria"/>
                    <w:sz w:val="18"/>
                    <w:szCs w:val="18"/>
                  </w:rPr>
                  <w:delText>white C</w:delText>
                </w:r>
                <w:r w:rsidRPr="003D78D1" w:rsidDel="00905385">
                  <w:rPr>
                    <w:rFonts w:ascii="Cambria" w:hAnsi="Cambria"/>
                    <w:sz w:val="18"/>
                    <w:szCs w:val="18"/>
                  </w:rPr>
                  <w:tab/>
                  <w:delText>0.310</w:delText>
                </w:r>
                <w:r w:rsidRPr="003D78D1" w:rsidDel="00905385">
                  <w:rPr>
                    <w:rFonts w:ascii="Cambria" w:hAnsi="Cambria"/>
                    <w:sz w:val="18"/>
                    <w:szCs w:val="18"/>
                  </w:rPr>
                  <w:tab/>
                  <w:delText>0.316</w:delText>
                </w:r>
              </w:del>
            </w:ins>
          </w:p>
        </w:tc>
        <w:tc>
          <w:tcPr>
            <w:tcW w:w="4231" w:type="dxa"/>
            <w:tcBorders>
              <w:top w:val="single" w:sz="6" w:space="0" w:color="auto"/>
              <w:left w:val="single" w:sz="6" w:space="0" w:color="auto"/>
              <w:bottom w:val="single" w:sz="6" w:space="0" w:color="auto"/>
              <w:right w:val="single" w:sz="6" w:space="0" w:color="auto"/>
            </w:tcBorders>
          </w:tcPr>
          <w:p w14:paraId="3F87684F" w14:textId="3FB33C12"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548" w:author="Yasser F Syed" w:date="2017-07-06T13:46:00Z"/>
                <w:del w:id="549" w:author="Yasser F Syed" w:date="2017-07-06T14:13:00Z"/>
                <w:rFonts w:ascii="Cambria" w:hAnsi="Cambria"/>
                <w:sz w:val="18"/>
                <w:szCs w:val="18"/>
              </w:rPr>
            </w:pPr>
            <w:ins w:id="550" w:author="Yasser F Syed" w:date="2017-07-06T13:46:00Z">
              <w:del w:id="551" w:author="Yasser F Syed" w:date="2017-07-06T14:13:00Z">
                <w:r w:rsidRPr="003D78D1" w:rsidDel="00905385">
                  <w:rPr>
                    <w:rFonts w:ascii="Cambria" w:hAnsi="Cambria"/>
                    <w:sz w:val="18"/>
                    <w:szCs w:val="18"/>
                  </w:rPr>
                  <w:delText>Rec. ITU-R BT.470-6 System M (historical)</w:delText>
                </w:r>
              </w:del>
            </w:ins>
          </w:p>
          <w:p w14:paraId="48B9741E" w14:textId="5989932B"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552" w:author="Yasser F Syed" w:date="2017-07-06T13:46:00Z"/>
                <w:del w:id="553" w:author="Yasser F Syed" w:date="2017-07-06T14:13:00Z"/>
                <w:rFonts w:ascii="Cambria" w:hAnsi="Cambria"/>
                <w:sz w:val="18"/>
                <w:szCs w:val="18"/>
              </w:rPr>
            </w:pPr>
            <w:ins w:id="554" w:author="Yasser F Syed" w:date="2017-07-06T13:46:00Z">
              <w:del w:id="555" w:author="Yasser F Syed" w:date="2017-07-06T14:13:00Z">
                <w:r w:rsidRPr="003D78D1" w:rsidDel="00905385">
                  <w:rPr>
                    <w:rFonts w:ascii="Cambria" w:hAnsi="Cambria"/>
                    <w:sz w:val="18"/>
                    <w:szCs w:val="18"/>
                  </w:rPr>
                  <w:delText>United States National Television System Committee 1953 Recommendation for transmission standards for colour television</w:delText>
                </w:r>
              </w:del>
            </w:ins>
          </w:p>
          <w:p w14:paraId="0DA87F70" w14:textId="0DDFBA42"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556" w:author="Yasser F Syed" w:date="2017-07-06T13:46:00Z"/>
                <w:del w:id="557" w:author="Yasser F Syed" w:date="2017-07-06T14:13:00Z"/>
                <w:rFonts w:ascii="Cambria" w:hAnsi="Cambria"/>
                <w:sz w:val="18"/>
                <w:szCs w:val="18"/>
              </w:rPr>
            </w:pPr>
            <w:ins w:id="558" w:author="Yasser F Syed" w:date="2017-07-06T13:46:00Z">
              <w:del w:id="559" w:author="Yasser F Syed" w:date="2017-07-06T14:13:00Z">
                <w:r w:rsidRPr="003D78D1" w:rsidDel="00905385">
                  <w:rPr>
                    <w:rFonts w:ascii="Cambria" w:hAnsi="Cambria"/>
                    <w:sz w:val="18"/>
                    <w:szCs w:val="18"/>
                  </w:rPr>
                  <w:delText>United States Federal Communications Commission Title 47 Code of Federal Regulations (2003) 73.682 (a) (20)</w:delText>
                </w:r>
              </w:del>
            </w:ins>
          </w:p>
        </w:tc>
      </w:tr>
      <w:tr w:rsidR="00880A41" w:rsidRPr="003D78D1" w:rsidDel="00905385" w14:paraId="6EB0FE46" w14:textId="5A632064" w:rsidTr="00F85FE9">
        <w:trPr>
          <w:cantSplit/>
          <w:jc w:val="center"/>
          <w:ins w:id="560" w:author="Yasser F Syed" w:date="2017-07-06T13:46:00Z"/>
          <w:del w:id="561" w:author="Yasser F Syed" w:date="2017-07-06T14:13:00Z"/>
        </w:trPr>
        <w:tc>
          <w:tcPr>
            <w:tcW w:w="858" w:type="dxa"/>
            <w:tcBorders>
              <w:top w:val="single" w:sz="6" w:space="0" w:color="auto"/>
              <w:left w:val="single" w:sz="6" w:space="0" w:color="auto"/>
              <w:bottom w:val="single" w:sz="6" w:space="0" w:color="auto"/>
              <w:right w:val="single" w:sz="6" w:space="0" w:color="auto"/>
            </w:tcBorders>
          </w:tcPr>
          <w:p w14:paraId="371FEA55" w14:textId="21DDCE27" w:rsidR="00880A41" w:rsidRPr="003D78D1" w:rsidDel="00905385" w:rsidRDefault="00880A41" w:rsidP="00F85FE9">
            <w:pPr>
              <w:pStyle w:val="tablecell"/>
              <w:keepNext w:val="0"/>
              <w:numPr>
                <w:ilvl w:val="12"/>
                <w:numId w:val="0"/>
              </w:numPr>
              <w:spacing w:before="20" w:after="20"/>
              <w:jc w:val="center"/>
              <w:rPr>
                <w:ins w:id="562" w:author="Yasser F Syed" w:date="2017-07-06T13:46:00Z"/>
                <w:del w:id="563" w:author="Yasser F Syed" w:date="2017-07-06T14:13:00Z"/>
                <w:rFonts w:ascii="Cambria" w:hAnsi="Cambria"/>
                <w:sz w:val="18"/>
                <w:szCs w:val="18"/>
              </w:rPr>
            </w:pPr>
            <w:ins w:id="564" w:author="Yasser F Syed" w:date="2017-07-06T13:46:00Z">
              <w:del w:id="565" w:author="Yasser F Syed" w:date="2017-07-06T14:13:00Z">
                <w:r w:rsidRPr="003D78D1" w:rsidDel="00905385">
                  <w:rPr>
                    <w:rFonts w:ascii="Cambria" w:hAnsi="Cambria"/>
                    <w:sz w:val="18"/>
                    <w:szCs w:val="18"/>
                  </w:rPr>
                  <w:delText>5</w:delText>
                </w:r>
              </w:del>
            </w:ins>
          </w:p>
        </w:tc>
        <w:tc>
          <w:tcPr>
            <w:tcW w:w="4295" w:type="dxa"/>
            <w:tcBorders>
              <w:top w:val="single" w:sz="6" w:space="0" w:color="auto"/>
              <w:left w:val="single" w:sz="6" w:space="0" w:color="auto"/>
              <w:bottom w:val="single" w:sz="6" w:space="0" w:color="auto"/>
              <w:right w:val="single" w:sz="6" w:space="0" w:color="auto"/>
            </w:tcBorders>
          </w:tcPr>
          <w:p w14:paraId="5E6D9A97" w14:textId="553A7CFE"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566" w:author="Yasser F Syed" w:date="2017-07-06T13:46:00Z"/>
                <w:del w:id="567" w:author="Yasser F Syed" w:date="2017-07-06T14:13:00Z"/>
                <w:rFonts w:ascii="Cambria" w:hAnsi="Cambria"/>
                <w:sz w:val="18"/>
                <w:szCs w:val="18"/>
              </w:rPr>
            </w:pPr>
            <w:ins w:id="568" w:author="Yasser F Syed" w:date="2017-07-06T13:46:00Z">
              <w:del w:id="569" w:author="Yasser F Syed" w:date="2017-07-06T14:13:00Z">
                <w:r w:rsidRPr="003D78D1" w:rsidDel="00905385">
                  <w:rPr>
                    <w:rFonts w:ascii="Cambria" w:hAnsi="Cambria"/>
                    <w:sz w:val="18"/>
                    <w:szCs w:val="18"/>
                  </w:rPr>
                  <w:delText>primary</w:delText>
                </w:r>
                <w:r w:rsidRPr="003D78D1" w:rsidDel="00905385">
                  <w:rPr>
                    <w:rFonts w:ascii="Cambria" w:hAnsi="Cambria"/>
                    <w:sz w:val="18"/>
                    <w:szCs w:val="18"/>
                  </w:rPr>
                  <w:tab/>
                  <w:delText>x</w:delText>
                </w:r>
                <w:r w:rsidRPr="003D78D1" w:rsidDel="00905385">
                  <w:rPr>
                    <w:rFonts w:ascii="Cambria" w:hAnsi="Cambria"/>
                    <w:sz w:val="18"/>
                    <w:szCs w:val="18"/>
                  </w:rPr>
                  <w:tab/>
                  <w:delText>y</w:delText>
                </w:r>
              </w:del>
            </w:ins>
          </w:p>
          <w:p w14:paraId="2DD07949" w14:textId="3FD9F969"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570" w:author="Yasser F Syed" w:date="2017-07-06T13:46:00Z"/>
                <w:del w:id="571" w:author="Yasser F Syed" w:date="2017-07-06T14:13:00Z"/>
                <w:rFonts w:ascii="Cambria" w:hAnsi="Cambria"/>
                <w:sz w:val="18"/>
                <w:szCs w:val="18"/>
              </w:rPr>
            </w:pPr>
            <w:ins w:id="572" w:author="Yasser F Syed" w:date="2017-07-06T13:46:00Z">
              <w:del w:id="573" w:author="Yasser F Syed" w:date="2017-07-06T14:13:00Z">
                <w:r w:rsidRPr="003D78D1" w:rsidDel="00905385">
                  <w:rPr>
                    <w:rFonts w:ascii="Cambria" w:hAnsi="Cambria"/>
                    <w:sz w:val="18"/>
                    <w:szCs w:val="18"/>
                  </w:rPr>
                  <w:delText>green</w:delText>
                </w:r>
                <w:r w:rsidRPr="003D78D1" w:rsidDel="00905385">
                  <w:rPr>
                    <w:rFonts w:ascii="Cambria" w:hAnsi="Cambria"/>
                    <w:sz w:val="18"/>
                    <w:szCs w:val="18"/>
                  </w:rPr>
                  <w:tab/>
                  <w:delText>0.29</w:delText>
                </w:r>
                <w:r w:rsidRPr="003D78D1" w:rsidDel="00905385">
                  <w:rPr>
                    <w:rFonts w:ascii="Cambria" w:hAnsi="Cambria"/>
                    <w:sz w:val="18"/>
                    <w:szCs w:val="18"/>
                  </w:rPr>
                  <w:tab/>
                  <w:delText>0.60</w:delText>
                </w:r>
              </w:del>
            </w:ins>
          </w:p>
          <w:p w14:paraId="31C9A49C" w14:textId="28420285"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574" w:author="Yasser F Syed" w:date="2017-07-06T13:46:00Z"/>
                <w:del w:id="575" w:author="Yasser F Syed" w:date="2017-07-06T14:13:00Z"/>
                <w:rFonts w:ascii="Cambria" w:hAnsi="Cambria"/>
                <w:sz w:val="18"/>
                <w:szCs w:val="18"/>
              </w:rPr>
            </w:pPr>
            <w:ins w:id="576" w:author="Yasser F Syed" w:date="2017-07-06T13:46:00Z">
              <w:del w:id="577" w:author="Yasser F Syed" w:date="2017-07-06T14:13:00Z">
                <w:r w:rsidRPr="003D78D1" w:rsidDel="00905385">
                  <w:rPr>
                    <w:rFonts w:ascii="Cambria" w:hAnsi="Cambria"/>
                    <w:sz w:val="18"/>
                    <w:szCs w:val="18"/>
                  </w:rPr>
                  <w:delText>blue</w:delText>
                </w:r>
                <w:r w:rsidRPr="003D78D1" w:rsidDel="00905385">
                  <w:rPr>
                    <w:rFonts w:ascii="Cambria" w:hAnsi="Cambria"/>
                    <w:sz w:val="18"/>
                    <w:szCs w:val="18"/>
                  </w:rPr>
                  <w:tab/>
                  <w:delText>0.15</w:delText>
                </w:r>
                <w:r w:rsidRPr="003D78D1" w:rsidDel="00905385">
                  <w:rPr>
                    <w:rFonts w:ascii="Cambria" w:hAnsi="Cambria"/>
                    <w:sz w:val="18"/>
                    <w:szCs w:val="18"/>
                  </w:rPr>
                  <w:tab/>
                  <w:delText>0.06</w:delText>
                </w:r>
              </w:del>
            </w:ins>
          </w:p>
          <w:p w14:paraId="1FBCCC44" w14:textId="076765D6"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578" w:author="Yasser F Syed" w:date="2017-07-06T13:46:00Z"/>
                <w:del w:id="579" w:author="Yasser F Syed" w:date="2017-07-06T14:13:00Z"/>
                <w:rFonts w:ascii="Cambria" w:hAnsi="Cambria"/>
                <w:sz w:val="18"/>
                <w:szCs w:val="18"/>
              </w:rPr>
            </w:pPr>
            <w:ins w:id="580" w:author="Yasser F Syed" w:date="2017-07-06T13:46:00Z">
              <w:del w:id="581" w:author="Yasser F Syed" w:date="2017-07-06T14:13:00Z">
                <w:r w:rsidRPr="003D78D1" w:rsidDel="00905385">
                  <w:rPr>
                    <w:rFonts w:ascii="Cambria" w:hAnsi="Cambria"/>
                    <w:sz w:val="18"/>
                    <w:szCs w:val="18"/>
                  </w:rPr>
                  <w:delText>red</w:delText>
                </w:r>
                <w:r w:rsidRPr="003D78D1" w:rsidDel="00905385">
                  <w:rPr>
                    <w:rFonts w:ascii="Cambria" w:hAnsi="Cambria"/>
                    <w:sz w:val="18"/>
                    <w:szCs w:val="18"/>
                  </w:rPr>
                  <w:tab/>
                  <w:delText>0.64</w:delText>
                </w:r>
                <w:r w:rsidRPr="003D78D1" w:rsidDel="00905385">
                  <w:rPr>
                    <w:rFonts w:ascii="Cambria" w:hAnsi="Cambria"/>
                    <w:sz w:val="18"/>
                    <w:szCs w:val="18"/>
                  </w:rPr>
                  <w:tab/>
                  <w:delText>0.33</w:delText>
                </w:r>
              </w:del>
            </w:ins>
          </w:p>
          <w:p w14:paraId="28F50D25" w14:textId="24BA7B17"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582" w:author="Yasser F Syed" w:date="2017-07-06T13:46:00Z"/>
                <w:del w:id="583" w:author="Yasser F Syed" w:date="2017-07-06T14:13:00Z"/>
                <w:rFonts w:ascii="Cambria" w:hAnsi="Cambria"/>
                <w:sz w:val="18"/>
                <w:szCs w:val="18"/>
              </w:rPr>
            </w:pPr>
            <w:ins w:id="584" w:author="Yasser F Syed" w:date="2017-07-06T13:46:00Z">
              <w:del w:id="585" w:author="Yasser F Syed" w:date="2017-07-06T14:13:00Z">
                <w:r w:rsidRPr="003D78D1" w:rsidDel="00905385">
                  <w:rPr>
                    <w:rFonts w:ascii="Cambria" w:hAnsi="Cambria"/>
                    <w:sz w:val="18"/>
                    <w:szCs w:val="18"/>
                  </w:rPr>
                  <w:delText>white D65</w:delText>
                </w:r>
                <w:r w:rsidRPr="003D78D1" w:rsidDel="00905385">
                  <w:rPr>
                    <w:rFonts w:ascii="Cambria" w:hAnsi="Cambria"/>
                    <w:sz w:val="18"/>
                    <w:szCs w:val="18"/>
                  </w:rPr>
                  <w:tab/>
                  <w:delText>0.3127</w:delText>
                </w:r>
                <w:r w:rsidRPr="003D78D1" w:rsidDel="00905385">
                  <w:rPr>
                    <w:rFonts w:ascii="Cambria" w:hAnsi="Cambria"/>
                    <w:sz w:val="18"/>
                    <w:szCs w:val="18"/>
                  </w:rPr>
                  <w:tab/>
                  <w:delText>0.3290</w:delText>
                </w:r>
              </w:del>
            </w:ins>
          </w:p>
        </w:tc>
        <w:tc>
          <w:tcPr>
            <w:tcW w:w="4231" w:type="dxa"/>
            <w:tcBorders>
              <w:top w:val="single" w:sz="6" w:space="0" w:color="auto"/>
              <w:left w:val="single" w:sz="6" w:space="0" w:color="auto"/>
              <w:bottom w:val="single" w:sz="6" w:space="0" w:color="auto"/>
              <w:right w:val="single" w:sz="6" w:space="0" w:color="auto"/>
            </w:tcBorders>
          </w:tcPr>
          <w:p w14:paraId="5C060002" w14:textId="212B99BD"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586" w:author="Yasser F Syed" w:date="2017-07-06T13:46:00Z"/>
                <w:del w:id="587" w:author="Yasser F Syed" w:date="2017-07-06T14:13:00Z"/>
                <w:rFonts w:ascii="Cambria" w:hAnsi="Cambria"/>
                <w:sz w:val="18"/>
                <w:szCs w:val="18"/>
              </w:rPr>
            </w:pPr>
            <w:ins w:id="588" w:author="Yasser F Syed" w:date="2017-07-06T13:46:00Z">
              <w:del w:id="589" w:author="Yasser F Syed" w:date="2017-07-06T14:13:00Z">
                <w:r w:rsidRPr="003D78D1" w:rsidDel="00905385">
                  <w:rPr>
                    <w:rFonts w:ascii="Cambria" w:hAnsi="Cambria"/>
                    <w:sz w:val="18"/>
                    <w:szCs w:val="18"/>
                  </w:rPr>
                  <w:delText>Rec. ITU-R BT.470-6 System B, G (historical)</w:delText>
                </w:r>
              </w:del>
            </w:ins>
          </w:p>
          <w:p w14:paraId="6D3B3613" w14:textId="20B5A7E0"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590" w:author="Yasser F Syed" w:date="2017-07-06T13:46:00Z"/>
                <w:del w:id="591" w:author="Yasser F Syed" w:date="2017-07-06T14:13:00Z"/>
                <w:rFonts w:ascii="Cambria" w:hAnsi="Cambria"/>
                <w:sz w:val="18"/>
                <w:szCs w:val="18"/>
              </w:rPr>
            </w:pPr>
            <w:ins w:id="592" w:author="Yasser F Syed" w:date="2017-07-06T13:46:00Z">
              <w:del w:id="593" w:author="Yasser F Syed" w:date="2017-07-06T14:13:00Z">
                <w:r w:rsidRPr="003D78D1" w:rsidDel="00905385">
                  <w:rPr>
                    <w:rFonts w:ascii="Cambria" w:hAnsi="Cambria"/>
                    <w:sz w:val="18"/>
                    <w:szCs w:val="18"/>
                  </w:rPr>
                  <w:delText>Rec. ITU-R BT.601-7 625</w:delText>
                </w:r>
              </w:del>
            </w:ins>
          </w:p>
          <w:p w14:paraId="13965F95" w14:textId="0D72DDD5"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594" w:author="Yasser F Syed" w:date="2017-07-06T13:46:00Z"/>
                <w:del w:id="595" w:author="Yasser F Syed" w:date="2017-07-06T14:13:00Z"/>
                <w:rFonts w:ascii="Cambria" w:hAnsi="Cambria"/>
                <w:sz w:val="18"/>
                <w:szCs w:val="18"/>
              </w:rPr>
            </w:pPr>
            <w:ins w:id="596" w:author="Yasser F Syed" w:date="2017-07-06T13:46:00Z">
              <w:del w:id="597" w:author="Yasser F Syed" w:date="2017-07-06T14:13:00Z">
                <w:r w:rsidRPr="003D78D1" w:rsidDel="00905385">
                  <w:rPr>
                    <w:rFonts w:ascii="Cambria" w:hAnsi="Cambria"/>
                    <w:sz w:val="18"/>
                    <w:szCs w:val="18"/>
                  </w:rPr>
                  <w:delText xml:space="preserve">Rec. ITU-R BT.1358-0 625 </w:delText>
                </w:r>
                <w:r w:rsidRPr="003D78D1" w:rsidDel="00905385">
                  <w:rPr>
                    <w:rFonts w:ascii="Cambria" w:hAnsi="Cambria"/>
                    <w:sz w:val="18"/>
                    <w:szCs w:val="18"/>
                    <w:lang w:eastAsia="ja-JP"/>
                  </w:rPr>
                  <w:delText>(historical)</w:delText>
                </w:r>
              </w:del>
            </w:ins>
          </w:p>
          <w:p w14:paraId="0ADD812B" w14:textId="0AB4EFE0"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598" w:author="Yasser F Syed" w:date="2017-07-06T13:46:00Z"/>
                <w:del w:id="599" w:author="Yasser F Syed" w:date="2017-07-06T14:13:00Z"/>
                <w:rFonts w:ascii="Cambria" w:hAnsi="Cambria"/>
                <w:sz w:val="18"/>
                <w:szCs w:val="18"/>
              </w:rPr>
            </w:pPr>
            <w:ins w:id="600" w:author="Yasser F Syed" w:date="2017-07-06T13:46:00Z">
              <w:del w:id="601" w:author="Yasser F Syed" w:date="2017-07-06T14:13:00Z">
                <w:r w:rsidRPr="003D78D1" w:rsidDel="00905385">
                  <w:rPr>
                    <w:rFonts w:ascii="Cambria" w:hAnsi="Cambria"/>
                    <w:sz w:val="18"/>
                    <w:szCs w:val="18"/>
                  </w:rPr>
                  <w:delText>Rec. ITU-R BT.1700-0 625 PAL and 625 SECAM</w:delText>
                </w:r>
              </w:del>
            </w:ins>
          </w:p>
        </w:tc>
      </w:tr>
      <w:tr w:rsidR="00880A41" w:rsidRPr="003D78D1" w:rsidDel="00905385" w14:paraId="6B35393B" w14:textId="20B82E48" w:rsidTr="00F85FE9">
        <w:trPr>
          <w:cantSplit/>
          <w:jc w:val="center"/>
          <w:ins w:id="602" w:author="Yasser F Syed" w:date="2017-07-06T13:46:00Z"/>
          <w:del w:id="603" w:author="Yasser F Syed" w:date="2017-07-06T14:13:00Z"/>
        </w:trPr>
        <w:tc>
          <w:tcPr>
            <w:tcW w:w="858" w:type="dxa"/>
            <w:tcBorders>
              <w:top w:val="single" w:sz="6" w:space="0" w:color="auto"/>
              <w:left w:val="single" w:sz="6" w:space="0" w:color="auto"/>
              <w:bottom w:val="single" w:sz="6" w:space="0" w:color="auto"/>
              <w:right w:val="single" w:sz="6" w:space="0" w:color="auto"/>
            </w:tcBorders>
          </w:tcPr>
          <w:p w14:paraId="1717B15A" w14:textId="27DE8920" w:rsidR="00880A41" w:rsidRPr="003D78D1" w:rsidDel="00905385" w:rsidRDefault="00880A41" w:rsidP="00F85FE9">
            <w:pPr>
              <w:pStyle w:val="tablecell"/>
              <w:keepNext w:val="0"/>
              <w:numPr>
                <w:ilvl w:val="12"/>
                <w:numId w:val="0"/>
              </w:numPr>
              <w:spacing w:before="20" w:after="20"/>
              <w:jc w:val="center"/>
              <w:rPr>
                <w:ins w:id="604" w:author="Yasser F Syed" w:date="2017-07-06T13:46:00Z"/>
                <w:del w:id="605" w:author="Yasser F Syed" w:date="2017-07-06T14:13:00Z"/>
                <w:rFonts w:ascii="Cambria" w:hAnsi="Cambria"/>
                <w:sz w:val="18"/>
                <w:szCs w:val="18"/>
              </w:rPr>
            </w:pPr>
            <w:ins w:id="606" w:author="Yasser F Syed" w:date="2017-07-06T13:46:00Z">
              <w:del w:id="607" w:author="Yasser F Syed" w:date="2017-07-06T14:13:00Z">
                <w:r w:rsidRPr="003D78D1" w:rsidDel="00905385">
                  <w:rPr>
                    <w:rFonts w:ascii="Cambria" w:hAnsi="Cambria"/>
                    <w:sz w:val="18"/>
                    <w:szCs w:val="18"/>
                  </w:rPr>
                  <w:delText>6</w:delText>
                </w:r>
              </w:del>
            </w:ins>
          </w:p>
        </w:tc>
        <w:tc>
          <w:tcPr>
            <w:tcW w:w="4295" w:type="dxa"/>
            <w:tcBorders>
              <w:top w:val="single" w:sz="6" w:space="0" w:color="auto"/>
              <w:left w:val="single" w:sz="6" w:space="0" w:color="auto"/>
              <w:bottom w:val="single" w:sz="6" w:space="0" w:color="auto"/>
              <w:right w:val="single" w:sz="6" w:space="0" w:color="auto"/>
            </w:tcBorders>
          </w:tcPr>
          <w:p w14:paraId="02FB8F28" w14:textId="1F3F6093"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608" w:author="Yasser F Syed" w:date="2017-07-06T13:46:00Z"/>
                <w:del w:id="609" w:author="Yasser F Syed" w:date="2017-07-06T14:13:00Z"/>
                <w:rFonts w:ascii="Cambria" w:hAnsi="Cambria"/>
                <w:sz w:val="18"/>
                <w:szCs w:val="18"/>
              </w:rPr>
            </w:pPr>
            <w:ins w:id="610" w:author="Yasser F Syed" w:date="2017-07-06T13:46:00Z">
              <w:del w:id="611" w:author="Yasser F Syed" w:date="2017-07-06T14:13:00Z">
                <w:r w:rsidRPr="003D78D1" w:rsidDel="00905385">
                  <w:rPr>
                    <w:rFonts w:ascii="Cambria" w:hAnsi="Cambria"/>
                    <w:sz w:val="18"/>
                    <w:szCs w:val="18"/>
                  </w:rPr>
                  <w:delText>primary</w:delText>
                </w:r>
                <w:r w:rsidRPr="003D78D1" w:rsidDel="00905385">
                  <w:rPr>
                    <w:rFonts w:ascii="Cambria" w:hAnsi="Cambria"/>
                    <w:sz w:val="18"/>
                    <w:szCs w:val="18"/>
                  </w:rPr>
                  <w:tab/>
                  <w:delText>x</w:delText>
                </w:r>
                <w:r w:rsidRPr="003D78D1" w:rsidDel="00905385">
                  <w:rPr>
                    <w:rFonts w:ascii="Cambria" w:hAnsi="Cambria"/>
                    <w:sz w:val="18"/>
                    <w:szCs w:val="18"/>
                  </w:rPr>
                  <w:tab/>
                  <w:delText>y</w:delText>
                </w:r>
              </w:del>
            </w:ins>
          </w:p>
          <w:p w14:paraId="07AFB39F" w14:textId="5D68B9F9"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612" w:author="Yasser F Syed" w:date="2017-07-06T13:46:00Z"/>
                <w:del w:id="613" w:author="Yasser F Syed" w:date="2017-07-06T14:13:00Z"/>
                <w:rFonts w:ascii="Cambria" w:hAnsi="Cambria"/>
                <w:sz w:val="18"/>
                <w:szCs w:val="18"/>
              </w:rPr>
            </w:pPr>
            <w:ins w:id="614" w:author="Yasser F Syed" w:date="2017-07-06T13:46:00Z">
              <w:del w:id="615" w:author="Yasser F Syed" w:date="2017-07-06T14:13:00Z">
                <w:r w:rsidRPr="003D78D1" w:rsidDel="00905385">
                  <w:rPr>
                    <w:rFonts w:ascii="Cambria" w:hAnsi="Cambria"/>
                    <w:sz w:val="18"/>
                    <w:szCs w:val="18"/>
                  </w:rPr>
                  <w:delText>green</w:delText>
                </w:r>
                <w:r w:rsidRPr="003D78D1" w:rsidDel="00905385">
                  <w:rPr>
                    <w:rFonts w:ascii="Cambria" w:hAnsi="Cambria"/>
                    <w:sz w:val="18"/>
                    <w:szCs w:val="18"/>
                  </w:rPr>
                  <w:tab/>
                  <w:delText>0.310</w:delText>
                </w:r>
                <w:r w:rsidRPr="003D78D1" w:rsidDel="00905385">
                  <w:rPr>
                    <w:rFonts w:ascii="Cambria" w:hAnsi="Cambria"/>
                    <w:sz w:val="18"/>
                    <w:szCs w:val="18"/>
                  </w:rPr>
                  <w:tab/>
                  <w:delText>0.595</w:delText>
                </w:r>
              </w:del>
            </w:ins>
          </w:p>
          <w:p w14:paraId="7A8A962E" w14:textId="15B365BE"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616" w:author="Yasser F Syed" w:date="2017-07-06T13:46:00Z"/>
                <w:del w:id="617" w:author="Yasser F Syed" w:date="2017-07-06T14:13:00Z"/>
                <w:rFonts w:ascii="Cambria" w:hAnsi="Cambria"/>
                <w:sz w:val="18"/>
                <w:szCs w:val="18"/>
              </w:rPr>
            </w:pPr>
            <w:ins w:id="618" w:author="Yasser F Syed" w:date="2017-07-06T13:46:00Z">
              <w:del w:id="619" w:author="Yasser F Syed" w:date="2017-07-06T14:13:00Z">
                <w:r w:rsidRPr="003D78D1" w:rsidDel="00905385">
                  <w:rPr>
                    <w:rFonts w:ascii="Cambria" w:hAnsi="Cambria"/>
                    <w:sz w:val="18"/>
                    <w:szCs w:val="18"/>
                  </w:rPr>
                  <w:delText>blue</w:delText>
                </w:r>
                <w:r w:rsidRPr="003D78D1" w:rsidDel="00905385">
                  <w:rPr>
                    <w:rFonts w:ascii="Cambria" w:hAnsi="Cambria"/>
                    <w:sz w:val="18"/>
                    <w:szCs w:val="18"/>
                  </w:rPr>
                  <w:tab/>
                  <w:delText>0.155</w:delText>
                </w:r>
                <w:r w:rsidRPr="003D78D1" w:rsidDel="00905385">
                  <w:rPr>
                    <w:rFonts w:ascii="Cambria" w:hAnsi="Cambria"/>
                    <w:sz w:val="18"/>
                    <w:szCs w:val="18"/>
                  </w:rPr>
                  <w:tab/>
                  <w:delText>0.070</w:delText>
                </w:r>
              </w:del>
            </w:ins>
          </w:p>
          <w:p w14:paraId="31B0551E" w14:textId="1E52ED29"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620" w:author="Yasser F Syed" w:date="2017-07-06T13:46:00Z"/>
                <w:del w:id="621" w:author="Yasser F Syed" w:date="2017-07-06T14:13:00Z"/>
                <w:rFonts w:ascii="Cambria" w:hAnsi="Cambria"/>
                <w:sz w:val="18"/>
                <w:szCs w:val="18"/>
              </w:rPr>
            </w:pPr>
            <w:ins w:id="622" w:author="Yasser F Syed" w:date="2017-07-06T13:46:00Z">
              <w:del w:id="623" w:author="Yasser F Syed" w:date="2017-07-06T14:13:00Z">
                <w:r w:rsidRPr="003D78D1" w:rsidDel="00905385">
                  <w:rPr>
                    <w:rFonts w:ascii="Cambria" w:hAnsi="Cambria"/>
                    <w:sz w:val="18"/>
                    <w:szCs w:val="18"/>
                  </w:rPr>
                  <w:delText>red</w:delText>
                </w:r>
                <w:r w:rsidRPr="003D78D1" w:rsidDel="00905385">
                  <w:rPr>
                    <w:rFonts w:ascii="Cambria" w:hAnsi="Cambria"/>
                    <w:sz w:val="18"/>
                    <w:szCs w:val="18"/>
                  </w:rPr>
                  <w:tab/>
                  <w:delText>0.630</w:delText>
                </w:r>
                <w:r w:rsidRPr="003D78D1" w:rsidDel="00905385">
                  <w:rPr>
                    <w:rFonts w:ascii="Cambria" w:hAnsi="Cambria"/>
                    <w:sz w:val="18"/>
                    <w:szCs w:val="18"/>
                  </w:rPr>
                  <w:tab/>
                  <w:delText>0.340</w:delText>
                </w:r>
              </w:del>
            </w:ins>
          </w:p>
          <w:p w14:paraId="54BE388A" w14:textId="6E610E24"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624" w:author="Yasser F Syed" w:date="2017-07-06T13:46:00Z"/>
                <w:del w:id="625" w:author="Yasser F Syed" w:date="2017-07-06T14:13:00Z"/>
                <w:rFonts w:ascii="Cambria" w:hAnsi="Cambria"/>
                <w:sz w:val="18"/>
                <w:szCs w:val="18"/>
              </w:rPr>
            </w:pPr>
            <w:ins w:id="626" w:author="Yasser F Syed" w:date="2017-07-06T13:46:00Z">
              <w:del w:id="627" w:author="Yasser F Syed" w:date="2017-07-06T14:13:00Z">
                <w:r w:rsidRPr="003D78D1" w:rsidDel="00905385">
                  <w:rPr>
                    <w:rFonts w:ascii="Cambria" w:hAnsi="Cambria"/>
                    <w:sz w:val="18"/>
                    <w:szCs w:val="18"/>
                  </w:rPr>
                  <w:delText>white D65</w:delText>
                </w:r>
                <w:r w:rsidRPr="003D78D1" w:rsidDel="00905385">
                  <w:rPr>
                    <w:rFonts w:ascii="Cambria" w:hAnsi="Cambria"/>
                    <w:sz w:val="18"/>
                    <w:szCs w:val="18"/>
                  </w:rPr>
                  <w:tab/>
                  <w:delText>0.3127</w:delText>
                </w:r>
                <w:r w:rsidRPr="003D78D1" w:rsidDel="00905385">
                  <w:rPr>
                    <w:rFonts w:ascii="Cambria" w:hAnsi="Cambria"/>
                    <w:sz w:val="18"/>
                    <w:szCs w:val="18"/>
                  </w:rPr>
                  <w:tab/>
                  <w:delText>0.3290</w:delText>
                </w:r>
              </w:del>
            </w:ins>
          </w:p>
        </w:tc>
        <w:tc>
          <w:tcPr>
            <w:tcW w:w="4231" w:type="dxa"/>
            <w:tcBorders>
              <w:top w:val="single" w:sz="6" w:space="0" w:color="auto"/>
              <w:left w:val="single" w:sz="6" w:space="0" w:color="auto"/>
              <w:bottom w:val="single" w:sz="6" w:space="0" w:color="auto"/>
              <w:right w:val="single" w:sz="6" w:space="0" w:color="auto"/>
            </w:tcBorders>
          </w:tcPr>
          <w:p w14:paraId="208BDB67" w14:textId="1C686986"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628" w:author="Yasser F Syed" w:date="2017-07-06T13:46:00Z"/>
                <w:del w:id="629" w:author="Yasser F Syed" w:date="2017-07-06T14:13:00Z"/>
                <w:rFonts w:ascii="Cambria" w:hAnsi="Cambria"/>
                <w:sz w:val="18"/>
                <w:szCs w:val="18"/>
              </w:rPr>
            </w:pPr>
            <w:ins w:id="630" w:author="Yasser F Syed" w:date="2017-07-06T13:46:00Z">
              <w:del w:id="631" w:author="Yasser F Syed" w:date="2017-07-06T14:13:00Z">
                <w:r w:rsidRPr="003D78D1" w:rsidDel="00905385">
                  <w:rPr>
                    <w:rFonts w:ascii="Cambria" w:hAnsi="Cambria"/>
                    <w:sz w:val="18"/>
                    <w:szCs w:val="18"/>
                  </w:rPr>
                  <w:delText>Rec. ITU-R BT.601-7 525</w:delText>
                </w:r>
              </w:del>
            </w:ins>
          </w:p>
          <w:p w14:paraId="306CCD05" w14:textId="0BF1EA2D"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632" w:author="Yasser F Syed" w:date="2017-07-06T13:46:00Z"/>
                <w:del w:id="633" w:author="Yasser F Syed" w:date="2017-07-06T14:13:00Z"/>
                <w:rFonts w:ascii="Cambria" w:hAnsi="Cambria"/>
                <w:sz w:val="18"/>
                <w:szCs w:val="18"/>
              </w:rPr>
            </w:pPr>
            <w:ins w:id="634" w:author="Yasser F Syed" w:date="2017-07-06T13:46:00Z">
              <w:del w:id="635" w:author="Yasser F Syed" w:date="2017-07-06T14:13:00Z">
                <w:r w:rsidRPr="003D78D1" w:rsidDel="00905385">
                  <w:rPr>
                    <w:rFonts w:ascii="Cambria" w:hAnsi="Cambria"/>
                    <w:sz w:val="18"/>
                    <w:szCs w:val="18"/>
                  </w:rPr>
                  <w:delText xml:space="preserve">Rec. ITU-R BT.1358-1 525 or 625 </w:delText>
                </w:r>
                <w:r w:rsidRPr="003D78D1" w:rsidDel="00905385">
                  <w:rPr>
                    <w:rFonts w:ascii="Cambria" w:hAnsi="Cambria"/>
                    <w:sz w:val="18"/>
                    <w:szCs w:val="18"/>
                    <w:lang w:eastAsia="ja-JP"/>
                  </w:rPr>
                  <w:delText>(historical)</w:delText>
                </w:r>
              </w:del>
            </w:ins>
          </w:p>
          <w:p w14:paraId="5902010C" w14:textId="5AB1885A"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636" w:author="Yasser F Syed" w:date="2017-07-06T13:46:00Z"/>
                <w:del w:id="637" w:author="Yasser F Syed" w:date="2017-07-06T14:13:00Z"/>
                <w:rFonts w:ascii="Cambria" w:hAnsi="Cambria"/>
                <w:sz w:val="18"/>
                <w:szCs w:val="18"/>
              </w:rPr>
            </w:pPr>
            <w:ins w:id="638" w:author="Yasser F Syed" w:date="2017-07-06T13:46:00Z">
              <w:del w:id="639" w:author="Yasser F Syed" w:date="2017-07-06T14:13:00Z">
                <w:r w:rsidRPr="003D78D1" w:rsidDel="00905385">
                  <w:rPr>
                    <w:rFonts w:ascii="Cambria" w:hAnsi="Cambria"/>
                    <w:sz w:val="18"/>
                    <w:szCs w:val="18"/>
                  </w:rPr>
                  <w:delText>Rec. ITU-R BT.1700-0 NTSC</w:delText>
                </w:r>
              </w:del>
            </w:ins>
          </w:p>
          <w:p w14:paraId="3CEF0718" w14:textId="67C8D3E3"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640" w:author="Yasser F Syed" w:date="2017-07-06T13:46:00Z"/>
                <w:del w:id="641" w:author="Yasser F Syed" w:date="2017-07-06T14:13:00Z"/>
                <w:rFonts w:ascii="Cambria" w:hAnsi="Cambria"/>
                <w:sz w:val="18"/>
                <w:szCs w:val="18"/>
              </w:rPr>
            </w:pPr>
            <w:ins w:id="642" w:author="Yasser F Syed" w:date="2017-07-06T13:46:00Z">
              <w:del w:id="643" w:author="Yasser F Syed" w:date="2017-07-06T14:13:00Z">
                <w:r w:rsidRPr="003D78D1" w:rsidDel="00905385">
                  <w:rPr>
                    <w:rFonts w:ascii="Cambria" w:hAnsi="Cambria"/>
                    <w:sz w:val="18"/>
                    <w:szCs w:val="18"/>
                  </w:rPr>
                  <w:delText>Society of Motion Picture and Television Engineers 170M (2004)</w:delText>
                </w:r>
              </w:del>
            </w:ins>
          </w:p>
          <w:p w14:paraId="38F0067A" w14:textId="1E759A96"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644" w:author="Yasser F Syed" w:date="2017-07-06T13:46:00Z"/>
                <w:del w:id="645" w:author="Yasser F Syed" w:date="2017-07-06T14:13:00Z"/>
                <w:rFonts w:ascii="Cambria" w:hAnsi="Cambria"/>
                <w:sz w:val="18"/>
                <w:szCs w:val="18"/>
              </w:rPr>
            </w:pPr>
            <w:ins w:id="646" w:author="Yasser F Syed" w:date="2017-07-06T13:46:00Z">
              <w:del w:id="647" w:author="Yasser F Syed" w:date="2017-07-06T14:13:00Z">
                <w:r w:rsidRPr="003D78D1" w:rsidDel="00905385">
                  <w:rPr>
                    <w:rFonts w:ascii="Cambria" w:hAnsi="Cambria"/>
                    <w:sz w:val="18"/>
                    <w:szCs w:val="18"/>
                  </w:rPr>
                  <w:delText>(functionally the same as the value 7)</w:delText>
                </w:r>
              </w:del>
            </w:ins>
          </w:p>
        </w:tc>
      </w:tr>
      <w:tr w:rsidR="00880A41" w:rsidRPr="003D78D1" w:rsidDel="00905385" w14:paraId="7E9C275F" w14:textId="0C24F7E3" w:rsidTr="00F85FE9">
        <w:trPr>
          <w:cantSplit/>
          <w:jc w:val="center"/>
          <w:ins w:id="648" w:author="Yasser F Syed" w:date="2017-07-06T13:46:00Z"/>
          <w:del w:id="649" w:author="Yasser F Syed" w:date="2017-07-06T14:13:00Z"/>
        </w:trPr>
        <w:tc>
          <w:tcPr>
            <w:tcW w:w="858" w:type="dxa"/>
            <w:tcBorders>
              <w:top w:val="single" w:sz="6" w:space="0" w:color="auto"/>
              <w:left w:val="single" w:sz="6" w:space="0" w:color="auto"/>
              <w:bottom w:val="single" w:sz="6" w:space="0" w:color="auto"/>
              <w:right w:val="single" w:sz="6" w:space="0" w:color="auto"/>
            </w:tcBorders>
          </w:tcPr>
          <w:p w14:paraId="73E16E23" w14:textId="54D44610" w:rsidR="00880A41" w:rsidRPr="003D78D1" w:rsidDel="00905385" w:rsidRDefault="00880A41" w:rsidP="00F85FE9">
            <w:pPr>
              <w:pStyle w:val="tablecell"/>
              <w:keepNext w:val="0"/>
              <w:numPr>
                <w:ilvl w:val="12"/>
                <w:numId w:val="0"/>
              </w:numPr>
              <w:spacing w:before="20" w:after="20"/>
              <w:jc w:val="center"/>
              <w:rPr>
                <w:ins w:id="650" w:author="Yasser F Syed" w:date="2017-07-06T13:46:00Z"/>
                <w:del w:id="651" w:author="Yasser F Syed" w:date="2017-07-06T14:13:00Z"/>
                <w:rFonts w:ascii="Cambria" w:hAnsi="Cambria"/>
                <w:sz w:val="18"/>
                <w:szCs w:val="18"/>
              </w:rPr>
            </w:pPr>
            <w:ins w:id="652" w:author="Yasser F Syed" w:date="2017-07-06T13:46:00Z">
              <w:del w:id="653" w:author="Yasser F Syed" w:date="2017-07-06T14:13:00Z">
                <w:r w:rsidRPr="003D78D1" w:rsidDel="00905385">
                  <w:rPr>
                    <w:rFonts w:ascii="Cambria" w:hAnsi="Cambria"/>
                    <w:sz w:val="18"/>
                    <w:szCs w:val="18"/>
                  </w:rPr>
                  <w:delText>7</w:delText>
                </w:r>
              </w:del>
            </w:ins>
          </w:p>
        </w:tc>
        <w:tc>
          <w:tcPr>
            <w:tcW w:w="4295" w:type="dxa"/>
            <w:tcBorders>
              <w:top w:val="single" w:sz="6" w:space="0" w:color="auto"/>
              <w:left w:val="single" w:sz="6" w:space="0" w:color="auto"/>
              <w:bottom w:val="single" w:sz="6" w:space="0" w:color="auto"/>
              <w:right w:val="single" w:sz="6" w:space="0" w:color="auto"/>
            </w:tcBorders>
          </w:tcPr>
          <w:p w14:paraId="2A4B2F86" w14:textId="6E90BFB5"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654" w:author="Yasser F Syed" w:date="2017-07-06T13:46:00Z"/>
                <w:del w:id="655" w:author="Yasser F Syed" w:date="2017-07-06T14:13:00Z"/>
                <w:rFonts w:ascii="Cambria" w:hAnsi="Cambria"/>
                <w:sz w:val="18"/>
                <w:szCs w:val="18"/>
              </w:rPr>
            </w:pPr>
            <w:ins w:id="656" w:author="Yasser F Syed" w:date="2017-07-06T13:46:00Z">
              <w:del w:id="657" w:author="Yasser F Syed" w:date="2017-07-06T14:13:00Z">
                <w:r w:rsidRPr="003D78D1" w:rsidDel="00905385">
                  <w:rPr>
                    <w:rFonts w:ascii="Cambria" w:hAnsi="Cambria"/>
                    <w:sz w:val="18"/>
                    <w:szCs w:val="18"/>
                  </w:rPr>
                  <w:delText>primary</w:delText>
                </w:r>
                <w:r w:rsidRPr="003D78D1" w:rsidDel="00905385">
                  <w:rPr>
                    <w:rFonts w:ascii="Cambria" w:hAnsi="Cambria"/>
                    <w:sz w:val="18"/>
                    <w:szCs w:val="18"/>
                  </w:rPr>
                  <w:tab/>
                  <w:delText>x</w:delText>
                </w:r>
                <w:r w:rsidRPr="003D78D1" w:rsidDel="00905385">
                  <w:rPr>
                    <w:rFonts w:ascii="Cambria" w:hAnsi="Cambria"/>
                    <w:sz w:val="18"/>
                    <w:szCs w:val="18"/>
                  </w:rPr>
                  <w:tab/>
                  <w:delText>y</w:delText>
                </w:r>
              </w:del>
            </w:ins>
          </w:p>
          <w:p w14:paraId="216AF66E" w14:textId="4217722C"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658" w:author="Yasser F Syed" w:date="2017-07-06T13:46:00Z"/>
                <w:del w:id="659" w:author="Yasser F Syed" w:date="2017-07-06T14:13:00Z"/>
                <w:rFonts w:ascii="Cambria" w:hAnsi="Cambria"/>
                <w:sz w:val="18"/>
                <w:szCs w:val="18"/>
              </w:rPr>
            </w:pPr>
            <w:ins w:id="660" w:author="Yasser F Syed" w:date="2017-07-06T13:46:00Z">
              <w:del w:id="661" w:author="Yasser F Syed" w:date="2017-07-06T14:13:00Z">
                <w:r w:rsidRPr="003D78D1" w:rsidDel="00905385">
                  <w:rPr>
                    <w:rFonts w:ascii="Cambria" w:hAnsi="Cambria"/>
                    <w:sz w:val="18"/>
                    <w:szCs w:val="18"/>
                  </w:rPr>
                  <w:delText>green</w:delText>
                </w:r>
                <w:r w:rsidRPr="003D78D1" w:rsidDel="00905385">
                  <w:rPr>
                    <w:rFonts w:ascii="Cambria" w:hAnsi="Cambria"/>
                    <w:sz w:val="18"/>
                    <w:szCs w:val="18"/>
                  </w:rPr>
                  <w:tab/>
                  <w:delText>0.310</w:delText>
                </w:r>
                <w:r w:rsidRPr="003D78D1" w:rsidDel="00905385">
                  <w:rPr>
                    <w:rFonts w:ascii="Cambria" w:hAnsi="Cambria"/>
                    <w:sz w:val="18"/>
                    <w:szCs w:val="18"/>
                  </w:rPr>
                  <w:tab/>
                  <w:delText>0.595</w:delText>
                </w:r>
              </w:del>
            </w:ins>
          </w:p>
          <w:p w14:paraId="1F7CB021" w14:textId="1883DFB9"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662" w:author="Yasser F Syed" w:date="2017-07-06T13:46:00Z"/>
                <w:del w:id="663" w:author="Yasser F Syed" w:date="2017-07-06T14:13:00Z"/>
                <w:rFonts w:ascii="Cambria" w:hAnsi="Cambria"/>
                <w:sz w:val="18"/>
                <w:szCs w:val="18"/>
              </w:rPr>
            </w:pPr>
            <w:ins w:id="664" w:author="Yasser F Syed" w:date="2017-07-06T13:46:00Z">
              <w:del w:id="665" w:author="Yasser F Syed" w:date="2017-07-06T14:13:00Z">
                <w:r w:rsidRPr="003D78D1" w:rsidDel="00905385">
                  <w:rPr>
                    <w:rFonts w:ascii="Cambria" w:hAnsi="Cambria"/>
                    <w:sz w:val="18"/>
                    <w:szCs w:val="18"/>
                  </w:rPr>
                  <w:delText>blue</w:delText>
                </w:r>
                <w:r w:rsidRPr="003D78D1" w:rsidDel="00905385">
                  <w:rPr>
                    <w:rFonts w:ascii="Cambria" w:hAnsi="Cambria"/>
                    <w:sz w:val="18"/>
                    <w:szCs w:val="18"/>
                  </w:rPr>
                  <w:tab/>
                  <w:delText>0.155</w:delText>
                </w:r>
                <w:r w:rsidRPr="003D78D1" w:rsidDel="00905385">
                  <w:rPr>
                    <w:rFonts w:ascii="Cambria" w:hAnsi="Cambria"/>
                    <w:sz w:val="18"/>
                    <w:szCs w:val="18"/>
                  </w:rPr>
                  <w:tab/>
                  <w:delText>0.070</w:delText>
                </w:r>
              </w:del>
            </w:ins>
          </w:p>
          <w:p w14:paraId="0D7DB77C" w14:textId="162A789A"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666" w:author="Yasser F Syed" w:date="2017-07-06T13:46:00Z"/>
                <w:del w:id="667" w:author="Yasser F Syed" w:date="2017-07-06T14:13:00Z"/>
                <w:rFonts w:ascii="Cambria" w:hAnsi="Cambria"/>
                <w:sz w:val="18"/>
                <w:szCs w:val="18"/>
              </w:rPr>
            </w:pPr>
            <w:ins w:id="668" w:author="Yasser F Syed" w:date="2017-07-06T13:46:00Z">
              <w:del w:id="669" w:author="Yasser F Syed" w:date="2017-07-06T14:13:00Z">
                <w:r w:rsidRPr="003D78D1" w:rsidDel="00905385">
                  <w:rPr>
                    <w:rFonts w:ascii="Cambria" w:hAnsi="Cambria"/>
                    <w:sz w:val="18"/>
                    <w:szCs w:val="18"/>
                  </w:rPr>
                  <w:delText>red</w:delText>
                </w:r>
                <w:r w:rsidRPr="003D78D1" w:rsidDel="00905385">
                  <w:rPr>
                    <w:rFonts w:ascii="Cambria" w:hAnsi="Cambria"/>
                    <w:sz w:val="18"/>
                    <w:szCs w:val="18"/>
                  </w:rPr>
                  <w:tab/>
                  <w:delText>0.630</w:delText>
                </w:r>
                <w:r w:rsidRPr="003D78D1" w:rsidDel="00905385">
                  <w:rPr>
                    <w:rFonts w:ascii="Cambria" w:hAnsi="Cambria"/>
                    <w:sz w:val="18"/>
                    <w:szCs w:val="18"/>
                  </w:rPr>
                  <w:tab/>
                  <w:delText>0.340</w:delText>
                </w:r>
              </w:del>
            </w:ins>
          </w:p>
          <w:p w14:paraId="2AF4CD31" w14:textId="76616EDA"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670" w:author="Yasser F Syed" w:date="2017-07-06T13:46:00Z"/>
                <w:del w:id="671" w:author="Yasser F Syed" w:date="2017-07-06T14:13:00Z"/>
                <w:rFonts w:ascii="Cambria" w:hAnsi="Cambria"/>
                <w:sz w:val="18"/>
                <w:szCs w:val="18"/>
              </w:rPr>
            </w:pPr>
            <w:ins w:id="672" w:author="Yasser F Syed" w:date="2017-07-06T13:46:00Z">
              <w:del w:id="673" w:author="Yasser F Syed" w:date="2017-07-06T14:13:00Z">
                <w:r w:rsidRPr="003D78D1" w:rsidDel="00905385">
                  <w:rPr>
                    <w:rFonts w:ascii="Cambria" w:hAnsi="Cambria"/>
                    <w:sz w:val="18"/>
                    <w:szCs w:val="18"/>
                  </w:rPr>
                  <w:delText>white D65</w:delText>
                </w:r>
                <w:r w:rsidRPr="003D78D1" w:rsidDel="00905385">
                  <w:rPr>
                    <w:rFonts w:ascii="Cambria" w:hAnsi="Cambria"/>
                    <w:sz w:val="18"/>
                    <w:szCs w:val="18"/>
                  </w:rPr>
                  <w:tab/>
                  <w:delText>0.3127</w:delText>
                </w:r>
                <w:r w:rsidRPr="003D78D1" w:rsidDel="00905385">
                  <w:rPr>
                    <w:rFonts w:ascii="Cambria" w:hAnsi="Cambria"/>
                    <w:sz w:val="18"/>
                    <w:szCs w:val="18"/>
                  </w:rPr>
                  <w:tab/>
                  <w:delText>0.3290</w:delText>
                </w:r>
              </w:del>
            </w:ins>
          </w:p>
        </w:tc>
        <w:tc>
          <w:tcPr>
            <w:tcW w:w="4231" w:type="dxa"/>
            <w:tcBorders>
              <w:top w:val="single" w:sz="6" w:space="0" w:color="auto"/>
              <w:left w:val="single" w:sz="6" w:space="0" w:color="auto"/>
              <w:bottom w:val="single" w:sz="6" w:space="0" w:color="auto"/>
              <w:right w:val="single" w:sz="6" w:space="0" w:color="auto"/>
            </w:tcBorders>
          </w:tcPr>
          <w:p w14:paraId="0C708CAC" w14:textId="35F86A26"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674" w:author="Yasser F Syed" w:date="2017-07-06T13:46:00Z"/>
                <w:del w:id="675" w:author="Yasser F Syed" w:date="2017-07-06T14:13:00Z"/>
                <w:rFonts w:ascii="Cambria" w:hAnsi="Cambria"/>
                <w:sz w:val="18"/>
                <w:szCs w:val="18"/>
              </w:rPr>
            </w:pPr>
            <w:ins w:id="676" w:author="Yasser F Syed" w:date="2017-07-06T13:46:00Z">
              <w:del w:id="677" w:author="Yasser F Syed" w:date="2017-07-06T14:13:00Z">
                <w:r w:rsidRPr="003D78D1" w:rsidDel="00905385">
                  <w:rPr>
                    <w:rFonts w:ascii="Cambria" w:hAnsi="Cambria"/>
                    <w:sz w:val="18"/>
                    <w:szCs w:val="18"/>
                  </w:rPr>
                  <w:delText>Society of Motion Picture and Television Engineers 240M (1999) (historical)</w:delText>
                </w:r>
              </w:del>
            </w:ins>
          </w:p>
          <w:p w14:paraId="54D15AFB" w14:textId="160D027B"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678" w:author="Yasser F Syed" w:date="2017-07-06T13:46:00Z"/>
                <w:del w:id="679" w:author="Yasser F Syed" w:date="2017-07-06T14:13:00Z"/>
                <w:rFonts w:ascii="Cambria" w:hAnsi="Cambria"/>
                <w:sz w:val="18"/>
                <w:szCs w:val="18"/>
              </w:rPr>
            </w:pPr>
            <w:ins w:id="680" w:author="Yasser F Syed" w:date="2017-07-06T13:46:00Z">
              <w:del w:id="681" w:author="Yasser F Syed" w:date="2017-07-06T14:13:00Z">
                <w:r w:rsidRPr="003D78D1" w:rsidDel="00905385">
                  <w:rPr>
                    <w:rFonts w:ascii="Cambria" w:hAnsi="Cambria"/>
                    <w:sz w:val="18"/>
                    <w:szCs w:val="18"/>
                  </w:rPr>
                  <w:delText>(functionally the same as the value 6)</w:delText>
                </w:r>
              </w:del>
            </w:ins>
          </w:p>
        </w:tc>
      </w:tr>
      <w:tr w:rsidR="00880A41" w:rsidRPr="003D78D1" w:rsidDel="00905385" w14:paraId="35FAC198" w14:textId="2FB1AAA3" w:rsidTr="00F85FE9">
        <w:trPr>
          <w:cantSplit/>
          <w:jc w:val="center"/>
          <w:ins w:id="682" w:author="Yasser F Syed" w:date="2017-07-06T13:46:00Z"/>
          <w:del w:id="683" w:author="Yasser F Syed" w:date="2017-07-06T14:13:00Z"/>
        </w:trPr>
        <w:tc>
          <w:tcPr>
            <w:tcW w:w="858" w:type="dxa"/>
            <w:tcBorders>
              <w:top w:val="single" w:sz="6" w:space="0" w:color="auto"/>
              <w:left w:val="single" w:sz="6" w:space="0" w:color="auto"/>
              <w:bottom w:val="single" w:sz="6" w:space="0" w:color="auto"/>
              <w:right w:val="single" w:sz="6" w:space="0" w:color="auto"/>
            </w:tcBorders>
          </w:tcPr>
          <w:p w14:paraId="479F5FB2" w14:textId="014672B8" w:rsidR="00880A41" w:rsidRPr="003D78D1" w:rsidDel="00905385" w:rsidRDefault="00880A41" w:rsidP="00F85FE9">
            <w:pPr>
              <w:pStyle w:val="tablecell"/>
              <w:keepNext w:val="0"/>
              <w:numPr>
                <w:ilvl w:val="12"/>
                <w:numId w:val="0"/>
              </w:numPr>
              <w:spacing w:before="20" w:after="20"/>
              <w:jc w:val="center"/>
              <w:rPr>
                <w:ins w:id="684" w:author="Yasser F Syed" w:date="2017-07-06T13:46:00Z"/>
                <w:del w:id="685" w:author="Yasser F Syed" w:date="2017-07-06T14:13:00Z"/>
                <w:rFonts w:ascii="Cambria" w:hAnsi="Cambria"/>
                <w:sz w:val="18"/>
                <w:szCs w:val="18"/>
              </w:rPr>
            </w:pPr>
            <w:ins w:id="686" w:author="Yasser F Syed" w:date="2017-07-06T13:46:00Z">
              <w:del w:id="687" w:author="Yasser F Syed" w:date="2017-07-06T14:13:00Z">
                <w:r w:rsidRPr="003D78D1" w:rsidDel="00905385">
                  <w:rPr>
                    <w:rFonts w:ascii="Cambria" w:hAnsi="Cambria"/>
                    <w:sz w:val="18"/>
                    <w:szCs w:val="18"/>
                  </w:rPr>
                  <w:delText>8</w:delText>
                </w:r>
              </w:del>
            </w:ins>
          </w:p>
        </w:tc>
        <w:tc>
          <w:tcPr>
            <w:tcW w:w="4295" w:type="dxa"/>
            <w:tcBorders>
              <w:top w:val="single" w:sz="6" w:space="0" w:color="auto"/>
              <w:left w:val="single" w:sz="6" w:space="0" w:color="auto"/>
              <w:bottom w:val="single" w:sz="6" w:space="0" w:color="auto"/>
              <w:right w:val="single" w:sz="6" w:space="0" w:color="auto"/>
            </w:tcBorders>
          </w:tcPr>
          <w:p w14:paraId="482716FD" w14:textId="06ABB99D"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688" w:author="Yasser F Syed" w:date="2017-07-06T13:46:00Z"/>
                <w:del w:id="689" w:author="Yasser F Syed" w:date="2017-07-06T14:13:00Z"/>
                <w:rFonts w:ascii="Cambria" w:hAnsi="Cambria"/>
                <w:sz w:val="18"/>
                <w:szCs w:val="18"/>
              </w:rPr>
            </w:pPr>
            <w:ins w:id="690" w:author="Yasser F Syed" w:date="2017-07-06T13:46:00Z">
              <w:del w:id="691" w:author="Yasser F Syed" w:date="2017-07-06T14:13:00Z">
                <w:r w:rsidRPr="003D78D1" w:rsidDel="00905385">
                  <w:rPr>
                    <w:rFonts w:ascii="Cambria" w:hAnsi="Cambria"/>
                    <w:sz w:val="18"/>
                    <w:szCs w:val="18"/>
                  </w:rPr>
                  <w:delText>primary</w:delText>
                </w:r>
                <w:r w:rsidRPr="003D78D1" w:rsidDel="00905385">
                  <w:rPr>
                    <w:rFonts w:ascii="Cambria" w:hAnsi="Cambria"/>
                    <w:sz w:val="18"/>
                    <w:szCs w:val="18"/>
                  </w:rPr>
                  <w:tab/>
                  <w:delText>x</w:delText>
                </w:r>
                <w:r w:rsidRPr="003D78D1" w:rsidDel="00905385">
                  <w:rPr>
                    <w:rFonts w:ascii="Cambria" w:hAnsi="Cambria"/>
                    <w:sz w:val="18"/>
                    <w:szCs w:val="18"/>
                  </w:rPr>
                  <w:tab/>
                  <w:delText>y</w:delText>
                </w:r>
              </w:del>
            </w:ins>
          </w:p>
          <w:p w14:paraId="1EA9D442" w14:textId="04FC7B6E"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692" w:author="Yasser F Syed" w:date="2017-07-06T13:46:00Z"/>
                <w:del w:id="693" w:author="Yasser F Syed" w:date="2017-07-06T14:13:00Z"/>
                <w:rFonts w:ascii="Cambria" w:hAnsi="Cambria"/>
                <w:sz w:val="18"/>
                <w:szCs w:val="18"/>
              </w:rPr>
            </w:pPr>
            <w:ins w:id="694" w:author="Yasser F Syed" w:date="2017-07-06T13:46:00Z">
              <w:del w:id="695" w:author="Yasser F Syed" w:date="2017-07-06T14:13:00Z">
                <w:r w:rsidRPr="003D78D1" w:rsidDel="00905385">
                  <w:rPr>
                    <w:rFonts w:ascii="Cambria" w:hAnsi="Cambria"/>
                    <w:sz w:val="18"/>
                    <w:szCs w:val="18"/>
                  </w:rPr>
                  <w:delText>green</w:delText>
                </w:r>
                <w:r w:rsidRPr="003D78D1" w:rsidDel="00905385">
                  <w:rPr>
                    <w:rFonts w:ascii="Cambria" w:hAnsi="Cambria"/>
                    <w:sz w:val="18"/>
                    <w:szCs w:val="18"/>
                  </w:rPr>
                  <w:tab/>
                  <w:delText>0.243</w:delText>
                </w:r>
                <w:r w:rsidRPr="003D78D1" w:rsidDel="00905385">
                  <w:rPr>
                    <w:rFonts w:ascii="Cambria" w:hAnsi="Cambria"/>
                    <w:sz w:val="18"/>
                    <w:szCs w:val="18"/>
                  </w:rPr>
                  <w:tab/>
                  <w:delText>0.692 (Wratten 58)</w:delText>
                </w:r>
              </w:del>
            </w:ins>
          </w:p>
          <w:p w14:paraId="7440B47A" w14:textId="6517DD33"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696" w:author="Yasser F Syed" w:date="2017-07-06T13:46:00Z"/>
                <w:del w:id="697" w:author="Yasser F Syed" w:date="2017-07-06T14:13:00Z"/>
                <w:rFonts w:ascii="Cambria" w:hAnsi="Cambria"/>
                <w:sz w:val="18"/>
                <w:szCs w:val="18"/>
              </w:rPr>
            </w:pPr>
            <w:ins w:id="698" w:author="Yasser F Syed" w:date="2017-07-06T13:46:00Z">
              <w:del w:id="699" w:author="Yasser F Syed" w:date="2017-07-06T14:13:00Z">
                <w:r w:rsidRPr="003D78D1" w:rsidDel="00905385">
                  <w:rPr>
                    <w:rFonts w:ascii="Cambria" w:hAnsi="Cambria"/>
                    <w:sz w:val="18"/>
                    <w:szCs w:val="18"/>
                  </w:rPr>
                  <w:delText>blue</w:delText>
                </w:r>
                <w:r w:rsidRPr="003D78D1" w:rsidDel="00905385">
                  <w:rPr>
                    <w:rFonts w:ascii="Cambria" w:hAnsi="Cambria"/>
                    <w:sz w:val="18"/>
                    <w:szCs w:val="18"/>
                  </w:rPr>
                  <w:tab/>
                  <w:delText>0.145</w:delText>
                </w:r>
                <w:r w:rsidRPr="003D78D1" w:rsidDel="00905385">
                  <w:rPr>
                    <w:rFonts w:ascii="Cambria" w:hAnsi="Cambria"/>
                    <w:sz w:val="18"/>
                    <w:szCs w:val="18"/>
                  </w:rPr>
                  <w:tab/>
                  <w:delText>0.049 (Wratten 47)</w:delText>
                </w:r>
              </w:del>
            </w:ins>
          </w:p>
          <w:p w14:paraId="7158979D" w14:textId="5F8DD27E"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700" w:author="Yasser F Syed" w:date="2017-07-06T13:46:00Z"/>
                <w:del w:id="701" w:author="Yasser F Syed" w:date="2017-07-06T14:13:00Z"/>
                <w:rFonts w:ascii="Cambria" w:hAnsi="Cambria"/>
                <w:sz w:val="18"/>
                <w:szCs w:val="18"/>
              </w:rPr>
            </w:pPr>
            <w:ins w:id="702" w:author="Yasser F Syed" w:date="2017-07-06T13:46:00Z">
              <w:del w:id="703" w:author="Yasser F Syed" w:date="2017-07-06T14:13:00Z">
                <w:r w:rsidRPr="003D78D1" w:rsidDel="00905385">
                  <w:rPr>
                    <w:rFonts w:ascii="Cambria" w:hAnsi="Cambria"/>
                    <w:sz w:val="18"/>
                    <w:szCs w:val="18"/>
                  </w:rPr>
                  <w:delText>red</w:delText>
                </w:r>
                <w:r w:rsidRPr="003D78D1" w:rsidDel="00905385">
                  <w:rPr>
                    <w:rFonts w:ascii="Cambria" w:hAnsi="Cambria"/>
                    <w:sz w:val="18"/>
                    <w:szCs w:val="18"/>
                  </w:rPr>
                  <w:tab/>
                  <w:delText>0.681</w:delText>
                </w:r>
                <w:r w:rsidRPr="003D78D1" w:rsidDel="00905385">
                  <w:rPr>
                    <w:rFonts w:ascii="Cambria" w:hAnsi="Cambria"/>
                    <w:sz w:val="18"/>
                    <w:szCs w:val="18"/>
                  </w:rPr>
                  <w:tab/>
                  <w:delText>0.319 (Wratten 25)</w:delText>
                </w:r>
              </w:del>
            </w:ins>
          </w:p>
          <w:p w14:paraId="6EBD666E" w14:textId="5ED10F94"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704" w:author="Yasser F Syed" w:date="2017-07-06T13:46:00Z"/>
                <w:del w:id="705" w:author="Yasser F Syed" w:date="2017-07-06T14:13:00Z"/>
                <w:rFonts w:ascii="Cambria" w:hAnsi="Cambria"/>
                <w:sz w:val="18"/>
                <w:szCs w:val="18"/>
              </w:rPr>
            </w:pPr>
            <w:ins w:id="706" w:author="Yasser F Syed" w:date="2017-07-06T13:46:00Z">
              <w:del w:id="707" w:author="Yasser F Syed" w:date="2017-07-06T14:13:00Z">
                <w:r w:rsidRPr="003D78D1" w:rsidDel="00905385">
                  <w:rPr>
                    <w:rFonts w:ascii="Cambria" w:hAnsi="Cambria"/>
                    <w:sz w:val="18"/>
                    <w:szCs w:val="18"/>
                  </w:rPr>
                  <w:delText>white C</w:delText>
                </w:r>
                <w:r w:rsidRPr="003D78D1" w:rsidDel="00905385">
                  <w:rPr>
                    <w:rFonts w:ascii="Cambria" w:hAnsi="Cambria"/>
                    <w:sz w:val="18"/>
                    <w:szCs w:val="18"/>
                  </w:rPr>
                  <w:tab/>
                  <w:delText>0.310</w:delText>
                </w:r>
                <w:r w:rsidRPr="003D78D1" w:rsidDel="00905385">
                  <w:rPr>
                    <w:rFonts w:ascii="Cambria" w:hAnsi="Cambria"/>
                    <w:sz w:val="18"/>
                    <w:szCs w:val="18"/>
                  </w:rPr>
                  <w:tab/>
                  <w:delText>0.316</w:delText>
                </w:r>
              </w:del>
            </w:ins>
          </w:p>
        </w:tc>
        <w:tc>
          <w:tcPr>
            <w:tcW w:w="4231" w:type="dxa"/>
            <w:tcBorders>
              <w:top w:val="single" w:sz="6" w:space="0" w:color="auto"/>
              <w:left w:val="single" w:sz="6" w:space="0" w:color="auto"/>
              <w:bottom w:val="single" w:sz="6" w:space="0" w:color="auto"/>
              <w:right w:val="single" w:sz="6" w:space="0" w:color="auto"/>
            </w:tcBorders>
          </w:tcPr>
          <w:p w14:paraId="730F88A9" w14:textId="24CEE19B"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708" w:author="Yasser F Syed" w:date="2017-07-06T13:46:00Z"/>
                <w:del w:id="709" w:author="Yasser F Syed" w:date="2017-07-06T14:13:00Z"/>
                <w:rFonts w:ascii="Cambria" w:hAnsi="Cambria"/>
                <w:sz w:val="18"/>
                <w:szCs w:val="18"/>
              </w:rPr>
            </w:pPr>
            <w:ins w:id="710" w:author="Yasser F Syed" w:date="2017-07-06T13:46:00Z">
              <w:del w:id="711" w:author="Yasser F Syed" w:date="2017-07-06T14:13:00Z">
                <w:r w:rsidRPr="003D78D1" w:rsidDel="00905385">
                  <w:rPr>
                    <w:rFonts w:ascii="Cambria" w:hAnsi="Cambria"/>
                    <w:sz w:val="18"/>
                    <w:szCs w:val="18"/>
                  </w:rPr>
                  <w:delText>Generic film (colour filters using Illuminant C)</w:delText>
                </w:r>
              </w:del>
            </w:ins>
          </w:p>
        </w:tc>
      </w:tr>
      <w:tr w:rsidR="00880A41" w:rsidRPr="003D78D1" w:rsidDel="00905385" w14:paraId="7F7812AB" w14:textId="3BAB0101" w:rsidTr="00F85FE9">
        <w:trPr>
          <w:cantSplit/>
          <w:jc w:val="center"/>
          <w:ins w:id="712" w:author="Yasser F Syed" w:date="2017-07-06T13:46:00Z"/>
          <w:del w:id="713" w:author="Yasser F Syed" w:date="2017-07-06T14:13:00Z"/>
        </w:trPr>
        <w:tc>
          <w:tcPr>
            <w:tcW w:w="858" w:type="dxa"/>
            <w:tcBorders>
              <w:top w:val="single" w:sz="6" w:space="0" w:color="auto"/>
              <w:left w:val="single" w:sz="6" w:space="0" w:color="auto"/>
              <w:bottom w:val="single" w:sz="6" w:space="0" w:color="auto"/>
              <w:right w:val="single" w:sz="6" w:space="0" w:color="auto"/>
            </w:tcBorders>
          </w:tcPr>
          <w:p w14:paraId="6FE1A3FB" w14:textId="4DEBF2F3" w:rsidR="00880A41" w:rsidRPr="003D78D1" w:rsidDel="00905385" w:rsidRDefault="00880A41" w:rsidP="00F85FE9">
            <w:pPr>
              <w:pStyle w:val="tablecell"/>
              <w:keepNext w:val="0"/>
              <w:numPr>
                <w:ilvl w:val="12"/>
                <w:numId w:val="0"/>
              </w:numPr>
              <w:spacing w:before="20" w:after="20"/>
              <w:jc w:val="center"/>
              <w:rPr>
                <w:ins w:id="714" w:author="Yasser F Syed" w:date="2017-07-06T13:46:00Z"/>
                <w:del w:id="715" w:author="Yasser F Syed" w:date="2017-07-06T14:13:00Z"/>
                <w:rFonts w:ascii="Cambria" w:eastAsia="MS Mincho" w:hAnsi="Cambria"/>
                <w:sz w:val="18"/>
                <w:szCs w:val="18"/>
                <w:lang w:eastAsia="ja-JP"/>
              </w:rPr>
            </w:pPr>
            <w:ins w:id="716" w:author="Yasser F Syed" w:date="2017-07-06T13:46:00Z">
              <w:del w:id="717" w:author="Yasser F Syed" w:date="2017-07-06T14:13:00Z">
                <w:r w:rsidRPr="003D78D1" w:rsidDel="00905385">
                  <w:rPr>
                    <w:rFonts w:ascii="Cambria" w:eastAsia="MS Mincho" w:hAnsi="Cambria"/>
                    <w:sz w:val="18"/>
                    <w:szCs w:val="18"/>
                    <w:lang w:eastAsia="ja-JP"/>
                  </w:rPr>
                  <w:delText>9</w:delText>
                </w:r>
              </w:del>
            </w:ins>
          </w:p>
        </w:tc>
        <w:tc>
          <w:tcPr>
            <w:tcW w:w="4295" w:type="dxa"/>
            <w:tcBorders>
              <w:top w:val="single" w:sz="6" w:space="0" w:color="auto"/>
              <w:left w:val="single" w:sz="6" w:space="0" w:color="auto"/>
              <w:bottom w:val="single" w:sz="6" w:space="0" w:color="auto"/>
              <w:right w:val="single" w:sz="6" w:space="0" w:color="auto"/>
            </w:tcBorders>
          </w:tcPr>
          <w:p w14:paraId="3E5CC420" w14:textId="6FD435E8"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718" w:author="Yasser F Syed" w:date="2017-07-06T13:46:00Z"/>
                <w:del w:id="719" w:author="Yasser F Syed" w:date="2017-07-06T14:13:00Z"/>
                <w:rFonts w:ascii="Cambria" w:hAnsi="Cambria"/>
                <w:sz w:val="18"/>
                <w:szCs w:val="18"/>
              </w:rPr>
            </w:pPr>
            <w:ins w:id="720" w:author="Yasser F Syed" w:date="2017-07-06T13:46:00Z">
              <w:del w:id="721" w:author="Yasser F Syed" w:date="2017-07-06T14:13:00Z">
                <w:r w:rsidRPr="003D78D1" w:rsidDel="00905385">
                  <w:rPr>
                    <w:rFonts w:ascii="Cambria" w:hAnsi="Cambria"/>
                    <w:sz w:val="18"/>
                    <w:szCs w:val="18"/>
                  </w:rPr>
                  <w:delText>primary</w:delText>
                </w:r>
                <w:r w:rsidRPr="003D78D1" w:rsidDel="00905385">
                  <w:rPr>
                    <w:rFonts w:ascii="Cambria" w:hAnsi="Cambria"/>
                    <w:sz w:val="18"/>
                    <w:szCs w:val="18"/>
                  </w:rPr>
                  <w:tab/>
                  <w:delText>x</w:delText>
                </w:r>
                <w:r w:rsidRPr="003D78D1" w:rsidDel="00905385">
                  <w:rPr>
                    <w:rFonts w:ascii="Cambria" w:hAnsi="Cambria"/>
                    <w:sz w:val="18"/>
                    <w:szCs w:val="18"/>
                  </w:rPr>
                  <w:tab/>
                  <w:delText>y</w:delText>
                </w:r>
              </w:del>
            </w:ins>
          </w:p>
          <w:p w14:paraId="07DCE7DB" w14:textId="7BC05958"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722" w:author="Yasser F Syed" w:date="2017-07-06T13:46:00Z"/>
                <w:del w:id="723" w:author="Yasser F Syed" w:date="2017-07-06T14:13:00Z"/>
                <w:rFonts w:ascii="Cambria" w:eastAsia="MS Mincho" w:hAnsi="Cambria"/>
                <w:sz w:val="18"/>
                <w:szCs w:val="18"/>
                <w:lang w:eastAsia="ja-JP"/>
              </w:rPr>
            </w:pPr>
            <w:ins w:id="724" w:author="Yasser F Syed" w:date="2017-07-06T13:46:00Z">
              <w:del w:id="725" w:author="Yasser F Syed" w:date="2017-07-06T14:13:00Z">
                <w:r w:rsidRPr="003D78D1" w:rsidDel="00905385">
                  <w:rPr>
                    <w:rFonts w:ascii="Cambria" w:hAnsi="Cambria"/>
                    <w:sz w:val="18"/>
                    <w:szCs w:val="18"/>
                  </w:rPr>
                  <w:delText>green</w:delText>
                </w:r>
                <w:r w:rsidRPr="003D78D1" w:rsidDel="00905385">
                  <w:rPr>
                    <w:rFonts w:ascii="Cambria" w:hAnsi="Cambria"/>
                    <w:sz w:val="18"/>
                    <w:szCs w:val="18"/>
                  </w:rPr>
                  <w:tab/>
                  <w:delText>0.</w:delText>
                </w:r>
                <w:r w:rsidRPr="003D78D1" w:rsidDel="00905385">
                  <w:rPr>
                    <w:rFonts w:ascii="Cambria" w:eastAsia="MS Mincho" w:hAnsi="Cambria"/>
                    <w:sz w:val="18"/>
                    <w:szCs w:val="18"/>
                    <w:lang w:eastAsia="ja-JP"/>
                  </w:rPr>
                  <w:delText>170</w:delText>
                </w:r>
                <w:r w:rsidRPr="003D78D1" w:rsidDel="00905385">
                  <w:rPr>
                    <w:rFonts w:ascii="Cambria" w:hAnsi="Cambria"/>
                    <w:sz w:val="18"/>
                    <w:szCs w:val="18"/>
                  </w:rPr>
                  <w:tab/>
                  <w:delText>0.</w:delText>
                </w:r>
                <w:r w:rsidRPr="003D78D1" w:rsidDel="00905385">
                  <w:rPr>
                    <w:rFonts w:ascii="Cambria" w:eastAsia="MS Mincho" w:hAnsi="Cambria"/>
                    <w:sz w:val="18"/>
                    <w:szCs w:val="18"/>
                    <w:lang w:eastAsia="ja-JP"/>
                  </w:rPr>
                  <w:delText>797</w:delText>
                </w:r>
              </w:del>
            </w:ins>
          </w:p>
          <w:p w14:paraId="40B76312" w14:textId="4FB9F093"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726" w:author="Yasser F Syed" w:date="2017-07-06T13:46:00Z"/>
                <w:del w:id="727" w:author="Yasser F Syed" w:date="2017-07-06T14:13:00Z"/>
                <w:rFonts w:ascii="Cambria" w:eastAsia="MS Mincho" w:hAnsi="Cambria"/>
                <w:sz w:val="18"/>
                <w:szCs w:val="18"/>
                <w:lang w:eastAsia="ja-JP"/>
              </w:rPr>
            </w:pPr>
            <w:ins w:id="728" w:author="Yasser F Syed" w:date="2017-07-06T13:46:00Z">
              <w:del w:id="729" w:author="Yasser F Syed" w:date="2017-07-06T14:13:00Z">
                <w:r w:rsidRPr="003D78D1" w:rsidDel="00905385">
                  <w:rPr>
                    <w:rFonts w:ascii="Cambria" w:hAnsi="Cambria"/>
                    <w:sz w:val="18"/>
                    <w:szCs w:val="18"/>
                  </w:rPr>
                  <w:delText>blue</w:delText>
                </w:r>
                <w:r w:rsidRPr="003D78D1" w:rsidDel="00905385">
                  <w:rPr>
                    <w:rFonts w:ascii="Cambria" w:hAnsi="Cambria"/>
                    <w:sz w:val="18"/>
                    <w:szCs w:val="18"/>
                  </w:rPr>
                  <w:tab/>
                  <w:delText>0.1</w:delText>
                </w:r>
                <w:r w:rsidRPr="003D78D1" w:rsidDel="00905385">
                  <w:rPr>
                    <w:rFonts w:ascii="Cambria" w:eastAsia="MS Mincho" w:hAnsi="Cambria"/>
                    <w:sz w:val="18"/>
                    <w:szCs w:val="18"/>
                    <w:lang w:eastAsia="ja-JP"/>
                  </w:rPr>
                  <w:delText>31</w:delText>
                </w:r>
                <w:r w:rsidRPr="003D78D1" w:rsidDel="00905385">
                  <w:rPr>
                    <w:rFonts w:ascii="Cambria" w:hAnsi="Cambria"/>
                    <w:sz w:val="18"/>
                    <w:szCs w:val="18"/>
                  </w:rPr>
                  <w:tab/>
                  <w:delText>0.04</w:delText>
                </w:r>
                <w:r w:rsidRPr="003D78D1" w:rsidDel="00905385">
                  <w:rPr>
                    <w:rFonts w:ascii="Cambria" w:eastAsia="MS Mincho" w:hAnsi="Cambria"/>
                    <w:sz w:val="18"/>
                    <w:szCs w:val="18"/>
                    <w:lang w:eastAsia="ja-JP"/>
                  </w:rPr>
                  <w:delText>6</w:delText>
                </w:r>
              </w:del>
            </w:ins>
          </w:p>
          <w:p w14:paraId="56609150" w14:textId="2A016B24"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730" w:author="Yasser F Syed" w:date="2017-07-06T13:46:00Z"/>
                <w:del w:id="731" w:author="Yasser F Syed" w:date="2017-07-06T14:13:00Z"/>
                <w:rFonts w:ascii="Cambria" w:eastAsia="MS Mincho" w:hAnsi="Cambria"/>
                <w:sz w:val="18"/>
                <w:szCs w:val="18"/>
                <w:lang w:eastAsia="ja-JP"/>
              </w:rPr>
            </w:pPr>
            <w:ins w:id="732" w:author="Yasser F Syed" w:date="2017-07-06T13:46:00Z">
              <w:del w:id="733" w:author="Yasser F Syed" w:date="2017-07-06T14:13:00Z">
                <w:r w:rsidRPr="003D78D1" w:rsidDel="00905385">
                  <w:rPr>
                    <w:rFonts w:ascii="Cambria" w:hAnsi="Cambria"/>
                    <w:sz w:val="18"/>
                    <w:szCs w:val="18"/>
                  </w:rPr>
                  <w:delText>red</w:delText>
                </w:r>
                <w:r w:rsidRPr="003D78D1" w:rsidDel="00905385">
                  <w:rPr>
                    <w:rFonts w:ascii="Cambria" w:hAnsi="Cambria"/>
                    <w:sz w:val="18"/>
                    <w:szCs w:val="18"/>
                  </w:rPr>
                  <w:tab/>
                  <w:delText>0.</w:delText>
                </w:r>
                <w:r w:rsidRPr="003D78D1" w:rsidDel="00905385">
                  <w:rPr>
                    <w:rFonts w:ascii="Cambria" w:eastAsia="MS Mincho" w:hAnsi="Cambria"/>
                    <w:sz w:val="18"/>
                    <w:szCs w:val="18"/>
                    <w:lang w:eastAsia="ja-JP"/>
                  </w:rPr>
                  <w:delText>708</w:delText>
                </w:r>
                <w:r w:rsidRPr="003D78D1" w:rsidDel="00905385">
                  <w:rPr>
                    <w:rFonts w:ascii="Cambria" w:hAnsi="Cambria"/>
                    <w:sz w:val="18"/>
                    <w:szCs w:val="18"/>
                  </w:rPr>
                  <w:tab/>
                  <w:delText>0.</w:delText>
                </w:r>
                <w:r w:rsidRPr="003D78D1" w:rsidDel="00905385">
                  <w:rPr>
                    <w:rFonts w:ascii="Cambria" w:eastAsia="MS Mincho" w:hAnsi="Cambria"/>
                    <w:sz w:val="18"/>
                    <w:szCs w:val="18"/>
                    <w:lang w:eastAsia="ja-JP"/>
                  </w:rPr>
                  <w:delText>292</w:delText>
                </w:r>
              </w:del>
            </w:ins>
          </w:p>
          <w:p w14:paraId="51B399DB" w14:textId="4AC585C0"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734" w:author="Yasser F Syed" w:date="2017-07-06T13:46:00Z"/>
                <w:del w:id="735" w:author="Yasser F Syed" w:date="2017-07-06T14:13:00Z"/>
                <w:rFonts w:ascii="Cambria" w:hAnsi="Cambria"/>
                <w:sz w:val="18"/>
                <w:szCs w:val="18"/>
              </w:rPr>
            </w:pPr>
            <w:ins w:id="736" w:author="Yasser F Syed" w:date="2017-07-06T13:46:00Z">
              <w:del w:id="737" w:author="Yasser F Syed" w:date="2017-07-06T14:13:00Z">
                <w:r w:rsidRPr="003D78D1" w:rsidDel="00905385">
                  <w:rPr>
                    <w:rFonts w:ascii="Cambria" w:hAnsi="Cambria"/>
                    <w:sz w:val="18"/>
                    <w:szCs w:val="18"/>
                  </w:rPr>
                  <w:delText xml:space="preserve">white </w:delText>
                </w:r>
                <w:r w:rsidRPr="003D78D1" w:rsidDel="00905385">
                  <w:rPr>
                    <w:rFonts w:ascii="Cambria" w:eastAsia="MS Mincho" w:hAnsi="Cambria"/>
                    <w:sz w:val="18"/>
                    <w:szCs w:val="18"/>
                    <w:lang w:eastAsia="ja-JP"/>
                  </w:rPr>
                  <w:delText>D65</w:delText>
                </w:r>
                <w:r w:rsidRPr="003D78D1" w:rsidDel="00905385">
                  <w:rPr>
                    <w:rFonts w:ascii="Cambria" w:hAnsi="Cambria"/>
                    <w:sz w:val="18"/>
                    <w:szCs w:val="18"/>
                  </w:rPr>
                  <w:tab/>
                  <w:delText>0.31</w:delText>
                </w:r>
                <w:r w:rsidRPr="003D78D1" w:rsidDel="00905385">
                  <w:rPr>
                    <w:rFonts w:ascii="Cambria" w:eastAsia="MS Mincho" w:hAnsi="Cambria"/>
                    <w:sz w:val="18"/>
                    <w:szCs w:val="18"/>
                    <w:lang w:eastAsia="ja-JP"/>
                  </w:rPr>
                  <w:delText>27</w:delText>
                </w:r>
                <w:r w:rsidRPr="003D78D1" w:rsidDel="00905385">
                  <w:rPr>
                    <w:rFonts w:ascii="Cambria" w:hAnsi="Cambria"/>
                    <w:sz w:val="18"/>
                    <w:szCs w:val="18"/>
                  </w:rPr>
                  <w:tab/>
                  <w:delText>0.3</w:delText>
                </w:r>
                <w:r w:rsidRPr="003D78D1" w:rsidDel="00905385">
                  <w:rPr>
                    <w:rFonts w:ascii="Cambria" w:eastAsia="MS Mincho" w:hAnsi="Cambria"/>
                    <w:sz w:val="18"/>
                    <w:szCs w:val="18"/>
                    <w:lang w:eastAsia="ja-JP"/>
                  </w:rPr>
                  <w:delText>290</w:delText>
                </w:r>
              </w:del>
            </w:ins>
          </w:p>
        </w:tc>
        <w:tc>
          <w:tcPr>
            <w:tcW w:w="4231" w:type="dxa"/>
            <w:tcBorders>
              <w:top w:val="single" w:sz="6" w:space="0" w:color="auto"/>
              <w:left w:val="single" w:sz="6" w:space="0" w:color="auto"/>
              <w:bottom w:val="single" w:sz="6" w:space="0" w:color="auto"/>
              <w:right w:val="single" w:sz="6" w:space="0" w:color="auto"/>
            </w:tcBorders>
          </w:tcPr>
          <w:p w14:paraId="722240B2" w14:textId="16A8FF47"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738" w:author="Yasser F Syed" w:date="2017-07-06T13:46:00Z"/>
                <w:del w:id="739" w:author="Yasser F Syed" w:date="2017-07-06T14:13:00Z"/>
                <w:rFonts w:ascii="Cambria" w:eastAsia="MS Mincho" w:hAnsi="Cambria"/>
                <w:sz w:val="18"/>
                <w:szCs w:val="18"/>
                <w:lang w:eastAsia="ja-JP"/>
              </w:rPr>
            </w:pPr>
            <w:ins w:id="740" w:author="Yasser F Syed" w:date="2017-07-06T13:46:00Z">
              <w:del w:id="741" w:author="Yasser F Syed" w:date="2017-07-06T14:13:00Z">
                <w:r w:rsidRPr="003D78D1" w:rsidDel="00905385">
                  <w:rPr>
                    <w:rFonts w:ascii="Cambria" w:eastAsia="MS Mincho" w:hAnsi="Cambria"/>
                    <w:sz w:val="18"/>
                    <w:szCs w:val="18"/>
                    <w:lang w:eastAsia="ja-JP"/>
                  </w:rPr>
                  <w:delText>Rec. ITU-R BT.2020-2</w:delText>
                </w:r>
              </w:del>
            </w:ins>
          </w:p>
          <w:p w14:paraId="2718DA36" w14:textId="6C56092D"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742" w:author="Yasser F Syed" w:date="2017-07-06T13:46:00Z"/>
                <w:del w:id="743" w:author="Yasser F Syed" w:date="2017-07-06T14:13:00Z"/>
                <w:rFonts w:ascii="Cambria" w:hAnsi="Cambria"/>
                <w:sz w:val="18"/>
                <w:szCs w:val="18"/>
              </w:rPr>
            </w:pPr>
            <w:ins w:id="744" w:author="Yasser F Syed" w:date="2017-07-06T13:46:00Z">
              <w:del w:id="745" w:author="Yasser F Syed" w:date="2017-07-06T14:13:00Z">
                <w:r w:rsidRPr="003D78D1" w:rsidDel="00905385">
                  <w:rPr>
                    <w:rFonts w:ascii="Cambria" w:hAnsi="Cambria"/>
                    <w:sz w:val="18"/>
                    <w:szCs w:val="18"/>
                  </w:rPr>
                  <w:delText>Rec. ITU-R BT.2100-0</w:delText>
                </w:r>
              </w:del>
            </w:ins>
          </w:p>
        </w:tc>
      </w:tr>
      <w:tr w:rsidR="00880A41" w:rsidRPr="003D78D1" w:rsidDel="00905385" w14:paraId="15ECBA69" w14:textId="2EEDBFF8" w:rsidTr="00F85FE9">
        <w:trPr>
          <w:cantSplit/>
          <w:jc w:val="center"/>
          <w:ins w:id="746" w:author="Yasser F Syed" w:date="2017-07-06T13:46:00Z"/>
          <w:del w:id="747" w:author="Yasser F Syed" w:date="2017-07-06T14:13:00Z"/>
        </w:trPr>
        <w:tc>
          <w:tcPr>
            <w:tcW w:w="858" w:type="dxa"/>
            <w:tcBorders>
              <w:top w:val="single" w:sz="6" w:space="0" w:color="auto"/>
              <w:left w:val="single" w:sz="6" w:space="0" w:color="auto"/>
              <w:bottom w:val="single" w:sz="6" w:space="0" w:color="auto"/>
              <w:right w:val="single" w:sz="6" w:space="0" w:color="auto"/>
            </w:tcBorders>
          </w:tcPr>
          <w:p w14:paraId="3C712E25" w14:textId="2A524E5E" w:rsidR="00880A41" w:rsidRPr="003D78D1" w:rsidDel="00905385" w:rsidRDefault="00880A41" w:rsidP="00F85FE9">
            <w:pPr>
              <w:pStyle w:val="tablecell"/>
              <w:keepNext w:val="0"/>
              <w:numPr>
                <w:ilvl w:val="12"/>
                <w:numId w:val="0"/>
              </w:numPr>
              <w:spacing w:before="20" w:after="20"/>
              <w:jc w:val="center"/>
              <w:rPr>
                <w:ins w:id="748" w:author="Yasser F Syed" w:date="2017-07-06T13:46:00Z"/>
                <w:del w:id="749" w:author="Yasser F Syed" w:date="2017-07-06T14:13:00Z"/>
                <w:rFonts w:ascii="Cambria" w:eastAsia="MS Mincho" w:hAnsi="Cambria"/>
                <w:sz w:val="18"/>
                <w:szCs w:val="18"/>
                <w:lang w:eastAsia="ja-JP"/>
              </w:rPr>
            </w:pPr>
            <w:ins w:id="750" w:author="Yasser F Syed" w:date="2017-07-06T13:46:00Z">
              <w:del w:id="751" w:author="Yasser F Syed" w:date="2017-07-06T14:13:00Z">
                <w:r w:rsidRPr="003D78D1" w:rsidDel="00905385">
                  <w:rPr>
                    <w:rFonts w:ascii="Cambria" w:eastAsia="MS Mincho" w:hAnsi="Cambria"/>
                    <w:sz w:val="18"/>
                    <w:szCs w:val="18"/>
                    <w:lang w:eastAsia="ja-JP"/>
                  </w:rPr>
                  <w:delText>10</w:delText>
                </w:r>
              </w:del>
            </w:ins>
          </w:p>
        </w:tc>
        <w:tc>
          <w:tcPr>
            <w:tcW w:w="4295" w:type="dxa"/>
            <w:tcBorders>
              <w:top w:val="single" w:sz="6" w:space="0" w:color="auto"/>
              <w:left w:val="single" w:sz="6" w:space="0" w:color="auto"/>
              <w:bottom w:val="single" w:sz="6" w:space="0" w:color="auto"/>
              <w:right w:val="single" w:sz="6" w:space="0" w:color="auto"/>
            </w:tcBorders>
          </w:tcPr>
          <w:p w14:paraId="5D041D61" w14:textId="32953F2C"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752" w:author="Yasser F Syed" w:date="2017-07-06T13:46:00Z"/>
                <w:del w:id="753" w:author="Yasser F Syed" w:date="2017-07-06T14:13:00Z"/>
                <w:rFonts w:ascii="Cambria" w:hAnsi="Cambria"/>
                <w:sz w:val="18"/>
                <w:szCs w:val="18"/>
              </w:rPr>
            </w:pPr>
            <w:ins w:id="754" w:author="Yasser F Syed" w:date="2017-07-06T13:46:00Z">
              <w:del w:id="755" w:author="Yasser F Syed" w:date="2017-07-06T14:13:00Z">
                <w:r w:rsidRPr="003D78D1" w:rsidDel="00905385">
                  <w:rPr>
                    <w:rFonts w:ascii="Cambria" w:hAnsi="Cambria"/>
                    <w:sz w:val="18"/>
                    <w:szCs w:val="18"/>
                  </w:rPr>
                  <w:delText>primary</w:delText>
                </w:r>
                <w:r w:rsidRPr="003D78D1" w:rsidDel="00905385">
                  <w:rPr>
                    <w:rFonts w:ascii="Cambria" w:hAnsi="Cambria"/>
                    <w:sz w:val="18"/>
                    <w:szCs w:val="18"/>
                  </w:rPr>
                  <w:tab/>
                  <w:delText>x</w:delText>
                </w:r>
                <w:r w:rsidRPr="003D78D1" w:rsidDel="00905385">
                  <w:rPr>
                    <w:rFonts w:ascii="Cambria" w:hAnsi="Cambria"/>
                    <w:sz w:val="18"/>
                    <w:szCs w:val="18"/>
                  </w:rPr>
                  <w:tab/>
                  <w:delText>y</w:delText>
                </w:r>
              </w:del>
            </w:ins>
          </w:p>
          <w:p w14:paraId="01E7E736" w14:textId="164EAEAC"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756" w:author="Yasser F Syed" w:date="2017-07-06T13:46:00Z"/>
                <w:del w:id="757" w:author="Yasser F Syed" w:date="2017-07-06T14:13:00Z"/>
                <w:rFonts w:ascii="Cambria" w:eastAsia="MS Mincho" w:hAnsi="Cambria"/>
                <w:sz w:val="18"/>
                <w:szCs w:val="18"/>
                <w:lang w:eastAsia="ja-JP"/>
              </w:rPr>
            </w:pPr>
            <w:ins w:id="758" w:author="Yasser F Syed" w:date="2017-07-06T13:46:00Z">
              <w:del w:id="759" w:author="Yasser F Syed" w:date="2017-07-06T14:13:00Z">
                <w:r w:rsidRPr="003D78D1" w:rsidDel="00905385">
                  <w:rPr>
                    <w:rFonts w:ascii="Cambria" w:hAnsi="Cambria"/>
                    <w:sz w:val="18"/>
                    <w:szCs w:val="18"/>
                  </w:rPr>
                  <w:delText>green (Y)</w:delText>
                </w:r>
                <w:r w:rsidRPr="003D78D1" w:rsidDel="00905385">
                  <w:rPr>
                    <w:rFonts w:ascii="Cambria" w:hAnsi="Cambria"/>
                    <w:sz w:val="18"/>
                    <w:szCs w:val="18"/>
                  </w:rPr>
                  <w:tab/>
                  <w:delText>0.</w:delText>
                </w:r>
                <w:r w:rsidRPr="003D78D1" w:rsidDel="00905385">
                  <w:rPr>
                    <w:rFonts w:ascii="Cambria" w:eastAsia="MS Mincho" w:hAnsi="Cambria"/>
                    <w:sz w:val="18"/>
                    <w:szCs w:val="18"/>
                    <w:lang w:eastAsia="ja-JP"/>
                  </w:rPr>
                  <w:delText>0</w:delText>
                </w:r>
                <w:r w:rsidRPr="003D78D1" w:rsidDel="00905385">
                  <w:rPr>
                    <w:rFonts w:ascii="Cambria" w:hAnsi="Cambria"/>
                    <w:sz w:val="18"/>
                    <w:szCs w:val="18"/>
                  </w:rPr>
                  <w:tab/>
                  <w:delText>1.0</w:delText>
                </w:r>
              </w:del>
            </w:ins>
          </w:p>
          <w:p w14:paraId="389DB558" w14:textId="1D551FE6"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760" w:author="Yasser F Syed" w:date="2017-07-06T13:46:00Z"/>
                <w:del w:id="761" w:author="Yasser F Syed" w:date="2017-07-06T14:13:00Z"/>
                <w:rFonts w:ascii="Cambria" w:eastAsia="MS Mincho" w:hAnsi="Cambria"/>
                <w:sz w:val="18"/>
                <w:szCs w:val="18"/>
                <w:lang w:eastAsia="ja-JP"/>
              </w:rPr>
            </w:pPr>
            <w:ins w:id="762" w:author="Yasser F Syed" w:date="2017-07-06T13:46:00Z">
              <w:del w:id="763" w:author="Yasser F Syed" w:date="2017-07-06T14:13:00Z">
                <w:r w:rsidRPr="003D78D1" w:rsidDel="00905385">
                  <w:rPr>
                    <w:rFonts w:ascii="Cambria" w:hAnsi="Cambria"/>
                    <w:sz w:val="18"/>
                    <w:szCs w:val="18"/>
                  </w:rPr>
                  <w:delText>blue (Z)</w:delText>
                </w:r>
                <w:r w:rsidRPr="003D78D1" w:rsidDel="00905385">
                  <w:rPr>
                    <w:rFonts w:ascii="Cambria" w:hAnsi="Cambria"/>
                    <w:sz w:val="18"/>
                    <w:szCs w:val="18"/>
                  </w:rPr>
                  <w:tab/>
                  <w:delText>0.0</w:delText>
                </w:r>
                <w:r w:rsidRPr="003D78D1" w:rsidDel="00905385">
                  <w:rPr>
                    <w:rFonts w:ascii="Cambria" w:hAnsi="Cambria"/>
                    <w:sz w:val="18"/>
                    <w:szCs w:val="18"/>
                  </w:rPr>
                  <w:tab/>
                  <w:delText>0.0</w:delText>
                </w:r>
              </w:del>
            </w:ins>
          </w:p>
          <w:p w14:paraId="1542C9B0" w14:textId="7FE890EE"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764" w:author="Yasser F Syed" w:date="2017-07-06T13:46:00Z"/>
                <w:del w:id="765" w:author="Yasser F Syed" w:date="2017-07-06T14:13:00Z"/>
                <w:rFonts w:ascii="Cambria" w:eastAsia="MS Mincho" w:hAnsi="Cambria"/>
                <w:sz w:val="18"/>
                <w:szCs w:val="18"/>
                <w:lang w:eastAsia="ja-JP"/>
              </w:rPr>
            </w:pPr>
            <w:ins w:id="766" w:author="Yasser F Syed" w:date="2017-07-06T13:46:00Z">
              <w:del w:id="767" w:author="Yasser F Syed" w:date="2017-07-06T14:13:00Z">
                <w:r w:rsidRPr="003D78D1" w:rsidDel="00905385">
                  <w:rPr>
                    <w:rFonts w:ascii="Cambria" w:hAnsi="Cambria"/>
                    <w:sz w:val="18"/>
                    <w:szCs w:val="18"/>
                  </w:rPr>
                  <w:delText>red (X)</w:delText>
                </w:r>
                <w:r w:rsidRPr="003D78D1" w:rsidDel="00905385">
                  <w:rPr>
                    <w:rFonts w:ascii="Cambria" w:hAnsi="Cambria"/>
                    <w:sz w:val="18"/>
                    <w:szCs w:val="18"/>
                  </w:rPr>
                  <w:tab/>
                  <w:delText>1.0</w:delText>
                </w:r>
                <w:r w:rsidRPr="003D78D1" w:rsidDel="00905385">
                  <w:rPr>
                    <w:rFonts w:ascii="Cambria" w:hAnsi="Cambria"/>
                    <w:sz w:val="18"/>
                    <w:szCs w:val="18"/>
                  </w:rPr>
                  <w:tab/>
                  <w:delText>0.0</w:delText>
                </w:r>
              </w:del>
            </w:ins>
          </w:p>
          <w:p w14:paraId="3E4031D0" w14:textId="180D09F4"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768" w:author="Yasser F Syed" w:date="2017-07-06T13:46:00Z"/>
                <w:del w:id="769" w:author="Yasser F Syed" w:date="2017-07-06T14:13:00Z"/>
                <w:rFonts w:ascii="Cambria" w:hAnsi="Cambria"/>
                <w:sz w:val="18"/>
                <w:szCs w:val="18"/>
              </w:rPr>
            </w:pPr>
            <w:ins w:id="770" w:author="Yasser F Syed" w:date="2017-07-06T13:46:00Z">
              <w:del w:id="771" w:author="Yasser F Syed" w:date="2017-07-06T14:13:00Z">
                <w:r w:rsidRPr="003D78D1" w:rsidDel="00905385">
                  <w:rPr>
                    <w:rFonts w:ascii="Cambria" w:hAnsi="Cambria"/>
                    <w:sz w:val="18"/>
                    <w:szCs w:val="18"/>
                  </w:rPr>
                  <w:delText>centre white</w:delText>
                </w:r>
                <w:r w:rsidRPr="003D78D1" w:rsidDel="00905385">
                  <w:rPr>
                    <w:rFonts w:ascii="Cambria" w:hAnsi="Cambria"/>
                    <w:sz w:val="18"/>
                    <w:szCs w:val="18"/>
                  </w:rPr>
                  <w:tab/>
                  <w:delText>1 ÷ 3</w:delText>
                </w:r>
                <w:r w:rsidRPr="003D78D1" w:rsidDel="00905385">
                  <w:rPr>
                    <w:rFonts w:ascii="Cambria" w:hAnsi="Cambria"/>
                    <w:sz w:val="18"/>
                    <w:szCs w:val="18"/>
                  </w:rPr>
                  <w:tab/>
                  <w:delText>1 ÷ 3</w:delText>
                </w:r>
              </w:del>
            </w:ins>
          </w:p>
        </w:tc>
        <w:tc>
          <w:tcPr>
            <w:tcW w:w="4231" w:type="dxa"/>
            <w:tcBorders>
              <w:top w:val="single" w:sz="6" w:space="0" w:color="auto"/>
              <w:left w:val="single" w:sz="6" w:space="0" w:color="auto"/>
              <w:bottom w:val="single" w:sz="6" w:space="0" w:color="auto"/>
              <w:right w:val="single" w:sz="6" w:space="0" w:color="auto"/>
            </w:tcBorders>
          </w:tcPr>
          <w:p w14:paraId="3FC3E057" w14:textId="040A1FEC"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772" w:author="Yasser F Syed" w:date="2017-07-06T13:46:00Z"/>
                <w:del w:id="773" w:author="Yasser F Syed" w:date="2017-07-06T14:13:00Z"/>
                <w:rFonts w:ascii="Cambria" w:eastAsia="MS Mincho" w:hAnsi="Cambria"/>
                <w:sz w:val="18"/>
                <w:szCs w:val="18"/>
                <w:lang w:eastAsia="ja-JP"/>
              </w:rPr>
            </w:pPr>
            <w:ins w:id="774" w:author="Yasser F Syed" w:date="2017-07-06T13:46:00Z">
              <w:del w:id="775" w:author="Yasser F Syed" w:date="2017-07-06T14:13:00Z">
                <w:r w:rsidRPr="003D78D1" w:rsidDel="00905385">
                  <w:rPr>
                    <w:rFonts w:ascii="Cambria" w:eastAsia="MS Mincho" w:hAnsi="Cambria"/>
                    <w:sz w:val="18"/>
                    <w:szCs w:val="18"/>
                    <w:lang w:eastAsia="ja-JP"/>
                  </w:rPr>
                  <w:delText>Society of Motion Picture and Television Engineers ST 428-1</w:delText>
                </w:r>
              </w:del>
            </w:ins>
          </w:p>
          <w:p w14:paraId="58823309" w14:textId="20030544"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776" w:author="Yasser F Syed" w:date="2017-07-06T13:46:00Z"/>
                <w:del w:id="777" w:author="Yasser F Syed" w:date="2017-07-06T14:13:00Z"/>
                <w:rFonts w:ascii="Cambria" w:hAnsi="Cambria"/>
                <w:sz w:val="18"/>
                <w:szCs w:val="18"/>
              </w:rPr>
            </w:pPr>
            <w:ins w:id="778" w:author="Yasser F Syed" w:date="2017-07-06T13:46:00Z">
              <w:del w:id="779" w:author="Yasser F Syed" w:date="2017-07-06T14:13:00Z">
                <w:r w:rsidRPr="003D78D1" w:rsidDel="00905385">
                  <w:rPr>
                    <w:rFonts w:ascii="Cambria" w:eastAsia="MS Mincho" w:hAnsi="Cambria"/>
                    <w:sz w:val="18"/>
                    <w:szCs w:val="18"/>
                    <w:lang w:eastAsia="ja-JP"/>
                  </w:rPr>
                  <w:delText xml:space="preserve">(CIE 1931 XYZ as in </w:delText>
                </w:r>
                <w:r w:rsidRPr="003D78D1" w:rsidDel="00905385">
                  <w:rPr>
                    <w:rFonts w:ascii="Cambria" w:hAnsi="Cambria"/>
                    <w:sz w:val="18"/>
                    <w:szCs w:val="18"/>
                  </w:rPr>
                  <w:delText>ISO 11664-1</w:delText>
                </w:r>
                <w:r w:rsidRPr="003D78D1" w:rsidDel="00905385">
                  <w:rPr>
                    <w:rFonts w:ascii="Cambria" w:eastAsia="MS Mincho" w:hAnsi="Cambria"/>
                    <w:sz w:val="18"/>
                    <w:szCs w:val="18"/>
                    <w:lang w:eastAsia="ja-JP"/>
                  </w:rPr>
                  <w:delText>)</w:delText>
                </w:r>
              </w:del>
            </w:ins>
          </w:p>
        </w:tc>
      </w:tr>
      <w:tr w:rsidR="00880A41" w:rsidRPr="003D78D1" w:rsidDel="00905385" w14:paraId="716F576D" w14:textId="4D266828" w:rsidTr="00F85FE9">
        <w:trPr>
          <w:cantSplit/>
          <w:jc w:val="center"/>
          <w:ins w:id="780" w:author="Yasser F Syed" w:date="2017-07-06T13:46:00Z"/>
          <w:del w:id="781" w:author="Yasser F Syed" w:date="2017-07-06T14:13:00Z"/>
        </w:trPr>
        <w:tc>
          <w:tcPr>
            <w:tcW w:w="858" w:type="dxa"/>
            <w:tcBorders>
              <w:top w:val="single" w:sz="6" w:space="0" w:color="auto"/>
              <w:left w:val="single" w:sz="6" w:space="0" w:color="auto"/>
              <w:bottom w:val="single" w:sz="6" w:space="0" w:color="auto"/>
              <w:right w:val="single" w:sz="6" w:space="0" w:color="auto"/>
            </w:tcBorders>
          </w:tcPr>
          <w:p w14:paraId="35B81554" w14:textId="71EA64C2" w:rsidR="00880A41" w:rsidRPr="003D78D1" w:rsidDel="00905385" w:rsidRDefault="00880A41" w:rsidP="00F85FE9">
            <w:pPr>
              <w:pStyle w:val="tablecell"/>
              <w:keepNext w:val="0"/>
              <w:numPr>
                <w:ilvl w:val="12"/>
                <w:numId w:val="0"/>
              </w:numPr>
              <w:spacing w:before="20" w:after="20"/>
              <w:jc w:val="center"/>
              <w:rPr>
                <w:ins w:id="782" w:author="Yasser F Syed" w:date="2017-07-06T13:46:00Z"/>
                <w:del w:id="783" w:author="Yasser F Syed" w:date="2017-07-06T14:13:00Z"/>
                <w:rFonts w:ascii="Cambria" w:eastAsia="MS Mincho" w:hAnsi="Cambria"/>
                <w:sz w:val="18"/>
                <w:szCs w:val="18"/>
                <w:lang w:eastAsia="ja-JP"/>
              </w:rPr>
            </w:pPr>
            <w:ins w:id="784" w:author="Yasser F Syed" w:date="2017-07-06T13:46:00Z">
              <w:del w:id="785" w:author="Yasser F Syed" w:date="2017-07-06T14:13:00Z">
                <w:r w:rsidRPr="003D78D1" w:rsidDel="00905385">
                  <w:rPr>
                    <w:rFonts w:ascii="Cambria" w:eastAsia="MS Mincho" w:hAnsi="Cambria"/>
                    <w:sz w:val="18"/>
                    <w:szCs w:val="18"/>
                    <w:lang w:eastAsia="ja-JP"/>
                  </w:rPr>
                  <w:delText>11</w:delText>
                </w:r>
              </w:del>
            </w:ins>
          </w:p>
        </w:tc>
        <w:tc>
          <w:tcPr>
            <w:tcW w:w="4295" w:type="dxa"/>
            <w:tcBorders>
              <w:top w:val="single" w:sz="6" w:space="0" w:color="auto"/>
              <w:left w:val="single" w:sz="6" w:space="0" w:color="auto"/>
              <w:bottom w:val="single" w:sz="6" w:space="0" w:color="auto"/>
              <w:right w:val="single" w:sz="6" w:space="0" w:color="auto"/>
            </w:tcBorders>
          </w:tcPr>
          <w:p w14:paraId="7217006B" w14:textId="4828543F"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786" w:author="Yasser F Syed" w:date="2017-07-06T13:46:00Z"/>
                <w:del w:id="787" w:author="Yasser F Syed" w:date="2017-07-06T14:13:00Z"/>
                <w:rFonts w:ascii="Cambria" w:hAnsi="Cambria"/>
                <w:sz w:val="18"/>
                <w:szCs w:val="18"/>
              </w:rPr>
            </w:pPr>
            <w:ins w:id="788" w:author="Yasser F Syed" w:date="2017-07-06T13:46:00Z">
              <w:del w:id="789" w:author="Yasser F Syed" w:date="2017-07-06T14:13:00Z">
                <w:r w:rsidRPr="003D78D1" w:rsidDel="00905385">
                  <w:rPr>
                    <w:rFonts w:ascii="Cambria" w:hAnsi="Cambria"/>
                    <w:sz w:val="18"/>
                    <w:szCs w:val="18"/>
                  </w:rPr>
                  <w:delText>primary</w:delText>
                </w:r>
                <w:r w:rsidRPr="003D78D1" w:rsidDel="00905385">
                  <w:rPr>
                    <w:rFonts w:ascii="Cambria" w:hAnsi="Cambria"/>
                    <w:sz w:val="18"/>
                    <w:szCs w:val="18"/>
                  </w:rPr>
                  <w:tab/>
                  <w:delText>x</w:delText>
                </w:r>
                <w:r w:rsidRPr="003D78D1" w:rsidDel="00905385">
                  <w:rPr>
                    <w:rFonts w:ascii="Cambria" w:hAnsi="Cambria"/>
                    <w:sz w:val="18"/>
                    <w:szCs w:val="18"/>
                  </w:rPr>
                  <w:tab/>
                  <w:delText>y</w:delText>
                </w:r>
              </w:del>
            </w:ins>
          </w:p>
          <w:p w14:paraId="7777FEF4" w14:textId="6C1D802E"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790" w:author="Yasser F Syed" w:date="2017-07-06T13:46:00Z"/>
                <w:del w:id="791" w:author="Yasser F Syed" w:date="2017-07-06T14:13:00Z"/>
                <w:rFonts w:ascii="Cambria" w:eastAsia="MS Mincho" w:hAnsi="Cambria"/>
                <w:sz w:val="18"/>
                <w:szCs w:val="18"/>
                <w:lang w:eastAsia="ja-JP"/>
              </w:rPr>
            </w:pPr>
            <w:ins w:id="792" w:author="Yasser F Syed" w:date="2017-07-06T13:46:00Z">
              <w:del w:id="793" w:author="Yasser F Syed" w:date="2017-07-06T14:13:00Z">
                <w:r w:rsidRPr="003D78D1" w:rsidDel="00905385">
                  <w:rPr>
                    <w:rFonts w:ascii="Cambria" w:hAnsi="Cambria"/>
                    <w:sz w:val="18"/>
                    <w:szCs w:val="18"/>
                  </w:rPr>
                  <w:delText>green</w:delText>
                </w:r>
                <w:r w:rsidRPr="003D78D1" w:rsidDel="00905385">
                  <w:rPr>
                    <w:rFonts w:ascii="Cambria" w:hAnsi="Cambria"/>
                    <w:sz w:val="18"/>
                    <w:szCs w:val="18"/>
                  </w:rPr>
                  <w:tab/>
                  <w:delText>0.</w:delText>
                </w:r>
                <w:r w:rsidRPr="003D78D1" w:rsidDel="00905385">
                  <w:rPr>
                    <w:rFonts w:ascii="Cambria" w:eastAsia="MS Mincho" w:hAnsi="Cambria"/>
                    <w:sz w:val="18"/>
                    <w:szCs w:val="18"/>
                    <w:lang w:eastAsia="ja-JP"/>
                  </w:rPr>
                  <w:delText>265</w:delText>
                </w:r>
                <w:r w:rsidRPr="003D78D1" w:rsidDel="00905385">
                  <w:rPr>
                    <w:rFonts w:ascii="Cambria" w:hAnsi="Cambria"/>
                    <w:sz w:val="18"/>
                    <w:szCs w:val="18"/>
                  </w:rPr>
                  <w:tab/>
                  <w:delText>0.</w:delText>
                </w:r>
                <w:r w:rsidRPr="003D78D1" w:rsidDel="00905385">
                  <w:rPr>
                    <w:rFonts w:ascii="Cambria" w:eastAsia="MS Mincho" w:hAnsi="Cambria"/>
                    <w:sz w:val="18"/>
                    <w:szCs w:val="18"/>
                    <w:lang w:eastAsia="ja-JP"/>
                  </w:rPr>
                  <w:delText>690</w:delText>
                </w:r>
              </w:del>
            </w:ins>
          </w:p>
          <w:p w14:paraId="517CE108" w14:textId="7AA56C66"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794" w:author="Yasser F Syed" w:date="2017-07-06T13:46:00Z"/>
                <w:del w:id="795" w:author="Yasser F Syed" w:date="2017-07-06T14:13:00Z"/>
                <w:rFonts w:ascii="Cambria" w:eastAsia="MS Mincho" w:hAnsi="Cambria"/>
                <w:sz w:val="18"/>
                <w:szCs w:val="18"/>
                <w:lang w:eastAsia="ja-JP"/>
              </w:rPr>
            </w:pPr>
            <w:ins w:id="796" w:author="Yasser F Syed" w:date="2017-07-06T13:46:00Z">
              <w:del w:id="797" w:author="Yasser F Syed" w:date="2017-07-06T14:13:00Z">
                <w:r w:rsidRPr="003D78D1" w:rsidDel="00905385">
                  <w:rPr>
                    <w:rFonts w:ascii="Cambria" w:hAnsi="Cambria"/>
                    <w:sz w:val="18"/>
                    <w:szCs w:val="18"/>
                  </w:rPr>
                  <w:delText>blue</w:delText>
                </w:r>
                <w:r w:rsidRPr="003D78D1" w:rsidDel="00905385">
                  <w:rPr>
                    <w:rFonts w:ascii="Cambria" w:hAnsi="Cambria"/>
                    <w:sz w:val="18"/>
                    <w:szCs w:val="18"/>
                  </w:rPr>
                  <w:tab/>
                  <w:delText>0.1</w:delText>
                </w:r>
                <w:r w:rsidRPr="003D78D1" w:rsidDel="00905385">
                  <w:rPr>
                    <w:rFonts w:ascii="Cambria" w:eastAsia="MS Mincho" w:hAnsi="Cambria"/>
                    <w:sz w:val="18"/>
                    <w:szCs w:val="18"/>
                    <w:lang w:eastAsia="ja-JP"/>
                  </w:rPr>
                  <w:delText>50</w:delText>
                </w:r>
                <w:r w:rsidRPr="003D78D1" w:rsidDel="00905385">
                  <w:rPr>
                    <w:rFonts w:ascii="Cambria" w:hAnsi="Cambria"/>
                    <w:sz w:val="18"/>
                    <w:szCs w:val="18"/>
                  </w:rPr>
                  <w:tab/>
                  <w:delText>0.060</w:delText>
                </w:r>
              </w:del>
            </w:ins>
          </w:p>
          <w:p w14:paraId="3ED1DCA1" w14:textId="333B1D4E"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798" w:author="Yasser F Syed" w:date="2017-07-06T13:46:00Z"/>
                <w:del w:id="799" w:author="Yasser F Syed" w:date="2017-07-06T14:13:00Z"/>
                <w:rFonts w:ascii="Cambria" w:eastAsia="MS Mincho" w:hAnsi="Cambria"/>
                <w:sz w:val="18"/>
                <w:szCs w:val="18"/>
                <w:lang w:eastAsia="ja-JP"/>
              </w:rPr>
            </w:pPr>
            <w:ins w:id="800" w:author="Yasser F Syed" w:date="2017-07-06T13:46:00Z">
              <w:del w:id="801" w:author="Yasser F Syed" w:date="2017-07-06T14:13:00Z">
                <w:r w:rsidRPr="003D78D1" w:rsidDel="00905385">
                  <w:rPr>
                    <w:rFonts w:ascii="Cambria" w:hAnsi="Cambria"/>
                    <w:sz w:val="18"/>
                    <w:szCs w:val="18"/>
                  </w:rPr>
                  <w:delText>red</w:delText>
                </w:r>
                <w:r w:rsidRPr="003D78D1" w:rsidDel="00905385">
                  <w:rPr>
                    <w:rFonts w:ascii="Cambria" w:hAnsi="Cambria"/>
                    <w:sz w:val="18"/>
                    <w:szCs w:val="18"/>
                  </w:rPr>
                  <w:tab/>
                  <w:delText>0.</w:delText>
                </w:r>
                <w:r w:rsidRPr="003D78D1" w:rsidDel="00905385">
                  <w:rPr>
                    <w:rFonts w:ascii="Cambria" w:eastAsia="MS Mincho" w:hAnsi="Cambria"/>
                    <w:sz w:val="18"/>
                    <w:szCs w:val="18"/>
                    <w:lang w:eastAsia="ja-JP"/>
                  </w:rPr>
                  <w:delText>680</w:delText>
                </w:r>
                <w:r w:rsidRPr="003D78D1" w:rsidDel="00905385">
                  <w:rPr>
                    <w:rFonts w:ascii="Cambria" w:hAnsi="Cambria"/>
                    <w:sz w:val="18"/>
                    <w:szCs w:val="18"/>
                  </w:rPr>
                  <w:tab/>
                  <w:delText>0.</w:delText>
                </w:r>
                <w:r w:rsidRPr="003D78D1" w:rsidDel="00905385">
                  <w:rPr>
                    <w:rFonts w:ascii="Cambria" w:eastAsia="MS Mincho" w:hAnsi="Cambria"/>
                    <w:sz w:val="18"/>
                    <w:szCs w:val="18"/>
                    <w:lang w:eastAsia="ja-JP"/>
                  </w:rPr>
                  <w:delText>320</w:delText>
                </w:r>
              </w:del>
            </w:ins>
          </w:p>
          <w:p w14:paraId="1409D579" w14:textId="7DDFF679"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802" w:author="Yasser F Syed" w:date="2017-07-06T13:46:00Z"/>
                <w:del w:id="803" w:author="Yasser F Syed" w:date="2017-07-06T14:13:00Z"/>
                <w:rFonts w:ascii="Cambria" w:hAnsi="Cambria"/>
                <w:sz w:val="18"/>
                <w:szCs w:val="18"/>
              </w:rPr>
            </w:pPr>
            <w:ins w:id="804" w:author="Yasser F Syed" w:date="2017-07-06T13:46:00Z">
              <w:del w:id="805" w:author="Yasser F Syed" w:date="2017-07-06T14:13:00Z">
                <w:r w:rsidRPr="003D78D1" w:rsidDel="00905385">
                  <w:rPr>
                    <w:rFonts w:ascii="Cambria" w:hAnsi="Cambria"/>
                    <w:sz w:val="18"/>
                    <w:szCs w:val="18"/>
                  </w:rPr>
                  <w:delText>white</w:delText>
                </w:r>
                <w:r w:rsidRPr="003D78D1" w:rsidDel="00905385">
                  <w:rPr>
                    <w:rFonts w:ascii="Cambria" w:hAnsi="Cambria"/>
                    <w:sz w:val="18"/>
                    <w:szCs w:val="18"/>
                  </w:rPr>
                  <w:tab/>
                  <w:delText>0.314</w:delText>
                </w:r>
                <w:r w:rsidRPr="003D78D1" w:rsidDel="00905385">
                  <w:rPr>
                    <w:rFonts w:ascii="Cambria" w:hAnsi="Cambria"/>
                    <w:sz w:val="18"/>
                    <w:szCs w:val="18"/>
                  </w:rPr>
                  <w:tab/>
                  <w:delText>0.351</w:delText>
                </w:r>
              </w:del>
            </w:ins>
          </w:p>
        </w:tc>
        <w:tc>
          <w:tcPr>
            <w:tcW w:w="4231" w:type="dxa"/>
            <w:tcBorders>
              <w:top w:val="single" w:sz="6" w:space="0" w:color="auto"/>
              <w:left w:val="single" w:sz="6" w:space="0" w:color="auto"/>
              <w:bottom w:val="single" w:sz="6" w:space="0" w:color="auto"/>
              <w:right w:val="single" w:sz="6" w:space="0" w:color="auto"/>
            </w:tcBorders>
          </w:tcPr>
          <w:p w14:paraId="584F3349" w14:textId="13FF888E"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806" w:author="Yasser F Syed" w:date="2017-07-06T13:46:00Z"/>
                <w:del w:id="807" w:author="Yasser F Syed" w:date="2017-07-06T14:13:00Z"/>
                <w:rFonts w:ascii="Cambria" w:eastAsia="MS Mincho" w:hAnsi="Cambria"/>
                <w:sz w:val="18"/>
                <w:szCs w:val="18"/>
                <w:lang w:eastAsia="ja-JP"/>
              </w:rPr>
            </w:pPr>
            <w:ins w:id="808" w:author="Yasser F Syed" w:date="2017-07-06T13:46:00Z">
              <w:del w:id="809" w:author="Yasser F Syed" w:date="2017-07-06T14:13:00Z">
                <w:r w:rsidRPr="003D78D1" w:rsidDel="00905385">
                  <w:rPr>
                    <w:rFonts w:ascii="Cambria" w:eastAsia="MS Mincho" w:hAnsi="Cambria"/>
                    <w:sz w:val="18"/>
                    <w:szCs w:val="18"/>
                    <w:lang w:eastAsia="ja-JP"/>
                  </w:rPr>
                  <w:delText>Society of Motion Picture and Television Engineers RP 431-2 (2011)</w:delText>
                </w:r>
              </w:del>
            </w:ins>
          </w:p>
        </w:tc>
      </w:tr>
      <w:tr w:rsidR="00880A41" w:rsidRPr="003D78D1" w:rsidDel="00905385" w14:paraId="5FB60400" w14:textId="783C4AF1" w:rsidTr="00F85FE9">
        <w:trPr>
          <w:cantSplit/>
          <w:jc w:val="center"/>
          <w:ins w:id="810" w:author="Yasser F Syed" w:date="2017-07-06T13:46:00Z"/>
          <w:del w:id="811" w:author="Yasser F Syed" w:date="2017-07-06T14:13:00Z"/>
        </w:trPr>
        <w:tc>
          <w:tcPr>
            <w:tcW w:w="858" w:type="dxa"/>
            <w:tcBorders>
              <w:top w:val="single" w:sz="6" w:space="0" w:color="auto"/>
              <w:left w:val="single" w:sz="6" w:space="0" w:color="auto"/>
              <w:bottom w:val="single" w:sz="6" w:space="0" w:color="auto"/>
              <w:right w:val="single" w:sz="6" w:space="0" w:color="auto"/>
            </w:tcBorders>
          </w:tcPr>
          <w:p w14:paraId="5779DD9E" w14:textId="5576A5B0" w:rsidR="00880A41" w:rsidRPr="003D78D1" w:rsidDel="00905385" w:rsidRDefault="00880A41" w:rsidP="00F85FE9">
            <w:pPr>
              <w:pStyle w:val="tablecell"/>
              <w:keepNext w:val="0"/>
              <w:numPr>
                <w:ilvl w:val="12"/>
                <w:numId w:val="0"/>
              </w:numPr>
              <w:spacing w:before="20" w:after="20"/>
              <w:jc w:val="center"/>
              <w:rPr>
                <w:ins w:id="812" w:author="Yasser F Syed" w:date="2017-07-06T13:46:00Z"/>
                <w:del w:id="813" w:author="Yasser F Syed" w:date="2017-07-06T14:13:00Z"/>
                <w:rFonts w:ascii="Cambria" w:eastAsia="MS Mincho" w:hAnsi="Cambria"/>
                <w:sz w:val="18"/>
                <w:szCs w:val="18"/>
                <w:lang w:eastAsia="ja-JP"/>
              </w:rPr>
            </w:pPr>
            <w:ins w:id="814" w:author="Yasser F Syed" w:date="2017-07-06T13:46:00Z">
              <w:del w:id="815" w:author="Yasser F Syed" w:date="2017-07-06T14:13:00Z">
                <w:r w:rsidRPr="003D78D1" w:rsidDel="00905385">
                  <w:rPr>
                    <w:rFonts w:ascii="Cambria" w:eastAsia="MS Mincho" w:hAnsi="Cambria"/>
                    <w:sz w:val="18"/>
                    <w:szCs w:val="18"/>
                    <w:lang w:eastAsia="ja-JP"/>
                  </w:rPr>
                  <w:delText>12</w:delText>
                </w:r>
              </w:del>
            </w:ins>
          </w:p>
        </w:tc>
        <w:tc>
          <w:tcPr>
            <w:tcW w:w="4295" w:type="dxa"/>
            <w:tcBorders>
              <w:top w:val="single" w:sz="6" w:space="0" w:color="auto"/>
              <w:left w:val="single" w:sz="6" w:space="0" w:color="auto"/>
              <w:bottom w:val="single" w:sz="6" w:space="0" w:color="auto"/>
              <w:right w:val="single" w:sz="6" w:space="0" w:color="auto"/>
            </w:tcBorders>
          </w:tcPr>
          <w:p w14:paraId="7937DB53" w14:textId="43BF4500"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816" w:author="Yasser F Syed" w:date="2017-07-06T13:46:00Z"/>
                <w:del w:id="817" w:author="Yasser F Syed" w:date="2017-07-06T14:13:00Z"/>
                <w:rFonts w:ascii="Cambria" w:hAnsi="Cambria"/>
                <w:sz w:val="18"/>
                <w:szCs w:val="18"/>
              </w:rPr>
            </w:pPr>
            <w:ins w:id="818" w:author="Yasser F Syed" w:date="2017-07-06T13:46:00Z">
              <w:del w:id="819" w:author="Yasser F Syed" w:date="2017-07-06T14:13:00Z">
                <w:r w:rsidRPr="003D78D1" w:rsidDel="00905385">
                  <w:rPr>
                    <w:rFonts w:ascii="Cambria" w:hAnsi="Cambria"/>
                    <w:sz w:val="18"/>
                    <w:szCs w:val="18"/>
                  </w:rPr>
                  <w:delText>primary</w:delText>
                </w:r>
                <w:r w:rsidRPr="003D78D1" w:rsidDel="00905385">
                  <w:rPr>
                    <w:rFonts w:ascii="Cambria" w:hAnsi="Cambria"/>
                    <w:sz w:val="18"/>
                    <w:szCs w:val="18"/>
                  </w:rPr>
                  <w:tab/>
                  <w:delText>x</w:delText>
                </w:r>
                <w:r w:rsidRPr="003D78D1" w:rsidDel="00905385">
                  <w:rPr>
                    <w:rFonts w:ascii="Cambria" w:hAnsi="Cambria"/>
                    <w:sz w:val="18"/>
                    <w:szCs w:val="18"/>
                  </w:rPr>
                  <w:tab/>
                  <w:delText>y</w:delText>
                </w:r>
              </w:del>
            </w:ins>
          </w:p>
          <w:p w14:paraId="6EE5F2B0" w14:textId="0ED22C7E"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820" w:author="Yasser F Syed" w:date="2017-07-06T13:46:00Z"/>
                <w:del w:id="821" w:author="Yasser F Syed" w:date="2017-07-06T14:13:00Z"/>
                <w:rFonts w:ascii="Cambria" w:eastAsia="MS Mincho" w:hAnsi="Cambria"/>
                <w:sz w:val="18"/>
                <w:szCs w:val="18"/>
                <w:lang w:eastAsia="ja-JP"/>
              </w:rPr>
            </w:pPr>
            <w:ins w:id="822" w:author="Yasser F Syed" w:date="2017-07-06T13:46:00Z">
              <w:del w:id="823" w:author="Yasser F Syed" w:date="2017-07-06T14:13:00Z">
                <w:r w:rsidRPr="003D78D1" w:rsidDel="00905385">
                  <w:rPr>
                    <w:rFonts w:ascii="Cambria" w:hAnsi="Cambria"/>
                    <w:sz w:val="18"/>
                    <w:szCs w:val="18"/>
                  </w:rPr>
                  <w:delText>green</w:delText>
                </w:r>
                <w:r w:rsidRPr="003D78D1" w:rsidDel="00905385">
                  <w:rPr>
                    <w:rFonts w:ascii="Cambria" w:hAnsi="Cambria"/>
                    <w:sz w:val="18"/>
                    <w:szCs w:val="18"/>
                  </w:rPr>
                  <w:tab/>
                  <w:delText>0.</w:delText>
                </w:r>
                <w:r w:rsidRPr="003D78D1" w:rsidDel="00905385">
                  <w:rPr>
                    <w:rFonts w:ascii="Cambria" w:eastAsia="MS Mincho" w:hAnsi="Cambria"/>
                    <w:sz w:val="18"/>
                    <w:szCs w:val="18"/>
                    <w:lang w:eastAsia="ja-JP"/>
                  </w:rPr>
                  <w:delText>265</w:delText>
                </w:r>
                <w:r w:rsidRPr="003D78D1" w:rsidDel="00905385">
                  <w:rPr>
                    <w:rFonts w:ascii="Cambria" w:hAnsi="Cambria"/>
                    <w:sz w:val="18"/>
                    <w:szCs w:val="18"/>
                  </w:rPr>
                  <w:tab/>
                  <w:delText>0.</w:delText>
                </w:r>
                <w:r w:rsidRPr="003D78D1" w:rsidDel="00905385">
                  <w:rPr>
                    <w:rFonts w:ascii="Cambria" w:eastAsia="MS Mincho" w:hAnsi="Cambria"/>
                    <w:sz w:val="18"/>
                    <w:szCs w:val="18"/>
                    <w:lang w:eastAsia="ja-JP"/>
                  </w:rPr>
                  <w:delText>690</w:delText>
                </w:r>
              </w:del>
            </w:ins>
          </w:p>
          <w:p w14:paraId="069C4DBD" w14:textId="052AEE3E"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824" w:author="Yasser F Syed" w:date="2017-07-06T13:46:00Z"/>
                <w:del w:id="825" w:author="Yasser F Syed" w:date="2017-07-06T14:13:00Z"/>
                <w:rFonts w:ascii="Cambria" w:eastAsia="MS Mincho" w:hAnsi="Cambria"/>
                <w:sz w:val="18"/>
                <w:szCs w:val="18"/>
                <w:lang w:eastAsia="ja-JP"/>
              </w:rPr>
            </w:pPr>
            <w:ins w:id="826" w:author="Yasser F Syed" w:date="2017-07-06T13:46:00Z">
              <w:del w:id="827" w:author="Yasser F Syed" w:date="2017-07-06T14:13:00Z">
                <w:r w:rsidRPr="003D78D1" w:rsidDel="00905385">
                  <w:rPr>
                    <w:rFonts w:ascii="Cambria" w:hAnsi="Cambria"/>
                    <w:sz w:val="18"/>
                    <w:szCs w:val="18"/>
                  </w:rPr>
                  <w:delText>blue</w:delText>
                </w:r>
                <w:r w:rsidRPr="003D78D1" w:rsidDel="00905385">
                  <w:rPr>
                    <w:rFonts w:ascii="Cambria" w:hAnsi="Cambria"/>
                    <w:sz w:val="18"/>
                    <w:szCs w:val="18"/>
                  </w:rPr>
                  <w:tab/>
                  <w:delText>0.1</w:delText>
                </w:r>
                <w:r w:rsidRPr="003D78D1" w:rsidDel="00905385">
                  <w:rPr>
                    <w:rFonts w:ascii="Cambria" w:eastAsia="MS Mincho" w:hAnsi="Cambria"/>
                    <w:sz w:val="18"/>
                    <w:szCs w:val="18"/>
                    <w:lang w:eastAsia="ja-JP"/>
                  </w:rPr>
                  <w:delText>50</w:delText>
                </w:r>
                <w:r w:rsidRPr="003D78D1" w:rsidDel="00905385">
                  <w:rPr>
                    <w:rFonts w:ascii="Cambria" w:hAnsi="Cambria"/>
                    <w:sz w:val="18"/>
                    <w:szCs w:val="18"/>
                  </w:rPr>
                  <w:tab/>
                  <w:delText>0.060</w:delText>
                </w:r>
              </w:del>
            </w:ins>
          </w:p>
          <w:p w14:paraId="355F129E" w14:textId="327668E4"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828" w:author="Yasser F Syed" w:date="2017-07-06T13:46:00Z"/>
                <w:del w:id="829" w:author="Yasser F Syed" w:date="2017-07-06T14:13:00Z"/>
                <w:rFonts w:ascii="Cambria" w:eastAsia="MS Mincho" w:hAnsi="Cambria"/>
                <w:sz w:val="18"/>
                <w:szCs w:val="18"/>
                <w:lang w:eastAsia="ja-JP"/>
              </w:rPr>
            </w:pPr>
            <w:ins w:id="830" w:author="Yasser F Syed" w:date="2017-07-06T13:46:00Z">
              <w:del w:id="831" w:author="Yasser F Syed" w:date="2017-07-06T14:13:00Z">
                <w:r w:rsidRPr="003D78D1" w:rsidDel="00905385">
                  <w:rPr>
                    <w:rFonts w:ascii="Cambria" w:hAnsi="Cambria"/>
                    <w:sz w:val="18"/>
                    <w:szCs w:val="18"/>
                  </w:rPr>
                  <w:delText>red</w:delText>
                </w:r>
                <w:r w:rsidRPr="003D78D1" w:rsidDel="00905385">
                  <w:rPr>
                    <w:rFonts w:ascii="Cambria" w:hAnsi="Cambria"/>
                    <w:sz w:val="18"/>
                    <w:szCs w:val="18"/>
                  </w:rPr>
                  <w:tab/>
                  <w:delText>0.</w:delText>
                </w:r>
                <w:r w:rsidRPr="003D78D1" w:rsidDel="00905385">
                  <w:rPr>
                    <w:rFonts w:ascii="Cambria" w:eastAsia="MS Mincho" w:hAnsi="Cambria"/>
                    <w:sz w:val="18"/>
                    <w:szCs w:val="18"/>
                    <w:lang w:eastAsia="ja-JP"/>
                  </w:rPr>
                  <w:delText>680</w:delText>
                </w:r>
                <w:r w:rsidRPr="003D78D1" w:rsidDel="00905385">
                  <w:rPr>
                    <w:rFonts w:ascii="Cambria" w:hAnsi="Cambria"/>
                    <w:sz w:val="18"/>
                    <w:szCs w:val="18"/>
                  </w:rPr>
                  <w:tab/>
                  <w:delText>0.</w:delText>
                </w:r>
                <w:r w:rsidRPr="003D78D1" w:rsidDel="00905385">
                  <w:rPr>
                    <w:rFonts w:ascii="Cambria" w:eastAsia="MS Mincho" w:hAnsi="Cambria"/>
                    <w:sz w:val="18"/>
                    <w:szCs w:val="18"/>
                    <w:lang w:eastAsia="ja-JP"/>
                  </w:rPr>
                  <w:delText>320</w:delText>
                </w:r>
              </w:del>
            </w:ins>
          </w:p>
          <w:p w14:paraId="1B5A11C4" w14:textId="03A2C960"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832" w:author="Yasser F Syed" w:date="2017-07-06T13:46:00Z"/>
                <w:del w:id="833" w:author="Yasser F Syed" w:date="2017-07-06T14:13:00Z"/>
                <w:rFonts w:ascii="Cambria" w:hAnsi="Cambria"/>
                <w:sz w:val="18"/>
                <w:szCs w:val="18"/>
              </w:rPr>
            </w:pPr>
            <w:ins w:id="834" w:author="Yasser F Syed" w:date="2017-07-06T13:46:00Z">
              <w:del w:id="835" w:author="Yasser F Syed" w:date="2017-07-06T14:13:00Z">
                <w:r w:rsidRPr="003D78D1" w:rsidDel="00905385">
                  <w:rPr>
                    <w:rFonts w:ascii="Cambria" w:hAnsi="Cambria"/>
                    <w:sz w:val="18"/>
                    <w:szCs w:val="18"/>
                  </w:rPr>
                  <w:delText>white D65</w:delText>
                </w:r>
                <w:r w:rsidRPr="003D78D1" w:rsidDel="00905385">
                  <w:rPr>
                    <w:rFonts w:ascii="Cambria" w:hAnsi="Cambria"/>
                    <w:sz w:val="18"/>
                    <w:szCs w:val="18"/>
                  </w:rPr>
                  <w:tab/>
                  <w:delText>0.3127</w:delText>
                </w:r>
                <w:r w:rsidRPr="003D78D1" w:rsidDel="00905385">
                  <w:rPr>
                    <w:rFonts w:ascii="Cambria" w:hAnsi="Cambria"/>
                    <w:sz w:val="18"/>
                    <w:szCs w:val="18"/>
                  </w:rPr>
                  <w:tab/>
                  <w:delText>0.3290</w:delText>
                </w:r>
              </w:del>
            </w:ins>
          </w:p>
        </w:tc>
        <w:tc>
          <w:tcPr>
            <w:tcW w:w="4231" w:type="dxa"/>
            <w:tcBorders>
              <w:top w:val="single" w:sz="6" w:space="0" w:color="auto"/>
              <w:left w:val="single" w:sz="6" w:space="0" w:color="auto"/>
              <w:bottom w:val="single" w:sz="6" w:space="0" w:color="auto"/>
              <w:right w:val="single" w:sz="6" w:space="0" w:color="auto"/>
            </w:tcBorders>
          </w:tcPr>
          <w:p w14:paraId="696841ED" w14:textId="1714137C"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836" w:author="Yasser F Syed" w:date="2017-07-06T13:46:00Z"/>
                <w:del w:id="837" w:author="Yasser F Syed" w:date="2017-07-06T14:13:00Z"/>
                <w:rFonts w:ascii="Cambria" w:eastAsia="MS Mincho" w:hAnsi="Cambria"/>
                <w:sz w:val="18"/>
                <w:szCs w:val="18"/>
                <w:lang w:eastAsia="ja-JP"/>
              </w:rPr>
            </w:pPr>
            <w:ins w:id="838" w:author="Yasser F Syed" w:date="2017-07-06T13:46:00Z">
              <w:del w:id="839" w:author="Yasser F Syed" w:date="2017-07-06T14:13:00Z">
                <w:r w:rsidRPr="003D78D1" w:rsidDel="00905385">
                  <w:rPr>
                    <w:rFonts w:ascii="Cambria" w:eastAsia="MS Mincho" w:hAnsi="Cambria"/>
                    <w:sz w:val="18"/>
                    <w:szCs w:val="18"/>
                    <w:lang w:eastAsia="ja-JP"/>
                  </w:rPr>
                  <w:delText>Society of Motion Picture and Television Engineers EG 432-1 (2010)</w:delText>
                </w:r>
              </w:del>
            </w:ins>
          </w:p>
        </w:tc>
      </w:tr>
      <w:tr w:rsidR="00880A41" w:rsidRPr="003D78D1" w:rsidDel="00905385" w14:paraId="73E28848" w14:textId="354203D1" w:rsidTr="00F85FE9">
        <w:trPr>
          <w:cantSplit/>
          <w:jc w:val="center"/>
          <w:ins w:id="840" w:author="Yasser F Syed" w:date="2017-07-06T13:46:00Z"/>
          <w:del w:id="841" w:author="Yasser F Syed" w:date="2017-07-06T14:13:00Z"/>
        </w:trPr>
        <w:tc>
          <w:tcPr>
            <w:tcW w:w="858" w:type="dxa"/>
            <w:tcBorders>
              <w:top w:val="single" w:sz="6" w:space="0" w:color="auto"/>
              <w:left w:val="single" w:sz="6" w:space="0" w:color="auto"/>
              <w:bottom w:val="single" w:sz="6" w:space="0" w:color="auto"/>
              <w:right w:val="single" w:sz="6" w:space="0" w:color="auto"/>
            </w:tcBorders>
          </w:tcPr>
          <w:p w14:paraId="64C46B36" w14:textId="67D12F11" w:rsidR="00880A41" w:rsidRPr="003D78D1" w:rsidDel="00905385" w:rsidRDefault="00880A41" w:rsidP="00F85FE9">
            <w:pPr>
              <w:pStyle w:val="tablecell"/>
              <w:keepNext w:val="0"/>
              <w:numPr>
                <w:ilvl w:val="12"/>
                <w:numId w:val="0"/>
              </w:numPr>
              <w:spacing w:before="20" w:after="20"/>
              <w:jc w:val="center"/>
              <w:rPr>
                <w:ins w:id="842" w:author="Yasser F Syed" w:date="2017-07-06T13:46:00Z"/>
                <w:del w:id="843" w:author="Yasser F Syed" w:date="2017-07-06T14:13:00Z"/>
                <w:rFonts w:ascii="Cambria" w:hAnsi="Cambria"/>
                <w:sz w:val="18"/>
                <w:szCs w:val="18"/>
              </w:rPr>
            </w:pPr>
            <w:ins w:id="844" w:author="Yasser F Syed" w:date="2017-07-06T13:46:00Z">
              <w:del w:id="845" w:author="Yasser F Syed" w:date="2017-07-06T14:13:00Z">
                <w:r w:rsidRPr="003D78D1" w:rsidDel="00905385">
                  <w:rPr>
                    <w:rFonts w:ascii="Cambria" w:eastAsia="MS Mincho" w:hAnsi="Cambria"/>
                    <w:sz w:val="18"/>
                    <w:szCs w:val="18"/>
                    <w:lang w:eastAsia="ja-JP"/>
                  </w:rPr>
                  <w:delText>13</w:delText>
                </w:r>
                <w:r w:rsidRPr="003D78D1" w:rsidDel="00905385">
                  <w:rPr>
                    <w:rFonts w:ascii="Cambria" w:hAnsi="Cambria"/>
                    <w:sz w:val="18"/>
                    <w:szCs w:val="18"/>
                  </w:rPr>
                  <w:delText>–21</w:delText>
                </w:r>
              </w:del>
            </w:ins>
          </w:p>
        </w:tc>
        <w:tc>
          <w:tcPr>
            <w:tcW w:w="4295" w:type="dxa"/>
            <w:tcBorders>
              <w:top w:val="single" w:sz="6" w:space="0" w:color="auto"/>
              <w:left w:val="single" w:sz="6" w:space="0" w:color="auto"/>
              <w:bottom w:val="single" w:sz="6" w:space="0" w:color="auto"/>
              <w:right w:val="single" w:sz="6" w:space="0" w:color="auto"/>
            </w:tcBorders>
          </w:tcPr>
          <w:p w14:paraId="5E51D014" w14:textId="5F07836E"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846" w:author="Yasser F Syed" w:date="2017-07-06T13:46:00Z"/>
                <w:del w:id="847" w:author="Yasser F Syed" w:date="2017-07-06T14:13:00Z"/>
                <w:rFonts w:ascii="Cambria" w:hAnsi="Cambria"/>
                <w:sz w:val="18"/>
                <w:szCs w:val="18"/>
              </w:rPr>
            </w:pPr>
            <w:ins w:id="848" w:author="Yasser F Syed" w:date="2017-07-06T13:46:00Z">
              <w:del w:id="849" w:author="Yasser F Syed" w:date="2017-07-06T14:13:00Z">
                <w:r w:rsidRPr="003D78D1" w:rsidDel="00905385">
                  <w:rPr>
                    <w:rFonts w:ascii="Cambria" w:hAnsi="Cambria"/>
                    <w:sz w:val="18"/>
                    <w:szCs w:val="18"/>
                  </w:rPr>
                  <w:delText>Reserved</w:delText>
                </w:r>
              </w:del>
            </w:ins>
          </w:p>
        </w:tc>
        <w:tc>
          <w:tcPr>
            <w:tcW w:w="4231" w:type="dxa"/>
            <w:tcBorders>
              <w:top w:val="single" w:sz="6" w:space="0" w:color="auto"/>
              <w:left w:val="single" w:sz="6" w:space="0" w:color="auto"/>
              <w:bottom w:val="single" w:sz="6" w:space="0" w:color="auto"/>
              <w:right w:val="single" w:sz="6" w:space="0" w:color="auto"/>
            </w:tcBorders>
          </w:tcPr>
          <w:p w14:paraId="03A88AD4" w14:textId="3E49EE26"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850" w:author="Yasser F Syed" w:date="2017-07-06T13:46:00Z"/>
                <w:del w:id="851" w:author="Yasser F Syed" w:date="2017-07-06T14:13:00Z"/>
                <w:rFonts w:ascii="Cambria" w:hAnsi="Cambria"/>
                <w:sz w:val="18"/>
                <w:szCs w:val="18"/>
              </w:rPr>
            </w:pPr>
            <w:ins w:id="852" w:author="Yasser F Syed" w:date="2017-07-06T13:46:00Z">
              <w:del w:id="853" w:author="Yasser F Syed" w:date="2017-07-06T14:13:00Z">
                <w:r w:rsidRPr="003D78D1" w:rsidDel="00905385">
                  <w:rPr>
                    <w:rFonts w:ascii="Cambria" w:hAnsi="Cambria"/>
                    <w:sz w:val="18"/>
                    <w:szCs w:val="18"/>
                  </w:rPr>
                  <w:delText>For future use by ITU-T | ISO/IEC</w:delText>
                </w:r>
              </w:del>
            </w:ins>
          </w:p>
        </w:tc>
      </w:tr>
      <w:tr w:rsidR="00880A41" w:rsidRPr="003D78D1" w:rsidDel="00905385" w14:paraId="549CDD19" w14:textId="3A0EABC4" w:rsidTr="00F85FE9">
        <w:trPr>
          <w:cantSplit/>
          <w:jc w:val="center"/>
          <w:ins w:id="854" w:author="Yasser F Syed" w:date="2017-07-06T13:46:00Z"/>
          <w:del w:id="855" w:author="Yasser F Syed" w:date="2017-07-06T14:13:00Z"/>
        </w:trPr>
        <w:tc>
          <w:tcPr>
            <w:tcW w:w="858" w:type="dxa"/>
            <w:tcBorders>
              <w:top w:val="single" w:sz="6" w:space="0" w:color="auto"/>
              <w:left w:val="single" w:sz="6" w:space="0" w:color="auto"/>
              <w:bottom w:val="single" w:sz="6" w:space="0" w:color="auto"/>
              <w:right w:val="single" w:sz="6" w:space="0" w:color="auto"/>
            </w:tcBorders>
          </w:tcPr>
          <w:p w14:paraId="549324DF" w14:textId="409944DD" w:rsidR="00880A41" w:rsidRPr="003D78D1" w:rsidDel="00905385" w:rsidRDefault="00880A41" w:rsidP="00F85FE9">
            <w:pPr>
              <w:pStyle w:val="tablecell"/>
              <w:keepNext w:val="0"/>
              <w:numPr>
                <w:ilvl w:val="12"/>
                <w:numId w:val="0"/>
              </w:numPr>
              <w:spacing w:before="20" w:after="20"/>
              <w:jc w:val="center"/>
              <w:rPr>
                <w:ins w:id="856" w:author="Yasser F Syed" w:date="2017-07-06T13:46:00Z"/>
                <w:del w:id="857" w:author="Yasser F Syed" w:date="2017-07-06T14:13:00Z"/>
                <w:rFonts w:ascii="Cambria" w:hAnsi="Cambria"/>
                <w:sz w:val="18"/>
                <w:szCs w:val="18"/>
              </w:rPr>
            </w:pPr>
            <w:ins w:id="858" w:author="Yasser F Syed" w:date="2017-07-06T13:46:00Z">
              <w:del w:id="859" w:author="Yasser F Syed" w:date="2017-07-06T14:13:00Z">
                <w:r w:rsidRPr="003D78D1" w:rsidDel="00905385">
                  <w:rPr>
                    <w:rFonts w:ascii="Cambria" w:hAnsi="Cambria"/>
                    <w:sz w:val="18"/>
                    <w:szCs w:val="18"/>
                  </w:rPr>
                  <w:delText>22</w:delText>
                </w:r>
              </w:del>
            </w:ins>
          </w:p>
        </w:tc>
        <w:tc>
          <w:tcPr>
            <w:tcW w:w="4295" w:type="dxa"/>
            <w:tcBorders>
              <w:top w:val="single" w:sz="6" w:space="0" w:color="auto"/>
              <w:left w:val="single" w:sz="6" w:space="0" w:color="auto"/>
              <w:bottom w:val="single" w:sz="6" w:space="0" w:color="auto"/>
              <w:right w:val="single" w:sz="6" w:space="0" w:color="auto"/>
            </w:tcBorders>
          </w:tcPr>
          <w:p w14:paraId="2BFA5C73" w14:textId="52F3A741" w:rsidR="00880A41" w:rsidRPr="003D78D1" w:rsidDel="00905385" w:rsidRDefault="00880A41" w:rsidP="00F85FE9">
            <w:pPr>
              <w:pStyle w:val="tablecell"/>
              <w:keepNext w:val="0"/>
              <w:numPr>
                <w:ilvl w:val="12"/>
                <w:numId w:val="0"/>
              </w:numPr>
              <w:tabs>
                <w:tab w:val="left" w:pos="1408"/>
                <w:tab w:val="left" w:pos="2401"/>
              </w:tabs>
              <w:spacing w:before="20" w:after="20"/>
              <w:rPr>
                <w:ins w:id="860" w:author="Yasser F Syed" w:date="2017-07-06T13:46:00Z"/>
                <w:del w:id="861" w:author="Yasser F Syed" w:date="2017-07-06T14:13:00Z"/>
                <w:rFonts w:ascii="Cambria" w:hAnsi="Cambria"/>
                <w:sz w:val="18"/>
                <w:szCs w:val="18"/>
              </w:rPr>
            </w:pPr>
            <w:ins w:id="862" w:author="Yasser F Syed" w:date="2017-07-06T13:46:00Z">
              <w:del w:id="863" w:author="Yasser F Syed" w:date="2017-07-06T14:13:00Z">
                <w:r w:rsidRPr="003D78D1" w:rsidDel="00905385">
                  <w:rPr>
                    <w:rFonts w:ascii="Cambria" w:hAnsi="Cambria"/>
                    <w:sz w:val="18"/>
                    <w:szCs w:val="18"/>
                  </w:rPr>
                  <w:delText>primary</w:delText>
                </w:r>
                <w:r w:rsidRPr="003D78D1" w:rsidDel="00905385">
                  <w:rPr>
                    <w:rFonts w:ascii="Cambria" w:hAnsi="Cambria"/>
                    <w:sz w:val="18"/>
                    <w:szCs w:val="18"/>
                  </w:rPr>
                  <w:tab/>
                  <w:delText>x</w:delText>
                </w:r>
                <w:r w:rsidRPr="003D78D1" w:rsidDel="00905385">
                  <w:rPr>
                    <w:rFonts w:ascii="Cambria" w:hAnsi="Cambria"/>
                    <w:sz w:val="18"/>
                    <w:szCs w:val="18"/>
                  </w:rPr>
                  <w:tab/>
                  <w:delText>y</w:delText>
                </w:r>
              </w:del>
            </w:ins>
          </w:p>
          <w:p w14:paraId="3EB96EA9" w14:textId="686441B3" w:rsidR="00880A41" w:rsidRPr="003D78D1" w:rsidDel="00905385" w:rsidRDefault="00880A41" w:rsidP="00F85FE9">
            <w:pPr>
              <w:pStyle w:val="tablecell"/>
              <w:keepNext w:val="0"/>
              <w:numPr>
                <w:ilvl w:val="12"/>
                <w:numId w:val="0"/>
              </w:numPr>
              <w:tabs>
                <w:tab w:val="left" w:pos="1408"/>
                <w:tab w:val="left" w:pos="2401"/>
              </w:tabs>
              <w:spacing w:before="20" w:after="20"/>
              <w:rPr>
                <w:ins w:id="864" w:author="Yasser F Syed" w:date="2017-07-06T13:46:00Z"/>
                <w:del w:id="865" w:author="Yasser F Syed" w:date="2017-07-06T14:13:00Z"/>
                <w:rFonts w:ascii="Cambria" w:hAnsi="Cambria"/>
                <w:sz w:val="18"/>
                <w:szCs w:val="18"/>
              </w:rPr>
            </w:pPr>
            <w:ins w:id="866" w:author="Yasser F Syed" w:date="2017-07-06T13:46:00Z">
              <w:del w:id="867" w:author="Yasser F Syed" w:date="2017-07-06T14:13:00Z">
                <w:r w:rsidRPr="003D78D1" w:rsidDel="00905385">
                  <w:rPr>
                    <w:rFonts w:ascii="Cambria" w:hAnsi="Cambria"/>
                    <w:sz w:val="18"/>
                    <w:szCs w:val="18"/>
                  </w:rPr>
                  <w:delText>green</w:delText>
                </w:r>
                <w:r w:rsidRPr="003D78D1" w:rsidDel="00905385">
                  <w:rPr>
                    <w:rFonts w:ascii="Cambria" w:hAnsi="Cambria"/>
                    <w:sz w:val="18"/>
                    <w:szCs w:val="18"/>
                  </w:rPr>
                  <w:tab/>
                  <w:delText>0.295</w:delText>
                </w:r>
                <w:r w:rsidRPr="003D78D1" w:rsidDel="00905385">
                  <w:rPr>
                    <w:rFonts w:ascii="Cambria" w:hAnsi="Cambria"/>
                    <w:sz w:val="18"/>
                    <w:szCs w:val="18"/>
                  </w:rPr>
                  <w:tab/>
                  <w:delText>0.605</w:delText>
                </w:r>
              </w:del>
            </w:ins>
          </w:p>
          <w:p w14:paraId="6AD71CCA" w14:textId="69396F1B" w:rsidR="00880A41" w:rsidRPr="003D78D1" w:rsidDel="00905385" w:rsidRDefault="00880A41" w:rsidP="00F85FE9">
            <w:pPr>
              <w:pStyle w:val="tablecell"/>
              <w:keepNext w:val="0"/>
              <w:numPr>
                <w:ilvl w:val="12"/>
                <w:numId w:val="0"/>
              </w:numPr>
              <w:tabs>
                <w:tab w:val="left" w:pos="1408"/>
                <w:tab w:val="left" w:pos="2401"/>
              </w:tabs>
              <w:spacing w:before="20" w:after="20"/>
              <w:rPr>
                <w:ins w:id="868" w:author="Yasser F Syed" w:date="2017-07-06T13:46:00Z"/>
                <w:del w:id="869" w:author="Yasser F Syed" w:date="2017-07-06T14:13:00Z"/>
                <w:rFonts w:ascii="Cambria" w:hAnsi="Cambria"/>
                <w:sz w:val="18"/>
                <w:szCs w:val="18"/>
              </w:rPr>
            </w:pPr>
            <w:ins w:id="870" w:author="Yasser F Syed" w:date="2017-07-06T13:46:00Z">
              <w:del w:id="871" w:author="Yasser F Syed" w:date="2017-07-06T14:13:00Z">
                <w:r w:rsidRPr="003D78D1" w:rsidDel="00905385">
                  <w:rPr>
                    <w:rFonts w:ascii="Cambria" w:hAnsi="Cambria"/>
                    <w:sz w:val="18"/>
                    <w:szCs w:val="18"/>
                  </w:rPr>
                  <w:delText>blue</w:delText>
                </w:r>
                <w:r w:rsidRPr="003D78D1" w:rsidDel="00905385">
                  <w:rPr>
                    <w:rFonts w:ascii="Cambria" w:hAnsi="Cambria"/>
                    <w:sz w:val="18"/>
                    <w:szCs w:val="18"/>
                  </w:rPr>
                  <w:tab/>
                  <w:delText>0.155</w:delText>
                </w:r>
                <w:r w:rsidRPr="003D78D1" w:rsidDel="00905385">
                  <w:rPr>
                    <w:rFonts w:ascii="Cambria" w:hAnsi="Cambria"/>
                    <w:sz w:val="18"/>
                    <w:szCs w:val="18"/>
                  </w:rPr>
                  <w:tab/>
                  <w:delText>0.077</w:delText>
                </w:r>
              </w:del>
            </w:ins>
          </w:p>
          <w:p w14:paraId="59785197" w14:textId="5B683B0B" w:rsidR="00880A41" w:rsidRPr="003D78D1" w:rsidDel="00905385" w:rsidRDefault="00880A41" w:rsidP="00F85FE9">
            <w:pPr>
              <w:pStyle w:val="tablecell"/>
              <w:keepNext w:val="0"/>
              <w:numPr>
                <w:ilvl w:val="12"/>
                <w:numId w:val="0"/>
              </w:numPr>
              <w:tabs>
                <w:tab w:val="left" w:pos="1408"/>
                <w:tab w:val="left" w:pos="2401"/>
              </w:tabs>
              <w:spacing w:before="20" w:after="20"/>
              <w:rPr>
                <w:ins w:id="872" w:author="Yasser F Syed" w:date="2017-07-06T13:46:00Z"/>
                <w:del w:id="873" w:author="Yasser F Syed" w:date="2017-07-06T14:13:00Z"/>
                <w:rFonts w:ascii="Cambria" w:hAnsi="Cambria"/>
                <w:sz w:val="18"/>
                <w:szCs w:val="18"/>
              </w:rPr>
            </w:pPr>
            <w:ins w:id="874" w:author="Yasser F Syed" w:date="2017-07-06T13:46:00Z">
              <w:del w:id="875" w:author="Yasser F Syed" w:date="2017-07-06T14:13:00Z">
                <w:r w:rsidRPr="003D78D1" w:rsidDel="00905385">
                  <w:rPr>
                    <w:rFonts w:ascii="Cambria" w:hAnsi="Cambria"/>
                    <w:sz w:val="18"/>
                    <w:szCs w:val="18"/>
                  </w:rPr>
                  <w:delText>red</w:delText>
                </w:r>
                <w:r w:rsidRPr="003D78D1" w:rsidDel="00905385">
                  <w:rPr>
                    <w:rFonts w:ascii="Cambria" w:hAnsi="Cambria"/>
                    <w:sz w:val="18"/>
                    <w:szCs w:val="18"/>
                  </w:rPr>
                  <w:tab/>
                  <w:delText>0.630</w:delText>
                </w:r>
                <w:r w:rsidRPr="003D78D1" w:rsidDel="00905385">
                  <w:rPr>
                    <w:rFonts w:ascii="Cambria" w:hAnsi="Cambria"/>
                    <w:sz w:val="18"/>
                    <w:szCs w:val="18"/>
                  </w:rPr>
                  <w:tab/>
                  <w:delText>0.340</w:delText>
                </w:r>
              </w:del>
            </w:ins>
          </w:p>
          <w:p w14:paraId="77DEF062" w14:textId="5722D1B6" w:rsidR="00880A41" w:rsidRPr="003D78D1" w:rsidDel="00905385" w:rsidRDefault="00880A41" w:rsidP="00F85FE9">
            <w:pPr>
              <w:pStyle w:val="tablecell"/>
              <w:keepNext w:val="0"/>
              <w:numPr>
                <w:ilvl w:val="12"/>
                <w:numId w:val="0"/>
              </w:numPr>
              <w:tabs>
                <w:tab w:val="left" w:pos="1408"/>
                <w:tab w:val="left" w:pos="2401"/>
              </w:tabs>
              <w:spacing w:before="20" w:after="20"/>
              <w:rPr>
                <w:ins w:id="876" w:author="Yasser F Syed" w:date="2017-07-06T13:46:00Z"/>
                <w:del w:id="877" w:author="Yasser F Syed" w:date="2017-07-06T14:13:00Z"/>
                <w:rFonts w:ascii="Cambria" w:hAnsi="Cambria"/>
                <w:sz w:val="18"/>
                <w:szCs w:val="18"/>
              </w:rPr>
            </w:pPr>
            <w:ins w:id="878" w:author="Yasser F Syed" w:date="2017-07-06T13:46:00Z">
              <w:del w:id="879" w:author="Yasser F Syed" w:date="2017-07-06T14:13:00Z">
                <w:r w:rsidRPr="003D78D1" w:rsidDel="00905385">
                  <w:rPr>
                    <w:rFonts w:ascii="Cambria" w:hAnsi="Cambria"/>
                    <w:sz w:val="18"/>
                    <w:szCs w:val="18"/>
                  </w:rPr>
                  <w:delText>white D65</w:delText>
                </w:r>
                <w:r w:rsidRPr="003D78D1" w:rsidDel="00905385">
                  <w:rPr>
                    <w:rFonts w:ascii="Cambria" w:hAnsi="Cambria"/>
                    <w:sz w:val="18"/>
                    <w:szCs w:val="18"/>
                  </w:rPr>
                  <w:tab/>
                  <w:delText>0.3127</w:delText>
                </w:r>
                <w:r w:rsidRPr="003D78D1" w:rsidDel="00905385">
                  <w:rPr>
                    <w:rFonts w:ascii="Cambria" w:hAnsi="Cambria"/>
                    <w:sz w:val="18"/>
                    <w:szCs w:val="18"/>
                  </w:rPr>
                  <w:tab/>
                  <w:delText>0.3290</w:delText>
                </w:r>
              </w:del>
            </w:ins>
          </w:p>
        </w:tc>
        <w:tc>
          <w:tcPr>
            <w:tcW w:w="4231" w:type="dxa"/>
            <w:tcBorders>
              <w:top w:val="single" w:sz="6" w:space="0" w:color="auto"/>
              <w:left w:val="single" w:sz="6" w:space="0" w:color="auto"/>
              <w:bottom w:val="single" w:sz="6" w:space="0" w:color="auto"/>
              <w:right w:val="single" w:sz="6" w:space="0" w:color="auto"/>
            </w:tcBorders>
          </w:tcPr>
          <w:p w14:paraId="3EB8DA56" w14:textId="7B104407"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880" w:author="Yasser F Syed" w:date="2017-07-06T13:46:00Z"/>
                <w:del w:id="881" w:author="Yasser F Syed" w:date="2017-07-06T14:13:00Z"/>
                <w:rFonts w:ascii="Cambria" w:hAnsi="Cambria"/>
                <w:sz w:val="18"/>
                <w:szCs w:val="18"/>
              </w:rPr>
            </w:pPr>
            <w:ins w:id="882" w:author="Yasser F Syed" w:date="2017-07-06T13:46:00Z">
              <w:del w:id="883" w:author="Yasser F Syed" w:date="2017-07-06T14:13:00Z">
                <w:r w:rsidRPr="003D78D1" w:rsidDel="00905385">
                  <w:rPr>
                    <w:rFonts w:ascii="Cambria" w:eastAsia="MS Mincho" w:hAnsi="Cambria"/>
                    <w:sz w:val="18"/>
                    <w:szCs w:val="18"/>
                    <w:lang w:eastAsia="ja-JP"/>
                  </w:rPr>
                  <w:delText>EBU</w:delText>
                </w:r>
                <w:r w:rsidRPr="003D78D1" w:rsidDel="00905385">
                  <w:rPr>
                    <w:rFonts w:ascii="Cambria" w:hAnsi="Cambria"/>
                    <w:sz w:val="18"/>
                    <w:szCs w:val="18"/>
                  </w:rPr>
                  <w:delText xml:space="preserve"> Tech. 3213-E (1975)</w:delText>
                </w:r>
              </w:del>
            </w:ins>
          </w:p>
        </w:tc>
      </w:tr>
      <w:tr w:rsidR="00880A41" w:rsidRPr="003D78D1" w:rsidDel="00905385" w14:paraId="06FB094A" w14:textId="18AD4485" w:rsidTr="00F85FE9">
        <w:trPr>
          <w:cantSplit/>
          <w:jc w:val="center"/>
          <w:ins w:id="884" w:author="Yasser F Syed" w:date="2017-07-06T13:46:00Z"/>
          <w:del w:id="885" w:author="Yasser F Syed" w:date="2017-07-06T14:13:00Z"/>
        </w:trPr>
        <w:tc>
          <w:tcPr>
            <w:tcW w:w="858" w:type="dxa"/>
            <w:tcBorders>
              <w:top w:val="single" w:sz="6" w:space="0" w:color="auto"/>
              <w:left w:val="single" w:sz="6" w:space="0" w:color="auto"/>
              <w:bottom w:val="single" w:sz="6" w:space="0" w:color="auto"/>
              <w:right w:val="single" w:sz="6" w:space="0" w:color="auto"/>
            </w:tcBorders>
          </w:tcPr>
          <w:p w14:paraId="20DAE957" w14:textId="5FE05558" w:rsidR="00880A41" w:rsidRPr="003D78D1" w:rsidDel="00905385" w:rsidRDefault="00880A41" w:rsidP="00F85FE9">
            <w:pPr>
              <w:pStyle w:val="tablecell"/>
              <w:keepNext w:val="0"/>
              <w:numPr>
                <w:ilvl w:val="12"/>
                <w:numId w:val="0"/>
              </w:numPr>
              <w:spacing w:before="20" w:after="20"/>
              <w:jc w:val="center"/>
              <w:rPr>
                <w:ins w:id="886" w:author="Yasser F Syed" w:date="2017-07-06T13:46:00Z"/>
                <w:del w:id="887" w:author="Yasser F Syed" w:date="2017-07-06T14:13:00Z"/>
                <w:rFonts w:ascii="Cambria" w:hAnsi="Cambria"/>
                <w:sz w:val="18"/>
                <w:szCs w:val="18"/>
              </w:rPr>
            </w:pPr>
            <w:ins w:id="888" w:author="Yasser F Syed" w:date="2017-07-06T13:46:00Z">
              <w:del w:id="889" w:author="Yasser F Syed" w:date="2017-07-06T14:13:00Z">
                <w:r w:rsidRPr="003D78D1" w:rsidDel="00905385">
                  <w:rPr>
                    <w:rFonts w:ascii="Cambria" w:hAnsi="Cambria"/>
                    <w:sz w:val="18"/>
                    <w:szCs w:val="18"/>
                  </w:rPr>
                  <w:delText>23–255</w:delText>
                </w:r>
              </w:del>
            </w:ins>
          </w:p>
        </w:tc>
        <w:tc>
          <w:tcPr>
            <w:tcW w:w="4295" w:type="dxa"/>
            <w:tcBorders>
              <w:top w:val="single" w:sz="6" w:space="0" w:color="auto"/>
              <w:left w:val="single" w:sz="6" w:space="0" w:color="auto"/>
              <w:bottom w:val="single" w:sz="6" w:space="0" w:color="auto"/>
              <w:right w:val="single" w:sz="6" w:space="0" w:color="auto"/>
            </w:tcBorders>
          </w:tcPr>
          <w:p w14:paraId="09367F9B" w14:textId="3C36F453"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890" w:author="Yasser F Syed" w:date="2017-07-06T13:46:00Z"/>
                <w:del w:id="891" w:author="Yasser F Syed" w:date="2017-07-06T14:13:00Z"/>
                <w:rFonts w:ascii="Cambria" w:hAnsi="Cambria"/>
                <w:sz w:val="18"/>
                <w:szCs w:val="18"/>
              </w:rPr>
            </w:pPr>
            <w:ins w:id="892" w:author="Yasser F Syed" w:date="2017-07-06T13:46:00Z">
              <w:del w:id="893" w:author="Yasser F Syed" w:date="2017-07-06T14:13:00Z">
                <w:r w:rsidRPr="003D78D1" w:rsidDel="00905385">
                  <w:rPr>
                    <w:rFonts w:ascii="Cambria" w:hAnsi="Cambria"/>
                    <w:sz w:val="18"/>
                    <w:szCs w:val="18"/>
                  </w:rPr>
                  <w:delText>Reserved</w:delText>
                </w:r>
              </w:del>
            </w:ins>
          </w:p>
        </w:tc>
        <w:tc>
          <w:tcPr>
            <w:tcW w:w="4231" w:type="dxa"/>
            <w:tcBorders>
              <w:top w:val="single" w:sz="6" w:space="0" w:color="auto"/>
              <w:left w:val="single" w:sz="6" w:space="0" w:color="auto"/>
              <w:bottom w:val="single" w:sz="6" w:space="0" w:color="auto"/>
              <w:right w:val="single" w:sz="6" w:space="0" w:color="auto"/>
            </w:tcBorders>
          </w:tcPr>
          <w:p w14:paraId="0ACA1E5A" w14:textId="2347E873" w:rsidR="00880A41" w:rsidRPr="003D78D1" w:rsidDel="00905385" w:rsidRDefault="00880A41" w:rsidP="00F85FE9">
            <w:pPr>
              <w:pStyle w:val="tablecell"/>
              <w:keepNext w:val="0"/>
              <w:numPr>
                <w:ilvl w:val="12"/>
                <w:numId w:val="0"/>
              </w:numPr>
              <w:tabs>
                <w:tab w:val="left" w:pos="1408"/>
                <w:tab w:val="left" w:pos="2401"/>
              </w:tabs>
              <w:spacing w:before="20" w:after="20"/>
              <w:jc w:val="left"/>
              <w:rPr>
                <w:ins w:id="894" w:author="Yasser F Syed" w:date="2017-07-06T13:46:00Z"/>
                <w:del w:id="895" w:author="Yasser F Syed" w:date="2017-07-06T14:13:00Z"/>
                <w:rFonts w:ascii="Cambria" w:hAnsi="Cambria"/>
                <w:sz w:val="18"/>
                <w:szCs w:val="18"/>
              </w:rPr>
            </w:pPr>
            <w:ins w:id="896" w:author="Yasser F Syed" w:date="2017-07-06T13:46:00Z">
              <w:del w:id="897" w:author="Yasser F Syed" w:date="2017-07-06T14:13:00Z">
                <w:r w:rsidRPr="003D78D1" w:rsidDel="00905385">
                  <w:rPr>
                    <w:rFonts w:ascii="Cambria" w:hAnsi="Cambria"/>
                    <w:sz w:val="18"/>
                    <w:szCs w:val="18"/>
                  </w:rPr>
                  <w:delText>For future use by ITU-T | ISO/IEC</w:delText>
                </w:r>
              </w:del>
            </w:ins>
          </w:p>
        </w:tc>
      </w:tr>
    </w:tbl>
    <w:p w14:paraId="679FFDE6" w14:textId="77777777" w:rsidR="0094255C" w:rsidRDefault="0094255C">
      <w:pPr>
        <w:rPr>
          <w:lang w:val="en-CA"/>
        </w:rPr>
        <w:pPrChange w:id="898" w:author="Yasser F Syed" w:date="2017-07-06T10:00:00Z">
          <w:pPr>
            <w:numPr>
              <w:numId w:val="19"/>
            </w:numPr>
            <w:ind w:left="720" w:hanging="360"/>
          </w:pPr>
        </w:pPrChange>
      </w:pPr>
    </w:p>
    <w:p w14:paraId="7FDC4C39" w14:textId="77777777" w:rsidR="006D1176" w:rsidRDefault="006D1176" w:rsidP="007B4C94">
      <w:pPr>
        <w:ind w:left="720"/>
        <w:rPr>
          <w:lang w:val="en-CA"/>
        </w:rPr>
      </w:pPr>
    </w:p>
    <w:p w14:paraId="41652795" w14:textId="77777777" w:rsidR="00DE4065" w:rsidRDefault="00DE4065" w:rsidP="00DE4065">
      <w:pPr>
        <w:rPr>
          <w:ins w:id="899" w:author="Yasser F Syed" w:date="2017-07-06T14:51:00Z"/>
          <w:lang w:val="en-CA"/>
        </w:rPr>
      </w:pPr>
      <w:r>
        <w:rPr>
          <w:lang w:val="en-CA"/>
        </w:rPr>
        <w:t>[</w:t>
      </w:r>
      <w:r w:rsidR="00B9617C">
        <w:rPr>
          <w:lang w:val="en-CA"/>
        </w:rPr>
        <w:t>Mastering</w:t>
      </w:r>
      <w:r>
        <w:rPr>
          <w:lang w:val="en-CA"/>
        </w:rPr>
        <w:t>DisplayTag]</w:t>
      </w:r>
    </w:p>
    <w:p w14:paraId="6F1C51A0" w14:textId="58B86BF6" w:rsidR="00B40452" w:rsidRDefault="009A3FC2">
      <w:pPr>
        <w:jc w:val="center"/>
        <w:rPr>
          <w:ins w:id="900" w:author="Yasser F Syed" w:date="2017-07-06T16:14:00Z"/>
          <w:lang w:val="en-CA"/>
        </w:rPr>
        <w:pPrChange w:id="901" w:author="Yasser F Syed" w:date="2017-07-06T16:14:00Z">
          <w:pPr/>
        </w:pPrChange>
      </w:pPr>
      <w:ins w:id="902" w:author="Yasser F Syed" w:date="2017-07-06T16:13:00Z">
        <w:r>
          <w:t xml:space="preserve">Table </w:t>
        </w:r>
      </w:ins>
      <w:ins w:id="903" w:author="Yasser F Syed" w:date="2017-07-06T16:22:00Z">
        <w:r w:rsidR="00DF780D">
          <w:t>2</w:t>
        </w:r>
      </w:ins>
      <w:ins w:id="904" w:author="Yasser F Syed" w:date="2017-07-06T16:13:00Z">
        <w:r>
          <w:t xml:space="preserve">- </w:t>
        </w:r>
      </w:ins>
      <w:ins w:id="905" w:author="Yasser F Syed" w:date="2017-07-06T16:14:00Z">
        <w:r>
          <w:rPr>
            <w:lang w:val="en-CA"/>
          </w:rPr>
          <w:t>[MasteringDisplayTag] Combinations for SD/HD – SDR Content</w:t>
        </w:r>
      </w:ins>
    </w:p>
    <w:p w14:paraId="4A1571B9" w14:textId="77777777" w:rsidR="009A3FC2" w:rsidRDefault="009A3FC2">
      <w:pPr>
        <w:jc w:val="center"/>
        <w:rPr>
          <w:ins w:id="906" w:author="Yasser F Syed" w:date="2017-07-06T14:20:00Z"/>
          <w:lang w:val="en-CA"/>
        </w:rPr>
        <w:pPrChange w:id="907" w:author="Yasser F Syed" w:date="2017-07-06T16:14:00Z">
          <w:pPr/>
        </w:pPrChange>
      </w:pPr>
    </w:p>
    <w:tbl>
      <w:tblPr>
        <w:tblStyle w:val="TableGrid"/>
        <w:tblW w:w="10558" w:type="dxa"/>
        <w:tblLook w:val="04A0" w:firstRow="1" w:lastRow="0" w:firstColumn="1" w:lastColumn="0" w:noHBand="0" w:noVBand="1"/>
        <w:tblPrChange w:id="908" w:author="Yasser F Syed" w:date="2017-07-06T14:42:00Z">
          <w:tblPr>
            <w:tblStyle w:val="TableGrid"/>
            <w:tblW w:w="9985" w:type="dxa"/>
            <w:tblLook w:val="04A0" w:firstRow="1" w:lastRow="0" w:firstColumn="1" w:lastColumn="0" w:noHBand="0" w:noVBand="1"/>
          </w:tblPr>
        </w:tblPrChange>
      </w:tblPr>
      <w:tblGrid>
        <w:gridCol w:w="1552"/>
        <w:gridCol w:w="1557"/>
        <w:gridCol w:w="1573"/>
        <w:gridCol w:w="1555"/>
        <w:gridCol w:w="1556"/>
        <w:gridCol w:w="2765"/>
        <w:tblGridChange w:id="909">
          <w:tblGrid>
            <w:gridCol w:w="1552"/>
            <w:gridCol w:w="1557"/>
            <w:gridCol w:w="1573"/>
            <w:gridCol w:w="1555"/>
            <w:gridCol w:w="1556"/>
            <w:gridCol w:w="2192"/>
            <w:gridCol w:w="573"/>
          </w:tblGrid>
        </w:tblGridChange>
      </w:tblGrid>
      <w:tr w:rsidR="004E0261" w14:paraId="40AC4F49" w14:textId="77777777" w:rsidTr="004E0261">
        <w:trPr>
          <w:ins w:id="910" w:author="Yasser F Syed" w:date="2017-07-06T14:20:00Z"/>
          <w:trPrChange w:id="911" w:author="Yasser F Syed" w:date="2017-07-06T14:42:00Z">
            <w:trPr>
              <w:gridAfter w:val="0"/>
            </w:trPr>
          </w:trPrChange>
        </w:trPr>
        <w:tc>
          <w:tcPr>
            <w:tcW w:w="1552" w:type="dxa"/>
            <w:tcPrChange w:id="912" w:author="Yasser F Syed" w:date="2017-07-06T14:42:00Z">
              <w:tcPr>
                <w:tcW w:w="1552" w:type="dxa"/>
              </w:tcPr>
            </w:tcPrChange>
          </w:tcPr>
          <w:p w14:paraId="450E8B8B" w14:textId="037DF7C5" w:rsidR="00C4227B" w:rsidRPr="000420AE" w:rsidRDefault="00C4227B">
            <w:pPr>
              <w:jc w:val="center"/>
              <w:rPr>
                <w:ins w:id="913" w:author="Yasser F Syed" w:date="2017-07-06T14:20:00Z"/>
                <w:b/>
                <w:lang w:val="en-CA"/>
                <w:rPrChange w:id="914" w:author="Yasser F Syed" w:date="2017-07-09T18:06:00Z">
                  <w:rPr>
                    <w:ins w:id="915" w:author="Yasser F Syed" w:date="2017-07-06T14:20:00Z"/>
                    <w:lang w:val="en-CA"/>
                  </w:rPr>
                </w:rPrChange>
              </w:rPr>
              <w:pPrChange w:id="916" w:author="Yasser F Syed" w:date="2017-07-06T14:54:00Z">
                <w:pPr/>
              </w:pPrChange>
            </w:pPr>
            <w:ins w:id="917" w:author="Yasser F Syed" w:date="2017-07-06T14:20:00Z">
              <w:r w:rsidRPr="000420AE">
                <w:rPr>
                  <w:b/>
                  <w:lang w:val="en-CA"/>
                  <w:rPrChange w:id="918" w:author="Yasser F Syed" w:date="2017-07-09T18:06:00Z">
                    <w:rPr>
                      <w:lang w:val="en-CA"/>
                    </w:rPr>
                  </w:rPrChange>
                </w:rPr>
                <w:t>Value</w:t>
              </w:r>
            </w:ins>
          </w:p>
        </w:tc>
        <w:tc>
          <w:tcPr>
            <w:tcW w:w="1557" w:type="dxa"/>
            <w:tcPrChange w:id="919" w:author="Yasser F Syed" w:date="2017-07-06T14:42:00Z">
              <w:tcPr>
                <w:tcW w:w="1557" w:type="dxa"/>
              </w:tcPr>
            </w:tcPrChange>
          </w:tcPr>
          <w:p w14:paraId="5A0C3C05" w14:textId="0BEA1B02" w:rsidR="00C4227B" w:rsidRDefault="00C4227B">
            <w:pPr>
              <w:jc w:val="center"/>
              <w:rPr>
                <w:ins w:id="920" w:author="Yasser F Syed" w:date="2017-07-06T14:20:00Z"/>
                <w:lang w:val="en-CA"/>
              </w:rPr>
              <w:pPrChange w:id="921" w:author="Yasser F Syed" w:date="2017-07-06T14:54:00Z">
                <w:pPr/>
              </w:pPrChange>
            </w:pPr>
            <w:ins w:id="922" w:author="Yasser F Syed" w:date="2017-07-06T14:21:00Z">
              <w:r>
                <w:rPr>
                  <w:lang w:val="en-CA"/>
                </w:rPr>
                <w:t>MDPrimaries</w:t>
              </w:r>
            </w:ins>
          </w:p>
        </w:tc>
        <w:tc>
          <w:tcPr>
            <w:tcW w:w="1573" w:type="dxa"/>
            <w:tcPrChange w:id="923" w:author="Yasser F Syed" w:date="2017-07-06T14:42:00Z">
              <w:tcPr>
                <w:tcW w:w="1573" w:type="dxa"/>
              </w:tcPr>
            </w:tcPrChange>
          </w:tcPr>
          <w:p w14:paraId="22677491" w14:textId="2F1AE156" w:rsidR="00C4227B" w:rsidRDefault="00C4227B">
            <w:pPr>
              <w:jc w:val="center"/>
              <w:rPr>
                <w:ins w:id="924" w:author="Yasser F Syed" w:date="2017-07-06T14:20:00Z"/>
                <w:lang w:val="en-CA"/>
              </w:rPr>
              <w:pPrChange w:id="925" w:author="Yasser F Syed" w:date="2017-07-06T14:54:00Z">
                <w:pPr/>
              </w:pPrChange>
            </w:pPr>
            <w:ins w:id="926" w:author="Yasser F Syed" w:date="2017-07-06T14:21:00Z">
              <w:r>
                <w:rPr>
                  <w:lang w:val="en-CA"/>
                </w:rPr>
                <w:t>MDWhitePoint</w:t>
              </w:r>
            </w:ins>
          </w:p>
        </w:tc>
        <w:tc>
          <w:tcPr>
            <w:tcW w:w="1555" w:type="dxa"/>
            <w:tcPrChange w:id="927" w:author="Yasser F Syed" w:date="2017-07-06T14:42:00Z">
              <w:tcPr>
                <w:tcW w:w="1555" w:type="dxa"/>
              </w:tcPr>
            </w:tcPrChange>
          </w:tcPr>
          <w:p w14:paraId="75EFB5F7" w14:textId="74BB3B50" w:rsidR="00C4227B" w:rsidRDefault="004E0261">
            <w:pPr>
              <w:jc w:val="center"/>
              <w:rPr>
                <w:ins w:id="928" w:author="Yasser F Syed" w:date="2017-07-06T14:20:00Z"/>
                <w:lang w:val="en-CA"/>
              </w:rPr>
              <w:pPrChange w:id="929" w:author="Yasser F Syed" w:date="2017-07-06T14:54:00Z">
                <w:pPr/>
              </w:pPrChange>
            </w:pPr>
            <w:ins w:id="930" w:author="Yasser F Syed" w:date="2017-07-06T14:21:00Z">
              <w:r>
                <w:rPr>
                  <w:lang w:val="en-CA"/>
                </w:rPr>
                <w:t>MDMax Lumina</w:t>
              </w:r>
              <w:r w:rsidR="00C4227B">
                <w:rPr>
                  <w:lang w:val="en-CA"/>
                </w:rPr>
                <w:t>nce</w:t>
              </w:r>
            </w:ins>
          </w:p>
        </w:tc>
        <w:tc>
          <w:tcPr>
            <w:tcW w:w="1556" w:type="dxa"/>
            <w:tcPrChange w:id="931" w:author="Yasser F Syed" w:date="2017-07-06T14:42:00Z">
              <w:tcPr>
                <w:tcW w:w="1556" w:type="dxa"/>
              </w:tcPr>
            </w:tcPrChange>
          </w:tcPr>
          <w:p w14:paraId="0824B607" w14:textId="457BE1B0" w:rsidR="00C4227B" w:rsidRDefault="004E0261">
            <w:pPr>
              <w:jc w:val="center"/>
              <w:rPr>
                <w:ins w:id="932" w:author="Yasser F Syed" w:date="2017-07-06T14:20:00Z"/>
                <w:lang w:val="en-CA"/>
              </w:rPr>
              <w:pPrChange w:id="933" w:author="Yasser F Syed" w:date="2017-07-06T14:54:00Z">
                <w:pPr/>
              </w:pPrChange>
            </w:pPr>
            <w:ins w:id="934" w:author="Yasser F Syed" w:date="2017-07-06T14:21:00Z">
              <w:r>
                <w:rPr>
                  <w:lang w:val="en-CA"/>
                </w:rPr>
                <w:t>MDMin Lumina</w:t>
              </w:r>
              <w:r w:rsidR="00B40452">
                <w:rPr>
                  <w:lang w:val="en-CA"/>
                </w:rPr>
                <w:t>n</w:t>
              </w:r>
              <w:r w:rsidR="00C4227B">
                <w:rPr>
                  <w:lang w:val="en-CA"/>
                </w:rPr>
                <w:t>ce</w:t>
              </w:r>
            </w:ins>
          </w:p>
        </w:tc>
        <w:tc>
          <w:tcPr>
            <w:tcW w:w="2765" w:type="dxa"/>
            <w:tcPrChange w:id="935" w:author="Yasser F Syed" w:date="2017-07-06T14:42:00Z">
              <w:tcPr>
                <w:tcW w:w="2192" w:type="dxa"/>
              </w:tcPr>
            </w:tcPrChange>
          </w:tcPr>
          <w:p w14:paraId="0367D03C" w14:textId="78D3C25B" w:rsidR="00C4227B" w:rsidRDefault="004E0261">
            <w:pPr>
              <w:jc w:val="center"/>
              <w:rPr>
                <w:ins w:id="936" w:author="Yasser F Syed" w:date="2017-07-06T14:20:00Z"/>
                <w:lang w:val="en-CA"/>
              </w:rPr>
              <w:pPrChange w:id="937" w:author="Yasser F Syed" w:date="2017-07-06T14:54:00Z">
                <w:pPr/>
              </w:pPrChange>
            </w:pPr>
            <w:ins w:id="938" w:author="Yasser F Syed" w:date="2017-07-06T14:42:00Z">
              <w:r>
                <w:rPr>
                  <w:lang w:val="en-CA"/>
                </w:rPr>
                <w:t>Informative Remarks</w:t>
              </w:r>
            </w:ins>
          </w:p>
        </w:tc>
      </w:tr>
      <w:tr w:rsidR="004E0261" w14:paraId="7DAC52A3" w14:textId="77777777" w:rsidTr="004E0261">
        <w:trPr>
          <w:ins w:id="939" w:author="Yasser F Syed" w:date="2017-07-06T14:20:00Z"/>
          <w:trPrChange w:id="940" w:author="Yasser F Syed" w:date="2017-07-06T14:42:00Z">
            <w:trPr>
              <w:gridAfter w:val="0"/>
            </w:trPr>
          </w:trPrChange>
        </w:trPr>
        <w:tc>
          <w:tcPr>
            <w:tcW w:w="1552" w:type="dxa"/>
            <w:tcPrChange w:id="941" w:author="Yasser F Syed" w:date="2017-07-06T14:42:00Z">
              <w:tcPr>
                <w:tcW w:w="1552" w:type="dxa"/>
              </w:tcPr>
            </w:tcPrChange>
          </w:tcPr>
          <w:p w14:paraId="2D6A73EB" w14:textId="149C240E" w:rsidR="00C4227B" w:rsidRPr="000420AE" w:rsidRDefault="00B40452">
            <w:pPr>
              <w:jc w:val="center"/>
              <w:rPr>
                <w:ins w:id="942" w:author="Yasser F Syed" w:date="2017-07-06T14:20:00Z"/>
                <w:b/>
                <w:lang w:val="en-CA"/>
                <w:rPrChange w:id="943" w:author="Yasser F Syed" w:date="2017-07-09T18:06:00Z">
                  <w:rPr>
                    <w:ins w:id="944" w:author="Yasser F Syed" w:date="2017-07-06T14:20:00Z"/>
                    <w:lang w:val="en-CA"/>
                  </w:rPr>
                </w:rPrChange>
              </w:rPr>
              <w:pPrChange w:id="945" w:author="Yasser F Syed" w:date="2017-07-06T14:50:00Z">
                <w:pPr/>
              </w:pPrChange>
            </w:pPr>
            <w:ins w:id="946" w:author="Yasser F Syed" w:date="2017-07-06T14:50:00Z">
              <w:r w:rsidRPr="000420AE">
                <w:rPr>
                  <w:b/>
                  <w:lang w:val="en-CA"/>
                  <w:rPrChange w:id="947" w:author="Yasser F Syed" w:date="2017-07-09T18:06:00Z">
                    <w:rPr>
                      <w:lang w:val="en-CA"/>
                    </w:rPr>
                  </w:rPrChange>
                </w:rPr>
                <w:t xml:space="preserve">1 </w:t>
              </w:r>
            </w:ins>
          </w:p>
        </w:tc>
        <w:tc>
          <w:tcPr>
            <w:tcW w:w="1557" w:type="dxa"/>
            <w:tcPrChange w:id="948" w:author="Yasser F Syed" w:date="2017-07-06T14:42:00Z">
              <w:tcPr>
                <w:tcW w:w="1557" w:type="dxa"/>
              </w:tcPr>
            </w:tcPrChange>
          </w:tcPr>
          <w:p w14:paraId="67EDD463" w14:textId="0698D1F7" w:rsidR="00C4227B" w:rsidRDefault="00B40452">
            <w:pPr>
              <w:jc w:val="center"/>
              <w:rPr>
                <w:ins w:id="949" w:author="Yasser F Syed" w:date="2017-07-06T14:20:00Z"/>
                <w:lang w:val="en-CA"/>
              </w:rPr>
              <w:pPrChange w:id="950" w:author="Yasser F Syed" w:date="2017-07-06T14:50:00Z">
                <w:pPr/>
              </w:pPrChange>
            </w:pPr>
            <w:ins w:id="951" w:author="Yasser F Syed" w:date="2017-07-06T14:50:00Z">
              <w:r>
                <w:rPr>
                  <w:lang w:val="en-CA"/>
                </w:rPr>
                <w:t>709Gamma2.4</w:t>
              </w:r>
            </w:ins>
          </w:p>
        </w:tc>
        <w:tc>
          <w:tcPr>
            <w:tcW w:w="1573" w:type="dxa"/>
            <w:tcPrChange w:id="952" w:author="Yasser F Syed" w:date="2017-07-06T14:42:00Z">
              <w:tcPr>
                <w:tcW w:w="1573" w:type="dxa"/>
              </w:tcPr>
            </w:tcPrChange>
          </w:tcPr>
          <w:p w14:paraId="29F9C7E3" w14:textId="1A18D8D0" w:rsidR="00C4227B" w:rsidRDefault="00B40452">
            <w:pPr>
              <w:jc w:val="center"/>
              <w:rPr>
                <w:ins w:id="953" w:author="Yasser F Syed" w:date="2017-07-06T14:20:00Z"/>
                <w:lang w:val="en-CA"/>
              </w:rPr>
              <w:pPrChange w:id="954" w:author="Yasser F Syed" w:date="2017-07-06T14:50:00Z">
                <w:pPr/>
              </w:pPrChange>
            </w:pPr>
            <w:ins w:id="955" w:author="Yasser F Syed" w:date="2017-07-06T14:51:00Z">
              <w:r>
                <w:rPr>
                  <w:lang w:val="en-CA"/>
                </w:rPr>
                <w:t>D65</w:t>
              </w:r>
            </w:ins>
          </w:p>
        </w:tc>
        <w:tc>
          <w:tcPr>
            <w:tcW w:w="1555" w:type="dxa"/>
            <w:tcPrChange w:id="956" w:author="Yasser F Syed" w:date="2017-07-06T14:42:00Z">
              <w:tcPr>
                <w:tcW w:w="1555" w:type="dxa"/>
              </w:tcPr>
            </w:tcPrChange>
          </w:tcPr>
          <w:p w14:paraId="6E7614D9" w14:textId="6752D6DB" w:rsidR="00C4227B" w:rsidRDefault="00B40452">
            <w:pPr>
              <w:jc w:val="center"/>
              <w:rPr>
                <w:ins w:id="957" w:author="Yasser F Syed" w:date="2017-07-06T14:20:00Z"/>
                <w:lang w:val="en-CA"/>
              </w:rPr>
              <w:pPrChange w:id="958" w:author="Yasser F Syed" w:date="2017-07-06T14:50:00Z">
                <w:pPr/>
              </w:pPrChange>
            </w:pPr>
            <w:ins w:id="959" w:author="Yasser F Syed" w:date="2017-07-06T14:51:00Z">
              <w:r>
                <w:rPr>
                  <w:lang w:val="en-CA"/>
                </w:rPr>
                <w:t>100</w:t>
              </w:r>
            </w:ins>
          </w:p>
        </w:tc>
        <w:tc>
          <w:tcPr>
            <w:tcW w:w="1556" w:type="dxa"/>
            <w:tcPrChange w:id="960" w:author="Yasser F Syed" w:date="2017-07-06T14:42:00Z">
              <w:tcPr>
                <w:tcW w:w="1556" w:type="dxa"/>
              </w:tcPr>
            </w:tcPrChange>
          </w:tcPr>
          <w:p w14:paraId="430AAA50" w14:textId="0769146A" w:rsidR="00C4227B" w:rsidRDefault="00B40452">
            <w:pPr>
              <w:jc w:val="center"/>
              <w:rPr>
                <w:ins w:id="961" w:author="Yasser F Syed" w:date="2017-07-06T14:20:00Z"/>
                <w:lang w:val="en-CA"/>
              </w:rPr>
              <w:pPrChange w:id="962" w:author="Yasser F Syed" w:date="2017-07-06T14:50:00Z">
                <w:pPr/>
              </w:pPrChange>
            </w:pPr>
            <w:ins w:id="963" w:author="Yasser F Syed" w:date="2017-07-06T14:51:00Z">
              <w:r>
                <w:rPr>
                  <w:lang w:val="en-CA"/>
                </w:rPr>
                <w:t>CRT</w:t>
              </w:r>
            </w:ins>
          </w:p>
        </w:tc>
        <w:tc>
          <w:tcPr>
            <w:tcW w:w="2765" w:type="dxa"/>
            <w:tcPrChange w:id="964" w:author="Yasser F Syed" w:date="2017-07-06T14:42:00Z">
              <w:tcPr>
                <w:tcW w:w="2192" w:type="dxa"/>
              </w:tcPr>
            </w:tcPrChange>
          </w:tcPr>
          <w:p w14:paraId="0B34A50B" w14:textId="77777777" w:rsidR="00C4227B" w:rsidRDefault="00C4227B">
            <w:pPr>
              <w:jc w:val="center"/>
              <w:rPr>
                <w:ins w:id="965" w:author="Yasser F Syed" w:date="2017-07-06T14:20:00Z"/>
                <w:lang w:val="en-CA"/>
              </w:rPr>
              <w:pPrChange w:id="966" w:author="Yasser F Syed" w:date="2017-07-06T14:50:00Z">
                <w:pPr/>
              </w:pPrChange>
            </w:pPr>
          </w:p>
        </w:tc>
      </w:tr>
      <w:tr w:rsidR="005813B8" w14:paraId="7FC1D263" w14:textId="77777777" w:rsidTr="004E0261">
        <w:trPr>
          <w:ins w:id="967" w:author="Yasser F Syed" w:date="2017-07-06T15:14:00Z"/>
        </w:trPr>
        <w:tc>
          <w:tcPr>
            <w:tcW w:w="1552" w:type="dxa"/>
          </w:tcPr>
          <w:p w14:paraId="31D2FD08" w14:textId="309965B7" w:rsidR="005813B8" w:rsidRPr="000420AE" w:rsidRDefault="00102137" w:rsidP="00B40452">
            <w:pPr>
              <w:jc w:val="center"/>
              <w:rPr>
                <w:ins w:id="968" w:author="Yasser F Syed" w:date="2017-07-06T15:14:00Z"/>
                <w:b/>
                <w:lang w:val="en-CA"/>
                <w:rPrChange w:id="969" w:author="Yasser F Syed" w:date="2017-07-09T18:06:00Z">
                  <w:rPr>
                    <w:ins w:id="970" w:author="Yasser F Syed" w:date="2017-07-06T15:14:00Z"/>
                    <w:lang w:val="en-CA"/>
                  </w:rPr>
                </w:rPrChange>
              </w:rPr>
            </w:pPr>
            <w:ins w:id="971" w:author="Yasser F Syed" w:date="2017-07-06T15:14:00Z">
              <w:r w:rsidRPr="000420AE">
                <w:rPr>
                  <w:b/>
                  <w:lang w:val="en-CA"/>
                  <w:rPrChange w:id="972" w:author="Yasser F Syed" w:date="2017-07-09T18:06:00Z">
                    <w:rPr>
                      <w:lang w:val="en-CA"/>
                    </w:rPr>
                  </w:rPrChange>
                </w:rPr>
                <w:t>r</w:t>
              </w:r>
              <w:r w:rsidR="005813B8" w:rsidRPr="000420AE">
                <w:rPr>
                  <w:b/>
                  <w:lang w:val="en-CA"/>
                  <w:rPrChange w:id="973" w:author="Yasser F Syed" w:date="2017-07-09T18:06:00Z">
                    <w:rPr>
                      <w:lang w:val="en-CA"/>
                    </w:rPr>
                  </w:rPrChange>
                </w:rPr>
                <w:t>eserve</w:t>
              </w:r>
            </w:ins>
            <w:ins w:id="974" w:author="Yasser F Syed" w:date="2017-07-06T15:50:00Z">
              <w:r w:rsidRPr="000420AE">
                <w:rPr>
                  <w:b/>
                  <w:lang w:val="en-CA"/>
                  <w:rPrChange w:id="975" w:author="Yasser F Syed" w:date="2017-07-09T18:06:00Z">
                    <w:rPr>
                      <w:lang w:val="en-CA"/>
                    </w:rPr>
                  </w:rPrChange>
                </w:rPr>
                <w:t>-255</w:t>
              </w:r>
            </w:ins>
          </w:p>
        </w:tc>
        <w:tc>
          <w:tcPr>
            <w:tcW w:w="1557" w:type="dxa"/>
          </w:tcPr>
          <w:p w14:paraId="0641EFC1" w14:textId="77777777" w:rsidR="005813B8" w:rsidRDefault="005813B8" w:rsidP="00B40452">
            <w:pPr>
              <w:jc w:val="center"/>
              <w:rPr>
                <w:ins w:id="976" w:author="Yasser F Syed" w:date="2017-07-06T15:14:00Z"/>
                <w:lang w:val="en-CA"/>
              </w:rPr>
            </w:pPr>
          </w:p>
        </w:tc>
        <w:tc>
          <w:tcPr>
            <w:tcW w:w="1573" w:type="dxa"/>
          </w:tcPr>
          <w:p w14:paraId="2A977C68" w14:textId="77777777" w:rsidR="005813B8" w:rsidRDefault="005813B8" w:rsidP="00B40452">
            <w:pPr>
              <w:jc w:val="center"/>
              <w:rPr>
                <w:ins w:id="977" w:author="Yasser F Syed" w:date="2017-07-06T15:14:00Z"/>
                <w:lang w:val="en-CA"/>
              </w:rPr>
            </w:pPr>
          </w:p>
        </w:tc>
        <w:tc>
          <w:tcPr>
            <w:tcW w:w="1555" w:type="dxa"/>
          </w:tcPr>
          <w:p w14:paraId="108C6B97" w14:textId="77777777" w:rsidR="005813B8" w:rsidRDefault="005813B8" w:rsidP="00B40452">
            <w:pPr>
              <w:jc w:val="center"/>
              <w:rPr>
                <w:ins w:id="978" w:author="Yasser F Syed" w:date="2017-07-06T15:14:00Z"/>
                <w:lang w:val="en-CA"/>
              </w:rPr>
            </w:pPr>
          </w:p>
        </w:tc>
        <w:tc>
          <w:tcPr>
            <w:tcW w:w="1556" w:type="dxa"/>
          </w:tcPr>
          <w:p w14:paraId="7608301B" w14:textId="77777777" w:rsidR="005813B8" w:rsidRDefault="005813B8" w:rsidP="00B40452">
            <w:pPr>
              <w:jc w:val="center"/>
              <w:rPr>
                <w:ins w:id="979" w:author="Yasser F Syed" w:date="2017-07-06T15:14:00Z"/>
                <w:lang w:val="en-CA"/>
              </w:rPr>
            </w:pPr>
          </w:p>
        </w:tc>
        <w:tc>
          <w:tcPr>
            <w:tcW w:w="2765" w:type="dxa"/>
          </w:tcPr>
          <w:p w14:paraId="332A7B1D" w14:textId="77777777" w:rsidR="005813B8" w:rsidRDefault="005813B8" w:rsidP="00B40452">
            <w:pPr>
              <w:jc w:val="center"/>
              <w:rPr>
                <w:ins w:id="980" w:author="Yasser F Syed" w:date="2017-07-06T15:14:00Z"/>
                <w:lang w:val="en-CA"/>
              </w:rPr>
            </w:pPr>
          </w:p>
        </w:tc>
      </w:tr>
    </w:tbl>
    <w:p w14:paraId="0F31D0EC" w14:textId="77777777" w:rsidR="00C4227B" w:rsidDel="00B40452" w:rsidRDefault="00C4227B" w:rsidP="00DE4065">
      <w:pPr>
        <w:rPr>
          <w:del w:id="981" w:author="Yasser F Syed" w:date="2017-07-06T14:51:00Z"/>
          <w:lang w:val="en-CA"/>
        </w:rPr>
      </w:pPr>
    </w:p>
    <w:p w14:paraId="60AC6927" w14:textId="680DC8F4" w:rsidR="00DE4065" w:rsidRDefault="003F53B4">
      <w:pPr>
        <w:rPr>
          <w:lang w:val="en-CA"/>
        </w:rPr>
        <w:pPrChange w:id="982" w:author="Yasser F Syed" w:date="2017-07-06T14:51:00Z">
          <w:pPr>
            <w:numPr>
              <w:numId w:val="20"/>
            </w:numPr>
            <w:ind w:left="720" w:hanging="360"/>
          </w:pPr>
        </w:pPrChange>
      </w:pPr>
      <w:del w:id="983" w:author="Yasser F Syed" w:date="2017-07-06T14:51:00Z">
        <w:r w:rsidDel="00B40452">
          <w:rPr>
            <w:lang w:val="en-CA"/>
          </w:rPr>
          <w:delText>[709Gamma2.4-D65-100-CRT</w:delText>
        </w:r>
        <w:r w:rsidR="00DE4065" w:rsidDel="00B40452">
          <w:rPr>
            <w:lang w:val="en-CA"/>
          </w:rPr>
          <w:delText>]</w:delText>
        </w:r>
      </w:del>
    </w:p>
    <w:p w14:paraId="514AD7D5" w14:textId="77777777" w:rsidR="00DE4065" w:rsidRDefault="00DE4065" w:rsidP="00DE4065">
      <w:pPr>
        <w:rPr>
          <w:ins w:id="984" w:author="Yasser F Syed" w:date="2017-07-06T14:51:00Z"/>
          <w:lang w:val="en-CA"/>
        </w:rPr>
      </w:pPr>
      <w:r>
        <w:rPr>
          <w:lang w:val="en-CA"/>
        </w:rPr>
        <w:t>[CameraLogGammaTag]</w:t>
      </w:r>
    </w:p>
    <w:p w14:paraId="6C7B2566" w14:textId="284AC442" w:rsidR="009A3FC2" w:rsidRDefault="009A3FC2" w:rsidP="009A3FC2">
      <w:pPr>
        <w:jc w:val="center"/>
        <w:rPr>
          <w:ins w:id="985" w:author="Yasser F Syed" w:date="2017-07-06T16:14:00Z"/>
          <w:lang w:val="en-CA"/>
        </w:rPr>
      </w:pPr>
      <w:ins w:id="986" w:author="Yasser F Syed" w:date="2017-07-06T16:14:00Z">
        <w:r>
          <w:t xml:space="preserve">Table </w:t>
        </w:r>
      </w:ins>
      <w:ins w:id="987" w:author="Yasser F Syed" w:date="2017-07-06T16:22:00Z">
        <w:r w:rsidR="00DF780D">
          <w:t>3</w:t>
        </w:r>
      </w:ins>
      <w:ins w:id="988" w:author="Yasser F Syed" w:date="2017-07-06T16:14:00Z">
        <w:r>
          <w:t xml:space="preserve">- </w:t>
        </w:r>
      </w:ins>
      <w:ins w:id="989" w:author="Yasser F Syed" w:date="2017-07-06T16:15:00Z">
        <w:r>
          <w:rPr>
            <w:lang w:val="en-CA"/>
          </w:rPr>
          <w:t xml:space="preserve">[CameraLogGammaTag] </w:t>
        </w:r>
      </w:ins>
      <w:ins w:id="990" w:author="Yasser F Syed" w:date="2017-07-06T16:14:00Z">
        <w:r>
          <w:rPr>
            <w:lang w:val="en-CA"/>
          </w:rPr>
          <w:t>Combinations for SD/HD – SDR Content</w:t>
        </w:r>
      </w:ins>
    </w:p>
    <w:p w14:paraId="1C851808" w14:textId="77777777" w:rsidR="00B40452" w:rsidRDefault="00B40452" w:rsidP="00DE4065">
      <w:pPr>
        <w:rPr>
          <w:ins w:id="991" w:author="Yasser F Syed" w:date="2017-07-06T14:51:00Z"/>
          <w:lang w:val="en-CA"/>
        </w:rPr>
      </w:pPr>
    </w:p>
    <w:tbl>
      <w:tblPr>
        <w:tblStyle w:val="TableGrid"/>
        <w:tblW w:w="7735" w:type="dxa"/>
        <w:tblLook w:val="04A0" w:firstRow="1" w:lastRow="0" w:firstColumn="1" w:lastColumn="0" w:noHBand="0" w:noVBand="1"/>
        <w:tblPrChange w:id="992" w:author="Yasser F Syed" w:date="2017-07-06T15:12:00Z">
          <w:tblPr>
            <w:tblStyle w:val="TableGrid"/>
            <w:tblW w:w="9355" w:type="dxa"/>
            <w:tblLook w:val="04A0" w:firstRow="1" w:lastRow="0" w:firstColumn="1" w:lastColumn="0" w:noHBand="0" w:noVBand="1"/>
          </w:tblPr>
        </w:tblPrChange>
      </w:tblPr>
      <w:tblGrid>
        <w:gridCol w:w="1552"/>
        <w:gridCol w:w="2673"/>
        <w:gridCol w:w="3510"/>
        <w:tblGridChange w:id="993">
          <w:tblGrid>
            <w:gridCol w:w="1552"/>
            <w:gridCol w:w="2673"/>
            <w:gridCol w:w="3510"/>
            <w:gridCol w:w="1620"/>
          </w:tblGrid>
        </w:tblGridChange>
      </w:tblGrid>
      <w:tr w:rsidR="005813B8" w14:paraId="3046BDDB" w14:textId="77777777" w:rsidTr="005813B8">
        <w:trPr>
          <w:ins w:id="994" w:author="Yasser F Syed" w:date="2017-07-06T14:51:00Z"/>
        </w:trPr>
        <w:tc>
          <w:tcPr>
            <w:tcW w:w="1552" w:type="dxa"/>
            <w:tcPrChange w:id="995" w:author="Yasser F Syed" w:date="2017-07-06T15:12:00Z">
              <w:tcPr>
                <w:tcW w:w="1552" w:type="dxa"/>
              </w:tcPr>
            </w:tcPrChange>
          </w:tcPr>
          <w:p w14:paraId="6A44ABC3" w14:textId="77777777" w:rsidR="005813B8" w:rsidRPr="000420AE" w:rsidRDefault="005813B8">
            <w:pPr>
              <w:jc w:val="center"/>
              <w:rPr>
                <w:ins w:id="996" w:author="Yasser F Syed" w:date="2017-07-06T14:51:00Z"/>
                <w:b/>
                <w:lang w:val="en-CA"/>
                <w:rPrChange w:id="997" w:author="Yasser F Syed" w:date="2017-07-09T18:06:00Z">
                  <w:rPr>
                    <w:ins w:id="998" w:author="Yasser F Syed" w:date="2017-07-06T14:51:00Z"/>
                    <w:lang w:val="en-CA"/>
                  </w:rPr>
                </w:rPrChange>
              </w:rPr>
              <w:pPrChange w:id="999" w:author="Yasser F Syed" w:date="2017-07-06T14:54:00Z">
                <w:pPr/>
              </w:pPrChange>
            </w:pPr>
            <w:ins w:id="1000" w:author="Yasser F Syed" w:date="2017-07-06T14:51:00Z">
              <w:r w:rsidRPr="000420AE">
                <w:rPr>
                  <w:b/>
                  <w:lang w:val="en-CA"/>
                  <w:rPrChange w:id="1001" w:author="Yasser F Syed" w:date="2017-07-09T18:06:00Z">
                    <w:rPr>
                      <w:lang w:val="en-CA"/>
                    </w:rPr>
                  </w:rPrChange>
                </w:rPr>
                <w:t>Value</w:t>
              </w:r>
            </w:ins>
          </w:p>
        </w:tc>
        <w:tc>
          <w:tcPr>
            <w:tcW w:w="2673" w:type="dxa"/>
            <w:tcPrChange w:id="1002" w:author="Yasser F Syed" w:date="2017-07-06T15:12:00Z">
              <w:tcPr>
                <w:tcW w:w="2673" w:type="dxa"/>
              </w:tcPr>
            </w:tcPrChange>
          </w:tcPr>
          <w:p w14:paraId="7AF4EA81" w14:textId="54288D87" w:rsidR="005813B8" w:rsidRDefault="005813B8">
            <w:pPr>
              <w:jc w:val="center"/>
              <w:rPr>
                <w:ins w:id="1003" w:author="Yasser F Syed" w:date="2017-07-06T14:51:00Z"/>
                <w:lang w:val="en-CA"/>
              </w:rPr>
              <w:pPrChange w:id="1004" w:author="Yasser F Syed" w:date="2017-07-06T14:54:00Z">
                <w:pPr/>
              </w:pPrChange>
            </w:pPr>
            <w:ins w:id="1005" w:author="Yasser F Syed" w:date="2017-07-06T15:12:00Z">
              <w:r>
                <w:rPr>
                  <w:lang w:val="en-CA"/>
                </w:rPr>
                <w:t>Camera LogGamma Format</w:t>
              </w:r>
            </w:ins>
          </w:p>
        </w:tc>
        <w:tc>
          <w:tcPr>
            <w:tcW w:w="3510" w:type="dxa"/>
            <w:tcPrChange w:id="1006" w:author="Yasser F Syed" w:date="2017-07-06T15:12:00Z">
              <w:tcPr>
                <w:tcW w:w="5130" w:type="dxa"/>
                <w:gridSpan w:val="2"/>
              </w:tcPr>
            </w:tcPrChange>
          </w:tcPr>
          <w:p w14:paraId="20D541B7" w14:textId="77777777" w:rsidR="005813B8" w:rsidRDefault="005813B8">
            <w:pPr>
              <w:jc w:val="center"/>
              <w:rPr>
                <w:ins w:id="1007" w:author="Yasser F Syed" w:date="2017-07-06T14:51:00Z"/>
                <w:lang w:val="en-CA"/>
              </w:rPr>
              <w:pPrChange w:id="1008" w:author="Yasser F Syed" w:date="2017-07-06T14:54:00Z">
                <w:pPr/>
              </w:pPrChange>
            </w:pPr>
            <w:ins w:id="1009" w:author="Yasser F Syed" w:date="2017-07-06T14:51:00Z">
              <w:r>
                <w:rPr>
                  <w:lang w:val="en-CA"/>
                </w:rPr>
                <w:t>Informative Remarks</w:t>
              </w:r>
            </w:ins>
          </w:p>
        </w:tc>
      </w:tr>
      <w:tr w:rsidR="005813B8" w14:paraId="4E8FCD79" w14:textId="77777777" w:rsidTr="005813B8">
        <w:trPr>
          <w:ins w:id="1010" w:author="Yasser F Syed" w:date="2017-07-06T14:51:00Z"/>
        </w:trPr>
        <w:tc>
          <w:tcPr>
            <w:tcW w:w="1552" w:type="dxa"/>
            <w:tcPrChange w:id="1011" w:author="Yasser F Syed" w:date="2017-07-06T15:12:00Z">
              <w:tcPr>
                <w:tcW w:w="1552" w:type="dxa"/>
              </w:tcPr>
            </w:tcPrChange>
          </w:tcPr>
          <w:p w14:paraId="24EE5320" w14:textId="77777777" w:rsidR="005813B8" w:rsidRPr="000420AE" w:rsidRDefault="005813B8" w:rsidP="00516AD2">
            <w:pPr>
              <w:jc w:val="center"/>
              <w:rPr>
                <w:ins w:id="1012" w:author="Yasser F Syed" w:date="2017-07-06T14:51:00Z"/>
                <w:b/>
                <w:lang w:val="en-CA"/>
                <w:rPrChange w:id="1013" w:author="Yasser F Syed" w:date="2017-07-09T18:06:00Z">
                  <w:rPr>
                    <w:ins w:id="1014" w:author="Yasser F Syed" w:date="2017-07-06T14:51:00Z"/>
                    <w:lang w:val="en-CA"/>
                  </w:rPr>
                </w:rPrChange>
              </w:rPr>
            </w:pPr>
            <w:ins w:id="1015" w:author="Yasser F Syed" w:date="2017-07-06T14:51:00Z">
              <w:r w:rsidRPr="000420AE">
                <w:rPr>
                  <w:b/>
                  <w:lang w:val="en-CA"/>
                  <w:rPrChange w:id="1016" w:author="Yasser F Syed" w:date="2017-07-09T18:06:00Z">
                    <w:rPr>
                      <w:lang w:val="en-CA"/>
                    </w:rPr>
                  </w:rPrChange>
                </w:rPr>
                <w:t xml:space="preserve">1 </w:t>
              </w:r>
            </w:ins>
          </w:p>
        </w:tc>
        <w:tc>
          <w:tcPr>
            <w:tcW w:w="2673" w:type="dxa"/>
            <w:tcPrChange w:id="1017" w:author="Yasser F Syed" w:date="2017-07-06T15:12:00Z">
              <w:tcPr>
                <w:tcW w:w="2673" w:type="dxa"/>
              </w:tcPr>
            </w:tcPrChange>
          </w:tcPr>
          <w:p w14:paraId="09EDF2C7" w14:textId="2C7488A5" w:rsidR="005813B8" w:rsidRDefault="005813B8" w:rsidP="00516AD2">
            <w:pPr>
              <w:jc w:val="center"/>
              <w:rPr>
                <w:ins w:id="1018" w:author="Yasser F Syed" w:date="2017-07-06T14:51:00Z"/>
                <w:lang w:val="en-CA"/>
              </w:rPr>
            </w:pPr>
            <w:ins w:id="1019" w:author="Yasser F Syed" w:date="2017-07-06T15:13:00Z">
              <w:r>
                <w:rPr>
                  <w:lang w:val="en-CA"/>
                </w:rPr>
                <w:t>Slog3</w:t>
              </w:r>
            </w:ins>
          </w:p>
        </w:tc>
        <w:tc>
          <w:tcPr>
            <w:tcW w:w="3510" w:type="dxa"/>
            <w:tcPrChange w:id="1020" w:author="Yasser F Syed" w:date="2017-07-06T15:12:00Z">
              <w:tcPr>
                <w:tcW w:w="5130" w:type="dxa"/>
                <w:gridSpan w:val="2"/>
              </w:tcPr>
            </w:tcPrChange>
          </w:tcPr>
          <w:p w14:paraId="08876DE6" w14:textId="77777777" w:rsidR="005813B8" w:rsidRDefault="005813B8" w:rsidP="00516AD2">
            <w:pPr>
              <w:jc w:val="center"/>
              <w:rPr>
                <w:ins w:id="1021" w:author="Yasser F Syed" w:date="2017-07-06T14:51:00Z"/>
                <w:lang w:val="en-CA"/>
              </w:rPr>
            </w:pPr>
          </w:p>
        </w:tc>
      </w:tr>
      <w:tr w:rsidR="003C27D7" w14:paraId="084AC61F" w14:textId="77777777" w:rsidTr="005813B8">
        <w:trPr>
          <w:ins w:id="1022" w:author="Yasser F Syed" w:date="2017-07-06T15:43:00Z"/>
        </w:trPr>
        <w:tc>
          <w:tcPr>
            <w:tcW w:w="1552" w:type="dxa"/>
          </w:tcPr>
          <w:p w14:paraId="01AFBCDA" w14:textId="77777777" w:rsidR="003C27D7" w:rsidRPr="000420AE" w:rsidRDefault="003C27D7" w:rsidP="00516AD2">
            <w:pPr>
              <w:jc w:val="center"/>
              <w:rPr>
                <w:ins w:id="1023" w:author="Yasser F Syed" w:date="2017-07-06T15:43:00Z"/>
                <w:b/>
                <w:lang w:val="en-CA"/>
                <w:rPrChange w:id="1024" w:author="Yasser F Syed" w:date="2017-07-09T18:06:00Z">
                  <w:rPr>
                    <w:ins w:id="1025" w:author="Yasser F Syed" w:date="2017-07-06T15:43:00Z"/>
                    <w:lang w:val="en-CA"/>
                  </w:rPr>
                </w:rPrChange>
              </w:rPr>
            </w:pPr>
          </w:p>
        </w:tc>
        <w:tc>
          <w:tcPr>
            <w:tcW w:w="2673" w:type="dxa"/>
          </w:tcPr>
          <w:p w14:paraId="4DECB78F" w14:textId="4AEF6088" w:rsidR="003C27D7" w:rsidRDefault="003C27D7" w:rsidP="00516AD2">
            <w:pPr>
              <w:jc w:val="center"/>
              <w:rPr>
                <w:ins w:id="1026" w:author="Yasser F Syed" w:date="2017-07-06T15:43:00Z"/>
                <w:lang w:val="en-CA"/>
              </w:rPr>
            </w:pPr>
            <w:ins w:id="1027" w:author="Yasser F Syed" w:date="2017-07-06T15:43:00Z">
              <w:r>
                <w:rPr>
                  <w:lang w:val="en-CA"/>
                </w:rPr>
                <w:t>TBD</w:t>
              </w:r>
            </w:ins>
          </w:p>
        </w:tc>
        <w:tc>
          <w:tcPr>
            <w:tcW w:w="3510" w:type="dxa"/>
          </w:tcPr>
          <w:p w14:paraId="0D4AC3EB" w14:textId="77777777" w:rsidR="003C27D7" w:rsidRDefault="003C27D7" w:rsidP="00516AD2">
            <w:pPr>
              <w:jc w:val="center"/>
              <w:rPr>
                <w:ins w:id="1028" w:author="Yasser F Syed" w:date="2017-07-06T15:43:00Z"/>
                <w:lang w:val="en-CA"/>
              </w:rPr>
            </w:pPr>
          </w:p>
        </w:tc>
      </w:tr>
      <w:tr w:rsidR="005813B8" w14:paraId="27B06AD5" w14:textId="77777777" w:rsidTr="005813B8">
        <w:trPr>
          <w:ins w:id="1029" w:author="Yasser F Syed" w:date="2017-07-06T15:14:00Z"/>
        </w:trPr>
        <w:tc>
          <w:tcPr>
            <w:tcW w:w="1552" w:type="dxa"/>
          </w:tcPr>
          <w:p w14:paraId="7D0C18E7" w14:textId="22B096A6" w:rsidR="005813B8" w:rsidRPr="000420AE" w:rsidRDefault="00102137" w:rsidP="00516AD2">
            <w:pPr>
              <w:jc w:val="center"/>
              <w:rPr>
                <w:ins w:id="1030" w:author="Yasser F Syed" w:date="2017-07-06T15:14:00Z"/>
                <w:b/>
                <w:lang w:val="en-CA"/>
                <w:rPrChange w:id="1031" w:author="Yasser F Syed" w:date="2017-07-09T18:06:00Z">
                  <w:rPr>
                    <w:ins w:id="1032" w:author="Yasser F Syed" w:date="2017-07-06T15:14:00Z"/>
                    <w:lang w:val="en-CA"/>
                  </w:rPr>
                </w:rPrChange>
              </w:rPr>
            </w:pPr>
            <w:ins w:id="1033" w:author="Yasser F Syed" w:date="2017-07-06T15:14:00Z">
              <w:r w:rsidRPr="000420AE">
                <w:rPr>
                  <w:b/>
                  <w:lang w:val="en-CA"/>
                  <w:rPrChange w:id="1034" w:author="Yasser F Syed" w:date="2017-07-09T18:06:00Z">
                    <w:rPr>
                      <w:lang w:val="en-CA"/>
                    </w:rPr>
                  </w:rPrChange>
                </w:rPr>
                <w:t>r</w:t>
              </w:r>
              <w:r w:rsidR="005813B8" w:rsidRPr="000420AE">
                <w:rPr>
                  <w:b/>
                  <w:lang w:val="en-CA"/>
                  <w:rPrChange w:id="1035" w:author="Yasser F Syed" w:date="2017-07-09T18:06:00Z">
                    <w:rPr>
                      <w:lang w:val="en-CA"/>
                    </w:rPr>
                  </w:rPrChange>
                </w:rPr>
                <w:t>eserve</w:t>
              </w:r>
            </w:ins>
            <w:ins w:id="1036" w:author="Yasser F Syed" w:date="2017-07-06T15:50:00Z">
              <w:r w:rsidRPr="000420AE">
                <w:rPr>
                  <w:b/>
                  <w:lang w:val="en-CA"/>
                  <w:rPrChange w:id="1037" w:author="Yasser F Syed" w:date="2017-07-09T18:06:00Z">
                    <w:rPr>
                      <w:lang w:val="en-CA"/>
                    </w:rPr>
                  </w:rPrChange>
                </w:rPr>
                <w:t>-255</w:t>
              </w:r>
            </w:ins>
          </w:p>
        </w:tc>
        <w:tc>
          <w:tcPr>
            <w:tcW w:w="2673" w:type="dxa"/>
          </w:tcPr>
          <w:p w14:paraId="542450EA" w14:textId="77777777" w:rsidR="005813B8" w:rsidRDefault="005813B8" w:rsidP="00516AD2">
            <w:pPr>
              <w:jc w:val="center"/>
              <w:rPr>
                <w:ins w:id="1038" w:author="Yasser F Syed" w:date="2017-07-06T15:14:00Z"/>
                <w:lang w:val="en-CA"/>
              </w:rPr>
            </w:pPr>
          </w:p>
        </w:tc>
        <w:tc>
          <w:tcPr>
            <w:tcW w:w="3510" w:type="dxa"/>
          </w:tcPr>
          <w:p w14:paraId="1040F980" w14:textId="77777777" w:rsidR="005813B8" w:rsidRDefault="005813B8" w:rsidP="00516AD2">
            <w:pPr>
              <w:jc w:val="center"/>
              <w:rPr>
                <w:ins w:id="1039" w:author="Yasser F Syed" w:date="2017-07-06T15:14:00Z"/>
                <w:lang w:val="en-CA"/>
              </w:rPr>
            </w:pPr>
          </w:p>
        </w:tc>
      </w:tr>
    </w:tbl>
    <w:p w14:paraId="79367E28" w14:textId="77777777" w:rsidR="00B40452" w:rsidRDefault="00B40452" w:rsidP="00DE4065">
      <w:pPr>
        <w:rPr>
          <w:ins w:id="1040" w:author="Yasser F Syed" w:date="2017-07-06T14:51:00Z"/>
          <w:lang w:val="en-CA"/>
        </w:rPr>
      </w:pPr>
    </w:p>
    <w:p w14:paraId="3A92B0A7" w14:textId="3B748F2A" w:rsidR="00B40452" w:rsidDel="005813B8" w:rsidRDefault="00B40452" w:rsidP="00DE4065">
      <w:pPr>
        <w:rPr>
          <w:del w:id="1041" w:author="Yasser F Syed" w:date="2017-07-06T15:14:00Z"/>
          <w:lang w:val="en-CA"/>
        </w:rPr>
      </w:pPr>
    </w:p>
    <w:p w14:paraId="3F46D7FA" w14:textId="01A5176D" w:rsidR="00DE4065" w:rsidDel="005813B8" w:rsidRDefault="00DE4065" w:rsidP="00DE4065">
      <w:pPr>
        <w:numPr>
          <w:ilvl w:val="0"/>
          <w:numId w:val="20"/>
        </w:numPr>
        <w:rPr>
          <w:del w:id="1042" w:author="Yasser F Syed" w:date="2017-07-06T15:14:00Z"/>
          <w:lang w:val="en-CA"/>
        </w:rPr>
      </w:pPr>
      <w:del w:id="1043" w:author="Yasser F Syed" w:date="2017-07-06T15:14:00Z">
        <w:r w:rsidDel="005813B8">
          <w:rPr>
            <w:lang w:val="en-CA"/>
          </w:rPr>
          <w:delText>[SLog3]</w:delText>
        </w:r>
      </w:del>
    </w:p>
    <w:p w14:paraId="1BD8643E" w14:textId="358069EB" w:rsidR="00DE4065" w:rsidDel="005813B8" w:rsidRDefault="00DE4065" w:rsidP="00DE4065">
      <w:pPr>
        <w:numPr>
          <w:ilvl w:val="0"/>
          <w:numId w:val="20"/>
        </w:numPr>
        <w:rPr>
          <w:del w:id="1044" w:author="Yasser F Syed" w:date="2017-07-06T15:14:00Z"/>
          <w:lang w:val="en-CA"/>
        </w:rPr>
      </w:pPr>
      <w:del w:id="1045" w:author="Yasser F Syed" w:date="2017-07-06T15:14:00Z">
        <w:r w:rsidDel="005813B8">
          <w:rPr>
            <w:lang w:val="en-CA"/>
          </w:rPr>
          <w:delText>[CLog3]</w:delText>
        </w:r>
      </w:del>
    </w:p>
    <w:p w14:paraId="578A70DE" w14:textId="77777777" w:rsidR="00064265" w:rsidRPr="00DE4065" w:rsidRDefault="00064265" w:rsidP="00064265">
      <w:pPr>
        <w:ind w:left="720"/>
        <w:rPr>
          <w:lang w:val="en-CA"/>
        </w:rPr>
      </w:pPr>
    </w:p>
    <w:p w14:paraId="7EA78DB7" w14:textId="43CF3209" w:rsidR="0005597A" w:rsidRDefault="000232A3" w:rsidP="00DE4065">
      <w:pPr>
        <w:rPr>
          <w:ins w:id="1046" w:author="Yasser F Syed" w:date="2017-07-06T15:47:00Z"/>
          <w:b/>
          <w:u w:val="single"/>
          <w:lang w:val="en-CA"/>
        </w:rPr>
      </w:pPr>
      <w:ins w:id="1047" w:author="Yasser F Syed" w:date="2017-07-06T15:16:00Z">
        <w:r>
          <w:rPr>
            <w:b/>
            <w:u w:val="single"/>
            <w:lang w:val="en-CA"/>
          </w:rPr>
          <w:t>AI-2</w:t>
        </w:r>
      </w:ins>
      <w:ins w:id="1048" w:author="Yasser F Syed" w:date="2017-07-06T16:35:00Z">
        <w:r w:rsidR="0036790F">
          <w:rPr>
            <w:b/>
            <w:u w:val="single"/>
            <w:lang w:val="en-CA"/>
          </w:rPr>
          <w:t>.</w:t>
        </w:r>
      </w:ins>
      <w:ins w:id="1049" w:author="Yasser F Syed" w:date="2017-07-06T15:16:00Z">
        <w:r>
          <w:rPr>
            <w:b/>
            <w:u w:val="single"/>
            <w:lang w:val="en-CA"/>
          </w:rPr>
          <w:t xml:space="preserve">2 </w:t>
        </w:r>
      </w:ins>
      <w:r w:rsidR="008C5415" w:rsidRPr="00064265">
        <w:rPr>
          <w:b/>
          <w:u w:val="single"/>
          <w:lang w:val="en-CA"/>
        </w:rPr>
        <w:t>HD/UHD/8K-</w:t>
      </w:r>
      <w:r w:rsidR="00DE4065" w:rsidRPr="00064265">
        <w:rPr>
          <w:b/>
          <w:u w:val="single"/>
          <w:lang w:val="en-CA"/>
        </w:rPr>
        <w:t>SD</w:t>
      </w:r>
      <w:ins w:id="1050" w:author="Yasser F Syed" w:date="2017-07-06T15:17:00Z">
        <w:r w:rsidR="0036790F">
          <w:rPr>
            <w:b/>
            <w:u w:val="single"/>
            <w:lang w:val="en-CA"/>
          </w:rPr>
          <w:t>R-</w:t>
        </w:r>
        <w:r>
          <w:rPr>
            <w:b/>
            <w:u w:val="single"/>
            <w:lang w:val="en-CA"/>
          </w:rPr>
          <w:t>WCG Content Type</w:t>
        </w:r>
      </w:ins>
      <w:ins w:id="1051" w:author="Yasser F Syed" w:date="2017-07-06T15:19:00Z">
        <w:r w:rsidR="0005597A">
          <w:rPr>
            <w:b/>
            <w:u w:val="single"/>
            <w:lang w:val="en-CA"/>
          </w:rPr>
          <w:t>s</w:t>
        </w:r>
      </w:ins>
    </w:p>
    <w:p w14:paraId="68013A70" w14:textId="15DDE9DD" w:rsidR="00102137" w:rsidRPr="00DF17F1" w:rsidRDefault="00102137" w:rsidP="00DE4065">
      <w:pPr>
        <w:rPr>
          <w:ins w:id="1052" w:author="Yasser F Syed" w:date="2017-07-06T15:19:00Z"/>
          <w:lang w:val="en-CA"/>
          <w:rPrChange w:id="1053" w:author="Yasser F Syed" w:date="2017-07-09T17:44:00Z">
            <w:rPr>
              <w:ins w:id="1054" w:author="Yasser F Syed" w:date="2017-07-06T15:19:00Z"/>
              <w:b/>
              <w:u w:val="single"/>
              <w:lang w:val="en-CA"/>
            </w:rPr>
          </w:rPrChange>
        </w:rPr>
      </w:pPr>
      <w:ins w:id="1055" w:author="Yasser F Syed" w:date="2017-07-06T15:47:00Z">
        <w:r w:rsidRPr="00DF17F1">
          <w:rPr>
            <w:lang w:val="en-CA"/>
            <w:rPrChange w:id="1056" w:author="Yasser F Syed" w:date="2017-07-09T17:44:00Z">
              <w:rPr>
                <w:b/>
                <w:u w:val="single"/>
                <w:lang w:val="en-CA"/>
              </w:rPr>
            </w:rPrChange>
          </w:rPr>
          <w:t>The following tables describe each video category tag corresponding to HD/UHD8K SDR-WCG content and reflect combinations in use in the Industry for producing video streams that transverse through a production to distribution workflow. Tags that are not present reflect non-declared properties of the video stream.</w:t>
        </w:r>
      </w:ins>
    </w:p>
    <w:p w14:paraId="7518E663" w14:textId="7CF4A23C" w:rsidR="00DE4065" w:rsidRPr="00064265" w:rsidRDefault="00DE4065" w:rsidP="00DE4065">
      <w:pPr>
        <w:rPr>
          <w:b/>
          <w:u w:val="single"/>
          <w:lang w:val="en-CA"/>
        </w:rPr>
      </w:pPr>
      <w:del w:id="1057" w:author="Yasser F Syed" w:date="2017-07-06T15:17:00Z">
        <w:r w:rsidRPr="00064265" w:rsidDel="000232A3">
          <w:rPr>
            <w:b/>
            <w:u w:val="single"/>
            <w:lang w:val="en-CA"/>
          </w:rPr>
          <w:delText>R-WCG Def</w:delText>
        </w:r>
      </w:del>
      <w:del w:id="1058" w:author="Yasser F Syed" w:date="2017-07-06T15:16:00Z">
        <w:r w:rsidRPr="00064265" w:rsidDel="000232A3">
          <w:rPr>
            <w:b/>
            <w:u w:val="single"/>
            <w:lang w:val="en-CA"/>
          </w:rPr>
          <w:delText>inition</w:delText>
        </w:r>
      </w:del>
    </w:p>
    <w:p w14:paraId="0413F59E" w14:textId="654F4F54" w:rsidR="0005597A" w:rsidRDefault="00DE4065" w:rsidP="0005597A">
      <w:pPr>
        <w:rPr>
          <w:ins w:id="1059" w:author="Yasser F Syed" w:date="2017-07-06T15:47:00Z"/>
          <w:lang w:val="en-CA"/>
        </w:rPr>
      </w:pPr>
      <w:r>
        <w:rPr>
          <w:lang w:val="en-CA"/>
        </w:rPr>
        <w:lastRenderedPageBreak/>
        <w:t xml:space="preserve"> [VideoColourVolumeTag]</w:t>
      </w:r>
    </w:p>
    <w:p w14:paraId="777F0206" w14:textId="162B4923" w:rsidR="004D757E" w:rsidRDefault="004D757E" w:rsidP="004D757E">
      <w:pPr>
        <w:jc w:val="center"/>
        <w:rPr>
          <w:ins w:id="1060" w:author="Yasser F Syed" w:date="2017-07-06T16:17:00Z"/>
          <w:lang w:val="en-CA"/>
        </w:rPr>
      </w:pPr>
      <w:ins w:id="1061" w:author="Yasser F Syed" w:date="2017-07-06T16:17:00Z">
        <w:r>
          <w:t xml:space="preserve">Table </w:t>
        </w:r>
        <w:r>
          <w:fldChar w:fldCharType="begin"/>
        </w:r>
        <w:r>
          <w:instrText xml:space="preserve"> SEQ Table \* ARABIC </w:instrText>
        </w:r>
        <w:r>
          <w:fldChar w:fldCharType="separate"/>
        </w:r>
      </w:ins>
      <w:r>
        <w:rPr>
          <w:noProof/>
        </w:rPr>
        <w:t>4</w:t>
      </w:r>
      <w:ins w:id="1062" w:author="Yasser F Syed" w:date="2017-07-06T16:17:00Z">
        <w:r>
          <w:fldChar w:fldCharType="end"/>
        </w:r>
        <w:r>
          <w:t xml:space="preserve">- </w:t>
        </w:r>
      </w:ins>
      <w:ins w:id="1063" w:author="Yasser F Syed" w:date="2017-07-06T16:22:00Z">
        <w:r w:rsidR="00DF780D">
          <w:rPr>
            <w:lang w:val="en-CA"/>
          </w:rPr>
          <w:t xml:space="preserve">[VideoColourVolumeTag] Combinations for </w:t>
        </w:r>
      </w:ins>
      <w:ins w:id="1064" w:author="Yasser F Syed" w:date="2017-07-06T16:34:00Z">
        <w:r w:rsidR="0036790F" w:rsidRPr="00064265">
          <w:rPr>
            <w:b/>
            <w:u w:val="single"/>
            <w:lang w:val="en-CA"/>
          </w:rPr>
          <w:t>HD/UHD/8K-SD</w:t>
        </w:r>
        <w:r w:rsidR="0036790F">
          <w:rPr>
            <w:b/>
            <w:u w:val="single"/>
            <w:lang w:val="en-CA"/>
          </w:rPr>
          <w:t>R-WCG Content</w:t>
        </w:r>
      </w:ins>
      <w:ins w:id="1065" w:author="Yasser F Syed" w:date="2017-07-06T16:22:00Z">
        <w:r w:rsidR="00DF780D">
          <w:rPr>
            <w:lang w:val="en-CA"/>
          </w:rPr>
          <w:t xml:space="preserve"> </w:t>
        </w:r>
      </w:ins>
    </w:p>
    <w:p w14:paraId="7F3F2417" w14:textId="77777777" w:rsidR="00102137" w:rsidRPr="00102137" w:rsidRDefault="00102137" w:rsidP="0005597A">
      <w:pPr>
        <w:rPr>
          <w:ins w:id="1066" w:author="Yasser F Syed" w:date="2017-07-06T15:19:00Z"/>
          <w:lang w:val="en-CA"/>
          <w:rPrChange w:id="1067" w:author="Yasser F Syed" w:date="2017-07-06T15:47:00Z">
            <w:rPr>
              <w:ins w:id="1068" w:author="Yasser F Syed" w:date="2017-07-06T15:19:00Z"/>
              <w:b/>
              <w:u w:val="single"/>
              <w:lang w:val="en-CA"/>
            </w:rPr>
          </w:rPrChange>
        </w:rPr>
      </w:pPr>
    </w:p>
    <w:tbl>
      <w:tblPr>
        <w:tblStyle w:val="TableGrid"/>
        <w:tblpPr w:leftFromText="180" w:rightFromText="180" w:vertAnchor="text" w:horzAnchor="page" w:tblpX="1570" w:tblpY="99"/>
        <w:tblW w:w="10525" w:type="dxa"/>
        <w:tblLook w:val="04A0" w:firstRow="1" w:lastRow="0" w:firstColumn="1" w:lastColumn="0" w:noHBand="0" w:noVBand="1"/>
      </w:tblPr>
      <w:tblGrid>
        <w:gridCol w:w="974"/>
        <w:gridCol w:w="1091"/>
        <w:gridCol w:w="1085"/>
        <w:gridCol w:w="1292"/>
        <w:gridCol w:w="1023"/>
        <w:gridCol w:w="1402"/>
        <w:gridCol w:w="1270"/>
        <w:gridCol w:w="2388"/>
      </w:tblGrid>
      <w:tr w:rsidR="00102137" w14:paraId="3060E964" w14:textId="77777777" w:rsidTr="00516AD2">
        <w:trPr>
          <w:ins w:id="1069" w:author="Yasser F Syed" w:date="2017-07-06T15:19:00Z"/>
        </w:trPr>
        <w:tc>
          <w:tcPr>
            <w:tcW w:w="852" w:type="dxa"/>
          </w:tcPr>
          <w:p w14:paraId="0CC262B4" w14:textId="77777777" w:rsidR="0005597A" w:rsidRPr="000420AE" w:rsidRDefault="0005597A" w:rsidP="00516AD2">
            <w:pPr>
              <w:rPr>
                <w:ins w:id="1070" w:author="Yasser F Syed" w:date="2017-07-06T15:19:00Z"/>
                <w:b/>
                <w:lang w:val="en-CA"/>
                <w:rPrChange w:id="1071" w:author="Yasser F Syed" w:date="2017-07-09T18:06:00Z">
                  <w:rPr>
                    <w:ins w:id="1072" w:author="Yasser F Syed" w:date="2017-07-06T15:19:00Z"/>
                    <w:lang w:val="en-CA"/>
                  </w:rPr>
                </w:rPrChange>
              </w:rPr>
            </w:pPr>
            <w:ins w:id="1073" w:author="Yasser F Syed" w:date="2017-07-06T15:19:00Z">
              <w:r w:rsidRPr="000420AE">
                <w:rPr>
                  <w:b/>
                  <w:lang w:val="en-CA"/>
                  <w:rPrChange w:id="1074" w:author="Yasser F Syed" w:date="2017-07-09T18:06:00Z">
                    <w:rPr>
                      <w:lang w:val="en-CA"/>
                    </w:rPr>
                  </w:rPrChange>
                </w:rPr>
                <w:t>Value</w:t>
              </w:r>
            </w:ins>
          </w:p>
        </w:tc>
        <w:tc>
          <w:tcPr>
            <w:tcW w:w="1097" w:type="dxa"/>
          </w:tcPr>
          <w:p w14:paraId="18513EA1" w14:textId="77777777" w:rsidR="0005597A" w:rsidRDefault="0005597A" w:rsidP="00516AD2">
            <w:pPr>
              <w:rPr>
                <w:ins w:id="1075" w:author="Yasser F Syed" w:date="2017-07-06T15:19:00Z"/>
                <w:lang w:val="en-CA"/>
              </w:rPr>
            </w:pPr>
            <w:ins w:id="1076" w:author="Yasser F Syed" w:date="2017-07-06T15:19:00Z">
              <w:r>
                <w:rPr>
                  <w:lang w:val="en-CA"/>
                </w:rPr>
                <w:t>Colour Primaries</w:t>
              </w:r>
            </w:ins>
          </w:p>
        </w:tc>
        <w:tc>
          <w:tcPr>
            <w:tcW w:w="1085" w:type="dxa"/>
          </w:tcPr>
          <w:p w14:paraId="7FDC528B" w14:textId="77777777" w:rsidR="0005597A" w:rsidRDefault="0005597A" w:rsidP="00516AD2">
            <w:pPr>
              <w:rPr>
                <w:ins w:id="1077" w:author="Yasser F Syed" w:date="2017-07-06T15:19:00Z"/>
                <w:lang w:val="en-CA"/>
              </w:rPr>
            </w:pPr>
            <w:ins w:id="1078" w:author="Yasser F Syed" w:date="2017-07-06T15:19:00Z">
              <w:r>
                <w:rPr>
                  <w:lang w:val="en-CA"/>
                </w:rPr>
                <w:t>Transfer Functions</w:t>
              </w:r>
            </w:ins>
          </w:p>
        </w:tc>
        <w:tc>
          <w:tcPr>
            <w:tcW w:w="1292" w:type="dxa"/>
          </w:tcPr>
          <w:p w14:paraId="42579735" w14:textId="77777777" w:rsidR="0005597A" w:rsidRDefault="0005597A" w:rsidP="00516AD2">
            <w:pPr>
              <w:rPr>
                <w:ins w:id="1079" w:author="Yasser F Syed" w:date="2017-07-06T15:19:00Z"/>
                <w:lang w:val="en-CA"/>
              </w:rPr>
            </w:pPr>
            <w:ins w:id="1080" w:author="Yasser F Syed" w:date="2017-07-06T15:19:00Z">
              <w:r>
                <w:rPr>
                  <w:lang w:val="en-CA"/>
                </w:rPr>
                <w:t>Matrix Coefficients</w:t>
              </w:r>
            </w:ins>
          </w:p>
        </w:tc>
        <w:tc>
          <w:tcPr>
            <w:tcW w:w="1023" w:type="dxa"/>
          </w:tcPr>
          <w:p w14:paraId="355097B5" w14:textId="77777777" w:rsidR="0005597A" w:rsidRDefault="0005597A" w:rsidP="00516AD2">
            <w:pPr>
              <w:rPr>
                <w:ins w:id="1081" w:author="Yasser F Syed" w:date="2017-07-06T15:19:00Z"/>
                <w:lang w:val="en-CA"/>
              </w:rPr>
            </w:pPr>
            <w:ins w:id="1082" w:author="Yasser F Syed" w:date="2017-07-06T15:19:00Z">
              <w:r>
                <w:rPr>
                  <w:lang w:val="en-CA"/>
                </w:rPr>
                <w:t>BitDepth</w:t>
              </w:r>
            </w:ins>
          </w:p>
        </w:tc>
        <w:tc>
          <w:tcPr>
            <w:tcW w:w="1208" w:type="dxa"/>
          </w:tcPr>
          <w:p w14:paraId="6FD8D138" w14:textId="31601D23" w:rsidR="0005597A" w:rsidRDefault="0005597A" w:rsidP="00516AD2">
            <w:pPr>
              <w:rPr>
                <w:ins w:id="1083" w:author="Yasser F Syed" w:date="2017-07-06T15:19:00Z"/>
                <w:lang w:val="en-CA"/>
              </w:rPr>
            </w:pPr>
            <w:ins w:id="1084" w:author="Yasser F Syed" w:date="2017-07-06T15:19:00Z">
              <w:r>
                <w:rPr>
                  <w:lang w:val="en-CA"/>
                </w:rPr>
                <w:t xml:space="preserve">Chroma </w:t>
              </w:r>
            </w:ins>
            <w:ins w:id="1085" w:author="Yasser F Syed" w:date="2017-07-06T16:41:00Z">
              <w:r w:rsidR="00516AD2">
                <w:rPr>
                  <w:lang w:val="en-CA"/>
                </w:rPr>
                <w:t>Sub</w:t>
              </w:r>
            </w:ins>
            <w:ins w:id="1086" w:author="Yasser F Syed" w:date="2017-07-06T15:19:00Z">
              <w:r>
                <w:rPr>
                  <w:lang w:val="en-CA"/>
                </w:rPr>
                <w:t>Sampling</w:t>
              </w:r>
            </w:ins>
          </w:p>
        </w:tc>
        <w:tc>
          <w:tcPr>
            <w:tcW w:w="1348" w:type="dxa"/>
          </w:tcPr>
          <w:p w14:paraId="6BDF42B5" w14:textId="77777777" w:rsidR="0005597A" w:rsidRDefault="0005597A" w:rsidP="00516AD2">
            <w:pPr>
              <w:rPr>
                <w:ins w:id="1087" w:author="Yasser F Syed" w:date="2017-07-06T15:19:00Z"/>
                <w:lang w:val="en-CA"/>
              </w:rPr>
            </w:pPr>
            <w:ins w:id="1088" w:author="Yasser F Syed" w:date="2017-07-06T15:19:00Z">
              <w:r>
                <w:rPr>
                  <w:lang w:val="en-CA"/>
                </w:rPr>
                <w:t>Full/ Narrow Scale</w:t>
              </w:r>
            </w:ins>
          </w:p>
        </w:tc>
        <w:tc>
          <w:tcPr>
            <w:tcW w:w="2620" w:type="dxa"/>
          </w:tcPr>
          <w:p w14:paraId="6F0F1336" w14:textId="77777777" w:rsidR="0005597A" w:rsidRDefault="0005597A" w:rsidP="00516AD2">
            <w:pPr>
              <w:rPr>
                <w:ins w:id="1089" w:author="Yasser F Syed" w:date="2017-07-06T15:19:00Z"/>
                <w:lang w:val="en-CA"/>
              </w:rPr>
            </w:pPr>
            <w:ins w:id="1090" w:author="Yasser F Syed" w:date="2017-07-06T15:19:00Z">
              <w:r>
                <w:rPr>
                  <w:lang w:val="en-CA"/>
                </w:rPr>
                <w:t>Informative Remarks</w:t>
              </w:r>
            </w:ins>
          </w:p>
        </w:tc>
      </w:tr>
      <w:tr w:rsidR="00102137" w14:paraId="08822A08" w14:textId="77777777" w:rsidTr="00516AD2">
        <w:trPr>
          <w:ins w:id="1091" w:author="Yasser F Syed" w:date="2017-07-06T15:19:00Z"/>
        </w:trPr>
        <w:tc>
          <w:tcPr>
            <w:tcW w:w="852" w:type="dxa"/>
          </w:tcPr>
          <w:p w14:paraId="10E67507" w14:textId="0199EC8E" w:rsidR="0005597A" w:rsidRPr="000420AE" w:rsidRDefault="0005597A" w:rsidP="00516AD2">
            <w:pPr>
              <w:jc w:val="center"/>
              <w:rPr>
                <w:ins w:id="1092" w:author="Yasser F Syed" w:date="2017-07-06T15:19:00Z"/>
                <w:b/>
                <w:lang w:val="en-CA"/>
                <w:rPrChange w:id="1093" w:author="Yasser F Syed" w:date="2017-07-09T18:06:00Z">
                  <w:rPr>
                    <w:ins w:id="1094" w:author="Yasser F Syed" w:date="2017-07-06T15:19:00Z"/>
                    <w:lang w:val="en-CA"/>
                  </w:rPr>
                </w:rPrChange>
              </w:rPr>
            </w:pPr>
            <w:ins w:id="1095" w:author="Yasser F Syed" w:date="2017-07-06T15:19:00Z">
              <w:r w:rsidRPr="000420AE">
                <w:rPr>
                  <w:b/>
                  <w:lang w:val="en-CA"/>
                  <w:rPrChange w:id="1096" w:author="Yasser F Syed" w:date="2017-07-09T18:06:00Z">
                    <w:rPr>
                      <w:lang w:val="en-CA"/>
                    </w:rPr>
                  </w:rPrChange>
                </w:rPr>
                <w:t>5</w:t>
              </w:r>
            </w:ins>
          </w:p>
        </w:tc>
        <w:tc>
          <w:tcPr>
            <w:tcW w:w="1097" w:type="dxa"/>
          </w:tcPr>
          <w:p w14:paraId="74243CE5" w14:textId="7E819D0E" w:rsidR="0005597A" w:rsidRDefault="0005597A" w:rsidP="00516AD2">
            <w:pPr>
              <w:jc w:val="center"/>
              <w:rPr>
                <w:ins w:id="1097" w:author="Yasser F Syed" w:date="2017-07-06T15:19:00Z"/>
                <w:lang w:val="en-CA"/>
              </w:rPr>
            </w:pPr>
            <w:ins w:id="1098" w:author="Yasser F Syed" w:date="2017-07-06T15:19:00Z">
              <w:r>
                <w:rPr>
                  <w:lang w:val="en-CA"/>
                </w:rPr>
                <w:t>9</w:t>
              </w:r>
            </w:ins>
          </w:p>
        </w:tc>
        <w:tc>
          <w:tcPr>
            <w:tcW w:w="1085" w:type="dxa"/>
          </w:tcPr>
          <w:p w14:paraId="2D41159A" w14:textId="77777777" w:rsidR="0005597A" w:rsidRDefault="0005597A" w:rsidP="00516AD2">
            <w:pPr>
              <w:jc w:val="center"/>
              <w:rPr>
                <w:ins w:id="1099" w:author="Yasser F Syed" w:date="2017-07-06T15:19:00Z"/>
                <w:lang w:val="en-CA"/>
              </w:rPr>
            </w:pPr>
            <w:ins w:id="1100" w:author="Yasser F Syed" w:date="2017-07-06T15:19:00Z">
              <w:r>
                <w:rPr>
                  <w:lang w:val="en-CA"/>
                </w:rPr>
                <w:t>1</w:t>
              </w:r>
            </w:ins>
          </w:p>
        </w:tc>
        <w:tc>
          <w:tcPr>
            <w:tcW w:w="1292" w:type="dxa"/>
          </w:tcPr>
          <w:p w14:paraId="34E68AE4" w14:textId="103EF1A9" w:rsidR="0005597A" w:rsidRDefault="0005597A" w:rsidP="00516AD2">
            <w:pPr>
              <w:jc w:val="center"/>
              <w:rPr>
                <w:ins w:id="1101" w:author="Yasser F Syed" w:date="2017-07-06T15:19:00Z"/>
                <w:lang w:val="en-CA"/>
              </w:rPr>
            </w:pPr>
            <w:ins w:id="1102" w:author="Yasser F Syed" w:date="2017-07-06T15:19:00Z">
              <w:r>
                <w:rPr>
                  <w:lang w:val="en-CA"/>
                </w:rPr>
                <w:t>9</w:t>
              </w:r>
            </w:ins>
          </w:p>
        </w:tc>
        <w:tc>
          <w:tcPr>
            <w:tcW w:w="1023" w:type="dxa"/>
          </w:tcPr>
          <w:p w14:paraId="0B6B0D6B" w14:textId="6782EC68" w:rsidR="0005597A" w:rsidRDefault="0005597A" w:rsidP="00516AD2">
            <w:pPr>
              <w:jc w:val="center"/>
              <w:rPr>
                <w:ins w:id="1103" w:author="Yasser F Syed" w:date="2017-07-06T15:19:00Z"/>
                <w:lang w:val="en-CA"/>
              </w:rPr>
            </w:pPr>
            <w:ins w:id="1104" w:author="Yasser F Syed" w:date="2017-07-06T15:19:00Z">
              <w:r>
                <w:rPr>
                  <w:lang w:val="en-CA"/>
                </w:rPr>
                <w:t>10</w:t>
              </w:r>
            </w:ins>
          </w:p>
        </w:tc>
        <w:tc>
          <w:tcPr>
            <w:tcW w:w="1208" w:type="dxa"/>
          </w:tcPr>
          <w:p w14:paraId="24EE8B61" w14:textId="77777777" w:rsidR="0005597A" w:rsidRDefault="0005597A" w:rsidP="00516AD2">
            <w:pPr>
              <w:jc w:val="center"/>
              <w:rPr>
                <w:ins w:id="1105" w:author="Yasser F Syed" w:date="2017-07-06T15:19:00Z"/>
                <w:lang w:val="en-CA"/>
              </w:rPr>
            </w:pPr>
            <w:ins w:id="1106" w:author="Yasser F Syed" w:date="2017-07-06T15:19:00Z">
              <w:r>
                <w:rPr>
                  <w:lang w:val="en-CA"/>
                </w:rPr>
                <w:t>4:2:0</w:t>
              </w:r>
            </w:ins>
          </w:p>
        </w:tc>
        <w:tc>
          <w:tcPr>
            <w:tcW w:w="1348" w:type="dxa"/>
          </w:tcPr>
          <w:p w14:paraId="6E65C2FB" w14:textId="77777777" w:rsidR="0005597A" w:rsidRDefault="0005597A" w:rsidP="00516AD2">
            <w:pPr>
              <w:jc w:val="center"/>
              <w:rPr>
                <w:ins w:id="1107" w:author="Yasser F Syed" w:date="2017-07-06T15:19:00Z"/>
                <w:lang w:val="en-CA"/>
              </w:rPr>
            </w:pPr>
            <w:ins w:id="1108" w:author="Yasser F Syed" w:date="2017-07-06T15:19:00Z">
              <w:r>
                <w:rPr>
                  <w:lang w:val="en-CA"/>
                </w:rPr>
                <w:t>NS</w:t>
              </w:r>
            </w:ins>
          </w:p>
        </w:tc>
        <w:tc>
          <w:tcPr>
            <w:tcW w:w="2620" w:type="dxa"/>
          </w:tcPr>
          <w:p w14:paraId="50F6009B" w14:textId="77777777" w:rsidR="0005597A" w:rsidRDefault="0005597A" w:rsidP="00516AD2">
            <w:pPr>
              <w:jc w:val="center"/>
              <w:rPr>
                <w:ins w:id="1109" w:author="Yasser F Syed" w:date="2017-07-06T15:19:00Z"/>
                <w:lang w:val="en-CA"/>
              </w:rPr>
            </w:pPr>
          </w:p>
        </w:tc>
      </w:tr>
      <w:tr w:rsidR="00102137" w14:paraId="686FF620" w14:textId="77777777" w:rsidTr="00516AD2">
        <w:trPr>
          <w:ins w:id="1110" w:author="Yasser F Syed" w:date="2017-07-06T15:19:00Z"/>
        </w:trPr>
        <w:tc>
          <w:tcPr>
            <w:tcW w:w="852" w:type="dxa"/>
          </w:tcPr>
          <w:p w14:paraId="049321B8" w14:textId="41AEA392" w:rsidR="0005597A" w:rsidRPr="000420AE" w:rsidRDefault="0005597A" w:rsidP="00516AD2">
            <w:pPr>
              <w:jc w:val="center"/>
              <w:rPr>
                <w:ins w:id="1111" w:author="Yasser F Syed" w:date="2017-07-06T15:19:00Z"/>
                <w:b/>
                <w:lang w:val="en-CA"/>
                <w:rPrChange w:id="1112" w:author="Yasser F Syed" w:date="2017-07-09T18:06:00Z">
                  <w:rPr>
                    <w:ins w:id="1113" w:author="Yasser F Syed" w:date="2017-07-06T15:19:00Z"/>
                    <w:lang w:val="en-CA"/>
                  </w:rPr>
                </w:rPrChange>
              </w:rPr>
            </w:pPr>
            <w:ins w:id="1114" w:author="Yasser F Syed" w:date="2017-07-06T15:19:00Z">
              <w:r w:rsidRPr="000420AE">
                <w:rPr>
                  <w:b/>
                  <w:lang w:val="en-CA"/>
                  <w:rPrChange w:id="1115" w:author="Yasser F Syed" w:date="2017-07-09T18:06:00Z">
                    <w:rPr>
                      <w:lang w:val="en-CA"/>
                    </w:rPr>
                  </w:rPrChange>
                </w:rPr>
                <w:t>6</w:t>
              </w:r>
            </w:ins>
          </w:p>
        </w:tc>
        <w:tc>
          <w:tcPr>
            <w:tcW w:w="1097" w:type="dxa"/>
          </w:tcPr>
          <w:p w14:paraId="1B8134C9" w14:textId="0C4AD2BC" w:rsidR="0005597A" w:rsidRDefault="00BF76F4" w:rsidP="00516AD2">
            <w:pPr>
              <w:jc w:val="center"/>
              <w:rPr>
                <w:ins w:id="1116" w:author="Yasser F Syed" w:date="2017-07-06T15:19:00Z"/>
                <w:lang w:val="en-CA"/>
              </w:rPr>
            </w:pPr>
            <w:ins w:id="1117" w:author="Yasser F Syed" w:date="2017-07-06T15:19:00Z">
              <w:r>
                <w:rPr>
                  <w:lang w:val="en-CA"/>
                </w:rPr>
                <w:t>9</w:t>
              </w:r>
            </w:ins>
          </w:p>
        </w:tc>
        <w:tc>
          <w:tcPr>
            <w:tcW w:w="1085" w:type="dxa"/>
          </w:tcPr>
          <w:p w14:paraId="46D2CB8D" w14:textId="77777777" w:rsidR="0005597A" w:rsidRDefault="0005597A" w:rsidP="00516AD2">
            <w:pPr>
              <w:jc w:val="center"/>
              <w:rPr>
                <w:ins w:id="1118" w:author="Yasser F Syed" w:date="2017-07-06T15:19:00Z"/>
                <w:lang w:val="en-CA"/>
              </w:rPr>
            </w:pPr>
            <w:ins w:id="1119" w:author="Yasser F Syed" w:date="2017-07-06T15:19:00Z">
              <w:r>
                <w:rPr>
                  <w:lang w:val="en-CA"/>
                </w:rPr>
                <w:t>1</w:t>
              </w:r>
            </w:ins>
          </w:p>
        </w:tc>
        <w:tc>
          <w:tcPr>
            <w:tcW w:w="1292" w:type="dxa"/>
          </w:tcPr>
          <w:p w14:paraId="1FD7B378" w14:textId="3515C35E" w:rsidR="0005597A" w:rsidRDefault="00BF76F4" w:rsidP="00516AD2">
            <w:pPr>
              <w:jc w:val="center"/>
              <w:rPr>
                <w:ins w:id="1120" w:author="Yasser F Syed" w:date="2017-07-06T15:19:00Z"/>
                <w:lang w:val="en-CA"/>
              </w:rPr>
            </w:pPr>
            <w:ins w:id="1121" w:author="Yasser F Syed" w:date="2017-07-06T15:19:00Z">
              <w:r>
                <w:rPr>
                  <w:lang w:val="en-CA"/>
                </w:rPr>
                <w:t>0</w:t>
              </w:r>
            </w:ins>
          </w:p>
        </w:tc>
        <w:tc>
          <w:tcPr>
            <w:tcW w:w="1023" w:type="dxa"/>
          </w:tcPr>
          <w:p w14:paraId="310CD4DE" w14:textId="4491BB0F" w:rsidR="0005597A" w:rsidRDefault="00BF76F4" w:rsidP="00516AD2">
            <w:pPr>
              <w:jc w:val="center"/>
              <w:rPr>
                <w:ins w:id="1122" w:author="Yasser F Syed" w:date="2017-07-06T15:19:00Z"/>
                <w:lang w:val="en-CA"/>
              </w:rPr>
            </w:pPr>
            <w:ins w:id="1123" w:author="Yasser F Syed" w:date="2017-07-06T15:19:00Z">
              <w:r>
                <w:rPr>
                  <w:lang w:val="en-CA"/>
                </w:rPr>
                <w:t>10</w:t>
              </w:r>
            </w:ins>
          </w:p>
        </w:tc>
        <w:tc>
          <w:tcPr>
            <w:tcW w:w="1208" w:type="dxa"/>
          </w:tcPr>
          <w:p w14:paraId="544F0D0F" w14:textId="77777777" w:rsidR="0005597A" w:rsidRDefault="0005597A" w:rsidP="00516AD2">
            <w:pPr>
              <w:jc w:val="center"/>
              <w:rPr>
                <w:ins w:id="1124" w:author="Yasser F Syed" w:date="2017-07-06T15:19:00Z"/>
                <w:lang w:val="en-CA"/>
              </w:rPr>
            </w:pPr>
            <w:ins w:id="1125" w:author="Yasser F Syed" w:date="2017-07-06T15:19:00Z">
              <w:r>
                <w:rPr>
                  <w:lang w:val="en-CA"/>
                </w:rPr>
                <w:t>4:2:0</w:t>
              </w:r>
            </w:ins>
          </w:p>
        </w:tc>
        <w:tc>
          <w:tcPr>
            <w:tcW w:w="1348" w:type="dxa"/>
          </w:tcPr>
          <w:p w14:paraId="77B4CC11" w14:textId="77777777" w:rsidR="0005597A" w:rsidRDefault="0005597A" w:rsidP="00516AD2">
            <w:pPr>
              <w:jc w:val="center"/>
              <w:rPr>
                <w:ins w:id="1126" w:author="Yasser F Syed" w:date="2017-07-06T15:19:00Z"/>
                <w:lang w:val="en-CA"/>
              </w:rPr>
            </w:pPr>
            <w:ins w:id="1127" w:author="Yasser F Syed" w:date="2017-07-06T15:19:00Z">
              <w:r>
                <w:rPr>
                  <w:lang w:val="en-CA"/>
                </w:rPr>
                <w:t>NS</w:t>
              </w:r>
            </w:ins>
          </w:p>
        </w:tc>
        <w:tc>
          <w:tcPr>
            <w:tcW w:w="2620" w:type="dxa"/>
          </w:tcPr>
          <w:p w14:paraId="6E059D49" w14:textId="77777777" w:rsidR="0005597A" w:rsidRDefault="0005597A" w:rsidP="00516AD2">
            <w:pPr>
              <w:jc w:val="center"/>
              <w:rPr>
                <w:ins w:id="1128" w:author="Yasser F Syed" w:date="2017-07-06T15:19:00Z"/>
                <w:lang w:val="en-CA"/>
              </w:rPr>
            </w:pPr>
          </w:p>
        </w:tc>
      </w:tr>
      <w:tr w:rsidR="00516AD2" w14:paraId="3A6CCAF4" w14:textId="77777777" w:rsidTr="00516AD2">
        <w:trPr>
          <w:ins w:id="1129" w:author="Yasser F Syed" w:date="2017-07-06T15:19:00Z"/>
        </w:trPr>
        <w:tc>
          <w:tcPr>
            <w:tcW w:w="852" w:type="dxa"/>
          </w:tcPr>
          <w:p w14:paraId="18439829" w14:textId="5F3E3F4D" w:rsidR="0005597A" w:rsidRPr="000420AE" w:rsidRDefault="00102137" w:rsidP="00516AD2">
            <w:pPr>
              <w:jc w:val="center"/>
              <w:rPr>
                <w:ins w:id="1130" w:author="Yasser F Syed" w:date="2017-07-06T15:19:00Z"/>
                <w:b/>
                <w:lang w:val="en-CA"/>
                <w:rPrChange w:id="1131" w:author="Yasser F Syed" w:date="2017-07-09T18:06:00Z">
                  <w:rPr>
                    <w:ins w:id="1132" w:author="Yasser F Syed" w:date="2017-07-06T15:19:00Z"/>
                    <w:lang w:val="en-CA"/>
                  </w:rPr>
                </w:rPrChange>
              </w:rPr>
            </w:pPr>
            <w:ins w:id="1133" w:author="Yasser F Syed" w:date="2017-07-06T15:19:00Z">
              <w:r w:rsidRPr="000420AE">
                <w:rPr>
                  <w:b/>
                  <w:lang w:val="en-CA"/>
                  <w:rPrChange w:id="1134" w:author="Yasser F Syed" w:date="2017-07-09T18:06:00Z">
                    <w:rPr>
                      <w:lang w:val="en-CA"/>
                    </w:rPr>
                  </w:rPrChange>
                </w:rPr>
                <w:t>r</w:t>
              </w:r>
              <w:r w:rsidR="0005597A" w:rsidRPr="000420AE">
                <w:rPr>
                  <w:b/>
                  <w:lang w:val="en-CA"/>
                  <w:rPrChange w:id="1135" w:author="Yasser F Syed" w:date="2017-07-09T18:06:00Z">
                    <w:rPr>
                      <w:lang w:val="en-CA"/>
                    </w:rPr>
                  </w:rPrChange>
                </w:rPr>
                <w:t>eserve</w:t>
              </w:r>
            </w:ins>
            <w:ins w:id="1136" w:author="Yasser F Syed" w:date="2017-07-06T15:51:00Z">
              <w:r w:rsidRPr="000420AE">
                <w:rPr>
                  <w:b/>
                  <w:lang w:val="en-CA"/>
                  <w:rPrChange w:id="1137" w:author="Yasser F Syed" w:date="2017-07-09T18:06:00Z">
                    <w:rPr>
                      <w:lang w:val="en-CA"/>
                    </w:rPr>
                  </w:rPrChange>
                </w:rPr>
                <w:t>-255</w:t>
              </w:r>
            </w:ins>
          </w:p>
        </w:tc>
        <w:tc>
          <w:tcPr>
            <w:tcW w:w="1097" w:type="dxa"/>
          </w:tcPr>
          <w:p w14:paraId="74311371" w14:textId="77777777" w:rsidR="0005597A" w:rsidRDefault="0005597A" w:rsidP="00516AD2">
            <w:pPr>
              <w:jc w:val="center"/>
              <w:rPr>
                <w:ins w:id="1138" w:author="Yasser F Syed" w:date="2017-07-06T15:19:00Z"/>
                <w:lang w:val="en-CA"/>
              </w:rPr>
            </w:pPr>
          </w:p>
        </w:tc>
        <w:tc>
          <w:tcPr>
            <w:tcW w:w="1085" w:type="dxa"/>
          </w:tcPr>
          <w:p w14:paraId="19C3B8E2" w14:textId="77777777" w:rsidR="0005597A" w:rsidRDefault="0005597A" w:rsidP="00516AD2">
            <w:pPr>
              <w:jc w:val="center"/>
              <w:rPr>
                <w:ins w:id="1139" w:author="Yasser F Syed" w:date="2017-07-06T15:19:00Z"/>
                <w:lang w:val="en-CA"/>
              </w:rPr>
            </w:pPr>
          </w:p>
        </w:tc>
        <w:tc>
          <w:tcPr>
            <w:tcW w:w="1292" w:type="dxa"/>
          </w:tcPr>
          <w:p w14:paraId="0498800F" w14:textId="77777777" w:rsidR="0005597A" w:rsidRDefault="0005597A" w:rsidP="00516AD2">
            <w:pPr>
              <w:jc w:val="center"/>
              <w:rPr>
                <w:ins w:id="1140" w:author="Yasser F Syed" w:date="2017-07-06T15:19:00Z"/>
                <w:lang w:val="en-CA"/>
              </w:rPr>
            </w:pPr>
          </w:p>
        </w:tc>
        <w:tc>
          <w:tcPr>
            <w:tcW w:w="1023" w:type="dxa"/>
          </w:tcPr>
          <w:p w14:paraId="69757DA3" w14:textId="77777777" w:rsidR="0005597A" w:rsidRDefault="0005597A" w:rsidP="00516AD2">
            <w:pPr>
              <w:jc w:val="center"/>
              <w:rPr>
                <w:ins w:id="1141" w:author="Yasser F Syed" w:date="2017-07-06T15:19:00Z"/>
                <w:lang w:val="en-CA"/>
              </w:rPr>
            </w:pPr>
          </w:p>
        </w:tc>
        <w:tc>
          <w:tcPr>
            <w:tcW w:w="1208" w:type="dxa"/>
          </w:tcPr>
          <w:p w14:paraId="5B61CD46" w14:textId="77777777" w:rsidR="0005597A" w:rsidRDefault="0005597A" w:rsidP="00516AD2">
            <w:pPr>
              <w:jc w:val="center"/>
              <w:rPr>
                <w:ins w:id="1142" w:author="Yasser F Syed" w:date="2017-07-06T15:19:00Z"/>
                <w:lang w:val="en-CA"/>
              </w:rPr>
            </w:pPr>
          </w:p>
        </w:tc>
        <w:tc>
          <w:tcPr>
            <w:tcW w:w="1348" w:type="dxa"/>
          </w:tcPr>
          <w:p w14:paraId="520CE852" w14:textId="77777777" w:rsidR="0005597A" w:rsidRDefault="0005597A" w:rsidP="00516AD2">
            <w:pPr>
              <w:jc w:val="center"/>
              <w:rPr>
                <w:ins w:id="1143" w:author="Yasser F Syed" w:date="2017-07-06T15:19:00Z"/>
                <w:lang w:val="en-CA"/>
              </w:rPr>
            </w:pPr>
          </w:p>
        </w:tc>
        <w:tc>
          <w:tcPr>
            <w:tcW w:w="2620" w:type="dxa"/>
          </w:tcPr>
          <w:p w14:paraId="54396F39" w14:textId="77777777" w:rsidR="0005597A" w:rsidRDefault="0005597A" w:rsidP="00516AD2">
            <w:pPr>
              <w:jc w:val="center"/>
              <w:rPr>
                <w:ins w:id="1144" w:author="Yasser F Syed" w:date="2017-07-06T15:19:00Z"/>
                <w:lang w:val="en-CA"/>
              </w:rPr>
            </w:pPr>
          </w:p>
        </w:tc>
      </w:tr>
    </w:tbl>
    <w:p w14:paraId="0C5F1018" w14:textId="77777777" w:rsidR="0005597A" w:rsidRDefault="0005597A" w:rsidP="00DE4065">
      <w:pPr>
        <w:rPr>
          <w:ins w:id="1145" w:author="Yasser F Syed" w:date="2017-07-06T15:19:00Z"/>
          <w:lang w:val="en-CA"/>
        </w:rPr>
      </w:pPr>
    </w:p>
    <w:p w14:paraId="386E3345" w14:textId="77777777" w:rsidR="0005597A" w:rsidRDefault="0005597A" w:rsidP="00DE4065">
      <w:pPr>
        <w:rPr>
          <w:lang w:val="en-CA"/>
        </w:rPr>
      </w:pPr>
    </w:p>
    <w:p w14:paraId="00C1E938" w14:textId="60DFA696" w:rsidR="00DE4065" w:rsidDel="00BF76F4" w:rsidRDefault="00DE4065" w:rsidP="00DE4065">
      <w:pPr>
        <w:numPr>
          <w:ilvl w:val="0"/>
          <w:numId w:val="19"/>
        </w:numPr>
        <w:rPr>
          <w:del w:id="1146" w:author="Yasser F Syed" w:date="2017-07-06T15:23:00Z"/>
          <w:lang w:val="en-CA"/>
        </w:rPr>
      </w:pPr>
      <w:del w:id="1147" w:author="Yasser F Syed" w:date="2017-07-06T15:23:00Z">
        <w:r w:rsidDel="00BF76F4">
          <w:rPr>
            <w:lang w:val="en-CA"/>
          </w:rPr>
          <w:delText>[9-1-9</w:delText>
        </w:r>
        <w:r w:rsidR="00BA2872" w:rsidDel="00BF76F4">
          <w:rPr>
            <w:lang w:val="en-CA"/>
          </w:rPr>
          <w:delText>-10</w:delText>
        </w:r>
        <w:r w:rsidDel="00BF76F4">
          <w:rPr>
            <w:lang w:val="en-CA"/>
          </w:rPr>
          <w:delText>-420</w:delText>
        </w:r>
        <w:r w:rsidR="00582C04" w:rsidDel="00BF76F4">
          <w:rPr>
            <w:lang w:val="en-CA"/>
          </w:rPr>
          <w:delText>-NS</w:delText>
        </w:r>
        <w:r w:rsidR="00E71951" w:rsidDel="00BF76F4">
          <w:rPr>
            <w:lang w:val="en-CA"/>
          </w:rPr>
          <w:delText>]</w:delText>
        </w:r>
      </w:del>
    </w:p>
    <w:p w14:paraId="2A1CBC99" w14:textId="5B068FA0" w:rsidR="00DE4065" w:rsidDel="00BF76F4" w:rsidRDefault="00DE4065" w:rsidP="00DE4065">
      <w:pPr>
        <w:numPr>
          <w:ilvl w:val="0"/>
          <w:numId w:val="19"/>
        </w:numPr>
        <w:rPr>
          <w:del w:id="1148" w:author="Yasser F Syed" w:date="2017-07-06T15:23:00Z"/>
          <w:lang w:val="en-CA"/>
        </w:rPr>
      </w:pPr>
      <w:del w:id="1149" w:author="Yasser F Syed" w:date="2017-07-06T15:23:00Z">
        <w:r w:rsidDel="00BF76F4">
          <w:rPr>
            <w:lang w:val="en-CA"/>
          </w:rPr>
          <w:delText>[9-1-0</w:delText>
        </w:r>
        <w:r w:rsidR="00BA2872" w:rsidDel="00BF76F4">
          <w:rPr>
            <w:lang w:val="en-CA"/>
          </w:rPr>
          <w:delText>-10</w:delText>
        </w:r>
        <w:r w:rsidDel="00BF76F4">
          <w:rPr>
            <w:lang w:val="en-CA"/>
          </w:rPr>
          <w:delText>-420</w:delText>
        </w:r>
        <w:r w:rsidR="00582C04" w:rsidDel="00BF76F4">
          <w:rPr>
            <w:lang w:val="en-CA"/>
          </w:rPr>
          <w:delText>-NS</w:delText>
        </w:r>
        <w:r w:rsidR="00E71951" w:rsidDel="00BF76F4">
          <w:rPr>
            <w:lang w:val="en-CA"/>
          </w:rPr>
          <w:delText>]</w:delText>
        </w:r>
      </w:del>
    </w:p>
    <w:p w14:paraId="2B7BF65A" w14:textId="25C0E456" w:rsidR="00DE4065" w:rsidRDefault="00332F6F" w:rsidP="00DE4065">
      <w:pPr>
        <w:rPr>
          <w:ins w:id="1150" w:author="Yasser F Syed" w:date="2017-07-06T15:24:00Z"/>
          <w:lang w:val="en-CA"/>
        </w:rPr>
      </w:pPr>
      <w:del w:id="1151" w:author="Yasser F Syed" w:date="2017-07-06T15:23:00Z">
        <w:r w:rsidDel="00BF76F4">
          <w:rPr>
            <w:lang w:val="en-CA"/>
          </w:rPr>
          <w:delText xml:space="preserve"> </w:delText>
        </w:r>
      </w:del>
      <w:r w:rsidR="00DE4065">
        <w:rPr>
          <w:lang w:val="en-CA"/>
        </w:rPr>
        <w:t>[</w:t>
      </w:r>
      <w:r>
        <w:rPr>
          <w:lang w:val="en-CA"/>
        </w:rPr>
        <w:t>Mastering</w:t>
      </w:r>
      <w:r w:rsidR="00DE4065">
        <w:rPr>
          <w:lang w:val="en-CA"/>
        </w:rPr>
        <w:t>DisplayTag]</w:t>
      </w:r>
    </w:p>
    <w:p w14:paraId="710A00BE" w14:textId="58817452" w:rsidR="004D757E" w:rsidRDefault="004D757E" w:rsidP="004D757E">
      <w:pPr>
        <w:jc w:val="center"/>
        <w:rPr>
          <w:ins w:id="1152" w:author="Yasser F Syed" w:date="2017-07-06T16:17:00Z"/>
          <w:lang w:val="en-CA"/>
        </w:rPr>
      </w:pPr>
      <w:ins w:id="1153" w:author="Yasser F Syed" w:date="2017-07-06T16:17:00Z">
        <w:r>
          <w:t xml:space="preserve">Table </w:t>
        </w:r>
        <w:r>
          <w:fldChar w:fldCharType="begin"/>
        </w:r>
        <w:r>
          <w:instrText xml:space="preserve"> SEQ Table \* ARABIC </w:instrText>
        </w:r>
        <w:r>
          <w:fldChar w:fldCharType="separate"/>
        </w:r>
      </w:ins>
      <w:r>
        <w:rPr>
          <w:noProof/>
        </w:rPr>
        <w:t>5</w:t>
      </w:r>
      <w:ins w:id="1154" w:author="Yasser F Syed" w:date="2017-07-06T16:17:00Z">
        <w:r>
          <w:fldChar w:fldCharType="end"/>
        </w:r>
        <w:r>
          <w:t xml:space="preserve">- </w:t>
        </w:r>
        <w:r>
          <w:rPr>
            <w:lang w:val="en-CA"/>
          </w:rPr>
          <w:t>[MasteringDisplayTag]</w:t>
        </w:r>
        <w:r w:rsidR="0036790F">
          <w:rPr>
            <w:lang w:val="en-CA"/>
          </w:rPr>
          <w:t xml:space="preserve"> Combinations for</w:t>
        </w:r>
      </w:ins>
      <w:ins w:id="1155" w:author="Yasser F Syed" w:date="2017-07-06T16:34:00Z">
        <w:r w:rsidR="0036790F" w:rsidRPr="0036790F">
          <w:rPr>
            <w:b/>
            <w:u w:val="single"/>
            <w:lang w:val="en-CA"/>
          </w:rPr>
          <w:t xml:space="preserve"> </w:t>
        </w:r>
        <w:r w:rsidR="0036790F" w:rsidRPr="00064265">
          <w:rPr>
            <w:b/>
            <w:u w:val="single"/>
            <w:lang w:val="en-CA"/>
          </w:rPr>
          <w:t>HD/UHD/8K-SD</w:t>
        </w:r>
        <w:r w:rsidR="0036790F">
          <w:rPr>
            <w:b/>
            <w:u w:val="single"/>
            <w:lang w:val="en-CA"/>
          </w:rPr>
          <w:t xml:space="preserve">R-WCG Content </w:t>
        </w:r>
      </w:ins>
    </w:p>
    <w:p w14:paraId="31D913B4" w14:textId="77777777" w:rsidR="00BF76F4" w:rsidRDefault="00BF76F4" w:rsidP="00BF76F4">
      <w:pPr>
        <w:rPr>
          <w:ins w:id="1156" w:author="Yasser F Syed" w:date="2017-07-06T15:24:00Z"/>
          <w:lang w:val="en-CA"/>
        </w:rPr>
      </w:pPr>
    </w:p>
    <w:tbl>
      <w:tblPr>
        <w:tblStyle w:val="TableGrid"/>
        <w:tblW w:w="10558" w:type="dxa"/>
        <w:tblLook w:val="04A0" w:firstRow="1" w:lastRow="0" w:firstColumn="1" w:lastColumn="0" w:noHBand="0" w:noVBand="1"/>
      </w:tblPr>
      <w:tblGrid>
        <w:gridCol w:w="1552"/>
        <w:gridCol w:w="1557"/>
        <w:gridCol w:w="1573"/>
        <w:gridCol w:w="1555"/>
        <w:gridCol w:w="1556"/>
        <w:gridCol w:w="2765"/>
        <w:tblGridChange w:id="1157">
          <w:tblGrid>
            <w:gridCol w:w="1552"/>
            <w:gridCol w:w="1557"/>
            <w:gridCol w:w="1573"/>
            <w:gridCol w:w="1555"/>
            <w:gridCol w:w="1556"/>
            <w:gridCol w:w="2765"/>
          </w:tblGrid>
        </w:tblGridChange>
      </w:tblGrid>
      <w:tr w:rsidR="00BF76F4" w14:paraId="42C13374" w14:textId="77777777" w:rsidTr="00516AD2">
        <w:trPr>
          <w:ins w:id="1158" w:author="Yasser F Syed" w:date="2017-07-06T15:24:00Z"/>
        </w:trPr>
        <w:tc>
          <w:tcPr>
            <w:tcW w:w="1552" w:type="dxa"/>
          </w:tcPr>
          <w:p w14:paraId="6FD5A399" w14:textId="77777777" w:rsidR="00BF76F4" w:rsidRPr="000420AE" w:rsidRDefault="00BF76F4" w:rsidP="00516AD2">
            <w:pPr>
              <w:jc w:val="center"/>
              <w:rPr>
                <w:ins w:id="1159" w:author="Yasser F Syed" w:date="2017-07-06T15:24:00Z"/>
                <w:b/>
                <w:lang w:val="en-CA"/>
                <w:rPrChange w:id="1160" w:author="Yasser F Syed" w:date="2017-07-09T18:06:00Z">
                  <w:rPr>
                    <w:ins w:id="1161" w:author="Yasser F Syed" w:date="2017-07-06T15:24:00Z"/>
                    <w:lang w:val="en-CA"/>
                  </w:rPr>
                </w:rPrChange>
              </w:rPr>
            </w:pPr>
            <w:ins w:id="1162" w:author="Yasser F Syed" w:date="2017-07-06T15:24:00Z">
              <w:r w:rsidRPr="000420AE">
                <w:rPr>
                  <w:b/>
                  <w:lang w:val="en-CA"/>
                  <w:rPrChange w:id="1163" w:author="Yasser F Syed" w:date="2017-07-09T18:06:00Z">
                    <w:rPr>
                      <w:lang w:val="en-CA"/>
                    </w:rPr>
                  </w:rPrChange>
                </w:rPr>
                <w:t>Value</w:t>
              </w:r>
            </w:ins>
          </w:p>
        </w:tc>
        <w:tc>
          <w:tcPr>
            <w:tcW w:w="1557" w:type="dxa"/>
          </w:tcPr>
          <w:p w14:paraId="71F22229" w14:textId="77777777" w:rsidR="00BF76F4" w:rsidRDefault="00BF76F4" w:rsidP="00516AD2">
            <w:pPr>
              <w:jc w:val="center"/>
              <w:rPr>
                <w:ins w:id="1164" w:author="Yasser F Syed" w:date="2017-07-06T15:24:00Z"/>
                <w:lang w:val="en-CA"/>
              </w:rPr>
            </w:pPr>
            <w:ins w:id="1165" w:author="Yasser F Syed" w:date="2017-07-06T15:24:00Z">
              <w:r>
                <w:rPr>
                  <w:lang w:val="en-CA"/>
                </w:rPr>
                <w:t>MDPrimaries</w:t>
              </w:r>
            </w:ins>
          </w:p>
        </w:tc>
        <w:tc>
          <w:tcPr>
            <w:tcW w:w="1573" w:type="dxa"/>
          </w:tcPr>
          <w:p w14:paraId="71156937" w14:textId="77777777" w:rsidR="00BF76F4" w:rsidRDefault="00BF76F4" w:rsidP="00516AD2">
            <w:pPr>
              <w:jc w:val="center"/>
              <w:rPr>
                <w:ins w:id="1166" w:author="Yasser F Syed" w:date="2017-07-06T15:24:00Z"/>
                <w:lang w:val="en-CA"/>
              </w:rPr>
            </w:pPr>
            <w:ins w:id="1167" w:author="Yasser F Syed" w:date="2017-07-06T15:24:00Z">
              <w:r>
                <w:rPr>
                  <w:lang w:val="en-CA"/>
                </w:rPr>
                <w:t>MDWhitePoint</w:t>
              </w:r>
            </w:ins>
          </w:p>
        </w:tc>
        <w:tc>
          <w:tcPr>
            <w:tcW w:w="1555" w:type="dxa"/>
          </w:tcPr>
          <w:p w14:paraId="5D725997" w14:textId="77777777" w:rsidR="00BF76F4" w:rsidRDefault="00BF76F4" w:rsidP="00516AD2">
            <w:pPr>
              <w:jc w:val="center"/>
              <w:rPr>
                <w:ins w:id="1168" w:author="Yasser F Syed" w:date="2017-07-06T15:24:00Z"/>
                <w:lang w:val="en-CA"/>
              </w:rPr>
            </w:pPr>
            <w:ins w:id="1169" w:author="Yasser F Syed" w:date="2017-07-06T15:24:00Z">
              <w:r>
                <w:rPr>
                  <w:lang w:val="en-CA"/>
                </w:rPr>
                <w:t>MDMax Luminance</w:t>
              </w:r>
            </w:ins>
          </w:p>
        </w:tc>
        <w:tc>
          <w:tcPr>
            <w:tcW w:w="1556" w:type="dxa"/>
          </w:tcPr>
          <w:p w14:paraId="06E3E461" w14:textId="77777777" w:rsidR="00BF76F4" w:rsidRDefault="00BF76F4" w:rsidP="00516AD2">
            <w:pPr>
              <w:jc w:val="center"/>
              <w:rPr>
                <w:ins w:id="1170" w:author="Yasser F Syed" w:date="2017-07-06T15:24:00Z"/>
                <w:lang w:val="en-CA"/>
              </w:rPr>
            </w:pPr>
            <w:ins w:id="1171" w:author="Yasser F Syed" w:date="2017-07-06T15:24:00Z">
              <w:r>
                <w:rPr>
                  <w:lang w:val="en-CA"/>
                </w:rPr>
                <w:t>MDMin Luminance</w:t>
              </w:r>
            </w:ins>
          </w:p>
        </w:tc>
        <w:tc>
          <w:tcPr>
            <w:tcW w:w="2765" w:type="dxa"/>
          </w:tcPr>
          <w:p w14:paraId="6FBD0DA4" w14:textId="77777777" w:rsidR="00BF76F4" w:rsidRDefault="00BF76F4" w:rsidP="00516AD2">
            <w:pPr>
              <w:jc w:val="center"/>
              <w:rPr>
                <w:ins w:id="1172" w:author="Yasser F Syed" w:date="2017-07-06T15:24:00Z"/>
                <w:lang w:val="en-CA"/>
              </w:rPr>
            </w:pPr>
            <w:ins w:id="1173" w:author="Yasser F Syed" w:date="2017-07-06T15:24:00Z">
              <w:r>
                <w:rPr>
                  <w:lang w:val="en-CA"/>
                </w:rPr>
                <w:t>Informative Remarks</w:t>
              </w:r>
            </w:ins>
          </w:p>
        </w:tc>
      </w:tr>
      <w:tr w:rsidR="00BF76F4" w14:paraId="46DFA1F5" w14:textId="77777777" w:rsidTr="00516AD2">
        <w:trPr>
          <w:ins w:id="1174" w:author="Yasser F Syed" w:date="2017-07-06T15:24:00Z"/>
        </w:trPr>
        <w:tc>
          <w:tcPr>
            <w:tcW w:w="1552" w:type="dxa"/>
          </w:tcPr>
          <w:p w14:paraId="08DFD21E" w14:textId="51D9514B" w:rsidR="00BF76F4" w:rsidRPr="000420AE" w:rsidRDefault="00253992">
            <w:pPr>
              <w:tabs>
                <w:tab w:val="center" w:pos="668"/>
                <w:tab w:val="left" w:pos="1234"/>
              </w:tabs>
              <w:rPr>
                <w:ins w:id="1175" w:author="Yasser F Syed" w:date="2017-07-06T15:24:00Z"/>
                <w:b/>
                <w:lang w:val="en-CA"/>
                <w:rPrChange w:id="1176" w:author="Yasser F Syed" w:date="2017-07-09T18:06:00Z">
                  <w:rPr>
                    <w:ins w:id="1177" w:author="Yasser F Syed" w:date="2017-07-06T15:24:00Z"/>
                    <w:lang w:val="en-CA"/>
                  </w:rPr>
                </w:rPrChange>
              </w:rPr>
              <w:pPrChange w:id="1178" w:author="Yasser F Syed" w:date="2017-07-06T15:36:00Z">
                <w:pPr>
                  <w:jc w:val="center"/>
                </w:pPr>
              </w:pPrChange>
            </w:pPr>
            <w:ins w:id="1179" w:author="Yasser F Syed" w:date="2017-07-06T15:36:00Z">
              <w:r w:rsidRPr="000420AE">
                <w:rPr>
                  <w:b/>
                  <w:lang w:val="en-CA"/>
                  <w:rPrChange w:id="1180" w:author="Yasser F Syed" w:date="2017-07-09T18:06:00Z">
                    <w:rPr>
                      <w:lang w:val="en-CA"/>
                    </w:rPr>
                  </w:rPrChange>
                </w:rPr>
                <w:tab/>
              </w:r>
              <w:r w:rsidRPr="000420AE">
                <w:rPr>
                  <w:b/>
                  <w:lang w:val="en-CA"/>
                  <w:rPrChange w:id="1181" w:author="Yasser F Syed" w:date="2017-07-09T18:06:00Z">
                    <w:rPr>
                      <w:lang w:val="en-CA"/>
                    </w:rPr>
                  </w:rPrChange>
                </w:rPr>
                <w:tab/>
              </w:r>
            </w:ins>
            <w:ins w:id="1182" w:author="Yasser F Syed" w:date="2017-07-06T15:26:00Z">
              <w:r w:rsidR="00BF76F4" w:rsidRPr="000420AE">
                <w:rPr>
                  <w:b/>
                  <w:lang w:val="en-CA"/>
                  <w:rPrChange w:id="1183" w:author="Yasser F Syed" w:date="2017-07-09T18:06:00Z">
                    <w:rPr>
                      <w:lang w:val="en-CA"/>
                    </w:rPr>
                  </w:rPrChange>
                </w:rPr>
                <w:t>2</w:t>
              </w:r>
            </w:ins>
            <w:ins w:id="1184" w:author="Yasser F Syed" w:date="2017-07-06T15:36:00Z">
              <w:r w:rsidRPr="000420AE">
                <w:rPr>
                  <w:b/>
                  <w:lang w:val="en-CA"/>
                  <w:rPrChange w:id="1185" w:author="Yasser F Syed" w:date="2017-07-09T18:06:00Z">
                    <w:rPr>
                      <w:lang w:val="en-CA"/>
                    </w:rPr>
                  </w:rPrChange>
                </w:rPr>
                <w:tab/>
              </w:r>
              <w:r w:rsidRPr="000420AE">
                <w:rPr>
                  <w:b/>
                  <w:lang w:val="en-CA"/>
                  <w:rPrChange w:id="1186" w:author="Yasser F Syed" w:date="2017-07-09T18:06:00Z">
                    <w:rPr>
                      <w:lang w:val="en-CA"/>
                    </w:rPr>
                  </w:rPrChange>
                </w:rPr>
                <w:tab/>
              </w:r>
            </w:ins>
          </w:p>
        </w:tc>
        <w:tc>
          <w:tcPr>
            <w:tcW w:w="1557" w:type="dxa"/>
          </w:tcPr>
          <w:p w14:paraId="0D8C8EBC" w14:textId="2ADDF65A" w:rsidR="00BF76F4" w:rsidRDefault="00BF76F4" w:rsidP="00516AD2">
            <w:pPr>
              <w:jc w:val="center"/>
              <w:rPr>
                <w:ins w:id="1187" w:author="Yasser F Syed" w:date="2017-07-06T15:24:00Z"/>
                <w:lang w:val="en-CA"/>
              </w:rPr>
            </w:pPr>
            <w:ins w:id="1188" w:author="Yasser F Syed" w:date="2017-07-06T15:26:00Z">
              <w:r>
                <w:rPr>
                  <w:lang w:val="en-CA"/>
                </w:rPr>
                <w:t>P3</w:t>
              </w:r>
            </w:ins>
          </w:p>
        </w:tc>
        <w:tc>
          <w:tcPr>
            <w:tcW w:w="1573" w:type="dxa"/>
          </w:tcPr>
          <w:p w14:paraId="644C80DC" w14:textId="2040B031" w:rsidR="00BF76F4" w:rsidRDefault="00BF76F4" w:rsidP="00516AD2">
            <w:pPr>
              <w:jc w:val="center"/>
              <w:rPr>
                <w:ins w:id="1189" w:author="Yasser F Syed" w:date="2017-07-06T15:24:00Z"/>
                <w:lang w:val="en-CA"/>
              </w:rPr>
            </w:pPr>
            <w:ins w:id="1190" w:author="Yasser F Syed" w:date="2017-07-06T15:26:00Z">
              <w:r>
                <w:rPr>
                  <w:lang w:val="en-CA"/>
                </w:rPr>
                <w:t>D65</w:t>
              </w:r>
            </w:ins>
          </w:p>
        </w:tc>
        <w:tc>
          <w:tcPr>
            <w:tcW w:w="1555" w:type="dxa"/>
          </w:tcPr>
          <w:p w14:paraId="65F86B76" w14:textId="6CB404F1" w:rsidR="00BF76F4" w:rsidRDefault="00BF76F4" w:rsidP="00516AD2">
            <w:pPr>
              <w:jc w:val="center"/>
              <w:rPr>
                <w:ins w:id="1191" w:author="Yasser F Syed" w:date="2017-07-06T15:24:00Z"/>
                <w:lang w:val="en-CA"/>
              </w:rPr>
            </w:pPr>
            <w:ins w:id="1192" w:author="Yasser F Syed" w:date="2017-07-06T15:26:00Z">
              <w:r>
                <w:rPr>
                  <w:lang w:val="en-CA"/>
                </w:rPr>
                <w:t>100</w:t>
              </w:r>
            </w:ins>
          </w:p>
        </w:tc>
        <w:tc>
          <w:tcPr>
            <w:tcW w:w="1556" w:type="dxa"/>
          </w:tcPr>
          <w:p w14:paraId="063F6B28" w14:textId="512E73C8" w:rsidR="00BF76F4" w:rsidRDefault="00BF76F4" w:rsidP="00516AD2">
            <w:pPr>
              <w:jc w:val="center"/>
              <w:rPr>
                <w:ins w:id="1193" w:author="Yasser F Syed" w:date="2017-07-06T15:24:00Z"/>
                <w:lang w:val="en-CA"/>
              </w:rPr>
            </w:pPr>
            <w:ins w:id="1194" w:author="Yasser F Syed" w:date="2017-07-06T15:26:00Z">
              <w:r>
                <w:rPr>
                  <w:lang w:val="en-CA"/>
                </w:rPr>
                <w:t>CRT</w:t>
              </w:r>
            </w:ins>
          </w:p>
        </w:tc>
        <w:tc>
          <w:tcPr>
            <w:tcW w:w="2765" w:type="dxa"/>
          </w:tcPr>
          <w:p w14:paraId="49FE967A" w14:textId="77777777" w:rsidR="00BF76F4" w:rsidRDefault="00BF76F4" w:rsidP="00516AD2">
            <w:pPr>
              <w:jc w:val="center"/>
              <w:rPr>
                <w:ins w:id="1195" w:author="Yasser F Syed" w:date="2017-07-06T15:24:00Z"/>
                <w:lang w:val="en-CA"/>
              </w:rPr>
            </w:pPr>
          </w:p>
        </w:tc>
      </w:tr>
      <w:tr w:rsidR="00BF76F4" w14:paraId="38869FF4" w14:textId="77777777" w:rsidTr="00516AD2">
        <w:trPr>
          <w:ins w:id="1196" w:author="Yasser F Syed" w:date="2017-07-06T15:24:00Z"/>
        </w:trPr>
        <w:tc>
          <w:tcPr>
            <w:tcW w:w="1552" w:type="dxa"/>
          </w:tcPr>
          <w:p w14:paraId="7E0A0B9C" w14:textId="2AFCE604" w:rsidR="00BF76F4" w:rsidRPr="000420AE" w:rsidRDefault="00BF76F4" w:rsidP="00516AD2">
            <w:pPr>
              <w:jc w:val="center"/>
              <w:rPr>
                <w:ins w:id="1197" w:author="Yasser F Syed" w:date="2017-07-06T15:24:00Z"/>
                <w:b/>
                <w:lang w:val="en-CA"/>
                <w:rPrChange w:id="1198" w:author="Yasser F Syed" w:date="2017-07-09T18:06:00Z">
                  <w:rPr>
                    <w:ins w:id="1199" w:author="Yasser F Syed" w:date="2017-07-06T15:24:00Z"/>
                    <w:lang w:val="en-CA"/>
                  </w:rPr>
                </w:rPrChange>
              </w:rPr>
            </w:pPr>
            <w:ins w:id="1200" w:author="Yasser F Syed" w:date="2017-07-06T15:26:00Z">
              <w:r w:rsidRPr="000420AE">
                <w:rPr>
                  <w:b/>
                  <w:lang w:val="en-CA"/>
                  <w:rPrChange w:id="1201" w:author="Yasser F Syed" w:date="2017-07-09T18:06:00Z">
                    <w:rPr>
                      <w:lang w:val="en-CA"/>
                    </w:rPr>
                  </w:rPrChange>
                </w:rPr>
                <w:t>3</w:t>
              </w:r>
            </w:ins>
          </w:p>
        </w:tc>
        <w:tc>
          <w:tcPr>
            <w:tcW w:w="1557" w:type="dxa"/>
          </w:tcPr>
          <w:p w14:paraId="626C66EA" w14:textId="7C9F809B" w:rsidR="00BF76F4" w:rsidRDefault="00BF76F4" w:rsidP="00516AD2">
            <w:pPr>
              <w:jc w:val="center"/>
              <w:rPr>
                <w:ins w:id="1202" w:author="Yasser F Syed" w:date="2017-07-06T15:24:00Z"/>
                <w:lang w:val="en-CA"/>
              </w:rPr>
            </w:pPr>
            <w:ins w:id="1203" w:author="Yasser F Syed" w:date="2017-07-06T15:26:00Z">
              <w:r>
                <w:rPr>
                  <w:lang w:val="en-CA"/>
                </w:rPr>
                <w:t>BT2020</w:t>
              </w:r>
            </w:ins>
          </w:p>
        </w:tc>
        <w:tc>
          <w:tcPr>
            <w:tcW w:w="1573" w:type="dxa"/>
          </w:tcPr>
          <w:p w14:paraId="73B519F6" w14:textId="73A3B9B2" w:rsidR="00BF76F4" w:rsidRDefault="00BF76F4" w:rsidP="00516AD2">
            <w:pPr>
              <w:jc w:val="center"/>
              <w:rPr>
                <w:ins w:id="1204" w:author="Yasser F Syed" w:date="2017-07-06T15:24:00Z"/>
                <w:lang w:val="en-CA"/>
              </w:rPr>
            </w:pPr>
            <w:ins w:id="1205" w:author="Yasser F Syed" w:date="2017-07-06T15:26:00Z">
              <w:r>
                <w:rPr>
                  <w:lang w:val="en-CA"/>
                </w:rPr>
                <w:t>D65</w:t>
              </w:r>
            </w:ins>
          </w:p>
        </w:tc>
        <w:tc>
          <w:tcPr>
            <w:tcW w:w="1555" w:type="dxa"/>
          </w:tcPr>
          <w:p w14:paraId="05B1F559" w14:textId="0B63D44D" w:rsidR="00BF76F4" w:rsidRDefault="00BF76F4" w:rsidP="00516AD2">
            <w:pPr>
              <w:jc w:val="center"/>
              <w:rPr>
                <w:ins w:id="1206" w:author="Yasser F Syed" w:date="2017-07-06T15:24:00Z"/>
                <w:lang w:val="en-CA"/>
              </w:rPr>
            </w:pPr>
            <w:ins w:id="1207" w:author="Yasser F Syed" w:date="2017-07-06T15:26:00Z">
              <w:r>
                <w:rPr>
                  <w:lang w:val="en-CA"/>
                </w:rPr>
                <w:t>100</w:t>
              </w:r>
            </w:ins>
          </w:p>
        </w:tc>
        <w:tc>
          <w:tcPr>
            <w:tcW w:w="1556" w:type="dxa"/>
          </w:tcPr>
          <w:p w14:paraId="171DF7EE" w14:textId="5F13111A" w:rsidR="00BF76F4" w:rsidRDefault="00BF76F4" w:rsidP="00516AD2">
            <w:pPr>
              <w:jc w:val="center"/>
              <w:rPr>
                <w:ins w:id="1208" w:author="Yasser F Syed" w:date="2017-07-06T15:24:00Z"/>
                <w:lang w:val="en-CA"/>
              </w:rPr>
            </w:pPr>
            <w:ins w:id="1209" w:author="Yasser F Syed" w:date="2017-07-06T15:26:00Z">
              <w:r>
                <w:rPr>
                  <w:lang w:val="en-CA"/>
                </w:rPr>
                <w:t>CRT</w:t>
              </w:r>
            </w:ins>
          </w:p>
        </w:tc>
        <w:tc>
          <w:tcPr>
            <w:tcW w:w="2765" w:type="dxa"/>
          </w:tcPr>
          <w:p w14:paraId="73BD1975" w14:textId="77777777" w:rsidR="00BF76F4" w:rsidRDefault="00BF76F4" w:rsidP="00516AD2">
            <w:pPr>
              <w:jc w:val="center"/>
              <w:rPr>
                <w:ins w:id="1210" w:author="Yasser F Syed" w:date="2017-07-06T15:24:00Z"/>
                <w:lang w:val="en-CA"/>
              </w:rPr>
            </w:pPr>
          </w:p>
        </w:tc>
      </w:tr>
      <w:tr w:rsidR="00BF76F4" w14:paraId="7635090D" w14:textId="77777777" w:rsidTr="00BF76F4">
        <w:tblPrEx>
          <w:tblW w:w="10558" w:type="dxa"/>
          <w:tblPrExChange w:id="1211" w:author="Yasser F Syed" w:date="2017-07-06T15:28:00Z">
            <w:tblPrEx>
              <w:tblW w:w="10558" w:type="dxa"/>
            </w:tblPrEx>
          </w:tblPrExChange>
        </w:tblPrEx>
        <w:trPr>
          <w:trHeight w:val="485"/>
          <w:ins w:id="1212" w:author="Yasser F Syed" w:date="2017-07-06T15:24:00Z"/>
          <w:trPrChange w:id="1213" w:author="Yasser F Syed" w:date="2017-07-06T15:28:00Z">
            <w:trPr>
              <w:trHeight w:val="788"/>
            </w:trPr>
          </w:trPrChange>
        </w:trPr>
        <w:tc>
          <w:tcPr>
            <w:tcW w:w="1552" w:type="dxa"/>
            <w:tcPrChange w:id="1214" w:author="Yasser F Syed" w:date="2017-07-06T15:28:00Z">
              <w:tcPr>
                <w:tcW w:w="1552" w:type="dxa"/>
              </w:tcPr>
            </w:tcPrChange>
          </w:tcPr>
          <w:p w14:paraId="50D6BD53" w14:textId="17E3523A" w:rsidR="00BF76F4" w:rsidRPr="000420AE" w:rsidRDefault="00102137" w:rsidP="00516AD2">
            <w:pPr>
              <w:jc w:val="center"/>
              <w:rPr>
                <w:ins w:id="1215" w:author="Yasser F Syed" w:date="2017-07-06T15:24:00Z"/>
                <w:b/>
                <w:lang w:val="en-CA"/>
                <w:rPrChange w:id="1216" w:author="Yasser F Syed" w:date="2017-07-09T18:06:00Z">
                  <w:rPr>
                    <w:ins w:id="1217" w:author="Yasser F Syed" w:date="2017-07-06T15:24:00Z"/>
                    <w:lang w:val="en-CA"/>
                  </w:rPr>
                </w:rPrChange>
              </w:rPr>
            </w:pPr>
            <w:ins w:id="1218" w:author="Yasser F Syed" w:date="2017-07-06T15:24:00Z">
              <w:r w:rsidRPr="000420AE">
                <w:rPr>
                  <w:b/>
                  <w:lang w:val="en-CA"/>
                  <w:rPrChange w:id="1219" w:author="Yasser F Syed" w:date="2017-07-09T18:06:00Z">
                    <w:rPr>
                      <w:lang w:val="en-CA"/>
                    </w:rPr>
                  </w:rPrChange>
                </w:rPr>
                <w:t>r</w:t>
              </w:r>
              <w:r w:rsidR="00BF76F4" w:rsidRPr="000420AE">
                <w:rPr>
                  <w:b/>
                  <w:lang w:val="en-CA"/>
                  <w:rPrChange w:id="1220" w:author="Yasser F Syed" w:date="2017-07-09T18:06:00Z">
                    <w:rPr>
                      <w:lang w:val="en-CA"/>
                    </w:rPr>
                  </w:rPrChange>
                </w:rPr>
                <w:t>eserve</w:t>
              </w:r>
            </w:ins>
            <w:ins w:id="1221" w:author="Yasser F Syed" w:date="2017-07-06T15:51:00Z">
              <w:r w:rsidRPr="000420AE">
                <w:rPr>
                  <w:b/>
                  <w:lang w:val="en-CA"/>
                  <w:rPrChange w:id="1222" w:author="Yasser F Syed" w:date="2017-07-09T18:06:00Z">
                    <w:rPr>
                      <w:lang w:val="en-CA"/>
                    </w:rPr>
                  </w:rPrChange>
                </w:rPr>
                <w:t>-255</w:t>
              </w:r>
            </w:ins>
          </w:p>
        </w:tc>
        <w:tc>
          <w:tcPr>
            <w:tcW w:w="1557" w:type="dxa"/>
            <w:tcPrChange w:id="1223" w:author="Yasser F Syed" w:date="2017-07-06T15:28:00Z">
              <w:tcPr>
                <w:tcW w:w="1557" w:type="dxa"/>
              </w:tcPr>
            </w:tcPrChange>
          </w:tcPr>
          <w:p w14:paraId="5929FD7B" w14:textId="2E67DFC8" w:rsidR="00BF76F4" w:rsidRDefault="00BF76F4" w:rsidP="00516AD2">
            <w:pPr>
              <w:jc w:val="center"/>
              <w:rPr>
                <w:ins w:id="1224" w:author="Yasser F Syed" w:date="2017-07-06T15:24:00Z"/>
                <w:lang w:val="en-CA"/>
              </w:rPr>
            </w:pPr>
          </w:p>
        </w:tc>
        <w:tc>
          <w:tcPr>
            <w:tcW w:w="1573" w:type="dxa"/>
            <w:tcPrChange w:id="1225" w:author="Yasser F Syed" w:date="2017-07-06T15:28:00Z">
              <w:tcPr>
                <w:tcW w:w="1573" w:type="dxa"/>
              </w:tcPr>
            </w:tcPrChange>
          </w:tcPr>
          <w:p w14:paraId="3AEE39D7" w14:textId="0724EB69" w:rsidR="00BF76F4" w:rsidRDefault="00BF76F4" w:rsidP="00516AD2">
            <w:pPr>
              <w:jc w:val="center"/>
              <w:rPr>
                <w:ins w:id="1226" w:author="Yasser F Syed" w:date="2017-07-06T15:24:00Z"/>
                <w:lang w:val="en-CA"/>
              </w:rPr>
            </w:pPr>
          </w:p>
        </w:tc>
        <w:tc>
          <w:tcPr>
            <w:tcW w:w="1555" w:type="dxa"/>
            <w:tcPrChange w:id="1227" w:author="Yasser F Syed" w:date="2017-07-06T15:28:00Z">
              <w:tcPr>
                <w:tcW w:w="1555" w:type="dxa"/>
              </w:tcPr>
            </w:tcPrChange>
          </w:tcPr>
          <w:p w14:paraId="602DC4FF" w14:textId="1B04184C" w:rsidR="00BF76F4" w:rsidRDefault="00BF76F4" w:rsidP="00516AD2">
            <w:pPr>
              <w:jc w:val="center"/>
              <w:rPr>
                <w:ins w:id="1228" w:author="Yasser F Syed" w:date="2017-07-06T15:24:00Z"/>
                <w:lang w:val="en-CA"/>
              </w:rPr>
            </w:pPr>
          </w:p>
        </w:tc>
        <w:tc>
          <w:tcPr>
            <w:tcW w:w="1556" w:type="dxa"/>
            <w:tcPrChange w:id="1229" w:author="Yasser F Syed" w:date="2017-07-06T15:28:00Z">
              <w:tcPr>
                <w:tcW w:w="1556" w:type="dxa"/>
              </w:tcPr>
            </w:tcPrChange>
          </w:tcPr>
          <w:p w14:paraId="56EB46F3" w14:textId="4D463FA2" w:rsidR="00BF76F4" w:rsidRDefault="00BF76F4" w:rsidP="00516AD2">
            <w:pPr>
              <w:jc w:val="center"/>
              <w:rPr>
                <w:ins w:id="1230" w:author="Yasser F Syed" w:date="2017-07-06T15:24:00Z"/>
                <w:lang w:val="en-CA"/>
              </w:rPr>
            </w:pPr>
          </w:p>
        </w:tc>
        <w:tc>
          <w:tcPr>
            <w:tcW w:w="2765" w:type="dxa"/>
            <w:tcPrChange w:id="1231" w:author="Yasser F Syed" w:date="2017-07-06T15:28:00Z">
              <w:tcPr>
                <w:tcW w:w="2765" w:type="dxa"/>
              </w:tcPr>
            </w:tcPrChange>
          </w:tcPr>
          <w:p w14:paraId="1B0DA9BA" w14:textId="77777777" w:rsidR="00BF76F4" w:rsidRDefault="00BF76F4" w:rsidP="00516AD2">
            <w:pPr>
              <w:jc w:val="center"/>
              <w:rPr>
                <w:ins w:id="1232" w:author="Yasser F Syed" w:date="2017-07-06T15:24:00Z"/>
                <w:lang w:val="en-CA"/>
              </w:rPr>
            </w:pPr>
          </w:p>
        </w:tc>
      </w:tr>
    </w:tbl>
    <w:p w14:paraId="1DC7A15C" w14:textId="77777777" w:rsidR="00BF76F4" w:rsidRDefault="00BF76F4" w:rsidP="00BF76F4">
      <w:pPr>
        <w:rPr>
          <w:ins w:id="1233" w:author="Yasser F Syed" w:date="2017-07-06T15:24:00Z"/>
          <w:lang w:val="en-CA"/>
        </w:rPr>
      </w:pPr>
    </w:p>
    <w:p w14:paraId="2279ACD3" w14:textId="456EA3C8" w:rsidR="00BF76F4" w:rsidDel="00BF76F4" w:rsidRDefault="00BF76F4" w:rsidP="00DE4065">
      <w:pPr>
        <w:rPr>
          <w:del w:id="1234" w:author="Yasser F Syed" w:date="2017-07-06T15:29:00Z"/>
          <w:lang w:val="en-CA"/>
        </w:rPr>
      </w:pPr>
      <w:ins w:id="1235" w:author="Yasser F Syed" w:date="2017-07-06T15:29:00Z">
        <w:r w:rsidDel="00BF76F4">
          <w:rPr>
            <w:lang w:val="en-CA"/>
          </w:rPr>
          <w:t xml:space="preserve"> </w:t>
        </w:r>
      </w:ins>
    </w:p>
    <w:p w14:paraId="4DA6A596" w14:textId="3240CC8A" w:rsidR="00DE4065" w:rsidDel="00BF76F4" w:rsidRDefault="003F53B4" w:rsidP="00DE4065">
      <w:pPr>
        <w:numPr>
          <w:ilvl w:val="0"/>
          <w:numId w:val="20"/>
        </w:numPr>
        <w:rPr>
          <w:del w:id="1236" w:author="Yasser F Syed" w:date="2017-07-06T15:29:00Z"/>
          <w:lang w:val="en-CA"/>
        </w:rPr>
      </w:pPr>
      <w:del w:id="1237" w:author="Yasser F Syed" w:date="2017-07-06T15:29:00Z">
        <w:r w:rsidDel="00BF76F4">
          <w:rPr>
            <w:lang w:val="en-CA"/>
          </w:rPr>
          <w:delText>[709Gamma2.4-D65-100-CRT</w:delText>
        </w:r>
        <w:r w:rsidR="00DE4065" w:rsidDel="00BF76F4">
          <w:rPr>
            <w:lang w:val="en-CA"/>
          </w:rPr>
          <w:delText>]</w:delText>
        </w:r>
      </w:del>
    </w:p>
    <w:p w14:paraId="0D2B473F" w14:textId="575CBEC7" w:rsidR="00715F33" w:rsidDel="00BF76F4" w:rsidRDefault="00715F33" w:rsidP="00715F33">
      <w:pPr>
        <w:numPr>
          <w:ilvl w:val="0"/>
          <w:numId w:val="20"/>
        </w:numPr>
        <w:rPr>
          <w:del w:id="1238" w:author="Yasser F Syed" w:date="2017-07-06T15:29:00Z"/>
          <w:lang w:val="en-CA"/>
        </w:rPr>
      </w:pPr>
      <w:del w:id="1239" w:author="Yasser F Syed" w:date="2017-07-06T15:29:00Z">
        <w:r w:rsidDel="00BF76F4">
          <w:rPr>
            <w:lang w:val="en-CA"/>
          </w:rPr>
          <w:delText>[P3</w:delText>
        </w:r>
        <w:r w:rsidR="003F53B4" w:rsidDel="00BF76F4">
          <w:rPr>
            <w:lang w:val="en-CA"/>
          </w:rPr>
          <w:delText>-D65-100-CRT</w:delText>
        </w:r>
        <w:r w:rsidDel="00BF76F4">
          <w:rPr>
            <w:lang w:val="en-CA"/>
          </w:rPr>
          <w:delText>]</w:delText>
        </w:r>
      </w:del>
    </w:p>
    <w:p w14:paraId="5058EC4A" w14:textId="010F5CFA" w:rsidR="00715F33" w:rsidRPr="00E71951" w:rsidDel="00BF76F4" w:rsidRDefault="00715F33" w:rsidP="00E71951">
      <w:pPr>
        <w:numPr>
          <w:ilvl w:val="0"/>
          <w:numId w:val="20"/>
        </w:numPr>
        <w:rPr>
          <w:del w:id="1240" w:author="Yasser F Syed" w:date="2017-07-06T15:29:00Z"/>
          <w:lang w:val="en-CA"/>
        </w:rPr>
      </w:pPr>
      <w:del w:id="1241" w:author="Yasser F Syed" w:date="2017-07-06T15:29:00Z">
        <w:r w:rsidDel="00BF76F4">
          <w:rPr>
            <w:lang w:val="en-CA"/>
          </w:rPr>
          <w:delText>[BT2020</w:delText>
        </w:r>
        <w:r w:rsidR="003F53B4" w:rsidDel="00BF76F4">
          <w:rPr>
            <w:lang w:val="en-CA"/>
          </w:rPr>
          <w:delText>-D65-100-CRT</w:delText>
        </w:r>
        <w:r w:rsidDel="00BF76F4">
          <w:rPr>
            <w:lang w:val="en-CA"/>
          </w:rPr>
          <w:delText>]</w:delText>
        </w:r>
      </w:del>
    </w:p>
    <w:p w14:paraId="7E6DB9C2" w14:textId="77777777" w:rsidR="00DE4065" w:rsidRDefault="00DE4065" w:rsidP="00DE4065">
      <w:pPr>
        <w:rPr>
          <w:ins w:id="1242" w:author="Yasser F Syed" w:date="2017-07-06T15:28:00Z"/>
          <w:lang w:val="en-CA"/>
        </w:rPr>
      </w:pPr>
      <w:r>
        <w:rPr>
          <w:lang w:val="en-CA"/>
        </w:rPr>
        <w:t>[CameraLogGammaTag]</w:t>
      </w:r>
    </w:p>
    <w:p w14:paraId="169F37B9" w14:textId="76590085" w:rsidR="004D757E" w:rsidRDefault="004D757E" w:rsidP="004D757E">
      <w:pPr>
        <w:jc w:val="center"/>
        <w:rPr>
          <w:ins w:id="1243" w:author="Yasser F Syed" w:date="2017-07-06T16:17:00Z"/>
          <w:lang w:val="en-CA"/>
        </w:rPr>
      </w:pPr>
      <w:ins w:id="1244" w:author="Yasser F Syed" w:date="2017-07-06T16:17:00Z">
        <w:r>
          <w:t xml:space="preserve">Table </w:t>
        </w:r>
        <w:r>
          <w:fldChar w:fldCharType="begin"/>
        </w:r>
        <w:r>
          <w:instrText xml:space="preserve"> SEQ Table \* ARABIC </w:instrText>
        </w:r>
        <w:r>
          <w:fldChar w:fldCharType="separate"/>
        </w:r>
      </w:ins>
      <w:r>
        <w:rPr>
          <w:noProof/>
        </w:rPr>
        <w:t>6</w:t>
      </w:r>
      <w:ins w:id="1245" w:author="Yasser F Syed" w:date="2017-07-06T16:17:00Z">
        <w:r>
          <w:fldChar w:fldCharType="end"/>
        </w:r>
        <w:r>
          <w:t xml:space="preserve">- </w:t>
        </w:r>
      </w:ins>
      <w:ins w:id="1246" w:author="Yasser F Syed" w:date="2017-07-06T16:23:00Z">
        <w:r w:rsidR="00DF780D">
          <w:rPr>
            <w:lang w:val="en-CA"/>
          </w:rPr>
          <w:t xml:space="preserve">[CameraLogGammaTag] Combinations for SD/HD – SDR Content </w:t>
        </w:r>
      </w:ins>
    </w:p>
    <w:p w14:paraId="50FB31C9" w14:textId="77777777" w:rsidR="00BF76F4" w:rsidRDefault="00BF76F4" w:rsidP="00BF76F4">
      <w:pPr>
        <w:rPr>
          <w:ins w:id="1247" w:author="Yasser F Syed" w:date="2017-07-06T15:28:00Z"/>
          <w:lang w:val="en-CA"/>
        </w:rPr>
      </w:pPr>
    </w:p>
    <w:tbl>
      <w:tblPr>
        <w:tblStyle w:val="TableGrid"/>
        <w:tblW w:w="7735" w:type="dxa"/>
        <w:tblLook w:val="04A0" w:firstRow="1" w:lastRow="0" w:firstColumn="1" w:lastColumn="0" w:noHBand="0" w:noVBand="1"/>
      </w:tblPr>
      <w:tblGrid>
        <w:gridCol w:w="1552"/>
        <w:gridCol w:w="2673"/>
        <w:gridCol w:w="3510"/>
      </w:tblGrid>
      <w:tr w:rsidR="00BF76F4" w14:paraId="4A7D3A8A" w14:textId="77777777" w:rsidTr="00516AD2">
        <w:trPr>
          <w:ins w:id="1248" w:author="Yasser F Syed" w:date="2017-07-06T15:28:00Z"/>
        </w:trPr>
        <w:tc>
          <w:tcPr>
            <w:tcW w:w="1552" w:type="dxa"/>
          </w:tcPr>
          <w:p w14:paraId="4FB1CC60" w14:textId="77777777" w:rsidR="00BF76F4" w:rsidRPr="000420AE" w:rsidRDefault="00BF76F4" w:rsidP="00516AD2">
            <w:pPr>
              <w:jc w:val="center"/>
              <w:rPr>
                <w:ins w:id="1249" w:author="Yasser F Syed" w:date="2017-07-06T15:28:00Z"/>
                <w:b/>
                <w:lang w:val="en-CA"/>
                <w:rPrChange w:id="1250" w:author="Yasser F Syed" w:date="2017-07-09T18:06:00Z">
                  <w:rPr>
                    <w:ins w:id="1251" w:author="Yasser F Syed" w:date="2017-07-06T15:28:00Z"/>
                    <w:lang w:val="en-CA"/>
                  </w:rPr>
                </w:rPrChange>
              </w:rPr>
            </w:pPr>
            <w:ins w:id="1252" w:author="Yasser F Syed" w:date="2017-07-06T15:28:00Z">
              <w:r w:rsidRPr="000420AE">
                <w:rPr>
                  <w:b/>
                  <w:lang w:val="en-CA"/>
                  <w:rPrChange w:id="1253" w:author="Yasser F Syed" w:date="2017-07-09T18:06:00Z">
                    <w:rPr>
                      <w:lang w:val="en-CA"/>
                    </w:rPr>
                  </w:rPrChange>
                </w:rPr>
                <w:t>Value</w:t>
              </w:r>
            </w:ins>
          </w:p>
        </w:tc>
        <w:tc>
          <w:tcPr>
            <w:tcW w:w="2673" w:type="dxa"/>
          </w:tcPr>
          <w:p w14:paraId="72FA6F57" w14:textId="77777777" w:rsidR="00BF76F4" w:rsidRDefault="00BF76F4" w:rsidP="00516AD2">
            <w:pPr>
              <w:jc w:val="center"/>
              <w:rPr>
                <w:ins w:id="1254" w:author="Yasser F Syed" w:date="2017-07-06T15:28:00Z"/>
                <w:lang w:val="en-CA"/>
              </w:rPr>
            </w:pPr>
            <w:ins w:id="1255" w:author="Yasser F Syed" w:date="2017-07-06T15:28:00Z">
              <w:r>
                <w:rPr>
                  <w:lang w:val="en-CA"/>
                </w:rPr>
                <w:t>Camera LogGamma Format</w:t>
              </w:r>
            </w:ins>
          </w:p>
        </w:tc>
        <w:tc>
          <w:tcPr>
            <w:tcW w:w="3510" w:type="dxa"/>
          </w:tcPr>
          <w:p w14:paraId="0C8E4F19" w14:textId="77777777" w:rsidR="00BF76F4" w:rsidRDefault="00BF76F4" w:rsidP="00516AD2">
            <w:pPr>
              <w:jc w:val="center"/>
              <w:rPr>
                <w:ins w:id="1256" w:author="Yasser F Syed" w:date="2017-07-06T15:28:00Z"/>
                <w:lang w:val="en-CA"/>
              </w:rPr>
            </w:pPr>
            <w:ins w:id="1257" w:author="Yasser F Syed" w:date="2017-07-06T15:28:00Z">
              <w:r>
                <w:rPr>
                  <w:lang w:val="en-CA"/>
                </w:rPr>
                <w:t>Informative Remarks</w:t>
              </w:r>
            </w:ins>
          </w:p>
        </w:tc>
      </w:tr>
      <w:tr w:rsidR="00BF76F4" w14:paraId="6BE810C3" w14:textId="77777777" w:rsidTr="00516AD2">
        <w:trPr>
          <w:ins w:id="1258" w:author="Yasser F Syed" w:date="2017-07-06T15:28:00Z"/>
        </w:trPr>
        <w:tc>
          <w:tcPr>
            <w:tcW w:w="1552" w:type="dxa"/>
          </w:tcPr>
          <w:p w14:paraId="413B8C69" w14:textId="77777777" w:rsidR="00BF76F4" w:rsidRPr="000420AE" w:rsidRDefault="00BF76F4" w:rsidP="00516AD2">
            <w:pPr>
              <w:jc w:val="center"/>
              <w:rPr>
                <w:ins w:id="1259" w:author="Yasser F Syed" w:date="2017-07-06T15:28:00Z"/>
                <w:b/>
                <w:lang w:val="en-CA"/>
                <w:rPrChange w:id="1260" w:author="Yasser F Syed" w:date="2017-07-09T18:06:00Z">
                  <w:rPr>
                    <w:ins w:id="1261" w:author="Yasser F Syed" w:date="2017-07-06T15:28:00Z"/>
                    <w:lang w:val="en-CA"/>
                  </w:rPr>
                </w:rPrChange>
              </w:rPr>
            </w:pPr>
            <w:ins w:id="1262" w:author="Yasser F Syed" w:date="2017-07-06T15:28:00Z">
              <w:r w:rsidRPr="000420AE">
                <w:rPr>
                  <w:b/>
                  <w:lang w:val="en-CA"/>
                  <w:rPrChange w:id="1263" w:author="Yasser F Syed" w:date="2017-07-09T18:06:00Z">
                    <w:rPr>
                      <w:lang w:val="en-CA"/>
                    </w:rPr>
                  </w:rPrChange>
                </w:rPr>
                <w:t xml:space="preserve">1 </w:t>
              </w:r>
            </w:ins>
          </w:p>
        </w:tc>
        <w:tc>
          <w:tcPr>
            <w:tcW w:w="2673" w:type="dxa"/>
          </w:tcPr>
          <w:p w14:paraId="24866E8A" w14:textId="77777777" w:rsidR="00BF76F4" w:rsidRDefault="00BF76F4" w:rsidP="00516AD2">
            <w:pPr>
              <w:jc w:val="center"/>
              <w:rPr>
                <w:ins w:id="1264" w:author="Yasser F Syed" w:date="2017-07-06T15:28:00Z"/>
                <w:lang w:val="en-CA"/>
              </w:rPr>
            </w:pPr>
            <w:ins w:id="1265" w:author="Yasser F Syed" w:date="2017-07-06T15:28:00Z">
              <w:r>
                <w:rPr>
                  <w:lang w:val="en-CA"/>
                </w:rPr>
                <w:t>Slog3</w:t>
              </w:r>
            </w:ins>
          </w:p>
        </w:tc>
        <w:tc>
          <w:tcPr>
            <w:tcW w:w="3510" w:type="dxa"/>
          </w:tcPr>
          <w:p w14:paraId="544B682B" w14:textId="77777777" w:rsidR="00BF76F4" w:rsidRDefault="00BF76F4" w:rsidP="00516AD2">
            <w:pPr>
              <w:jc w:val="center"/>
              <w:rPr>
                <w:ins w:id="1266" w:author="Yasser F Syed" w:date="2017-07-06T15:28:00Z"/>
                <w:lang w:val="en-CA"/>
              </w:rPr>
            </w:pPr>
          </w:p>
        </w:tc>
      </w:tr>
      <w:tr w:rsidR="003C27D7" w14:paraId="155041A7" w14:textId="77777777" w:rsidTr="00516AD2">
        <w:trPr>
          <w:ins w:id="1267" w:author="Yasser F Syed" w:date="2017-07-06T15:43:00Z"/>
        </w:trPr>
        <w:tc>
          <w:tcPr>
            <w:tcW w:w="1552" w:type="dxa"/>
          </w:tcPr>
          <w:p w14:paraId="305608D7" w14:textId="77777777" w:rsidR="003C27D7" w:rsidRPr="000420AE" w:rsidRDefault="003C27D7" w:rsidP="00516AD2">
            <w:pPr>
              <w:jc w:val="center"/>
              <w:rPr>
                <w:ins w:id="1268" w:author="Yasser F Syed" w:date="2017-07-06T15:43:00Z"/>
                <w:b/>
                <w:lang w:val="en-CA"/>
                <w:rPrChange w:id="1269" w:author="Yasser F Syed" w:date="2017-07-09T18:06:00Z">
                  <w:rPr>
                    <w:ins w:id="1270" w:author="Yasser F Syed" w:date="2017-07-06T15:43:00Z"/>
                    <w:lang w:val="en-CA"/>
                  </w:rPr>
                </w:rPrChange>
              </w:rPr>
            </w:pPr>
          </w:p>
        </w:tc>
        <w:tc>
          <w:tcPr>
            <w:tcW w:w="2673" w:type="dxa"/>
          </w:tcPr>
          <w:p w14:paraId="6F9DE855" w14:textId="5000EB62" w:rsidR="003C27D7" w:rsidRDefault="003C27D7" w:rsidP="00516AD2">
            <w:pPr>
              <w:jc w:val="center"/>
              <w:rPr>
                <w:ins w:id="1271" w:author="Yasser F Syed" w:date="2017-07-06T15:43:00Z"/>
                <w:lang w:val="en-CA"/>
              </w:rPr>
            </w:pPr>
            <w:ins w:id="1272" w:author="Yasser F Syed" w:date="2017-07-06T15:43:00Z">
              <w:r>
                <w:rPr>
                  <w:lang w:val="en-CA"/>
                </w:rPr>
                <w:t>TBD</w:t>
              </w:r>
            </w:ins>
          </w:p>
        </w:tc>
        <w:tc>
          <w:tcPr>
            <w:tcW w:w="3510" w:type="dxa"/>
          </w:tcPr>
          <w:p w14:paraId="17E708FB" w14:textId="77777777" w:rsidR="003C27D7" w:rsidRDefault="003C27D7" w:rsidP="00516AD2">
            <w:pPr>
              <w:jc w:val="center"/>
              <w:rPr>
                <w:ins w:id="1273" w:author="Yasser F Syed" w:date="2017-07-06T15:43:00Z"/>
                <w:lang w:val="en-CA"/>
              </w:rPr>
            </w:pPr>
          </w:p>
        </w:tc>
      </w:tr>
      <w:tr w:rsidR="00BF76F4" w14:paraId="404F3688" w14:textId="77777777" w:rsidTr="00516AD2">
        <w:trPr>
          <w:ins w:id="1274" w:author="Yasser F Syed" w:date="2017-07-06T15:28:00Z"/>
        </w:trPr>
        <w:tc>
          <w:tcPr>
            <w:tcW w:w="1552" w:type="dxa"/>
          </w:tcPr>
          <w:p w14:paraId="40D7EC32" w14:textId="65D17659" w:rsidR="00BF76F4" w:rsidRPr="000420AE" w:rsidRDefault="00102137" w:rsidP="00516AD2">
            <w:pPr>
              <w:jc w:val="center"/>
              <w:rPr>
                <w:ins w:id="1275" w:author="Yasser F Syed" w:date="2017-07-06T15:28:00Z"/>
                <w:b/>
                <w:lang w:val="en-CA"/>
                <w:rPrChange w:id="1276" w:author="Yasser F Syed" w:date="2017-07-09T18:06:00Z">
                  <w:rPr>
                    <w:ins w:id="1277" w:author="Yasser F Syed" w:date="2017-07-06T15:28:00Z"/>
                    <w:lang w:val="en-CA"/>
                  </w:rPr>
                </w:rPrChange>
              </w:rPr>
            </w:pPr>
            <w:ins w:id="1278" w:author="Yasser F Syed" w:date="2017-07-06T15:28:00Z">
              <w:r w:rsidRPr="000420AE">
                <w:rPr>
                  <w:b/>
                  <w:lang w:val="en-CA"/>
                  <w:rPrChange w:id="1279" w:author="Yasser F Syed" w:date="2017-07-09T18:06:00Z">
                    <w:rPr>
                      <w:lang w:val="en-CA"/>
                    </w:rPr>
                  </w:rPrChange>
                </w:rPr>
                <w:t>r</w:t>
              </w:r>
              <w:r w:rsidR="00BF76F4" w:rsidRPr="000420AE">
                <w:rPr>
                  <w:b/>
                  <w:lang w:val="en-CA"/>
                  <w:rPrChange w:id="1280" w:author="Yasser F Syed" w:date="2017-07-09T18:06:00Z">
                    <w:rPr>
                      <w:lang w:val="en-CA"/>
                    </w:rPr>
                  </w:rPrChange>
                </w:rPr>
                <w:t>eserve</w:t>
              </w:r>
            </w:ins>
            <w:ins w:id="1281" w:author="Yasser F Syed" w:date="2017-07-06T15:51:00Z">
              <w:r w:rsidRPr="000420AE">
                <w:rPr>
                  <w:b/>
                  <w:lang w:val="en-CA"/>
                  <w:rPrChange w:id="1282" w:author="Yasser F Syed" w:date="2017-07-09T18:06:00Z">
                    <w:rPr>
                      <w:lang w:val="en-CA"/>
                    </w:rPr>
                  </w:rPrChange>
                </w:rPr>
                <w:t>-255</w:t>
              </w:r>
            </w:ins>
          </w:p>
        </w:tc>
        <w:tc>
          <w:tcPr>
            <w:tcW w:w="2673" w:type="dxa"/>
          </w:tcPr>
          <w:p w14:paraId="368D0E9C" w14:textId="77777777" w:rsidR="00BF76F4" w:rsidRDefault="00BF76F4" w:rsidP="00516AD2">
            <w:pPr>
              <w:jc w:val="center"/>
              <w:rPr>
                <w:ins w:id="1283" w:author="Yasser F Syed" w:date="2017-07-06T15:28:00Z"/>
                <w:lang w:val="en-CA"/>
              </w:rPr>
            </w:pPr>
          </w:p>
        </w:tc>
        <w:tc>
          <w:tcPr>
            <w:tcW w:w="3510" w:type="dxa"/>
          </w:tcPr>
          <w:p w14:paraId="5C764558" w14:textId="77777777" w:rsidR="00BF76F4" w:rsidRDefault="00BF76F4" w:rsidP="00516AD2">
            <w:pPr>
              <w:jc w:val="center"/>
              <w:rPr>
                <w:ins w:id="1284" w:author="Yasser F Syed" w:date="2017-07-06T15:28:00Z"/>
                <w:lang w:val="en-CA"/>
              </w:rPr>
            </w:pPr>
          </w:p>
        </w:tc>
      </w:tr>
    </w:tbl>
    <w:p w14:paraId="39EBD905" w14:textId="77777777" w:rsidR="00BF76F4" w:rsidRDefault="00BF76F4" w:rsidP="00BF76F4">
      <w:pPr>
        <w:rPr>
          <w:ins w:id="1285" w:author="Yasser F Syed" w:date="2017-07-06T15:28:00Z"/>
          <w:lang w:val="en-CA"/>
        </w:rPr>
      </w:pPr>
    </w:p>
    <w:p w14:paraId="3939F851" w14:textId="68111BF7" w:rsidR="00BF76F4" w:rsidDel="00BF76F4" w:rsidRDefault="00BF76F4" w:rsidP="00DE4065">
      <w:pPr>
        <w:rPr>
          <w:del w:id="1286" w:author="Yasser F Syed" w:date="2017-07-06T15:29:00Z"/>
          <w:lang w:val="en-CA"/>
        </w:rPr>
      </w:pPr>
    </w:p>
    <w:p w14:paraId="527C3060" w14:textId="736ABF73" w:rsidR="00DE4065" w:rsidDel="00BF76F4" w:rsidRDefault="00DE4065" w:rsidP="00DE4065">
      <w:pPr>
        <w:numPr>
          <w:ilvl w:val="0"/>
          <w:numId w:val="20"/>
        </w:numPr>
        <w:rPr>
          <w:del w:id="1287" w:author="Yasser F Syed" w:date="2017-07-06T15:29:00Z"/>
          <w:lang w:val="en-CA"/>
        </w:rPr>
      </w:pPr>
      <w:del w:id="1288" w:author="Yasser F Syed" w:date="2017-07-06T15:29:00Z">
        <w:r w:rsidDel="00BF76F4">
          <w:rPr>
            <w:lang w:val="en-CA"/>
          </w:rPr>
          <w:delText>[SLog3]</w:delText>
        </w:r>
      </w:del>
    </w:p>
    <w:p w14:paraId="0158B81B" w14:textId="5E3C121A" w:rsidR="00DE4065" w:rsidRPr="00DE4065" w:rsidDel="00BF76F4" w:rsidRDefault="00DE4065" w:rsidP="00DE4065">
      <w:pPr>
        <w:numPr>
          <w:ilvl w:val="0"/>
          <w:numId w:val="20"/>
        </w:numPr>
        <w:rPr>
          <w:del w:id="1289" w:author="Yasser F Syed" w:date="2017-07-06T15:29:00Z"/>
          <w:lang w:val="en-CA"/>
        </w:rPr>
      </w:pPr>
      <w:del w:id="1290" w:author="Yasser F Syed" w:date="2017-07-06T15:29:00Z">
        <w:r w:rsidDel="00BF76F4">
          <w:rPr>
            <w:lang w:val="en-CA"/>
          </w:rPr>
          <w:delText>[CLog3]</w:delText>
        </w:r>
      </w:del>
    </w:p>
    <w:p w14:paraId="439BA67F" w14:textId="77777777" w:rsidR="00E71951" w:rsidRDefault="00E71951" w:rsidP="00E71951">
      <w:pPr>
        <w:rPr>
          <w:b/>
          <w:u w:val="single"/>
          <w:lang w:val="en-CA"/>
        </w:rPr>
      </w:pPr>
    </w:p>
    <w:p w14:paraId="454F22F0" w14:textId="77A4A54F" w:rsidR="00E71951" w:rsidRDefault="0036790F" w:rsidP="00E71951">
      <w:pPr>
        <w:rPr>
          <w:ins w:id="1291" w:author="Yasser F Syed" w:date="2017-07-06T15:48:00Z"/>
          <w:b/>
          <w:u w:val="single"/>
          <w:lang w:val="en-CA"/>
        </w:rPr>
      </w:pPr>
      <w:ins w:id="1292" w:author="Yasser F Syed" w:date="2017-07-06T16:35:00Z">
        <w:r>
          <w:rPr>
            <w:b/>
            <w:u w:val="single"/>
            <w:lang w:val="en-CA"/>
          </w:rPr>
          <w:t xml:space="preserve">AI.2.3 </w:t>
        </w:r>
      </w:ins>
      <w:r w:rsidR="00E71951" w:rsidRPr="00064265">
        <w:rPr>
          <w:b/>
          <w:u w:val="single"/>
          <w:lang w:val="en-CA"/>
        </w:rPr>
        <w:t>HD/UHD/8K-</w:t>
      </w:r>
      <w:r w:rsidR="00E71951">
        <w:rPr>
          <w:b/>
          <w:u w:val="single"/>
          <w:lang w:val="en-CA"/>
        </w:rPr>
        <w:t>H</w:t>
      </w:r>
      <w:r w:rsidR="00E71951" w:rsidRPr="00064265">
        <w:rPr>
          <w:b/>
          <w:u w:val="single"/>
          <w:lang w:val="en-CA"/>
        </w:rPr>
        <w:t xml:space="preserve">DR-WCG </w:t>
      </w:r>
      <w:ins w:id="1293" w:author="Yasser F Syed" w:date="2017-07-06T16:29:00Z">
        <w:r w:rsidR="00372DA0">
          <w:rPr>
            <w:b/>
            <w:u w:val="single"/>
            <w:lang w:val="en-CA"/>
          </w:rPr>
          <w:t>Content Types</w:t>
        </w:r>
      </w:ins>
      <w:del w:id="1294" w:author="Yasser F Syed" w:date="2017-07-06T16:29:00Z">
        <w:r w:rsidR="00E71951" w:rsidRPr="00064265" w:rsidDel="00372DA0">
          <w:rPr>
            <w:b/>
            <w:u w:val="single"/>
            <w:lang w:val="en-CA"/>
          </w:rPr>
          <w:delText>Definition</w:delText>
        </w:r>
      </w:del>
    </w:p>
    <w:p w14:paraId="775D201C" w14:textId="3867F4D6" w:rsidR="00102137" w:rsidRPr="00DF17F1" w:rsidRDefault="00102137" w:rsidP="00E71951">
      <w:pPr>
        <w:rPr>
          <w:ins w:id="1295" w:author="Yasser F Syed" w:date="2017-07-06T15:48:00Z"/>
          <w:lang w:val="en-CA"/>
          <w:rPrChange w:id="1296" w:author="Yasser F Syed" w:date="2017-07-09T17:45:00Z">
            <w:rPr>
              <w:ins w:id="1297" w:author="Yasser F Syed" w:date="2017-07-06T15:48:00Z"/>
              <w:b/>
              <w:u w:val="single"/>
              <w:lang w:val="en-CA"/>
            </w:rPr>
          </w:rPrChange>
        </w:rPr>
      </w:pPr>
      <w:ins w:id="1298" w:author="Yasser F Syed" w:date="2017-07-06T15:48:00Z">
        <w:r w:rsidRPr="00DF17F1">
          <w:rPr>
            <w:lang w:val="en-CA"/>
            <w:rPrChange w:id="1299" w:author="Yasser F Syed" w:date="2017-07-09T17:45:00Z">
              <w:rPr>
                <w:b/>
                <w:u w:val="single"/>
                <w:lang w:val="en-CA"/>
              </w:rPr>
            </w:rPrChange>
          </w:rPr>
          <w:t>The following tables describe each video category tag corresponding to HD/UHD/8K HDR-WCG content and reflect combinations in use in the Industry for producing video streams that transverse through a production to distribution workflow. Tags that are not present reflect non-declared properties of the video stream.</w:t>
        </w:r>
      </w:ins>
    </w:p>
    <w:p w14:paraId="4AA5CCE7" w14:textId="77777777" w:rsidR="00102137" w:rsidRPr="00064265" w:rsidRDefault="00102137" w:rsidP="00E71951">
      <w:pPr>
        <w:rPr>
          <w:b/>
          <w:u w:val="single"/>
          <w:lang w:val="en-CA"/>
        </w:rPr>
      </w:pPr>
    </w:p>
    <w:p w14:paraId="07FC3D76" w14:textId="77777777" w:rsidR="00E71951" w:rsidRDefault="00E71951" w:rsidP="00E71951">
      <w:pPr>
        <w:rPr>
          <w:ins w:id="1300" w:author="Yasser F Syed" w:date="2017-07-06T15:29:00Z"/>
          <w:lang w:val="en-CA"/>
        </w:rPr>
      </w:pPr>
      <w:r>
        <w:rPr>
          <w:lang w:val="en-CA"/>
        </w:rPr>
        <w:t xml:space="preserve"> [VideoColourVolumeTag]</w:t>
      </w:r>
    </w:p>
    <w:p w14:paraId="53411273" w14:textId="73B57CF9" w:rsidR="004D757E" w:rsidRDefault="004D757E" w:rsidP="004D757E">
      <w:pPr>
        <w:jc w:val="center"/>
        <w:rPr>
          <w:ins w:id="1301" w:author="Yasser F Syed" w:date="2017-07-06T16:17:00Z"/>
          <w:lang w:val="en-CA"/>
        </w:rPr>
      </w:pPr>
      <w:ins w:id="1302" w:author="Yasser F Syed" w:date="2017-07-06T16:17:00Z">
        <w:r>
          <w:lastRenderedPageBreak/>
          <w:t xml:space="preserve">Table </w:t>
        </w:r>
        <w:r>
          <w:fldChar w:fldCharType="begin"/>
        </w:r>
        <w:r>
          <w:instrText xml:space="preserve"> SEQ Table \* ARABIC </w:instrText>
        </w:r>
        <w:r>
          <w:fldChar w:fldCharType="separate"/>
        </w:r>
      </w:ins>
      <w:r>
        <w:rPr>
          <w:noProof/>
        </w:rPr>
        <w:t>7</w:t>
      </w:r>
      <w:ins w:id="1303" w:author="Yasser F Syed" w:date="2017-07-06T16:17:00Z">
        <w:r>
          <w:fldChar w:fldCharType="end"/>
        </w:r>
        <w:r>
          <w:t xml:space="preserve">- </w:t>
        </w:r>
      </w:ins>
      <w:ins w:id="1304" w:author="Yasser F Syed" w:date="2017-07-06T16:29:00Z">
        <w:r w:rsidR="00372DA0">
          <w:rPr>
            <w:lang w:val="en-CA"/>
          </w:rPr>
          <w:t>[VideoColourVolumeTag] Combinations for</w:t>
        </w:r>
      </w:ins>
      <w:ins w:id="1305" w:author="Yasser F Syed" w:date="2017-07-06T16:30:00Z">
        <w:r w:rsidR="00372DA0">
          <w:rPr>
            <w:lang w:val="en-CA"/>
          </w:rPr>
          <w:t xml:space="preserve"> </w:t>
        </w:r>
        <w:r w:rsidR="00372DA0" w:rsidRPr="00064265">
          <w:rPr>
            <w:b/>
            <w:u w:val="single"/>
            <w:lang w:val="en-CA"/>
          </w:rPr>
          <w:t>HD/UHD/8K-</w:t>
        </w:r>
        <w:r w:rsidR="00372DA0">
          <w:rPr>
            <w:b/>
            <w:u w:val="single"/>
            <w:lang w:val="en-CA"/>
          </w:rPr>
          <w:t>H</w:t>
        </w:r>
        <w:r w:rsidR="00372DA0" w:rsidRPr="00064265">
          <w:rPr>
            <w:b/>
            <w:u w:val="single"/>
            <w:lang w:val="en-CA"/>
          </w:rPr>
          <w:t xml:space="preserve">DR-WCG </w:t>
        </w:r>
        <w:r w:rsidR="00372DA0">
          <w:rPr>
            <w:b/>
            <w:u w:val="single"/>
            <w:lang w:val="en-CA"/>
          </w:rPr>
          <w:t>Content</w:t>
        </w:r>
      </w:ins>
      <w:ins w:id="1306" w:author="Yasser F Syed" w:date="2017-07-06T16:29:00Z">
        <w:r w:rsidR="00372DA0">
          <w:rPr>
            <w:lang w:val="en-CA"/>
          </w:rPr>
          <w:t xml:space="preserve"> </w:t>
        </w:r>
      </w:ins>
    </w:p>
    <w:p w14:paraId="56D3443B" w14:textId="77777777" w:rsidR="00BF76F4" w:rsidRPr="00AB073E" w:rsidRDefault="00BF76F4" w:rsidP="00BF76F4">
      <w:pPr>
        <w:rPr>
          <w:ins w:id="1307" w:author="Yasser F Syed" w:date="2017-07-06T15:30:00Z"/>
          <w:b/>
          <w:u w:val="single"/>
          <w:lang w:val="en-CA"/>
        </w:rPr>
      </w:pPr>
    </w:p>
    <w:tbl>
      <w:tblPr>
        <w:tblStyle w:val="TableGrid"/>
        <w:tblpPr w:leftFromText="180" w:rightFromText="180" w:vertAnchor="text" w:horzAnchor="page" w:tblpX="1570" w:tblpY="99"/>
        <w:tblW w:w="10525" w:type="dxa"/>
        <w:tblLook w:val="04A0" w:firstRow="1" w:lastRow="0" w:firstColumn="1" w:lastColumn="0" w:noHBand="0" w:noVBand="1"/>
      </w:tblPr>
      <w:tblGrid>
        <w:gridCol w:w="974"/>
        <w:gridCol w:w="1091"/>
        <w:gridCol w:w="1085"/>
        <w:gridCol w:w="1292"/>
        <w:gridCol w:w="1023"/>
        <w:gridCol w:w="1402"/>
        <w:gridCol w:w="1270"/>
        <w:gridCol w:w="2388"/>
      </w:tblGrid>
      <w:tr w:rsidR="00102137" w14:paraId="42C4EEF7" w14:textId="77777777" w:rsidTr="00516AD2">
        <w:trPr>
          <w:ins w:id="1308" w:author="Yasser F Syed" w:date="2017-07-06T15:30:00Z"/>
        </w:trPr>
        <w:tc>
          <w:tcPr>
            <w:tcW w:w="852" w:type="dxa"/>
          </w:tcPr>
          <w:p w14:paraId="01ED7F80" w14:textId="77777777" w:rsidR="00BF76F4" w:rsidRPr="000420AE" w:rsidRDefault="00BF76F4" w:rsidP="00516AD2">
            <w:pPr>
              <w:rPr>
                <w:ins w:id="1309" w:author="Yasser F Syed" w:date="2017-07-06T15:30:00Z"/>
                <w:b/>
                <w:lang w:val="en-CA"/>
                <w:rPrChange w:id="1310" w:author="Yasser F Syed" w:date="2017-07-09T18:07:00Z">
                  <w:rPr>
                    <w:ins w:id="1311" w:author="Yasser F Syed" w:date="2017-07-06T15:30:00Z"/>
                    <w:lang w:val="en-CA"/>
                  </w:rPr>
                </w:rPrChange>
              </w:rPr>
            </w:pPr>
            <w:ins w:id="1312" w:author="Yasser F Syed" w:date="2017-07-06T15:30:00Z">
              <w:r w:rsidRPr="000420AE">
                <w:rPr>
                  <w:b/>
                  <w:lang w:val="en-CA"/>
                  <w:rPrChange w:id="1313" w:author="Yasser F Syed" w:date="2017-07-09T18:07:00Z">
                    <w:rPr>
                      <w:lang w:val="en-CA"/>
                    </w:rPr>
                  </w:rPrChange>
                </w:rPr>
                <w:t>Value</w:t>
              </w:r>
            </w:ins>
          </w:p>
        </w:tc>
        <w:tc>
          <w:tcPr>
            <w:tcW w:w="1097" w:type="dxa"/>
          </w:tcPr>
          <w:p w14:paraId="0F4112D7" w14:textId="77777777" w:rsidR="00BF76F4" w:rsidRDefault="00BF76F4" w:rsidP="00516AD2">
            <w:pPr>
              <w:rPr>
                <w:ins w:id="1314" w:author="Yasser F Syed" w:date="2017-07-06T15:30:00Z"/>
                <w:lang w:val="en-CA"/>
              </w:rPr>
            </w:pPr>
            <w:ins w:id="1315" w:author="Yasser F Syed" w:date="2017-07-06T15:30:00Z">
              <w:r>
                <w:rPr>
                  <w:lang w:val="en-CA"/>
                </w:rPr>
                <w:t>Colour Primaries</w:t>
              </w:r>
            </w:ins>
          </w:p>
        </w:tc>
        <w:tc>
          <w:tcPr>
            <w:tcW w:w="1085" w:type="dxa"/>
          </w:tcPr>
          <w:p w14:paraId="4E7C8492" w14:textId="77777777" w:rsidR="00BF76F4" w:rsidRDefault="00BF76F4" w:rsidP="00516AD2">
            <w:pPr>
              <w:rPr>
                <w:ins w:id="1316" w:author="Yasser F Syed" w:date="2017-07-06T15:30:00Z"/>
                <w:lang w:val="en-CA"/>
              </w:rPr>
            </w:pPr>
            <w:ins w:id="1317" w:author="Yasser F Syed" w:date="2017-07-06T15:30:00Z">
              <w:r>
                <w:rPr>
                  <w:lang w:val="en-CA"/>
                </w:rPr>
                <w:t>Transfer Functions</w:t>
              </w:r>
            </w:ins>
          </w:p>
        </w:tc>
        <w:tc>
          <w:tcPr>
            <w:tcW w:w="1292" w:type="dxa"/>
          </w:tcPr>
          <w:p w14:paraId="19F6A3F1" w14:textId="77777777" w:rsidR="00BF76F4" w:rsidRDefault="00BF76F4" w:rsidP="00516AD2">
            <w:pPr>
              <w:rPr>
                <w:ins w:id="1318" w:author="Yasser F Syed" w:date="2017-07-06T15:30:00Z"/>
                <w:lang w:val="en-CA"/>
              </w:rPr>
            </w:pPr>
            <w:ins w:id="1319" w:author="Yasser F Syed" w:date="2017-07-06T15:30:00Z">
              <w:r>
                <w:rPr>
                  <w:lang w:val="en-CA"/>
                </w:rPr>
                <w:t>Matrix Coefficients</w:t>
              </w:r>
            </w:ins>
          </w:p>
        </w:tc>
        <w:tc>
          <w:tcPr>
            <w:tcW w:w="1023" w:type="dxa"/>
          </w:tcPr>
          <w:p w14:paraId="25FC124B" w14:textId="77777777" w:rsidR="00BF76F4" w:rsidRDefault="00BF76F4" w:rsidP="00516AD2">
            <w:pPr>
              <w:rPr>
                <w:ins w:id="1320" w:author="Yasser F Syed" w:date="2017-07-06T15:30:00Z"/>
                <w:lang w:val="en-CA"/>
              </w:rPr>
            </w:pPr>
            <w:ins w:id="1321" w:author="Yasser F Syed" w:date="2017-07-06T15:30:00Z">
              <w:r>
                <w:rPr>
                  <w:lang w:val="en-CA"/>
                </w:rPr>
                <w:t>BitDepth</w:t>
              </w:r>
            </w:ins>
          </w:p>
        </w:tc>
        <w:tc>
          <w:tcPr>
            <w:tcW w:w="1208" w:type="dxa"/>
          </w:tcPr>
          <w:p w14:paraId="5256947F" w14:textId="7E0202B6" w:rsidR="00BF76F4" w:rsidRDefault="00BF76F4" w:rsidP="00516AD2">
            <w:pPr>
              <w:rPr>
                <w:ins w:id="1322" w:author="Yasser F Syed" w:date="2017-07-06T15:30:00Z"/>
                <w:lang w:val="en-CA"/>
              </w:rPr>
            </w:pPr>
            <w:ins w:id="1323" w:author="Yasser F Syed" w:date="2017-07-06T15:30:00Z">
              <w:r>
                <w:rPr>
                  <w:lang w:val="en-CA"/>
                </w:rPr>
                <w:t xml:space="preserve">Chroma </w:t>
              </w:r>
            </w:ins>
            <w:ins w:id="1324" w:author="Yasser F Syed" w:date="2017-07-06T16:42:00Z">
              <w:r w:rsidR="00516AD2">
                <w:rPr>
                  <w:lang w:val="en-CA"/>
                </w:rPr>
                <w:t>Sub</w:t>
              </w:r>
            </w:ins>
            <w:ins w:id="1325" w:author="Yasser F Syed" w:date="2017-07-06T15:30:00Z">
              <w:r>
                <w:rPr>
                  <w:lang w:val="en-CA"/>
                </w:rPr>
                <w:t>Sampling</w:t>
              </w:r>
            </w:ins>
          </w:p>
        </w:tc>
        <w:tc>
          <w:tcPr>
            <w:tcW w:w="1348" w:type="dxa"/>
          </w:tcPr>
          <w:p w14:paraId="5E8BB064" w14:textId="77777777" w:rsidR="00BF76F4" w:rsidRDefault="00BF76F4" w:rsidP="00516AD2">
            <w:pPr>
              <w:rPr>
                <w:ins w:id="1326" w:author="Yasser F Syed" w:date="2017-07-06T15:30:00Z"/>
                <w:lang w:val="en-CA"/>
              </w:rPr>
            </w:pPr>
            <w:ins w:id="1327" w:author="Yasser F Syed" w:date="2017-07-06T15:30:00Z">
              <w:r>
                <w:rPr>
                  <w:lang w:val="en-CA"/>
                </w:rPr>
                <w:t>Full/ Narrow Scale</w:t>
              </w:r>
            </w:ins>
          </w:p>
        </w:tc>
        <w:tc>
          <w:tcPr>
            <w:tcW w:w="2620" w:type="dxa"/>
          </w:tcPr>
          <w:p w14:paraId="2FFAC784" w14:textId="77777777" w:rsidR="00BF76F4" w:rsidRDefault="00BF76F4" w:rsidP="00516AD2">
            <w:pPr>
              <w:rPr>
                <w:ins w:id="1328" w:author="Yasser F Syed" w:date="2017-07-06T15:30:00Z"/>
                <w:lang w:val="en-CA"/>
              </w:rPr>
            </w:pPr>
            <w:ins w:id="1329" w:author="Yasser F Syed" w:date="2017-07-06T15:30:00Z">
              <w:r>
                <w:rPr>
                  <w:lang w:val="en-CA"/>
                </w:rPr>
                <w:t>Informative Remarks</w:t>
              </w:r>
            </w:ins>
          </w:p>
        </w:tc>
      </w:tr>
      <w:tr w:rsidR="00102137" w14:paraId="194D593E" w14:textId="77777777" w:rsidTr="00516AD2">
        <w:trPr>
          <w:ins w:id="1330" w:author="Yasser F Syed" w:date="2017-07-06T15:30:00Z"/>
        </w:trPr>
        <w:tc>
          <w:tcPr>
            <w:tcW w:w="852" w:type="dxa"/>
          </w:tcPr>
          <w:p w14:paraId="181055AC" w14:textId="31A3678B" w:rsidR="00BF76F4" w:rsidRPr="000420AE" w:rsidRDefault="00253992" w:rsidP="00516AD2">
            <w:pPr>
              <w:jc w:val="center"/>
              <w:rPr>
                <w:ins w:id="1331" w:author="Yasser F Syed" w:date="2017-07-06T15:30:00Z"/>
                <w:b/>
                <w:lang w:val="en-CA"/>
                <w:rPrChange w:id="1332" w:author="Yasser F Syed" w:date="2017-07-09T18:07:00Z">
                  <w:rPr>
                    <w:ins w:id="1333" w:author="Yasser F Syed" w:date="2017-07-06T15:30:00Z"/>
                    <w:lang w:val="en-CA"/>
                  </w:rPr>
                </w:rPrChange>
              </w:rPr>
            </w:pPr>
            <w:ins w:id="1334" w:author="Yasser F Syed" w:date="2017-07-06T15:30:00Z">
              <w:r w:rsidRPr="000420AE">
                <w:rPr>
                  <w:b/>
                  <w:lang w:val="en-CA"/>
                  <w:rPrChange w:id="1335" w:author="Yasser F Syed" w:date="2017-07-09T18:07:00Z">
                    <w:rPr>
                      <w:lang w:val="en-CA"/>
                    </w:rPr>
                  </w:rPrChange>
                </w:rPr>
                <w:t>7</w:t>
              </w:r>
            </w:ins>
          </w:p>
        </w:tc>
        <w:tc>
          <w:tcPr>
            <w:tcW w:w="1097" w:type="dxa"/>
          </w:tcPr>
          <w:p w14:paraId="45B35617" w14:textId="3239D64E" w:rsidR="00BF76F4" w:rsidRDefault="00253992" w:rsidP="00516AD2">
            <w:pPr>
              <w:jc w:val="center"/>
              <w:rPr>
                <w:ins w:id="1336" w:author="Yasser F Syed" w:date="2017-07-06T15:30:00Z"/>
                <w:lang w:val="en-CA"/>
              </w:rPr>
            </w:pPr>
            <w:ins w:id="1337" w:author="Yasser F Syed" w:date="2017-07-06T15:30:00Z">
              <w:r>
                <w:rPr>
                  <w:lang w:val="en-CA"/>
                </w:rPr>
                <w:t>9</w:t>
              </w:r>
            </w:ins>
          </w:p>
        </w:tc>
        <w:tc>
          <w:tcPr>
            <w:tcW w:w="1085" w:type="dxa"/>
          </w:tcPr>
          <w:p w14:paraId="0BFA8973" w14:textId="0AE18AB2" w:rsidR="00BF76F4" w:rsidRDefault="00253992" w:rsidP="00516AD2">
            <w:pPr>
              <w:jc w:val="center"/>
              <w:rPr>
                <w:ins w:id="1338" w:author="Yasser F Syed" w:date="2017-07-06T15:30:00Z"/>
                <w:lang w:val="en-CA"/>
              </w:rPr>
            </w:pPr>
            <w:ins w:id="1339" w:author="Yasser F Syed" w:date="2017-07-06T15:30:00Z">
              <w:r>
                <w:rPr>
                  <w:lang w:val="en-CA"/>
                </w:rPr>
                <w:t>16</w:t>
              </w:r>
            </w:ins>
          </w:p>
        </w:tc>
        <w:tc>
          <w:tcPr>
            <w:tcW w:w="1292" w:type="dxa"/>
          </w:tcPr>
          <w:p w14:paraId="2577B322" w14:textId="20DA32D8" w:rsidR="00BF76F4" w:rsidRDefault="00253992" w:rsidP="00516AD2">
            <w:pPr>
              <w:jc w:val="center"/>
              <w:rPr>
                <w:ins w:id="1340" w:author="Yasser F Syed" w:date="2017-07-06T15:30:00Z"/>
                <w:lang w:val="en-CA"/>
              </w:rPr>
            </w:pPr>
            <w:ins w:id="1341" w:author="Yasser F Syed" w:date="2017-07-06T15:30:00Z">
              <w:r>
                <w:rPr>
                  <w:lang w:val="en-CA"/>
                </w:rPr>
                <w:t>9</w:t>
              </w:r>
            </w:ins>
          </w:p>
        </w:tc>
        <w:tc>
          <w:tcPr>
            <w:tcW w:w="1023" w:type="dxa"/>
          </w:tcPr>
          <w:p w14:paraId="7C1FD539" w14:textId="5A2FBCBC" w:rsidR="00BF76F4" w:rsidRDefault="00253992" w:rsidP="00516AD2">
            <w:pPr>
              <w:jc w:val="center"/>
              <w:rPr>
                <w:ins w:id="1342" w:author="Yasser F Syed" w:date="2017-07-06T15:30:00Z"/>
                <w:lang w:val="en-CA"/>
              </w:rPr>
            </w:pPr>
            <w:ins w:id="1343" w:author="Yasser F Syed" w:date="2017-07-06T15:30:00Z">
              <w:r>
                <w:rPr>
                  <w:lang w:val="en-CA"/>
                </w:rPr>
                <w:t>10</w:t>
              </w:r>
            </w:ins>
          </w:p>
        </w:tc>
        <w:tc>
          <w:tcPr>
            <w:tcW w:w="1208" w:type="dxa"/>
          </w:tcPr>
          <w:p w14:paraId="6C43DC8C" w14:textId="77777777" w:rsidR="00BF76F4" w:rsidRDefault="00BF76F4" w:rsidP="00516AD2">
            <w:pPr>
              <w:jc w:val="center"/>
              <w:rPr>
                <w:ins w:id="1344" w:author="Yasser F Syed" w:date="2017-07-06T15:30:00Z"/>
                <w:lang w:val="en-CA"/>
              </w:rPr>
            </w:pPr>
            <w:ins w:id="1345" w:author="Yasser F Syed" w:date="2017-07-06T15:30:00Z">
              <w:r>
                <w:rPr>
                  <w:lang w:val="en-CA"/>
                </w:rPr>
                <w:t>4:2:0</w:t>
              </w:r>
            </w:ins>
          </w:p>
        </w:tc>
        <w:tc>
          <w:tcPr>
            <w:tcW w:w="1348" w:type="dxa"/>
          </w:tcPr>
          <w:p w14:paraId="0270D5FB" w14:textId="77777777" w:rsidR="00BF76F4" w:rsidRDefault="00BF76F4" w:rsidP="00516AD2">
            <w:pPr>
              <w:jc w:val="center"/>
              <w:rPr>
                <w:ins w:id="1346" w:author="Yasser F Syed" w:date="2017-07-06T15:30:00Z"/>
                <w:lang w:val="en-CA"/>
              </w:rPr>
            </w:pPr>
            <w:ins w:id="1347" w:author="Yasser F Syed" w:date="2017-07-06T15:30:00Z">
              <w:r>
                <w:rPr>
                  <w:lang w:val="en-CA"/>
                </w:rPr>
                <w:t>NS</w:t>
              </w:r>
            </w:ins>
          </w:p>
        </w:tc>
        <w:tc>
          <w:tcPr>
            <w:tcW w:w="2620" w:type="dxa"/>
          </w:tcPr>
          <w:p w14:paraId="3DCDC00C" w14:textId="77777777" w:rsidR="00BF76F4" w:rsidRDefault="00BF76F4" w:rsidP="00516AD2">
            <w:pPr>
              <w:jc w:val="center"/>
              <w:rPr>
                <w:ins w:id="1348" w:author="Yasser F Syed" w:date="2017-07-06T15:30:00Z"/>
                <w:lang w:val="en-CA"/>
              </w:rPr>
            </w:pPr>
          </w:p>
        </w:tc>
      </w:tr>
      <w:tr w:rsidR="00102137" w14:paraId="6587C0A2" w14:textId="77777777" w:rsidTr="00516AD2">
        <w:trPr>
          <w:ins w:id="1349" w:author="Yasser F Syed" w:date="2017-07-06T15:30:00Z"/>
        </w:trPr>
        <w:tc>
          <w:tcPr>
            <w:tcW w:w="852" w:type="dxa"/>
          </w:tcPr>
          <w:p w14:paraId="47655193" w14:textId="78E5775B" w:rsidR="00BF76F4" w:rsidRPr="000420AE" w:rsidRDefault="00253992" w:rsidP="00516AD2">
            <w:pPr>
              <w:jc w:val="center"/>
              <w:rPr>
                <w:ins w:id="1350" w:author="Yasser F Syed" w:date="2017-07-06T15:30:00Z"/>
                <w:b/>
                <w:lang w:val="en-CA"/>
                <w:rPrChange w:id="1351" w:author="Yasser F Syed" w:date="2017-07-09T18:07:00Z">
                  <w:rPr>
                    <w:ins w:id="1352" w:author="Yasser F Syed" w:date="2017-07-06T15:30:00Z"/>
                    <w:lang w:val="en-CA"/>
                  </w:rPr>
                </w:rPrChange>
              </w:rPr>
            </w:pPr>
            <w:ins w:id="1353" w:author="Yasser F Syed" w:date="2017-07-06T15:30:00Z">
              <w:r w:rsidRPr="000420AE">
                <w:rPr>
                  <w:b/>
                  <w:lang w:val="en-CA"/>
                  <w:rPrChange w:id="1354" w:author="Yasser F Syed" w:date="2017-07-09T18:07:00Z">
                    <w:rPr>
                      <w:lang w:val="en-CA"/>
                    </w:rPr>
                  </w:rPrChange>
                </w:rPr>
                <w:t>8</w:t>
              </w:r>
            </w:ins>
          </w:p>
        </w:tc>
        <w:tc>
          <w:tcPr>
            <w:tcW w:w="1097" w:type="dxa"/>
          </w:tcPr>
          <w:p w14:paraId="14F75B22" w14:textId="62738BF6" w:rsidR="00BF76F4" w:rsidRDefault="00253992" w:rsidP="00516AD2">
            <w:pPr>
              <w:jc w:val="center"/>
              <w:rPr>
                <w:ins w:id="1355" w:author="Yasser F Syed" w:date="2017-07-06T15:30:00Z"/>
                <w:lang w:val="en-CA"/>
              </w:rPr>
            </w:pPr>
            <w:ins w:id="1356" w:author="Yasser F Syed" w:date="2017-07-06T15:30:00Z">
              <w:r>
                <w:rPr>
                  <w:lang w:val="en-CA"/>
                </w:rPr>
                <w:t>9</w:t>
              </w:r>
            </w:ins>
          </w:p>
        </w:tc>
        <w:tc>
          <w:tcPr>
            <w:tcW w:w="1085" w:type="dxa"/>
          </w:tcPr>
          <w:p w14:paraId="706FDBF3" w14:textId="2E684429" w:rsidR="00BF76F4" w:rsidRDefault="00253992" w:rsidP="00516AD2">
            <w:pPr>
              <w:jc w:val="center"/>
              <w:rPr>
                <w:ins w:id="1357" w:author="Yasser F Syed" w:date="2017-07-06T15:30:00Z"/>
                <w:lang w:val="en-CA"/>
              </w:rPr>
            </w:pPr>
            <w:ins w:id="1358" w:author="Yasser F Syed" w:date="2017-07-06T15:31:00Z">
              <w:r>
                <w:rPr>
                  <w:lang w:val="en-CA"/>
                </w:rPr>
                <w:t>18</w:t>
              </w:r>
            </w:ins>
          </w:p>
        </w:tc>
        <w:tc>
          <w:tcPr>
            <w:tcW w:w="1292" w:type="dxa"/>
          </w:tcPr>
          <w:p w14:paraId="0E55E6C0" w14:textId="5604F8D6" w:rsidR="00BF76F4" w:rsidRDefault="00253992" w:rsidP="00516AD2">
            <w:pPr>
              <w:jc w:val="center"/>
              <w:rPr>
                <w:ins w:id="1359" w:author="Yasser F Syed" w:date="2017-07-06T15:30:00Z"/>
                <w:lang w:val="en-CA"/>
              </w:rPr>
            </w:pPr>
            <w:ins w:id="1360" w:author="Yasser F Syed" w:date="2017-07-06T15:31:00Z">
              <w:r>
                <w:rPr>
                  <w:lang w:val="en-CA"/>
                </w:rPr>
                <w:t>9</w:t>
              </w:r>
            </w:ins>
          </w:p>
        </w:tc>
        <w:tc>
          <w:tcPr>
            <w:tcW w:w="1023" w:type="dxa"/>
          </w:tcPr>
          <w:p w14:paraId="108215C4" w14:textId="49109C22" w:rsidR="00BF76F4" w:rsidRDefault="00253992" w:rsidP="00516AD2">
            <w:pPr>
              <w:jc w:val="center"/>
              <w:rPr>
                <w:ins w:id="1361" w:author="Yasser F Syed" w:date="2017-07-06T15:30:00Z"/>
                <w:lang w:val="en-CA"/>
              </w:rPr>
            </w:pPr>
            <w:ins w:id="1362" w:author="Yasser F Syed" w:date="2017-07-06T15:31:00Z">
              <w:r>
                <w:rPr>
                  <w:lang w:val="en-CA"/>
                </w:rPr>
                <w:t>10</w:t>
              </w:r>
            </w:ins>
          </w:p>
        </w:tc>
        <w:tc>
          <w:tcPr>
            <w:tcW w:w="1208" w:type="dxa"/>
          </w:tcPr>
          <w:p w14:paraId="6989B4A7" w14:textId="77777777" w:rsidR="00BF76F4" w:rsidRDefault="00BF76F4" w:rsidP="00516AD2">
            <w:pPr>
              <w:jc w:val="center"/>
              <w:rPr>
                <w:ins w:id="1363" w:author="Yasser F Syed" w:date="2017-07-06T15:30:00Z"/>
                <w:lang w:val="en-CA"/>
              </w:rPr>
            </w:pPr>
            <w:ins w:id="1364" w:author="Yasser F Syed" w:date="2017-07-06T15:30:00Z">
              <w:r>
                <w:rPr>
                  <w:lang w:val="en-CA"/>
                </w:rPr>
                <w:t>4:2:0</w:t>
              </w:r>
            </w:ins>
          </w:p>
        </w:tc>
        <w:tc>
          <w:tcPr>
            <w:tcW w:w="1348" w:type="dxa"/>
          </w:tcPr>
          <w:p w14:paraId="62E44A33" w14:textId="77777777" w:rsidR="00BF76F4" w:rsidRDefault="00BF76F4" w:rsidP="00516AD2">
            <w:pPr>
              <w:jc w:val="center"/>
              <w:rPr>
                <w:ins w:id="1365" w:author="Yasser F Syed" w:date="2017-07-06T15:30:00Z"/>
                <w:lang w:val="en-CA"/>
              </w:rPr>
            </w:pPr>
            <w:ins w:id="1366" w:author="Yasser F Syed" w:date="2017-07-06T15:30:00Z">
              <w:r>
                <w:rPr>
                  <w:lang w:val="en-CA"/>
                </w:rPr>
                <w:t>NS</w:t>
              </w:r>
            </w:ins>
          </w:p>
        </w:tc>
        <w:tc>
          <w:tcPr>
            <w:tcW w:w="2620" w:type="dxa"/>
          </w:tcPr>
          <w:p w14:paraId="6AFF7711" w14:textId="77777777" w:rsidR="00BF76F4" w:rsidRDefault="00BF76F4" w:rsidP="00516AD2">
            <w:pPr>
              <w:jc w:val="center"/>
              <w:rPr>
                <w:ins w:id="1367" w:author="Yasser F Syed" w:date="2017-07-06T15:30:00Z"/>
                <w:lang w:val="en-CA"/>
              </w:rPr>
            </w:pPr>
          </w:p>
        </w:tc>
      </w:tr>
      <w:tr w:rsidR="00102137" w14:paraId="0FCE4A0E" w14:textId="77777777" w:rsidTr="00516AD2">
        <w:trPr>
          <w:ins w:id="1368" w:author="Yasser F Syed" w:date="2017-07-06T15:30:00Z"/>
        </w:trPr>
        <w:tc>
          <w:tcPr>
            <w:tcW w:w="852" w:type="dxa"/>
          </w:tcPr>
          <w:p w14:paraId="23F5F1A0" w14:textId="60238D25" w:rsidR="00BF76F4" w:rsidRPr="000420AE" w:rsidRDefault="00253992" w:rsidP="00516AD2">
            <w:pPr>
              <w:jc w:val="center"/>
              <w:rPr>
                <w:ins w:id="1369" w:author="Yasser F Syed" w:date="2017-07-06T15:30:00Z"/>
                <w:b/>
                <w:lang w:val="en-CA"/>
                <w:rPrChange w:id="1370" w:author="Yasser F Syed" w:date="2017-07-09T18:07:00Z">
                  <w:rPr>
                    <w:ins w:id="1371" w:author="Yasser F Syed" w:date="2017-07-06T15:30:00Z"/>
                    <w:lang w:val="en-CA"/>
                  </w:rPr>
                </w:rPrChange>
              </w:rPr>
            </w:pPr>
            <w:ins w:id="1372" w:author="Yasser F Syed" w:date="2017-07-06T15:30:00Z">
              <w:r w:rsidRPr="000420AE">
                <w:rPr>
                  <w:b/>
                  <w:lang w:val="en-CA"/>
                  <w:rPrChange w:id="1373" w:author="Yasser F Syed" w:date="2017-07-09T18:07:00Z">
                    <w:rPr>
                      <w:lang w:val="en-CA"/>
                    </w:rPr>
                  </w:rPrChange>
                </w:rPr>
                <w:t>9</w:t>
              </w:r>
            </w:ins>
          </w:p>
        </w:tc>
        <w:tc>
          <w:tcPr>
            <w:tcW w:w="1097" w:type="dxa"/>
          </w:tcPr>
          <w:p w14:paraId="2D435ABF" w14:textId="38F58762" w:rsidR="00BF76F4" w:rsidRDefault="00253992" w:rsidP="00516AD2">
            <w:pPr>
              <w:jc w:val="center"/>
              <w:rPr>
                <w:ins w:id="1374" w:author="Yasser F Syed" w:date="2017-07-06T15:30:00Z"/>
                <w:lang w:val="en-CA"/>
              </w:rPr>
            </w:pPr>
            <w:ins w:id="1375" w:author="Yasser F Syed" w:date="2017-07-06T15:30:00Z">
              <w:r>
                <w:rPr>
                  <w:lang w:val="en-CA"/>
                </w:rPr>
                <w:t>9</w:t>
              </w:r>
            </w:ins>
          </w:p>
        </w:tc>
        <w:tc>
          <w:tcPr>
            <w:tcW w:w="1085" w:type="dxa"/>
          </w:tcPr>
          <w:p w14:paraId="0BFD2024" w14:textId="1036831E" w:rsidR="00BF76F4" w:rsidRDefault="00253992" w:rsidP="00516AD2">
            <w:pPr>
              <w:jc w:val="center"/>
              <w:rPr>
                <w:ins w:id="1376" w:author="Yasser F Syed" w:date="2017-07-06T15:30:00Z"/>
                <w:lang w:val="en-CA"/>
              </w:rPr>
            </w:pPr>
            <w:ins w:id="1377" w:author="Yasser F Syed" w:date="2017-07-06T15:31:00Z">
              <w:r>
                <w:rPr>
                  <w:lang w:val="en-CA"/>
                </w:rPr>
                <w:t>16</w:t>
              </w:r>
            </w:ins>
          </w:p>
        </w:tc>
        <w:tc>
          <w:tcPr>
            <w:tcW w:w="1292" w:type="dxa"/>
          </w:tcPr>
          <w:p w14:paraId="08C6B4E3" w14:textId="755195C1" w:rsidR="00BF76F4" w:rsidRDefault="00253992" w:rsidP="00516AD2">
            <w:pPr>
              <w:jc w:val="center"/>
              <w:rPr>
                <w:ins w:id="1378" w:author="Yasser F Syed" w:date="2017-07-06T15:30:00Z"/>
                <w:lang w:val="en-CA"/>
              </w:rPr>
            </w:pPr>
            <w:ins w:id="1379" w:author="Yasser F Syed" w:date="2017-07-06T15:31:00Z">
              <w:r>
                <w:rPr>
                  <w:lang w:val="en-CA"/>
                </w:rPr>
                <w:t>14</w:t>
              </w:r>
            </w:ins>
          </w:p>
        </w:tc>
        <w:tc>
          <w:tcPr>
            <w:tcW w:w="1023" w:type="dxa"/>
          </w:tcPr>
          <w:p w14:paraId="4A161798" w14:textId="5B4E40B9" w:rsidR="00BF76F4" w:rsidRDefault="00253992" w:rsidP="00516AD2">
            <w:pPr>
              <w:jc w:val="center"/>
              <w:rPr>
                <w:ins w:id="1380" w:author="Yasser F Syed" w:date="2017-07-06T15:30:00Z"/>
                <w:lang w:val="en-CA"/>
              </w:rPr>
            </w:pPr>
            <w:ins w:id="1381" w:author="Yasser F Syed" w:date="2017-07-06T15:31:00Z">
              <w:r>
                <w:rPr>
                  <w:lang w:val="en-CA"/>
                </w:rPr>
                <w:t>10</w:t>
              </w:r>
            </w:ins>
          </w:p>
        </w:tc>
        <w:tc>
          <w:tcPr>
            <w:tcW w:w="1208" w:type="dxa"/>
          </w:tcPr>
          <w:p w14:paraId="4C9405B9" w14:textId="77777777" w:rsidR="00BF76F4" w:rsidRDefault="00BF76F4" w:rsidP="00516AD2">
            <w:pPr>
              <w:jc w:val="center"/>
              <w:rPr>
                <w:ins w:id="1382" w:author="Yasser F Syed" w:date="2017-07-06T15:30:00Z"/>
                <w:lang w:val="en-CA"/>
              </w:rPr>
            </w:pPr>
            <w:ins w:id="1383" w:author="Yasser F Syed" w:date="2017-07-06T15:30:00Z">
              <w:r>
                <w:rPr>
                  <w:lang w:val="en-CA"/>
                </w:rPr>
                <w:t>4:2:0</w:t>
              </w:r>
            </w:ins>
          </w:p>
        </w:tc>
        <w:tc>
          <w:tcPr>
            <w:tcW w:w="1348" w:type="dxa"/>
          </w:tcPr>
          <w:p w14:paraId="65AC6C70" w14:textId="77777777" w:rsidR="00BF76F4" w:rsidRDefault="00BF76F4" w:rsidP="00516AD2">
            <w:pPr>
              <w:jc w:val="center"/>
              <w:rPr>
                <w:ins w:id="1384" w:author="Yasser F Syed" w:date="2017-07-06T15:30:00Z"/>
                <w:lang w:val="en-CA"/>
              </w:rPr>
            </w:pPr>
            <w:ins w:id="1385" w:author="Yasser F Syed" w:date="2017-07-06T15:30:00Z">
              <w:r>
                <w:rPr>
                  <w:lang w:val="en-CA"/>
                </w:rPr>
                <w:t>NS</w:t>
              </w:r>
            </w:ins>
          </w:p>
        </w:tc>
        <w:tc>
          <w:tcPr>
            <w:tcW w:w="2620" w:type="dxa"/>
          </w:tcPr>
          <w:p w14:paraId="22C8E38C" w14:textId="77777777" w:rsidR="00BF76F4" w:rsidRDefault="00BF76F4" w:rsidP="00516AD2">
            <w:pPr>
              <w:jc w:val="center"/>
              <w:rPr>
                <w:ins w:id="1386" w:author="Yasser F Syed" w:date="2017-07-06T15:30:00Z"/>
                <w:lang w:val="en-CA"/>
              </w:rPr>
            </w:pPr>
          </w:p>
        </w:tc>
      </w:tr>
      <w:tr w:rsidR="00102137" w14:paraId="2AEDC0C6" w14:textId="77777777" w:rsidTr="00516AD2">
        <w:trPr>
          <w:ins w:id="1387" w:author="Yasser F Syed" w:date="2017-07-06T15:30:00Z"/>
        </w:trPr>
        <w:tc>
          <w:tcPr>
            <w:tcW w:w="852" w:type="dxa"/>
          </w:tcPr>
          <w:p w14:paraId="77FBA68B" w14:textId="52862F45" w:rsidR="00BF76F4" w:rsidRPr="000420AE" w:rsidRDefault="00253992" w:rsidP="00516AD2">
            <w:pPr>
              <w:jc w:val="center"/>
              <w:rPr>
                <w:ins w:id="1388" w:author="Yasser F Syed" w:date="2017-07-06T15:30:00Z"/>
                <w:b/>
                <w:lang w:val="en-CA"/>
                <w:rPrChange w:id="1389" w:author="Yasser F Syed" w:date="2017-07-09T18:07:00Z">
                  <w:rPr>
                    <w:ins w:id="1390" w:author="Yasser F Syed" w:date="2017-07-06T15:30:00Z"/>
                    <w:lang w:val="en-CA"/>
                  </w:rPr>
                </w:rPrChange>
              </w:rPr>
            </w:pPr>
            <w:ins w:id="1391" w:author="Yasser F Syed" w:date="2017-07-06T15:30:00Z">
              <w:r w:rsidRPr="000420AE">
                <w:rPr>
                  <w:b/>
                  <w:lang w:val="en-CA"/>
                  <w:rPrChange w:id="1392" w:author="Yasser F Syed" w:date="2017-07-09T18:07:00Z">
                    <w:rPr>
                      <w:lang w:val="en-CA"/>
                    </w:rPr>
                  </w:rPrChange>
                </w:rPr>
                <w:t>10</w:t>
              </w:r>
            </w:ins>
          </w:p>
        </w:tc>
        <w:tc>
          <w:tcPr>
            <w:tcW w:w="1097" w:type="dxa"/>
          </w:tcPr>
          <w:p w14:paraId="0C3109D3" w14:textId="0689F234" w:rsidR="00BF76F4" w:rsidRDefault="00253992" w:rsidP="00516AD2">
            <w:pPr>
              <w:jc w:val="center"/>
              <w:rPr>
                <w:ins w:id="1393" w:author="Yasser F Syed" w:date="2017-07-06T15:30:00Z"/>
                <w:lang w:val="en-CA"/>
              </w:rPr>
            </w:pPr>
            <w:ins w:id="1394" w:author="Yasser F Syed" w:date="2017-07-06T15:30:00Z">
              <w:r>
                <w:rPr>
                  <w:lang w:val="en-CA"/>
                </w:rPr>
                <w:t>9</w:t>
              </w:r>
            </w:ins>
          </w:p>
        </w:tc>
        <w:tc>
          <w:tcPr>
            <w:tcW w:w="1085" w:type="dxa"/>
          </w:tcPr>
          <w:p w14:paraId="5052A9B6" w14:textId="63AB55DC" w:rsidR="00BF76F4" w:rsidRDefault="00253992" w:rsidP="00516AD2">
            <w:pPr>
              <w:jc w:val="center"/>
              <w:rPr>
                <w:ins w:id="1395" w:author="Yasser F Syed" w:date="2017-07-06T15:30:00Z"/>
                <w:lang w:val="en-CA"/>
              </w:rPr>
            </w:pPr>
            <w:ins w:id="1396" w:author="Yasser F Syed" w:date="2017-07-06T15:31:00Z">
              <w:r>
                <w:rPr>
                  <w:lang w:val="en-CA"/>
                </w:rPr>
                <w:t>18</w:t>
              </w:r>
            </w:ins>
          </w:p>
        </w:tc>
        <w:tc>
          <w:tcPr>
            <w:tcW w:w="1292" w:type="dxa"/>
          </w:tcPr>
          <w:p w14:paraId="0E457E97" w14:textId="1BF6A611" w:rsidR="00BF76F4" w:rsidRDefault="00253992" w:rsidP="00516AD2">
            <w:pPr>
              <w:jc w:val="center"/>
              <w:rPr>
                <w:ins w:id="1397" w:author="Yasser F Syed" w:date="2017-07-06T15:30:00Z"/>
                <w:lang w:val="en-CA"/>
              </w:rPr>
            </w:pPr>
            <w:ins w:id="1398" w:author="Yasser F Syed" w:date="2017-07-06T15:31:00Z">
              <w:r>
                <w:rPr>
                  <w:lang w:val="en-CA"/>
                </w:rPr>
                <w:t>14</w:t>
              </w:r>
            </w:ins>
          </w:p>
        </w:tc>
        <w:tc>
          <w:tcPr>
            <w:tcW w:w="1023" w:type="dxa"/>
          </w:tcPr>
          <w:p w14:paraId="1B1627AC" w14:textId="0AE2F32E" w:rsidR="00BF76F4" w:rsidRDefault="00253992" w:rsidP="00516AD2">
            <w:pPr>
              <w:jc w:val="center"/>
              <w:rPr>
                <w:ins w:id="1399" w:author="Yasser F Syed" w:date="2017-07-06T15:30:00Z"/>
                <w:lang w:val="en-CA"/>
              </w:rPr>
            </w:pPr>
            <w:ins w:id="1400" w:author="Yasser F Syed" w:date="2017-07-06T15:31:00Z">
              <w:r>
                <w:rPr>
                  <w:lang w:val="en-CA"/>
                </w:rPr>
                <w:t>10</w:t>
              </w:r>
            </w:ins>
          </w:p>
        </w:tc>
        <w:tc>
          <w:tcPr>
            <w:tcW w:w="1208" w:type="dxa"/>
          </w:tcPr>
          <w:p w14:paraId="3BFCA988" w14:textId="77777777" w:rsidR="00BF76F4" w:rsidRDefault="00BF76F4" w:rsidP="00516AD2">
            <w:pPr>
              <w:jc w:val="center"/>
              <w:rPr>
                <w:ins w:id="1401" w:author="Yasser F Syed" w:date="2017-07-06T15:30:00Z"/>
                <w:lang w:val="en-CA"/>
              </w:rPr>
            </w:pPr>
            <w:ins w:id="1402" w:author="Yasser F Syed" w:date="2017-07-06T15:30:00Z">
              <w:r>
                <w:rPr>
                  <w:lang w:val="en-CA"/>
                </w:rPr>
                <w:t>4:2:0</w:t>
              </w:r>
            </w:ins>
          </w:p>
        </w:tc>
        <w:tc>
          <w:tcPr>
            <w:tcW w:w="1348" w:type="dxa"/>
          </w:tcPr>
          <w:p w14:paraId="67009B26" w14:textId="77777777" w:rsidR="00BF76F4" w:rsidRDefault="00BF76F4" w:rsidP="00516AD2">
            <w:pPr>
              <w:jc w:val="center"/>
              <w:rPr>
                <w:ins w:id="1403" w:author="Yasser F Syed" w:date="2017-07-06T15:30:00Z"/>
                <w:lang w:val="en-CA"/>
              </w:rPr>
            </w:pPr>
            <w:ins w:id="1404" w:author="Yasser F Syed" w:date="2017-07-06T15:30:00Z">
              <w:r>
                <w:rPr>
                  <w:lang w:val="en-CA"/>
                </w:rPr>
                <w:t>NS</w:t>
              </w:r>
            </w:ins>
          </w:p>
        </w:tc>
        <w:tc>
          <w:tcPr>
            <w:tcW w:w="2620" w:type="dxa"/>
          </w:tcPr>
          <w:p w14:paraId="1D4CEB5B" w14:textId="77777777" w:rsidR="00BF76F4" w:rsidRDefault="00BF76F4" w:rsidP="00516AD2">
            <w:pPr>
              <w:jc w:val="center"/>
              <w:rPr>
                <w:ins w:id="1405" w:author="Yasser F Syed" w:date="2017-07-06T15:30:00Z"/>
                <w:lang w:val="en-CA"/>
              </w:rPr>
            </w:pPr>
          </w:p>
        </w:tc>
      </w:tr>
      <w:tr w:rsidR="00253992" w14:paraId="1336C00D" w14:textId="77777777" w:rsidTr="00516AD2">
        <w:trPr>
          <w:ins w:id="1406" w:author="Yasser F Syed" w:date="2017-07-06T15:31:00Z"/>
        </w:trPr>
        <w:tc>
          <w:tcPr>
            <w:tcW w:w="852" w:type="dxa"/>
          </w:tcPr>
          <w:p w14:paraId="6984021C" w14:textId="00D05392" w:rsidR="00253992" w:rsidRPr="000420AE" w:rsidRDefault="00253992" w:rsidP="00516AD2">
            <w:pPr>
              <w:jc w:val="center"/>
              <w:rPr>
                <w:ins w:id="1407" w:author="Yasser F Syed" w:date="2017-07-06T15:31:00Z"/>
                <w:b/>
                <w:lang w:val="en-CA"/>
                <w:rPrChange w:id="1408" w:author="Yasser F Syed" w:date="2017-07-09T18:07:00Z">
                  <w:rPr>
                    <w:ins w:id="1409" w:author="Yasser F Syed" w:date="2017-07-06T15:31:00Z"/>
                    <w:lang w:val="en-CA"/>
                  </w:rPr>
                </w:rPrChange>
              </w:rPr>
            </w:pPr>
            <w:ins w:id="1410" w:author="Yasser F Syed" w:date="2017-07-06T15:35:00Z">
              <w:r w:rsidRPr="000420AE">
                <w:rPr>
                  <w:b/>
                  <w:lang w:val="en-CA"/>
                  <w:rPrChange w:id="1411" w:author="Yasser F Syed" w:date="2017-07-09T18:07:00Z">
                    <w:rPr>
                      <w:lang w:val="en-CA"/>
                    </w:rPr>
                  </w:rPrChange>
                </w:rPr>
                <w:t>11</w:t>
              </w:r>
            </w:ins>
          </w:p>
        </w:tc>
        <w:tc>
          <w:tcPr>
            <w:tcW w:w="1097" w:type="dxa"/>
          </w:tcPr>
          <w:p w14:paraId="0851E5C9" w14:textId="72B417EF" w:rsidR="00253992" w:rsidRDefault="00253992" w:rsidP="00516AD2">
            <w:pPr>
              <w:jc w:val="center"/>
              <w:rPr>
                <w:ins w:id="1412" w:author="Yasser F Syed" w:date="2017-07-06T15:31:00Z"/>
                <w:lang w:val="en-CA"/>
              </w:rPr>
            </w:pPr>
            <w:ins w:id="1413" w:author="Yasser F Syed" w:date="2017-07-06T15:32:00Z">
              <w:r>
                <w:rPr>
                  <w:lang w:val="en-CA"/>
                </w:rPr>
                <w:t>9</w:t>
              </w:r>
            </w:ins>
          </w:p>
        </w:tc>
        <w:tc>
          <w:tcPr>
            <w:tcW w:w="1085" w:type="dxa"/>
          </w:tcPr>
          <w:p w14:paraId="48E8FBED" w14:textId="6F166113" w:rsidR="00253992" w:rsidRDefault="00253992" w:rsidP="00516AD2">
            <w:pPr>
              <w:jc w:val="center"/>
              <w:rPr>
                <w:ins w:id="1414" w:author="Yasser F Syed" w:date="2017-07-06T15:31:00Z"/>
                <w:lang w:val="en-CA"/>
              </w:rPr>
            </w:pPr>
            <w:ins w:id="1415" w:author="Yasser F Syed" w:date="2017-07-06T15:32:00Z">
              <w:r>
                <w:rPr>
                  <w:lang w:val="en-CA"/>
                </w:rPr>
                <w:t>16</w:t>
              </w:r>
            </w:ins>
          </w:p>
        </w:tc>
        <w:tc>
          <w:tcPr>
            <w:tcW w:w="1292" w:type="dxa"/>
          </w:tcPr>
          <w:p w14:paraId="2D159DDF" w14:textId="33930752" w:rsidR="00253992" w:rsidRDefault="00253992" w:rsidP="00516AD2">
            <w:pPr>
              <w:jc w:val="center"/>
              <w:rPr>
                <w:ins w:id="1416" w:author="Yasser F Syed" w:date="2017-07-06T15:31:00Z"/>
                <w:lang w:val="en-CA"/>
              </w:rPr>
            </w:pPr>
            <w:ins w:id="1417" w:author="Yasser F Syed" w:date="2017-07-06T15:32:00Z">
              <w:r>
                <w:rPr>
                  <w:lang w:val="en-CA"/>
                </w:rPr>
                <w:t>0</w:t>
              </w:r>
            </w:ins>
          </w:p>
        </w:tc>
        <w:tc>
          <w:tcPr>
            <w:tcW w:w="1023" w:type="dxa"/>
          </w:tcPr>
          <w:p w14:paraId="315647A2" w14:textId="2A8CA57D" w:rsidR="00253992" w:rsidRDefault="00253992" w:rsidP="00516AD2">
            <w:pPr>
              <w:jc w:val="center"/>
              <w:rPr>
                <w:ins w:id="1418" w:author="Yasser F Syed" w:date="2017-07-06T15:31:00Z"/>
                <w:lang w:val="en-CA"/>
              </w:rPr>
            </w:pPr>
            <w:ins w:id="1419" w:author="Yasser F Syed" w:date="2017-07-06T15:32:00Z">
              <w:r>
                <w:rPr>
                  <w:lang w:val="en-CA"/>
                </w:rPr>
                <w:t>10</w:t>
              </w:r>
            </w:ins>
          </w:p>
        </w:tc>
        <w:tc>
          <w:tcPr>
            <w:tcW w:w="1208" w:type="dxa"/>
          </w:tcPr>
          <w:p w14:paraId="5606E09A" w14:textId="7DB7D3A7" w:rsidR="00253992" w:rsidRDefault="00253992" w:rsidP="00516AD2">
            <w:pPr>
              <w:jc w:val="center"/>
              <w:rPr>
                <w:ins w:id="1420" w:author="Yasser F Syed" w:date="2017-07-06T15:31:00Z"/>
                <w:lang w:val="en-CA"/>
              </w:rPr>
            </w:pPr>
            <w:ins w:id="1421" w:author="Yasser F Syed" w:date="2017-07-06T15:32:00Z">
              <w:r>
                <w:rPr>
                  <w:lang w:val="en-CA"/>
                </w:rPr>
                <w:t>4:2:0</w:t>
              </w:r>
            </w:ins>
          </w:p>
        </w:tc>
        <w:tc>
          <w:tcPr>
            <w:tcW w:w="1348" w:type="dxa"/>
          </w:tcPr>
          <w:p w14:paraId="60E34A1C" w14:textId="5B5C5E56" w:rsidR="00253992" w:rsidRDefault="00253992" w:rsidP="00516AD2">
            <w:pPr>
              <w:jc w:val="center"/>
              <w:rPr>
                <w:ins w:id="1422" w:author="Yasser F Syed" w:date="2017-07-06T15:31:00Z"/>
                <w:lang w:val="en-CA"/>
              </w:rPr>
            </w:pPr>
            <w:ins w:id="1423" w:author="Yasser F Syed" w:date="2017-07-06T15:32:00Z">
              <w:r>
                <w:rPr>
                  <w:lang w:val="en-CA"/>
                </w:rPr>
                <w:t>NS</w:t>
              </w:r>
            </w:ins>
          </w:p>
        </w:tc>
        <w:tc>
          <w:tcPr>
            <w:tcW w:w="2620" w:type="dxa"/>
          </w:tcPr>
          <w:p w14:paraId="0A9F1008" w14:textId="77777777" w:rsidR="00253992" w:rsidRDefault="00253992" w:rsidP="00516AD2">
            <w:pPr>
              <w:jc w:val="center"/>
              <w:rPr>
                <w:ins w:id="1424" w:author="Yasser F Syed" w:date="2017-07-06T15:31:00Z"/>
                <w:lang w:val="en-CA"/>
              </w:rPr>
            </w:pPr>
          </w:p>
        </w:tc>
      </w:tr>
      <w:tr w:rsidR="00253992" w14:paraId="0F979BDC" w14:textId="77777777" w:rsidTr="00516AD2">
        <w:trPr>
          <w:ins w:id="1425" w:author="Yasser F Syed" w:date="2017-07-06T15:31:00Z"/>
        </w:trPr>
        <w:tc>
          <w:tcPr>
            <w:tcW w:w="852" w:type="dxa"/>
          </w:tcPr>
          <w:p w14:paraId="36726E97" w14:textId="5322B1EC" w:rsidR="00253992" w:rsidRPr="000420AE" w:rsidRDefault="00253992" w:rsidP="00516AD2">
            <w:pPr>
              <w:jc w:val="center"/>
              <w:rPr>
                <w:ins w:id="1426" w:author="Yasser F Syed" w:date="2017-07-06T15:31:00Z"/>
                <w:b/>
                <w:lang w:val="en-CA"/>
                <w:rPrChange w:id="1427" w:author="Yasser F Syed" w:date="2017-07-09T18:07:00Z">
                  <w:rPr>
                    <w:ins w:id="1428" w:author="Yasser F Syed" w:date="2017-07-06T15:31:00Z"/>
                    <w:lang w:val="en-CA"/>
                  </w:rPr>
                </w:rPrChange>
              </w:rPr>
            </w:pPr>
            <w:ins w:id="1429" w:author="Yasser F Syed" w:date="2017-07-06T15:35:00Z">
              <w:r w:rsidRPr="000420AE">
                <w:rPr>
                  <w:b/>
                  <w:lang w:val="en-CA"/>
                  <w:rPrChange w:id="1430" w:author="Yasser F Syed" w:date="2017-07-09T18:07:00Z">
                    <w:rPr>
                      <w:lang w:val="en-CA"/>
                    </w:rPr>
                  </w:rPrChange>
                </w:rPr>
                <w:t>12</w:t>
              </w:r>
            </w:ins>
          </w:p>
        </w:tc>
        <w:tc>
          <w:tcPr>
            <w:tcW w:w="1097" w:type="dxa"/>
          </w:tcPr>
          <w:p w14:paraId="5F0975B7" w14:textId="7E5DFFDF" w:rsidR="00253992" w:rsidRDefault="00253992" w:rsidP="00516AD2">
            <w:pPr>
              <w:jc w:val="center"/>
              <w:rPr>
                <w:ins w:id="1431" w:author="Yasser F Syed" w:date="2017-07-06T15:31:00Z"/>
                <w:lang w:val="en-CA"/>
              </w:rPr>
            </w:pPr>
            <w:ins w:id="1432" w:author="Yasser F Syed" w:date="2017-07-06T15:32:00Z">
              <w:r>
                <w:rPr>
                  <w:lang w:val="en-CA"/>
                </w:rPr>
                <w:t>9</w:t>
              </w:r>
            </w:ins>
          </w:p>
        </w:tc>
        <w:tc>
          <w:tcPr>
            <w:tcW w:w="1085" w:type="dxa"/>
          </w:tcPr>
          <w:p w14:paraId="08F5C5AD" w14:textId="772E0E23" w:rsidR="00253992" w:rsidRDefault="00253992" w:rsidP="00516AD2">
            <w:pPr>
              <w:jc w:val="center"/>
              <w:rPr>
                <w:ins w:id="1433" w:author="Yasser F Syed" w:date="2017-07-06T15:31:00Z"/>
                <w:lang w:val="en-CA"/>
              </w:rPr>
            </w:pPr>
            <w:ins w:id="1434" w:author="Yasser F Syed" w:date="2017-07-06T15:32:00Z">
              <w:r>
                <w:rPr>
                  <w:lang w:val="en-CA"/>
                </w:rPr>
                <w:t>18</w:t>
              </w:r>
            </w:ins>
          </w:p>
        </w:tc>
        <w:tc>
          <w:tcPr>
            <w:tcW w:w="1292" w:type="dxa"/>
          </w:tcPr>
          <w:p w14:paraId="57AD294E" w14:textId="658BE6F8" w:rsidR="00253992" w:rsidRDefault="00253992" w:rsidP="00516AD2">
            <w:pPr>
              <w:jc w:val="center"/>
              <w:rPr>
                <w:ins w:id="1435" w:author="Yasser F Syed" w:date="2017-07-06T15:31:00Z"/>
                <w:lang w:val="en-CA"/>
              </w:rPr>
            </w:pPr>
            <w:ins w:id="1436" w:author="Yasser F Syed" w:date="2017-07-06T15:32:00Z">
              <w:r>
                <w:rPr>
                  <w:lang w:val="en-CA"/>
                </w:rPr>
                <w:t>0</w:t>
              </w:r>
            </w:ins>
          </w:p>
        </w:tc>
        <w:tc>
          <w:tcPr>
            <w:tcW w:w="1023" w:type="dxa"/>
          </w:tcPr>
          <w:p w14:paraId="29167CAA" w14:textId="432894DB" w:rsidR="00253992" w:rsidRDefault="00253992" w:rsidP="00516AD2">
            <w:pPr>
              <w:jc w:val="center"/>
              <w:rPr>
                <w:ins w:id="1437" w:author="Yasser F Syed" w:date="2017-07-06T15:31:00Z"/>
                <w:lang w:val="en-CA"/>
              </w:rPr>
            </w:pPr>
            <w:ins w:id="1438" w:author="Yasser F Syed" w:date="2017-07-06T15:32:00Z">
              <w:r>
                <w:rPr>
                  <w:lang w:val="en-CA"/>
                </w:rPr>
                <w:t>10</w:t>
              </w:r>
            </w:ins>
          </w:p>
        </w:tc>
        <w:tc>
          <w:tcPr>
            <w:tcW w:w="1208" w:type="dxa"/>
          </w:tcPr>
          <w:p w14:paraId="5EB94BBD" w14:textId="778BE7EB" w:rsidR="00253992" w:rsidRDefault="00253992" w:rsidP="00516AD2">
            <w:pPr>
              <w:jc w:val="center"/>
              <w:rPr>
                <w:ins w:id="1439" w:author="Yasser F Syed" w:date="2017-07-06T15:31:00Z"/>
                <w:lang w:val="en-CA"/>
              </w:rPr>
            </w:pPr>
            <w:ins w:id="1440" w:author="Yasser F Syed" w:date="2017-07-06T15:32:00Z">
              <w:r>
                <w:rPr>
                  <w:lang w:val="en-CA"/>
                </w:rPr>
                <w:t>4:2:0</w:t>
              </w:r>
            </w:ins>
          </w:p>
        </w:tc>
        <w:tc>
          <w:tcPr>
            <w:tcW w:w="1348" w:type="dxa"/>
          </w:tcPr>
          <w:p w14:paraId="059B8487" w14:textId="53D55D73" w:rsidR="00253992" w:rsidRDefault="00253992" w:rsidP="00516AD2">
            <w:pPr>
              <w:jc w:val="center"/>
              <w:rPr>
                <w:ins w:id="1441" w:author="Yasser F Syed" w:date="2017-07-06T15:31:00Z"/>
                <w:lang w:val="en-CA"/>
              </w:rPr>
            </w:pPr>
            <w:ins w:id="1442" w:author="Yasser F Syed" w:date="2017-07-06T15:32:00Z">
              <w:r>
                <w:rPr>
                  <w:lang w:val="en-CA"/>
                </w:rPr>
                <w:t>NS</w:t>
              </w:r>
            </w:ins>
          </w:p>
        </w:tc>
        <w:tc>
          <w:tcPr>
            <w:tcW w:w="2620" w:type="dxa"/>
          </w:tcPr>
          <w:p w14:paraId="3A37F3FA" w14:textId="77777777" w:rsidR="00253992" w:rsidRDefault="00253992" w:rsidP="00516AD2">
            <w:pPr>
              <w:jc w:val="center"/>
              <w:rPr>
                <w:ins w:id="1443" w:author="Yasser F Syed" w:date="2017-07-06T15:31:00Z"/>
                <w:lang w:val="en-CA"/>
              </w:rPr>
            </w:pPr>
          </w:p>
        </w:tc>
      </w:tr>
      <w:tr w:rsidR="00253992" w14:paraId="66940C86" w14:textId="77777777" w:rsidTr="00516AD2">
        <w:trPr>
          <w:ins w:id="1444" w:author="Yasser F Syed" w:date="2017-07-06T15:31:00Z"/>
        </w:trPr>
        <w:tc>
          <w:tcPr>
            <w:tcW w:w="852" w:type="dxa"/>
          </w:tcPr>
          <w:p w14:paraId="7C5CF6AE" w14:textId="7510992D" w:rsidR="00253992" w:rsidRPr="000420AE" w:rsidRDefault="00253992" w:rsidP="00516AD2">
            <w:pPr>
              <w:jc w:val="center"/>
              <w:rPr>
                <w:ins w:id="1445" w:author="Yasser F Syed" w:date="2017-07-06T15:31:00Z"/>
                <w:b/>
                <w:lang w:val="en-CA"/>
                <w:rPrChange w:id="1446" w:author="Yasser F Syed" w:date="2017-07-09T18:07:00Z">
                  <w:rPr>
                    <w:ins w:id="1447" w:author="Yasser F Syed" w:date="2017-07-06T15:31:00Z"/>
                    <w:lang w:val="en-CA"/>
                  </w:rPr>
                </w:rPrChange>
              </w:rPr>
            </w:pPr>
            <w:ins w:id="1448" w:author="Yasser F Syed" w:date="2017-07-06T15:35:00Z">
              <w:r w:rsidRPr="000420AE">
                <w:rPr>
                  <w:b/>
                  <w:lang w:val="en-CA"/>
                  <w:rPrChange w:id="1449" w:author="Yasser F Syed" w:date="2017-07-09T18:07:00Z">
                    <w:rPr>
                      <w:lang w:val="en-CA"/>
                    </w:rPr>
                  </w:rPrChange>
                </w:rPr>
                <w:t>13</w:t>
              </w:r>
            </w:ins>
          </w:p>
        </w:tc>
        <w:tc>
          <w:tcPr>
            <w:tcW w:w="1097" w:type="dxa"/>
          </w:tcPr>
          <w:p w14:paraId="157058FD" w14:textId="2E5565FF" w:rsidR="00253992" w:rsidRDefault="00253992" w:rsidP="00516AD2">
            <w:pPr>
              <w:jc w:val="center"/>
              <w:rPr>
                <w:ins w:id="1450" w:author="Yasser F Syed" w:date="2017-07-06T15:31:00Z"/>
                <w:lang w:val="en-CA"/>
              </w:rPr>
            </w:pPr>
            <w:ins w:id="1451" w:author="Yasser F Syed" w:date="2017-07-06T15:33:00Z">
              <w:r>
                <w:rPr>
                  <w:lang w:val="en-CA"/>
                </w:rPr>
                <w:t>9</w:t>
              </w:r>
            </w:ins>
          </w:p>
        </w:tc>
        <w:tc>
          <w:tcPr>
            <w:tcW w:w="1085" w:type="dxa"/>
          </w:tcPr>
          <w:p w14:paraId="1212AB6B" w14:textId="1D36B677" w:rsidR="00253992" w:rsidRDefault="00253992" w:rsidP="00516AD2">
            <w:pPr>
              <w:jc w:val="center"/>
              <w:rPr>
                <w:ins w:id="1452" w:author="Yasser F Syed" w:date="2017-07-06T15:31:00Z"/>
                <w:lang w:val="en-CA"/>
              </w:rPr>
            </w:pPr>
            <w:ins w:id="1453" w:author="Yasser F Syed" w:date="2017-07-06T15:33:00Z">
              <w:r>
                <w:rPr>
                  <w:lang w:val="en-CA"/>
                </w:rPr>
                <w:t>16</w:t>
              </w:r>
            </w:ins>
          </w:p>
        </w:tc>
        <w:tc>
          <w:tcPr>
            <w:tcW w:w="1292" w:type="dxa"/>
          </w:tcPr>
          <w:p w14:paraId="7146E29D" w14:textId="1A2FBB3F" w:rsidR="00253992" w:rsidRDefault="00253992" w:rsidP="00516AD2">
            <w:pPr>
              <w:jc w:val="center"/>
              <w:rPr>
                <w:ins w:id="1454" w:author="Yasser F Syed" w:date="2017-07-06T15:31:00Z"/>
                <w:lang w:val="en-CA"/>
              </w:rPr>
            </w:pPr>
            <w:ins w:id="1455" w:author="Yasser F Syed" w:date="2017-07-06T15:33:00Z">
              <w:r>
                <w:rPr>
                  <w:lang w:val="en-CA"/>
                </w:rPr>
                <w:t>9</w:t>
              </w:r>
            </w:ins>
          </w:p>
        </w:tc>
        <w:tc>
          <w:tcPr>
            <w:tcW w:w="1023" w:type="dxa"/>
          </w:tcPr>
          <w:p w14:paraId="47708A76" w14:textId="342F1011" w:rsidR="00253992" w:rsidRDefault="00253992" w:rsidP="00516AD2">
            <w:pPr>
              <w:jc w:val="center"/>
              <w:rPr>
                <w:ins w:id="1456" w:author="Yasser F Syed" w:date="2017-07-06T15:31:00Z"/>
                <w:lang w:val="en-CA"/>
              </w:rPr>
            </w:pPr>
            <w:ins w:id="1457" w:author="Yasser F Syed" w:date="2017-07-06T15:33:00Z">
              <w:r>
                <w:rPr>
                  <w:lang w:val="en-CA"/>
                </w:rPr>
                <w:t>10</w:t>
              </w:r>
            </w:ins>
          </w:p>
        </w:tc>
        <w:tc>
          <w:tcPr>
            <w:tcW w:w="1208" w:type="dxa"/>
          </w:tcPr>
          <w:p w14:paraId="437C9A39" w14:textId="3F56D303" w:rsidR="00253992" w:rsidRDefault="00253992" w:rsidP="00516AD2">
            <w:pPr>
              <w:jc w:val="center"/>
              <w:rPr>
                <w:ins w:id="1458" w:author="Yasser F Syed" w:date="2017-07-06T15:31:00Z"/>
                <w:lang w:val="en-CA"/>
              </w:rPr>
            </w:pPr>
            <w:ins w:id="1459" w:author="Yasser F Syed" w:date="2017-07-06T15:33:00Z">
              <w:r>
                <w:rPr>
                  <w:lang w:val="en-CA"/>
                </w:rPr>
                <w:t>4:2:0</w:t>
              </w:r>
            </w:ins>
          </w:p>
        </w:tc>
        <w:tc>
          <w:tcPr>
            <w:tcW w:w="1348" w:type="dxa"/>
          </w:tcPr>
          <w:p w14:paraId="1E354FE1" w14:textId="331BC9D7" w:rsidR="00253992" w:rsidRDefault="00253992" w:rsidP="00516AD2">
            <w:pPr>
              <w:jc w:val="center"/>
              <w:rPr>
                <w:ins w:id="1460" w:author="Yasser F Syed" w:date="2017-07-06T15:31:00Z"/>
                <w:lang w:val="en-CA"/>
              </w:rPr>
            </w:pPr>
            <w:ins w:id="1461" w:author="Yasser F Syed" w:date="2017-07-06T15:33:00Z">
              <w:r>
                <w:rPr>
                  <w:lang w:val="en-CA"/>
                </w:rPr>
                <w:t>FS</w:t>
              </w:r>
            </w:ins>
          </w:p>
        </w:tc>
        <w:tc>
          <w:tcPr>
            <w:tcW w:w="2620" w:type="dxa"/>
          </w:tcPr>
          <w:p w14:paraId="7E46360A" w14:textId="77777777" w:rsidR="00253992" w:rsidRDefault="00253992" w:rsidP="00516AD2">
            <w:pPr>
              <w:jc w:val="center"/>
              <w:rPr>
                <w:ins w:id="1462" w:author="Yasser F Syed" w:date="2017-07-06T15:31:00Z"/>
                <w:lang w:val="en-CA"/>
              </w:rPr>
            </w:pPr>
          </w:p>
        </w:tc>
      </w:tr>
      <w:tr w:rsidR="00253992" w14:paraId="0A24B8ED" w14:textId="77777777" w:rsidTr="00516AD2">
        <w:trPr>
          <w:ins w:id="1463" w:author="Yasser F Syed" w:date="2017-07-06T15:33:00Z"/>
        </w:trPr>
        <w:tc>
          <w:tcPr>
            <w:tcW w:w="852" w:type="dxa"/>
          </w:tcPr>
          <w:p w14:paraId="75D0306F" w14:textId="18D154FA" w:rsidR="00253992" w:rsidRPr="000420AE" w:rsidRDefault="00253992" w:rsidP="00516AD2">
            <w:pPr>
              <w:jc w:val="center"/>
              <w:rPr>
                <w:ins w:id="1464" w:author="Yasser F Syed" w:date="2017-07-06T15:33:00Z"/>
                <w:b/>
                <w:lang w:val="en-CA"/>
                <w:rPrChange w:id="1465" w:author="Yasser F Syed" w:date="2017-07-09T18:07:00Z">
                  <w:rPr>
                    <w:ins w:id="1466" w:author="Yasser F Syed" w:date="2017-07-06T15:33:00Z"/>
                    <w:lang w:val="en-CA"/>
                  </w:rPr>
                </w:rPrChange>
              </w:rPr>
            </w:pPr>
            <w:ins w:id="1467" w:author="Yasser F Syed" w:date="2017-07-06T15:35:00Z">
              <w:r w:rsidRPr="000420AE">
                <w:rPr>
                  <w:b/>
                  <w:lang w:val="en-CA"/>
                  <w:rPrChange w:id="1468" w:author="Yasser F Syed" w:date="2017-07-09T18:07:00Z">
                    <w:rPr>
                      <w:lang w:val="en-CA"/>
                    </w:rPr>
                  </w:rPrChange>
                </w:rPr>
                <w:t>14</w:t>
              </w:r>
            </w:ins>
          </w:p>
        </w:tc>
        <w:tc>
          <w:tcPr>
            <w:tcW w:w="1097" w:type="dxa"/>
          </w:tcPr>
          <w:p w14:paraId="4EDEFA40" w14:textId="0D3DD6AD" w:rsidR="00253992" w:rsidRDefault="00253992" w:rsidP="00516AD2">
            <w:pPr>
              <w:jc w:val="center"/>
              <w:rPr>
                <w:ins w:id="1469" w:author="Yasser F Syed" w:date="2017-07-06T15:33:00Z"/>
                <w:lang w:val="en-CA"/>
              </w:rPr>
            </w:pPr>
            <w:ins w:id="1470" w:author="Yasser F Syed" w:date="2017-07-06T15:34:00Z">
              <w:r>
                <w:rPr>
                  <w:lang w:val="en-CA"/>
                </w:rPr>
                <w:t>9</w:t>
              </w:r>
            </w:ins>
          </w:p>
        </w:tc>
        <w:tc>
          <w:tcPr>
            <w:tcW w:w="1085" w:type="dxa"/>
          </w:tcPr>
          <w:p w14:paraId="5B3340B1" w14:textId="0AB1EF82" w:rsidR="00253992" w:rsidRDefault="00253992" w:rsidP="00516AD2">
            <w:pPr>
              <w:jc w:val="center"/>
              <w:rPr>
                <w:ins w:id="1471" w:author="Yasser F Syed" w:date="2017-07-06T15:33:00Z"/>
                <w:lang w:val="en-CA"/>
              </w:rPr>
            </w:pPr>
            <w:ins w:id="1472" w:author="Yasser F Syed" w:date="2017-07-06T15:34:00Z">
              <w:r>
                <w:rPr>
                  <w:lang w:val="en-CA"/>
                </w:rPr>
                <w:t>16</w:t>
              </w:r>
            </w:ins>
          </w:p>
        </w:tc>
        <w:tc>
          <w:tcPr>
            <w:tcW w:w="1292" w:type="dxa"/>
          </w:tcPr>
          <w:p w14:paraId="58459F2A" w14:textId="57064A3E" w:rsidR="00253992" w:rsidRDefault="00253992" w:rsidP="00516AD2">
            <w:pPr>
              <w:jc w:val="center"/>
              <w:rPr>
                <w:ins w:id="1473" w:author="Yasser F Syed" w:date="2017-07-06T15:33:00Z"/>
                <w:lang w:val="en-CA"/>
              </w:rPr>
            </w:pPr>
            <w:ins w:id="1474" w:author="Yasser F Syed" w:date="2017-07-06T15:34:00Z">
              <w:r>
                <w:rPr>
                  <w:lang w:val="en-CA"/>
                </w:rPr>
                <w:t>9</w:t>
              </w:r>
            </w:ins>
          </w:p>
        </w:tc>
        <w:tc>
          <w:tcPr>
            <w:tcW w:w="1023" w:type="dxa"/>
          </w:tcPr>
          <w:p w14:paraId="01F7F86F" w14:textId="275B0EAE" w:rsidR="00253992" w:rsidRDefault="00253992" w:rsidP="00516AD2">
            <w:pPr>
              <w:jc w:val="center"/>
              <w:rPr>
                <w:ins w:id="1475" w:author="Yasser F Syed" w:date="2017-07-06T15:33:00Z"/>
                <w:lang w:val="en-CA"/>
              </w:rPr>
            </w:pPr>
            <w:ins w:id="1476" w:author="Yasser F Syed" w:date="2017-07-06T15:34:00Z">
              <w:r>
                <w:rPr>
                  <w:lang w:val="en-CA"/>
                </w:rPr>
                <w:t>10</w:t>
              </w:r>
            </w:ins>
          </w:p>
        </w:tc>
        <w:tc>
          <w:tcPr>
            <w:tcW w:w="1208" w:type="dxa"/>
          </w:tcPr>
          <w:p w14:paraId="21027C90" w14:textId="6B4F0119" w:rsidR="00253992" w:rsidRDefault="00253992" w:rsidP="00516AD2">
            <w:pPr>
              <w:jc w:val="center"/>
              <w:rPr>
                <w:ins w:id="1477" w:author="Yasser F Syed" w:date="2017-07-06T15:33:00Z"/>
                <w:lang w:val="en-CA"/>
              </w:rPr>
            </w:pPr>
            <w:ins w:id="1478" w:author="Yasser F Syed" w:date="2017-07-06T15:34:00Z">
              <w:r>
                <w:rPr>
                  <w:lang w:val="en-CA"/>
                </w:rPr>
                <w:t>4:2:0</w:t>
              </w:r>
            </w:ins>
          </w:p>
        </w:tc>
        <w:tc>
          <w:tcPr>
            <w:tcW w:w="1348" w:type="dxa"/>
          </w:tcPr>
          <w:p w14:paraId="777169AB" w14:textId="31EE2542" w:rsidR="00253992" w:rsidRDefault="00253992" w:rsidP="00516AD2">
            <w:pPr>
              <w:jc w:val="center"/>
              <w:rPr>
                <w:ins w:id="1479" w:author="Yasser F Syed" w:date="2017-07-06T15:33:00Z"/>
                <w:lang w:val="en-CA"/>
              </w:rPr>
            </w:pPr>
            <w:ins w:id="1480" w:author="Yasser F Syed" w:date="2017-07-06T15:34:00Z">
              <w:r>
                <w:rPr>
                  <w:lang w:val="en-CA"/>
                </w:rPr>
                <w:t>FS</w:t>
              </w:r>
            </w:ins>
          </w:p>
        </w:tc>
        <w:tc>
          <w:tcPr>
            <w:tcW w:w="2620" w:type="dxa"/>
          </w:tcPr>
          <w:p w14:paraId="54EFAF4B" w14:textId="77777777" w:rsidR="00253992" w:rsidRDefault="00253992" w:rsidP="00516AD2">
            <w:pPr>
              <w:jc w:val="center"/>
              <w:rPr>
                <w:ins w:id="1481" w:author="Yasser F Syed" w:date="2017-07-06T15:33:00Z"/>
                <w:lang w:val="en-CA"/>
              </w:rPr>
            </w:pPr>
          </w:p>
        </w:tc>
      </w:tr>
      <w:tr w:rsidR="00253992" w14:paraId="7FE1F4BA" w14:textId="77777777" w:rsidTr="00516AD2">
        <w:trPr>
          <w:ins w:id="1482" w:author="Yasser F Syed" w:date="2017-07-06T15:33:00Z"/>
        </w:trPr>
        <w:tc>
          <w:tcPr>
            <w:tcW w:w="852" w:type="dxa"/>
          </w:tcPr>
          <w:p w14:paraId="3DD7060F" w14:textId="31B5B797" w:rsidR="00253992" w:rsidRPr="000420AE" w:rsidRDefault="00253992" w:rsidP="00253992">
            <w:pPr>
              <w:jc w:val="center"/>
              <w:rPr>
                <w:ins w:id="1483" w:author="Yasser F Syed" w:date="2017-07-06T15:33:00Z"/>
                <w:b/>
                <w:lang w:val="en-CA"/>
                <w:rPrChange w:id="1484" w:author="Yasser F Syed" w:date="2017-07-09T18:07:00Z">
                  <w:rPr>
                    <w:ins w:id="1485" w:author="Yasser F Syed" w:date="2017-07-06T15:33:00Z"/>
                    <w:lang w:val="en-CA"/>
                  </w:rPr>
                </w:rPrChange>
              </w:rPr>
            </w:pPr>
            <w:ins w:id="1486" w:author="Yasser F Syed" w:date="2017-07-06T15:35:00Z">
              <w:r w:rsidRPr="000420AE">
                <w:rPr>
                  <w:b/>
                  <w:lang w:val="en-CA"/>
                  <w:rPrChange w:id="1487" w:author="Yasser F Syed" w:date="2017-07-09T18:07:00Z">
                    <w:rPr>
                      <w:lang w:val="en-CA"/>
                    </w:rPr>
                  </w:rPrChange>
                </w:rPr>
                <w:t>15</w:t>
              </w:r>
            </w:ins>
          </w:p>
        </w:tc>
        <w:tc>
          <w:tcPr>
            <w:tcW w:w="1097" w:type="dxa"/>
          </w:tcPr>
          <w:p w14:paraId="7D103C7F" w14:textId="12925DCE" w:rsidR="00253992" w:rsidRDefault="00253992" w:rsidP="00253992">
            <w:pPr>
              <w:jc w:val="center"/>
              <w:rPr>
                <w:ins w:id="1488" w:author="Yasser F Syed" w:date="2017-07-06T15:33:00Z"/>
                <w:lang w:val="en-CA"/>
              </w:rPr>
            </w:pPr>
            <w:ins w:id="1489" w:author="Yasser F Syed" w:date="2017-07-06T15:35:00Z">
              <w:r>
                <w:rPr>
                  <w:lang w:val="en-CA"/>
                </w:rPr>
                <w:t>9</w:t>
              </w:r>
            </w:ins>
          </w:p>
        </w:tc>
        <w:tc>
          <w:tcPr>
            <w:tcW w:w="1085" w:type="dxa"/>
          </w:tcPr>
          <w:p w14:paraId="72EDC62D" w14:textId="14256D99" w:rsidR="00253992" w:rsidRDefault="00253992" w:rsidP="00253992">
            <w:pPr>
              <w:jc w:val="center"/>
              <w:rPr>
                <w:ins w:id="1490" w:author="Yasser F Syed" w:date="2017-07-06T15:33:00Z"/>
                <w:lang w:val="en-CA"/>
              </w:rPr>
            </w:pPr>
            <w:ins w:id="1491" w:author="Yasser F Syed" w:date="2017-07-06T15:35:00Z">
              <w:r>
                <w:rPr>
                  <w:lang w:val="en-CA"/>
                </w:rPr>
                <w:t>16</w:t>
              </w:r>
            </w:ins>
          </w:p>
        </w:tc>
        <w:tc>
          <w:tcPr>
            <w:tcW w:w="1292" w:type="dxa"/>
          </w:tcPr>
          <w:p w14:paraId="26D897DF" w14:textId="7AEA3E2D" w:rsidR="00253992" w:rsidRDefault="00253992" w:rsidP="00253992">
            <w:pPr>
              <w:jc w:val="center"/>
              <w:rPr>
                <w:ins w:id="1492" w:author="Yasser F Syed" w:date="2017-07-06T15:33:00Z"/>
                <w:lang w:val="en-CA"/>
              </w:rPr>
            </w:pPr>
            <w:ins w:id="1493" w:author="Yasser F Syed" w:date="2017-07-06T15:35:00Z">
              <w:r>
                <w:rPr>
                  <w:lang w:val="en-CA"/>
                </w:rPr>
                <w:t>14</w:t>
              </w:r>
            </w:ins>
          </w:p>
        </w:tc>
        <w:tc>
          <w:tcPr>
            <w:tcW w:w="1023" w:type="dxa"/>
          </w:tcPr>
          <w:p w14:paraId="5E4712A9" w14:textId="07603C03" w:rsidR="00253992" w:rsidRDefault="00253992" w:rsidP="00253992">
            <w:pPr>
              <w:jc w:val="center"/>
              <w:rPr>
                <w:ins w:id="1494" w:author="Yasser F Syed" w:date="2017-07-06T15:33:00Z"/>
                <w:lang w:val="en-CA"/>
              </w:rPr>
            </w:pPr>
            <w:ins w:id="1495" w:author="Yasser F Syed" w:date="2017-07-06T15:35:00Z">
              <w:r>
                <w:rPr>
                  <w:lang w:val="en-CA"/>
                </w:rPr>
                <w:t>10</w:t>
              </w:r>
            </w:ins>
          </w:p>
        </w:tc>
        <w:tc>
          <w:tcPr>
            <w:tcW w:w="1208" w:type="dxa"/>
          </w:tcPr>
          <w:p w14:paraId="67A3D6A0" w14:textId="11EAF5B7" w:rsidR="00253992" w:rsidRDefault="00253992" w:rsidP="00253992">
            <w:pPr>
              <w:jc w:val="center"/>
              <w:rPr>
                <w:ins w:id="1496" w:author="Yasser F Syed" w:date="2017-07-06T15:33:00Z"/>
                <w:lang w:val="en-CA"/>
              </w:rPr>
            </w:pPr>
            <w:ins w:id="1497" w:author="Yasser F Syed" w:date="2017-07-06T15:35:00Z">
              <w:r>
                <w:rPr>
                  <w:lang w:val="en-CA"/>
                </w:rPr>
                <w:t>4:2:0</w:t>
              </w:r>
            </w:ins>
          </w:p>
        </w:tc>
        <w:tc>
          <w:tcPr>
            <w:tcW w:w="1348" w:type="dxa"/>
          </w:tcPr>
          <w:p w14:paraId="136DB449" w14:textId="4B34E3D2" w:rsidR="00253992" w:rsidRDefault="00253992" w:rsidP="00253992">
            <w:pPr>
              <w:jc w:val="center"/>
              <w:rPr>
                <w:ins w:id="1498" w:author="Yasser F Syed" w:date="2017-07-06T15:33:00Z"/>
                <w:lang w:val="en-CA"/>
              </w:rPr>
            </w:pPr>
            <w:ins w:id="1499" w:author="Yasser F Syed" w:date="2017-07-06T15:35:00Z">
              <w:r>
                <w:rPr>
                  <w:lang w:val="en-CA"/>
                </w:rPr>
                <w:t>FS</w:t>
              </w:r>
            </w:ins>
          </w:p>
        </w:tc>
        <w:tc>
          <w:tcPr>
            <w:tcW w:w="2620" w:type="dxa"/>
          </w:tcPr>
          <w:p w14:paraId="72AA072B" w14:textId="77777777" w:rsidR="00253992" w:rsidRDefault="00253992" w:rsidP="00253992">
            <w:pPr>
              <w:jc w:val="center"/>
              <w:rPr>
                <w:ins w:id="1500" w:author="Yasser F Syed" w:date="2017-07-06T15:33:00Z"/>
                <w:lang w:val="en-CA"/>
              </w:rPr>
            </w:pPr>
          </w:p>
        </w:tc>
      </w:tr>
      <w:tr w:rsidR="00253992" w14:paraId="06975F15" w14:textId="77777777" w:rsidTr="00516AD2">
        <w:trPr>
          <w:ins w:id="1501" w:author="Yasser F Syed" w:date="2017-07-06T15:33:00Z"/>
        </w:trPr>
        <w:tc>
          <w:tcPr>
            <w:tcW w:w="852" w:type="dxa"/>
          </w:tcPr>
          <w:p w14:paraId="1A768A5E" w14:textId="2350DB3F" w:rsidR="00253992" w:rsidRPr="000420AE" w:rsidRDefault="00253992" w:rsidP="00253992">
            <w:pPr>
              <w:jc w:val="center"/>
              <w:rPr>
                <w:ins w:id="1502" w:author="Yasser F Syed" w:date="2017-07-06T15:33:00Z"/>
                <w:b/>
                <w:lang w:val="en-CA"/>
                <w:rPrChange w:id="1503" w:author="Yasser F Syed" w:date="2017-07-09T18:07:00Z">
                  <w:rPr>
                    <w:ins w:id="1504" w:author="Yasser F Syed" w:date="2017-07-06T15:33:00Z"/>
                    <w:lang w:val="en-CA"/>
                  </w:rPr>
                </w:rPrChange>
              </w:rPr>
            </w:pPr>
            <w:ins w:id="1505" w:author="Yasser F Syed" w:date="2017-07-06T15:35:00Z">
              <w:r w:rsidRPr="000420AE">
                <w:rPr>
                  <w:b/>
                  <w:lang w:val="en-CA"/>
                  <w:rPrChange w:id="1506" w:author="Yasser F Syed" w:date="2017-07-09T18:07:00Z">
                    <w:rPr>
                      <w:lang w:val="en-CA"/>
                    </w:rPr>
                  </w:rPrChange>
                </w:rPr>
                <w:t>16</w:t>
              </w:r>
            </w:ins>
          </w:p>
        </w:tc>
        <w:tc>
          <w:tcPr>
            <w:tcW w:w="1097" w:type="dxa"/>
          </w:tcPr>
          <w:p w14:paraId="50A7094C" w14:textId="431E6D21" w:rsidR="00253992" w:rsidRDefault="00253992" w:rsidP="00253992">
            <w:pPr>
              <w:jc w:val="center"/>
              <w:rPr>
                <w:ins w:id="1507" w:author="Yasser F Syed" w:date="2017-07-06T15:33:00Z"/>
                <w:lang w:val="en-CA"/>
              </w:rPr>
            </w:pPr>
            <w:ins w:id="1508" w:author="Yasser F Syed" w:date="2017-07-06T15:35:00Z">
              <w:r>
                <w:rPr>
                  <w:lang w:val="en-CA"/>
                </w:rPr>
                <w:t>9</w:t>
              </w:r>
            </w:ins>
          </w:p>
        </w:tc>
        <w:tc>
          <w:tcPr>
            <w:tcW w:w="1085" w:type="dxa"/>
          </w:tcPr>
          <w:p w14:paraId="331C7796" w14:textId="014D6907" w:rsidR="00253992" w:rsidRDefault="00253992" w:rsidP="00253992">
            <w:pPr>
              <w:jc w:val="center"/>
              <w:rPr>
                <w:ins w:id="1509" w:author="Yasser F Syed" w:date="2017-07-06T15:33:00Z"/>
                <w:lang w:val="en-CA"/>
              </w:rPr>
            </w:pPr>
            <w:ins w:id="1510" w:author="Yasser F Syed" w:date="2017-07-06T15:35:00Z">
              <w:r>
                <w:rPr>
                  <w:lang w:val="en-CA"/>
                </w:rPr>
                <w:t>18</w:t>
              </w:r>
            </w:ins>
          </w:p>
        </w:tc>
        <w:tc>
          <w:tcPr>
            <w:tcW w:w="1292" w:type="dxa"/>
          </w:tcPr>
          <w:p w14:paraId="66247A33" w14:textId="11C2E373" w:rsidR="00253992" w:rsidRDefault="00253992" w:rsidP="00253992">
            <w:pPr>
              <w:jc w:val="center"/>
              <w:rPr>
                <w:ins w:id="1511" w:author="Yasser F Syed" w:date="2017-07-06T15:33:00Z"/>
                <w:lang w:val="en-CA"/>
              </w:rPr>
            </w:pPr>
            <w:ins w:id="1512" w:author="Yasser F Syed" w:date="2017-07-06T15:35:00Z">
              <w:r>
                <w:rPr>
                  <w:lang w:val="en-CA"/>
                </w:rPr>
                <w:t>14</w:t>
              </w:r>
            </w:ins>
          </w:p>
        </w:tc>
        <w:tc>
          <w:tcPr>
            <w:tcW w:w="1023" w:type="dxa"/>
          </w:tcPr>
          <w:p w14:paraId="2070E606" w14:textId="7C9C6534" w:rsidR="00253992" w:rsidRDefault="00253992" w:rsidP="00253992">
            <w:pPr>
              <w:jc w:val="center"/>
              <w:rPr>
                <w:ins w:id="1513" w:author="Yasser F Syed" w:date="2017-07-06T15:33:00Z"/>
                <w:lang w:val="en-CA"/>
              </w:rPr>
            </w:pPr>
            <w:ins w:id="1514" w:author="Yasser F Syed" w:date="2017-07-06T15:35:00Z">
              <w:r>
                <w:rPr>
                  <w:lang w:val="en-CA"/>
                </w:rPr>
                <w:t>10</w:t>
              </w:r>
            </w:ins>
          </w:p>
        </w:tc>
        <w:tc>
          <w:tcPr>
            <w:tcW w:w="1208" w:type="dxa"/>
          </w:tcPr>
          <w:p w14:paraId="26353272" w14:textId="16E36A9A" w:rsidR="00253992" w:rsidRDefault="00253992" w:rsidP="00253992">
            <w:pPr>
              <w:jc w:val="center"/>
              <w:rPr>
                <w:ins w:id="1515" w:author="Yasser F Syed" w:date="2017-07-06T15:33:00Z"/>
                <w:lang w:val="en-CA"/>
              </w:rPr>
            </w:pPr>
            <w:ins w:id="1516" w:author="Yasser F Syed" w:date="2017-07-06T15:35:00Z">
              <w:r>
                <w:rPr>
                  <w:lang w:val="en-CA"/>
                </w:rPr>
                <w:t>4:2:0</w:t>
              </w:r>
            </w:ins>
          </w:p>
        </w:tc>
        <w:tc>
          <w:tcPr>
            <w:tcW w:w="1348" w:type="dxa"/>
          </w:tcPr>
          <w:p w14:paraId="61DD1714" w14:textId="52B0168E" w:rsidR="00253992" w:rsidRDefault="00253992" w:rsidP="00253992">
            <w:pPr>
              <w:jc w:val="center"/>
              <w:rPr>
                <w:ins w:id="1517" w:author="Yasser F Syed" w:date="2017-07-06T15:33:00Z"/>
                <w:lang w:val="en-CA"/>
              </w:rPr>
            </w:pPr>
            <w:ins w:id="1518" w:author="Yasser F Syed" w:date="2017-07-06T15:35:00Z">
              <w:r>
                <w:rPr>
                  <w:lang w:val="en-CA"/>
                </w:rPr>
                <w:t>FS</w:t>
              </w:r>
            </w:ins>
          </w:p>
        </w:tc>
        <w:tc>
          <w:tcPr>
            <w:tcW w:w="2620" w:type="dxa"/>
          </w:tcPr>
          <w:p w14:paraId="79CB4808" w14:textId="77777777" w:rsidR="00253992" w:rsidRDefault="00253992" w:rsidP="00253992">
            <w:pPr>
              <w:jc w:val="center"/>
              <w:rPr>
                <w:ins w:id="1519" w:author="Yasser F Syed" w:date="2017-07-06T15:33:00Z"/>
                <w:lang w:val="en-CA"/>
              </w:rPr>
            </w:pPr>
          </w:p>
        </w:tc>
      </w:tr>
      <w:tr w:rsidR="00253992" w14:paraId="23BAD2CF" w14:textId="77777777" w:rsidTr="00516AD2">
        <w:trPr>
          <w:ins w:id="1520" w:author="Yasser F Syed" w:date="2017-07-06T15:33:00Z"/>
        </w:trPr>
        <w:tc>
          <w:tcPr>
            <w:tcW w:w="852" w:type="dxa"/>
          </w:tcPr>
          <w:p w14:paraId="78276BFD" w14:textId="0FEC4E45" w:rsidR="00253992" w:rsidRPr="000420AE" w:rsidRDefault="00253992" w:rsidP="00253992">
            <w:pPr>
              <w:jc w:val="center"/>
              <w:rPr>
                <w:ins w:id="1521" w:author="Yasser F Syed" w:date="2017-07-06T15:33:00Z"/>
                <w:b/>
                <w:lang w:val="en-CA"/>
                <w:rPrChange w:id="1522" w:author="Yasser F Syed" w:date="2017-07-09T18:07:00Z">
                  <w:rPr>
                    <w:ins w:id="1523" w:author="Yasser F Syed" w:date="2017-07-06T15:33:00Z"/>
                    <w:lang w:val="en-CA"/>
                  </w:rPr>
                </w:rPrChange>
              </w:rPr>
            </w:pPr>
            <w:ins w:id="1524" w:author="Yasser F Syed" w:date="2017-07-06T15:35:00Z">
              <w:r w:rsidRPr="000420AE">
                <w:rPr>
                  <w:b/>
                  <w:lang w:val="en-CA"/>
                  <w:rPrChange w:id="1525" w:author="Yasser F Syed" w:date="2017-07-09T18:07:00Z">
                    <w:rPr>
                      <w:lang w:val="en-CA"/>
                    </w:rPr>
                  </w:rPrChange>
                </w:rPr>
                <w:t>17</w:t>
              </w:r>
            </w:ins>
          </w:p>
        </w:tc>
        <w:tc>
          <w:tcPr>
            <w:tcW w:w="1097" w:type="dxa"/>
          </w:tcPr>
          <w:p w14:paraId="1B66AE11" w14:textId="39BE8E2F" w:rsidR="00253992" w:rsidRDefault="00253992" w:rsidP="00253992">
            <w:pPr>
              <w:jc w:val="center"/>
              <w:rPr>
                <w:ins w:id="1526" w:author="Yasser F Syed" w:date="2017-07-06T15:33:00Z"/>
                <w:lang w:val="en-CA"/>
              </w:rPr>
            </w:pPr>
            <w:ins w:id="1527" w:author="Yasser F Syed" w:date="2017-07-06T15:35:00Z">
              <w:r>
                <w:rPr>
                  <w:lang w:val="en-CA"/>
                </w:rPr>
                <w:t>9</w:t>
              </w:r>
            </w:ins>
          </w:p>
        </w:tc>
        <w:tc>
          <w:tcPr>
            <w:tcW w:w="1085" w:type="dxa"/>
          </w:tcPr>
          <w:p w14:paraId="4D307E0B" w14:textId="5E6175AB" w:rsidR="00253992" w:rsidRDefault="00253992" w:rsidP="00253992">
            <w:pPr>
              <w:jc w:val="center"/>
              <w:rPr>
                <w:ins w:id="1528" w:author="Yasser F Syed" w:date="2017-07-06T15:33:00Z"/>
                <w:lang w:val="en-CA"/>
              </w:rPr>
            </w:pPr>
            <w:ins w:id="1529" w:author="Yasser F Syed" w:date="2017-07-06T15:35:00Z">
              <w:r>
                <w:rPr>
                  <w:lang w:val="en-CA"/>
                </w:rPr>
                <w:t>16</w:t>
              </w:r>
            </w:ins>
          </w:p>
        </w:tc>
        <w:tc>
          <w:tcPr>
            <w:tcW w:w="1292" w:type="dxa"/>
          </w:tcPr>
          <w:p w14:paraId="58604ADB" w14:textId="5BEBFDBB" w:rsidR="00253992" w:rsidRDefault="00253992" w:rsidP="00253992">
            <w:pPr>
              <w:jc w:val="center"/>
              <w:rPr>
                <w:ins w:id="1530" w:author="Yasser F Syed" w:date="2017-07-06T15:33:00Z"/>
                <w:lang w:val="en-CA"/>
              </w:rPr>
            </w:pPr>
            <w:ins w:id="1531" w:author="Yasser F Syed" w:date="2017-07-06T15:35:00Z">
              <w:r>
                <w:rPr>
                  <w:lang w:val="en-CA"/>
                </w:rPr>
                <w:t>0</w:t>
              </w:r>
            </w:ins>
          </w:p>
        </w:tc>
        <w:tc>
          <w:tcPr>
            <w:tcW w:w="1023" w:type="dxa"/>
          </w:tcPr>
          <w:p w14:paraId="01248BC1" w14:textId="0771DC42" w:rsidR="00253992" w:rsidRDefault="00253992" w:rsidP="00253992">
            <w:pPr>
              <w:jc w:val="center"/>
              <w:rPr>
                <w:ins w:id="1532" w:author="Yasser F Syed" w:date="2017-07-06T15:33:00Z"/>
                <w:lang w:val="en-CA"/>
              </w:rPr>
            </w:pPr>
            <w:ins w:id="1533" w:author="Yasser F Syed" w:date="2017-07-06T15:35:00Z">
              <w:r>
                <w:rPr>
                  <w:lang w:val="en-CA"/>
                </w:rPr>
                <w:t>10</w:t>
              </w:r>
            </w:ins>
          </w:p>
        </w:tc>
        <w:tc>
          <w:tcPr>
            <w:tcW w:w="1208" w:type="dxa"/>
          </w:tcPr>
          <w:p w14:paraId="72121692" w14:textId="361B83FA" w:rsidR="00253992" w:rsidRDefault="00253992" w:rsidP="00253992">
            <w:pPr>
              <w:jc w:val="center"/>
              <w:rPr>
                <w:ins w:id="1534" w:author="Yasser F Syed" w:date="2017-07-06T15:33:00Z"/>
                <w:lang w:val="en-CA"/>
              </w:rPr>
            </w:pPr>
            <w:ins w:id="1535" w:author="Yasser F Syed" w:date="2017-07-06T15:35:00Z">
              <w:r>
                <w:rPr>
                  <w:lang w:val="en-CA"/>
                </w:rPr>
                <w:t>4:2:0</w:t>
              </w:r>
            </w:ins>
          </w:p>
        </w:tc>
        <w:tc>
          <w:tcPr>
            <w:tcW w:w="1348" w:type="dxa"/>
          </w:tcPr>
          <w:p w14:paraId="3AF8C65E" w14:textId="2C2C77F8" w:rsidR="00253992" w:rsidRDefault="00253992" w:rsidP="00253992">
            <w:pPr>
              <w:jc w:val="center"/>
              <w:rPr>
                <w:ins w:id="1536" w:author="Yasser F Syed" w:date="2017-07-06T15:33:00Z"/>
                <w:lang w:val="en-CA"/>
              </w:rPr>
            </w:pPr>
            <w:ins w:id="1537" w:author="Yasser F Syed" w:date="2017-07-06T15:35:00Z">
              <w:r>
                <w:rPr>
                  <w:lang w:val="en-CA"/>
                </w:rPr>
                <w:t>FS</w:t>
              </w:r>
            </w:ins>
          </w:p>
        </w:tc>
        <w:tc>
          <w:tcPr>
            <w:tcW w:w="2620" w:type="dxa"/>
          </w:tcPr>
          <w:p w14:paraId="74DED5BE" w14:textId="77777777" w:rsidR="00253992" w:rsidRDefault="00253992" w:rsidP="00253992">
            <w:pPr>
              <w:jc w:val="center"/>
              <w:rPr>
                <w:ins w:id="1538" w:author="Yasser F Syed" w:date="2017-07-06T15:33:00Z"/>
                <w:lang w:val="en-CA"/>
              </w:rPr>
            </w:pPr>
          </w:p>
        </w:tc>
      </w:tr>
      <w:tr w:rsidR="00253992" w14:paraId="29847FE4" w14:textId="77777777" w:rsidTr="00516AD2">
        <w:trPr>
          <w:ins w:id="1539" w:author="Yasser F Syed" w:date="2017-07-06T15:31:00Z"/>
        </w:trPr>
        <w:tc>
          <w:tcPr>
            <w:tcW w:w="852" w:type="dxa"/>
          </w:tcPr>
          <w:p w14:paraId="58B16A4A" w14:textId="13734177" w:rsidR="00253992" w:rsidRPr="000420AE" w:rsidRDefault="00253992" w:rsidP="00253992">
            <w:pPr>
              <w:jc w:val="center"/>
              <w:rPr>
                <w:ins w:id="1540" w:author="Yasser F Syed" w:date="2017-07-06T15:31:00Z"/>
                <w:b/>
                <w:lang w:val="en-CA"/>
                <w:rPrChange w:id="1541" w:author="Yasser F Syed" w:date="2017-07-09T18:07:00Z">
                  <w:rPr>
                    <w:ins w:id="1542" w:author="Yasser F Syed" w:date="2017-07-06T15:31:00Z"/>
                    <w:lang w:val="en-CA"/>
                  </w:rPr>
                </w:rPrChange>
              </w:rPr>
            </w:pPr>
            <w:ins w:id="1543" w:author="Yasser F Syed" w:date="2017-07-06T15:36:00Z">
              <w:r w:rsidRPr="000420AE">
                <w:rPr>
                  <w:b/>
                  <w:lang w:val="en-CA"/>
                  <w:rPrChange w:id="1544" w:author="Yasser F Syed" w:date="2017-07-09T18:07:00Z">
                    <w:rPr>
                      <w:lang w:val="en-CA"/>
                    </w:rPr>
                  </w:rPrChange>
                </w:rPr>
                <w:t>18</w:t>
              </w:r>
            </w:ins>
          </w:p>
        </w:tc>
        <w:tc>
          <w:tcPr>
            <w:tcW w:w="1097" w:type="dxa"/>
          </w:tcPr>
          <w:p w14:paraId="29476B28" w14:textId="7CF44C2F" w:rsidR="00253992" w:rsidRDefault="00253992" w:rsidP="00253992">
            <w:pPr>
              <w:jc w:val="center"/>
              <w:rPr>
                <w:ins w:id="1545" w:author="Yasser F Syed" w:date="2017-07-06T15:31:00Z"/>
                <w:lang w:val="en-CA"/>
              </w:rPr>
            </w:pPr>
            <w:ins w:id="1546" w:author="Yasser F Syed" w:date="2017-07-06T15:35:00Z">
              <w:r>
                <w:rPr>
                  <w:lang w:val="en-CA"/>
                </w:rPr>
                <w:t>9</w:t>
              </w:r>
            </w:ins>
          </w:p>
        </w:tc>
        <w:tc>
          <w:tcPr>
            <w:tcW w:w="1085" w:type="dxa"/>
          </w:tcPr>
          <w:p w14:paraId="33E6A1F1" w14:textId="431B9E49" w:rsidR="00253992" w:rsidRDefault="00253992" w:rsidP="00253992">
            <w:pPr>
              <w:jc w:val="center"/>
              <w:rPr>
                <w:ins w:id="1547" w:author="Yasser F Syed" w:date="2017-07-06T15:31:00Z"/>
                <w:lang w:val="en-CA"/>
              </w:rPr>
            </w:pPr>
            <w:ins w:id="1548" w:author="Yasser F Syed" w:date="2017-07-06T15:35:00Z">
              <w:r>
                <w:rPr>
                  <w:lang w:val="en-CA"/>
                </w:rPr>
                <w:t>18</w:t>
              </w:r>
            </w:ins>
          </w:p>
        </w:tc>
        <w:tc>
          <w:tcPr>
            <w:tcW w:w="1292" w:type="dxa"/>
          </w:tcPr>
          <w:p w14:paraId="31DF6E2C" w14:textId="15943010" w:rsidR="00253992" w:rsidRDefault="00253992" w:rsidP="00253992">
            <w:pPr>
              <w:jc w:val="center"/>
              <w:rPr>
                <w:ins w:id="1549" w:author="Yasser F Syed" w:date="2017-07-06T15:31:00Z"/>
                <w:lang w:val="en-CA"/>
              </w:rPr>
            </w:pPr>
            <w:ins w:id="1550" w:author="Yasser F Syed" w:date="2017-07-06T15:35:00Z">
              <w:r>
                <w:rPr>
                  <w:lang w:val="en-CA"/>
                </w:rPr>
                <w:t>0</w:t>
              </w:r>
            </w:ins>
          </w:p>
        </w:tc>
        <w:tc>
          <w:tcPr>
            <w:tcW w:w="1023" w:type="dxa"/>
          </w:tcPr>
          <w:p w14:paraId="63925CBB" w14:textId="71048B9C" w:rsidR="00253992" w:rsidRDefault="00253992" w:rsidP="00253992">
            <w:pPr>
              <w:jc w:val="center"/>
              <w:rPr>
                <w:ins w:id="1551" w:author="Yasser F Syed" w:date="2017-07-06T15:31:00Z"/>
                <w:lang w:val="en-CA"/>
              </w:rPr>
            </w:pPr>
            <w:ins w:id="1552" w:author="Yasser F Syed" w:date="2017-07-06T15:35:00Z">
              <w:r>
                <w:rPr>
                  <w:lang w:val="en-CA"/>
                </w:rPr>
                <w:t>10</w:t>
              </w:r>
            </w:ins>
          </w:p>
        </w:tc>
        <w:tc>
          <w:tcPr>
            <w:tcW w:w="1208" w:type="dxa"/>
          </w:tcPr>
          <w:p w14:paraId="00FC6E78" w14:textId="566CC98B" w:rsidR="00253992" w:rsidRDefault="00253992" w:rsidP="00253992">
            <w:pPr>
              <w:jc w:val="center"/>
              <w:rPr>
                <w:ins w:id="1553" w:author="Yasser F Syed" w:date="2017-07-06T15:31:00Z"/>
                <w:lang w:val="en-CA"/>
              </w:rPr>
            </w:pPr>
            <w:ins w:id="1554" w:author="Yasser F Syed" w:date="2017-07-06T15:35:00Z">
              <w:r>
                <w:rPr>
                  <w:lang w:val="en-CA"/>
                </w:rPr>
                <w:t>4:2:0</w:t>
              </w:r>
            </w:ins>
          </w:p>
        </w:tc>
        <w:tc>
          <w:tcPr>
            <w:tcW w:w="1348" w:type="dxa"/>
          </w:tcPr>
          <w:p w14:paraId="6F26A0B9" w14:textId="4FE40AB6" w:rsidR="00253992" w:rsidRDefault="00253992" w:rsidP="00253992">
            <w:pPr>
              <w:jc w:val="center"/>
              <w:rPr>
                <w:ins w:id="1555" w:author="Yasser F Syed" w:date="2017-07-06T15:31:00Z"/>
                <w:lang w:val="en-CA"/>
              </w:rPr>
            </w:pPr>
            <w:ins w:id="1556" w:author="Yasser F Syed" w:date="2017-07-06T15:35:00Z">
              <w:r>
                <w:rPr>
                  <w:lang w:val="en-CA"/>
                </w:rPr>
                <w:t>FS</w:t>
              </w:r>
            </w:ins>
          </w:p>
        </w:tc>
        <w:tc>
          <w:tcPr>
            <w:tcW w:w="2620" w:type="dxa"/>
          </w:tcPr>
          <w:p w14:paraId="37F0BCB7" w14:textId="77777777" w:rsidR="00253992" w:rsidRDefault="00253992" w:rsidP="00253992">
            <w:pPr>
              <w:jc w:val="center"/>
              <w:rPr>
                <w:ins w:id="1557" w:author="Yasser F Syed" w:date="2017-07-06T15:31:00Z"/>
                <w:lang w:val="en-CA"/>
              </w:rPr>
            </w:pPr>
          </w:p>
        </w:tc>
      </w:tr>
      <w:tr w:rsidR="00516AD2" w14:paraId="6F4A4B31" w14:textId="77777777" w:rsidTr="00516AD2">
        <w:trPr>
          <w:ins w:id="1558" w:author="Yasser F Syed" w:date="2017-07-06T15:30:00Z"/>
        </w:trPr>
        <w:tc>
          <w:tcPr>
            <w:tcW w:w="852" w:type="dxa"/>
          </w:tcPr>
          <w:p w14:paraId="7E09470A" w14:textId="358CA76C" w:rsidR="00BF76F4" w:rsidRPr="000420AE" w:rsidRDefault="00102137" w:rsidP="00516AD2">
            <w:pPr>
              <w:jc w:val="center"/>
              <w:rPr>
                <w:ins w:id="1559" w:author="Yasser F Syed" w:date="2017-07-06T15:30:00Z"/>
                <w:b/>
                <w:lang w:val="en-CA"/>
                <w:rPrChange w:id="1560" w:author="Yasser F Syed" w:date="2017-07-09T18:07:00Z">
                  <w:rPr>
                    <w:ins w:id="1561" w:author="Yasser F Syed" w:date="2017-07-06T15:30:00Z"/>
                    <w:lang w:val="en-CA"/>
                  </w:rPr>
                </w:rPrChange>
              </w:rPr>
            </w:pPr>
            <w:ins w:id="1562" w:author="Yasser F Syed" w:date="2017-07-06T15:30:00Z">
              <w:r w:rsidRPr="000420AE">
                <w:rPr>
                  <w:b/>
                  <w:lang w:val="en-CA"/>
                  <w:rPrChange w:id="1563" w:author="Yasser F Syed" w:date="2017-07-09T18:07:00Z">
                    <w:rPr>
                      <w:lang w:val="en-CA"/>
                    </w:rPr>
                  </w:rPrChange>
                </w:rPr>
                <w:t>r</w:t>
              </w:r>
              <w:r w:rsidR="00BF76F4" w:rsidRPr="000420AE">
                <w:rPr>
                  <w:b/>
                  <w:lang w:val="en-CA"/>
                  <w:rPrChange w:id="1564" w:author="Yasser F Syed" w:date="2017-07-09T18:07:00Z">
                    <w:rPr>
                      <w:lang w:val="en-CA"/>
                    </w:rPr>
                  </w:rPrChange>
                </w:rPr>
                <w:t>eserve</w:t>
              </w:r>
            </w:ins>
            <w:ins w:id="1565" w:author="Yasser F Syed" w:date="2017-07-06T15:51:00Z">
              <w:r w:rsidRPr="000420AE">
                <w:rPr>
                  <w:b/>
                  <w:lang w:val="en-CA"/>
                  <w:rPrChange w:id="1566" w:author="Yasser F Syed" w:date="2017-07-09T18:07:00Z">
                    <w:rPr>
                      <w:lang w:val="en-CA"/>
                    </w:rPr>
                  </w:rPrChange>
                </w:rPr>
                <w:t>-255</w:t>
              </w:r>
            </w:ins>
          </w:p>
        </w:tc>
        <w:tc>
          <w:tcPr>
            <w:tcW w:w="1097" w:type="dxa"/>
          </w:tcPr>
          <w:p w14:paraId="44F7460A" w14:textId="77777777" w:rsidR="00BF76F4" w:rsidRDefault="00BF76F4" w:rsidP="00516AD2">
            <w:pPr>
              <w:jc w:val="center"/>
              <w:rPr>
                <w:ins w:id="1567" w:author="Yasser F Syed" w:date="2017-07-06T15:30:00Z"/>
                <w:lang w:val="en-CA"/>
              </w:rPr>
            </w:pPr>
          </w:p>
        </w:tc>
        <w:tc>
          <w:tcPr>
            <w:tcW w:w="1085" w:type="dxa"/>
          </w:tcPr>
          <w:p w14:paraId="5D46CDC4" w14:textId="77777777" w:rsidR="00BF76F4" w:rsidRDefault="00BF76F4" w:rsidP="00516AD2">
            <w:pPr>
              <w:jc w:val="center"/>
              <w:rPr>
                <w:ins w:id="1568" w:author="Yasser F Syed" w:date="2017-07-06T15:30:00Z"/>
                <w:lang w:val="en-CA"/>
              </w:rPr>
            </w:pPr>
          </w:p>
        </w:tc>
        <w:tc>
          <w:tcPr>
            <w:tcW w:w="1292" w:type="dxa"/>
          </w:tcPr>
          <w:p w14:paraId="0050B3C5" w14:textId="77777777" w:rsidR="00BF76F4" w:rsidRDefault="00BF76F4" w:rsidP="00516AD2">
            <w:pPr>
              <w:jc w:val="center"/>
              <w:rPr>
                <w:ins w:id="1569" w:author="Yasser F Syed" w:date="2017-07-06T15:30:00Z"/>
                <w:lang w:val="en-CA"/>
              </w:rPr>
            </w:pPr>
          </w:p>
        </w:tc>
        <w:tc>
          <w:tcPr>
            <w:tcW w:w="1023" w:type="dxa"/>
          </w:tcPr>
          <w:p w14:paraId="330D3EB2" w14:textId="77777777" w:rsidR="00BF76F4" w:rsidRDefault="00BF76F4" w:rsidP="00516AD2">
            <w:pPr>
              <w:jc w:val="center"/>
              <w:rPr>
                <w:ins w:id="1570" w:author="Yasser F Syed" w:date="2017-07-06T15:30:00Z"/>
                <w:lang w:val="en-CA"/>
              </w:rPr>
            </w:pPr>
          </w:p>
        </w:tc>
        <w:tc>
          <w:tcPr>
            <w:tcW w:w="1208" w:type="dxa"/>
          </w:tcPr>
          <w:p w14:paraId="1E2AFA00" w14:textId="77777777" w:rsidR="00BF76F4" w:rsidRDefault="00BF76F4" w:rsidP="00516AD2">
            <w:pPr>
              <w:jc w:val="center"/>
              <w:rPr>
                <w:ins w:id="1571" w:author="Yasser F Syed" w:date="2017-07-06T15:30:00Z"/>
                <w:lang w:val="en-CA"/>
              </w:rPr>
            </w:pPr>
          </w:p>
        </w:tc>
        <w:tc>
          <w:tcPr>
            <w:tcW w:w="1348" w:type="dxa"/>
          </w:tcPr>
          <w:p w14:paraId="71C590DD" w14:textId="77777777" w:rsidR="00BF76F4" w:rsidRDefault="00BF76F4" w:rsidP="00516AD2">
            <w:pPr>
              <w:jc w:val="center"/>
              <w:rPr>
                <w:ins w:id="1572" w:author="Yasser F Syed" w:date="2017-07-06T15:30:00Z"/>
                <w:lang w:val="en-CA"/>
              </w:rPr>
            </w:pPr>
          </w:p>
        </w:tc>
        <w:tc>
          <w:tcPr>
            <w:tcW w:w="2620" w:type="dxa"/>
          </w:tcPr>
          <w:p w14:paraId="43535756" w14:textId="77777777" w:rsidR="00BF76F4" w:rsidRDefault="00BF76F4" w:rsidP="00516AD2">
            <w:pPr>
              <w:jc w:val="center"/>
              <w:rPr>
                <w:ins w:id="1573" w:author="Yasser F Syed" w:date="2017-07-06T15:30:00Z"/>
                <w:lang w:val="en-CA"/>
              </w:rPr>
            </w:pPr>
          </w:p>
        </w:tc>
      </w:tr>
    </w:tbl>
    <w:p w14:paraId="1033858C" w14:textId="77777777" w:rsidR="00BF76F4" w:rsidRDefault="00BF76F4" w:rsidP="00BF76F4">
      <w:pPr>
        <w:ind w:left="720"/>
        <w:rPr>
          <w:ins w:id="1574" w:author="Yasser F Syed" w:date="2017-07-06T15:30:00Z"/>
          <w:lang w:val="en-CA"/>
        </w:rPr>
      </w:pPr>
      <w:ins w:id="1575" w:author="Yasser F Syed" w:date="2017-07-06T15:30:00Z">
        <w:r w:rsidDel="00BF76F4">
          <w:rPr>
            <w:lang w:val="en-CA"/>
          </w:rPr>
          <w:t xml:space="preserve"> </w:t>
        </w:r>
      </w:ins>
    </w:p>
    <w:p w14:paraId="50E7D768" w14:textId="0653AB72" w:rsidR="00BF76F4" w:rsidDel="00BF76F4" w:rsidRDefault="00BF76F4" w:rsidP="00E71951">
      <w:pPr>
        <w:rPr>
          <w:del w:id="1576" w:author="Yasser F Syed" w:date="2017-07-06T15:30:00Z"/>
          <w:lang w:val="en-CA"/>
        </w:rPr>
      </w:pPr>
    </w:p>
    <w:p w14:paraId="72CE9D66" w14:textId="48274029" w:rsidR="00E71951" w:rsidDel="00102137" w:rsidRDefault="00E71951" w:rsidP="00E71951">
      <w:pPr>
        <w:numPr>
          <w:ilvl w:val="0"/>
          <w:numId w:val="19"/>
        </w:numPr>
        <w:rPr>
          <w:del w:id="1577" w:author="Yasser F Syed" w:date="2017-07-06T15:49:00Z"/>
          <w:lang w:val="en-CA"/>
        </w:rPr>
      </w:pPr>
      <w:del w:id="1578" w:author="Yasser F Syed" w:date="2017-07-06T15:49:00Z">
        <w:r w:rsidDel="00102137">
          <w:rPr>
            <w:lang w:val="en-CA"/>
          </w:rPr>
          <w:delText>[9-1</w:delText>
        </w:r>
        <w:r w:rsidR="006B0A59" w:rsidDel="00102137">
          <w:rPr>
            <w:lang w:val="en-CA"/>
          </w:rPr>
          <w:delText>6</w:delText>
        </w:r>
        <w:r w:rsidDel="00102137">
          <w:rPr>
            <w:lang w:val="en-CA"/>
          </w:rPr>
          <w:delText>-9-10-420-NS</w:delText>
        </w:r>
        <w:r w:rsidR="002F66D0" w:rsidDel="00102137">
          <w:rPr>
            <w:lang w:val="en-CA"/>
          </w:rPr>
          <w:delText>]</w:delText>
        </w:r>
      </w:del>
    </w:p>
    <w:p w14:paraId="7B794178" w14:textId="2BA77C30" w:rsidR="006B0A59" w:rsidDel="00102137" w:rsidRDefault="00E71951" w:rsidP="006B0A59">
      <w:pPr>
        <w:numPr>
          <w:ilvl w:val="0"/>
          <w:numId w:val="19"/>
        </w:numPr>
        <w:rPr>
          <w:del w:id="1579" w:author="Yasser F Syed" w:date="2017-07-06T15:49:00Z"/>
          <w:lang w:val="en-CA"/>
        </w:rPr>
      </w:pPr>
      <w:del w:id="1580" w:author="Yasser F Syed" w:date="2017-07-06T15:49:00Z">
        <w:r w:rsidDel="00102137">
          <w:rPr>
            <w:lang w:val="en-CA"/>
          </w:rPr>
          <w:delText>[9-1</w:delText>
        </w:r>
        <w:r w:rsidR="006B0A59" w:rsidDel="00102137">
          <w:rPr>
            <w:lang w:val="en-CA"/>
          </w:rPr>
          <w:delText>8-9</w:delText>
        </w:r>
        <w:r w:rsidDel="00102137">
          <w:rPr>
            <w:lang w:val="en-CA"/>
          </w:rPr>
          <w:delText>-10-420-NS</w:delText>
        </w:r>
        <w:r w:rsidR="002F66D0" w:rsidDel="00102137">
          <w:rPr>
            <w:lang w:val="en-CA"/>
          </w:rPr>
          <w:delText>]</w:delText>
        </w:r>
      </w:del>
    </w:p>
    <w:p w14:paraId="75D19CB0" w14:textId="7C3DA772" w:rsidR="006B0A59" w:rsidDel="00102137" w:rsidRDefault="006B0A59" w:rsidP="006B0A59">
      <w:pPr>
        <w:numPr>
          <w:ilvl w:val="0"/>
          <w:numId w:val="19"/>
        </w:numPr>
        <w:rPr>
          <w:del w:id="1581" w:author="Yasser F Syed" w:date="2017-07-06T15:49:00Z"/>
          <w:lang w:val="en-CA"/>
        </w:rPr>
      </w:pPr>
      <w:del w:id="1582" w:author="Yasser F Syed" w:date="2017-07-06T15:49:00Z">
        <w:r w:rsidDel="00102137">
          <w:rPr>
            <w:lang w:val="en-CA"/>
          </w:rPr>
          <w:delText>[9-16-14-10-420-NS</w:delText>
        </w:r>
        <w:r w:rsidR="002F66D0" w:rsidDel="00102137">
          <w:rPr>
            <w:lang w:val="en-CA"/>
          </w:rPr>
          <w:delText>]</w:delText>
        </w:r>
      </w:del>
    </w:p>
    <w:p w14:paraId="05751523" w14:textId="0B2712A3" w:rsidR="006B0A59" w:rsidDel="00102137" w:rsidRDefault="006B0A59" w:rsidP="006B0A59">
      <w:pPr>
        <w:numPr>
          <w:ilvl w:val="0"/>
          <w:numId w:val="19"/>
        </w:numPr>
        <w:rPr>
          <w:del w:id="1583" w:author="Yasser F Syed" w:date="2017-07-06T15:49:00Z"/>
          <w:lang w:val="en-CA"/>
        </w:rPr>
      </w:pPr>
      <w:del w:id="1584" w:author="Yasser F Syed" w:date="2017-07-06T15:49:00Z">
        <w:r w:rsidDel="00102137">
          <w:rPr>
            <w:lang w:val="en-CA"/>
          </w:rPr>
          <w:delText>[9-18-14-10-420-NS</w:delText>
        </w:r>
        <w:r w:rsidR="002F66D0" w:rsidDel="00102137">
          <w:rPr>
            <w:lang w:val="en-CA"/>
          </w:rPr>
          <w:delText>]</w:delText>
        </w:r>
      </w:del>
    </w:p>
    <w:p w14:paraId="77B8834D" w14:textId="7502AD29" w:rsidR="002F66D0" w:rsidDel="00102137" w:rsidRDefault="002F66D0" w:rsidP="002F66D0">
      <w:pPr>
        <w:numPr>
          <w:ilvl w:val="0"/>
          <w:numId w:val="19"/>
        </w:numPr>
        <w:rPr>
          <w:del w:id="1585" w:author="Yasser F Syed" w:date="2017-07-06T15:49:00Z"/>
          <w:lang w:val="en-CA"/>
        </w:rPr>
      </w:pPr>
      <w:del w:id="1586" w:author="Yasser F Syed" w:date="2017-07-06T15:49:00Z">
        <w:r w:rsidDel="00102137">
          <w:rPr>
            <w:lang w:val="en-CA"/>
          </w:rPr>
          <w:delText>[9-16-0-10-420-NS]</w:delText>
        </w:r>
      </w:del>
    </w:p>
    <w:p w14:paraId="7C922BE3" w14:textId="02B9F5B5" w:rsidR="002F66D0" w:rsidDel="00102137" w:rsidRDefault="002F66D0" w:rsidP="002F66D0">
      <w:pPr>
        <w:numPr>
          <w:ilvl w:val="0"/>
          <w:numId w:val="19"/>
        </w:numPr>
        <w:rPr>
          <w:del w:id="1587" w:author="Yasser F Syed" w:date="2017-07-06T15:49:00Z"/>
          <w:lang w:val="en-CA"/>
        </w:rPr>
      </w:pPr>
      <w:del w:id="1588" w:author="Yasser F Syed" w:date="2017-07-06T15:49:00Z">
        <w:r w:rsidDel="00102137">
          <w:rPr>
            <w:lang w:val="en-CA"/>
          </w:rPr>
          <w:delText>[9-18-0-10-420-NS]</w:delText>
        </w:r>
      </w:del>
    </w:p>
    <w:p w14:paraId="0EAA9AAE" w14:textId="3313E550" w:rsidR="002F66D0" w:rsidDel="00102137" w:rsidRDefault="002F66D0" w:rsidP="002F66D0">
      <w:pPr>
        <w:numPr>
          <w:ilvl w:val="0"/>
          <w:numId w:val="19"/>
        </w:numPr>
        <w:rPr>
          <w:del w:id="1589" w:author="Yasser F Syed" w:date="2017-07-06T15:49:00Z"/>
          <w:lang w:val="en-CA"/>
        </w:rPr>
      </w:pPr>
      <w:del w:id="1590" w:author="Yasser F Syed" w:date="2017-07-06T15:49:00Z">
        <w:r w:rsidDel="00102137">
          <w:rPr>
            <w:lang w:val="en-CA"/>
          </w:rPr>
          <w:delText>[9-16-9-10-420-FS]</w:delText>
        </w:r>
      </w:del>
    </w:p>
    <w:p w14:paraId="41FCB863" w14:textId="1D510FA0" w:rsidR="002F66D0" w:rsidDel="00102137" w:rsidRDefault="002F66D0" w:rsidP="002F66D0">
      <w:pPr>
        <w:numPr>
          <w:ilvl w:val="0"/>
          <w:numId w:val="19"/>
        </w:numPr>
        <w:rPr>
          <w:del w:id="1591" w:author="Yasser F Syed" w:date="2017-07-06T15:49:00Z"/>
          <w:lang w:val="en-CA"/>
        </w:rPr>
      </w:pPr>
      <w:del w:id="1592" w:author="Yasser F Syed" w:date="2017-07-06T15:49:00Z">
        <w:r w:rsidDel="00102137">
          <w:rPr>
            <w:lang w:val="en-CA"/>
          </w:rPr>
          <w:delText>[9-18-9-10-420-FS]</w:delText>
        </w:r>
      </w:del>
    </w:p>
    <w:p w14:paraId="173A8A21" w14:textId="49D12446" w:rsidR="002F66D0" w:rsidDel="00102137" w:rsidRDefault="002F66D0" w:rsidP="002F66D0">
      <w:pPr>
        <w:numPr>
          <w:ilvl w:val="0"/>
          <w:numId w:val="19"/>
        </w:numPr>
        <w:rPr>
          <w:del w:id="1593" w:author="Yasser F Syed" w:date="2017-07-06T15:49:00Z"/>
          <w:lang w:val="en-CA"/>
        </w:rPr>
      </w:pPr>
      <w:del w:id="1594" w:author="Yasser F Syed" w:date="2017-07-06T15:49:00Z">
        <w:r w:rsidDel="00102137">
          <w:rPr>
            <w:lang w:val="en-CA"/>
          </w:rPr>
          <w:delText>[9-16-14-10-420-FS]</w:delText>
        </w:r>
      </w:del>
    </w:p>
    <w:p w14:paraId="3BD1D780" w14:textId="77695F47" w:rsidR="002F66D0" w:rsidDel="00102137" w:rsidRDefault="002F66D0" w:rsidP="002F66D0">
      <w:pPr>
        <w:numPr>
          <w:ilvl w:val="0"/>
          <w:numId w:val="19"/>
        </w:numPr>
        <w:rPr>
          <w:del w:id="1595" w:author="Yasser F Syed" w:date="2017-07-06T15:49:00Z"/>
          <w:lang w:val="en-CA"/>
        </w:rPr>
      </w:pPr>
      <w:del w:id="1596" w:author="Yasser F Syed" w:date="2017-07-06T15:49:00Z">
        <w:r w:rsidDel="00102137">
          <w:rPr>
            <w:lang w:val="en-CA"/>
          </w:rPr>
          <w:delText>[9-18-14-10-420-FS]</w:delText>
        </w:r>
      </w:del>
    </w:p>
    <w:p w14:paraId="7C451639" w14:textId="20791C6F" w:rsidR="002F66D0" w:rsidDel="00102137" w:rsidRDefault="002F66D0" w:rsidP="002F66D0">
      <w:pPr>
        <w:numPr>
          <w:ilvl w:val="0"/>
          <w:numId w:val="19"/>
        </w:numPr>
        <w:rPr>
          <w:del w:id="1597" w:author="Yasser F Syed" w:date="2017-07-06T15:49:00Z"/>
          <w:lang w:val="en-CA"/>
        </w:rPr>
      </w:pPr>
      <w:del w:id="1598" w:author="Yasser F Syed" w:date="2017-07-06T15:49:00Z">
        <w:r w:rsidDel="00102137">
          <w:rPr>
            <w:lang w:val="en-CA"/>
          </w:rPr>
          <w:delText>[9-16-0-10-420-FS]</w:delText>
        </w:r>
      </w:del>
    </w:p>
    <w:p w14:paraId="017288EA" w14:textId="614488B1" w:rsidR="002F66D0" w:rsidDel="00102137" w:rsidRDefault="002F66D0" w:rsidP="002F66D0">
      <w:pPr>
        <w:numPr>
          <w:ilvl w:val="0"/>
          <w:numId w:val="19"/>
        </w:numPr>
        <w:rPr>
          <w:del w:id="1599" w:author="Yasser F Syed" w:date="2017-07-06T15:49:00Z"/>
          <w:lang w:val="en-CA"/>
        </w:rPr>
      </w:pPr>
      <w:del w:id="1600" w:author="Yasser F Syed" w:date="2017-07-06T15:49:00Z">
        <w:r w:rsidDel="00102137">
          <w:rPr>
            <w:lang w:val="en-CA"/>
          </w:rPr>
          <w:delText>[9-18-0-10-420-FS]</w:delText>
        </w:r>
      </w:del>
    </w:p>
    <w:p w14:paraId="21FB2465" w14:textId="6DB081AC" w:rsidR="00E71951" w:rsidDel="00102137" w:rsidRDefault="00E71951" w:rsidP="00593FB8">
      <w:pPr>
        <w:ind w:left="720"/>
        <w:rPr>
          <w:del w:id="1601" w:author="Yasser F Syed" w:date="2017-07-06T15:49:00Z"/>
          <w:lang w:val="en-CA"/>
        </w:rPr>
      </w:pPr>
    </w:p>
    <w:p w14:paraId="3AAFF0B0" w14:textId="276B8F3C" w:rsidR="00E71951" w:rsidRDefault="00E71951" w:rsidP="00E71951">
      <w:pPr>
        <w:rPr>
          <w:ins w:id="1602" w:author="Yasser F Syed" w:date="2017-07-06T15:36:00Z"/>
          <w:lang w:val="en-CA"/>
        </w:rPr>
      </w:pPr>
      <w:del w:id="1603" w:author="Yasser F Syed" w:date="2017-07-06T15:49:00Z">
        <w:r w:rsidDel="00102137">
          <w:rPr>
            <w:lang w:val="en-CA"/>
          </w:rPr>
          <w:delText xml:space="preserve"> </w:delText>
        </w:r>
      </w:del>
      <w:r>
        <w:rPr>
          <w:lang w:val="en-CA"/>
        </w:rPr>
        <w:t>[MasteringDisplayTag]</w:t>
      </w:r>
    </w:p>
    <w:p w14:paraId="75856552" w14:textId="77777777" w:rsidR="00253992" w:rsidRDefault="00253992" w:rsidP="00E71951">
      <w:pPr>
        <w:rPr>
          <w:ins w:id="1604" w:author="Yasser F Syed" w:date="2017-07-06T15:36:00Z"/>
          <w:lang w:val="en-CA"/>
        </w:rPr>
      </w:pPr>
    </w:p>
    <w:p w14:paraId="2AF65E89" w14:textId="500F41E7" w:rsidR="004D757E" w:rsidRDefault="004D757E" w:rsidP="004D757E">
      <w:pPr>
        <w:jc w:val="center"/>
        <w:rPr>
          <w:ins w:id="1605" w:author="Yasser F Syed" w:date="2017-07-06T16:18:00Z"/>
          <w:lang w:val="en-CA"/>
        </w:rPr>
      </w:pPr>
      <w:ins w:id="1606" w:author="Yasser F Syed" w:date="2017-07-06T16:18:00Z">
        <w:r>
          <w:t xml:space="preserve">Table </w:t>
        </w:r>
        <w:r>
          <w:fldChar w:fldCharType="begin"/>
        </w:r>
        <w:r>
          <w:instrText xml:space="preserve"> SEQ Table \* ARABIC </w:instrText>
        </w:r>
        <w:r>
          <w:fldChar w:fldCharType="separate"/>
        </w:r>
      </w:ins>
      <w:r>
        <w:rPr>
          <w:noProof/>
        </w:rPr>
        <w:t>8</w:t>
      </w:r>
      <w:ins w:id="1607" w:author="Yasser F Syed" w:date="2017-07-06T16:18:00Z">
        <w:r>
          <w:fldChar w:fldCharType="end"/>
        </w:r>
        <w:r>
          <w:t xml:space="preserve">- </w:t>
        </w:r>
        <w:r>
          <w:rPr>
            <w:lang w:val="en-CA"/>
          </w:rPr>
          <w:t xml:space="preserve">[MasteringDisplayTag] Combinations for </w:t>
        </w:r>
      </w:ins>
      <w:ins w:id="1608" w:author="Yasser F Syed" w:date="2017-07-06T16:30:00Z">
        <w:r w:rsidR="00372DA0" w:rsidRPr="00064265">
          <w:rPr>
            <w:b/>
            <w:u w:val="single"/>
            <w:lang w:val="en-CA"/>
          </w:rPr>
          <w:t>HD/UHD/8K-</w:t>
        </w:r>
        <w:r w:rsidR="00372DA0">
          <w:rPr>
            <w:b/>
            <w:u w:val="single"/>
            <w:lang w:val="en-CA"/>
          </w:rPr>
          <w:t>H</w:t>
        </w:r>
        <w:r w:rsidR="00372DA0" w:rsidRPr="00064265">
          <w:rPr>
            <w:b/>
            <w:u w:val="single"/>
            <w:lang w:val="en-CA"/>
          </w:rPr>
          <w:t xml:space="preserve">DR-WCG </w:t>
        </w:r>
        <w:r w:rsidR="00372DA0">
          <w:rPr>
            <w:b/>
            <w:u w:val="single"/>
            <w:lang w:val="en-CA"/>
          </w:rPr>
          <w:t>Content</w:t>
        </w:r>
        <w:r w:rsidR="00372DA0">
          <w:rPr>
            <w:lang w:val="en-CA"/>
          </w:rPr>
          <w:t xml:space="preserve"> </w:t>
        </w:r>
      </w:ins>
    </w:p>
    <w:p w14:paraId="1D5AAB0C" w14:textId="77777777" w:rsidR="00253992" w:rsidRDefault="00253992" w:rsidP="00253992">
      <w:pPr>
        <w:rPr>
          <w:ins w:id="1609" w:author="Yasser F Syed" w:date="2017-07-06T15:36:00Z"/>
          <w:lang w:val="en-CA"/>
        </w:rPr>
      </w:pPr>
    </w:p>
    <w:tbl>
      <w:tblPr>
        <w:tblStyle w:val="TableGrid"/>
        <w:tblW w:w="10558" w:type="dxa"/>
        <w:tblLook w:val="04A0" w:firstRow="1" w:lastRow="0" w:firstColumn="1" w:lastColumn="0" w:noHBand="0" w:noVBand="1"/>
      </w:tblPr>
      <w:tblGrid>
        <w:gridCol w:w="1552"/>
        <w:gridCol w:w="1557"/>
        <w:gridCol w:w="1573"/>
        <w:gridCol w:w="1555"/>
        <w:gridCol w:w="1556"/>
        <w:gridCol w:w="2765"/>
      </w:tblGrid>
      <w:tr w:rsidR="00253992" w14:paraId="6074EBDC" w14:textId="77777777" w:rsidTr="00516AD2">
        <w:trPr>
          <w:ins w:id="1610" w:author="Yasser F Syed" w:date="2017-07-06T15:36:00Z"/>
        </w:trPr>
        <w:tc>
          <w:tcPr>
            <w:tcW w:w="1552" w:type="dxa"/>
          </w:tcPr>
          <w:p w14:paraId="3A60BE3B" w14:textId="77777777" w:rsidR="00253992" w:rsidRPr="000420AE" w:rsidRDefault="00253992" w:rsidP="00516AD2">
            <w:pPr>
              <w:jc w:val="center"/>
              <w:rPr>
                <w:ins w:id="1611" w:author="Yasser F Syed" w:date="2017-07-06T15:36:00Z"/>
                <w:b/>
                <w:lang w:val="en-CA"/>
                <w:rPrChange w:id="1612" w:author="Yasser F Syed" w:date="2017-07-09T18:07:00Z">
                  <w:rPr>
                    <w:ins w:id="1613" w:author="Yasser F Syed" w:date="2017-07-06T15:36:00Z"/>
                    <w:lang w:val="en-CA"/>
                  </w:rPr>
                </w:rPrChange>
              </w:rPr>
            </w:pPr>
            <w:ins w:id="1614" w:author="Yasser F Syed" w:date="2017-07-06T15:36:00Z">
              <w:r w:rsidRPr="000420AE">
                <w:rPr>
                  <w:b/>
                  <w:lang w:val="en-CA"/>
                  <w:rPrChange w:id="1615" w:author="Yasser F Syed" w:date="2017-07-09T18:07:00Z">
                    <w:rPr>
                      <w:lang w:val="en-CA"/>
                    </w:rPr>
                  </w:rPrChange>
                </w:rPr>
                <w:t>Value</w:t>
              </w:r>
            </w:ins>
          </w:p>
        </w:tc>
        <w:tc>
          <w:tcPr>
            <w:tcW w:w="1557" w:type="dxa"/>
          </w:tcPr>
          <w:p w14:paraId="2C6EB33A" w14:textId="77777777" w:rsidR="00253992" w:rsidRDefault="00253992" w:rsidP="00516AD2">
            <w:pPr>
              <w:jc w:val="center"/>
              <w:rPr>
                <w:ins w:id="1616" w:author="Yasser F Syed" w:date="2017-07-06T15:36:00Z"/>
                <w:lang w:val="en-CA"/>
              </w:rPr>
            </w:pPr>
            <w:ins w:id="1617" w:author="Yasser F Syed" w:date="2017-07-06T15:36:00Z">
              <w:r>
                <w:rPr>
                  <w:lang w:val="en-CA"/>
                </w:rPr>
                <w:t>MDPrimaries</w:t>
              </w:r>
            </w:ins>
          </w:p>
        </w:tc>
        <w:tc>
          <w:tcPr>
            <w:tcW w:w="1573" w:type="dxa"/>
          </w:tcPr>
          <w:p w14:paraId="2DDE9116" w14:textId="77777777" w:rsidR="00253992" w:rsidRDefault="00253992" w:rsidP="00516AD2">
            <w:pPr>
              <w:jc w:val="center"/>
              <w:rPr>
                <w:ins w:id="1618" w:author="Yasser F Syed" w:date="2017-07-06T15:36:00Z"/>
                <w:lang w:val="en-CA"/>
              </w:rPr>
            </w:pPr>
            <w:ins w:id="1619" w:author="Yasser F Syed" w:date="2017-07-06T15:36:00Z">
              <w:r>
                <w:rPr>
                  <w:lang w:val="en-CA"/>
                </w:rPr>
                <w:t>MDWhitePoint</w:t>
              </w:r>
            </w:ins>
          </w:p>
        </w:tc>
        <w:tc>
          <w:tcPr>
            <w:tcW w:w="1555" w:type="dxa"/>
          </w:tcPr>
          <w:p w14:paraId="4E70CABD" w14:textId="77777777" w:rsidR="00253992" w:rsidRDefault="00253992" w:rsidP="00516AD2">
            <w:pPr>
              <w:jc w:val="center"/>
              <w:rPr>
                <w:ins w:id="1620" w:author="Yasser F Syed" w:date="2017-07-06T15:36:00Z"/>
                <w:lang w:val="en-CA"/>
              </w:rPr>
            </w:pPr>
            <w:ins w:id="1621" w:author="Yasser F Syed" w:date="2017-07-06T15:36:00Z">
              <w:r>
                <w:rPr>
                  <w:lang w:val="en-CA"/>
                </w:rPr>
                <w:t>MDMax Luminance</w:t>
              </w:r>
            </w:ins>
          </w:p>
        </w:tc>
        <w:tc>
          <w:tcPr>
            <w:tcW w:w="1556" w:type="dxa"/>
          </w:tcPr>
          <w:p w14:paraId="581E9504" w14:textId="77777777" w:rsidR="00253992" w:rsidRDefault="00253992" w:rsidP="00516AD2">
            <w:pPr>
              <w:jc w:val="center"/>
              <w:rPr>
                <w:ins w:id="1622" w:author="Yasser F Syed" w:date="2017-07-06T15:36:00Z"/>
                <w:lang w:val="en-CA"/>
              </w:rPr>
            </w:pPr>
            <w:ins w:id="1623" w:author="Yasser F Syed" w:date="2017-07-06T15:36:00Z">
              <w:r>
                <w:rPr>
                  <w:lang w:val="en-CA"/>
                </w:rPr>
                <w:t>MDMin Luminance</w:t>
              </w:r>
            </w:ins>
          </w:p>
        </w:tc>
        <w:tc>
          <w:tcPr>
            <w:tcW w:w="2765" w:type="dxa"/>
          </w:tcPr>
          <w:p w14:paraId="2847AAEC" w14:textId="77777777" w:rsidR="00253992" w:rsidRDefault="00253992" w:rsidP="00516AD2">
            <w:pPr>
              <w:jc w:val="center"/>
              <w:rPr>
                <w:ins w:id="1624" w:author="Yasser F Syed" w:date="2017-07-06T15:36:00Z"/>
                <w:lang w:val="en-CA"/>
              </w:rPr>
            </w:pPr>
            <w:ins w:id="1625" w:author="Yasser F Syed" w:date="2017-07-06T15:36:00Z">
              <w:r>
                <w:rPr>
                  <w:lang w:val="en-CA"/>
                </w:rPr>
                <w:t>Informative Remarks</w:t>
              </w:r>
            </w:ins>
          </w:p>
        </w:tc>
      </w:tr>
      <w:tr w:rsidR="00253992" w14:paraId="0BFD0876" w14:textId="77777777" w:rsidTr="00516AD2">
        <w:trPr>
          <w:ins w:id="1626" w:author="Yasser F Syed" w:date="2017-07-06T15:36:00Z"/>
        </w:trPr>
        <w:tc>
          <w:tcPr>
            <w:tcW w:w="1552" w:type="dxa"/>
          </w:tcPr>
          <w:p w14:paraId="008945BF" w14:textId="00FC199E" w:rsidR="00253992" w:rsidRPr="000420AE" w:rsidRDefault="003C27D7">
            <w:pPr>
              <w:tabs>
                <w:tab w:val="center" w:pos="668"/>
                <w:tab w:val="left" w:pos="1234"/>
              </w:tabs>
              <w:jc w:val="center"/>
              <w:rPr>
                <w:ins w:id="1627" w:author="Yasser F Syed" w:date="2017-07-06T15:36:00Z"/>
                <w:b/>
                <w:lang w:val="en-CA"/>
                <w:rPrChange w:id="1628" w:author="Yasser F Syed" w:date="2017-07-09T18:07:00Z">
                  <w:rPr>
                    <w:ins w:id="1629" w:author="Yasser F Syed" w:date="2017-07-06T15:36:00Z"/>
                    <w:lang w:val="en-CA"/>
                  </w:rPr>
                </w:rPrChange>
              </w:rPr>
              <w:pPrChange w:id="1630" w:author="Yasser F Syed" w:date="2017-07-06T15:42:00Z">
                <w:pPr>
                  <w:tabs>
                    <w:tab w:val="center" w:pos="668"/>
                    <w:tab w:val="left" w:pos="1234"/>
                  </w:tabs>
                </w:pPr>
              </w:pPrChange>
            </w:pPr>
            <w:ins w:id="1631" w:author="Yasser F Syed" w:date="2017-07-06T15:42:00Z">
              <w:r w:rsidRPr="000420AE">
                <w:rPr>
                  <w:b/>
                  <w:lang w:val="en-CA"/>
                  <w:rPrChange w:id="1632" w:author="Yasser F Syed" w:date="2017-07-09T18:07:00Z">
                    <w:rPr>
                      <w:lang w:val="en-CA"/>
                    </w:rPr>
                  </w:rPrChange>
                </w:rPr>
                <w:t>4</w:t>
              </w:r>
            </w:ins>
          </w:p>
        </w:tc>
        <w:tc>
          <w:tcPr>
            <w:tcW w:w="1557" w:type="dxa"/>
          </w:tcPr>
          <w:p w14:paraId="2D45564D" w14:textId="0D215DDC" w:rsidR="00253992" w:rsidRDefault="00253992" w:rsidP="00516AD2">
            <w:pPr>
              <w:jc w:val="center"/>
              <w:rPr>
                <w:ins w:id="1633" w:author="Yasser F Syed" w:date="2017-07-06T15:36:00Z"/>
                <w:lang w:val="en-CA"/>
              </w:rPr>
            </w:pPr>
            <w:ins w:id="1634" w:author="Yasser F Syed" w:date="2017-07-06T15:37:00Z">
              <w:r>
                <w:rPr>
                  <w:lang w:val="en-CA"/>
                </w:rPr>
                <w:t>P3</w:t>
              </w:r>
            </w:ins>
          </w:p>
        </w:tc>
        <w:tc>
          <w:tcPr>
            <w:tcW w:w="1573" w:type="dxa"/>
          </w:tcPr>
          <w:p w14:paraId="580C9E5D" w14:textId="1ACBB276" w:rsidR="00253992" w:rsidRDefault="00253992" w:rsidP="00516AD2">
            <w:pPr>
              <w:jc w:val="center"/>
              <w:rPr>
                <w:ins w:id="1635" w:author="Yasser F Syed" w:date="2017-07-06T15:36:00Z"/>
                <w:lang w:val="en-CA"/>
              </w:rPr>
            </w:pPr>
            <w:ins w:id="1636" w:author="Yasser F Syed" w:date="2017-07-06T15:37:00Z">
              <w:r>
                <w:rPr>
                  <w:lang w:val="en-CA"/>
                </w:rPr>
                <w:t>D65</w:t>
              </w:r>
            </w:ins>
          </w:p>
        </w:tc>
        <w:tc>
          <w:tcPr>
            <w:tcW w:w="1555" w:type="dxa"/>
          </w:tcPr>
          <w:p w14:paraId="77244BAF" w14:textId="138A22AD" w:rsidR="00253992" w:rsidRDefault="00253992" w:rsidP="00516AD2">
            <w:pPr>
              <w:jc w:val="center"/>
              <w:rPr>
                <w:ins w:id="1637" w:author="Yasser F Syed" w:date="2017-07-06T15:36:00Z"/>
                <w:lang w:val="en-CA"/>
              </w:rPr>
            </w:pPr>
            <w:ins w:id="1638" w:author="Yasser F Syed" w:date="2017-07-06T15:37:00Z">
              <w:r>
                <w:rPr>
                  <w:lang w:val="en-CA"/>
                </w:rPr>
                <w:t>1000</w:t>
              </w:r>
            </w:ins>
          </w:p>
        </w:tc>
        <w:tc>
          <w:tcPr>
            <w:tcW w:w="1556" w:type="dxa"/>
          </w:tcPr>
          <w:p w14:paraId="46785E54" w14:textId="1BD2DCAA" w:rsidR="00253992" w:rsidRDefault="00253992" w:rsidP="00516AD2">
            <w:pPr>
              <w:jc w:val="center"/>
              <w:rPr>
                <w:ins w:id="1639" w:author="Yasser F Syed" w:date="2017-07-06T15:36:00Z"/>
                <w:lang w:val="en-CA"/>
              </w:rPr>
            </w:pPr>
            <w:ins w:id="1640" w:author="Yasser F Syed" w:date="2017-07-06T15:37:00Z">
              <w:r>
                <w:rPr>
                  <w:lang w:val="en-CA"/>
                </w:rPr>
                <w:t>LCD</w:t>
              </w:r>
            </w:ins>
          </w:p>
        </w:tc>
        <w:tc>
          <w:tcPr>
            <w:tcW w:w="2765" w:type="dxa"/>
          </w:tcPr>
          <w:p w14:paraId="12C789C5" w14:textId="77777777" w:rsidR="00253992" w:rsidRDefault="00253992" w:rsidP="00516AD2">
            <w:pPr>
              <w:jc w:val="center"/>
              <w:rPr>
                <w:ins w:id="1641" w:author="Yasser F Syed" w:date="2017-07-06T15:36:00Z"/>
                <w:lang w:val="en-CA"/>
              </w:rPr>
            </w:pPr>
          </w:p>
        </w:tc>
      </w:tr>
      <w:tr w:rsidR="00253992" w14:paraId="72194D9E" w14:textId="77777777" w:rsidTr="00516AD2">
        <w:trPr>
          <w:ins w:id="1642" w:author="Yasser F Syed" w:date="2017-07-06T15:36:00Z"/>
        </w:trPr>
        <w:tc>
          <w:tcPr>
            <w:tcW w:w="1552" w:type="dxa"/>
          </w:tcPr>
          <w:p w14:paraId="053A4BB2" w14:textId="626F6B02" w:rsidR="00253992" w:rsidRPr="000420AE" w:rsidRDefault="003C27D7" w:rsidP="00516AD2">
            <w:pPr>
              <w:jc w:val="center"/>
              <w:rPr>
                <w:ins w:id="1643" w:author="Yasser F Syed" w:date="2017-07-06T15:36:00Z"/>
                <w:b/>
                <w:lang w:val="en-CA"/>
                <w:rPrChange w:id="1644" w:author="Yasser F Syed" w:date="2017-07-09T18:07:00Z">
                  <w:rPr>
                    <w:ins w:id="1645" w:author="Yasser F Syed" w:date="2017-07-06T15:36:00Z"/>
                    <w:lang w:val="en-CA"/>
                  </w:rPr>
                </w:rPrChange>
              </w:rPr>
            </w:pPr>
            <w:ins w:id="1646" w:author="Yasser F Syed" w:date="2017-07-06T15:42:00Z">
              <w:r w:rsidRPr="000420AE">
                <w:rPr>
                  <w:b/>
                  <w:lang w:val="en-CA"/>
                  <w:rPrChange w:id="1647" w:author="Yasser F Syed" w:date="2017-07-09T18:07:00Z">
                    <w:rPr>
                      <w:lang w:val="en-CA"/>
                    </w:rPr>
                  </w:rPrChange>
                </w:rPr>
                <w:t>5</w:t>
              </w:r>
            </w:ins>
          </w:p>
        </w:tc>
        <w:tc>
          <w:tcPr>
            <w:tcW w:w="1557" w:type="dxa"/>
          </w:tcPr>
          <w:p w14:paraId="2876A151" w14:textId="7D714CEE" w:rsidR="00253992" w:rsidRDefault="00253992" w:rsidP="00516AD2">
            <w:pPr>
              <w:jc w:val="center"/>
              <w:rPr>
                <w:ins w:id="1648" w:author="Yasser F Syed" w:date="2017-07-06T15:36:00Z"/>
                <w:lang w:val="en-CA"/>
              </w:rPr>
            </w:pPr>
            <w:ins w:id="1649" w:author="Yasser F Syed" w:date="2017-07-06T15:38:00Z">
              <w:r>
                <w:rPr>
                  <w:lang w:val="en-CA"/>
                </w:rPr>
                <w:t>BT2020</w:t>
              </w:r>
            </w:ins>
          </w:p>
        </w:tc>
        <w:tc>
          <w:tcPr>
            <w:tcW w:w="1573" w:type="dxa"/>
          </w:tcPr>
          <w:p w14:paraId="6A1755FF" w14:textId="6B2C9341" w:rsidR="00253992" w:rsidRDefault="00253992" w:rsidP="00516AD2">
            <w:pPr>
              <w:jc w:val="center"/>
              <w:rPr>
                <w:ins w:id="1650" w:author="Yasser F Syed" w:date="2017-07-06T15:36:00Z"/>
                <w:lang w:val="en-CA"/>
              </w:rPr>
            </w:pPr>
            <w:ins w:id="1651" w:author="Yasser F Syed" w:date="2017-07-06T15:38:00Z">
              <w:r>
                <w:rPr>
                  <w:lang w:val="en-CA"/>
                </w:rPr>
                <w:t>D65</w:t>
              </w:r>
            </w:ins>
          </w:p>
        </w:tc>
        <w:tc>
          <w:tcPr>
            <w:tcW w:w="1555" w:type="dxa"/>
          </w:tcPr>
          <w:p w14:paraId="1C4B12F9" w14:textId="1B0675D4" w:rsidR="00253992" w:rsidRDefault="00253992" w:rsidP="00516AD2">
            <w:pPr>
              <w:jc w:val="center"/>
              <w:rPr>
                <w:ins w:id="1652" w:author="Yasser F Syed" w:date="2017-07-06T15:36:00Z"/>
                <w:lang w:val="en-CA"/>
              </w:rPr>
            </w:pPr>
            <w:ins w:id="1653" w:author="Yasser F Syed" w:date="2017-07-06T15:38:00Z">
              <w:r>
                <w:rPr>
                  <w:lang w:val="en-CA"/>
                </w:rPr>
                <w:t>1000</w:t>
              </w:r>
            </w:ins>
          </w:p>
        </w:tc>
        <w:tc>
          <w:tcPr>
            <w:tcW w:w="1556" w:type="dxa"/>
          </w:tcPr>
          <w:p w14:paraId="07238D30" w14:textId="41C7C5BD" w:rsidR="00253992" w:rsidRDefault="00253992" w:rsidP="00516AD2">
            <w:pPr>
              <w:jc w:val="center"/>
              <w:rPr>
                <w:ins w:id="1654" w:author="Yasser F Syed" w:date="2017-07-06T15:36:00Z"/>
                <w:lang w:val="en-CA"/>
              </w:rPr>
            </w:pPr>
            <w:ins w:id="1655" w:author="Yasser F Syed" w:date="2017-07-06T15:38:00Z">
              <w:r>
                <w:rPr>
                  <w:lang w:val="en-CA"/>
                </w:rPr>
                <w:t>LCD</w:t>
              </w:r>
            </w:ins>
          </w:p>
        </w:tc>
        <w:tc>
          <w:tcPr>
            <w:tcW w:w="2765" w:type="dxa"/>
          </w:tcPr>
          <w:p w14:paraId="79EC1CC9" w14:textId="77777777" w:rsidR="00253992" w:rsidRDefault="00253992" w:rsidP="00516AD2">
            <w:pPr>
              <w:jc w:val="center"/>
              <w:rPr>
                <w:ins w:id="1656" w:author="Yasser F Syed" w:date="2017-07-06T15:36:00Z"/>
                <w:lang w:val="en-CA"/>
              </w:rPr>
            </w:pPr>
          </w:p>
        </w:tc>
      </w:tr>
      <w:tr w:rsidR="003C27D7" w14:paraId="60242FC2" w14:textId="77777777" w:rsidTr="00516AD2">
        <w:trPr>
          <w:ins w:id="1657" w:author="Yasser F Syed" w:date="2017-07-06T15:37:00Z"/>
        </w:trPr>
        <w:tc>
          <w:tcPr>
            <w:tcW w:w="1552" w:type="dxa"/>
          </w:tcPr>
          <w:p w14:paraId="039FD010" w14:textId="676916CC" w:rsidR="003C27D7" w:rsidRPr="000420AE" w:rsidRDefault="003C27D7" w:rsidP="00516AD2">
            <w:pPr>
              <w:jc w:val="center"/>
              <w:rPr>
                <w:ins w:id="1658" w:author="Yasser F Syed" w:date="2017-07-06T15:37:00Z"/>
                <w:b/>
                <w:lang w:val="en-CA"/>
                <w:rPrChange w:id="1659" w:author="Yasser F Syed" w:date="2017-07-09T18:07:00Z">
                  <w:rPr>
                    <w:ins w:id="1660" w:author="Yasser F Syed" w:date="2017-07-06T15:37:00Z"/>
                    <w:lang w:val="en-CA"/>
                  </w:rPr>
                </w:rPrChange>
              </w:rPr>
            </w:pPr>
            <w:ins w:id="1661" w:author="Yasser F Syed" w:date="2017-07-06T15:42:00Z">
              <w:r w:rsidRPr="000420AE">
                <w:rPr>
                  <w:b/>
                  <w:lang w:val="en-CA"/>
                  <w:rPrChange w:id="1662" w:author="Yasser F Syed" w:date="2017-07-09T18:07:00Z">
                    <w:rPr>
                      <w:lang w:val="en-CA"/>
                    </w:rPr>
                  </w:rPrChange>
                </w:rPr>
                <w:t>6</w:t>
              </w:r>
            </w:ins>
          </w:p>
        </w:tc>
        <w:tc>
          <w:tcPr>
            <w:tcW w:w="1557" w:type="dxa"/>
          </w:tcPr>
          <w:p w14:paraId="24FD9908" w14:textId="2FC99FBB" w:rsidR="003C27D7" w:rsidRDefault="003C27D7" w:rsidP="00516AD2">
            <w:pPr>
              <w:jc w:val="center"/>
              <w:rPr>
                <w:ins w:id="1663" w:author="Yasser F Syed" w:date="2017-07-06T15:37:00Z"/>
                <w:lang w:val="en-CA"/>
              </w:rPr>
            </w:pPr>
            <w:ins w:id="1664" w:author="Yasser F Syed" w:date="2017-07-06T15:39:00Z">
              <w:r>
                <w:rPr>
                  <w:lang w:val="en-CA"/>
                </w:rPr>
                <w:t>P3</w:t>
              </w:r>
            </w:ins>
          </w:p>
        </w:tc>
        <w:tc>
          <w:tcPr>
            <w:tcW w:w="1573" w:type="dxa"/>
          </w:tcPr>
          <w:p w14:paraId="2FE4899F" w14:textId="59B2E97C" w:rsidR="003C27D7" w:rsidRDefault="003C27D7" w:rsidP="00516AD2">
            <w:pPr>
              <w:jc w:val="center"/>
              <w:rPr>
                <w:ins w:id="1665" w:author="Yasser F Syed" w:date="2017-07-06T15:37:00Z"/>
                <w:lang w:val="en-CA"/>
              </w:rPr>
            </w:pPr>
            <w:ins w:id="1666" w:author="Yasser F Syed" w:date="2017-07-06T15:38:00Z">
              <w:r>
                <w:rPr>
                  <w:lang w:val="en-CA"/>
                </w:rPr>
                <w:t>D65</w:t>
              </w:r>
            </w:ins>
          </w:p>
        </w:tc>
        <w:tc>
          <w:tcPr>
            <w:tcW w:w="1555" w:type="dxa"/>
          </w:tcPr>
          <w:p w14:paraId="6D8057B3" w14:textId="4702798C" w:rsidR="003C27D7" w:rsidRDefault="003C27D7" w:rsidP="00516AD2">
            <w:pPr>
              <w:jc w:val="center"/>
              <w:rPr>
                <w:ins w:id="1667" w:author="Yasser F Syed" w:date="2017-07-06T15:37:00Z"/>
                <w:lang w:val="en-CA"/>
              </w:rPr>
            </w:pPr>
            <w:ins w:id="1668" w:author="Yasser F Syed" w:date="2017-07-06T15:39:00Z">
              <w:r>
                <w:rPr>
                  <w:lang w:val="en-CA"/>
                </w:rPr>
                <w:t>4000</w:t>
              </w:r>
            </w:ins>
          </w:p>
        </w:tc>
        <w:tc>
          <w:tcPr>
            <w:tcW w:w="1556" w:type="dxa"/>
          </w:tcPr>
          <w:p w14:paraId="6FB15E0B" w14:textId="4F79A3D1" w:rsidR="003C27D7" w:rsidRDefault="003C27D7" w:rsidP="00516AD2">
            <w:pPr>
              <w:jc w:val="center"/>
              <w:rPr>
                <w:ins w:id="1669" w:author="Yasser F Syed" w:date="2017-07-06T15:37:00Z"/>
                <w:lang w:val="en-CA"/>
              </w:rPr>
            </w:pPr>
            <w:ins w:id="1670" w:author="Yasser F Syed" w:date="2017-07-06T15:41:00Z">
              <w:r>
                <w:rPr>
                  <w:lang w:val="en-CA"/>
                </w:rPr>
                <w:t>LCD</w:t>
              </w:r>
            </w:ins>
          </w:p>
        </w:tc>
        <w:tc>
          <w:tcPr>
            <w:tcW w:w="2765" w:type="dxa"/>
          </w:tcPr>
          <w:p w14:paraId="0271BB1E" w14:textId="77777777" w:rsidR="003C27D7" w:rsidRDefault="003C27D7" w:rsidP="00516AD2">
            <w:pPr>
              <w:jc w:val="center"/>
              <w:rPr>
                <w:ins w:id="1671" w:author="Yasser F Syed" w:date="2017-07-06T15:37:00Z"/>
                <w:lang w:val="en-CA"/>
              </w:rPr>
            </w:pPr>
          </w:p>
        </w:tc>
      </w:tr>
      <w:tr w:rsidR="003C27D7" w14:paraId="032A31E4" w14:textId="77777777" w:rsidTr="00516AD2">
        <w:trPr>
          <w:ins w:id="1672" w:author="Yasser F Syed" w:date="2017-07-06T15:37:00Z"/>
        </w:trPr>
        <w:tc>
          <w:tcPr>
            <w:tcW w:w="1552" w:type="dxa"/>
          </w:tcPr>
          <w:p w14:paraId="674918B7" w14:textId="459C8B11" w:rsidR="003C27D7" w:rsidRPr="000420AE" w:rsidRDefault="003C27D7" w:rsidP="00516AD2">
            <w:pPr>
              <w:jc w:val="center"/>
              <w:rPr>
                <w:ins w:id="1673" w:author="Yasser F Syed" w:date="2017-07-06T15:37:00Z"/>
                <w:b/>
                <w:lang w:val="en-CA"/>
                <w:rPrChange w:id="1674" w:author="Yasser F Syed" w:date="2017-07-09T18:07:00Z">
                  <w:rPr>
                    <w:ins w:id="1675" w:author="Yasser F Syed" w:date="2017-07-06T15:37:00Z"/>
                    <w:lang w:val="en-CA"/>
                  </w:rPr>
                </w:rPrChange>
              </w:rPr>
            </w:pPr>
            <w:ins w:id="1676" w:author="Yasser F Syed" w:date="2017-07-06T15:42:00Z">
              <w:r w:rsidRPr="000420AE">
                <w:rPr>
                  <w:b/>
                  <w:lang w:val="en-CA"/>
                  <w:rPrChange w:id="1677" w:author="Yasser F Syed" w:date="2017-07-09T18:07:00Z">
                    <w:rPr>
                      <w:lang w:val="en-CA"/>
                    </w:rPr>
                  </w:rPrChange>
                </w:rPr>
                <w:t>7</w:t>
              </w:r>
            </w:ins>
          </w:p>
        </w:tc>
        <w:tc>
          <w:tcPr>
            <w:tcW w:w="1557" w:type="dxa"/>
          </w:tcPr>
          <w:p w14:paraId="7A462342" w14:textId="65018B78" w:rsidR="003C27D7" w:rsidRDefault="003C27D7" w:rsidP="00516AD2">
            <w:pPr>
              <w:jc w:val="center"/>
              <w:rPr>
                <w:ins w:id="1678" w:author="Yasser F Syed" w:date="2017-07-06T15:37:00Z"/>
                <w:lang w:val="en-CA"/>
              </w:rPr>
            </w:pPr>
            <w:ins w:id="1679" w:author="Yasser F Syed" w:date="2017-07-06T15:39:00Z">
              <w:r>
                <w:rPr>
                  <w:lang w:val="en-CA"/>
                </w:rPr>
                <w:t>BT2020</w:t>
              </w:r>
            </w:ins>
          </w:p>
        </w:tc>
        <w:tc>
          <w:tcPr>
            <w:tcW w:w="1573" w:type="dxa"/>
          </w:tcPr>
          <w:p w14:paraId="6FC381B3" w14:textId="09D59803" w:rsidR="003C27D7" w:rsidRDefault="003C27D7" w:rsidP="00516AD2">
            <w:pPr>
              <w:jc w:val="center"/>
              <w:rPr>
                <w:ins w:id="1680" w:author="Yasser F Syed" w:date="2017-07-06T15:37:00Z"/>
                <w:lang w:val="en-CA"/>
              </w:rPr>
            </w:pPr>
            <w:ins w:id="1681" w:author="Yasser F Syed" w:date="2017-07-06T15:39:00Z">
              <w:r w:rsidRPr="00D87DDA">
                <w:rPr>
                  <w:lang w:val="en-CA"/>
                </w:rPr>
                <w:t>D65</w:t>
              </w:r>
            </w:ins>
          </w:p>
        </w:tc>
        <w:tc>
          <w:tcPr>
            <w:tcW w:w="1555" w:type="dxa"/>
          </w:tcPr>
          <w:p w14:paraId="3A53B16E" w14:textId="43B19A66" w:rsidR="003C27D7" w:rsidRDefault="003C27D7" w:rsidP="00516AD2">
            <w:pPr>
              <w:jc w:val="center"/>
              <w:rPr>
                <w:ins w:id="1682" w:author="Yasser F Syed" w:date="2017-07-06T15:37:00Z"/>
                <w:lang w:val="en-CA"/>
              </w:rPr>
            </w:pPr>
            <w:ins w:id="1683" w:author="Yasser F Syed" w:date="2017-07-06T15:40:00Z">
              <w:r>
                <w:rPr>
                  <w:lang w:val="en-CA"/>
                </w:rPr>
                <w:t>4000</w:t>
              </w:r>
            </w:ins>
          </w:p>
        </w:tc>
        <w:tc>
          <w:tcPr>
            <w:tcW w:w="1556" w:type="dxa"/>
          </w:tcPr>
          <w:p w14:paraId="37CA971D" w14:textId="088E68FD" w:rsidR="003C27D7" w:rsidRDefault="003C27D7" w:rsidP="00516AD2">
            <w:pPr>
              <w:jc w:val="center"/>
              <w:rPr>
                <w:ins w:id="1684" w:author="Yasser F Syed" w:date="2017-07-06T15:37:00Z"/>
                <w:lang w:val="en-CA"/>
              </w:rPr>
            </w:pPr>
            <w:ins w:id="1685" w:author="Yasser F Syed" w:date="2017-07-06T15:41:00Z">
              <w:r>
                <w:rPr>
                  <w:lang w:val="en-CA"/>
                </w:rPr>
                <w:t>LCD</w:t>
              </w:r>
            </w:ins>
          </w:p>
        </w:tc>
        <w:tc>
          <w:tcPr>
            <w:tcW w:w="2765" w:type="dxa"/>
          </w:tcPr>
          <w:p w14:paraId="7213F851" w14:textId="77777777" w:rsidR="003C27D7" w:rsidRDefault="003C27D7" w:rsidP="00516AD2">
            <w:pPr>
              <w:jc w:val="center"/>
              <w:rPr>
                <w:ins w:id="1686" w:author="Yasser F Syed" w:date="2017-07-06T15:37:00Z"/>
                <w:lang w:val="en-CA"/>
              </w:rPr>
            </w:pPr>
          </w:p>
        </w:tc>
      </w:tr>
      <w:tr w:rsidR="00253992" w14:paraId="211E3C7C" w14:textId="77777777" w:rsidTr="00516AD2">
        <w:trPr>
          <w:ins w:id="1687" w:author="Yasser F Syed" w:date="2017-07-06T15:38:00Z"/>
        </w:trPr>
        <w:tc>
          <w:tcPr>
            <w:tcW w:w="1552" w:type="dxa"/>
          </w:tcPr>
          <w:p w14:paraId="136ADF37" w14:textId="218FE7CA" w:rsidR="00253992" w:rsidRPr="000420AE" w:rsidRDefault="003C27D7" w:rsidP="00516AD2">
            <w:pPr>
              <w:jc w:val="center"/>
              <w:rPr>
                <w:ins w:id="1688" w:author="Yasser F Syed" w:date="2017-07-06T15:38:00Z"/>
                <w:b/>
                <w:lang w:val="en-CA"/>
                <w:rPrChange w:id="1689" w:author="Yasser F Syed" w:date="2017-07-09T18:07:00Z">
                  <w:rPr>
                    <w:ins w:id="1690" w:author="Yasser F Syed" w:date="2017-07-06T15:38:00Z"/>
                    <w:lang w:val="en-CA"/>
                  </w:rPr>
                </w:rPrChange>
              </w:rPr>
            </w:pPr>
            <w:ins w:id="1691" w:author="Yasser F Syed" w:date="2017-07-06T15:42:00Z">
              <w:r w:rsidRPr="000420AE">
                <w:rPr>
                  <w:b/>
                  <w:lang w:val="en-CA"/>
                  <w:rPrChange w:id="1692" w:author="Yasser F Syed" w:date="2017-07-09T18:07:00Z">
                    <w:rPr>
                      <w:lang w:val="en-CA"/>
                    </w:rPr>
                  </w:rPrChange>
                </w:rPr>
                <w:t>8</w:t>
              </w:r>
            </w:ins>
          </w:p>
        </w:tc>
        <w:tc>
          <w:tcPr>
            <w:tcW w:w="1557" w:type="dxa"/>
          </w:tcPr>
          <w:p w14:paraId="060201F2" w14:textId="004B2E0E" w:rsidR="00253992" w:rsidRDefault="00253992" w:rsidP="00516AD2">
            <w:pPr>
              <w:jc w:val="center"/>
              <w:rPr>
                <w:ins w:id="1693" w:author="Yasser F Syed" w:date="2017-07-06T15:38:00Z"/>
                <w:lang w:val="en-CA"/>
              </w:rPr>
            </w:pPr>
            <w:ins w:id="1694" w:author="Yasser F Syed" w:date="2017-07-06T15:39:00Z">
              <w:r>
                <w:rPr>
                  <w:lang w:val="en-CA"/>
                </w:rPr>
                <w:t>P3</w:t>
              </w:r>
            </w:ins>
          </w:p>
        </w:tc>
        <w:tc>
          <w:tcPr>
            <w:tcW w:w="1573" w:type="dxa"/>
          </w:tcPr>
          <w:p w14:paraId="161166E6" w14:textId="62354ED4" w:rsidR="00253992" w:rsidRDefault="00253992" w:rsidP="00516AD2">
            <w:pPr>
              <w:jc w:val="center"/>
              <w:rPr>
                <w:ins w:id="1695" w:author="Yasser F Syed" w:date="2017-07-06T15:38:00Z"/>
                <w:lang w:val="en-CA"/>
              </w:rPr>
            </w:pPr>
            <w:ins w:id="1696" w:author="Yasser F Syed" w:date="2017-07-06T15:39:00Z">
              <w:r w:rsidRPr="00D87DDA">
                <w:rPr>
                  <w:lang w:val="en-CA"/>
                </w:rPr>
                <w:t>D65</w:t>
              </w:r>
            </w:ins>
          </w:p>
        </w:tc>
        <w:tc>
          <w:tcPr>
            <w:tcW w:w="1555" w:type="dxa"/>
          </w:tcPr>
          <w:p w14:paraId="34A5520F" w14:textId="0B8BA2ED" w:rsidR="00253992" w:rsidRDefault="00253992" w:rsidP="00516AD2">
            <w:pPr>
              <w:jc w:val="center"/>
              <w:rPr>
                <w:ins w:id="1697" w:author="Yasser F Syed" w:date="2017-07-06T15:38:00Z"/>
                <w:lang w:val="en-CA"/>
              </w:rPr>
            </w:pPr>
            <w:ins w:id="1698" w:author="Yasser F Syed" w:date="2017-07-06T15:39:00Z">
              <w:r>
                <w:rPr>
                  <w:lang w:val="en-CA"/>
                </w:rPr>
                <w:t>1000</w:t>
              </w:r>
            </w:ins>
          </w:p>
        </w:tc>
        <w:tc>
          <w:tcPr>
            <w:tcW w:w="1556" w:type="dxa"/>
          </w:tcPr>
          <w:p w14:paraId="4549CE62" w14:textId="13A93647" w:rsidR="00253992" w:rsidRDefault="003C27D7" w:rsidP="00516AD2">
            <w:pPr>
              <w:jc w:val="center"/>
              <w:rPr>
                <w:ins w:id="1699" w:author="Yasser F Syed" w:date="2017-07-06T15:38:00Z"/>
                <w:lang w:val="en-CA"/>
              </w:rPr>
            </w:pPr>
            <w:ins w:id="1700" w:author="Yasser F Syed" w:date="2017-07-06T15:41:00Z">
              <w:r>
                <w:rPr>
                  <w:lang w:val="en-CA"/>
                </w:rPr>
                <w:t>LED</w:t>
              </w:r>
            </w:ins>
          </w:p>
        </w:tc>
        <w:tc>
          <w:tcPr>
            <w:tcW w:w="2765" w:type="dxa"/>
          </w:tcPr>
          <w:p w14:paraId="3B7F63A3" w14:textId="77777777" w:rsidR="00253992" w:rsidRDefault="00253992" w:rsidP="00516AD2">
            <w:pPr>
              <w:jc w:val="center"/>
              <w:rPr>
                <w:ins w:id="1701" w:author="Yasser F Syed" w:date="2017-07-06T15:38:00Z"/>
                <w:lang w:val="en-CA"/>
              </w:rPr>
            </w:pPr>
          </w:p>
        </w:tc>
      </w:tr>
      <w:tr w:rsidR="003C27D7" w14:paraId="0348672C" w14:textId="77777777" w:rsidTr="00516AD2">
        <w:trPr>
          <w:ins w:id="1702" w:author="Yasser F Syed" w:date="2017-07-06T15:38:00Z"/>
        </w:trPr>
        <w:tc>
          <w:tcPr>
            <w:tcW w:w="1552" w:type="dxa"/>
          </w:tcPr>
          <w:p w14:paraId="2003137A" w14:textId="1553A177" w:rsidR="003C27D7" w:rsidRPr="000420AE" w:rsidRDefault="003C27D7" w:rsidP="00516AD2">
            <w:pPr>
              <w:jc w:val="center"/>
              <w:rPr>
                <w:ins w:id="1703" w:author="Yasser F Syed" w:date="2017-07-06T15:38:00Z"/>
                <w:b/>
                <w:lang w:val="en-CA"/>
                <w:rPrChange w:id="1704" w:author="Yasser F Syed" w:date="2017-07-09T18:07:00Z">
                  <w:rPr>
                    <w:ins w:id="1705" w:author="Yasser F Syed" w:date="2017-07-06T15:38:00Z"/>
                    <w:lang w:val="en-CA"/>
                  </w:rPr>
                </w:rPrChange>
              </w:rPr>
            </w:pPr>
            <w:ins w:id="1706" w:author="Yasser F Syed" w:date="2017-07-06T15:42:00Z">
              <w:r w:rsidRPr="000420AE">
                <w:rPr>
                  <w:b/>
                  <w:lang w:val="en-CA"/>
                  <w:rPrChange w:id="1707" w:author="Yasser F Syed" w:date="2017-07-09T18:07:00Z">
                    <w:rPr>
                      <w:lang w:val="en-CA"/>
                    </w:rPr>
                  </w:rPrChange>
                </w:rPr>
                <w:t>9</w:t>
              </w:r>
            </w:ins>
          </w:p>
        </w:tc>
        <w:tc>
          <w:tcPr>
            <w:tcW w:w="1557" w:type="dxa"/>
          </w:tcPr>
          <w:p w14:paraId="310EEC2A" w14:textId="5F3288EE" w:rsidR="003C27D7" w:rsidRDefault="003C27D7" w:rsidP="00516AD2">
            <w:pPr>
              <w:jc w:val="center"/>
              <w:rPr>
                <w:ins w:id="1708" w:author="Yasser F Syed" w:date="2017-07-06T15:38:00Z"/>
                <w:lang w:val="en-CA"/>
              </w:rPr>
            </w:pPr>
            <w:ins w:id="1709" w:author="Yasser F Syed" w:date="2017-07-06T15:39:00Z">
              <w:r>
                <w:rPr>
                  <w:lang w:val="en-CA"/>
                </w:rPr>
                <w:t>BT2020</w:t>
              </w:r>
            </w:ins>
          </w:p>
        </w:tc>
        <w:tc>
          <w:tcPr>
            <w:tcW w:w="1573" w:type="dxa"/>
          </w:tcPr>
          <w:p w14:paraId="2486CD9E" w14:textId="321E0D82" w:rsidR="003C27D7" w:rsidRDefault="003C27D7" w:rsidP="00516AD2">
            <w:pPr>
              <w:jc w:val="center"/>
              <w:rPr>
                <w:ins w:id="1710" w:author="Yasser F Syed" w:date="2017-07-06T15:38:00Z"/>
                <w:lang w:val="en-CA"/>
              </w:rPr>
            </w:pPr>
            <w:ins w:id="1711" w:author="Yasser F Syed" w:date="2017-07-06T15:39:00Z">
              <w:r w:rsidRPr="00D87DDA">
                <w:rPr>
                  <w:lang w:val="en-CA"/>
                </w:rPr>
                <w:t>D65</w:t>
              </w:r>
            </w:ins>
          </w:p>
        </w:tc>
        <w:tc>
          <w:tcPr>
            <w:tcW w:w="1555" w:type="dxa"/>
          </w:tcPr>
          <w:p w14:paraId="628AEF60" w14:textId="06F60CA2" w:rsidR="003C27D7" w:rsidRDefault="003C27D7" w:rsidP="00516AD2">
            <w:pPr>
              <w:jc w:val="center"/>
              <w:rPr>
                <w:ins w:id="1712" w:author="Yasser F Syed" w:date="2017-07-06T15:38:00Z"/>
                <w:lang w:val="en-CA"/>
              </w:rPr>
            </w:pPr>
            <w:ins w:id="1713" w:author="Yasser F Syed" w:date="2017-07-06T15:39:00Z">
              <w:r>
                <w:rPr>
                  <w:lang w:val="en-CA"/>
                </w:rPr>
                <w:t>1000</w:t>
              </w:r>
            </w:ins>
          </w:p>
        </w:tc>
        <w:tc>
          <w:tcPr>
            <w:tcW w:w="1556" w:type="dxa"/>
          </w:tcPr>
          <w:p w14:paraId="070E32EF" w14:textId="125CA106" w:rsidR="003C27D7" w:rsidRDefault="003C27D7" w:rsidP="00516AD2">
            <w:pPr>
              <w:jc w:val="center"/>
              <w:rPr>
                <w:ins w:id="1714" w:author="Yasser F Syed" w:date="2017-07-06T15:38:00Z"/>
                <w:lang w:val="en-CA"/>
              </w:rPr>
            </w:pPr>
            <w:ins w:id="1715" w:author="Yasser F Syed" w:date="2017-07-06T15:41:00Z">
              <w:r w:rsidRPr="00E76D33">
                <w:rPr>
                  <w:lang w:val="en-CA"/>
                </w:rPr>
                <w:t>LED</w:t>
              </w:r>
            </w:ins>
          </w:p>
        </w:tc>
        <w:tc>
          <w:tcPr>
            <w:tcW w:w="2765" w:type="dxa"/>
          </w:tcPr>
          <w:p w14:paraId="46C4B45E" w14:textId="77777777" w:rsidR="003C27D7" w:rsidRDefault="003C27D7" w:rsidP="00516AD2">
            <w:pPr>
              <w:jc w:val="center"/>
              <w:rPr>
                <w:ins w:id="1716" w:author="Yasser F Syed" w:date="2017-07-06T15:38:00Z"/>
                <w:lang w:val="en-CA"/>
              </w:rPr>
            </w:pPr>
          </w:p>
        </w:tc>
      </w:tr>
      <w:tr w:rsidR="003C27D7" w14:paraId="1D91FAE2" w14:textId="77777777" w:rsidTr="00516AD2">
        <w:trPr>
          <w:ins w:id="1717" w:author="Yasser F Syed" w:date="2017-07-06T15:38:00Z"/>
        </w:trPr>
        <w:tc>
          <w:tcPr>
            <w:tcW w:w="1552" w:type="dxa"/>
          </w:tcPr>
          <w:p w14:paraId="0BAAC17A" w14:textId="129F1A97" w:rsidR="003C27D7" w:rsidRPr="000420AE" w:rsidRDefault="003C27D7" w:rsidP="00516AD2">
            <w:pPr>
              <w:jc w:val="center"/>
              <w:rPr>
                <w:ins w:id="1718" w:author="Yasser F Syed" w:date="2017-07-06T15:38:00Z"/>
                <w:b/>
                <w:lang w:val="en-CA"/>
                <w:rPrChange w:id="1719" w:author="Yasser F Syed" w:date="2017-07-09T18:07:00Z">
                  <w:rPr>
                    <w:ins w:id="1720" w:author="Yasser F Syed" w:date="2017-07-06T15:38:00Z"/>
                    <w:lang w:val="en-CA"/>
                  </w:rPr>
                </w:rPrChange>
              </w:rPr>
            </w:pPr>
            <w:ins w:id="1721" w:author="Yasser F Syed" w:date="2017-07-06T15:42:00Z">
              <w:r w:rsidRPr="000420AE">
                <w:rPr>
                  <w:b/>
                  <w:lang w:val="en-CA"/>
                  <w:rPrChange w:id="1722" w:author="Yasser F Syed" w:date="2017-07-09T18:07:00Z">
                    <w:rPr>
                      <w:lang w:val="en-CA"/>
                    </w:rPr>
                  </w:rPrChange>
                </w:rPr>
                <w:t>10</w:t>
              </w:r>
            </w:ins>
          </w:p>
        </w:tc>
        <w:tc>
          <w:tcPr>
            <w:tcW w:w="1557" w:type="dxa"/>
          </w:tcPr>
          <w:p w14:paraId="30CD2B88" w14:textId="6D2C1C48" w:rsidR="003C27D7" w:rsidRDefault="003C27D7" w:rsidP="00516AD2">
            <w:pPr>
              <w:jc w:val="center"/>
              <w:rPr>
                <w:ins w:id="1723" w:author="Yasser F Syed" w:date="2017-07-06T15:38:00Z"/>
                <w:lang w:val="en-CA"/>
              </w:rPr>
            </w:pPr>
            <w:ins w:id="1724" w:author="Yasser F Syed" w:date="2017-07-06T15:39:00Z">
              <w:r>
                <w:rPr>
                  <w:lang w:val="en-CA"/>
                </w:rPr>
                <w:t>P3</w:t>
              </w:r>
            </w:ins>
          </w:p>
        </w:tc>
        <w:tc>
          <w:tcPr>
            <w:tcW w:w="1573" w:type="dxa"/>
          </w:tcPr>
          <w:p w14:paraId="4A0BD271" w14:textId="45F8FCAF" w:rsidR="003C27D7" w:rsidRDefault="003C27D7" w:rsidP="00516AD2">
            <w:pPr>
              <w:jc w:val="center"/>
              <w:rPr>
                <w:ins w:id="1725" w:author="Yasser F Syed" w:date="2017-07-06T15:38:00Z"/>
                <w:lang w:val="en-CA"/>
              </w:rPr>
            </w:pPr>
            <w:ins w:id="1726" w:author="Yasser F Syed" w:date="2017-07-06T15:39:00Z">
              <w:r w:rsidRPr="00D87DDA">
                <w:rPr>
                  <w:lang w:val="en-CA"/>
                </w:rPr>
                <w:t>D65</w:t>
              </w:r>
            </w:ins>
          </w:p>
        </w:tc>
        <w:tc>
          <w:tcPr>
            <w:tcW w:w="1555" w:type="dxa"/>
          </w:tcPr>
          <w:p w14:paraId="42952609" w14:textId="0CE39315" w:rsidR="003C27D7" w:rsidRDefault="003C27D7" w:rsidP="00516AD2">
            <w:pPr>
              <w:jc w:val="center"/>
              <w:rPr>
                <w:ins w:id="1727" w:author="Yasser F Syed" w:date="2017-07-06T15:38:00Z"/>
                <w:lang w:val="en-CA"/>
              </w:rPr>
            </w:pPr>
            <w:ins w:id="1728" w:author="Yasser F Syed" w:date="2017-07-06T15:40:00Z">
              <w:r>
                <w:rPr>
                  <w:lang w:val="en-CA"/>
                </w:rPr>
                <w:t>4000</w:t>
              </w:r>
            </w:ins>
          </w:p>
        </w:tc>
        <w:tc>
          <w:tcPr>
            <w:tcW w:w="1556" w:type="dxa"/>
          </w:tcPr>
          <w:p w14:paraId="6EE0F57E" w14:textId="069A0DD1" w:rsidR="003C27D7" w:rsidRDefault="003C27D7" w:rsidP="00516AD2">
            <w:pPr>
              <w:jc w:val="center"/>
              <w:rPr>
                <w:ins w:id="1729" w:author="Yasser F Syed" w:date="2017-07-06T15:38:00Z"/>
                <w:lang w:val="en-CA"/>
              </w:rPr>
            </w:pPr>
            <w:ins w:id="1730" w:author="Yasser F Syed" w:date="2017-07-06T15:41:00Z">
              <w:r w:rsidRPr="00E76D33">
                <w:rPr>
                  <w:lang w:val="en-CA"/>
                </w:rPr>
                <w:t>LED</w:t>
              </w:r>
            </w:ins>
          </w:p>
        </w:tc>
        <w:tc>
          <w:tcPr>
            <w:tcW w:w="2765" w:type="dxa"/>
          </w:tcPr>
          <w:p w14:paraId="4736D4E4" w14:textId="77777777" w:rsidR="003C27D7" w:rsidRDefault="003C27D7" w:rsidP="00516AD2">
            <w:pPr>
              <w:jc w:val="center"/>
              <w:rPr>
                <w:ins w:id="1731" w:author="Yasser F Syed" w:date="2017-07-06T15:38:00Z"/>
                <w:lang w:val="en-CA"/>
              </w:rPr>
            </w:pPr>
          </w:p>
        </w:tc>
      </w:tr>
      <w:tr w:rsidR="003C27D7" w14:paraId="1CD35E96" w14:textId="77777777" w:rsidTr="00516AD2">
        <w:trPr>
          <w:ins w:id="1732" w:author="Yasser F Syed" w:date="2017-07-06T15:38:00Z"/>
        </w:trPr>
        <w:tc>
          <w:tcPr>
            <w:tcW w:w="1552" w:type="dxa"/>
          </w:tcPr>
          <w:p w14:paraId="04527198" w14:textId="325C2DE6" w:rsidR="003C27D7" w:rsidRPr="000420AE" w:rsidRDefault="003C27D7" w:rsidP="00516AD2">
            <w:pPr>
              <w:jc w:val="center"/>
              <w:rPr>
                <w:ins w:id="1733" w:author="Yasser F Syed" w:date="2017-07-06T15:38:00Z"/>
                <w:b/>
                <w:lang w:val="en-CA"/>
                <w:rPrChange w:id="1734" w:author="Yasser F Syed" w:date="2017-07-09T18:07:00Z">
                  <w:rPr>
                    <w:ins w:id="1735" w:author="Yasser F Syed" w:date="2017-07-06T15:38:00Z"/>
                    <w:lang w:val="en-CA"/>
                  </w:rPr>
                </w:rPrChange>
              </w:rPr>
            </w:pPr>
            <w:ins w:id="1736" w:author="Yasser F Syed" w:date="2017-07-06T15:42:00Z">
              <w:r w:rsidRPr="000420AE">
                <w:rPr>
                  <w:b/>
                  <w:lang w:val="en-CA"/>
                  <w:rPrChange w:id="1737" w:author="Yasser F Syed" w:date="2017-07-09T18:07:00Z">
                    <w:rPr>
                      <w:lang w:val="en-CA"/>
                    </w:rPr>
                  </w:rPrChange>
                </w:rPr>
                <w:t>11</w:t>
              </w:r>
            </w:ins>
          </w:p>
        </w:tc>
        <w:tc>
          <w:tcPr>
            <w:tcW w:w="1557" w:type="dxa"/>
          </w:tcPr>
          <w:p w14:paraId="69DC7E40" w14:textId="5045EBB8" w:rsidR="003C27D7" w:rsidRDefault="003C27D7" w:rsidP="00516AD2">
            <w:pPr>
              <w:jc w:val="center"/>
              <w:rPr>
                <w:ins w:id="1738" w:author="Yasser F Syed" w:date="2017-07-06T15:38:00Z"/>
                <w:lang w:val="en-CA"/>
              </w:rPr>
            </w:pPr>
            <w:ins w:id="1739" w:author="Yasser F Syed" w:date="2017-07-06T15:39:00Z">
              <w:r>
                <w:rPr>
                  <w:lang w:val="en-CA"/>
                </w:rPr>
                <w:t>BT2020</w:t>
              </w:r>
            </w:ins>
          </w:p>
        </w:tc>
        <w:tc>
          <w:tcPr>
            <w:tcW w:w="1573" w:type="dxa"/>
          </w:tcPr>
          <w:p w14:paraId="4AE459A1" w14:textId="7C0291D9" w:rsidR="003C27D7" w:rsidRDefault="003C27D7" w:rsidP="00516AD2">
            <w:pPr>
              <w:jc w:val="center"/>
              <w:rPr>
                <w:ins w:id="1740" w:author="Yasser F Syed" w:date="2017-07-06T15:38:00Z"/>
                <w:lang w:val="en-CA"/>
              </w:rPr>
            </w:pPr>
            <w:ins w:id="1741" w:author="Yasser F Syed" w:date="2017-07-06T15:39:00Z">
              <w:r w:rsidRPr="00D87DDA">
                <w:rPr>
                  <w:lang w:val="en-CA"/>
                </w:rPr>
                <w:t>D65</w:t>
              </w:r>
            </w:ins>
          </w:p>
        </w:tc>
        <w:tc>
          <w:tcPr>
            <w:tcW w:w="1555" w:type="dxa"/>
          </w:tcPr>
          <w:p w14:paraId="354F6369" w14:textId="118E40EF" w:rsidR="003C27D7" w:rsidRDefault="003C27D7" w:rsidP="00516AD2">
            <w:pPr>
              <w:jc w:val="center"/>
              <w:rPr>
                <w:ins w:id="1742" w:author="Yasser F Syed" w:date="2017-07-06T15:38:00Z"/>
                <w:lang w:val="en-CA"/>
              </w:rPr>
            </w:pPr>
            <w:ins w:id="1743" w:author="Yasser F Syed" w:date="2017-07-06T15:40:00Z">
              <w:r>
                <w:rPr>
                  <w:lang w:val="en-CA"/>
                </w:rPr>
                <w:t>4000</w:t>
              </w:r>
            </w:ins>
          </w:p>
        </w:tc>
        <w:tc>
          <w:tcPr>
            <w:tcW w:w="1556" w:type="dxa"/>
          </w:tcPr>
          <w:p w14:paraId="41A57887" w14:textId="5F10CBF6" w:rsidR="003C27D7" w:rsidRDefault="003C27D7" w:rsidP="00516AD2">
            <w:pPr>
              <w:jc w:val="center"/>
              <w:rPr>
                <w:ins w:id="1744" w:author="Yasser F Syed" w:date="2017-07-06T15:38:00Z"/>
                <w:lang w:val="en-CA"/>
              </w:rPr>
            </w:pPr>
            <w:ins w:id="1745" w:author="Yasser F Syed" w:date="2017-07-06T15:41:00Z">
              <w:r w:rsidRPr="00E76D33">
                <w:rPr>
                  <w:lang w:val="en-CA"/>
                </w:rPr>
                <w:t>LED</w:t>
              </w:r>
            </w:ins>
          </w:p>
        </w:tc>
        <w:tc>
          <w:tcPr>
            <w:tcW w:w="2765" w:type="dxa"/>
          </w:tcPr>
          <w:p w14:paraId="040DB487" w14:textId="77777777" w:rsidR="003C27D7" w:rsidRDefault="003C27D7" w:rsidP="00516AD2">
            <w:pPr>
              <w:jc w:val="center"/>
              <w:rPr>
                <w:ins w:id="1746" w:author="Yasser F Syed" w:date="2017-07-06T15:38:00Z"/>
                <w:lang w:val="en-CA"/>
              </w:rPr>
            </w:pPr>
          </w:p>
        </w:tc>
      </w:tr>
      <w:tr w:rsidR="00253992" w14:paraId="672A90AE" w14:textId="77777777" w:rsidTr="00516AD2">
        <w:trPr>
          <w:trHeight w:val="485"/>
          <w:ins w:id="1747" w:author="Yasser F Syed" w:date="2017-07-06T15:36:00Z"/>
        </w:trPr>
        <w:tc>
          <w:tcPr>
            <w:tcW w:w="1552" w:type="dxa"/>
          </w:tcPr>
          <w:p w14:paraId="4FC39751" w14:textId="77777777" w:rsidR="00253992" w:rsidRPr="000420AE" w:rsidRDefault="00253992" w:rsidP="00516AD2">
            <w:pPr>
              <w:jc w:val="center"/>
              <w:rPr>
                <w:ins w:id="1748" w:author="Yasser F Syed" w:date="2017-07-06T15:36:00Z"/>
                <w:b/>
                <w:lang w:val="en-CA"/>
                <w:rPrChange w:id="1749" w:author="Yasser F Syed" w:date="2017-07-09T18:07:00Z">
                  <w:rPr>
                    <w:ins w:id="1750" w:author="Yasser F Syed" w:date="2017-07-06T15:36:00Z"/>
                    <w:lang w:val="en-CA"/>
                  </w:rPr>
                </w:rPrChange>
              </w:rPr>
            </w:pPr>
            <w:ins w:id="1751" w:author="Yasser F Syed" w:date="2017-07-06T15:36:00Z">
              <w:r w:rsidRPr="000420AE">
                <w:rPr>
                  <w:b/>
                  <w:lang w:val="en-CA"/>
                  <w:rPrChange w:id="1752" w:author="Yasser F Syed" w:date="2017-07-09T18:07:00Z">
                    <w:rPr>
                      <w:lang w:val="en-CA"/>
                    </w:rPr>
                  </w:rPrChange>
                </w:rPr>
                <w:t>reserve</w:t>
              </w:r>
            </w:ins>
          </w:p>
        </w:tc>
        <w:tc>
          <w:tcPr>
            <w:tcW w:w="1557" w:type="dxa"/>
          </w:tcPr>
          <w:p w14:paraId="1D90CE14" w14:textId="77777777" w:rsidR="00253992" w:rsidRDefault="00253992" w:rsidP="00516AD2">
            <w:pPr>
              <w:jc w:val="center"/>
              <w:rPr>
                <w:ins w:id="1753" w:author="Yasser F Syed" w:date="2017-07-06T15:36:00Z"/>
                <w:lang w:val="en-CA"/>
              </w:rPr>
            </w:pPr>
          </w:p>
        </w:tc>
        <w:tc>
          <w:tcPr>
            <w:tcW w:w="1573" w:type="dxa"/>
          </w:tcPr>
          <w:p w14:paraId="573E8BF6" w14:textId="77777777" w:rsidR="00253992" w:rsidRDefault="00253992" w:rsidP="00516AD2">
            <w:pPr>
              <w:jc w:val="center"/>
              <w:rPr>
                <w:ins w:id="1754" w:author="Yasser F Syed" w:date="2017-07-06T15:36:00Z"/>
                <w:lang w:val="en-CA"/>
              </w:rPr>
            </w:pPr>
          </w:p>
        </w:tc>
        <w:tc>
          <w:tcPr>
            <w:tcW w:w="1555" w:type="dxa"/>
          </w:tcPr>
          <w:p w14:paraId="158C4D23" w14:textId="77777777" w:rsidR="00253992" w:rsidRDefault="00253992" w:rsidP="00516AD2">
            <w:pPr>
              <w:jc w:val="center"/>
              <w:rPr>
                <w:ins w:id="1755" w:author="Yasser F Syed" w:date="2017-07-06T15:36:00Z"/>
                <w:lang w:val="en-CA"/>
              </w:rPr>
            </w:pPr>
          </w:p>
        </w:tc>
        <w:tc>
          <w:tcPr>
            <w:tcW w:w="1556" w:type="dxa"/>
          </w:tcPr>
          <w:p w14:paraId="4277F95A" w14:textId="77777777" w:rsidR="00253992" w:rsidRDefault="00253992" w:rsidP="00516AD2">
            <w:pPr>
              <w:jc w:val="center"/>
              <w:rPr>
                <w:ins w:id="1756" w:author="Yasser F Syed" w:date="2017-07-06T15:36:00Z"/>
                <w:lang w:val="en-CA"/>
              </w:rPr>
            </w:pPr>
          </w:p>
        </w:tc>
        <w:tc>
          <w:tcPr>
            <w:tcW w:w="2765" w:type="dxa"/>
          </w:tcPr>
          <w:p w14:paraId="0FA5D009" w14:textId="77777777" w:rsidR="00253992" w:rsidRDefault="00253992" w:rsidP="00516AD2">
            <w:pPr>
              <w:jc w:val="center"/>
              <w:rPr>
                <w:ins w:id="1757" w:author="Yasser F Syed" w:date="2017-07-06T15:36:00Z"/>
                <w:lang w:val="en-CA"/>
              </w:rPr>
            </w:pPr>
          </w:p>
        </w:tc>
      </w:tr>
    </w:tbl>
    <w:p w14:paraId="66FD51E1" w14:textId="77777777" w:rsidR="00253992" w:rsidRDefault="00253992" w:rsidP="00253992">
      <w:pPr>
        <w:rPr>
          <w:ins w:id="1758" w:author="Yasser F Syed" w:date="2017-07-06T15:36:00Z"/>
          <w:lang w:val="en-CA"/>
        </w:rPr>
      </w:pPr>
    </w:p>
    <w:p w14:paraId="14F0DA4D" w14:textId="38C2DC09" w:rsidR="00253992" w:rsidDel="00102137" w:rsidRDefault="00253992" w:rsidP="00E71951">
      <w:pPr>
        <w:rPr>
          <w:del w:id="1759" w:author="Yasser F Syed" w:date="2017-07-06T15:49:00Z"/>
          <w:lang w:val="en-CA"/>
        </w:rPr>
      </w:pPr>
    </w:p>
    <w:p w14:paraId="0AB1658C" w14:textId="3BD04ED9" w:rsidR="00E71951" w:rsidDel="00102137" w:rsidRDefault="00E71951" w:rsidP="00E71951">
      <w:pPr>
        <w:numPr>
          <w:ilvl w:val="0"/>
          <w:numId w:val="20"/>
        </w:numPr>
        <w:rPr>
          <w:del w:id="1760" w:author="Yasser F Syed" w:date="2017-07-06T15:49:00Z"/>
          <w:lang w:val="en-CA"/>
        </w:rPr>
      </w:pPr>
      <w:del w:id="1761" w:author="Yasser F Syed" w:date="2017-07-06T15:49:00Z">
        <w:r w:rsidDel="00102137">
          <w:rPr>
            <w:lang w:val="en-CA"/>
          </w:rPr>
          <w:delText>[P3-D65-100</w:delText>
        </w:r>
        <w:r w:rsidR="009E622B" w:rsidDel="00102137">
          <w:rPr>
            <w:lang w:val="en-CA"/>
          </w:rPr>
          <w:delText>0</w:delText>
        </w:r>
        <w:r w:rsidR="002A2021" w:rsidDel="00102137">
          <w:rPr>
            <w:lang w:val="en-CA"/>
          </w:rPr>
          <w:delText>-</w:delText>
        </w:r>
        <w:r w:rsidR="001F6432" w:rsidDel="00102137">
          <w:rPr>
            <w:lang w:val="en-CA"/>
          </w:rPr>
          <w:delText>LC</w:delText>
        </w:r>
        <w:r w:rsidR="002A2021" w:rsidDel="00102137">
          <w:rPr>
            <w:lang w:val="en-CA"/>
          </w:rPr>
          <w:delText>D</w:delText>
        </w:r>
        <w:r w:rsidDel="00102137">
          <w:rPr>
            <w:lang w:val="en-CA"/>
          </w:rPr>
          <w:delText>]</w:delText>
        </w:r>
      </w:del>
    </w:p>
    <w:p w14:paraId="5291604F" w14:textId="35613AB9" w:rsidR="00E71951" w:rsidDel="00102137" w:rsidRDefault="00E71951" w:rsidP="00E71951">
      <w:pPr>
        <w:numPr>
          <w:ilvl w:val="0"/>
          <w:numId w:val="20"/>
        </w:numPr>
        <w:rPr>
          <w:del w:id="1762" w:author="Yasser F Syed" w:date="2017-07-06T15:49:00Z"/>
          <w:lang w:val="en-CA"/>
        </w:rPr>
      </w:pPr>
      <w:del w:id="1763" w:author="Yasser F Syed" w:date="2017-07-06T15:49:00Z">
        <w:r w:rsidDel="00102137">
          <w:rPr>
            <w:lang w:val="en-CA"/>
          </w:rPr>
          <w:delText>[BT2020-D65-100</w:delText>
        </w:r>
        <w:r w:rsidR="009E622B" w:rsidDel="00102137">
          <w:rPr>
            <w:lang w:val="en-CA"/>
          </w:rPr>
          <w:delText>0</w:delText>
        </w:r>
        <w:r w:rsidR="001F6432" w:rsidDel="00102137">
          <w:rPr>
            <w:lang w:val="en-CA"/>
          </w:rPr>
          <w:delText>-LC</w:delText>
        </w:r>
        <w:r w:rsidR="002A2021" w:rsidDel="00102137">
          <w:rPr>
            <w:lang w:val="en-CA"/>
          </w:rPr>
          <w:delText>D</w:delText>
        </w:r>
        <w:r w:rsidDel="00102137">
          <w:rPr>
            <w:lang w:val="en-CA"/>
          </w:rPr>
          <w:delText>]</w:delText>
        </w:r>
      </w:del>
    </w:p>
    <w:p w14:paraId="2E28963C" w14:textId="1C8D9034" w:rsidR="009E622B" w:rsidDel="00102137" w:rsidRDefault="009E622B" w:rsidP="009E622B">
      <w:pPr>
        <w:numPr>
          <w:ilvl w:val="0"/>
          <w:numId w:val="20"/>
        </w:numPr>
        <w:rPr>
          <w:del w:id="1764" w:author="Yasser F Syed" w:date="2017-07-06T15:49:00Z"/>
          <w:lang w:val="en-CA"/>
        </w:rPr>
      </w:pPr>
      <w:del w:id="1765" w:author="Yasser F Syed" w:date="2017-07-06T15:49:00Z">
        <w:r w:rsidDel="00102137">
          <w:rPr>
            <w:lang w:val="en-CA"/>
          </w:rPr>
          <w:delText>[P3</w:delText>
        </w:r>
        <w:r w:rsidR="00B90BF2" w:rsidDel="00102137">
          <w:rPr>
            <w:lang w:val="en-CA"/>
          </w:rPr>
          <w:delText>-D65-4</w:delText>
        </w:r>
        <w:r w:rsidDel="00102137">
          <w:rPr>
            <w:lang w:val="en-CA"/>
          </w:rPr>
          <w:delText>000</w:delText>
        </w:r>
        <w:r w:rsidR="001F6432" w:rsidDel="00102137">
          <w:rPr>
            <w:lang w:val="en-CA"/>
          </w:rPr>
          <w:delText>-LC</w:delText>
        </w:r>
        <w:r w:rsidR="002A2021" w:rsidDel="00102137">
          <w:rPr>
            <w:lang w:val="en-CA"/>
          </w:rPr>
          <w:delText>D</w:delText>
        </w:r>
        <w:r w:rsidDel="00102137">
          <w:rPr>
            <w:lang w:val="en-CA"/>
          </w:rPr>
          <w:delText>]</w:delText>
        </w:r>
      </w:del>
    </w:p>
    <w:p w14:paraId="661845F9" w14:textId="278B7A7A" w:rsidR="009E622B" w:rsidRPr="00E71951" w:rsidDel="00102137" w:rsidRDefault="009E622B" w:rsidP="009E622B">
      <w:pPr>
        <w:numPr>
          <w:ilvl w:val="0"/>
          <w:numId w:val="20"/>
        </w:numPr>
        <w:rPr>
          <w:del w:id="1766" w:author="Yasser F Syed" w:date="2017-07-06T15:49:00Z"/>
          <w:lang w:val="en-CA"/>
        </w:rPr>
      </w:pPr>
      <w:del w:id="1767" w:author="Yasser F Syed" w:date="2017-07-06T15:49:00Z">
        <w:r w:rsidDel="00102137">
          <w:rPr>
            <w:lang w:val="en-CA"/>
          </w:rPr>
          <w:delText>[BT2020</w:delText>
        </w:r>
        <w:r w:rsidR="00B90BF2" w:rsidDel="00102137">
          <w:rPr>
            <w:lang w:val="en-CA"/>
          </w:rPr>
          <w:delText>-D65-4</w:delText>
        </w:r>
        <w:r w:rsidDel="00102137">
          <w:rPr>
            <w:lang w:val="en-CA"/>
          </w:rPr>
          <w:delText>000</w:delText>
        </w:r>
        <w:r w:rsidR="002A2021" w:rsidDel="00102137">
          <w:rPr>
            <w:lang w:val="en-CA"/>
          </w:rPr>
          <w:delText>-</w:delText>
        </w:r>
        <w:r w:rsidR="001F6432" w:rsidDel="00102137">
          <w:rPr>
            <w:lang w:val="en-CA"/>
          </w:rPr>
          <w:delText>LC</w:delText>
        </w:r>
        <w:r w:rsidR="002A2021" w:rsidDel="00102137">
          <w:rPr>
            <w:lang w:val="en-CA"/>
          </w:rPr>
          <w:delText>D</w:delText>
        </w:r>
        <w:r w:rsidDel="00102137">
          <w:rPr>
            <w:lang w:val="en-CA"/>
          </w:rPr>
          <w:delText>]</w:delText>
        </w:r>
      </w:del>
    </w:p>
    <w:p w14:paraId="4C415AEA" w14:textId="30B4966E" w:rsidR="002A2021" w:rsidDel="00102137" w:rsidRDefault="002A2021" w:rsidP="002A2021">
      <w:pPr>
        <w:numPr>
          <w:ilvl w:val="0"/>
          <w:numId w:val="20"/>
        </w:numPr>
        <w:rPr>
          <w:del w:id="1768" w:author="Yasser F Syed" w:date="2017-07-06T15:49:00Z"/>
          <w:lang w:val="en-CA"/>
        </w:rPr>
      </w:pPr>
      <w:del w:id="1769" w:author="Yasser F Syed" w:date="2017-07-06T15:49:00Z">
        <w:r w:rsidDel="00102137">
          <w:rPr>
            <w:lang w:val="en-CA"/>
          </w:rPr>
          <w:delText>[P3-D65-1000</w:delText>
        </w:r>
        <w:r w:rsidR="001F6432" w:rsidDel="00102137">
          <w:rPr>
            <w:lang w:val="en-CA"/>
          </w:rPr>
          <w:delText>-OLED</w:delText>
        </w:r>
        <w:r w:rsidDel="00102137">
          <w:rPr>
            <w:lang w:val="en-CA"/>
          </w:rPr>
          <w:delText>]</w:delText>
        </w:r>
      </w:del>
    </w:p>
    <w:p w14:paraId="0249ADB6" w14:textId="52A43EA8" w:rsidR="002A2021" w:rsidDel="00102137" w:rsidRDefault="002A2021" w:rsidP="002A2021">
      <w:pPr>
        <w:numPr>
          <w:ilvl w:val="0"/>
          <w:numId w:val="20"/>
        </w:numPr>
        <w:rPr>
          <w:del w:id="1770" w:author="Yasser F Syed" w:date="2017-07-06T15:49:00Z"/>
          <w:lang w:val="en-CA"/>
        </w:rPr>
      </w:pPr>
      <w:del w:id="1771" w:author="Yasser F Syed" w:date="2017-07-06T15:49:00Z">
        <w:r w:rsidDel="00102137">
          <w:rPr>
            <w:lang w:val="en-CA"/>
          </w:rPr>
          <w:delText>[BT2020-D65-1000</w:delText>
        </w:r>
        <w:r w:rsidR="001F6432" w:rsidDel="00102137">
          <w:rPr>
            <w:lang w:val="en-CA"/>
          </w:rPr>
          <w:delText>-OLED</w:delText>
        </w:r>
        <w:r w:rsidDel="00102137">
          <w:rPr>
            <w:lang w:val="en-CA"/>
          </w:rPr>
          <w:delText>]</w:delText>
        </w:r>
      </w:del>
    </w:p>
    <w:p w14:paraId="5F99C567" w14:textId="7ED73B1F" w:rsidR="002A2021" w:rsidDel="00102137" w:rsidRDefault="002A2021" w:rsidP="002A2021">
      <w:pPr>
        <w:numPr>
          <w:ilvl w:val="0"/>
          <w:numId w:val="20"/>
        </w:numPr>
        <w:rPr>
          <w:del w:id="1772" w:author="Yasser F Syed" w:date="2017-07-06T15:49:00Z"/>
          <w:lang w:val="en-CA"/>
        </w:rPr>
      </w:pPr>
      <w:del w:id="1773" w:author="Yasser F Syed" w:date="2017-07-06T15:49:00Z">
        <w:r w:rsidDel="00102137">
          <w:rPr>
            <w:lang w:val="en-CA"/>
          </w:rPr>
          <w:delText>[P3</w:delText>
        </w:r>
        <w:r w:rsidR="00593FB8" w:rsidDel="00102137">
          <w:rPr>
            <w:lang w:val="en-CA"/>
          </w:rPr>
          <w:delText>-D65-4</w:delText>
        </w:r>
        <w:r w:rsidDel="00102137">
          <w:rPr>
            <w:lang w:val="en-CA"/>
          </w:rPr>
          <w:delText>000</w:delText>
        </w:r>
        <w:r w:rsidR="001F6432" w:rsidDel="00102137">
          <w:rPr>
            <w:lang w:val="en-CA"/>
          </w:rPr>
          <w:delText>-OLED</w:delText>
        </w:r>
        <w:r w:rsidDel="00102137">
          <w:rPr>
            <w:lang w:val="en-CA"/>
          </w:rPr>
          <w:delText>]</w:delText>
        </w:r>
      </w:del>
    </w:p>
    <w:p w14:paraId="2936F9A8" w14:textId="449B1C61" w:rsidR="002A2021" w:rsidRPr="00E71951" w:rsidDel="00102137" w:rsidRDefault="002A2021" w:rsidP="002A2021">
      <w:pPr>
        <w:numPr>
          <w:ilvl w:val="0"/>
          <w:numId w:val="20"/>
        </w:numPr>
        <w:rPr>
          <w:del w:id="1774" w:author="Yasser F Syed" w:date="2017-07-06T15:49:00Z"/>
          <w:lang w:val="en-CA"/>
        </w:rPr>
      </w:pPr>
      <w:del w:id="1775" w:author="Yasser F Syed" w:date="2017-07-06T15:49:00Z">
        <w:r w:rsidDel="00102137">
          <w:rPr>
            <w:lang w:val="en-CA"/>
          </w:rPr>
          <w:delText>[BT2020</w:delText>
        </w:r>
        <w:r w:rsidR="00593FB8" w:rsidDel="00102137">
          <w:rPr>
            <w:lang w:val="en-CA"/>
          </w:rPr>
          <w:delText>-D65-4</w:delText>
        </w:r>
        <w:r w:rsidDel="00102137">
          <w:rPr>
            <w:lang w:val="en-CA"/>
          </w:rPr>
          <w:delText>000</w:delText>
        </w:r>
        <w:r w:rsidR="001F6432" w:rsidDel="00102137">
          <w:rPr>
            <w:lang w:val="en-CA"/>
          </w:rPr>
          <w:delText>-OLED</w:delText>
        </w:r>
        <w:r w:rsidDel="00102137">
          <w:rPr>
            <w:lang w:val="en-CA"/>
          </w:rPr>
          <w:delText>]</w:delText>
        </w:r>
      </w:del>
    </w:p>
    <w:p w14:paraId="3D146877" w14:textId="77777777" w:rsidR="009E622B" w:rsidRPr="00E71951" w:rsidRDefault="009E622B" w:rsidP="00593FB8">
      <w:pPr>
        <w:ind w:left="720"/>
        <w:rPr>
          <w:lang w:val="en-CA"/>
        </w:rPr>
      </w:pPr>
    </w:p>
    <w:p w14:paraId="3EB96338" w14:textId="11ADEF8B" w:rsidR="003C27D7" w:rsidRDefault="00E71951" w:rsidP="003C27D7">
      <w:pPr>
        <w:rPr>
          <w:ins w:id="1776" w:author="Yasser F Syed" w:date="2017-07-06T15:42:00Z"/>
          <w:lang w:val="en-CA"/>
        </w:rPr>
      </w:pPr>
      <w:r>
        <w:rPr>
          <w:lang w:val="en-CA"/>
        </w:rPr>
        <w:t>[CameraLogGammaTag]</w:t>
      </w:r>
    </w:p>
    <w:p w14:paraId="0629D97B" w14:textId="333127A6" w:rsidR="004D757E" w:rsidRDefault="004D757E" w:rsidP="004D757E">
      <w:pPr>
        <w:jc w:val="center"/>
        <w:rPr>
          <w:ins w:id="1777" w:author="Yasser F Syed" w:date="2017-07-06T16:18:00Z"/>
          <w:lang w:val="en-CA"/>
        </w:rPr>
      </w:pPr>
      <w:ins w:id="1778" w:author="Yasser F Syed" w:date="2017-07-06T16:18:00Z">
        <w:r>
          <w:t xml:space="preserve">Table </w:t>
        </w:r>
        <w:r>
          <w:fldChar w:fldCharType="begin"/>
        </w:r>
        <w:r>
          <w:instrText xml:space="preserve"> SEQ Table \* ARABIC </w:instrText>
        </w:r>
        <w:r>
          <w:fldChar w:fldCharType="separate"/>
        </w:r>
      </w:ins>
      <w:r>
        <w:rPr>
          <w:noProof/>
        </w:rPr>
        <w:t>9</w:t>
      </w:r>
      <w:ins w:id="1779" w:author="Yasser F Syed" w:date="2017-07-06T16:18:00Z">
        <w:r>
          <w:fldChar w:fldCharType="end"/>
        </w:r>
        <w:r>
          <w:t xml:space="preserve">- </w:t>
        </w:r>
      </w:ins>
      <w:ins w:id="1780" w:author="Yasser F Syed" w:date="2017-07-06T16:26:00Z">
        <w:r w:rsidR="00757A84">
          <w:rPr>
            <w:lang w:val="en-CA"/>
          </w:rPr>
          <w:t xml:space="preserve">[CameraLogGammaTag] Combinations for </w:t>
        </w:r>
      </w:ins>
      <w:ins w:id="1781" w:author="Yasser F Syed" w:date="2017-07-06T16:30:00Z">
        <w:r w:rsidR="00372DA0" w:rsidRPr="00064265">
          <w:rPr>
            <w:b/>
            <w:u w:val="single"/>
            <w:lang w:val="en-CA"/>
          </w:rPr>
          <w:t>HD/UHD/8K-</w:t>
        </w:r>
        <w:r w:rsidR="00372DA0">
          <w:rPr>
            <w:b/>
            <w:u w:val="single"/>
            <w:lang w:val="en-CA"/>
          </w:rPr>
          <w:t>H</w:t>
        </w:r>
        <w:r w:rsidR="00372DA0" w:rsidRPr="00064265">
          <w:rPr>
            <w:b/>
            <w:u w:val="single"/>
            <w:lang w:val="en-CA"/>
          </w:rPr>
          <w:t xml:space="preserve">DR-WCG </w:t>
        </w:r>
        <w:r w:rsidR="00372DA0">
          <w:rPr>
            <w:b/>
            <w:u w:val="single"/>
            <w:lang w:val="en-CA"/>
          </w:rPr>
          <w:t>Content</w:t>
        </w:r>
        <w:r w:rsidR="00372DA0">
          <w:rPr>
            <w:lang w:val="en-CA"/>
          </w:rPr>
          <w:t xml:space="preserve"> </w:t>
        </w:r>
      </w:ins>
    </w:p>
    <w:p w14:paraId="69203DF2" w14:textId="77777777" w:rsidR="003C27D7" w:rsidRDefault="003C27D7" w:rsidP="003C27D7">
      <w:pPr>
        <w:rPr>
          <w:ins w:id="1782" w:author="Yasser F Syed" w:date="2017-07-06T15:42:00Z"/>
          <w:lang w:val="en-CA"/>
        </w:rPr>
      </w:pPr>
    </w:p>
    <w:tbl>
      <w:tblPr>
        <w:tblStyle w:val="TableGrid"/>
        <w:tblW w:w="7735" w:type="dxa"/>
        <w:tblLook w:val="04A0" w:firstRow="1" w:lastRow="0" w:firstColumn="1" w:lastColumn="0" w:noHBand="0" w:noVBand="1"/>
      </w:tblPr>
      <w:tblGrid>
        <w:gridCol w:w="1552"/>
        <w:gridCol w:w="2673"/>
        <w:gridCol w:w="3510"/>
      </w:tblGrid>
      <w:tr w:rsidR="003C27D7" w14:paraId="15E8113F" w14:textId="77777777" w:rsidTr="00516AD2">
        <w:trPr>
          <w:ins w:id="1783" w:author="Yasser F Syed" w:date="2017-07-06T15:42:00Z"/>
        </w:trPr>
        <w:tc>
          <w:tcPr>
            <w:tcW w:w="1552" w:type="dxa"/>
          </w:tcPr>
          <w:p w14:paraId="14F56E9E" w14:textId="77777777" w:rsidR="003C27D7" w:rsidRPr="000420AE" w:rsidRDefault="003C27D7" w:rsidP="00516AD2">
            <w:pPr>
              <w:jc w:val="center"/>
              <w:rPr>
                <w:ins w:id="1784" w:author="Yasser F Syed" w:date="2017-07-06T15:42:00Z"/>
                <w:b/>
                <w:lang w:val="en-CA"/>
                <w:rPrChange w:id="1785" w:author="Yasser F Syed" w:date="2017-07-09T18:07:00Z">
                  <w:rPr>
                    <w:ins w:id="1786" w:author="Yasser F Syed" w:date="2017-07-06T15:42:00Z"/>
                    <w:lang w:val="en-CA"/>
                  </w:rPr>
                </w:rPrChange>
              </w:rPr>
            </w:pPr>
            <w:ins w:id="1787" w:author="Yasser F Syed" w:date="2017-07-06T15:42:00Z">
              <w:r w:rsidRPr="000420AE">
                <w:rPr>
                  <w:b/>
                  <w:lang w:val="en-CA"/>
                  <w:rPrChange w:id="1788" w:author="Yasser F Syed" w:date="2017-07-09T18:07:00Z">
                    <w:rPr>
                      <w:lang w:val="en-CA"/>
                    </w:rPr>
                  </w:rPrChange>
                </w:rPr>
                <w:t>Value</w:t>
              </w:r>
            </w:ins>
          </w:p>
        </w:tc>
        <w:tc>
          <w:tcPr>
            <w:tcW w:w="2673" w:type="dxa"/>
          </w:tcPr>
          <w:p w14:paraId="26A166FC" w14:textId="77777777" w:rsidR="003C27D7" w:rsidRDefault="003C27D7" w:rsidP="00516AD2">
            <w:pPr>
              <w:jc w:val="center"/>
              <w:rPr>
                <w:ins w:id="1789" w:author="Yasser F Syed" w:date="2017-07-06T15:42:00Z"/>
                <w:lang w:val="en-CA"/>
              </w:rPr>
            </w:pPr>
            <w:ins w:id="1790" w:author="Yasser F Syed" w:date="2017-07-06T15:42:00Z">
              <w:r>
                <w:rPr>
                  <w:lang w:val="en-CA"/>
                </w:rPr>
                <w:t>Camera LogGamma Format</w:t>
              </w:r>
            </w:ins>
          </w:p>
        </w:tc>
        <w:tc>
          <w:tcPr>
            <w:tcW w:w="3510" w:type="dxa"/>
          </w:tcPr>
          <w:p w14:paraId="18F8A53F" w14:textId="77777777" w:rsidR="003C27D7" w:rsidRDefault="003C27D7" w:rsidP="00516AD2">
            <w:pPr>
              <w:jc w:val="center"/>
              <w:rPr>
                <w:ins w:id="1791" w:author="Yasser F Syed" w:date="2017-07-06T15:42:00Z"/>
                <w:lang w:val="en-CA"/>
              </w:rPr>
            </w:pPr>
            <w:ins w:id="1792" w:author="Yasser F Syed" w:date="2017-07-06T15:42:00Z">
              <w:r>
                <w:rPr>
                  <w:lang w:val="en-CA"/>
                </w:rPr>
                <w:t>Informative Remarks</w:t>
              </w:r>
            </w:ins>
          </w:p>
        </w:tc>
      </w:tr>
      <w:tr w:rsidR="003C27D7" w14:paraId="08F7FC56" w14:textId="77777777" w:rsidTr="00516AD2">
        <w:trPr>
          <w:ins w:id="1793" w:author="Yasser F Syed" w:date="2017-07-06T15:42:00Z"/>
        </w:trPr>
        <w:tc>
          <w:tcPr>
            <w:tcW w:w="1552" w:type="dxa"/>
          </w:tcPr>
          <w:p w14:paraId="02EA4993" w14:textId="77777777" w:rsidR="003C27D7" w:rsidRPr="000420AE" w:rsidRDefault="003C27D7" w:rsidP="00516AD2">
            <w:pPr>
              <w:jc w:val="center"/>
              <w:rPr>
                <w:ins w:id="1794" w:author="Yasser F Syed" w:date="2017-07-06T15:42:00Z"/>
                <w:b/>
                <w:lang w:val="en-CA"/>
                <w:rPrChange w:id="1795" w:author="Yasser F Syed" w:date="2017-07-09T18:07:00Z">
                  <w:rPr>
                    <w:ins w:id="1796" w:author="Yasser F Syed" w:date="2017-07-06T15:42:00Z"/>
                    <w:lang w:val="en-CA"/>
                  </w:rPr>
                </w:rPrChange>
              </w:rPr>
            </w:pPr>
            <w:ins w:id="1797" w:author="Yasser F Syed" w:date="2017-07-06T15:42:00Z">
              <w:r w:rsidRPr="000420AE">
                <w:rPr>
                  <w:b/>
                  <w:lang w:val="en-CA"/>
                  <w:rPrChange w:id="1798" w:author="Yasser F Syed" w:date="2017-07-09T18:07:00Z">
                    <w:rPr>
                      <w:lang w:val="en-CA"/>
                    </w:rPr>
                  </w:rPrChange>
                </w:rPr>
                <w:t xml:space="preserve">1 </w:t>
              </w:r>
            </w:ins>
          </w:p>
        </w:tc>
        <w:tc>
          <w:tcPr>
            <w:tcW w:w="2673" w:type="dxa"/>
          </w:tcPr>
          <w:p w14:paraId="71153BE7" w14:textId="77777777" w:rsidR="003C27D7" w:rsidRDefault="003C27D7" w:rsidP="00516AD2">
            <w:pPr>
              <w:jc w:val="center"/>
              <w:rPr>
                <w:ins w:id="1799" w:author="Yasser F Syed" w:date="2017-07-06T15:42:00Z"/>
                <w:lang w:val="en-CA"/>
              </w:rPr>
            </w:pPr>
            <w:ins w:id="1800" w:author="Yasser F Syed" w:date="2017-07-06T15:42:00Z">
              <w:r>
                <w:rPr>
                  <w:lang w:val="en-CA"/>
                </w:rPr>
                <w:t>Slog3</w:t>
              </w:r>
            </w:ins>
          </w:p>
        </w:tc>
        <w:tc>
          <w:tcPr>
            <w:tcW w:w="3510" w:type="dxa"/>
          </w:tcPr>
          <w:p w14:paraId="56A81344" w14:textId="77777777" w:rsidR="003C27D7" w:rsidRDefault="003C27D7" w:rsidP="00516AD2">
            <w:pPr>
              <w:jc w:val="center"/>
              <w:rPr>
                <w:ins w:id="1801" w:author="Yasser F Syed" w:date="2017-07-06T15:42:00Z"/>
                <w:lang w:val="en-CA"/>
              </w:rPr>
            </w:pPr>
          </w:p>
        </w:tc>
      </w:tr>
      <w:tr w:rsidR="003C27D7" w14:paraId="01D2EFF8" w14:textId="77777777" w:rsidTr="00516AD2">
        <w:trPr>
          <w:ins w:id="1802" w:author="Yasser F Syed" w:date="2017-07-06T15:43:00Z"/>
        </w:trPr>
        <w:tc>
          <w:tcPr>
            <w:tcW w:w="1552" w:type="dxa"/>
          </w:tcPr>
          <w:p w14:paraId="622BBB60" w14:textId="77777777" w:rsidR="003C27D7" w:rsidRPr="000420AE" w:rsidRDefault="003C27D7" w:rsidP="00516AD2">
            <w:pPr>
              <w:jc w:val="center"/>
              <w:rPr>
                <w:ins w:id="1803" w:author="Yasser F Syed" w:date="2017-07-06T15:43:00Z"/>
                <w:b/>
                <w:lang w:val="en-CA"/>
                <w:rPrChange w:id="1804" w:author="Yasser F Syed" w:date="2017-07-09T18:07:00Z">
                  <w:rPr>
                    <w:ins w:id="1805" w:author="Yasser F Syed" w:date="2017-07-06T15:43:00Z"/>
                    <w:lang w:val="en-CA"/>
                  </w:rPr>
                </w:rPrChange>
              </w:rPr>
            </w:pPr>
          </w:p>
        </w:tc>
        <w:tc>
          <w:tcPr>
            <w:tcW w:w="2673" w:type="dxa"/>
          </w:tcPr>
          <w:p w14:paraId="42C04FC1" w14:textId="3F9E9114" w:rsidR="003C27D7" w:rsidRDefault="003C27D7" w:rsidP="00516AD2">
            <w:pPr>
              <w:jc w:val="center"/>
              <w:rPr>
                <w:ins w:id="1806" w:author="Yasser F Syed" w:date="2017-07-06T15:43:00Z"/>
                <w:lang w:val="en-CA"/>
              </w:rPr>
            </w:pPr>
            <w:ins w:id="1807" w:author="Yasser F Syed" w:date="2017-07-06T15:43:00Z">
              <w:r>
                <w:rPr>
                  <w:lang w:val="en-CA"/>
                </w:rPr>
                <w:t>TBD</w:t>
              </w:r>
            </w:ins>
          </w:p>
        </w:tc>
        <w:tc>
          <w:tcPr>
            <w:tcW w:w="3510" w:type="dxa"/>
          </w:tcPr>
          <w:p w14:paraId="66C07EF2" w14:textId="77777777" w:rsidR="003C27D7" w:rsidRDefault="003C27D7" w:rsidP="00516AD2">
            <w:pPr>
              <w:jc w:val="center"/>
              <w:rPr>
                <w:ins w:id="1808" w:author="Yasser F Syed" w:date="2017-07-06T15:43:00Z"/>
                <w:lang w:val="en-CA"/>
              </w:rPr>
            </w:pPr>
          </w:p>
        </w:tc>
      </w:tr>
      <w:tr w:rsidR="003C27D7" w14:paraId="6E489350" w14:textId="77777777" w:rsidTr="00516AD2">
        <w:trPr>
          <w:ins w:id="1809" w:author="Yasser F Syed" w:date="2017-07-06T15:42:00Z"/>
        </w:trPr>
        <w:tc>
          <w:tcPr>
            <w:tcW w:w="1552" w:type="dxa"/>
          </w:tcPr>
          <w:p w14:paraId="2C98208C" w14:textId="77777777" w:rsidR="003C27D7" w:rsidRPr="000420AE" w:rsidRDefault="003C27D7" w:rsidP="00516AD2">
            <w:pPr>
              <w:jc w:val="center"/>
              <w:rPr>
                <w:ins w:id="1810" w:author="Yasser F Syed" w:date="2017-07-06T15:42:00Z"/>
                <w:b/>
                <w:lang w:val="en-CA"/>
                <w:rPrChange w:id="1811" w:author="Yasser F Syed" w:date="2017-07-09T18:07:00Z">
                  <w:rPr>
                    <w:ins w:id="1812" w:author="Yasser F Syed" w:date="2017-07-06T15:42:00Z"/>
                    <w:lang w:val="en-CA"/>
                  </w:rPr>
                </w:rPrChange>
              </w:rPr>
            </w:pPr>
            <w:ins w:id="1813" w:author="Yasser F Syed" w:date="2017-07-06T15:42:00Z">
              <w:r w:rsidRPr="000420AE">
                <w:rPr>
                  <w:b/>
                  <w:lang w:val="en-CA"/>
                  <w:rPrChange w:id="1814" w:author="Yasser F Syed" w:date="2017-07-09T18:07:00Z">
                    <w:rPr>
                      <w:lang w:val="en-CA"/>
                    </w:rPr>
                  </w:rPrChange>
                </w:rPr>
                <w:t>reserve</w:t>
              </w:r>
            </w:ins>
          </w:p>
        </w:tc>
        <w:tc>
          <w:tcPr>
            <w:tcW w:w="2673" w:type="dxa"/>
          </w:tcPr>
          <w:p w14:paraId="63256244" w14:textId="77777777" w:rsidR="003C27D7" w:rsidRDefault="003C27D7" w:rsidP="00516AD2">
            <w:pPr>
              <w:jc w:val="center"/>
              <w:rPr>
                <w:ins w:id="1815" w:author="Yasser F Syed" w:date="2017-07-06T15:42:00Z"/>
                <w:lang w:val="en-CA"/>
              </w:rPr>
            </w:pPr>
          </w:p>
        </w:tc>
        <w:tc>
          <w:tcPr>
            <w:tcW w:w="3510" w:type="dxa"/>
          </w:tcPr>
          <w:p w14:paraId="2C37A884" w14:textId="77777777" w:rsidR="003C27D7" w:rsidRDefault="003C27D7" w:rsidP="00516AD2">
            <w:pPr>
              <w:jc w:val="center"/>
              <w:rPr>
                <w:ins w:id="1816" w:author="Yasser F Syed" w:date="2017-07-06T15:42:00Z"/>
                <w:lang w:val="en-CA"/>
              </w:rPr>
            </w:pPr>
          </w:p>
        </w:tc>
      </w:tr>
    </w:tbl>
    <w:p w14:paraId="6DDE17B2" w14:textId="0202827D" w:rsidR="003C27D7" w:rsidDel="00102137" w:rsidRDefault="003C27D7" w:rsidP="00E71951">
      <w:pPr>
        <w:rPr>
          <w:del w:id="1817" w:author="Yasser F Syed" w:date="2017-07-06T15:49:00Z"/>
          <w:lang w:val="en-CA"/>
        </w:rPr>
      </w:pPr>
    </w:p>
    <w:p w14:paraId="1F815049" w14:textId="3554B7DF" w:rsidR="00E71951" w:rsidDel="00102137" w:rsidRDefault="00E71951" w:rsidP="00E71951">
      <w:pPr>
        <w:numPr>
          <w:ilvl w:val="0"/>
          <w:numId w:val="20"/>
        </w:numPr>
        <w:rPr>
          <w:del w:id="1818" w:author="Yasser F Syed" w:date="2017-07-06T15:49:00Z"/>
          <w:lang w:val="en-CA"/>
        </w:rPr>
      </w:pPr>
      <w:del w:id="1819" w:author="Yasser F Syed" w:date="2017-07-06T15:49:00Z">
        <w:r w:rsidDel="00102137">
          <w:rPr>
            <w:lang w:val="en-CA"/>
          </w:rPr>
          <w:delText>[SLog3]</w:delText>
        </w:r>
      </w:del>
    </w:p>
    <w:p w14:paraId="3EF1BA71" w14:textId="4D5C8F3D" w:rsidR="00E71951" w:rsidRPr="00DE4065" w:rsidDel="00102137" w:rsidRDefault="00E71951" w:rsidP="00E71951">
      <w:pPr>
        <w:numPr>
          <w:ilvl w:val="0"/>
          <w:numId w:val="20"/>
        </w:numPr>
        <w:rPr>
          <w:del w:id="1820" w:author="Yasser F Syed" w:date="2017-07-06T15:49:00Z"/>
          <w:lang w:val="en-CA"/>
        </w:rPr>
      </w:pPr>
      <w:del w:id="1821" w:author="Yasser F Syed" w:date="2017-07-06T15:49:00Z">
        <w:r w:rsidDel="00102137">
          <w:rPr>
            <w:lang w:val="en-CA"/>
          </w:rPr>
          <w:delText>[CLog3]</w:delText>
        </w:r>
      </w:del>
    </w:p>
    <w:p w14:paraId="5A8A442F" w14:textId="77777777" w:rsidR="00784BB1" w:rsidRDefault="00784BB1" w:rsidP="0027618D">
      <w:pPr>
        <w:rPr>
          <w:lang w:val="en-CA"/>
        </w:rPr>
      </w:pPr>
    </w:p>
    <w:p w14:paraId="0566B5B1" w14:textId="77777777" w:rsidR="00916F27" w:rsidRDefault="00916F27" w:rsidP="00EA4758">
      <w:pPr>
        <w:pStyle w:val="Heading1"/>
        <w:numPr>
          <w:ilvl w:val="0"/>
          <w:numId w:val="0"/>
        </w:numPr>
        <w:ind w:left="360" w:hanging="360"/>
        <w:rPr>
          <w:lang w:val="en-CA"/>
        </w:rPr>
      </w:pPr>
    </w:p>
    <w:p w14:paraId="5054E905" w14:textId="77777777" w:rsidR="00A36E20" w:rsidRDefault="00A36E20" w:rsidP="00E11923">
      <w:pPr>
        <w:pStyle w:val="Heading1"/>
        <w:rPr>
          <w:lang w:val="en-CA"/>
        </w:rPr>
      </w:pPr>
      <w:r>
        <w:rPr>
          <w:lang w:val="en-CA"/>
        </w:rPr>
        <w:t>Additional References</w:t>
      </w:r>
    </w:p>
    <w:p w14:paraId="34CBB0EF" w14:textId="497F6EBF" w:rsidR="002D2FF7" w:rsidRPr="002D2FF7" w:rsidRDefault="002D2FF7" w:rsidP="009E675E">
      <w:pPr>
        <w:numPr>
          <w:ilvl w:val="0"/>
          <w:numId w:val="21"/>
        </w:numPr>
        <w:tabs>
          <w:tab w:val="left" w:pos="720"/>
        </w:tabs>
        <w:rPr>
          <w:ins w:id="1822" w:author="Yasser F Syed" w:date="2017-07-09T18:03:00Z"/>
          <w:rPrChange w:id="1823" w:author="Yasser F Syed" w:date="2017-07-09T18:03:00Z">
            <w:rPr>
              <w:ins w:id="1824" w:author="Yasser F Syed" w:date="2017-07-09T18:03:00Z"/>
              <w:b/>
              <w:bCs/>
              <w:u w:val="single"/>
            </w:rPr>
          </w:rPrChange>
        </w:rPr>
      </w:pPr>
      <w:ins w:id="1825" w:author="Yasser F Syed" w:date="2017-07-09T18:03:00Z">
        <w:r>
          <w:t>W16694</w:t>
        </w:r>
      </w:ins>
      <w:ins w:id="1826" w:author="Yasser F Syed" w:date="2017-07-09T18:04:00Z">
        <w:r w:rsidR="000420AE">
          <w:t xml:space="preserve"> Geneva Jan 2017</w:t>
        </w:r>
      </w:ins>
      <w:ins w:id="1827" w:author="Yasser F Syed" w:date="2017-07-09T18:03:00Z">
        <w:r>
          <w:t xml:space="preserve">- </w:t>
        </w:r>
      </w:ins>
      <w:ins w:id="1828" w:author="Yasser F Syed" w:date="2017-07-09T18:04:00Z">
        <w:r w:rsidR="000420AE">
          <w:t xml:space="preserve"> </w:t>
        </w:r>
        <w:r w:rsidR="000420AE" w:rsidRPr="000420AE">
          <w:rPr>
            <w:b/>
            <w:rPrChange w:id="1829" w:author="Yasser F Syed" w:date="2017-07-09T18:07:00Z">
              <w:rPr/>
            </w:rPrChange>
          </w:rPr>
          <w:t>23091-2</w:t>
        </w:r>
        <w:r w:rsidR="000420AE">
          <w:t xml:space="preserve"> </w:t>
        </w:r>
      </w:ins>
      <w:ins w:id="1830" w:author="Yasser F Syed" w:date="2017-07-09T18:03:00Z">
        <w:r>
          <w:t xml:space="preserve">Information technology – Coding-independent code points </w:t>
        </w:r>
      </w:ins>
      <w:ins w:id="1831" w:author="Yasser F Syed" w:date="2017-07-09T18:04:00Z">
        <w:r>
          <w:t>–</w:t>
        </w:r>
      </w:ins>
      <w:ins w:id="1832" w:author="Yasser F Syed" w:date="2017-07-09T18:03:00Z">
        <w:r>
          <w:t xml:space="preserve"> Part </w:t>
        </w:r>
      </w:ins>
      <w:ins w:id="1833" w:author="Yasser F Syed" w:date="2017-07-09T18:04:00Z">
        <w:r>
          <w:t>2: Video</w:t>
        </w:r>
      </w:ins>
    </w:p>
    <w:p w14:paraId="647C349D" w14:textId="77777777" w:rsidR="009A4542" w:rsidRPr="009E675E" w:rsidRDefault="00D00028" w:rsidP="009E675E">
      <w:pPr>
        <w:numPr>
          <w:ilvl w:val="0"/>
          <w:numId w:val="21"/>
        </w:numPr>
        <w:tabs>
          <w:tab w:val="left" w:pos="720"/>
        </w:tabs>
      </w:pPr>
      <w:hyperlink r:id="rId11" w:history="1">
        <w:r w:rsidR="009A4542" w:rsidRPr="009E675E">
          <w:rPr>
            <w:rStyle w:val="Hyperlink"/>
            <w:b/>
            <w:bCs/>
          </w:rPr>
          <w:t>ISO/IEC 23001-8:2016(E): Part 8 Coding-independent code points</w:t>
        </w:r>
      </w:hyperlink>
    </w:p>
    <w:p w14:paraId="0BFB5609" w14:textId="77777777" w:rsidR="009A4542" w:rsidRPr="009E675E" w:rsidRDefault="00D00028" w:rsidP="009E675E">
      <w:pPr>
        <w:numPr>
          <w:ilvl w:val="0"/>
          <w:numId w:val="21"/>
        </w:numPr>
      </w:pPr>
      <w:hyperlink r:id="rId12" w:history="1">
        <w:r w:rsidR="009E675E" w:rsidRPr="009E675E">
          <w:rPr>
            <w:rStyle w:val="Hyperlink"/>
            <w:b/>
            <w:bCs/>
          </w:rPr>
          <w:t>SMPTE 2067-21:2016 Application #2E</w:t>
        </w:r>
      </w:hyperlink>
      <w:r w:rsidR="009E675E">
        <w:rPr>
          <w:lang w:val="en-CA"/>
        </w:rPr>
        <w:t xml:space="preserve">: </w:t>
      </w:r>
      <w:r w:rsidR="009E675E" w:rsidRPr="009E675E">
        <w:rPr>
          <w:b/>
          <w:bCs/>
        </w:rPr>
        <w:t>: Extends 2067-20 Application #2 with MXF support for BT.2020, ST.2084 HDR Transfer Functions, ST.2086 HDR Mastering Display Metadata</w:t>
      </w:r>
    </w:p>
    <w:p w14:paraId="4420596E" w14:textId="77777777" w:rsidR="009A4542" w:rsidRPr="009E675E" w:rsidRDefault="00D00028" w:rsidP="009E675E">
      <w:pPr>
        <w:numPr>
          <w:ilvl w:val="0"/>
          <w:numId w:val="21"/>
        </w:numPr>
      </w:pPr>
      <w:hyperlink r:id="rId13" w:history="1">
        <w:r w:rsidR="009A4542" w:rsidRPr="009E675E">
          <w:rPr>
            <w:rStyle w:val="Hyperlink"/>
            <w:b/>
            <w:bCs/>
          </w:rPr>
          <w:t>Apple QuickTime™ Video Color Management in AV Foundation</w:t>
        </w:r>
      </w:hyperlink>
    </w:p>
    <w:p w14:paraId="2813B9B6" w14:textId="77777777" w:rsidR="009A4542" w:rsidRPr="009E675E" w:rsidRDefault="00D00028" w:rsidP="009E675E">
      <w:pPr>
        <w:numPr>
          <w:ilvl w:val="0"/>
          <w:numId w:val="21"/>
        </w:numPr>
      </w:pPr>
      <w:hyperlink r:id="rId14" w:history="1">
        <w:r w:rsidR="009A4542" w:rsidRPr="009E675E">
          <w:rPr>
            <w:rStyle w:val="Hyperlink"/>
            <w:b/>
            <w:bCs/>
          </w:rPr>
          <w:t>Apple ProRes™ SMPTE RDD Draft for MXF</w:t>
        </w:r>
      </w:hyperlink>
    </w:p>
    <w:p w14:paraId="17C85269" w14:textId="77777777" w:rsidR="00A36E20" w:rsidRPr="00A36E20" w:rsidRDefault="00A36E20" w:rsidP="00EA4758">
      <w:pPr>
        <w:tabs>
          <w:tab w:val="clear" w:pos="720"/>
        </w:tabs>
        <w:ind w:left="720"/>
        <w:rPr>
          <w:lang w:val="en-CA"/>
        </w:rPr>
      </w:pPr>
    </w:p>
    <w:p w14:paraId="7B0E5112"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6F4911F4" w14:textId="68542A5E" w:rsidR="00342FF4" w:rsidRDefault="00905ED3" w:rsidP="009234A5">
      <w:pPr>
        <w:jc w:val="both"/>
        <w:rPr>
          <w:ins w:id="1834" w:author="Yasser F Syed" w:date="2017-07-05T23:29:00Z"/>
          <w:b/>
          <w:szCs w:val="22"/>
          <w:lang w:val="en-CA"/>
        </w:rPr>
      </w:pPr>
      <w:r w:rsidRPr="00502A55">
        <w:rPr>
          <w:b/>
          <w:szCs w:val="22"/>
          <w:lang w:val="en-CA"/>
          <w:rPrChange w:id="1835" w:author="Yasser F Syed" w:date="2017-07-05T23:28:00Z">
            <w:rPr>
              <w:b/>
              <w:szCs w:val="22"/>
              <w:highlight w:val="yellow"/>
              <w:lang w:val="en-CA"/>
            </w:rPr>
          </w:rPrChange>
        </w:rPr>
        <w:t>Comcast</w:t>
      </w:r>
      <w:ins w:id="1836" w:author="Yasser F Syed" w:date="2017-07-05T23:28:00Z">
        <w:r w:rsidR="00502A55" w:rsidRPr="00502A55">
          <w:rPr>
            <w:b/>
            <w:szCs w:val="22"/>
            <w:lang w:val="en-CA"/>
            <w:rPrChange w:id="1837" w:author="Yasser F Syed" w:date="2017-07-05T23:28:00Z">
              <w:rPr>
                <w:b/>
                <w:szCs w:val="22"/>
                <w:highlight w:val="yellow"/>
                <w:lang w:val="en-CA"/>
              </w:rPr>
            </w:rPrChange>
          </w:rPr>
          <w:t>/NBCU</w:t>
        </w:r>
      </w:ins>
      <w:ins w:id="1838" w:author="Yasser F Syed" w:date="2017-07-20T00:38:00Z">
        <w:r w:rsidR="00A52802">
          <w:rPr>
            <w:b/>
            <w:szCs w:val="22"/>
            <w:lang w:val="en-CA"/>
          </w:rPr>
          <w:t>, Adobe</w:t>
        </w:r>
      </w:ins>
      <w:bookmarkStart w:id="1839" w:name="_GoBack"/>
      <w:bookmarkEnd w:id="1839"/>
      <w:r w:rsidRPr="00502A55">
        <w:rPr>
          <w:b/>
          <w:szCs w:val="22"/>
          <w:lang w:val="en-CA"/>
          <w:rPrChange w:id="1840" w:author="Yasser F Syed" w:date="2017-07-05T23:28:00Z">
            <w:rPr>
              <w:b/>
              <w:szCs w:val="22"/>
              <w:highlight w:val="yellow"/>
              <w:lang w:val="en-CA"/>
            </w:rPr>
          </w:rPrChange>
        </w:rPr>
        <w:t xml:space="preserve">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14:paraId="6142A591" w14:textId="77777777" w:rsidR="00502A55" w:rsidRDefault="00502A55" w:rsidP="009234A5">
      <w:pPr>
        <w:jc w:val="both"/>
        <w:rPr>
          <w:ins w:id="1841" w:author="Yasser F Syed" w:date="2017-07-05T23:29:00Z"/>
          <w:b/>
          <w:szCs w:val="22"/>
          <w:lang w:val="en-CA"/>
        </w:rPr>
      </w:pPr>
    </w:p>
    <w:p w14:paraId="54D6831E" w14:textId="77777777" w:rsidR="00502A55" w:rsidRPr="005B217D" w:rsidRDefault="00502A55" w:rsidP="00502A55">
      <w:pPr>
        <w:jc w:val="both"/>
        <w:rPr>
          <w:ins w:id="1842" w:author="Yasser F Syed" w:date="2017-07-05T23:29:00Z"/>
          <w:szCs w:val="22"/>
          <w:lang w:val="en-CA"/>
        </w:rPr>
      </w:pPr>
      <w:ins w:id="1843" w:author="Yasser F Syed" w:date="2017-07-05T23:29:00Z">
        <w:r w:rsidRPr="00DF17F1">
          <w:rPr>
            <w:b/>
            <w:szCs w:val="22"/>
            <w:lang w:val="en-CA"/>
            <w:rPrChange w:id="1844" w:author="Yasser F Syed" w:date="2017-07-09T17:46:00Z">
              <w:rPr>
                <w:b/>
                <w:szCs w:val="22"/>
                <w:highlight w:val="yellow"/>
                <w:lang w:val="en-CA"/>
              </w:rPr>
            </w:rPrChange>
          </w:rPr>
          <w:t>Movielabs</w:t>
        </w:r>
        <w:r w:rsidRPr="005B217D">
          <w:rPr>
            <w:b/>
            <w:szCs w:val="22"/>
            <w:lang w:val="en-CA"/>
          </w:rPr>
          <w:t xml:space="preserve"> does not have any current or pending patent rights relating to the technology described in this contribution.</w:t>
        </w:r>
      </w:ins>
    </w:p>
    <w:p w14:paraId="4470EEC3" w14:textId="77777777" w:rsidR="00502A55" w:rsidRPr="005B217D" w:rsidRDefault="00502A55" w:rsidP="009234A5">
      <w:pPr>
        <w:jc w:val="both"/>
        <w:rPr>
          <w:szCs w:val="22"/>
          <w:lang w:val="en-CA"/>
        </w:rPr>
      </w:pPr>
    </w:p>
    <w:p w14:paraId="3B849904" w14:textId="77777777" w:rsidR="007F1F8B" w:rsidRPr="005B217D" w:rsidRDefault="007F1F8B" w:rsidP="009234A5">
      <w:pPr>
        <w:jc w:val="both"/>
        <w:rPr>
          <w:szCs w:val="22"/>
          <w:lang w:val="en-CA"/>
        </w:rPr>
      </w:pPr>
    </w:p>
    <w:sectPr w:rsidR="007F1F8B" w:rsidRPr="005B217D"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630224" w14:textId="77777777" w:rsidR="00D00028" w:rsidRDefault="00D00028">
      <w:r>
        <w:separator/>
      </w:r>
    </w:p>
  </w:endnote>
  <w:endnote w:type="continuationSeparator" w:id="0">
    <w:p w14:paraId="13182011" w14:textId="77777777" w:rsidR="00D00028" w:rsidRDefault="00D00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panose1 w:val="02020609040205080304"/>
    <w:charset w:val="80"/>
    <w:family w:val="roma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2C73C" w14:textId="77777777" w:rsidR="001507FA" w:rsidRDefault="001507FA"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A52802">
      <w:rPr>
        <w:rStyle w:val="PageNumber"/>
        <w:noProof/>
      </w:rPr>
      <w:t>8</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1845" w:author="Yasser F Syed" w:date="2017-07-20T00:34:00Z">
      <w:r w:rsidR="00A52802">
        <w:rPr>
          <w:rStyle w:val="PageNumber"/>
          <w:noProof/>
        </w:rPr>
        <w:t>2017-07-15</w:t>
      </w:r>
    </w:ins>
    <w:del w:id="1846" w:author="Yasser F Syed" w:date="2017-07-06T13:53:00Z">
      <w:r w:rsidDel="00F50DD6">
        <w:rPr>
          <w:rStyle w:val="PageNumber"/>
          <w:noProof/>
        </w:rPr>
        <w:delText>2017-07-05</w:delText>
      </w:r>
    </w:del>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54402B" w14:textId="77777777" w:rsidR="00D00028" w:rsidRDefault="00D00028">
      <w:r>
        <w:separator/>
      </w:r>
    </w:p>
  </w:footnote>
  <w:footnote w:type="continuationSeparator" w:id="0">
    <w:p w14:paraId="6BC8AC80" w14:textId="77777777" w:rsidR="00D00028" w:rsidRDefault="00D0002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8A0226"/>
    <w:lvl w:ilvl="0">
      <w:numFmt w:val="decimal"/>
      <w:lvlText w:val="*"/>
      <w:lvlJc w:val="left"/>
    </w:lvl>
  </w:abstractNum>
  <w:abstractNum w:abstractNumId="1">
    <w:nsid w:val="000435B8"/>
    <w:multiLevelType w:val="hybridMultilevel"/>
    <w:tmpl w:val="43B24F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2732243"/>
    <w:multiLevelType w:val="hybridMultilevel"/>
    <w:tmpl w:val="482C2D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A209C2"/>
    <w:multiLevelType w:val="hybridMultilevel"/>
    <w:tmpl w:val="FA72AA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DA704C"/>
    <w:multiLevelType w:val="hybridMultilevel"/>
    <w:tmpl w:val="D2246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316A7E0E"/>
    <w:multiLevelType w:val="hybridMultilevel"/>
    <w:tmpl w:val="5C7A0EAC"/>
    <w:lvl w:ilvl="0" w:tplc="1A1026F4">
      <w:start w:val="1"/>
      <w:numFmt w:val="bullet"/>
      <w:lvlText w:val="•"/>
      <w:lvlJc w:val="left"/>
      <w:pPr>
        <w:tabs>
          <w:tab w:val="num" w:pos="720"/>
        </w:tabs>
        <w:ind w:left="720" w:hanging="360"/>
      </w:pPr>
      <w:rPr>
        <w:rFonts w:ascii="Times New Roman" w:hAnsi="Times New Roman" w:hint="default"/>
      </w:rPr>
    </w:lvl>
    <w:lvl w:ilvl="1" w:tplc="B33223D0" w:tentative="1">
      <w:start w:val="1"/>
      <w:numFmt w:val="bullet"/>
      <w:lvlText w:val="•"/>
      <w:lvlJc w:val="left"/>
      <w:pPr>
        <w:tabs>
          <w:tab w:val="num" w:pos="1440"/>
        </w:tabs>
        <w:ind w:left="1440" w:hanging="360"/>
      </w:pPr>
      <w:rPr>
        <w:rFonts w:ascii="Times New Roman" w:hAnsi="Times New Roman" w:hint="default"/>
      </w:rPr>
    </w:lvl>
    <w:lvl w:ilvl="2" w:tplc="287C9EE8" w:tentative="1">
      <w:start w:val="1"/>
      <w:numFmt w:val="bullet"/>
      <w:lvlText w:val="•"/>
      <w:lvlJc w:val="left"/>
      <w:pPr>
        <w:tabs>
          <w:tab w:val="num" w:pos="2160"/>
        </w:tabs>
        <w:ind w:left="2160" w:hanging="360"/>
      </w:pPr>
      <w:rPr>
        <w:rFonts w:ascii="Times New Roman" w:hAnsi="Times New Roman" w:hint="default"/>
      </w:rPr>
    </w:lvl>
    <w:lvl w:ilvl="3" w:tplc="CB40D7B2" w:tentative="1">
      <w:start w:val="1"/>
      <w:numFmt w:val="bullet"/>
      <w:lvlText w:val="•"/>
      <w:lvlJc w:val="left"/>
      <w:pPr>
        <w:tabs>
          <w:tab w:val="num" w:pos="2880"/>
        </w:tabs>
        <w:ind w:left="2880" w:hanging="360"/>
      </w:pPr>
      <w:rPr>
        <w:rFonts w:ascii="Times New Roman" w:hAnsi="Times New Roman" w:hint="default"/>
      </w:rPr>
    </w:lvl>
    <w:lvl w:ilvl="4" w:tplc="6964B2F0" w:tentative="1">
      <w:start w:val="1"/>
      <w:numFmt w:val="bullet"/>
      <w:lvlText w:val="•"/>
      <w:lvlJc w:val="left"/>
      <w:pPr>
        <w:tabs>
          <w:tab w:val="num" w:pos="3600"/>
        </w:tabs>
        <w:ind w:left="3600" w:hanging="360"/>
      </w:pPr>
      <w:rPr>
        <w:rFonts w:ascii="Times New Roman" w:hAnsi="Times New Roman" w:hint="default"/>
      </w:rPr>
    </w:lvl>
    <w:lvl w:ilvl="5" w:tplc="4044DA10" w:tentative="1">
      <w:start w:val="1"/>
      <w:numFmt w:val="bullet"/>
      <w:lvlText w:val="•"/>
      <w:lvlJc w:val="left"/>
      <w:pPr>
        <w:tabs>
          <w:tab w:val="num" w:pos="4320"/>
        </w:tabs>
        <w:ind w:left="4320" w:hanging="360"/>
      </w:pPr>
      <w:rPr>
        <w:rFonts w:ascii="Times New Roman" w:hAnsi="Times New Roman" w:hint="default"/>
      </w:rPr>
    </w:lvl>
    <w:lvl w:ilvl="6" w:tplc="11DC8772" w:tentative="1">
      <w:start w:val="1"/>
      <w:numFmt w:val="bullet"/>
      <w:lvlText w:val="•"/>
      <w:lvlJc w:val="left"/>
      <w:pPr>
        <w:tabs>
          <w:tab w:val="num" w:pos="5040"/>
        </w:tabs>
        <w:ind w:left="5040" w:hanging="360"/>
      </w:pPr>
      <w:rPr>
        <w:rFonts w:ascii="Times New Roman" w:hAnsi="Times New Roman" w:hint="default"/>
      </w:rPr>
    </w:lvl>
    <w:lvl w:ilvl="7" w:tplc="A3C8CE7E" w:tentative="1">
      <w:start w:val="1"/>
      <w:numFmt w:val="bullet"/>
      <w:lvlText w:val="•"/>
      <w:lvlJc w:val="left"/>
      <w:pPr>
        <w:tabs>
          <w:tab w:val="num" w:pos="5760"/>
        </w:tabs>
        <w:ind w:left="5760" w:hanging="360"/>
      </w:pPr>
      <w:rPr>
        <w:rFonts w:ascii="Times New Roman" w:hAnsi="Times New Roman" w:hint="default"/>
      </w:rPr>
    </w:lvl>
    <w:lvl w:ilvl="8" w:tplc="50B0EEAA" w:tentative="1">
      <w:start w:val="1"/>
      <w:numFmt w:val="bullet"/>
      <w:lvlText w:val="•"/>
      <w:lvlJc w:val="left"/>
      <w:pPr>
        <w:tabs>
          <w:tab w:val="num" w:pos="6480"/>
        </w:tabs>
        <w:ind w:left="6480" w:hanging="360"/>
      </w:pPr>
      <w:rPr>
        <w:rFonts w:ascii="Times New Roman" w:hAnsi="Times New Roman" w:hint="default"/>
      </w:r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774A09"/>
    <w:multiLevelType w:val="hybridMultilevel"/>
    <w:tmpl w:val="E564D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7D7E66"/>
    <w:multiLevelType w:val="hybridMultilevel"/>
    <w:tmpl w:val="CA7EC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4E2C7A"/>
    <w:multiLevelType w:val="hybridMultilevel"/>
    <w:tmpl w:val="18AA8432"/>
    <w:lvl w:ilvl="0" w:tplc="ECAE5112">
      <w:start w:val="1"/>
      <w:numFmt w:val="bullet"/>
      <w:lvlText w:val="•"/>
      <w:lvlJc w:val="left"/>
      <w:pPr>
        <w:tabs>
          <w:tab w:val="num" w:pos="720"/>
        </w:tabs>
        <w:ind w:left="720" w:hanging="360"/>
      </w:pPr>
      <w:rPr>
        <w:rFonts w:ascii="Times New Roman" w:hAnsi="Times New Roman" w:hint="default"/>
      </w:rPr>
    </w:lvl>
    <w:lvl w:ilvl="1" w:tplc="A8E84690" w:tentative="1">
      <w:start w:val="1"/>
      <w:numFmt w:val="bullet"/>
      <w:lvlText w:val="•"/>
      <w:lvlJc w:val="left"/>
      <w:pPr>
        <w:tabs>
          <w:tab w:val="num" w:pos="1440"/>
        </w:tabs>
        <w:ind w:left="1440" w:hanging="360"/>
      </w:pPr>
      <w:rPr>
        <w:rFonts w:ascii="Times New Roman" w:hAnsi="Times New Roman" w:hint="default"/>
      </w:rPr>
    </w:lvl>
    <w:lvl w:ilvl="2" w:tplc="58B6ADC4" w:tentative="1">
      <w:start w:val="1"/>
      <w:numFmt w:val="bullet"/>
      <w:lvlText w:val="•"/>
      <w:lvlJc w:val="left"/>
      <w:pPr>
        <w:tabs>
          <w:tab w:val="num" w:pos="2160"/>
        </w:tabs>
        <w:ind w:left="2160" w:hanging="360"/>
      </w:pPr>
      <w:rPr>
        <w:rFonts w:ascii="Times New Roman" w:hAnsi="Times New Roman" w:hint="default"/>
      </w:rPr>
    </w:lvl>
    <w:lvl w:ilvl="3" w:tplc="ABF42C48" w:tentative="1">
      <w:start w:val="1"/>
      <w:numFmt w:val="bullet"/>
      <w:lvlText w:val="•"/>
      <w:lvlJc w:val="left"/>
      <w:pPr>
        <w:tabs>
          <w:tab w:val="num" w:pos="2880"/>
        </w:tabs>
        <w:ind w:left="2880" w:hanging="360"/>
      </w:pPr>
      <w:rPr>
        <w:rFonts w:ascii="Times New Roman" w:hAnsi="Times New Roman" w:hint="default"/>
      </w:rPr>
    </w:lvl>
    <w:lvl w:ilvl="4" w:tplc="31BA0AD2" w:tentative="1">
      <w:start w:val="1"/>
      <w:numFmt w:val="bullet"/>
      <w:lvlText w:val="•"/>
      <w:lvlJc w:val="left"/>
      <w:pPr>
        <w:tabs>
          <w:tab w:val="num" w:pos="3600"/>
        </w:tabs>
        <w:ind w:left="3600" w:hanging="360"/>
      </w:pPr>
      <w:rPr>
        <w:rFonts w:ascii="Times New Roman" w:hAnsi="Times New Roman" w:hint="default"/>
      </w:rPr>
    </w:lvl>
    <w:lvl w:ilvl="5" w:tplc="63648338" w:tentative="1">
      <w:start w:val="1"/>
      <w:numFmt w:val="bullet"/>
      <w:lvlText w:val="•"/>
      <w:lvlJc w:val="left"/>
      <w:pPr>
        <w:tabs>
          <w:tab w:val="num" w:pos="4320"/>
        </w:tabs>
        <w:ind w:left="4320" w:hanging="360"/>
      </w:pPr>
      <w:rPr>
        <w:rFonts w:ascii="Times New Roman" w:hAnsi="Times New Roman" w:hint="default"/>
      </w:rPr>
    </w:lvl>
    <w:lvl w:ilvl="6" w:tplc="7C0AF718" w:tentative="1">
      <w:start w:val="1"/>
      <w:numFmt w:val="bullet"/>
      <w:lvlText w:val="•"/>
      <w:lvlJc w:val="left"/>
      <w:pPr>
        <w:tabs>
          <w:tab w:val="num" w:pos="5040"/>
        </w:tabs>
        <w:ind w:left="5040" w:hanging="360"/>
      </w:pPr>
      <w:rPr>
        <w:rFonts w:ascii="Times New Roman" w:hAnsi="Times New Roman" w:hint="default"/>
      </w:rPr>
    </w:lvl>
    <w:lvl w:ilvl="7" w:tplc="F216C00A" w:tentative="1">
      <w:start w:val="1"/>
      <w:numFmt w:val="bullet"/>
      <w:lvlText w:val="•"/>
      <w:lvlJc w:val="left"/>
      <w:pPr>
        <w:tabs>
          <w:tab w:val="num" w:pos="5760"/>
        </w:tabs>
        <w:ind w:left="5760" w:hanging="360"/>
      </w:pPr>
      <w:rPr>
        <w:rFonts w:ascii="Times New Roman" w:hAnsi="Times New Roman" w:hint="default"/>
      </w:rPr>
    </w:lvl>
    <w:lvl w:ilvl="8" w:tplc="C9729658" w:tentative="1">
      <w:start w:val="1"/>
      <w:numFmt w:val="bullet"/>
      <w:lvlText w:val="•"/>
      <w:lvlJc w:val="left"/>
      <w:pPr>
        <w:tabs>
          <w:tab w:val="num" w:pos="6480"/>
        </w:tabs>
        <w:ind w:left="6480" w:hanging="360"/>
      </w:pPr>
      <w:rPr>
        <w:rFonts w:ascii="Times New Roman" w:hAnsi="Times New Roman" w:hint="default"/>
      </w:rPr>
    </w:lvl>
  </w:abstractNum>
  <w:abstractNum w:abstractNumId="14">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1E326BC"/>
    <w:multiLevelType w:val="hybridMultilevel"/>
    <w:tmpl w:val="7EF88C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7773B46"/>
    <w:multiLevelType w:val="hybridMultilevel"/>
    <w:tmpl w:val="F74A80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D7D479D"/>
    <w:multiLevelType w:val="hybridMultilevel"/>
    <w:tmpl w:val="D4242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EA4A66"/>
    <w:multiLevelType w:val="hybridMultilevel"/>
    <w:tmpl w:val="FF2CED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3951BCE"/>
    <w:multiLevelType w:val="hybridMultilevel"/>
    <w:tmpl w:val="EC2269B0"/>
    <w:lvl w:ilvl="0" w:tplc="FCE8DC8A">
      <w:start w:val="1"/>
      <w:numFmt w:val="bullet"/>
      <w:lvlText w:val="•"/>
      <w:lvlJc w:val="left"/>
      <w:pPr>
        <w:tabs>
          <w:tab w:val="num" w:pos="720"/>
        </w:tabs>
        <w:ind w:left="720" w:hanging="360"/>
      </w:pPr>
      <w:rPr>
        <w:rFonts w:ascii="Times New Roman" w:hAnsi="Times New Roman" w:hint="default"/>
      </w:rPr>
    </w:lvl>
    <w:lvl w:ilvl="1" w:tplc="5AF26C96" w:tentative="1">
      <w:start w:val="1"/>
      <w:numFmt w:val="bullet"/>
      <w:lvlText w:val="•"/>
      <w:lvlJc w:val="left"/>
      <w:pPr>
        <w:tabs>
          <w:tab w:val="num" w:pos="1440"/>
        </w:tabs>
        <w:ind w:left="1440" w:hanging="360"/>
      </w:pPr>
      <w:rPr>
        <w:rFonts w:ascii="Times New Roman" w:hAnsi="Times New Roman" w:hint="default"/>
      </w:rPr>
    </w:lvl>
    <w:lvl w:ilvl="2" w:tplc="1BAE27D6" w:tentative="1">
      <w:start w:val="1"/>
      <w:numFmt w:val="bullet"/>
      <w:lvlText w:val="•"/>
      <w:lvlJc w:val="left"/>
      <w:pPr>
        <w:tabs>
          <w:tab w:val="num" w:pos="2160"/>
        </w:tabs>
        <w:ind w:left="2160" w:hanging="360"/>
      </w:pPr>
      <w:rPr>
        <w:rFonts w:ascii="Times New Roman" w:hAnsi="Times New Roman" w:hint="default"/>
      </w:rPr>
    </w:lvl>
    <w:lvl w:ilvl="3" w:tplc="8AFEC98E" w:tentative="1">
      <w:start w:val="1"/>
      <w:numFmt w:val="bullet"/>
      <w:lvlText w:val="•"/>
      <w:lvlJc w:val="left"/>
      <w:pPr>
        <w:tabs>
          <w:tab w:val="num" w:pos="2880"/>
        </w:tabs>
        <w:ind w:left="2880" w:hanging="360"/>
      </w:pPr>
      <w:rPr>
        <w:rFonts w:ascii="Times New Roman" w:hAnsi="Times New Roman" w:hint="default"/>
      </w:rPr>
    </w:lvl>
    <w:lvl w:ilvl="4" w:tplc="08F4D03E" w:tentative="1">
      <w:start w:val="1"/>
      <w:numFmt w:val="bullet"/>
      <w:lvlText w:val="•"/>
      <w:lvlJc w:val="left"/>
      <w:pPr>
        <w:tabs>
          <w:tab w:val="num" w:pos="3600"/>
        </w:tabs>
        <w:ind w:left="3600" w:hanging="360"/>
      </w:pPr>
      <w:rPr>
        <w:rFonts w:ascii="Times New Roman" w:hAnsi="Times New Roman" w:hint="default"/>
      </w:rPr>
    </w:lvl>
    <w:lvl w:ilvl="5" w:tplc="5F8AB574" w:tentative="1">
      <w:start w:val="1"/>
      <w:numFmt w:val="bullet"/>
      <w:lvlText w:val="•"/>
      <w:lvlJc w:val="left"/>
      <w:pPr>
        <w:tabs>
          <w:tab w:val="num" w:pos="4320"/>
        </w:tabs>
        <w:ind w:left="4320" w:hanging="360"/>
      </w:pPr>
      <w:rPr>
        <w:rFonts w:ascii="Times New Roman" w:hAnsi="Times New Roman" w:hint="default"/>
      </w:rPr>
    </w:lvl>
    <w:lvl w:ilvl="6" w:tplc="C87015BE" w:tentative="1">
      <w:start w:val="1"/>
      <w:numFmt w:val="bullet"/>
      <w:lvlText w:val="•"/>
      <w:lvlJc w:val="left"/>
      <w:pPr>
        <w:tabs>
          <w:tab w:val="num" w:pos="5040"/>
        </w:tabs>
        <w:ind w:left="5040" w:hanging="360"/>
      </w:pPr>
      <w:rPr>
        <w:rFonts w:ascii="Times New Roman" w:hAnsi="Times New Roman" w:hint="default"/>
      </w:rPr>
    </w:lvl>
    <w:lvl w:ilvl="7" w:tplc="8208D53A" w:tentative="1">
      <w:start w:val="1"/>
      <w:numFmt w:val="bullet"/>
      <w:lvlText w:val="•"/>
      <w:lvlJc w:val="left"/>
      <w:pPr>
        <w:tabs>
          <w:tab w:val="num" w:pos="5760"/>
        </w:tabs>
        <w:ind w:left="5760" w:hanging="360"/>
      </w:pPr>
      <w:rPr>
        <w:rFonts w:ascii="Times New Roman" w:hAnsi="Times New Roman" w:hint="default"/>
      </w:rPr>
    </w:lvl>
    <w:lvl w:ilvl="8" w:tplc="A43AE248" w:tentative="1">
      <w:start w:val="1"/>
      <w:numFmt w:val="bullet"/>
      <w:lvlText w:val="•"/>
      <w:lvlJc w:val="left"/>
      <w:pPr>
        <w:tabs>
          <w:tab w:val="num" w:pos="6480"/>
        </w:tabs>
        <w:ind w:left="6480" w:hanging="360"/>
      </w:pPr>
      <w:rPr>
        <w:rFonts w:ascii="Times New Roman" w:hAnsi="Times New Roman" w:hint="default"/>
      </w:rPr>
    </w:lvl>
  </w:abstractNum>
  <w:abstractNum w:abstractNumId="2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3">
    <w:nsid w:val="7A4463D5"/>
    <w:multiLevelType w:val="hybridMultilevel"/>
    <w:tmpl w:val="4948D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2"/>
  </w:num>
  <w:num w:numId="3">
    <w:abstractNumId w:val="17"/>
  </w:num>
  <w:num w:numId="4">
    <w:abstractNumId w:val="14"/>
  </w:num>
  <w:num w:numId="5">
    <w:abstractNumId w:val="15"/>
  </w:num>
  <w:num w:numId="6">
    <w:abstractNumId w:val="8"/>
  </w:num>
  <w:num w:numId="7">
    <w:abstractNumId w:val="10"/>
  </w:num>
  <w:num w:numId="8">
    <w:abstractNumId w:val="8"/>
  </w:num>
  <w:num w:numId="9">
    <w:abstractNumId w:val="3"/>
  </w:num>
  <w:num w:numId="10">
    <w:abstractNumId w:val="7"/>
  </w:num>
  <w:num w:numId="11">
    <w:abstractNumId w:val="5"/>
  </w:num>
  <w:num w:numId="12">
    <w:abstractNumId w:val="19"/>
  </w:num>
  <w:num w:numId="13">
    <w:abstractNumId w:val="18"/>
  </w:num>
  <w:num w:numId="14">
    <w:abstractNumId w:val="16"/>
  </w:num>
  <w:num w:numId="15">
    <w:abstractNumId w:val="20"/>
  </w:num>
  <w:num w:numId="16">
    <w:abstractNumId w:val="23"/>
  </w:num>
  <w:num w:numId="17">
    <w:abstractNumId w:val="4"/>
  </w:num>
  <w:num w:numId="18">
    <w:abstractNumId w:val="11"/>
  </w:num>
  <w:num w:numId="19">
    <w:abstractNumId w:val="6"/>
  </w:num>
  <w:num w:numId="20">
    <w:abstractNumId w:val="12"/>
  </w:num>
  <w:num w:numId="21">
    <w:abstractNumId w:val="13"/>
  </w:num>
  <w:num w:numId="22">
    <w:abstractNumId w:val="21"/>
  </w:num>
  <w:num w:numId="23">
    <w:abstractNumId w:val="9"/>
  </w:num>
  <w:num w:numId="24">
    <w:abstractNumId w:val="1"/>
  </w:num>
  <w:num w:numId="25">
    <w:abstractNumId w:val="2"/>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asser F Syed">
    <w15:presenceInfo w15:providerId="None" w15:userId="Yasser F Sye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6BED"/>
    <w:rsid w:val="00020D23"/>
    <w:rsid w:val="000232A3"/>
    <w:rsid w:val="000308A3"/>
    <w:rsid w:val="00031B7F"/>
    <w:rsid w:val="000362CC"/>
    <w:rsid w:val="000420AE"/>
    <w:rsid w:val="000458BC"/>
    <w:rsid w:val="00045C41"/>
    <w:rsid w:val="00046C03"/>
    <w:rsid w:val="000547A6"/>
    <w:rsid w:val="0005597A"/>
    <w:rsid w:val="0005724E"/>
    <w:rsid w:val="00064265"/>
    <w:rsid w:val="00065039"/>
    <w:rsid w:val="0007614F"/>
    <w:rsid w:val="00076DA4"/>
    <w:rsid w:val="000805D1"/>
    <w:rsid w:val="000A1217"/>
    <w:rsid w:val="000B0C0F"/>
    <w:rsid w:val="000B1C6B"/>
    <w:rsid w:val="000B4FF9"/>
    <w:rsid w:val="000C09AC"/>
    <w:rsid w:val="000C3735"/>
    <w:rsid w:val="000C5EE1"/>
    <w:rsid w:val="000E00F3"/>
    <w:rsid w:val="000E34D3"/>
    <w:rsid w:val="000E35F1"/>
    <w:rsid w:val="000E5717"/>
    <w:rsid w:val="000F158C"/>
    <w:rsid w:val="00102137"/>
    <w:rsid w:val="00102F3D"/>
    <w:rsid w:val="0010435E"/>
    <w:rsid w:val="00115C1B"/>
    <w:rsid w:val="00120653"/>
    <w:rsid w:val="00124E38"/>
    <w:rsid w:val="0012580B"/>
    <w:rsid w:val="00126900"/>
    <w:rsid w:val="00131923"/>
    <w:rsid w:val="00131F90"/>
    <w:rsid w:val="0013526E"/>
    <w:rsid w:val="001448F5"/>
    <w:rsid w:val="00146152"/>
    <w:rsid w:val="001507FA"/>
    <w:rsid w:val="00171371"/>
    <w:rsid w:val="00175A24"/>
    <w:rsid w:val="0018104A"/>
    <w:rsid w:val="00187E58"/>
    <w:rsid w:val="001A297E"/>
    <w:rsid w:val="001A368E"/>
    <w:rsid w:val="001A7329"/>
    <w:rsid w:val="001A792F"/>
    <w:rsid w:val="001B4E28"/>
    <w:rsid w:val="001B5CCB"/>
    <w:rsid w:val="001C3525"/>
    <w:rsid w:val="001C3AFB"/>
    <w:rsid w:val="001D1BD2"/>
    <w:rsid w:val="001E02BE"/>
    <w:rsid w:val="001E3A2D"/>
    <w:rsid w:val="001E3B37"/>
    <w:rsid w:val="001F131E"/>
    <w:rsid w:val="001F2594"/>
    <w:rsid w:val="001F6432"/>
    <w:rsid w:val="002055A6"/>
    <w:rsid w:val="00206460"/>
    <w:rsid w:val="002069B4"/>
    <w:rsid w:val="00215DFC"/>
    <w:rsid w:val="00217400"/>
    <w:rsid w:val="002212DF"/>
    <w:rsid w:val="00222CD4"/>
    <w:rsid w:val="00225016"/>
    <w:rsid w:val="002264A6"/>
    <w:rsid w:val="00227BA7"/>
    <w:rsid w:val="0023011C"/>
    <w:rsid w:val="00234AEB"/>
    <w:rsid w:val="002375C1"/>
    <w:rsid w:val="00253992"/>
    <w:rsid w:val="0025538A"/>
    <w:rsid w:val="0026163E"/>
    <w:rsid w:val="00263398"/>
    <w:rsid w:val="00266F06"/>
    <w:rsid w:val="00275BCF"/>
    <w:rsid w:val="0027618D"/>
    <w:rsid w:val="00280EA5"/>
    <w:rsid w:val="00291E36"/>
    <w:rsid w:val="00292257"/>
    <w:rsid w:val="002937B0"/>
    <w:rsid w:val="002943DA"/>
    <w:rsid w:val="002A2021"/>
    <w:rsid w:val="002A54E0"/>
    <w:rsid w:val="002A6C76"/>
    <w:rsid w:val="002B00FA"/>
    <w:rsid w:val="002B1595"/>
    <w:rsid w:val="002B191D"/>
    <w:rsid w:val="002B23B7"/>
    <w:rsid w:val="002D0AF6"/>
    <w:rsid w:val="002D2FF7"/>
    <w:rsid w:val="002F0042"/>
    <w:rsid w:val="002F164D"/>
    <w:rsid w:val="002F2CF5"/>
    <w:rsid w:val="002F66D0"/>
    <w:rsid w:val="00306206"/>
    <w:rsid w:val="00317D85"/>
    <w:rsid w:val="00327C56"/>
    <w:rsid w:val="003315A1"/>
    <w:rsid w:val="00332F6F"/>
    <w:rsid w:val="003373EC"/>
    <w:rsid w:val="00342FF4"/>
    <w:rsid w:val="003455E0"/>
    <w:rsid w:val="00346148"/>
    <w:rsid w:val="003669EA"/>
    <w:rsid w:val="0036790F"/>
    <w:rsid w:val="003706CC"/>
    <w:rsid w:val="00372DA0"/>
    <w:rsid w:val="00377521"/>
    <w:rsid w:val="00377710"/>
    <w:rsid w:val="00384B05"/>
    <w:rsid w:val="003A012A"/>
    <w:rsid w:val="003A2D8E"/>
    <w:rsid w:val="003A7CE6"/>
    <w:rsid w:val="003C20E4"/>
    <w:rsid w:val="003C27D7"/>
    <w:rsid w:val="003D6342"/>
    <w:rsid w:val="003D7E10"/>
    <w:rsid w:val="003E6F90"/>
    <w:rsid w:val="003F0AA0"/>
    <w:rsid w:val="003F53B4"/>
    <w:rsid w:val="003F5D0F"/>
    <w:rsid w:val="00414101"/>
    <w:rsid w:val="004234F0"/>
    <w:rsid w:val="00423A21"/>
    <w:rsid w:val="00433DDB"/>
    <w:rsid w:val="00437619"/>
    <w:rsid w:val="004408CD"/>
    <w:rsid w:val="0044376C"/>
    <w:rsid w:val="00465A1E"/>
    <w:rsid w:val="004870D3"/>
    <w:rsid w:val="004A2A63"/>
    <w:rsid w:val="004B210C"/>
    <w:rsid w:val="004C19DF"/>
    <w:rsid w:val="004C3F41"/>
    <w:rsid w:val="004D405F"/>
    <w:rsid w:val="004D757E"/>
    <w:rsid w:val="004E0261"/>
    <w:rsid w:val="004E2824"/>
    <w:rsid w:val="004E33B0"/>
    <w:rsid w:val="004E4F4F"/>
    <w:rsid w:val="004E58E0"/>
    <w:rsid w:val="004E6789"/>
    <w:rsid w:val="004F1B6F"/>
    <w:rsid w:val="004F538C"/>
    <w:rsid w:val="004F61E3"/>
    <w:rsid w:val="00502A55"/>
    <w:rsid w:val="00502E10"/>
    <w:rsid w:val="00503107"/>
    <w:rsid w:val="0051015C"/>
    <w:rsid w:val="005124E7"/>
    <w:rsid w:val="00516AD2"/>
    <w:rsid w:val="00516C21"/>
    <w:rsid w:val="00516CF1"/>
    <w:rsid w:val="0053027B"/>
    <w:rsid w:val="00531AE9"/>
    <w:rsid w:val="005449CE"/>
    <w:rsid w:val="005509C0"/>
    <w:rsid w:val="00550A66"/>
    <w:rsid w:val="00560A35"/>
    <w:rsid w:val="00567EC7"/>
    <w:rsid w:val="00570013"/>
    <w:rsid w:val="005801A2"/>
    <w:rsid w:val="005813B8"/>
    <w:rsid w:val="005818C4"/>
    <w:rsid w:val="00582216"/>
    <w:rsid w:val="00582C04"/>
    <w:rsid w:val="00593FB8"/>
    <w:rsid w:val="005952A5"/>
    <w:rsid w:val="005A31D3"/>
    <w:rsid w:val="005A33A1"/>
    <w:rsid w:val="005B217D"/>
    <w:rsid w:val="005C385F"/>
    <w:rsid w:val="005C55B0"/>
    <w:rsid w:val="005C55EC"/>
    <w:rsid w:val="005E1AC6"/>
    <w:rsid w:val="005F6F1B"/>
    <w:rsid w:val="00614923"/>
    <w:rsid w:val="00624B33"/>
    <w:rsid w:val="0063041A"/>
    <w:rsid w:val="00630AA2"/>
    <w:rsid w:val="00646707"/>
    <w:rsid w:val="00657F7E"/>
    <w:rsid w:val="00662E58"/>
    <w:rsid w:val="00664DCF"/>
    <w:rsid w:val="006B0A59"/>
    <w:rsid w:val="006B3D46"/>
    <w:rsid w:val="006C5D39"/>
    <w:rsid w:val="006D1176"/>
    <w:rsid w:val="006D6D9B"/>
    <w:rsid w:val="006E2810"/>
    <w:rsid w:val="006E5417"/>
    <w:rsid w:val="006E54A4"/>
    <w:rsid w:val="007023DE"/>
    <w:rsid w:val="00712F60"/>
    <w:rsid w:val="00715F33"/>
    <w:rsid w:val="00720E3B"/>
    <w:rsid w:val="00732C3E"/>
    <w:rsid w:val="0074361A"/>
    <w:rsid w:val="0074393F"/>
    <w:rsid w:val="00745F6B"/>
    <w:rsid w:val="00755276"/>
    <w:rsid w:val="0075585E"/>
    <w:rsid w:val="00757A84"/>
    <w:rsid w:val="00761164"/>
    <w:rsid w:val="00770571"/>
    <w:rsid w:val="007768FF"/>
    <w:rsid w:val="007824D3"/>
    <w:rsid w:val="00784BB1"/>
    <w:rsid w:val="007941E6"/>
    <w:rsid w:val="00794FCC"/>
    <w:rsid w:val="00796EE3"/>
    <w:rsid w:val="007A7D29"/>
    <w:rsid w:val="007B4AB8"/>
    <w:rsid w:val="007B4C94"/>
    <w:rsid w:val="007D1181"/>
    <w:rsid w:val="007E01A3"/>
    <w:rsid w:val="007E03C4"/>
    <w:rsid w:val="007E6C0F"/>
    <w:rsid w:val="007F04C7"/>
    <w:rsid w:val="007F1F8B"/>
    <w:rsid w:val="007F61B6"/>
    <w:rsid w:val="007F67A1"/>
    <w:rsid w:val="00811C05"/>
    <w:rsid w:val="008206C8"/>
    <w:rsid w:val="0086387C"/>
    <w:rsid w:val="00874A6C"/>
    <w:rsid w:val="00876C65"/>
    <w:rsid w:val="00877D8C"/>
    <w:rsid w:val="00880A41"/>
    <w:rsid w:val="00897C81"/>
    <w:rsid w:val="008A4B4C"/>
    <w:rsid w:val="008B47B5"/>
    <w:rsid w:val="008C239F"/>
    <w:rsid w:val="008C5415"/>
    <w:rsid w:val="008D6BF9"/>
    <w:rsid w:val="008D73EA"/>
    <w:rsid w:val="008E480C"/>
    <w:rsid w:val="008F0F10"/>
    <w:rsid w:val="00905385"/>
    <w:rsid w:val="00905ED3"/>
    <w:rsid w:val="00907757"/>
    <w:rsid w:val="00910A21"/>
    <w:rsid w:val="009147FF"/>
    <w:rsid w:val="00916F27"/>
    <w:rsid w:val="009212B0"/>
    <w:rsid w:val="00921FA1"/>
    <w:rsid w:val="009234A5"/>
    <w:rsid w:val="009250DA"/>
    <w:rsid w:val="0092643B"/>
    <w:rsid w:val="00933453"/>
    <w:rsid w:val="009336F7"/>
    <w:rsid w:val="0093636C"/>
    <w:rsid w:val="009374A7"/>
    <w:rsid w:val="0094255C"/>
    <w:rsid w:val="0094409C"/>
    <w:rsid w:val="00955F6D"/>
    <w:rsid w:val="00975472"/>
    <w:rsid w:val="00980550"/>
    <w:rsid w:val="0098551D"/>
    <w:rsid w:val="0099518F"/>
    <w:rsid w:val="009A3FC2"/>
    <w:rsid w:val="009A4542"/>
    <w:rsid w:val="009A523D"/>
    <w:rsid w:val="009A7136"/>
    <w:rsid w:val="009B02A1"/>
    <w:rsid w:val="009B3139"/>
    <w:rsid w:val="009E3AAC"/>
    <w:rsid w:val="009E622B"/>
    <w:rsid w:val="009E675E"/>
    <w:rsid w:val="009F3B83"/>
    <w:rsid w:val="009F496B"/>
    <w:rsid w:val="00A01439"/>
    <w:rsid w:val="00A02E61"/>
    <w:rsid w:val="00A02F3E"/>
    <w:rsid w:val="00A05CFF"/>
    <w:rsid w:val="00A13048"/>
    <w:rsid w:val="00A22AEC"/>
    <w:rsid w:val="00A23A45"/>
    <w:rsid w:val="00A26CE8"/>
    <w:rsid w:val="00A36E20"/>
    <w:rsid w:val="00A42C99"/>
    <w:rsid w:val="00A46843"/>
    <w:rsid w:val="00A52802"/>
    <w:rsid w:val="00A56B97"/>
    <w:rsid w:val="00A6093D"/>
    <w:rsid w:val="00A710F5"/>
    <w:rsid w:val="00A74231"/>
    <w:rsid w:val="00A767DC"/>
    <w:rsid w:val="00A76A6D"/>
    <w:rsid w:val="00A83253"/>
    <w:rsid w:val="00A86A4E"/>
    <w:rsid w:val="00AA6E84"/>
    <w:rsid w:val="00AB073E"/>
    <w:rsid w:val="00AB6D43"/>
    <w:rsid w:val="00AD05A8"/>
    <w:rsid w:val="00AD12F3"/>
    <w:rsid w:val="00AE17F4"/>
    <w:rsid w:val="00AE341B"/>
    <w:rsid w:val="00AE4F20"/>
    <w:rsid w:val="00AF3736"/>
    <w:rsid w:val="00AF4AA9"/>
    <w:rsid w:val="00AF7E7F"/>
    <w:rsid w:val="00B07CA7"/>
    <w:rsid w:val="00B1279A"/>
    <w:rsid w:val="00B1499B"/>
    <w:rsid w:val="00B20FA5"/>
    <w:rsid w:val="00B2319C"/>
    <w:rsid w:val="00B263BC"/>
    <w:rsid w:val="00B3728D"/>
    <w:rsid w:val="00B40452"/>
    <w:rsid w:val="00B4194A"/>
    <w:rsid w:val="00B50DEE"/>
    <w:rsid w:val="00B5222E"/>
    <w:rsid w:val="00B53179"/>
    <w:rsid w:val="00B600CD"/>
    <w:rsid w:val="00B61C96"/>
    <w:rsid w:val="00B73A2A"/>
    <w:rsid w:val="00B86F3B"/>
    <w:rsid w:val="00B90BF2"/>
    <w:rsid w:val="00B94B06"/>
    <w:rsid w:val="00B94C28"/>
    <w:rsid w:val="00B9617C"/>
    <w:rsid w:val="00BA2872"/>
    <w:rsid w:val="00BB333B"/>
    <w:rsid w:val="00BC10BA"/>
    <w:rsid w:val="00BC5AFD"/>
    <w:rsid w:val="00BD5566"/>
    <w:rsid w:val="00BF1914"/>
    <w:rsid w:val="00BF64FB"/>
    <w:rsid w:val="00BF76F4"/>
    <w:rsid w:val="00C04F43"/>
    <w:rsid w:val="00C0609D"/>
    <w:rsid w:val="00C115AB"/>
    <w:rsid w:val="00C14A03"/>
    <w:rsid w:val="00C23F65"/>
    <w:rsid w:val="00C26CCB"/>
    <w:rsid w:val="00C30249"/>
    <w:rsid w:val="00C3723B"/>
    <w:rsid w:val="00C40ABF"/>
    <w:rsid w:val="00C4227B"/>
    <w:rsid w:val="00C42466"/>
    <w:rsid w:val="00C50132"/>
    <w:rsid w:val="00C606C9"/>
    <w:rsid w:val="00C67CDB"/>
    <w:rsid w:val="00C80288"/>
    <w:rsid w:val="00C82FB1"/>
    <w:rsid w:val="00C84003"/>
    <w:rsid w:val="00C90650"/>
    <w:rsid w:val="00C97D78"/>
    <w:rsid w:val="00CA5650"/>
    <w:rsid w:val="00CB304E"/>
    <w:rsid w:val="00CB77B4"/>
    <w:rsid w:val="00CC0634"/>
    <w:rsid w:val="00CC2AAE"/>
    <w:rsid w:val="00CC5A42"/>
    <w:rsid w:val="00CD0EAB"/>
    <w:rsid w:val="00CE5E02"/>
    <w:rsid w:val="00CF34DB"/>
    <w:rsid w:val="00CF558F"/>
    <w:rsid w:val="00CF7397"/>
    <w:rsid w:val="00D00028"/>
    <w:rsid w:val="00D010C0"/>
    <w:rsid w:val="00D04ED9"/>
    <w:rsid w:val="00D073E2"/>
    <w:rsid w:val="00D21F25"/>
    <w:rsid w:val="00D446EC"/>
    <w:rsid w:val="00D503B6"/>
    <w:rsid w:val="00D51BF0"/>
    <w:rsid w:val="00D54FF5"/>
    <w:rsid w:val="00D55942"/>
    <w:rsid w:val="00D65BE4"/>
    <w:rsid w:val="00D70CDE"/>
    <w:rsid w:val="00D807BF"/>
    <w:rsid w:val="00D81596"/>
    <w:rsid w:val="00D82FCC"/>
    <w:rsid w:val="00D84248"/>
    <w:rsid w:val="00D87C29"/>
    <w:rsid w:val="00D96DAA"/>
    <w:rsid w:val="00DA17FC"/>
    <w:rsid w:val="00DA6277"/>
    <w:rsid w:val="00DA7887"/>
    <w:rsid w:val="00DB2C26"/>
    <w:rsid w:val="00DC3EAC"/>
    <w:rsid w:val="00DC67C2"/>
    <w:rsid w:val="00DD0051"/>
    <w:rsid w:val="00DD02F4"/>
    <w:rsid w:val="00DE4065"/>
    <w:rsid w:val="00DE6B43"/>
    <w:rsid w:val="00DF17F1"/>
    <w:rsid w:val="00DF743B"/>
    <w:rsid w:val="00DF780D"/>
    <w:rsid w:val="00E107E9"/>
    <w:rsid w:val="00E11923"/>
    <w:rsid w:val="00E11939"/>
    <w:rsid w:val="00E262D4"/>
    <w:rsid w:val="00E36250"/>
    <w:rsid w:val="00E36C24"/>
    <w:rsid w:val="00E54511"/>
    <w:rsid w:val="00E61DAC"/>
    <w:rsid w:val="00E629FD"/>
    <w:rsid w:val="00E67244"/>
    <w:rsid w:val="00E71951"/>
    <w:rsid w:val="00E72B80"/>
    <w:rsid w:val="00E75FE3"/>
    <w:rsid w:val="00E8047A"/>
    <w:rsid w:val="00E86C4C"/>
    <w:rsid w:val="00E907A3"/>
    <w:rsid w:val="00EA4758"/>
    <w:rsid w:val="00EA5AE0"/>
    <w:rsid w:val="00EB7AB1"/>
    <w:rsid w:val="00ED3D6F"/>
    <w:rsid w:val="00EE6AF5"/>
    <w:rsid w:val="00EE6FC3"/>
    <w:rsid w:val="00EE7CD8"/>
    <w:rsid w:val="00EF08ED"/>
    <w:rsid w:val="00EF40A2"/>
    <w:rsid w:val="00EF48CC"/>
    <w:rsid w:val="00F00801"/>
    <w:rsid w:val="00F07FCC"/>
    <w:rsid w:val="00F33F1A"/>
    <w:rsid w:val="00F50DD6"/>
    <w:rsid w:val="00F55DA5"/>
    <w:rsid w:val="00F711F1"/>
    <w:rsid w:val="00F71D3F"/>
    <w:rsid w:val="00F73032"/>
    <w:rsid w:val="00F848FC"/>
    <w:rsid w:val="00F85FE9"/>
    <w:rsid w:val="00F9282A"/>
    <w:rsid w:val="00F96BAD"/>
    <w:rsid w:val="00FA139D"/>
    <w:rsid w:val="00FB0E84"/>
    <w:rsid w:val="00FD01C2"/>
    <w:rsid w:val="00FD2E0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4BE94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9E675E"/>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9F3B83"/>
    <w:rPr>
      <w:b/>
      <w:bCs/>
      <w:sz w:val="20"/>
    </w:rPr>
  </w:style>
  <w:style w:type="paragraph" w:styleId="ListParagraph">
    <w:name w:val="List Paragraph"/>
    <w:basedOn w:val="Normal"/>
    <w:uiPriority w:val="34"/>
    <w:qFormat/>
    <w:rsid w:val="009E675E"/>
    <w:pPr>
      <w:tabs>
        <w:tab w:val="clear" w:pos="360"/>
        <w:tab w:val="clear" w:pos="720"/>
        <w:tab w:val="clear" w:pos="1080"/>
        <w:tab w:val="clear" w:pos="1440"/>
      </w:tabs>
      <w:overflowPunct/>
      <w:autoSpaceDE/>
      <w:autoSpaceDN/>
      <w:adjustRightInd/>
      <w:spacing w:before="0"/>
      <w:ind w:left="720"/>
      <w:contextualSpacing/>
      <w:textAlignment w:val="auto"/>
    </w:pPr>
    <w:rPr>
      <w:sz w:val="24"/>
      <w:szCs w:val="24"/>
    </w:rPr>
  </w:style>
  <w:style w:type="paragraph" w:customStyle="1" w:styleId="tableheading">
    <w:name w:val="table heading"/>
    <w:basedOn w:val="Normal"/>
    <w:rsid w:val="00880A41"/>
    <w:pPr>
      <w:keepNext/>
      <w:keepLines/>
      <w:tabs>
        <w:tab w:val="clear" w:pos="360"/>
        <w:tab w:val="clear" w:pos="720"/>
        <w:tab w:val="clear" w:pos="1080"/>
        <w:tab w:val="clear" w:pos="1440"/>
      </w:tabs>
      <w:spacing w:before="0" w:after="60"/>
      <w:jc w:val="both"/>
    </w:pPr>
    <w:rPr>
      <w:b/>
      <w:bCs/>
      <w:szCs w:val="24"/>
      <w:lang w:val="en-GB"/>
    </w:rPr>
  </w:style>
  <w:style w:type="paragraph" w:customStyle="1" w:styleId="tablecell">
    <w:name w:val="table cell"/>
    <w:basedOn w:val="Normal"/>
    <w:rsid w:val="00880A41"/>
    <w:pPr>
      <w:keepNext/>
      <w:keepLines/>
      <w:tabs>
        <w:tab w:val="clear" w:pos="360"/>
        <w:tab w:val="clear" w:pos="720"/>
        <w:tab w:val="clear" w:pos="1080"/>
        <w:tab w:val="clear" w:pos="1440"/>
      </w:tabs>
      <w:spacing w:before="0" w:after="60"/>
      <w:jc w:val="both"/>
    </w:pPr>
    <w:rPr>
      <w:szCs w:val="24"/>
      <w:lang w:val="en-GB"/>
    </w:rPr>
  </w:style>
  <w:style w:type="table" w:styleId="TableGrid">
    <w:name w:val="Table Grid"/>
    <w:basedOn w:val="TableNormal"/>
    <w:rsid w:val="00A22A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905385"/>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58986">
      <w:bodyDiv w:val="1"/>
      <w:marLeft w:val="0"/>
      <w:marRight w:val="0"/>
      <w:marTop w:val="0"/>
      <w:marBottom w:val="0"/>
      <w:divBdr>
        <w:top w:val="none" w:sz="0" w:space="0" w:color="auto"/>
        <w:left w:val="none" w:sz="0" w:space="0" w:color="auto"/>
        <w:bottom w:val="none" w:sz="0" w:space="0" w:color="auto"/>
        <w:right w:val="none" w:sz="0" w:space="0" w:color="auto"/>
      </w:divBdr>
      <w:divsChild>
        <w:div w:id="625426207">
          <w:marLeft w:val="965"/>
          <w:marRight w:val="0"/>
          <w:marTop w:val="600"/>
          <w:marBottom w:val="0"/>
          <w:divBdr>
            <w:top w:val="none" w:sz="0" w:space="0" w:color="auto"/>
            <w:left w:val="none" w:sz="0" w:space="0" w:color="auto"/>
            <w:bottom w:val="none" w:sz="0" w:space="0" w:color="auto"/>
            <w:right w:val="none" w:sz="0" w:space="0" w:color="auto"/>
          </w:divBdr>
        </w:div>
        <w:div w:id="1717311840">
          <w:marLeft w:val="965"/>
          <w:marRight w:val="0"/>
          <w:marTop w:val="600"/>
          <w:marBottom w:val="0"/>
          <w:divBdr>
            <w:top w:val="none" w:sz="0" w:space="0" w:color="auto"/>
            <w:left w:val="none" w:sz="0" w:space="0" w:color="auto"/>
            <w:bottom w:val="none" w:sz="0" w:space="0" w:color="auto"/>
            <w:right w:val="none" w:sz="0" w:space="0" w:color="auto"/>
          </w:divBdr>
        </w:div>
      </w:divsChild>
    </w:div>
    <w:div w:id="1039623009">
      <w:bodyDiv w:val="1"/>
      <w:marLeft w:val="0"/>
      <w:marRight w:val="0"/>
      <w:marTop w:val="0"/>
      <w:marBottom w:val="0"/>
      <w:divBdr>
        <w:top w:val="none" w:sz="0" w:space="0" w:color="auto"/>
        <w:left w:val="none" w:sz="0" w:space="0" w:color="auto"/>
        <w:bottom w:val="none" w:sz="0" w:space="0" w:color="auto"/>
        <w:right w:val="none" w:sz="0" w:space="0" w:color="auto"/>
      </w:divBdr>
      <w:divsChild>
        <w:div w:id="1606157717">
          <w:marLeft w:val="965"/>
          <w:marRight w:val="0"/>
          <w:marTop w:val="600"/>
          <w:marBottom w:val="0"/>
          <w:divBdr>
            <w:top w:val="none" w:sz="0" w:space="0" w:color="auto"/>
            <w:left w:val="none" w:sz="0" w:space="0" w:color="auto"/>
            <w:bottom w:val="none" w:sz="0" w:space="0" w:color="auto"/>
            <w:right w:val="none" w:sz="0" w:space="0" w:color="auto"/>
          </w:divBdr>
        </w:div>
      </w:divsChild>
    </w:div>
    <w:div w:id="1320118367">
      <w:bodyDiv w:val="1"/>
      <w:marLeft w:val="0"/>
      <w:marRight w:val="0"/>
      <w:marTop w:val="0"/>
      <w:marBottom w:val="0"/>
      <w:divBdr>
        <w:top w:val="none" w:sz="0" w:space="0" w:color="auto"/>
        <w:left w:val="none" w:sz="0" w:space="0" w:color="auto"/>
        <w:bottom w:val="none" w:sz="0" w:space="0" w:color="auto"/>
        <w:right w:val="none" w:sz="0" w:space="0" w:color="auto"/>
      </w:divBdr>
      <w:divsChild>
        <w:div w:id="143668613">
          <w:marLeft w:val="965"/>
          <w:marRight w:val="0"/>
          <w:marTop w:val="600"/>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s://www.iso.org/obp/ui/" TargetMode="External"/><Relationship Id="rId12" Type="http://schemas.openxmlformats.org/officeDocument/2006/relationships/hyperlink" Target="http://ieeexplore.ieee.org/document/7560818/" TargetMode="External"/><Relationship Id="rId13" Type="http://schemas.openxmlformats.org/officeDocument/2006/relationships/hyperlink" Target="https://developer.apple.com/library/content/technotes/tn2227/_index.html" TargetMode="External"/><Relationship Id="rId14" Type="http://schemas.openxmlformats.org/officeDocument/2006/relationships/hyperlink" Target="https://kws.smpte.org/kws/public/projects/project/details?project_id=278" TargetMode="External"/><Relationship Id="rId15" Type="http://schemas.openxmlformats.org/officeDocument/2006/relationships/footer" Target="footer1.xml"/><Relationship Id="rId16" Type="http://schemas.openxmlformats.org/officeDocument/2006/relationships/fontTable" Target="fontTable.xml"/><Relationship Id="rId17" Type="http://schemas.microsoft.com/office/2011/relationships/people" Target="peop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emf"/><Relationship Id="rId10"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2671</Words>
  <Characters>15227</Characters>
  <Application>Microsoft Macintosh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17863</CharactersWithSpaces>
  <SharedDoc>false</SharedDoc>
  <HLinks>
    <vt:vector size="24" baseType="variant">
      <vt:variant>
        <vt:i4>6815771</vt:i4>
      </vt:variant>
      <vt:variant>
        <vt:i4>15</vt:i4>
      </vt:variant>
      <vt:variant>
        <vt:i4>0</vt:i4>
      </vt:variant>
      <vt:variant>
        <vt:i4>5</vt:i4>
      </vt:variant>
      <vt:variant>
        <vt:lpwstr>https://kws.smpte.org/kws/public/projects/project/details?project_id=278</vt:lpwstr>
      </vt:variant>
      <vt:variant>
        <vt:lpwstr/>
      </vt:variant>
      <vt:variant>
        <vt:i4>7995417</vt:i4>
      </vt:variant>
      <vt:variant>
        <vt:i4>12</vt:i4>
      </vt:variant>
      <vt:variant>
        <vt:i4>0</vt:i4>
      </vt:variant>
      <vt:variant>
        <vt:i4>5</vt:i4>
      </vt:variant>
      <vt:variant>
        <vt:lpwstr>https://developer.apple.com/library/content/technotes/tn2227/_index.html</vt:lpwstr>
      </vt:variant>
      <vt:variant>
        <vt:lpwstr/>
      </vt:variant>
      <vt:variant>
        <vt:i4>5701638</vt:i4>
      </vt:variant>
      <vt:variant>
        <vt:i4>9</vt:i4>
      </vt:variant>
      <vt:variant>
        <vt:i4>0</vt:i4>
      </vt:variant>
      <vt:variant>
        <vt:i4>5</vt:i4>
      </vt:variant>
      <vt:variant>
        <vt:lpwstr>http://ieeexplore.ieee.org/document/7560818/</vt:lpwstr>
      </vt:variant>
      <vt:variant>
        <vt:lpwstr/>
      </vt:variant>
      <vt:variant>
        <vt:i4>7077899</vt:i4>
      </vt:variant>
      <vt:variant>
        <vt:i4>6</vt:i4>
      </vt:variant>
      <vt:variant>
        <vt:i4>0</vt:i4>
      </vt:variant>
      <vt:variant>
        <vt:i4>5</vt:i4>
      </vt:variant>
      <vt:variant>
        <vt:lpwstr>https://www.iso.org/obp/ui/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dc:description/>
  <cp:lastModifiedBy>Yasser F Syed</cp:lastModifiedBy>
  <cp:revision>4</cp:revision>
  <dcterms:created xsi:type="dcterms:W3CDTF">2017-07-15T14:52:00Z</dcterms:created>
  <dcterms:modified xsi:type="dcterms:W3CDTF">2017-07-20T06:38:00Z</dcterms:modified>
</cp:coreProperties>
</file>