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6408"/>
        <w:gridCol w:w="3168"/>
      </w:tblGrid>
      <w:tr w:rsidR="00E61DAC" w:rsidRPr="005B217D" w14:paraId="17FEDF51" w14:textId="77777777">
        <w:tc>
          <w:tcPr>
            <w:tcW w:w="6408" w:type="dxa"/>
          </w:tcPr>
          <w:p w14:paraId="01A3D8CE" w14:textId="77777777" w:rsidR="006C5D39" w:rsidRPr="005B217D" w:rsidRDefault="005741C3" w:rsidP="00C97D78">
            <w:pPr>
              <w:tabs>
                <w:tab w:val="left" w:pos="7200"/>
              </w:tabs>
              <w:spacing w:before="0"/>
              <w:rPr>
                <w:b/>
                <w:szCs w:val="22"/>
                <w:lang w:val="en-CA"/>
              </w:rPr>
            </w:pPr>
            <w:r w:rsidRPr="005B217D">
              <w:rPr>
                <w:b/>
                <w:noProof/>
                <w:szCs w:val="22"/>
              </w:rPr>
              <mc:AlternateContent>
                <mc:Choice Requires="wpg">
                  <w:drawing>
                    <wp:anchor distT="0" distB="0" distL="114300" distR="114300" simplePos="0" relativeHeight="251656704" behindDoc="0" locked="0" layoutInCell="1" allowOverlap="1" wp14:anchorId="673A1FB4" wp14:editId="3BDF39E5">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3A85BCA"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6THDawAAMtWBQAOAAAAZHJzL2Uyb0RvYy54bWzsfV1zZjeO3n2q8h9UfZkqj3XOefXlWu/W&#10;rj2ebNUkmapVcq/pbru70pY6Us/Yk1T+ex4QAA8pEXio9Ts93qzmYo7t9xFIgiAIggD4d//w848f&#10;Tv789v7h/d3t16+W35y+Onl7+/ruzfvbH75+9d+vv/vi8tXJw6eb2zc3H+5u33796i9vH179w9//&#10;x//wdz99/Ortevfu7sObt/cnIHL78NVPH79+9e7Tp49fffnlw+t3b3+8efjN3ce3t/jx+7v7H28+&#10;4V/vf/jyzf3NT6D+44cv19PT8y9/urt/8/H+7vXbhwf812/1x1d/X+h///3b15/+2/ffP7z9dPLh&#10;61fo26fy//fl//8o///l3//dzVc/3N98fPf+tXXj5l/Rix9v3t+i0Urq25tPNyd/un//hNSP71/f&#10;3z3cff/pN6/vfvzy7vvv379+W8aA0Synj0bzu/u7P30sY/nhq59++FjZBNY+4tO/muzr//rnP9yf&#10;vH+DuXt1cnvzI6aotHqyCmt++vjDV0D87v7jv3z8w72OD//4+7vX//MBP3/5+Hf59x8UfPLHn/7L&#10;3RuQu/nTp7vCmp+/v/9RSGDQJz+XGfhLnYG3P386eY3/uF6dXS2Yp9f4aVvWw2oz9PodplH+6urV&#10;CX4qnbv56vW739rfHc7P9Y8OV+W3L2++0uZKF61LMh5I2cPOyIdfxsh/eXfz8W2ZnwdhkzFydUb+&#10;/v3t25NN+VgA39wqE1//fGtMPLm9++bdze0Pbwup6798BMMW+Qv0u/kT+ZcHzABlqrLnSsXamYqZ&#10;FX4eLgszK2tuvvp4//Dpd2/vfjyRf/j61Qf0t8zUzZ9///BJOrFDZOJu7757/+ED/vvNVx9uT35C&#10;T7cCf7j78P6N/CS/PNz/8MdvPtyf/PkGK+678r8yHvzSwiDZt28KqXdvb9781v750837D/rPaPrD&#10;rdDDINAZ+yddUv/n6vTqt5e/vTx8cVjPf/vF4fTbb7/4x+++OXxx/t1ycfbt9u0333y7/F/p2nL4&#10;6t37N2/e3krvfHkvh7lZN0WjC7Mu8MqEL3vqhVvorH9Lp8ssysSp6P3x7s1f/nDvswtB/EwSuXUS&#10;eZD56MQLK+mvLJGHq7IOynSWhX44P1OpVGn35boL3ItMjnaK/39k8tDJ5NlfXyZPvv/w/uP/EPUq&#10;ysQ2ocMF+gHdGGnMslZeNOa/O40J5aTGUNnDzz+TdP7nR9I53M0P5zAwZD9/0Zw4M2AT/ve2m8PS&#10;bWTz4q8vm42+HEqk2Zcv8vjvUx4vXB6/u3/7Vk7qJ5eNTPrB8aE9NZajjf4yfbSxnXo5LXvybklu&#10;pxBK0YfrVVkLzW79+k96vhEB9jMNjuhv7EDxwxtbSNc4cX7/4wcc/P/TlyeHk59OhGY5nOwQCHmF&#10;rGeHk3cn1p4QdDrQzBUU0IEtXiHrdjmmA6Okgi7G/cEOVSHruo7pQFVU0HI6JoTpq5gVoOHA4MWp&#10;oGUdE8I07JirgENyuG9QY0pLy+zlMhjc0nIbHBhPW8vv5fxqPLylZfh6FZBqWb6cXQSkWp5vgRAs&#10;LdOXw1lAquX6YQl61bF928ak4EfZ2X4WSMLasX0NRGFt2X4W8Grt2H4aiPnash1zM5zBtWX7VUSp&#10;5fpVwKq15fpFIKBry3Qom6BTLdfPA1Jby/Rl2caktpbrZ4EobC3Tl/UsINVy/RDI+tYyfdkC9bK1&#10;XD8EUrW1XF8isdpatmNFDBXM1rH9PFjNW8t2rNMhqUPH9otggIeW7WDomFTH9qtg3Rxati9Rr1q2&#10;r6fn4xk8tGxfzoNetWxf0eBw3RxatkNnjwfYsn2N1NWhZXug985arq8QvmGnzlquR5Rapq/nlwGl&#10;lumBUJ21PMeeHlBqeR5R6lh+FVFqWR6oz7OO45Ggn7UcDyidT3H8vOV4MDo5UdZNOZSC8wmOn7cc&#10;D0VTfH+1vUAKxKFfMeF6OW85Hgn5ecvyJVrF5y3Lo6V30fJ8wR4ylPKLlueRbXbRMn2JBOGiZXqk&#10;psQ0rrwK9fBFy/VtGSuEi5btC8yJ8QBbtkdG7EXH9mjPumjZHllCuLloBhjtpJct26Od9LJj+2lg&#10;Kly2bMfcDJXnZcv2yOi4bLl+ESzly5brF4F2uWyZfhlRapkeCdVly/PIpLpqeY4Dz1AQrlqWL0sg&#10;VLiT26fvEGzIuCHYQUtkfV61PI+Ml6uW5yLEw+m7apm+BRYHzpRNryL5vGq5Hkn6Vcv1+Pxw2vI9&#10;2tyX047xF8EQl9OW89HBbTntWH8ZmB1y8m54ERhDy2nH/Ei6ltOW+4FILKct91es++FELqct+wNJ&#10;XcRNUJXkGqnSpTugRmPsDqgrjmbjfnUn1JBWy/z1LGJ+d0QNabW8X7HT1X7BK1L9Hjfv9Hq3XPuZ&#10;LwQXgCe4h5YLefGWfLx7kNt2cYzAs3Ltrj2g5NcADFkTcLnpQ3s5GLIk4HLxQ8GQFQG7fyenDGEQ&#10;cPHgUMoy3YLGjMq9LOu1zGiBzw1SJq3A54a52DjhHpjqjI10mRuq+ACkMzjmz1CXc36Bzw1VzvIF&#10;PjfU1YaKM/lUZ2yo69xQ5eQtncHZeoa6nK4LfG6ocoIu8Lmhyim5wOeGKifhAp8bqpx2BY7z7MxQ&#10;DzZUnFmn4DZUnEun4DZUnD2n4DZUnC9n4HLElKHiEDkFt6GezQ1VDouF+txQz2yoZ3NDlWNfoT43&#10;VDnbCRynt5mhygGuwOeGKqe0Ap8bqhzFCnxuqHLcKvC5ocqRSuA4NM0MVY5NBT43VLs1uMbhZ4q6&#10;DfVibqhyxCmdmRuqHGMEjoPKTGfkqFLgc0OV40iBzw1VzhwFPjfUSxsqzg4zfZfTg1DHAWEKbkPV&#10;MCG6DcspoFCfG6pY+gU+N1Sx5gt8bqiLWOyCF6N8ZrDFKtc/mJvZYnnrH8wNuFjX+gdzQy4mtP7B&#10;5KB3w2ly0NV0QtTgFJeq8bR0g1bhMLP1HgG+j0N771+dILT3j9IIDNmbT2Lt+j9K1GK5MHyn94Xy&#10;33+8+/Pb67uC+CRGr8rWfpu4//7hdoDDRqDD8V/9+7Glht1lAlX3Tafh345W3er9V/92KNgREy3C&#10;9MlQOH9BKlZcisyg5mh5FKr32r/ae5MrHPbSJitsjhpOuNkATDYRgj0DW6B+Umqqbpaq+3yE/rWR&#10;GgyKOKWGcyvmANegUzA48DJqZtUv8CvOwOAUTWE4b0rfYFBMwfLJgnFfqFWTyvnlX+WbWetLNQP9&#10;Z//2sEMuu2bM4xI2HYJcYslIcQOVjVRulQosp1Zh+SwcVBUtOCyljVrfcOmawcx8hmsth1mj9RDq&#10;bPWvsheTVEZaD87+s38NZnMKF03WNzNgLbgDKt6p+FepmSW6b7T+s38Npo1iH0/bNFTOXLN7qkHo&#10;LflXWxQ/KOYd1mbWopktsHhTlHIWVxsZym0CsvTcEgCDc2rKDBxTUhi0sozzLBfvxRwZDCYBB0KN&#10;9E0iAACrp0RnvX91Cha53hcY6dumQ6gHYKfiX6NmC57B7PiNT8o3uYxF38iejKsbheVitIBhhRqD&#10;6ZxWJ4iP0L82Ult71bXiP/vXYWoVM5idzzBnKUOwnmQIDGYnJuxaKTU7+jCYHUqqv8xH6F8bqfj8&#10;0TcIcdqo+PM5DFeXczCjlo90hS1cGmWwOWrmtIMxlY10tZXFYLaV5nprtRXDULoLMZQOk6BsuTCU&#10;0srXFMIRCv8JyrwOOWozyWComX6VMw2EMZ9IbzFHrSbYBCW3rbTF1ThBaJkKIigJikCLOb9Wm22C&#10;kpAWTssMMEZLtTZB2eogKFtqRFZt3RIU9JyMkaF0M2GLW67PQIzCTNvl+mlx3clgbgCn+gkhHdo3&#10;orBtl2B63fYctkuYZLM9x/dDMlIJiQF72X7oezXZXWF4FWr5YaXaEeTU61YJgcFUkkYh59lmspj+&#10;Z6aQmWkUZmsvVx3VNsxPSAisLENgJuRimwBhr1vBZOonbWrbLZhNLZf0mAVmyEv8AGDkWGCWEDlj&#10;2LGGHFj8iJTPlK1RcpCyvYccyiS0CGPEes4EUiKeBJUrDzt5wpOc0bLlSQ6eto+xU6yfsDXhITwT&#10;270Vgm/SrvnpH17VbAR2UFnI6d9hxJfgfg7mwFBhXHBtm/Wt+mDyVeweHYQwp9Rs38ON6BQsp1Z9&#10;V/ksmIJZiDu4wsjebUMg69PsgIUsUIcR16BptYU4Gh3G3JY2BLL8zEG7wBuTTRasE1nL1EHrsClq&#10;K3Ee20mWWEaOymVXlffKllUZJbJ+UmY4rVxwDUXuAZRhK1lShiL3E47KZdtQUFvZhDsqV8uGQgDz&#10;BC0Yk78cZVytGWnuYXj94e7hrZKXmyktseFXVHKz1WSsdfUyurIap+V/1s0OpjUzmhoVWRUN1Fc5&#10;/af16ovvzi8vvjh8dzj74uri9PKL0+Xqn67OTw9Xh2+/66tolGRordXzC/Ju5Q7u6gwqTq7cut5P&#10;DpLXDql1P6THXpHDv+U6cFiZ4+T+7pOcoaWgEf7h3d39/3518hOKA3396uF//enm/u2rkw//fIui&#10;MVfLQczYT+VfDmcXWK8n9+0vf2x/ubl9DVJfv/r0CiF28o/ffNIKRH/6eP/+h3doSWsS3N79I2rl&#10;fP++lF6RvEitF4J+y798vnIhsG41wbgmdBZD10qGHC2hc5EweWhrvaDZEzrLfy8Fa6pJ46WD2uUx&#10;ndApwaVCE8uuzdVE4zUc9HAqWQgHba8FYXeqoBKLOyDUxm8eEFA+JASFUAltEr45IITDx465kpSk&#10;QY9grVYQ8rKGhLDXVMx2GRDCLFcQguWHhGBAV8x2GQxNNt2KKuk6g7GBtTtou4hItfxGiPuwU3Je&#10;qu1tyEAc8qmLl70KGCXe1J1UyZgbsFxMmYpCfHPQrY7rJc9tRKtl+7JEtDrGl1jlAS3ROnu/Sgbs&#10;gPNdVidqao3ZBVuioRVJaJfWuZ1KfPGoX62wa4bhqF8t79dLSewc0ep4Hwm8eM0qJ9YLiaEe0ep4&#10;X1LURv1qeb+eS8z5gFaf23km2QMDWl1u54oEyTGtjvclpXZEqxV7zRwf9avjfUkAGdHqeL9GY+x4&#10;fx7IapfeqQnko351vA9ptbxfIhUoW2+dbcnpHvJezp47qmTeDPol8bA7KqTV8l7ztUe0et5H/Wp5&#10;j6v9sUwcpngvx/C99yX9ZtSvnveBrIpHvNK6CrolXoQKWiJR7bI8o/1H/PQNqUC6ELy7o7C5DBeQ&#10;uEB2UtHCFqdoRZ0FMi9hvRW0lFylwfoR10xFlfSPAdu7TM9QDXaZnpE0dKmecJOMJb5L9SyVHAa9&#10;EhdV7XpMqmW7ZI2OKHVcL7lYA1Z1uZ4lg2dEqud6sFt3yZ4l+3tEqhP2SBa6ZM9DMMA+2TOykbpk&#10;z5K+M+hVn+wZrZsu2fMi2Knl3mGfwEjDd8mel4F12yd7RkpZrur3BiMDt8/2jBRpl+25LAHj5QZm&#10;bxHG4lDBd+meyxZorD7fM6TVyju8c2OJF+f0RL9aPbMgm3O4eiT8eoJWx/toQ5QYpZ1WxPsu6zPc&#10;qOUuraEVqGVx5lfUGhkQXd6npjgPNESX+BkaNnLJUFsMd54u8zM0uLrMT9yCjeWrS/0MDcEu9TPc&#10;MLrcz/Ui2MdKJPk+yEOg5/vkzxWZx0MJe5T8WYo7DNjfZ39up8HG+Cj7c5U0yyG1Vvo3HHCCvnXi&#10;H56DugTQLToI9QmgyPSM+taaOBt2rHHfugMt5iSg1h9pD4H+WcR1Xef0IlhPqA7ToOLzcXeqjXQ/&#10;jpUdsUjaunNtqd4ymtCuVlHoTVjkTrQOE8p4LB1yx7CjIn0mIao7LBS17mQbel6W/mgbLPalO9qG&#10;/iC4TJueRZIh1zd1lB0tuHhf0nAHecZ2cXNdPX55im/NJXGPPoFj0uBovO4TScI8Zru6uq53oIQ6&#10;JL9Q93CAHC6yLXBIr14EEDjUR4HPDdUig64hglPUoYYLdb+MIZ2xodYg0Bz+koYbpcq/pOFGnLFw&#10;husa55KL2EsabsTIlzTciDMW4PeShvuk3Icc2GQ7eEnDHRVD8ZQbJPrO7a6efIM/mNtf/w2l4cbW&#10;UzWfZu0nC6eE8TdnQZXjgYjpMmlDlSOA/sGcFVXMfP2DbqYlQuPn21+QeywHrBPkHouLcJR7rLYh&#10;jgxmvUW5x49xHl/iX81kgfMIg9ip+a/+VRSOZAWVBwbarOKYZV1zIv5VYhZExmBmpm4kUlKKsaJv&#10;G9w6as16Y/7VRs3OpDA1drf6RJBT8a9SqwHKLo3+s38NhhO79A0F3rK+efA0KsqlMKdGYDhZlkbz&#10;WbBqIxucslmjFnS+kWhbsyTglUipiWhL3wDPGhXPdIHlfLNNGvf7KTUpiifUSBa+ZQhstRaMz6V/&#10;dU7FFSnUWKqhVXzYkB+SDdULPcDVRHDGExY7b0kYG0vps/PxRvL2i6NIxltPi84O/ypbdlweceh6&#10;Fm6/fLzikpF20c+Uf64mSGylh/dLflNKzxUF5i/HqcNgrwHh/PCv8cVCjVdWEMAilxHlkLdrqmfF&#10;RUPaP0u1WGshGe+Xf61/jmOxuhbOveKaKm9XV9tKygIsll0Fp3lOz3K1VrLIPVEFdfcn6ZH59fwY&#10;tn4tUh/v0JF2dQ/F5cUkjtDzNJ/qZ/F59a/Nb8URPjsOm3g6v56FBG/0HI7w2emRFIbFcAsxB3Yc&#10;0S9yvQv9stRiRc43/zr/HMf4YjiSuY9YFG2XRdo7DvKf89nosYQkp4dSc1P0oAencCRvo84HfJo5&#10;Pd3f5JJgDpdbGrVdUlUCV446H8xoNRzJ7nFyTNub1oBpkg7WYUSWDUZMucVUGtPgBiM2mivcSf2N&#10;8JR0pLYdEOPLdw1S1wV3rGVSme52GBGlZ2YtkgXrGz1Zhwar511XS/7tzQumtc2qmTSSiFRaAjKZ&#10;UWuSbMeGIi16vhZrUqedbU1mQjHWuqVFJsoNqPwQ4iJJkmgqjGhBWy5MwD3RnbDXYGzxmWIg5yhX&#10;M1Qx6MaFrMlUMbhuI6vK1DNTgQZjRrHDCN/MJiHpQL4V0a3DdkC6E9mOXz2MrhL8+8hyqRem/rt/&#10;H+PIUrXDOysOVfxXYlkxy8DpMYuk4sgKcxyzmCpucrzMUnN6zPKruMlxsHxHp8csWMcRD1m1TKmF&#10;rfK3UovdcGzT8RMAU9uOm7QkEXKWa5ZKj8yHKYOVqe6KI7rbNNr0iRFWyoyGRCgbwal+WUntPDfs&#10;pk/cTNHXkz7hs+OYfVo9EYTPjmPK3jdw6lFRjzqC6XI+u4HHzgAVR+bXjB+E3ZF2tX/Uw2Xm28bW&#10;ZfWskdNH9dSR+XUcvqk8S2jaczyOs57Oac8pmQ95vUL6B/swHYc8rFFwZJ+pnuLcEpL3ZoQc1EzW&#10;rDvFod0ymLvYsTmkMHPYM/e/sYSYX6Yh2Z2DX02QhWvm6MauTWxZkEsYyaYR9pLd1M+C5ILICvrT&#10;6yabU7I11zuuXOPZgqUXazqnB7Z/6/ZNYSrlszeI+dqyYzuxWOduNiPUS3797auX/PpfeX491t6j&#10;/HrdrY+dYC/XJaL29IzTJNjj8KYvyNfT6C9LsC/x9noibJPnoYpqFHTJ/LKKRy0GCqZiNHHlKR3o&#10;0YopaW0DOm1Y9nmJy35KB/tYpSOx/wMyYEyFaPLfUzLQYxUjyRIDMm0sPHL6EAv/lAykgJGBWOyY&#10;pdQxeEoH+nQHBcPqcxDG/ekyEKLp6vIPSgrIoEMtn8tzqAMOSThJHX5EqOV0ybIcEWp5HbGo5XXJ&#10;8h8Q6nIOymPZg0nrUg5KDumIUivUyHEbTn+Xb1CKGIwotWKt9See8rvLNigpsiNKLb/LC9ej0bUM&#10;x8O5Q9kWe6XO3BYsfSmHVUHlAe9Bn8Q9XEFIwhzyqUuhL0/TjSi1HD8r+YJP+SQVBWtzV5JdOaLU&#10;cjxSJN3jyCWJZUSp5Xio2lqO41nZcZ9ajoMFYz61HEd3xqTE7V15gHjGMa0udT7qVZ85j9zzYbfE&#10;pK4NhqRapqN4eECq1SvR/PV589GSEe9B7dVlwHbUpdlBWC1Br1q+l1c5B7LQp80jXXLIqy5tHsld&#10;Q2EQd37tOiImA1It20tS8qhXU2yXk1htMFKefdp8JAxP0+ZHvWrZjucjx6xqub5KgtuAUpc1H62b&#10;Pmk+EAU521YelPdZB9oTrrIdFO17KNW3gyKtIM7L2ly0FUtFygrCE/RDPnUp85HtJPF9lVJ56XU0&#10;upbjwdbQJcyXF1UHhMRjXVsL7Kc+XT6Q8S5bPhpbny0f2AddsnxIqeV3ZB/0ufKS/DqQSzhSdg5E&#10;XWrZXZ6QHhDq8uQDQvCz7I2VSgcjQq18R2Pr3kSObJ9HKfJjqezeRI5sny5BXosbPd3TuzeRzyUF&#10;dzS6lt+R7dNlxyNNd0ipS46PbJ8uNz7aEbrU+Oik0WXGR7ZPlxgfrd4uLz7a8Lq0+EijdFnx0S7c&#10;JcVHWq7LiY+sqD4lHlWihmpOJn2X8sjMeJQQj5pvAbFWkccdazW5PH0dEGt1ecSv/jXk0ALq30OO&#10;BOJRNnxkbfQPIkcS37+HHNobUn14n4DIdulz4eNhdkfRyHpB9ZCmSSTQBxPQJcNH9kt5sabuSuBz&#10;RKw1HMMjaZcLH1rZku6y86xUIxgorz4X/irY5yUTZqcVGUR9KnxkEfWp8O3e85K9Pn4lW/w08LO9&#10;ZK8/SSi0a8Hrel2fZ/PaJcdL9voTRr48Ih1l88oxXRYfIgz0sjMXMcvHenlE+omI2QXudQ35yBkp&#10;J1nhe72LJnAcnwrcLwkJ3GYVke0zsyonT6Feb7xz6nK+LHCPuiBwGyrOiVOdsaHW5ykIdRsqaqPN&#10;UH/JXo80wUv2+q3kFEPaXrLX7x7kKWdYZLZ0JYVxZnWVg4Cohv0FlHz1lsJX+gdz6/do2eu/PBkd&#10;/hRJRpdTxygZXTwwGFkNpY+S0e2d+sphD0H2r4YiHxNlL/uQFh3lSt7741/t1yTKeEFoHROlexQJ&#10;nLWdjIT7eX5YHtQ2ibIxElqK8s3eWe5fZb09qkRAuoIJSPf/zwzKhcHebyIgHd0xQPAAYLXmlCxs&#10;9higqeYUlIuKvec9Bco7LvqMsuCIIF2heZ/EyUP7dHRQvhCkpCP6dAzQzOI09wjRUc9DEaarOmC6&#10;s3Dh1wVSfpKN7TkgN0pc8/pXNbBR+rwgEiOufSIlKXSCp0AIxVfLz4fu35YFUyDysJV2fA6Uh40b&#10;pc8MyvmkOqN6WZyJ/jVjqiypzwwiqY3acQIy7XNUVB7y7y3OofIV6rQISsUKKUrZerAT0zFRJKvB&#10;WmQonUeWUjqH0k2ZZcEfEWWO8Oqf8mXjX10+kyizrfPsDrNzqs/KW/KvtWi08rVvr1tWh5bT8K/R&#10;Un59RpSZjnCJZRI9icJFLYwiRstQeZ7Oppwgb19+fpQE9skYc51zVJTqHNaioXLNZIcXlsSjGuAo&#10;KInIA79IPtBRUcoJ1uIxUcov1qKh3IvmK9+/qgEk4k749RlRxgnSoqFy+TJ3BOJSMm1yVJTqCdbi&#10;EVH22jVp0VAWjgBHo0+zf3W63XVW00j8Z/8+C+buRkJtEiZhURBFNoRJmJCZITePm+uel5wl81UC&#10;g2Th5aL7t4FJaNBE344MQwwX10Tl2Y3PD1Obi2hJv4kgivnYMLNciCCZw4pssiXCCez9VcIkAUf6&#10;lttCJRjq+LDcfKyNHgmm8kYsWwnVLgzJjWmHESvfYeyIZY3OwuYmi50RberZgfN5MHZgNmpHgtkC&#10;ZNQcRvj214ERH603elQYcT25tjwyLD8910YZTDUSq/sl0bHQSMTP6FsbhenufCSYvNeFvtFqHJMw&#10;NZJYbR7UOiiNEm1pJhyhJqHrGAGpnPw8VH44cVoEpYMkvnPJPZDe56yQ9wKBwgLMDjqTKN01GK05&#10;lF15k35NofxsktP6G6CME/ls+wHsKCjjF6FlqFwbe7hBjvJAgs+IMq6SFo+J8gNcuoYsSBL++Wyl&#10;TaLsUpPQmkJZbALp11FRyq98C7SCFUcAma8wpzQHUpWaUzJXbi5+5oeeAuXNuT8+lSq/AMhBuuxJ&#10;c0cDmc1H5O5vgFKDhPXr86NMy+QyYxdoJJLhqCjTMvmeAnYWO+PzoWyCyKY/Y/08gxKxtpTSMUBm&#10;AubsVBCJZ9A+TYHIyUApHRGUBz1YcznI5A7qPdt1n4fKRcppHRHFQhF0nn+1KOJxsN4TlM42c3Ic&#10;H8U8Q+ok/YwoaA/RpMSx5ShSSVCtYOJyc+thLsiAoJRfLPjhWahcCZqpRZyUR0VpYABr8Zgoc9Xn&#10;5wEPMshR0N8iXyRg4ago1QCsRV3bxEnvgQG5NrFrekLreahc39txhlx//A1QxlXS++egyC2VBwbk&#10;fqlJlEoOa/Hzo1Svsn4ZKtdf5kEhV4THRJlnh7To4QN57x2Vy5f53sid9RzKggIILfNoEpSFBBwH&#10;pZ5WQsujBo4FM9HPJ6kGA/wbhnnMQK5WSnES7G5kZU7DLLSANfprhqkSIhuT31uRHbPe8jOGmL1y&#10;XFhu19S+zcGI9eb38iSmtsJyq9j7RsxihxF7vcJyI+i5sLnJYichc+ixg9wsTKWXUnsejPHNqB0X&#10;Rvx69ugyO+TPwlQjUWp2v5zv3vV++bgw4rLxu+8jwezum3iTbJdh9/J29z0LI8rBqX1emFoOxJvn&#10;QYnEfXhsmE4WDS2Ygtmd+1wswOdE6QSw6IM5lHKC0XoWKrcVPfogR5kVThziZtEfB6XeM0ZLUdiE&#10;Mq+x9esJ6uXliZeXJ+7uf+UvT8g1xeOnJ8oGc+ynJxZ7cQcfLKb96YlVSpq+xllsrXr8Fz09sV7J&#10;Ww9CtTTzwxsb3jW02l7O8UJqaVuL0eMTeJt9TAkd3ildSl31ASUo5ArCq+xjSvD9VtByJaWPB5Rg&#10;ZlbQehFQgmduB51K2dsBJbgedhCq7A75hDPZDlqk7O2AkojNjkINzSEpMZN2VKkbOaIFLbujUPVy&#10;TKvl+rpG/erYvkptzJEotHxfV6ldPepXy/jlMqLVcX4LpKGv/3l+FvSr433Ur/5Zioj3ffnPiPdy&#10;P1R5v2zBGCVQuaLWRYqrD/glpRorCkWQxmPs3qZYT6W8+ohWx/vTNaDV8f40WD/d8xSXgXh1z1OE&#10;S7F7nwIFcofS1b1PsUT6QW6aKrdQO3tMqmX8UqpZD5gFxbmTiuawe6FiKYVqR6RavmORjXvVsn0p&#10;pWVHpFptU14lGKxEuYuqXIB3aSwN/RsVgTDIVdROqjx3MehV90ZFIAvdCxWlNPaIUMv0YN0cWj1z&#10;cRoMrmV51KOW44dAzrvXKQKNjCj3nUkQleHi69+mkFcuBjMnt2KV3Wug9rqnKUqd9RGlVsgDfSA3&#10;YrU1CO+4Sy27A253z1JEAt69ShH1qBPvQCbhkNq7jd1oyO7uUYpAALo3KaJ5g89tby0Qye5JikOw&#10;3ronKQJzqnuRotS0HywSyYzdp208a92DFKUc+ohQy+1AtuXuqza2RLtB9yJFeVhmIJJwwDak1kCW&#10;5IKsNljeIxiRaqV7wRMYQxnoHqWITKD+UQoU9h+Tanl+FqhwuLX3ri+RNdw/SxGR6tgOm3nYK6lR&#10;WnkVmejdyxTracB2KRtYSS2nQbe6tylCO6N/nCKaw+51ijWyicUPsPcrmsTufYo1ssvEI7LTOgvU&#10;C25rdlRox3ZPVMhcD5Vn90bFGtmxuDBrWlwiWq3MYzWPRaJ7pkJaHPerVepxv1rer9ghx7RaqY/5&#10;1fJ+xWMDY1o974N13T9WseIttiGxct1b5zuUsP65ivUipNbxP9KExRu7NxoecOQB5AoLTeP+wYr4&#10;FC5e7J1aZB33L1ZArUZ8a2eh02MvLxNERX9LXNfLywRPqp3LWRh+qJeXCZ5wRg6YwhmcIdURnhdA&#10;fnmZIKq4/fIyQcQZC/S7xkFnRsTkqCMS+fIywdevTkup7o9W31xOEsKZGpGSr1ULzLuucS4EDtuo&#10;UPcrsRwuVr/AYdjPzKpY9gXuQRCEug0V5vkUddiIhbqHChDqNtQaEpXDxcoW6rCjZzojhnSBzw3V&#10;IhCvazAm6YwNFU+zTXXGhlqjDXPqxaiVzovZOkO/2K36B3PD9UABtDA3t8X61BbmhlwMTP2DTpR/&#10;cQl9cQFICX1xYoxK6Jff0TC8uca7qIh+RZKwpoojMVewyYvMLdM476EX7/KvFvHa6TkH/Xf/PsLB&#10;X6LS4r/79zHO59x/9+8zcV6uAG6MtN3n4qo283751/rn9I6Oy6OSVnFmiGSh/Xy8z8RVlebj9K+P&#10;1+hRHLxq0r9pnCsLb8+/3q7TIzhxY5V2XTU4Hf8avWfi4KDK+Wxb8XrK+qf84zgd73pK1iXiQmW8&#10;cHrl/ZvG6W7C6RluIevcjLf1WDjxsst4SY309eg4Hy9Zb3LnUPrHcNg5jomTyx6hR6Kc1mmcjYPS&#10;m8XZeCk9k3tS2321ZDQEB+RyjyhF5cuxcLZ+V6Jf7BgNxyPpn4+X4EBHx3Es3OQ4JLSgyBVp14K3&#10;4bTNx4t1W+hRnNrMjN4iLnbpH6E3jzO+UHpqX7H5XXxfIHIwjzO+MHqu74+Gs3mj9Lx/+XpbXD+T&#10;9TuP8/6xdif7N6knl2mcr998v1wkHmFCjy8SJvEcHIKSMjtxcT1JcbY+joazcZD9fIHclfFSnMkB&#10;sTcWCU0S/lGcyQvDSdDXDD3HEXtNHqwr9CjO+jeNy+1JPyozu1PO6tq/3N6dx/k4GD2TF2KPy2P2&#10;Mh1zsKX6TvyU4F89LcgxH9QoTPuGa7N0rfnRnMBsZ2PU5O679C3feGdhNgRyrPTT0ywsP8xKrIMM&#10;AWfaTEdVWD5Sieco1HKYbZALcRhI6ItQqy5Wlwz/qoRIzM5zYPkugBytQq26jbwx/2qjz4XljdpO&#10;JjtuNgsW2j0Ny/WNbTsLKdZTYbmEmNGNiMd0CFb4Yxa25VunVWNb6oWZT5J/zeOgB7RpWD5Ztn0h&#10;IDMd6SxMla9sitnU26XpNCwfgp0Y5EHUrNFnwpAMOUONwXT7kCzHlJrDyBAmYTYLiJpIG30mjAzB&#10;qeVLxoS33gG4bPvX9smitpBdl/VfSWGDPhYoFzO1G0nyv4Lq7Y+Pyr86OgPls/McUD4zRikXLbXG&#10;64Wed9i/2nED5brTQDPNneVqQinNgWZYgI0pExXlk6YaxW+VFMnE4WqC0hQo55P1KQfpQsBBLuuT&#10;ghBlcSxQLgXWXA7CWUjME+YieQ6K7GPWIkOZ0U96/yxUrhbd63VEFDlY+x6cL8G676diY5ZLvryO&#10;BzLrLBdl95umHXdnxWcCma85X6hTILM88x1rCmTTklMyUM5xk5UpUC4qbqrlsjmJMpsptyVcL5D1&#10;p5oIruxMiT6PVq5jVI0SdXVsENHHuifNgfLRGaUpUC5WaiqQ3U1BZJ98Dijf4I3SFGhmdMR8UYfL&#10;FIiUblFKxO5SEG4lsqVgoNzSVRB5VkiZOQea4TicYlnHrbkpUK7LlBI5NjwHlIuKLilyKDJQrhIV&#10;tEdr+VHAv+1ZhqFUQyG9KmX681D53BgtpJxn02yqepmF5f2v1PIpsjJLUhYt7ZttXMytMQkzhpBr&#10;c99TiQNnEuY2Jtm/ngmDWZPxzU1W5kYzfyyDGd8mfXfMYagLfSHFnar7MZdxd2YizzVjiBmUCyJK&#10;jgGzITDv7iTM2DvroM51LbYsdZ7nEjILswiwWY99rk79moDE99VLh3xOKyxvtN50HAfmIXG5/Wvx&#10;29P3TblSrbdX+VqYhNmVGb3Os8vzuVs/Ss0cBWT78whpFtLngdH8atWOKyT0b79azVfXfqVLcH4A&#10;mr1KBj5TTPUKm+KeeXVOQwD8uEfOobbjoMZJPo4aenAknBQWgfuMtuuuELb3T+PUNGQhgvOhJbba&#10;mNFh9dlZqJ7cARa+UHq6+VB6UpBC+MxClqZxuk1xet6/XPVJaP5U/xxHju6LXVXTUDgPDWP0rCY4&#10;pechbpSeze+xcLZhWQWJ0PW/h/7le/PimwzWU6bXJGSozBvFmbxQnMkLw3koJuHfKrWZRO6PhQOd&#10;KXrTuMn+uZeXjcNxZJ3vIcP5upzHuf5j9GZxZm8Q/beHcOf72zTOwkjYvrBO43wcuX2Aagum/xjO&#10;9ekkjuznq+vTo+PIfEiBnLLvM5zbQ7M4whc7dLBQR5Qb1P4R+291fU9xNg5ix6K0hbWbnyimcTiq&#10;FT6TUwAKNR4ZZ2dnEkxYU7emcYQvngpG4glR4rKMl6dkPRNHggBruwzncZEkDLCmIk7j8nPvTo/h&#10;VI+ziMGaokkiC3ccWecefUocGjs9og8qvUkcam2l9pDTe+IMeimK/FIU+ddfFBm7wOOiyGVhHLso&#10;sqk3lMDDatprIm8Sd1tqIlfv8i+qiSwF84RmaWRcEVmreGpzUUHkUtJ1QAc6cK/oVMolPqWDfbBi&#10;SqmvAR2cjSpGi6w9pQN7qWJQvnA4LpwpK2YpReSe0sF+VjHnUuJw0B9MQsWUGsFPyXR1kEtB2AGd&#10;rgxyKd45IIQDZG1sWaR644hSy+qIUstqLek7otQyO6LUMhtZTUGfWnZHbGrZvZxHo2sZHk1cX/24&#10;FNYeDK+rfhzJklxW7Ty/CqSpL35c6rw9nb6u9vG6SC27Ua9apocrruU6Du4BqZbrqDWIoouDXrVs&#10;Xw+BmEtEUGXDISDVVT5eS0HCwQDluF9JoXLesFcSy1RBa6mFPSLVirpWPn46QLhHGlKXUiVuRKpl&#10;+2Uwg1K0au9VKTg3ItWy/aoUIR/0qmX7VgpUjki1bMfTa2NmdaWPt1JwcUBL7gVr5xE9H9BqGb+V&#10;YpcjWi3jly3QDRj13uK2StnaEa2W88sh4Jekj9Teb6WA9YhWy/oFOnsoXF0R5K0U4RzR6niv5U+f&#10;zmNXB3mLlk9XCBm1N8b96iohb4dgVYs7pXJi1RrWg351vI92Qbka3WmhAPeQX1095LhfLe9FkYxp&#10;dXIf9qvl/boF/OqKIm8Rra4s8npaCo0+5Zc4dyonYlot78N57EojhzLRFUdeLgJFKM6fvV+RrHb1&#10;kUO5Fwd+QytQ9X2J5EPA+65E8hbtQOIaqi2GeqKrkbxFFuRFx/tIf4mTqba44emAoc6Ri/KKCvWq&#10;1D2rqPUqotXKfaTuxVfVkApYL6+WVlS0Ccn1RQVptdiB9hInVUVFW2NXJXktdaBHpFrG4xWC4boW&#10;Z1JtLzQjuiLJUHBjUh3bYQINp1AiAGqDWj746aoW11UFhSZXXyI52IDkGFZJLZEhiLJFLWo8wK5A&#10;sjz+MByguEf2BgO2d/WRl1I6eDCDqAjXkAo0s6Q+7+1F1hucjzsqsEfkmbSd0hbYzCgkt6OCPvWl&#10;kZclMCH60sghrVbFR1yXoMWJbrXSHlmnJdCi8iGYwL4kcnnjYzCB5dXdSipge18PGZvmUKwWuN/3&#10;AUYnKAmR3FHlDYRRt7pTa3SEWuTis3Z+CQzw8jLkjgpMEZx6G1ohqVbe9Rkg1Q0vBZ9fCj5rFM11&#10;zerI61hasOpLweeXgs+vrvFWj95o5DJjpQ6ua3ECAsd2ifvd65rLkcPlxClwnClnOmNRStc1CYRQ&#10;h34t1OeGanfx13gNZ6ozNtQaTZx35qXgc1QK22KsrnEomuG7Xb2/FHx+osXsYdbrmiCUS6TdhV/X&#10;lP8cbnc3LwWfb26fcN7jmlG/eU6I/3YFn2+iZVjMZFGXCyzhmYVYbGH9g8lBi8Grf9Bp5F9cg1rM&#10;+VKDGpbxqAY1jkFotsaURQWodTMiOTpGK4+DRnekwSmQs8KT0/yrSWr23Hvtu//qX0PhvCsN5tEM&#10;CPYSFDKgdHqdhn+VloVYMhSOJUIr7z04MIGyoElCC2lMhZbLmvfav9p7zxgiKJ1FkjvnZZ7yRDyz&#10;YQgtCxxkKJ1HN0B8aP7VIZolQUA6QgJSluYg255zhlq2DgFpcznIItIISKUvB5XzNWSUoeAF4ihL&#10;gCC0TJIZStUgQ83IgtfKzKfQ36JmKFVbBGVGOJFkSdkryzVfPIsXjWMwZRlr1DPVCGvNhGSVrSwo&#10;k+glOD1nlNxSqw+m2ncxI46oX8lQK+zNdTl8uwXGNgbxX2INkF1GsrumYLo6yfYHF7ZSy3dJqXIu&#10;jZJtWTKJZmC2u9E8A1ui+VpYbX9D9H26o27KN5Jhu9o7UtW952rfv7Y/W9nbeiL3n/3rMGuU9M02&#10;uXpgdyr+NWq2y9WTt//sX4fBPYrJwuJPGWJprPXo7FT869R0ThnMgtnxSRu13KAnIZqPGjUdgk9K&#10;zSLF8clhKr0sbtWUAy6xUmqWKgodkcLsqFYPdj5C/xp7Z2EqSPUpHqfiX6em+yiFqaqpT+84Ff8q&#10;te1UBUnOSdlQEW1SBE4uFY6D0+6J7ZDSswQoXOPM4UgphM203ILoq7xdXRLLmosAbp6VLwh2SumZ&#10;Txj32ZO43ODH7bm2S4oOIIJGcUQn7jjWrtPLl+1miacLKTyw48j8SkQWFB7iFHL+VRzhsxdG0BDZ&#10;MKEPkT7aLmIX0vmtuFyzILLD6BG5qjgiV46rb5X5+vavrfOKI/OGTbHwmbylg4gew5H1W3Fkfg2H&#10;2KSczxXH2jWDjFiyiNop41hJpZUdx+bDDUGyjrxdYrzVdtk6d75gnlM5rTjGP51fC/6M14ePA3Tz&#10;do0vdBxmIZOaK8UTJZb07PySxLDKZ7YP+nipnOp4WRl3b3dBUMYM/9gbXHVdUn1g65dYQpUewozy&#10;/j1XrzE5dXoE53q3Ptjpes+/pv8qbpJevZxyOv51esY/ur85jug13y8RZ5ryueKIfvF9n623imP0&#10;bBzUfjHcrD00bV+R/bzaYWR+3f6btSen7VMyvxJBI/bLtP1M9EG1x1m7at+TYwACFUv36KHCzh65&#10;kePZgbPnotwU8pxJoqlWFKYWDs8eFHO+eYLy7CGWDMGPxIRvdsBm5/AzO66TRv3wn68c5FwUvjHH&#10;hG18x/KGqHonVkP11JDJMr8PdHymO1fTnQzmzqZ8BXrpiyP5y0wvEXOw+vJybb2eqoRQP6M5EIlY&#10;ujsyh7kP9FgeVTMA8pFWby+Dme84XwuSbl20NIPZJpfvNYu5roiJighcbZRQMw9+LuOL6QaGUuuU&#10;oVQzEJQpBsIye2uMoDbdhhhKe0/4ZXdEBGV+FIZS8SEo2BQiPQw1Q8tiRnJSEhlP27Nbk5ySyT0B&#10;zTRnwpxTsu0wn2ZY9DI6AlItkYPsioyAtLlc2M07n4NM1AnIFFLOKFjvRR8R1JQ68tv/nA22+ZEr&#10;O2wspV+51vUIhxzlljtB+Xk63eItioNsQeZiyLczbY/soCoz/zrQS8WKl4oVv/6KFTABHlesKArk&#10;2BUrTFeo+3KvWHEQTSMVKw5wVKhx/4sqVuAwiRQXoQpibT0KqOM9kUTyF63BFgNeVIymqg8IQSVU&#10;UEAH6rpClsugQxh3BUme56A/UFEVgnrR44HBJtlBkqc2IIRdZscgY3zIIWjNCtokX2pACKbuDipl&#10;KwYc6hKAkEA4ptQy+yBJOyNKHbMDLnXZPyUraUSpZfdSkppHw+s4HkycWIGVUQjPCcbX8jwaXsty&#10;BIWMKfWFK4JOyfKqnVrPJRtsMD65pNxR65jpXd0KqUIwJtUKeTR/srhre9sm+VujXrVcR079UBTE&#10;j7mTugjkU6ybikIMcUCr5fuGkg3Dbok3Yad1kIzMgWCJ1VVRB9RZGNNqGY9TaECrFfcD6iyMabWc&#10;X88CgcD9StOvkFbL+vUy0AziW9/HiPzpcb9a3m9rxK8p3sttZm1xO5Ms6wHvu+oVG6rDDPt1aHm/&#10;RWMUo35vMdJ/crtWUYdTyWId9avl/XoVzKOcq3daJcN9RKvlvaRjj8fY8v4Q0mp5jxK1Y1pyBmr6&#10;FayhvnoFpHDYr756RUmQHoyxq16BnM+AVsv77SLYDrvqFdh7x91qWa/FPkbdalmPShJjUi3ntbbA&#10;iFTL+TUQ1K50xRopwq50RWCAdIUrVpRiGYqpHMDrRAec6spWLKgZMKbUCnwwfV3RimUNlnRftCIa&#10;Xsvzq0AQupIVpdDRYOvpKlacBepP3HyVT0inH8rBo3oVYz715SpOA8XQlasoqdEDieqrVZRaB6Px&#10;dYIedKoVc7xNHYyv5Xmw53SlKlYYBUNOdbUqkGs+lKiuVMUareNHtSoCUq2Yb6VGyIBTXa2KaFPt&#10;SlVsKIcwHmDL9MuzoFct17fLYE/talWI2TpmVqtdZFcadqsvVhEJe1esIrRBumoVa6lUNZDRrloF&#10;eB70q9XrWnBkRKtVMYdIhXb1KnBNOeZXV6/iENkzXcUKrVQ16lfL++1qGY+xr1mxRXq0r1mxnYfU&#10;OpMmGmZftkJGMJSLkkJX9dshUjh95Yo1kti+dsUhMgP74hVixQZ9a9VOQq2dBameMqbWHV/jkXYH&#10;WLzsHlHrZyHYGx/VsCj12gb651ERi4vAfC4PodTJghEUDLRVQaGBI0G3+852aNTZS02Ml5oYOAbA&#10;L/dSE+NJkrLUoRTO1FCpPN/bIpava8QjgWPpFuruDyVwKMgC9/i9HG5hwtc1XJzAbaj1sXMCx1Yu&#10;nXmpiSG3xOKA/nj3cPIzOPJSEyNKl7cL5etaGT4XMTmxiYjVMDACNwF+qYnxWCLlwCOMrIHEOSNf&#10;amJEAiznBGFkDcHMGelP/KHEhUe9sT8wGX6piSEaFcw6GVUOCWpiJH9gG+2eelbm4RcX0ZBDohTR&#10;ECN/WETjcepsVEZjQ5iDSBbJsa0wEkTi+b8MptJWr2M9Lt6/Fh9v8c4UBl5gCIjCyiI3PUuRwDyK&#10;GQzMqK1yvpdGGQyOoRmY7jgIY0kb9ddHGUzVLiYjp2aNEpjFRDNqnqefR8TA5VwYQt7YRHnZOZhO&#10;PeGHhUQTFCKmZaoYaqpFi4dmtHQCSAi2PTPJUCpoBGUZLHMoEuQlt6XgF0PBsc1RePqKozw4OG/R&#10;izIw1Ay/EFhR+pXzyyN+GUpXJUMpvwhKLh6orOIqZQY1JffLJEplgqzuxcvw5LrCH1hl1CwdkSgo&#10;BLcUblCYTgCD2UoiGnuxc/wkjOwmuNEqQ6Aw217zvWmxdHKyIeJGQBvNt9f6erK7FHwv96/u6V6H&#10;jOzpXt8M8RHZFlY8vKJdGEwXOzFy3GomMNv5SQaIFMiWnuXsMBRJuLXaDwgyyJhhxgFD6f6FwICU&#10;lkoQyeexiO85FLbErEUrSoWr9Qxleo8kN3mmVC7/jsrl2iLIYY+k/bJ9IkchH1RkoroVfGn4V5eI&#10;o/J+WY0yWF1ZvzzWPJ9tQ2Gzy2iZHYLqJylKlxqpemLh7SS5zxyJuOJLW1Tek7RDi4LHQTqjJRFN&#10;mKE5lBSSTInZTsLSwR2WqwoPqmevmJrhPBl8T0oWyDET/JA9IBupFybBdwqWi6MH82PEGTWHITpu&#10;CpavFDCijJTkOjus+rZ97frXtjldBWJzpH1zWD71npGAdZpS04WwkLpPckEpc0rqPjmMFEsxtpF6&#10;To4i2l07xnStonCQzJhhLZJaTsZ/bGQZLUMhXmQGlc+l0cKWPkGruvtcuvxrDpLCCan0xmlJ+bMJ&#10;FFlM2ntEe03RmuHESiwRa5GIvs62pCFnY3TUjBSuSIKcoDUl93hHLqVlSw0h1VMwYj84NWIamFKR&#10;lPdsnA4jxkGFEYVnU0DMA9OyCADJ+2bUECmUDkG3xBWBO1OwvFHb68SdmFGrsHzqKyyXNtuHt1rt&#10;2RWBf1UhmI2wkYITFZY3asl+CGdLR1phRCmoKSFFwjK+mQUmNb1SmM7pNCzvmxmaG4o6Zo2a1Yok&#10;gykYOYmZPb3Vi2yfS//acUC3640UdTEbnsJUnyKuMB2CnUE2UsHGqhsjiCyl5lm4DGYSgnjgbBY8&#10;8ZdoSzsqbqTomldMnoXlgmQn4g0vuGVDqLBckCT0FJbaRuomWQr3RoqbmH9gI7rXnA0UZv4NoqLd&#10;DcJg5ksmFeOqh4YcCUtUonCO4rzdXClVdxR8P9m8unfrAH92jlNR5zj1vR2IieeuvOPhvN1cjt0h&#10;ifjWfLzmBuU4nQ+Kk6wczC9yofJ2p3EqzZye9Y95h00bHyjO282thMX08YGcw91LT3F2M8BxJges&#10;XUlfkPkgDoDFLgk5Trd3irP7GY7TbY/j1KJE7HcuV9Ujy3Debo5b7S6NtevVhzjO5JSMY7VbDMYX&#10;5FlMze9qNg2l5+uDyEutK0Vxpk+JnK52i8XkfrUbY46bbNeus5k+8NtxjpvTG17PjOk1JL9M6dPV&#10;Aro4vTk97mXZmL73YnAc5+3m+5YHeSCPJV3nHjPC9lWvbM1xvq/m9gHeUtf5IHaEV6LeiF1Sw3em&#10;cbmZi8zb0j9mX3mFaeSs5Hz2WAJiJm5+1qQ4t07J/FrcNDN2vYIzM7G9MjOz2L0iKsfpfsTOE3Kc&#10;05MCkatpnMop8p3zeTM9yQ6ASEbS/pHz5I4j7Zq9wY6xyODVdsnhecfldtjmBzdytN+sYBbzFOw4&#10;Iqemd5mDYqs4sn79LMi8LJKpJ+co5rSpONKuZOsVekROHUfiJjZ7MoU5vHYc0UNWwnRD7cPs/LZV&#10;XC4vsh+U8RJnoeNkX8ra3XG5vMi+Ju2iLgChZziiT2XfLfSI72DH5et3x+VygPQ5bZc4qXccabfS&#10;y+VA7K8yXuJj2nFEDio9Mh+OI5cPqL6g/SPhEjuOtev02HwYjlza1HZrTo/7NP2rvs0dR9o1e0PO&#10;K+n6cBw59yDJU/mH7xQ9YidWesRP4zhWqd35gvoZef/8Dhz6PB1HxZHxOo5ciNb+kevVHcfkT9eb&#10;lDHNx+G4ufW2kOs5X7/sRRDXL+zOfMfl++COI/NrelciIVO+VBzRfxVH5MD2j4VEQ/g+s5CQOd+3&#10;FnK9XHHksnrH5fug79PiH834V3HEf+B2xELCZnZcLgdyfpJ9ZsG85P1zXC4Hcs5Serkc7DjCF7MT&#10;WTyUmZ2zsHzxulFMfPcOI6aLm+zEcvETAIluq7B83W7m7yHXQBVGZstOT+Tef7PDGNGhszBzlbET&#10;oCWdkqs9P6CSwE1/kYWYNX58JoGnfhpnMHeCEl3iMLJkzKXATojmySCRv3LwkgVNYXbOJerBzB6i&#10;ravXhoilUyNrATq12NKkb276Mph6OoiBhyJZ2igZgr2AQcxAdwMSmHsVKUznFLZWpvPd50lhHs6X&#10;UzNNDi6njZomJ/dq7i9mME8dy5fMal4awg+7qSco07wMpXZkvuL9FoCgXFHmjJWacVjIjJb58Qgt&#10;CwnJUR5fQlDmoSCoqRZNQ+Y2jwQPCidyreE3Ygyl9g5BWXZZjvLsMoZSThAUrA0ZY84Jf3eCoWZ4&#10;7zlohJb7TdPZXjx0hqCmxmi2Sy73fm/NUKo4GUr3wlwDeAoaQdkaYihtkWhDFHkqQsFgtooozBrN&#10;FXpNQCMwyywjm83i+QCEIThulS0/P2XWzDIGU9VJtlWPvSGWgYfyMBje2CpDyM0RT0Aj/vEaj0TU&#10;hqfB5laLJ6AR1JRJ6NFe+TDNeCBWqMWhEcvXgtomUflat+sY4o00w4GEPHpqWb5QLPiQnGM8aSwX&#10;bIueJCcsC/0hpzpPB8tbtLALEhnuqJz3phrJEdcTvXLBd1S+e1mULjvJq4uauQVUpzAfg6FymbCj&#10;HPN+uGuGGMPaffaWtoVws6cAXV8T/5LDcD2Sng5UrTPvl2l/ljTmvmbic3MYceF5YhZ5C7LCyA6m&#10;tg3zV9p1EnN/Omw2aSxfxJ6YRXzCDsNqzubUBkpyxhyVqwRDHSVjzByeJHPGUflsGopkjDkqX+xq&#10;jIu5nXHVUCRjzFH5Ru6ofIs2FLkwclTublYUyyszFHHVG4o4/h01M8aVmCFGi1w9OiqXaEORNaSS&#10;w7LPHJXLl6Ny+TIUud5yVN6irlqWfGYo4oN2VC7RNUMtn26HsdQzmyRiF/jVPzEMZmE2UpZT5rB8&#10;wdmuxHLKbCuUaMNM+VRYLkO2TdOcMnNJsdQzNZVYJI4nspGcMs9Qm4XlgmQGGo1iUguN5pTZSFkS&#10;rMNyDWN1CVikmNm+Gzk2VVguIWZvs2Qx9yCS6Dk7L7BgvArLlYOdZFjqmR2LWORhzVDLG60Zarkg&#10;eeoZSRabhFnJExYE6jGHJAvMYSwLzJYz0ZY1pyxXXOYYwNsCqUZyLwMJA/ZkMQZT1wwLPt6TxfJJ&#10;rc4ZEhztOJq0Za4jirP9TYIZUnUOT6C4ojhONQ4Lane3G8XZBsGC7t0pyHF6J0dxniw26QFlyQiL&#10;X9ySuy/3z7LkCy8kxnEqpyyJxF3RHPf/2Pu6XrtyHLu/Yvi9p7z3vv4qdDWQmaSDAJ1ggLl/wGW7&#10;ykZctnPt6uokyH8PKXJR2j4SF+/UmZl+uPMw+1afZUqiJIqi+GEWPY7zdtmN2R+uWLCOOlG19cfo&#10;IaiMmVbd0saCmFD6muPMZEJxCHJh/SvjTLnzQguS0xXOjfiak+PmTj4cV6MnpVB8PnK5hgLurN3d&#10;X945Dnwm7cJngRjFezAboYf9S+lh3ednfQ9mY7giPVds2PrrwWykXX8q5vRcnpJ9iWdsts81S0ll&#10;nyM3K5NDPZgtVw7w/M/pQZ7myi2cE5h87sFsjB7aJZZb13LYeQTHDnYOIsUwx9XOVXixsHO/B7OR&#10;m4v72DC9pAez5XoOgtmY3oRgNoqTB0NdzzQ4Ts6D++HIOFz+0aA3XEuJuntEkFq+j3qQGsHhkkiu&#10;APCy40Fvdm6xe8whz3SNz+QiA1/BI+op4DzF187Vw10POc72x0GCOeAYyYPefBzM59FdkdhNFj6l&#10;7P4cOHIdh8cru93DgZYloImgMmJ7CBxJjyPlUW0dkGw7HUf2mzs9U7uN62HUDFTG+TogRio4g9M8&#10;SggqI9mb4KzODHdwki/jSNBb0CPmRwQFMGsmcDzozfYvy9+l56TKFxr0VjTxIkhjJ3Ky43K9DsEm&#10;qp9k9/3A0aA309d2YpNHEA6z8Hdcrg91XK4PBY4Fs/k5LWUZc74EjrQbOMJn4Ij7CIK29N6Qzhvo&#10;yX0lx/m8kTexVuND17PQLdETu38JR4PZvH/ELoX+bcRuBv7RYDbn3ybnQz4O96Qgr6vRLnmr7bja&#10;+tvIOzLWPQ9mc1cP8sbd6ZF1D08J8v4O+cKD2WwdsHyynR7Zb+EGQeY3cGTdV3F+LjAvDZwfzOkj&#10;cOTlG+fbRlxScK6yILXAEYeZKg56BHPn6bhc/kHP4cFspjcx36UeHJefqx2X7w8EvTE/LVdPaT5x&#10;02KZB5kHVJAHEujORNWAyk6j1EyyVGH5vsW9g3j6He5bTpwLA5ZvboTGEbdHJAyhMDNhE1dL3ADZ&#10;xc4N58QJFPdYotYEjKxevz0TZQWXdgozpwl2pQvTa3oiw0JBHHMie08u/6swmFmIdIB1h8HcWPQt&#10;7PWHT1/emjry+dXXd3/6o9j59Y+/fPna/n7965ev//Xtp1+0CtuXTx/ev/nz+w8f2n/c/fzjP324&#10;e/TXVx8k2KX9nzPxBPvwUcEfP+k/g9aj/8vbv31tTbS/Hv169/6Hx//35Sa+T/+4v/zDn5+9eP6H&#10;mz/fPP3Dy+dPXvzhyfbyH18+e3Lz8uY///n/aT247eb7d+/fvHn78S/vP7599LdfPnz88r38jz88&#10;fvf16+fvv/vuy+t3b3959eUffnn/+u7Tl08/ff2H159++e7TTz+9f/32uzd3r357//Hn7/Yn25Pv&#10;fnn1/uPjR79JSYSn4rrRxvWvGOTdp18/vpHRvfr+3dtXb/6L//311fsP9vd35x43xgoD8DVe//b5&#10;y/dfPv/z3Z/+qH/9+OnN//7nu0d3n75qKNGjv769kz/efbr7P9Lbu1eff3j85X/9+uru7eNHH/7b&#10;xy/SfXm1E9jX9h83T5/Lnf3R3fjLj+Mvrz6+FlI/PP76WMoA6p//9FX+S/7Jr5/v3v/8TlraGi8+&#10;fvpPv3799NP7rzpzvVf+H799+Wx9lT98EgRTm4TfPt29sRnQvz7ffXr99ssXmZV/effq81tpWxt7&#10;/T/+Khx4/0Z6I55eH1/98vaHx3++e/v2p093vzwyI4LD/qWxTRbo5798ev0/v6C3QsB+UZiy9tGP&#10;v/33T2+EzCsZVhvh3366a0tb1obWmHUV3W5CtjRfy//cTI+v5a6iurStYvzDcX+8+qvMZFsGP7/x&#10;xf3zG+/4rXA3ao6L6fvRb4+UqqMBkk0aoO1FK0zeGnz1fSckoj4wkgBvTkgYFqCXczpiFQ6IJDac&#10;0xEVOUDHnI5oOwGR4mRzOqJMBMjq1F+MS870gEjA1JyOmEAC9HTeH3U7CIwonXNC5/r0C1arZ0KQ&#10;evlkQWnk9fF80amR289XfRq5fbOYNvWliz49PRZ9Gvn9fFv0aeT4zWp0I8dfLJaASpvo04rjurcC&#10;JEr5vFPqlNFRi07tI8vFv2BBauT5glHqr9ebk4l598j3+GnLjTxf9Wlk+b4vFqc6/vX2VqRGnov5&#10;a94pyW02kHoxXwj6BhPtycvcgtTIdOn6VDZpXGuQEqPrgtTI9JVU0ST4ndTNgldiP++oZwuBoBpc&#10;J/Vssf3UCzFQq40sdv0OOlZrXY/ZICXRdnNmaSxkoI6XN3NmiXraURLKuKA1Ml5u3QtaI+MlEfGC&#10;1sh5eZFe0Bo5L/4dC1oj62XXLGiNrJc3+AWtkfc3K+GgngjB1eUh+nTkvVgL5v3SVJFBS95m5/1S&#10;b82OWs3j05H3cltY0Bp5v1xf+urXW1z2a+T9cn2JZbrT0t0/3dh63YsWl/xST9NA7SJzp7TkatlR&#10;y/WlHled1r7QPdRpNVDL9SV33o6SRFKLfo28Fw+G+ZpQD69oUZK/L2iNvF/za+S92IIWtEbeHyKZ&#10;pueP+OP2fj1fiHq1T0Tn5dF4QWpk/bPFipCX6YHU04V2pGktosGbFamR8eIFvujVyPh9NcCR77pj&#10;57wa+b7SReSJvnddHt7mpNRRLga4LQaoqVADJL4+C1Ij21eURq7La8yC0sj1FaWR6ZL4YUFpZPrq&#10;IFNrYQxP1fIp01+MTBfpPZUNYiMcSB2LVaVeRtHgav70STxA4vA775VkB+2olYKrr+FB6uVCMKjn&#10;doCeLWSfWFQH0Gp4I9NfLE58jYCP5m4W0yd23g6S7ABzpuuje5DaF6uzuZIHaqmIbE9ObF9sQC0b&#10;2Ztc3uSau3m0uaQ1Ml5eCueD3NRlNGgthOimSf8CtDzBWsqDgC37NTJfXrxX/Rq5vzp1WsqGaFHc&#10;0xbETlfW5VSe7qySyHxFbFz2x6C7if0vrBev1AzYTBSv//bRLRrylxiNflZzkRq8Pn/6ooYTNW+I&#10;feQW5hFB6a8LsCwQBeO9JQfLClAwHi9zsEyxgmGBzcEyhwqGO1kO9miG24gTI3Afo5iuzGBE4D7K&#10;8OEncB/nVhuov5zexstaTl2v88qYMHYRuA9VbuWVobrB+lau3iW4DzW8o0lnfFIl4UuFul6idajh&#10;q5BT99CN24iNI3CfVbnvljrjQw0HC0Ldhxr+aDlcL6461IjSJ3Cf1fAKIXAfalR7I3AfagT5E7gP&#10;NVId5nD3WL+Vm2CF71414DaSBBDqkEi1WXU3ztuoDUCo+1Dj9S2HewDgbbzpEbjPqtytKpzRy5Wu&#10;mXDhINR9VsMTlcB9qBIwU+mM3oK0M+EPllP3tDi34WZL4D7USPlM4D7UcGIjcB9q+AbncA/RuQ0X&#10;IAL3WY0HcQL3oUoQZIXv8mjf+B5+S4S6DzVcAnK4RxXchpc4gftQwy+BwH2o4e1A4D7UcPkicB9q&#10;lDXI4YjYvFVFusL5pkrrkldlufYPfLyqEdf+gY+4e6uwMfiYuxsM+QddcSoO2uNBRdM6DVoUU2nJ&#10;tdC7t6+/PtKHZ3nzbP9f3i/vHj/68YfHP+q4hzds+1OfeNsr3jt7xFPIL5/++vb2UwN/VR02qv6g&#10;nx3wjWe+PxOG0oCf8XUHfs8MW4SFggMq+IKa3HFkLZDovsgMi0GACr5OzYPsQsXDz/jeC4ZQHuKh&#10;icigUHLRGL7WaBlm5wGj5v5O14LZBiOxu4i9ojAfQu4bgzJnOCbBLnydbZ5m9jooE7OMVgnlcSIQ&#10;SOg1vt57jwrElsev+AJlLTKUsZWgkP7BBSVawtdbFP1Xtx2h5Y5EuacZyhESlDv+MJTYYqRfBHXV&#10;1LB2VOQtigdAoV9IDUtoIedDOkObK0v5DFUTyNr2ZrRqKJshQgvOdvkYayhf0fmuRXx/DUUkGJIP&#10;UJiLzVwI3DebK6HmyXjIqYTiwleCCScKx/S107S6kMoPfWT4IAoJ1FQCUyO1CsZvPQrP8hOpUWCo&#10;wq/4mpT1MzosGfgV33uhTE8KuwVo4Ou0bJqugnIxRXxSPR1OmDDQH3ytX0WU9z7fw0j5msc5F1HG&#10;VRLr5HmGaqgwWYAD+BonnBZD2VEfBgrQwNdoXTXJrO21sEKgJXy9RetXGB/wK77/GlS+h9zoFQYJ&#10;tISvtehHBIvRszGGPQE08HVaNZRxgtEylIgLu7aiJXytRc8mRsr+AUVo2YpmtByVHzUiKlUWhh0A&#10;vcbXeu9Z3/QhKhskjq24/oIKvk7NZAALb1GHOulaNVttGPHRGL7WqL8kaE6kbAgBy0P2kK2WnDTq&#10;/qtDkHlNG3VYGLjRdXx9CIDl28nNFpq9KG3U1i0LIgtqxUZzmKnYWlUg65qjSBJNoPIJvR8q75fz&#10;n4QZApX3C6h8ZThKYpUyft0Plc+Q0yLpM4HK+2UrbCe1sh1FNqa1uJPQPkex6rltV+5EAXRaRNEC&#10;KueqrUIWSA1UvgodRXaH71sWg+4SSlP9ZCvsvrCcG6AWjwSQc/ie5N1ODmCXxSwbwH1h+ST4OaEW&#10;v5RvZnMuw/LzNRot9i2H+fnKskHcF5aLPVcRWB1nwMJnASsDX9ckjL2aoCibBVdfjnA6ABV8jZrr&#10;QlplLaOmPuB6fWRmb+8bkUX+uH3Ewzz6hK/1DcY8ctGEZZCEDwYs55sr5lr8L2MIEsMymF+7xec4&#10;o4bEsLWrGE0za/KZwnxOSRyq3zhZwqIizN95D5K0tgrzIZCLW+S2zQUXDJgkthjZaON1GKsWX1u9&#10;94QRgQ/LDIO5rZOEbge1XPYiBa44jGarF7YlAgtLFbk2huHrajjfhDKcbBiw8omDPsHZJY2lcttE&#10;QjehGe/TWCD42kIBjqWQg+lTUyqk4/DT63o4GwenJ/6Tckhoqom0f0ipezWcLXqWmhDWb4rTcKA2&#10;jvwIgGmepVgMHKl7o3W1W7vMPO9HFG3XnxhZKks8tlwdR56r8azkIXzrlLUi8xpfKD27JVB6Lv2u&#10;h6v1D1UkWbs9FW3+QIAHSk7P1xXhX09FS9qNdZrvD3Ha9vVMcEjpLLeVTG5ESliGi3Vfe6hn8gAP&#10;+my/7f4uQulh/RH5t5dxvv4oPV8H5PyAfwiT96gwfC1cTwmbG/HqOJxbjJ6dW+w8h7MOO6eRYpbS&#10;C/0g1zeQipbpJUhFW8cRvoi8ULkrgW7pvgxPLIqDcpqrkygzfhB9sqeYzfUhJISRIM58HJHaluDc&#10;5eMgSnYfRy7XosI5Gy+Sx1CczxvDweONzdvV1yn0Z7LuPVUa30egl1vgsH8pPfe2o/tcQ6eanpjv&#10;jy4nGa4qnyHv83VaPj/i3MrXaZyDRI/tKdTZ+et6O9F3+7lP6FX1iKpeUsW5nYrpz1oqzvR7og9V&#10;6bkbG2336rjiOFxOUv20iOulK3L9VFN7VvgM5zfGv7inREAW7u/4+j3eXdsoPXigMHqhx+brpZds&#10;yffH1e+XN8V7d/k+jXt3Lof6Pf5aOMhxQs/LkjN9V1IR+LmQy+c6Dv3Lz49uH7oSzvUDdg7CfsXO&#10;VdREZ/pp2Q7npa2Yflq3J5rcYHpn0dwZsHxVhY01Xywu05gOC9e8qm0671sYxPO+VWEw1ufLM4z1&#10;BOZKX0SvQRjja0I5niVyXdOrzbBqCwHLTyB3hjuKzzkM5suy+oaUj7T6cGU6Jn0G875FICm4j6/N&#10;gmtSrGBkERYvefl5V30+9JGyV0YfKXuzrMHc6Y1Wiai9p8brbD71Act3Fp6EyctxPDDn76kBy7cM&#10;Hr9J2YeAkUZd1ERcHZYjvrYs7/fMz0pDOLUyLJe9QS2HhXtELqIBizBPMAJfqLBNc9kZzN1xiAEk&#10;vE9I30CtCMsXEvxsiGdtwPItc1+PItI3Ew5aAy0zdKNRAnO2lfwK9yIq31beogjWrPsmT1mBinuh&#10;al5rxOvEW6yhaj53Io4KnKihiMeg9V7SQxVaZEUrnFbNw1K0u2yMtiY20doqqHzhOy3R2Qq0SBAB&#10;aOUthqdv3uR9YbkhMqjl+8hFVNmnOT/VQU2Up4y5LrO1/GwFxpy8fRYYzNQcVuvCD7EqjGxhUCMw&#10;P4eZD/19YfnUB7UajBiSXGmisQemNJVhpG+gRmA+9eTt0lXXnooBegu+pr84LPJH4Fd8HWVtEpRb&#10;a0nECVD55vOrCNGX/F5DnqmAylv0qxTRgoooOy+Ik51HbZFIK/d0JCUygCKHivWLHQS2EFlkmqHY&#10;Vdwse5IkKBOObsGQREUpylYhcSCFrThv8YVbCAnKxkjUN7wG5fsW9qj83IQNjCnZsCKkDAs7Hjma&#10;3CxIXJVhZaQwYy3xj4btlbjYXBtmE0obtVUrB162HmGOZjD33qMwexwgXurVGHJ/wmLU/KWBPCiq&#10;cqMPRJSaDyHfx3DvY426rM03DN5oCMoTDNRQuRBFYXuGMl4wlMm0XHQUU0C41x+jZRomQcmtSSc8&#10;R2nMlqLyg1ULIF4PZRuY9MsX/78jCqbTVGBIGZIKV2u0fHfk6wtF6xnKz/K8957ChtDydDj5TkNx&#10;+eugSlIHzhhE6qD8PIWVpHU5UZItDCJf4Z9yLRisGvm0u0pCji/4QBIYqtMT7QCeR1eCyWSqBCKa&#10;C9wGrwVzJ8lc+QofRAKDa2GuGIZn4bfUHuqgPdRB+/uvgyYy9ds6aO20uXYdNHmoU3kgpgjR73sd&#10;tFYSWeugdUfV31UHTWL2JD25Um3N9BpnohD1hOhPtaiPt3iqyjSCXmrW9AklEeGd0q41FSaUhK0B&#10;ummlOiaURAUIkDiMzymJVhggKZw+75MwN0ASbz2nJHpvgG5aHYRJn0SCBmhvdTomo1PjcKCEyLxT&#10;5+zyrWrOjJYcFAMtLTow6ZZahgMldaLnI5QSfh21ZJac5R0lN6MFrRPjV1Ooy7r3S+qMTFeDnNAd&#10;dawWlroydVpPFv3SVOqBOlrplgm/9OwKlBQTmHZLLbgBOlrplhmpkfXPNK//ZBbV7buTkuz/01lU&#10;I29HrTbhyPijlf6Y9Wpk/L7i1cj3/YVWgZmROvF9sQ3lRa53fX+mBUkmpNQtIQa42IZqmwiM3OcW&#10;lEauL+ZPYwGC0ib1eeZ9OjF9Pn2nwmjb08X06R0v2lssdXUaCYzW5Jv3aWT5avbUbB2kpFDWlJKa&#10;SQLUaiVOVuepKtqKT3oHDEpPF8tA3Uk7aMEncTTqoFa/Z9an0zLXwlCT9aS312iu1dqbURpZvpLr&#10;YsLtlHRepttYb7jR3rZg+aka2lJ+nqqhrSiNLN9eLGTLqRbaitLI8r1VH5lw6lQJbUVpZPn2UgsB&#10;zSiNPG+Vjiazpxawzs1niyWl7wgdpVW9JqTkZWAAtUpHk15pcEGQ2hd7Tx3/AmSVjmakxoV+sziV&#10;1dUwSK2W56kEmpwf8/GNXF8d72rn6M2tKI1MlxJN0+k7lT9bSqlT/bN9cVxpFojo1HYsmC7vUgNK&#10;awBNeK6+9J3U6jzWl5tALfaxZIfoGPG0mDNdHt46aqHI6ttOtCaZmRaURqYvKGnkQafUqm9OFvqp&#10;+NlidPqS1Cm9XCwEtc0GqtV2m7Bc3Es6SAwD8+FpmowgtVoI8nDaQVKSfUFq5PlqeUpQ3ECqleSd&#10;sWpkequjNhmgvoFF149WJ3hC6lT97PmC7afiZ+JIPx/gqfqZVimcLnX1KI9uLS9Ip/pn20q7VsN5&#10;p7W6IqlNLVBW4XfGrpHz60vSyHlJTTAf47kG2pLYuQaaBMyvqI2rXuJ35uxvD5AxTvHiW1E7TcDq&#10;BDuXQROXyxW1cQqWS+NcCO1o5cgnc7CJf22fqqOVtJusWS0XMcDkjJqutPaGGgxZ3nK2021V0hKt&#10;qI2zcNwsdrkWmhj6Nt7IH6qhzcu9ucPZQzW0i0J47mh1G4lU8/IoehUXg9pteHQSuGzdBofPHYHL&#10;3mxwvCPlcL02KzzysRK47K4GxzsigftQxaXKvAYI3Icq99gS3IcaQRc5dfeyeqiGdrGAH6qhrcpW&#10;PlRDW3FGbzAqCcI5MN987oJ2GzGFOdyjoB+qoV3sVVXyle+RPzVnpEeG3oafKoH7rIoyXpHAWpC4&#10;daZ22CB530M1tKxULkKcr14NTXX0R1INTVX6aTU0d2lzlV8U4WU5NI/aF93f1wmco/F1J2ngYtvj&#10;d3wd5547B8maeXhlTal1n7cbuNwP61DblyxgFrLbcd86EXwzDi9YeUTlT/yOr48XqUlJOO6BOGbi&#10;BizPTDaOm9w9U+erjZeE2nYcmV/kJw0VDOPE18er9gvlMwl8PQJH5k0ND0ovVG60hy/aFaNCw+X0&#10;NDtBwxFXnY7LfU7uj8vXVafHcHKt1fGSCFjNPmE4KObgG77GPzH8OC5fB8CxsNUyzi+bO4lUuwkc&#10;6d99cSR2VZ6uG19YjGvH5U7198eR9efeHOrgZ+c45hVfn9/AVemR9Rf0GE5MQ7JOd5J4QbPgGI6s&#10;08CRdeBXdXGcyPkSuCo9Il/05NXxkrCJdkI3XJFe3JQxr/j6/KJd4jQY7ZIogMCRSKuOy8/p++I2&#10;klUZ9FjsauDE+p7uD+ffRqJcxXbc5lez4Ob07osj6x7tklAo7KONhDndH0f2h+/LTd5QU7643NhI&#10;UNTNvXFk/QU91j+T9xqmkY8DOCb/7okjsa84BzcS435/HBuH6U0smhbnvjwR5fxzfaOOI+eq6zka&#10;MpXOG3CyXq+LY/1z/ok+kbfrOJI1UbNn6TnTS3vjPMAXerGdR9uTfD2LK5zTy/kHvV3sAdkwApZL&#10;tSrMLx9hCcEY8fWxOozEzeLKcyWYX8hI0T157238FceClG+A5aupTM0WEwmyxZ2XHC33hZGR+oWc&#10;lBORV8LGNxKPeyAEOJdisCpIME86C571isHkDq57kMTkHm4aISVE5QXTqJENqG592iiD2X42L+9l&#10;snxxjmjUiHZ5iDTXRinMGiVn0+G6FqXmjeYndlBjMFtINL7F7yH5dQqBK5SaWZ2IUn6Ikq3sJTr5&#10;gbOLyN6rwiK0Kd8yu5ufaXSWvRNSmC1LGodmK4TB3NbEYOqBJLNAYda3fBJ2HAupoNn9bYXRsrOD&#10;oWwREZRnOMzPF/GqbqwgKHU/VamQj7EY92nMzzfx7jKSoESwaL8YynpPUC6rCEq0q0KLtYjhEkrv&#10;x7xF5DbOe19EeaYHQgt253RN6C2brxxUmsnXl3jbl2jVUKYwkRZLu2OD5pJzooiytZrvx01sXcrV&#10;XAJs6sRdQFWk3Kb+9UKLiMzIoJDrLFoDuEJNQyS00fxE2uQFogLbnRrhmrw/KDVyRGsl5hLMGiV6&#10;waZRVNporko3hzmF5TpLFeayjCS+0wul9u1aMD9K8pG60COKYxFlLRIF2VUHglKHY+EF0cldNJJ7&#10;wDVRrl6QN8UiyjYAoeXqBcsfabuEoewYJ1c/d9whKE83Ra64taRURZTtD3LhdxWqiMrlP2jlqFpC&#10;ML+zsuRifpTk5yVokX65kkvsciWUPFLrfmT2Ikfl5wiSxOXnQ2Scy484ZENi1jgbJTPueeUACvMT&#10;jpgecRAymPeNlVUDLJ9PPGsQs62G2sqEbtLHzHATsHyy8BYQrrCwI+Jr9sSA5YdSwEijtldoqkzA&#10;SKPOEPKM4q/h7LXFbckkgzBQ+X4BKudGDeW8YG9ttjZIqXSnVUTl3AetXOG6F4q9T9oYX+a7yVsM&#10;nz6sZ3xtXdvS2cVMlO0lR7F3nNYvCfNMaVm/tAJl1qKjiK4FWnnvgSq1WOt9jRM1FOG99V5CXgv8&#10;0ts75yp9J/c9lK9737VkDzmK7NqaBACqJnNyFIQhEXMBy/kKGJPAPpeidmWz5Dc9TeiXwpwf5HUa&#10;R5KYy0rUajBi1kej5AUbZzTZdICR/VSFuTbCqAFG1AzAcmUvFKp8G/8bwcgQTPfV6LhshYSGmQ8h&#10;1Np89QYslzJVXdrV91zRwFUgFw2aloJfGBzFXAZtx5PnZVzD8mkCKhdFfvEjT9Bu9yOO10DlU1S7&#10;AmuqBOEquXTjAp+3KP6DjVYuqmrmBxg88jUBVL7JYa7JNwgMRPlsy8LSMRIzUs0kVTOCtYhnaZKJ&#10;dhj78jlqUcVKLV+uVUOkxgELtSuZNavU3DKbSzLNet/6RhhShdnEMztv0QZdhfkQ8h0VZvRczEq6&#10;jcYQapQvwvwlIN+h8a5wJVjxMaMGc6HMnkaKrzGll517vSWR+XRaBOVRMLlY266KMjM0afGar5Ao&#10;kpgqSnhDzdUpvNrmKGSWZijTM3JZu9fer4soE1OkX/76zlDWe4JCnFrK+90NzIxWrUXTMwgt39xX&#10;Qflrcr7Tdtdsaqh8dyD/NKHl+g9Dld5sd00mJGc5kYbljNE2lZRa6RTZ4R6UnyJlmPeNUfObPGEv&#10;3Hxz2PHE2ctgpUfssjtaSYGQvJEVNa7qUQflJtfPNFywoDuWfQdtIREtuUyt6CXpjbKR1mBiblGG&#10;EOPq4XdvCrNGyU0lXFpzeXTApZXA4CDLYN63/EZ2FJ13UWkg384HPIZJo0VY0ZsZ+l5+CQkX6iKM&#10;yBA4PxGY63zM9Rww0reqW7xNPTGElAMAbJ8Sc89RDU6wvlUDJwh7cWaxh+QI6yAMxjkjYTmZPbCH&#10;neQLHWHMzL7Ycfmmvj+O9c/OBx4u5Mc0eXjuYU9sHKCXz2/QI1byMg6vFeQIu3/YGBkH2iUvEQiL&#10;rofd5es56In4ztZzDzPMVfmOI/OLR5BqGCTF2ZVrI29W9w/nJPMGvwxSqPXe4bBymU7nA+2yR83A&#10;kXXgOPbYjTDhvRruTPxAgx7F2cPDTkx/4DN9Qsd4SfqNe9Oj4ew+jiqO7UuMg7gbxjgYDn65LB0A&#10;cMX9thfDrDnOzgWeJsFxRK+CvNqJYyHkJE8f4fcpFh7v8l4qX+T7PHDsnPbx0rqqwJF2Ue2RuVaU&#10;06EYX7SyUyrXkHaGpmsxt5tDXitK9MRvIMNBX5MMrzWcvKfn9PzuKvfrHGfXzYM83iAAmOI0D7O+&#10;LJGnpSNwpH/VdEZlnMm/g92IPSzsYGmZyjjYEsj8ltNLVen5OpXni3Qd+P2OpsnyW6Vk+83p+ZWX&#10;4qppwco43+cynnS85fRmzj/yGo/Y4YOlVYOhXB4+0v65qaUnfoNrIL4eSh/0vpWnD7XUHmqp/f3X&#10;UhMp9m0ttbaQr11LTdR7PZZMKsxqqYUr7u+qpbYoZSGNRzp1z1Zv7a0qqa0y8otw64QsUf0lIXnX&#10;CJAkjJ8WDxG+B0ZCoDVz+yUheQ/ooAUhUec6RgocTAmJThCgm1URhAFzSEmeKSHVRoPSs0oRteOm&#10;1da4HJy8SXVSLxclpcTrroM8w/2E1InjUjdjynLxuBhoWcWICa2R6VJGe0FrZLuYSRfcGvmu9Rvm&#10;/RLLRfD0sHoFl/1S/81ASannOS3dZoGSFTXvl94ZA7Wv+KUvQ4Fa0xp5L4WEF/068V4KY01Xlzp4&#10;Rov7qgSMaModteS9OLAOKKlUOOW9um1Gi5Jqdd4v0aUH1KpMij4cdVpWjeFyHk+l1A4RIdN+aUhu&#10;p2X1NSa0Rt4fLxaFbvSlqtPaFmv1VE5NkmEu+jXyXt6qF/waeX/zZCGU1eE0+iXP9nNa8sDWUXIL&#10;n/dLtbBO6+lifalbaqDE8rSgNfJ+f7IYo7pSFGiNvJeUb4sxjuv+ZnVkqItrtLgdrSDT5ZrQ17pA&#10;3TxZlFw5lVZ7uTh+VEUPUsfLxTSqh0egni8kjlidOmi5UvXRL0g9XWxG9QMLkKRamk+iViHvqMV6&#10;0DvNAFrsH3XhDZRVobtku2YUCJDUV170alzyC1bpk2anJFt/KiDUYzhQqz0ttrkOOlayWW+KQUo2&#10;xVQ0q+9xgI7ni/GdiqtZldJLVukNtpNalcJSN+ZAWXW1CamR60uhpR5BQWp1vur9O0DLfXMqrybu&#10;uXNm6SNsp7VaDOf6ajcLxotdcqS1kFmnAmubVA2dTqI6KvV+reTMqcTavtIE1e7Saa3kjNzGO2pf&#10;bWktbRC0DqlfOF3y6hkVqKXOrA6NgTpWOsSp0Jqki5rzS5OvdFpSFXPer5OoWfFLHds7rdVeVBfK&#10;jlqpzudaaysRoU7yndaK9/J+NKBWuqC+ondaUrB6ur5O1dbERW3Or1O1NXEKWNAaeS9Jghe0Trxf&#10;6ZWnamv7at2LeBnGuNKdtb5DcGKph4vVvKOOVb/O1da0LOl0gZ2rrS05tj0Zl/62Um/O1dbEXjbn&#10;f0tb0ge6LCYt9vxhpM8Wh9qmiduC2vOFFGthEYE6bpZdG+dgea0611rbFzrAudaaVDecT8G51Nrq&#10;wG11KmIAyxk43Wq1xvN0N7WkNkFstWq307VWPFZXxMYJWNbO01f5aHJf6dHbuTj4imXjHtjlJj0f&#10;5eliu2L/6V4rb9Sd1kNtuofadHKEiW3xNlwI8oI+/mL+UJvuopCS+Dw1RorFwN5GckZ6JNNtZCsg&#10;cJHaOk1RGCWH68Vf4eEQReBy+DU43jMJ3Icaz4sELtKzUYdXDoH7UCPhbQ73t7BbuUpX+K6Xae2M&#10;XJdLcB9qJOklnfGhyrW3RN2HGimqcurusHsbz5cE7kOVO2qlMx4hexvOJoS6DzVKbhC4D1Xuk5XO&#10;+IvubXig5NTdc/c26jgRuM9q+J0RuA81qp8QuA81XlNzuF7gdEVGvgsC91mNpFkE7kMVF4MK3z2E&#10;+DY86Ah1H2p4L+dwvS/pUOVGVOnMQ226tK6bh0vfatHmCjvbPULZ31N55dPVCjPbP6jt2nYfaP8g&#10;PItIC/qQZf+gJqSQrFKK2RUH7YFB8g9qMrnp59al4qA9O8jtdtahRLmWwf/ly1etjXf39vXXRx80&#10;W/Cjr+3/3/3w+O7xox9/ePyjzt2r7z+/+vrOsfrno980Ql+uh1pfTy7Xs/p6tpl2eVa02V9V1wMO&#10;HIYTBr6nfE3CLqOGX/E9oWTIGUqMosLBneRBcZQ86hRohVqF/uBr/TIJzRxX74UK3Qkt4XtqkeXI&#10;ceaz/D3Oi1AE0Ba+1qbefZWx14URL1Q0KqbnbJ6qMJ+D0AMwQnx9pA6Tgz1t9J4wyAw0hu83jRKY&#10;HXqafD3t2/1gcfyjT/ha3+CqTFxjA5b3LWC5Y50HbO/ET16fi3VZkkyYAYMgxgjxtZF6cKDWIcjY&#10;G7B8WcIVjVS68QvTQYJ9A5avEPFPV4Ywf1jAZDaykXp6HvErSWFwCiRO/h4cyHxhASOhQX4lOUjE&#10;Dxwq47aLKcfXph4wYXPGEH0pU/aSMIAizO8OYjFNG4WvLIkBKMKQOoKcC3AMJgK/CEO2nrg/gvv4&#10;2iy4ls68X4Navk/1ZUAnK26haAxfbxSwXDig5PMR106QwdfINUO9NktcaSOZEMO5osoqBTeLcms3&#10;F0t1nBiCS/SKOJf8zNVXXkC83XxXbJ67TaNdsy1bxnn2NkqvjLP7r8bPpv1z8x1v19cpo4dsIXEz&#10;xvrE19dp4Ej/cAgwejgFroWDy7zs9pR/njlEnutynDoB6Hq+Gs50D3cAXZagksdGb5fIlzLOj3jz&#10;q1i3qw+2bbyk3Svjdn1aLLRbx9X4LA6RtXb1FazSP3VYrODUzbCEq9Ir4qDDkXWwY1+SdS9OoD6O&#10;fB8hu464vKb7TUPzGl8oribXNISvRA/7iMhJ5OJh8rmOQ//y80gcZH0cudzVq4+Nl9DD/iXnoN6R&#10;avS8f2FExrmBr50fKJzGznOtpN7aJfQO9YPQfcRChso46BG5PnRAbhA9DAl8mF4nXoQ2DqIn6jWo&#10;jZeopx0H0zXmAV+bjyh1SHTsA/nLiGZ/4MZJLgoRwkWuJ4fUhWnjpThfL+RWJI6RRo/cxVATk93Z&#10;xKnb6JGbYsflcvKQtLBtvOQeGzgWSgp5Si7jB+6BVRwLnfXUZrpPMj1M3INtvMSQEThiFxEnQKPH&#10;rDGeKuaQEOS0fy7/VG7lOLfsCb6GY+3aetZzJKMnfrBtvJpK7j8ER4yKEhBg/YunS8gffE0O3R+X&#10;n2/i1GvtErtttEtxoJefC73dKq46DoKDOZvI50htQORzx5H1F+0ynJ2rqlem69T1bHEhy3F+XrI3&#10;m5vA5XKo41i7Pg4ZdzoOmKJJ6qhIiSK5Civ0tniKxv7B1/eRtytu4TV6RG9C/7SeZKl/VZx4b5To&#10;sVRAGG8VR0LzsQ62cM8Bf/EFn01f2yQEJx/HfXG1dbqRlAoxDlJ3QgKQmpyUEKN8HK7v6nt2Ol6X&#10;B5rN/Ko4liIE7ZLUb5DP6mad9s/PjyqOJLDDMSPO6XmrdlrSvC5FmOkG5CoNFYIkp5FQjbZSKMz6&#10;Fr5H2Df4+r1D3fTl3kZhNgSSsOdwLY28viKvCim9ELB8S0DVZDcx10gpzBRhcn5DDybH9+Hqd3gN&#10;gvv4+iwUYX45IDU6D79rUJiJROKJIHFnbYUQt4a4COVyWGIHGzXy7ndfWC5E4tJHYDLnuhfkaSIT&#10;Dri6shua33AZzC/WxH8G93QKM7MTu8W5FSFcgLAc8fVlWYXZCiE3M7eY5OfWIa/QOge5dgorDaNV&#10;65e1yGjVUHbrJbQ0aF1lbr7MiijrF53JIsz6X10+uY4OGxRds963/EyGBUpy4KW7E/uJwXyvkyFg&#10;E5MjqAorChiDUdMTTGg5Q2AZI4sSgrkovxnM1Fl2aOBsIX2rHmi2kMjVNs5kst5wJjOYN0rWm9vX&#10;qPZhGzB86SGQ8YXWZhKkqEBRdex+yh2RW9AoCUNqamwoxTm1fxtYVf3P90LcOa4EM+FQvRCpL3Ym&#10;L/tFLN+Dgbv2hbJ8kc2XHQxl3V0bWwZf2zr1izYu5IR/uLhXDQER/IR+4ev9c0NZ2aBRNZBEaBHa&#10;w/ebdqkBx0TPRh7IwvBRNURVDWBVgxrF+TioIc9wkpMm30cwcJZxZD2DHjVwev8YDgZdch/B/tDS&#10;TKncCHpVXG0fUYOzG5h2cWzK++cPMszQCHoMh4cMcuOHnNyJd3wdZxfmnbjR45RRB4+UL3ioog9B&#10;zr8r4WC2Yt7vgSMPaZIayS7rZJ/DJMV80TsuN7DDKMUfLG1fUlz1obSMM330oA+03j9213M1mHm4&#10;Q6umD8144GYP0mWcj1fkUbbuYRRj3vBlHBwE2MM/7lXV2xyzjLmRSh1B0vGKnFIjg17Cr4PDbZPs&#10;D79/M7d4XOc5zueXOZTAIVau4ul4yzh34CLyHkYOdVRJ23Vb2vVwvn+ZodrNbswrH4Y35m9fx3n/&#10;iJ4YjlkUB4cwsp7hwEr0zqrDWneAy+e37lBn5yp3vCs6EOJcYA6EcPChjpVoN9frukMnw/n+Ja9f&#10;ZcdUN7UxR/CyQ2zVwTYcdvN7smTNMrnLHHYhD/7dcT6/rF1/0GcO8jvkC3HMkgxgzpf83Ko7grs8&#10;YO2K/aOdgxRXo7e53sn4ssFhl/B588wJbD33QIR8/ZVx1YCKaoAG9BxiNJOMzDYfRB5s1cCVMg5y&#10;KJdXG/YlkZN1HNrN9ZKtHEjkehiR95JF2/lM2kUgFnHwrgd24ZzOLbZa267tS2L32bzmEXMs74Fx&#10;uX7assWpXkz0gzIOtXiIA3oEDBI9JwIQKc73EXlRELHX2MxgvkqJ+7lsikaNKLuyNiswXPGIyi4W&#10;iEaN3AAibDdXEKswP8bJNUvY2vrGYD5Z5HKnWY91bZI7JWKsGcwbZYHd94Tl8gTimFzHqzBnLzEW&#10;QOe6EswZQi0jNlnU0OKw/P4Q+QYIzPcCcauPlAm5MAxYvmVcFZSkmekV976wXJHx84E51AMmsiS7&#10;fsNaTayZAcsX+X8MrGYIFm8LlSHMXhwwMlLbgFfOHEOOjzDJ53tB66LoSInlPqjl6w3UiDucc5c4&#10;NjiKnQrWf+LyC1q53urzRNz174US6ZBtKadVTOmUSxinRTyFfL5lQrN+3QtFwgKcFpG2aPHbMT5U&#10;I3uoRvb3X41M5Mu31ciaieba1cj8wUT8fmT39mpkzdX3tcrxcC7/XdXIxMAuubGVamvm5zc+ulux&#10;R/cs24dms/YWV/XIxOd2TkmkVad0oyVTJpTkQhUgie6dUxJtLkBax2lKSSYoQGIun1OSm0OA5LSe&#10;UxJTWIDEAD6nJP5FAdqfaQb3yej0tOyoVklsxvITz1tBkRktuS12WoKaT9+J61IMZd6vke27zPKc&#10;1onvS1oj462CwWyMJ84vxziyfn+iKddntEq8lxO380vsfXNa6j/SubpaEao+B2qT+lnTfp2qki3X&#10;qbpud1qyL+a0Trxv1TYma+JUlWzbtSDPhF9qe44Wdbana0JvOYGSVKMLWifeS/2YKa1TVTIpMTHt&#10;lnpuR4P7Ey01MBmiGugCJdUI56TGVS+25wWpkfNS8GpOamT81sofzno1LvpWtnDCd7WRRtc3KUk4&#10;H+DI92M1wJHtWq5vSkqzGUSD+4KU6OQdZLW6JgM81SNrBR4mA1SDQrQnJshFr0a2typpM1Intrcq&#10;CrNejWxfLVE1mkSvWgWLGaWR64s9KJa0TkgKg0x5rob6aG0hSE91yG4WC11f7ILQokdq0grMsVjm&#10;ctHroBWTTkXI9sXxJRfQgdKqTyO7F0vgVIJstZrUZSMGt1jhmhAxMKuxiXV2AK3UhQK71WwZra2Y&#10;dC4/Nhcqak0NQseCSfo0FKCFdBJzd8c8W0hyVSGD0GJJ6ntVYFqhnckmEWN9By2mXx/IglCrJjQj&#10;NDJ7JQLkqaFT2qRs13S/aZBDtLdaSmoL76BWOG7Wq5HhrSLORDBpRqZOSorwzHt1YvlC8srb0UCq&#10;Vb2a9EpTO0WDq6NF3c0CtLUClTNSI9tltUwPvFO9sU2qkk0HqH4R0aAUlZ2TGtm+S3HNOamR7ZJx&#10;ckFr5LuqlXNaI9/lcWtBa2T8fizmUHNRxRC3lVKsmVgCpcW/pv3S3PqB2p4uWK+P34FaKozyNN5R&#10;W6tvOFmnL0+8Xymy+iwfLW6rC4m+hgVqebk5lRtT/W26JjSAZaC1mMdzuTHxlpgTO5cbkxU/5/65&#10;3JhVaJuw7FxuLKE2ToDCpgPVOgHDSNd9G6dA/G1X1E5zsLx8qd9GsPd4stgAIk0H2L68fp3uq8tL&#10;tGZL6I0u18e54pjkMF6MVC3PMYT96ULPOpccWxod2gN3p9bqtE0k46aG/YCtjSHnomOt2LFTeyju&#10;9VDcSw4Mscjdig3BLO15NQ5/g3so7vVQ3EtKh+GdKl8z7iZ+K3fayhLTCtu6IsMHJKfuTmYPxb0u&#10;VqRHg9+GP1DOyIfiXlqM59GrjxeMFL+1tiIjc07OSPd1ug03uxzuaXAfintd8F0vICoJIsFjzki9&#10;YzR4TSy5d+9teAsT6i6W7FHLKjfp45b8q9maQRUCqaRVO1mbvq/dV42+IidbBWH7B7UBPxT3Gthq&#10;E/g7Sm/pXUxLb6kqPSu9hUxEPbp2VXzrQDIi4uSn8US6wOXy7wsEcd34Wnx3x2Eh4Xd8Hae2YaXH&#10;4sb8AOc424AaF2GcRnv4ol3gcqcfxFvtoQmADr5OT98o2jhyP2StQNNwxAkVCZo1riQdh75JabtR&#10;+RP9wtf754mOmGcVUh1RnPtJc5xc5rV/xNNX4z1LOI+3kstyzhdP/M1wiLfiOOczyYGCxOliGkj7&#10;h4TtFOdxVBxnd6hdzMjZekEcFcW5+wTH+fyydvVVRtcBxRXHcYixo0LPCy7QdrGP2LwhTwLDwWeT&#10;4rDuyXrxuCK6Tov7Q3wCfL/l+wjxR2z/igm0tH8Rf8TkBuKKKM4VXSb/xNxr/SNycsO6J3JXfBec&#10;Xi6fN32x03VKzg8xbTsuP4+2OC8Zzs9pcg5uUqnb+pef55sXAmelKzdPI0dx2G+yjzN5hbgdpm8g&#10;bkcs3jk9nDMk3whKxO5hk8J5iq+dq4iz0XjDdBzYbyRmwONndhIM4NcMeSxIW8WmlGzsWec8zGYP&#10;pR9jxNfG6mE2W9w+8DO+BvMdqZIja9TDbDRwMYP5fmQJsD3MRp7dcmompcQdJYW5kruFiyBGiK+N&#10;1PfsRnKguHVIXhfTRj1GRfxbcpgJio0lfHEY8X33uh0qfrJZ8HARjaZMYaYMaDBlCjPZuRHfdxcl&#10;G8ll7VElLJW1h4uogMr65sbljXijByyfLNcCVDpljQYs3zIeRLERj3TASKSQByr0qz4WN74u4Xwh&#10;hQkBP+PrMNtZYcjAr/ieUUTpMFok/scOOBI366D8kDZQmMrQZXyt6w7K59tAZKM7iOyRdiyH2RR9&#10;wdf6ZFNDctFbc2EnBwV8x9ERZcEoicaQrWUH5SvZQaVlQCwNCKTJ2QlUqcUowQ4e4euL2HcEadHG&#10;SM5736s5S1085EuvBHKxlW8Hp5SLeu84oWQ8IB03dhIW+MFN2nMUadBR+fxZ14n656B8VTkob86Y&#10;QNa6g/K95aCcnwYi+91Bua5kzCRBcQYqSTMSiG59IhLWQCT40kEVPpHkBzbBpZOIpH80SiSHh4Py&#10;9eQCr1v+IcPwdVnme4HcEEJXyLkFWFFBERmSnSTQY4rKE7nRhcaWL2fAmJromi7TTaEQ58IUKmxR&#10;IWbqtTda1enzWYgbQj71IkrUjkCvJWZGpZccwPJGcbNi9zTbMRvJ8ag+0ToEMblmy1KdmRss34Bx&#10;cc1vVnENzkcKM1ftii4uo+kQPIlX1XxQNEYwVSdMIPkOREoSanqBTkc2PlKrcNOQ7RtqaoISRU1X&#10;/tRDwrLDZEaewMSTti089rTVTXr5ytt8y+7ytJat925yzJdomDCZ6RQmUYYLEytR58JkS3BhAibj&#10;UM94NdmSVIdhoiZPW5s6his98mTVTei5/EGqL0avm/jz/Yba2vSJKZ4gCD2YWNlTj98z+NOMm9oZ&#10;PZiUyWmg+7vNB8X5kx/D+QnZ/VmhYuFrqpbu21K7fqpRem7z5Dh/gmDjkN9L/dNIDl3PjB6eLimu&#10;SA/WbLYOPBUeXVfqUd/GkVsEkbqT7Q9xGjd6Io8yeaqpklu7DId9ROQGalIzeYDUpxQHVwEi11Br&#10;msnJ7sqQy93uGpHLcdSkZk9+4bpBzpk6zvcHecrTFMNtftntWvpVw5n6Sl1fwjUnV0zDKYgZGzzF&#10;ItObgt6FHvaQkOQhIcnff0ISOX2+TUjSBPi1E5K4euLvokNGEnVtaxlJ4vr/+zKSWOy7afVjshFR&#10;oyJSZ99b8J61OIJEJgXosFjOS0qiyARo31t44iUlkZYBOixW9ZKSHJkBEsVMw9AuKQl/Ouhly0hy&#10;SUmmsYOOFvx0SUk0oQ560QKpLimJ+O4gC1W6pKSXz46yLCKXpM4BXjcty8OE1sh0ufZqfNeE1onr&#10;S1oj2zV0dE7rzPcWqzrp18h4D3Kc9KvEeVX2g1/ysL7o15n3i/VwzkhiCSgu+6WeWtHicpXqZT5Q&#10;8iI979c5I8m24Nc5I4nljZj068T7bbEmzhlJVttHZUr0XmoGzffPOSOJoKZrQjPzBq3tZQv3v1wT&#10;enkKlCSFmJLSl/sAyf133q1zRpIWCn3JLTV6dFIWvjnp1bjqLUB7QmpkvDhmLXo1LvqnC16dM5JY&#10;8PKkV+Oalw0759WJ7SsRqHfMYMOx4NU5I4mFel/26pSRZF+ROrFdcjdNBbMQ773aFrJGXp47SMJ0&#10;55RGrm+rTo2r3fKITIY3Mr2FP1+uBNXQg5sW4n1JSK/hAVrIhXNCkoVYUD2fEhr53TI2TDo0cruF&#10;O1+O7JSORPg4ZbZeFKJDK0IjryXkeE5o5PWKRSdeL0TBKR3JYtLUHBi9tsjrSx5pvFmAVutILfgB&#10;Ei1gOjYNRQvQam2f8pFYuqRJn0Z2r1SqU0ISCQxfdGpk+EoMnFKSiCPTnNQpJ8lKOKnJtDPBknZc&#10;DlD83zrq6WIdnLOSWPK5CamR688XEuWcleT5YttpxFz0/eVC+p6zkrxY7Dx9fQlSEsI0l+SntCTL&#10;w/iUlkRzPU1PhVNekn21HNQjs/dLlN45rXG57yvl5ZSYZFsdfOoqGi0ulSotMhEoTdg179coYjyd&#10;2uWKEC+wgZaln7uUe1LeoaP2lfp/zkyyukl8k5lksRVPmUmkjMh8jOfMJCul/ZSZRFynF7ROvBdV&#10;dSq3TplJxEa7oHXi/ZLWyPt9tYfOmUlWYzxnJjlWm+ibzCSrmTxnJjksf9HlsvgmM4ml7LtcYy2M&#10;MRasp8+cUTvNwOri22IcOzXRDqfLv7mOB+x0IX/IibEKaG0W09soCpyHy7oB/TbcUQhczh55D7iN&#10;d2wCFyHX4DC3ErjspQaHFTyH6x1X4eGARuByEjQ43nwJ3IcaJlsC96FGcAWB+1DlRmkPITnc3+Nu&#10;w+WGwH2o8fxO4D7USHtO4D7UeLQncB9qOMXmcH8qvI187gTuQ42XBAL3oYavL4H7UMOdiMB9qPH8&#10;kcP9FfMhJ8ZFSoGHnBirhAX+An0bnpv5EnvIibFipCrNehxE1bOckf6yfhveqQTuYilCtwjcxZJk&#10;1qscBw85MVpCjz/98fenhxAVtqWHEI13mh5Cf5dlIndCn5lleohA5r5JB3xcgiJ8YPA1X5h4c2c4&#10;DzwT7Tj3qSjjbC1yemL4UM6I4T/15XDPXY6Tm0Ojl/vaRfoFMf/n7Xr/2Bs+fKwozvtHcWJL0HEw&#10;HHxcQknD/OPr66CMQ7tkPsQ/1voHWYP28HVfLPj+hFaI3/EFzncIxVXbxbxhx6E9fL1deOiGGorf&#10;8QXO1zPFFduFnzGjB1+xUGTRL3y9f2pA1PXCcPDhZDj4uFCczwfDyThL/UPaFkZPHx0r40X6FEZP&#10;7qK2nsl6ga8Ym7fYb4SeOJCX2kWaFdKuxoxX6G2Ifyf7bUMAPMXZNVosgqk81bhx618uXzQ2oIZD&#10;u4QefCmJnNRIdGs3Pwc1FL2Ew34jclzjNBo9ch5tHhQhFuGczx5jQXHY5+T8DZ9zivN9SfSIzRM/&#10;Mv1AQ9cbX4j+ssn+LuGgvzB6so6NXq6HRUxBWMogl/E1+axh7kYv94Hd1B1B5RpJOLGpo0QFB/kn&#10;PrOZntPSCzd6DId2yTgg/2g0u8mrTXJzp/1zOcmSXSBPHsfZehH3i7RdF5Nb3O8wrfja9LqUpDBv&#10;VJ5tssH6pVLjGa4Bsx2kURQpNe9b5L3ECPG1kerbm6yTjcFsGbPEHi5FNWlQ1jfASMiqvsdq3xjM&#10;+0bcvd0rlwXaIUpNgm2yIXjav42kRfJKwRtxpa7CfOrDkoi5xNfmVJ0rlG9h/cTP+BoMeVNI+JRL&#10;7K0Ik3xHGd9crmtMVgmWL3LXQlnSEVdCN/EzyxoNWL56vWL7Fi8MYCu+xl7A5CaZNep13TVtfAmW&#10;903eJdrUi7hOqQGWTxZiekVZTamZ7iSqagWVN+nnG4nkBipfHcgRUUKRBEh+TyAhrkDlk+QoInKB&#10;yteFx3KKRM147ygSOANU3qIp/CSLkoFIIKCD8gXhoFxcOCifaBOe8WiD3YqvC8W2f2qgfJa9uQoo&#10;HvDQF3zHPonGmU2xNZdvQcPk/DZMzkm7o1UwucA1OrLQs4E5KO+13xorlESo8ebIjFhzcl5wSsRQ&#10;YZTISe2g3PRgEyevh1mfHJTvJgflHHdQacHlHLfNS7K3OSjfAwYistBBuZCDWM1Z7iiSHgGHQr5a&#10;gCIt+lGbz/K9Dj6SbhC08tWAAzlfDo5SH6RskYbakbcZsLxRqETkRh+wfGGEupavRMCKOiJTTG3W&#10;q2ousU1Baa7CiLDwy0ZR7y/eIohAjKtLvkLiIpSvkCrMRB69y+HWmi9y3DOZIuVTT2LBcaMmOqU/&#10;/LPbvjrR6gWSGSycIQxmpjLNYJzt+rCS5JOlTqatbwTmfSvag5gQFLNXa5WatdBsLh5QzUGcnVOe&#10;tLJpMlqK8wRSmpIi43E3C5L+udSnZkuX6OJonbcL8ybFubl0Y4clzK8EpwFVyr+yeZgcvzA3U3O4&#10;t0txtl7YM3g3r+fCWNzPbbzsOQFZsynO54OcFRueJygOz71MgXFzPTETRdZxhnP5KM7y+TqN5yKy&#10;j0TOtnVFn8f8YkJxoEfWH1J50GdDX1dXw9mhRp+j8axJbj2aZ6vxj+KK7br2TPuHZ2HWLuSaubyL&#10;QxFu5PjazXxHyg+K8/lluHguz+WaZok3/hEcngNZu6hiw3BIbUFxLp8ZDvuN4kAvP2d211zoOsBz&#10;NFsHeN5mONdKaLtIsUP25e6+fKwaQFRhIfSOcO/J5YtEl5TkWqTiIXJN0hfU6AUul8+RsofIcYlr&#10;8XYJPbidkHNLEjo4vfzcOvAsTOl5/8j5GymAKA56RK5jH6G/EL64vz3TS8Idkeg54d5IcdD/vl2n&#10;DylxHlLi/P2nxJFd/W1KnHZNvXZKHI2x1muNKrNDQhwNa9WEODeR5vl3JcRp4ZSWwnnMdCNXjIi+&#10;kzDcd4+8uREjHemYBR05GgLTAuUndGScgZGwQYkHvOyPiObAPNWcOhM6IlYCY+Hfl3REpQrMc80A&#10;MKEjExwYy3lySUdU1sC0tA0TOmo5DtDTBYPkstxBko113iVVfYOU9HvKIz1fAySP7wtSI7slpntO&#10;auT3JlHrU0apASEaXA5wZPn2bEVqZPpygCPXpejNvFdy/PRerQaoOkF0fZcMMtMBqvU5UBKSOmeW&#10;2j0CJdrhgtbId3FBW9AaGS9JGhe0RsZ7CPnlGj3lvxHtcEFr5LznMZrQGll/SGKUKb9EIxo4YRkm&#10;LmmpvSb4JYkNF7RG3ku61jm/REccaLVcM5OdqDeuaFHcWRe0Rt5LjqlFv068l0Qr0w2kd7do8WgJ&#10;HWb9OvF+tYO0CtlAa9Ev1eYCtVwTcsfpqKMlCpn065QFZ7kmNJwlWjxaIqMZrZH3Urprzq9THpxD&#10;kg9M15cG2kSLutOmvNeHg0DdbIv1pc6sgdqfLc6dUzKcm12zaUzGeMqGs79saQUu173a7aLFG0lE&#10;N6c1rntPMjehNfL+5qkmDpr1a+S9VJ2d8+uUFudGMobNaY28P5635FaTfp14L8kt5rRG3h+WkmpC&#10;a1z3N7I7prRO2XGO1Xl9yo9zc7OiVeL9KUPOch5PKXLkLj3n/SlHznJ9qUUmVs5yfZ2y5Ny0VCb/&#10;n72r7a3rRs5/RdD3rHXvVWzLiAN0d5uiwLZYYO8fUGzFNmpbqqTEaYv+985wXg5H58w81PpIMrY3&#10;H/bIq0dDcjgkh/PGBZng4PaJllSRmfM+lMk5PUnmMZTJ2WbyFerk7FrttIV+sfV26lc2j6FQzo4K&#10;nizKBFucJlppv8J+T8VAlmkF3mf7BNuKvcVddm6HUjnbbA2FUjm7bA2FUjlbKTY3n8dQKmf3PNEn&#10;6O+m3qfyxaXapzG2EnEL8xhK5ZCtblnuQ6mc9KwNpXKolHJCK/A+0ydCqZwtoRbPjlAqJ9VzQqmc&#10;9EwLpXKoAPayfIVSOaluEkvlZDeOUCqHgqCXx0ipxtM8pjomWyd9trlQ1iK/ONbeUanuSx7VCUUh&#10;ywmtfr/fZjpmLJVDj1UuE7tTKodqlC2u7lgqJ1V17pTK2ST7TiyVs8kUug0XQ3eubV4mkhFL5VCW&#10;STbSfg7yyxq/UOCNvkxkozmjHZXfR+PdNlnkVKmta7LVJFzYMNoTJN7kNlnk/K7j1P1M4dmQT3lC&#10;keq3KLQchz2hekE71BY61BaiexSZ1w61hWalWTTZYe9+mbqyhbo59+4+AnA6b5jv7uUCcNrNGtxC&#10;hGq4+joOtYVms6oPLez9QbSakfSWYeO750QBuM4qJT9JzBKA66x6UkEN14iUvT/GAeCk5rLM0AVu&#10;pDNqgN971DKgrkP1TDYA16G6Gb+G81WL++5ZdwCuQ6X70shQ1UV/qC00Wx58BWG+e+pQzfdDbaGs&#10;6lLT25mT06ubNSubai5/MCbElkdMLVhkF2pBJ5erTY4sk42+8kUtjB07G80eoKKMFtQCuqRBTvQH&#10;g4NmjbdxyZMLWwtfXx+JjQLvxc+4VB9J9iMLlchqI0nnbCgWWGXfPvVpBGOzZH9v357OCMYmz/7e&#10;vj2dGkNXLmI6TZaIjRGwrxBSUB2ucR/QUJ9qkAokebaqnt8PZavNRm9f4YLRAiiRFJAAp8I+hgL5&#10;XUprEFXH4FHoMcsDSBYzFIjLFlogGk1pART7QqlfKPLuXqhanK1FgBL1BCSyafLPIKreQCi4ijlB&#10;sZKV3N8PVa80owVQZPSifoEMEU01GkTVK81o1Si97IFs4nuhQM6e0kIoMt0Qv7wIpu019pU9h+6c&#10;DVWvtEGUzBAoxcFOWurXIKreTdj9yrTGUODAU1oAJbsv2bWr1UHbCPdrEFWvR83uIvtx2aLshQCl&#10;CRGgNsG9UCh9Ua/BbKKt+n9fWL1XWAURVz5N6O0rwm8woJ0MwvSOzZbVaqSjMBGhDSiYoVdvVH5j&#10;FKY6FsjAZP8piTeqIGIVa7zet3HfvjILBgP6hSatoFopozA55TYgUdNSBBFM9jRUFcbKC9G2VUkI&#10;3yeYvV6A2/hlX+HbKExHCqo46PV9g2A6UtojyiEYrF4LVlmK1kRFbV2Y8Q006rB6CLYWaIVVQ3BY&#10;PVLbHEDfbEdaGQaGIMrvhmIsypEarN6ibUdyq54Jt311c9BtECg7xl5ar2XfdOOihbgGTIWcJKWk&#10;ZrBaj7SNiwxjFTWDeZFt45d9hW+2cY3C6ql3aqBvMlJ+Mr4cwhhMF+CWsnUqag6rp34UJrvllu7i&#10;ZaMGA33TkbqJyibJvrqTG6wegqVVUTpe1TeDAcuFbqpbSuYpqYn1fQssCRy4QGcWgrVgA8bRHaZq&#10;dcLVvTNLJqzMeiL7CEoha6/pcP+AuWAYx479Rq9eYM0d33C1mu84cNX31HZ3VpnE2Vckj14Ok/6B&#10;675X5HR/k9Gxr9Kz1HZwAfeKoeAw8Qqk4JhwnHt9rF/21f5ZKhcFmJXyxyG7PB+omo3eziisrKbH&#10;ga+NHsJpu+Dq6BVrIU5OvK0/smD8sK/yRTUKiFMFhVMyS/7R/PN4d+AosMrAnJJZ0xM5peCwGqfH&#10;4ziu3ks3/EhgG8cgDlwlKQpL6CGcHlec4lnyRVN3OcWzxokcrIYjuWt8AYcMxYkN4mR/3oGbp1X2&#10;XgvHqoqMo953t3p+7EAq6zhO5wPSU7kHBvOtViSmJJFSDigEU8aLcE4P8cX6h3A23rVwKi+0n1dy&#10;7/OxGk7lBdJ7KBzYJ7WkM6cYV3zxdbQazuYDtftUOJsPcG7ZfkUJNCX/tBQCBWR/ozjjMzi37PwA&#10;RZQ3dh49Ns7OS9TuME7Pc0hPcaBUtesHEKf77lo4NZpSwlwtf/rywuPjbLxgfag+SSlXYBy6fhFO&#10;9VhIbxgn+jimZzigh2mpqR0oqG76PcbpuQrpKc4DAE3/t6/eA2w+IE7n10P+jI59jZ6uI+Ae9XsA&#10;xKm+ge55dg8YxtV6k69ziv8rzwXbh0DpQb8HIJztu8Bdai/KUKJX3T/b7yFO5QVUM3T9fhgH1rla&#10;pXagPKLrL+j+a/oQwPk9AFRIdH1yNZzy2V81tPVjX1lHrt8D163r96vhxNB5iorUqh0J4jRShRIl&#10;SzmlpKZ2T8E42V8wTvaNU/DyzJZT7um+j3GiX516tKLNl3113uie1ehBnMgBpMdp6dw/4GTeagTC&#10;ejjrH7i/qZ2Lkmrr+VV//ykogbQdxqmcQnoqB8DOQCmUwmeEUzvXKcRZ/wBfVK+jBOeaf3q+nVKM&#10;UnUebdVzsx5O7FenwFlvpecwTtcHpGftgn1Dw8pPPZfG1qN9dV2qk4SS0mv+6XmEcbo+AL2dls49&#10;Bf4FK1G3Hk7lGQQ4Wim7U4TjJEPehyBO5R6EFezs/EA49S9QYYJy3qxEHRV8ADiVK4SzcwHi9DyC&#10;OGu3tpdYibpT4Mehcg4yH8M4wD99wY6KSdT8o3E2OYA4lRcQscD3rEYP4fSeQkU46v5pYfFT4I/a&#10;aSlPiNPsIoxT/QW1q/6FU3CPojIiypd6/+OCYMK/+ly4Pw60O9q/YZyuo2H+1XaQnZ2XkJ7xD9FT&#10;uYfyNyrPo7jBdWRyj9blMG5wndu6RPuQrfPVcMoXtO9Se7JfgX3D9zWA831yEIfOLdvHHx2n9wp0&#10;nmvJVHjuD+N0nSN9SCPQoT5k5zSkp+NF+prRQzgtdYv0RNdLID3lC9Bjd6YPrY6r4ztdXwN6+06f&#10;TkD3AMeB+4yVUEb3mWGc+jkhPccBfUhLRqP7m5WWRvdGvweA++U4TuUe0jNcva9t1b4G7/H3xSH7&#10;gd3LVsPpeJFdxe6Xq+Pq9bZVuy20Dw3jdLzIHqYl5KE9zPQ6ZNcze8Sj48yeWOt1W9MTkb3T7DQQ&#10;J3odFWos7ylUVrHpJRgn49ghe7Har8ZxgC+qr1FRunocwzi5r+6QXV7tfxin/kHgN9iqXof8C1vS&#10;v1hPHMfV9/iJHsIpX4A/xey7yN/DcawyDrCPq96J6Vn/ED3j3yPjbH6BX83lYDWc8gXSWxun+wbw&#10;S1LJSZGD1XBiT9xBeoM4upc3OUX0HgwHzl/bn4E/2ffxR8cZn9E4BnGD/nM7L6lAcn0uGL3VcCrP&#10;kN7aOLHDUbFRMN6VcaqHwXafDKf7GuKLxR+A+BLTd6kQa83nYXo2H4jeE+NAHM9W/VYoLmgcp/MG&#10;2/3Wcapv0DlX+kMtHuTJcEB/tvgXENc3zS+gp/fVHYh35PyVdv5CnMoBxKneCeJjzU+M4mipBLT2&#10;D+jPer9E8c/mF8c41UtQvLfFY0KcnkejOC/yaP5r+6of2/QhhLP7IIr7H8bpOCA9lReU52B6+ygO&#10;xUfY/W0YV8f1+X0L2M38voVw/OwF3y9B/ow9bYhxymdIT3EgX8jioFC+0FZr5KA8Jc4ybeMF+Uzj&#10;OF2XII9qq3EFu1Ec2XnL80Pt2RwnUeO0f8M4oE+q/RnlyW2pPl/jM8in8zhGkJ83jhP7C8oLtDhL&#10;hLP4TpiPqOflejgbR223oPLzjc9bYL9yHJ2vlbxY/C7MI1V9l/Xjkp6elzB/dRgn6xfTUxzRrfsn&#10;64PP9RKn5+oWlLGy+HEq0g/oWbsIp3JA7Zf90zwCvveP4Wp9zeL+tyBOYRhneczAz86Va3jf2CKc&#10;nltsPyvHazjgx/a8beCv9XxxiBO9BOb5W947qkNgT7+D8geelw+qKXi+PcJZHj3CqX8aVXFwPgP9&#10;YGPzhnAmLxAn8RYcz13Ki+prEKd6IsZpuzTPZbsar8J6wjo43f8gvVGc2Otg/9S+hnFyjxrHgX1N&#10;4822tE5K/g3jRD/F9PT8Re3S+dz2NYizduv7pesloKLL+rjR/tl4wf5s+gsoy+f6C9AnXX+BOD1/&#10;gd5p+VGolNBG5X5DemApf6pH0FuYACfrEuNkHBuk1+n9nJ6uqdtVPWIcB/ZTjXPbgEpXG91PIU71&#10;COZ3yWc9FzZIbxrF6XmEio5tND6Mnk2t+6dxWhsQt2n6Br1MBOiJvkGPCQGcnEfjOCCnqpegGoGm&#10;l2Cc2Os2oDSh1T1ClQ4dBwonWv0mVIeRXxsj9RSVubQihiA6Rw8jfk+pEmYr1wju8FYcDWylugOB&#10;QBAtZEdm6qpnWjwPFPUxVH0UqAbkzzaYgdG+YmjU/QlcOzVaAySXKgpc/bQKLbj4qd4ItiWNbgDO&#10;QkPVW7XWHAaOLkPVEqa1kMnoWs32IEpOLuDY0NrR4JpnqFpy1PYHroKKQo4AWeAg/FgrhYNLoKJA&#10;iC3dSJqlrN64B1GidYFgWK1Ej66SqtnWUmi0AEq1xloKabdsm2sthfo6AVKkhRMAJUNE22/rVd0p&#10;6Xm9WQqm1utHMDKyu0vizcfLmwtZvVfnt+9//IHeE+Ef/nJz235+8+vN7b9cXH7il0FuLj9+ePvT&#10;h48f2z+u3/38p4/XR7+df3x9fNL+010gwD5+ZvDnS/4z2yT4/7n4/bY10X46+vX6w+vj/zmjiswn&#10;f9yefffT85cvvjv96fT7785enLz87mRz9sez5yenZ6d//ul/j+mvN6ev3n94+/bi818+fL44+v3T&#10;x883r+j/fH38/vb26tWzZzdv3l98Or/5w6cPb64vby5/uf3Dm8tPzy5/+eXDm4tnb6/Pv3z4/O7Z&#10;9mRz8uzT+YfPx0dfqNb592SqaOP6OwZ5ffnr57c0uvNX7y/O3/6z/nx7/uGj/Pws9rgxlhhgX+H1&#10;l6ubVzdXf73+8Qf+6efLt//11+uj68tb4u7x0W8X1/TD+8vr/6beXp9fvT6++c9fz68vjo8+/uvn&#10;G+r+5pRV0tv2D8p649cZrvvf/Nz/5vzzGyL1+vj2+Eh+/NMt/Yv+5Ner6w/v3lNLm8aLz5f/9Ovt&#10;5S8fbnnmpl7pP77cXElf6QedBMKMTcKXy+u3MgP809X15ZuLmxualb+9P7+6oLa5sTf//htx4MNb&#10;6g3trp/PP128Pv7p+uLil8vrT0eSKK2wvzW2kYBe/eXyzX/cWG+JgPyGYczao5+//NvlWyJzTsNq&#10;I/z9l+sm2iQbR7+T/ZCfHWZFTeominC+oV9s+Eh5w7/xqtb2p/0KOf+N5rIJwru3Kt7v3mrX98Rf&#10;f/2S3rX8csREFWwYUmMdQ68b0Vum2uD5q4kQdcVB3/MbqwuEaByOSQnRtuGgjBAdy46h15CWe0S3&#10;CAe1x1AXekSbpmPolaRlQmTecVBGiITBMSkh3u4d1R4eX+gSVzd1EN01lvtE+/yEev5imd+cUDxA&#10;quc4vZO6OHXh0dK8Vz3P2yuvSwOMTM8G2HOdHqld7tUQ23nfcTa0t6oXerUNbM9kilUXTCqwPSXV&#10;s53eJV8cIO3/U3vpkmHlzHuVkgpsz1Zx4HrWqZ7r/BjxwnZAMQdTlzb0yu3i8NjS7h3fJH3iXW4C&#10;paQC0zNSPc/Jb5D0KjI92V7oFt51K6UVuJ6tZlKre1r81vKCiPKdZWLE5sUy5/nI7VAJLY5hn1Db&#10;ZOfjG9eEai8aL/SL7VgTKqUVec+vIy/RCrzfJpsDXXy6FulB7GVagff0gvWipHK26dT7lFbg/S6R&#10;erb8TbROkm2Zb+ETKqUVeH+S8Ittkh2t3fIY2TowoU4SftGrqh1ql/CLo96d1lk2xMD6XbKEKECy&#10;I5XsERw95e1tMlJscXFUtgVS4OsE4pfgFwWCzctOKjt5OMfbQTmpnu/ZeUhWj55UsnVxsLw3+CLh&#10;FVu6HES7cjLAnu2Z0semNUyKSzc4itpbXIcUPzCBUl6x12EixY+6L2wPrAo7KCfVs333MiEV2J7J&#10;FRsivcFdNsDA9pRUz/ZdMoNsH/X2UmknY+CE2iYD5LD1jlSynNlu66iUVGB7tjNwHM1EKuEVOW0m&#10;ED08tCyibHSeSCW8Yn+bgzbZPspRuI7aJlsf28IdlJJix6ejMlIcTe6gTXbqUM5fh0oOabJFd6Ds&#10;MORwranB5OpFuY0dKCXVs32TkQpsz457frxi6lXCdjLcd6BMo2mP90Ja7XmLCZVd5trDvg5Ljq8N&#10;uVy7jmUqfPO0YFqB9cmezG+5TS0+T/jVXEDeYKKEtHeCHZRdofkR4anBTPduTwhPtLJuhTvrWXfa&#10;k+HOjQ7nbL9rpgV6I1gNEfQTWXtm717TOiOzxt78dfWrxbSSGGzGyBpMa4XBZuKtwTQlDDZTaA0m&#10;eWew2VZrsBp+6aFltU8CuI7RIyQAXEfpgcEAruP0vH8A15F6OE4N59s3M4Yu2GwDO+cnutkqSZ+l&#10;qVfnwJ6CtYbgOlSP6QLUdagewg7gOlSvoFHD+dLLQ3WfBYCb5I4NVcte7r0sCaCuQyVv/wgj+Qra&#10;+j4mwBprsHe3Ud0Zdd3t6ao40hn1Gu7drgmo61A9MBLAdaieb1PDNZxj78/zAbjOqrsDAdx2pLEt&#10;iW9fPE0eQwGo61DdG1rD1W+99wxBANeh0mVoZFbVd753Ny+grkOlS80QdR2qR8nU1LXo3N6DmwFc&#10;h0oXkJHOUMp1myb3tAPqOlTPdAdwHaoHItVwvi2wzIj/AO7AGsmx93IJgLoO1aOxAFyH6rERAK5D&#10;JQV9hO8amrj3kLSaOmvhzBkP+gBwHaoXCgFwHaoHngC4DtWjWWp404q586z4jvCmab7yB2NCbIFE&#10;1MLY5tSUWGlhbM02VVX+YGx+mz7a/iBqTiLUqlReX7y5PWIHMPke2/+SH/H6+Ojn18c/M6M6X7L8&#10;yK5WtjUcvRdXGkM+Xf52sb9s4Ft2wukh4HMz/f5OTI+sNfiCs8GMsUbFvhohNAij2woxZZomo2Jf&#10;pfYwMJs5a8y+dxp9VBhdUZkhLiTWJ/tq354Cpmcs6tsoTOcUROdpSUpy3OlWYYywrzBkFGZ8A9TG&#10;YFquFfVtFEbX2jb1dd8sDhEwxKMaa2oOs53Y2GpfYe8ojAwGA9LLlrS26uuVNQqT04fNAnKYWNft&#10;q0N4Uli9W+ppjrbB+8LqQC+jNta1NVAmRTUtRd0NrYqz2U49kqExlJsTjIh9RTTIyysCWXfsaWAc&#10;rcOLBfTNYGAVWMoZWi2OA9vM0+NMX7Mpta9OrYXGu4nIfm/fvxPnRiGjY9879B4dJ5o+io3nM6uJ&#10;FShN8HQ4VSApQqTa1U2tJnfFujhQesLbXQunqfrkwanHMYzT+d3Zjcnk074qp/qUKfmzQLtr09P5&#10;hSkhT4PTykDkxyzZogUH1oLpMYQafRCYGzhNQOwrgqIlgchzXTLEdLbHhSlD3OhqXbevDmEMZgo2&#10;oGa5huvALOMPULNEPgTTRQNgmi6jQXBkiTB+2Vf4RlTaUYGoGayWEKe2Dox81qwdAXnjoLEBmLoS&#10;EDWDgXU6ClO+IWqDsLHNgY1GzBDU6D1h9SHsjdYwy8oER8PTwGwWaunl6NfG3nVgNguA2j1htaZh&#10;dyKgkIzC7BgHjd4PBpQ+deAi3XAQZjcJpDGL7ZySb8qDcmVqakxDjRqstvboc17wDvEg1NBFTSVk&#10;FAZmwagNwgDfjNoYDFzV1QY5hqqtA0pqBZCOsKYkoHqlq5V4CARsH6YU1Z0aRA0NUH0qg74Sd72Y&#10;WrVOluBP7T/dZA5ZgpIxeMgSzFM175clyKfi3SzBtq+tnyWoJ6aUE+iyBDk7SLIEbZv4qizBjcSF&#10;itLQZwCGuNcTCTduLfYgUq48nJDz5CjKe06JTsQA4jD9GSWypATQIiVSIDuQZJPMKBF/JpAkbcz7&#10;RJv/BNI8nhklco5MoIxSiLvcvGwB0DNKIVWQHPHLjApxl6RoJLQC01NagetbCcye9yuw/SSZQDpq&#10;OkaktCLjM1qB81vJepr3q2e9ZKXM55Ct+9P8ZKR4yTrqLOF8TBfU2PNZr1itn0glA+SydA6yiPg5&#10;qZ7xL1vm2nyAMV1Qg+vnpHq+S1bKAqnAdg35n5Pq2f4i61Vge0aKbkgTG160iPh5r2LCYEqqZ/v3&#10;yQySqXZqj/aX5bXDQZc+OactXHyhV0Hc0171bD9tOQ0LpIbYzjYR75UkuCyQimxPFnRIF5QElzmp&#10;mC2YyVXIFpQElwVSge3ZwuEAUB/gtqWSLJCKbE9mMOQKSvboAqnA9mxnCKmCKanA9mzvi5mCycKJ&#10;iYIpqV7aJQ91PkDW252h6UkR8wQTaY9pgtkBFtIEM5WB7bVTr1JSvbSnpALbswOa70tTgy2dYc6r&#10;mCZ4kpzQIU1Q0kYXSAW2Z0oRB8biXvXSLikWs+04Jgku6wwhRzCj03M8EYOQIJhoeyE9UDIN5zwK&#10;6YHJIo7JgUmPQnJg1qOe1afJ0cChRj4fCYtCYmBKKMj3yXb5jOF60d5cSirId0YqJAZmx1VMDMyE&#10;kgNIvFfZ3FGM8ASyuhczsQyJgdl5zD4vby8n1R+iUoxjLlExMTDbC0JioGRcLZAKbM9IhcRASc6d&#10;k4qJgSmpnu2ZRhUTA1NSvaynpCLbkyvSWc/2TGVkby+ewZAYKOnVC7yKbM8uNlTxdGoxU4rvJAZm&#10;8h4TA88SZf1uZmCyzcTMwJxYYH62qGNuYE4ssD/Za2JyYE6r53+yA8bcwJRUuKNm7ArlbDL5IstD&#10;N90pqV7qOf920TCwCVfUlFYv9ptNSqvnfEqr3+ULWiOcD1fU3CATL6mdRJCT+pCWuZB3ekjLPKRl&#10;7tW/vvdYrjoP55CWmckM37zJfb8/pGVyhHXLJbq84WSiPRe+Yc4c0jLvcuaQlpmtJg3oP6RlzqpF&#10;aPjo/pCWuVxS4enSMtMqD1wmvu2ArNNLZHp9yloEPVXMsAAF9Ad6+mw8xgX9gW7KnIwx1CXWwnkX&#10;nyJ8Wgtfn4tK92HJRZVTY8o11WhzjSzyiIgJYLEREcgCUIf/08WKA+2GceCFMb7zNXqDOJCnybmS&#10;jd7qOBCw5O2uhLO0A5QO5DjAv28eR3dxlgOUvmPpE6vjbHOxdWFfXR/eLsKp/HlRGqNjX6P3UDiQ&#10;nkUVAITP6+AsbcOr5Ngw7SvDfRgYiJT1XJFmZU6j7UdhyjjUqMFqObEXVfzmaPyyr/BtZRjZEHmN&#10;oUYHYXIuw7djVoVZrggIVR+FycGPhmBPzIBG9YkZRM1gEqeUiqU+04Ke+jEY6JtlnqwE080aURub&#10;eq34hPg2CPMkkFqRcVi9TkdhY0vGnskCC3AUZuwFQzBYvQ3qQzEoH3IUZgwBjSoMHB+W3YFgOtKV&#10;YTV7LR8DHPiDMMsqB9TuCwPx8eRIGNG9BmHk4mBq4I1zums9AUxvL6hv94QBnd+oPSpMbpx8Hyrv&#10;cwo7QdcHmaxRWL33qu8E3iG1b3VVDSM2hLLrumlZ9hVtSyTyMTE1n6Q/X48RPtZ0BFPv1pqFMQSq&#10;W1N1ZA2QqCKAkoDqmdVKko8MQikt2qsnggG26hYObEGme64Mq3csyxgC+9/KMNWLUaP3hNXnhmWy&#10;A0vRujCvOVb3Tet4ooJdgzCrAABGOgpTdQZR+4ZhVt8JyNvKMNXZUaPrwnQWgAJi9hKw1awL42g9&#10;VnhBow8Eq/Ueb3QI5m4C04vsq1Y8GegYCjwvaR0b61epwyqp+uBeHVQfjSpha4DkUgsoCajWzDh9&#10;jgV1DFU3SFFpjdbjo+pptn6tg5KLG6Kl17takltEYrtkl7JssNkaWyeF+fDQ6eGhU35tllKKH+Kh&#10;U44ivZvC3JbF2inM9JR4O3LvvnPKD2RJArMZ7b4qgfl7DuOVGvR9ZjKNcgpe30ocfGuvB9GO7KCE&#10;Dm0cDuHwY05entGhu4KDEjo0aIekdGi/dlBCh65zDrGXjWb96WOTn3O63Zw/pKthOiFtOSFEKmZH&#10;SV9hm/UoRIRzota8RyEcnJi8zGq6CUzNJYQCrzUncd6jntkt4WuhS0PcJkPl1KWMUuB3JkcxEHx5&#10;dHeiwBOJDKnKSZ9ipnLap57hLV1vzqeYqJxSChzn56gWKAWOy+tKs6njIleT8CZsCgxPCIUk5YRL&#10;MUc5I9TvJBmhsJVkhAK3l4fGrqdp+BmhntkJnRFeh9zkhE7Pasn4m01ZyEtOdpKQlpzR6Rmd0Rlh&#10;dEhJTvZarsoHGR0SkjNCI5wO6cgZoZ7V+srXjNchGTkhdCcXuTsfD8kkWdhlU2cOb3zNAnbVbXp4&#10;42vGmUMySRb+/hTJJF8dyUvqigTy7lr6xxSnK6Y3fcxrKnI4AaKNzoG1ZeaeMBD0xp1n28YgDNSO&#10;VbfvGAo0ad7hQZikF6cxWUZtJZgZjuqp0hBuD2a3+bavCIh1zULe7bf2fSqUTmbdrRHns8pYbbw0&#10;QaybM+F/fNSsXOg6Zr1DZcKDWe8hzXp0Mbpr1ms3g7XNevoW4uZuYUL2XTezngecfpVZrxVOIZoU&#10;GNVb7IKxSUooSXs9qL8jJnTCFTGj09/FW/WVeX/CDTGj01/FEzrhgrhtVfHm4+rNHgmdcD/M6ASz&#10;XkIomvVSSoHVXMhnzqJo10spDTA7FHnYpJQG2M2BjdPNPqU0wPBYhFCMjfOZC4a9Vn1nzqdo2Esp&#10;9RzPKAXpTin1HG+1dxb6FOQ7pdRzPKMUOC5F9Rb41HOcrU0LXQoinhEiXXKa4GVC0bCXjY3LB7ik&#10;cIGpeY8oUnyCqE1+PrRYenCZ0BC3ifTU3PKSo0eiJ0jeo57ZCaHA7GydBOPeMqFg20uXbig52Myo&#10;c27TlaMbW9qlXrgzSoHdKaWe3RmlwO+UUs/vjFJkeHOCzGUpWPgSSncsfBmlXrwzSpHjGaUBjsda&#10;g9lxyaq/L7msT5Hj7CtaYNMAw6lmQ9dYK6ozJzSvMziXy1BmsNVYWqAzwG1+tNNHn9EZ4DVfsyCd&#10;ntPLC3deX3BhWD2fEzI9m5vPak4mlBdcJhOKC2ZkeiYnZHoeZ2R6Hi+fIKGwYEamZ3FCppfl5vdY&#10;4E3P4uSI5YQ6n/GETqgomNAJBQWTYYVygokKGaoJZnR6Lmd0eknO6PRszuj0fM7o9HzO6PR8TlZo&#10;KCGY0OFwN5+vjE4vzBmdXpozOgN8poIbuD8DfI6FA5MtNdQNTC5pFGA1dWiTEGoPpzsbE0p3igZm&#10;J08sGpjS6vm96WkdfGcH35nYSfde+6AuU3LwnWUeooPvLOPMU/jO0tI/39MBRW6lPVUkH6myo6nw&#10;e7oJDMHpuGnUrRJGvZoOhdgymTkUYss4cyjElnHmH7MQ21dHAdDVv0UB0CWNfROTk1/ct5YM6tUB&#10;JkD0886A9mv7Kj1qruUk2AZrv7bvHZjtlPZr+/7DwUC4gGWNrgTTWUDUDFaHC6jDXa75aSSDoWp3&#10;Ol3sBsI6xlDW+7pFE8ha0sZQFhIByoE8EKxeUt7ok8DqFCSVDZDPJCiQG7UaSGa8bk0w9epYCyMD&#10;q9sSTC3vvOHTEhsC1a2tWFJhhEnaXD0jTwMCmad+NparwFH1Ak1h6wT2HPL1DoE9DxnYQ9bGu4E9&#10;raDD2oE9G7UrbO4m7HGVqDUz9l6yU0ZLT/VhO705PE1t6+3h2/bQmtSJ6gkF+2yWSNYbxHft5ag5&#10;od4gnvaot4hnhGi3dhN1mv3Xux52CY+iRbw5MebpiCG+J2NSCPARl/UCpcDu9nDfnEshwCel1PNb&#10;HttboNQzfCfPBLW9vZ9dzmqfmJmIQAjwSSn1HJen9hb61LM8oxTiezJKIcAnpdRzXJ6omfcpZO6R&#10;zC0mpVIca8en9tjNAqXA8YxS4HhGqZdxEt/lPgWOt0czF/rUc1xf8pxJQQjwId/Q4o4SQnyyjSBE&#10;+LCHdmFrCiE+p83HNl8sIcKHiCSkeo4nWW50Meym7iRZdyHKJ+1U4HhKaoTlIcxnk5EKkT6ZHNwJ&#10;9EmmL4T6ZGLO2t20HdCjW4sTGFL5UlKR7YkssMLsDWbLOCTzkYsy6VXP9ozUnWCfhFQI90lJ9ZvL&#10;WbKQw9uiKaWe62ecy7uwakK4zzbZEkK0z1k2up7nKaVe1F9mfepZnh7FIeAnIxUifnJSPc9TUkFl&#10;kVhE2WAOLuWDS1mMFAeX8jy/ktYWuwe9VnPtHjy4lDNXz8GlnHHmKVzKX+2i4rO4ylTlF3WD0yDz&#10;Uc2A5k2yr3iVDOZHlv3avgKzuuSDMOBr0dVM9/LSSGgwkA+6MkwZjBoVGHB+KNvWQdHtg2Ye0RIU&#10;XZ+qutQau7QKSoulA1rfLIouDsRVkqGKX1qO7wlQtafO+jWEAi9i6ENgq6Jq6761WHs5RIU6HQHV&#10;20nbWmmux1CgQbpEN8EZhYFGjdoYjMwHpbQqtbVgoqoh4T95EphIB9p8+HlyXuX1rtjikR8bxg+6&#10;4zYHUXQXHaAlKHCQcBg80VoFxekEmJai6DpeSveTwoDGYtrUDLaOv/JQiODgr3xIfyVZBu/6K1uw&#10;7+r+SovwuluJoL0vuWIpAjG/t10/+KE6M7D4FuZpW73tT0ybMzK95S9J2uptrTS4Zmyd0endCll3&#10;on1bHBQzQr2pVez383H1ltbNiXhPZ4R6S6uY3OeEgqsypRR8lWKSXiDVMzsn1fM7JRU4fpJwPJQj&#10;2L5czkGN3sqUVM/0lFTketarnu0ZqeCvPEsEIfgrt803OOd6KDSaUuqZnlLqma7OiZlMhUqj2+Yh&#10;XuhTL+dn4hGaUwoszyj1LH8pvuY5pcDxhBId5pPX6KW4XmaUSLWcQNnogr/yRbL2gsMyzbdno4e7&#10;sl5knep3lpxUz/OUVM/znFTP9BcJ03c909MSB8Flqc6XGdeDxzIn1W8v5KFhj9ecVC/olJG+vCcE&#10;l+VOHFVzUoHtWXkKNtz6DKakAttTUj3bU1KB7eKJmy/A4LLUUJbZAIPHMhUGzi+aBihRMXNSge19&#10;RmZ/YHPuESbVsz1bgsFnuU30Aw4b9eZSSj3TCbQoVaFGQUYpuCw1+GDGqOCyTCn1LKcis4t9CmUK&#10;si2d3wxyFqSUAseTY+Z5L+ca7jEfXeB4ciBzWXrvU3Ly8fOvjsnO0FCuICEU6hWkhHp+Z4R6Cc/U&#10;Fi7N5d3OCPXcTgn13E4E4EXP7Ey9e9EzOyPUM1vCfWRHObi+D65vsR8dXN8H1/fx3t2GtZdfw/33&#10;FPI1kmJ8cH1/S67vNM9cnx/cU1mjkVllfYGMxXsqXzQEp3Oqwc1BVIvYP1429QohB3R3fc/1pZfT&#10;YkntIAa7XzALOFBY7fKTQ8G3AwsysK8EGwgIuMLYsETdGkOBBjf07mEbY915g0G/Gilz1LVRGHA9&#10;nyi1QVhTrUkmjKX2FdaScU36thJMJgH61QRGj7/UbstvF8Y1j2hKZwWmI3efACWbJeqXoupJVx+j&#10;l7+xsdlXJOiMrjzMCUBrCKXPOAJaL4d6P4bSEsigRSuUDJyfL6RjZAAp5fpJYTNPZJxNLjxHs4ki&#10;sQZh5poFjTqsdvSy3bX1bRBWHwVsVh0Y6cPAgIRYowhG93YewtPA6rORDjvp2xAMrD9+JYwGilCi&#10;cSCUHir1fkVEBlrk2Ezcr0HUUO/ZUcUtgsN/TZTu3KBFRYETfQilTK1JrQ0CKos092ggmT8QYbU2&#10;yDV6OxLsKwe9NDcDrRPJcsi8//8ayfLsy9W7V1/eXf34AxuJr8+v3n948+fz2/P+3/Tzl6tXF9vL&#10;95cf315c//h/AAAA//8DAFBLAwQUAAYACAAAACEARX/AGN0AAAAIAQAADwAAAGRycy9kb3ducmV2&#10;LnhtbEyPQWuDQBCF74X+h2UKvSWrFYtY1xBC21MoNCmU3jbuRCXurLgbNf++46k9DfPm8eZ7xWa2&#10;nRhx8K0jBfE6AoFUOdNSreDr+LbKQPigyejOESq4oYdNeX9X6Ny4iT5xPIRacAj5XCtoQuhzKX3V&#10;oNV+7Xokvp3dYHXgdailGfTE4baTT1H0LK1uiT80usddg9XlcLUK3ic9bZP4ddxfzrvbzzH9+N7H&#10;qNTjw7x9ARFwDn9mWPAZHUpmOrkrGS86BassYSfPNOVObEgW4bQIGciykP8LlL8AAAD//wMAUEsB&#10;Ai0AFAAGAAgAAAAhALaDOJL+AAAA4QEAABMAAAAAAAAAAAAAAAAAAAAAAFtDb250ZW50X1R5cGVz&#10;XS54bWxQSwECLQAUAAYACAAAACEAOP0h/9YAAACUAQAACwAAAAAAAAAAAAAAAAAvAQAAX3JlbHMv&#10;LnJlbHNQSwECLQAUAAYACAAAACEA9ROkxw2sAADLVgUADgAAAAAAAAAAAAAAAAAuAgAAZHJzL2Uy&#10;b0RvYy54bWxQSwECLQAUAAYACAAAACEARX/AGN0AAAAIAQAADwAAAAAAAAAAAAAAAABnrgAAZHJz&#10;L2Rvd25yZXYueG1sUEsFBgAAAAAEAAQA8wAAAHGvA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yGGwQAAANoAAAAPAAAAZHJzL2Rvd25yZXYueG1sRI9Ba8JA&#10;FITvBf/D8gRvdVMPtkRXkZaCiBSrpedn9pkEs29D9pnEf+8KgsdhZr5h5sveVaqlJpSeDbyNE1DE&#10;mbcl5wb+Dt+vH6CCIFusPJOBKwVYLgYvc0yt7/iX2r3kKkI4pGigEKlTrUNWkMMw9jVx9E6+cShR&#10;Nrm2DXYR7io9SZKpdlhyXCiwps+CsvP+4gxgy0c5dPjzL3XnN/Y9nHdfW2NGw341AyXUyzP8aK+t&#10;gQncr8QboBc3AAAA//8DAFBLAQItABQABgAIAAAAIQDb4fbL7gAAAIUBAAATAAAAAAAAAAAAAAAA&#10;AAAAAABbQ29udGVudF9UeXBlc10ueG1sUEsBAi0AFAAGAAgAAAAhAFr0LFu/AAAAFQEAAAsAAAAA&#10;AAAAAAAAAAAAHwEAAF9yZWxzLy5yZWxzUEsBAi0AFAAGAAgAAAAhAIa3IYbBAAAA2gAAAA8AAAAA&#10;AAAAAAAAAAAABwIAAGRycy9kb3ducmV2LnhtbFBLBQYAAAAAAwADALcAAAD1AgAAAAA=&#10;" strokecolor="white" strokeweight="36e-5mm"/>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QdwQAAANoAAAAPAAAAZHJzL2Rvd25yZXYueG1sRI9fa8JA&#10;EMTfC36HY4W+1YsVWomeIpaCFJH6B5/X3JoEc3sht03it+8JhT4OM/MbZr7sXaVaakLp2cB4lIAi&#10;zrwtOTdwOn6+TEEFQbZYeSYDdwqwXAye5pha3/Ge2oPkKkI4pGigEKlTrUNWkMMw8jVx9K6+cShR&#10;Nrm2DXYR7ir9miRv2mHJcaHAmtYFZbfDjzOALV/k2OHuLHXnv+x7uH1/bI15HvarGSihXv7Df+2N&#10;NTCBx5V4A/TiFwAA//8DAFBLAQItABQABgAIAAAAIQDb4fbL7gAAAIUBAAATAAAAAAAAAAAAAAAA&#10;AAAAAABbQ29udGVudF9UeXBlc10ueG1sUEsBAi0AFAAGAAgAAAAhAFr0LFu/AAAAFQEAAAsAAAAA&#10;AAAAAAAAAAAAHwEAAF9yZWxzLy5yZWxzUEsBAi0AFAAGAAgAAAAhAOn7hB3BAAAA2gAAAA8AAAAA&#10;AAAAAAAAAAAABwIAAGRycy9kb3ducmV2LnhtbFBLBQYAAAAAAwADALcAAAD1AgAAAAA=&#10;" strokecolor="white" strokeweight="36e-5mm"/>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diinxAAAANoAAAAPAAAAZHJzL2Rvd25yZXYueG1sRI9Ba8JA&#10;FITvBf/D8oTe6iatqERXEaHQghUaW/D4zD6zwezbNLvR9N93BaHHYWa+YRar3tbiQq2vHCtIRwkI&#10;4sLpiksFX/vXpxkIH5A11o5JwS95WC0HDwvMtLvyJ13yUIoIYZ+hAhNCk0npC0MW/cg1xNE7udZi&#10;iLItpW7xGuG2ls9JMpEWK44LBhvaGCrOeWcV/DTnPv2Yzl629dHk71u7Gx++O6Ueh/16DiJQH/7D&#10;9/abVjCG25V4A+TyDwAA//8DAFBLAQItABQABgAIAAAAIQDb4fbL7gAAAIUBAAATAAAAAAAAAAAA&#10;AAAAAAAAAABbQ29udGVudF9UeXBlc10ueG1sUEsBAi0AFAAGAAgAAAAhAFr0LFu/AAAAFQEAAAsA&#10;AAAAAAAAAAAAAAAAHwEAAF9yZWxzLy5yZWxzUEsBAi0AFAAGAAgAAAAhAPp2KKfEAAAA2gAAAA8A&#10;AAAAAAAAAAAAAAAABwIAAGRycy9kb3ducmV2LnhtbFBLBQYAAAAAAwADALcAAAD4AgAAAAA=&#10;" strokecolor="white" strokeweight="36e-5mm"/>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o08xAAAANoAAAAPAAAAZHJzL2Rvd25yZXYueG1sRI9BawIx&#10;FITvgv8hPMFbzVpbK6tRpFBQUMG1hR6fm+dmcfOy3UTd/ntTKHgcZuYbZrZobSWu1PjSsYLhIAFB&#10;nDtdcqHg8/DxNAHhA7LGyjEp+CUPi3m3M8NUuxvv6ZqFQkQI+xQVmBDqVEqfG7LoB64mjt7JNRZD&#10;lE0hdYO3CLeVfE6SsbRYclwwWNO7ofycXayCn/rcDrdvk9GmOppsvbG7l++vi1L9XrucggjUhkf4&#10;v73SCl7h70q8AXJ+BwAA//8DAFBLAQItABQABgAIAAAAIQDb4fbL7gAAAIUBAAATAAAAAAAAAAAA&#10;AAAAAAAAAABbQ29udGVudF9UeXBlc10ueG1sUEsBAi0AFAAGAAgAAAAhAFr0LFu/AAAAFQEAAAsA&#10;AAAAAAAAAAAAAAAAHwEAAF9yZWxzLy5yZWxzUEsBAi0AFAAGAAgAAAAhAJU6jTzEAAAA2gAAAA8A&#10;AAAAAAAAAAAAAAAABwIAAGRycy9kb3ducmV2LnhtbFBLBQYAAAAAAwADALcAAAD4AgAAAAA=&#10;" strokecolor="white" strokeweight="36e-5mm"/>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CeFwQAAANoAAAAPAAAAZHJzL2Rvd25yZXYueG1sRI9Ba8JA&#10;FITvBf/D8gRvdVMPtkRXkZaCiBSrpedn9pkEs29D9pnEf+8KgsdhZr5h5sveVaqlJpSeDbyNE1DE&#10;mbcl5wb+Dt+vH6CCIFusPJOBKwVYLgYvc0yt7/iX2r3kKkI4pGigEKlTrUNWkMMw9jVx9E6+cShR&#10;Nrm2DXYR7io9SZKpdlhyXCiwps+CsvP+4gxgy0c5dPjzL3XnN/Y9nHdfW2NGw341AyXUyzP8aK+t&#10;gSncr8QboBc3AAAA//8DAFBLAQItABQABgAIAAAAIQDb4fbL7gAAAIUBAAATAAAAAAAAAAAAAAAA&#10;AAAAAABbQ29udGVudF9UeXBlc10ueG1sUEsBAi0AFAAGAAgAAAAhAFr0LFu/AAAAFQEAAAsAAAAA&#10;AAAAAAAAAAAAHwEAAF9yZWxzLy5yZWxzUEsBAi0AFAAGAAgAAAAhAPmMJ4XBAAAA2gAAAA8AAAAA&#10;AAAAAAAAAAAABwIAAGRycy9kb3ducmV2LnhtbFBLBQYAAAAAAwADALcAAAD1AgAAAAA=&#10;" strokecolor="white" strokeweight="36e-5mm"/>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4vpvwAAANoAAAAPAAAAZHJzL2Rvd25yZXYueG1sRI/NisIw&#10;FIX3A75DuMLsxlQXOlTTIoIi7mzH/aW5NsXmpjZR6zy9EQZmeTg/H2eVD7YVd+p941jBdJKAIK6c&#10;brhW8FNuv75B+ICssXVMCp7kIc9GHytMtXvwke5FqEUcYZ+iAhNCl0rpK0MW/cR1xNE7u95iiLKv&#10;pe7xEcdtK2dJMpcWG44Egx1tDFWX4mYjt5ie7JGui9+63B2014MpnVHqczyslyACDeE//NfeawUL&#10;eF+JN0BmLwAAAP//AwBQSwECLQAUAAYACAAAACEA2+H2y+4AAACFAQAAEwAAAAAAAAAAAAAAAAAA&#10;AAAAW0NvbnRlbnRfVHlwZXNdLnhtbFBLAQItABQABgAIAAAAIQBa9CxbvwAAABUBAAALAAAAAAAA&#10;AAAAAAAAAB8BAABfcmVscy8ucmVsc1BLAQItABQABgAIAAAAIQCGC4vpvwAAANoAAAAPAAAAAAAA&#10;AAAAAAAAAAcCAABkcnMvZG93bnJldi54bWxQSwUGAAAAAAMAAwC3AAAA8wI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Hz1wAAAANoAAAAPAAAAZHJzL2Rvd25yZXYueG1sRE9Na8JA&#10;EL0L/odlhN7qRttoSV2DFCqV4sHYS29Ddkyi2dmQXZP4792D4PHxvlfpYGrRUesqywpm0wgEcW51&#10;xYWCv+P36wcI55E11pZJwY0cpOvxaIWJtj0fqMt8IUIIuwQVlN43iZQuL8mgm9qGOHAn2xr0AbaF&#10;1C32IdzUch5FC2mw4tBQYkNfJeWX7GoUvG19XO8yjvZHqd/NeRn/Du5fqZfJsPkE4WnwT/HD/aMV&#10;hK3hSrgBcn0HAAD//wMAUEsBAi0AFAAGAAgAAAAhANvh9svuAAAAhQEAABMAAAAAAAAAAAAAAAAA&#10;AAAAAFtDb250ZW50X1R5cGVzXS54bWxQSwECLQAUAAYACAAAACEAWvQsW78AAAAVAQAACwAAAAAA&#10;AAAAAAAAAAAfAQAAX3JlbHMvLnJlbHNQSwECLQAUAAYACAAAACEABlR89cAAAADaAAAADwAAAAAA&#10;AAAAAAAAAAAHAgAAZHJzL2Rvd25yZXYueG1sUEsFBgAAAAADAAMAtwAAAPQC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hLhwwAAANoAAAAPAAAAZHJzL2Rvd25yZXYueG1sRI9Ba8JA&#10;FITvBf/D8oTezEYrNkZXKS1FD700LZ4f2ZdNMPs2ZFcT/fXdQqHHYWa+Ybb70bbiSr1vHCuYJykI&#10;4tLpho2C76/3WQbCB2SNrWNScCMP+93kYYu5dgN/0rUIRkQI+xwV1CF0uZS+rMmiT1xHHL3K9RZD&#10;lL2Ruschwm0rF2m6khYbjgs1dvRaU3kuLlbBKRueF9V4frvcsyVicWTz8XRQ6nE6vmxABBrDf/iv&#10;fdQK1vB7Jd4AufsBAAD//wMAUEsBAi0AFAAGAAgAAAAhANvh9svuAAAAhQEAABMAAAAAAAAAAAAA&#10;AAAAAAAAAFtDb250ZW50X1R5cGVzXS54bWxQSwECLQAUAAYACAAAACEAWvQsW78AAAAVAQAACwAA&#10;AAAAAAAAAAAAAAAfAQAAX3JlbHMvLnJlbHNQSwECLQAUAAYACAAAACEAxIoS4cMAAADaAAAADwAA&#10;AAAAAAAAAAAAAAAHAgAAZHJzL2Rvd25yZXYueG1sUEsFBgAAAAADAAMAtwAAAPcC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I+xQAAANsAAAAPAAAAZHJzL2Rvd25yZXYueG1sRI9Ba8JA&#10;EIXvBf/DMkIvRTf2IG10FbUEvbTQKOpxyI5JMDsbsqum/75zKPQ2w3vz3jfzZe8adacu1J4NTMYJ&#10;KOLC25pLA4d9NnoDFSKyxcYzGfihAMvF4GmOqfUP/qZ7HkslIRxSNFDF2KZah6Iih2HsW2LRLr5z&#10;GGXtSm07fEi4a/Rrkky1w5qlocKWNhUV1/zmDOSn7fl9+7W+fZZTt8OPY/ayyTJjnof9agYqUh//&#10;zX/XOyv4Qi+/yAB68QsAAP//AwBQSwECLQAUAAYACAAAACEA2+H2y+4AAACFAQAAEwAAAAAAAAAA&#10;AAAAAAAAAAAAW0NvbnRlbnRfVHlwZXNdLnhtbFBLAQItABQABgAIAAAAIQBa9CxbvwAAABUBAAAL&#10;AAAAAAAAAAAAAAAAAB8BAABfcmVscy8ucmVsc1BLAQItABQABgAIAAAAIQAs+CI+xQAAANsAAAAP&#10;AAAAAAAAAAAAAAAAAAcCAABkcnMvZG93bnJldi54bWxQSwUGAAAAAAMAAwC3AAAA+QI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8p4wQAAANsAAAAPAAAAZHJzL2Rvd25yZXYueG1sRE9Li8Iw&#10;EL4L/ocwgrc17YKrVGMRQdiDFx+g3sZmbKvNpNtkte6vN8KCt/n4njNNW1OJGzWutKwgHkQgiDOr&#10;S84V7LbLjzEI55E1VpZJwYMcpLNuZ4qJtnde023jcxFC2CWooPC+TqR0WUEG3cDWxIE728agD7DJ&#10;pW7wHsJNJT+j6EsaLDk0FFjToqDsuvk1Coajv93+kq3w9LM8HKN6MSaSK6X6vXY+AeGp9W/xv/tb&#10;h/kxvH4JB8jZEwAA//8DAFBLAQItABQABgAIAAAAIQDb4fbL7gAAAIUBAAATAAAAAAAAAAAAAAAA&#10;AAAAAABbQ29udGVudF9UeXBlc10ueG1sUEsBAi0AFAAGAAgAAAAhAFr0LFu/AAAAFQEAAAsAAAAA&#10;AAAAAAAAAAAAHwEAAF9yZWxzLy5yZWxzUEsBAi0AFAAGAAgAAAAhAKhnynjBAAAA2wAAAA8AAAAA&#10;AAAAAAAAAAAABwIAAGRycy9kb3ducmV2LnhtbFBLBQYAAAAAAwADALcAAAD1Ag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JPJwQAAANsAAAAPAAAAZHJzL2Rvd25yZXYueG1sRE9Na8JA&#10;EL0X/A/LCL01G1MQja4iQmmhJ6Mg3obsJBvMzobsNkn767uFgrd5vM/Z7ifbioF63zhWsEhSEMSl&#10;0w3XCi7nt5cVCB+QNbaOScE3edjvZk9bzLUb+URDEWoRQ9jnqMCE0OVS+tKQRZ+4jjhylesthgj7&#10;WuoexxhuW5ml6VJabDg2GOzoaKi8F19WwW14LySvD6nV8vq6outUff4YpZ7n02EDItAUHuJ/94eO&#10;8zP4+yUeIHe/AAAA//8DAFBLAQItABQABgAIAAAAIQDb4fbL7gAAAIUBAAATAAAAAAAAAAAAAAAA&#10;AAAAAABbQ29udGVudF9UeXBlc10ueG1sUEsBAi0AFAAGAAgAAAAhAFr0LFu/AAAAFQEAAAsAAAAA&#10;AAAAAAAAAAAAHwEAAF9yZWxzLy5yZWxzUEsBAi0AFAAGAAgAAAAhAHSEk8nBAAAA2wAAAA8AAAAA&#10;AAAAAAAAAAAABwIAAGRycy9kb3ducmV2LnhtbFBLBQYAAAAAAwADALcAAAD1Ag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wf0wgAAANsAAAAPAAAAZHJzL2Rvd25yZXYueG1sRE9LawIx&#10;EL4X+h/CFLwUzbZCKetmpRQET9VaRb0Nm9kH3UxCEnX9940g9DYf33OK+WB6cSYfOssKXiYZCOLK&#10;6o4bBdufxfgdRIjIGnvLpOBKAebl40OBubYX/qbzJjYihXDIUUEbo8ulDFVLBsPEOuLE1dYbjAn6&#10;RmqPlxRuevmaZW/SYMepoUVHny1Vv5uTUaA7v3P1duUPz9evsKj3x2HtnVKjp+FjBiLSEP/Fd/dS&#10;p/lTuP2SDpDlHwAAAP//AwBQSwECLQAUAAYACAAAACEA2+H2y+4AAACFAQAAEwAAAAAAAAAAAAAA&#10;AAAAAAAAW0NvbnRlbnRfVHlwZXNdLnhtbFBLAQItABQABgAIAAAAIQBa9CxbvwAAABUBAAALAAAA&#10;AAAAAAAAAAAAAB8BAABfcmVscy8ucmVsc1BLAQItABQABgAIAAAAIQCAGwf0wgAAANsAAAAPAAAA&#10;AAAAAAAAAAAAAAcCAABkcnMvZG93bnJldi54bWxQSwUGAAAAAAMAAwC3AAAA9gI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fwXwwAAANsAAAAPAAAAZHJzL2Rvd25yZXYueG1sRE9La8JA&#10;EL4X/A/LFHprNtXgI7pKKa30oNhqodchO2aD2dk0u2r6711B8DYf33Nmi87W4kStrxwreElSEMSF&#10;0xWXCn52H89jED4ga6wdk4J/8rCY9x5mmGt35m86bUMpYgj7HBWYEJpcSl8YsugT1xBHbu9aiyHC&#10;tpS6xXMMt7Xsp+lQWqw4Nhhs6M1QcdgerYLVcLMebN7/+tlykjWGdoOvdPSr1NNj9zoFEagLd/HN&#10;/anj/Ayuv8QD5PwCAAD//wMAUEsBAi0AFAAGAAgAAAAhANvh9svuAAAAhQEAABMAAAAAAAAAAAAA&#10;AAAAAAAAAFtDb250ZW50X1R5cGVzXS54bWxQSwECLQAUAAYACAAAACEAWvQsW78AAAAVAQAACwAA&#10;AAAAAAAAAAAAAAAfAQAAX3JlbHMvLnJlbHNQSwECLQAUAAYACAAAACEAuwn8F8MAAADbAAAADwAA&#10;AAAAAAAAAAAAAAAHAgAAZHJzL2Rvd25yZXYueG1sUEsFBgAAAAADAAMAtwAAAPcC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1HNvwAAANsAAAAPAAAAZHJzL2Rvd25yZXYueG1sRE9Ni8Iw&#10;EL0L+x/CLHiz6QqKdE2LrizsUWsRj0MztmWbSWmiVn+9EQRv83ifs8wG04oL9a6xrOArikEQl1Y3&#10;XCko9r+TBQjnkTW2lknBjRxk6cdoiYm2V97RJfeVCCHsElRQe98lUrqyJoMush1x4E62N+gD7Cup&#10;e7yGcNPKaRzPpcGGQ0ONHf3UVP7nZ6PgvjnhmqTj+6EttsXmmFemzJUafw6rbxCeBv8Wv9x/Osyf&#10;wfOXcIBMHwAAAP//AwBQSwECLQAUAAYACAAAACEA2+H2y+4AAACFAQAAEwAAAAAAAAAAAAAAAAAA&#10;AAAAW0NvbnRlbnRfVHlwZXNdLnhtbFBLAQItABQABgAIAAAAIQBa9CxbvwAAABUBAAALAAAAAAAA&#10;AAAAAAAAAB8BAABfcmVscy8ucmVsc1BLAQItABQABgAIAAAAIQDj31HNvwAAANsAAAAPAAAAAAAA&#10;AAAAAAAAAAcCAABkcnMvZG93bnJldi54bWxQSwUGAAAAAAMAAwC3AAAA8wI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ymNwwAAANsAAAAPAAAAZHJzL2Rvd25yZXYueG1sRE9La8JA&#10;EL4L/Q/LCL2IbswhlOgqYimUtBcfF2/D7phEs7Mhu03S/vpuQehtPr7nrLejbURPna8dK1guEhDE&#10;2pmaSwXn09v8BYQPyAYbx6TgmzxsN0+TNebGDXyg/hhKEUPY56igCqHNpfS6Iot+4VriyF1dZzFE&#10;2JXSdDjEcNvINEkyabHm2FBhS/uK9P34ZRUU2SfqGV+K8vJz0reP9PW85JtSz9NxtwIRaAz/4of7&#10;3cT5Gfz9Eg+Qm18AAAD//wMAUEsBAi0AFAAGAAgAAAAhANvh9svuAAAAhQEAABMAAAAAAAAAAAAA&#10;AAAAAAAAAFtDb250ZW50X1R5cGVzXS54bWxQSwECLQAUAAYACAAAACEAWvQsW78AAAAVAQAACwAA&#10;AAAAAAAAAAAAAAAfAQAAX3JlbHMvLnJlbHNQSwECLQAUAAYACAAAACEA3W8pjcMAAADbAAAADwAA&#10;AAAAAAAAAAAAAAAHAgAAZHJzL2Rvd25yZXYueG1sUEsFBgAAAAADAAMAtwAAAPcC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0H3vgAAANsAAAAPAAAAZHJzL2Rvd25yZXYueG1sRE/bisIw&#10;EH1f8B/CCPu2pla8UI2iC8K+idUPGJuxLTaTkmQ1+/cbQfBtDuc6q000nbiT861lBeNRBoK4srrl&#10;WsH5tP9agPABWWNnmRT8kYfNevCxwkLbBx/pXoZapBD2BSpoQugLKX3VkEE/sj1x4q7WGQwJulpq&#10;h48UbjqZZ9lMGmw5NTTY03dD1a38NQouEx3lIfd8LV0V611+MLupVOpzGLdLEIFieItf7h+d5s/h&#10;+Us6QK7/AQAA//8DAFBLAQItABQABgAIAAAAIQDb4fbL7gAAAIUBAAATAAAAAAAAAAAAAAAAAAAA&#10;AABbQ29udGVudF9UeXBlc10ueG1sUEsBAi0AFAAGAAgAAAAhAFr0LFu/AAAAFQEAAAsAAAAAAAAA&#10;AAAAAAAAHwEAAF9yZWxzLy5yZWxzUEsBAi0AFAAGAAgAAAAhABFzQfe+AAAA2wAAAA8AAAAAAAAA&#10;AAAAAAAABwIAAGRycy9kb3ducmV2LnhtbFBLBQYAAAAAAwADALcAAADyAg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NlBxAAAANsAAAAPAAAAZHJzL2Rvd25yZXYueG1sRI9Ba8JA&#10;EIXvBf/DMkJvzcYWRFJXKZFAC71E7aG3aXZMQrOzaXaryb93DoK3N8ybb95bb0fXqTMNofVsYJGk&#10;oIgrb1uuDRwPxdMKVIjIFjvPZGCiANvN7GGNmfUXLum8j7USCIcMDTQx9pnWoWrIYUh8Tyy7kx8c&#10;RhmHWtsBLwJ3nX5O06V22LJ8aLCnvKHqd//vhIL65e+z6H92X/m3H+NHW578ZMzjfHx7BRVpjHfz&#10;7frdSnwJK11EgN5cAQAA//8DAFBLAQItABQABgAIAAAAIQDb4fbL7gAAAIUBAAATAAAAAAAAAAAA&#10;AAAAAAAAAABbQ29udGVudF9UeXBlc10ueG1sUEsBAi0AFAAGAAgAAAAhAFr0LFu/AAAAFQEAAAsA&#10;AAAAAAAAAAAAAAAAHwEAAF9yZWxzLy5yZWxzUEsBAi0AFAAGAAgAAAAhANFM2UHEAAAA2wAAAA8A&#10;AAAAAAAAAAAAAAAABwIAAGRycy9kb3ducmV2LnhtbFBLBQYAAAAAAwADALcAAAD4Ag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PsXwgAAANsAAAAPAAAAZHJzL2Rvd25yZXYueG1sRE9Na8JA&#10;EL0L/Q/LFLzpRkWp0VVKQRDtxTTqdcyOSWh2Ns2umv57VxC8zeN9znzZmkpcqXGlZQWDfgSCOLO6&#10;5FxB+rPqfYBwHlljZZkU/JOD5eKtM8dY2xvv6Jr4XIQQdjEqKLyvYyldVpBB17c1ceDOtjHoA2xy&#10;qRu8hXBTyWEUTaTBkkNDgTV9FZT9JhejYLhPx6nMR5vvv2Ny2J4Gm+i0nSjVfW8/ZyA8tf4lfrrX&#10;OsyfwuOXcIBc3AEAAP//AwBQSwECLQAUAAYACAAAACEA2+H2y+4AAACFAQAAEwAAAAAAAAAAAAAA&#10;AAAAAAAAW0NvbnRlbnRfVHlwZXNdLnhtbFBLAQItABQABgAIAAAAIQBa9CxbvwAAABUBAAALAAAA&#10;AAAAAAAAAAAAAB8BAABfcmVscy8ucmVsc1BLAQItABQABgAIAAAAIQAULPsXwgAAANsAAAAPAAAA&#10;AAAAAAAAAAAAAAcCAABkcnMvZG93bnJldi54bWxQSwUGAAAAAAMAAwC3AAAA9gI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hdXwQAAANsAAAAPAAAAZHJzL2Rvd25yZXYueG1sRE/Pa8Iw&#10;FL4P/B/CE3Zb03mQrTaKDITCqLBuOI+P5tkUm5fSRNv+9+Yw2PHj+53vJtuJOw2+dazgNUlBENdO&#10;t9wo+Pk+vLyB8AFZY+eYFMzkYbddPOWYaTfyF92r0IgYwj5DBSaEPpPS14Ys+sT1xJG7uMFiiHBo&#10;pB5wjOG2k6s0XUuLLccGgz19GKqv1c0qOH2eq8KUpvjV6+l0PRblXFbvSj0vp/0GRKAp/Iv/3IVW&#10;sIrr45f4A+T2AQAA//8DAFBLAQItABQABgAIAAAAIQDb4fbL7gAAAIUBAAATAAAAAAAAAAAAAAAA&#10;AAAAAABbQ29udGVudF9UeXBlc10ueG1sUEsBAi0AFAAGAAgAAAAhAFr0LFu/AAAAFQEAAAsAAAAA&#10;AAAAAAAAAAAAHwEAAF9yZWxzLy5yZWxzUEsBAi0AFAAGAAgAAAAhAAaGF1fBAAAA2wAAAA8AAAAA&#10;AAAAAAAAAAAABwIAAGRycy9kb3ducmV2LnhtbFBLBQYAAAAAAwADALcAAAD1Ag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h6+wgAAANsAAAAPAAAAZHJzL2Rvd25yZXYueG1sRI/NasMw&#10;EITvhbyD2EBvjZwcinGimJBgSI91S3NdrI3lH62Mpdju21eFQo/DzHzDHPLF9mKi0TeOFWw3CQji&#10;yumGawWfH8VLCsIHZI29Y1LwTR7y4+rpgJl2M7/TVIZaRAj7DBWYEIZMSl8Zsug3biCO3t2NFkOU&#10;Yy31iHOE217ukuRVWmw4Lhgc6Gyo6sqHVXB5K9pStufTrZ+7S1uk0nylk1LP6+W0BxFoCf/hv/ZV&#10;K9ht4fdL/AHy+AMAAP//AwBQSwECLQAUAAYACAAAACEA2+H2y+4AAACFAQAAEwAAAAAAAAAAAAAA&#10;AAAAAAAAW0NvbnRlbnRfVHlwZXNdLnhtbFBLAQItABQABgAIAAAAIQBa9CxbvwAAABUBAAALAAAA&#10;AAAAAAAAAAAAAB8BAABfcmVscy8ucmVsc1BLAQItABQABgAIAAAAIQBvih6+wgAAANsAAAAPAAAA&#10;AAAAAAAAAAAAAAcCAABkcnMvZG93bnJldi54bWxQSwUGAAAAAAMAAwC3AAAA9gI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5m1wwAAANsAAAAPAAAAZHJzL2Rvd25yZXYueG1sRI/RisIw&#10;FETfhf2HcBd809Sqi1ajyKKLLwp2/YBLc22LzU23ibX790YQfBxm5gyzXHemEi01rrSsYDSMQBBn&#10;VpecKzj/7gYzEM4ja6wsk4J/crBeffSWmGh75xO1qc9FgLBLUEHhfZ1I6bKCDLqhrYmDd7GNQR9k&#10;k0vd4D3ATSXjKPqSBksOCwXW9F1Qdk1vJlDm1/Fftteb420bnX6mh0kq24lS/c9uswDhqfPv8Ku9&#10;1wriGJ5fwg+QqwcAAAD//wMAUEsBAi0AFAAGAAgAAAAhANvh9svuAAAAhQEAABMAAAAAAAAAAAAA&#10;AAAAAAAAAFtDb250ZW50X1R5cGVzXS54bWxQSwECLQAUAAYACAAAACEAWvQsW78AAAAVAQAACwAA&#10;AAAAAAAAAAAAAAAfAQAAX3JlbHMvLnJlbHNQSwECLQAUAAYACAAAACEAeP+ZtcMAAADbAAAADwAA&#10;AAAAAAAAAAAAAAAHAgAAZHJzL2Rvd25yZXYueG1sUEsFBgAAAAADAAMAtwAAAPcC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xAaxQAAANsAAAAPAAAAZHJzL2Rvd25yZXYueG1sRI9BS8NA&#10;FITvgv9heUJvdmNqRWK3RUoFwUPTVur1kX1mQ7Jvw+7axP76bkHwOMzMN8xiNdpOnMiHxrGCh2kG&#10;grhyuuFawefh7f4ZRIjIGjvHpOCXAqyWtzcLLLQbeEenfaxFgnAoUIGJsS+kDJUhi2HqeuLkfTtv&#10;MSbpa6k9DgluO5ln2ZO02HBaMNjT2lDV7n+sArt9PJp8+9XWm+P84+DPZTuUpVKTu/H1BUSkMf6H&#10;/9rvWkE+g+uX9APk8gIAAP//AwBQSwECLQAUAAYACAAAACEA2+H2y+4AAACFAQAAEwAAAAAAAAAA&#10;AAAAAAAAAAAAW0NvbnRlbnRfVHlwZXNdLnhtbFBLAQItABQABgAIAAAAIQBa9CxbvwAAABUBAAAL&#10;AAAAAAAAAAAAAAAAAB8BAABfcmVscy8ucmVsc1BLAQItABQABgAIAAAAIQB7VxAaxQAAANsAAAAP&#10;AAAAAAAAAAAAAAAAAAcCAABkcnMvZG93bnJldi54bWxQSwUGAAAAAAMAAwC3AAAA+QI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G7cxQAAANsAAAAPAAAAZHJzL2Rvd25yZXYueG1sRI/dagIx&#10;FITvhb5DOIXeSM0qreh2s1ILhQpFcO0DHJKzP+3mZNlE3fr0RhC8HGbmGyZbDbYVR+p941jBdJKA&#10;INbONFwp+Nl/Pi9A+IBssHVMCv7Jwyp/GGWYGnfiHR2LUIkIYZ+igjqELpXS65os+onriKNXut5i&#10;iLKvpOnxFOG2lbMkmUuLDceFGjv6qEn/FQerQI+X5e+5Kp3fbL719rw2r8VhqdTT4/D+BiLQEO7h&#10;W/vLKJi9wPVL/AEyvwAAAP//AwBQSwECLQAUAAYACAAAACEA2+H2y+4AAACFAQAAEwAAAAAAAAAA&#10;AAAAAAAAAAAAW0NvbnRlbnRfVHlwZXNdLnhtbFBLAQItABQABgAIAAAAIQBa9CxbvwAAABUBAAAL&#10;AAAAAAAAAAAAAAAAAB8BAABfcmVscy8ucmVsc1BLAQItABQABgAIAAAAIQBpqG7cxQAAANsAAAAP&#10;AAAAAAAAAAAAAAAAAAcCAABkcnMvZG93bnJldi54bWxQSwUGAAAAAAMAAwC3AAAA+QI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5B217D">
              <w:rPr>
                <w:b/>
                <w:noProof/>
                <w:szCs w:val="22"/>
              </w:rPr>
              <w:drawing>
                <wp:anchor distT="0" distB="0" distL="114300" distR="114300" simplePos="0" relativeHeight="251658752" behindDoc="0" locked="0" layoutInCell="1" allowOverlap="1" wp14:anchorId="7DBCE98B" wp14:editId="53587427">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B217D">
              <w:rPr>
                <w:b/>
                <w:noProof/>
                <w:szCs w:val="22"/>
              </w:rPr>
              <w:drawing>
                <wp:anchor distT="0" distB="0" distL="114300" distR="114300" simplePos="0" relativeHeight="251657728" behindDoc="0" locked="0" layoutInCell="1" allowOverlap="1" wp14:anchorId="036CE359" wp14:editId="035A8562">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14:paraId="05C0F94F"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5728EE17" w14:textId="3D7EB5DB" w:rsidR="00E61DAC" w:rsidRPr="005B217D" w:rsidRDefault="0028536B" w:rsidP="00975472">
            <w:pPr>
              <w:tabs>
                <w:tab w:val="left" w:pos="7200"/>
              </w:tabs>
              <w:spacing w:before="0"/>
              <w:rPr>
                <w:b/>
                <w:szCs w:val="22"/>
                <w:lang w:val="en-CA"/>
              </w:rPr>
            </w:pPr>
            <w:r>
              <w:t>28th</w:t>
            </w:r>
            <w:r w:rsidRPr="00B648F1">
              <w:t xml:space="preserve"> Meeting: </w:t>
            </w:r>
            <w:r>
              <w:rPr>
                <w:lang w:val="en-CA"/>
              </w:rPr>
              <w:t>Torino,</w:t>
            </w:r>
            <w:r w:rsidRPr="00B648F1">
              <w:rPr>
                <w:lang w:val="en-CA"/>
              </w:rPr>
              <w:t xml:space="preserve"> </w:t>
            </w:r>
            <w:r>
              <w:rPr>
                <w:lang w:val="en-CA"/>
              </w:rPr>
              <w:t>IT, 15–21</w:t>
            </w:r>
            <w:r w:rsidRPr="00B648F1">
              <w:rPr>
                <w:lang w:val="en-CA"/>
              </w:rPr>
              <w:t xml:space="preserve"> </w:t>
            </w:r>
            <w:r>
              <w:rPr>
                <w:lang w:val="en-CA"/>
              </w:rPr>
              <w:t>July</w:t>
            </w:r>
            <w:r w:rsidRPr="00B648F1">
              <w:rPr>
                <w:lang w:val="en-CA"/>
              </w:rPr>
              <w:t xml:space="preserve"> 201</w:t>
            </w:r>
            <w:r>
              <w:rPr>
                <w:lang w:val="en-CA"/>
              </w:rPr>
              <w:t>7</w:t>
            </w:r>
          </w:p>
        </w:tc>
        <w:tc>
          <w:tcPr>
            <w:tcW w:w="3168" w:type="dxa"/>
          </w:tcPr>
          <w:p w14:paraId="5842DC00" w14:textId="219EB67C" w:rsidR="008A4B4C" w:rsidRPr="005B217D" w:rsidRDefault="00E61DAC" w:rsidP="009B3323">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975472">
              <w:rPr>
                <w:lang w:val="en-CA"/>
              </w:rPr>
              <w:t>A</w:t>
            </w:r>
            <w:r w:rsidR="00BB736A">
              <w:rPr>
                <w:lang w:val="en-CA"/>
              </w:rPr>
              <w:t>B</w:t>
            </w:r>
            <w:r w:rsidR="00316072">
              <w:rPr>
                <w:lang w:val="en-CA"/>
              </w:rPr>
              <w:t>00</w:t>
            </w:r>
            <w:r w:rsidR="00DB617F">
              <w:rPr>
                <w:lang w:val="en-CA"/>
              </w:rPr>
              <w:t>2</w:t>
            </w:r>
            <w:r w:rsidR="003552A8">
              <w:rPr>
                <w:lang w:val="en-CA"/>
              </w:rPr>
              <w:t>9</w:t>
            </w:r>
            <w:ins w:id="0" w:author="Alexis Tourapis" w:date="2017-07-09T22:35:00Z">
              <w:r w:rsidR="00556C99">
                <w:rPr>
                  <w:lang w:val="en-CA"/>
                </w:rPr>
                <w:t>-v4</w:t>
              </w:r>
            </w:ins>
          </w:p>
        </w:tc>
      </w:tr>
    </w:tbl>
    <w:p w14:paraId="27C9EECF" w14:textId="77777777" w:rsidR="00E61DAC" w:rsidRPr="005B217D" w:rsidRDefault="00E61DAC" w:rsidP="00531AE9">
      <w:pPr>
        <w:spacing w:before="0"/>
        <w:rPr>
          <w:lang w:val="en-CA"/>
        </w:rPr>
      </w:pPr>
    </w:p>
    <w:tbl>
      <w:tblPr>
        <w:tblW w:w="9576" w:type="dxa"/>
        <w:tblLayout w:type="fixed"/>
        <w:tblLook w:val="0000" w:firstRow="0" w:lastRow="0" w:firstColumn="0" w:lastColumn="0" w:noHBand="0" w:noVBand="0"/>
        <w:tblPrChange w:id="1" w:author="Alexis Tourapis" w:date="2017-07-06T15:25:00Z">
          <w:tblPr>
            <w:tblW w:w="0" w:type="auto"/>
            <w:tblLayout w:type="fixed"/>
            <w:tblLook w:val="0000" w:firstRow="0" w:lastRow="0" w:firstColumn="0" w:lastColumn="0" w:noHBand="0" w:noVBand="0"/>
          </w:tblPr>
        </w:tblPrChange>
      </w:tblPr>
      <w:tblGrid>
        <w:gridCol w:w="1458"/>
        <w:gridCol w:w="4050"/>
        <w:gridCol w:w="882"/>
        <w:gridCol w:w="3186"/>
        <w:tblGridChange w:id="2">
          <w:tblGrid>
            <w:gridCol w:w="1458"/>
            <w:gridCol w:w="4050"/>
            <w:gridCol w:w="882"/>
            <w:gridCol w:w="18"/>
            <w:gridCol w:w="3168"/>
          </w:tblGrid>
        </w:tblGridChange>
      </w:tblGrid>
      <w:tr w:rsidR="00E61DAC" w:rsidRPr="005B217D" w14:paraId="54EB5DAF" w14:textId="77777777" w:rsidTr="002B7AB5">
        <w:tc>
          <w:tcPr>
            <w:tcW w:w="1458" w:type="dxa"/>
            <w:tcPrChange w:id="3" w:author="Alexis Tourapis" w:date="2017-07-06T15:25:00Z">
              <w:tcPr>
                <w:tcW w:w="1458" w:type="dxa"/>
              </w:tcPr>
            </w:tcPrChange>
          </w:tcPr>
          <w:p w14:paraId="08DB4083"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Change w:id="4" w:author="Alexis Tourapis" w:date="2017-07-06T15:25:00Z">
              <w:tcPr>
                <w:tcW w:w="8118" w:type="dxa"/>
                <w:gridSpan w:val="4"/>
              </w:tcPr>
            </w:tcPrChange>
          </w:tcPr>
          <w:p w14:paraId="5E4695BD" w14:textId="317F551C" w:rsidR="00E61DAC" w:rsidRPr="003552A8" w:rsidRDefault="003552A8" w:rsidP="00C35E0B">
            <w:pPr>
              <w:spacing w:before="60" w:after="60"/>
              <w:rPr>
                <w:b/>
                <w:szCs w:val="22"/>
              </w:rPr>
            </w:pPr>
            <w:r w:rsidRPr="003552A8">
              <w:rPr>
                <w:b/>
                <w:szCs w:val="22"/>
              </w:rPr>
              <w:t>Request for a New Profile: HEVC Monochrome 10</w:t>
            </w:r>
          </w:p>
        </w:tc>
      </w:tr>
      <w:tr w:rsidR="00E61DAC" w:rsidRPr="005B217D" w14:paraId="7C356AE5" w14:textId="77777777" w:rsidTr="002B7AB5">
        <w:tc>
          <w:tcPr>
            <w:tcW w:w="1458" w:type="dxa"/>
            <w:tcPrChange w:id="5" w:author="Alexis Tourapis" w:date="2017-07-06T15:25:00Z">
              <w:tcPr>
                <w:tcW w:w="1458" w:type="dxa"/>
              </w:tcPr>
            </w:tcPrChange>
          </w:tcPr>
          <w:p w14:paraId="6475DD3C"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Change w:id="6" w:author="Alexis Tourapis" w:date="2017-07-06T15:25:00Z">
              <w:tcPr>
                <w:tcW w:w="8118" w:type="dxa"/>
                <w:gridSpan w:val="4"/>
              </w:tcPr>
            </w:tcPrChange>
          </w:tcPr>
          <w:p w14:paraId="18B53EC3" w14:textId="77777777" w:rsidR="00E61DAC" w:rsidRPr="005B217D" w:rsidRDefault="00E61DAC" w:rsidP="00F0428E">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14:paraId="42CA9AFB" w14:textId="77777777" w:rsidTr="002B7AB5">
        <w:tc>
          <w:tcPr>
            <w:tcW w:w="1458" w:type="dxa"/>
            <w:tcPrChange w:id="7" w:author="Alexis Tourapis" w:date="2017-07-06T15:25:00Z">
              <w:tcPr>
                <w:tcW w:w="1458" w:type="dxa"/>
              </w:tcPr>
            </w:tcPrChange>
          </w:tcPr>
          <w:p w14:paraId="2852CBE7"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Change w:id="8" w:author="Alexis Tourapis" w:date="2017-07-06T15:25:00Z">
              <w:tcPr>
                <w:tcW w:w="8118" w:type="dxa"/>
                <w:gridSpan w:val="4"/>
              </w:tcPr>
            </w:tcPrChange>
          </w:tcPr>
          <w:p w14:paraId="0B652860" w14:textId="77777777" w:rsidR="00E61DAC" w:rsidRPr="005B217D" w:rsidRDefault="00E61DAC" w:rsidP="00F0428E">
            <w:pPr>
              <w:spacing w:before="60" w:after="60"/>
              <w:rPr>
                <w:szCs w:val="22"/>
                <w:lang w:val="en-CA"/>
              </w:rPr>
            </w:pPr>
            <w:r w:rsidRPr="005B217D">
              <w:rPr>
                <w:szCs w:val="22"/>
                <w:lang w:val="en-CA"/>
              </w:rPr>
              <w:t>Proposal</w:t>
            </w:r>
          </w:p>
        </w:tc>
      </w:tr>
      <w:tr w:rsidR="00E61DAC" w:rsidRPr="002B7AB5" w14:paraId="406CE389" w14:textId="77777777" w:rsidTr="002B7AB5">
        <w:tc>
          <w:tcPr>
            <w:tcW w:w="1458" w:type="dxa"/>
            <w:tcPrChange w:id="9" w:author="Alexis Tourapis" w:date="2017-07-06T15:25:00Z">
              <w:tcPr>
                <w:tcW w:w="1458" w:type="dxa"/>
              </w:tcPr>
            </w:tcPrChange>
          </w:tcPr>
          <w:p w14:paraId="71A85A2F" w14:textId="77777777" w:rsidR="00E61DAC" w:rsidRPr="005E413D" w:rsidRDefault="00E61DAC">
            <w:pPr>
              <w:spacing w:before="60" w:after="60"/>
              <w:rPr>
                <w:i/>
                <w:szCs w:val="22"/>
                <w:lang w:val="en-CA"/>
              </w:rPr>
            </w:pPr>
            <w:r w:rsidRPr="005E413D">
              <w:rPr>
                <w:i/>
                <w:szCs w:val="22"/>
                <w:lang w:val="en-CA"/>
              </w:rPr>
              <w:t>Author(s) or</w:t>
            </w:r>
            <w:r w:rsidRPr="005E413D">
              <w:rPr>
                <w:i/>
                <w:szCs w:val="22"/>
                <w:lang w:val="en-CA"/>
              </w:rPr>
              <w:br/>
              <w:t>Contact(s):</w:t>
            </w:r>
          </w:p>
        </w:tc>
        <w:tc>
          <w:tcPr>
            <w:tcW w:w="4050" w:type="dxa"/>
            <w:tcPrChange w:id="10" w:author="Alexis Tourapis" w:date="2017-07-06T15:25:00Z">
              <w:tcPr>
                <w:tcW w:w="4050" w:type="dxa"/>
              </w:tcPr>
            </w:tcPrChange>
          </w:tcPr>
          <w:p w14:paraId="29FF37D6" w14:textId="77777777" w:rsidR="00424BF3" w:rsidRPr="002B7AB5" w:rsidRDefault="00846526" w:rsidP="00846526">
            <w:pPr>
              <w:spacing w:before="60" w:after="60"/>
              <w:rPr>
                <w:szCs w:val="22"/>
                <w:lang w:val="en-CA"/>
              </w:rPr>
            </w:pPr>
            <w:r w:rsidRPr="002B7AB5">
              <w:rPr>
                <w:b/>
                <w:szCs w:val="22"/>
                <w:lang w:val="en-CA"/>
              </w:rPr>
              <w:t>Alexis M. Tourapis</w:t>
            </w:r>
            <w:r w:rsidRPr="002B7AB5">
              <w:rPr>
                <w:szCs w:val="22"/>
                <w:lang w:val="en-CA"/>
              </w:rPr>
              <w:br/>
            </w:r>
            <w:r w:rsidR="00424BF3" w:rsidRPr="002B7AB5">
              <w:rPr>
                <w:b/>
                <w:szCs w:val="22"/>
                <w:lang w:val="en-CA"/>
              </w:rPr>
              <w:t>David Singer</w:t>
            </w:r>
            <w:r w:rsidR="00424BF3" w:rsidRPr="002B7AB5">
              <w:rPr>
                <w:b/>
                <w:szCs w:val="22"/>
                <w:lang w:val="en-CA"/>
              </w:rPr>
              <w:br/>
            </w:r>
            <w:proofErr w:type="spellStart"/>
            <w:r w:rsidR="00424BF3" w:rsidRPr="002B7AB5">
              <w:rPr>
                <w:b/>
                <w:szCs w:val="22"/>
                <w:lang w:val="en-CA"/>
              </w:rPr>
              <w:t>Krasimir</w:t>
            </w:r>
            <w:proofErr w:type="spellEnd"/>
            <w:r w:rsidR="00424BF3" w:rsidRPr="002B7AB5">
              <w:rPr>
                <w:b/>
                <w:szCs w:val="22"/>
                <w:lang w:val="en-CA"/>
              </w:rPr>
              <w:t xml:space="preserve"> </w:t>
            </w:r>
            <w:proofErr w:type="spellStart"/>
            <w:r w:rsidR="00424BF3" w:rsidRPr="002B7AB5">
              <w:rPr>
                <w:b/>
                <w:szCs w:val="22"/>
                <w:lang w:val="en-CA"/>
              </w:rPr>
              <w:t>Kolarov</w:t>
            </w:r>
            <w:proofErr w:type="spellEnd"/>
          </w:p>
          <w:p w14:paraId="68DB8E53" w14:textId="77777777" w:rsidR="0028536B" w:rsidRPr="002B7AB5" w:rsidDel="002B7AB5" w:rsidRDefault="00846526" w:rsidP="00846526">
            <w:pPr>
              <w:spacing w:before="60" w:after="60"/>
              <w:rPr>
                <w:del w:id="11" w:author="Alexis Tourapis" w:date="2017-07-06T15:25:00Z"/>
                <w:szCs w:val="22"/>
                <w:lang w:val="en-CA"/>
              </w:rPr>
            </w:pPr>
            <w:r w:rsidRPr="002B7AB5">
              <w:rPr>
                <w:szCs w:val="22"/>
                <w:lang w:val="en-CA"/>
              </w:rPr>
              <w:t>Apple Inc.</w:t>
            </w:r>
            <w:r w:rsidRPr="002B7AB5">
              <w:rPr>
                <w:szCs w:val="22"/>
                <w:lang w:val="en-CA"/>
              </w:rPr>
              <w:br/>
              <w:t>1 Infinite Loop</w:t>
            </w:r>
            <w:r w:rsidRPr="002B7AB5">
              <w:rPr>
                <w:szCs w:val="22"/>
                <w:lang w:val="en-CA"/>
              </w:rPr>
              <w:br/>
              <w:t>Cupertino, CA 95014, USA</w:t>
            </w:r>
          </w:p>
          <w:p w14:paraId="167213F2" w14:textId="4F26D841" w:rsidR="00424BF3" w:rsidRPr="002B7AB5" w:rsidDel="002B7AB5" w:rsidRDefault="00424BF3" w:rsidP="00846526">
            <w:pPr>
              <w:spacing w:before="60" w:after="60"/>
              <w:rPr>
                <w:del w:id="12" w:author="Alexis Tourapis" w:date="2017-07-06T15:24:00Z"/>
                <w:b/>
                <w:szCs w:val="22"/>
                <w:lang w:val="en-CA"/>
              </w:rPr>
            </w:pPr>
            <w:del w:id="13" w:author="Alexis Tourapis" w:date="2017-07-06T15:24:00Z">
              <w:r w:rsidRPr="002B7AB5" w:rsidDel="002B7AB5">
                <w:rPr>
                  <w:b/>
                  <w:szCs w:val="22"/>
                  <w:lang w:val="en-CA"/>
                </w:rPr>
                <w:delText>Chad Fogg</w:delText>
              </w:r>
            </w:del>
          </w:p>
          <w:p w14:paraId="5FFE5B5F" w14:textId="56D9BDC8" w:rsidR="00424BF3" w:rsidRPr="002B7AB5" w:rsidDel="002B7AB5" w:rsidRDefault="00424BF3" w:rsidP="00846526">
            <w:pPr>
              <w:spacing w:before="60" w:after="60"/>
              <w:rPr>
                <w:del w:id="14" w:author="Alexis Tourapis" w:date="2017-07-06T15:24:00Z"/>
                <w:szCs w:val="22"/>
                <w:lang w:val="en-CA"/>
              </w:rPr>
            </w:pPr>
            <w:del w:id="15" w:author="Alexis Tourapis" w:date="2017-07-06T15:24:00Z">
              <w:r w:rsidRPr="002B7AB5" w:rsidDel="002B7AB5">
                <w:rPr>
                  <w:szCs w:val="22"/>
                  <w:lang w:val="en-CA"/>
                </w:rPr>
                <w:delText>Movie</w:delText>
              </w:r>
              <w:r w:rsidR="00DF5004" w:rsidRPr="002B7AB5" w:rsidDel="002B7AB5">
                <w:rPr>
                  <w:szCs w:val="22"/>
                  <w:lang w:val="en-CA"/>
                </w:rPr>
                <w:delText>Labs</w:delText>
              </w:r>
            </w:del>
          </w:p>
          <w:p w14:paraId="09F72F86" w14:textId="587C1F5F" w:rsidR="00E73834" w:rsidRPr="002B7AB5" w:rsidDel="00815E07" w:rsidRDefault="00E73834">
            <w:pPr>
              <w:spacing w:before="60" w:after="60"/>
              <w:rPr>
                <w:del w:id="16" w:author="Alexis Tourapis" w:date="2017-07-06T15:22:00Z"/>
                <w:b/>
                <w:szCs w:val="22"/>
                <w:lang w:val="en-CA"/>
              </w:rPr>
            </w:pPr>
            <w:del w:id="17" w:author="Alexis Tourapis" w:date="2017-07-06T15:22:00Z">
              <w:r w:rsidRPr="002B7AB5" w:rsidDel="00815E07">
                <w:rPr>
                  <w:b/>
                  <w:szCs w:val="22"/>
                  <w:lang w:val="en-CA"/>
                </w:rPr>
                <w:delText>Alberto Duenas</w:delText>
              </w:r>
            </w:del>
          </w:p>
          <w:p w14:paraId="7E24A324" w14:textId="3561B0D1" w:rsidR="00D62008" w:rsidRPr="002B7AB5" w:rsidDel="00815E07" w:rsidRDefault="00867871" w:rsidP="00846526">
            <w:pPr>
              <w:spacing w:before="60" w:after="60"/>
              <w:rPr>
                <w:del w:id="18" w:author="Alexis Tourapis" w:date="2017-07-06T15:22:00Z"/>
                <w:szCs w:val="22"/>
                <w:lang w:val="en-CA"/>
              </w:rPr>
            </w:pPr>
            <w:del w:id="19" w:author="Alexis Tourapis" w:date="2017-07-06T15:22:00Z">
              <w:r w:rsidRPr="002B7AB5" w:rsidDel="00815E07">
                <w:rPr>
                  <w:szCs w:val="22"/>
                  <w:lang w:val="en-CA"/>
                </w:rPr>
                <w:delText>ARM</w:delText>
              </w:r>
            </w:del>
          </w:p>
          <w:p w14:paraId="635BCF4F" w14:textId="6226B545" w:rsidR="00FF3095" w:rsidRPr="002B7AB5" w:rsidDel="00815E07" w:rsidRDefault="00FF3095" w:rsidP="00FF3095">
            <w:pPr>
              <w:tabs>
                <w:tab w:val="clear" w:pos="360"/>
                <w:tab w:val="clear" w:pos="720"/>
                <w:tab w:val="clear" w:pos="1080"/>
                <w:tab w:val="clear" w:pos="1440"/>
              </w:tabs>
              <w:overflowPunct/>
              <w:autoSpaceDE/>
              <w:autoSpaceDN/>
              <w:adjustRightInd/>
              <w:spacing w:before="0"/>
              <w:textAlignment w:val="auto"/>
              <w:rPr>
                <w:del w:id="20" w:author="Alexis Tourapis" w:date="2017-07-06T15:22:00Z"/>
                <w:rFonts w:eastAsia="Times New Roman"/>
                <w:color w:val="222222"/>
                <w:szCs w:val="22"/>
                <w:shd w:val="clear" w:color="auto" w:fill="FFFFFF"/>
                <w:rPrChange w:id="21" w:author="Alexis Tourapis" w:date="2017-07-06T15:26:00Z">
                  <w:rPr>
                    <w:del w:id="22" w:author="Alexis Tourapis" w:date="2017-07-06T15:22:00Z"/>
                    <w:rFonts w:ascii="Arial" w:eastAsia="Times New Roman" w:hAnsi="Arial" w:cs="Arial"/>
                    <w:color w:val="222222"/>
                    <w:sz w:val="20"/>
                    <w:shd w:val="clear" w:color="auto" w:fill="FFFFFF"/>
                  </w:rPr>
                </w:rPrChange>
              </w:rPr>
            </w:pPr>
            <w:del w:id="23" w:author="Alexis Tourapis" w:date="2017-07-06T15:22:00Z">
              <w:r w:rsidRPr="002B7AB5" w:rsidDel="00815E07">
                <w:rPr>
                  <w:rFonts w:eastAsia="Times New Roman"/>
                  <w:color w:val="222222"/>
                  <w:szCs w:val="22"/>
                  <w:shd w:val="clear" w:color="auto" w:fill="FFFFFF"/>
                  <w:rPrChange w:id="24" w:author="Alexis Tourapis" w:date="2017-07-06T15:26:00Z">
                    <w:rPr>
                      <w:rFonts w:ascii="Arial" w:eastAsia="Times New Roman" w:hAnsi="Arial" w:cs="Arial"/>
                      <w:color w:val="222222"/>
                      <w:sz w:val="20"/>
                      <w:shd w:val="clear" w:color="auto" w:fill="FFFFFF"/>
                    </w:rPr>
                  </w:rPrChange>
                </w:rPr>
                <w:delText>110 Fulbourn Rd</w:delText>
              </w:r>
            </w:del>
          </w:p>
          <w:p w14:paraId="513FBD29" w14:textId="19F2035A" w:rsidR="00815E07" w:rsidRPr="002B7AB5" w:rsidDel="002B7AB5" w:rsidRDefault="00FF3095" w:rsidP="00FF3095">
            <w:pPr>
              <w:tabs>
                <w:tab w:val="clear" w:pos="360"/>
                <w:tab w:val="clear" w:pos="720"/>
                <w:tab w:val="clear" w:pos="1080"/>
                <w:tab w:val="clear" w:pos="1440"/>
              </w:tabs>
              <w:overflowPunct/>
              <w:autoSpaceDE/>
              <w:autoSpaceDN/>
              <w:adjustRightInd/>
              <w:spacing w:before="0"/>
              <w:textAlignment w:val="auto"/>
              <w:rPr>
                <w:del w:id="25" w:author="Alexis Tourapis" w:date="2017-07-06T15:24:00Z"/>
                <w:rFonts w:eastAsia="Times New Roman"/>
                <w:szCs w:val="22"/>
                <w:lang w:val="en-CA"/>
                <w:rPrChange w:id="26" w:author="Alexis Tourapis" w:date="2017-07-06T15:26:00Z">
                  <w:rPr>
                    <w:del w:id="27" w:author="Alexis Tourapis" w:date="2017-07-06T15:24:00Z"/>
                    <w:rFonts w:eastAsia="Times New Roman"/>
                    <w:sz w:val="24"/>
                    <w:szCs w:val="24"/>
                  </w:rPr>
                </w:rPrChange>
              </w:rPr>
            </w:pPr>
            <w:del w:id="28" w:author="Alexis Tourapis" w:date="2017-07-06T15:22:00Z">
              <w:r w:rsidRPr="002B7AB5" w:rsidDel="00815E07">
                <w:rPr>
                  <w:rFonts w:eastAsia="Times New Roman"/>
                  <w:color w:val="222222"/>
                  <w:szCs w:val="22"/>
                  <w:shd w:val="clear" w:color="auto" w:fill="FFFFFF"/>
                  <w:rPrChange w:id="29" w:author="Alexis Tourapis" w:date="2017-07-06T15:26:00Z">
                    <w:rPr>
                      <w:rFonts w:ascii="Arial" w:eastAsia="Times New Roman" w:hAnsi="Arial" w:cs="Arial"/>
                      <w:color w:val="222222"/>
                      <w:sz w:val="20"/>
                      <w:shd w:val="clear" w:color="auto" w:fill="FFFFFF"/>
                    </w:rPr>
                  </w:rPrChange>
                </w:rPr>
                <w:delText>Cambridge, CB1 9NJ, UK</w:delText>
              </w:r>
            </w:del>
          </w:p>
          <w:p w14:paraId="6298B675" w14:textId="1515D555" w:rsidR="00FF3095" w:rsidRPr="005E413D" w:rsidRDefault="00FF3095" w:rsidP="002B7AB5">
            <w:pPr>
              <w:spacing w:before="60" w:after="60"/>
              <w:rPr>
                <w:szCs w:val="22"/>
                <w:lang w:val="en-CA"/>
              </w:rPr>
            </w:pPr>
          </w:p>
        </w:tc>
        <w:tc>
          <w:tcPr>
            <w:tcW w:w="882" w:type="dxa"/>
            <w:tcPrChange w:id="30" w:author="Alexis Tourapis" w:date="2017-07-06T15:25:00Z">
              <w:tcPr>
                <w:tcW w:w="900" w:type="dxa"/>
                <w:gridSpan w:val="2"/>
              </w:tcPr>
            </w:tcPrChange>
          </w:tcPr>
          <w:p w14:paraId="01A5E54A" w14:textId="2BCF3D1B" w:rsidR="00E61DAC" w:rsidRPr="002B7AB5" w:rsidDel="002B7AB5" w:rsidRDefault="00E61DAC">
            <w:pPr>
              <w:spacing w:before="60" w:after="60"/>
              <w:rPr>
                <w:del w:id="31" w:author="Alexis Tourapis" w:date="2017-07-06T15:25:00Z"/>
                <w:szCs w:val="22"/>
                <w:lang w:val="en-CA"/>
              </w:rPr>
            </w:pPr>
            <w:del w:id="32" w:author="Alexis Tourapis" w:date="2017-07-06T15:50:00Z">
              <w:r w:rsidRPr="002B7AB5" w:rsidDel="006804EE">
                <w:rPr>
                  <w:szCs w:val="22"/>
                  <w:lang w:val="en-CA"/>
                </w:rPr>
                <w:br/>
              </w:r>
            </w:del>
            <w:r w:rsidRPr="002B7AB5">
              <w:rPr>
                <w:szCs w:val="22"/>
                <w:lang w:val="en-CA"/>
              </w:rPr>
              <w:t>Tel:</w:t>
            </w:r>
            <w:r w:rsidRPr="002B7AB5">
              <w:rPr>
                <w:szCs w:val="22"/>
                <w:lang w:val="en-CA"/>
              </w:rPr>
              <w:br/>
              <w:t>Email:</w:t>
            </w:r>
          </w:p>
          <w:p w14:paraId="5459FF54" w14:textId="77777777" w:rsidR="00596E83" w:rsidRPr="002B7AB5" w:rsidDel="002B7AB5" w:rsidRDefault="00596E83">
            <w:pPr>
              <w:spacing w:before="60" w:after="60"/>
              <w:rPr>
                <w:del w:id="33" w:author="Alexis Tourapis" w:date="2017-07-06T15:25:00Z"/>
                <w:szCs w:val="22"/>
                <w:lang w:val="en-CA"/>
              </w:rPr>
            </w:pPr>
          </w:p>
          <w:p w14:paraId="1BA5233E" w14:textId="77777777" w:rsidR="00596E83" w:rsidRPr="002B7AB5" w:rsidDel="002B7AB5" w:rsidRDefault="00596E83">
            <w:pPr>
              <w:spacing w:before="60" w:after="60"/>
              <w:rPr>
                <w:del w:id="34" w:author="Alexis Tourapis" w:date="2017-07-06T15:25:00Z"/>
                <w:szCs w:val="22"/>
                <w:lang w:val="en-CA"/>
              </w:rPr>
            </w:pPr>
          </w:p>
          <w:p w14:paraId="2945CBC7" w14:textId="77777777" w:rsidR="00596E83" w:rsidRPr="002B7AB5" w:rsidDel="002B7AB5" w:rsidRDefault="00596E83">
            <w:pPr>
              <w:spacing w:before="60" w:after="60"/>
              <w:rPr>
                <w:del w:id="35" w:author="Alexis Tourapis" w:date="2017-07-06T15:25:00Z"/>
                <w:szCs w:val="22"/>
                <w:lang w:val="en-CA"/>
              </w:rPr>
            </w:pPr>
          </w:p>
          <w:p w14:paraId="75A76B5B" w14:textId="77777777" w:rsidR="00596E83" w:rsidRPr="002B7AB5" w:rsidDel="002B7AB5" w:rsidRDefault="00596E83">
            <w:pPr>
              <w:spacing w:before="60" w:after="60"/>
              <w:rPr>
                <w:del w:id="36" w:author="Alexis Tourapis" w:date="2017-07-06T15:25:00Z"/>
                <w:szCs w:val="22"/>
                <w:lang w:val="en-CA"/>
              </w:rPr>
            </w:pPr>
          </w:p>
          <w:p w14:paraId="32CE68A3" w14:textId="7A528D06" w:rsidR="00596E83" w:rsidRPr="002B7AB5" w:rsidDel="002B7AB5" w:rsidRDefault="00596E83">
            <w:pPr>
              <w:spacing w:before="60" w:after="60"/>
              <w:rPr>
                <w:del w:id="37" w:author="Alexis Tourapis" w:date="2017-07-06T15:25:00Z"/>
                <w:szCs w:val="22"/>
                <w:lang w:val="en-CA"/>
              </w:rPr>
            </w:pPr>
          </w:p>
          <w:p w14:paraId="33910251" w14:textId="6123A17E" w:rsidR="00596E83" w:rsidRPr="002B7AB5" w:rsidDel="00815E07" w:rsidRDefault="00596E83">
            <w:pPr>
              <w:spacing w:before="60" w:after="60"/>
              <w:rPr>
                <w:del w:id="38" w:author="Alexis Tourapis" w:date="2017-07-06T15:22:00Z"/>
                <w:szCs w:val="22"/>
                <w:lang w:val="en-CA"/>
              </w:rPr>
            </w:pPr>
            <w:del w:id="39" w:author="Alexis Tourapis" w:date="2017-07-06T15:22:00Z">
              <w:r w:rsidRPr="002B7AB5" w:rsidDel="00815E07">
                <w:rPr>
                  <w:szCs w:val="22"/>
                  <w:lang w:val="en-CA"/>
                </w:rPr>
                <w:delText>Tel:</w:delText>
              </w:r>
            </w:del>
          </w:p>
          <w:p w14:paraId="179C8A3C" w14:textId="2EF742F4" w:rsidR="00596E83" w:rsidRPr="002B7AB5" w:rsidRDefault="00596E83">
            <w:pPr>
              <w:spacing w:before="60" w:after="60"/>
              <w:rPr>
                <w:szCs w:val="22"/>
                <w:lang w:val="en-CA"/>
              </w:rPr>
            </w:pPr>
            <w:del w:id="40" w:author="Alexis Tourapis" w:date="2017-07-06T15:22:00Z">
              <w:r w:rsidRPr="002B7AB5" w:rsidDel="00815E07">
                <w:rPr>
                  <w:szCs w:val="22"/>
                  <w:lang w:val="en-CA"/>
                </w:rPr>
                <w:delText>Email:</w:delText>
              </w:r>
            </w:del>
            <w:del w:id="41" w:author="Alexis Tourapis" w:date="2017-07-06T15:25:00Z">
              <w:r w:rsidRPr="002B7AB5" w:rsidDel="002B7AB5">
                <w:rPr>
                  <w:szCs w:val="22"/>
                  <w:lang w:val="en-CA"/>
                </w:rPr>
                <w:delText xml:space="preserve"> </w:delText>
              </w:r>
            </w:del>
          </w:p>
        </w:tc>
        <w:tc>
          <w:tcPr>
            <w:tcW w:w="3186" w:type="dxa"/>
            <w:tcPrChange w:id="42" w:author="Alexis Tourapis" w:date="2017-07-06T15:25:00Z">
              <w:tcPr>
                <w:tcW w:w="3168" w:type="dxa"/>
              </w:tcPr>
            </w:tcPrChange>
          </w:tcPr>
          <w:p w14:paraId="371DC64B" w14:textId="4868104C" w:rsidR="002C4A15" w:rsidRDefault="00E61DAC" w:rsidP="00846526">
            <w:pPr>
              <w:spacing w:before="60" w:after="60"/>
              <w:rPr>
                <w:ins w:id="43" w:author="Alexis Tourapis" w:date="2017-07-06T15:50:00Z"/>
                <w:rStyle w:val="Hyperlink"/>
                <w:szCs w:val="22"/>
                <w:lang w:val="en-CA"/>
              </w:rPr>
            </w:pPr>
            <w:del w:id="44" w:author="Alexis Tourapis" w:date="2017-07-06T15:50:00Z">
              <w:r w:rsidRPr="002B7AB5" w:rsidDel="006804EE">
                <w:rPr>
                  <w:szCs w:val="22"/>
                  <w:lang w:val="en-CA"/>
                </w:rPr>
                <w:br/>
              </w:r>
            </w:del>
            <w:r w:rsidR="00846526" w:rsidRPr="002B7AB5">
              <w:rPr>
                <w:szCs w:val="22"/>
                <w:lang w:val="en-CA"/>
              </w:rPr>
              <w:t xml:space="preserve">+1 </w:t>
            </w:r>
            <w:r w:rsidR="0080742D" w:rsidRPr="002B7AB5">
              <w:rPr>
                <w:szCs w:val="22"/>
                <w:lang w:val="en-CA"/>
              </w:rPr>
              <w:t>408</w:t>
            </w:r>
            <w:r w:rsidR="00846526" w:rsidRPr="002B7AB5">
              <w:rPr>
                <w:szCs w:val="22"/>
                <w:lang w:val="en-CA"/>
              </w:rPr>
              <w:t xml:space="preserve"> </w:t>
            </w:r>
            <w:r w:rsidR="0080742D" w:rsidRPr="002B7AB5">
              <w:rPr>
                <w:szCs w:val="22"/>
                <w:lang w:val="en-CA"/>
              </w:rPr>
              <w:t>228 7983</w:t>
            </w:r>
            <w:r w:rsidR="00846526" w:rsidRPr="002B7AB5">
              <w:rPr>
                <w:szCs w:val="22"/>
                <w:lang w:val="en-CA"/>
              </w:rPr>
              <w:br/>
            </w:r>
            <w:r w:rsidR="00815E07" w:rsidRPr="002B7AB5">
              <w:fldChar w:fldCharType="begin"/>
            </w:r>
            <w:r w:rsidR="00815E07" w:rsidRPr="002B7AB5">
              <w:rPr>
                <w:szCs w:val="22"/>
                <w:rPrChange w:id="45" w:author="Alexis Tourapis" w:date="2017-07-06T15:26:00Z">
                  <w:rPr/>
                </w:rPrChange>
              </w:rPr>
              <w:instrText xml:space="preserve"> HYPERLINK "mailto:atourapis@apple.com" </w:instrText>
            </w:r>
            <w:r w:rsidR="00815E07" w:rsidRPr="002B7AB5">
              <w:rPr>
                <w:szCs w:val="22"/>
                <w:rPrChange w:id="46" w:author="Alexis Tourapis" w:date="2017-07-06T15:26:00Z">
                  <w:rPr>
                    <w:rStyle w:val="Hyperlink"/>
                    <w:szCs w:val="22"/>
                    <w:lang w:val="en-CA"/>
                  </w:rPr>
                </w:rPrChange>
              </w:rPr>
              <w:fldChar w:fldCharType="separate"/>
            </w:r>
            <w:r w:rsidR="00846526" w:rsidRPr="002B7AB5">
              <w:rPr>
                <w:rStyle w:val="Hyperlink"/>
                <w:szCs w:val="22"/>
                <w:lang w:val="en-CA"/>
              </w:rPr>
              <w:t>atourapis@apple.com</w:t>
            </w:r>
            <w:r w:rsidR="00815E07" w:rsidRPr="00556C99">
              <w:rPr>
                <w:rStyle w:val="Hyperlink"/>
                <w:szCs w:val="22"/>
                <w:lang w:val="en-CA"/>
              </w:rPr>
              <w:fldChar w:fldCharType="end"/>
            </w:r>
          </w:p>
          <w:p w14:paraId="5DBA696A" w14:textId="5DC67EA2" w:rsidR="006804EE" w:rsidRDefault="006804EE" w:rsidP="00846526">
            <w:pPr>
              <w:spacing w:before="60" w:after="60"/>
              <w:rPr>
                <w:ins w:id="47" w:author="Alexis Tourapis" w:date="2017-07-06T15:50:00Z"/>
                <w:rStyle w:val="Hyperlink"/>
                <w:szCs w:val="22"/>
                <w:lang w:val="en-CA"/>
              </w:rPr>
            </w:pPr>
            <w:ins w:id="48" w:author="Alexis Tourapis" w:date="2017-07-06T15:50:00Z">
              <w:r>
                <w:rPr>
                  <w:rStyle w:val="Hyperlink"/>
                  <w:szCs w:val="22"/>
                  <w:lang w:val="en-CA"/>
                </w:rPr>
                <w:fldChar w:fldCharType="begin"/>
              </w:r>
              <w:r>
                <w:rPr>
                  <w:rStyle w:val="Hyperlink"/>
                  <w:szCs w:val="22"/>
                  <w:lang w:val="en-CA"/>
                </w:rPr>
                <w:instrText xml:space="preserve"> HYPERLINK "mailto:singer@apple.com" </w:instrText>
              </w:r>
              <w:r>
                <w:rPr>
                  <w:rStyle w:val="Hyperlink"/>
                  <w:szCs w:val="22"/>
                  <w:lang w:val="en-CA"/>
                </w:rPr>
                <w:fldChar w:fldCharType="separate"/>
              </w:r>
              <w:r w:rsidRPr="00A26299">
                <w:rPr>
                  <w:rStyle w:val="Hyperlink"/>
                  <w:szCs w:val="22"/>
                  <w:lang w:val="en-CA"/>
                </w:rPr>
                <w:t>singer@apple.com</w:t>
              </w:r>
              <w:r>
                <w:rPr>
                  <w:rStyle w:val="Hyperlink"/>
                  <w:szCs w:val="22"/>
                  <w:lang w:val="en-CA"/>
                </w:rPr>
                <w:fldChar w:fldCharType="end"/>
              </w:r>
            </w:ins>
          </w:p>
          <w:p w14:paraId="32B538D7" w14:textId="22F4FE5F" w:rsidR="006804EE" w:rsidRPr="005E413D" w:rsidDel="006804EE" w:rsidRDefault="006804EE" w:rsidP="00846526">
            <w:pPr>
              <w:spacing w:before="60" w:after="60"/>
              <w:rPr>
                <w:del w:id="49" w:author="Alexis Tourapis" w:date="2017-07-06T15:50:00Z"/>
                <w:rStyle w:val="Hyperlink"/>
                <w:szCs w:val="22"/>
                <w:lang w:val="en-CA"/>
              </w:rPr>
            </w:pPr>
            <w:ins w:id="50" w:author="Alexis Tourapis" w:date="2017-07-06T15:50:00Z">
              <w:r>
                <w:rPr>
                  <w:rStyle w:val="Hyperlink"/>
                  <w:szCs w:val="22"/>
                  <w:lang w:val="en-CA"/>
                </w:rPr>
                <w:t>kolarov@apple.com</w:t>
              </w:r>
            </w:ins>
          </w:p>
          <w:p w14:paraId="4FB7465B" w14:textId="77777777" w:rsidR="00596E83" w:rsidRPr="00556C99" w:rsidRDefault="00596E83" w:rsidP="00846526">
            <w:pPr>
              <w:spacing w:before="60" w:after="60"/>
              <w:rPr>
                <w:szCs w:val="22"/>
              </w:rPr>
            </w:pPr>
          </w:p>
          <w:p w14:paraId="4512E6A0" w14:textId="0B34B5C4" w:rsidR="00596E83" w:rsidRPr="00556C99" w:rsidDel="002B7AB5" w:rsidRDefault="00596E83" w:rsidP="00846526">
            <w:pPr>
              <w:spacing w:before="60" w:after="60"/>
              <w:rPr>
                <w:del w:id="51" w:author="Alexis Tourapis" w:date="2017-07-06T15:25:00Z"/>
                <w:szCs w:val="22"/>
              </w:rPr>
            </w:pPr>
          </w:p>
          <w:p w14:paraId="0126729A" w14:textId="30E21101" w:rsidR="00596E83" w:rsidRPr="00556C99" w:rsidDel="002B7AB5" w:rsidRDefault="00596E83" w:rsidP="00846526">
            <w:pPr>
              <w:spacing w:before="60" w:after="60"/>
              <w:rPr>
                <w:del w:id="52" w:author="Alexis Tourapis" w:date="2017-07-06T15:25:00Z"/>
                <w:szCs w:val="22"/>
              </w:rPr>
            </w:pPr>
          </w:p>
          <w:p w14:paraId="3B0735B1" w14:textId="6BB32C87" w:rsidR="00596E83" w:rsidRPr="00556C99" w:rsidDel="002B7AB5" w:rsidRDefault="00596E83" w:rsidP="00846526">
            <w:pPr>
              <w:spacing w:before="60" w:after="60"/>
              <w:rPr>
                <w:del w:id="53" w:author="Alexis Tourapis" w:date="2017-07-06T15:25:00Z"/>
                <w:szCs w:val="22"/>
              </w:rPr>
            </w:pPr>
          </w:p>
          <w:p w14:paraId="1EA3A68A" w14:textId="53C016BA" w:rsidR="00596E83" w:rsidRPr="00556C99" w:rsidDel="002B7AB5" w:rsidRDefault="00596E83" w:rsidP="00846526">
            <w:pPr>
              <w:spacing w:before="60" w:after="60"/>
              <w:rPr>
                <w:del w:id="54" w:author="Alexis Tourapis" w:date="2017-07-06T15:25:00Z"/>
                <w:szCs w:val="22"/>
              </w:rPr>
            </w:pPr>
          </w:p>
          <w:p w14:paraId="0738B5E8" w14:textId="6F3C1D13" w:rsidR="00596E83" w:rsidRPr="00556C99" w:rsidDel="00815E07" w:rsidRDefault="00596E83" w:rsidP="00846526">
            <w:pPr>
              <w:spacing w:before="60" w:after="60"/>
              <w:rPr>
                <w:del w:id="55" w:author="Alexis Tourapis" w:date="2017-07-06T15:22:00Z"/>
                <w:szCs w:val="22"/>
              </w:rPr>
            </w:pPr>
            <w:del w:id="56" w:author="Alexis Tourapis" w:date="2017-07-06T15:22:00Z">
              <w:r w:rsidRPr="00556C99" w:rsidDel="00815E07">
                <w:rPr>
                  <w:szCs w:val="22"/>
                </w:rPr>
                <w:delText>+44 7450994743</w:delText>
              </w:r>
            </w:del>
          </w:p>
          <w:p w14:paraId="5DE5FB74" w14:textId="7DF35AB4" w:rsidR="00596E83" w:rsidRPr="005E413D" w:rsidDel="00815E07" w:rsidRDefault="00815E07" w:rsidP="00555ED6">
            <w:pPr>
              <w:spacing w:before="60" w:after="60"/>
              <w:rPr>
                <w:del w:id="57" w:author="Alexis Tourapis" w:date="2017-07-06T15:22:00Z"/>
                <w:szCs w:val="22"/>
              </w:rPr>
            </w:pPr>
            <w:del w:id="58" w:author="Alexis Tourapis" w:date="2017-07-06T15:22:00Z">
              <w:r w:rsidRPr="002B7AB5" w:rsidDel="00815E07">
                <w:rPr>
                  <w:szCs w:val="22"/>
                </w:rPr>
                <w:fldChar w:fldCharType="begin"/>
              </w:r>
              <w:r w:rsidRPr="00556C99" w:rsidDel="00815E07">
                <w:rPr>
                  <w:szCs w:val="22"/>
                </w:rPr>
                <w:delInstrText xml:space="preserve"> HYPERLINK "mailto:alberto.duenas@arm.com" </w:delInstrText>
              </w:r>
              <w:r w:rsidRPr="002B7AB5" w:rsidDel="00815E07">
                <w:rPr>
                  <w:szCs w:val="22"/>
                  <w:rPrChange w:id="59" w:author="Alexis Tourapis" w:date="2017-07-06T15:26:00Z">
                    <w:rPr>
                      <w:rStyle w:val="Hyperlink"/>
                    </w:rPr>
                  </w:rPrChange>
                </w:rPr>
                <w:fldChar w:fldCharType="separate"/>
              </w:r>
              <w:r w:rsidR="00596E83" w:rsidRPr="00556C99" w:rsidDel="00815E07">
                <w:rPr>
                  <w:rStyle w:val="Hyperlink"/>
                  <w:szCs w:val="22"/>
                </w:rPr>
                <w:delText>alberto.duenas@arm.com</w:delText>
              </w:r>
              <w:r w:rsidRPr="00556C99" w:rsidDel="00815E07">
                <w:rPr>
                  <w:rStyle w:val="Hyperlink"/>
                  <w:szCs w:val="22"/>
                </w:rPr>
                <w:fldChar w:fldCharType="end"/>
              </w:r>
            </w:del>
          </w:p>
          <w:p w14:paraId="6B6FF091" w14:textId="67630C91" w:rsidR="00F0428E" w:rsidRPr="005E413D" w:rsidRDefault="00815E07" w:rsidP="00555ED6">
            <w:pPr>
              <w:spacing w:before="60" w:after="60"/>
              <w:rPr>
                <w:szCs w:val="22"/>
              </w:rPr>
            </w:pPr>
            <w:r w:rsidRPr="002B7AB5">
              <w:rPr>
                <w:szCs w:val="22"/>
              </w:rPr>
              <w:fldChar w:fldCharType="begin"/>
            </w:r>
            <w:r w:rsidRPr="002B7AB5">
              <w:rPr>
                <w:szCs w:val="22"/>
                <w:rPrChange w:id="60" w:author="Alexis Tourapis" w:date="2017-07-06T15:26:00Z">
                  <w:rPr/>
                </w:rPrChange>
              </w:rPr>
              <w:instrText xml:space="preserve"> HYPERLINK "mailto:garysull@microsoft.com" </w:instrText>
            </w:r>
            <w:r w:rsidRPr="002B7AB5">
              <w:rPr>
                <w:szCs w:val="22"/>
                <w:rPrChange w:id="61" w:author="Alexis Tourapis" w:date="2017-07-06T15:26:00Z">
                  <w:rPr/>
                </w:rPrChange>
              </w:rPr>
              <w:fldChar w:fldCharType="end"/>
            </w:r>
          </w:p>
        </w:tc>
      </w:tr>
      <w:tr w:rsidR="004B709D" w:rsidRPr="002B7AB5" w14:paraId="1FF12509" w14:textId="77777777" w:rsidTr="002B7AB5">
        <w:trPr>
          <w:ins w:id="62" w:author="Alexis Tourapis" w:date="2017-07-06T15:24:00Z"/>
        </w:trPr>
        <w:tc>
          <w:tcPr>
            <w:tcW w:w="1458" w:type="dxa"/>
            <w:tcPrChange w:id="63" w:author="Alexis Tourapis" w:date="2017-07-06T15:25:00Z">
              <w:tcPr>
                <w:tcW w:w="1458" w:type="dxa"/>
              </w:tcPr>
            </w:tcPrChange>
          </w:tcPr>
          <w:p w14:paraId="20BDC299" w14:textId="6D526A64" w:rsidR="004B709D" w:rsidRPr="002B7AB5" w:rsidRDefault="004B709D">
            <w:pPr>
              <w:spacing w:before="60" w:after="60"/>
              <w:rPr>
                <w:ins w:id="64" w:author="Alexis Tourapis" w:date="2017-07-06T15:24:00Z"/>
                <w:i/>
                <w:szCs w:val="22"/>
                <w:lang w:val="en-CA"/>
              </w:rPr>
            </w:pPr>
          </w:p>
        </w:tc>
        <w:tc>
          <w:tcPr>
            <w:tcW w:w="4050" w:type="dxa"/>
            <w:tcPrChange w:id="65" w:author="Alexis Tourapis" w:date="2017-07-06T15:25:00Z">
              <w:tcPr>
                <w:tcW w:w="4050" w:type="dxa"/>
              </w:tcPr>
            </w:tcPrChange>
          </w:tcPr>
          <w:p w14:paraId="235FF252" w14:textId="77777777" w:rsidR="004B709D" w:rsidRPr="002B7AB5" w:rsidRDefault="004B709D" w:rsidP="002B7AB5">
            <w:pPr>
              <w:spacing w:before="60" w:after="60"/>
              <w:rPr>
                <w:ins w:id="66" w:author="Alexis Tourapis" w:date="2017-07-06T15:24:00Z"/>
                <w:b/>
                <w:szCs w:val="22"/>
                <w:lang w:val="en-CA"/>
              </w:rPr>
            </w:pPr>
            <w:ins w:id="67" w:author="Alexis Tourapis" w:date="2017-07-06T15:24:00Z">
              <w:r w:rsidRPr="002B7AB5">
                <w:rPr>
                  <w:b/>
                  <w:szCs w:val="22"/>
                  <w:lang w:val="en-CA"/>
                </w:rPr>
                <w:t>Chad Fogg</w:t>
              </w:r>
            </w:ins>
          </w:p>
          <w:p w14:paraId="2ADF1ECE" w14:textId="32E002D7" w:rsidR="004B709D" w:rsidRPr="002B7AB5" w:rsidRDefault="004B709D" w:rsidP="002B7AB5">
            <w:pPr>
              <w:spacing w:before="60" w:after="60"/>
              <w:rPr>
                <w:ins w:id="68" w:author="Alexis Tourapis" w:date="2017-07-06T15:24:00Z"/>
                <w:b/>
                <w:szCs w:val="22"/>
                <w:lang w:val="en-CA"/>
              </w:rPr>
            </w:pPr>
            <w:proofErr w:type="spellStart"/>
            <w:ins w:id="69" w:author="Alexis Tourapis" w:date="2017-07-06T15:24:00Z">
              <w:r w:rsidRPr="002B7AB5">
                <w:rPr>
                  <w:szCs w:val="22"/>
                  <w:lang w:val="en-CA"/>
                </w:rPr>
                <w:t>MovieLabs</w:t>
              </w:r>
              <w:proofErr w:type="spellEnd"/>
            </w:ins>
          </w:p>
        </w:tc>
        <w:tc>
          <w:tcPr>
            <w:tcW w:w="882" w:type="dxa"/>
            <w:tcPrChange w:id="70" w:author="Alexis Tourapis" w:date="2017-07-06T15:25:00Z">
              <w:tcPr>
                <w:tcW w:w="900" w:type="dxa"/>
                <w:gridSpan w:val="2"/>
              </w:tcPr>
            </w:tcPrChange>
          </w:tcPr>
          <w:p w14:paraId="4CAD99A8" w14:textId="384A3A8D" w:rsidR="004B709D" w:rsidRPr="005E413D" w:rsidRDefault="004B709D">
            <w:pPr>
              <w:spacing w:before="60" w:after="60"/>
              <w:rPr>
                <w:ins w:id="71" w:author="Alexis Tourapis" w:date="2017-07-06T15:24:00Z"/>
                <w:szCs w:val="22"/>
                <w:lang w:val="en-CA"/>
              </w:rPr>
            </w:pPr>
            <w:ins w:id="72" w:author="Alexis Tourapis" w:date="2017-07-06T15:34:00Z">
              <w:r w:rsidRPr="005B217D">
                <w:rPr>
                  <w:szCs w:val="22"/>
                  <w:lang w:val="en-CA"/>
                </w:rPr>
                <w:br/>
                <w:t>Email:</w:t>
              </w:r>
            </w:ins>
          </w:p>
        </w:tc>
        <w:tc>
          <w:tcPr>
            <w:tcW w:w="3186" w:type="dxa"/>
            <w:tcPrChange w:id="73" w:author="Alexis Tourapis" w:date="2017-07-06T15:25:00Z">
              <w:tcPr>
                <w:tcW w:w="3168" w:type="dxa"/>
              </w:tcPr>
            </w:tcPrChange>
          </w:tcPr>
          <w:p w14:paraId="3AEC8D2F" w14:textId="7B12246F" w:rsidR="004B709D" w:rsidRPr="005E413D" w:rsidRDefault="004B709D" w:rsidP="00846526">
            <w:pPr>
              <w:spacing w:before="60" w:after="60"/>
              <w:rPr>
                <w:ins w:id="74" w:author="Alexis Tourapis" w:date="2017-07-06T15:24:00Z"/>
                <w:szCs w:val="22"/>
                <w:lang w:val="en-CA"/>
              </w:rPr>
            </w:pPr>
            <w:ins w:id="75" w:author="Alexis Tourapis" w:date="2017-07-06T15:34:00Z">
              <w:r w:rsidRPr="005B217D">
                <w:rPr>
                  <w:szCs w:val="22"/>
                  <w:lang w:val="en-CA"/>
                </w:rPr>
                <w:br/>
              </w:r>
              <w:r>
                <w:rPr>
                  <w:szCs w:val="22"/>
                  <w:lang w:val="en-CA"/>
                </w:rPr>
                <w:fldChar w:fldCharType="begin"/>
              </w:r>
              <w:r>
                <w:rPr>
                  <w:szCs w:val="22"/>
                  <w:lang w:val="en-CA"/>
                </w:rPr>
                <w:instrText xml:space="preserve"> HYPERLINK "mailto:chadfogg@gmail.com" </w:instrText>
              </w:r>
              <w:r>
                <w:rPr>
                  <w:szCs w:val="22"/>
                  <w:lang w:val="en-CA"/>
                </w:rPr>
                <w:fldChar w:fldCharType="separate"/>
              </w:r>
              <w:r w:rsidRPr="00A26299">
                <w:rPr>
                  <w:rStyle w:val="Hyperlink"/>
                  <w:szCs w:val="22"/>
                  <w:lang w:val="en-CA"/>
                </w:rPr>
                <w:t>chadfogg@gmail.com</w:t>
              </w:r>
              <w:r>
                <w:rPr>
                  <w:szCs w:val="22"/>
                  <w:lang w:val="en-CA"/>
                </w:rPr>
                <w:fldChar w:fldCharType="end"/>
              </w:r>
              <w:r>
                <w:rPr>
                  <w:szCs w:val="22"/>
                  <w:lang w:val="en-CA"/>
                </w:rPr>
                <w:t xml:space="preserve"> </w:t>
              </w:r>
            </w:ins>
          </w:p>
        </w:tc>
      </w:tr>
      <w:tr w:rsidR="004B709D" w:rsidRPr="002B7AB5" w14:paraId="7CC6BAB1" w14:textId="77777777" w:rsidTr="002B7AB5">
        <w:trPr>
          <w:ins w:id="76" w:author="Alexis Tourapis" w:date="2017-07-06T15:22:00Z"/>
        </w:trPr>
        <w:tc>
          <w:tcPr>
            <w:tcW w:w="1458" w:type="dxa"/>
            <w:tcPrChange w:id="77" w:author="Alexis Tourapis" w:date="2017-07-06T15:25:00Z">
              <w:tcPr>
                <w:tcW w:w="1458" w:type="dxa"/>
              </w:tcPr>
            </w:tcPrChange>
          </w:tcPr>
          <w:p w14:paraId="4FDAD1EF" w14:textId="77777777" w:rsidR="004B709D" w:rsidRPr="002B7AB5" w:rsidRDefault="004B709D">
            <w:pPr>
              <w:spacing w:before="60" w:after="60"/>
              <w:rPr>
                <w:ins w:id="78" w:author="Alexis Tourapis" w:date="2017-07-06T15:22:00Z"/>
                <w:i/>
                <w:szCs w:val="22"/>
                <w:lang w:val="en-CA"/>
              </w:rPr>
            </w:pPr>
          </w:p>
        </w:tc>
        <w:tc>
          <w:tcPr>
            <w:tcW w:w="4050" w:type="dxa"/>
            <w:tcPrChange w:id="79" w:author="Alexis Tourapis" w:date="2017-07-06T15:25:00Z">
              <w:tcPr>
                <w:tcW w:w="4050" w:type="dxa"/>
              </w:tcPr>
            </w:tcPrChange>
          </w:tcPr>
          <w:p w14:paraId="7477509C" w14:textId="77777777" w:rsidR="004B709D" w:rsidRPr="002B7AB5" w:rsidRDefault="004B709D" w:rsidP="00815E07">
            <w:pPr>
              <w:spacing w:before="60" w:after="60"/>
              <w:rPr>
                <w:ins w:id="80" w:author="Alexis Tourapis" w:date="2017-07-06T15:22:00Z"/>
                <w:b/>
                <w:szCs w:val="22"/>
                <w:lang w:val="en-CA"/>
              </w:rPr>
            </w:pPr>
            <w:ins w:id="81" w:author="Alexis Tourapis" w:date="2017-07-06T15:22:00Z">
              <w:r w:rsidRPr="002B7AB5">
                <w:rPr>
                  <w:b/>
                  <w:szCs w:val="22"/>
                  <w:lang w:val="en-CA"/>
                </w:rPr>
                <w:t>Alberto Duenas</w:t>
              </w:r>
            </w:ins>
          </w:p>
          <w:p w14:paraId="205C645D" w14:textId="77777777" w:rsidR="004B709D" w:rsidRPr="002B7AB5" w:rsidRDefault="004B709D" w:rsidP="00815E07">
            <w:pPr>
              <w:spacing w:before="60" w:after="60"/>
              <w:rPr>
                <w:ins w:id="82" w:author="Alexis Tourapis" w:date="2017-07-06T15:22:00Z"/>
                <w:szCs w:val="22"/>
                <w:lang w:val="en-CA"/>
              </w:rPr>
            </w:pPr>
            <w:ins w:id="83" w:author="Alexis Tourapis" w:date="2017-07-06T15:22:00Z">
              <w:r w:rsidRPr="002B7AB5">
                <w:rPr>
                  <w:szCs w:val="22"/>
                  <w:lang w:val="en-CA"/>
                </w:rPr>
                <w:t>ARM</w:t>
              </w:r>
            </w:ins>
          </w:p>
          <w:p w14:paraId="138308A6" w14:textId="77777777" w:rsidR="004B709D" w:rsidRPr="002B7AB5" w:rsidRDefault="004B709D" w:rsidP="00815E07">
            <w:pPr>
              <w:tabs>
                <w:tab w:val="clear" w:pos="360"/>
                <w:tab w:val="clear" w:pos="720"/>
                <w:tab w:val="clear" w:pos="1080"/>
                <w:tab w:val="clear" w:pos="1440"/>
              </w:tabs>
              <w:overflowPunct/>
              <w:autoSpaceDE/>
              <w:autoSpaceDN/>
              <w:adjustRightInd/>
              <w:spacing w:before="0"/>
              <w:textAlignment w:val="auto"/>
              <w:rPr>
                <w:ins w:id="84" w:author="Alexis Tourapis" w:date="2017-07-06T15:22:00Z"/>
                <w:rFonts w:eastAsia="Times New Roman"/>
                <w:color w:val="222222"/>
                <w:szCs w:val="22"/>
                <w:shd w:val="clear" w:color="auto" w:fill="FFFFFF"/>
                <w:rPrChange w:id="85" w:author="Alexis Tourapis" w:date="2017-07-06T15:26:00Z">
                  <w:rPr>
                    <w:ins w:id="86" w:author="Alexis Tourapis" w:date="2017-07-06T15:22:00Z"/>
                    <w:rFonts w:ascii="Arial" w:eastAsia="Times New Roman" w:hAnsi="Arial" w:cs="Arial"/>
                    <w:color w:val="222222"/>
                    <w:sz w:val="20"/>
                    <w:shd w:val="clear" w:color="auto" w:fill="FFFFFF"/>
                  </w:rPr>
                </w:rPrChange>
              </w:rPr>
            </w:pPr>
            <w:ins w:id="87" w:author="Alexis Tourapis" w:date="2017-07-06T15:22:00Z">
              <w:r w:rsidRPr="002B7AB5">
                <w:rPr>
                  <w:rFonts w:eastAsia="Times New Roman"/>
                  <w:color w:val="222222"/>
                  <w:szCs w:val="22"/>
                  <w:shd w:val="clear" w:color="auto" w:fill="FFFFFF"/>
                  <w:rPrChange w:id="88" w:author="Alexis Tourapis" w:date="2017-07-06T15:26:00Z">
                    <w:rPr>
                      <w:rFonts w:ascii="Arial" w:eastAsia="Times New Roman" w:hAnsi="Arial" w:cs="Arial"/>
                      <w:color w:val="222222"/>
                      <w:sz w:val="20"/>
                      <w:shd w:val="clear" w:color="auto" w:fill="FFFFFF"/>
                    </w:rPr>
                  </w:rPrChange>
                </w:rPr>
                <w:t xml:space="preserve">110 </w:t>
              </w:r>
              <w:proofErr w:type="spellStart"/>
              <w:r w:rsidRPr="002B7AB5">
                <w:rPr>
                  <w:rFonts w:eastAsia="Times New Roman"/>
                  <w:color w:val="222222"/>
                  <w:szCs w:val="22"/>
                  <w:shd w:val="clear" w:color="auto" w:fill="FFFFFF"/>
                  <w:rPrChange w:id="89" w:author="Alexis Tourapis" w:date="2017-07-06T15:26:00Z">
                    <w:rPr>
                      <w:rFonts w:ascii="Arial" w:eastAsia="Times New Roman" w:hAnsi="Arial" w:cs="Arial"/>
                      <w:color w:val="222222"/>
                      <w:sz w:val="20"/>
                      <w:shd w:val="clear" w:color="auto" w:fill="FFFFFF"/>
                    </w:rPr>
                  </w:rPrChange>
                </w:rPr>
                <w:t>Fulbourn</w:t>
              </w:r>
              <w:proofErr w:type="spellEnd"/>
              <w:r w:rsidRPr="002B7AB5">
                <w:rPr>
                  <w:rFonts w:eastAsia="Times New Roman"/>
                  <w:color w:val="222222"/>
                  <w:szCs w:val="22"/>
                  <w:shd w:val="clear" w:color="auto" w:fill="FFFFFF"/>
                  <w:rPrChange w:id="90" w:author="Alexis Tourapis" w:date="2017-07-06T15:26:00Z">
                    <w:rPr>
                      <w:rFonts w:ascii="Arial" w:eastAsia="Times New Roman" w:hAnsi="Arial" w:cs="Arial"/>
                      <w:color w:val="222222"/>
                      <w:sz w:val="20"/>
                      <w:shd w:val="clear" w:color="auto" w:fill="FFFFFF"/>
                    </w:rPr>
                  </w:rPrChange>
                </w:rPr>
                <w:t xml:space="preserve"> Rd</w:t>
              </w:r>
            </w:ins>
          </w:p>
          <w:p w14:paraId="18B4ACA5" w14:textId="12021E1E" w:rsidR="004B709D" w:rsidRPr="002B7AB5" w:rsidRDefault="004B709D">
            <w:pPr>
              <w:tabs>
                <w:tab w:val="clear" w:pos="360"/>
                <w:tab w:val="clear" w:pos="720"/>
                <w:tab w:val="clear" w:pos="1080"/>
                <w:tab w:val="clear" w:pos="1440"/>
              </w:tabs>
              <w:overflowPunct/>
              <w:autoSpaceDE/>
              <w:autoSpaceDN/>
              <w:adjustRightInd/>
              <w:spacing w:before="0"/>
              <w:textAlignment w:val="auto"/>
              <w:rPr>
                <w:ins w:id="91" w:author="Alexis Tourapis" w:date="2017-07-06T15:22:00Z"/>
                <w:rFonts w:eastAsia="Times New Roman"/>
                <w:color w:val="222222"/>
                <w:szCs w:val="22"/>
                <w:shd w:val="clear" w:color="auto" w:fill="FFFFFF"/>
                <w:rPrChange w:id="92" w:author="Alexis Tourapis" w:date="2017-07-06T15:26:00Z">
                  <w:rPr>
                    <w:ins w:id="93" w:author="Alexis Tourapis" w:date="2017-07-06T15:22:00Z"/>
                    <w:b/>
                    <w:szCs w:val="22"/>
                    <w:lang w:val="en-CA"/>
                  </w:rPr>
                </w:rPrChange>
              </w:rPr>
              <w:pPrChange w:id="94" w:author="Alexis Tourapis" w:date="2017-07-06T15:22:00Z">
                <w:pPr>
                  <w:spacing w:before="60" w:after="60"/>
                </w:pPr>
              </w:pPrChange>
            </w:pPr>
            <w:ins w:id="95" w:author="Alexis Tourapis" w:date="2017-07-06T15:22:00Z">
              <w:r w:rsidRPr="002B7AB5">
                <w:rPr>
                  <w:rFonts w:eastAsia="Times New Roman"/>
                  <w:color w:val="222222"/>
                  <w:szCs w:val="22"/>
                  <w:shd w:val="clear" w:color="auto" w:fill="FFFFFF"/>
                  <w:rPrChange w:id="96" w:author="Alexis Tourapis" w:date="2017-07-06T15:26:00Z">
                    <w:rPr>
                      <w:rFonts w:ascii="Arial" w:eastAsia="Times New Roman" w:hAnsi="Arial" w:cs="Arial"/>
                      <w:color w:val="222222"/>
                      <w:sz w:val="20"/>
                      <w:shd w:val="clear" w:color="auto" w:fill="FFFFFF"/>
                    </w:rPr>
                  </w:rPrChange>
                </w:rPr>
                <w:t>Cambridge, CB1 9NJ, UK</w:t>
              </w:r>
            </w:ins>
          </w:p>
        </w:tc>
        <w:tc>
          <w:tcPr>
            <w:tcW w:w="882" w:type="dxa"/>
            <w:tcPrChange w:id="97" w:author="Alexis Tourapis" w:date="2017-07-06T15:25:00Z">
              <w:tcPr>
                <w:tcW w:w="900" w:type="dxa"/>
                <w:gridSpan w:val="2"/>
              </w:tcPr>
            </w:tcPrChange>
          </w:tcPr>
          <w:p w14:paraId="5ED05EDC" w14:textId="77777777" w:rsidR="004B709D" w:rsidRPr="005E413D" w:rsidRDefault="004B709D" w:rsidP="00815E07">
            <w:pPr>
              <w:spacing w:before="60" w:after="60"/>
              <w:rPr>
                <w:ins w:id="98" w:author="Alexis Tourapis" w:date="2017-07-06T15:22:00Z"/>
                <w:szCs w:val="22"/>
                <w:lang w:val="en-CA"/>
              </w:rPr>
            </w:pPr>
            <w:ins w:id="99" w:author="Alexis Tourapis" w:date="2017-07-06T15:22:00Z">
              <w:r w:rsidRPr="005E413D">
                <w:rPr>
                  <w:szCs w:val="22"/>
                  <w:lang w:val="en-CA"/>
                </w:rPr>
                <w:t>Tel:</w:t>
              </w:r>
            </w:ins>
          </w:p>
          <w:p w14:paraId="66500237" w14:textId="7AD3FE0D" w:rsidR="004B709D" w:rsidRPr="002B7AB5" w:rsidRDefault="004B709D" w:rsidP="00815E07">
            <w:pPr>
              <w:spacing w:before="60" w:after="60"/>
              <w:rPr>
                <w:ins w:id="100" w:author="Alexis Tourapis" w:date="2017-07-06T15:22:00Z"/>
                <w:szCs w:val="22"/>
                <w:lang w:val="en-CA"/>
              </w:rPr>
            </w:pPr>
            <w:ins w:id="101" w:author="Alexis Tourapis" w:date="2017-07-06T15:22:00Z">
              <w:r w:rsidRPr="002B7AB5">
                <w:rPr>
                  <w:szCs w:val="22"/>
                  <w:lang w:val="en-CA"/>
                </w:rPr>
                <w:t>Email:</w:t>
              </w:r>
            </w:ins>
          </w:p>
        </w:tc>
        <w:tc>
          <w:tcPr>
            <w:tcW w:w="3186" w:type="dxa"/>
            <w:tcPrChange w:id="102" w:author="Alexis Tourapis" w:date="2017-07-06T15:25:00Z">
              <w:tcPr>
                <w:tcW w:w="3168" w:type="dxa"/>
              </w:tcPr>
            </w:tcPrChange>
          </w:tcPr>
          <w:p w14:paraId="7BEBAF30" w14:textId="77777777" w:rsidR="004B709D" w:rsidRPr="00556C99" w:rsidRDefault="004B709D" w:rsidP="00815E07">
            <w:pPr>
              <w:spacing w:before="60" w:after="60"/>
              <w:rPr>
                <w:ins w:id="103" w:author="Alexis Tourapis" w:date="2017-07-06T15:22:00Z"/>
                <w:szCs w:val="22"/>
              </w:rPr>
            </w:pPr>
            <w:ins w:id="104" w:author="Alexis Tourapis" w:date="2017-07-06T15:22:00Z">
              <w:r w:rsidRPr="00556C99">
                <w:rPr>
                  <w:szCs w:val="22"/>
                </w:rPr>
                <w:t>+44 7450994743</w:t>
              </w:r>
            </w:ins>
          </w:p>
          <w:p w14:paraId="1BACB1C3" w14:textId="77777777" w:rsidR="004B709D" w:rsidRPr="005E413D" w:rsidRDefault="004B709D" w:rsidP="00815E07">
            <w:pPr>
              <w:spacing w:before="60" w:after="60"/>
              <w:rPr>
                <w:ins w:id="105" w:author="Alexis Tourapis" w:date="2017-07-06T15:22:00Z"/>
                <w:szCs w:val="22"/>
              </w:rPr>
            </w:pPr>
            <w:ins w:id="106" w:author="Alexis Tourapis" w:date="2017-07-06T15:22:00Z">
              <w:r w:rsidRPr="002B7AB5">
                <w:rPr>
                  <w:szCs w:val="22"/>
                </w:rPr>
                <w:fldChar w:fldCharType="begin"/>
              </w:r>
              <w:r w:rsidRPr="002B7AB5">
                <w:rPr>
                  <w:szCs w:val="22"/>
                  <w:rPrChange w:id="107" w:author="Alexis Tourapis" w:date="2017-07-06T15:26:00Z">
                    <w:rPr/>
                  </w:rPrChange>
                </w:rPr>
                <w:instrText xml:space="preserve"> HYPERLINK "mailto:alberto.duenas@arm.com" </w:instrText>
              </w:r>
              <w:r w:rsidRPr="002B7AB5">
                <w:rPr>
                  <w:szCs w:val="22"/>
                  <w:rPrChange w:id="108" w:author="Alexis Tourapis" w:date="2017-07-06T15:26:00Z">
                    <w:rPr>
                      <w:rStyle w:val="Hyperlink"/>
                    </w:rPr>
                  </w:rPrChange>
                </w:rPr>
                <w:fldChar w:fldCharType="separate"/>
              </w:r>
              <w:r w:rsidRPr="00556C99">
                <w:rPr>
                  <w:rStyle w:val="Hyperlink"/>
                  <w:szCs w:val="22"/>
                </w:rPr>
                <w:t>alberto.duenas@arm.com</w:t>
              </w:r>
              <w:r w:rsidRPr="00556C99">
                <w:rPr>
                  <w:rStyle w:val="Hyperlink"/>
                  <w:szCs w:val="22"/>
                </w:rPr>
                <w:fldChar w:fldCharType="end"/>
              </w:r>
            </w:ins>
          </w:p>
          <w:p w14:paraId="2671F4BD" w14:textId="77777777" w:rsidR="004B709D" w:rsidRPr="002B7AB5" w:rsidRDefault="004B709D" w:rsidP="00846526">
            <w:pPr>
              <w:spacing w:before="60" w:after="60"/>
              <w:rPr>
                <w:ins w:id="109" w:author="Alexis Tourapis" w:date="2017-07-06T15:22:00Z"/>
                <w:szCs w:val="22"/>
                <w:lang w:val="en-CA"/>
              </w:rPr>
            </w:pPr>
          </w:p>
        </w:tc>
      </w:tr>
      <w:tr w:rsidR="004B709D" w:rsidRPr="002B7AB5" w14:paraId="0C7CE76F" w14:textId="77777777" w:rsidTr="002B7AB5">
        <w:trPr>
          <w:ins w:id="110" w:author="Alexis Tourapis" w:date="2017-07-06T15:21:00Z"/>
        </w:trPr>
        <w:tc>
          <w:tcPr>
            <w:tcW w:w="1458" w:type="dxa"/>
            <w:tcPrChange w:id="111" w:author="Alexis Tourapis" w:date="2017-07-06T15:25:00Z">
              <w:tcPr>
                <w:tcW w:w="1458" w:type="dxa"/>
              </w:tcPr>
            </w:tcPrChange>
          </w:tcPr>
          <w:p w14:paraId="5BA49156" w14:textId="77777777" w:rsidR="004B709D" w:rsidRPr="002B7AB5" w:rsidRDefault="004B709D">
            <w:pPr>
              <w:spacing w:before="60" w:after="60"/>
              <w:rPr>
                <w:ins w:id="112" w:author="Alexis Tourapis" w:date="2017-07-06T15:21:00Z"/>
                <w:i/>
                <w:szCs w:val="22"/>
                <w:lang w:val="en-CA"/>
              </w:rPr>
            </w:pPr>
          </w:p>
        </w:tc>
        <w:tc>
          <w:tcPr>
            <w:tcW w:w="4050" w:type="dxa"/>
            <w:tcPrChange w:id="113" w:author="Alexis Tourapis" w:date="2017-07-06T15:25:00Z">
              <w:tcPr>
                <w:tcW w:w="4050" w:type="dxa"/>
              </w:tcPr>
            </w:tcPrChange>
          </w:tcPr>
          <w:p w14:paraId="53686A9B" w14:textId="4BF92A8C" w:rsidR="004B709D" w:rsidRPr="005E413D" w:rsidRDefault="004B709D" w:rsidP="00846526">
            <w:pPr>
              <w:spacing w:before="60" w:after="60"/>
              <w:rPr>
                <w:ins w:id="114" w:author="Alexis Tourapis" w:date="2017-07-06T15:21:00Z"/>
                <w:b/>
                <w:szCs w:val="22"/>
                <w:lang w:val="en-CA"/>
              </w:rPr>
            </w:pPr>
            <w:ins w:id="115" w:author="Alexis Tourapis" w:date="2017-07-06T15:21:00Z">
              <w:r w:rsidRPr="002B7AB5">
                <w:rPr>
                  <w:b/>
                  <w:szCs w:val="22"/>
                  <w:lang w:val="en-CA"/>
                </w:rPr>
                <w:t>Jill Boyce</w:t>
              </w:r>
              <w:r w:rsidRPr="002B7AB5">
                <w:rPr>
                  <w:b/>
                  <w:szCs w:val="22"/>
                  <w:lang w:val="en-CA"/>
                </w:rPr>
                <w:br/>
              </w:r>
              <w:r w:rsidRPr="002B7AB5">
                <w:rPr>
                  <w:szCs w:val="22"/>
                  <w:lang w:val="en-CA"/>
                  <w:rPrChange w:id="116" w:author="Alexis Tourapis" w:date="2017-07-06T15:26:00Z">
                    <w:rPr>
                      <w:b/>
                      <w:szCs w:val="22"/>
                      <w:lang w:val="en-CA"/>
                    </w:rPr>
                  </w:rPrChange>
                </w:rPr>
                <w:t>Intel</w:t>
              </w:r>
            </w:ins>
          </w:p>
        </w:tc>
        <w:tc>
          <w:tcPr>
            <w:tcW w:w="882" w:type="dxa"/>
            <w:tcPrChange w:id="117" w:author="Alexis Tourapis" w:date="2017-07-06T15:25:00Z">
              <w:tcPr>
                <w:tcW w:w="900" w:type="dxa"/>
                <w:gridSpan w:val="2"/>
              </w:tcPr>
            </w:tcPrChange>
          </w:tcPr>
          <w:p w14:paraId="67CE9865" w14:textId="76267329" w:rsidR="004B709D" w:rsidRPr="002B7AB5" w:rsidRDefault="004B709D">
            <w:pPr>
              <w:spacing w:before="60" w:after="60"/>
              <w:rPr>
                <w:ins w:id="118" w:author="Alexis Tourapis" w:date="2017-07-06T15:21:00Z"/>
                <w:szCs w:val="22"/>
                <w:lang w:val="en-CA"/>
              </w:rPr>
            </w:pPr>
            <w:ins w:id="119" w:author="Alexis Tourapis" w:date="2017-07-06T15:21:00Z">
              <w:r w:rsidRPr="002B7AB5">
                <w:rPr>
                  <w:szCs w:val="22"/>
                  <w:lang w:val="en-CA"/>
                </w:rPr>
                <w:t>Email:</w:t>
              </w:r>
            </w:ins>
          </w:p>
        </w:tc>
        <w:tc>
          <w:tcPr>
            <w:tcW w:w="3186" w:type="dxa"/>
            <w:tcPrChange w:id="120" w:author="Alexis Tourapis" w:date="2017-07-06T15:25:00Z">
              <w:tcPr>
                <w:tcW w:w="3168" w:type="dxa"/>
              </w:tcPr>
            </w:tcPrChange>
          </w:tcPr>
          <w:p w14:paraId="7BB93D98" w14:textId="380EDEFC" w:rsidR="004B709D" w:rsidRPr="002B7AB5" w:rsidRDefault="004B709D" w:rsidP="00846526">
            <w:pPr>
              <w:spacing w:before="60" w:after="60"/>
              <w:rPr>
                <w:ins w:id="121" w:author="Alexis Tourapis" w:date="2017-07-06T15:21:00Z"/>
                <w:szCs w:val="22"/>
                <w:lang w:val="en-CA"/>
              </w:rPr>
            </w:pPr>
            <w:ins w:id="122" w:author="Alexis Tourapis" w:date="2017-07-06T15:21:00Z">
              <w:r w:rsidRPr="002B7AB5">
                <w:rPr>
                  <w:szCs w:val="22"/>
                  <w:lang w:val="en-CA"/>
                </w:rPr>
                <w:fldChar w:fldCharType="begin"/>
              </w:r>
              <w:r w:rsidRPr="002B7AB5">
                <w:rPr>
                  <w:szCs w:val="22"/>
                  <w:lang w:val="en-CA"/>
                </w:rPr>
                <w:instrText xml:space="preserve"> HYPERLINK "mailto:jill.boyce@intel.com" </w:instrText>
              </w:r>
              <w:r w:rsidRPr="002B7AB5">
                <w:rPr>
                  <w:szCs w:val="22"/>
                  <w:lang w:val="en-CA"/>
                  <w:rPrChange w:id="123" w:author="Alexis Tourapis" w:date="2017-07-06T15:26:00Z">
                    <w:rPr>
                      <w:szCs w:val="22"/>
                      <w:lang w:val="en-CA"/>
                    </w:rPr>
                  </w:rPrChange>
                </w:rPr>
                <w:fldChar w:fldCharType="separate"/>
              </w:r>
              <w:r w:rsidRPr="002B7AB5">
                <w:rPr>
                  <w:rStyle w:val="Hyperlink"/>
                  <w:szCs w:val="22"/>
                  <w:lang w:val="en-CA"/>
                </w:rPr>
                <w:t>jill.boyce@intel.com</w:t>
              </w:r>
              <w:r w:rsidRPr="00556C99">
                <w:rPr>
                  <w:szCs w:val="22"/>
                  <w:lang w:val="en-CA"/>
                </w:rPr>
                <w:fldChar w:fldCharType="end"/>
              </w:r>
              <w:r w:rsidRPr="005E413D">
                <w:rPr>
                  <w:szCs w:val="22"/>
                  <w:lang w:val="en-CA"/>
                </w:rPr>
                <w:t xml:space="preserve"> </w:t>
              </w:r>
            </w:ins>
          </w:p>
        </w:tc>
      </w:tr>
      <w:tr w:rsidR="009443E6" w:rsidRPr="002B7AB5" w14:paraId="69456A74" w14:textId="77777777" w:rsidTr="002B7AB5">
        <w:trPr>
          <w:ins w:id="124" w:author="Alexis Tourapis" w:date="2017-07-09T23:21:00Z"/>
        </w:trPr>
        <w:tc>
          <w:tcPr>
            <w:tcW w:w="1458" w:type="dxa"/>
          </w:tcPr>
          <w:p w14:paraId="52E1A220" w14:textId="77777777" w:rsidR="009443E6" w:rsidRPr="002B7AB5" w:rsidRDefault="009443E6">
            <w:pPr>
              <w:spacing w:before="60" w:after="60"/>
              <w:rPr>
                <w:ins w:id="125" w:author="Alexis Tourapis" w:date="2017-07-09T23:21:00Z"/>
                <w:i/>
                <w:szCs w:val="22"/>
                <w:lang w:val="en-CA"/>
              </w:rPr>
            </w:pPr>
          </w:p>
        </w:tc>
        <w:tc>
          <w:tcPr>
            <w:tcW w:w="4050" w:type="dxa"/>
          </w:tcPr>
          <w:p w14:paraId="6F802F51" w14:textId="77777777" w:rsidR="009443E6" w:rsidRDefault="009443E6" w:rsidP="00846526">
            <w:pPr>
              <w:spacing w:before="60" w:after="60"/>
              <w:rPr>
                <w:ins w:id="126" w:author="Alexis Tourapis" w:date="2017-07-09T23:22:00Z"/>
                <w:b/>
                <w:szCs w:val="22"/>
                <w:lang w:val="en-CA"/>
              </w:rPr>
            </w:pPr>
            <w:ins w:id="127" w:author="Alexis Tourapis" w:date="2017-07-09T23:21:00Z">
              <w:r>
                <w:rPr>
                  <w:b/>
                  <w:szCs w:val="22"/>
                  <w:lang w:val="en-CA"/>
                </w:rPr>
                <w:t>Gary Sullivan</w:t>
              </w:r>
            </w:ins>
          </w:p>
          <w:p w14:paraId="351582FD" w14:textId="23A41CB4" w:rsidR="009443E6" w:rsidRPr="009443E6" w:rsidRDefault="009443E6" w:rsidP="00846526">
            <w:pPr>
              <w:spacing w:before="60" w:after="60"/>
              <w:rPr>
                <w:ins w:id="128" w:author="Alexis Tourapis" w:date="2017-07-09T23:21:00Z"/>
                <w:szCs w:val="22"/>
                <w:lang w:val="en-CA"/>
                <w:rPrChange w:id="129" w:author="Alexis Tourapis" w:date="2017-07-09T23:23:00Z">
                  <w:rPr>
                    <w:ins w:id="130" w:author="Alexis Tourapis" w:date="2017-07-09T23:21:00Z"/>
                    <w:b/>
                    <w:szCs w:val="22"/>
                    <w:lang w:val="en-CA"/>
                  </w:rPr>
                </w:rPrChange>
              </w:rPr>
            </w:pPr>
            <w:ins w:id="131" w:author="Alexis Tourapis" w:date="2017-07-09T23:23:00Z">
              <w:r w:rsidRPr="009443E6">
                <w:rPr>
                  <w:szCs w:val="22"/>
                  <w:lang w:val="en-CA"/>
                  <w:rPrChange w:id="132" w:author="Alexis Tourapis" w:date="2017-07-09T23:23:00Z">
                    <w:rPr>
                      <w:b/>
                      <w:szCs w:val="22"/>
                      <w:lang w:val="en-CA"/>
                    </w:rPr>
                  </w:rPrChange>
                </w:rPr>
                <w:t>Microsoft Corp</w:t>
              </w:r>
              <w:r w:rsidRPr="009443E6">
                <w:rPr>
                  <w:szCs w:val="22"/>
                  <w:lang w:val="en-CA"/>
                  <w:rPrChange w:id="133" w:author="Alexis Tourapis" w:date="2017-07-09T23:23:00Z">
                    <w:rPr>
                      <w:b/>
                      <w:szCs w:val="22"/>
                      <w:lang w:val="en-CA"/>
                    </w:rPr>
                  </w:rPrChange>
                </w:rPr>
                <w:br/>
                <w:t>1 Microsoft Way</w:t>
              </w:r>
              <w:r w:rsidRPr="009443E6">
                <w:rPr>
                  <w:szCs w:val="22"/>
                  <w:lang w:val="en-CA"/>
                  <w:rPrChange w:id="134" w:author="Alexis Tourapis" w:date="2017-07-09T23:23:00Z">
                    <w:rPr>
                      <w:b/>
                      <w:szCs w:val="22"/>
                      <w:lang w:val="en-CA"/>
                    </w:rPr>
                  </w:rPrChange>
                </w:rPr>
                <w:br/>
                <w:t>Redmond, WA 90852 USA</w:t>
              </w:r>
            </w:ins>
          </w:p>
        </w:tc>
        <w:tc>
          <w:tcPr>
            <w:tcW w:w="882" w:type="dxa"/>
          </w:tcPr>
          <w:p w14:paraId="154EE3D4" w14:textId="6A16A8EC" w:rsidR="009443E6" w:rsidRPr="002B7AB5" w:rsidRDefault="009443E6">
            <w:pPr>
              <w:spacing w:before="60" w:after="60"/>
              <w:rPr>
                <w:ins w:id="135" w:author="Alexis Tourapis" w:date="2017-07-09T23:21:00Z"/>
                <w:szCs w:val="22"/>
                <w:lang w:val="en-CA"/>
              </w:rPr>
            </w:pPr>
            <w:ins w:id="136" w:author="Alexis Tourapis" w:date="2017-07-09T23:23:00Z">
              <w:r w:rsidRPr="00F12B2F">
                <w:rPr>
                  <w:szCs w:val="22"/>
                  <w:lang w:val="en-CA"/>
                </w:rPr>
                <w:t>Tel:</w:t>
              </w:r>
              <w:r w:rsidRPr="00F12B2F">
                <w:rPr>
                  <w:szCs w:val="22"/>
                  <w:lang w:val="en-CA"/>
                </w:rPr>
                <w:br/>
                <w:t>Email:</w:t>
              </w:r>
            </w:ins>
          </w:p>
        </w:tc>
        <w:tc>
          <w:tcPr>
            <w:tcW w:w="3186" w:type="dxa"/>
          </w:tcPr>
          <w:p w14:paraId="0E86ED2C" w14:textId="025B56F5" w:rsidR="009443E6" w:rsidRPr="002B7AB5" w:rsidRDefault="009443E6" w:rsidP="00846526">
            <w:pPr>
              <w:spacing w:before="60" w:after="60"/>
              <w:rPr>
                <w:ins w:id="137" w:author="Alexis Tourapis" w:date="2017-07-09T23:21:00Z"/>
                <w:szCs w:val="22"/>
                <w:lang w:val="en-CA"/>
              </w:rPr>
            </w:pPr>
            <w:ins w:id="138" w:author="Alexis Tourapis" w:date="2017-07-09T23:23:00Z">
              <w:r>
                <w:rPr>
                  <w:szCs w:val="22"/>
                  <w:lang w:val="en-CA"/>
                </w:rPr>
                <w:t>+1 (425) 703-5308</w:t>
              </w:r>
              <w:r w:rsidRPr="00F12B2F">
                <w:rPr>
                  <w:szCs w:val="22"/>
                  <w:lang w:val="en-CA"/>
                </w:rPr>
                <w:br/>
              </w:r>
              <w:r>
                <w:rPr>
                  <w:szCs w:val="22"/>
                  <w:lang w:val="en-CA"/>
                </w:rPr>
                <w:t>garysull@microsoft.com</w:t>
              </w:r>
            </w:ins>
          </w:p>
        </w:tc>
      </w:tr>
      <w:tr w:rsidR="004B709D" w:rsidRPr="002B7AB5" w14:paraId="7E505003" w14:textId="77777777" w:rsidTr="002B7AB5">
        <w:tc>
          <w:tcPr>
            <w:tcW w:w="1458" w:type="dxa"/>
            <w:tcPrChange w:id="139" w:author="Alexis Tourapis" w:date="2017-07-06T15:25:00Z">
              <w:tcPr>
                <w:tcW w:w="1458" w:type="dxa"/>
              </w:tcPr>
            </w:tcPrChange>
          </w:tcPr>
          <w:p w14:paraId="2C61D829" w14:textId="542CFB4A" w:rsidR="004B709D" w:rsidRPr="002B7AB5" w:rsidRDefault="004B709D">
            <w:pPr>
              <w:spacing w:before="60" w:after="60"/>
              <w:rPr>
                <w:i/>
                <w:szCs w:val="22"/>
                <w:lang w:val="en-CA"/>
              </w:rPr>
            </w:pPr>
            <w:r w:rsidRPr="002B7AB5">
              <w:rPr>
                <w:i/>
                <w:szCs w:val="22"/>
                <w:lang w:val="en-CA"/>
              </w:rPr>
              <w:t>Source:</w:t>
            </w:r>
          </w:p>
        </w:tc>
        <w:tc>
          <w:tcPr>
            <w:tcW w:w="8118" w:type="dxa"/>
            <w:gridSpan w:val="3"/>
            <w:tcPrChange w:id="140" w:author="Alexis Tourapis" w:date="2017-07-06T15:25:00Z">
              <w:tcPr>
                <w:tcW w:w="8118" w:type="dxa"/>
                <w:gridSpan w:val="4"/>
              </w:tcPr>
            </w:tcPrChange>
          </w:tcPr>
          <w:p w14:paraId="40AE6B1F" w14:textId="052393BA" w:rsidR="004B709D" w:rsidRPr="002B7AB5" w:rsidRDefault="004B709D" w:rsidP="005E413D">
            <w:pPr>
              <w:spacing w:before="60" w:after="60"/>
              <w:rPr>
                <w:szCs w:val="22"/>
                <w:lang w:val="en-CA"/>
              </w:rPr>
            </w:pPr>
            <w:r w:rsidRPr="002B7AB5">
              <w:rPr>
                <w:szCs w:val="22"/>
                <w:lang w:val="en-CA"/>
              </w:rPr>
              <w:t xml:space="preserve">Apple Inc., </w:t>
            </w:r>
            <w:del w:id="141" w:author="Alexis Tourapis" w:date="2017-07-06T15:28:00Z">
              <w:r w:rsidRPr="002B7AB5" w:rsidDel="003C7B72">
                <w:rPr>
                  <w:szCs w:val="22"/>
                  <w:lang w:val="en-CA"/>
                </w:rPr>
                <w:delText>MovieLabs</w:delText>
              </w:r>
            </w:del>
            <w:ins w:id="142" w:author="Alexis Tourapis" w:date="2017-07-06T15:29:00Z">
              <w:r w:rsidRPr="003C7B72">
                <w:rPr>
                  <w:szCs w:val="22"/>
                  <w:lang w:val="en-CA"/>
                </w:rPr>
                <w:t>Motion Picture Labor</w:t>
              </w:r>
              <w:r>
                <w:rPr>
                  <w:szCs w:val="22"/>
                  <w:lang w:val="en-CA"/>
                </w:rPr>
                <w:t>ator</w:t>
              </w:r>
              <w:r w:rsidRPr="003C7B72">
                <w:rPr>
                  <w:szCs w:val="22"/>
                  <w:lang w:val="en-CA"/>
                </w:rPr>
                <w:t>ies, Inc.</w:t>
              </w:r>
            </w:ins>
            <w:ins w:id="143" w:author="Alexis Tourapis" w:date="2017-07-06T15:37:00Z">
              <w:r w:rsidR="00B422C7">
                <w:rPr>
                  <w:szCs w:val="22"/>
                  <w:lang w:val="en-CA"/>
                </w:rPr>
                <w:t xml:space="preserve"> (</w:t>
              </w:r>
              <w:proofErr w:type="spellStart"/>
              <w:r w:rsidR="00B422C7">
                <w:rPr>
                  <w:szCs w:val="22"/>
                  <w:lang w:val="en-CA"/>
                </w:rPr>
                <w:t>MovieLabs</w:t>
              </w:r>
              <w:proofErr w:type="spellEnd"/>
              <w:r w:rsidR="00B422C7">
                <w:rPr>
                  <w:szCs w:val="22"/>
                  <w:lang w:val="en-CA"/>
                </w:rPr>
                <w:t>)</w:t>
              </w:r>
            </w:ins>
            <w:r w:rsidRPr="005E413D">
              <w:rPr>
                <w:szCs w:val="22"/>
                <w:lang w:val="en-CA"/>
              </w:rPr>
              <w:t>, ARM</w:t>
            </w:r>
            <w:ins w:id="144" w:author="Alexis Tourapis" w:date="2017-07-09T23:23:00Z">
              <w:r w:rsidR="009443E6">
                <w:rPr>
                  <w:szCs w:val="22"/>
                  <w:lang w:val="en-CA"/>
                </w:rPr>
                <w:t>, Intel, Microsoft</w:t>
              </w:r>
            </w:ins>
          </w:p>
        </w:tc>
      </w:tr>
    </w:tbl>
    <w:p w14:paraId="6A1A756E"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1417DDFF" w14:textId="77777777" w:rsidR="00275BCF" w:rsidRPr="005B217D" w:rsidRDefault="00275BCF" w:rsidP="009234A5">
      <w:pPr>
        <w:pStyle w:val="Heading1"/>
        <w:numPr>
          <w:ilvl w:val="0"/>
          <w:numId w:val="0"/>
        </w:numPr>
        <w:ind w:left="432" w:hanging="432"/>
        <w:rPr>
          <w:lang w:val="en-CA"/>
        </w:rPr>
      </w:pPr>
      <w:r w:rsidRPr="005B217D">
        <w:rPr>
          <w:lang w:val="en-CA"/>
        </w:rPr>
        <w:t>Abstract</w:t>
      </w:r>
    </w:p>
    <w:p w14:paraId="391EB977" w14:textId="622347A4" w:rsidR="00BE5124" w:rsidRDefault="00A779C7" w:rsidP="00846526">
      <w:pPr>
        <w:jc w:val="both"/>
        <w:rPr>
          <w:sz w:val="20"/>
          <w:lang w:val="en-CA"/>
        </w:rPr>
      </w:pPr>
      <w:r>
        <w:rPr>
          <w:sz w:val="20"/>
          <w:lang w:val="en-CA"/>
        </w:rPr>
        <w:t xml:space="preserve">This contribution proposes the creation of a new </w:t>
      </w:r>
      <w:r w:rsidR="005E55B5">
        <w:rPr>
          <w:sz w:val="20"/>
          <w:lang w:val="en-CA"/>
        </w:rPr>
        <w:t>Monochrome HEVC profile that will be restricted to a maximum of 10 bits. This profile will complement other 10 bit profiles, such as the Main 10, Main 10 Still Picture, and Main 4:4:4 10 profiles</w:t>
      </w:r>
      <w:r w:rsidR="001D739C">
        <w:rPr>
          <w:sz w:val="20"/>
          <w:lang w:val="en-CA"/>
        </w:rPr>
        <w:t xml:space="preserve"> and is expected to be used in a variety of applications that may require signalling of </w:t>
      </w:r>
      <w:proofErr w:type="gramStart"/>
      <w:r w:rsidR="001D739C">
        <w:rPr>
          <w:sz w:val="20"/>
          <w:lang w:val="en-CA"/>
        </w:rPr>
        <w:t>10 bit</w:t>
      </w:r>
      <w:proofErr w:type="gramEnd"/>
      <w:r w:rsidR="001D739C">
        <w:rPr>
          <w:sz w:val="20"/>
          <w:lang w:val="en-CA"/>
        </w:rPr>
        <w:t xml:space="preserve"> monochrome auxiliary information, such as depth information</w:t>
      </w:r>
      <w:ins w:id="145" w:author="Alexis Tourapis" w:date="2017-07-09T23:34:00Z">
        <w:r w:rsidR="00577F5E">
          <w:rPr>
            <w:sz w:val="20"/>
            <w:lang w:val="en-CA"/>
          </w:rPr>
          <w:t>, infrared,</w:t>
        </w:r>
      </w:ins>
      <w:r w:rsidR="001D739C">
        <w:rPr>
          <w:sz w:val="20"/>
          <w:lang w:val="en-CA"/>
        </w:rPr>
        <w:t xml:space="preserve"> and alpha planes.</w:t>
      </w:r>
      <w:del w:id="146" w:author="Alexis Tourapis" w:date="2017-07-09T23:42:00Z">
        <w:r w:rsidR="001D739C" w:rsidDel="007D3BC9">
          <w:rPr>
            <w:sz w:val="20"/>
            <w:lang w:val="en-CA"/>
          </w:rPr>
          <w:delText xml:space="preserve"> </w:delText>
        </w:r>
      </w:del>
    </w:p>
    <w:p w14:paraId="3E09A925" w14:textId="563AB250" w:rsidR="009C6613" w:rsidRDefault="001D739C" w:rsidP="009C6613">
      <w:pPr>
        <w:pStyle w:val="Heading1"/>
        <w:rPr>
          <w:lang w:val="en-CA"/>
        </w:rPr>
      </w:pPr>
      <w:r>
        <w:rPr>
          <w:lang w:val="en-CA"/>
        </w:rPr>
        <w:t>Introduction</w:t>
      </w:r>
    </w:p>
    <w:p w14:paraId="542DFA24" w14:textId="24C4AB0F" w:rsidR="00F726B1" w:rsidRDefault="00BB7155" w:rsidP="000F41E4">
      <w:pPr>
        <w:jc w:val="both"/>
        <w:rPr>
          <w:sz w:val="20"/>
          <w:lang w:val="en-CA"/>
        </w:rPr>
      </w:pPr>
      <w:r>
        <w:rPr>
          <w:sz w:val="20"/>
          <w:lang w:val="en-CA"/>
        </w:rPr>
        <w:t xml:space="preserve">Recently, </w:t>
      </w:r>
      <w:r w:rsidR="00F726B1">
        <w:rPr>
          <w:sz w:val="20"/>
          <w:lang w:val="en-CA"/>
        </w:rPr>
        <w:t xml:space="preserve">the HEVC video coding standard </w:t>
      </w:r>
      <w:r w:rsidR="00F726B1">
        <w:rPr>
          <w:sz w:val="20"/>
          <w:lang w:val="en-CA"/>
        </w:rPr>
        <w:fldChar w:fldCharType="begin"/>
      </w:r>
      <w:r w:rsidR="00F726B1">
        <w:rPr>
          <w:sz w:val="20"/>
          <w:lang w:val="en-CA"/>
        </w:rPr>
        <w:instrText xml:space="preserve"> REF _Ref483035726 \r \h </w:instrText>
      </w:r>
      <w:r w:rsidR="00F726B1">
        <w:rPr>
          <w:sz w:val="20"/>
          <w:lang w:val="en-CA"/>
        </w:rPr>
      </w:r>
      <w:r w:rsidR="00F726B1">
        <w:rPr>
          <w:sz w:val="20"/>
          <w:lang w:val="en-CA"/>
        </w:rPr>
        <w:fldChar w:fldCharType="separate"/>
      </w:r>
      <w:r w:rsidR="00DF7DF6">
        <w:rPr>
          <w:sz w:val="20"/>
          <w:lang w:val="en-CA"/>
        </w:rPr>
        <w:t>[1]</w:t>
      </w:r>
      <w:r w:rsidR="00F726B1">
        <w:rPr>
          <w:sz w:val="20"/>
          <w:lang w:val="en-CA"/>
        </w:rPr>
        <w:fldChar w:fldCharType="end"/>
      </w:r>
      <w:r w:rsidR="00F726B1">
        <w:rPr>
          <w:sz w:val="20"/>
          <w:lang w:val="en-CA"/>
        </w:rPr>
        <w:fldChar w:fldCharType="begin"/>
      </w:r>
      <w:r w:rsidR="00F726B1">
        <w:rPr>
          <w:sz w:val="20"/>
          <w:lang w:val="en-CA"/>
        </w:rPr>
        <w:instrText xml:space="preserve"> REF _Ref483129062 \r \h </w:instrText>
      </w:r>
      <w:r w:rsidR="00F726B1">
        <w:rPr>
          <w:sz w:val="20"/>
          <w:lang w:val="en-CA"/>
        </w:rPr>
      </w:r>
      <w:r w:rsidR="00F726B1">
        <w:rPr>
          <w:sz w:val="20"/>
          <w:lang w:val="en-CA"/>
        </w:rPr>
        <w:fldChar w:fldCharType="separate"/>
      </w:r>
      <w:r w:rsidR="00DF7DF6">
        <w:rPr>
          <w:sz w:val="20"/>
          <w:lang w:val="en-CA"/>
        </w:rPr>
        <w:t>[3]</w:t>
      </w:r>
      <w:r w:rsidR="00F726B1">
        <w:rPr>
          <w:sz w:val="20"/>
          <w:lang w:val="en-CA"/>
        </w:rPr>
        <w:fldChar w:fldCharType="end"/>
      </w:r>
      <w:r w:rsidR="00F726B1">
        <w:rPr>
          <w:sz w:val="20"/>
          <w:lang w:val="en-CA"/>
        </w:rPr>
        <w:t xml:space="preserve"> </w:t>
      </w:r>
      <w:r>
        <w:rPr>
          <w:sz w:val="20"/>
          <w:lang w:val="en-CA"/>
        </w:rPr>
        <w:t xml:space="preserve">has </w:t>
      </w:r>
      <w:r w:rsidR="00F726B1">
        <w:rPr>
          <w:sz w:val="20"/>
          <w:lang w:val="en-CA"/>
        </w:rPr>
        <w:t xml:space="preserve">started seeing a </w:t>
      </w:r>
      <w:proofErr w:type="spellStart"/>
      <w:r>
        <w:rPr>
          <w:sz w:val="20"/>
          <w:lang w:val="en-CA"/>
        </w:rPr>
        <w:t>a</w:t>
      </w:r>
      <w:proofErr w:type="spellEnd"/>
      <w:r>
        <w:rPr>
          <w:sz w:val="20"/>
          <w:lang w:val="en-CA"/>
        </w:rPr>
        <w:t xml:space="preserve"> considerable </w:t>
      </w:r>
      <w:r w:rsidR="00F726B1">
        <w:rPr>
          <w:sz w:val="20"/>
          <w:lang w:val="en-CA"/>
        </w:rPr>
        <w:t>uptake</w:t>
      </w:r>
      <w:r>
        <w:rPr>
          <w:sz w:val="20"/>
          <w:lang w:val="en-CA"/>
        </w:rPr>
        <w:t xml:space="preserve"> in </w:t>
      </w:r>
      <w:r w:rsidR="00F726B1">
        <w:rPr>
          <w:sz w:val="20"/>
          <w:lang w:val="en-CA"/>
        </w:rPr>
        <w:t xml:space="preserve">terms of </w:t>
      </w:r>
      <w:r>
        <w:rPr>
          <w:sz w:val="20"/>
          <w:lang w:val="en-CA"/>
        </w:rPr>
        <w:t xml:space="preserve">deployment </w:t>
      </w:r>
      <w:r w:rsidR="00F726B1">
        <w:rPr>
          <w:sz w:val="20"/>
          <w:lang w:val="en-CA"/>
        </w:rPr>
        <w:fldChar w:fldCharType="begin"/>
      </w:r>
      <w:r w:rsidR="00F726B1">
        <w:rPr>
          <w:sz w:val="20"/>
          <w:lang w:val="en-CA"/>
        </w:rPr>
        <w:instrText xml:space="preserve"> REF _Ref487044487 \r \h </w:instrText>
      </w:r>
      <w:r w:rsidR="00F726B1">
        <w:rPr>
          <w:sz w:val="20"/>
          <w:lang w:val="en-CA"/>
        </w:rPr>
      </w:r>
      <w:r w:rsidR="00F726B1">
        <w:rPr>
          <w:sz w:val="20"/>
          <w:lang w:val="en-CA"/>
        </w:rPr>
        <w:fldChar w:fldCharType="separate"/>
      </w:r>
      <w:r w:rsidR="00631D3B">
        <w:rPr>
          <w:sz w:val="20"/>
          <w:lang w:val="en-CA"/>
        </w:rPr>
        <w:t>[4]</w:t>
      </w:r>
      <w:r w:rsidR="00F726B1">
        <w:rPr>
          <w:sz w:val="20"/>
          <w:lang w:val="en-CA"/>
        </w:rPr>
        <w:fldChar w:fldCharType="end"/>
      </w:r>
      <w:r w:rsidR="00C133EA">
        <w:rPr>
          <w:sz w:val="20"/>
          <w:lang w:val="en-CA"/>
        </w:rPr>
        <w:t>,</w:t>
      </w:r>
      <w:r w:rsidR="00F726B1">
        <w:rPr>
          <w:sz w:val="20"/>
          <w:lang w:val="en-CA"/>
        </w:rPr>
        <w:t xml:space="preserve"> especially for consumer </w:t>
      </w:r>
      <w:r w:rsidR="00490D47">
        <w:rPr>
          <w:sz w:val="20"/>
          <w:lang w:val="en-CA"/>
        </w:rPr>
        <w:t xml:space="preserve">video and still image </w:t>
      </w:r>
      <w:r w:rsidR="00F726B1">
        <w:rPr>
          <w:sz w:val="20"/>
          <w:lang w:val="en-CA"/>
        </w:rPr>
        <w:t xml:space="preserve">applications. </w:t>
      </w:r>
      <w:r w:rsidR="00BE636C">
        <w:rPr>
          <w:sz w:val="20"/>
          <w:lang w:val="en-CA"/>
        </w:rPr>
        <w:t xml:space="preserve">This includes broadcast applications, over the top delivery, HD Blu-ray, and Still and Video camera applications among others. Its adoption, especially for the later, is augmented by the creation and use of the HEIF (High Efficiency Image Format), that was relatively recently </w:t>
      </w:r>
      <w:r w:rsidR="00DF7DF6">
        <w:rPr>
          <w:sz w:val="20"/>
          <w:lang w:val="en-CA"/>
        </w:rPr>
        <w:t>finalized</w:t>
      </w:r>
      <w:r w:rsidR="00BE636C">
        <w:rPr>
          <w:sz w:val="20"/>
          <w:lang w:val="en-CA"/>
        </w:rPr>
        <w:t xml:space="preserve"> by MPEG</w:t>
      </w:r>
      <w:r w:rsidR="00DF7DF6">
        <w:rPr>
          <w:sz w:val="20"/>
          <w:lang w:val="en-CA"/>
        </w:rPr>
        <w:t xml:space="preserve"> </w:t>
      </w:r>
      <w:r w:rsidR="00DF7DF6">
        <w:rPr>
          <w:sz w:val="20"/>
          <w:lang w:val="en-CA"/>
        </w:rPr>
        <w:fldChar w:fldCharType="begin"/>
      </w:r>
      <w:r w:rsidR="00DF7DF6">
        <w:rPr>
          <w:sz w:val="20"/>
          <w:lang w:val="en-CA"/>
        </w:rPr>
        <w:instrText xml:space="preserve"> REF _Ref487045825 \r \h </w:instrText>
      </w:r>
      <w:r w:rsidR="00DF7DF6">
        <w:rPr>
          <w:sz w:val="20"/>
          <w:lang w:val="en-CA"/>
        </w:rPr>
      </w:r>
      <w:r w:rsidR="00DF7DF6">
        <w:rPr>
          <w:sz w:val="20"/>
          <w:lang w:val="en-CA"/>
        </w:rPr>
        <w:fldChar w:fldCharType="separate"/>
      </w:r>
      <w:r w:rsidR="00DF7DF6">
        <w:rPr>
          <w:sz w:val="20"/>
          <w:lang w:val="en-CA"/>
        </w:rPr>
        <w:t>[2]</w:t>
      </w:r>
      <w:r w:rsidR="00DF7DF6">
        <w:rPr>
          <w:sz w:val="20"/>
          <w:lang w:val="en-CA"/>
        </w:rPr>
        <w:fldChar w:fldCharType="end"/>
      </w:r>
      <w:r w:rsidR="00BE636C">
        <w:rPr>
          <w:sz w:val="20"/>
          <w:lang w:val="en-CA"/>
        </w:rPr>
        <w:t xml:space="preserve">. </w:t>
      </w:r>
      <w:r w:rsidR="00F726B1">
        <w:rPr>
          <w:sz w:val="20"/>
          <w:lang w:val="en-CA"/>
        </w:rPr>
        <w:t>Unlike in the past, however, where interest was predominantly on 8 bit applications, HEVC has also enabled several 10 bit applications, such as High Dynamic Range (HDR) and Wide Colour Gamut (WCG) content</w:t>
      </w:r>
      <w:r w:rsidR="00FD4B8C">
        <w:rPr>
          <w:sz w:val="20"/>
          <w:lang w:val="en-CA"/>
        </w:rPr>
        <w:t xml:space="preserve"> distribution. Support for 10 bits </w:t>
      </w:r>
      <w:r w:rsidR="00DF7DF6">
        <w:rPr>
          <w:sz w:val="20"/>
          <w:lang w:val="en-CA"/>
        </w:rPr>
        <w:t xml:space="preserve">is also very important for still photography, whereas it </w:t>
      </w:r>
      <w:r w:rsidR="00FD4B8C">
        <w:rPr>
          <w:sz w:val="20"/>
          <w:lang w:val="en-CA"/>
        </w:rPr>
        <w:t xml:space="preserve">can improve the overall quality of SDR material since, not only because 10 bits can provide improved gradation in the decoded material but </w:t>
      </w:r>
      <w:r w:rsidR="00DA0D15">
        <w:rPr>
          <w:sz w:val="20"/>
          <w:lang w:val="en-CA"/>
        </w:rPr>
        <w:t>since it can provide for</w:t>
      </w:r>
      <w:r w:rsidR="00FD4B8C">
        <w:rPr>
          <w:sz w:val="20"/>
          <w:lang w:val="en-CA"/>
        </w:rPr>
        <w:t xml:space="preserve"> improved accuracy during the prediction and coding process. </w:t>
      </w:r>
    </w:p>
    <w:p w14:paraId="2B4FCC02" w14:textId="5D2E4E0C" w:rsidR="006D2F1C" w:rsidRDefault="006D2F1C" w:rsidP="000F41E4">
      <w:pPr>
        <w:jc w:val="both"/>
        <w:rPr>
          <w:sz w:val="20"/>
          <w:lang w:val="en-CA"/>
        </w:rPr>
      </w:pPr>
      <w:r>
        <w:rPr>
          <w:sz w:val="20"/>
          <w:lang w:val="en-CA"/>
        </w:rPr>
        <w:t xml:space="preserve">Unfortunately, even though HEVC specifies a </w:t>
      </w:r>
      <w:r w:rsidR="000E7431">
        <w:rPr>
          <w:sz w:val="20"/>
          <w:lang w:val="en-CA"/>
        </w:rPr>
        <w:t xml:space="preserve">variety of profiles for 8 and 10 bit applications, as well as profiles with higher capabilities, it currently does not specify a </w:t>
      </w:r>
      <w:proofErr w:type="gramStart"/>
      <w:r w:rsidR="000E7431">
        <w:rPr>
          <w:sz w:val="20"/>
          <w:lang w:val="en-CA"/>
        </w:rPr>
        <w:t>10 bit</w:t>
      </w:r>
      <w:proofErr w:type="gramEnd"/>
      <w:r w:rsidR="000E7431">
        <w:rPr>
          <w:sz w:val="20"/>
          <w:lang w:val="en-CA"/>
        </w:rPr>
        <w:t xml:space="preserve"> monochrome only profile. 10 bit applications that may desire to use auxiliary monochrome information such as depth</w:t>
      </w:r>
      <w:r w:rsidR="006733E1">
        <w:rPr>
          <w:sz w:val="20"/>
          <w:lang w:val="en-CA"/>
        </w:rPr>
        <w:t xml:space="preserve"> (e.g. for augmented reality applications)</w:t>
      </w:r>
      <w:ins w:id="147" w:author="Alexis Tourapis" w:date="2017-07-09T23:35:00Z">
        <w:r w:rsidR="00577F5E">
          <w:rPr>
            <w:sz w:val="20"/>
            <w:lang w:val="en-CA"/>
          </w:rPr>
          <w:t>, infrared/thermal,</w:t>
        </w:r>
      </w:ins>
      <w:r w:rsidR="000E7431">
        <w:rPr>
          <w:sz w:val="20"/>
          <w:lang w:val="en-CA"/>
        </w:rPr>
        <w:t xml:space="preserve"> and alpha planes</w:t>
      </w:r>
      <w:r w:rsidR="006733E1">
        <w:rPr>
          <w:sz w:val="20"/>
          <w:lang w:val="en-CA"/>
        </w:rPr>
        <w:t xml:space="preserve"> (e.g. for video editing among other applications)</w:t>
      </w:r>
      <w:r w:rsidR="000E7431">
        <w:rPr>
          <w:sz w:val="20"/>
          <w:lang w:val="en-CA"/>
        </w:rPr>
        <w:t xml:space="preserve">, are restricted in using either </w:t>
      </w:r>
      <w:proofErr w:type="gramStart"/>
      <w:r w:rsidR="000E7431">
        <w:rPr>
          <w:sz w:val="20"/>
          <w:lang w:val="en-CA"/>
        </w:rPr>
        <w:t>8 bit</w:t>
      </w:r>
      <w:proofErr w:type="gramEnd"/>
      <w:r w:rsidR="000E7431">
        <w:rPr>
          <w:sz w:val="20"/>
          <w:lang w:val="en-CA"/>
        </w:rPr>
        <w:t xml:space="preserve"> monochrome data or would need to consider higher capability monochrome decoders such as decoders complying to the Monochrome </w:t>
      </w:r>
      <w:r w:rsidR="000E7431">
        <w:rPr>
          <w:sz w:val="20"/>
          <w:lang w:val="en-CA"/>
        </w:rPr>
        <w:lastRenderedPageBreak/>
        <w:t xml:space="preserve">12 profile for signaling monochrome data with </w:t>
      </w:r>
      <w:proofErr w:type="spellStart"/>
      <w:r w:rsidR="000E7431">
        <w:rPr>
          <w:sz w:val="20"/>
          <w:lang w:val="en-CA"/>
        </w:rPr>
        <w:t>bitdepths</w:t>
      </w:r>
      <w:proofErr w:type="spellEnd"/>
      <w:r w:rsidR="000E7431">
        <w:rPr>
          <w:sz w:val="20"/>
          <w:lang w:val="en-CA"/>
        </w:rPr>
        <w:t xml:space="preserve"> higher than 8. </w:t>
      </w:r>
      <w:ins w:id="148" w:author="Alexis Tourapis" w:date="2017-07-09T23:26:00Z">
        <w:r w:rsidR="00500623">
          <w:rPr>
            <w:sz w:val="20"/>
            <w:lang w:val="en-CA"/>
          </w:rPr>
          <w:t xml:space="preserve">An alternative method would be to use the neutral </w:t>
        </w:r>
        <w:proofErr w:type="spellStart"/>
        <w:r w:rsidR="00500623">
          <w:rPr>
            <w:sz w:val="20"/>
            <w:lang w:val="en-CA"/>
          </w:rPr>
          <w:t>chroma</w:t>
        </w:r>
        <w:proofErr w:type="spellEnd"/>
        <w:r w:rsidR="00500623">
          <w:rPr>
            <w:sz w:val="20"/>
            <w:lang w:val="en-CA"/>
          </w:rPr>
          <w:t xml:space="preserve"> indication flag in the VUI, which informs the decoder that </w:t>
        </w:r>
      </w:ins>
      <w:ins w:id="149" w:author="Alexis Tourapis" w:date="2017-07-09T23:27:00Z">
        <w:r w:rsidR="00500623">
          <w:rPr>
            <w:sz w:val="20"/>
            <w:lang w:val="en-CA"/>
          </w:rPr>
          <w:t xml:space="preserve">a </w:t>
        </w:r>
        <w:proofErr w:type="gramStart"/>
        <w:r w:rsidR="00500623">
          <w:rPr>
            <w:sz w:val="20"/>
            <w:lang w:val="en-CA"/>
          </w:rPr>
          <w:t>non 4</w:t>
        </w:r>
        <w:proofErr w:type="gramEnd"/>
        <w:r w:rsidR="00500623">
          <w:rPr>
            <w:sz w:val="20"/>
            <w:lang w:val="en-CA"/>
          </w:rPr>
          <w:t xml:space="preserve">:0:0 </w:t>
        </w:r>
      </w:ins>
      <w:ins w:id="150" w:author="Alexis Tourapis" w:date="2017-07-09T23:26:00Z">
        <w:r w:rsidR="00500623">
          <w:rPr>
            <w:sz w:val="20"/>
            <w:lang w:val="en-CA"/>
          </w:rPr>
          <w:t xml:space="preserve">signal </w:t>
        </w:r>
      </w:ins>
      <w:ins w:id="151" w:author="Alexis Tourapis" w:date="2017-07-09T23:28:00Z">
        <w:r w:rsidR="00500623">
          <w:rPr>
            <w:sz w:val="20"/>
            <w:lang w:val="en-CA"/>
          </w:rPr>
          <w:t xml:space="preserve">should be considered as monochrome for processing or display purposes, and that the decoded </w:t>
        </w:r>
        <w:proofErr w:type="spellStart"/>
        <w:r w:rsidR="00500623">
          <w:rPr>
            <w:sz w:val="20"/>
            <w:lang w:val="en-CA"/>
          </w:rPr>
          <w:t>chroma</w:t>
        </w:r>
        <w:proofErr w:type="spellEnd"/>
        <w:r w:rsidR="00500623">
          <w:rPr>
            <w:sz w:val="20"/>
            <w:lang w:val="en-CA"/>
          </w:rPr>
          <w:t xml:space="preserve"> values should essentially be ignored. </w:t>
        </w:r>
      </w:ins>
      <w:ins w:id="152" w:author="Alexis Tourapis" w:date="2017-07-09T23:29:00Z">
        <w:r w:rsidR="00500623">
          <w:rPr>
            <w:sz w:val="20"/>
            <w:lang w:val="en-CA"/>
          </w:rPr>
          <w:t>Even though this is a perfectly valid solution, it does have the drawback that it can increase the complexity of a</w:t>
        </w:r>
      </w:ins>
      <w:ins w:id="153" w:author="Alexis Tourapis" w:date="2017-07-09T23:30:00Z">
        <w:r w:rsidR="00500623">
          <w:rPr>
            <w:sz w:val="20"/>
            <w:lang w:val="en-CA"/>
          </w:rPr>
          <w:t>n encoder and</w:t>
        </w:r>
      </w:ins>
      <w:ins w:id="154" w:author="Alexis Tourapis" w:date="2017-07-09T23:29:00Z">
        <w:r w:rsidR="00500623">
          <w:rPr>
            <w:sz w:val="20"/>
            <w:lang w:val="en-CA"/>
          </w:rPr>
          <w:t xml:space="preserve"> decoder </w:t>
        </w:r>
      </w:ins>
      <w:ins w:id="155" w:author="Alexis Tourapis" w:date="2017-07-09T23:30:00Z">
        <w:r w:rsidR="00500623">
          <w:rPr>
            <w:sz w:val="20"/>
            <w:lang w:val="en-CA"/>
          </w:rPr>
          <w:t>unnecessarily</w:t>
        </w:r>
      </w:ins>
      <w:ins w:id="156" w:author="Alexis Tourapis" w:date="2017-07-09T23:29:00Z">
        <w:r w:rsidR="00500623">
          <w:rPr>
            <w:sz w:val="20"/>
            <w:lang w:val="en-CA"/>
          </w:rPr>
          <w:t>.</w:t>
        </w:r>
      </w:ins>
      <w:ins w:id="157" w:author="Alexis Tourapis" w:date="2017-07-09T23:30:00Z">
        <w:r w:rsidR="00500623">
          <w:rPr>
            <w:sz w:val="20"/>
            <w:lang w:val="en-CA"/>
          </w:rPr>
          <w:t xml:space="preserve"> In particular, such systems</w:t>
        </w:r>
      </w:ins>
      <w:ins w:id="158" w:author="Alexis Tourapis" w:date="2017-07-09T23:33:00Z">
        <w:r w:rsidR="00577F5E">
          <w:rPr>
            <w:sz w:val="20"/>
            <w:lang w:val="en-CA"/>
          </w:rPr>
          <w:t>, and especially mobile devices,</w:t>
        </w:r>
      </w:ins>
      <w:ins w:id="159" w:author="Alexis Tourapis" w:date="2017-07-09T23:30:00Z">
        <w:r w:rsidR="00500623">
          <w:rPr>
            <w:sz w:val="20"/>
            <w:lang w:val="en-CA"/>
          </w:rPr>
          <w:t xml:space="preserve"> would still be required to store and manage the </w:t>
        </w:r>
        <w:proofErr w:type="spellStart"/>
        <w:r w:rsidR="00500623">
          <w:rPr>
            <w:sz w:val="20"/>
            <w:lang w:val="en-CA"/>
          </w:rPr>
          <w:t>chroma</w:t>
        </w:r>
        <w:proofErr w:type="spellEnd"/>
        <w:r w:rsidR="00500623">
          <w:rPr>
            <w:sz w:val="20"/>
            <w:lang w:val="en-CA"/>
          </w:rPr>
          <w:t xml:space="preserve"> information</w:t>
        </w:r>
        <w:r w:rsidR="00577F5E">
          <w:rPr>
            <w:sz w:val="20"/>
            <w:lang w:val="en-CA"/>
          </w:rPr>
          <w:t>, which may result in non-</w:t>
        </w:r>
      </w:ins>
      <w:ins w:id="160" w:author="Alexis Tourapis" w:date="2017-07-09T23:31:00Z">
        <w:r w:rsidR="00577F5E">
          <w:rPr>
            <w:sz w:val="20"/>
            <w:lang w:val="en-CA"/>
          </w:rPr>
          <w:t>in</w:t>
        </w:r>
      </w:ins>
      <w:ins w:id="161" w:author="Alexis Tourapis" w:date="2017-07-09T23:30:00Z">
        <w:r w:rsidR="00577F5E">
          <w:rPr>
            <w:sz w:val="20"/>
            <w:lang w:val="en-CA"/>
          </w:rPr>
          <w:t>signif</w:t>
        </w:r>
      </w:ins>
      <w:ins w:id="162" w:author="Alexis Tourapis" w:date="2017-07-09T23:31:00Z">
        <w:r w:rsidR="00577F5E">
          <w:rPr>
            <w:sz w:val="20"/>
            <w:lang w:val="en-CA"/>
          </w:rPr>
          <w:t>i</w:t>
        </w:r>
      </w:ins>
      <w:ins w:id="163" w:author="Alexis Tourapis" w:date="2017-07-09T23:30:00Z">
        <w:r w:rsidR="00577F5E">
          <w:rPr>
            <w:sz w:val="20"/>
            <w:lang w:val="en-CA"/>
          </w:rPr>
          <w:t>cant</w:t>
        </w:r>
      </w:ins>
      <w:ins w:id="164" w:author="Alexis Tourapis" w:date="2017-07-09T23:31:00Z">
        <w:r w:rsidR="00577F5E">
          <w:rPr>
            <w:sz w:val="20"/>
            <w:lang w:val="en-CA"/>
          </w:rPr>
          <w:t xml:space="preserve"> power consumption due to </w:t>
        </w:r>
      </w:ins>
      <w:ins w:id="165" w:author="Alexis Tourapis" w:date="2017-07-09T23:32:00Z">
        <w:r w:rsidR="00577F5E">
          <w:rPr>
            <w:sz w:val="20"/>
            <w:lang w:val="en-CA"/>
          </w:rPr>
          <w:t xml:space="preserve">the increased requirements in </w:t>
        </w:r>
      </w:ins>
      <w:ins w:id="166" w:author="Alexis Tourapis" w:date="2017-07-09T23:31:00Z">
        <w:r w:rsidR="00577F5E">
          <w:rPr>
            <w:sz w:val="20"/>
            <w:lang w:val="en-CA"/>
          </w:rPr>
          <w:t>memory bandwidth (50% higher for the 4:2:0 format).</w:t>
        </w:r>
      </w:ins>
      <w:ins w:id="167" w:author="Alexis Tourapis" w:date="2017-07-09T23:33:00Z">
        <w:r w:rsidR="00577F5E">
          <w:rPr>
            <w:sz w:val="20"/>
            <w:lang w:val="en-CA"/>
          </w:rPr>
          <w:t xml:space="preserve"> </w:t>
        </w:r>
      </w:ins>
      <w:ins w:id="168" w:author="Alexis Tourapis" w:date="2017-07-09T23:34:00Z">
        <w:r w:rsidR="00577F5E">
          <w:rPr>
            <w:sz w:val="20"/>
            <w:lang w:val="en-CA"/>
          </w:rPr>
          <w:t xml:space="preserve">Essentially, </w:t>
        </w:r>
      </w:ins>
      <w:ins w:id="169" w:author="Alexis Tourapis" w:date="2017-07-09T23:33:00Z">
        <w:r w:rsidR="00577F5E">
          <w:rPr>
            <w:sz w:val="20"/>
            <w:lang w:val="en-CA"/>
          </w:rPr>
          <w:t>any of these solution</w:t>
        </w:r>
      </w:ins>
      <w:ins w:id="170" w:author="Alexis Tourapis" w:date="2017-07-09T23:34:00Z">
        <w:r w:rsidR="00577F5E">
          <w:rPr>
            <w:sz w:val="20"/>
            <w:lang w:val="en-CA"/>
          </w:rPr>
          <w:t>s</w:t>
        </w:r>
      </w:ins>
      <w:ins w:id="171" w:author="Alexis Tourapis" w:date="2017-07-09T23:33:00Z">
        <w:r w:rsidR="00577F5E">
          <w:rPr>
            <w:sz w:val="20"/>
            <w:lang w:val="en-CA"/>
          </w:rPr>
          <w:t xml:space="preserve"> </w:t>
        </w:r>
      </w:ins>
      <w:del w:id="172" w:author="Alexis Tourapis" w:date="2017-07-09T23:33:00Z">
        <w:r w:rsidR="000E7431" w:rsidDel="00577F5E">
          <w:rPr>
            <w:sz w:val="20"/>
            <w:lang w:val="en-CA"/>
          </w:rPr>
          <w:delText>That c</w:delText>
        </w:r>
      </w:del>
      <w:ins w:id="173" w:author="Alexis Tourapis" w:date="2017-07-09T23:33:00Z">
        <w:r w:rsidR="00577F5E">
          <w:rPr>
            <w:sz w:val="20"/>
            <w:lang w:val="en-CA"/>
          </w:rPr>
          <w:t>w</w:t>
        </w:r>
      </w:ins>
      <w:r w:rsidR="000E7431">
        <w:rPr>
          <w:sz w:val="20"/>
          <w:lang w:val="en-CA"/>
        </w:rPr>
        <w:t xml:space="preserve">ould potentially add increased and unnecessary burden on </w:t>
      </w:r>
      <w:del w:id="174" w:author="Alexis Tourapis" w:date="2017-07-09T23:34:00Z">
        <w:r w:rsidR="006733E1" w:rsidDel="00577F5E">
          <w:rPr>
            <w:sz w:val="20"/>
            <w:lang w:val="en-CA"/>
          </w:rPr>
          <w:delText>such</w:delText>
        </w:r>
        <w:r w:rsidR="000E7431" w:rsidDel="00577F5E">
          <w:rPr>
            <w:sz w:val="20"/>
            <w:lang w:val="en-CA"/>
          </w:rPr>
          <w:delText xml:space="preserve"> </w:delText>
        </w:r>
      </w:del>
      <w:r w:rsidR="000E7431">
        <w:rPr>
          <w:sz w:val="20"/>
          <w:lang w:val="en-CA"/>
        </w:rPr>
        <w:t>applications</w:t>
      </w:r>
      <w:ins w:id="175" w:author="Alexis Tourapis" w:date="2017-07-09T23:34:00Z">
        <w:r w:rsidR="00577F5E">
          <w:rPr>
            <w:sz w:val="20"/>
            <w:lang w:val="en-CA"/>
          </w:rPr>
          <w:t xml:space="preserve"> that may require support for </w:t>
        </w:r>
        <w:proofErr w:type="gramStart"/>
        <w:r w:rsidR="00577F5E">
          <w:rPr>
            <w:sz w:val="20"/>
            <w:lang w:val="en-CA"/>
          </w:rPr>
          <w:t>10 bit</w:t>
        </w:r>
        <w:proofErr w:type="gramEnd"/>
        <w:r w:rsidR="00577F5E">
          <w:rPr>
            <w:sz w:val="20"/>
            <w:lang w:val="en-CA"/>
          </w:rPr>
          <w:t xml:space="preserve"> monochrome information</w:t>
        </w:r>
      </w:ins>
      <w:r w:rsidR="000E7431">
        <w:rPr>
          <w:sz w:val="20"/>
          <w:lang w:val="en-CA"/>
        </w:rPr>
        <w:t>.</w:t>
      </w:r>
      <w:r w:rsidR="006733E1">
        <w:rPr>
          <w:sz w:val="20"/>
          <w:lang w:val="en-CA"/>
        </w:rPr>
        <w:t xml:space="preserve"> </w:t>
      </w:r>
      <w:ins w:id="176" w:author="Alexis Tourapis" w:date="2017-07-09T23:39:00Z">
        <w:r w:rsidR="00221321">
          <w:rPr>
            <w:sz w:val="20"/>
            <w:lang w:val="en-CA"/>
          </w:rPr>
          <w:t xml:space="preserve">It should also be noted that currently there seems to be a logical gap in the definitions of the Monochrome profiles, since </w:t>
        </w:r>
        <w:r w:rsidR="00221321">
          <w:rPr>
            <w:sz w:val="20"/>
            <w:lang w:val="en-CA"/>
          </w:rPr>
          <w:t xml:space="preserve">HEVC currently specifies an 8 bit, a 12 bit, and a </w:t>
        </w:r>
        <w:proofErr w:type="gramStart"/>
        <w:r w:rsidR="00221321">
          <w:rPr>
            <w:sz w:val="20"/>
            <w:lang w:val="en-CA"/>
          </w:rPr>
          <w:t>16 bit</w:t>
        </w:r>
        <w:proofErr w:type="gramEnd"/>
        <w:r w:rsidR="00221321">
          <w:rPr>
            <w:sz w:val="20"/>
            <w:lang w:val="en-CA"/>
          </w:rPr>
          <w:t xml:space="preserve"> profile. However, </w:t>
        </w:r>
      </w:ins>
      <w:ins w:id="177" w:author="Alexis Tourapis" w:date="2017-07-09T23:40:00Z">
        <w:r w:rsidR="00221321">
          <w:rPr>
            <w:sz w:val="20"/>
            <w:lang w:val="en-CA"/>
          </w:rPr>
          <w:t xml:space="preserve">a </w:t>
        </w:r>
        <w:proofErr w:type="gramStart"/>
        <w:r w:rsidR="00221321">
          <w:rPr>
            <w:sz w:val="20"/>
            <w:lang w:val="en-CA"/>
          </w:rPr>
          <w:t>10 bit</w:t>
        </w:r>
        <w:proofErr w:type="gramEnd"/>
        <w:r w:rsidR="00221321">
          <w:rPr>
            <w:sz w:val="20"/>
            <w:lang w:val="en-CA"/>
          </w:rPr>
          <w:t xml:space="preserve"> monochrome profile, which seems to be the current sweet spot for implementers for all other types of content, </w:t>
        </w:r>
        <w:r w:rsidR="00062CA4">
          <w:rPr>
            <w:sz w:val="20"/>
            <w:lang w:val="en-CA"/>
          </w:rPr>
          <w:t xml:space="preserve">seems to be strangely missing from the specification. </w:t>
        </w:r>
      </w:ins>
      <w:r w:rsidR="006733E1">
        <w:rPr>
          <w:sz w:val="20"/>
          <w:lang w:val="en-CA"/>
        </w:rPr>
        <w:t>We therefore believe that the creation of a Monochrome 10 profile is needed.</w:t>
      </w:r>
      <w:r w:rsidR="000E7431">
        <w:rPr>
          <w:sz w:val="20"/>
          <w:lang w:val="en-CA"/>
        </w:rPr>
        <w:t xml:space="preserve"> </w:t>
      </w:r>
    </w:p>
    <w:p w14:paraId="3374EC15" w14:textId="63EA5FE1" w:rsidR="003003F2" w:rsidRDefault="003003F2" w:rsidP="003003F2">
      <w:pPr>
        <w:pStyle w:val="Heading1"/>
        <w:rPr>
          <w:lang w:val="en-CA"/>
        </w:rPr>
      </w:pPr>
      <w:bookmarkStart w:id="178" w:name="_Ref486586278"/>
      <w:r>
        <w:rPr>
          <w:lang w:val="en-CA"/>
        </w:rPr>
        <w:t>Proposal</w:t>
      </w:r>
      <w:bookmarkEnd w:id="178"/>
    </w:p>
    <w:p w14:paraId="20E69BAD" w14:textId="54AA8BA3" w:rsidR="006733E1" w:rsidRPr="0031394E" w:rsidRDefault="006733E1" w:rsidP="004B662D">
      <w:pPr>
        <w:jc w:val="both"/>
        <w:rPr>
          <w:sz w:val="20"/>
          <w:lang w:val="en-CA"/>
          <w:rPrChange w:id="179" w:author="Alexis Tourapis" w:date="2017-07-06T09:16:00Z">
            <w:rPr>
              <w:lang w:val="en-CA"/>
            </w:rPr>
          </w:rPrChange>
        </w:rPr>
      </w:pPr>
      <w:r w:rsidRPr="0031394E">
        <w:rPr>
          <w:sz w:val="20"/>
          <w:lang w:val="en-CA"/>
          <w:rPrChange w:id="180" w:author="Alexis Tourapis" w:date="2017-07-06T09:16:00Z">
            <w:rPr>
              <w:lang w:val="en-CA"/>
            </w:rPr>
          </w:rPrChange>
        </w:rPr>
        <w:t xml:space="preserve">Very similar to what was done previously for the Main 10 and Main 10 Still Picture profiles, the proposed Monochrome 10 profile is based on the Monochrome profile, and only the bit depth is extended to up to 10 bits. </w:t>
      </w:r>
      <w:r w:rsidR="004B662D" w:rsidRPr="0031394E">
        <w:rPr>
          <w:sz w:val="20"/>
          <w:lang w:val="en-CA"/>
          <w:rPrChange w:id="181" w:author="Alexis Tourapis" w:date="2017-07-06T09:16:00Z">
            <w:rPr>
              <w:lang w:val="en-CA"/>
            </w:rPr>
          </w:rPrChange>
        </w:rPr>
        <w:t>That is, the main difference of this profile vs the Monochrome profile is that in the SPS, the bit_depth_luma_minus8 parameter can now take values in the range of 0 to 2, inclusive. The required changes for this profile are presented in the next section.</w:t>
      </w:r>
    </w:p>
    <w:p w14:paraId="0F6E02CF" w14:textId="55EF925F" w:rsidR="004B662D" w:rsidRDefault="004B662D" w:rsidP="004B662D">
      <w:pPr>
        <w:pStyle w:val="Heading1"/>
        <w:rPr>
          <w:lang w:val="en-CA"/>
        </w:rPr>
      </w:pPr>
      <w:r>
        <w:rPr>
          <w:lang w:val="en-CA"/>
        </w:rPr>
        <w:t>Proposed Text Changes</w:t>
      </w:r>
    </w:p>
    <w:p w14:paraId="537154AD" w14:textId="7F90F5A2" w:rsidR="001B1A94" w:rsidRPr="001233EA" w:rsidRDefault="0031394E">
      <w:pPr>
        <w:pStyle w:val="Annex3"/>
        <w:tabs>
          <w:tab w:val="clear" w:pos="720"/>
          <w:tab w:val="clear" w:pos="1440"/>
          <w:tab w:val="clear" w:pos="2160"/>
        </w:tabs>
        <w:pPrChange w:id="182" w:author="Alexis Tourapis" w:date="2017-07-06T09:17:00Z">
          <w:pPr>
            <w:pStyle w:val="Annex3"/>
            <w:numPr>
              <w:ilvl w:val="2"/>
              <w:numId w:val="29"/>
            </w:numPr>
            <w:tabs>
              <w:tab w:val="clear" w:pos="720"/>
              <w:tab w:val="clear" w:pos="2160"/>
              <w:tab w:val="num" w:pos="1260"/>
            </w:tabs>
            <w:ind w:left="1764"/>
          </w:pPr>
        </w:pPrChange>
      </w:pPr>
      <w:bookmarkStart w:id="183" w:name="_Toc363691485"/>
      <w:bookmarkStart w:id="184" w:name="_Toc390728208"/>
      <w:bookmarkStart w:id="185" w:name="_Ref444614107"/>
      <w:bookmarkStart w:id="186" w:name="_Toc452007352"/>
      <w:ins w:id="187" w:author="Alexis Tourapis" w:date="2017-07-06T09:17:00Z">
        <w:r>
          <w:t xml:space="preserve">A.3.5 </w:t>
        </w:r>
      </w:ins>
      <w:r w:rsidR="001B1A94" w:rsidRPr="001233EA">
        <w:t>Format range extensions profiles</w:t>
      </w:r>
      <w:bookmarkEnd w:id="183"/>
      <w:bookmarkEnd w:id="184"/>
      <w:bookmarkEnd w:id="185"/>
      <w:bookmarkEnd w:id="186"/>
    </w:p>
    <w:p w14:paraId="3DCA5E18" w14:textId="77777777" w:rsidR="001B1A94" w:rsidRPr="001233EA" w:rsidRDefault="001B1A94" w:rsidP="001B1A94">
      <w:pPr>
        <w:keepNext/>
      </w:pPr>
      <w:r w:rsidRPr="001233EA">
        <w:t>The following profiles, collectively referred to as the format range extensions profiles, are specified in this clause:</w:t>
      </w:r>
    </w:p>
    <w:p w14:paraId="1788921E" w14:textId="6D15921E" w:rsidR="001B1A94" w:rsidRPr="001233EA" w:rsidRDefault="001B1A94" w:rsidP="001B1A94">
      <w:pPr>
        <w:numPr>
          <w:ilvl w:val="0"/>
          <w:numId w:val="30"/>
        </w:numPr>
        <w:tabs>
          <w:tab w:val="clear" w:pos="720"/>
          <w:tab w:val="clear" w:pos="1080"/>
          <w:tab w:val="clear" w:pos="1440"/>
          <w:tab w:val="left" w:pos="1191"/>
          <w:tab w:val="left" w:pos="1588"/>
          <w:tab w:val="left" w:pos="1985"/>
        </w:tabs>
        <w:jc w:val="both"/>
      </w:pPr>
      <w:r w:rsidRPr="001233EA">
        <w:t xml:space="preserve">The Monochrome, </w:t>
      </w:r>
      <w:r w:rsidRPr="001B1A94">
        <w:rPr>
          <w:color w:val="FF0000"/>
        </w:rPr>
        <w:t xml:space="preserve">Monochrome 10, </w:t>
      </w:r>
      <w:r w:rsidRPr="001233EA">
        <w:t>Monochrome 12</w:t>
      </w:r>
      <w:r w:rsidRPr="001B1A94">
        <w:rPr>
          <w:color w:val="FF0000"/>
        </w:rPr>
        <w:t>,</w:t>
      </w:r>
      <w:r w:rsidRPr="001233EA">
        <w:t xml:space="preserve"> and Monochrome 16 profiles</w:t>
      </w:r>
    </w:p>
    <w:p w14:paraId="6D5A42BE" w14:textId="77777777" w:rsidR="001B1A94" w:rsidRPr="001233EA" w:rsidRDefault="001B1A94" w:rsidP="001B1A94">
      <w:pPr>
        <w:numPr>
          <w:ilvl w:val="0"/>
          <w:numId w:val="30"/>
        </w:numPr>
        <w:tabs>
          <w:tab w:val="clear" w:pos="720"/>
          <w:tab w:val="clear" w:pos="1080"/>
          <w:tab w:val="clear" w:pos="1440"/>
          <w:tab w:val="left" w:pos="1191"/>
          <w:tab w:val="left" w:pos="1588"/>
          <w:tab w:val="left" w:pos="1985"/>
        </w:tabs>
        <w:jc w:val="both"/>
      </w:pPr>
      <w:r w:rsidRPr="001233EA">
        <w:t>The Main 12 profile</w:t>
      </w:r>
    </w:p>
    <w:p w14:paraId="3ABF558E" w14:textId="77777777" w:rsidR="001B1A94" w:rsidRPr="001233EA" w:rsidRDefault="001B1A94" w:rsidP="001B1A94">
      <w:pPr>
        <w:numPr>
          <w:ilvl w:val="0"/>
          <w:numId w:val="30"/>
        </w:numPr>
        <w:tabs>
          <w:tab w:val="clear" w:pos="720"/>
          <w:tab w:val="clear" w:pos="1080"/>
          <w:tab w:val="clear" w:pos="1440"/>
          <w:tab w:val="left" w:pos="1191"/>
          <w:tab w:val="left" w:pos="1588"/>
          <w:tab w:val="left" w:pos="1985"/>
        </w:tabs>
        <w:jc w:val="both"/>
      </w:pPr>
      <w:r w:rsidRPr="001233EA">
        <w:t>The Main 4:2:2 10 and Main 4:2:2 12 profiles</w:t>
      </w:r>
    </w:p>
    <w:p w14:paraId="5941FD07" w14:textId="77777777" w:rsidR="001B1A94" w:rsidRPr="001233EA" w:rsidRDefault="001B1A94" w:rsidP="001B1A94">
      <w:pPr>
        <w:numPr>
          <w:ilvl w:val="0"/>
          <w:numId w:val="30"/>
        </w:numPr>
        <w:tabs>
          <w:tab w:val="clear" w:pos="720"/>
          <w:tab w:val="clear" w:pos="1080"/>
          <w:tab w:val="clear" w:pos="1440"/>
          <w:tab w:val="left" w:pos="1191"/>
          <w:tab w:val="left" w:pos="1588"/>
          <w:tab w:val="left" w:pos="1985"/>
        </w:tabs>
        <w:jc w:val="both"/>
      </w:pPr>
      <w:r w:rsidRPr="001233EA">
        <w:t>The Main 4:4:4, Main 4:4:4 10, and Main 4:4:4 12 profiles</w:t>
      </w:r>
    </w:p>
    <w:p w14:paraId="5394EA95" w14:textId="77777777" w:rsidR="001B1A94" w:rsidRPr="001233EA" w:rsidRDefault="001B1A94" w:rsidP="001B1A94">
      <w:pPr>
        <w:numPr>
          <w:ilvl w:val="0"/>
          <w:numId w:val="30"/>
        </w:numPr>
        <w:tabs>
          <w:tab w:val="clear" w:pos="720"/>
          <w:tab w:val="clear" w:pos="1080"/>
          <w:tab w:val="clear" w:pos="1440"/>
          <w:tab w:val="left" w:pos="1191"/>
          <w:tab w:val="left" w:pos="1588"/>
          <w:tab w:val="left" w:pos="1985"/>
        </w:tabs>
        <w:jc w:val="both"/>
      </w:pPr>
      <w:r w:rsidRPr="001233EA">
        <w:t>The Main Intra, Main 10 Intra, Main 12 Intra, Main 4:2:2 10 Intra, Main 4:2:2 12 Intra, Main 4:4:4 Intra, Main 4:4:4 10 Intra, Main 4:4:4 12 Intra, and Main 4:4:4 16 Intra profiles</w:t>
      </w:r>
    </w:p>
    <w:p w14:paraId="12F82555" w14:textId="77777777" w:rsidR="001B1A94" w:rsidRPr="001233EA" w:rsidRDefault="001B1A94" w:rsidP="001B1A94">
      <w:pPr>
        <w:numPr>
          <w:ilvl w:val="0"/>
          <w:numId w:val="30"/>
        </w:numPr>
        <w:tabs>
          <w:tab w:val="clear" w:pos="720"/>
          <w:tab w:val="clear" w:pos="1080"/>
          <w:tab w:val="clear" w:pos="1440"/>
          <w:tab w:val="left" w:pos="1191"/>
          <w:tab w:val="left" w:pos="1588"/>
          <w:tab w:val="left" w:pos="1985"/>
        </w:tabs>
        <w:jc w:val="both"/>
      </w:pPr>
      <w:r w:rsidRPr="001233EA">
        <w:t>The Main 4:4:4 Still Picture and Main 4:4:4 16 Still Picture profiles</w:t>
      </w:r>
    </w:p>
    <w:p w14:paraId="6AB0273D" w14:textId="7887F616" w:rsidR="004B662D" w:rsidRDefault="009A0AAE" w:rsidP="004B662D">
      <w:pPr>
        <w:jc w:val="both"/>
      </w:pPr>
      <w:r>
        <w:t>…</w:t>
      </w:r>
    </w:p>
    <w:p w14:paraId="6A07A214" w14:textId="6EF17A4F" w:rsidR="009A0AAE" w:rsidRPr="001233EA" w:rsidRDefault="009A0AAE" w:rsidP="009A0AAE">
      <w:pPr>
        <w:numPr>
          <w:ilvl w:val="0"/>
          <w:numId w:val="30"/>
        </w:numPr>
        <w:tabs>
          <w:tab w:val="clear" w:pos="720"/>
          <w:tab w:val="clear" w:pos="1080"/>
          <w:tab w:val="clear" w:pos="1440"/>
          <w:tab w:val="left" w:pos="1191"/>
          <w:tab w:val="left" w:pos="1588"/>
          <w:tab w:val="left" w:pos="1985"/>
        </w:tabs>
        <w:jc w:val="both"/>
      </w:pPr>
      <w:r w:rsidRPr="001233EA">
        <w:t xml:space="preserve">In </w:t>
      </w:r>
      <w:proofErr w:type="spellStart"/>
      <w:r w:rsidRPr="001233EA">
        <w:t>bitstreams</w:t>
      </w:r>
      <w:proofErr w:type="spellEnd"/>
      <w:r w:rsidRPr="001233EA">
        <w:t xml:space="preserve"> conforming to the Monochrome, </w:t>
      </w:r>
      <w:r w:rsidRPr="001B1A94">
        <w:rPr>
          <w:color w:val="FF0000"/>
        </w:rPr>
        <w:t xml:space="preserve">Monochrome 10, </w:t>
      </w:r>
      <w:r w:rsidRPr="001233EA">
        <w:t xml:space="preserve">Monochrome 12, Monochrome 16, Main 12, Main 4:2:2 10, Main 4:2:2 12, Main 4:4:4, Main 4:4:4 10, Main 4:4:4 12, Main Intra, Main 10 Intra, Main 12 Intra, Main 4:2:2 10 Intra, Main 4:2:2 12 Intra, Main 4:4:4 Intra, Main 4:4:4 10 Intra, Main 4:4:4 12 Intra, or Main 4:4:4 16 Intra profiles, </w:t>
      </w:r>
      <w:proofErr w:type="spellStart"/>
      <w:r w:rsidRPr="001233EA">
        <w:t>general_level_idc</w:t>
      </w:r>
      <w:proofErr w:type="spellEnd"/>
      <w:r w:rsidRPr="001233EA">
        <w:t xml:space="preserve"> and </w:t>
      </w:r>
      <w:proofErr w:type="spellStart"/>
      <w:r w:rsidRPr="001233EA">
        <w:t>sub_layer_level_idc</w:t>
      </w:r>
      <w:proofErr w:type="spellEnd"/>
      <w:r w:rsidRPr="001233EA">
        <w:t>[ </w:t>
      </w:r>
      <w:proofErr w:type="spellStart"/>
      <w:r w:rsidRPr="001233EA">
        <w:t>i</w:t>
      </w:r>
      <w:proofErr w:type="spellEnd"/>
      <w:r w:rsidRPr="001233EA">
        <w:t xml:space="preserve"> ] for all values of </w:t>
      </w:r>
      <w:proofErr w:type="spellStart"/>
      <w:r w:rsidRPr="001233EA">
        <w:t>i</w:t>
      </w:r>
      <w:proofErr w:type="spellEnd"/>
      <w:r w:rsidRPr="001233EA">
        <w:t xml:space="preserve"> in active SPSs for the base layer shall not be equal to 255 (which indicates level 8.5).</w:t>
      </w:r>
    </w:p>
    <w:p w14:paraId="41E1B86D" w14:textId="1E722ABE" w:rsidR="009A0AAE" w:rsidRPr="001233EA" w:rsidRDefault="009A0AAE" w:rsidP="009A0AAE">
      <w:pPr>
        <w:numPr>
          <w:ilvl w:val="0"/>
          <w:numId w:val="30"/>
        </w:numPr>
        <w:tabs>
          <w:tab w:val="clear" w:pos="720"/>
          <w:tab w:val="clear" w:pos="1080"/>
          <w:tab w:val="clear" w:pos="1440"/>
          <w:tab w:val="left" w:pos="1191"/>
          <w:tab w:val="left" w:pos="1588"/>
          <w:tab w:val="left" w:pos="1985"/>
        </w:tabs>
        <w:jc w:val="both"/>
      </w:pPr>
      <w:r w:rsidRPr="001233EA">
        <w:t xml:space="preserve">The level constraints specified for the Monochrome, </w:t>
      </w:r>
      <w:r w:rsidRPr="001B1A94">
        <w:rPr>
          <w:color w:val="FF0000"/>
        </w:rPr>
        <w:t xml:space="preserve">Monochrome 10, </w:t>
      </w:r>
      <w:r w:rsidRPr="001233EA">
        <w:t xml:space="preserve">Monochrome 12, Monochrome 16, Main 12, Main 4:2:2 10, Main 4:2:2 12, Main 4:4:4 10, Main 4:4:4 12, Main Intra, Main 10 Intra, Main 12 Intra, Main 4:2:2 10 Intra, Main 4:2:2 12 Intra, Main 4:4:4 10 Intra, Main 4:4:4 12 Intra, or Main 4:4:4 16 Intra profiles in clause </w:t>
      </w:r>
      <w:r>
        <w:t>A.4</w:t>
      </w:r>
      <w:r w:rsidRPr="001233EA">
        <w:fldChar w:fldCharType="begin"/>
      </w:r>
      <w:r w:rsidRPr="001233EA">
        <w:instrText xml:space="preserve"> REF _Ref317100455 \r \h  \* MERGEFORMAT </w:instrText>
      </w:r>
      <w:r w:rsidRPr="001233EA">
        <w:fldChar w:fldCharType="end"/>
      </w:r>
      <w:r w:rsidRPr="001233EA">
        <w:t>, as applicable, shall be fulfilled.</w:t>
      </w:r>
    </w:p>
    <w:p w14:paraId="2A29425B" w14:textId="77777777" w:rsidR="009A0AAE" w:rsidRPr="001233EA" w:rsidRDefault="009A0AAE" w:rsidP="009A0AAE">
      <w:pPr>
        <w:pStyle w:val="Caption"/>
        <w:numPr>
          <w:ilvl w:val="0"/>
          <w:numId w:val="30"/>
        </w:numPr>
        <w:rPr>
          <w:lang w:val="en-CA"/>
        </w:rPr>
      </w:pPr>
      <w:bookmarkStart w:id="188" w:name="_Ref384691783"/>
      <w:bookmarkStart w:id="189" w:name="_Ref389751119"/>
      <w:bookmarkStart w:id="190" w:name="_Toc390728425"/>
      <w:bookmarkStart w:id="191" w:name="_Toc452007889"/>
      <w:r w:rsidRPr="001233EA">
        <w:rPr>
          <w:lang w:val="en-CA"/>
        </w:rPr>
        <w:lastRenderedPageBreak/>
        <w:t>Table A.</w:t>
      </w:r>
      <w:r w:rsidRPr="001233EA">
        <w:rPr>
          <w:lang w:val="en-CA"/>
        </w:rPr>
        <w:fldChar w:fldCharType="begin"/>
      </w:r>
      <w:r w:rsidRPr="001233EA">
        <w:rPr>
          <w:lang w:val="en-CA"/>
        </w:rPr>
        <w:instrText xml:space="preserve"> SEQ Table \* ARABIC \r 1 </w:instrText>
      </w:r>
      <w:r w:rsidRPr="001233EA">
        <w:rPr>
          <w:lang w:val="en-CA"/>
        </w:rPr>
        <w:fldChar w:fldCharType="separate"/>
      </w:r>
      <w:r>
        <w:rPr>
          <w:noProof/>
          <w:lang w:val="en-CA"/>
        </w:rPr>
        <w:t>1</w:t>
      </w:r>
      <w:r w:rsidRPr="001233EA">
        <w:rPr>
          <w:lang w:val="en-CA"/>
        </w:rPr>
        <w:fldChar w:fldCharType="end"/>
      </w:r>
      <w:bookmarkEnd w:id="188"/>
      <w:r w:rsidRPr="001233EA">
        <w:rPr>
          <w:lang w:val="en-CA"/>
        </w:rPr>
        <w:t xml:space="preserve"> – Allowed values for syntax elements in the format range extensions profiles</w:t>
      </w:r>
      <w:bookmarkEnd w:id="189"/>
      <w:bookmarkEnd w:id="190"/>
      <w:bookmarkEnd w:id="191"/>
    </w:p>
    <w:tbl>
      <w:tblPr>
        <w:tblW w:w="7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A0" w:firstRow="1" w:lastRow="0" w:firstColumn="1" w:lastColumn="0" w:noHBand="0" w:noVBand="1"/>
      </w:tblPr>
      <w:tblGrid>
        <w:gridCol w:w="2451"/>
        <w:gridCol w:w="792"/>
        <w:gridCol w:w="792"/>
        <w:gridCol w:w="2016"/>
        <w:gridCol w:w="792"/>
        <w:gridCol w:w="792"/>
      </w:tblGrid>
      <w:tr w:rsidR="009A0AAE" w:rsidRPr="001233EA" w14:paraId="13E6C562" w14:textId="77777777" w:rsidTr="0031394E">
        <w:trPr>
          <w:cantSplit/>
          <w:trHeight w:val="4464"/>
          <w:jc w:val="center"/>
        </w:trPr>
        <w:tc>
          <w:tcPr>
            <w:tcW w:w="2451" w:type="dxa"/>
            <w:tcBorders>
              <w:top w:val="single" w:sz="4" w:space="0" w:color="auto"/>
              <w:left w:val="single" w:sz="4" w:space="0" w:color="auto"/>
              <w:bottom w:val="single" w:sz="4" w:space="0" w:color="auto"/>
              <w:right w:val="single" w:sz="4" w:space="0" w:color="auto"/>
            </w:tcBorders>
            <w:textDirection w:val="tbRl"/>
            <w:vAlign w:val="center"/>
            <w:hideMark/>
          </w:tcPr>
          <w:p w14:paraId="0BE3582E" w14:textId="77777777" w:rsidR="009A0AAE" w:rsidRPr="001233EA" w:rsidRDefault="009A0AAE" w:rsidP="0031394E">
            <w:pPr>
              <w:keepNext/>
              <w:keepLines/>
              <w:spacing w:beforeLines="25" w:before="60" w:afterLines="25" w:after="60"/>
              <w:ind w:left="113" w:right="113"/>
              <w:textAlignment w:val="auto"/>
              <w:rPr>
                <w:b/>
                <w:bCs/>
                <w:lang w:eastAsia="ko-KR"/>
              </w:rPr>
            </w:pPr>
            <w:r w:rsidRPr="001233EA">
              <w:rPr>
                <w:b/>
                <w:bCs/>
                <w:lang w:eastAsia="ko-KR"/>
              </w:rPr>
              <w:t>Profile for which constraint is specified</w:t>
            </w:r>
          </w:p>
        </w:tc>
        <w:tc>
          <w:tcPr>
            <w:tcW w:w="792" w:type="dxa"/>
            <w:tcBorders>
              <w:top w:val="single" w:sz="4" w:space="0" w:color="auto"/>
              <w:left w:val="single" w:sz="4" w:space="0" w:color="auto"/>
              <w:bottom w:val="single" w:sz="4" w:space="0" w:color="auto"/>
              <w:right w:val="single" w:sz="4" w:space="0" w:color="auto"/>
            </w:tcBorders>
            <w:textDirection w:val="tbRl"/>
            <w:vAlign w:val="center"/>
            <w:hideMark/>
          </w:tcPr>
          <w:p w14:paraId="2BBA9C40" w14:textId="77777777" w:rsidR="009A0AAE" w:rsidRPr="001233EA" w:rsidRDefault="009A0AAE" w:rsidP="0031394E">
            <w:pPr>
              <w:keepNext/>
              <w:keepLines/>
              <w:spacing w:beforeLines="25" w:before="60" w:afterLines="25" w:after="60"/>
              <w:ind w:left="113" w:right="113"/>
              <w:textAlignment w:val="auto"/>
              <w:rPr>
                <w:b/>
                <w:bCs/>
                <w:lang w:eastAsia="ko-KR"/>
              </w:rPr>
            </w:pPr>
            <w:proofErr w:type="spellStart"/>
            <w:r w:rsidRPr="001233EA">
              <w:rPr>
                <w:b/>
                <w:bCs/>
                <w:lang w:eastAsia="ko-KR"/>
              </w:rPr>
              <w:t>chroma_format_idc</w:t>
            </w:r>
            <w:proofErr w:type="spellEnd"/>
          </w:p>
        </w:tc>
        <w:tc>
          <w:tcPr>
            <w:tcW w:w="792" w:type="dxa"/>
            <w:tcBorders>
              <w:top w:val="single" w:sz="4" w:space="0" w:color="auto"/>
              <w:left w:val="single" w:sz="4" w:space="0" w:color="auto"/>
              <w:bottom w:val="single" w:sz="4" w:space="0" w:color="auto"/>
              <w:right w:val="single" w:sz="4" w:space="0" w:color="auto"/>
            </w:tcBorders>
            <w:textDirection w:val="tbRl"/>
            <w:vAlign w:val="center"/>
          </w:tcPr>
          <w:p w14:paraId="31091E4A" w14:textId="77777777" w:rsidR="009A0AAE" w:rsidRPr="001233EA" w:rsidRDefault="009A0AAE" w:rsidP="0031394E">
            <w:pPr>
              <w:keepNext/>
              <w:keepLines/>
              <w:spacing w:beforeLines="25" w:before="60" w:afterLines="25" w:after="60"/>
              <w:ind w:left="113" w:right="113"/>
              <w:textAlignment w:val="auto"/>
              <w:rPr>
                <w:b/>
                <w:bCs/>
                <w:lang w:eastAsia="ko-KR"/>
              </w:rPr>
            </w:pPr>
            <w:r w:rsidRPr="001233EA">
              <w:rPr>
                <w:b/>
                <w:bCs/>
                <w:lang w:eastAsia="ko-KR"/>
              </w:rPr>
              <w:t xml:space="preserve">bit_depth_luma_minus8 </w:t>
            </w:r>
            <w:r w:rsidRPr="001233EA">
              <w:rPr>
                <w:bCs/>
                <w:lang w:eastAsia="ko-KR"/>
              </w:rPr>
              <w:t>and</w:t>
            </w:r>
            <w:r w:rsidRPr="001233EA">
              <w:rPr>
                <w:b/>
                <w:bCs/>
                <w:lang w:eastAsia="ko-KR"/>
              </w:rPr>
              <w:t xml:space="preserve"> bit_depth_chroma_minus8</w:t>
            </w:r>
          </w:p>
        </w:tc>
        <w:tc>
          <w:tcPr>
            <w:tcW w:w="2016" w:type="dxa"/>
            <w:tcBorders>
              <w:top w:val="single" w:sz="4" w:space="0" w:color="auto"/>
              <w:left w:val="single" w:sz="4" w:space="0" w:color="auto"/>
              <w:bottom w:val="single" w:sz="4" w:space="0" w:color="auto"/>
              <w:right w:val="single" w:sz="4" w:space="0" w:color="auto"/>
            </w:tcBorders>
            <w:textDirection w:val="tbRl"/>
            <w:vAlign w:val="center"/>
          </w:tcPr>
          <w:p w14:paraId="45DBCAF5" w14:textId="77777777" w:rsidR="009A0AAE" w:rsidRPr="001233EA" w:rsidRDefault="009A0AAE" w:rsidP="0031394E">
            <w:pPr>
              <w:keepNext/>
              <w:keepLines/>
              <w:spacing w:beforeLines="25" w:before="60" w:afterLines="25" w:after="60"/>
              <w:ind w:left="113" w:right="113"/>
              <w:textAlignment w:val="auto"/>
              <w:rPr>
                <w:b/>
                <w:bCs/>
                <w:lang w:eastAsia="ko-KR"/>
              </w:rPr>
            </w:pPr>
            <w:proofErr w:type="spellStart"/>
            <w:r w:rsidRPr="001233EA">
              <w:rPr>
                <w:rFonts w:eastAsia="MS Mincho"/>
                <w:b/>
                <w:bCs/>
                <w:lang w:eastAsia="ja-JP"/>
              </w:rPr>
              <w:t>transform_skip_rotation_enabled_</w:t>
            </w:r>
            <w:r w:rsidRPr="001233EA">
              <w:rPr>
                <w:b/>
                <w:bCs/>
                <w:lang w:eastAsia="ko-KR"/>
              </w:rPr>
              <w:t>flag</w:t>
            </w:r>
            <w:proofErr w:type="spellEnd"/>
            <w:r w:rsidRPr="001233EA">
              <w:rPr>
                <w:b/>
                <w:bCs/>
                <w:lang w:eastAsia="ko-KR"/>
              </w:rPr>
              <w:t xml:space="preserve">, </w:t>
            </w:r>
            <w:proofErr w:type="spellStart"/>
            <w:r w:rsidRPr="001233EA">
              <w:rPr>
                <w:rFonts w:eastAsia="MS Mincho"/>
                <w:b/>
                <w:bCs/>
                <w:lang w:eastAsia="ja-JP"/>
              </w:rPr>
              <w:t>transform_skip_context_enabled</w:t>
            </w:r>
            <w:r w:rsidRPr="001233EA">
              <w:rPr>
                <w:b/>
                <w:bCs/>
                <w:lang w:eastAsia="ko-KR"/>
              </w:rPr>
              <w:t>_flag</w:t>
            </w:r>
            <w:proofErr w:type="spellEnd"/>
            <w:r w:rsidRPr="001233EA">
              <w:rPr>
                <w:b/>
                <w:bCs/>
                <w:lang w:eastAsia="ko-KR"/>
              </w:rPr>
              <w:t xml:space="preserve">, </w:t>
            </w:r>
            <w:proofErr w:type="spellStart"/>
            <w:r w:rsidRPr="001233EA">
              <w:rPr>
                <w:rFonts w:eastAsia="MS Mincho"/>
                <w:b/>
                <w:bCs/>
                <w:lang w:eastAsia="ja-JP"/>
              </w:rPr>
              <w:t>implicit_rdpcm_enabled</w:t>
            </w:r>
            <w:r w:rsidRPr="001233EA">
              <w:rPr>
                <w:b/>
                <w:bCs/>
                <w:lang w:eastAsia="ko-KR"/>
              </w:rPr>
              <w:t>_flag</w:t>
            </w:r>
            <w:proofErr w:type="spellEnd"/>
            <w:r w:rsidRPr="001233EA">
              <w:rPr>
                <w:b/>
                <w:bCs/>
                <w:lang w:eastAsia="ko-KR"/>
              </w:rPr>
              <w:t xml:space="preserve">, </w:t>
            </w:r>
            <w:proofErr w:type="spellStart"/>
            <w:r w:rsidRPr="001233EA">
              <w:rPr>
                <w:rFonts w:eastAsia="MS Mincho"/>
                <w:b/>
                <w:bCs/>
                <w:lang w:eastAsia="ja-JP"/>
              </w:rPr>
              <w:t>explicit_rdpcm_enabled</w:t>
            </w:r>
            <w:r w:rsidRPr="001233EA">
              <w:rPr>
                <w:b/>
                <w:bCs/>
                <w:lang w:eastAsia="ko-KR"/>
              </w:rPr>
              <w:t>_flag</w:t>
            </w:r>
            <w:proofErr w:type="spellEnd"/>
            <w:r w:rsidRPr="001233EA">
              <w:rPr>
                <w:b/>
                <w:bCs/>
                <w:lang w:eastAsia="ko-KR"/>
              </w:rPr>
              <w:t xml:space="preserve">, </w:t>
            </w:r>
            <w:proofErr w:type="spellStart"/>
            <w:r w:rsidRPr="001233EA">
              <w:rPr>
                <w:rFonts w:eastAsia="MS Mincho"/>
                <w:b/>
                <w:bCs/>
                <w:lang w:eastAsia="ja-JP"/>
              </w:rPr>
              <w:t>intra_smoothing_disabled_</w:t>
            </w:r>
            <w:r w:rsidRPr="001233EA">
              <w:rPr>
                <w:b/>
                <w:bCs/>
                <w:lang w:eastAsia="ko-KR"/>
              </w:rPr>
              <w:t>flag</w:t>
            </w:r>
            <w:proofErr w:type="spellEnd"/>
            <w:r w:rsidRPr="001233EA">
              <w:rPr>
                <w:b/>
                <w:bCs/>
                <w:lang w:eastAsia="ko-KR"/>
              </w:rPr>
              <w:t xml:space="preserve">, </w:t>
            </w:r>
            <w:proofErr w:type="spellStart"/>
            <w:r w:rsidRPr="001233EA">
              <w:rPr>
                <w:rFonts w:eastAsia="MS Mincho"/>
                <w:b/>
                <w:bCs/>
                <w:lang w:eastAsia="ja-JP"/>
              </w:rPr>
              <w:t>persistent_rice_adaptation_enabled</w:t>
            </w:r>
            <w:r w:rsidRPr="001233EA">
              <w:rPr>
                <w:b/>
                <w:bCs/>
                <w:lang w:eastAsia="ko-KR"/>
              </w:rPr>
              <w:t>_flag</w:t>
            </w:r>
            <w:proofErr w:type="spellEnd"/>
            <w:r w:rsidRPr="001233EA">
              <w:rPr>
                <w:bCs/>
                <w:lang w:eastAsia="ko-KR"/>
              </w:rPr>
              <w:t>, and</w:t>
            </w:r>
            <w:r w:rsidRPr="001233EA">
              <w:rPr>
                <w:b/>
                <w:bCs/>
                <w:lang w:eastAsia="ko-KR"/>
              </w:rPr>
              <w:t xml:space="preserve"> </w:t>
            </w:r>
            <w:r w:rsidRPr="001233EA">
              <w:rPr>
                <w:b/>
              </w:rPr>
              <w:t>log2_max_transform_skip_block_size_minus2</w:t>
            </w:r>
          </w:p>
        </w:tc>
        <w:tc>
          <w:tcPr>
            <w:tcW w:w="792" w:type="dxa"/>
            <w:tcBorders>
              <w:top w:val="single" w:sz="4" w:space="0" w:color="auto"/>
              <w:left w:val="single" w:sz="4" w:space="0" w:color="auto"/>
              <w:bottom w:val="single" w:sz="4" w:space="0" w:color="auto"/>
              <w:right w:val="single" w:sz="4" w:space="0" w:color="auto"/>
            </w:tcBorders>
            <w:textDirection w:val="tbRl"/>
            <w:vAlign w:val="center"/>
          </w:tcPr>
          <w:p w14:paraId="1C05FD30" w14:textId="77777777" w:rsidR="009A0AAE" w:rsidRPr="001233EA" w:rsidRDefault="009A0AAE" w:rsidP="0031394E">
            <w:pPr>
              <w:keepNext/>
              <w:keepLines/>
              <w:spacing w:beforeLines="25" w:before="60" w:afterLines="25" w:after="60"/>
              <w:ind w:left="113" w:right="113"/>
              <w:textAlignment w:val="auto"/>
              <w:rPr>
                <w:b/>
                <w:bCs/>
                <w:lang w:eastAsia="ko-KR"/>
              </w:rPr>
            </w:pPr>
            <w:proofErr w:type="spellStart"/>
            <w:r w:rsidRPr="001233EA">
              <w:rPr>
                <w:rFonts w:eastAsia="MS Mincho"/>
                <w:b/>
                <w:bCs/>
                <w:lang w:eastAsia="ja-JP"/>
              </w:rPr>
              <w:t>extended_precision_processing</w:t>
            </w:r>
            <w:r w:rsidRPr="001233EA">
              <w:rPr>
                <w:b/>
                <w:bCs/>
                <w:lang w:eastAsia="ko-KR"/>
              </w:rPr>
              <w:t>_flag</w:t>
            </w:r>
            <w:proofErr w:type="spellEnd"/>
          </w:p>
        </w:tc>
        <w:tc>
          <w:tcPr>
            <w:tcW w:w="792" w:type="dxa"/>
            <w:tcBorders>
              <w:top w:val="single" w:sz="4" w:space="0" w:color="auto"/>
              <w:left w:val="single" w:sz="4" w:space="0" w:color="auto"/>
              <w:bottom w:val="single" w:sz="4" w:space="0" w:color="auto"/>
              <w:right w:val="single" w:sz="4" w:space="0" w:color="auto"/>
            </w:tcBorders>
            <w:textDirection w:val="tbRl"/>
          </w:tcPr>
          <w:p w14:paraId="2CCEC84C" w14:textId="77777777" w:rsidR="009A0AAE" w:rsidRPr="001233EA" w:rsidRDefault="009A0AAE" w:rsidP="0031394E">
            <w:pPr>
              <w:keepNext/>
              <w:keepLines/>
              <w:spacing w:beforeLines="25" w:before="60" w:afterLines="25" w:after="60"/>
              <w:ind w:left="113" w:right="113"/>
              <w:textAlignment w:val="auto"/>
              <w:rPr>
                <w:b/>
              </w:rPr>
            </w:pPr>
            <w:proofErr w:type="spellStart"/>
            <w:r w:rsidRPr="001233EA">
              <w:rPr>
                <w:b/>
              </w:rPr>
              <w:t>chroma_qp_offset_list_enabled_flag</w:t>
            </w:r>
            <w:proofErr w:type="spellEnd"/>
          </w:p>
        </w:tc>
      </w:tr>
      <w:tr w:rsidR="009A0AAE" w:rsidRPr="001233EA" w14:paraId="62FA61D3" w14:textId="77777777" w:rsidTr="0031394E">
        <w:trPr>
          <w:jc w:val="center"/>
        </w:trPr>
        <w:tc>
          <w:tcPr>
            <w:tcW w:w="2451" w:type="dxa"/>
            <w:tcBorders>
              <w:top w:val="single" w:sz="4" w:space="0" w:color="auto"/>
              <w:left w:val="single" w:sz="4" w:space="0" w:color="auto"/>
              <w:bottom w:val="single" w:sz="4" w:space="0" w:color="auto"/>
              <w:right w:val="single" w:sz="4" w:space="0" w:color="auto"/>
            </w:tcBorders>
          </w:tcPr>
          <w:p w14:paraId="172EF5CE"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Monochrome</w:t>
            </w:r>
          </w:p>
        </w:tc>
        <w:tc>
          <w:tcPr>
            <w:tcW w:w="792" w:type="dxa"/>
            <w:tcBorders>
              <w:top w:val="single" w:sz="4" w:space="0" w:color="auto"/>
              <w:left w:val="single" w:sz="4" w:space="0" w:color="auto"/>
              <w:bottom w:val="single" w:sz="4" w:space="0" w:color="auto"/>
              <w:right w:val="single" w:sz="4" w:space="0" w:color="auto"/>
            </w:tcBorders>
            <w:vAlign w:val="center"/>
          </w:tcPr>
          <w:p w14:paraId="7F9891F6"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tcPr>
          <w:p w14:paraId="1B247811"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0</w:t>
            </w:r>
          </w:p>
        </w:tc>
        <w:tc>
          <w:tcPr>
            <w:tcW w:w="2016" w:type="dxa"/>
            <w:tcBorders>
              <w:top w:val="single" w:sz="4" w:space="0" w:color="auto"/>
              <w:left w:val="single" w:sz="4" w:space="0" w:color="auto"/>
              <w:bottom w:val="single" w:sz="4" w:space="0" w:color="auto"/>
              <w:right w:val="single" w:sz="4" w:space="0" w:color="auto"/>
            </w:tcBorders>
            <w:vAlign w:val="center"/>
          </w:tcPr>
          <w:p w14:paraId="611ED4A7"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tcPr>
          <w:p w14:paraId="76D0F883"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0</w:t>
            </w:r>
          </w:p>
        </w:tc>
        <w:tc>
          <w:tcPr>
            <w:tcW w:w="792" w:type="dxa"/>
            <w:tcBorders>
              <w:top w:val="single" w:sz="4" w:space="0" w:color="auto"/>
              <w:left w:val="single" w:sz="4" w:space="0" w:color="auto"/>
              <w:bottom w:val="single" w:sz="4" w:space="0" w:color="auto"/>
              <w:right w:val="single" w:sz="4" w:space="0" w:color="auto"/>
            </w:tcBorders>
          </w:tcPr>
          <w:p w14:paraId="49DA9E5E"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0</w:t>
            </w:r>
          </w:p>
        </w:tc>
      </w:tr>
      <w:tr w:rsidR="009A0AAE" w:rsidRPr="009A0AAE" w14:paraId="7E2D4FB5" w14:textId="77777777" w:rsidTr="0031394E">
        <w:trPr>
          <w:jc w:val="center"/>
        </w:trPr>
        <w:tc>
          <w:tcPr>
            <w:tcW w:w="2451" w:type="dxa"/>
            <w:tcBorders>
              <w:top w:val="single" w:sz="4" w:space="0" w:color="auto"/>
              <w:left w:val="single" w:sz="4" w:space="0" w:color="auto"/>
              <w:bottom w:val="single" w:sz="4" w:space="0" w:color="auto"/>
              <w:right w:val="single" w:sz="4" w:space="0" w:color="auto"/>
            </w:tcBorders>
          </w:tcPr>
          <w:p w14:paraId="7449480A" w14:textId="639DEED1" w:rsidR="009A0AAE" w:rsidRPr="009A0AAE" w:rsidRDefault="009A0AAE" w:rsidP="0031394E">
            <w:pPr>
              <w:keepNext/>
              <w:keepLines/>
              <w:spacing w:beforeLines="25" w:before="60" w:afterLines="25" w:after="60"/>
              <w:jc w:val="center"/>
              <w:textAlignment w:val="auto"/>
              <w:rPr>
                <w:color w:val="FF0000"/>
                <w:lang w:eastAsia="ko-KR"/>
              </w:rPr>
            </w:pPr>
            <w:r w:rsidRPr="009A0AAE">
              <w:rPr>
                <w:color w:val="FF0000"/>
                <w:lang w:eastAsia="ko-KR"/>
              </w:rPr>
              <w:t>Monochrome 10</w:t>
            </w:r>
          </w:p>
        </w:tc>
        <w:tc>
          <w:tcPr>
            <w:tcW w:w="792" w:type="dxa"/>
            <w:tcBorders>
              <w:top w:val="single" w:sz="4" w:space="0" w:color="auto"/>
              <w:left w:val="single" w:sz="4" w:space="0" w:color="auto"/>
              <w:bottom w:val="single" w:sz="4" w:space="0" w:color="auto"/>
              <w:right w:val="single" w:sz="4" w:space="0" w:color="auto"/>
            </w:tcBorders>
            <w:vAlign w:val="center"/>
          </w:tcPr>
          <w:p w14:paraId="3A5DAAFC" w14:textId="77777777" w:rsidR="009A0AAE" w:rsidRPr="009A0AAE" w:rsidRDefault="009A0AAE" w:rsidP="0031394E">
            <w:pPr>
              <w:keepNext/>
              <w:keepLines/>
              <w:spacing w:beforeLines="25" w:before="60" w:afterLines="25" w:after="60"/>
              <w:jc w:val="center"/>
              <w:textAlignment w:val="auto"/>
              <w:rPr>
                <w:color w:val="FF0000"/>
                <w:lang w:eastAsia="ko-KR"/>
              </w:rPr>
            </w:pPr>
            <w:r w:rsidRPr="009A0AAE">
              <w:rPr>
                <w:color w:val="FF0000"/>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tcPr>
          <w:p w14:paraId="3675490F" w14:textId="6A6D4C73" w:rsidR="009A0AAE" w:rsidRPr="009A0AAE" w:rsidRDefault="009A0AAE" w:rsidP="0031394E">
            <w:pPr>
              <w:keepNext/>
              <w:keepLines/>
              <w:spacing w:beforeLines="25" w:before="60" w:afterLines="25" w:after="60"/>
              <w:jc w:val="center"/>
              <w:textAlignment w:val="auto"/>
              <w:rPr>
                <w:color w:val="FF0000"/>
                <w:lang w:eastAsia="ko-KR"/>
              </w:rPr>
            </w:pPr>
            <w:r w:rsidRPr="009A0AAE">
              <w:rPr>
                <w:color w:val="FF0000"/>
                <w:lang w:eastAsia="ko-KR"/>
              </w:rPr>
              <w:t>0..2</w:t>
            </w:r>
          </w:p>
        </w:tc>
        <w:tc>
          <w:tcPr>
            <w:tcW w:w="2016" w:type="dxa"/>
            <w:tcBorders>
              <w:top w:val="single" w:sz="4" w:space="0" w:color="auto"/>
              <w:left w:val="single" w:sz="4" w:space="0" w:color="auto"/>
              <w:bottom w:val="single" w:sz="4" w:space="0" w:color="auto"/>
              <w:right w:val="single" w:sz="4" w:space="0" w:color="auto"/>
            </w:tcBorders>
            <w:vAlign w:val="center"/>
          </w:tcPr>
          <w:p w14:paraId="4C80912D" w14:textId="77777777" w:rsidR="009A0AAE" w:rsidRPr="009A0AAE" w:rsidRDefault="009A0AAE" w:rsidP="0031394E">
            <w:pPr>
              <w:keepNext/>
              <w:keepLines/>
              <w:spacing w:beforeLines="25" w:before="60" w:afterLines="25" w:after="60"/>
              <w:jc w:val="center"/>
              <w:textAlignment w:val="auto"/>
              <w:rPr>
                <w:color w:val="FF0000"/>
                <w:lang w:eastAsia="ko-KR"/>
              </w:rPr>
            </w:pPr>
            <w:r w:rsidRPr="009A0AAE">
              <w:rPr>
                <w:color w:val="FF0000"/>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tcPr>
          <w:p w14:paraId="7B4E452F" w14:textId="77777777" w:rsidR="009A0AAE" w:rsidRPr="009A0AAE" w:rsidRDefault="009A0AAE" w:rsidP="0031394E">
            <w:pPr>
              <w:keepNext/>
              <w:keepLines/>
              <w:spacing w:beforeLines="25" w:before="60" w:afterLines="25" w:after="60"/>
              <w:jc w:val="center"/>
              <w:textAlignment w:val="auto"/>
              <w:rPr>
                <w:color w:val="FF0000"/>
                <w:lang w:eastAsia="ko-KR"/>
              </w:rPr>
            </w:pPr>
            <w:r w:rsidRPr="009A0AAE">
              <w:rPr>
                <w:color w:val="FF0000"/>
                <w:lang w:eastAsia="ko-KR"/>
              </w:rPr>
              <w:t>0</w:t>
            </w:r>
          </w:p>
        </w:tc>
        <w:tc>
          <w:tcPr>
            <w:tcW w:w="792" w:type="dxa"/>
            <w:tcBorders>
              <w:top w:val="single" w:sz="4" w:space="0" w:color="auto"/>
              <w:left w:val="single" w:sz="4" w:space="0" w:color="auto"/>
              <w:bottom w:val="single" w:sz="4" w:space="0" w:color="auto"/>
              <w:right w:val="single" w:sz="4" w:space="0" w:color="auto"/>
            </w:tcBorders>
          </w:tcPr>
          <w:p w14:paraId="04C1141D" w14:textId="77777777" w:rsidR="009A0AAE" w:rsidRPr="009A0AAE" w:rsidRDefault="009A0AAE" w:rsidP="0031394E">
            <w:pPr>
              <w:keepNext/>
              <w:keepLines/>
              <w:spacing w:beforeLines="25" w:before="60" w:afterLines="25" w:after="60"/>
              <w:jc w:val="center"/>
              <w:textAlignment w:val="auto"/>
              <w:rPr>
                <w:color w:val="FF0000"/>
                <w:lang w:eastAsia="ko-KR"/>
              </w:rPr>
            </w:pPr>
            <w:r w:rsidRPr="009A0AAE">
              <w:rPr>
                <w:color w:val="FF0000"/>
                <w:lang w:eastAsia="ko-KR"/>
              </w:rPr>
              <w:t>0</w:t>
            </w:r>
          </w:p>
        </w:tc>
      </w:tr>
      <w:tr w:rsidR="009A0AAE" w:rsidRPr="001233EA" w14:paraId="102F0803" w14:textId="77777777" w:rsidTr="0031394E">
        <w:trPr>
          <w:jc w:val="center"/>
        </w:trPr>
        <w:tc>
          <w:tcPr>
            <w:tcW w:w="2451" w:type="dxa"/>
            <w:tcBorders>
              <w:top w:val="single" w:sz="4" w:space="0" w:color="auto"/>
              <w:left w:val="single" w:sz="4" w:space="0" w:color="auto"/>
              <w:bottom w:val="single" w:sz="4" w:space="0" w:color="auto"/>
              <w:right w:val="single" w:sz="4" w:space="0" w:color="auto"/>
            </w:tcBorders>
          </w:tcPr>
          <w:p w14:paraId="3A87C826"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Monochrome 12</w:t>
            </w:r>
          </w:p>
        </w:tc>
        <w:tc>
          <w:tcPr>
            <w:tcW w:w="792" w:type="dxa"/>
            <w:tcBorders>
              <w:top w:val="single" w:sz="4" w:space="0" w:color="auto"/>
              <w:left w:val="single" w:sz="4" w:space="0" w:color="auto"/>
              <w:bottom w:val="single" w:sz="4" w:space="0" w:color="auto"/>
              <w:right w:val="single" w:sz="4" w:space="0" w:color="auto"/>
            </w:tcBorders>
            <w:vAlign w:val="center"/>
          </w:tcPr>
          <w:p w14:paraId="0616343F"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tcPr>
          <w:p w14:paraId="1CDF1195"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0..4</w:t>
            </w:r>
          </w:p>
        </w:tc>
        <w:tc>
          <w:tcPr>
            <w:tcW w:w="2016" w:type="dxa"/>
            <w:tcBorders>
              <w:top w:val="single" w:sz="4" w:space="0" w:color="auto"/>
              <w:left w:val="single" w:sz="4" w:space="0" w:color="auto"/>
              <w:bottom w:val="single" w:sz="4" w:space="0" w:color="auto"/>
              <w:right w:val="single" w:sz="4" w:space="0" w:color="auto"/>
            </w:tcBorders>
            <w:vAlign w:val="center"/>
          </w:tcPr>
          <w:p w14:paraId="34B2398D"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tcPr>
          <w:p w14:paraId="3456A772"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0</w:t>
            </w:r>
          </w:p>
        </w:tc>
        <w:tc>
          <w:tcPr>
            <w:tcW w:w="792" w:type="dxa"/>
            <w:tcBorders>
              <w:top w:val="single" w:sz="4" w:space="0" w:color="auto"/>
              <w:left w:val="single" w:sz="4" w:space="0" w:color="auto"/>
              <w:bottom w:val="single" w:sz="4" w:space="0" w:color="auto"/>
              <w:right w:val="single" w:sz="4" w:space="0" w:color="auto"/>
            </w:tcBorders>
          </w:tcPr>
          <w:p w14:paraId="7B62965A"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0</w:t>
            </w:r>
          </w:p>
        </w:tc>
      </w:tr>
      <w:tr w:rsidR="009A0AAE" w:rsidRPr="001233EA" w14:paraId="495A20DD" w14:textId="77777777" w:rsidTr="0031394E">
        <w:trPr>
          <w:jc w:val="center"/>
        </w:trPr>
        <w:tc>
          <w:tcPr>
            <w:tcW w:w="2451" w:type="dxa"/>
            <w:tcBorders>
              <w:top w:val="single" w:sz="4" w:space="0" w:color="auto"/>
              <w:left w:val="single" w:sz="4" w:space="0" w:color="auto"/>
              <w:bottom w:val="single" w:sz="4" w:space="0" w:color="auto"/>
              <w:right w:val="single" w:sz="4" w:space="0" w:color="auto"/>
            </w:tcBorders>
            <w:hideMark/>
          </w:tcPr>
          <w:p w14:paraId="775324BE"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Monochrome 16</w:t>
            </w:r>
          </w:p>
        </w:tc>
        <w:tc>
          <w:tcPr>
            <w:tcW w:w="792" w:type="dxa"/>
            <w:tcBorders>
              <w:top w:val="single" w:sz="4" w:space="0" w:color="auto"/>
              <w:left w:val="single" w:sz="4" w:space="0" w:color="auto"/>
              <w:bottom w:val="single" w:sz="4" w:space="0" w:color="auto"/>
              <w:right w:val="single" w:sz="4" w:space="0" w:color="auto"/>
            </w:tcBorders>
            <w:vAlign w:val="center"/>
          </w:tcPr>
          <w:p w14:paraId="4BB57C11"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tcPr>
          <w:p w14:paraId="0C657983"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w:t>
            </w:r>
          </w:p>
        </w:tc>
        <w:tc>
          <w:tcPr>
            <w:tcW w:w="2016" w:type="dxa"/>
            <w:tcBorders>
              <w:top w:val="single" w:sz="4" w:space="0" w:color="auto"/>
              <w:left w:val="single" w:sz="4" w:space="0" w:color="auto"/>
              <w:bottom w:val="single" w:sz="4" w:space="0" w:color="auto"/>
              <w:right w:val="single" w:sz="4" w:space="0" w:color="auto"/>
            </w:tcBorders>
            <w:vAlign w:val="center"/>
          </w:tcPr>
          <w:p w14:paraId="2BF34832"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w:t>
            </w:r>
          </w:p>
        </w:tc>
        <w:tc>
          <w:tcPr>
            <w:tcW w:w="792" w:type="dxa"/>
            <w:tcBorders>
              <w:top w:val="single" w:sz="4" w:space="0" w:color="auto"/>
              <w:left w:val="single" w:sz="4" w:space="0" w:color="auto"/>
              <w:bottom w:val="single" w:sz="4" w:space="0" w:color="auto"/>
              <w:right w:val="single" w:sz="4" w:space="0" w:color="auto"/>
            </w:tcBorders>
            <w:vAlign w:val="center"/>
          </w:tcPr>
          <w:p w14:paraId="2F256315"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w:t>
            </w:r>
          </w:p>
        </w:tc>
        <w:tc>
          <w:tcPr>
            <w:tcW w:w="792" w:type="dxa"/>
            <w:tcBorders>
              <w:top w:val="single" w:sz="4" w:space="0" w:color="auto"/>
              <w:left w:val="single" w:sz="4" w:space="0" w:color="auto"/>
              <w:bottom w:val="single" w:sz="4" w:space="0" w:color="auto"/>
              <w:right w:val="single" w:sz="4" w:space="0" w:color="auto"/>
            </w:tcBorders>
          </w:tcPr>
          <w:p w14:paraId="4856E9F4"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0</w:t>
            </w:r>
          </w:p>
        </w:tc>
      </w:tr>
      <w:tr w:rsidR="009A0AAE" w:rsidRPr="001233EA" w14:paraId="1FD4DD66" w14:textId="77777777" w:rsidTr="0031394E">
        <w:trPr>
          <w:jc w:val="center"/>
        </w:trPr>
        <w:tc>
          <w:tcPr>
            <w:tcW w:w="2451" w:type="dxa"/>
            <w:tcBorders>
              <w:top w:val="single" w:sz="4" w:space="0" w:color="auto"/>
              <w:left w:val="single" w:sz="4" w:space="0" w:color="auto"/>
              <w:bottom w:val="single" w:sz="4" w:space="0" w:color="auto"/>
              <w:right w:val="single" w:sz="4" w:space="0" w:color="auto"/>
            </w:tcBorders>
            <w:hideMark/>
          </w:tcPr>
          <w:p w14:paraId="21AB955B"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Main 12</w:t>
            </w:r>
          </w:p>
        </w:tc>
        <w:tc>
          <w:tcPr>
            <w:tcW w:w="792" w:type="dxa"/>
            <w:tcBorders>
              <w:top w:val="single" w:sz="4" w:space="0" w:color="auto"/>
              <w:left w:val="single" w:sz="4" w:space="0" w:color="auto"/>
              <w:bottom w:val="single" w:sz="4" w:space="0" w:color="auto"/>
              <w:right w:val="single" w:sz="4" w:space="0" w:color="auto"/>
            </w:tcBorders>
            <w:vAlign w:val="center"/>
          </w:tcPr>
          <w:p w14:paraId="4E8D7A15"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0 or 1</w:t>
            </w:r>
          </w:p>
        </w:tc>
        <w:tc>
          <w:tcPr>
            <w:tcW w:w="792" w:type="dxa"/>
            <w:tcBorders>
              <w:top w:val="single" w:sz="4" w:space="0" w:color="auto"/>
              <w:left w:val="single" w:sz="4" w:space="0" w:color="auto"/>
              <w:bottom w:val="single" w:sz="4" w:space="0" w:color="auto"/>
              <w:right w:val="single" w:sz="4" w:space="0" w:color="auto"/>
            </w:tcBorders>
            <w:vAlign w:val="center"/>
          </w:tcPr>
          <w:p w14:paraId="2491500C"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0..4</w:t>
            </w:r>
          </w:p>
        </w:tc>
        <w:tc>
          <w:tcPr>
            <w:tcW w:w="2016" w:type="dxa"/>
            <w:tcBorders>
              <w:top w:val="single" w:sz="4" w:space="0" w:color="auto"/>
              <w:left w:val="single" w:sz="4" w:space="0" w:color="auto"/>
              <w:bottom w:val="single" w:sz="4" w:space="0" w:color="auto"/>
              <w:right w:val="single" w:sz="4" w:space="0" w:color="auto"/>
            </w:tcBorders>
            <w:vAlign w:val="center"/>
          </w:tcPr>
          <w:p w14:paraId="75B89CB8"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tcPr>
          <w:p w14:paraId="4661402C"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0</w:t>
            </w:r>
          </w:p>
        </w:tc>
        <w:tc>
          <w:tcPr>
            <w:tcW w:w="792" w:type="dxa"/>
            <w:tcBorders>
              <w:top w:val="single" w:sz="4" w:space="0" w:color="auto"/>
              <w:left w:val="single" w:sz="4" w:space="0" w:color="auto"/>
              <w:bottom w:val="single" w:sz="4" w:space="0" w:color="auto"/>
              <w:right w:val="single" w:sz="4" w:space="0" w:color="auto"/>
            </w:tcBorders>
          </w:tcPr>
          <w:p w14:paraId="1BE79F3E"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0</w:t>
            </w:r>
          </w:p>
        </w:tc>
      </w:tr>
      <w:tr w:rsidR="009A0AAE" w:rsidRPr="001233EA" w14:paraId="3E280443" w14:textId="77777777" w:rsidTr="0031394E">
        <w:trPr>
          <w:jc w:val="center"/>
        </w:trPr>
        <w:tc>
          <w:tcPr>
            <w:tcW w:w="2451" w:type="dxa"/>
            <w:tcBorders>
              <w:top w:val="single" w:sz="4" w:space="0" w:color="auto"/>
              <w:left w:val="single" w:sz="4" w:space="0" w:color="auto"/>
              <w:bottom w:val="single" w:sz="4" w:space="0" w:color="auto"/>
              <w:right w:val="single" w:sz="4" w:space="0" w:color="auto"/>
            </w:tcBorders>
            <w:hideMark/>
          </w:tcPr>
          <w:p w14:paraId="443E5DA8"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Main 4:2:2 10</w:t>
            </w:r>
          </w:p>
        </w:tc>
        <w:tc>
          <w:tcPr>
            <w:tcW w:w="792" w:type="dxa"/>
            <w:tcBorders>
              <w:top w:val="single" w:sz="4" w:space="0" w:color="auto"/>
              <w:left w:val="single" w:sz="4" w:space="0" w:color="auto"/>
              <w:bottom w:val="single" w:sz="4" w:space="0" w:color="auto"/>
              <w:right w:val="single" w:sz="4" w:space="0" w:color="auto"/>
            </w:tcBorders>
            <w:vAlign w:val="center"/>
          </w:tcPr>
          <w:p w14:paraId="279BDA70"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0..2</w:t>
            </w:r>
          </w:p>
        </w:tc>
        <w:tc>
          <w:tcPr>
            <w:tcW w:w="792" w:type="dxa"/>
            <w:tcBorders>
              <w:top w:val="single" w:sz="4" w:space="0" w:color="auto"/>
              <w:left w:val="single" w:sz="4" w:space="0" w:color="auto"/>
              <w:bottom w:val="single" w:sz="4" w:space="0" w:color="auto"/>
              <w:right w:val="single" w:sz="4" w:space="0" w:color="auto"/>
            </w:tcBorders>
            <w:vAlign w:val="center"/>
          </w:tcPr>
          <w:p w14:paraId="2117BD73"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0..2</w:t>
            </w:r>
          </w:p>
        </w:tc>
        <w:tc>
          <w:tcPr>
            <w:tcW w:w="2016" w:type="dxa"/>
            <w:tcBorders>
              <w:top w:val="single" w:sz="4" w:space="0" w:color="auto"/>
              <w:left w:val="single" w:sz="4" w:space="0" w:color="auto"/>
              <w:bottom w:val="single" w:sz="4" w:space="0" w:color="auto"/>
              <w:right w:val="single" w:sz="4" w:space="0" w:color="auto"/>
            </w:tcBorders>
            <w:vAlign w:val="center"/>
          </w:tcPr>
          <w:p w14:paraId="26CBB88D"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tcPr>
          <w:p w14:paraId="7073AF8B"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0</w:t>
            </w:r>
          </w:p>
        </w:tc>
        <w:tc>
          <w:tcPr>
            <w:tcW w:w="792" w:type="dxa"/>
            <w:tcBorders>
              <w:top w:val="single" w:sz="4" w:space="0" w:color="auto"/>
              <w:left w:val="single" w:sz="4" w:space="0" w:color="auto"/>
              <w:bottom w:val="single" w:sz="4" w:space="0" w:color="auto"/>
              <w:right w:val="single" w:sz="4" w:space="0" w:color="auto"/>
            </w:tcBorders>
          </w:tcPr>
          <w:p w14:paraId="21225BC9"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w:t>
            </w:r>
          </w:p>
        </w:tc>
      </w:tr>
      <w:tr w:rsidR="009A0AAE" w:rsidRPr="001233EA" w14:paraId="52FBB42F" w14:textId="77777777" w:rsidTr="0031394E">
        <w:trPr>
          <w:jc w:val="center"/>
        </w:trPr>
        <w:tc>
          <w:tcPr>
            <w:tcW w:w="2451" w:type="dxa"/>
            <w:tcBorders>
              <w:top w:val="single" w:sz="4" w:space="0" w:color="auto"/>
              <w:left w:val="single" w:sz="4" w:space="0" w:color="auto"/>
              <w:bottom w:val="single" w:sz="4" w:space="0" w:color="auto"/>
              <w:right w:val="single" w:sz="4" w:space="0" w:color="auto"/>
            </w:tcBorders>
            <w:hideMark/>
          </w:tcPr>
          <w:p w14:paraId="20385ACE"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Main 4:2:2 12</w:t>
            </w:r>
          </w:p>
        </w:tc>
        <w:tc>
          <w:tcPr>
            <w:tcW w:w="792" w:type="dxa"/>
            <w:tcBorders>
              <w:top w:val="single" w:sz="4" w:space="0" w:color="auto"/>
              <w:left w:val="single" w:sz="4" w:space="0" w:color="auto"/>
              <w:bottom w:val="single" w:sz="4" w:space="0" w:color="auto"/>
              <w:right w:val="single" w:sz="4" w:space="0" w:color="auto"/>
            </w:tcBorders>
            <w:vAlign w:val="center"/>
          </w:tcPr>
          <w:p w14:paraId="2D0049DC"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0..2</w:t>
            </w:r>
          </w:p>
        </w:tc>
        <w:tc>
          <w:tcPr>
            <w:tcW w:w="792" w:type="dxa"/>
            <w:tcBorders>
              <w:top w:val="single" w:sz="4" w:space="0" w:color="auto"/>
              <w:left w:val="single" w:sz="4" w:space="0" w:color="auto"/>
              <w:bottom w:val="single" w:sz="4" w:space="0" w:color="auto"/>
              <w:right w:val="single" w:sz="4" w:space="0" w:color="auto"/>
            </w:tcBorders>
            <w:vAlign w:val="center"/>
          </w:tcPr>
          <w:p w14:paraId="7F1E3929"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0..4</w:t>
            </w:r>
          </w:p>
        </w:tc>
        <w:tc>
          <w:tcPr>
            <w:tcW w:w="2016" w:type="dxa"/>
            <w:tcBorders>
              <w:top w:val="single" w:sz="4" w:space="0" w:color="auto"/>
              <w:left w:val="single" w:sz="4" w:space="0" w:color="auto"/>
              <w:bottom w:val="single" w:sz="4" w:space="0" w:color="auto"/>
              <w:right w:val="single" w:sz="4" w:space="0" w:color="auto"/>
            </w:tcBorders>
            <w:vAlign w:val="center"/>
          </w:tcPr>
          <w:p w14:paraId="4583DB98"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tcPr>
          <w:p w14:paraId="6E8C403D"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0</w:t>
            </w:r>
          </w:p>
        </w:tc>
        <w:tc>
          <w:tcPr>
            <w:tcW w:w="792" w:type="dxa"/>
            <w:tcBorders>
              <w:top w:val="single" w:sz="4" w:space="0" w:color="auto"/>
              <w:left w:val="single" w:sz="4" w:space="0" w:color="auto"/>
              <w:bottom w:val="single" w:sz="4" w:space="0" w:color="auto"/>
              <w:right w:val="single" w:sz="4" w:space="0" w:color="auto"/>
            </w:tcBorders>
          </w:tcPr>
          <w:p w14:paraId="15896531"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w:t>
            </w:r>
          </w:p>
        </w:tc>
      </w:tr>
      <w:tr w:rsidR="009A0AAE" w:rsidRPr="001233EA" w14:paraId="2F93948A" w14:textId="77777777" w:rsidTr="0031394E">
        <w:trPr>
          <w:jc w:val="center"/>
        </w:trPr>
        <w:tc>
          <w:tcPr>
            <w:tcW w:w="2451" w:type="dxa"/>
            <w:tcBorders>
              <w:top w:val="single" w:sz="4" w:space="0" w:color="auto"/>
              <w:left w:val="single" w:sz="4" w:space="0" w:color="auto"/>
              <w:bottom w:val="single" w:sz="4" w:space="0" w:color="auto"/>
              <w:right w:val="single" w:sz="4" w:space="0" w:color="auto"/>
            </w:tcBorders>
            <w:hideMark/>
          </w:tcPr>
          <w:p w14:paraId="1D3C4F6F"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Main 4:4:4</w:t>
            </w:r>
          </w:p>
        </w:tc>
        <w:tc>
          <w:tcPr>
            <w:tcW w:w="792" w:type="dxa"/>
            <w:tcBorders>
              <w:top w:val="single" w:sz="4" w:space="0" w:color="auto"/>
              <w:left w:val="single" w:sz="4" w:space="0" w:color="auto"/>
              <w:bottom w:val="single" w:sz="4" w:space="0" w:color="auto"/>
              <w:right w:val="single" w:sz="4" w:space="0" w:color="auto"/>
            </w:tcBorders>
            <w:vAlign w:val="center"/>
          </w:tcPr>
          <w:p w14:paraId="2DC01F6E"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w:t>
            </w:r>
          </w:p>
        </w:tc>
        <w:tc>
          <w:tcPr>
            <w:tcW w:w="792" w:type="dxa"/>
            <w:tcBorders>
              <w:top w:val="single" w:sz="4" w:space="0" w:color="auto"/>
              <w:left w:val="single" w:sz="4" w:space="0" w:color="auto"/>
              <w:bottom w:val="single" w:sz="4" w:space="0" w:color="auto"/>
              <w:right w:val="single" w:sz="4" w:space="0" w:color="auto"/>
            </w:tcBorders>
            <w:vAlign w:val="center"/>
          </w:tcPr>
          <w:p w14:paraId="3E828B17"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0</w:t>
            </w:r>
          </w:p>
        </w:tc>
        <w:tc>
          <w:tcPr>
            <w:tcW w:w="2016" w:type="dxa"/>
            <w:tcBorders>
              <w:top w:val="single" w:sz="4" w:space="0" w:color="auto"/>
              <w:left w:val="single" w:sz="4" w:space="0" w:color="auto"/>
              <w:bottom w:val="single" w:sz="4" w:space="0" w:color="auto"/>
              <w:right w:val="single" w:sz="4" w:space="0" w:color="auto"/>
            </w:tcBorders>
            <w:vAlign w:val="center"/>
          </w:tcPr>
          <w:p w14:paraId="311EB9D0"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w:t>
            </w:r>
          </w:p>
        </w:tc>
        <w:tc>
          <w:tcPr>
            <w:tcW w:w="792" w:type="dxa"/>
            <w:tcBorders>
              <w:top w:val="single" w:sz="4" w:space="0" w:color="auto"/>
              <w:left w:val="single" w:sz="4" w:space="0" w:color="auto"/>
              <w:bottom w:val="single" w:sz="4" w:space="0" w:color="auto"/>
              <w:right w:val="single" w:sz="4" w:space="0" w:color="auto"/>
            </w:tcBorders>
            <w:vAlign w:val="center"/>
          </w:tcPr>
          <w:p w14:paraId="02CB2CD8"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0</w:t>
            </w:r>
          </w:p>
        </w:tc>
        <w:tc>
          <w:tcPr>
            <w:tcW w:w="792" w:type="dxa"/>
            <w:tcBorders>
              <w:top w:val="single" w:sz="4" w:space="0" w:color="auto"/>
              <w:left w:val="single" w:sz="4" w:space="0" w:color="auto"/>
              <w:bottom w:val="single" w:sz="4" w:space="0" w:color="auto"/>
              <w:right w:val="single" w:sz="4" w:space="0" w:color="auto"/>
            </w:tcBorders>
          </w:tcPr>
          <w:p w14:paraId="47840A7F"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w:t>
            </w:r>
          </w:p>
        </w:tc>
      </w:tr>
      <w:tr w:rsidR="009A0AAE" w:rsidRPr="001233EA" w14:paraId="34349E15" w14:textId="77777777" w:rsidTr="0031394E">
        <w:trPr>
          <w:jc w:val="center"/>
        </w:trPr>
        <w:tc>
          <w:tcPr>
            <w:tcW w:w="2451" w:type="dxa"/>
            <w:tcBorders>
              <w:top w:val="single" w:sz="4" w:space="0" w:color="auto"/>
              <w:left w:val="single" w:sz="4" w:space="0" w:color="auto"/>
              <w:bottom w:val="single" w:sz="4" w:space="0" w:color="auto"/>
              <w:right w:val="single" w:sz="4" w:space="0" w:color="auto"/>
            </w:tcBorders>
            <w:hideMark/>
          </w:tcPr>
          <w:p w14:paraId="4BB639EA"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Main 4:4:4 10</w:t>
            </w:r>
          </w:p>
        </w:tc>
        <w:tc>
          <w:tcPr>
            <w:tcW w:w="792" w:type="dxa"/>
            <w:tcBorders>
              <w:top w:val="single" w:sz="4" w:space="0" w:color="auto"/>
              <w:left w:val="single" w:sz="4" w:space="0" w:color="auto"/>
              <w:bottom w:val="single" w:sz="4" w:space="0" w:color="auto"/>
              <w:right w:val="single" w:sz="4" w:space="0" w:color="auto"/>
            </w:tcBorders>
            <w:vAlign w:val="center"/>
          </w:tcPr>
          <w:p w14:paraId="28D8A04C"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w:t>
            </w:r>
          </w:p>
        </w:tc>
        <w:tc>
          <w:tcPr>
            <w:tcW w:w="792" w:type="dxa"/>
            <w:tcBorders>
              <w:top w:val="single" w:sz="4" w:space="0" w:color="auto"/>
              <w:left w:val="single" w:sz="4" w:space="0" w:color="auto"/>
              <w:bottom w:val="single" w:sz="4" w:space="0" w:color="auto"/>
              <w:right w:val="single" w:sz="4" w:space="0" w:color="auto"/>
            </w:tcBorders>
            <w:vAlign w:val="center"/>
          </w:tcPr>
          <w:p w14:paraId="198A58BB"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0..2</w:t>
            </w:r>
          </w:p>
        </w:tc>
        <w:tc>
          <w:tcPr>
            <w:tcW w:w="2016" w:type="dxa"/>
            <w:tcBorders>
              <w:top w:val="single" w:sz="4" w:space="0" w:color="auto"/>
              <w:left w:val="single" w:sz="4" w:space="0" w:color="auto"/>
              <w:bottom w:val="single" w:sz="4" w:space="0" w:color="auto"/>
              <w:right w:val="single" w:sz="4" w:space="0" w:color="auto"/>
            </w:tcBorders>
            <w:vAlign w:val="center"/>
          </w:tcPr>
          <w:p w14:paraId="6B7ABE98"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w:t>
            </w:r>
          </w:p>
        </w:tc>
        <w:tc>
          <w:tcPr>
            <w:tcW w:w="792" w:type="dxa"/>
            <w:tcBorders>
              <w:top w:val="single" w:sz="4" w:space="0" w:color="auto"/>
              <w:left w:val="single" w:sz="4" w:space="0" w:color="auto"/>
              <w:bottom w:val="single" w:sz="4" w:space="0" w:color="auto"/>
              <w:right w:val="single" w:sz="4" w:space="0" w:color="auto"/>
            </w:tcBorders>
            <w:vAlign w:val="center"/>
          </w:tcPr>
          <w:p w14:paraId="5EEEC40E"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0</w:t>
            </w:r>
          </w:p>
        </w:tc>
        <w:tc>
          <w:tcPr>
            <w:tcW w:w="792" w:type="dxa"/>
            <w:tcBorders>
              <w:top w:val="single" w:sz="4" w:space="0" w:color="auto"/>
              <w:left w:val="single" w:sz="4" w:space="0" w:color="auto"/>
              <w:bottom w:val="single" w:sz="4" w:space="0" w:color="auto"/>
              <w:right w:val="single" w:sz="4" w:space="0" w:color="auto"/>
            </w:tcBorders>
          </w:tcPr>
          <w:p w14:paraId="08E42A3A"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w:t>
            </w:r>
          </w:p>
        </w:tc>
      </w:tr>
      <w:tr w:rsidR="009A0AAE" w:rsidRPr="001233EA" w14:paraId="71BBB694" w14:textId="77777777" w:rsidTr="0031394E">
        <w:trPr>
          <w:jc w:val="center"/>
        </w:trPr>
        <w:tc>
          <w:tcPr>
            <w:tcW w:w="2451" w:type="dxa"/>
            <w:tcBorders>
              <w:top w:val="single" w:sz="4" w:space="0" w:color="auto"/>
              <w:left w:val="single" w:sz="4" w:space="0" w:color="auto"/>
              <w:bottom w:val="single" w:sz="4" w:space="0" w:color="auto"/>
              <w:right w:val="single" w:sz="4" w:space="0" w:color="auto"/>
            </w:tcBorders>
            <w:hideMark/>
          </w:tcPr>
          <w:p w14:paraId="61A14925"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Main 4:4:4 12</w:t>
            </w:r>
          </w:p>
        </w:tc>
        <w:tc>
          <w:tcPr>
            <w:tcW w:w="792" w:type="dxa"/>
            <w:tcBorders>
              <w:top w:val="single" w:sz="4" w:space="0" w:color="auto"/>
              <w:left w:val="single" w:sz="4" w:space="0" w:color="auto"/>
              <w:bottom w:val="single" w:sz="4" w:space="0" w:color="auto"/>
              <w:right w:val="single" w:sz="4" w:space="0" w:color="auto"/>
            </w:tcBorders>
            <w:vAlign w:val="center"/>
          </w:tcPr>
          <w:p w14:paraId="037FEF28"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w:t>
            </w:r>
          </w:p>
        </w:tc>
        <w:tc>
          <w:tcPr>
            <w:tcW w:w="792" w:type="dxa"/>
            <w:tcBorders>
              <w:top w:val="single" w:sz="4" w:space="0" w:color="auto"/>
              <w:left w:val="single" w:sz="4" w:space="0" w:color="auto"/>
              <w:bottom w:val="single" w:sz="4" w:space="0" w:color="auto"/>
              <w:right w:val="single" w:sz="4" w:space="0" w:color="auto"/>
            </w:tcBorders>
            <w:vAlign w:val="center"/>
          </w:tcPr>
          <w:p w14:paraId="5E06756C"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0..4</w:t>
            </w:r>
          </w:p>
        </w:tc>
        <w:tc>
          <w:tcPr>
            <w:tcW w:w="2016" w:type="dxa"/>
            <w:tcBorders>
              <w:top w:val="single" w:sz="4" w:space="0" w:color="auto"/>
              <w:left w:val="single" w:sz="4" w:space="0" w:color="auto"/>
              <w:bottom w:val="single" w:sz="4" w:space="0" w:color="auto"/>
              <w:right w:val="single" w:sz="4" w:space="0" w:color="auto"/>
            </w:tcBorders>
            <w:vAlign w:val="center"/>
          </w:tcPr>
          <w:p w14:paraId="38D38A4D"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w:t>
            </w:r>
          </w:p>
        </w:tc>
        <w:tc>
          <w:tcPr>
            <w:tcW w:w="792" w:type="dxa"/>
            <w:tcBorders>
              <w:top w:val="single" w:sz="4" w:space="0" w:color="auto"/>
              <w:left w:val="single" w:sz="4" w:space="0" w:color="auto"/>
              <w:bottom w:val="single" w:sz="4" w:space="0" w:color="auto"/>
              <w:right w:val="single" w:sz="4" w:space="0" w:color="auto"/>
            </w:tcBorders>
            <w:vAlign w:val="center"/>
          </w:tcPr>
          <w:p w14:paraId="266D6C30"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0</w:t>
            </w:r>
          </w:p>
        </w:tc>
        <w:tc>
          <w:tcPr>
            <w:tcW w:w="792" w:type="dxa"/>
            <w:tcBorders>
              <w:top w:val="single" w:sz="4" w:space="0" w:color="auto"/>
              <w:left w:val="single" w:sz="4" w:space="0" w:color="auto"/>
              <w:bottom w:val="single" w:sz="4" w:space="0" w:color="auto"/>
              <w:right w:val="single" w:sz="4" w:space="0" w:color="auto"/>
            </w:tcBorders>
          </w:tcPr>
          <w:p w14:paraId="4EDC3A77"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w:t>
            </w:r>
          </w:p>
        </w:tc>
      </w:tr>
      <w:tr w:rsidR="009A0AAE" w:rsidRPr="001233EA" w14:paraId="0E258677" w14:textId="77777777" w:rsidTr="0031394E">
        <w:trPr>
          <w:jc w:val="center"/>
        </w:trPr>
        <w:tc>
          <w:tcPr>
            <w:tcW w:w="2451" w:type="dxa"/>
            <w:tcBorders>
              <w:top w:val="single" w:sz="4" w:space="0" w:color="auto"/>
              <w:left w:val="single" w:sz="4" w:space="0" w:color="auto"/>
              <w:bottom w:val="single" w:sz="4" w:space="0" w:color="auto"/>
              <w:right w:val="single" w:sz="4" w:space="0" w:color="auto"/>
            </w:tcBorders>
            <w:hideMark/>
          </w:tcPr>
          <w:p w14:paraId="49583351"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Main Intra</w:t>
            </w:r>
          </w:p>
        </w:tc>
        <w:tc>
          <w:tcPr>
            <w:tcW w:w="792" w:type="dxa"/>
            <w:tcBorders>
              <w:top w:val="single" w:sz="4" w:space="0" w:color="auto"/>
              <w:left w:val="single" w:sz="4" w:space="0" w:color="auto"/>
              <w:bottom w:val="single" w:sz="4" w:space="0" w:color="auto"/>
              <w:right w:val="single" w:sz="4" w:space="0" w:color="auto"/>
            </w:tcBorders>
            <w:vAlign w:val="center"/>
          </w:tcPr>
          <w:p w14:paraId="57B58576"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0 or 1</w:t>
            </w:r>
          </w:p>
        </w:tc>
        <w:tc>
          <w:tcPr>
            <w:tcW w:w="792" w:type="dxa"/>
            <w:tcBorders>
              <w:top w:val="single" w:sz="4" w:space="0" w:color="auto"/>
              <w:left w:val="single" w:sz="4" w:space="0" w:color="auto"/>
              <w:bottom w:val="single" w:sz="4" w:space="0" w:color="auto"/>
              <w:right w:val="single" w:sz="4" w:space="0" w:color="auto"/>
            </w:tcBorders>
            <w:vAlign w:val="center"/>
          </w:tcPr>
          <w:p w14:paraId="69CDF44E"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0</w:t>
            </w:r>
          </w:p>
        </w:tc>
        <w:tc>
          <w:tcPr>
            <w:tcW w:w="2016" w:type="dxa"/>
            <w:tcBorders>
              <w:top w:val="single" w:sz="4" w:space="0" w:color="auto"/>
              <w:left w:val="single" w:sz="4" w:space="0" w:color="auto"/>
              <w:bottom w:val="single" w:sz="4" w:space="0" w:color="auto"/>
              <w:right w:val="single" w:sz="4" w:space="0" w:color="auto"/>
            </w:tcBorders>
            <w:vAlign w:val="center"/>
          </w:tcPr>
          <w:p w14:paraId="1D223884"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tcPr>
          <w:p w14:paraId="44DEF42C"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0</w:t>
            </w:r>
          </w:p>
        </w:tc>
        <w:tc>
          <w:tcPr>
            <w:tcW w:w="792" w:type="dxa"/>
            <w:tcBorders>
              <w:top w:val="single" w:sz="4" w:space="0" w:color="auto"/>
              <w:left w:val="single" w:sz="4" w:space="0" w:color="auto"/>
              <w:bottom w:val="single" w:sz="4" w:space="0" w:color="auto"/>
              <w:right w:val="single" w:sz="4" w:space="0" w:color="auto"/>
            </w:tcBorders>
          </w:tcPr>
          <w:p w14:paraId="384A1C1E"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0</w:t>
            </w:r>
          </w:p>
        </w:tc>
      </w:tr>
      <w:tr w:rsidR="009A0AAE" w:rsidRPr="001233EA" w14:paraId="556FC0EC" w14:textId="77777777" w:rsidTr="0031394E">
        <w:trPr>
          <w:jc w:val="center"/>
        </w:trPr>
        <w:tc>
          <w:tcPr>
            <w:tcW w:w="2451" w:type="dxa"/>
            <w:tcBorders>
              <w:top w:val="single" w:sz="4" w:space="0" w:color="auto"/>
              <w:left w:val="single" w:sz="4" w:space="0" w:color="auto"/>
              <w:bottom w:val="single" w:sz="4" w:space="0" w:color="auto"/>
              <w:right w:val="single" w:sz="4" w:space="0" w:color="auto"/>
            </w:tcBorders>
            <w:hideMark/>
          </w:tcPr>
          <w:p w14:paraId="50A4355B"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Main 10 Intra</w:t>
            </w:r>
          </w:p>
        </w:tc>
        <w:tc>
          <w:tcPr>
            <w:tcW w:w="792" w:type="dxa"/>
            <w:tcBorders>
              <w:top w:val="single" w:sz="4" w:space="0" w:color="auto"/>
              <w:left w:val="single" w:sz="4" w:space="0" w:color="auto"/>
              <w:bottom w:val="single" w:sz="4" w:space="0" w:color="auto"/>
              <w:right w:val="single" w:sz="4" w:space="0" w:color="auto"/>
            </w:tcBorders>
            <w:vAlign w:val="center"/>
          </w:tcPr>
          <w:p w14:paraId="469FD1C1"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0 or 1</w:t>
            </w:r>
          </w:p>
        </w:tc>
        <w:tc>
          <w:tcPr>
            <w:tcW w:w="792" w:type="dxa"/>
            <w:tcBorders>
              <w:top w:val="single" w:sz="4" w:space="0" w:color="auto"/>
              <w:left w:val="single" w:sz="4" w:space="0" w:color="auto"/>
              <w:bottom w:val="single" w:sz="4" w:space="0" w:color="auto"/>
              <w:right w:val="single" w:sz="4" w:space="0" w:color="auto"/>
            </w:tcBorders>
            <w:vAlign w:val="center"/>
          </w:tcPr>
          <w:p w14:paraId="7C3EAFF4"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0..2</w:t>
            </w:r>
          </w:p>
        </w:tc>
        <w:tc>
          <w:tcPr>
            <w:tcW w:w="2016" w:type="dxa"/>
            <w:tcBorders>
              <w:top w:val="single" w:sz="4" w:space="0" w:color="auto"/>
              <w:left w:val="single" w:sz="4" w:space="0" w:color="auto"/>
              <w:bottom w:val="single" w:sz="4" w:space="0" w:color="auto"/>
              <w:right w:val="single" w:sz="4" w:space="0" w:color="auto"/>
            </w:tcBorders>
            <w:vAlign w:val="center"/>
          </w:tcPr>
          <w:p w14:paraId="0BF1117D"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tcPr>
          <w:p w14:paraId="3A38A6FA"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0</w:t>
            </w:r>
          </w:p>
        </w:tc>
        <w:tc>
          <w:tcPr>
            <w:tcW w:w="792" w:type="dxa"/>
            <w:tcBorders>
              <w:top w:val="single" w:sz="4" w:space="0" w:color="auto"/>
              <w:left w:val="single" w:sz="4" w:space="0" w:color="auto"/>
              <w:bottom w:val="single" w:sz="4" w:space="0" w:color="auto"/>
              <w:right w:val="single" w:sz="4" w:space="0" w:color="auto"/>
            </w:tcBorders>
          </w:tcPr>
          <w:p w14:paraId="2A6A9200"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0</w:t>
            </w:r>
          </w:p>
        </w:tc>
      </w:tr>
      <w:tr w:rsidR="009A0AAE" w:rsidRPr="001233EA" w14:paraId="21FD1149" w14:textId="77777777" w:rsidTr="0031394E">
        <w:trPr>
          <w:jc w:val="center"/>
        </w:trPr>
        <w:tc>
          <w:tcPr>
            <w:tcW w:w="2451" w:type="dxa"/>
            <w:tcBorders>
              <w:top w:val="single" w:sz="4" w:space="0" w:color="auto"/>
              <w:left w:val="single" w:sz="4" w:space="0" w:color="auto"/>
              <w:bottom w:val="single" w:sz="4" w:space="0" w:color="auto"/>
              <w:right w:val="single" w:sz="4" w:space="0" w:color="auto"/>
            </w:tcBorders>
            <w:hideMark/>
          </w:tcPr>
          <w:p w14:paraId="3B48FD0B"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Main 12 Intra</w:t>
            </w:r>
          </w:p>
        </w:tc>
        <w:tc>
          <w:tcPr>
            <w:tcW w:w="792" w:type="dxa"/>
            <w:tcBorders>
              <w:top w:val="single" w:sz="4" w:space="0" w:color="auto"/>
              <w:left w:val="single" w:sz="4" w:space="0" w:color="auto"/>
              <w:bottom w:val="single" w:sz="4" w:space="0" w:color="auto"/>
              <w:right w:val="single" w:sz="4" w:space="0" w:color="auto"/>
            </w:tcBorders>
            <w:vAlign w:val="center"/>
          </w:tcPr>
          <w:p w14:paraId="7A206AA1"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0 or 1</w:t>
            </w:r>
          </w:p>
        </w:tc>
        <w:tc>
          <w:tcPr>
            <w:tcW w:w="792" w:type="dxa"/>
            <w:tcBorders>
              <w:top w:val="single" w:sz="4" w:space="0" w:color="auto"/>
              <w:left w:val="single" w:sz="4" w:space="0" w:color="auto"/>
              <w:bottom w:val="single" w:sz="4" w:space="0" w:color="auto"/>
              <w:right w:val="single" w:sz="4" w:space="0" w:color="auto"/>
            </w:tcBorders>
            <w:vAlign w:val="center"/>
          </w:tcPr>
          <w:p w14:paraId="48A7A84F"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0..4</w:t>
            </w:r>
          </w:p>
        </w:tc>
        <w:tc>
          <w:tcPr>
            <w:tcW w:w="2016" w:type="dxa"/>
            <w:tcBorders>
              <w:top w:val="single" w:sz="4" w:space="0" w:color="auto"/>
              <w:left w:val="single" w:sz="4" w:space="0" w:color="auto"/>
              <w:bottom w:val="single" w:sz="4" w:space="0" w:color="auto"/>
              <w:right w:val="single" w:sz="4" w:space="0" w:color="auto"/>
            </w:tcBorders>
            <w:vAlign w:val="center"/>
          </w:tcPr>
          <w:p w14:paraId="62F0C86C"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tcPr>
          <w:p w14:paraId="4A45BC63"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0</w:t>
            </w:r>
          </w:p>
        </w:tc>
        <w:tc>
          <w:tcPr>
            <w:tcW w:w="792" w:type="dxa"/>
            <w:tcBorders>
              <w:top w:val="single" w:sz="4" w:space="0" w:color="auto"/>
              <w:left w:val="single" w:sz="4" w:space="0" w:color="auto"/>
              <w:bottom w:val="single" w:sz="4" w:space="0" w:color="auto"/>
              <w:right w:val="single" w:sz="4" w:space="0" w:color="auto"/>
            </w:tcBorders>
          </w:tcPr>
          <w:p w14:paraId="7059040B"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0</w:t>
            </w:r>
          </w:p>
        </w:tc>
      </w:tr>
      <w:tr w:rsidR="009A0AAE" w:rsidRPr="001233EA" w14:paraId="1EFFAEBE" w14:textId="77777777" w:rsidTr="0031394E">
        <w:trPr>
          <w:jc w:val="center"/>
        </w:trPr>
        <w:tc>
          <w:tcPr>
            <w:tcW w:w="2451" w:type="dxa"/>
            <w:tcBorders>
              <w:top w:val="single" w:sz="4" w:space="0" w:color="auto"/>
              <w:left w:val="single" w:sz="4" w:space="0" w:color="auto"/>
              <w:bottom w:val="single" w:sz="4" w:space="0" w:color="auto"/>
              <w:right w:val="single" w:sz="4" w:space="0" w:color="auto"/>
            </w:tcBorders>
            <w:hideMark/>
          </w:tcPr>
          <w:p w14:paraId="048CD798"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Main 4:2:2 10 Intra</w:t>
            </w:r>
          </w:p>
        </w:tc>
        <w:tc>
          <w:tcPr>
            <w:tcW w:w="792" w:type="dxa"/>
            <w:tcBorders>
              <w:top w:val="single" w:sz="4" w:space="0" w:color="auto"/>
              <w:left w:val="single" w:sz="4" w:space="0" w:color="auto"/>
              <w:bottom w:val="single" w:sz="4" w:space="0" w:color="auto"/>
              <w:right w:val="single" w:sz="4" w:space="0" w:color="auto"/>
            </w:tcBorders>
            <w:vAlign w:val="center"/>
          </w:tcPr>
          <w:p w14:paraId="2A378CEE"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0..2</w:t>
            </w:r>
          </w:p>
        </w:tc>
        <w:tc>
          <w:tcPr>
            <w:tcW w:w="792" w:type="dxa"/>
            <w:tcBorders>
              <w:top w:val="single" w:sz="4" w:space="0" w:color="auto"/>
              <w:left w:val="single" w:sz="4" w:space="0" w:color="auto"/>
              <w:bottom w:val="single" w:sz="4" w:space="0" w:color="auto"/>
              <w:right w:val="single" w:sz="4" w:space="0" w:color="auto"/>
            </w:tcBorders>
            <w:vAlign w:val="center"/>
          </w:tcPr>
          <w:p w14:paraId="30264E78"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0..2</w:t>
            </w:r>
          </w:p>
        </w:tc>
        <w:tc>
          <w:tcPr>
            <w:tcW w:w="2016" w:type="dxa"/>
            <w:tcBorders>
              <w:top w:val="single" w:sz="4" w:space="0" w:color="auto"/>
              <w:left w:val="single" w:sz="4" w:space="0" w:color="auto"/>
              <w:bottom w:val="single" w:sz="4" w:space="0" w:color="auto"/>
              <w:right w:val="single" w:sz="4" w:space="0" w:color="auto"/>
            </w:tcBorders>
            <w:vAlign w:val="center"/>
          </w:tcPr>
          <w:p w14:paraId="489D1A6D"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tcPr>
          <w:p w14:paraId="4E0B905A"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0</w:t>
            </w:r>
          </w:p>
        </w:tc>
        <w:tc>
          <w:tcPr>
            <w:tcW w:w="792" w:type="dxa"/>
            <w:tcBorders>
              <w:top w:val="single" w:sz="4" w:space="0" w:color="auto"/>
              <w:left w:val="single" w:sz="4" w:space="0" w:color="auto"/>
              <w:bottom w:val="single" w:sz="4" w:space="0" w:color="auto"/>
              <w:right w:val="single" w:sz="4" w:space="0" w:color="auto"/>
            </w:tcBorders>
          </w:tcPr>
          <w:p w14:paraId="2CADB4D9"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w:t>
            </w:r>
          </w:p>
        </w:tc>
      </w:tr>
      <w:tr w:rsidR="009A0AAE" w:rsidRPr="001233EA" w14:paraId="35B48BF8" w14:textId="77777777" w:rsidTr="0031394E">
        <w:trPr>
          <w:jc w:val="center"/>
        </w:trPr>
        <w:tc>
          <w:tcPr>
            <w:tcW w:w="2451" w:type="dxa"/>
            <w:tcBorders>
              <w:top w:val="single" w:sz="4" w:space="0" w:color="auto"/>
              <w:left w:val="single" w:sz="4" w:space="0" w:color="auto"/>
              <w:bottom w:val="single" w:sz="4" w:space="0" w:color="auto"/>
              <w:right w:val="single" w:sz="4" w:space="0" w:color="auto"/>
            </w:tcBorders>
            <w:hideMark/>
          </w:tcPr>
          <w:p w14:paraId="51DF748E"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Main 4:2:2 12 Intra</w:t>
            </w:r>
          </w:p>
        </w:tc>
        <w:tc>
          <w:tcPr>
            <w:tcW w:w="792" w:type="dxa"/>
            <w:tcBorders>
              <w:top w:val="single" w:sz="4" w:space="0" w:color="auto"/>
              <w:left w:val="single" w:sz="4" w:space="0" w:color="auto"/>
              <w:bottom w:val="single" w:sz="4" w:space="0" w:color="auto"/>
              <w:right w:val="single" w:sz="4" w:space="0" w:color="auto"/>
            </w:tcBorders>
            <w:vAlign w:val="center"/>
          </w:tcPr>
          <w:p w14:paraId="04875B02"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0..2</w:t>
            </w:r>
          </w:p>
        </w:tc>
        <w:tc>
          <w:tcPr>
            <w:tcW w:w="792" w:type="dxa"/>
            <w:tcBorders>
              <w:top w:val="single" w:sz="4" w:space="0" w:color="auto"/>
              <w:left w:val="single" w:sz="4" w:space="0" w:color="auto"/>
              <w:bottom w:val="single" w:sz="4" w:space="0" w:color="auto"/>
              <w:right w:val="single" w:sz="4" w:space="0" w:color="auto"/>
            </w:tcBorders>
            <w:vAlign w:val="center"/>
          </w:tcPr>
          <w:p w14:paraId="57BB1306"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0..4</w:t>
            </w:r>
          </w:p>
        </w:tc>
        <w:tc>
          <w:tcPr>
            <w:tcW w:w="2016" w:type="dxa"/>
            <w:tcBorders>
              <w:top w:val="single" w:sz="4" w:space="0" w:color="auto"/>
              <w:left w:val="single" w:sz="4" w:space="0" w:color="auto"/>
              <w:bottom w:val="single" w:sz="4" w:space="0" w:color="auto"/>
              <w:right w:val="single" w:sz="4" w:space="0" w:color="auto"/>
            </w:tcBorders>
            <w:vAlign w:val="center"/>
          </w:tcPr>
          <w:p w14:paraId="3ED5A8F8"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tcPr>
          <w:p w14:paraId="25BFF921"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0</w:t>
            </w:r>
          </w:p>
        </w:tc>
        <w:tc>
          <w:tcPr>
            <w:tcW w:w="792" w:type="dxa"/>
            <w:tcBorders>
              <w:top w:val="single" w:sz="4" w:space="0" w:color="auto"/>
              <w:left w:val="single" w:sz="4" w:space="0" w:color="auto"/>
              <w:bottom w:val="single" w:sz="4" w:space="0" w:color="auto"/>
              <w:right w:val="single" w:sz="4" w:space="0" w:color="auto"/>
            </w:tcBorders>
          </w:tcPr>
          <w:p w14:paraId="50C521F5"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w:t>
            </w:r>
          </w:p>
        </w:tc>
      </w:tr>
      <w:tr w:rsidR="009A0AAE" w:rsidRPr="001233EA" w14:paraId="28FD950C" w14:textId="77777777" w:rsidTr="0031394E">
        <w:trPr>
          <w:jc w:val="center"/>
        </w:trPr>
        <w:tc>
          <w:tcPr>
            <w:tcW w:w="2451" w:type="dxa"/>
            <w:tcBorders>
              <w:top w:val="single" w:sz="4" w:space="0" w:color="auto"/>
              <w:left w:val="single" w:sz="4" w:space="0" w:color="auto"/>
              <w:bottom w:val="single" w:sz="4" w:space="0" w:color="auto"/>
              <w:right w:val="single" w:sz="4" w:space="0" w:color="auto"/>
            </w:tcBorders>
          </w:tcPr>
          <w:p w14:paraId="6A6A8C5F"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Main 4:4:4 Intra</w:t>
            </w:r>
          </w:p>
        </w:tc>
        <w:tc>
          <w:tcPr>
            <w:tcW w:w="792" w:type="dxa"/>
            <w:tcBorders>
              <w:top w:val="single" w:sz="4" w:space="0" w:color="auto"/>
              <w:left w:val="single" w:sz="4" w:space="0" w:color="auto"/>
              <w:bottom w:val="single" w:sz="4" w:space="0" w:color="auto"/>
              <w:right w:val="single" w:sz="4" w:space="0" w:color="auto"/>
            </w:tcBorders>
          </w:tcPr>
          <w:p w14:paraId="14980C34"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w:t>
            </w:r>
          </w:p>
        </w:tc>
        <w:tc>
          <w:tcPr>
            <w:tcW w:w="792" w:type="dxa"/>
            <w:tcBorders>
              <w:top w:val="single" w:sz="4" w:space="0" w:color="auto"/>
              <w:left w:val="single" w:sz="4" w:space="0" w:color="auto"/>
              <w:bottom w:val="single" w:sz="4" w:space="0" w:color="auto"/>
              <w:right w:val="single" w:sz="4" w:space="0" w:color="auto"/>
            </w:tcBorders>
            <w:vAlign w:val="center"/>
          </w:tcPr>
          <w:p w14:paraId="2818EBC0"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0</w:t>
            </w:r>
          </w:p>
        </w:tc>
        <w:tc>
          <w:tcPr>
            <w:tcW w:w="2016" w:type="dxa"/>
            <w:tcBorders>
              <w:top w:val="single" w:sz="4" w:space="0" w:color="auto"/>
              <w:left w:val="single" w:sz="4" w:space="0" w:color="auto"/>
              <w:bottom w:val="single" w:sz="4" w:space="0" w:color="auto"/>
              <w:right w:val="single" w:sz="4" w:space="0" w:color="auto"/>
            </w:tcBorders>
          </w:tcPr>
          <w:p w14:paraId="5F18FBD1"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w:t>
            </w:r>
          </w:p>
        </w:tc>
        <w:tc>
          <w:tcPr>
            <w:tcW w:w="792" w:type="dxa"/>
            <w:tcBorders>
              <w:top w:val="single" w:sz="4" w:space="0" w:color="auto"/>
              <w:left w:val="single" w:sz="4" w:space="0" w:color="auto"/>
              <w:bottom w:val="single" w:sz="4" w:space="0" w:color="auto"/>
              <w:right w:val="single" w:sz="4" w:space="0" w:color="auto"/>
            </w:tcBorders>
            <w:vAlign w:val="center"/>
          </w:tcPr>
          <w:p w14:paraId="5C815D50"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0</w:t>
            </w:r>
          </w:p>
        </w:tc>
        <w:tc>
          <w:tcPr>
            <w:tcW w:w="792" w:type="dxa"/>
            <w:tcBorders>
              <w:top w:val="single" w:sz="4" w:space="0" w:color="auto"/>
              <w:left w:val="single" w:sz="4" w:space="0" w:color="auto"/>
              <w:bottom w:val="single" w:sz="4" w:space="0" w:color="auto"/>
              <w:right w:val="single" w:sz="4" w:space="0" w:color="auto"/>
            </w:tcBorders>
          </w:tcPr>
          <w:p w14:paraId="69E59E7A"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w:t>
            </w:r>
          </w:p>
        </w:tc>
      </w:tr>
      <w:tr w:rsidR="009A0AAE" w:rsidRPr="001233EA" w14:paraId="07CEEE4A" w14:textId="77777777" w:rsidTr="0031394E">
        <w:trPr>
          <w:jc w:val="center"/>
        </w:trPr>
        <w:tc>
          <w:tcPr>
            <w:tcW w:w="2451" w:type="dxa"/>
            <w:tcBorders>
              <w:top w:val="single" w:sz="4" w:space="0" w:color="auto"/>
              <w:left w:val="single" w:sz="4" w:space="0" w:color="auto"/>
              <w:bottom w:val="single" w:sz="4" w:space="0" w:color="auto"/>
              <w:right w:val="single" w:sz="4" w:space="0" w:color="auto"/>
            </w:tcBorders>
            <w:hideMark/>
          </w:tcPr>
          <w:p w14:paraId="234BC853"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Main 4:4:4 10 Intra</w:t>
            </w:r>
          </w:p>
        </w:tc>
        <w:tc>
          <w:tcPr>
            <w:tcW w:w="792" w:type="dxa"/>
            <w:tcBorders>
              <w:top w:val="single" w:sz="4" w:space="0" w:color="auto"/>
              <w:left w:val="single" w:sz="4" w:space="0" w:color="auto"/>
              <w:bottom w:val="single" w:sz="4" w:space="0" w:color="auto"/>
              <w:right w:val="single" w:sz="4" w:space="0" w:color="auto"/>
            </w:tcBorders>
          </w:tcPr>
          <w:p w14:paraId="2D50DF43"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w:t>
            </w:r>
          </w:p>
        </w:tc>
        <w:tc>
          <w:tcPr>
            <w:tcW w:w="792" w:type="dxa"/>
            <w:tcBorders>
              <w:top w:val="single" w:sz="4" w:space="0" w:color="auto"/>
              <w:left w:val="single" w:sz="4" w:space="0" w:color="auto"/>
              <w:bottom w:val="single" w:sz="4" w:space="0" w:color="auto"/>
              <w:right w:val="single" w:sz="4" w:space="0" w:color="auto"/>
            </w:tcBorders>
            <w:vAlign w:val="center"/>
          </w:tcPr>
          <w:p w14:paraId="1291CF48"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0..2</w:t>
            </w:r>
          </w:p>
        </w:tc>
        <w:tc>
          <w:tcPr>
            <w:tcW w:w="2016" w:type="dxa"/>
            <w:tcBorders>
              <w:top w:val="single" w:sz="4" w:space="0" w:color="auto"/>
              <w:left w:val="single" w:sz="4" w:space="0" w:color="auto"/>
              <w:bottom w:val="single" w:sz="4" w:space="0" w:color="auto"/>
              <w:right w:val="single" w:sz="4" w:space="0" w:color="auto"/>
            </w:tcBorders>
          </w:tcPr>
          <w:p w14:paraId="7EC9AAA2"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w:t>
            </w:r>
          </w:p>
        </w:tc>
        <w:tc>
          <w:tcPr>
            <w:tcW w:w="792" w:type="dxa"/>
            <w:tcBorders>
              <w:top w:val="single" w:sz="4" w:space="0" w:color="auto"/>
              <w:left w:val="single" w:sz="4" w:space="0" w:color="auto"/>
              <w:bottom w:val="single" w:sz="4" w:space="0" w:color="auto"/>
              <w:right w:val="single" w:sz="4" w:space="0" w:color="auto"/>
            </w:tcBorders>
            <w:vAlign w:val="center"/>
          </w:tcPr>
          <w:p w14:paraId="19A412DF"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0</w:t>
            </w:r>
          </w:p>
        </w:tc>
        <w:tc>
          <w:tcPr>
            <w:tcW w:w="792" w:type="dxa"/>
            <w:tcBorders>
              <w:top w:val="single" w:sz="4" w:space="0" w:color="auto"/>
              <w:left w:val="single" w:sz="4" w:space="0" w:color="auto"/>
              <w:bottom w:val="single" w:sz="4" w:space="0" w:color="auto"/>
              <w:right w:val="single" w:sz="4" w:space="0" w:color="auto"/>
            </w:tcBorders>
          </w:tcPr>
          <w:p w14:paraId="4674BEF7"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w:t>
            </w:r>
          </w:p>
        </w:tc>
      </w:tr>
      <w:tr w:rsidR="009A0AAE" w:rsidRPr="001233EA" w14:paraId="7230CE96" w14:textId="77777777" w:rsidTr="0031394E">
        <w:trPr>
          <w:jc w:val="center"/>
        </w:trPr>
        <w:tc>
          <w:tcPr>
            <w:tcW w:w="2451" w:type="dxa"/>
            <w:tcBorders>
              <w:top w:val="single" w:sz="4" w:space="0" w:color="auto"/>
              <w:left w:val="single" w:sz="4" w:space="0" w:color="auto"/>
              <w:bottom w:val="single" w:sz="4" w:space="0" w:color="auto"/>
              <w:right w:val="single" w:sz="4" w:space="0" w:color="auto"/>
            </w:tcBorders>
            <w:hideMark/>
          </w:tcPr>
          <w:p w14:paraId="28983738"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Main 4:4:4 12 Intra</w:t>
            </w:r>
          </w:p>
        </w:tc>
        <w:tc>
          <w:tcPr>
            <w:tcW w:w="792" w:type="dxa"/>
            <w:tcBorders>
              <w:top w:val="single" w:sz="4" w:space="0" w:color="auto"/>
              <w:left w:val="single" w:sz="4" w:space="0" w:color="auto"/>
              <w:bottom w:val="single" w:sz="4" w:space="0" w:color="auto"/>
              <w:right w:val="single" w:sz="4" w:space="0" w:color="auto"/>
            </w:tcBorders>
          </w:tcPr>
          <w:p w14:paraId="728B2ADE"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w:t>
            </w:r>
          </w:p>
        </w:tc>
        <w:tc>
          <w:tcPr>
            <w:tcW w:w="792" w:type="dxa"/>
            <w:tcBorders>
              <w:top w:val="single" w:sz="4" w:space="0" w:color="auto"/>
              <w:left w:val="single" w:sz="4" w:space="0" w:color="auto"/>
              <w:bottom w:val="single" w:sz="4" w:space="0" w:color="auto"/>
              <w:right w:val="single" w:sz="4" w:space="0" w:color="auto"/>
            </w:tcBorders>
            <w:vAlign w:val="center"/>
          </w:tcPr>
          <w:p w14:paraId="5FF88A72"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0..4</w:t>
            </w:r>
          </w:p>
        </w:tc>
        <w:tc>
          <w:tcPr>
            <w:tcW w:w="2016" w:type="dxa"/>
            <w:tcBorders>
              <w:top w:val="single" w:sz="4" w:space="0" w:color="auto"/>
              <w:left w:val="single" w:sz="4" w:space="0" w:color="auto"/>
              <w:bottom w:val="single" w:sz="4" w:space="0" w:color="auto"/>
              <w:right w:val="single" w:sz="4" w:space="0" w:color="auto"/>
            </w:tcBorders>
          </w:tcPr>
          <w:p w14:paraId="5CE424BC"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w:t>
            </w:r>
          </w:p>
        </w:tc>
        <w:tc>
          <w:tcPr>
            <w:tcW w:w="792" w:type="dxa"/>
            <w:tcBorders>
              <w:top w:val="single" w:sz="4" w:space="0" w:color="auto"/>
              <w:left w:val="single" w:sz="4" w:space="0" w:color="auto"/>
              <w:bottom w:val="single" w:sz="4" w:space="0" w:color="auto"/>
              <w:right w:val="single" w:sz="4" w:space="0" w:color="auto"/>
            </w:tcBorders>
            <w:vAlign w:val="center"/>
          </w:tcPr>
          <w:p w14:paraId="37621AA9"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0</w:t>
            </w:r>
          </w:p>
        </w:tc>
        <w:tc>
          <w:tcPr>
            <w:tcW w:w="792" w:type="dxa"/>
            <w:tcBorders>
              <w:top w:val="single" w:sz="4" w:space="0" w:color="auto"/>
              <w:left w:val="single" w:sz="4" w:space="0" w:color="auto"/>
              <w:bottom w:val="single" w:sz="4" w:space="0" w:color="auto"/>
              <w:right w:val="single" w:sz="4" w:space="0" w:color="auto"/>
            </w:tcBorders>
          </w:tcPr>
          <w:p w14:paraId="49A5A17B"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w:t>
            </w:r>
          </w:p>
        </w:tc>
      </w:tr>
      <w:tr w:rsidR="009A0AAE" w:rsidRPr="001233EA" w14:paraId="40B3BA00" w14:textId="77777777" w:rsidTr="0031394E">
        <w:trPr>
          <w:jc w:val="center"/>
        </w:trPr>
        <w:tc>
          <w:tcPr>
            <w:tcW w:w="2451" w:type="dxa"/>
            <w:tcBorders>
              <w:top w:val="single" w:sz="4" w:space="0" w:color="auto"/>
              <w:left w:val="single" w:sz="4" w:space="0" w:color="auto"/>
              <w:bottom w:val="single" w:sz="4" w:space="0" w:color="auto"/>
              <w:right w:val="single" w:sz="4" w:space="0" w:color="auto"/>
            </w:tcBorders>
            <w:hideMark/>
          </w:tcPr>
          <w:p w14:paraId="557247B4"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Main 4:4:4 16 Intra</w:t>
            </w:r>
          </w:p>
        </w:tc>
        <w:tc>
          <w:tcPr>
            <w:tcW w:w="792" w:type="dxa"/>
            <w:tcBorders>
              <w:top w:val="single" w:sz="4" w:space="0" w:color="auto"/>
              <w:left w:val="single" w:sz="4" w:space="0" w:color="auto"/>
              <w:bottom w:val="single" w:sz="4" w:space="0" w:color="auto"/>
              <w:right w:val="single" w:sz="4" w:space="0" w:color="auto"/>
            </w:tcBorders>
          </w:tcPr>
          <w:p w14:paraId="1C359DEF"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w:t>
            </w:r>
          </w:p>
        </w:tc>
        <w:tc>
          <w:tcPr>
            <w:tcW w:w="792" w:type="dxa"/>
            <w:tcBorders>
              <w:top w:val="single" w:sz="4" w:space="0" w:color="auto"/>
              <w:left w:val="single" w:sz="4" w:space="0" w:color="auto"/>
              <w:bottom w:val="single" w:sz="4" w:space="0" w:color="auto"/>
              <w:right w:val="single" w:sz="4" w:space="0" w:color="auto"/>
            </w:tcBorders>
            <w:vAlign w:val="center"/>
          </w:tcPr>
          <w:p w14:paraId="4FF88F9F"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w:t>
            </w:r>
          </w:p>
        </w:tc>
        <w:tc>
          <w:tcPr>
            <w:tcW w:w="2016" w:type="dxa"/>
            <w:tcBorders>
              <w:top w:val="single" w:sz="4" w:space="0" w:color="auto"/>
              <w:left w:val="single" w:sz="4" w:space="0" w:color="auto"/>
              <w:bottom w:val="single" w:sz="4" w:space="0" w:color="auto"/>
              <w:right w:val="single" w:sz="4" w:space="0" w:color="auto"/>
            </w:tcBorders>
          </w:tcPr>
          <w:p w14:paraId="0DAAB0A4"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w:t>
            </w:r>
          </w:p>
        </w:tc>
        <w:tc>
          <w:tcPr>
            <w:tcW w:w="792" w:type="dxa"/>
            <w:tcBorders>
              <w:top w:val="single" w:sz="4" w:space="0" w:color="auto"/>
              <w:left w:val="single" w:sz="4" w:space="0" w:color="auto"/>
              <w:bottom w:val="single" w:sz="4" w:space="0" w:color="auto"/>
              <w:right w:val="single" w:sz="4" w:space="0" w:color="auto"/>
            </w:tcBorders>
            <w:vAlign w:val="center"/>
          </w:tcPr>
          <w:p w14:paraId="684729F0"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w:t>
            </w:r>
          </w:p>
        </w:tc>
        <w:tc>
          <w:tcPr>
            <w:tcW w:w="792" w:type="dxa"/>
            <w:tcBorders>
              <w:top w:val="single" w:sz="4" w:space="0" w:color="auto"/>
              <w:left w:val="single" w:sz="4" w:space="0" w:color="auto"/>
              <w:bottom w:val="single" w:sz="4" w:space="0" w:color="auto"/>
              <w:right w:val="single" w:sz="4" w:space="0" w:color="auto"/>
            </w:tcBorders>
          </w:tcPr>
          <w:p w14:paraId="0D20DC65"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w:t>
            </w:r>
          </w:p>
        </w:tc>
      </w:tr>
      <w:tr w:rsidR="009A0AAE" w:rsidRPr="001233EA" w14:paraId="246DBF51" w14:textId="77777777" w:rsidTr="0031394E">
        <w:trPr>
          <w:jc w:val="center"/>
        </w:trPr>
        <w:tc>
          <w:tcPr>
            <w:tcW w:w="2451" w:type="dxa"/>
            <w:tcBorders>
              <w:top w:val="single" w:sz="4" w:space="0" w:color="auto"/>
              <w:left w:val="single" w:sz="4" w:space="0" w:color="auto"/>
              <w:bottom w:val="single" w:sz="4" w:space="0" w:color="auto"/>
              <w:right w:val="single" w:sz="4" w:space="0" w:color="auto"/>
            </w:tcBorders>
          </w:tcPr>
          <w:p w14:paraId="49F36B64"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Main 4:4:4 Still Picture</w:t>
            </w:r>
          </w:p>
        </w:tc>
        <w:tc>
          <w:tcPr>
            <w:tcW w:w="792" w:type="dxa"/>
            <w:tcBorders>
              <w:top w:val="single" w:sz="4" w:space="0" w:color="auto"/>
              <w:left w:val="single" w:sz="4" w:space="0" w:color="auto"/>
              <w:bottom w:val="single" w:sz="4" w:space="0" w:color="auto"/>
              <w:right w:val="single" w:sz="4" w:space="0" w:color="auto"/>
            </w:tcBorders>
          </w:tcPr>
          <w:p w14:paraId="1A6BA98E"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w:t>
            </w:r>
          </w:p>
        </w:tc>
        <w:tc>
          <w:tcPr>
            <w:tcW w:w="792" w:type="dxa"/>
            <w:tcBorders>
              <w:top w:val="single" w:sz="4" w:space="0" w:color="auto"/>
              <w:left w:val="single" w:sz="4" w:space="0" w:color="auto"/>
              <w:bottom w:val="single" w:sz="4" w:space="0" w:color="auto"/>
              <w:right w:val="single" w:sz="4" w:space="0" w:color="auto"/>
            </w:tcBorders>
            <w:vAlign w:val="center"/>
          </w:tcPr>
          <w:p w14:paraId="2F547857"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0</w:t>
            </w:r>
          </w:p>
        </w:tc>
        <w:tc>
          <w:tcPr>
            <w:tcW w:w="2016" w:type="dxa"/>
            <w:tcBorders>
              <w:top w:val="single" w:sz="4" w:space="0" w:color="auto"/>
              <w:left w:val="single" w:sz="4" w:space="0" w:color="auto"/>
              <w:bottom w:val="single" w:sz="4" w:space="0" w:color="auto"/>
              <w:right w:val="single" w:sz="4" w:space="0" w:color="auto"/>
            </w:tcBorders>
          </w:tcPr>
          <w:p w14:paraId="56996D95"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w:t>
            </w:r>
          </w:p>
        </w:tc>
        <w:tc>
          <w:tcPr>
            <w:tcW w:w="792" w:type="dxa"/>
            <w:tcBorders>
              <w:top w:val="single" w:sz="4" w:space="0" w:color="auto"/>
              <w:left w:val="single" w:sz="4" w:space="0" w:color="auto"/>
              <w:bottom w:val="single" w:sz="4" w:space="0" w:color="auto"/>
              <w:right w:val="single" w:sz="4" w:space="0" w:color="auto"/>
            </w:tcBorders>
            <w:vAlign w:val="center"/>
          </w:tcPr>
          <w:p w14:paraId="570DCE03"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0</w:t>
            </w:r>
          </w:p>
        </w:tc>
        <w:tc>
          <w:tcPr>
            <w:tcW w:w="792" w:type="dxa"/>
            <w:tcBorders>
              <w:top w:val="single" w:sz="4" w:space="0" w:color="auto"/>
              <w:left w:val="single" w:sz="4" w:space="0" w:color="auto"/>
              <w:bottom w:val="single" w:sz="4" w:space="0" w:color="auto"/>
              <w:right w:val="single" w:sz="4" w:space="0" w:color="auto"/>
            </w:tcBorders>
          </w:tcPr>
          <w:p w14:paraId="47A51D9C"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w:t>
            </w:r>
          </w:p>
        </w:tc>
      </w:tr>
      <w:tr w:rsidR="009A0AAE" w:rsidRPr="001233EA" w14:paraId="0758D077" w14:textId="77777777" w:rsidTr="0031394E">
        <w:trPr>
          <w:jc w:val="center"/>
        </w:trPr>
        <w:tc>
          <w:tcPr>
            <w:tcW w:w="2451" w:type="dxa"/>
            <w:tcBorders>
              <w:top w:val="single" w:sz="4" w:space="0" w:color="auto"/>
              <w:left w:val="single" w:sz="4" w:space="0" w:color="auto"/>
              <w:bottom w:val="single" w:sz="4" w:space="0" w:color="auto"/>
              <w:right w:val="single" w:sz="4" w:space="0" w:color="auto"/>
            </w:tcBorders>
          </w:tcPr>
          <w:p w14:paraId="21515182"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Main 4:4:4 16 Still Picture</w:t>
            </w:r>
          </w:p>
        </w:tc>
        <w:tc>
          <w:tcPr>
            <w:tcW w:w="792" w:type="dxa"/>
            <w:tcBorders>
              <w:top w:val="single" w:sz="4" w:space="0" w:color="auto"/>
              <w:left w:val="single" w:sz="4" w:space="0" w:color="auto"/>
              <w:bottom w:val="single" w:sz="4" w:space="0" w:color="auto"/>
              <w:right w:val="single" w:sz="4" w:space="0" w:color="auto"/>
            </w:tcBorders>
          </w:tcPr>
          <w:p w14:paraId="47B09BDA"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w:t>
            </w:r>
          </w:p>
        </w:tc>
        <w:tc>
          <w:tcPr>
            <w:tcW w:w="792" w:type="dxa"/>
            <w:tcBorders>
              <w:top w:val="single" w:sz="4" w:space="0" w:color="auto"/>
              <w:left w:val="single" w:sz="4" w:space="0" w:color="auto"/>
              <w:bottom w:val="single" w:sz="4" w:space="0" w:color="auto"/>
              <w:right w:val="single" w:sz="4" w:space="0" w:color="auto"/>
            </w:tcBorders>
            <w:vAlign w:val="center"/>
          </w:tcPr>
          <w:p w14:paraId="5D57D9CD"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w:t>
            </w:r>
          </w:p>
        </w:tc>
        <w:tc>
          <w:tcPr>
            <w:tcW w:w="2016" w:type="dxa"/>
            <w:tcBorders>
              <w:top w:val="single" w:sz="4" w:space="0" w:color="auto"/>
              <w:left w:val="single" w:sz="4" w:space="0" w:color="auto"/>
              <w:bottom w:val="single" w:sz="4" w:space="0" w:color="auto"/>
              <w:right w:val="single" w:sz="4" w:space="0" w:color="auto"/>
            </w:tcBorders>
          </w:tcPr>
          <w:p w14:paraId="0E4B84FD"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w:t>
            </w:r>
          </w:p>
        </w:tc>
        <w:tc>
          <w:tcPr>
            <w:tcW w:w="792" w:type="dxa"/>
            <w:tcBorders>
              <w:top w:val="single" w:sz="4" w:space="0" w:color="auto"/>
              <w:left w:val="single" w:sz="4" w:space="0" w:color="auto"/>
              <w:bottom w:val="single" w:sz="4" w:space="0" w:color="auto"/>
              <w:right w:val="single" w:sz="4" w:space="0" w:color="auto"/>
            </w:tcBorders>
            <w:vAlign w:val="center"/>
          </w:tcPr>
          <w:p w14:paraId="02398687"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w:t>
            </w:r>
          </w:p>
        </w:tc>
        <w:tc>
          <w:tcPr>
            <w:tcW w:w="792" w:type="dxa"/>
            <w:tcBorders>
              <w:top w:val="single" w:sz="4" w:space="0" w:color="auto"/>
              <w:left w:val="single" w:sz="4" w:space="0" w:color="auto"/>
              <w:bottom w:val="single" w:sz="4" w:space="0" w:color="auto"/>
              <w:right w:val="single" w:sz="4" w:space="0" w:color="auto"/>
            </w:tcBorders>
          </w:tcPr>
          <w:p w14:paraId="73EA8763" w14:textId="77777777" w:rsidR="009A0AAE" w:rsidRPr="001233EA" w:rsidRDefault="009A0AAE" w:rsidP="0031394E">
            <w:pPr>
              <w:keepNext/>
              <w:keepLines/>
              <w:spacing w:beforeLines="25" w:before="60" w:afterLines="25" w:after="60"/>
              <w:jc w:val="center"/>
              <w:textAlignment w:val="auto"/>
              <w:rPr>
                <w:lang w:eastAsia="ko-KR"/>
              </w:rPr>
            </w:pPr>
            <w:r w:rsidRPr="001233EA">
              <w:rPr>
                <w:lang w:eastAsia="ko-KR"/>
              </w:rPr>
              <w:t>–</w:t>
            </w:r>
          </w:p>
        </w:tc>
      </w:tr>
    </w:tbl>
    <w:p w14:paraId="12F8B36A" w14:textId="77777777" w:rsidR="009A0AAE" w:rsidRDefault="009A0AAE" w:rsidP="004B662D">
      <w:pPr>
        <w:jc w:val="both"/>
      </w:pPr>
    </w:p>
    <w:p w14:paraId="11F589AF" w14:textId="77777777" w:rsidR="009A0AAE" w:rsidRPr="001233EA" w:rsidRDefault="009A0AAE" w:rsidP="009A0AAE">
      <w:pPr>
        <w:pStyle w:val="Caption"/>
        <w:rPr>
          <w:lang w:val="en-CA"/>
        </w:rPr>
      </w:pPr>
      <w:bookmarkStart w:id="192" w:name="_Ref384535561"/>
      <w:bookmarkStart w:id="193" w:name="_Ref384535554"/>
      <w:bookmarkStart w:id="194" w:name="_Toc390728426"/>
      <w:bookmarkStart w:id="195" w:name="_Toc452007890"/>
      <w:r w:rsidRPr="001233EA">
        <w:rPr>
          <w:lang w:val="en-CA"/>
        </w:rPr>
        <w:lastRenderedPageBreak/>
        <w:t>Table A.</w:t>
      </w:r>
      <w:r w:rsidRPr="001233EA">
        <w:rPr>
          <w:lang w:val="en-CA"/>
        </w:rPr>
        <w:fldChar w:fldCharType="begin"/>
      </w:r>
      <w:r w:rsidRPr="001233EA">
        <w:rPr>
          <w:lang w:val="en-CA"/>
        </w:rPr>
        <w:instrText xml:space="preserve"> SEQ Table \* ARABIC </w:instrText>
      </w:r>
      <w:r w:rsidRPr="001233EA">
        <w:rPr>
          <w:lang w:val="en-CA"/>
        </w:rPr>
        <w:fldChar w:fldCharType="separate"/>
      </w:r>
      <w:r>
        <w:rPr>
          <w:noProof/>
          <w:lang w:val="en-CA"/>
        </w:rPr>
        <w:t>2</w:t>
      </w:r>
      <w:r w:rsidRPr="001233EA">
        <w:rPr>
          <w:lang w:val="en-CA"/>
        </w:rPr>
        <w:fldChar w:fldCharType="end"/>
      </w:r>
      <w:bookmarkEnd w:id="192"/>
      <w:r w:rsidRPr="001233EA">
        <w:rPr>
          <w:lang w:val="en-CA"/>
        </w:rPr>
        <w:t xml:space="preserve"> – </w:t>
      </w:r>
      <w:proofErr w:type="spellStart"/>
      <w:r w:rsidRPr="001233EA">
        <w:rPr>
          <w:lang w:val="en-CA"/>
        </w:rPr>
        <w:t>Bitstream</w:t>
      </w:r>
      <w:proofErr w:type="spellEnd"/>
      <w:r w:rsidRPr="001233EA">
        <w:rPr>
          <w:lang w:val="en-CA"/>
        </w:rPr>
        <w:t xml:space="preserve"> indications for conformance to format range extensions profiles</w:t>
      </w:r>
      <w:bookmarkEnd w:id="193"/>
      <w:bookmarkEnd w:id="194"/>
      <w:bookmarkEnd w:id="195"/>
    </w:p>
    <w:tbl>
      <w:tblPr>
        <w:tblW w:w="95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A0" w:firstRow="1" w:lastRow="0" w:firstColumn="1" w:lastColumn="0" w:noHBand="0" w:noVBand="1"/>
      </w:tblPr>
      <w:tblGrid>
        <w:gridCol w:w="2451"/>
        <w:gridCol w:w="792"/>
        <w:gridCol w:w="792"/>
        <w:gridCol w:w="792"/>
        <w:gridCol w:w="792"/>
        <w:gridCol w:w="792"/>
        <w:gridCol w:w="792"/>
        <w:gridCol w:w="792"/>
        <w:gridCol w:w="792"/>
        <w:gridCol w:w="792"/>
        <w:tblGridChange w:id="196">
          <w:tblGrid>
            <w:gridCol w:w="2451"/>
            <w:gridCol w:w="792"/>
            <w:gridCol w:w="792"/>
            <w:gridCol w:w="792"/>
            <w:gridCol w:w="792"/>
            <w:gridCol w:w="792"/>
            <w:gridCol w:w="792"/>
            <w:gridCol w:w="792"/>
            <w:gridCol w:w="792"/>
            <w:gridCol w:w="792"/>
          </w:tblGrid>
        </w:tblGridChange>
      </w:tblGrid>
      <w:tr w:rsidR="009A0AAE" w:rsidRPr="001233EA" w14:paraId="546703E4" w14:textId="77777777" w:rsidTr="009A0AAE">
        <w:trPr>
          <w:cantSplit/>
          <w:trHeight w:val="3943"/>
          <w:jc w:val="center"/>
        </w:trPr>
        <w:tc>
          <w:tcPr>
            <w:tcW w:w="2451" w:type="dxa"/>
            <w:tcBorders>
              <w:top w:val="single" w:sz="4" w:space="0" w:color="auto"/>
              <w:left w:val="single" w:sz="4" w:space="0" w:color="auto"/>
              <w:bottom w:val="single" w:sz="4" w:space="0" w:color="auto"/>
              <w:right w:val="single" w:sz="4" w:space="0" w:color="auto"/>
            </w:tcBorders>
            <w:textDirection w:val="tbRl"/>
            <w:vAlign w:val="center"/>
            <w:hideMark/>
          </w:tcPr>
          <w:p w14:paraId="13AFAEAE" w14:textId="77777777" w:rsidR="009A0AAE" w:rsidRPr="001233EA" w:rsidRDefault="009A0AAE" w:rsidP="0031394E">
            <w:pPr>
              <w:keepNext/>
              <w:keepLines/>
              <w:spacing w:beforeLines="25" w:before="60" w:afterLines="25" w:after="60"/>
              <w:ind w:left="113" w:right="113"/>
              <w:textAlignment w:val="auto"/>
              <w:rPr>
                <w:b/>
                <w:bCs/>
                <w:lang w:eastAsia="ko-KR"/>
              </w:rPr>
            </w:pPr>
            <w:r w:rsidRPr="001233EA">
              <w:rPr>
                <w:b/>
                <w:bCs/>
                <w:lang w:eastAsia="ko-KR"/>
              </w:rPr>
              <w:t xml:space="preserve">Profile for which the </w:t>
            </w:r>
            <w:proofErr w:type="spellStart"/>
            <w:r w:rsidRPr="001233EA">
              <w:rPr>
                <w:b/>
                <w:bCs/>
                <w:lang w:eastAsia="ko-KR"/>
              </w:rPr>
              <w:t>bitstream</w:t>
            </w:r>
            <w:proofErr w:type="spellEnd"/>
            <w:r w:rsidRPr="001233EA">
              <w:rPr>
                <w:b/>
                <w:bCs/>
                <w:lang w:eastAsia="ko-KR"/>
              </w:rPr>
              <w:t xml:space="preserve"> indicates conformance</w:t>
            </w:r>
          </w:p>
        </w:tc>
        <w:tc>
          <w:tcPr>
            <w:tcW w:w="792" w:type="dxa"/>
            <w:tcBorders>
              <w:top w:val="single" w:sz="4" w:space="0" w:color="auto"/>
              <w:left w:val="single" w:sz="4" w:space="0" w:color="auto"/>
              <w:bottom w:val="single" w:sz="4" w:space="0" w:color="auto"/>
              <w:right w:val="single" w:sz="4" w:space="0" w:color="auto"/>
            </w:tcBorders>
            <w:textDirection w:val="tbRl"/>
            <w:vAlign w:val="center"/>
            <w:hideMark/>
          </w:tcPr>
          <w:p w14:paraId="55CD1437" w14:textId="77777777" w:rsidR="009A0AAE" w:rsidRPr="001233EA" w:rsidRDefault="009A0AAE" w:rsidP="0031394E">
            <w:pPr>
              <w:keepNext/>
              <w:keepLines/>
              <w:spacing w:beforeLines="25" w:before="60" w:afterLines="25" w:after="60"/>
              <w:ind w:left="113" w:right="113"/>
              <w:textAlignment w:val="auto"/>
              <w:rPr>
                <w:b/>
                <w:bCs/>
                <w:lang w:eastAsia="ko-KR"/>
              </w:rPr>
            </w:pPr>
            <w:r w:rsidRPr="001233EA">
              <w:rPr>
                <w:b/>
                <w:bCs/>
                <w:lang w:eastAsia="ko-KR"/>
              </w:rPr>
              <w:t>general_max_12bit_constraint_flag</w:t>
            </w:r>
          </w:p>
        </w:tc>
        <w:tc>
          <w:tcPr>
            <w:tcW w:w="792" w:type="dxa"/>
            <w:tcBorders>
              <w:top w:val="single" w:sz="4" w:space="0" w:color="auto"/>
              <w:left w:val="single" w:sz="4" w:space="0" w:color="auto"/>
              <w:bottom w:val="single" w:sz="4" w:space="0" w:color="auto"/>
              <w:right w:val="single" w:sz="4" w:space="0" w:color="auto"/>
            </w:tcBorders>
            <w:textDirection w:val="tbRl"/>
            <w:vAlign w:val="center"/>
            <w:hideMark/>
          </w:tcPr>
          <w:p w14:paraId="378D5500" w14:textId="77777777" w:rsidR="009A0AAE" w:rsidRPr="001233EA" w:rsidRDefault="009A0AAE" w:rsidP="0031394E">
            <w:pPr>
              <w:keepNext/>
              <w:keepLines/>
              <w:spacing w:beforeLines="25" w:before="60" w:afterLines="25" w:after="60"/>
              <w:ind w:left="113" w:right="113"/>
              <w:textAlignment w:val="auto"/>
              <w:rPr>
                <w:b/>
                <w:bCs/>
                <w:lang w:eastAsia="ko-KR"/>
              </w:rPr>
            </w:pPr>
            <w:r w:rsidRPr="001233EA">
              <w:rPr>
                <w:b/>
                <w:bCs/>
                <w:lang w:eastAsia="ko-KR"/>
              </w:rPr>
              <w:t>general_max_10bit_constraint_flag</w:t>
            </w:r>
          </w:p>
        </w:tc>
        <w:tc>
          <w:tcPr>
            <w:tcW w:w="792" w:type="dxa"/>
            <w:tcBorders>
              <w:top w:val="single" w:sz="4" w:space="0" w:color="auto"/>
              <w:left w:val="single" w:sz="4" w:space="0" w:color="auto"/>
              <w:bottom w:val="single" w:sz="4" w:space="0" w:color="auto"/>
              <w:right w:val="single" w:sz="4" w:space="0" w:color="auto"/>
            </w:tcBorders>
            <w:textDirection w:val="tbRl"/>
            <w:vAlign w:val="center"/>
            <w:hideMark/>
          </w:tcPr>
          <w:p w14:paraId="4402C4BB" w14:textId="77777777" w:rsidR="009A0AAE" w:rsidRPr="001233EA" w:rsidRDefault="009A0AAE" w:rsidP="0031394E">
            <w:pPr>
              <w:keepNext/>
              <w:keepLines/>
              <w:spacing w:beforeLines="25" w:before="60" w:afterLines="25" w:after="60"/>
              <w:ind w:left="113" w:right="113"/>
              <w:textAlignment w:val="auto"/>
              <w:rPr>
                <w:b/>
                <w:bCs/>
                <w:lang w:eastAsia="ko-KR"/>
              </w:rPr>
            </w:pPr>
            <w:r w:rsidRPr="001233EA">
              <w:rPr>
                <w:b/>
                <w:bCs/>
                <w:lang w:eastAsia="ko-KR"/>
              </w:rPr>
              <w:t>general_max_8bit_constraint_flag</w:t>
            </w:r>
          </w:p>
        </w:tc>
        <w:tc>
          <w:tcPr>
            <w:tcW w:w="792" w:type="dxa"/>
            <w:tcBorders>
              <w:top w:val="single" w:sz="4" w:space="0" w:color="auto"/>
              <w:left w:val="single" w:sz="4" w:space="0" w:color="auto"/>
              <w:bottom w:val="single" w:sz="4" w:space="0" w:color="auto"/>
              <w:right w:val="single" w:sz="4" w:space="0" w:color="auto"/>
            </w:tcBorders>
            <w:textDirection w:val="tbRl"/>
            <w:vAlign w:val="center"/>
            <w:hideMark/>
          </w:tcPr>
          <w:p w14:paraId="39420AB5" w14:textId="77777777" w:rsidR="009A0AAE" w:rsidRPr="001233EA" w:rsidRDefault="009A0AAE" w:rsidP="0031394E">
            <w:pPr>
              <w:keepNext/>
              <w:keepLines/>
              <w:spacing w:beforeLines="25" w:before="60" w:afterLines="25" w:after="60"/>
              <w:ind w:left="113" w:right="113"/>
              <w:textAlignment w:val="auto"/>
              <w:rPr>
                <w:b/>
                <w:bCs/>
                <w:lang w:eastAsia="ko-KR"/>
              </w:rPr>
            </w:pPr>
            <w:r w:rsidRPr="001233EA">
              <w:rPr>
                <w:b/>
                <w:bCs/>
                <w:lang w:eastAsia="ko-KR"/>
              </w:rPr>
              <w:t>general_max_422chroma_constraint_flag</w:t>
            </w:r>
          </w:p>
        </w:tc>
        <w:tc>
          <w:tcPr>
            <w:tcW w:w="792" w:type="dxa"/>
            <w:tcBorders>
              <w:top w:val="single" w:sz="4" w:space="0" w:color="auto"/>
              <w:left w:val="single" w:sz="4" w:space="0" w:color="auto"/>
              <w:bottom w:val="single" w:sz="4" w:space="0" w:color="auto"/>
              <w:right w:val="single" w:sz="4" w:space="0" w:color="auto"/>
            </w:tcBorders>
            <w:textDirection w:val="tbRl"/>
            <w:vAlign w:val="center"/>
            <w:hideMark/>
          </w:tcPr>
          <w:p w14:paraId="35A19440" w14:textId="77777777" w:rsidR="009A0AAE" w:rsidRPr="001233EA" w:rsidRDefault="009A0AAE" w:rsidP="0031394E">
            <w:pPr>
              <w:keepNext/>
              <w:keepLines/>
              <w:spacing w:beforeLines="25" w:before="60" w:afterLines="25" w:after="60"/>
              <w:ind w:left="113" w:right="113"/>
              <w:textAlignment w:val="auto"/>
              <w:rPr>
                <w:b/>
                <w:bCs/>
                <w:lang w:eastAsia="ko-KR"/>
              </w:rPr>
            </w:pPr>
            <w:r w:rsidRPr="001233EA">
              <w:rPr>
                <w:b/>
                <w:bCs/>
                <w:lang w:eastAsia="ko-KR"/>
              </w:rPr>
              <w:t>general_max_420chroma_constraint_flag</w:t>
            </w:r>
          </w:p>
        </w:tc>
        <w:tc>
          <w:tcPr>
            <w:tcW w:w="792" w:type="dxa"/>
            <w:tcBorders>
              <w:top w:val="single" w:sz="4" w:space="0" w:color="auto"/>
              <w:left w:val="single" w:sz="4" w:space="0" w:color="auto"/>
              <w:bottom w:val="single" w:sz="4" w:space="0" w:color="auto"/>
              <w:right w:val="single" w:sz="4" w:space="0" w:color="auto"/>
            </w:tcBorders>
            <w:textDirection w:val="tbRl"/>
            <w:vAlign w:val="center"/>
            <w:hideMark/>
          </w:tcPr>
          <w:p w14:paraId="12C13491" w14:textId="77777777" w:rsidR="009A0AAE" w:rsidRPr="001233EA" w:rsidRDefault="009A0AAE" w:rsidP="0031394E">
            <w:pPr>
              <w:keepNext/>
              <w:keepLines/>
              <w:spacing w:beforeLines="25" w:before="60" w:afterLines="25" w:after="60"/>
              <w:ind w:left="113" w:right="113"/>
              <w:textAlignment w:val="auto"/>
              <w:rPr>
                <w:b/>
                <w:bCs/>
                <w:lang w:eastAsia="ko-KR"/>
              </w:rPr>
            </w:pPr>
            <w:proofErr w:type="spellStart"/>
            <w:r w:rsidRPr="001233EA">
              <w:rPr>
                <w:b/>
                <w:bCs/>
                <w:lang w:eastAsia="ko-KR"/>
              </w:rPr>
              <w:t>general_max_monochrome_constraint_flag</w:t>
            </w:r>
            <w:proofErr w:type="spellEnd"/>
          </w:p>
        </w:tc>
        <w:tc>
          <w:tcPr>
            <w:tcW w:w="792" w:type="dxa"/>
            <w:tcBorders>
              <w:top w:val="single" w:sz="4" w:space="0" w:color="auto"/>
              <w:left w:val="single" w:sz="4" w:space="0" w:color="auto"/>
              <w:bottom w:val="single" w:sz="4" w:space="0" w:color="auto"/>
              <w:right w:val="single" w:sz="4" w:space="0" w:color="auto"/>
            </w:tcBorders>
            <w:textDirection w:val="tbRl"/>
            <w:vAlign w:val="center"/>
            <w:hideMark/>
          </w:tcPr>
          <w:p w14:paraId="190A65EF" w14:textId="77777777" w:rsidR="009A0AAE" w:rsidRPr="001233EA" w:rsidRDefault="009A0AAE" w:rsidP="0031394E">
            <w:pPr>
              <w:keepNext/>
              <w:keepLines/>
              <w:spacing w:beforeLines="25" w:before="60" w:afterLines="25" w:after="60"/>
              <w:ind w:left="113" w:right="113"/>
              <w:textAlignment w:val="auto"/>
              <w:rPr>
                <w:b/>
                <w:bCs/>
                <w:lang w:eastAsia="ko-KR"/>
              </w:rPr>
            </w:pPr>
            <w:proofErr w:type="spellStart"/>
            <w:r w:rsidRPr="001233EA">
              <w:rPr>
                <w:b/>
                <w:bCs/>
                <w:lang w:eastAsia="ko-KR"/>
              </w:rPr>
              <w:t>general_intra_constraint_flag</w:t>
            </w:r>
            <w:proofErr w:type="spellEnd"/>
          </w:p>
        </w:tc>
        <w:tc>
          <w:tcPr>
            <w:tcW w:w="792" w:type="dxa"/>
            <w:tcBorders>
              <w:top w:val="single" w:sz="4" w:space="0" w:color="auto"/>
              <w:left w:val="single" w:sz="4" w:space="0" w:color="auto"/>
              <w:bottom w:val="single" w:sz="4" w:space="0" w:color="auto"/>
              <w:right w:val="single" w:sz="4" w:space="0" w:color="auto"/>
            </w:tcBorders>
            <w:textDirection w:val="tbRl"/>
          </w:tcPr>
          <w:p w14:paraId="3EF551B3" w14:textId="77777777" w:rsidR="009A0AAE" w:rsidRPr="001233EA" w:rsidRDefault="009A0AAE" w:rsidP="0031394E">
            <w:pPr>
              <w:keepNext/>
              <w:keepLines/>
              <w:spacing w:beforeLines="25" w:before="60" w:afterLines="25" w:after="60"/>
              <w:ind w:left="113" w:right="113"/>
              <w:textAlignment w:val="auto"/>
              <w:rPr>
                <w:b/>
                <w:bCs/>
                <w:lang w:eastAsia="ko-KR"/>
              </w:rPr>
            </w:pPr>
            <w:proofErr w:type="spellStart"/>
            <w:r w:rsidRPr="001233EA">
              <w:rPr>
                <w:b/>
                <w:bCs/>
                <w:lang w:eastAsia="ko-KR"/>
              </w:rPr>
              <w:t>general_one_picture_only_constraint_flag</w:t>
            </w:r>
            <w:proofErr w:type="spellEnd"/>
          </w:p>
        </w:tc>
        <w:tc>
          <w:tcPr>
            <w:tcW w:w="792" w:type="dxa"/>
            <w:tcBorders>
              <w:top w:val="single" w:sz="4" w:space="0" w:color="auto"/>
              <w:left w:val="single" w:sz="4" w:space="0" w:color="auto"/>
              <w:bottom w:val="single" w:sz="4" w:space="0" w:color="auto"/>
              <w:right w:val="single" w:sz="4" w:space="0" w:color="auto"/>
            </w:tcBorders>
            <w:textDirection w:val="tbRl"/>
            <w:vAlign w:val="center"/>
            <w:hideMark/>
          </w:tcPr>
          <w:p w14:paraId="644C0BA1" w14:textId="77777777" w:rsidR="009A0AAE" w:rsidRPr="001233EA" w:rsidRDefault="009A0AAE" w:rsidP="0031394E">
            <w:pPr>
              <w:keepNext/>
              <w:keepLines/>
              <w:spacing w:beforeLines="25" w:before="60" w:afterLines="25" w:after="60"/>
              <w:ind w:left="113" w:right="113"/>
              <w:textAlignment w:val="auto"/>
              <w:rPr>
                <w:b/>
                <w:bCs/>
                <w:lang w:eastAsia="ko-KR"/>
              </w:rPr>
            </w:pPr>
            <w:proofErr w:type="spellStart"/>
            <w:r w:rsidRPr="001233EA">
              <w:rPr>
                <w:b/>
                <w:bCs/>
                <w:lang w:eastAsia="ko-KR"/>
              </w:rPr>
              <w:t>general_lower_bit_rate_constraint_flag</w:t>
            </w:r>
            <w:proofErr w:type="spellEnd"/>
          </w:p>
        </w:tc>
      </w:tr>
      <w:tr w:rsidR="009A0AAE" w:rsidRPr="005E413D" w14:paraId="652C5A85" w14:textId="77777777" w:rsidTr="005E413D">
        <w:tblPrEx>
          <w:tblW w:w="95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Change w:id="197" w:author="Alexis Tourapis" w:date="2017-07-06T17:10:00Z">
            <w:tblPrEx>
              <w:tblW w:w="95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
          </w:tblPrExChange>
        </w:tblPrEx>
        <w:trPr>
          <w:jc w:val="center"/>
          <w:trPrChange w:id="198" w:author="Alexis Tourapis" w:date="2017-07-06T17:10:00Z">
            <w:trPr>
              <w:jc w:val="center"/>
            </w:trPr>
          </w:trPrChange>
        </w:trPr>
        <w:tc>
          <w:tcPr>
            <w:tcW w:w="2451" w:type="dxa"/>
            <w:tcBorders>
              <w:top w:val="single" w:sz="4" w:space="0" w:color="auto"/>
              <w:left w:val="single" w:sz="4" w:space="0" w:color="auto"/>
              <w:bottom w:val="single" w:sz="4" w:space="0" w:color="auto"/>
              <w:right w:val="single" w:sz="4" w:space="0" w:color="auto"/>
            </w:tcBorders>
            <w:vAlign w:val="center"/>
            <w:tcPrChange w:id="199" w:author="Alexis Tourapis" w:date="2017-07-06T17:10:00Z">
              <w:tcPr>
                <w:tcW w:w="2451" w:type="dxa"/>
                <w:tcBorders>
                  <w:top w:val="single" w:sz="4" w:space="0" w:color="auto"/>
                  <w:left w:val="single" w:sz="4" w:space="0" w:color="auto"/>
                  <w:bottom w:val="single" w:sz="4" w:space="0" w:color="auto"/>
                  <w:right w:val="single" w:sz="4" w:space="0" w:color="auto"/>
                </w:tcBorders>
              </w:tcPr>
            </w:tcPrChange>
          </w:tcPr>
          <w:p w14:paraId="0F0D2AF5" w14:textId="77777777" w:rsidR="009A0AAE" w:rsidRPr="005E413D" w:rsidRDefault="009A0AAE" w:rsidP="005E413D">
            <w:pPr>
              <w:keepNext/>
              <w:keepLines/>
              <w:spacing w:beforeLines="25" w:before="60" w:afterLines="25" w:after="60"/>
              <w:jc w:val="center"/>
              <w:textAlignment w:val="auto"/>
              <w:rPr>
                <w:lang w:eastAsia="ko-KR"/>
              </w:rPr>
            </w:pPr>
            <w:r w:rsidRPr="005E413D">
              <w:rPr>
                <w:lang w:eastAsia="ko-KR"/>
              </w:rPr>
              <w:t>Monochrome</w:t>
            </w:r>
          </w:p>
        </w:tc>
        <w:tc>
          <w:tcPr>
            <w:tcW w:w="792" w:type="dxa"/>
            <w:tcBorders>
              <w:top w:val="single" w:sz="4" w:space="0" w:color="auto"/>
              <w:left w:val="single" w:sz="4" w:space="0" w:color="auto"/>
              <w:bottom w:val="single" w:sz="4" w:space="0" w:color="auto"/>
              <w:right w:val="single" w:sz="4" w:space="0" w:color="auto"/>
            </w:tcBorders>
            <w:vAlign w:val="center"/>
            <w:tcPrChange w:id="200"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tcPr>
            </w:tcPrChange>
          </w:tcPr>
          <w:p w14:paraId="0735A66A" w14:textId="77777777" w:rsidR="009A0AAE" w:rsidRPr="005E413D" w:rsidRDefault="009A0AAE" w:rsidP="005E413D">
            <w:pPr>
              <w:keepNext/>
              <w:keepLines/>
              <w:spacing w:beforeLines="25" w:before="60" w:afterLines="25" w:after="60"/>
              <w:jc w:val="center"/>
              <w:textAlignment w:val="auto"/>
              <w:rPr>
                <w:lang w:eastAsia="ko-KR"/>
              </w:rPr>
            </w:pPr>
            <w:r w:rsidRPr="005E413D">
              <w:rPr>
                <w:lang w:eastAsia="ko-KR"/>
              </w:rPr>
              <w:t>1</w:t>
            </w:r>
          </w:p>
        </w:tc>
        <w:tc>
          <w:tcPr>
            <w:tcW w:w="792" w:type="dxa"/>
            <w:tcBorders>
              <w:top w:val="single" w:sz="4" w:space="0" w:color="auto"/>
              <w:left w:val="single" w:sz="4" w:space="0" w:color="auto"/>
              <w:bottom w:val="single" w:sz="4" w:space="0" w:color="auto"/>
              <w:right w:val="single" w:sz="4" w:space="0" w:color="auto"/>
            </w:tcBorders>
            <w:vAlign w:val="center"/>
            <w:tcPrChange w:id="201"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tcPr>
            </w:tcPrChange>
          </w:tcPr>
          <w:p w14:paraId="303DE6D5"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1</w:t>
            </w:r>
          </w:p>
        </w:tc>
        <w:tc>
          <w:tcPr>
            <w:tcW w:w="792" w:type="dxa"/>
            <w:tcBorders>
              <w:top w:val="single" w:sz="4" w:space="0" w:color="auto"/>
              <w:left w:val="single" w:sz="4" w:space="0" w:color="auto"/>
              <w:bottom w:val="single" w:sz="4" w:space="0" w:color="auto"/>
              <w:right w:val="single" w:sz="4" w:space="0" w:color="auto"/>
            </w:tcBorders>
            <w:vAlign w:val="center"/>
            <w:tcPrChange w:id="202"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tcPr>
            </w:tcPrChange>
          </w:tcPr>
          <w:p w14:paraId="51CD474E"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1</w:t>
            </w:r>
          </w:p>
        </w:tc>
        <w:tc>
          <w:tcPr>
            <w:tcW w:w="792" w:type="dxa"/>
            <w:tcBorders>
              <w:top w:val="single" w:sz="4" w:space="0" w:color="auto"/>
              <w:left w:val="single" w:sz="4" w:space="0" w:color="auto"/>
              <w:bottom w:val="single" w:sz="4" w:space="0" w:color="auto"/>
              <w:right w:val="single" w:sz="4" w:space="0" w:color="auto"/>
            </w:tcBorders>
            <w:vAlign w:val="center"/>
            <w:tcPrChange w:id="203"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tcPr>
            </w:tcPrChange>
          </w:tcPr>
          <w:p w14:paraId="4B355194"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1</w:t>
            </w:r>
          </w:p>
        </w:tc>
        <w:tc>
          <w:tcPr>
            <w:tcW w:w="792" w:type="dxa"/>
            <w:tcBorders>
              <w:top w:val="single" w:sz="4" w:space="0" w:color="auto"/>
              <w:left w:val="single" w:sz="4" w:space="0" w:color="auto"/>
              <w:bottom w:val="single" w:sz="4" w:space="0" w:color="auto"/>
              <w:right w:val="single" w:sz="4" w:space="0" w:color="auto"/>
            </w:tcBorders>
            <w:vAlign w:val="center"/>
            <w:tcPrChange w:id="204"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tcPr>
            </w:tcPrChange>
          </w:tcPr>
          <w:p w14:paraId="5787773A"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1</w:t>
            </w:r>
          </w:p>
        </w:tc>
        <w:tc>
          <w:tcPr>
            <w:tcW w:w="792" w:type="dxa"/>
            <w:tcBorders>
              <w:top w:val="single" w:sz="4" w:space="0" w:color="auto"/>
              <w:left w:val="single" w:sz="4" w:space="0" w:color="auto"/>
              <w:bottom w:val="single" w:sz="4" w:space="0" w:color="auto"/>
              <w:right w:val="single" w:sz="4" w:space="0" w:color="auto"/>
            </w:tcBorders>
            <w:vAlign w:val="center"/>
            <w:tcPrChange w:id="205"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tcPr>
            </w:tcPrChange>
          </w:tcPr>
          <w:p w14:paraId="02F5CB75"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1</w:t>
            </w:r>
          </w:p>
        </w:tc>
        <w:tc>
          <w:tcPr>
            <w:tcW w:w="792" w:type="dxa"/>
            <w:tcBorders>
              <w:top w:val="single" w:sz="4" w:space="0" w:color="auto"/>
              <w:left w:val="single" w:sz="4" w:space="0" w:color="auto"/>
              <w:bottom w:val="single" w:sz="4" w:space="0" w:color="auto"/>
              <w:right w:val="single" w:sz="4" w:space="0" w:color="auto"/>
            </w:tcBorders>
            <w:vAlign w:val="center"/>
            <w:tcPrChange w:id="206"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tcPr>
            </w:tcPrChange>
          </w:tcPr>
          <w:p w14:paraId="2A8B03BF"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tcPrChange w:id="207" w:author="Alexis Tourapis" w:date="2017-07-06T17:10:00Z">
              <w:tcPr>
                <w:tcW w:w="792" w:type="dxa"/>
                <w:tcBorders>
                  <w:top w:val="single" w:sz="4" w:space="0" w:color="auto"/>
                  <w:left w:val="single" w:sz="4" w:space="0" w:color="auto"/>
                  <w:bottom w:val="single" w:sz="4" w:space="0" w:color="auto"/>
                  <w:right w:val="single" w:sz="4" w:space="0" w:color="auto"/>
                </w:tcBorders>
              </w:tcPr>
            </w:tcPrChange>
          </w:tcPr>
          <w:p w14:paraId="321B91BA"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tcPrChange w:id="208"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tcPr>
            </w:tcPrChange>
          </w:tcPr>
          <w:p w14:paraId="66B26728"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1</w:t>
            </w:r>
          </w:p>
        </w:tc>
      </w:tr>
      <w:tr w:rsidR="009A0AAE" w:rsidRPr="005E413D" w14:paraId="68E809BD" w14:textId="77777777" w:rsidTr="005E413D">
        <w:tblPrEx>
          <w:tblW w:w="95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Change w:id="209" w:author="Alexis Tourapis" w:date="2017-07-06T17:10:00Z">
            <w:tblPrEx>
              <w:tblW w:w="95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
          </w:tblPrExChange>
        </w:tblPrEx>
        <w:trPr>
          <w:jc w:val="center"/>
          <w:trPrChange w:id="210" w:author="Alexis Tourapis" w:date="2017-07-06T17:10:00Z">
            <w:trPr>
              <w:jc w:val="center"/>
            </w:trPr>
          </w:trPrChange>
        </w:trPr>
        <w:tc>
          <w:tcPr>
            <w:tcW w:w="2451" w:type="dxa"/>
            <w:tcBorders>
              <w:top w:val="single" w:sz="4" w:space="0" w:color="auto"/>
              <w:left w:val="single" w:sz="4" w:space="0" w:color="auto"/>
              <w:bottom w:val="single" w:sz="4" w:space="0" w:color="auto"/>
              <w:right w:val="single" w:sz="4" w:space="0" w:color="auto"/>
            </w:tcBorders>
            <w:vAlign w:val="center"/>
            <w:tcPrChange w:id="211" w:author="Alexis Tourapis" w:date="2017-07-06T17:10:00Z">
              <w:tcPr>
                <w:tcW w:w="2451" w:type="dxa"/>
                <w:tcBorders>
                  <w:top w:val="single" w:sz="4" w:space="0" w:color="auto"/>
                  <w:left w:val="single" w:sz="4" w:space="0" w:color="auto"/>
                  <w:bottom w:val="single" w:sz="4" w:space="0" w:color="auto"/>
                  <w:right w:val="single" w:sz="4" w:space="0" w:color="auto"/>
                </w:tcBorders>
              </w:tcPr>
            </w:tcPrChange>
          </w:tcPr>
          <w:p w14:paraId="1114A4CA" w14:textId="28CA7B51" w:rsidR="009A0AAE" w:rsidRPr="005E413D" w:rsidRDefault="009A0AAE" w:rsidP="005E413D">
            <w:pPr>
              <w:keepNext/>
              <w:keepLines/>
              <w:spacing w:beforeLines="25" w:before="60" w:afterLines="25" w:after="60"/>
              <w:jc w:val="center"/>
              <w:textAlignment w:val="auto"/>
              <w:rPr>
                <w:color w:val="FF0000"/>
                <w:lang w:eastAsia="ko-KR"/>
              </w:rPr>
            </w:pPr>
            <w:r w:rsidRPr="005E413D">
              <w:rPr>
                <w:color w:val="FF0000"/>
                <w:lang w:eastAsia="ko-KR"/>
              </w:rPr>
              <w:t>Monochrome 10</w:t>
            </w:r>
          </w:p>
        </w:tc>
        <w:tc>
          <w:tcPr>
            <w:tcW w:w="792" w:type="dxa"/>
            <w:tcBorders>
              <w:top w:val="single" w:sz="4" w:space="0" w:color="auto"/>
              <w:left w:val="single" w:sz="4" w:space="0" w:color="auto"/>
              <w:bottom w:val="single" w:sz="4" w:space="0" w:color="auto"/>
              <w:right w:val="single" w:sz="4" w:space="0" w:color="auto"/>
            </w:tcBorders>
            <w:vAlign w:val="center"/>
            <w:tcPrChange w:id="212"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tcPr>
            </w:tcPrChange>
          </w:tcPr>
          <w:p w14:paraId="600286CA" w14:textId="77777777" w:rsidR="009A0AAE" w:rsidRPr="005E413D" w:rsidRDefault="009A0AAE" w:rsidP="005E413D">
            <w:pPr>
              <w:keepNext/>
              <w:keepLines/>
              <w:spacing w:beforeLines="25" w:before="60" w:afterLines="25" w:after="60"/>
              <w:jc w:val="center"/>
              <w:textAlignment w:val="auto"/>
              <w:rPr>
                <w:color w:val="FF0000"/>
                <w:lang w:eastAsia="ko-KR"/>
              </w:rPr>
            </w:pPr>
            <w:r w:rsidRPr="005E413D">
              <w:rPr>
                <w:color w:val="FF0000"/>
                <w:lang w:eastAsia="ko-KR"/>
              </w:rPr>
              <w:t>1</w:t>
            </w:r>
          </w:p>
        </w:tc>
        <w:tc>
          <w:tcPr>
            <w:tcW w:w="792" w:type="dxa"/>
            <w:tcBorders>
              <w:top w:val="single" w:sz="4" w:space="0" w:color="auto"/>
              <w:left w:val="single" w:sz="4" w:space="0" w:color="auto"/>
              <w:bottom w:val="single" w:sz="4" w:space="0" w:color="auto"/>
              <w:right w:val="single" w:sz="4" w:space="0" w:color="auto"/>
            </w:tcBorders>
            <w:vAlign w:val="center"/>
            <w:tcPrChange w:id="213"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tcPr>
            </w:tcPrChange>
          </w:tcPr>
          <w:p w14:paraId="5BF9D011" w14:textId="77777777" w:rsidR="009A0AAE" w:rsidRPr="005E413D" w:rsidRDefault="009A0AAE">
            <w:pPr>
              <w:keepNext/>
              <w:keepLines/>
              <w:spacing w:beforeLines="25" w:before="60" w:afterLines="25" w:after="60"/>
              <w:jc w:val="center"/>
              <w:textAlignment w:val="auto"/>
              <w:rPr>
                <w:color w:val="FF0000"/>
                <w:lang w:eastAsia="ko-KR"/>
              </w:rPr>
            </w:pPr>
            <w:r w:rsidRPr="005E413D">
              <w:rPr>
                <w:color w:val="FF0000"/>
                <w:lang w:eastAsia="ko-KR"/>
              </w:rPr>
              <w:t>1</w:t>
            </w:r>
          </w:p>
        </w:tc>
        <w:tc>
          <w:tcPr>
            <w:tcW w:w="792" w:type="dxa"/>
            <w:tcBorders>
              <w:top w:val="single" w:sz="4" w:space="0" w:color="auto"/>
              <w:left w:val="single" w:sz="4" w:space="0" w:color="auto"/>
              <w:bottom w:val="single" w:sz="4" w:space="0" w:color="auto"/>
              <w:right w:val="single" w:sz="4" w:space="0" w:color="auto"/>
            </w:tcBorders>
            <w:vAlign w:val="center"/>
            <w:tcPrChange w:id="214"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tcPr>
            </w:tcPrChange>
          </w:tcPr>
          <w:p w14:paraId="19B01078" w14:textId="6F1B5A0C" w:rsidR="009A0AAE" w:rsidRPr="005E413D" w:rsidRDefault="009A0AAE">
            <w:pPr>
              <w:keepNext/>
              <w:keepLines/>
              <w:spacing w:beforeLines="25" w:before="60" w:afterLines="25" w:after="60"/>
              <w:jc w:val="center"/>
              <w:textAlignment w:val="auto"/>
              <w:rPr>
                <w:color w:val="FF0000"/>
                <w:lang w:eastAsia="ko-KR"/>
              </w:rPr>
            </w:pPr>
            <w:r w:rsidRPr="005E413D">
              <w:rPr>
                <w:color w:val="FF0000"/>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tcPrChange w:id="215"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tcPr>
            </w:tcPrChange>
          </w:tcPr>
          <w:p w14:paraId="12747B7A" w14:textId="77777777" w:rsidR="009A0AAE" w:rsidRPr="005E413D" w:rsidRDefault="009A0AAE">
            <w:pPr>
              <w:keepNext/>
              <w:keepLines/>
              <w:spacing w:beforeLines="25" w:before="60" w:afterLines="25" w:after="60"/>
              <w:jc w:val="center"/>
              <w:textAlignment w:val="auto"/>
              <w:rPr>
                <w:color w:val="FF0000"/>
                <w:lang w:eastAsia="ko-KR"/>
              </w:rPr>
            </w:pPr>
            <w:r w:rsidRPr="005E413D">
              <w:rPr>
                <w:color w:val="FF0000"/>
                <w:lang w:eastAsia="ko-KR"/>
              </w:rPr>
              <w:t>1</w:t>
            </w:r>
          </w:p>
        </w:tc>
        <w:tc>
          <w:tcPr>
            <w:tcW w:w="792" w:type="dxa"/>
            <w:tcBorders>
              <w:top w:val="single" w:sz="4" w:space="0" w:color="auto"/>
              <w:left w:val="single" w:sz="4" w:space="0" w:color="auto"/>
              <w:bottom w:val="single" w:sz="4" w:space="0" w:color="auto"/>
              <w:right w:val="single" w:sz="4" w:space="0" w:color="auto"/>
            </w:tcBorders>
            <w:vAlign w:val="center"/>
            <w:tcPrChange w:id="216"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tcPr>
            </w:tcPrChange>
          </w:tcPr>
          <w:p w14:paraId="19B1AD6C" w14:textId="77777777" w:rsidR="009A0AAE" w:rsidRPr="005E413D" w:rsidRDefault="009A0AAE">
            <w:pPr>
              <w:keepNext/>
              <w:keepLines/>
              <w:spacing w:beforeLines="25" w:before="60" w:afterLines="25" w:after="60"/>
              <w:jc w:val="center"/>
              <w:textAlignment w:val="auto"/>
              <w:rPr>
                <w:color w:val="FF0000"/>
                <w:lang w:eastAsia="ko-KR"/>
              </w:rPr>
            </w:pPr>
            <w:r w:rsidRPr="005E413D">
              <w:rPr>
                <w:color w:val="FF0000"/>
                <w:lang w:eastAsia="ko-KR"/>
              </w:rPr>
              <w:t>1</w:t>
            </w:r>
          </w:p>
        </w:tc>
        <w:tc>
          <w:tcPr>
            <w:tcW w:w="792" w:type="dxa"/>
            <w:tcBorders>
              <w:top w:val="single" w:sz="4" w:space="0" w:color="auto"/>
              <w:left w:val="single" w:sz="4" w:space="0" w:color="auto"/>
              <w:bottom w:val="single" w:sz="4" w:space="0" w:color="auto"/>
              <w:right w:val="single" w:sz="4" w:space="0" w:color="auto"/>
            </w:tcBorders>
            <w:vAlign w:val="center"/>
            <w:tcPrChange w:id="217"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tcPr>
            </w:tcPrChange>
          </w:tcPr>
          <w:p w14:paraId="5056C141" w14:textId="77777777" w:rsidR="009A0AAE" w:rsidRPr="005E413D" w:rsidRDefault="009A0AAE">
            <w:pPr>
              <w:keepNext/>
              <w:keepLines/>
              <w:spacing w:beforeLines="25" w:before="60" w:afterLines="25" w:after="60"/>
              <w:jc w:val="center"/>
              <w:textAlignment w:val="auto"/>
              <w:rPr>
                <w:color w:val="FF0000"/>
                <w:lang w:eastAsia="ko-KR"/>
              </w:rPr>
            </w:pPr>
            <w:r w:rsidRPr="005E413D">
              <w:rPr>
                <w:color w:val="FF0000"/>
                <w:lang w:eastAsia="ko-KR"/>
              </w:rPr>
              <w:t>1</w:t>
            </w:r>
          </w:p>
        </w:tc>
        <w:tc>
          <w:tcPr>
            <w:tcW w:w="792" w:type="dxa"/>
            <w:tcBorders>
              <w:top w:val="single" w:sz="4" w:space="0" w:color="auto"/>
              <w:left w:val="single" w:sz="4" w:space="0" w:color="auto"/>
              <w:bottom w:val="single" w:sz="4" w:space="0" w:color="auto"/>
              <w:right w:val="single" w:sz="4" w:space="0" w:color="auto"/>
            </w:tcBorders>
            <w:vAlign w:val="center"/>
            <w:tcPrChange w:id="218"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tcPr>
            </w:tcPrChange>
          </w:tcPr>
          <w:p w14:paraId="2B40BD38" w14:textId="77777777" w:rsidR="009A0AAE" w:rsidRPr="005E413D" w:rsidRDefault="009A0AAE">
            <w:pPr>
              <w:keepNext/>
              <w:keepLines/>
              <w:spacing w:beforeLines="25" w:before="60" w:afterLines="25" w:after="60"/>
              <w:jc w:val="center"/>
              <w:textAlignment w:val="auto"/>
              <w:rPr>
                <w:color w:val="FF0000"/>
                <w:lang w:eastAsia="ko-KR"/>
              </w:rPr>
            </w:pPr>
            <w:r w:rsidRPr="005E413D">
              <w:rPr>
                <w:color w:val="FF0000"/>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tcPrChange w:id="219" w:author="Alexis Tourapis" w:date="2017-07-06T17:10:00Z">
              <w:tcPr>
                <w:tcW w:w="792" w:type="dxa"/>
                <w:tcBorders>
                  <w:top w:val="single" w:sz="4" w:space="0" w:color="auto"/>
                  <w:left w:val="single" w:sz="4" w:space="0" w:color="auto"/>
                  <w:bottom w:val="single" w:sz="4" w:space="0" w:color="auto"/>
                  <w:right w:val="single" w:sz="4" w:space="0" w:color="auto"/>
                </w:tcBorders>
              </w:tcPr>
            </w:tcPrChange>
          </w:tcPr>
          <w:p w14:paraId="6DA7E8AE" w14:textId="77777777" w:rsidR="009A0AAE" w:rsidRPr="005E413D" w:rsidRDefault="009A0AAE">
            <w:pPr>
              <w:keepNext/>
              <w:keepLines/>
              <w:spacing w:beforeLines="25" w:before="60" w:afterLines="25" w:after="60"/>
              <w:jc w:val="center"/>
              <w:textAlignment w:val="auto"/>
              <w:rPr>
                <w:color w:val="FF0000"/>
                <w:lang w:eastAsia="ko-KR"/>
              </w:rPr>
            </w:pPr>
            <w:r w:rsidRPr="005E413D">
              <w:rPr>
                <w:color w:val="FF0000"/>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tcPrChange w:id="220"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tcPr>
            </w:tcPrChange>
          </w:tcPr>
          <w:p w14:paraId="5D964528" w14:textId="77777777" w:rsidR="009A0AAE" w:rsidRPr="005E413D" w:rsidRDefault="009A0AAE">
            <w:pPr>
              <w:keepNext/>
              <w:keepLines/>
              <w:spacing w:beforeLines="25" w:before="60" w:afterLines="25" w:after="60"/>
              <w:jc w:val="center"/>
              <w:textAlignment w:val="auto"/>
              <w:rPr>
                <w:color w:val="FF0000"/>
                <w:lang w:eastAsia="ko-KR"/>
              </w:rPr>
            </w:pPr>
            <w:r w:rsidRPr="005E413D">
              <w:rPr>
                <w:color w:val="FF0000"/>
                <w:lang w:eastAsia="ko-KR"/>
              </w:rPr>
              <w:t>1</w:t>
            </w:r>
          </w:p>
        </w:tc>
      </w:tr>
      <w:tr w:rsidR="009A0AAE" w:rsidRPr="005E413D" w14:paraId="1DE2DFB7" w14:textId="77777777" w:rsidTr="005E413D">
        <w:tblPrEx>
          <w:tblW w:w="95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Change w:id="221" w:author="Alexis Tourapis" w:date="2017-07-06T17:10:00Z">
            <w:tblPrEx>
              <w:tblW w:w="95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
          </w:tblPrExChange>
        </w:tblPrEx>
        <w:trPr>
          <w:jc w:val="center"/>
          <w:trPrChange w:id="222" w:author="Alexis Tourapis" w:date="2017-07-06T17:10:00Z">
            <w:trPr>
              <w:jc w:val="center"/>
            </w:trPr>
          </w:trPrChange>
        </w:trPr>
        <w:tc>
          <w:tcPr>
            <w:tcW w:w="2451" w:type="dxa"/>
            <w:tcBorders>
              <w:top w:val="single" w:sz="4" w:space="0" w:color="auto"/>
              <w:left w:val="single" w:sz="4" w:space="0" w:color="auto"/>
              <w:bottom w:val="single" w:sz="4" w:space="0" w:color="auto"/>
              <w:right w:val="single" w:sz="4" w:space="0" w:color="auto"/>
            </w:tcBorders>
            <w:vAlign w:val="center"/>
            <w:tcPrChange w:id="223" w:author="Alexis Tourapis" w:date="2017-07-06T17:10:00Z">
              <w:tcPr>
                <w:tcW w:w="2451" w:type="dxa"/>
                <w:tcBorders>
                  <w:top w:val="single" w:sz="4" w:space="0" w:color="auto"/>
                  <w:left w:val="single" w:sz="4" w:space="0" w:color="auto"/>
                  <w:bottom w:val="single" w:sz="4" w:space="0" w:color="auto"/>
                  <w:right w:val="single" w:sz="4" w:space="0" w:color="auto"/>
                </w:tcBorders>
              </w:tcPr>
            </w:tcPrChange>
          </w:tcPr>
          <w:p w14:paraId="71999D38" w14:textId="77777777" w:rsidR="009A0AAE" w:rsidRPr="005E413D" w:rsidRDefault="009A0AAE" w:rsidP="005E413D">
            <w:pPr>
              <w:keepNext/>
              <w:keepLines/>
              <w:spacing w:beforeLines="25" w:before="60" w:afterLines="25" w:after="60"/>
              <w:jc w:val="center"/>
              <w:textAlignment w:val="auto"/>
              <w:rPr>
                <w:lang w:eastAsia="ko-KR"/>
              </w:rPr>
            </w:pPr>
            <w:r w:rsidRPr="005E413D">
              <w:rPr>
                <w:lang w:eastAsia="ko-KR"/>
              </w:rPr>
              <w:t>Monochrome 12</w:t>
            </w:r>
          </w:p>
        </w:tc>
        <w:tc>
          <w:tcPr>
            <w:tcW w:w="792" w:type="dxa"/>
            <w:tcBorders>
              <w:top w:val="single" w:sz="4" w:space="0" w:color="auto"/>
              <w:left w:val="single" w:sz="4" w:space="0" w:color="auto"/>
              <w:bottom w:val="single" w:sz="4" w:space="0" w:color="auto"/>
              <w:right w:val="single" w:sz="4" w:space="0" w:color="auto"/>
            </w:tcBorders>
            <w:vAlign w:val="center"/>
            <w:tcPrChange w:id="224"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tcPr>
            </w:tcPrChange>
          </w:tcPr>
          <w:p w14:paraId="2D3165AE" w14:textId="77777777" w:rsidR="009A0AAE" w:rsidRPr="005E413D" w:rsidRDefault="009A0AAE" w:rsidP="005E413D">
            <w:pPr>
              <w:keepNext/>
              <w:keepLines/>
              <w:spacing w:beforeLines="25" w:before="60" w:afterLines="25" w:after="60"/>
              <w:jc w:val="center"/>
              <w:textAlignment w:val="auto"/>
              <w:rPr>
                <w:lang w:eastAsia="ko-KR"/>
              </w:rPr>
            </w:pPr>
            <w:r w:rsidRPr="005E413D">
              <w:rPr>
                <w:lang w:eastAsia="ko-KR"/>
              </w:rPr>
              <w:t>1</w:t>
            </w:r>
          </w:p>
        </w:tc>
        <w:tc>
          <w:tcPr>
            <w:tcW w:w="792" w:type="dxa"/>
            <w:tcBorders>
              <w:top w:val="single" w:sz="4" w:space="0" w:color="auto"/>
              <w:left w:val="single" w:sz="4" w:space="0" w:color="auto"/>
              <w:bottom w:val="single" w:sz="4" w:space="0" w:color="auto"/>
              <w:right w:val="single" w:sz="4" w:space="0" w:color="auto"/>
            </w:tcBorders>
            <w:vAlign w:val="center"/>
            <w:tcPrChange w:id="225"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tcPr>
            </w:tcPrChange>
          </w:tcPr>
          <w:p w14:paraId="5B169342"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tcPrChange w:id="226"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tcPr>
            </w:tcPrChange>
          </w:tcPr>
          <w:p w14:paraId="0C1C3D05"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tcPrChange w:id="227"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tcPr>
            </w:tcPrChange>
          </w:tcPr>
          <w:p w14:paraId="325DADD4"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1</w:t>
            </w:r>
          </w:p>
        </w:tc>
        <w:tc>
          <w:tcPr>
            <w:tcW w:w="792" w:type="dxa"/>
            <w:tcBorders>
              <w:top w:val="single" w:sz="4" w:space="0" w:color="auto"/>
              <w:left w:val="single" w:sz="4" w:space="0" w:color="auto"/>
              <w:bottom w:val="single" w:sz="4" w:space="0" w:color="auto"/>
              <w:right w:val="single" w:sz="4" w:space="0" w:color="auto"/>
            </w:tcBorders>
            <w:vAlign w:val="center"/>
            <w:tcPrChange w:id="228"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tcPr>
            </w:tcPrChange>
          </w:tcPr>
          <w:p w14:paraId="4EE25CA8"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1</w:t>
            </w:r>
          </w:p>
        </w:tc>
        <w:tc>
          <w:tcPr>
            <w:tcW w:w="792" w:type="dxa"/>
            <w:tcBorders>
              <w:top w:val="single" w:sz="4" w:space="0" w:color="auto"/>
              <w:left w:val="single" w:sz="4" w:space="0" w:color="auto"/>
              <w:bottom w:val="single" w:sz="4" w:space="0" w:color="auto"/>
              <w:right w:val="single" w:sz="4" w:space="0" w:color="auto"/>
            </w:tcBorders>
            <w:vAlign w:val="center"/>
            <w:tcPrChange w:id="229"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tcPr>
            </w:tcPrChange>
          </w:tcPr>
          <w:p w14:paraId="5D096D2D"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1</w:t>
            </w:r>
          </w:p>
        </w:tc>
        <w:tc>
          <w:tcPr>
            <w:tcW w:w="792" w:type="dxa"/>
            <w:tcBorders>
              <w:top w:val="single" w:sz="4" w:space="0" w:color="auto"/>
              <w:left w:val="single" w:sz="4" w:space="0" w:color="auto"/>
              <w:bottom w:val="single" w:sz="4" w:space="0" w:color="auto"/>
              <w:right w:val="single" w:sz="4" w:space="0" w:color="auto"/>
            </w:tcBorders>
            <w:vAlign w:val="center"/>
            <w:tcPrChange w:id="230"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tcPr>
            </w:tcPrChange>
          </w:tcPr>
          <w:p w14:paraId="4DAE3083"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tcPrChange w:id="231" w:author="Alexis Tourapis" w:date="2017-07-06T17:10:00Z">
              <w:tcPr>
                <w:tcW w:w="792" w:type="dxa"/>
                <w:tcBorders>
                  <w:top w:val="single" w:sz="4" w:space="0" w:color="auto"/>
                  <w:left w:val="single" w:sz="4" w:space="0" w:color="auto"/>
                  <w:bottom w:val="single" w:sz="4" w:space="0" w:color="auto"/>
                  <w:right w:val="single" w:sz="4" w:space="0" w:color="auto"/>
                </w:tcBorders>
              </w:tcPr>
            </w:tcPrChange>
          </w:tcPr>
          <w:p w14:paraId="2E87F146"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tcPrChange w:id="232"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tcPr>
            </w:tcPrChange>
          </w:tcPr>
          <w:p w14:paraId="303FE28C"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1</w:t>
            </w:r>
          </w:p>
        </w:tc>
      </w:tr>
      <w:tr w:rsidR="009A0AAE" w:rsidRPr="005E413D" w14:paraId="376FE4C5" w14:textId="77777777" w:rsidTr="005E413D">
        <w:tblPrEx>
          <w:tblW w:w="95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Change w:id="233" w:author="Alexis Tourapis" w:date="2017-07-06T17:10:00Z">
            <w:tblPrEx>
              <w:tblW w:w="95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
          </w:tblPrExChange>
        </w:tblPrEx>
        <w:trPr>
          <w:jc w:val="center"/>
          <w:trPrChange w:id="234" w:author="Alexis Tourapis" w:date="2017-07-06T17:10:00Z">
            <w:trPr>
              <w:jc w:val="center"/>
            </w:trPr>
          </w:trPrChange>
        </w:trPr>
        <w:tc>
          <w:tcPr>
            <w:tcW w:w="2451" w:type="dxa"/>
            <w:tcBorders>
              <w:top w:val="single" w:sz="4" w:space="0" w:color="auto"/>
              <w:left w:val="single" w:sz="4" w:space="0" w:color="auto"/>
              <w:bottom w:val="single" w:sz="4" w:space="0" w:color="auto"/>
              <w:right w:val="single" w:sz="4" w:space="0" w:color="auto"/>
            </w:tcBorders>
            <w:vAlign w:val="center"/>
            <w:hideMark/>
            <w:tcPrChange w:id="235" w:author="Alexis Tourapis" w:date="2017-07-06T17:10:00Z">
              <w:tcPr>
                <w:tcW w:w="2451" w:type="dxa"/>
                <w:tcBorders>
                  <w:top w:val="single" w:sz="4" w:space="0" w:color="auto"/>
                  <w:left w:val="single" w:sz="4" w:space="0" w:color="auto"/>
                  <w:bottom w:val="single" w:sz="4" w:space="0" w:color="auto"/>
                  <w:right w:val="single" w:sz="4" w:space="0" w:color="auto"/>
                </w:tcBorders>
                <w:hideMark/>
              </w:tcPr>
            </w:tcPrChange>
          </w:tcPr>
          <w:p w14:paraId="23AD3491" w14:textId="77777777" w:rsidR="009A0AAE" w:rsidRPr="005E413D" w:rsidRDefault="009A0AAE" w:rsidP="005E413D">
            <w:pPr>
              <w:keepNext/>
              <w:keepLines/>
              <w:spacing w:beforeLines="25" w:before="60" w:afterLines="25" w:after="60"/>
              <w:jc w:val="center"/>
              <w:textAlignment w:val="auto"/>
              <w:rPr>
                <w:lang w:eastAsia="ko-KR"/>
              </w:rPr>
            </w:pPr>
            <w:r w:rsidRPr="005E413D">
              <w:rPr>
                <w:lang w:eastAsia="ko-KR"/>
              </w:rPr>
              <w:t>Monochrome 16</w:t>
            </w:r>
          </w:p>
        </w:tc>
        <w:tc>
          <w:tcPr>
            <w:tcW w:w="792" w:type="dxa"/>
            <w:tcBorders>
              <w:top w:val="single" w:sz="4" w:space="0" w:color="auto"/>
              <w:left w:val="single" w:sz="4" w:space="0" w:color="auto"/>
              <w:bottom w:val="single" w:sz="4" w:space="0" w:color="auto"/>
              <w:right w:val="single" w:sz="4" w:space="0" w:color="auto"/>
            </w:tcBorders>
            <w:vAlign w:val="center"/>
            <w:hideMark/>
            <w:tcPrChange w:id="236"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46C66449" w14:textId="77777777" w:rsidR="009A0AAE" w:rsidRPr="005E413D" w:rsidRDefault="009A0AAE" w:rsidP="005E413D">
            <w:pPr>
              <w:keepNext/>
              <w:keepLines/>
              <w:spacing w:beforeLines="25" w:before="60" w:afterLines="25" w:after="60"/>
              <w:jc w:val="center"/>
              <w:textAlignment w:val="auto"/>
              <w:rPr>
                <w:lang w:eastAsia="ko-KR"/>
              </w:rPr>
            </w:pPr>
            <w:r w:rsidRPr="005E413D">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hideMark/>
            <w:tcPrChange w:id="237"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4402148B"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hideMark/>
            <w:tcPrChange w:id="238"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1EDAF20A"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hideMark/>
            <w:tcPrChange w:id="239"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50841F6E"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1</w:t>
            </w:r>
          </w:p>
        </w:tc>
        <w:tc>
          <w:tcPr>
            <w:tcW w:w="792" w:type="dxa"/>
            <w:tcBorders>
              <w:top w:val="single" w:sz="4" w:space="0" w:color="auto"/>
              <w:left w:val="single" w:sz="4" w:space="0" w:color="auto"/>
              <w:bottom w:val="single" w:sz="4" w:space="0" w:color="auto"/>
              <w:right w:val="single" w:sz="4" w:space="0" w:color="auto"/>
            </w:tcBorders>
            <w:vAlign w:val="center"/>
            <w:hideMark/>
            <w:tcPrChange w:id="240"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77B6A8D5"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1</w:t>
            </w:r>
          </w:p>
        </w:tc>
        <w:tc>
          <w:tcPr>
            <w:tcW w:w="792" w:type="dxa"/>
            <w:tcBorders>
              <w:top w:val="single" w:sz="4" w:space="0" w:color="auto"/>
              <w:left w:val="single" w:sz="4" w:space="0" w:color="auto"/>
              <w:bottom w:val="single" w:sz="4" w:space="0" w:color="auto"/>
              <w:right w:val="single" w:sz="4" w:space="0" w:color="auto"/>
            </w:tcBorders>
            <w:vAlign w:val="center"/>
            <w:hideMark/>
            <w:tcPrChange w:id="241"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3577E678"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1</w:t>
            </w:r>
          </w:p>
        </w:tc>
        <w:tc>
          <w:tcPr>
            <w:tcW w:w="792" w:type="dxa"/>
            <w:tcBorders>
              <w:top w:val="single" w:sz="4" w:space="0" w:color="auto"/>
              <w:left w:val="single" w:sz="4" w:space="0" w:color="auto"/>
              <w:bottom w:val="single" w:sz="4" w:space="0" w:color="auto"/>
              <w:right w:val="single" w:sz="4" w:space="0" w:color="auto"/>
            </w:tcBorders>
            <w:vAlign w:val="center"/>
            <w:hideMark/>
            <w:tcPrChange w:id="242"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53D1636F"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tcPrChange w:id="243" w:author="Alexis Tourapis" w:date="2017-07-06T17:10:00Z">
              <w:tcPr>
                <w:tcW w:w="792" w:type="dxa"/>
                <w:tcBorders>
                  <w:top w:val="single" w:sz="4" w:space="0" w:color="auto"/>
                  <w:left w:val="single" w:sz="4" w:space="0" w:color="auto"/>
                  <w:bottom w:val="single" w:sz="4" w:space="0" w:color="auto"/>
                  <w:right w:val="single" w:sz="4" w:space="0" w:color="auto"/>
                </w:tcBorders>
              </w:tcPr>
            </w:tcPrChange>
          </w:tcPr>
          <w:p w14:paraId="22E06B00"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hideMark/>
            <w:tcPrChange w:id="244"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16759207"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1</w:t>
            </w:r>
          </w:p>
        </w:tc>
      </w:tr>
      <w:tr w:rsidR="009A0AAE" w:rsidRPr="005E413D" w14:paraId="1A24C869" w14:textId="77777777" w:rsidTr="005E413D">
        <w:tblPrEx>
          <w:tblW w:w="95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Change w:id="245" w:author="Alexis Tourapis" w:date="2017-07-06T17:10:00Z">
            <w:tblPrEx>
              <w:tblW w:w="95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
          </w:tblPrExChange>
        </w:tblPrEx>
        <w:trPr>
          <w:jc w:val="center"/>
          <w:trPrChange w:id="246" w:author="Alexis Tourapis" w:date="2017-07-06T17:10:00Z">
            <w:trPr>
              <w:jc w:val="center"/>
            </w:trPr>
          </w:trPrChange>
        </w:trPr>
        <w:tc>
          <w:tcPr>
            <w:tcW w:w="2451" w:type="dxa"/>
            <w:tcBorders>
              <w:top w:val="single" w:sz="4" w:space="0" w:color="auto"/>
              <w:left w:val="single" w:sz="4" w:space="0" w:color="auto"/>
              <w:bottom w:val="single" w:sz="4" w:space="0" w:color="auto"/>
              <w:right w:val="single" w:sz="4" w:space="0" w:color="auto"/>
            </w:tcBorders>
            <w:vAlign w:val="center"/>
            <w:hideMark/>
            <w:tcPrChange w:id="247" w:author="Alexis Tourapis" w:date="2017-07-06T17:10:00Z">
              <w:tcPr>
                <w:tcW w:w="2451" w:type="dxa"/>
                <w:tcBorders>
                  <w:top w:val="single" w:sz="4" w:space="0" w:color="auto"/>
                  <w:left w:val="single" w:sz="4" w:space="0" w:color="auto"/>
                  <w:bottom w:val="single" w:sz="4" w:space="0" w:color="auto"/>
                  <w:right w:val="single" w:sz="4" w:space="0" w:color="auto"/>
                </w:tcBorders>
                <w:hideMark/>
              </w:tcPr>
            </w:tcPrChange>
          </w:tcPr>
          <w:p w14:paraId="5AA82551" w14:textId="77777777" w:rsidR="009A0AAE" w:rsidRPr="005E413D" w:rsidRDefault="009A0AAE" w:rsidP="005E413D">
            <w:pPr>
              <w:keepNext/>
              <w:keepLines/>
              <w:spacing w:beforeLines="25" w:before="60" w:afterLines="25" w:after="60"/>
              <w:jc w:val="center"/>
              <w:textAlignment w:val="auto"/>
              <w:rPr>
                <w:lang w:eastAsia="ko-KR"/>
              </w:rPr>
            </w:pPr>
            <w:r w:rsidRPr="005E413D">
              <w:rPr>
                <w:lang w:eastAsia="ko-KR"/>
              </w:rPr>
              <w:t>Main 12</w:t>
            </w:r>
          </w:p>
        </w:tc>
        <w:tc>
          <w:tcPr>
            <w:tcW w:w="792" w:type="dxa"/>
            <w:tcBorders>
              <w:top w:val="single" w:sz="4" w:space="0" w:color="auto"/>
              <w:left w:val="single" w:sz="4" w:space="0" w:color="auto"/>
              <w:bottom w:val="single" w:sz="4" w:space="0" w:color="auto"/>
              <w:right w:val="single" w:sz="4" w:space="0" w:color="auto"/>
            </w:tcBorders>
            <w:vAlign w:val="center"/>
            <w:hideMark/>
            <w:tcPrChange w:id="248"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7FAC86C3" w14:textId="77777777" w:rsidR="009A0AAE" w:rsidRPr="005E413D" w:rsidRDefault="009A0AAE" w:rsidP="005E413D">
            <w:pPr>
              <w:keepNext/>
              <w:keepLines/>
              <w:spacing w:beforeLines="25" w:before="60" w:afterLines="25" w:after="60"/>
              <w:jc w:val="center"/>
              <w:textAlignment w:val="auto"/>
              <w:rPr>
                <w:lang w:eastAsia="ko-KR"/>
              </w:rPr>
            </w:pPr>
            <w:r w:rsidRPr="005E413D">
              <w:rPr>
                <w:lang w:eastAsia="ko-KR"/>
              </w:rPr>
              <w:t>1</w:t>
            </w:r>
          </w:p>
        </w:tc>
        <w:tc>
          <w:tcPr>
            <w:tcW w:w="792" w:type="dxa"/>
            <w:tcBorders>
              <w:top w:val="single" w:sz="4" w:space="0" w:color="auto"/>
              <w:left w:val="single" w:sz="4" w:space="0" w:color="auto"/>
              <w:bottom w:val="single" w:sz="4" w:space="0" w:color="auto"/>
              <w:right w:val="single" w:sz="4" w:space="0" w:color="auto"/>
            </w:tcBorders>
            <w:vAlign w:val="center"/>
            <w:hideMark/>
            <w:tcPrChange w:id="249"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18BAEE17"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hideMark/>
            <w:tcPrChange w:id="250"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564C9696"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hideMark/>
            <w:tcPrChange w:id="251"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5339D51A"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1</w:t>
            </w:r>
          </w:p>
        </w:tc>
        <w:tc>
          <w:tcPr>
            <w:tcW w:w="792" w:type="dxa"/>
            <w:tcBorders>
              <w:top w:val="single" w:sz="4" w:space="0" w:color="auto"/>
              <w:left w:val="single" w:sz="4" w:space="0" w:color="auto"/>
              <w:bottom w:val="single" w:sz="4" w:space="0" w:color="auto"/>
              <w:right w:val="single" w:sz="4" w:space="0" w:color="auto"/>
            </w:tcBorders>
            <w:vAlign w:val="center"/>
            <w:hideMark/>
            <w:tcPrChange w:id="252"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6CB133C3"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1</w:t>
            </w:r>
          </w:p>
        </w:tc>
        <w:tc>
          <w:tcPr>
            <w:tcW w:w="792" w:type="dxa"/>
            <w:tcBorders>
              <w:top w:val="single" w:sz="4" w:space="0" w:color="auto"/>
              <w:left w:val="single" w:sz="4" w:space="0" w:color="auto"/>
              <w:bottom w:val="single" w:sz="4" w:space="0" w:color="auto"/>
              <w:right w:val="single" w:sz="4" w:space="0" w:color="auto"/>
            </w:tcBorders>
            <w:vAlign w:val="center"/>
            <w:hideMark/>
            <w:tcPrChange w:id="253"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651BC091"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hideMark/>
            <w:tcPrChange w:id="254"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74B756E9"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tcPrChange w:id="255" w:author="Alexis Tourapis" w:date="2017-07-06T17:10:00Z">
              <w:tcPr>
                <w:tcW w:w="792" w:type="dxa"/>
                <w:tcBorders>
                  <w:top w:val="single" w:sz="4" w:space="0" w:color="auto"/>
                  <w:left w:val="single" w:sz="4" w:space="0" w:color="auto"/>
                  <w:bottom w:val="single" w:sz="4" w:space="0" w:color="auto"/>
                  <w:right w:val="single" w:sz="4" w:space="0" w:color="auto"/>
                </w:tcBorders>
              </w:tcPr>
            </w:tcPrChange>
          </w:tcPr>
          <w:p w14:paraId="388E197D"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hideMark/>
            <w:tcPrChange w:id="256"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3E74992A"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1</w:t>
            </w:r>
          </w:p>
        </w:tc>
      </w:tr>
      <w:tr w:rsidR="009A0AAE" w:rsidRPr="005E413D" w14:paraId="3FB8B7AA" w14:textId="77777777" w:rsidTr="005E413D">
        <w:tblPrEx>
          <w:tblW w:w="95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Change w:id="257" w:author="Alexis Tourapis" w:date="2017-07-06T17:10:00Z">
            <w:tblPrEx>
              <w:tblW w:w="95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
          </w:tblPrExChange>
        </w:tblPrEx>
        <w:trPr>
          <w:jc w:val="center"/>
          <w:trPrChange w:id="258" w:author="Alexis Tourapis" w:date="2017-07-06T17:10:00Z">
            <w:trPr>
              <w:jc w:val="center"/>
            </w:trPr>
          </w:trPrChange>
        </w:trPr>
        <w:tc>
          <w:tcPr>
            <w:tcW w:w="2451" w:type="dxa"/>
            <w:tcBorders>
              <w:top w:val="single" w:sz="4" w:space="0" w:color="auto"/>
              <w:left w:val="single" w:sz="4" w:space="0" w:color="auto"/>
              <w:bottom w:val="single" w:sz="4" w:space="0" w:color="auto"/>
              <w:right w:val="single" w:sz="4" w:space="0" w:color="auto"/>
            </w:tcBorders>
            <w:vAlign w:val="center"/>
            <w:hideMark/>
            <w:tcPrChange w:id="259" w:author="Alexis Tourapis" w:date="2017-07-06T17:10:00Z">
              <w:tcPr>
                <w:tcW w:w="2451" w:type="dxa"/>
                <w:tcBorders>
                  <w:top w:val="single" w:sz="4" w:space="0" w:color="auto"/>
                  <w:left w:val="single" w:sz="4" w:space="0" w:color="auto"/>
                  <w:bottom w:val="single" w:sz="4" w:space="0" w:color="auto"/>
                  <w:right w:val="single" w:sz="4" w:space="0" w:color="auto"/>
                </w:tcBorders>
                <w:hideMark/>
              </w:tcPr>
            </w:tcPrChange>
          </w:tcPr>
          <w:p w14:paraId="10292A0E" w14:textId="77777777" w:rsidR="009A0AAE" w:rsidRPr="005E413D" w:rsidRDefault="009A0AAE" w:rsidP="005E413D">
            <w:pPr>
              <w:keepNext/>
              <w:keepLines/>
              <w:spacing w:beforeLines="25" w:before="60" w:afterLines="25" w:after="60"/>
              <w:jc w:val="center"/>
              <w:textAlignment w:val="auto"/>
              <w:rPr>
                <w:lang w:eastAsia="ko-KR"/>
              </w:rPr>
            </w:pPr>
            <w:r w:rsidRPr="005E413D">
              <w:rPr>
                <w:lang w:eastAsia="ko-KR"/>
              </w:rPr>
              <w:t>Main 4:2:2 10</w:t>
            </w:r>
          </w:p>
        </w:tc>
        <w:tc>
          <w:tcPr>
            <w:tcW w:w="792" w:type="dxa"/>
            <w:tcBorders>
              <w:top w:val="single" w:sz="4" w:space="0" w:color="auto"/>
              <w:left w:val="single" w:sz="4" w:space="0" w:color="auto"/>
              <w:bottom w:val="single" w:sz="4" w:space="0" w:color="auto"/>
              <w:right w:val="single" w:sz="4" w:space="0" w:color="auto"/>
            </w:tcBorders>
            <w:vAlign w:val="center"/>
            <w:hideMark/>
            <w:tcPrChange w:id="260"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163F209F" w14:textId="77777777" w:rsidR="009A0AAE" w:rsidRPr="005E413D" w:rsidRDefault="009A0AAE" w:rsidP="005E413D">
            <w:pPr>
              <w:keepNext/>
              <w:keepLines/>
              <w:spacing w:beforeLines="25" w:before="60" w:afterLines="25" w:after="60"/>
              <w:jc w:val="center"/>
              <w:textAlignment w:val="auto"/>
              <w:rPr>
                <w:lang w:eastAsia="ko-KR"/>
              </w:rPr>
            </w:pPr>
            <w:r w:rsidRPr="005E413D">
              <w:rPr>
                <w:lang w:eastAsia="ko-KR"/>
              </w:rPr>
              <w:t>1</w:t>
            </w:r>
          </w:p>
        </w:tc>
        <w:tc>
          <w:tcPr>
            <w:tcW w:w="792" w:type="dxa"/>
            <w:tcBorders>
              <w:top w:val="single" w:sz="4" w:space="0" w:color="auto"/>
              <w:left w:val="single" w:sz="4" w:space="0" w:color="auto"/>
              <w:bottom w:val="single" w:sz="4" w:space="0" w:color="auto"/>
              <w:right w:val="single" w:sz="4" w:space="0" w:color="auto"/>
            </w:tcBorders>
            <w:vAlign w:val="center"/>
            <w:hideMark/>
            <w:tcPrChange w:id="261"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0ED33CD2"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1</w:t>
            </w:r>
          </w:p>
        </w:tc>
        <w:tc>
          <w:tcPr>
            <w:tcW w:w="792" w:type="dxa"/>
            <w:tcBorders>
              <w:top w:val="single" w:sz="4" w:space="0" w:color="auto"/>
              <w:left w:val="single" w:sz="4" w:space="0" w:color="auto"/>
              <w:bottom w:val="single" w:sz="4" w:space="0" w:color="auto"/>
              <w:right w:val="single" w:sz="4" w:space="0" w:color="auto"/>
            </w:tcBorders>
            <w:vAlign w:val="center"/>
            <w:hideMark/>
            <w:tcPrChange w:id="262"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58D0FB96"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hideMark/>
            <w:tcPrChange w:id="263"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64508547"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1</w:t>
            </w:r>
          </w:p>
        </w:tc>
        <w:tc>
          <w:tcPr>
            <w:tcW w:w="792" w:type="dxa"/>
            <w:tcBorders>
              <w:top w:val="single" w:sz="4" w:space="0" w:color="auto"/>
              <w:left w:val="single" w:sz="4" w:space="0" w:color="auto"/>
              <w:bottom w:val="single" w:sz="4" w:space="0" w:color="auto"/>
              <w:right w:val="single" w:sz="4" w:space="0" w:color="auto"/>
            </w:tcBorders>
            <w:vAlign w:val="center"/>
            <w:hideMark/>
            <w:tcPrChange w:id="264"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0015E231"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hideMark/>
            <w:tcPrChange w:id="265"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62932CC4"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hideMark/>
            <w:tcPrChange w:id="266"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43295989"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tcPrChange w:id="267" w:author="Alexis Tourapis" w:date="2017-07-06T17:10:00Z">
              <w:tcPr>
                <w:tcW w:w="792" w:type="dxa"/>
                <w:tcBorders>
                  <w:top w:val="single" w:sz="4" w:space="0" w:color="auto"/>
                  <w:left w:val="single" w:sz="4" w:space="0" w:color="auto"/>
                  <w:bottom w:val="single" w:sz="4" w:space="0" w:color="auto"/>
                  <w:right w:val="single" w:sz="4" w:space="0" w:color="auto"/>
                </w:tcBorders>
              </w:tcPr>
            </w:tcPrChange>
          </w:tcPr>
          <w:p w14:paraId="245CA753"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hideMark/>
            <w:tcPrChange w:id="268"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118BEABB"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1</w:t>
            </w:r>
          </w:p>
        </w:tc>
      </w:tr>
      <w:tr w:rsidR="009A0AAE" w:rsidRPr="005E413D" w14:paraId="595233FF" w14:textId="77777777" w:rsidTr="005E413D">
        <w:tblPrEx>
          <w:tblW w:w="95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Change w:id="269" w:author="Alexis Tourapis" w:date="2017-07-06T17:10:00Z">
            <w:tblPrEx>
              <w:tblW w:w="95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
          </w:tblPrExChange>
        </w:tblPrEx>
        <w:trPr>
          <w:jc w:val="center"/>
          <w:trPrChange w:id="270" w:author="Alexis Tourapis" w:date="2017-07-06T17:10:00Z">
            <w:trPr>
              <w:jc w:val="center"/>
            </w:trPr>
          </w:trPrChange>
        </w:trPr>
        <w:tc>
          <w:tcPr>
            <w:tcW w:w="2451" w:type="dxa"/>
            <w:tcBorders>
              <w:top w:val="single" w:sz="4" w:space="0" w:color="auto"/>
              <w:left w:val="single" w:sz="4" w:space="0" w:color="auto"/>
              <w:bottom w:val="single" w:sz="4" w:space="0" w:color="auto"/>
              <w:right w:val="single" w:sz="4" w:space="0" w:color="auto"/>
            </w:tcBorders>
            <w:vAlign w:val="center"/>
            <w:hideMark/>
            <w:tcPrChange w:id="271" w:author="Alexis Tourapis" w:date="2017-07-06T17:10:00Z">
              <w:tcPr>
                <w:tcW w:w="2451" w:type="dxa"/>
                <w:tcBorders>
                  <w:top w:val="single" w:sz="4" w:space="0" w:color="auto"/>
                  <w:left w:val="single" w:sz="4" w:space="0" w:color="auto"/>
                  <w:bottom w:val="single" w:sz="4" w:space="0" w:color="auto"/>
                  <w:right w:val="single" w:sz="4" w:space="0" w:color="auto"/>
                </w:tcBorders>
                <w:hideMark/>
              </w:tcPr>
            </w:tcPrChange>
          </w:tcPr>
          <w:p w14:paraId="2C6AC349" w14:textId="77777777" w:rsidR="009A0AAE" w:rsidRPr="005E413D" w:rsidRDefault="009A0AAE" w:rsidP="005E413D">
            <w:pPr>
              <w:keepNext/>
              <w:keepLines/>
              <w:spacing w:beforeLines="25" w:before="60" w:afterLines="25" w:after="60"/>
              <w:jc w:val="center"/>
              <w:textAlignment w:val="auto"/>
              <w:rPr>
                <w:lang w:eastAsia="ko-KR"/>
              </w:rPr>
            </w:pPr>
            <w:r w:rsidRPr="005E413D">
              <w:rPr>
                <w:lang w:eastAsia="ko-KR"/>
              </w:rPr>
              <w:t>Main 4:2:2 12</w:t>
            </w:r>
          </w:p>
        </w:tc>
        <w:tc>
          <w:tcPr>
            <w:tcW w:w="792" w:type="dxa"/>
            <w:tcBorders>
              <w:top w:val="single" w:sz="4" w:space="0" w:color="auto"/>
              <w:left w:val="single" w:sz="4" w:space="0" w:color="auto"/>
              <w:bottom w:val="single" w:sz="4" w:space="0" w:color="auto"/>
              <w:right w:val="single" w:sz="4" w:space="0" w:color="auto"/>
            </w:tcBorders>
            <w:vAlign w:val="center"/>
            <w:hideMark/>
            <w:tcPrChange w:id="272"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16D288C9" w14:textId="77777777" w:rsidR="009A0AAE" w:rsidRPr="005E413D" w:rsidRDefault="009A0AAE" w:rsidP="005E413D">
            <w:pPr>
              <w:keepNext/>
              <w:keepLines/>
              <w:spacing w:beforeLines="25" w:before="60" w:afterLines="25" w:after="60"/>
              <w:jc w:val="center"/>
              <w:textAlignment w:val="auto"/>
              <w:rPr>
                <w:lang w:eastAsia="ko-KR"/>
              </w:rPr>
            </w:pPr>
            <w:r w:rsidRPr="005E413D">
              <w:rPr>
                <w:lang w:eastAsia="ko-KR"/>
              </w:rPr>
              <w:t>1</w:t>
            </w:r>
          </w:p>
        </w:tc>
        <w:tc>
          <w:tcPr>
            <w:tcW w:w="792" w:type="dxa"/>
            <w:tcBorders>
              <w:top w:val="single" w:sz="4" w:space="0" w:color="auto"/>
              <w:left w:val="single" w:sz="4" w:space="0" w:color="auto"/>
              <w:bottom w:val="single" w:sz="4" w:space="0" w:color="auto"/>
              <w:right w:val="single" w:sz="4" w:space="0" w:color="auto"/>
            </w:tcBorders>
            <w:vAlign w:val="center"/>
            <w:hideMark/>
            <w:tcPrChange w:id="273"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25D64284"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hideMark/>
            <w:tcPrChange w:id="274"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27C27DF9"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hideMark/>
            <w:tcPrChange w:id="275"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6B677FE3"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1</w:t>
            </w:r>
          </w:p>
        </w:tc>
        <w:tc>
          <w:tcPr>
            <w:tcW w:w="792" w:type="dxa"/>
            <w:tcBorders>
              <w:top w:val="single" w:sz="4" w:space="0" w:color="auto"/>
              <w:left w:val="single" w:sz="4" w:space="0" w:color="auto"/>
              <w:bottom w:val="single" w:sz="4" w:space="0" w:color="auto"/>
              <w:right w:val="single" w:sz="4" w:space="0" w:color="auto"/>
            </w:tcBorders>
            <w:vAlign w:val="center"/>
            <w:hideMark/>
            <w:tcPrChange w:id="276"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7CA21DC6"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hideMark/>
            <w:tcPrChange w:id="277"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725D2DF0"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hideMark/>
            <w:tcPrChange w:id="278"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7BB83783"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tcPrChange w:id="279" w:author="Alexis Tourapis" w:date="2017-07-06T17:10:00Z">
              <w:tcPr>
                <w:tcW w:w="792" w:type="dxa"/>
                <w:tcBorders>
                  <w:top w:val="single" w:sz="4" w:space="0" w:color="auto"/>
                  <w:left w:val="single" w:sz="4" w:space="0" w:color="auto"/>
                  <w:bottom w:val="single" w:sz="4" w:space="0" w:color="auto"/>
                  <w:right w:val="single" w:sz="4" w:space="0" w:color="auto"/>
                </w:tcBorders>
              </w:tcPr>
            </w:tcPrChange>
          </w:tcPr>
          <w:p w14:paraId="65368902"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hideMark/>
            <w:tcPrChange w:id="280"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78330BA2"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1</w:t>
            </w:r>
          </w:p>
        </w:tc>
      </w:tr>
      <w:tr w:rsidR="009A0AAE" w:rsidRPr="005E413D" w14:paraId="4FD26C87" w14:textId="77777777" w:rsidTr="005E413D">
        <w:tblPrEx>
          <w:tblW w:w="95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Change w:id="281" w:author="Alexis Tourapis" w:date="2017-07-06T17:10:00Z">
            <w:tblPrEx>
              <w:tblW w:w="95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
          </w:tblPrExChange>
        </w:tblPrEx>
        <w:trPr>
          <w:jc w:val="center"/>
          <w:trPrChange w:id="282" w:author="Alexis Tourapis" w:date="2017-07-06T17:10:00Z">
            <w:trPr>
              <w:jc w:val="center"/>
            </w:trPr>
          </w:trPrChange>
        </w:trPr>
        <w:tc>
          <w:tcPr>
            <w:tcW w:w="2451" w:type="dxa"/>
            <w:tcBorders>
              <w:top w:val="single" w:sz="4" w:space="0" w:color="auto"/>
              <w:left w:val="single" w:sz="4" w:space="0" w:color="auto"/>
              <w:bottom w:val="single" w:sz="4" w:space="0" w:color="auto"/>
              <w:right w:val="single" w:sz="4" w:space="0" w:color="auto"/>
            </w:tcBorders>
            <w:vAlign w:val="center"/>
            <w:hideMark/>
            <w:tcPrChange w:id="283" w:author="Alexis Tourapis" w:date="2017-07-06T17:10:00Z">
              <w:tcPr>
                <w:tcW w:w="2451" w:type="dxa"/>
                <w:tcBorders>
                  <w:top w:val="single" w:sz="4" w:space="0" w:color="auto"/>
                  <w:left w:val="single" w:sz="4" w:space="0" w:color="auto"/>
                  <w:bottom w:val="single" w:sz="4" w:space="0" w:color="auto"/>
                  <w:right w:val="single" w:sz="4" w:space="0" w:color="auto"/>
                </w:tcBorders>
                <w:hideMark/>
              </w:tcPr>
            </w:tcPrChange>
          </w:tcPr>
          <w:p w14:paraId="41A19813" w14:textId="77777777" w:rsidR="009A0AAE" w:rsidRPr="005E413D" w:rsidRDefault="009A0AAE" w:rsidP="005E413D">
            <w:pPr>
              <w:keepNext/>
              <w:keepLines/>
              <w:spacing w:beforeLines="25" w:before="60" w:afterLines="25" w:after="60"/>
              <w:jc w:val="center"/>
              <w:textAlignment w:val="auto"/>
              <w:rPr>
                <w:lang w:eastAsia="ko-KR"/>
              </w:rPr>
            </w:pPr>
            <w:r w:rsidRPr="005E413D">
              <w:rPr>
                <w:lang w:eastAsia="ko-KR"/>
              </w:rPr>
              <w:t>Main 4:4:4</w:t>
            </w:r>
          </w:p>
        </w:tc>
        <w:tc>
          <w:tcPr>
            <w:tcW w:w="792" w:type="dxa"/>
            <w:tcBorders>
              <w:top w:val="single" w:sz="4" w:space="0" w:color="auto"/>
              <w:left w:val="single" w:sz="4" w:space="0" w:color="auto"/>
              <w:bottom w:val="single" w:sz="4" w:space="0" w:color="auto"/>
              <w:right w:val="single" w:sz="4" w:space="0" w:color="auto"/>
            </w:tcBorders>
            <w:vAlign w:val="center"/>
            <w:hideMark/>
            <w:tcPrChange w:id="284"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6F53F3F4" w14:textId="77777777" w:rsidR="009A0AAE" w:rsidRPr="005E413D" w:rsidRDefault="009A0AAE" w:rsidP="005E413D">
            <w:pPr>
              <w:keepNext/>
              <w:keepLines/>
              <w:spacing w:beforeLines="25" w:before="60" w:afterLines="25" w:after="60"/>
              <w:jc w:val="center"/>
              <w:textAlignment w:val="auto"/>
              <w:rPr>
                <w:lang w:eastAsia="ko-KR"/>
              </w:rPr>
            </w:pPr>
            <w:r w:rsidRPr="005E413D">
              <w:rPr>
                <w:lang w:eastAsia="ko-KR"/>
              </w:rPr>
              <w:t>1</w:t>
            </w:r>
          </w:p>
        </w:tc>
        <w:tc>
          <w:tcPr>
            <w:tcW w:w="792" w:type="dxa"/>
            <w:tcBorders>
              <w:top w:val="single" w:sz="4" w:space="0" w:color="auto"/>
              <w:left w:val="single" w:sz="4" w:space="0" w:color="auto"/>
              <w:bottom w:val="single" w:sz="4" w:space="0" w:color="auto"/>
              <w:right w:val="single" w:sz="4" w:space="0" w:color="auto"/>
            </w:tcBorders>
            <w:vAlign w:val="center"/>
            <w:hideMark/>
            <w:tcPrChange w:id="285"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02C2DCCB"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1</w:t>
            </w:r>
          </w:p>
        </w:tc>
        <w:tc>
          <w:tcPr>
            <w:tcW w:w="792" w:type="dxa"/>
            <w:tcBorders>
              <w:top w:val="single" w:sz="4" w:space="0" w:color="auto"/>
              <w:left w:val="single" w:sz="4" w:space="0" w:color="auto"/>
              <w:bottom w:val="single" w:sz="4" w:space="0" w:color="auto"/>
              <w:right w:val="single" w:sz="4" w:space="0" w:color="auto"/>
            </w:tcBorders>
            <w:vAlign w:val="center"/>
            <w:hideMark/>
            <w:tcPrChange w:id="286"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089D02AF"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1</w:t>
            </w:r>
          </w:p>
        </w:tc>
        <w:tc>
          <w:tcPr>
            <w:tcW w:w="792" w:type="dxa"/>
            <w:tcBorders>
              <w:top w:val="single" w:sz="4" w:space="0" w:color="auto"/>
              <w:left w:val="single" w:sz="4" w:space="0" w:color="auto"/>
              <w:bottom w:val="single" w:sz="4" w:space="0" w:color="auto"/>
              <w:right w:val="single" w:sz="4" w:space="0" w:color="auto"/>
            </w:tcBorders>
            <w:vAlign w:val="center"/>
            <w:hideMark/>
            <w:tcPrChange w:id="287"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0A7CAA21"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hideMark/>
            <w:tcPrChange w:id="288"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6B976115"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hideMark/>
            <w:tcPrChange w:id="289"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297460EA"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hideMark/>
            <w:tcPrChange w:id="290"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70B6AE5F"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tcPrChange w:id="291" w:author="Alexis Tourapis" w:date="2017-07-06T17:10:00Z">
              <w:tcPr>
                <w:tcW w:w="792" w:type="dxa"/>
                <w:tcBorders>
                  <w:top w:val="single" w:sz="4" w:space="0" w:color="auto"/>
                  <w:left w:val="single" w:sz="4" w:space="0" w:color="auto"/>
                  <w:bottom w:val="single" w:sz="4" w:space="0" w:color="auto"/>
                  <w:right w:val="single" w:sz="4" w:space="0" w:color="auto"/>
                </w:tcBorders>
              </w:tcPr>
            </w:tcPrChange>
          </w:tcPr>
          <w:p w14:paraId="2B4C69A6"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hideMark/>
            <w:tcPrChange w:id="292"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2D7DD7F4"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1</w:t>
            </w:r>
          </w:p>
        </w:tc>
      </w:tr>
      <w:tr w:rsidR="009A0AAE" w:rsidRPr="005E413D" w14:paraId="50D83566" w14:textId="77777777" w:rsidTr="005E413D">
        <w:tblPrEx>
          <w:tblW w:w="95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Change w:id="293" w:author="Alexis Tourapis" w:date="2017-07-06T17:10:00Z">
            <w:tblPrEx>
              <w:tblW w:w="95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
          </w:tblPrExChange>
        </w:tblPrEx>
        <w:trPr>
          <w:jc w:val="center"/>
          <w:trPrChange w:id="294" w:author="Alexis Tourapis" w:date="2017-07-06T17:10:00Z">
            <w:trPr>
              <w:jc w:val="center"/>
            </w:trPr>
          </w:trPrChange>
        </w:trPr>
        <w:tc>
          <w:tcPr>
            <w:tcW w:w="2451" w:type="dxa"/>
            <w:tcBorders>
              <w:top w:val="single" w:sz="4" w:space="0" w:color="auto"/>
              <w:left w:val="single" w:sz="4" w:space="0" w:color="auto"/>
              <w:bottom w:val="single" w:sz="4" w:space="0" w:color="auto"/>
              <w:right w:val="single" w:sz="4" w:space="0" w:color="auto"/>
            </w:tcBorders>
            <w:vAlign w:val="center"/>
            <w:hideMark/>
            <w:tcPrChange w:id="295" w:author="Alexis Tourapis" w:date="2017-07-06T17:10:00Z">
              <w:tcPr>
                <w:tcW w:w="2451" w:type="dxa"/>
                <w:tcBorders>
                  <w:top w:val="single" w:sz="4" w:space="0" w:color="auto"/>
                  <w:left w:val="single" w:sz="4" w:space="0" w:color="auto"/>
                  <w:bottom w:val="single" w:sz="4" w:space="0" w:color="auto"/>
                  <w:right w:val="single" w:sz="4" w:space="0" w:color="auto"/>
                </w:tcBorders>
                <w:hideMark/>
              </w:tcPr>
            </w:tcPrChange>
          </w:tcPr>
          <w:p w14:paraId="569A5C6B" w14:textId="77777777" w:rsidR="009A0AAE" w:rsidRPr="005E413D" w:rsidRDefault="009A0AAE" w:rsidP="005E413D">
            <w:pPr>
              <w:keepNext/>
              <w:keepLines/>
              <w:spacing w:beforeLines="25" w:before="60" w:afterLines="25" w:after="60"/>
              <w:jc w:val="center"/>
              <w:textAlignment w:val="auto"/>
              <w:rPr>
                <w:lang w:eastAsia="ko-KR"/>
              </w:rPr>
            </w:pPr>
            <w:r w:rsidRPr="005E413D">
              <w:rPr>
                <w:lang w:eastAsia="ko-KR"/>
              </w:rPr>
              <w:t>Main 4:4:4 10</w:t>
            </w:r>
          </w:p>
        </w:tc>
        <w:tc>
          <w:tcPr>
            <w:tcW w:w="792" w:type="dxa"/>
            <w:tcBorders>
              <w:top w:val="single" w:sz="4" w:space="0" w:color="auto"/>
              <w:left w:val="single" w:sz="4" w:space="0" w:color="auto"/>
              <w:bottom w:val="single" w:sz="4" w:space="0" w:color="auto"/>
              <w:right w:val="single" w:sz="4" w:space="0" w:color="auto"/>
            </w:tcBorders>
            <w:vAlign w:val="center"/>
            <w:hideMark/>
            <w:tcPrChange w:id="296"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7AD86BDB" w14:textId="77777777" w:rsidR="009A0AAE" w:rsidRPr="005E413D" w:rsidRDefault="009A0AAE" w:rsidP="005E413D">
            <w:pPr>
              <w:keepNext/>
              <w:keepLines/>
              <w:spacing w:beforeLines="25" w:before="60" w:afterLines="25" w:after="60"/>
              <w:jc w:val="center"/>
              <w:textAlignment w:val="auto"/>
              <w:rPr>
                <w:lang w:eastAsia="ko-KR"/>
              </w:rPr>
            </w:pPr>
            <w:r w:rsidRPr="005E413D">
              <w:rPr>
                <w:lang w:eastAsia="ko-KR"/>
              </w:rPr>
              <w:t>1</w:t>
            </w:r>
          </w:p>
        </w:tc>
        <w:tc>
          <w:tcPr>
            <w:tcW w:w="792" w:type="dxa"/>
            <w:tcBorders>
              <w:top w:val="single" w:sz="4" w:space="0" w:color="auto"/>
              <w:left w:val="single" w:sz="4" w:space="0" w:color="auto"/>
              <w:bottom w:val="single" w:sz="4" w:space="0" w:color="auto"/>
              <w:right w:val="single" w:sz="4" w:space="0" w:color="auto"/>
            </w:tcBorders>
            <w:vAlign w:val="center"/>
            <w:hideMark/>
            <w:tcPrChange w:id="297"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5BAE9B7B"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1</w:t>
            </w:r>
          </w:p>
        </w:tc>
        <w:tc>
          <w:tcPr>
            <w:tcW w:w="792" w:type="dxa"/>
            <w:tcBorders>
              <w:top w:val="single" w:sz="4" w:space="0" w:color="auto"/>
              <w:left w:val="single" w:sz="4" w:space="0" w:color="auto"/>
              <w:bottom w:val="single" w:sz="4" w:space="0" w:color="auto"/>
              <w:right w:val="single" w:sz="4" w:space="0" w:color="auto"/>
            </w:tcBorders>
            <w:vAlign w:val="center"/>
            <w:hideMark/>
            <w:tcPrChange w:id="298"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548F9F50"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hideMark/>
            <w:tcPrChange w:id="299"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24DFB3E7"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hideMark/>
            <w:tcPrChange w:id="300"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350577B7"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hideMark/>
            <w:tcPrChange w:id="301"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2DCE764E"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hideMark/>
            <w:tcPrChange w:id="302"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649D6B78"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tcPrChange w:id="303" w:author="Alexis Tourapis" w:date="2017-07-06T17:10:00Z">
              <w:tcPr>
                <w:tcW w:w="792" w:type="dxa"/>
                <w:tcBorders>
                  <w:top w:val="single" w:sz="4" w:space="0" w:color="auto"/>
                  <w:left w:val="single" w:sz="4" w:space="0" w:color="auto"/>
                  <w:bottom w:val="single" w:sz="4" w:space="0" w:color="auto"/>
                  <w:right w:val="single" w:sz="4" w:space="0" w:color="auto"/>
                </w:tcBorders>
              </w:tcPr>
            </w:tcPrChange>
          </w:tcPr>
          <w:p w14:paraId="0630D255"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hideMark/>
            <w:tcPrChange w:id="304"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1A01C466"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1</w:t>
            </w:r>
          </w:p>
        </w:tc>
      </w:tr>
      <w:tr w:rsidR="009A0AAE" w:rsidRPr="005E413D" w14:paraId="3A1D54A1" w14:textId="77777777" w:rsidTr="005E413D">
        <w:tblPrEx>
          <w:tblW w:w="95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Change w:id="305" w:author="Alexis Tourapis" w:date="2017-07-06T17:10:00Z">
            <w:tblPrEx>
              <w:tblW w:w="95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
          </w:tblPrExChange>
        </w:tblPrEx>
        <w:trPr>
          <w:jc w:val="center"/>
          <w:trPrChange w:id="306" w:author="Alexis Tourapis" w:date="2017-07-06T17:10:00Z">
            <w:trPr>
              <w:jc w:val="center"/>
            </w:trPr>
          </w:trPrChange>
        </w:trPr>
        <w:tc>
          <w:tcPr>
            <w:tcW w:w="2451" w:type="dxa"/>
            <w:tcBorders>
              <w:top w:val="single" w:sz="4" w:space="0" w:color="auto"/>
              <w:left w:val="single" w:sz="4" w:space="0" w:color="auto"/>
              <w:bottom w:val="single" w:sz="4" w:space="0" w:color="auto"/>
              <w:right w:val="single" w:sz="4" w:space="0" w:color="auto"/>
            </w:tcBorders>
            <w:vAlign w:val="center"/>
            <w:hideMark/>
            <w:tcPrChange w:id="307" w:author="Alexis Tourapis" w:date="2017-07-06T17:10:00Z">
              <w:tcPr>
                <w:tcW w:w="2451" w:type="dxa"/>
                <w:tcBorders>
                  <w:top w:val="single" w:sz="4" w:space="0" w:color="auto"/>
                  <w:left w:val="single" w:sz="4" w:space="0" w:color="auto"/>
                  <w:bottom w:val="single" w:sz="4" w:space="0" w:color="auto"/>
                  <w:right w:val="single" w:sz="4" w:space="0" w:color="auto"/>
                </w:tcBorders>
                <w:hideMark/>
              </w:tcPr>
            </w:tcPrChange>
          </w:tcPr>
          <w:p w14:paraId="11857AAD" w14:textId="77777777" w:rsidR="009A0AAE" w:rsidRPr="005E413D" w:rsidRDefault="009A0AAE" w:rsidP="005E413D">
            <w:pPr>
              <w:keepNext/>
              <w:keepLines/>
              <w:spacing w:beforeLines="25" w:before="60" w:afterLines="25" w:after="60"/>
              <w:jc w:val="center"/>
              <w:textAlignment w:val="auto"/>
              <w:rPr>
                <w:lang w:eastAsia="ko-KR"/>
              </w:rPr>
            </w:pPr>
            <w:r w:rsidRPr="005E413D">
              <w:rPr>
                <w:lang w:eastAsia="ko-KR"/>
              </w:rPr>
              <w:t>Main 4:4:4 12</w:t>
            </w:r>
          </w:p>
        </w:tc>
        <w:tc>
          <w:tcPr>
            <w:tcW w:w="792" w:type="dxa"/>
            <w:tcBorders>
              <w:top w:val="single" w:sz="4" w:space="0" w:color="auto"/>
              <w:left w:val="single" w:sz="4" w:space="0" w:color="auto"/>
              <w:bottom w:val="single" w:sz="4" w:space="0" w:color="auto"/>
              <w:right w:val="single" w:sz="4" w:space="0" w:color="auto"/>
            </w:tcBorders>
            <w:vAlign w:val="center"/>
            <w:hideMark/>
            <w:tcPrChange w:id="308"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48BFF28C" w14:textId="77777777" w:rsidR="009A0AAE" w:rsidRPr="005E413D" w:rsidRDefault="009A0AAE" w:rsidP="005E413D">
            <w:pPr>
              <w:keepNext/>
              <w:keepLines/>
              <w:spacing w:beforeLines="25" w:before="60" w:afterLines="25" w:after="60"/>
              <w:jc w:val="center"/>
              <w:textAlignment w:val="auto"/>
              <w:rPr>
                <w:lang w:eastAsia="ko-KR"/>
              </w:rPr>
            </w:pPr>
            <w:r w:rsidRPr="005E413D">
              <w:rPr>
                <w:lang w:eastAsia="ko-KR"/>
              </w:rPr>
              <w:t>1</w:t>
            </w:r>
          </w:p>
        </w:tc>
        <w:tc>
          <w:tcPr>
            <w:tcW w:w="792" w:type="dxa"/>
            <w:tcBorders>
              <w:top w:val="single" w:sz="4" w:space="0" w:color="auto"/>
              <w:left w:val="single" w:sz="4" w:space="0" w:color="auto"/>
              <w:bottom w:val="single" w:sz="4" w:space="0" w:color="auto"/>
              <w:right w:val="single" w:sz="4" w:space="0" w:color="auto"/>
            </w:tcBorders>
            <w:vAlign w:val="center"/>
            <w:hideMark/>
            <w:tcPrChange w:id="309"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06C8CB71"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hideMark/>
            <w:tcPrChange w:id="310"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603154B6"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hideMark/>
            <w:tcPrChange w:id="311"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5F8BBFD4"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hideMark/>
            <w:tcPrChange w:id="312"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0F4B0F92"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hideMark/>
            <w:tcPrChange w:id="313"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4DA10890"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hideMark/>
            <w:tcPrChange w:id="314"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35D262D1"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tcPrChange w:id="315" w:author="Alexis Tourapis" w:date="2017-07-06T17:10:00Z">
              <w:tcPr>
                <w:tcW w:w="792" w:type="dxa"/>
                <w:tcBorders>
                  <w:top w:val="single" w:sz="4" w:space="0" w:color="auto"/>
                  <w:left w:val="single" w:sz="4" w:space="0" w:color="auto"/>
                  <w:bottom w:val="single" w:sz="4" w:space="0" w:color="auto"/>
                  <w:right w:val="single" w:sz="4" w:space="0" w:color="auto"/>
                </w:tcBorders>
              </w:tcPr>
            </w:tcPrChange>
          </w:tcPr>
          <w:p w14:paraId="6325B1FB"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hideMark/>
            <w:tcPrChange w:id="316"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3829E405"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1</w:t>
            </w:r>
          </w:p>
        </w:tc>
      </w:tr>
      <w:tr w:rsidR="009A0AAE" w:rsidRPr="005E413D" w14:paraId="6996B8F4" w14:textId="77777777" w:rsidTr="005E413D">
        <w:tblPrEx>
          <w:tblW w:w="95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Change w:id="317" w:author="Alexis Tourapis" w:date="2017-07-06T17:10:00Z">
            <w:tblPrEx>
              <w:tblW w:w="95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
          </w:tblPrExChange>
        </w:tblPrEx>
        <w:trPr>
          <w:jc w:val="center"/>
          <w:trPrChange w:id="318" w:author="Alexis Tourapis" w:date="2017-07-06T17:10:00Z">
            <w:trPr>
              <w:jc w:val="center"/>
            </w:trPr>
          </w:trPrChange>
        </w:trPr>
        <w:tc>
          <w:tcPr>
            <w:tcW w:w="2451" w:type="dxa"/>
            <w:tcBorders>
              <w:top w:val="single" w:sz="4" w:space="0" w:color="auto"/>
              <w:left w:val="single" w:sz="4" w:space="0" w:color="auto"/>
              <w:bottom w:val="single" w:sz="4" w:space="0" w:color="auto"/>
              <w:right w:val="single" w:sz="4" w:space="0" w:color="auto"/>
            </w:tcBorders>
            <w:vAlign w:val="center"/>
            <w:hideMark/>
            <w:tcPrChange w:id="319" w:author="Alexis Tourapis" w:date="2017-07-06T17:10:00Z">
              <w:tcPr>
                <w:tcW w:w="2451" w:type="dxa"/>
                <w:tcBorders>
                  <w:top w:val="single" w:sz="4" w:space="0" w:color="auto"/>
                  <w:left w:val="single" w:sz="4" w:space="0" w:color="auto"/>
                  <w:bottom w:val="single" w:sz="4" w:space="0" w:color="auto"/>
                  <w:right w:val="single" w:sz="4" w:space="0" w:color="auto"/>
                </w:tcBorders>
                <w:hideMark/>
              </w:tcPr>
            </w:tcPrChange>
          </w:tcPr>
          <w:p w14:paraId="124482E7" w14:textId="77777777" w:rsidR="009A0AAE" w:rsidRPr="005E413D" w:rsidRDefault="009A0AAE" w:rsidP="005E413D">
            <w:pPr>
              <w:keepNext/>
              <w:keepLines/>
              <w:spacing w:beforeLines="25" w:before="60" w:afterLines="25" w:after="60"/>
              <w:jc w:val="center"/>
              <w:textAlignment w:val="auto"/>
              <w:rPr>
                <w:lang w:eastAsia="ko-KR"/>
              </w:rPr>
            </w:pPr>
            <w:r w:rsidRPr="005E413D">
              <w:rPr>
                <w:lang w:eastAsia="ko-KR"/>
              </w:rPr>
              <w:t>Main Intra</w:t>
            </w:r>
          </w:p>
        </w:tc>
        <w:tc>
          <w:tcPr>
            <w:tcW w:w="792" w:type="dxa"/>
            <w:tcBorders>
              <w:top w:val="single" w:sz="4" w:space="0" w:color="auto"/>
              <w:left w:val="single" w:sz="4" w:space="0" w:color="auto"/>
              <w:bottom w:val="single" w:sz="4" w:space="0" w:color="auto"/>
              <w:right w:val="single" w:sz="4" w:space="0" w:color="auto"/>
            </w:tcBorders>
            <w:vAlign w:val="center"/>
            <w:hideMark/>
            <w:tcPrChange w:id="320"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695E864C" w14:textId="77777777" w:rsidR="009A0AAE" w:rsidRPr="005E413D" w:rsidRDefault="009A0AAE" w:rsidP="005E413D">
            <w:pPr>
              <w:keepNext/>
              <w:keepLines/>
              <w:spacing w:beforeLines="25" w:before="60" w:afterLines="25" w:after="60"/>
              <w:jc w:val="center"/>
              <w:textAlignment w:val="auto"/>
              <w:rPr>
                <w:lang w:eastAsia="ko-KR"/>
              </w:rPr>
            </w:pPr>
            <w:r w:rsidRPr="005E413D">
              <w:rPr>
                <w:lang w:eastAsia="ko-KR"/>
              </w:rPr>
              <w:t>1</w:t>
            </w:r>
          </w:p>
        </w:tc>
        <w:tc>
          <w:tcPr>
            <w:tcW w:w="792" w:type="dxa"/>
            <w:tcBorders>
              <w:top w:val="single" w:sz="4" w:space="0" w:color="auto"/>
              <w:left w:val="single" w:sz="4" w:space="0" w:color="auto"/>
              <w:bottom w:val="single" w:sz="4" w:space="0" w:color="auto"/>
              <w:right w:val="single" w:sz="4" w:space="0" w:color="auto"/>
            </w:tcBorders>
            <w:vAlign w:val="center"/>
            <w:hideMark/>
            <w:tcPrChange w:id="321"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6A52FC28"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1</w:t>
            </w:r>
          </w:p>
        </w:tc>
        <w:tc>
          <w:tcPr>
            <w:tcW w:w="792" w:type="dxa"/>
            <w:tcBorders>
              <w:top w:val="single" w:sz="4" w:space="0" w:color="auto"/>
              <w:left w:val="single" w:sz="4" w:space="0" w:color="auto"/>
              <w:bottom w:val="single" w:sz="4" w:space="0" w:color="auto"/>
              <w:right w:val="single" w:sz="4" w:space="0" w:color="auto"/>
            </w:tcBorders>
            <w:vAlign w:val="center"/>
            <w:hideMark/>
            <w:tcPrChange w:id="322"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0CA06F9D"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1</w:t>
            </w:r>
          </w:p>
        </w:tc>
        <w:tc>
          <w:tcPr>
            <w:tcW w:w="792" w:type="dxa"/>
            <w:tcBorders>
              <w:top w:val="single" w:sz="4" w:space="0" w:color="auto"/>
              <w:left w:val="single" w:sz="4" w:space="0" w:color="auto"/>
              <w:bottom w:val="single" w:sz="4" w:space="0" w:color="auto"/>
              <w:right w:val="single" w:sz="4" w:space="0" w:color="auto"/>
            </w:tcBorders>
            <w:vAlign w:val="center"/>
            <w:hideMark/>
            <w:tcPrChange w:id="323"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01E68ECA"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1</w:t>
            </w:r>
          </w:p>
        </w:tc>
        <w:tc>
          <w:tcPr>
            <w:tcW w:w="792" w:type="dxa"/>
            <w:tcBorders>
              <w:top w:val="single" w:sz="4" w:space="0" w:color="auto"/>
              <w:left w:val="single" w:sz="4" w:space="0" w:color="auto"/>
              <w:bottom w:val="single" w:sz="4" w:space="0" w:color="auto"/>
              <w:right w:val="single" w:sz="4" w:space="0" w:color="auto"/>
            </w:tcBorders>
            <w:vAlign w:val="center"/>
            <w:hideMark/>
            <w:tcPrChange w:id="324"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05008A11"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1</w:t>
            </w:r>
          </w:p>
        </w:tc>
        <w:tc>
          <w:tcPr>
            <w:tcW w:w="792" w:type="dxa"/>
            <w:tcBorders>
              <w:top w:val="single" w:sz="4" w:space="0" w:color="auto"/>
              <w:left w:val="single" w:sz="4" w:space="0" w:color="auto"/>
              <w:bottom w:val="single" w:sz="4" w:space="0" w:color="auto"/>
              <w:right w:val="single" w:sz="4" w:space="0" w:color="auto"/>
            </w:tcBorders>
            <w:vAlign w:val="center"/>
            <w:hideMark/>
            <w:tcPrChange w:id="325"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00BD67E1"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hideMark/>
            <w:tcPrChange w:id="326"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7D46C199"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1</w:t>
            </w:r>
          </w:p>
        </w:tc>
        <w:tc>
          <w:tcPr>
            <w:tcW w:w="792" w:type="dxa"/>
            <w:tcBorders>
              <w:top w:val="single" w:sz="4" w:space="0" w:color="auto"/>
              <w:left w:val="single" w:sz="4" w:space="0" w:color="auto"/>
              <w:bottom w:val="single" w:sz="4" w:space="0" w:color="auto"/>
              <w:right w:val="single" w:sz="4" w:space="0" w:color="auto"/>
            </w:tcBorders>
            <w:vAlign w:val="center"/>
            <w:tcPrChange w:id="327" w:author="Alexis Tourapis" w:date="2017-07-06T17:10:00Z">
              <w:tcPr>
                <w:tcW w:w="792" w:type="dxa"/>
                <w:tcBorders>
                  <w:top w:val="single" w:sz="4" w:space="0" w:color="auto"/>
                  <w:left w:val="single" w:sz="4" w:space="0" w:color="auto"/>
                  <w:bottom w:val="single" w:sz="4" w:space="0" w:color="auto"/>
                  <w:right w:val="single" w:sz="4" w:space="0" w:color="auto"/>
                </w:tcBorders>
              </w:tcPr>
            </w:tcPrChange>
          </w:tcPr>
          <w:p w14:paraId="1E7DF53D"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hideMark/>
            <w:tcPrChange w:id="328"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6135D76F"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 or 1</w:t>
            </w:r>
          </w:p>
        </w:tc>
      </w:tr>
      <w:tr w:rsidR="009A0AAE" w:rsidRPr="005E413D" w14:paraId="60A0B2D7" w14:textId="77777777" w:rsidTr="005E413D">
        <w:tblPrEx>
          <w:tblW w:w="95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Change w:id="329" w:author="Alexis Tourapis" w:date="2017-07-06T17:10:00Z">
            <w:tblPrEx>
              <w:tblW w:w="95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
          </w:tblPrExChange>
        </w:tblPrEx>
        <w:trPr>
          <w:jc w:val="center"/>
          <w:trPrChange w:id="330" w:author="Alexis Tourapis" w:date="2017-07-06T17:10:00Z">
            <w:trPr>
              <w:jc w:val="center"/>
            </w:trPr>
          </w:trPrChange>
        </w:trPr>
        <w:tc>
          <w:tcPr>
            <w:tcW w:w="2451" w:type="dxa"/>
            <w:tcBorders>
              <w:top w:val="single" w:sz="4" w:space="0" w:color="auto"/>
              <w:left w:val="single" w:sz="4" w:space="0" w:color="auto"/>
              <w:bottom w:val="single" w:sz="4" w:space="0" w:color="auto"/>
              <w:right w:val="single" w:sz="4" w:space="0" w:color="auto"/>
            </w:tcBorders>
            <w:vAlign w:val="center"/>
            <w:hideMark/>
            <w:tcPrChange w:id="331" w:author="Alexis Tourapis" w:date="2017-07-06T17:10:00Z">
              <w:tcPr>
                <w:tcW w:w="2451" w:type="dxa"/>
                <w:tcBorders>
                  <w:top w:val="single" w:sz="4" w:space="0" w:color="auto"/>
                  <w:left w:val="single" w:sz="4" w:space="0" w:color="auto"/>
                  <w:bottom w:val="single" w:sz="4" w:space="0" w:color="auto"/>
                  <w:right w:val="single" w:sz="4" w:space="0" w:color="auto"/>
                </w:tcBorders>
                <w:hideMark/>
              </w:tcPr>
            </w:tcPrChange>
          </w:tcPr>
          <w:p w14:paraId="56425D9A" w14:textId="77777777" w:rsidR="009A0AAE" w:rsidRPr="005E413D" w:rsidRDefault="009A0AAE" w:rsidP="005E413D">
            <w:pPr>
              <w:keepNext/>
              <w:keepLines/>
              <w:spacing w:beforeLines="25" w:before="60" w:afterLines="25" w:after="60"/>
              <w:jc w:val="center"/>
              <w:textAlignment w:val="auto"/>
              <w:rPr>
                <w:lang w:eastAsia="ko-KR"/>
              </w:rPr>
            </w:pPr>
            <w:r w:rsidRPr="005E413D">
              <w:rPr>
                <w:lang w:eastAsia="ko-KR"/>
              </w:rPr>
              <w:t>Main 10 Intra</w:t>
            </w:r>
          </w:p>
        </w:tc>
        <w:tc>
          <w:tcPr>
            <w:tcW w:w="792" w:type="dxa"/>
            <w:tcBorders>
              <w:top w:val="single" w:sz="4" w:space="0" w:color="auto"/>
              <w:left w:val="single" w:sz="4" w:space="0" w:color="auto"/>
              <w:bottom w:val="single" w:sz="4" w:space="0" w:color="auto"/>
              <w:right w:val="single" w:sz="4" w:space="0" w:color="auto"/>
            </w:tcBorders>
            <w:vAlign w:val="center"/>
            <w:hideMark/>
            <w:tcPrChange w:id="332"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4B0DCB8A" w14:textId="77777777" w:rsidR="009A0AAE" w:rsidRPr="005E413D" w:rsidRDefault="009A0AAE" w:rsidP="005E413D">
            <w:pPr>
              <w:keepNext/>
              <w:keepLines/>
              <w:spacing w:beforeLines="25" w:before="60" w:afterLines="25" w:after="60"/>
              <w:jc w:val="center"/>
              <w:textAlignment w:val="auto"/>
              <w:rPr>
                <w:lang w:eastAsia="ko-KR"/>
              </w:rPr>
            </w:pPr>
            <w:r w:rsidRPr="005E413D">
              <w:rPr>
                <w:lang w:eastAsia="ko-KR"/>
              </w:rPr>
              <w:t>1</w:t>
            </w:r>
          </w:p>
        </w:tc>
        <w:tc>
          <w:tcPr>
            <w:tcW w:w="792" w:type="dxa"/>
            <w:tcBorders>
              <w:top w:val="single" w:sz="4" w:space="0" w:color="auto"/>
              <w:left w:val="single" w:sz="4" w:space="0" w:color="auto"/>
              <w:bottom w:val="single" w:sz="4" w:space="0" w:color="auto"/>
              <w:right w:val="single" w:sz="4" w:space="0" w:color="auto"/>
            </w:tcBorders>
            <w:vAlign w:val="center"/>
            <w:hideMark/>
            <w:tcPrChange w:id="333"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6B464ADE"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1</w:t>
            </w:r>
          </w:p>
        </w:tc>
        <w:tc>
          <w:tcPr>
            <w:tcW w:w="792" w:type="dxa"/>
            <w:tcBorders>
              <w:top w:val="single" w:sz="4" w:space="0" w:color="auto"/>
              <w:left w:val="single" w:sz="4" w:space="0" w:color="auto"/>
              <w:bottom w:val="single" w:sz="4" w:space="0" w:color="auto"/>
              <w:right w:val="single" w:sz="4" w:space="0" w:color="auto"/>
            </w:tcBorders>
            <w:vAlign w:val="center"/>
            <w:hideMark/>
            <w:tcPrChange w:id="334"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02B30968"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hideMark/>
            <w:tcPrChange w:id="335"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297C9DD8"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1</w:t>
            </w:r>
          </w:p>
        </w:tc>
        <w:tc>
          <w:tcPr>
            <w:tcW w:w="792" w:type="dxa"/>
            <w:tcBorders>
              <w:top w:val="single" w:sz="4" w:space="0" w:color="auto"/>
              <w:left w:val="single" w:sz="4" w:space="0" w:color="auto"/>
              <w:bottom w:val="single" w:sz="4" w:space="0" w:color="auto"/>
              <w:right w:val="single" w:sz="4" w:space="0" w:color="auto"/>
            </w:tcBorders>
            <w:vAlign w:val="center"/>
            <w:hideMark/>
            <w:tcPrChange w:id="336"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2CC030C1"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1</w:t>
            </w:r>
          </w:p>
        </w:tc>
        <w:tc>
          <w:tcPr>
            <w:tcW w:w="792" w:type="dxa"/>
            <w:tcBorders>
              <w:top w:val="single" w:sz="4" w:space="0" w:color="auto"/>
              <w:left w:val="single" w:sz="4" w:space="0" w:color="auto"/>
              <w:bottom w:val="single" w:sz="4" w:space="0" w:color="auto"/>
              <w:right w:val="single" w:sz="4" w:space="0" w:color="auto"/>
            </w:tcBorders>
            <w:vAlign w:val="center"/>
            <w:hideMark/>
            <w:tcPrChange w:id="337"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641B18F4"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hideMark/>
            <w:tcPrChange w:id="338"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7E99355C"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1</w:t>
            </w:r>
          </w:p>
        </w:tc>
        <w:tc>
          <w:tcPr>
            <w:tcW w:w="792" w:type="dxa"/>
            <w:tcBorders>
              <w:top w:val="single" w:sz="4" w:space="0" w:color="auto"/>
              <w:left w:val="single" w:sz="4" w:space="0" w:color="auto"/>
              <w:bottom w:val="single" w:sz="4" w:space="0" w:color="auto"/>
              <w:right w:val="single" w:sz="4" w:space="0" w:color="auto"/>
            </w:tcBorders>
            <w:vAlign w:val="center"/>
            <w:tcPrChange w:id="339" w:author="Alexis Tourapis" w:date="2017-07-06T17:10:00Z">
              <w:tcPr>
                <w:tcW w:w="792" w:type="dxa"/>
                <w:tcBorders>
                  <w:top w:val="single" w:sz="4" w:space="0" w:color="auto"/>
                  <w:left w:val="single" w:sz="4" w:space="0" w:color="auto"/>
                  <w:bottom w:val="single" w:sz="4" w:space="0" w:color="auto"/>
                  <w:right w:val="single" w:sz="4" w:space="0" w:color="auto"/>
                </w:tcBorders>
              </w:tcPr>
            </w:tcPrChange>
          </w:tcPr>
          <w:p w14:paraId="56A0F9C4"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hideMark/>
            <w:tcPrChange w:id="340"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789AAB0B"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 or 1</w:t>
            </w:r>
          </w:p>
        </w:tc>
      </w:tr>
      <w:tr w:rsidR="009A0AAE" w:rsidRPr="005E413D" w14:paraId="7CFBF914" w14:textId="77777777" w:rsidTr="005E413D">
        <w:tblPrEx>
          <w:tblW w:w="95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Change w:id="341" w:author="Alexis Tourapis" w:date="2017-07-06T17:10:00Z">
            <w:tblPrEx>
              <w:tblW w:w="95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
          </w:tblPrExChange>
        </w:tblPrEx>
        <w:trPr>
          <w:jc w:val="center"/>
          <w:trPrChange w:id="342" w:author="Alexis Tourapis" w:date="2017-07-06T17:10:00Z">
            <w:trPr>
              <w:jc w:val="center"/>
            </w:trPr>
          </w:trPrChange>
        </w:trPr>
        <w:tc>
          <w:tcPr>
            <w:tcW w:w="2451" w:type="dxa"/>
            <w:tcBorders>
              <w:top w:val="single" w:sz="4" w:space="0" w:color="auto"/>
              <w:left w:val="single" w:sz="4" w:space="0" w:color="auto"/>
              <w:bottom w:val="single" w:sz="4" w:space="0" w:color="auto"/>
              <w:right w:val="single" w:sz="4" w:space="0" w:color="auto"/>
            </w:tcBorders>
            <w:vAlign w:val="center"/>
            <w:hideMark/>
            <w:tcPrChange w:id="343" w:author="Alexis Tourapis" w:date="2017-07-06T17:10:00Z">
              <w:tcPr>
                <w:tcW w:w="2451" w:type="dxa"/>
                <w:tcBorders>
                  <w:top w:val="single" w:sz="4" w:space="0" w:color="auto"/>
                  <w:left w:val="single" w:sz="4" w:space="0" w:color="auto"/>
                  <w:bottom w:val="single" w:sz="4" w:space="0" w:color="auto"/>
                  <w:right w:val="single" w:sz="4" w:space="0" w:color="auto"/>
                </w:tcBorders>
                <w:hideMark/>
              </w:tcPr>
            </w:tcPrChange>
          </w:tcPr>
          <w:p w14:paraId="0FF9C70A" w14:textId="77777777" w:rsidR="009A0AAE" w:rsidRPr="005E413D" w:rsidRDefault="009A0AAE" w:rsidP="005E413D">
            <w:pPr>
              <w:keepNext/>
              <w:keepLines/>
              <w:spacing w:beforeLines="25" w:before="60" w:afterLines="25" w:after="60"/>
              <w:jc w:val="center"/>
              <w:textAlignment w:val="auto"/>
              <w:rPr>
                <w:lang w:eastAsia="ko-KR"/>
              </w:rPr>
            </w:pPr>
            <w:r w:rsidRPr="005E413D">
              <w:rPr>
                <w:lang w:eastAsia="ko-KR"/>
              </w:rPr>
              <w:t>Main 12 Intra</w:t>
            </w:r>
          </w:p>
        </w:tc>
        <w:tc>
          <w:tcPr>
            <w:tcW w:w="792" w:type="dxa"/>
            <w:tcBorders>
              <w:top w:val="single" w:sz="4" w:space="0" w:color="auto"/>
              <w:left w:val="single" w:sz="4" w:space="0" w:color="auto"/>
              <w:bottom w:val="single" w:sz="4" w:space="0" w:color="auto"/>
              <w:right w:val="single" w:sz="4" w:space="0" w:color="auto"/>
            </w:tcBorders>
            <w:vAlign w:val="center"/>
            <w:hideMark/>
            <w:tcPrChange w:id="344"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7C557171" w14:textId="77777777" w:rsidR="009A0AAE" w:rsidRPr="005E413D" w:rsidRDefault="009A0AAE" w:rsidP="005E413D">
            <w:pPr>
              <w:keepNext/>
              <w:keepLines/>
              <w:spacing w:beforeLines="25" w:before="60" w:afterLines="25" w:after="60"/>
              <w:jc w:val="center"/>
              <w:textAlignment w:val="auto"/>
              <w:rPr>
                <w:lang w:eastAsia="ko-KR"/>
              </w:rPr>
            </w:pPr>
            <w:r w:rsidRPr="005E413D">
              <w:rPr>
                <w:lang w:eastAsia="ko-KR"/>
              </w:rPr>
              <w:t>1</w:t>
            </w:r>
          </w:p>
        </w:tc>
        <w:tc>
          <w:tcPr>
            <w:tcW w:w="792" w:type="dxa"/>
            <w:tcBorders>
              <w:top w:val="single" w:sz="4" w:space="0" w:color="auto"/>
              <w:left w:val="single" w:sz="4" w:space="0" w:color="auto"/>
              <w:bottom w:val="single" w:sz="4" w:space="0" w:color="auto"/>
              <w:right w:val="single" w:sz="4" w:space="0" w:color="auto"/>
            </w:tcBorders>
            <w:vAlign w:val="center"/>
            <w:hideMark/>
            <w:tcPrChange w:id="345"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74EDFFB2"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hideMark/>
            <w:tcPrChange w:id="346"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69775569"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hideMark/>
            <w:tcPrChange w:id="347"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22147FD4"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1</w:t>
            </w:r>
          </w:p>
        </w:tc>
        <w:tc>
          <w:tcPr>
            <w:tcW w:w="792" w:type="dxa"/>
            <w:tcBorders>
              <w:top w:val="single" w:sz="4" w:space="0" w:color="auto"/>
              <w:left w:val="single" w:sz="4" w:space="0" w:color="auto"/>
              <w:bottom w:val="single" w:sz="4" w:space="0" w:color="auto"/>
              <w:right w:val="single" w:sz="4" w:space="0" w:color="auto"/>
            </w:tcBorders>
            <w:vAlign w:val="center"/>
            <w:hideMark/>
            <w:tcPrChange w:id="348"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0778A3F6"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1</w:t>
            </w:r>
          </w:p>
        </w:tc>
        <w:tc>
          <w:tcPr>
            <w:tcW w:w="792" w:type="dxa"/>
            <w:tcBorders>
              <w:top w:val="single" w:sz="4" w:space="0" w:color="auto"/>
              <w:left w:val="single" w:sz="4" w:space="0" w:color="auto"/>
              <w:bottom w:val="single" w:sz="4" w:space="0" w:color="auto"/>
              <w:right w:val="single" w:sz="4" w:space="0" w:color="auto"/>
            </w:tcBorders>
            <w:vAlign w:val="center"/>
            <w:hideMark/>
            <w:tcPrChange w:id="349"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3A36D3D5"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hideMark/>
            <w:tcPrChange w:id="350"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64696672"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1</w:t>
            </w:r>
          </w:p>
        </w:tc>
        <w:tc>
          <w:tcPr>
            <w:tcW w:w="792" w:type="dxa"/>
            <w:tcBorders>
              <w:top w:val="single" w:sz="4" w:space="0" w:color="auto"/>
              <w:left w:val="single" w:sz="4" w:space="0" w:color="auto"/>
              <w:bottom w:val="single" w:sz="4" w:space="0" w:color="auto"/>
              <w:right w:val="single" w:sz="4" w:space="0" w:color="auto"/>
            </w:tcBorders>
            <w:vAlign w:val="center"/>
            <w:tcPrChange w:id="351" w:author="Alexis Tourapis" w:date="2017-07-06T17:10:00Z">
              <w:tcPr>
                <w:tcW w:w="792" w:type="dxa"/>
                <w:tcBorders>
                  <w:top w:val="single" w:sz="4" w:space="0" w:color="auto"/>
                  <w:left w:val="single" w:sz="4" w:space="0" w:color="auto"/>
                  <w:bottom w:val="single" w:sz="4" w:space="0" w:color="auto"/>
                  <w:right w:val="single" w:sz="4" w:space="0" w:color="auto"/>
                </w:tcBorders>
              </w:tcPr>
            </w:tcPrChange>
          </w:tcPr>
          <w:p w14:paraId="3A8C1BF9"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hideMark/>
            <w:tcPrChange w:id="352"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2C1A0343"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 or 1</w:t>
            </w:r>
          </w:p>
        </w:tc>
      </w:tr>
      <w:tr w:rsidR="009A0AAE" w:rsidRPr="005E413D" w14:paraId="60CA6233" w14:textId="77777777" w:rsidTr="005E413D">
        <w:tblPrEx>
          <w:tblW w:w="95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Change w:id="353" w:author="Alexis Tourapis" w:date="2017-07-06T17:10:00Z">
            <w:tblPrEx>
              <w:tblW w:w="95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
          </w:tblPrExChange>
        </w:tblPrEx>
        <w:trPr>
          <w:jc w:val="center"/>
          <w:trPrChange w:id="354" w:author="Alexis Tourapis" w:date="2017-07-06T17:10:00Z">
            <w:trPr>
              <w:jc w:val="center"/>
            </w:trPr>
          </w:trPrChange>
        </w:trPr>
        <w:tc>
          <w:tcPr>
            <w:tcW w:w="2451" w:type="dxa"/>
            <w:tcBorders>
              <w:top w:val="single" w:sz="4" w:space="0" w:color="auto"/>
              <w:left w:val="single" w:sz="4" w:space="0" w:color="auto"/>
              <w:bottom w:val="single" w:sz="4" w:space="0" w:color="auto"/>
              <w:right w:val="single" w:sz="4" w:space="0" w:color="auto"/>
            </w:tcBorders>
            <w:vAlign w:val="center"/>
            <w:hideMark/>
            <w:tcPrChange w:id="355" w:author="Alexis Tourapis" w:date="2017-07-06T17:10:00Z">
              <w:tcPr>
                <w:tcW w:w="2451" w:type="dxa"/>
                <w:tcBorders>
                  <w:top w:val="single" w:sz="4" w:space="0" w:color="auto"/>
                  <w:left w:val="single" w:sz="4" w:space="0" w:color="auto"/>
                  <w:bottom w:val="single" w:sz="4" w:space="0" w:color="auto"/>
                  <w:right w:val="single" w:sz="4" w:space="0" w:color="auto"/>
                </w:tcBorders>
                <w:hideMark/>
              </w:tcPr>
            </w:tcPrChange>
          </w:tcPr>
          <w:p w14:paraId="698F6900" w14:textId="77777777" w:rsidR="009A0AAE" w:rsidRPr="005E413D" w:rsidRDefault="009A0AAE" w:rsidP="005E413D">
            <w:pPr>
              <w:keepNext/>
              <w:keepLines/>
              <w:spacing w:beforeLines="25" w:before="60" w:afterLines="25" w:after="60"/>
              <w:jc w:val="center"/>
              <w:textAlignment w:val="auto"/>
              <w:rPr>
                <w:lang w:eastAsia="ko-KR"/>
              </w:rPr>
            </w:pPr>
            <w:r w:rsidRPr="005E413D">
              <w:rPr>
                <w:lang w:eastAsia="ko-KR"/>
              </w:rPr>
              <w:t>Main 4:2:2 10 Intra</w:t>
            </w:r>
          </w:p>
        </w:tc>
        <w:tc>
          <w:tcPr>
            <w:tcW w:w="792" w:type="dxa"/>
            <w:tcBorders>
              <w:top w:val="single" w:sz="4" w:space="0" w:color="auto"/>
              <w:left w:val="single" w:sz="4" w:space="0" w:color="auto"/>
              <w:bottom w:val="single" w:sz="4" w:space="0" w:color="auto"/>
              <w:right w:val="single" w:sz="4" w:space="0" w:color="auto"/>
            </w:tcBorders>
            <w:vAlign w:val="center"/>
            <w:hideMark/>
            <w:tcPrChange w:id="356"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3DBC2534" w14:textId="77777777" w:rsidR="009A0AAE" w:rsidRPr="005E413D" w:rsidRDefault="009A0AAE" w:rsidP="005E413D">
            <w:pPr>
              <w:keepNext/>
              <w:keepLines/>
              <w:spacing w:beforeLines="25" w:before="60" w:afterLines="25" w:after="60"/>
              <w:jc w:val="center"/>
              <w:textAlignment w:val="auto"/>
              <w:rPr>
                <w:lang w:eastAsia="ko-KR"/>
              </w:rPr>
            </w:pPr>
            <w:r w:rsidRPr="005E413D">
              <w:rPr>
                <w:lang w:eastAsia="ko-KR"/>
              </w:rPr>
              <w:t>1</w:t>
            </w:r>
          </w:p>
        </w:tc>
        <w:tc>
          <w:tcPr>
            <w:tcW w:w="792" w:type="dxa"/>
            <w:tcBorders>
              <w:top w:val="single" w:sz="4" w:space="0" w:color="auto"/>
              <w:left w:val="single" w:sz="4" w:space="0" w:color="auto"/>
              <w:bottom w:val="single" w:sz="4" w:space="0" w:color="auto"/>
              <w:right w:val="single" w:sz="4" w:space="0" w:color="auto"/>
            </w:tcBorders>
            <w:vAlign w:val="center"/>
            <w:hideMark/>
            <w:tcPrChange w:id="357"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75EC0D8F"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1</w:t>
            </w:r>
          </w:p>
        </w:tc>
        <w:tc>
          <w:tcPr>
            <w:tcW w:w="792" w:type="dxa"/>
            <w:tcBorders>
              <w:top w:val="single" w:sz="4" w:space="0" w:color="auto"/>
              <w:left w:val="single" w:sz="4" w:space="0" w:color="auto"/>
              <w:bottom w:val="single" w:sz="4" w:space="0" w:color="auto"/>
              <w:right w:val="single" w:sz="4" w:space="0" w:color="auto"/>
            </w:tcBorders>
            <w:vAlign w:val="center"/>
            <w:hideMark/>
            <w:tcPrChange w:id="358"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7BD126B3"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hideMark/>
            <w:tcPrChange w:id="359"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21C695B1"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1</w:t>
            </w:r>
          </w:p>
        </w:tc>
        <w:tc>
          <w:tcPr>
            <w:tcW w:w="792" w:type="dxa"/>
            <w:tcBorders>
              <w:top w:val="single" w:sz="4" w:space="0" w:color="auto"/>
              <w:left w:val="single" w:sz="4" w:space="0" w:color="auto"/>
              <w:bottom w:val="single" w:sz="4" w:space="0" w:color="auto"/>
              <w:right w:val="single" w:sz="4" w:space="0" w:color="auto"/>
            </w:tcBorders>
            <w:vAlign w:val="center"/>
            <w:hideMark/>
            <w:tcPrChange w:id="360"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5A697A18"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hideMark/>
            <w:tcPrChange w:id="361"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1B7DDFE9"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hideMark/>
            <w:tcPrChange w:id="362"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4703A46B"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1</w:t>
            </w:r>
          </w:p>
        </w:tc>
        <w:tc>
          <w:tcPr>
            <w:tcW w:w="792" w:type="dxa"/>
            <w:tcBorders>
              <w:top w:val="single" w:sz="4" w:space="0" w:color="auto"/>
              <w:left w:val="single" w:sz="4" w:space="0" w:color="auto"/>
              <w:bottom w:val="single" w:sz="4" w:space="0" w:color="auto"/>
              <w:right w:val="single" w:sz="4" w:space="0" w:color="auto"/>
            </w:tcBorders>
            <w:vAlign w:val="center"/>
            <w:tcPrChange w:id="363" w:author="Alexis Tourapis" w:date="2017-07-06T17:10:00Z">
              <w:tcPr>
                <w:tcW w:w="792" w:type="dxa"/>
                <w:tcBorders>
                  <w:top w:val="single" w:sz="4" w:space="0" w:color="auto"/>
                  <w:left w:val="single" w:sz="4" w:space="0" w:color="auto"/>
                  <w:bottom w:val="single" w:sz="4" w:space="0" w:color="auto"/>
                  <w:right w:val="single" w:sz="4" w:space="0" w:color="auto"/>
                </w:tcBorders>
              </w:tcPr>
            </w:tcPrChange>
          </w:tcPr>
          <w:p w14:paraId="71C76E3E"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hideMark/>
            <w:tcPrChange w:id="364"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0ADD2468"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 or 1</w:t>
            </w:r>
          </w:p>
        </w:tc>
      </w:tr>
      <w:tr w:rsidR="009A0AAE" w:rsidRPr="005E413D" w14:paraId="70D58AE7" w14:textId="77777777" w:rsidTr="005E413D">
        <w:tblPrEx>
          <w:tblW w:w="95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Change w:id="365" w:author="Alexis Tourapis" w:date="2017-07-06T17:10:00Z">
            <w:tblPrEx>
              <w:tblW w:w="95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
          </w:tblPrExChange>
        </w:tblPrEx>
        <w:trPr>
          <w:jc w:val="center"/>
          <w:trPrChange w:id="366" w:author="Alexis Tourapis" w:date="2017-07-06T17:10:00Z">
            <w:trPr>
              <w:jc w:val="center"/>
            </w:trPr>
          </w:trPrChange>
        </w:trPr>
        <w:tc>
          <w:tcPr>
            <w:tcW w:w="2451" w:type="dxa"/>
            <w:tcBorders>
              <w:top w:val="single" w:sz="4" w:space="0" w:color="auto"/>
              <w:left w:val="single" w:sz="4" w:space="0" w:color="auto"/>
              <w:bottom w:val="single" w:sz="4" w:space="0" w:color="auto"/>
              <w:right w:val="single" w:sz="4" w:space="0" w:color="auto"/>
            </w:tcBorders>
            <w:vAlign w:val="center"/>
            <w:hideMark/>
            <w:tcPrChange w:id="367" w:author="Alexis Tourapis" w:date="2017-07-06T17:10:00Z">
              <w:tcPr>
                <w:tcW w:w="2451" w:type="dxa"/>
                <w:tcBorders>
                  <w:top w:val="single" w:sz="4" w:space="0" w:color="auto"/>
                  <w:left w:val="single" w:sz="4" w:space="0" w:color="auto"/>
                  <w:bottom w:val="single" w:sz="4" w:space="0" w:color="auto"/>
                  <w:right w:val="single" w:sz="4" w:space="0" w:color="auto"/>
                </w:tcBorders>
                <w:hideMark/>
              </w:tcPr>
            </w:tcPrChange>
          </w:tcPr>
          <w:p w14:paraId="4F26361D" w14:textId="77777777" w:rsidR="009A0AAE" w:rsidRPr="005E413D" w:rsidRDefault="009A0AAE" w:rsidP="005E413D">
            <w:pPr>
              <w:keepNext/>
              <w:keepLines/>
              <w:spacing w:beforeLines="25" w:before="60" w:afterLines="25" w:after="60"/>
              <w:jc w:val="center"/>
              <w:textAlignment w:val="auto"/>
              <w:rPr>
                <w:lang w:eastAsia="ko-KR"/>
              </w:rPr>
            </w:pPr>
            <w:r w:rsidRPr="005E413D">
              <w:rPr>
                <w:lang w:eastAsia="ko-KR"/>
              </w:rPr>
              <w:t>Main 4:2:2 12 Intra</w:t>
            </w:r>
          </w:p>
        </w:tc>
        <w:tc>
          <w:tcPr>
            <w:tcW w:w="792" w:type="dxa"/>
            <w:tcBorders>
              <w:top w:val="single" w:sz="4" w:space="0" w:color="auto"/>
              <w:left w:val="single" w:sz="4" w:space="0" w:color="auto"/>
              <w:bottom w:val="single" w:sz="4" w:space="0" w:color="auto"/>
              <w:right w:val="single" w:sz="4" w:space="0" w:color="auto"/>
            </w:tcBorders>
            <w:vAlign w:val="center"/>
            <w:hideMark/>
            <w:tcPrChange w:id="368"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07F6CC7B" w14:textId="77777777" w:rsidR="009A0AAE" w:rsidRPr="005E413D" w:rsidRDefault="009A0AAE" w:rsidP="005E413D">
            <w:pPr>
              <w:keepNext/>
              <w:keepLines/>
              <w:spacing w:beforeLines="25" w:before="60" w:afterLines="25" w:after="60"/>
              <w:jc w:val="center"/>
              <w:textAlignment w:val="auto"/>
              <w:rPr>
                <w:lang w:eastAsia="ko-KR"/>
              </w:rPr>
            </w:pPr>
            <w:r w:rsidRPr="005E413D">
              <w:rPr>
                <w:lang w:eastAsia="ko-KR"/>
              </w:rPr>
              <w:t>1</w:t>
            </w:r>
          </w:p>
        </w:tc>
        <w:tc>
          <w:tcPr>
            <w:tcW w:w="792" w:type="dxa"/>
            <w:tcBorders>
              <w:top w:val="single" w:sz="4" w:space="0" w:color="auto"/>
              <w:left w:val="single" w:sz="4" w:space="0" w:color="auto"/>
              <w:bottom w:val="single" w:sz="4" w:space="0" w:color="auto"/>
              <w:right w:val="single" w:sz="4" w:space="0" w:color="auto"/>
            </w:tcBorders>
            <w:vAlign w:val="center"/>
            <w:hideMark/>
            <w:tcPrChange w:id="369"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220F4B46"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hideMark/>
            <w:tcPrChange w:id="370"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3FC785EF"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hideMark/>
            <w:tcPrChange w:id="371"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646A02EE"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1</w:t>
            </w:r>
          </w:p>
        </w:tc>
        <w:tc>
          <w:tcPr>
            <w:tcW w:w="792" w:type="dxa"/>
            <w:tcBorders>
              <w:top w:val="single" w:sz="4" w:space="0" w:color="auto"/>
              <w:left w:val="single" w:sz="4" w:space="0" w:color="auto"/>
              <w:bottom w:val="single" w:sz="4" w:space="0" w:color="auto"/>
              <w:right w:val="single" w:sz="4" w:space="0" w:color="auto"/>
            </w:tcBorders>
            <w:vAlign w:val="center"/>
            <w:hideMark/>
            <w:tcPrChange w:id="372"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51FF4DE2"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hideMark/>
            <w:tcPrChange w:id="373"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4A5BC6BF"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hideMark/>
            <w:tcPrChange w:id="374"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3DE45997"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1</w:t>
            </w:r>
          </w:p>
        </w:tc>
        <w:tc>
          <w:tcPr>
            <w:tcW w:w="792" w:type="dxa"/>
            <w:tcBorders>
              <w:top w:val="single" w:sz="4" w:space="0" w:color="auto"/>
              <w:left w:val="single" w:sz="4" w:space="0" w:color="auto"/>
              <w:bottom w:val="single" w:sz="4" w:space="0" w:color="auto"/>
              <w:right w:val="single" w:sz="4" w:space="0" w:color="auto"/>
            </w:tcBorders>
            <w:vAlign w:val="center"/>
            <w:tcPrChange w:id="375" w:author="Alexis Tourapis" w:date="2017-07-06T17:10:00Z">
              <w:tcPr>
                <w:tcW w:w="792" w:type="dxa"/>
                <w:tcBorders>
                  <w:top w:val="single" w:sz="4" w:space="0" w:color="auto"/>
                  <w:left w:val="single" w:sz="4" w:space="0" w:color="auto"/>
                  <w:bottom w:val="single" w:sz="4" w:space="0" w:color="auto"/>
                  <w:right w:val="single" w:sz="4" w:space="0" w:color="auto"/>
                </w:tcBorders>
              </w:tcPr>
            </w:tcPrChange>
          </w:tcPr>
          <w:p w14:paraId="7C4DC547"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hideMark/>
            <w:tcPrChange w:id="376"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4E962350"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 or 1</w:t>
            </w:r>
          </w:p>
        </w:tc>
      </w:tr>
      <w:tr w:rsidR="009A0AAE" w:rsidRPr="005E413D" w14:paraId="4F59C65E" w14:textId="77777777" w:rsidTr="005E413D">
        <w:tblPrEx>
          <w:tblW w:w="95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Change w:id="377" w:author="Alexis Tourapis" w:date="2017-07-06T17:10:00Z">
            <w:tblPrEx>
              <w:tblW w:w="95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
          </w:tblPrExChange>
        </w:tblPrEx>
        <w:trPr>
          <w:jc w:val="center"/>
          <w:trPrChange w:id="378" w:author="Alexis Tourapis" w:date="2017-07-06T17:10:00Z">
            <w:trPr>
              <w:jc w:val="center"/>
            </w:trPr>
          </w:trPrChange>
        </w:trPr>
        <w:tc>
          <w:tcPr>
            <w:tcW w:w="2451" w:type="dxa"/>
            <w:tcBorders>
              <w:top w:val="single" w:sz="4" w:space="0" w:color="auto"/>
              <w:left w:val="single" w:sz="4" w:space="0" w:color="auto"/>
              <w:bottom w:val="single" w:sz="4" w:space="0" w:color="auto"/>
              <w:right w:val="single" w:sz="4" w:space="0" w:color="auto"/>
            </w:tcBorders>
            <w:vAlign w:val="center"/>
            <w:tcPrChange w:id="379" w:author="Alexis Tourapis" w:date="2017-07-06T17:10:00Z">
              <w:tcPr>
                <w:tcW w:w="2451" w:type="dxa"/>
                <w:tcBorders>
                  <w:top w:val="single" w:sz="4" w:space="0" w:color="auto"/>
                  <w:left w:val="single" w:sz="4" w:space="0" w:color="auto"/>
                  <w:bottom w:val="single" w:sz="4" w:space="0" w:color="auto"/>
                  <w:right w:val="single" w:sz="4" w:space="0" w:color="auto"/>
                </w:tcBorders>
              </w:tcPr>
            </w:tcPrChange>
          </w:tcPr>
          <w:p w14:paraId="4B3EADC3" w14:textId="77777777" w:rsidR="009A0AAE" w:rsidRPr="005E413D" w:rsidRDefault="009A0AAE" w:rsidP="005E413D">
            <w:pPr>
              <w:keepNext/>
              <w:keepLines/>
              <w:spacing w:beforeLines="25" w:before="60" w:afterLines="25" w:after="60"/>
              <w:jc w:val="center"/>
              <w:textAlignment w:val="auto"/>
              <w:rPr>
                <w:lang w:eastAsia="ko-KR"/>
              </w:rPr>
            </w:pPr>
            <w:r w:rsidRPr="005E413D">
              <w:rPr>
                <w:lang w:eastAsia="ko-KR"/>
              </w:rPr>
              <w:t>Main 4:4:4 Intra</w:t>
            </w:r>
          </w:p>
        </w:tc>
        <w:tc>
          <w:tcPr>
            <w:tcW w:w="792" w:type="dxa"/>
            <w:tcBorders>
              <w:top w:val="single" w:sz="4" w:space="0" w:color="auto"/>
              <w:left w:val="single" w:sz="4" w:space="0" w:color="auto"/>
              <w:bottom w:val="single" w:sz="4" w:space="0" w:color="auto"/>
              <w:right w:val="single" w:sz="4" w:space="0" w:color="auto"/>
            </w:tcBorders>
            <w:vAlign w:val="center"/>
            <w:tcPrChange w:id="380"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tcPr>
            </w:tcPrChange>
          </w:tcPr>
          <w:p w14:paraId="3E9CF6C5" w14:textId="77777777" w:rsidR="009A0AAE" w:rsidRPr="005E413D" w:rsidRDefault="009A0AAE" w:rsidP="005E413D">
            <w:pPr>
              <w:keepNext/>
              <w:keepLines/>
              <w:spacing w:beforeLines="25" w:before="60" w:afterLines="25" w:after="60"/>
              <w:jc w:val="center"/>
              <w:textAlignment w:val="auto"/>
              <w:rPr>
                <w:lang w:eastAsia="ko-KR"/>
              </w:rPr>
            </w:pPr>
            <w:r w:rsidRPr="005E413D">
              <w:rPr>
                <w:lang w:eastAsia="ko-KR"/>
              </w:rPr>
              <w:t>1</w:t>
            </w:r>
          </w:p>
        </w:tc>
        <w:tc>
          <w:tcPr>
            <w:tcW w:w="792" w:type="dxa"/>
            <w:tcBorders>
              <w:top w:val="single" w:sz="4" w:space="0" w:color="auto"/>
              <w:left w:val="single" w:sz="4" w:space="0" w:color="auto"/>
              <w:bottom w:val="single" w:sz="4" w:space="0" w:color="auto"/>
              <w:right w:val="single" w:sz="4" w:space="0" w:color="auto"/>
            </w:tcBorders>
            <w:vAlign w:val="center"/>
            <w:tcPrChange w:id="381"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tcPr>
            </w:tcPrChange>
          </w:tcPr>
          <w:p w14:paraId="26B3B0BF"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1</w:t>
            </w:r>
          </w:p>
        </w:tc>
        <w:tc>
          <w:tcPr>
            <w:tcW w:w="792" w:type="dxa"/>
            <w:tcBorders>
              <w:top w:val="single" w:sz="4" w:space="0" w:color="auto"/>
              <w:left w:val="single" w:sz="4" w:space="0" w:color="auto"/>
              <w:bottom w:val="single" w:sz="4" w:space="0" w:color="auto"/>
              <w:right w:val="single" w:sz="4" w:space="0" w:color="auto"/>
            </w:tcBorders>
            <w:vAlign w:val="center"/>
            <w:tcPrChange w:id="382"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tcPr>
            </w:tcPrChange>
          </w:tcPr>
          <w:p w14:paraId="5690464F"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1</w:t>
            </w:r>
          </w:p>
        </w:tc>
        <w:tc>
          <w:tcPr>
            <w:tcW w:w="792" w:type="dxa"/>
            <w:tcBorders>
              <w:top w:val="single" w:sz="4" w:space="0" w:color="auto"/>
              <w:left w:val="single" w:sz="4" w:space="0" w:color="auto"/>
              <w:bottom w:val="single" w:sz="4" w:space="0" w:color="auto"/>
              <w:right w:val="single" w:sz="4" w:space="0" w:color="auto"/>
            </w:tcBorders>
            <w:vAlign w:val="center"/>
            <w:tcPrChange w:id="383"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tcPr>
            </w:tcPrChange>
          </w:tcPr>
          <w:p w14:paraId="77E62401"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tcPrChange w:id="384"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tcPr>
            </w:tcPrChange>
          </w:tcPr>
          <w:p w14:paraId="53003C5D"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tcPrChange w:id="385"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tcPr>
            </w:tcPrChange>
          </w:tcPr>
          <w:p w14:paraId="4B189B52"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tcPrChange w:id="386"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tcPr>
            </w:tcPrChange>
          </w:tcPr>
          <w:p w14:paraId="0A0B62F9"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1</w:t>
            </w:r>
          </w:p>
        </w:tc>
        <w:tc>
          <w:tcPr>
            <w:tcW w:w="792" w:type="dxa"/>
            <w:tcBorders>
              <w:top w:val="single" w:sz="4" w:space="0" w:color="auto"/>
              <w:left w:val="single" w:sz="4" w:space="0" w:color="auto"/>
              <w:bottom w:val="single" w:sz="4" w:space="0" w:color="auto"/>
              <w:right w:val="single" w:sz="4" w:space="0" w:color="auto"/>
            </w:tcBorders>
            <w:vAlign w:val="center"/>
            <w:tcPrChange w:id="387" w:author="Alexis Tourapis" w:date="2017-07-06T17:10:00Z">
              <w:tcPr>
                <w:tcW w:w="792" w:type="dxa"/>
                <w:tcBorders>
                  <w:top w:val="single" w:sz="4" w:space="0" w:color="auto"/>
                  <w:left w:val="single" w:sz="4" w:space="0" w:color="auto"/>
                  <w:bottom w:val="single" w:sz="4" w:space="0" w:color="auto"/>
                  <w:right w:val="single" w:sz="4" w:space="0" w:color="auto"/>
                </w:tcBorders>
              </w:tcPr>
            </w:tcPrChange>
          </w:tcPr>
          <w:p w14:paraId="71E09730"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tcPrChange w:id="388"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tcPr>
            </w:tcPrChange>
          </w:tcPr>
          <w:p w14:paraId="5014F722"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 or 1</w:t>
            </w:r>
          </w:p>
        </w:tc>
      </w:tr>
      <w:tr w:rsidR="009A0AAE" w:rsidRPr="005E413D" w14:paraId="479F9313" w14:textId="77777777" w:rsidTr="005E413D">
        <w:tblPrEx>
          <w:tblW w:w="95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Change w:id="389" w:author="Alexis Tourapis" w:date="2017-07-06T17:10:00Z">
            <w:tblPrEx>
              <w:tblW w:w="95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
          </w:tblPrExChange>
        </w:tblPrEx>
        <w:trPr>
          <w:jc w:val="center"/>
          <w:trPrChange w:id="390" w:author="Alexis Tourapis" w:date="2017-07-06T17:10:00Z">
            <w:trPr>
              <w:jc w:val="center"/>
            </w:trPr>
          </w:trPrChange>
        </w:trPr>
        <w:tc>
          <w:tcPr>
            <w:tcW w:w="2451" w:type="dxa"/>
            <w:tcBorders>
              <w:top w:val="single" w:sz="4" w:space="0" w:color="auto"/>
              <w:left w:val="single" w:sz="4" w:space="0" w:color="auto"/>
              <w:bottom w:val="single" w:sz="4" w:space="0" w:color="auto"/>
              <w:right w:val="single" w:sz="4" w:space="0" w:color="auto"/>
            </w:tcBorders>
            <w:vAlign w:val="center"/>
            <w:hideMark/>
            <w:tcPrChange w:id="391" w:author="Alexis Tourapis" w:date="2017-07-06T17:10:00Z">
              <w:tcPr>
                <w:tcW w:w="2451" w:type="dxa"/>
                <w:tcBorders>
                  <w:top w:val="single" w:sz="4" w:space="0" w:color="auto"/>
                  <w:left w:val="single" w:sz="4" w:space="0" w:color="auto"/>
                  <w:bottom w:val="single" w:sz="4" w:space="0" w:color="auto"/>
                  <w:right w:val="single" w:sz="4" w:space="0" w:color="auto"/>
                </w:tcBorders>
                <w:hideMark/>
              </w:tcPr>
            </w:tcPrChange>
          </w:tcPr>
          <w:p w14:paraId="421BD705" w14:textId="77777777" w:rsidR="009A0AAE" w:rsidRPr="005E413D" w:rsidRDefault="009A0AAE" w:rsidP="005E413D">
            <w:pPr>
              <w:keepNext/>
              <w:keepLines/>
              <w:spacing w:beforeLines="25" w:before="60" w:afterLines="25" w:after="60"/>
              <w:jc w:val="center"/>
              <w:textAlignment w:val="auto"/>
              <w:rPr>
                <w:lang w:eastAsia="ko-KR"/>
              </w:rPr>
            </w:pPr>
            <w:r w:rsidRPr="005E413D">
              <w:rPr>
                <w:lang w:eastAsia="ko-KR"/>
              </w:rPr>
              <w:t>Main 4:4:4 10 Intra</w:t>
            </w:r>
          </w:p>
        </w:tc>
        <w:tc>
          <w:tcPr>
            <w:tcW w:w="792" w:type="dxa"/>
            <w:tcBorders>
              <w:top w:val="single" w:sz="4" w:space="0" w:color="auto"/>
              <w:left w:val="single" w:sz="4" w:space="0" w:color="auto"/>
              <w:bottom w:val="single" w:sz="4" w:space="0" w:color="auto"/>
              <w:right w:val="single" w:sz="4" w:space="0" w:color="auto"/>
            </w:tcBorders>
            <w:vAlign w:val="center"/>
            <w:hideMark/>
            <w:tcPrChange w:id="392"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4114B09C" w14:textId="77777777" w:rsidR="009A0AAE" w:rsidRPr="005E413D" w:rsidRDefault="009A0AAE" w:rsidP="005E413D">
            <w:pPr>
              <w:keepNext/>
              <w:keepLines/>
              <w:spacing w:beforeLines="25" w:before="60" w:afterLines="25" w:after="60"/>
              <w:jc w:val="center"/>
              <w:textAlignment w:val="auto"/>
              <w:rPr>
                <w:lang w:eastAsia="ko-KR"/>
              </w:rPr>
            </w:pPr>
            <w:r w:rsidRPr="005E413D">
              <w:rPr>
                <w:lang w:eastAsia="ko-KR"/>
              </w:rPr>
              <w:t>1</w:t>
            </w:r>
          </w:p>
        </w:tc>
        <w:tc>
          <w:tcPr>
            <w:tcW w:w="792" w:type="dxa"/>
            <w:tcBorders>
              <w:top w:val="single" w:sz="4" w:space="0" w:color="auto"/>
              <w:left w:val="single" w:sz="4" w:space="0" w:color="auto"/>
              <w:bottom w:val="single" w:sz="4" w:space="0" w:color="auto"/>
              <w:right w:val="single" w:sz="4" w:space="0" w:color="auto"/>
            </w:tcBorders>
            <w:vAlign w:val="center"/>
            <w:hideMark/>
            <w:tcPrChange w:id="393"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51C829B0"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1</w:t>
            </w:r>
          </w:p>
        </w:tc>
        <w:tc>
          <w:tcPr>
            <w:tcW w:w="792" w:type="dxa"/>
            <w:tcBorders>
              <w:top w:val="single" w:sz="4" w:space="0" w:color="auto"/>
              <w:left w:val="single" w:sz="4" w:space="0" w:color="auto"/>
              <w:bottom w:val="single" w:sz="4" w:space="0" w:color="auto"/>
              <w:right w:val="single" w:sz="4" w:space="0" w:color="auto"/>
            </w:tcBorders>
            <w:vAlign w:val="center"/>
            <w:hideMark/>
            <w:tcPrChange w:id="394"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06F416B0"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hideMark/>
            <w:tcPrChange w:id="395"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5D1717EE"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hideMark/>
            <w:tcPrChange w:id="396"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59FDF5ED"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hideMark/>
            <w:tcPrChange w:id="397"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7ED07796"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hideMark/>
            <w:tcPrChange w:id="398"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1E88A450"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1</w:t>
            </w:r>
          </w:p>
        </w:tc>
        <w:tc>
          <w:tcPr>
            <w:tcW w:w="792" w:type="dxa"/>
            <w:tcBorders>
              <w:top w:val="single" w:sz="4" w:space="0" w:color="auto"/>
              <w:left w:val="single" w:sz="4" w:space="0" w:color="auto"/>
              <w:bottom w:val="single" w:sz="4" w:space="0" w:color="auto"/>
              <w:right w:val="single" w:sz="4" w:space="0" w:color="auto"/>
            </w:tcBorders>
            <w:vAlign w:val="center"/>
            <w:tcPrChange w:id="399" w:author="Alexis Tourapis" w:date="2017-07-06T17:10:00Z">
              <w:tcPr>
                <w:tcW w:w="792" w:type="dxa"/>
                <w:tcBorders>
                  <w:top w:val="single" w:sz="4" w:space="0" w:color="auto"/>
                  <w:left w:val="single" w:sz="4" w:space="0" w:color="auto"/>
                  <w:bottom w:val="single" w:sz="4" w:space="0" w:color="auto"/>
                  <w:right w:val="single" w:sz="4" w:space="0" w:color="auto"/>
                </w:tcBorders>
              </w:tcPr>
            </w:tcPrChange>
          </w:tcPr>
          <w:p w14:paraId="7B145D69"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hideMark/>
            <w:tcPrChange w:id="400"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575088DE"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 or 1</w:t>
            </w:r>
          </w:p>
        </w:tc>
      </w:tr>
      <w:tr w:rsidR="009A0AAE" w:rsidRPr="005E413D" w14:paraId="0111CEF6" w14:textId="77777777" w:rsidTr="005E413D">
        <w:tblPrEx>
          <w:tblW w:w="95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Change w:id="401" w:author="Alexis Tourapis" w:date="2017-07-06T17:10:00Z">
            <w:tblPrEx>
              <w:tblW w:w="95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
          </w:tblPrExChange>
        </w:tblPrEx>
        <w:trPr>
          <w:jc w:val="center"/>
          <w:trPrChange w:id="402" w:author="Alexis Tourapis" w:date="2017-07-06T17:10:00Z">
            <w:trPr>
              <w:jc w:val="center"/>
            </w:trPr>
          </w:trPrChange>
        </w:trPr>
        <w:tc>
          <w:tcPr>
            <w:tcW w:w="2451" w:type="dxa"/>
            <w:tcBorders>
              <w:top w:val="single" w:sz="4" w:space="0" w:color="auto"/>
              <w:left w:val="single" w:sz="4" w:space="0" w:color="auto"/>
              <w:bottom w:val="single" w:sz="4" w:space="0" w:color="auto"/>
              <w:right w:val="single" w:sz="4" w:space="0" w:color="auto"/>
            </w:tcBorders>
            <w:vAlign w:val="center"/>
            <w:hideMark/>
            <w:tcPrChange w:id="403" w:author="Alexis Tourapis" w:date="2017-07-06T17:10:00Z">
              <w:tcPr>
                <w:tcW w:w="2451" w:type="dxa"/>
                <w:tcBorders>
                  <w:top w:val="single" w:sz="4" w:space="0" w:color="auto"/>
                  <w:left w:val="single" w:sz="4" w:space="0" w:color="auto"/>
                  <w:bottom w:val="single" w:sz="4" w:space="0" w:color="auto"/>
                  <w:right w:val="single" w:sz="4" w:space="0" w:color="auto"/>
                </w:tcBorders>
                <w:hideMark/>
              </w:tcPr>
            </w:tcPrChange>
          </w:tcPr>
          <w:p w14:paraId="4FDA255B" w14:textId="77777777" w:rsidR="009A0AAE" w:rsidRPr="005E413D" w:rsidRDefault="009A0AAE" w:rsidP="005E413D">
            <w:pPr>
              <w:keepNext/>
              <w:keepLines/>
              <w:spacing w:beforeLines="25" w:before="60" w:afterLines="25" w:after="60"/>
              <w:jc w:val="center"/>
              <w:textAlignment w:val="auto"/>
              <w:rPr>
                <w:lang w:eastAsia="ko-KR"/>
              </w:rPr>
            </w:pPr>
            <w:r w:rsidRPr="005E413D">
              <w:rPr>
                <w:lang w:eastAsia="ko-KR"/>
              </w:rPr>
              <w:t>Main 4:4:4 12 Intra</w:t>
            </w:r>
          </w:p>
        </w:tc>
        <w:tc>
          <w:tcPr>
            <w:tcW w:w="792" w:type="dxa"/>
            <w:tcBorders>
              <w:top w:val="single" w:sz="4" w:space="0" w:color="auto"/>
              <w:left w:val="single" w:sz="4" w:space="0" w:color="auto"/>
              <w:bottom w:val="single" w:sz="4" w:space="0" w:color="auto"/>
              <w:right w:val="single" w:sz="4" w:space="0" w:color="auto"/>
            </w:tcBorders>
            <w:vAlign w:val="center"/>
            <w:hideMark/>
            <w:tcPrChange w:id="404"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7ED7EBA5" w14:textId="77777777" w:rsidR="009A0AAE" w:rsidRPr="005E413D" w:rsidRDefault="009A0AAE" w:rsidP="005E413D">
            <w:pPr>
              <w:keepNext/>
              <w:keepLines/>
              <w:spacing w:beforeLines="25" w:before="60" w:afterLines="25" w:after="60"/>
              <w:jc w:val="center"/>
              <w:textAlignment w:val="auto"/>
              <w:rPr>
                <w:lang w:eastAsia="ko-KR"/>
              </w:rPr>
            </w:pPr>
            <w:r w:rsidRPr="005E413D">
              <w:rPr>
                <w:lang w:eastAsia="ko-KR"/>
              </w:rPr>
              <w:t>1</w:t>
            </w:r>
          </w:p>
        </w:tc>
        <w:tc>
          <w:tcPr>
            <w:tcW w:w="792" w:type="dxa"/>
            <w:tcBorders>
              <w:top w:val="single" w:sz="4" w:space="0" w:color="auto"/>
              <w:left w:val="single" w:sz="4" w:space="0" w:color="auto"/>
              <w:bottom w:val="single" w:sz="4" w:space="0" w:color="auto"/>
              <w:right w:val="single" w:sz="4" w:space="0" w:color="auto"/>
            </w:tcBorders>
            <w:vAlign w:val="center"/>
            <w:hideMark/>
            <w:tcPrChange w:id="405"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3C78261B"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hideMark/>
            <w:tcPrChange w:id="406"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685ABBBD"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hideMark/>
            <w:tcPrChange w:id="407"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7BE12B02"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hideMark/>
            <w:tcPrChange w:id="408"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083BD468"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hideMark/>
            <w:tcPrChange w:id="409"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7A5043D0"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hideMark/>
            <w:tcPrChange w:id="410"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74467EF1"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1</w:t>
            </w:r>
          </w:p>
        </w:tc>
        <w:tc>
          <w:tcPr>
            <w:tcW w:w="792" w:type="dxa"/>
            <w:tcBorders>
              <w:top w:val="single" w:sz="4" w:space="0" w:color="auto"/>
              <w:left w:val="single" w:sz="4" w:space="0" w:color="auto"/>
              <w:bottom w:val="single" w:sz="4" w:space="0" w:color="auto"/>
              <w:right w:val="single" w:sz="4" w:space="0" w:color="auto"/>
            </w:tcBorders>
            <w:vAlign w:val="center"/>
            <w:tcPrChange w:id="411" w:author="Alexis Tourapis" w:date="2017-07-06T17:10:00Z">
              <w:tcPr>
                <w:tcW w:w="792" w:type="dxa"/>
                <w:tcBorders>
                  <w:top w:val="single" w:sz="4" w:space="0" w:color="auto"/>
                  <w:left w:val="single" w:sz="4" w:space="0" w:color="auto"/>
                  <w:bottom w:val="single" w:sz="4" w:space="0" w:color="auto"/>
                  <w:right w:val="single" w:sz="4" w:space="0" w:color="auto"/>
                </w:tcBorders>
              </w:tcPr>
            </w:tcPrChange>
          </w:tcPr>
          <w:p w14:paraId="4F80D178"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hideMark/>
            <w:tcPrChange w:id="412"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1BF0D46B"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 or 1</w:t>
            </w:r>
          </w:p>
        </w:tc>
      </w:tr>
      <w:tr w:rsidR="009A0AAE" w:rsidRPr="005E413D" w14:paraId="337714BC" w14:textId="77777777" w:rsidTr="005E413D">
        <w:tblPrEx>
          <w:tblW w:w="95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Change w:id="413" w:author="Alexis Tourapis" w:date="2017-07-06T17:10:00Z">
            <w:tblPrEx>
              <w:tblW w:w="95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
          </w:tblPrExChange>
        </w:tblPrEx>
        <w:trPr>
          <w:jc w:val="center"/>
          <w:trPrChange w:id="414" w:author="Alexis Tourapis" w:date="2017-07-06T17:10:00Z">
            <w:trPr>
              <w:jc w:val="center"/>
            </w:trPr>
          </w:trPrChange>
        </w:trPr>
        <w:tc>
          <w:tcPr>
            <w:tcW w:w="2451" w:type="dxa"/>
            <w:tcBorders>
              <w:top w:val="single" w:sz="4" w:space="0" w:color="auto"/>
              <w:left w:val="single" w:sz="4" w:space="0" w:color="auto"/>
              <w:bottom w:val="single" w:sz="4" w:space="0" w:color="auto"/>
              <w:right w:val="single" w:sz="4" w:space="0" w:color="auto"/>
            </w:tcBorders>
            <w:vAlign w:val="center"/>
            <w:hideMark/>
            <w:tcPrChange w:id="415" w:author="Alexis Tourapis" w:date="2017-07-06T17:10:00Z">
              <w:tcPr>
                <w:tcW w:w="2451" w:type="dxa"/>
                <w:tcBorders>
                  <w:top w:val="single" w:sz="4" w:space="0" w:color="auto"/>
                  <w:left w:val="single" w:sz="4" w:space="0" w:color="auto"/>
                  <w:bottom w:val="single" w:sz="4" w:space="0" w:color="auto"/>
                  <w:right w:val="single" w:sz="4" w:space="0" w:color="auto"/>
                </w:tcBorders>
                <w:hideMark/>
              </w:tcPr>
            </w:tcPrChange>
          </w:tcPr>
          <w:p w14:paraId="233D6ECA" w14:textId="77777777" w:rsidR="009A0AAE" w:rsidRPr="005E413D" w:rsidRDefault="009A0AAE" w:rsidP="005E413D">
            <w:pPr>
              <w:keepNext/>
              <w:keepLines/>
              <w:spacing w:beforeLines="25" w:before="60" w:afterLines="25" w:after="60"/>
              <w:jc w:val="center"/>
              <w:textAlignment w:val="auto"/>
              <w:rPr>
                <w:lang w:eastAsia="ko-KR"/>
              </w:rPr>
            </w:pPr>
            <w:r w:rsidRPr="005E413D">
              <w:rPr>
                <w:lang w:eastAsia="ko-KR"/>
              </w:rPr>
              <w:t>Main 4:4:4 16 Intra</w:t>
            </w:r>
          </w:p>
        </w:tc>
        <w:tc>
          <w:tcPr>
            <w:tcW w:w="792" w:type="dxa"/>
            <w:tcBorders>
              <w:top w:val="single" w:sz="4" w:space="0" w:color="auto"/>
              <w:left w:val="single" w:sz="4" w:space="0" w:color="auto"/>
              <w:bottom w:val="single" w:sz="4" w:space="0" w:color="auto"/>
              <w:right w:val="single" w:sz="4" w:space="0" w:color="auto"/>
            </w:tcBorders>
            <w:vAlign w:val="center"/>
            <w:hideMark/>
            <w:tcPrChange w:id="416"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06CFF070" w14:textId="77777777" w:rsidR="009A0AAE" w:rsidRPr="005E413D" w:rsidRDefault="009A0AAE" w:rsidP="005E413D">
            <w:pPr>
              <w:keepNext/>
              <w:keepLines/>
              <w:spacing w:beforeLines="25" w:before="60" w:afterLines="25" w:after="60"/>
              <w:jc w:val="center"/>
              <w:textAlignment w:val="auto"/>
              <w:rPr>
                <w:lang w:eastAsia="ko-KR"/>
              </w:rPr>
            </w:pPr>
            <w:r w:rsidRPr="005E413D">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hideMark/>
            <w:tcPrChange w:id="417"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7247A860"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hideMark/>
            <w:tcPrChange w:id="418"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42136F76"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hideMark/>
            <w:tcPrChange w:id="419"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7EA7D868"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hideMark/>
            <w:tcPrChange w:id="420"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0826061F"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hideMark/>
            <w:tcPrChange w:id="421"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35C57BF3"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hideMark/>
            <w:tcPrChange w:id="422"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7430E4F4"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1</w:t>
            </w:r>
          </w:p>
        </w:tc>
        <w:tc>
          <w:tcPr>
            <w:tcW w:w="792" w:type="dxa"/>
            <w:tcBorders>
              <w:top w:val="single" w:sz="4" w:space="0" w:color="auto"/>
              <w:left w:val="single" w:sz="4" w:space="0" w:color="auto"/>
              <w:bottom w:val="single" w:sz="4" w:space="0" w:color="auto"/>
              <w:right w:val="single" w:sz="4" w:space="0" w:color="auto"/>
            </w:tcBorders>
            <w:vAlign w:val="center"/>
            <w:tcPrChange w:id="423" w:author="Alexis Tourapis" w:date="2017-07-06T17:10:00Z">
              <w:tcPr>
                <w:tcW w:w="792" w:type="dxa"/>
                <w:tcBorders>
                  <w:top w:val="single" w:sz="4" w:space="0" w:color="auto"/>
                  <w:left w:val="single" w:sz="4" w:space="0" w:color="auto"/>
                  <w:bottom w:val="single" w:sz="4" w:space="0" w:color="auto"/>
                  <w:right w:val="single" w:sz="4" w:space="0" w:color="auto"/>
                </w:tcBorders>
              </w:tcPr>
            </w:tcPrChange>
          </w:tcPr>
          <w:p w14:paraId="12CC5004"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hideMark/>
            <w:tcPrChange w:id="424"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hideMark/>
              </w:tcPr>
            </w:tcPrChange>
          </w:tcPr>
          <w:p w14:paraId="4326682B"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 or 1</w:t>
            </w:r>
          </w:p>
        </w:tc>
      </w:tr>
      <w:tr w:rsidR="009A0AAE" w:rsidRPr="005E413D" w14:paraId="18F456AE" w14:textId="77777777" w:rsidTr="005E413D">
        <w:tblPrEx>
          <w:tblW w:w="95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Change w:id="425" w:author="Alexis Tourapis" w:date="2017-07-06T17:10:00Z">
            <w:tblPrEx>
              <w:tblW w:w="95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
          </w:tblPrExChange>
        </w:tblPrEx>
        <w:trPr>
          <w:jc w:val="center"/>
          <w:trPrChange w:id="426" w:author="Alexis Tourapis" w:date="2017-07-06T17:10:00Z">
            <w:trPr>
              <w:jc w:val="center"/>
            </w:trPr>
          </w:trPrChange>
        </w:trPr>
        <w:tc>
          <w:tcPr>
            <w:tcW w:w="2451" w:type="dxa"/>
            <w:tcBorders>
              <w:top w:val="single" w:sz="4" w:space="0" w:color="auto"/>
              <w:left w:val="single" w:sz="4" w:space="0" w:color="auto"/>
              <w:bottom w:val="single" w:sz="4" w:space="0" w:color="auto"/>
              <w:right w:val="single" w:sz="4" w:space="0" w:color="auto"/>
            </w:tcBorders>
            <w:vAlign w:val="center"/>
            <w:tcPrChange w:id="427" w:author="Alexis Tourapis" w:date="2017-07-06T17:10:00Z">
              <w:tcPr>
                <w:tcW w:w="2451" w:type="dxa"/>
                <w:tcBorders>
                  <w:top w:val="single" w:sz="4" w:space="0" w:color="auto"/>
                  <w:left w:val="single" w:sz="4" w:space="0" w:color="auto"/>
                  <w:bottom w:val="single" w:sz="4" w:space="0" w:color="auto"/>
                  <w:right w:val="single" w:sz="4" w:space="0" w:color="auto"/>
                </w:tcBorders>
              </w:tcPr>
            </w:tcPrChange>
          </w:tcPr>
          <w:p w14:paraId="7A634556" w14:textId="77777777" w:rsidR="009A0AAE" w:rsidRPr="005E413D" w:rsidRDefault="009A0AAE" w:rsidP="005E413D">
            <w:pPr>
              <w:keepNext/>
              <w:keepLines/>
              <w:spacing w:beforeLines="25" w:before="60" w:afterLines="25" w:after="60"/>
              <w:jc w:val="center"/>
              <w:textAlignment w:val="auto"/>
              <w:rPr>
                <w:lang w:eastAsia="ko-KR"/>
              </w:rPr>
            </w:pPr>
            <w:r w:rsidRPr="005E413D">
              <w:rPr>
                <w:lang w:eastAsia="ko-KR"/>
              </w:rPr>
              <w:t>Main 4:4:4 Still Picture</w:t>
            </w:r>
          </w:p>
        </w:tc>
        <w:tc>
          <w:tcPr>
            <w:tcW w:w="792" w:type="dxa"/>
            <w:tcBorders>
              <w:top w:val="single" w:sz="4" w:space="0" w:color="auto"/>
              <w:left w:val="single" w:sz="4" w:space="0" w:color="auto"/>
              <w:bottom w:val="single" w:sz="4" w:space="0" w:color="auto"/>
              <w:right w:val="single" w:sz="4" w:space="0" w:color="auto"/>
            </w:tcBorders>
            <w:vAlign w:val="center"/>
            <w:tcPrChange w:id="428"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tcPr>
            </w:tcPrChange>
          </w:tcPr>
          <w:p w14:paraId="4D67FAAA" w14:textId="77777777" w:rsidR="009A0AAE" w:rsidRPr="005E413D" w:rsidRDefault="009A0AAE" w:rsidP="005E413D">
            <w:pPr>
              <w:keepNext/>
              <w:keepLines/>
              <w:spacing w:beforeLines="25" w:before="60" w:afterLines="25" w:after="60"/>
              <w:jc w:val="center"/>
              <w:textAlignment w:val="auto"/>
              <w:rPr>
                <w:lang w:eastAsia="ko-KR"/>
              </w:rPr>
            </w:pPr>
            <w:r w:rsidRPr="005E413D">
              <w:rPr>
                <w:lang w:eastAsia="ko-KR"/>
              </w:rPr>
              <w:t>1</w:t>
            </w:r>
          </w:p>
        </w:tc>
        <w:tc>
          <w:tcPr>
            <w:tcW w:w="792" w:type="dxa"/>
            <w:tcBorders>
              <w:top w:val="single" w:sz="4" w:space="0" w:color="auto"/>
              <w:left w:val="single" w:sz="4" w:space="0" w:color="auto"/>
              <w:bottom w:val="single" w:sz="4" w:space="0" w:color="auto"/>
              <w:right w:val="single" w:sz="4" w:space="0" w:color="auto"/>
            </w:tcBorders>
            <w:vAlign w:val="center"/>
            <w:tcPrChange w:id="429"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tcPr>
            </w:tcPrChange>
          </w:tcPr>
          <w:p w14:paraId="29082081"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1</w:t>
            </w:r>
          </w:p>
        </w:tc>
        <w:tc>
          <w:tcPr>
            <w:tcW w:w="792" w:type="dxa"/>
            <w:tcBorders>
              <w:top w:val="single" w:sz="4" w:space="0" w:color="auto"/>
              <w:left w:val="single" w:sz="4" w:space="0" w:color="auto"/>
              <w:bottom w:val="single" w:sz="4" w:space="0" w:color="auto"/>
              <w:right w:val="single" w:sz="4" w:space="0" w:color="auto"/>
            </w:tcBorders>
            <w:vAlign w:val="center"/>
            <w:tcPrChange w:id="430"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tcPr>
            </w:tcPrChange>
          </w:tcPr>
          <w:p w14:paraId="37D3B90D"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1</w:t>
            </w:r>
          </w:p>
        </w:tc>
        <w:tc>
          <w:tcPr>
            <w:tcW w:w="792" w:type="dxa"/>
            <w:tcBorders>
              <w:top w:val="single" w:sz="4" w:space="0" w:color="auto"/>
              <w:left w:val="single" w:sz="4" w:space="0" w:color="auto"/>
              <w:bottom w:val="single" w:sz="4" w:space="0" w:color="auto"/>
              <w:right w:val="single" w:sz="4" w:space="0" w:color="auto"/>
            </w:tcBorders>
            <w:vAlign w:val="center"/>
            <w:tcPrChange w:id="431"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tcPr>
            </w:tcPrChange>
          </w:tcPr>
          <w:p w14:paraId="506EE670"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tcPrChange w:id="432"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tcPr>
            </w:tcPrChange>
          </w:tcPr>
          <w:p w14:paraId="498B31CD"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tcPrChange w:id="433"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tcPr>
            </w:tcPrChange>
          </w:tcPr>
          <w:p w14:paraId="7C025A83"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tcPrChange w:id="434"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tcPr>
            </w:tcPrChange>
          </w:tcPr>
          <w:p w14:paraId="01575A04"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1</w:t>
            </w:r>
          </w:p>
        </w:tc>
        <w:tc>
          <w:tcPr>
            <w:tcW w:w="792" w:type="dxa"/>
            <w:tcBorders>
              <w:top w:val="single" w:sz="4" w:space="0" w:color="auto"/>
              <w:left w:val="single" w:sz="4" w:space="0" w:color="auto"/>
              <w:bottom w:val="single" w:sz="4" w:space="0" w:color="auto"/>
              <w:right w:val="single" w:sz="4" w:space="0" w:color="auto"/>
            </w:tcBorders>
            <w:vAlign w:val="center"/>
            <w:tcPrChange w:id="435" w:author="Alexis Tourapis" w:date="2017-07-06T17:10:00Z">
              <w:tcPr>
                <w:tcW w:w="792" w:type="dxa"/>
                <w:tcBorders>
                  <w:top w:val="single" w:sz="4" w:space="0" w:color="auto"/>
                  <w:left w:val="single" w:sz="4" w:space="0" w:color="auto"/>
                  <w:bottom w:val="single" w:sz="4" w:space="0" w:color="auto"/>
                  <w:right w:val="single" w:sz="4" w:space="0" w:color="auto"/>
                </w:tcBorders>
              </w:tcPr>
            </w:tcPrChange>
          </w:tcPr>
          <w:p w14:paraId="0F24F9D6"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1</w:t>
            </w:r>
          </w:p>
        </w:tc>
        <w:tc>
          <w:tcPr>
            <w:tcW w:w="792" w:type="dxa"/>
            <w:tcBorders>
              <w:top w:val="single" w:sz="4" w:space="0" w:color="auto"/>
              <w:left w:val="single" w:sz="4" w:space="0" w:color="auto"/>
              <w:bottom w:val="single" w:sz="4" w:space="0" w:color="auto"/>
              <w:right w:val="single" w:sz="4" w:space="0" w:color="auto"/>
            </w:tcBorders>
            <w:vAlign w:val="center"/>
            <w:tcPrChange w:id="436"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tcPr>
            </w:tcPrChange>
          </w:tcPr>
          <w:p w14:paraId="18914AEE" w14:textId="77777777" w:rsidR="009A0AAE" w:rsidRPr="005E413D" w:rsidRDefault="009A0AAE">
            <w:pPr>
              <w:keepNext/>
              <w:keepLines/>
              <w:spacing w:beforeLines="25" w:before="60" w:afterLines="25" w:after="60"/>
              <w:jc w:val="center"/>
              <w:textAlignment w:val="auto"/>
              <w:rPr>
                <w:lang w:eastAsia="ko-KR"/>
              </w:rPr>
            </w:pPr>
            <w:r w:rsidRPr="005E413D">
              <w:rPr>
                <w:lang w:eastAsia="ko-KR"/>
              </w:rPr>
              <w:t>0 or 1</w:t>
            </w:r>
          </w:p>
        </w:tc>
      </w:tr>
      <w:tr w:rsidR="005E413D" w:rsidRPr="005E413D" w14:paraId="662DD54F" w14:textId="77777777" w:rsidTr="005E413D">
        <w:tblPrEx>
          <w:tblW w:w="95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Change w:id="437" w:author="Alexis Tourapis" w:date="2017-07-06T17:10:00Z">
            <w:tblPrEx>
              <w:tblW w:w="95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PrEx>
          </w:tblPrExChange>
        </w:tblPrEx>
        <w:trPr>
          <w:jc w:val="center"/>
          <w:trPrChange w:id="438" w:author="Alexis Tourapis" w:date="2017-07-06T17:10:00Z">
            <w:trPr>
              <w:jc w:val="center"/>
            </w:trPr>
          </w:trPrChange>
        </w:trPr>
        <w:tc>
          <w:tcPr>
            <w:tcW w:w="2451" w:type="dxa"/>
            <w:tcBorders>
              <w:top w:val="single" w:sz="4" w:space="0" w:color="auto"/>
              <w:left w:val="single" w:sz="4" w:space="0" w:color="auto"/>
              <w:bottom w:val="single" w:sz="4" w:space="0" w:color="auto"/>
              <w:right w:val="single" w:sz="4" w:space="0" w:color="auto"/>
            </w:tcBorders>
            <w:vAlign w:val="center"/>
            <w:tcPrChange w:id="439" w:author="Alexis Tourapis" w:date="2017-07-06T17:10:00Z">
              <w:tcPr>
                <w:tcW w:w="2451" w:type="dxa"/>
                <w:tcBorders>
                  <w:top w:val="single" w:sz="4" w:space="0" w:color="auto"/>
                  <w:left w:val="single" w:sz="4" w:space="0" w:color="auto"/>
                  <w:bottom w:val="single" w:sz="4" w:space="0" w:color="auto"/>
                  <w:right w:val="single" w:sz="4" w:space="0" w:color="auto"/>
                </w:tcBorders>
              </w:tcPr>
            </w:tcPrChange>
          </w:tcPr>
          <w:p w14:paraId="70AE149B" w14:textId="77777777" w:rsidR="005E413D" w:rsidRPr="005E413D" w:rsidRDefault="005E413D" w:rsidP="005E413D">
            <w:pPr>
              <w:keepNext/>
              <w:keepLines/>
              <w:spacing w:beforeLines="25" w:before="60" w:afterLines="25" w:after="60"/>
              <w:jc w:val="center"/>
              <w:textAlignment w:val="auto"/>
              <w:rPr>
                <w:lang w:eastAsia="ko-KR"/>
              </w:rPr>
            </w:pPr>
            <w:r w:rsidRPr="005E413D">
              <w:rPr>
                <w:lang w:eastAsia="ko-KR"/>
              </w:rPr>
              <w:t>Main 4:4:4 16 Still Picture</w:t>
            </w:r>
          </w:p>
        </w:tc>
        <w:tc>
          <w:tcPr>
            <w:tcW w:w="792" w:type="dxa"/>
            <w:tcBorders>
              <w:top w:val="single" w:sz="4" w:space="0" w:color="auto"/>
              <w:left w:val="single" w:sz="4" w:space="0" w:color="auto"/>
              <w:bottom w:val="single" w:sz="4" w:space="0" w:color="auto"/>
              <w:right w:val="single" w:sz="4" w:space="0" w:color="auto"/>
            </w:tcBorders>
            <w:vAlign w:val="center"/>
            <w:tcPrChange w:id="440"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tcPr>
            </w:tcPrChange>
          </w:tcPr>
          <w:p w14:paraId="61597A20" w14:textId="77777777" w:rsidR="005E413D" w:rsidRPr="005E413D" w:rsidRDefault="005E413D" w:rsidP="005E413D">
            <w:pPr>
              <w:keepNext/>
              <w:keepLines/>
              <w:spacing w:beforeLines="25" w:before="60" w:afterLines="25" w:after="60"/>
              <w:jc w:val="center"/>
              <w:textAlignment w:val="auto"/>
              <w:rPr>
                <w:lang w:eastAsia="ko-KR"/>
              </w:rPr>
            </w:pPr>
            <w:r w:rsidRPr="005E413D">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tcPrChange w:id="441"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tcPr>
            </w:tcPrChange>
          </w:tcPr>
          <w:p w14:paraId="40AF10F1" w14:textId="77777777" w:rsidR="005E413D" w:rsidRPr="005E413D" w:rsidRDefault="005E413D">
            <w:pPr>
              <w:keepNext/>
              <w:keepLines/>
              <w:spacing w:beforeLines="25" w:before="60" w:afterLines="25" w:after="60"/>
              <w:jc w:val="center"/>
              <w:textAlignment w:val="auto"/>
              <w:rPr>
                <w:lang w:eastAsia="ko-KR"/>
              </w:rPr>
            </w:pPr>
            <w:r w:rsidRPr="005E413D">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tcPrChange w:id="442"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tcPr>
            </w:tcPrChange>
          </w:tcPr>
          <w:p w14:paraId="1729B5EF" w14:textId="77777777" w:rsidR="005E413D" w:rsidRPr="005E413D" w:rsidRDefault="005E413D">
            <w:pPr>
              <w:keepNext/>
              <w:keepLines/>
              <w:spacing w:beforeLines="25" w:before="60" w:afterLines="25" w:after="60"/>
              <w:jc w:val="center"/>
              <w:textAlignment w:val="auto"/>
              <w:rPr>
                <w:lang w:eastAsia="ko-KR"/>
              </w:rPr>
            </w:pPr>
            <w:r w:rsidRPr="005E413D">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tcPrChange w:id="443"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tcPr>
            </w:tcPrChange>
          </w:tcPr>
          <w:p w14:paraId="36355722" w14:textId="77777777" w:rsidR="005E413D" w:rsidRPr="005E413D" w:rsidRDefault="005E413D">
            <w:pPr>
              <w:keepNext/>
              <w:keepLines/>
              <w:spacing w:beforeLines="25" w:before="60" w:afterLines="25" w:after="60"/>
              <w:jc w:val="center"/>
              <w:textAlignment w:val="auto"/>
              <w:rPr>
                <w:lang w:eastAsia="ko-KR"/>
              </w:rPr>
            </w:pPr>
            <w:r w:rsidRPr="005E413D">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tcPrChange w:id="444"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tcPr>
            </w:tcPrChange>
          </w:tcPr>
          <w:p w14:paraId="375C8DDE" w14:textId="77777777" w:rsidR="005E413D" w:rsidRPr="005E413D" w:rsidRDefault="005E413D">
            <w:pPr>
              <w:keepNext/>
              <w:keepLines/>
              <w:spacing w:beforeLines="25" w:before="60" w:afterLines="25" w:after="60"/>
              <w:jc w:val="center"/>
              <w:textAlignment w:val="auto"/>
              <w:rPr>
                <w:lang w:eastAsia="ko-KR"/>
              </w:rPr>
            </w:pPr>
            <w:r w:rsidRPr="005E413D">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tcPrChange w:id="445"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tcPr>
            </w:tcPrChange>
          </w:tcPr>
          <w:p w14:paraId="74BB414E" w14:textId="77777777" w:rsidR="005E413D" w:rsidRPr="005E413D" w:rsidRDefault="005E413D">
            <w:pPr>
              <w:keepNext/>
              <w:keepLines/>
              <w:spacing w:beforeLines="25" w:before="60" w:afterLines="25" w:after="60"/>
              <w:jc w:val="center"/>
              <w:textAlignment w:val="auto"/>
              <w:rPr>
                <w:lang w:eastAsia="ko-KR"/>
              </w:rPr>
            </w:pPr>
            <w:r w:rsidRPr="005E413D">
              <w:rPr>
                <w:lang w:eastAsia="ko-KR"/>
              </w:rPr>
              <w:t>0</w:t>
            </w:r>
          </w:p>
        </w:tc>
        <w:tc>
          <w:tcPr>
            <w:tcW w:w="792" w:type="dxa"/>
            <w:tcBorders>
              <w:top w:val="single" w:sz="4" w:space="0" w:color="auto"/>
              <w:left w:val="single" w:sz="4" w:space="0" w:color="auto"/>
              <w:bottom w:val="single" w:sz="4" w:space="0" w:color="auto"/>
              <w:right w:val="single" w:sz="4" w:space="0" w:color="auto"/>
            </w:tcBorders>
            <w:vAlign w:val="center"/>
            <w:tcPrChange w:id="446"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tcPr>
            </w:tcPrChange>
          </w:tcPr>
          <w:p w14:paraId="4EC54E5D" w14:textId="77777777" w:rsidR="005E413D" w:rsidRPr="005E413D" w:rsidRDefault="005E413D">
            <w:pPr>
              <w:keepNext/>
              <w:keepLines/>
              <w:spacing w:beforeLines="25" w:before="60" w:afterLines="25" w:after="60"/>
              <w:jc w:val="center"/>
              <w:textAlignment w:val="auto"/>
              <w:rPr>
                <w:lang w:eastAsia="ko-KR"/>
              </w:rPr>
            </w:pPr>
            <w:r w:rsidRPr="005E413D">
              <w:rPr>
                <w:lang w:eastAsia="ko-KR"/>
              </w:rPr>
              <w:t>1</w:t>
            </w:r>
          </w:p>
        </w:tc>
        <w:tc>
          <w:tcPr>
            <w:tcW w:w="792" w:type="dxa"/>
            <w:tcBorders>
              <w:top w:val="single" w:sz="4" w:space="0" w:color="auto"/>
              <w:left w:val="single" w:sz="4" w:space="0" w:color="auto"/>
              <w:bottom w:val="single" w:sz="4" w:space="0" w:color="auto"/>
              <w:right w:val="single" w:sz="4" w:space="0" w:color="auto"/>
            </w:tcBorders>
            <w:vAlign w:val="center"/>
            <w:tcPrChange w:id="447" w:author="Alexis Tourapis" w:date="2017-07-06T17:10:00Z">
              <w:tcPr>
                <w:tcW w:w="792" w:type="dxa"/>
                <w:tcBorders>
                  <w:top w:val="single" w:sz="4" w:space="0" w:color="auto"/>
                  <w:left w:val="single" w:sz="4" w:space="0" w:color="auto"/>
                  <w:bottom w:val="single" w:sz="4" w:space="0" w:color="auto"/>
                  <w:right w:val="single" w:sz="4" w:space="0" w:color="auto"/>
                </w:tcBorders>
              </w:tcPr>
            </w:tcPrChange>
          </w:tcPr>
          <w:p w14:paraId="025C1789" w14:textId="77777777" w:rsidR="005E413D" w:rsidRPr="005E413D" w:rsidRDefault="005E413D">
            <w:pPr>
              <w:keepNext/>
              <w:keepLines/>
              <w:spacing w:beforeLines="25" w:before="60" w:afterLines="25" w:after="60"/>
              <w:jc w:val="center"/>
              <w:textAlignment w:val="auto"/>
              <w:rPr>
                <w:lang w:eastAsia="ko-KR"/>
              </w:rPr>
            </w:pPr>
            <w:r w:rsidRPr="005E413D">
              <w:rPr>
                <w:lang w:eastAsia="ko-KR"/>
              </w:rPr>
              <w:t>1</w:t>
            </w:r>
          </w:p>
        </w:tc>
        <w:tc>
          <w:tcPr>
            <w:tcW w:w="792" w:type="dxa"/>
            <w:tcBorders>
              <w:top w:val="single" w:sz="4" w:space="0" w:color="auto"/>
              <w:left w:val="single" w:sz="4" w:space="0" w:color="auto"/>
              <w:bottom w:val="single" w:sz="4" w:space="0" w:color="auto"/>
              <w:right w:val="single" w:sz="4" w:space="0" w:color="auto"/>
            </w:tcBorders>
            <w:vAlign w:val="center"/>
            <w:tcPrChange w:id="448" w:author="Alexis Tourapis" w:date="2017-07-06T17:10:00Z">
              <w:tcPr>
                <w:tcW w:w="792" w:type="dxa"/>
                <w:tcBorders>
                  <w:top w:val="single" w:sz="4" w:space="0" w:color="auto"/>
                  <w:left w:val="single" w:sz="4" w:space="0" w:color="auto"/>
                  <w:bottom w:val="single" w:sz="4" w:space="0" w:color="auto"/>
                  <w:right w:val="single" w:sz="4" w:space="0" w:color="auto"/>
                </w:tcBorders>
                <w:vAlign w:val="center"/>
              </w:tcPr>
            </w:tcPrChange>
          </w:tcPr>
          <w:p w14:paraId="21FF9CC4" w14:textId="5FAB8CBA" w:rsidR="005E413D" w:rsidRPr="00556C99" w:rsidRDefault="005E413D">
            <w:pPr>
              <w:keepNext/>
              <w:keepLines/>
              <w:spacing w:beforeLines="25" w:before="60" w:afterLines="25" w:after="60"/>
              <w:jc w:val="center"/>
              <w:textAlignment w:val="auto"/>
              <w:rPr>
                <w:lang w:eastAsia="ko-KR"/>
              </w:rPr>
              <w:pPrChange w:id="449" w:author="Alexis Tourapis" w:date="2017-07-06T17:10:00Z">
                <w:pPr>
                  <w:pStyle w:val="Heading1"/>
                  <w:keepLines/>
                  <w:numPr>
                    <w:numId w:val="31"/>
                  </w:numPr>
                  <w:spacing w:beforeLines="25" w:before="60" w:afterLines="25"/>
                  <w:jc w:val="center"/>
                  <w:textAlignment w:val="auto"/>
                </w:pPr>
              </w:pPrChange>
            </w:pPr>
            <w:ins w:id="450" w:author="Alexis Tourapis" w:date="2017-07-06T17:09:00Z">
              <w:r w:rsidRPr="00556C99">
                <w:rPr>
                  <w:lang w:eastAsia="ko-KR"/>
                </w:rPr>
                <w:t>0 or 1</w:t>
              </w:r>
            </w:ins>
            <w:del w:id="451" w:author="Alexis Tourapis" w:date="2017-07-06T17:09:00Z">
              <w:r w:rsidRPr="00556C99" w:rsidDel="005E413D">
                <w:rPr>
                  <w:lang w:eastAsia="ko-KR"/>
                </w:rPr>
                <w:delText>or 1</w:delText>
              </w:r>
            </w:del>
          </w:p>
        </w:tc>
      </w:tr>
    </w:tbl>
    <w:p w14:paraId="3593AD9D" w14:textId="1F1933FD" w:rsidR="009A0AAE" w:rsidRPr="001233EA" w:rsidRDefault="009A0AAE" w:rsidP="009A0AAE">
      <w:pPr>
        <w:pStyle w:val="Annex3"/>
        <w:tabs>
          <w:tab w:val="clear" w:pos="720"/>
          <w:tab w:val="clear" w:pos="1440"/>
          <w:tab w:val="clear" w:pos="2160"/>
        </w:tabs>
      </w:pPr>
      <w:bookmarkStart w:id="452" w:name="_Ref316794511"/>
      <w:bookmarkStart w:id="453" w:name="_Toc317198868"/>
      <w:bookmarkStart w:id="454" w:name="_Ref398994337"/>
      <w:bookmarkStart w:id="455" w:name="_Ref399001615"/>
      <w:bookmarkStart w:id="456" w:name="_Ref399001999"/>
      <w:bookmarkStart w:id="457" w:name="_Toc452007357"/>
      <w:r>
        <w:t xml:space="preserve">A.4.2 </w:t>
      </w:r>
      <w:r w:rsidRPr="001233EA">
        <w:t>Profile-specific level limits for the video profile</w:t>
      </w:r>
      <w:bookmarkEnd w:id="452"/>
      <w:bookmarkEnd w:id="453"/>
      <w:r w:rsidRPr="001233EA">
        <w:t>s</w:t>
      </w:r>
      <w:bookmarkEnd w:id="454"/>
      <w:bookmarkEnd w:id="455"/>
      <w:bookmarkEnd w:id="456"/>
      <w:bookmarkEnd w:id="457"/>
    </w:p>
    <w:p w14:paraId="4C1DB157" w14:textId="1CB03ED0" w:rsidR="009A0AAE" w:rsidRDefault="009A0AAE" w:rsidP="004B662D">
      <w:pPr>
        <w:jc w:val="both"/>
        <w:rPr>
          <w:lang w:val="en-CA"/>
        </w:rPr>
      </w:pPr>
      <w:r>
        <w:rPr>
          <w:lang w:val="en-CA"/>
        </w:rPr>
        <w:t>…</w:t>
      </w:r>
    </w:p>
    <w:p w14:paraId="4B3ED19D" w14:textId="21F2489C" w:rsidR="009A0AAE" w:rsidRPr="001233EA" w:rsidRDefault="009A0AAE" w:rsidP="009A0AAE">
      <w:pPr>
        <w:keepNext/>
        <w:jc w:val="both"/>
      </w:pPr>
      <w:r w:rsidRPr="001233EA">
        <w:t xml:space="preserve">Bitstreams and sub-layer representations conforming to the Monochrome, </w:t>
      </w:r>
      <w:r w:rsidRPr="009A0AAE">
        <w:rPr>
          <w:color w:val="FF0000"/>
        </w:rPr>
        <w:t xml:space="preserve">Monochrome 10, </w:t>
      </w:r>
      <w:r w:rsidRPr="001233EA">
        <w:t xml:space="preserve">Monochrome 12, Monochrome 16, Main, Main 10, Main 12, Main 4:2:2 10, Main 4:2:2 12, Main 4:4:4 10, </w:t>
      </w:r>
      <w:r w:rsidRPr="001233EA">
        <w:lastRenderedPageBreak/>
        <w:t xml:space="preserve">Main 4:4:4 12, Main Intra, Main 10 Intra, Main 12 Intra, Main 4:2:2 10 Intra, Main 4:2:2 12 Intra, Main 4:4:4 10 Intra, Main 4:4:4 12 Intra, Main 4:4:4 16 Intra, High Throughput 4:4:4, High Throughput 4:4:4 10, High Throughput 4:4:4 14, High Throughput 4:4:4 16 Intra, Screen-Extended Main, Screen-Extended Main 10, Screen-Extended Main 4:4:4, Screen-Extended Main 4:4:4 10, Screen-Extended High Throughput 4:4:4, Screen-Extended High Throughput 4:4:4 10, or Screen-Extended High Throughput 4:4:4 14 profile </w:t>
      </w:r>
      <w:r w:rsidRPr="001233EA">
        <w:lastRenderedPageBreak/>
        <w:t xml:space="preserve">at a specified tier and level shall obey the following constraints for each </w:t>
      </w:r>
      <w:proofErr w:type="spellStart"/>
      <w:r w:rsidRPr="001233EA">
        <w:t>bitstream</w:t>
      </w:r>
      <w:proofErr w:type="spellEnd"/>
      <w:r w:rsidRPr="001233EA">
        <w:t xml:space="preserve"> conformance test as specified in Annex </w:t>
      </w:r>
      <w:r>
        <w:t>C</w:t>
      </w:r>
    </w:p>
    <w:p w14:paraId="5E08A54F" w14:textId="77777777" w:rsidR="00DB7644" w:rsidRPr="001233EA" w:rsidRDefault="00DB7644" w:rsidP="00DB7644">
      <w:pPr>
        <w:pStyle w:val="Caption"/>
        <w:rPr>
          <w:lang w:val="en-CA"/>
        </w:rPr>
      </w:pPr>
      <w:bookmarkStart w:id="458" w:name="_Ref363690753"/>
      <w:bookmarkStart w:id="459" w:name="_Toc363691694"/>
      <w:bookmarkStart w:id="460" w:name="_Toc379280107"/>
      <w:bookmarkStart w:id="461" w:name="_Toc390728429"/>
      <w:bookmarkStart w:id="462" w:name="_Ref397959973"/>
      <w:bookmarkStart w:id="463" w:name="_Ref399010248"/>
      <w:bookmarkStart w:id="464" w:name="_Toc452007896"/>
      <w:r w:rsidRPr="001233EA">
        <w:rPr>
          <w:lang w:val="en-CA"/>
        </w:rPr>
        <w:t>Table A.</w:t>
      </w:r>
      <w:r w:rsidRPr="001233EA">
        <w:rPr>
          <w:lang w:val="en-CA"/>
        </w:rPr>
        <w:fldChar w:fldCharType="begin"/>
      </w:r>
      <w:r w:rsidRPr="001233EA">
        <w:rPr>
          <w:lang w:val="en-CA"/>
        </w:rPr>
        <w:instrText xml:space="preserve"> SEQ Table \* ARABIC </w:instrText>
      </w:r>
      <w:r w:rsidRPr="001233EA">
        <w:rPr>
          <w:lang w:val="en-CA"/>
        </w:rPr>
        <w:fldChar w:fldCharType="separate"/>
      </w:r>
      <w:r>
        <w:rPr>
          <w:noProof/>
          <w:lang w:val="en-CA"/>
        </w:rPr>
        <w:t>3</w:t>
      </w:r>
      <w:r w:rsidRPr="001233EA">
        <w:rPr>
          <w:lang w:val="en-CA"/>
        </w:rPr>
        <w:fldChar w:fldCharType="end"/>
      </w:r>
      <w:bookmarkEnd w:id="458"/>
      <w:r w:rsidRPr="001233EA">
        <w:rPr>
          <w:lang w:val="en-CA"/>
        </w:rPr>
        <w:t xml:space="preserve"> – </w:t>
      </w:r>
      <w:r w:rsidRPr="001233EA">
        <w:rPr>
          <w:lang w:val="en-CA" w:eastAsia="ko-KR"/>
        </w:rPr>
        <w:t xml:space="preserve">Specification of </w:t>
      </w:r>
      <w:proofErr w:type="spellStart"/>
      <w:r w:rsidRPr="001233EA">
        <w:rPr>
          <w:lang w:val="en-CA"/>
        </w:rPr>
        <w:t>CpbVclFactor</w:t>
      </w:r>
      <w:proofErr w:type="spellEnd"/>
      <w:r w:rsidRPr="001233EA">
        <w:rPr>
          <w:lang w:val="en-CA" w:eastAsia="ko-KR"/>
        </w:rPr>
        <w:t xml:space="preserve">, </w:t>
      </w:r>
      <w:proofErr w:type="spellStart"/>
      <w:r w:rsidRPr="001233EA">
        <w:rPr>
          <w:lang w:val="en-CA" w:eastAsia="ko-KR"/>
        </w:rPr>
        <w:t>CpbNalFactor</w:t>
      </w:r>
      <w:proofErr w:type="spellEnd"/>
      <w:r w:rsidRPr="001233EA">
        <w:rPr>
          <w:lang w:val="en-CA" w:eastAsia="ko-KR"/>
        </w:rPr>
        <w:t xml:space="preserve">, </w:t>
      </w:r>
      <w:proofErr w:type="spellStart"/>
      <w:r w:rsidRPr="001233EA">
        <w:rPr>
          <w:lang w:val="en-CA" w:eastAsia="ko-KR"/>
        </w:rPr>
        <w:t>FormatCapabilityFactor</w:t>
      </w:r>
      <w:bookmarkEnd w:id="459"/>
      <w:bookmarkEnd w:id="460"/>
      <w:proofErr w:type="spellEnd"/>
      <w:r w:rsidRPr="001233EA">
        <w:rPr>
          <w:lang w:val="en-CA" w:eastAsia="ko-KR"/>
        </w:rPr>
        <w:t xml:space="preserve">, and </w:t>
      </w:r>
      <w:proofErr w:type="spellStart"/>
      <w:r w:rsidRPr="001233EA">
        <w:rPr>
          <w:lang w:val="en-CA" w:eastAsia="ko-KR"/>
        </w:rPr>
        <w:t>MinCrScaleFactor</w:t>
      </w:r>
      <w:bookmarkEnd w:id="461"/>
      <w:bookmarkEnd w:id="462"/>
      <w:bookmarkEnd w:id="463"/>
      <w:bookmarkEnd w:id="464"/>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000" w:firstRow="0" w:lastRow="0" w:firstColumn="0" w:lastColumn="0" w:noHBand="0" w:noVBand="0"/>
      </w:tblPr>
      <w:tblGrid>
        <w:gridCol w:w="1937"/>
        <w:gridCol w:w="1602"/>
        <w:gridCol w:w="1659"/>
        <w:gridCol w:w="2308"/>
        <w:gridCol w:w="1844"/>
      </w:tblGrid>
      <w:tr w:rsidR="00DB7644" w:rsidRPr="001233EA" w14:paraId="2FD0828C" w14:textId="77777777" w:rsidTr="00DB7644">
        <w:trPr>
          <w:jc w:val="center"/>
        </w:trPr>
        <w:tc>
          <w:tcPr>
            <w:tcW w:w="1937" w:type="dxa"/>
          </w:tcPr>
          <w:p w14:paraId="0CBAC0DD" w14:textId="77777777" w:rsidR="00DB7644" w:rsidRPr="001233EA" w:rsidRDefault="00DB7644" w:rsidP="0031394E">
            <w:pPr>
              <w:pStyle w:val="CommentText"/>
              <w:keepNext/>
              <w:keepLines/>
              <w:spacing w:beforeLines="25" w:before="60" w:afterLines="25" w:after="60"/>
              <w:jc w:val="center"/>
              <w:rPr>
                <w:b/>
                <w:bCs/>
                <w:lang w:eastAsia="ko-KR"/>
              </w:rPr>
            </w:pPr>
            <w:r w:rsidRPr="001233EA">
              <w:rPr>
                <w:b/>
                <w:bCs/>
                <w:lang w:eastAsia="ko-KR"/>
              </w:rPr>
              <w:lastRenderedPageBreak/>
              <w:t>Profile</w:t>
            </w:r>
          </w:p>
        </w:tc>
        <w:tc>
          <w:tcPr>
            <w:tcW w:w="1602" w:type="dxa"/>
          </w:tcPr>
          <w:p w14:paraId="738586BE" w14:textId="77777777" w:rsidR="00DB7644" w:rsidRPr="001233EA" w:rsidRDefault="00DB7644" w:rsidP="0031394E">
            <w:pPr>
              <w:pStyle w:val="CommentText"/>
              <w:keepNext/>
              <w:keepLines/>
              <w:spacing w:beforeLines="25" w:before="60" w:afterLines="25" w:after="60"/>
              <w:jc w:val="left"/>
              <w:rPr>
                <w:b/>
                <w:bCs/>
                <w:lang w:eastAsia="ko-KR"/>
              </w:rPr>
            </w:pPr>
            <w:proofErr w:type="spellStart"/>
            <w:r w:rsidRPr="001233EA">
              <w:rPr>
                <w:b/>
                <w:bCs/>
                <w:lang w:eastAsia="ko-KR"/>
              </w:rPr>
              <w:t>CpbVclFactor</w:t>
            </w:r>
            <w:proofErr w:type="spellEnd"/>
          </w:p>
        </w:tc>
        <w:tc>
          <w:tcPr>
            <w:tcW w:w="1659" w:type="dxa"/>
          </w:tcPr>
          <w:p w14:paraId="648F2A85" w14:textId="77777777" w:rsidR="00DB7644" w:rsidRPr="001233EA" w:rsidRDefault="00DB7644" w:rsidP="0031394E">
            <w:pPr>
              <w:pStyle w:val="CommentText"/>
              <w:keepNext/>
              <w:keepLines/>
              <w:spacing w:beforeLines="25" w:before="60" w:afterLines="25" w:after="60"/>
              <w:jc w:val="left"/>
              <w:rPr>
                <w:b/>
                <w:bCs/>
                <w:lang w:eastAsia="ko-KR"/>
              </w:rPr>
            </w:pPr>
            <w:proofErr w:type="spellStart"/>
            <w:r w:rsidRPr="001233EA">
              <w:rPr>
                <w:b/>
                <w:bCs/>
                <w:lang w:eastAsia="ko-KR"/>
              </w:rPr>
              <w:t>CpbNalFactor</w:t>
            </w:r>
            <w:proofErr w:type="spellEnd"/>
          </w:p>
        </w:tc>
        <w:tc>
          <w:tcPr>
            <w:tcW w:w="2308" w:type="dxa"/>
          </w:tcPr>
          <w:p w14:paraId="635F2820" w14:textId="77777777" w:rsidR="00DB7644" w:rsidRPr="001233EA" w:rsidRDefault="00DB7644" w:rsidP="0031394E">
            <w:pPr>
              <w:pStyle w:val="CommentText"/>
              <w:keepNext/>
              <w:keepLines/>
              <w:spacing w:beforeLines="25" w:before="60" w:afterLines="25" w:after="60"/>
              <w:jc w:val="left"/>
              <w:rPr>
                <w:b/>
                <w:bCs/>
                <w:lang w:eastAsia="ko-KR"/>
              </w:rPr>
            </w:pPr>
            <w:proofErr w:type="spellStart"/>
            <w:r w:rsidRPr="001233EA">
              <w:rPr>
                <w:b/>
                <w:bCs/>
                <w:lang w:eastAsia="ko-KR"/>
              </w:rPr>
              <w:t>FormatCapabilityFactor</w:t>
            </w:r>
            <w:proofErr w:type="spellEnd"/>
          </w:p>
        </w:tc>
        <w:tc>
          <w:tcPr>
            <w:tcW w:w="1844" w:type="dxa"/>
          </w:tcPr>
          <w:p w14:paraId="54933E79" w14:textId="77777777" w:rsidR="00DB7644" w:rsidRPr="001233EA" w:rsidRDefault="00DB7644" w:rsidP="0031394E">
            <w:pPr>
              <w:pStyle w:val="CommentText"/>
              <w:keepNext/>
              <w:keepLines/>
              <w:spacing w:beforeLines="25" w:before="60" w:afterLines="25" w:after="60"/>
              <w:jc w:val="left"/>
              <w:rPr>
                <w:b/>
                <w:bCs/>
                <w:lang w:eastAsia="ko-KR"/>
              </w:rPr>
            </w:pPr>
            <w:proofErr w:type="spellStart"/>
            <w:r w:rsidRPr="001233EA">
              <w:rPr>
                <w:b/>
                <w:bCs/>
                <w:lang w:eastAsia="ko-KR"/>
              </w:rPr>
              <w:t>MinCrScaleFactor</w:t>
            </w:r>
            <w:proofErr w:type="spellEnd"/>
          </w:p>
        </w:tc>
      </w:tr>
      <w:tr w:rsidR="00DB7644" w:rsidRPr="001233EA" w14:paraId="62A88E11" w14:textId="77777777" w:rsidTr="00DB7644">
        <w:trPr>
          <w:jc w:val="center"/>
        </w:trPr>
        <w:tc>
          <w:tcPr>
            <w:tcW w:w="1937" w:type="dxa"/>
          </w:tcPr>
          <w:p w14:paraId="5098D785" w14:textId="77777777" w:rsidR="00DB7644" w:rsidRPr="001233EA" w:rsidRDefault="00DB7644" w:rsidP="0031394E">
            <w:pPr>
              <w:keepNext/>
              <w:keepLines/>
              <w:spacing w:beforeLines="25" w:before="60" w:afterLines="25" w:after="60"/>
              <w:jc w:val="center"/>
              <w:rPr>
                <w:lang w:eastAsia="ko-KR"/>
              </w:rPr>
            </w:pPr>
            <w:r w:rsidRPr="001233EA">
              <w:rPr>
                <w:lang w:eastAsia="ko-KR"/>
              </w:rPr>
              <w:t>Monochrome</w:t>
            </w:r>
          </w:p>
        </w:tc>
        <w:tc>
          <w:tcPr>
            <w:tcW w:w="1602" w:type="dxa"/>
          </w:tcPr>
          <w:p w14:paraId="1290F4C4" w14:textId="77777777" w:rsidR="00DB7644" w:rsidRPr="001233EA" w:rsidRDefault="00DB7644" w:rsidP="0031394E">
            <w:pPr>
              <w:keepNext/>
              <w:keepLines/>
              <w:spacing w:beforeLines="25" w:before="60" w:afterLines="25" w:after="60"/>
              <w:rPr>
                <w:lang w:eastAsia="ko-KR"/>
              </w:rPr>
            </w:pPr>
            <w:r w:rsidRPr="001233EA">
              <w:rPr>
                <w:lang w:eastAsia="ko-KR"/>
              </w:rPr>
              <w:t>667</w:t>
            </w:r>
          </w:p>
        </w:tc>
        <w:tc>
          <w:tcPr>
            <w:tcW w:w="1659" w:type="dxa"/>
          </w:tcPr>
          <w:p w14:paraId="5E0AC8CF" w14:textId="77777777" w:rsidR="00DB7644" w:rsidRPr="001233EA" w:rsidRDefault="00DB7644" w:rsidP="0031394E">
            <w:pPr>
              <w:keepNext/>
              <w:keepLines/>
              <w:spacing w:beforeLines="25" w:before="60" w:afterLines="25" w:after="60"/>
              <w:rPr>
                <w:lang w:eastAsia="ko-KR"/>
              </w:rPr>
            </w:pPr>
            <w:r w:rsidRPr="001233EA">
              <w:rPr>
                <w:lang w:eastAsia="ko-KR"/>
              </w:rPr>
              <w:t>733</w:t>
            </w:r>
          </w:p>
        </w:tc>
        <w:tc>
          <w:tcPr>
            <w:tcW w:w="2308" w:type="dxa"/>
          </w:tcPr>
          <w:p w14:paraId="5EC6A396" w14:textId="77777777" w:rsidR="00DB7644" w:rsidRPr="001233EA" w:rsidRDefault="00DB7644" w:rsidP="0031394E">
            <w:pPr>
              <w:keepNext/>
              <w:keepLines/>
              <w:spacing w:beforeLines="25" w:before="60" w:afterLines="25" w:after="60"/>
              <w:rPr>
                <w:lang w:eastAsia="ko-KR"/>
              </w:rPr>
            </w:pPr>
            <w:r w:rsidRPr="001233EA">
              <w:rPr>
                <w:lang w:eastAsia="ko-KR"/>
              </w:rPr>
              <w:t>1.000</w:t>
            </w:r>
          </w:p>
        </w:tc>
        <w:tc>
          <w:tcPr>
            <w:tcW w:w="1844" w:type="dxa"/>
          </w:tcPr>
          <w:p w14:paraId="057E8B09" w14:textId="77777777" w:rsidR="00DB7644" w:rsidRPr="001233EA" w:rsidRDefault="00DB7644" w:rsidP="0031394E">
            <w:pPr>
              <w:keepNext/>
              <w:keepLines/>
              <w:spacing w:beforeLines="25" w:before="60" w:afterLines="25" w:after="60"/>
              <w:rPr>
                <w:lang w:eastAsia="ko-KR"/>
              </w:rPr>
            </w:pPr>
            <w:r w:rsidRPr="001233EA">
              <w:rPr>
                <w:lang w:eastAsia="ko-KR"/>
              </w:rPr>
              <w:t>1.0</w:t>
            </w:r>
          </w:p>
        </w:tc>
      </w:tr>
      <w:tr w:rsidR="00DB7644" w:rsidRPr="00DB7644" w14:paraId="0003B0CF" w14:textId="77777777" w:rsidTr="00DB7644">
        <w:trPr>
          <w:jc w:val="center"/>
        </w:trPr>
        <w:tc>
          <w:tcPr>
            <w:tcW w:w="1937" w:type="dxa"/>
          </w:tcPr>
          <w:p w14:paraId="6D2CFF7C" w14:textId="775F0C0C" w:rsidR="00DB7644" w:rsidRPr="00DB7644" w:rsidRDefault="00DB7644" w:rsidP="0031394E">
            <w:pPr>
              <w:keepNext/>
              <w:keepLines/>
              <w:spacing w:beforeLines="25" w:before="60" w:afterLines="25" w:after="60"/>
              <w:jc w:val="center"/>
              <w:rPr>
                <w:color w:val="FF0000"/>
                <w:lang w:eastAsia="ko-KR"/>
              </w:rPr>
            </w:pPr>
            <w:r w:rsidRPr="00DB7644">
              <w:rPr>
                <w:color w:val="FF0000"/>
                <w:lang w:eastAsia="ko-KR"/>
              </w:rPr>
              <w:t>Monochrome 10</w:t>
            </w:r>
          </w:p>
        </w:tc>
        <w:tc>
          <w:tcPr>
            <w:tcW w:w="1602" w:type="dxa"/>
          </w:tcPr>
          <w:p w14:paraId="725234F3" w14:textId="39549415" w:rsidR="00DB7644" w:rsidRPr="00DB7644" w:rsidRDefault="00DB7644" w:rsidP="0031394E">
            <w:pPr>
              <w:keepNext/>
              <w:keepLines/>
              <w:spacing w:beforeLines="25" w:before="60" w:afterLines="25" w:after="60"/>
              <w:rPr>
                <w:color w:val="FF0000"/>
                <w:lang w:eastAsia="ko-KR"/>
              </w:rPr>
            </w:pPr>
            <w:del w:id="465" w:author="Alexis Tourapis" w:date="2017-07-09T23:24:00Z">
              <w:r w:rsidRPr="00DB7644" w:rsidDel="009443E6">
                <w:rPr>
                  <w:color w:val="FF0000"/>
                  <w:lang w:eastAsia="ko-KR"/>
                </w:rPr>
                <w:delText>667</w:delText>
              </w:r>
            </w:del>
            <w:ins w:id="466" w:author="Alexis Tourapis" w:date="2017-07-09T23:24:00Z">
              <w:r w:rsidR="009443E6">
                <w:rPr>
                  <w:color w:val="FF0000"/>
                  <w:lang w:eastAsia="ko-KR"/>
                </w:rPr>
                <w:t>833</w:t>
              </w:r>
            </w:ins>
          </w:p>
        </w:tc>
        <w:tc>
          <w:tcPr>
            <w:tcW w:w="1659" w:type="dxa"/>
          </w:tcPr>
          <w:p w14:paraId="56C646B0" w14:textId="770FFCEC" w:rsidR="00DB7644" w:rsidRPr="00DB7644" w:rsidRDefault="00DB7644" w:rsidP="0031394E">
            <w:pPr>
              <w:keepNext/>
              <w:keepLines/>
              <w:spacing w:beforeLines="25" w:before="60" w:afterLines="25" w:after="60"/>
              <w:rPr>
                <w:color w:val="FF0000"/>
                <w:lang w:eastAsia="ko-KR"/>
              </w:rPr>
            </w:pPr>
            <w:del w:id="467" w:author="Alexis Tourapis" w:date="2017-07-09T23:24:00Z">
              <w:r w:rsidRPr="00DB7644" w:rsidDel="009443E6">
                <w:rPr>
                  <w:color w:val="FF0000"/>
                  <w:lang w:eastAsia="ko-KR"/>
                </w:rPr>
                <w:delText>733</w:delText>
              </w:r>
            </w:del>
            <w:ins w:id="468" w:author="Alexis Tourapis" w:date="2017-07-09T23:24:00Z">
              <w:r w:rsidR="009443E6">
                <w:rPr>
                  <w:color w:val="FF0000"/>
                  <w:lang w:eastAsia="ko-KR"/>
                </w:rPr>
                <w:t>917</w:t>
              </w:r>
            </w:ins>
          </w:p>
        </w:tc>
        <w:tc>
          <w:tcPr>
            <w:tcW w:w="2308" w:type="dxa"/>
          </w:tcPr>
          <w:p w14:paraId="0F92A3E2" w14:textId="794FE49D" w:rsidR="00DB7644" w:rsidRPr="00DB7644" w:rsidRDefault="00DB7644" w:rsidP="0031394E">
            <w:pPr>
              <w:keepNext/>
              <w:keepLines/>
              <w:spacing w:beforeLines="25" w:before="60" w:afterLines="25" w:after="60"/>
              <w:rPr>
                <w:color w:val="FF0000"/>
                <w:lang w:eastAsia="ko-KR"/>
              </w:rPr>
            </w:pPr>
            <w:r w:rsidRPr="00DB7644">
              <w:rPr>
                <w:color w:val="FF0000"/>
                <w:lang w:eastAsia="ko-KR"/>
              </w:rPr>
              <w:t>1.250</w:t>
            </w:r>
          </w:p>
        </w:tc>
        <w:tc>
          <w:tcPr>
            <w:tcW w:w="1844" w:type="dxa"/>
          </w:tcPr>
          <w:p w14:paraId="07A5D5B2" w14:textId="77777777" w:rsidR="00DB7644" w:rsidRPr="00DB7644" w:rsidRDefault="00DB7644" w:rsidP="0031394E">
            <w:pPr>
              <w:keepNext/>
              <w:keepLines/>
              <w:spacing w:beforeLines="25" w:before="60" w:afterLines="25" w:after="60"/>
              <w:rPr>
                <w:color w:val="FF0000"/>
                <w:lang w:eastAsia="ko-KR"/>
              </w:rPr>
            </w:pPr>
            <w:r w:rsidRPr="00DB7644">
              <w:rPr>
                <w:color w:val="FF0000"/>
                <w:lang w:eastAsia="ko-KR"/>
              </w:rPr>
              <w:t>1.0</w:t>
            </w:r>
          </w:p>
        </w:tc>
      </w:tr>
      <w:tr w:rsidR="00DB7644" w:rsidRPr="001233EA" w14:paraId="11A4E091" w14:textId="77777777" w:rsidTr="00DB7644">
        <w:trPr>
          <w:jc w:val="center"/>
        </w:trPr>
        <w:tc>
          <w:tcPr>
            <w:tcW w:w="1937" w:type="dxa"/>
          </w:tcPr>
          <w:p w14:paraId="28A2AFF2" w14:textId="77777777" w:rsidR="00DB7644" w:rsidRPr="001233EA" w:rsidRDefault="00DB7644" w:rsidP="0031394E">
            <w:pPr>
              <w:keepNext/>
              <w:keepLines/>
              <w:spacing w:beforeLines="25" w:before="60" w:afterLines="25" w:after="60"/>
              <w:jc w:val="center"/>
              <w:rPr>
                <w:lang w:eastAsia="ko-KR"/>
              </w:rPr>
            </w:pPr>
            <w:r w:rsidRPr="001233EA">
              <w:rPr>
                <w:lang w:eastAsia="ko-KR"/>
              </w:rPr>
              <w:t>Monochrome 12</w:t>
            </w:r>
          </w:p>
        </w:tc>
        <w:tc>
          <w:tcPr>
            <w:tcW w:w="1602" w:type="dxa"/>
          </w:tcPr>
          <w:p w14:paraId="044499FB" w14:textId="77777777" w:rsidR="00DB7644" w:rsidRPr="001233EA" w:rsidRDefault="00DB7644" w:rsidP="0031394E">
            <w:pPr>
              <w:keepNext/>
              <w:keepLines/>
              <w:spacing w:beforeLines="25" w:before="60" w:afterLines="25" w:after="60"/>
              <w:rPr>
                <w:lang w:eastAsia="ko-KR"/>
              </w:rPr>
            </w:pPr>
            <w:r w:rsidRPr="001233EA">
              <w:rPr>
                <w:lang w:eastAsia="ko-KR"/>
              </w:rPr>
              <w:t>1000</w:t>
            </w:r>
          </w:p>
        </w:tc>
        <w:tc>
          <w:tcPr>
            <w:tcW w:w="1659" w:type="dxa"/>
          </w:tcPr>
          <w:p w14:paraId="56D3E2EC" w14:textId="77777777" w:rsidR="00DB7644" w:rsidRPr="001233EA" w:rsidRDefault="00DB7644" w:rsidP="0031394E">
            <w:pPr>
              <w:keepNext/>
              <w:keepLines/>
              <w:spacing w:beforeLines="25" w:before="60" w:afterLines="25" w:after="60"/>
              <w:rPr>
                <w:lang w:eastAsia="ko-KR"/>
              </w:rPr>
            </w:pPr>
            <w:r w:rsidRPr="001233EA">
              <w:rPr>
                <w:lang w:eastAsia="ko-KR"/>
              </w:rPr>
              <w:t>1100</w:t>
            </w:r>
          </w:p>
        </w:tc>
        <w:tc>
          <w:tcPr>
            <w:tcW w:w="2308" w:type="dxa"/>
          </w:tcPr>
          <w:p w14:paraId="19B56ACA" w14:textId="77777777" w:rsidR="00DB7644" w:rsidRPr="001233EA" w:rsidRDefault="00DB7644" w:rsidP="0031394E">
            <w:pPr>
              <w:keepNext/>
              <w:keepLines/>
              <w:spacing w:beforeLines="25" w:before="60" w:afterLines="25" w:after="60"/>
              <w:rPr>
                <w:lang w:eastAsia="ko-KR"/>
              </w:rPr>
            </w:pPr>
            <w:r w:rsidRPr="001233EA">
              <w:rPr>
                <w:lang w:eastAsia="ko-KR"/>
              </w:rPr>
              <w:t>1.500</w:t>
            </w:r>
          </w:p>
        </w:tc>
        <w:tc>
          <w:tcPr>
            <w:tcW w:w="1844" w:type="dxa"/>
          </w:tcPr>
          <w:p w14:paraId="5FCE8A84" w14:textId="77777777" w:rsidR="00DB7644" w:rsidRPr="001233EA" w:rsidRDefault="00DB7644" w:rsidP="0031394E">
            <w:pPr>
              <w:keepNext/>
              <w:keepLines/>
              <w:spacing w:beforeLines="25" w:before="60" w:afterLines="25" w:after="60"/>
              <w:rPr>
                <w:lang w:eastAsia="ko-KR"/>
              </w:rPr>
            </w:pPr>
            <w:r w:rsidRPr="001233EA">
              <w:rPr>
                <w:lang w:eastAsia="ko-KR"/>
              </w:rPr>
              <w:t>1.0</w:t>
            </w:r>
          </w:p>
        </w:tc>
      </w:tr>
      <w:tr w:rsidR="00DB7644" w:rsidRPr="001233EA" w14:paraId="62E2A295" w14:textId="77777777" w:rsidTr="00DB7644">
        <w:trPr>
          <w:jc w:val="center"/>
        </w:trPr>
        <w:tc>
          <w:tcPr>
            <w:tcW w:w="1937" w:type="dxa"/>
          </w:tcPr>
          <w:p w14:paraId="7D47E2C1" w14:textId="77777777" w:rsidR="00DB7644" w:rsidRPr="001233EA" w:rsidRDefault="00DB7644" w:rsidP="0031394E">
            <w:pPr>
              <w:keepNext/>
              <w:keepLines/>
              <w:spacing w:beforeLines="25" w:before="60" w:afterLines="25" w:after="60"/>
              <w:jc w:val="center"/>
              <w:rPr>
                <w:lang w:eastAsia="ko-KR"/>
              </w:rPr>
            </w:pPr>
            <w:r w:rsidRPr="001233EA">
              <w:rPr>
                <w:lang w:eastAsia="ko-KR"/>
              </w:rPr>
              <w:t>Monochrome 16</w:t>
            </w:r>
          </w:p>
        </w:tc>
        <w:tc>
          <w:tcPr>
            <w:tcW w:w="1602" w:type="dxa"/>
          </w:tcPr>
          <w:p w14:paraId="49D2FC46" w14:textId="77777777" w:rsidR="00DB7644" w:rsidRPr="001233EA" w:rsidRDefault="00DB7644" w:rsidP="0031394E">
            <w:pPr>
              <w:keepNext/>
              <w:keepLines/>
              <w:spacing w:beforeLines="25" w:before="60" w:afterLines="25" w:after="60"/>
              <w:rPr>
                <w:lang w:eastAsia="ko-KR"/>
              </w:rPr>
            </w:pPr>
            <w:r w:rsidRPr="001233EA">
              <w:rPr>
                <w:lang w:eastAsia="ko-KR"/>
              </w:rPr>
              <w:t>1333</w:t>
            </w:r>
          </w:p>
        </w:tc>
        <w:tc>
          <w:tcPr>
            <w:tcW w:w="1659" w:type="dxa"/>
          </w:tcPr>
          <w:p w14:paraId="3E24F481" w14:textId="77777777" w:rsidR="00DB7644" w:rsidRPr="001233EA" w:rsidRDefault="00DB7644" w:rsidP="0031394E">
            <w:pPr>
              <w:keepNext/>
              <w:keepLines/>
              <w:spacing w:beforeLines="25" w:before="60" w:afterLines="25" w:after="60"/>
              <w:rPr>
                <w:lang w:eastAsia="ko-KR"/>
              </w:rPr>
            </w:pPr>
            <w:r w:rsidRPr="001233EA">
              <w:rPr>
                <w:lang w:eastAsia="ko-KR"/>
              </w:rPr>
              <w:t>1467</w:t>
            </w:r>
          </w:p>
        </w:tc>
        <w:tc>
          <w:tcPr>
            <w:tcW w:w="2308" w:type="dxa"/>
          </w:tcPr>
          <w:p w14:paraId="2AC4C1FF" w14:textId="77777777" w:rsidR="00DB7644" w:rsidRPr="001233EA" w:rsidRDefault="00DB7644" w:rsidP="0031394E">
            <w:pPr>
              <w:keepNext/>
              <w:keepLines/>
              <w:spacing w:beforeLines="25" w:before="60" w:afterLines="25" w:after="60"/>
              <w:rPr>
                <w:lang w:eastAsia="ko-KR"/>
              </w:rPr>
            </w:pPr>
            <w:r w:rsidRPr="001233EA">
              <w:rPr>
                <w:lang w:eastAsia="ko-KR"/>
              </w:rPr>
              <w:t>2.000</w:t>
            </w:r>
          </w:p>
        </w:tc>
        <w:tc>
          <w:tcPr>
            <w:tcW w:w="1844" w:type="dxa"/>
          </w:tcPr>
          <w:p w14:paraId="595311E7" w14:textId="77777777" w:rsidR="00DB7644" w:rsidRPr="001233EA" w:rsidRDefault="00DB7644" w:rsidP="0031394E">
            <w:pPr>
              <w:keepNext/>
              <w:keepLines/>
              <w:spacing w:beforeLines="25" w:before="60" w:afterLines="25" w:after="60"/>
              <w:rPr>
                <w:lang w:eastAsia="ko-KR"/>
              </w:rPr>
            </w:pPr>
            <w:r w:rsidRPr="001233EA">
              <w:rPr>
                <w:lang w:eastAsia="ko-KR"/>
              </w:rPr>
              <w:t>1.0</w:t>
            </w:r>
          </w:p>
        </w:tc>
      </w:tr>
      <w:tr w:rsidR="00DB7644" w:rsidRPr="001233EA" w14:paraId="3942FACA" w14:textId="77777777" w:rsidTr="00DB7644">
        <w:trPr>
          <w:jc w:val="center"/>
        </w:trPr>
        <w:tc>
          <w:tcPr>
            <w:tcW w:w="1937" w:type="dxa"/>
          </w:tcPr>
          <w:p w14:paraId="2B841BE7" w14:textId="77777777" w:rsidR="00DB7644" w:rsidRPr="001233EA" w:rsidRDefault="00DB7644" w:rsidP="0031394E">
            <w:pPr>
              <w:keepNext/>
              <w:keepLines/>
              <w:spacing w:beforeLines="25" w:before="60" w:afterLines="25" w:after="60"/>
              <w:jc w:val="center"/>
              <w:rPr>
                <w:lang w:eastAsia="ko-KR"/>
              </w:rPr>
            </w:pPr>
            <w:r w:rsidRPr="001233EA">
              <w:rPr>
                <w:lang w:eastAsia="ko-KR"/>
              </w:rPr>
              <w:t>Main</w:t>
            </w:r>
          </w:p>
        </w:tc>
        <w:tc>
          <w:tcPr>
            <w:tcW w:w="1602" w:type="dxa"/>
          </w:tcPr>
          <w:p w14:paraId="062F245E" w14:textId="77777777" w:rsidR="00DB7644" w:rsidRPr="001233EA" w:rsidRDefault="00DB7644" w:rsidP="0031394E">
            <w:pPr>
              <w:keepNext/>
              <w:keepLines/>
              <w:spacing w:beforeLines="25" w:before="60" w:afterLines="25" w:after="60"/>
              <w:rPr>
                <w:lang w:eastAsia="ko-KR"/>
              </w:rPr>
            </w:pPr>
            <w:r w:rsidRPr="001233EA">
              <w:rPr>
                <w:lang w:eastAsia="ko-KR"/>
              </w:rPr>
              <w:t>1000</w:t>
            </w:r>
          </w:p>
        </w:tc>
        <w:tc>
          <w:tcPr>
            <w:tcW w:w="1659" w:type="dxa"/>
          </w:tcPr>
          <w:p w14:paraId="5992ED82" w14:textId="77777777" w:rsidR="00DB7644" w:rsidRPr="001233EA" w:rsidRDefault="00DB7644" w:rsidP="0031394E">
            <w:pPr>
              <w:keepNext/>
              <w:keepLines/>
              <w:spacing w:beforeLines="25" w:before="60" w:afterLines="25" w:after="60"/>
              <w:rPr>
                <w:lang w:eastAsia="ko-KR"/>
              </w:rPr>
            </w:pPr>
            <w:r w:rsidRPr="001233EA">
              <w:rPr>
                <w:lang w:eastAsia="ko-KR"/>
              </w:rPr>
              <w:t>1100</w:t>
            </w:r>
          </w:p>
        </w:tc>
        <w:tc>
          <w:tcPr>
            <w:tcW w:w="2308" w:type="dxa"/>
          </w:tcPr>
          <w:p w14:paraId="74AE7960" w14:textId="77777777" w:rsidR="00DB7644" w:rsidRPr="001233EA" w:rsidRDefault="00DB7644" w:rsidP="0031394E">
            <w:pPr>
              <w:keepNext/>
              <w:keepLines/>
              <w:spacing w:beforeLines="25" w:before="60" w:afterLines="25" w:after="60"/>
              <w:rPr>
                <w:lang w:eastAsia="ko-KR"/>
              </w:rPr>
            </w:pPr>
            <w:r w:rsidRPr="001233EA">
              <w:rPr>
                <w:lang w:eastAsia="ko-KR"/>
              </w:rPr>
              <w:t>1.500</w:t>
            </w:r>
          </w:p>
        </w:tc>
        <w:tc>
          <w:tcPr>
            <w:tcW w:w="1844" w:type="dxa"/>
          </w:tcPr>
          <w:p w14:paraId="64736051" w14:textId="77777777" w:rsidR="00DB7644" w:rsidRPr="001233EA" w:rsidRDefault="00DB7644" w:rsidP="0031394E">
            <w:pPr>
              <w:keepNext/>
              <w:keepLines/>
              <w:spacing w:beforeLines="25" w:before="60" w:afterLines="25" w:after="60"/>
              <w:rPr>
                <w:lang w:eastAsia="ko-KR"/>
              </w:rPr>
            </w:pPr>
            <w:r w:rsidRPr="001233EA">
              <w:rPr>
                <w:lang w:eastAsia="ko-KR"/>
              </w:rPr>
              <w:t>1.0</w:t>
            </w:r>
          </w:p>
        </w:tc>
      </w:tr>
      <w:tr w:rsidR="00DB7644" w:rsidRPr="001233EA" w14:paraId="2965A0BE" w14:textId="77777777" w:rsidTr="00DB7644">
        <w:trPr>
          <w:jc w:val="center"/>
        </w:trPr>
        <w:tc>
          <w:tcPr>
            <w:tcW w:w="1937" w:type="dxa"/>
          </w:tcPr>
          <w:p w14:paraId="599BD86B" w14:textId="77777777" w:rsidR="00DB7644" w:rsidRPr="001233EA" w:rsidRDefault="00DB7644" w:rsidP="0031394E">
            <w:pPr>
              <w:keepNext/>
              <w:keepLines/>
              <w:spacing w:beforeLines="25" w:before="60" w:afterLines="25" w:after="60"/>
              <w:jc w:val="center"/>
              <w:rPr>
                <w:lang w:eastAsia="ko-KR"/>
              </w:rPr>
            </w:pPr>
            <w:r w:rsidRPr="00F44852">
              <w:rPr>
                <w:sz w:val="20"/>
                <w:lang w:eastAsia="ko-KR"/>
              </w:rPr>
              <w:t>Screen-Extended</w:t>
            </w:r>
            <w:r w:rsidRPr="00F44852">
              <w:rPr>
                <w:sz w:val="20"/>
                <w:lang w:eastAsia="ko-KR"/>
              </w:rPr>
              <w:br/>
              <w:t>Main</w:t>
            </w:r>
          </w:p>
        </w:tc>
        <w:tc>
          <w:tcPr>
            <w:tcW w:w="1602" w:type="dxa"/>
          </w:tcPr>
          <w:p w14:paraId="4ACA742F" w14:textId="77777777" w:rsidR="00DB7644" w:rsidRPr="001233EA" w:rsidRDefault="00DB7644" w:rsidP="0031394E">
            <w:pPr>
              <w:keepNext/>
              <w:keepLines/>
              <w:spacing w:beforeLines="25" w:before="60" w:afterLines="25" w:after="60"/>
              <w:rPr>
                <w:lang w:eastAsia="ko-KR"/>
              </w:rPr>
            </w:pPr>
            <w:r w:rsidRPr="00F44852">
              <w:rPr>
                <w:sz w:val="20"/>
                <w:lang w:eastAsia="ko-KR"/>
              </w:rPr>
              <w:t>1000</w:t>
            </w:r>
          </w:p>
        </w:tc>
        <w:tc>
          <w:tcPr>
            <w:tcW w:w="1659" w:type="dxa"/>
          </w:tcPr>
          <w:p w14:paraId="53D81DD1" w14:textId="77777777" w:rsidR="00DB7644" w:rsidRPr="001233EA" w:rsidRDefault="00DB7644" w:rsidP="0031394E">
            <w:pPr>
              <w:keepNext/>
              <w:keepLines/>
              <w:spacing w:beforeLines="25" w:before="60" w:afterLines="25" w:after="60"/>
              <w:rPr>
                <w:lang w:eastAsia="ko-KR"/>
              </w:rPr>
            </w:pPr>
            <w:r w:rsidRPr="00F44852">
              <w:rPr>
                <w:sz w:val="20"/>
                <w:lang w:eastAsia="ko-KR"/>
              </w:rPr>
              <w:t>1100</w:t>
            </w:r>
          </w:p>
        </w:tc>
        <w:tc>
          <w:tcPr>
            <w:tcW w:w="2308" w:type="dxa"/>
          </w:tcPr>
          <w:p w14:paraId="24FCC69A" w14:textId="77777777" w:rsidR="00DB7644" w:rsidRPr="001233EA" w:rsidRDefault="00DB7644" w:rsidP="0031394E">
            <w:pPr>
              <w:keepNext/>
              <w:keepLines/>
              <w:spacing w:beforeLines="25" w:before="60" w:afterLines="25" w:after="60"/>
              <w:rPr>
                <w:lang w:eastAsia="ko-KR"/>
              </w:rPr>
            </w:pPr>
            <w:r w:rsidRPr="00F44852">
              <w:rPr>
                <w:sz w:val="20"/>
                <w:lang w:eastAsia="ko-KR"/>
              </w:rPr>
              <w:t>1.500</w:t>
            </w:r>
          </w:p>
        </w:tc>
        <w:tc>
          <w:tcPr>
            <w:tcW w:w="1844" w:type="dxa"/>
          </w:tcPr>
          <w:p w14:paraId="105BB619" w14:textId="77777777" w:rsidR="00DB7644" w:rsidRPr="001233EA" w:rsidRDefault="00DB7644" w:rsidP="0031394E">
            <w:pPr>
              <w:keepNext/>
              <w:keepLines/>
              <w:spacing w:beforeLines="25" w:before="60" w:afterLines="25" w:after="60"/>
              <w:rPr>
                <w:lang w:eastAsia="ko-KR"/>
              </w:rPr>
            </w:pPr>
            <w:r w:rsidRPr="00F44852">
              <w:rPr>
                <w:sz w:val="20"/>
                <w:lang w:eastAsia="ko-KR"/>
              </w:rPr>
              <w:t>1.0</w:t>
            </w:r>
          </w:p>
        </w:tc>
      </w:tr>
      <w:tr w:rsidR="00DB7644" w:rsidRPr="001233EA" w14:paraId="23FF7793" w14:textId="77777777" w:rsidTr="00DB7644">
        <w:trPr>
          <w:jc w:val="center"/>
        </w:trPr>
        <w:tc>
          <w:tcPr>
            <w:tcW w:w="1937" w:type="dxa"/>
          </w:tcPr>
          <w:p w14:paraId="3AD473B0" w14:textId="77777777" w:rsidR="00DB7644" w:rsidRPr="001233EA" w:rsidRDefault="00DB7644" w:rsidP="0031394E">
            <w:pPr>
              <w:keepNext/>
              <w:keepLines/>
              <w:spacing w:beforeLines="25" w:before="60" w:afterLines="25" w:after="60"/>
              <w:jc w:val="center"/>
              <w:rPr>
                <w:lang w:eastAsia="ko-KR"/>
              </w:rPr>
            </w:pPr>
            <w:r w:rsidRPr="001233EA">
              <w:rPr>
                <w:lang w:eastAsia="ko-KR"/>
              </w:rPr>
              <w:t>Main 10</w:t>
            </w:r>
          </w:p>
        </w:tc>
        <w:tc>
          <w:tcPr>
            <w:tcW w:w="1602" w:type="dxa"/>
          </w:tcPr>
          <w:p w14:paraId="0366F88A" w14:textId="77777777" w:rsidR="00DB7644" w:rsidRPr="001233EA" w:rsidRDefault="00DB7644" w:rsidP="0031394E">
            <w:pPr>
              <w:keepNext/>
              <w:keepLines/>
              <w:spacing w:beforeLines="25" w:before="60" w:afterLines="25" w:after="60"/>
              <w:rPr>
                <w:lang w:eastAsia="ko-KR"/>
              </w:rPr>
            </w:pPr>
            <w:r w:rsidRPr="001233EA">
              <w:rPr>
                <w:lang w:eastAsia="ko-KR"/>
              </w:rPr>
              <w:t>1000</w:t>
            </w:r>
          </w:p>
        </w:tc>
        <w:tc>
          <w:tcPr>
            <w:tcW w:w="1659" w:type="dxa"/>
          </w:tcPr>
          <w:p w14:paraId="20597231" w14:textId="77777777" w:rsidR="00DB7644" w:rsidRPr="001233EA" w:rsidRDefault="00DB7644" w:rsidP="0031394E">
            <w:pPr>
              <w:keepNext/>
              <w:keepLines/>
              <w:spacing w:beforeLines="25" w:before="60" w:afterLines="25" w:after="60"/>
              <w:rPr>
                <w:lang w:eastAsia="ko-KR"/>
              </w:rPr>
            </w:pPr>
            <w:r w:rsidRPr="001233EA">
              <w:rPr>
                <w:lang w:eastAsia="ko-KR"/>
              </w:rPr>
              <w:t>1100</w:t>
            </w:r>
          </w:p>
        </w:tc>
        <w:tc>
          <w:tcPr>
            <w:tcW w:w="2308" w:type="dxa"/>
          </w:tcPr>
          <w:p w14:paraId="227E9426" w14:textId="77777777" w:rsidR="00DB7644" w:rsidRPr="001233EA" w:rsidRDefault="00DB7644" w:rsidP="0031394E">
            <w:pPr>
              <w:keepNext/>
              <w:keepLines/>
              <w:spacing w:beforeLines="25" w:before="60" w:afterLines="25" w:after="60"/>
              <w:rPr>
                <w:lang w:eastAsia="ko-KR"/>
              </w:rPr>
            </w:pPr>
            <w:r w:rsidRPr="001233EA">
              <w:rPr>
                <w:lang w:eastAsia="ko-KR"/>
              </w:rPr>
              <w:t>1.875</w:t>
            </w:r>
          </w:p>
        </w:tc>
        <w:tc>
          <w:tcPr>
            <w:tcW w:w="1844" w:type="dxa"/>
          </w:tcPr>
          <w:p w14:paraId="6D06412E" w14:textId="77777777" w:rsidR="00DB7644" w:rsidRPr="001233EA" w:rsidRDefault="00DB7644" w:rsidP="0031394E">
            <w:pPr>
              <w:keepNext/>
              <w:keepLines/>
              <w:spacing w:beforeLines="25" w:before="60" w:afterLines="25" w:after="60"/>
              <w:rPr>
                <w:lang w:eastAsia="ko-KR"/>
              </w:rPr>
            </w:pPr>
            <w:r w:rsidRPr="001233EA">
              <w:rPr>
                <w:lang w:eastAsia="ko-KR"/>
              </w:rPr>
              <w:t>1.0</w:t>
            </w:r>
          </w:p>
        </w:tc>
      </w:tr>
      <w:tr w:rsidR="00DB7644" w:rsidRPr="001233EA" w14:paraId="2F1D85B1" w14:textId="77777777" w:rsidTr="00DB7644">
        <w:trPr>
          <w:jc w:val="center"/>
        </w:trPr>
        <w:tc>
          <w:tcPr>
            <w:tcW w:w="1937" w:type="dxa"/>
          </w:tcPr>
          <w:p w14:paraId="1A9B119B" w14:textId="77777777" w:rsidR="00DB7644" w:rsidRPr="001233EA" w:rsidRDefault="00DB7644" w:rsidP="0031394E">
            <w:pPr>
              <w:keepNext/>
              <w:keepLines/>
              <w:spacing w:beforeLines="25" w:before="60" w:afterLines="25" w:after="60"/>
              <w:jc w:val="center"/>
              <w:rPr>
                <w:lang w:eastAsia="ko-KR"/>
              </w:rPr>
            </w:pPr>
            <w:r w:rsidRPr="00F44852">
              <w:rPr>
                <w:sz w:val="20"/>
                <w:lang w:eastAsia="ko-KR"/>
              </w:rPr>
              <w:t>Screen-Extended</w:t>
            </w:r>
            <w:r w:rsidRPr="00F44852">
              <w:rPr>
                <w:sz w:val="20"/>
                <w:lang w:eastAsia="ko-KR"/>
              </w:rPr>
              <w:br/>
              <w:t>Main 10</w:t>
            </w:r>
          </w:p>
        </w:tc>
        <w:tc>
          <w:tcPr>
            <w:tcW w:w="1602" w:type="dxa"/>
          </w:tcPr>
          <w:p w14:paraId="49FF1A8F" w14:textId="77777777" w:rsidR="00DB7644" w:rsidRPr="001233EA" w:rsidRDefault="00DB7644" w:rsidP="0031394E">
            <w:pPr>
              <w:keepNext/>
              <w:keepLines/>
              <w:spacing w:beforeLines="25" w:before="60" w:afterLines="25" w:after="60"/>
              <w:rPr>
                <w:lang w:eastAsia="ko-KR"/>
              </w:rPr>
            </w:pPr>
            <w:r w:rsidRPr="00F44852">
              <w:rPr>
                <w:sz w:val="20"/>
                <w:lang w:eastAsia="ko-KR"/>
              </w:rPr>
              <w:t>1000</w:t>
            </w:r>
          </w:p>
        </w:tc>
        <w:tc>
          <w:tcPr>
            <w:tcW w:w="1659" w:type="dxa"/>
          </w:tcPr>
          <w:p w14:paraId="5AAAC314" w14:textId="77777777" w:rsidR="00DB7644" w:rsidRPr="001233EA" w:rsidRDefault="00DB7644" w:rsidP="0031394E">
            <w:pPr>
              <w:keepNext/>
              <w:keepLines/>
              <w:spacing w:beforeLines="25" w:before="60" w:afterLines="25" w:after="60"/>
              <w:rPr>
                <w:lang w:eastAsia="ko-KR"/>
              </w:rPr>
            </w:pPr>
            <w:r w:rsidRPr="00F44852">
              <w:rPr>
                <w:sz w:val="20"/>
                <w:lang w:eastAsia="ko-KR"/>
              </w:rPr>
              <w:t>1100</w:t>
            </w:r>
          </w:p>
        </w:tc>
        <w:tc>
          <w:tcPr>
            <w:tcW w:w="2308" w:type="dxa"/>
          </w:tcPr>
          <w:p w14:paraId="640ABC04" w14:textId="77777777" w:rsidR="00DB7644" w:rsidRPr="001233EA" w:rsidRDefault="00DB7644" w:rsidP="0031394E">
            <w:pPr>
              <w:keepNext/>
              <w:keepLines/>
              <w:spacing w:beforeLines="25" w:before="60" w:afterLines="25" w:after="60"/>
              <w:rPr>
                <w:lang w:eastAsia="ko-KR"/>
              </w:rPr>
            </w:pPr>
            <w:r w:rsidRPr="00F44852">
              <w:rPr>
                <w:sz w:val="20"/>
                <w:lang w:eastAsia="ko-KR"/>
              </w:rPr>
              <w:t>1.875</w:t>
            </w:r>
          </w:p>
        </w:tc>
        <w:tc>
          <w:tcPr>
            <w:tcW w:w="1844" w:type="dxa"/>
          </w:tcPr>
          <w:p w14:paraId="0ADBD8EC" w14:textId="77777777" w:rsidR="00DB7644" w:rsidRPr="001233EA" w:rsidRDefault="00DB7644" w:rsidP="0031394E">
            <w:pPr>
              <w:keepNext/>
              <w:keepLines/>
              <w:spacing w:beforeLines="25" w:before="60" w:afterLines="25" w:after="60"/>
              <w:rPr>
                <w:lang w:eastAsia="ko-KR"/>
              </w:rPr>
            </w:pPr>
            <w:r w:rsidRPr="00F44852">
              <w:rPr>
                <w:sz w:val="20"/>
                <w:lang w:eastAsia="ko-KR"/>
              </w:rPr>
              <w:t>1.0</w:t>
            </w:r>
          </w:p>
        </w:tc>
      </w:tr>
      <w:tr w:rsidR="00DB7644" w:rsidRPr="001233EA" w14:paraId="7D700742" w14:textId="77777777" w:rsidTr="00DB7644">
        <w:trPr>
          <w:jc w:val="center"/>
        </w:trPr>
        <w:tc>
          <w:tcPr>
            <w:tcW w:w="1937" w:type="dxa"/>
          </w:tcPr>
          <w:p w14:paraId="1A9E945F" w14:textId="77777777" w:rsidR="00DB7644" w:rsidRPr="001233EA" w:rsidRDefault="00DB7644" w:rsidP="0031394E">
            <w:pPr>
              <w:keepNext/>
              <w:keepLines/>
              <w:spacing w:beforeLines="25" w:before="60" w:afterLines="25" w:after="60"/>
              <w:jc w:val="center"/>
              <w:rPr>
                <w:lang w:eastAsia="ko-KR"/>
              </w:rPr>
            </w:pPr>
            <w:r w:rsidRPr="001233EA">
              <w:rPr>
                <w:lang w:eastAsia="ko-KR"/>
              </w:rPr>
              <w:t>Main 12</w:t>
            </w:r>
          </w:p>
        </w:tc>
        <w:tc>
          <w:tcPr>
            <w:tcW w:w="1602" w:type="dxa"/>
          </w:tcPr>
          <w:p w14:paraId="50AEB569" w14:textId="77777777" w:rsidR="00DB7644" w:rsidRPr="001233EA" w:rsidRDefault="00DB7644" w:rsidP="0031394E">
            <w:pPr>
              <w:keepNext/>
              <w:keepLines/>
              <w:spacing w:beforeLines="25" w:before="60" w:afterLines="25" w:after="60"/>
              <w:rPr>
                <w:lang w:eastAsia="ko-KR"/>
              </w:rPr>
            </w:pPr>
            <w:r w:rsidRPr="001233EA">
              <w:rPr>
                <w:lang w:eastAsia="ko-KR"/>
              </w:rPr>
              <w:t>1500</w:t>
            </w:r>
          </w:p>
        </w:tc>
        <w:tc>
          <w:tcPr>
            <w:tcW w:w="1659" w:type="dxa"/>
          </w:tcPr>
          <w:p w14:paraId="59726020" w14:textId="77777777" w:rsidR="00DB7644" w:rsidRPr="001233EA" w:rsidRDefault="00DB7644" w:rsidP="0031394E">
            <w:pPr>
              <w:keepNext/>
              <w:keepLines/>
              <w:spacing w:beforeLines="25" w:before="60" w:afterLines="25" w:after="60"/>
              <w:rPr>
                <w:lang w:eastAsia="ko-KR"/>
              </w:rPr>
            </w:pPr>
            <w:r w:rsidRPr="001233EA">
              <w:rPr>
                <w:lang w:eastAsia="ko-KR"/>
              </w:rPr>
              <w:t>1650</w:t>
            </w:r>
          </w:p>
        </w:tc>
        <w:tc>
          <w:tcPr>
            <w:tcW w:w="2308" w:type="dxa"/>
          </w:tcPr>
          <w:p w14:paraId="13DE8372" w14:textId="77777777" w:rsidR="00DB7644" w:rsidRPr="001233EA" w:rsidRDefault="00DB7644" w:rsidP="0031394E">
            <w:pPr>
              <w:keepNext/>
              <w:keepLines/>
              <w:spacing w:beforeLines="25" w:before="60" w:afterLines="25" w:after="60"/>
              <w:rPr>
                <w:lang w:eastAsia="ko-KR"/>
              </w:rPr>
            </w:pPr>
            <w:r w:rsidRPr="001233EA">
              <w:rPr>
                <w:lang w:eastAsia="ko-KR"/>
              </w:rPr>
              <w:t>2.250</w:t>
            </w:r>
          </w:p>
        </w:tc>
        <w:tc>
          <w:tcPr>
            <w:tcW w:w="1844" w:type="dxa"/>
          </w:tcPr>
          <w:p w14:paraId="5A655B65" w14:textId="77777777" w:rsidR="00DB7644" w:rsidRPr="001233EA" w:rsidRDefault="00DB7644" w:rsidP="0031394E">
            <w:pPr>
              <w:keepNext/>
              <w:keepLines/>
              <w:spacing w:beforeLines="25" w:before="60" w:afterLines="25" w:after="60"/>
              <w:rPr>
                <w:lang w:eastAsia="ko-KR"/>
              </w:rPr>
            </w:pPr>
            <w:r w:rsidRPr="001233EA">
              <w:rPr>
                <w:lang w:eastAsia="ko-KR"/>
              </w:rPr>
              <w:t>1.0</w:t>
            </w:r>
          </w:p>
        </w:tc>
      </w:tr>
      <w:tr w:rsidR="00DB7644" w:rsidRPr="001233EA" w14:paraId="71CF96F6" w14:textId="77777777" w:rsidTr="00DB7644">
        <w:trPr>
          <w:jc w:val="center"/>
        </w:trPr>
        <w:tc>
          <w:tcPr>
            <w:tcW w:w="1937" w:type="dxa"/>
          </w:tcPr>
          <w:p w14:paraId="4DD35973" w14:textId="77777777" w:rsidR="00DB7644" w:rsidRPr="001233EA" w:rsidRDefault="00DB7644" w:rsidP="0031394E">
            <w:pPr>
              <w:keepNext/>
              <w:keepLines/>
              <w:spacing w:beforeLines="25" w:before="60" w:afterLines="25" w:after="60"/>
              <w:jc w:val="center"/>
              <w:rPr>
                <w:lang w:eastAsia="ko-KR"/>
              </w:rPr>
            </w:pPr>
            <w:r w:rsidRPr="001233EA">
              <w:rPr>
                <w:lang w:eastAsia="ko-KR"/>
              </w:rPr>
              <w:t>Main Still Picture</w:t>
            </w:r>
          </w:p>
        </w:tc>
        <w:tc>
          <w:tcPr>
            <w:tcW w:w="1602" w:type="dxa"/>
          </w:tcPr>
          <w:p w14:paraId="401B6EF6" w14:textId="77777777" w:rsidR="00DB7644" w:rsidRPr="001233EA" w:rsidRDefault="00DB7644" w:rsidP="0031394E">
            <w:pPr>
              <w:keepNext/>
              <w:keepLines/>
              <w:spacing w:beforeLines="25" w:before="60" w:afterLines="25" w:after="60"/>
              <w:rPr>
                <w:lang w:eastAsia="ko-KR"/>
              </w:rPr>
            </w:pPr>
            <w:r w:rsidRPr="001233EA">
              <w:rPr>
                <w:lang w:eastAsia="ko-KR"/>
              </w:rPr>
              <w:t>1000</w:t>
            </w:r>
          </w:p>
        </w:tc>
        <w:tc>
          <w:tcPr>
            <w:tcW w:w="1659" w:type="dxa"/>
          </w:tcPr>
          <w:p w14:paraId="777CB991" w14:textId="77777777" w:rsidR="00DB7644" w:rsidRPr="001233EA" w:rsidRDefault="00DB7644" w:rsidP="0031394E">
            <w:pPr>
              <w:keepNext/>
              <w:keepLines/>
              <w:spacing w:beforeLines="25" w:before="60" w:afterLines="25" w:after="60"/>
              <w:rPr>
                <w:lang w:eastAsia="ko-KR"/>
              </w:rPr>
            </w:pPr>
            <w:r w:rsidRPr="001233EA">
              <w:rPr>
                <w:lang w:eastAsia="ko-KR"/>
              </w:rPr>
              <w:t>1100</w:t>
            </w:r>
          </w:p>
        </w:tc>
        <w:tc>
          <w:tcPr>
            <w:tcW w:w="2308" w:type="dxa"/>
          </w:tcPr>
          <w:p w14:paraId="06E7E697" w14:textId="77777777" w:rsidR="00DB7644" w:rsidRPr="001233EA" w:rsidRDefault="00DB7644" w:rsidP="0031394E">
            <w:pPr>
              <w:keepNext/>
              <w:keepLines/>
              <w:spacing w:beforeLines="25" w:before="60" w:afterLines="25" w:after="60"/>
              <w:rPr>
                <w:lang w:eastAsia="ko-KR"/>
              </w:rPr>
            </w:pPr>
            <w:r w:rsidRPr="001233EA">
              <w:rPr>
                <w:lang w:eastAsia="ko-KR"/>
              </w:rPr>
              <w:t>1.500</w:t>
            </w:r>
          </w:p>
        </w:tc>
        <w:tc>
          <w:tcPr>
            <w:tcW w:w="1844" w:type="dxa"/>
          </w:tcPr>
          <w:p w14:paraId="0985EC86" w14:textId="77777777" w:rsidR="00DB7644" w:rsidRPr="001233EA" w:rsidRDefault="00DB7644" w:rsidP="0031394E">
            <w:pPr>
              <w:keepNext/>
              <w:keepLines/>
              <w:spacing w:beforeLines="25" w:before="60" w:afterLines="25" w:after="60"/>
              <w:rPr>
                <w:lang w:eastAsia="ko-KR"/>
              </w:rPr>
            </w:pPr>
            <w:r w:rsidRPr="001233EA">
              <w:rPr>
                <w:lang w:eastAsia="ko-KR"/>
              </w:rPr>
              <w:t>1.0</w:t>
            </w:r>
          </w:p>
        </w:tc>
      </w:tr>
      <w:tr w:rsidR="00DB7644" w:rsidRPr="001233EA" w14:paraId="2138AE4B" w14:textId="77777777" w:rsidTr="00DB7644">
        <w:trPr>
          <w:jc w:val="center"/>
        </w:trPr>
        <w:tc>
          <w:tcPr>
            <w:tcW w:w="1937" w:type="dxa"/>
          </w:tcPr>
          <w:p w14:paraId="43DF43BE" w14:textId="77777777" w:rsidR="00DB7644" w:rsidRPr="001233EA" w:rsidRDefault="00DB7644" w:rsidP="0031394E">
            <w:pPr>
              <w:keepNext/>
              <w:keepLines/>
              <w:spacing w:beforeLines="25" w:before="60" w:afterLines="25" w:after="60"/>
              <w:jc w:val="center"/>
              <w:rPr>
                <w:lang w:eastAsia="ko-KR"/>
              </w:rPr>
            </w:pPr>
            <w:r w:rsidRPr="001233EA">
              <w:rPr>
                <w:lang w:eastAsia="ko-KR"/>
              </w:rPr>
              <w:t>Main 4:2:2 10</w:t>
            </w:r>
          </w:p>
        </w:tc>
        <w:tc>
          <w:tcPr>
            <w:tcW w:w="1602" w:type="dxa"/>
          </w:tcPr>
          <w:p w14:paraId="6736AAE9" w14:textId="77777777" w:rsidR="00DB7644" w:rsidRPr="001233EA" w:rsidRDefault="00DB7644" w:rsidP="0031394E">
            <w:pPr>
              <w:keepNext/>
              <w:keepLines/>
              <w:spacing w:beforeLines="25" w:before="60" w:afterLines="25" w:after="60"/>
              <w:rPr>
                <w:lang w:eastAsia="ko-KR"/>
              </w:rPr>
            </w:pPr>
            <w:r w:rsidRPr="001233EA">
              <w:rPr>
                <w:lang w:eastAsia="ko-KR"/>
              </w:rPr>
              <w:t>1667</w:t>
            </w:r>
          </w:p>
        </w:tc>
        <w:tc>
          <w:tcPr>
            <w:tcW w:w="1659" w:type="dxa"/>
          </w:tcPr>
          <w:p w14:paraId="37479326" w14:textId="77777777" w:rsidR="00DB7644" w:rsidRPr="001233EA" w:rsidRDefault="00DB7644" w:rsidP="0031394E">
            <w:pPr>
              <w:keepNext/>
              <w:keepLines/>
              <w:spacing w:beforeLines="25" w:before="60" w:afterLines="25" w:after="60"/>
              <w:rPr>
                <w:lang w:eastAsia="ko-KR"/>
              </w:rPr>
            </w:pPr>
            <w:r w:rsidRPr="001233EA">
              <w:rPr>
                <w:lang w:eastAsia="ko-KR"/>
              </w:rPr>
              <w:t>1833</w:t>
            </w:r>
          </w:p>
        </w:tc>
        <w:tc>
          <w:tcPr>
            <w:tcW w:w="2308" w:type="dxa"/>
          </w:tcPr>
          <w:p w14:paraId="4FE4DEDD" w14:textId="77777777" w:rsidR="00DB7644" w:rsidRPr="001233EA" w:rsidRDefault="00DB7644" w:rsidP="0031394E">
            <w:pPr>
              <w:keepNext/>
              <w:keepLines/>
              <w:spacing w:beforeLines="25" w:before="60" w:afterLines="25" w:after="60"/>
              <w:rPr>
                <w:lang w:eastAsia="ko-KR"/>
              </w:rPr>
            </w:pPr>
            <w:r w:rsidRPr="001233EA">
              <w:rPr>
                <w:lang w:eastAsia="ko-KR"/>
              </w:rPr>
              <w:t>2.500</w:t>
            </w:r>
          </w:p>
        </w:tc>
        <w:tc>
          <w:tcPr>
            <w:tcW w:w="1844" w:type="dxa"/>
          </w:tcPr>
          <w:p w14:paraId="1A4697C2" w14:textId="77777777" w:rsidR="00DB7644" w:rsidRPr="001233EA" w:rsidRDefault="00DB7644" w:rsidP="0031394E">
            <w:pPr>
              <w:keepNext/>
              <w:keepLines/>
              <w:spacing w:beforeLines="25" w:before="60" w:afterLines="25" w:after="60"/>
              <w:rPr>
                <w:lang w:eastAsia="ko-KR"/>
              </w:rPr>
            </w:pPr>
            <w:r w:rsidRPr="001233EA">
              <w:rPr>
                <w:lang w:eastAsia="ko-KR"/>
              </w:rPr>
              <w:t>0.5</w:t>
            </w:r>
          </w:p>
        </w:tc>
      </w:tr>
      <w:tr w:rsidR="00DB7644" w:rsidRPr="001233EA" w14:paraId="10529B92" w14:textId="77777777" w:rsidTr="00DB7644">
        <w:trPr>
          <w:jc w:val="center"/>
        </w:trPr>
        <w:tc>
          <w:tcPr>
            <w:tcW w:w="1937" w:type="dxa"/>
          </w:tcPr>
          <w:p w14:paraId="16832B4C" w14:textId="77777777" w:rsidR="00DB7644" w:rsidRPr="001233EA" w:rsidRDefault="00DB7644" w:rsidP="0031394E">
            <w:pPr>
              <w:keepNext/>
              <w:keepLines/>
              <w:spacing w:beforeLines="25" w:before="60" w:afterLines="25" w:after="60"/>
              <w:jc w:val="center"/>
              <w:rPr>
                <w:lang w:eastAsia="ko-KR"/>
              </w:rPr>
            </w:pPr>
            <w:r w:rsidRPr="001233EA">
              <w:rPr>
                <w:lang w:eastAsia="ko-KR"/>
              </w:rPr>
              <w:t>Main 4:2:2 12</w:t>
            </w:r>
          </w:p>
        </w:tc>
        <w:tc>
          <w:tcPr>
            <w:tcW w:w="1602" w:type="dxa"/>
          </w:tcPr>
          <w:p w14:paraId="4120B0FE" w14:textId="77777777" w:rsidR="00DB7644" w:rsidRPr="001233EA" w:rsidRDefault="00DB7644" w:rsidP="0031394E">
            <w:pPr>
              <w:keepNext/>
              <w:keepLines/>
              <w:spacing w:beforeLines="25" w:before="60" w:afterLines="25" w:after="60"/>
              <w:rPr>
                <w:lang w:eastAsia="ko-KR"/>
              </w:rPr>
            </w:pPr>
            <w:r w:rsidRPr="001233EA">
              <w:rPr>
                <w:lang w:eastAsia="ko-KR"/>
              </w:rPr>
              <w:t>2000</w:t>
            </w:r>
          </w:p>
        </w:tc>
        <w:tc>
          <w:tcPr>
            <w:tcW w:w="1659" w:type="dxa"/>
          </w:tcPr>
          <w:p w14:paraId="1E32C476" w14:textId="77777777" w:rsidR="00DB7644" w:rsidRPr="001233EA" w:rsidRDefault="00DB7644" w:rsidP="0031394E">
            <w:pPr>
              <w:keepNext/>
              <w:keepLines/>
              <w:spacing w:beforeLines="25" w:before="60" w:afterLines="25" w:after="60"/>
              <w:rPr>
                <w:lang w:eastAsia="ko-KR"/>
              </w:rPr>
            </w:pPr>
            <w:r w:rsidRPr="001233EA">
              <w:rPr>
                <w:lang w:eastAsia="ko-KR"/>
              </w:rPr>
              <w:t>2200</w:t>
            </w:r>
          </w:p>
        </w:tc>
        <w:tc>
          <w:tcPr>
            <w:tcW w:w="2308" w:type="dxa"/>
          </w:tcPr>
          <w:p w14:paraId="1CA7A196" w14:textId="77777777" w:rsidR="00DB7644" w:rsidRPr="001233EA" w:rsidRDefault="00DB7644" w:rsidP="0031394E">
            <w:pPr>
              <w:keepNext/>
              <w:keepLines/>
              <w:spacing w:beforeLines="25" w:before="60" w:afterLines="25" w:after="60"/>
              <w:rPr>
                <w:lang w:eastAsia="ko-KR"/>
              </w:rPr>
            </w:pPr>
            <w:r w:rsidRPr="001233EA">
              <w:rPr>
                <w:lang w:eastAsia="ko-KR"/>
              </w:rPr>
              <w:t>3.000</w:t>
            </w:r>
          </w:p>
        </w:tc>
        <w:tc>
          <w:tcPr>
            <w:tcW w:w="1844" w:type="dxa"/>
          </w:tcPr>
          <w:p w14:paraId="65EEAC3D" w14:textId="77777777" w:rsidR="00DB7644" w:rsidRPr="001233EA" w:rsidRDefault="00DB7644" w:rsidP="0031394E">
            <w:pPr>
              <w:keepNext/>
              <w:keepLines/>
              <w:spacing w:beforeLines="25" w:before="60" w:afterLines="25" w:after="60"/>
              <w:rPr>
                <w:lang w:eastAsia="ko-KR"/>
              </w:rPr>
            </w:pPr>
            <w:r w:rsidRPr="001233EA">
              <w:rPr>
                <w:lang w:eastAsia="ko-KR"/>
              </w:rPr>
              <w:t>0.5</w:t>
            </w:r>
          </w:p>
        </w:tc>
      </w:tr>
      <w:tr w:rsidR="00DB7644" w:rsidRPr="001233EA" w14:paraId="0D513798" w14:textId="77777777" w:rsidTr="00DB7644">
        <w:trPr>
          <w:jc w:val="center"/>
        </w:trPr>
        <w:tc>
          <w:tcPr>
            <w:tcW w:w="1937" w:type="dxa"/>
          </w:tcPr>
          <w:p w14:paraId="4C26E9BC" w14:textId="77777777" w:rsidR="00DB7644" w:rsidRPr="001233EA" w:rsidRDefault="00DB7644" w:rsidP="0031394E">
            <w:pPr>
              <w:keepNext/>
              <w:keepLines/>
              <w:spacing w:beforeLines="25" w:before="60" w:afterLines="25" w:after="60"/>
              <w:jc w:val="center"/>
              <w:rPr>
                <w:lang w:eastAsia="ko-KR"/>
              </w:rPr>
            </w:pPr>
            <w:r w:rsidRPr="00F44852">
              <w:rPr>
                <w:sz w:val="20"/>
                <w:lang w:eastAsia="ko-KR"/>
              </w:rPr>
              <w:t>Main 4:4:4</w:t>
            </w:r>
          </w:p>
        </w:tc>
        <w:tc>
          <w:tcPr>
            <w:tcW w:w="1602" w:type="dxa"/>
          </w:tcPr>
          <w:p w14:paraId="0BE1A5E5" w14:textId="77777777" w:rsidR="00DB7644" w:rsidRPr="001233EA" w:rsidRDefault="00DB7644" w:rsidP="0031394E">
            <w:pPr>
              <w:keepNext/>
              <w:keepLines/>
              <w:spacing w:beforeLines="25" w:before="60" w:afterLines="25" w:after="60"/>
              <w:rPr>
                <w:lang w:eastAsia="ko-KR"/>
              </w:rPr>
            </w:pPr>
            <w:r w:rsidRPr="00F44852">
              <w:rPr>
                <w:sz w:val="20"/>
                <w:lang w:eastAsia="ko-KR"/>
              </w:rPr>
              <w:t>2000</w:t>
            </w:r>
          </w:p>
        </w:tc>
        <w:tc>
          <w:tcPr>
            <w:tcW w:w="1659" w:type="dxa"/>
          </w:tcPr>
          <w:p w14:paraId="6AA5F870" w14:textId="77777777" w:rsidR="00DB7644" w:rsidRPr="001233EA" w:rsidRDefault="00DB7644" w:rsidP="0031394E">
            <w:pPr>
              <w:keepNext/>
              <w:keepLines/>
              <w:spacing w:beforeLines="25" w:before="60" w:afterLines="25" w:after="60"/>
              <w:rPr>
                <w:lang w:eastAsia="ko-KR"/>
              </w:rPr>
            </w:pPr>
            <w:r w:rsidRPr="00F44852">
              <w:rPr>
                <w:sz w:val="20"/>
                <w:lang w:eastAsia="ko-KR"/>
              </w:rPr>
              <w:t>2200</w:t>
            </w:r>
          </w:p>
        </w:tc>
        <w:tc>
          <w:tcPr>
            <w:tcW w:w="2308" w:type="dxa"/>
          </w:tcPr>
          <w:p w14:paraId="7C38CE01" w14:textId="77777777" w:rsidR="00DB7644" w:rsidRPr="001233EA" w:rsidRDefault="00DB7644" w:rsidP="0031394E">
            <w:pPr>
              <w:keepNext/>
              <w:keepLines/>
              <w:spacing w:beforeLines="25" w:before="60" w:afterLines="25" w:after="60"/>
              <w:rPr>
                <w:lang w:eastAsia="ko-KR"/>
              </w:rPr>
            </w:pPr>
            <w:r w:rsidRPr="00F44852">
              <w:rPr>
                <w:sz w:val="20"/>
                <w:lang w:eastAsia="ko-KR"/>
              </w:rPr>
              <w:t>3.000</w:t>
            </w:r>
          </w:p>
        </w:tc>
        <w:tc>
          <w:tcPr>
            <w:tcW w:w="1844" w:type="dxa"/>
          </w:tcPr>
          <w:p w14:paraId="2A43FD17" w14:textId="77777777" w:rsidR="00DB7644" w:rsidRPr="001233EA" w:rsidRDefault="00DB7644" w:rsidP="0031394E">
            <w:pPr>
              <w:keepNext/>
              <w:keepLines/>
              <w:spacing w:beforeLines="25" w:before="60" w:afterLines="25" w:after="60"/>
              <w:rPr>
                <w:lang w:eastAsia="ko-KR"/>
              </w:rPr>
            </w:pPr>
            <w:r w:rsidRPr="00F44852">
              <w:rPr>
                <w:sz w:val="20"/>
                <w:lang w:eastAsia="ko-KR"/>
              </w:rPr>
              <w:t>0.5</w:t>
            </w:r>
          </w:p>
        </w:tc>
      </w:tr>
      <w:tr w:rsidR="00DB7644" w:rsidRPr="001233EA" w14:paraId="54D82F59" w14:textId="77777777" w:rsidTr="00DB7644">
        <w:trPr>
          <w:jc w:val="center"/>
        </w:trPr>
        <w:tc>
          <w:tcPr>
            <w:tcW w:w="1937" w:type="dxa"/>
          </w:tcPr>
          <w:p w14:paraId="7FCE8CB2" w14:textId="77777777" w:rsidR="00DB7644" w:rsidRPr="001233EA" w:rsidRDefault="00DB7644" w:rsidP="0031394E">
            <w:pPr>
              <w:keepNext/>
              <w:keepLines/>
              <w:spacing w:beforeLines="25" w:before="60" w:afterLines="25" w:after="60"/>
              <w:jc w:val="center"/>
              <w:rPr>
                <w:lang w:eastAsia="ko-KR"/>
              </w:rPr>
            </w:pPr>
            <w:r w:rsidRPr="001233EA">
              <w:rPr>
                <w:lang w:eastAsia="ko-KR"/>
              </w:rPr>
              <w:t>High Throughput</w:t>
            </w:r>
            <w:r w:rsidRPr="001233EA">
              <w:rPr>
                <w:lang w:eastAsia="ko-KR"/>
              </w:rPr>
              <w:br/>
              <w:t>4:4:4</w:t>
            </w:r>
          </w:p>
        </w:tc>
        <w:tc>
          <w:tcPr>
            <w:tcW w:w="1602" w:type="dxa"/>
          </w:tcPr>
          <w:p w14:paraId="31F877A2" w14:textId="77777777" w:rsidR="00DB7644" w:rsidRPr="001233EA" w:rsidRDefault="00DB7644" w:rsidP="0031394E">
            <w:pPr>
              <w:keepNext/>
              <w:keepLines/>
              <w:spacing w:beforeLines="25" w:before="60" w:afterLines="25" w:after="60"/>
              <w:rPr>
                <w:lang w:eastAsia="ko-KR"/>
              </w:rPr>
            </w:pPr>
            <w:r w:rsidRPr="001233EA">
              <w:rPr>
                <w:lang w:eastAsia="ko-KR"/>
              </w:rPr>
              <w:t>2000</w:t>
            </w:r>
          </w:p>
        </w:tc>
        <w:tc>
          <w:tcPr>
            <w:tcW w:w="1659" w:type="dxa"/>
          </w:tcPr>
          <w:p w14:paraId="24125C24" w14:textId="77777777" w:rsidR="00DB7644" w:rsidRPr="001233EA" w:rsidRDefault="00DB7644" w:rsidP="0031394E">
            <w:pPr>
              <w:keepNext/>
              <w:keepLines/>
              <w:spacing w:beforeLines="25" w:before="60" w:afterLines="25" w:after="60"/>
              <w:rPr>
                <w:lang w:eastAsia="ko-KR"/>
              </w:rPr>
            </w:pPr>
            <w:r w:rsidRPr="001233EA">
              <w:rPr>
                <w:lang w:eastAsia="ko-KR"/>
              </w:rPr>
              <w:t>2200</w:t>
            </w:r>
          </w:p>
        </w:tc>
        <w:tc>
          <w:tcPr>
            <w:tcW w:w="2308" w:type="dxa"/>
          </w:tcPr>
          <w:p w14:paraId="6F65A632" w14:textId="77777777" w:rsidR="00DB7644" w:rsidRPr="001233EA" w:rsidRDefault="00DB7644" w:rsidP="0031394E">
            <w:pPr>
              <w:keepNext/>
              <w:keepLines/>
              <w:spacing w:beforeLines="25" w:before="60" w:afterLines="25" w:after="60"/>
              <w:rPr>
                <w:lang w:eastAsia="ko-KR"/>
              </w:rPr>
            </w:pPr>
            <w:r w:rsidRPr="001233EA">
              <w:rPr>
                <w:lang w:eastAsia="ko-KR"/>
              </w:rPr>
              <w:t>3.000</w:t>
            </w:r>
          </w:p>
        </w:tc>
        <w:tc>
          <w:tcPr>
            <w:tcW w:w="1844" w:type="dxa"/>
          </w:tcPr>
          <w:p w14:paraId="29A5B331" w14:textId="77777777" w:rsidR="00DB7644" w:rsidRPr="001233EA" w:rsidRDefault="00DB7644" w:rsidP="0031394E">
            <w:pPr>
              <w:keepNext/>
              <w:keepLines/>
              <w:spacing w:beforeLines="25" w:before="60" w:afterLines="25" w:after="60"/>
              <w:rPr>
                <w:lang w:eastAsia="ko-KR"/>
              </w:rPr>
            </w:pPr>
            <w:r w:rsidRPr="001233EA">
              <w:rPr>
                <w:lang w:eastAsia="ko-KR"/>
              </w:rPr>
              <w:t>0.5</w:t>
            </w:r>
          </w:p>
        </w:tc>
      </w:tr>
      <w:tr w:rsidR="00DB7644" w:rsidRPr="001233EA" w14:paraId="221CBD43" w14:textId="77777777" w:rsidTr="00DB7644">
        <w:trPr>
          <w:jc w:val="center"/>
        </w:trPr>
        <w:tc>
          <w:tcPr>
            <w:tcW w:w="1937" w:type="dxa"/>
          </w:tcPr>
          <w:p w14:paraId="049D4D4A" w14:textId="77777777" w:rsidR="00DB7644" w:rsidRPr="001233EA" w:rsidRDefault="00DB7644" w:rsidP="0031394E">
            <w:pPr>
              <w:keepNext/>
              <w:keepLines/>
              <w:spacing w:beforeLines="25" w:before="60" w:afterLines="25" w:after="60"/>
              <w:jc w:val="center"/>
              <w:rPr>
                <w:lang w:eastAsia="ko-KR"/>
              </w:rPr>
            </w:pPr>
            <w:r w:rsidRPr="00F44852">
              <w:rPr>
                <w:sz w:val="20"/>
                <w:lang w:eastAsia="ko-KR"/>
              </w:rPr>
              <w:t>Screen-Extended</w:t>
            </w:r>
            <w:r w:rsidRPr="00F44852">
              <w:rPr>
                <w:sz w:val="20"/>
                <w:lang w:eastAsia="ko-KR"/>
              </w:rPr>
              <w:br/>
              <w:t>Main 4:4:4</w:t>
            </w:r>
          </w:p>
        </w:tc>
        <w:tc>
          <w:tcPr>
            <w:tcW w:w="1602" w:type="dxa"/>
          </w:tcPr>
          <w:p w14:paraId="21AACF33" w14:textId="77777777" w:rsidR="00DB7644" w:rsidRPr="001233EA" w:rsidRDefault="00DB7644" w:rsidP="0031394E">
            <w:pPr>
              <w:keepNext/>
              <w:keepLines/>
              <w:spacing w:beforeLines="25" w:before="60" w:afterLines="25" w:after="60"/>
              <w:rPr>
                <w:lang w:eastAsia="ko-KR"/>
              </w:rPr>
            </w:pPr>
            <w:r w:rsidRPr="00F44852">
              <w:rPr>
                <w:sz w:val="20"/>
                <w:lang w:eastAsia="ko-KR"/>
              </w:rPr>
              <w:t>2000</w:t>
            </w:r>
          </w:p>
        </w:tc>
        <w:tc>
          <w:tcPr>
            <w:tcW w:w="1659" w:type="dxa"/>
          </w:tcPr>
          <w:p w14:paraId="30DB9DA9" w14:textId="77777777" w:rsidR="00DB7644" w:rsidRPr="001233EA" w:rsidRDefault="00DB7644" w:rsidP="0031394E">
            <w:pPr>
              <w:keepNext/>
              <w:keepLines/>
              <w:spacing w:beforeLines="25" w:before="60" w:afterLines="25" w:after="60"/>
              <w:rPr>
                <w:lang w:eastAsia="ko-KR"/>
              </w:rPr>
            </w:pPr>
            <w:r w:rsidRPr="00F44852">
              <w:rPr>
                <w:sz w:val="20"/>
                <w:lang w:eastAsia="ko-KR"/>
              </w:rPr>
              <w:t>2200</w:t>
            </w:r>
          </w:p>
        </w:tc>
        <w:tc>
          <w:tcPr>
            <w:tcW w:w="2308" w:type="dxa"/>
          </w:tcPr>
          <w:p w14:paraId="743C36D5" w14:textId="77777777" w:rsidR="00DB7644" w:rsidRPr="001233EA" w:rsidRDefault="00DB7644" w:rsidP="0031394E">
            <w:pPr>
              <w:keepNext/>
              <w:keepLines/>
              <w:spacing w:beforeLines="25" w:before="60" w:afterLines="25" w:after="60"/>
              <w:rPr>
                <w:lang w:eastAsia="ko-KR"/>
              </w:rPr>
            </w:pPr>
            <w:r w:rsidRPr="00F44852">
              <w:rPr>
                <w:sz w:val="20"/>
                <w:lang w:eastAsia="ko-KR"/>
              </w:rPr>
              <w:t>3.000</w:t>
            </w:r>
          </w:p>
        </w:tc>
        <w:tc>
          <w:tcPr>
            <w:tcW w:w="1844" w:type="dxa"/>
          </w:tcPr>
          <w:p w14:paraId="45106C6F" w14:textId="77777777" w:rsidR="00DB7644" w:rsidRPr="001233EA" w:rsidRDefault="00DB7644" w:rsidP="0031394E">
            <w:pPr>
              <w:keepNext/>
              <w:keepLines/>
              <w:spacing w:beforeLines="25" w:before="60" w:afterLines="25" w:after="60"/>
              <w:rPr>
                <w:lang w:eastAsia="ko-KR"/>
              </w:rPr>
            </w:pPr>
            <w:r w:rsidRPr="00F44852">
              <w:rPr>
                <w:sz w:val="20"/>
                <w:lang w:eastAsia="ko-KR"/>
              </w:rPr>
              <w:t>0.5</w:t>
            </w:r>
          </w:p>
        </w:tc>
      </w:tr>
      <w:tr w:rsidR="00DB7644" w:rsidRPr="001233EA" w14:paraId="2D982EDA" w14:textId="77777777" w:rsidTr="00DB7644">
        <w:trPr>
          <w:jc w:val="center"/>
        </w:trPr>
        <w:tc>
          <w:tcPr>
            <w:tcW w:w="1937" w:type="dxa"/>
          </w:tcPr>
          <w:p w14:paraId="43956C23" w14:textId="77777777" w:rsidR="00DB7644" w:rsidRPr="001233EA" w:rsidRDefault="00DB7644" w:rsidP="0031394E">
            <w:pPr>
              <w:keepNext/>
              <w:keepLines/>
              <w:spacing w:beforeLines="25" w:before="60" w:afterLines="25" w:after="60"/>
              <w:jc w:val="center"/>
              <w:rPr>
                <w:lang w:eastAsia="ko-KR"/>
              </w:rPr>
            </w:pPr>
            <w:r w:rsidRPr="001233EA">
              <w:rPr>
                <w:lang w:eastAsia="ko-KR"/>
              </w:rPr>
              <w:t>Screen-Extended</w:t>
            </w:r>
            <w:r w:rsidRPr="001233EA">
              <w:rPr>
                <w:lang w:eastAsia="ko-KR"/>
              </w:rPr>
              <w:br/>
              <w:t>High Throughput</w:t>
            </w:r>
            <w:r w:rsidRPr="001233EA">
              <w:rPr>
                <w:lang w:eastAsia="ko-KR"/>
              </w:rPr>
              <w:br/>
              <w:t>4:4:4</w:t>
            </w:r>
          </w:p>
        </w:tc>
        <w:tc>
          <w:tcPr>
            <w:tcW w:w="1602" w:type="dxa"/>
          </w:tcPr>
          <w:p w14:paraId="5662486A" w14:textId="77777777" w:rsidR="00DB7644" w:rsidRPr="001233EA" w:rsidRDefault="00DB7644" w:rsidP="0031394E">
            <w:pPr>
              <w:keepNext/>
              <w:keepLines/>
              <w:spacing w:beforeLines="25" w:before="60" w:afterLines="25" w:after="60"/>
              <w:rPr>
                <w:lang w:eastAsia="ko-KR"/>
              </w:rPr>
            </w:pPr>
            <w:r w:rsidRPr="001233EA">
              <w:rPr>
                <w:lang w:eastAsia="ko-KR"/>
              </w:rPr>
              <w:t>2000</w:t>
            </w:r>
          </w:p>
        </w:tc>
        <w:tc>
          <w:tcPr>
            <w:tcW w:w="1659" w:type="dxa"/>
          </w:tcPr>
          <w:p w14:paraId="1380F236" w14:textId="77777777" w:rsidR="00DB7644" w:rsidRPr="001233EA" w:rsidRDefault="00DB7644" w:rsidP="0031394E">
            <w:pPr>
              <w:keepNext/>
              <w:keepLines/>
              <w:spacing w:beforeLines="25" w:before="60" w:afterLines="25" w:after="60"/>
              <w:rPr>
                <w:lang w:eastAsia="ko-KR"/>
              </w:rPr>
            </w:pPr>
            <w:r w:rsidRPr="001233EA">
              <w:rPr>
                <w:lang w:eastAsia="ko-KR"/>
              </w:rPr>
              <w:t>2200</w:t>
            </w:r>
          </w:p>
        </w:tc>
        <w:tc>
          <w:tcPr>
            <w:tcW w:w="2308" w:type="dxa"/>
          </w:tcPr>
          <w:p w14:paraId="54D8C414" w14:textId="77777777" w:rsidR="00DB7644" w:rsidRPr="001233EA" w:rsidRDefault="00DB7644" w:rsidP="0031394E">
            <w:pPr>
              <w:keepNext/>
              <w:keepLines/>
              <w:spacing w:beforeLines="25" w:before="60" w:afterLines="25" w:after="60"/>
              <w:rPr>
                <w:lang w:eastAsia="ko-KR"/>
              </w:rPr>
            </w:pPr>
            <w:r w:rsidRPr="001233EA">
              <w:rPr>
                <w:lang w:eastAsia="ko-KR"/>
              </w:rPr>
              <w:t>3.000</w:t>
            </w:r>
          </w:p>
        </w:tc>
        <w:tc>
          <w:tcPr>
            <w:tcW w:w="1844" w:type="dxa"/>
          </w:tcPr>
          <w:p w14:paraId="1AE71187" w14:textId="77777777" w:rsidR="00DB7644" w:rsidRPr="001233EA" w:rsidRDefault="00DB7644" w:rsidP="0031394E">
            <w:pPr>
              <w:keepNext/>
              <w:keepLines/>
              <w:spacing w:beforeLines="25" w:before="60" w:afterLines="25" w:after="60"/>
              <w:rPr>
                <w:lang w:eastAsia="ko-KR"/>
              </w:rPr>
            </w:pPr>
            <w:r w:rsidRPr="001233EA">
              <w:rPr>
                <w:lang w:eastAsia="ko-KR"/>
              </w:rPr>
              <w:t>0.5</w:t>
            </w:r>
          </w:p>
        </w:tc>
      </w:tr>
      <w:tr w:rsidR="00DB7644" w:rsidRPr="001233EA" w14:paraId="090C7016" w14:textId="77777777" w:rsidTr="00DB7644">
        <w:trPr>
          <w:jc w:val="center"/>
        </w:trPr>
        <w:tc>
          <w:tcPr>
            <w:tcW w:w="1937" w:type="dxa"/>
          </w:tcPr>
          <w:p w14:paraId="424A2D9F" w14:textId="77777777" w:rsidR="00DB7644" w:rsidRPr="001233EA" w:rsidRDefault="00DB7644" w:rsidP="0031394E">
            <w:pPr>
              <w:keepNext/>
              <w:keepLines/>
              <w:spacing w:beforeLines="25" w:before="60" w:afterLines="25" w:after="60"/>
              <w:jc w:val="center"/>
              <w:rPr>
                <w:lang w:eastAsia="ko-KR"/>
              </w:rPr>
            </w:pPr>
            <w:r w:rsidRPr="001233EA">
              <w:rPr>
                <w:lang w:eastAsia="ko-KR"/>
              </w:rPr>
              <w:t>Main 4:4:4 10</w:t>
            </w:r>
          </w:p>
        </w:tc>
        <w:tc>
          <w:tcPr>
            <w:tcW w:w="1602" w:type="dxa"/>
          </w:tcPr>
          <w:p w14:paraId="32C51118" w14:textId="77777777" w:rsidR="00DB7644" w:rsidRPr="001233EA" w:rsidRDefault="00DB7644" w:rsidP="0031394E">
            <w:pPr>
              <w:keepNext/>
              <w:keepLines/>
              <w:spacing w:beforeLines="25" w:before="60" w:afterLines="25" w:after="60"/>
              <w:rPr>
                <w:lang w:eastAsia="ko-KR"/>
              </w:rPr>
            </w:pPr>
            <w:r w:rsidRPr="001233EA">
              <w:rPr>
                <w:lang w:eastAsia="ko-KR"/>
              </w:rPr>
              <w:t>2500</w:t>
            </w:r>
          </w:p>
        </w:tc>
        <w:tc>
          <w:tcPr>
            <w:tcW w:w="1659" w:type="dxa"/>
          </w:tcPr>
          <w:p w14:paraId="4D2D8183" w14:textId="77777777" w:rsidR="00DB7644" w:rsidRPr="001233EA" w:rsidRDefault="00DB7644" w:rsidP="0031394E">
            <w:pPr>
              <w:keepNext/>
              <w:keepLines/>
              <w:spacing w:beforeLines="25" w:before="60" w:afterLines="25" w:after="60"/>
              <w:rPr>
                <w:lang w:eastAsia="ko-KR"/>
              </w:rPr>
            </w:pPr>
            <w:r w:rsidRPr="001233EA">
              <w:rPr>
                <w:lang w:eastAsia="ko-KR"/>
              </w:rPr>
              <w:t>2750</w:t>
            </w:r>
          </w:p>
        </w:tc>
        <w:tc>
          <w:tcPr>
            <w:tcW w:w="2308" w:type="dxa"/>
          </w:tcPr>
          <w:p w14:paraId="65CE567B" w14:textId="77777777" w:rsidR="00DB7644" w:rsidRPr="001233EA" w:rsidRDefault="00DB7644" w:rsidP="0031394E">
            <w:pPr>
              <w:keepNext/>
              <w:keepLines/>
              <w:spacing w:beforeLines="25" w:before="60" w:afterLines="25" w:after="60"/>
              <w:rPr>
                <w:lang w:eastAsia="ko-KR"/>
              </w:rPr>
            </w:pPr>
            <w:r w:rsidRPr="001233EA">
              <w:rPr>
                <w:lang w:eastAsia="ko-KR"/>
              </w:rPr>
              <w:t>3.750</w:t>
            </w:r>
          </w:p>
        </w:tc>
        <w:tc>
          <w:tcPr>
            <w:tcW w:w="1844" w:type="dxa"/>
          </w:tcPr>
          <w:p w14:paraId="37D888FF" w14:textId="77777777" w:rsidR="00DB7644" w:rsidRPr="001233EA" w:rsidRDefault="00DB7644" w:rsidP="0031394E">
            <w:pPr>
              <w:keepNext/>
              <w:keepLines/>
              <w:spacing w:beforeLines="25" w:before="60" w:afterLines="25" w:after="60"/>
              <w:rPr>
                <w:lang w:eastAsia="ko-KR"/>
              </w:rPr>
            </w:pPr>
            <w:r w:rsidRPr="001233EA">
              <w:rPr>
                <w:lang w:eastAsia="ko-KR"/>
              </w:rPr>
              <w:t>0.5</w:t>
            </w:r>
          </w:p>
        </w:tc>
      </w:tr>
      <w:tr w:rsidR="00DB7644" w:rsidRPr="001233EA" w14:paraId="263BDADD" w14:textId="77777777" w:rsidTr="00DB7644">
        <w:trPr>
          <w:jc w:val="center"/>
        </w:trPr>
        <w:tc>
          <w:tcPr>
            <w:tcW w:w="1937" w:type="dxa"/>
          </w:tcPr>
          <w:p w14:paraId="3D34C07A" w14:textId="77777777" w:rsidR="00DB7644" w:rsidRPr="001233EA" w:rsidRDefault="00DB7644" w:rsidP="0031394E">
            <w:pPr>
              <w:keepNext/>
              <w:keepLines/>
              <w:spacing w:beforeLines="25" w:before="60" w:afterLines="25" w:after="60"/>
              <w:jc w:val="center"/>
              <w:rPr>
                <w:lang w:eastAsia="ko-KR"/>
              </w:rPr>
            </w:pPr>
            <w:r w:rsidRPr="001233EA">
              <w:rPr>
                <w:lang w:eastAsia="ko-KR"/>
              </w:rPr>
              <w:t>High Throughput</w:t>
            </w:r>
            <w:r w:rsidRPr="001233EA">
              <w:rPr>
                <w:lang w:eastAsia="ko-KR"/>
              </w:rPr>
              <w:br/>
              <w:t>4:4:4 10</w:t>
            </w:r>
          </w:p>
        </w:tc>
        <w:tc>
          <w:tcPr>
            <w:tcW w:w="1602" w:type="dxa"/>
          </w:tcPr>
          <w:p w14:paraId="2BC8E2E9" w14:textId="77777777" w:rsidR="00DB7644" w:rsidRPr="001233EA" w:rsidRDefault="00DB7644" w:rsidP="0031394E">
            <w:pPr>
              <w:keepNext/>
              <w:keepLines/>
              <w:spacing w:beforeLines="25" w:before="60" w:afterLines="25" w:after="60"/>
              <w:rPr>
                <w:lang w:eastAsia="ko-KR"/>
              </w:rPr>
            </w:pPr>
            <w:r w:rsidRPr="001233EA">
              <w:rPr>
                <w:lang w:eastAsia="ko-KR"/>
              </w:rPr>
              <w:t>2500</w:t>
            </w:r>
          </w:p>
        </w:tc>
        <w:tc>
          <w:tcPr>
            <w:tcW w:w="1659" w:type="dxa"/>
          </w:tcPr>
          <w:p w14:paraId="54B5CF46" w14:textId="77777777" w:rsidR="00DB7644" w:rsidRPr="001233EA" w:rsidRDefault="00DB7644" w:rsidP="0031394E">
            <w:pPr>
              <w:keepNext/>
              <w:keepLines/>
              <w:spacing w:beforeLines="25" w:before="60" w:afterLines="25" w:after="60"/>
              <w:rPr>
                <w:lang w:eastAsia="ko-KR"/>
              </w:rPr>
            </w:pPr>
            <w:r w:rsidRPr="001233EA">
              <w:rPr>
                <w:lang w:eastAsia="ko-KR"/>
              </w:rPr>
              <w:t>2750</w:t>
            </w:r>
          </w:p>
        </w:tc>
        <w:tc>
          <w:tcPr>
            <w:tcW w:w="2308" w:type="dxa"/>
          </w:tcPr>
          <w:p w14:paraId="5DDD86F8" w14:textId="77777777" w:rsidR="00DB7644" w:rsidRPr="001233EA" w:rsidRDefault="00DB7644" w:rsidP="0031394E">
            <w:pPr>
              <w:keepNext/>
              <w:keepLines/>
              <w:spacing w:beforeLines="25" w:before="60" w:afterLines="25" w:after="60"/>
              <w:rPr>
                <w:lang w:eastAsia="ko-KR"/>
              </w:rPr>
            </w:pPr>
            <w:r w:rsidRPr="001233EA">
              <w:rPr>
                <w:lang w:eastAsia="ko-KR"/>
              </w:rPr>
              <w:t>3.750</w:t>
            </w:r>
          </w:p>
        </w:tc>
        <w:tc>
          <w:tcPr>
            <w:tcW w:w="1844" w:type="dxa"/>
          </w:tcPr>
          <w:p w14:paraId="168FD06E" w14:textId="77777777" w:rsidR="00DB7644" w:rsidRPr="001233EA" w:rsidRDefault="00DB7644" w:rsidP="0031394E">
            <w:pPr>
              <w:keepNext/>
              <w:keepLines/>
              <w:spacing w:beforeLines="25" w:before="60" w:afterLines="25" w:after="60"/>
              <w:rPr>
                <w:lang w:eastAsia="ko-KR"/>
              </w:rPr>
            </w:pPr>
            <w:r w:rsidRPr="001233EA">
              <w:rPr>
                <w:lang w:eastAsia="ko-KR"/>
              </w:rPr>
              <w:t>0.5</w:t>
            </w:r>
          </w:p>
        </w:tc>
      </w:tr>
      <w:tr w:rsidR="00DB7644" w:rsidRPr="001233EA" w14:paraId="200E89B7" w14:textId="77777777" w:rsidTr="00DB7644">
        <w:trPr>
          <w:jc w:val="center"/>
        </w:trPr>
        <w:tc>
          <w:tcPr>
            <w:tcW w:w="1937" w:type="dxa"/>
          </w:tcPr>
          <w:p w14:paraId="61480E06" w14:textId="77777777" w:rsidR="00DB7644" w:rsidRPr="001233EA" w:rsidRDefault="00DB7644" w:rsidP="0031394E">
            <w:pPr>
              <w:keepNext/>
              <w:keepLines/>
              <w:spacing w:beforeLines="25" w:before="60" w:afterLines="25" w:after="60"/>
              <w:jc w:val="center"/>
              <w:rPr>
                <w:lang w:eastAsia="ko-KR"/>
              </w:rPr>
            </w:pPr>
            <w:r w:rsidRPr="00F44852">
              <w:rPr>
                <w:sz w:val="20"/>
                <w:lang w:eastAsia="ko-KR"/>
              </w:rPr>
              <w:t>Screen-Extended</w:t>
            </w:r>
            <w:r w:rsidRPr="00F44852">
              <w:rPr>
                <w:sz w:val="20"/>
                <w:lang w:eastAsia="ko-KR"/>
              </w:rPr>
              <w:br/>
              <w:t>Main 4:4:4 10</w:t>
            </w:r>
          </w:p>
        </w:tc>
        <w:tc>
          <w:tcPr>
            <w:tcW w:w="1602" w:type="dxa"/>
          </w:tcPr>
          <w:p w14:paraId="244EEFCC" w14:textId="77777777" w:rsidR="00DB7644" w:rsidRPr="001233EA" w:rsidRDefault="00DB7644" w:rsidP="0031394E">
            <w:pPr>
              <w:keepNext/>
              <w:keepLines/>
              <w:spacing w:beforeLines="25" w:before="60" w:afterLines="25" w:after="60"/>
              <w:rPr>
                <w:lang w:eastAsia="ko-KR"/>
              </w:rPr>
            </w:pPr>
            <w:r w:rsidRPr="00F44852">
              <w:rPr>
                <w:sz w:val="20"/>
                <w:lang w:eastAsia="ko-KR"/>
              </w:rPr>
              <w:t>2500</w:t>
            </w:r>
          </w:p>
        </w:tc>
        <w:tc>
          <w:tcPr>
            <w:tcW w:w="1659" w:type="dxa"/>
          </w:tcPr>
          <w:p w14:paraId="03522301" w14:textId="77777777" w:rsidR="00DB7644" w:rsidRPr="001233EA" w:rsidRDefault="00DB7644" w:rsidP="0031394E">
            <w:pPr>
              <w:keepNext/>
              <w:keepLines/>
              <w:spacing w:beforeLines="25" w:before="60" w:afterLines="25" w:after="60"/>
              <w:rPr>
                <w:lang w:eastAsia="ko-KR"/>
              </w:rPr>
            </w:pPr>
            <w:r w:rsidRPr="00F44852">
              <w:rPr>
                <w:sz w:val="20"/>
                <w:lang w:eastAsia="ko-KR"/>
              </w:rPr>
              <w:t>2750</w:t>
            </w:r>
          </w:p>
        </w:tc>
        <w:tc>
          <w:tcPr>
            <w:tcW w:w="2308" w:type="dxa"/>
          </w:tcPr>
          <w:p w14:paraId="01159231" w14:textId="77777777" w:rsidR="00DB7644" w:rsidRPr="001233EA" w:rsidRDefault="00DB7644" w:rsidP="0031394E">
            <w:pPr>
              <w:keepNext/>
              <w:keepLines/>
              <w:spacing w:beforeLines="25" w:before="60" w:afterLines="25" w:after="60"/>
              <w:rPr>
                <w:lang w:eastAsia="ko-KR"/>
              </w:rPr>
            </w:pPr>
            <w:r w:rsidRPr="00F44852">
              <w:rPr>
                <w:sz w:val="20"/>
                <w:lang w:eastAsia="ko-KR"/>
              </w:rPr>
              <w:t>3.750</w:t>
            </w:r>
          </w:p>
        </w:tc>
        <w:tc>
          <w:tcPr>
            <w:tcW w:w="1844" w:type="dxa"/>
          </w:tcPr>
          <w:p w14:paraId="33961774" w14:textId="77777777" w:rsidR="00DB7644" w:rsidRPr="001233EA" w:rsidRDefault="00DB7644" w:rsidP="0031394E">
            <w:pPr>
              <w:keepNext/>
              <w:keepLines/>
              <w:spacing w:beforeLines="25" w:before="60" w:afterLines="25" w:after="60"/>
              <w:rPr>
                <w:lang w:eastAsia="ko-KR"/>
              </w:rPr>
            </w:pPr>
            <w:r w:rsidRPr="00F44852">
              <w:rPr>
                <w:sz w:val="20"/>
                <w:lang w:eastAsia="ko-KR"/>
              </w:rPr>
              <w:t>0.5</w:t>
            </w:r>
          </w:p>
        </w:tc>
      </w:tr>
      <w:tr w:rsidR="00DB7644" w:rsidRPr="001233EA" w14:paraId="360A6CD4" w14:textId="77777777" w:rsidTr="00DB7644">
        <w:trPr>
          <w:jc w:val="center"/>
        </w:trPr>
        <w:tc>
          <w:tcPr>
            <w:tcW w:w="1937" w:type="dxa"/>
          </w:tcPr>
          <w:p w14:paraId="68C5EA3D" w14:textId="77777777" w:rsidR="00DB7644" w:rsidRPr="001233EA" w:rsidRDefault="00DB7644" w:rsidP="0031394E">
            <w:pPr>
              <w:keepNext/>
              <w:keepLines/>
              <w:spacing w:beforeLines="25" w:before="60" w:afterLines="25" w:after="60"/>
              <w:jc w:val="center"/>
              <w:rPr>
                <w:lang w:eastAsia="ko-KR"/>
              </w:rPr>
            </w:pPr>
            <w:r w:rsidRPr="001233EA">
              <w:rPr>
                <w:lang w:eastAsia="ko-KR"/>
              </w:rPr>
              <w:t>Screen-Extended</w:t>
            </w:r>
            <w:r w:rsidRPr="001233EA">
              <w:rPr>
                <w:lang w:eastAsia="ko-KR"/>
              </w:rPr>
              <w:br/>
              <w:t>High Throughput</w:t>
            </w:r>
            <w:r w:rsidRPr="001233EA">
              <w:rPr>
                <w:lang w:eastAsia="ko-KR"/>
              </w:rPr>
              <w:br/>
              <w:t>4:4:4 10</w:t>
            </w:r>
          </w:p>
        </w:tc>
        <w:tc>
          <w:tcPr>
            <w:tcW w:w="1602" w:type="dxa"/>
          </w:tcPr>
          <w:p w14:paraId="0BB80390" w14:textId="77777777" w:rsidR="00DB7644" w:rsidRPr="001233EA" w:rsidRDefault="00DB7644" w:rsidP="0031394E">
            <w:pPr>
              <w:keepNext/>
              <w:keepLines/>
              <w:spacing w:beforeLines="25" w:before="60" w:afterLines="25" w:after="60"/>
              <w:rPr>
                <w:lang w:eastAsia="ko-KR"/>
              </w:rPr>
            </w:pPr>
            <w:r w:rsidRPr="001233EA">
              <w:rPr>
                <w:lang w:eastAsia="ko-KR"/>
              </w:rPr>
              <w:t>2500</w:t>
            </w:r>
          </w:p>
        </w:tc>
        <w:tc>
          <w:tcPr>
            <w:tcW w:w="1659" w:type="dxa"/>
          </w:tcPr>
          <w:p w14:paraId="2D6D5B91" w14:textId="77777777" w:rsidR="00DB7644" w:rsidRPr="001233EA" w:rsidRDefault="00DB7644" w:rsidP="0031394E">
            <w:pPr>
              <w:keepNext/>
              <w:keepLines/>
              <w:spacing w:beforeLines="25" w:before="60" w:afterLines="25" w:after="60"/>
              <w:rPr>
                <w:lang w:eastAsia="ko-KR"/>
              </w:rPr>
            </w:pPr>
            <w:r w:rsidRPr="001233EA">
              <w:rPr>
                <w:lang w:eastAsia="ko-KR"/>
              </w:rPr>
              <w:t>2750</w:t>
            </w:r>
          </w:p>
        </w:tc>
        <w:tc>
          <w:tcPr>
            <w:tcW w:w="2308" w:type="dxa"/>
          </w:tcPr>
          <w:p w14:paraId="575EA29D" w14:textId="77777777" w:rsidR="00DB7644" w:rsidRPr="001233EA" w:rsidRDefault="00DB7644" w:rsidP="0031394E">
            <w:pPr>
              <w:keepNext/>
              <w:keepLines/>
              <w:spacing w:beforeLines="25" w:before="60" w:afterLines="25" w:after="60"/>
              <w:rPr>
                <w:lang w:eastAsia="ko-KR"/>
              </w:rPr>
            </w:pPr>
            <w:r w:rsidRPr="001233EA">
              <w:rPr>
                <w:lang w:eastAsia="ko-KR"/>
              </w:rPr>
              <w:t>3.750</w:t>
            </w:r>
          </w:p>
        </w:tc>
        <w:tc>
          <w:tcPr>
            <w:tcW w:w="1844" w:type="dxa"/>
          </w:tcPr>
          <w:p w14:paraId="6491522D" w14:textId="77777777" w:rsidR="00DB7644" w:rsidRPr="001233EA" w:rsidRDefault="00DB7644" w:rsidP="0031394E">
            <w:pPr>
              <w:keepNext/>
              <w:keepLines/>
              <w:spacing w:beforeLines="25" w:before="60" w:afterLines="25" w:after="60"/>
              <w:rPr>
                <w:lang w:eastAsia="ko-KR"/>
              </w:rPr>
            </w:pPr>
            <w:r w:rsidRPr="001233EA">
              <w:rPr>
                <w:lang w:eastAsia="ko-KR"/>
              </w:rPr>
              <w:t>0.5</w:t>
            </w:r>
          </w:p>
        </w:tc>
      </w:tr>
      <w:tr w:rsidR="00DB7644" w:rsidRPr="001233EA" w14:paraId="6B104BF1" w14:textId="77777777" w:rsidTr="00DB7644">
        <w:trPr>
          <w:jc w:val="center"/>
        </w:trPr>
        <w:tc>
          <w:tcPr>
            <w:tcW w:w="1937" w:type="dxa"/>
          </w:tcPr>
          <w:p w14:paraId="48FDCABF" w14:textId="77777777" w:rsidR="00DB7644" w:rsidRPr="001233EA" w:rsidRDefault="00DB7644" w:rsidP="0031394E">
            <w:pPr>
              <w:keepNext/>
              <w:keepLines/>
              <w:spacing w:beforeLines="25" w:before="60" w:afterLines="25" w:after="60"/>
              <w:jc w:val="center"/>
              <w:rPr>
                <w:lang w:eastAsia="ko-KR"/>
              </w:rPr>
            </w:pPr>
            <w:r w:rsidRPr="001233EA">
              <w:rPr>
                <w:lang w:eastAsia="ko-KR"/>
              </w:rPr>
              <w:t>Main 4:4:4 12</w:t>
            </w:r>
          </w:p>
        </w:tc>
        <w:tc>
          <w:tcPr>
            <w:tcW w:w="1602" w:type="dxa"/>
          </w:tcPr>
          <w:p w14:paraId="4B57D109" w14:textId="77777777" w:rsidR="00DB7644" w:rsidRPr="001233EA" w:rsidRDefault="00DB7644" w:rsidP="0031394E">
            <w:pPr>
              <w:keepNext/>
              <w:keepLines/>
              <w:spacing w:beforeLines="25" w:before="60" w:afterLines="25" w:after="60"/>
              <w:rPr>
                <w:lang w:eastAsia="ko-KR"/>
              </w:rPr>
            </w:pPr>
            <w:r w:rsidRPr="001233EA">
              <w:rPr>
                <w:lang w:eastAsia="ko-KR"/>
              </w:rPr>
              <w:t>3000</w:t>
            </w:r>
          </w:p>
        </w:tc>
        <w:tc>
          <w:tcPr>
            <w:tcW w:w="1659" w:type="dxa"/>
          </w:tcPr>
          <w:p w14:paraId="02FB2356" w14:textId="77777777" w:rsidR="00DB7644" w:rsidRPr="001233EA" w:rsidRDefault="00DB7644" w:rsidP="0031394E">
            <w:pPr>
              <w:keepNext/>
              <w:keepLines/>
              <w:spacing w:beforeLines="25" w:before="60" w:afterLines="25" w:after="60"/>
              <w:rPr>
                <w:lang w:eastAsia="ko-KR"/>
              </w:rPr>
            </w:pPr>
            <w:r w:rsidRPr="001233EA">
              <w:rPr>
                <w:lang w:eastAsia="ko-KR"/>
              </w:rPr>
              <w:t>3300</w:t>
            </w:r>
          </w:p>
        </w:tc>
        <w:tc>
          <w:tcPr>
            <w:tcW w:w="2308" w:type="dxa"/>
          </w:tcPr>
          <w:p w14:paraId="77873E48" w14:textId="77777777" w:rsidR="00DB7644" w:rsidRPr="001233EA" w:rsidRDefault="00DB7644" w:rsidP="0031394E">
            <w:pPr>
              <w:keepNext/>
              <w:keepLines/>
              <w:spacing w:beforeLines="25" w:before="60" w:afterLines="25" w:after="60"/>
              <w:rPr>
                <w:lang w:eastAsia="ko-KR"/>
              </w:rPr>
            </w:pPr>
            <w:r w:rsidRPr="001233EA">
              <w:rPr>
                <w:lang w:eastAsia="ko-KR"/>
              </w:rPr>
              <w:t>4.500</w:t>
            </w:r>
          </w:p>
        </w:tc>
        <w:tc>
          <w:tcPr>
            <w:tcW w:w="1844" w:type="dxa"/>
          </w:tcPr>
          <w:p w14:paraId="1A6D3829" w14:textId="77777777" w:rsidR="00DB7644" w:rsidRPr="001233EA" w:rsidRDefault="00DB7644" w:rsidP="0031394E">
            <w:pPr>
              <w:keepNext/>
              <w:keepLines/>
              <w:spacing w:beforeLines="25" w:before="60" w:afterLines="25" w:after="60"/>
              <w:rPr>
                <w:lang w:eastAsia="ko-KR"/>
              </w:rPr>
            </w:pPr>
            <w:r w:rsidRPr="001233EA">
              <w:rPr>
                <w:lang w:eastAsia="ko-KR"/>
              </w:rPr>
              <w:t>0.5</w:t>
            </w:r>
          </w:p>
        </w:tc>
      </w:tr>
      <w:tr w:rsidR="00DB7644" w:rsidRPr="001233EA" w14:paraId="1B72294E" w14:textId="77777777" w:rsidTr="00DB7644">
        <w:trPr>
          <w:jc w:val="center"/>
        </w:trPr>
        <w:tc>
          <w:tcPr>
            <w:tcW w:w="1937" w:type="dxa"/>
          </w:tcPr>
          <w:p w14:paraId="6B3E4E97" w14:textId="77777777" w:rsidR="00DB7644" w:rsidRPr="001233EA" w:rsidRDefault="00DB7644" w:rsidP="0031394E">
            <w:pPr>
              <w:keepNext/>
              <w:keepLines/>
              <w:spacing w:beforeLines="25" w:before="60" w:afterLines="25" w:after="60"/>
              <w:jc w:val="center"/>
              <w:rPr>
                <w:lang w:eastAsia="ko-KR"/>
              </w:rPr>
            </w:pPr>
            <w:r w:rsidRPr="001233EA">
              <w:rPr>
                <w:lang w:eastAsia="ko-KR"/>
              </w:rPr>
              <w:t>High Throughput</w:t>
            </w:r>
            <w:r w:rsidRPr="001233EA">
              <w:rPr>
                <w:lang w:eastAsia="ko-KR"/>
              </w:rPr>
              <w:br/>
              <w:t>4:4:4 14</w:t>
            </w:r>
          </w:p>
        </w:tc>
        <w:tc>
          <w:tcPr>
            <w:tcW w:w="1602" w:type="dxa"/>
          </w:tcPr>
          <w:p w14:paraId="5059E260" w14:textId="77777777" w:rsidR="00DB7644" w:rsidRPr="001233EA" w:rsidRDefault="00DB7644" w:rsidP="0031394E">
            <w:pPr>
              <w:keepNext/>
              <w:keepLines/>
              <w:spacing w:beforeLines="25" w:before="60" w:afterLines="25" w:after="60"/>
              <w:rPr>
                <w:lang w:eastAsia="ko-KR"/>
              </w:rPr>
            </w:pPr>
            <w:r w:rsidRPr="001233EA">
              <w:rPr>
                <w:lang w:eastAsia="ko-KR"/>
              </w:rPr>
              <w:t>3500</w:t>
            </w:r>
          </w:p>
        </w:tc>
        <w:tc>
          <w:tcPr>
            <w:tcW w:w="1659" w:type="dxa"/>
          </w:tcPr>
          <w:p w14:paraId="234E6FE4" w14:textId="77777777" w:rsidR="00DB7644" w:rsidRPr="001233EA" w:rsidRDefault="00DB7644" w:rsidP="0031394E">
            <w:pPr>
              <w:keepNext/>
              <w:keepLines/>
              <w:spacing w:beforeLines="25" w:before="60" w:afterLines="25" w:after="60"/>
              <w:rPr>
                <w:lang w:eastAsia="ko-KR"/>
              </w:rPr>
            </w:pPr>
            <w:r w:rsidRPr="001233EA">
              <w:rPr>
                <w:lang w:eastAsia="ko-KR"/>
              </w:rPr>
              <w:t>3850</w:t>
            </w:r>
          </w:p>
        </w:tc>
        <w:tc>
          <w:tcPr>
            <w:tcW w:w="2308" w:type="dxa"/>
          </w:tcPr>
          <w:p w14:paraId="132750B4" w14:textId="77777777" w:rsidR="00DB7644" w:rsidRPr="001233EA" w:rsidRDefault="00DB7644" w:rsidP="0031394E">
            <w:pPr>
              <w:keepNext/>
              <w:keepLines/>
              <w:spacing w:beforeLines="25" w:before="60" w:afterLines="25" w:after="60"/>
              <w:rPr>
                <w:lang w:eastAsia="ko-KR"/>
              </w:rPr>
            </w:pPr>
            <w:r w:rsidRPr="001233EA">
              <w:rPr>
                <w:lang w:eastAsia="ko-KR"/>
              </w:rPr>
              <w:t>5.250</w:t>
            </w:r>
          </w:p>
        </w:tc>
        <w:tc>
          <w:tcPr>
            <w:tcW w:w="1844" w:type="dxa"/>
          </w:tcPr>
          <w:p w14:paraId="664FB8D1" w14:textId="77777777" w:rsidR="00DB7644" w:rsidRPr="001233EA" w:rsidRDefault="00DB7644" w:rsidP="0031394E">
            <w:pPr>
              <w:keepNext/>
              <w:keepLines/>
              <w:spacing w:beforeLines="25" w:before="60" w:afterLines="25" w:after="60"/>
              <w:rPr>
                <w:lang w:eastAsia="ko-KR"/>
              </w:rPr>
            </w:pPr>
            <w:r w:rsidRPr="001233EA">
              <w:rPr>
                <w:lang w:eastAsia="ko-KR"/>
              </w:rPr>
              <w:t>0.5</w:t>
            </w:r>
          </w:p>
        </w:tc>
      </w:tr>
      <w:tr w:rsidR="00DB7644" w:rsidRPr="001233EA" w14:paraId="04E72C12" w14:textId="77777777" w:rsidTr="00DB7644">
        <w:trPr>
          <w:jc w:val="center"/>
        </w:trPr>
        <w:tc>
          <w:tcPr>
            <w:tcW w:w="1937" w:type="dxa"/>
          </w:tcPr>
          <w:p w14:paraId="05A76716" w14:textId="77777777" w:rsidR="00DB7644" w:rsidRPr="001233EA" w:rsidRDefault="00DB7644" w:rsidP="0031394E">
            <w:pPr>
              <w:keepNext/>
              <w:keepLines/>
              <w:spacing w:beforeLines="25" w:before="60" w:afterLines="25" w:after="60"/>
              <w:jc w:val="center"/>
              <w:rPr>
                <w:lang w:eastAsia="ko-KR"/>
              </w:rPr>
            </w:pPr>
            <w:r w:rsidRPr="001233EA">
              <w:rPr>
                <w:lang w:eastAsia="ko-KR"/>
              </w:rPr>
              <w:t>Screen-Extended</w:t>
            </w:r>
            <w:r w:rsidRPr="001233EA">
              <w:rPr>
                <w:lang w:eastAsia="ko-KR"/>
              </w:rPr>
              <w:br/>
              <w:t>High Throughput</w:t>
            </w:r>
            <w:r w:rsidRPr="001233EA">
              <w:rPr>
                <w:lang w:eastAsia="ko-KR"/>
              </w:rPr>
              <w:br/>
              <w:t>4:4:4 14</w:t>
            </w:r>
          </w:p>
        </w:tc>
        <w:tc>
          <w:tcPr>
            <w:tcW w:w="1602" w:type="dxa"/>
          </w:tcPr>
          <w:p w14:paraId="022A70FE" w14:textId="77777777" w:rsidR="00DB7644" w:rsidRPr="001233EA" w:rsidRDefault="00DB7644" w:rsidP="0031394E">
            <w:pPr>
              <w:keepNext/>
              <w:keepLines/>
              <w:spacing w:beforeLines="25" w:before="60" w:afterLines="25" w:after="60"/>
              <w:rPr>
                <w:lang w:eastAsia="ko-KR"/>
              </w:rPr>
            </w:pPr>
            <w:r w:rsidRPr="001233EA">
              <w:rPr>
                <w:lang w:eastAsia="ko-KR"/>
              </w:rPr>
              <w:t>3500</w:t>
            </w:r>
          </w:p>
        </w:tc>
        <w:tc>
          <w:tcPr>
            <w:tcW w:w="1659" w:type="dxa"/>
          </w:tcPr>
          <w:p w14:paraId="313D6404" w14:textId="77777777" w:rsidR="00DB7644" w:rsidRPr="001233EA" w:rsidRDefault="00DB7644" w:rsidP="0031394E">
            <w:pPr>
              <w:keepNext/>
              <w:keepLines/>
              <w:spacing w:beforeLines="25" w:before="60" w:afterLines="25" w:after="60"/>
              <w:rPr>
                <w:lang w:eastAsia="ko-KR"/>
              </w:rPr>
            </w:pPr>
            <w:r w:rsidRPr="001233EA">
              <w:rPr>
                <w:lang w:eastAsia="ko-KR"/>
              </w:rPr>
              <w:t>3850</w:t>
            </w:r>
          </w:p>
        </w:tc>
        <w:tc>
          <w:tcPr>
            <w:tcW w:w="2308" w:type="dxa"/>
          </w:tcPr>
          <w:p w14:paraId="1B32B996" w14:textId="77777777" w:rsidR="00DB7644" w:rsidRPr="001233EA" w:rsidRDefault="00DB7644" w:rsidP="0031394E">
            <w:pPr>
              <w:keepNext/>
              <w:keepLines/>
              <w:spacing w:beforeLines="25" w:before="60" w:afterLines="25" w:after="60"/>
              <w:rPr>
                <w:lang w:eastAsia="ko-KR"/>
              </w:rPr>
            </w:pPr>
            <w:r w:rsidRPr="001233EA">
              <w:rPr>
                <w:lang w:eastAsia="ko-KR"/>
              </w:rPr>
              <w:t>5.250</w:t>
            </w:r>
          </w:p>
        </w:tc>
        <w:tc>
          <w:tcPr>
            <w:tcW w:w="1844" w:type="dxa"/>
          </w:tcPr>
          <w:p w14:paraId="04066897" w14:textId="77777777" w:rsidR="00DB7644" w:rsidRPr="001233EA" w:rsidRDefault="00DB7644" w:rsidP="0031394E">
            <w:pPr>
              <w:keepNext/>
              <w:keepLines/>
              <w:spacing w:beforeLines="25" w:before="60" w:afterLines="25" w:after="60"/>
              <w:rPr>
                <w:lang w:eastAsia="ko-KR"/>
              </w:rPr>
            </w:pPr>
            <w:r w:rsidRPr="001233EA">
              <w:rPr>
                <w:lang w:eastAsia="ko-KR"/>
              </w:rPr>
              <w:t>0.5</w:t>
            </w:r>
          </w:p>
        </w:tc>
      </w:tr>
      <w:tr w:rsidR="00DB7644" w:rsidRPr="001233EA" w14:paraId="58987CFB" w14:textId="77777777" w:rsidTr="00DB7644">
        <w:trPr>
          <w:jc w:val="center"/>
        </w:trPr>
        <w:tc>
          <w:tcPr>
            <w:tcW w:w="1937" w:type="dxa"/>
          </w:tcPr>
          <w:p w14:paraId="33925F65" w14:textId="77777777" w:rsidR="00DB7644" w:rsidRPr="001233EA" w:rsidRDefault="00DB7644" w:rsidP="0031394E">
            <w:pPr>
              <w:keepNext/>
              <w:keepLines/>
              <w:spacing w:beforeLines="25" w:before="60" w:afterLines="25" w:after="60"/>
              <w:jc w:val="center"/>
              <w:rPr>
                <w:lang w:eastAsia="ko-KR"/>
              </w:rPr>
            </w:pPr>
            <w:r w:rsidRPr="001233EA">
              <w:rPr>
                <w:lang w:eastAsia="ko-KR"/>
              </w:rPr>
              <w:t>Main Intra</w:t>
            </w:r>
          </w:p>
        </w:tc>
        <w:tc>
          <w:tcPr>
            <w:tcW w:w="1602" w:type="dxa"/>
          </w:tcPr>
          <w:p w14:paraId="116269A8" w14:textId="77777777" w:rsidR="00DB7644" w:rsidRPr="001233EA" w:rsidRDefault="00DB7644" w:rsidP="0031394E">
            <w:pPr>
              <w:keepNext/>
              <w:keepLines/>
              <w:spacing w:beforeLines="25" w:before="60" w:afterLines="25" w:after="60"/>
              <w:rPr>
                <w:lang w:eastAsia="ko-KR"/>
              </w:rPr>
            </w:pPr>
            <w:r w:rsidRPr="001233EA">
              <w:rPr>
                <w:lang w:eastAsia="ko-KR"/>
              </w:rPr>
              <w:t>1000</w:t>
            </w:r>
          </w:p>
        </w:tc>
        <w:tc>
          <w:tcPr>
            <w:tcW w:w="1659" w:type="dxa"/>
          </w:tcPr>
          <w:p w14:paraId="077BFBD8" w14:textId="77777777" w:rsidR="00DB7644" w:rsidRPr="001233EA" w:rsidRDefault="00DB7644" w:rsidP="0031394E">
            <w:pPr>
              <w:keepNext/>
              <w:keepLines/>
              <w:spacing w:beforeLines="25" w:before="60" w:afterLines="25" w:after="60"/>
              <w:rPr>
                <w:lang w:eastAsia="ko-KR"/>
              </w:rPr>
            </w:pPr>
            <w:r w:rsidRPr="001233EA">
              <w:rPr>
                <w:lang w:eastAsia="ko-KR"/>
              </w:rPr>
              <w:t>1100</w:t>
            </w:r>
          </w:p>
        </w:tc>
        <w:tc>
          <w:tcPr>
            <w:tcW w:w="2308" w:type="dxa"/>
          </w:tcPr>
          <w:p w14:paraId="3A794E95" w14:textId="77777777" w:rsidR="00DB7644" w:rsidRPr="001233EA" w:rsidRDefault="00DB7644" w:rsidP="0031394E">
            <w:pPr>
              <w:keepNext/>
              <w:keepLines/>
              <w:spacing w:beforeLines="25" w:before="60" w:afterLines="25" w:after="60"/>
              <w:rPr>
                <w:lang w:eastAsia="ko-KR"/>
              </w:rPr>
            </w:pPr>
            <w:r w:rsidRPr="001233EA">
              <w:rPr>
                <w:lang w:eastAsia="ko-KR"/>
              </w:rPr>
              <w:t>1.500</w:t>
            </w:r>
          </w:p>
        </w:tc>
        <w:tc>
          <w:tcPr>
            <w:tcW w:w="1844" w:type="dxa"/>
          </w:tcPr>
          <w:p w14:paraId="5AC87E0C" w14:textId="77777777" w:rsidR="00DB7644" w:rsidRPr="001233EA" w:rsidRDefault="00DB7644" w:rsidP="0031394E">
            <w:pPr>
              <w:keepNext/>
              <w:keepLines/>
              <w:spacing w:beforeLines="25" w:before="60" w:afterLines="25" w:after="60"/>
              <w:rPr>
                <w:lang w:eastAsia="ko-KR"/>
              </w:rPr>
            </w:pPr>
            <w:r w:rsidRPr="001233EA">
              <w:rPr>
                <w:lang w:eastAsia="ko-KR"/>
              </w:rPr>
              <w:t>1.0</w:t>
            </w:r>
          </w:p>
        </w:tc>
      </w:tr>
      <w:tr w:rsidR="00DB7644" w:rsidRPr="001233EA" w14:paraId="3A927C1A" w14:textId="77777777" w:rsidTr="00DB7644">
        <w:trPr>
          <w:jc w:val="center"/>
        </w:trPr>
        <w:tc>
          <w:tcPr>
            <w:tcW w:w="1937" w:type="dxa"/>
          </w:tcPr>
          <w:p w14:paraId="6CFF953A" w14:textId="77777777" w:rsidR="00DB7644" w:rsidRPr="001233EA" w:rsidRDefault="00DB7644" w:rsidP="0031394E">
            <w:pPr>
              <w:keepNext/>
              <w:keepLines/>
              <w:spacing w:beforeLines="25" w:before="60" w:afterLines="25" w:after="60"/>
              <w:jc w:val="center"/>
              <w:rPr>
                <w:lang w:eastAsia="ko-KR"/>
              </w:rPr>
            </w:pPr>
            <w:r w:rsidRPr="001233EA">
              <w:rPr>
                <w:lang w:eastAsia="ko-KR"/>
              </w:rPr>
              <w:t>Main 10 Intra</w:t>
            </w:r>
          </w:p>
        </w:tc>
        <w:tc>
          <w:tcPr>
            <w:tcW w:w="1602" w:type="dxa"/>
          </w:tcPr>
          <w:p w14:paraId="240CCF6D" w14:textId="77777777" w:rsidR="00DB7644" w:rsidRPr="001233EA" w:rsidRDefault="00DB7644" w:rsidP="0031394E">
            <w:pPr>
              <w:keepNext/>
              <w:keepLines/>
              <w:spacing w:beforeLines="25" w:before="60" w:afterLines="25" w:after="60"/>
              <w:rPr>
                <w:lang w:eastAsia="ko-KR"/>
              </w:rPr>
            </w:pPr>
            <w:r w:rsidRPr="001233EA">
              <w:rPr>
                <w:lang w:eastAsia="ko-KR"/>
              </w:rPr>
              <w:t>1000</w:t>
            </w:r>
          </w:p>
        </w:tc>
        <w:tc>
          <w:tcPr>
            <w:tcW w:w="1659" w:type="dxa"/>
          </w:tcPr>
          <w:p w14:paraId="1A7E5E18" w14:textId="77777777" w:rsidR="00DB7644" w:rsidRPr="001233EA" w:rsidRDefault="00DB7644" w:rsidP="0031394E">
            <w:pPr>
              <w:keepNext/>
              <w:keepLines/>
              <w:spacing w:beforeLines="25" w:before="60" w:afterLines="25" w:after="60"/>
              <w:rPr>
                <w:lang w:eastAsia="ko-KR"/>
              </w:rPr>
            </w:pPr>
            <w:r w:rsidRPr="001233EA">
              <w:rPr>
                <w:lang w:eastAsia="ko-KR"/>
              </w:rPr>
              <w:t>1100</w:t>
            </w:r>
          </w:p>
        </w:tc>
        <w:tc>
          <w:tcPr>
            <w:tcW w:w="2308" w:type="dxa"/>
          </w:tcPr>
          <w:p w14:paraId="7CEC7BDB" w14:textId="77777777" w:rsidR="00DB7644" w:rsidRPr="001233EA" w:rsidRDefault="00DB7644" w:rsidP="0031394E">
            <w:pPr>
              <w:keepNext/>
              <w:keepLines/>
              <w:spacing w:beforeLines="25" w:before="60" w:afterLines="25" w:after="60"/>
              <w:rPr>
                <w:lang w:eastAsia="ko-KR"/>
              </w:rPr>
            </w:pPr>
            <w:r w:rsidRPr="001233EA">
              <w:rPr>
                <w:lang w:eastAsia="ko-KR"/>
              </w:rPr>
              <w:t>1.875</w:t>
            </w:r>
          </w:p>
        </w:tc>
        <w:tc>
          <w:tcPr>
            <w:tcW w:w="1844" w:type="dxa"/>
          </w:tcPr>
          <w:p w14:paraId="17588928" w14:textId="77777777" w:rsidR="00DB7644" w:rsidRPr="001233EA" w:rsidRDefault="00DB7644" w:rsidP="0031394E">
            <w:pPr>
              <w:keepNext/>
              <w:keepLines/>
              <w:spacing w:beforeLines="25" w:before="60" w:afterLines="25" w:after="60"/>
              <w:rPr>
                <w:lang w:eastAsia="ko-KR"/>
              </w:rPr>
            </w:pPr>
            <w:r w:rsidRPr="001233EA">
              <w:rPr>
                <w:lang w:eastAsia="ko-KR"/>
              </w:rPr>
              <w:t>1.0</w:t>
            </w:r>
          </w:p>
        </w:tc>
      </w:tr>
      <w:tr w:rsidR="00DB7644" w:rsidRPr="001233EA" w14:paraId="026231D2" w14:textId="77777777" w:rsidTr="00DB7644">
        <w:trPr>
          <w:jc w:val="center"/>
        </w:trPr>
        <w:tc>
          <w:tcPr>
            <w:tcW w:w="1937" w:type="dxa"/>
          </w:tcPr>
          <w:p w14:paraId="20AFD09B" w14:textId="77777777" w:rsidR="00DB7644" w:rsidRPr="001233EA" w:rsidRDefault="00DB7644" w:rsidP="0031394E">
            <w:pPr>
              <w:keepNext/>
              <w:keepLines/>
              <w:spacing w:beforeLines="25" w:before="60" w:afterLines="25" w:after="60"/>
              <w:jc w:val="center"/>
              <w:rPr>
                <w:lang w:eastAsia="ko-KR"/>
              </w:rPr>
            </w:pPr>
            <w:r w:rsidRPr="001233EA">
              <w:rPr>
                <w:lang w:eastAsia="ko-KR"/>
              </w:rPr>
              <w:t>Main 12 Intra</w:t>
            </w:r>
          </w:p>
        </w:tc>
        <w:tc>
          <w:tcPr>
            <w:tcW w:w="1602" w:type="dxa"/>
          </w:tcPr>
          <w:p w14:paraId="13E29803" w14:textId="77777777" w:rsidR="00DB7644" w:rsidRPr="001233EA" w:rsidRDefault="00DB7644" w:rsidP="0031394E">
            <w:pPr>
              <w:keepNext/>
              <w:keepLines/>
              <w:spacing w:beforeLines="25" w:before="60" w:afterLines="25" w:after="60"/>
              <w:rPr>
                <w:lang w:eastAsia="ko-KR"/>
              </w:rPr>
            </w:pPr>
            <w:r w:rsidRPr="001233EA">
              <w:rPr>
                <w:lang w:eastAsia="ko-KR"/>
              </w:rPr>
              <w:t>1500</w:t>
            </w:r>
          </w:p>
        </w:tc>
        <w:tc>
          <w:tcPr>
            <w:tcW w:w="1659" w:type="dxa"/>
          </w:tcPr>
          <w:p w14:paraId="76EE6C6D" w14:textId="77777777" w:rsidR="00DB7644" w:rsidRPr="001233EA" w:rsidRDefault="00DB7644" w:rsidP="0031394E">
            <w:pPr>
              <w:keepNext/>
              <w:keepLines/>
              <w:spacing w:beforeLines="25" w:before="60" w:afterLines="25" w:after="60"/>
              <w:rPr>
                <w:lang w:eastAsia="ko-KR"/>
              </w:rPr>
            </w:pPr>
            <w:r w:rsidRPr="001233EA">
              <w:rPr>
                <w:lang w:eastAsia="ko-KR"/>
              </w:rPr>
              <w:t>1650</w:t>
            </w:r>
          </w:p>
        </w:tc>
        <w:tc>
          <w:tcPr>
            <w:tcW w:w="2308" w:type="dxa"/>
          </w:tcPr>
          <w:p w14:paraId="33C27A6C" w14:textId="77777777" w:rsidR="00DB7644" w:rsidRPr="001233EA" w:rsidRDefault="00DB7644" w:rsidP="0031394E">
            <w:pPr>
              <w:keepNext/>
              <w:keepLines/>
              <w:spacing w:beforeLines="25" w:before="60" w:afterLines="25" w:after="60"/>
              <w:rPr>
                <w:lang w:eastAsia="ko-KR"/>
              </w:rPr>
            </w:pPr>
            <w:r w:rsidRPr="001233EA">
              <w:rPr>
                <w:lang w:eastAsia="ko-KR"/>
              </w:rPr>
              <w:t>2.250</w:t>
            </w:r>
          </w:p>
        </w:tc>
        <w:tc>
          <w:tcPr>
            <w:tcW w:w="1844" w:type="dxa"/>
          </w:tcPr>
          <w:p w14:paraId="46DF5F92" w14:textId="77777777" w:rsidR="00DB7644" w:rsidRPr="001233EA" w:rsidRDefault="00DB7644" w:rsidP="0031394E">
            <w:pPr>
              <w:keepNext/>
              <w:keepLines/>
              <w:spacing w:beforeLines="25" w:before="60" w:afterLines="25" w:after="60"/>
              <w:rPr>
                <w:lang w:eastAsia="ko-KR"/>
              </w:rPr>
            </w:pPr>
            <w:r w:rsidRPr="001233EA">
              <w:rPr>
                <w:lang w:eastAsia="ko-KR"/>
              </w:rPr>
              <w:t>1.0</w:t>
            </w:r>
          </w:p>
        </w:tc>
      </w:tr>
      <w:tr w:rsidR="00DB7644" w:rsidRPr="001233EA" w14:paraId="1AD71AA6" w14:textId="77777777" w:rsidTr="00DB7644">
        <w:trPr>
          <w:jc w:val="center"/>
        </w:trPr>
        <w:tc>
          <w:tcPr>
            <w:tcW w:w="1937" w:type="dxa"/>
          </w:tcPr>
          <w:p w14:paraId="0C1DE73C" w14:textId="77777777" w:rsidR="00DB7644" w:rsidRPr="001233EA" w:rsidRDefault="00DB7644" w:rsidP="0031394E">
            <w:pPr>
              <w:keepNext/>
              <w:keepLines/>
              <w:spacing w:beforeLines="25" w:before="60" w:afterLines="25" w:after="60"/>
              <w:jc w:val="center"/>
              <w:rPr>
                <w:lang w:eastAsia="ko-KR"/>
              </w:rPr>
            </w:pPr>
            <w:r w:rsidRPr="001233EA">
              <w:rPr>
                <w:lang w:eastAsia="ko-KR"/>
              </w:rPr>
              <w:t>Main 4:2:2 10 Intra</w:t>
            </w:r>
          </w:p>
        </w:tc>
        <w:tc>
          <w:tcPr>
            <w:tcW w:w="1602" w:type="dxa"/>
          </w:tcPr>
          <w:p w14:paraId="723CA723" w14:textId="77777777" w:rsidR="00DB7644" w:rsidRPr="001233EA" w:rsidRDefault="00DB7644" w:rsidP="0031394E">
            <w:pPr>
              <w:keepNext/>
              <w:keepLines/>
              <w:spacing w:beforeLines="25" w:before="60" w:afterLines="25" w:after="60"/>
              <w:rPr>
                <w:lang w:eastAsia="ko-KR"/>
              </w:rPr>
            </w:pPr>
            <w:r w:rsidRPr="001233EA">
              <w:rPr>
                <w:lang w:eastAsia="ko-KR"/>
              </w:rPr>
              <w:t>1667</w:t>
            </w:r>
          </w:p>
        </w:tc>
        <w:tc>
          <w:tcPr>
            <w:tcW w:w="1659" w:type="dxa"/>
          </w:tcPr>
          <w:p w14:paraId="1BE4DF58" w14:textId="77777777" w:rsidR="00DB7644" w:rsidRPr="001233EA" w:rsidRDefault="00DB7644" w:rsidP="0031394E">
            <w:pPr>
              <w:keepNext/>
              <w:keepLines/>
              <w:spacing w:beforeLines="25" w:before="60" w:afterLines="25" w:after="60"/>
              <w:rPr>
                <w:lang w:eastAsia="ko-KR"/>
              </w:rPr>
            </w:pPr>
            <w:r w:rsidRPr="001233EA">
              <w:rPr>
                <w:lang w:eastAsia="ko-KR"/>
              </w:rPr>
              <w:t>1833</w:t>
            </w:r>
          </w:p>
        </w:tc>
        <w:tc>
          <w:tcPr>
            <w:tcW w:w="2308" w:type="dxa"/>
          </w:tcPr>
          <w:p w14:paraId="3659046B" w14:textId="77777777" w:rsidR="00DB7644" w:rsidRPr="001233EA" w:rsidRDefault="00DB7644" w:rsidP="0031394E">
            <w:pPr>
              <w:keepNext/>
              <w:keepLines/>
              <w:spacing w:beforeLines="25" w:before="60" w:afterLines="25" w:after="60"/>
              <w:rPr>
                <w:lang w:eastAsia="ko-KR"/>
              </w:rPr>
            </w:pPr>
            <w:r w:rsidRPr="001233EA">
              <w:rPr>
                <w:lang w:eastAsia="ko-KR"/>
              </w:rPr>
              <w:t>2.500</w:t>
            </w:r>
          </w:p>
        </w:tc>
        <w:tc>
          <w:tcPr>
            <w:tcW w:w="1844" w:type="dxa"/>
          </w:tcPr>
          <w:p w14:paraId="100B415C" w14:textId="77777777" w:rsidR="00DB7644" w:rsidRPr="001233EA" w:rsidRDefault="00DB7644" w:rsidP="0031394E">
            <w:pPr>
              <w:keepNext/>
              <w:keepLines/>
              <w:spacing w:beforeLines="25" w:before="60" w:afterLines="25" w:after="60"/>
              <w:rPr>
                <w:lang w:eastAsia="ko-KR"/>
              </w:rPr>
            </w:pPr>
            <w:r w:rsidRPr="001233EA">
              <w:rPr>
                <w:lang w:eastAsia="ko-KR"/>
              </w:rPr>
              <w:t>0.5</w:t>
            </w:r>
          </w:p>
        </w:tc>
      </w:tr>
      <w:tr w:rsidR="00DB7644" w:rsidRPr="001233EA" w14:paraId="1B2CF141" w14:textId="77777777" w:rsidTr="00DB7644">
        <w:trPr>
          <w:jc w:val="center"/>
        </w:trPr>
        <w:tc>
          <w:tcPr>
            <w:tcW w:w="1937" w:type="dxa"/>
          </w:tcPr>
          <w:p w14:paraId="49261CEF" w14:textId="77777777" w:rsidR="00DB7644" w:rsidRPr="001233EA" w:rsidRDefault="00DB7644" w:rsidP="0031394E">
            <w:pPr>
              <w:keepNext/>
              <w:keepLines/>
              <w:spacing w:beforeLines="25" w:before="60" w:afterLines="25" w:after="60"/>
              <w:jc w:val="center"/>
              <w:rPr>
                <w:lang w:eastAsia="ko-KR"/>
              </w:rPr>
            </w:pPr>
            <w:r w:rsidRPr="001233EA">
              <w:rPr>
                <w:lang w:eastAsia="ko-KR"/>
              </w:rPr>
              <w:lastRenderedPageBreak/>
              <w:t>Main 4:2:2 12 Intra</w:t>
            </w:r>
          </w:p>
        </w:tc>
        <w:tc>
          <w:tcPr>
            <w:tcW w:w="1602" w:type="dxa"/>
          </w:tcPr>
          <w:p w14:paraId="5630D35E" w14:textId="77777777" w:rsidR="00DB7644" w:rsidRPr="001233EA" w:rsidRDefault="00DB7644" w:rsidP="0031394E">
            <w:pPr>
              <w:keepNext/>
              <w:keepLines/>
              <w:spacing w:beforeLines="25" w:before="60" w:afterLines="25" w:after="60"/>
              <w:rPr>
                <w:lang w:eastAsia="ko-KR"/>
              </w:rPr>
            </w:pPr>
            <w:r w:rsidRPr="001233EA">
              <w:rPr>
                <w:lang w:eastAsia="ko-KR"/>
              </w:rPr>
              <w:t>2000</w:t>
            </w:r>
          </w:p>
        </w:tc>
        <w:tc>
          <w:tcPr>
            <w:tcW w:w="1659" w:type="dxa"/>
          </w:tcPr>
          <w:p w14:paraId="2A298F1F" w14:textId="77777777" w:rsidR="00DB7644" w:rsidRPr="001233EA" w:rsidRDefault="00DB7644" w:rsidP="0031394E">
            <w:pPr>
              <w:keepNext/>
              <w:keepLines/>
              <w:spacing w:beforeLines="25" w:before="60" w:afterLines="25" w:after="60"/>
              <w:rPr>
                <w:lang w:eastAsia="ko-KR"/>
              </w:rPr>
            </w:pPr>
            <w:r w:rsidRPr="001233EA">
              <w:rPr>
                <w:lang w:eastAsia="ko-KR"/>
              </w:rPr>
              <w:t>2200</w:t>
            </w:r>
          </w:p>
        </w:tc>
        <w:tc>
          <w:tcPr>
            <w:tcW w:w="2308" w:type="dxa"/>
          </w:tcPr>
          <w:p w14:paraId="1764672A" w14:textId="77777777" w:rsidR="00DB7644" w:rsidRPr="001233EA" w:rsidRDefault="00DB7644" w:rsidP="0031394E">
            <w:pPr>
              <w:keepNext/>
              <w:keepLines/>
              <w:spacing w:beforeLines="25" w:before="60" w:afterLines="25" w:after="60"/>
              <w:rPr>
                <w:lang w:eastAsia="ko-KR"/>
              </w:rPr>
            </w:pPr>
            <w:r w:rsidRPr="001233EA">
              <w:rPr>
                <w:lang w:eastAsia="ko-KR"/>
              </w:rPr>
              <w:t>3.000</w:t>
            </w:r>
          </w:p>
        </w:tc>
        <w:tc>
          <w:tcPr>
            <w:tcW w:w="1844" w:type="dxa"/>
          </w:tcPr>
          <w:p w14:paraId="01D67401" w14:textId="77777777" w:rsidR="00DB7644" w:rsidRPr="001233EA" w:rsidRDefault="00DB7644" w:rsidP="0031394E">
            <w:pPr>
              <w:keepNext/>
              <w:keepLines/>
              <w:spacing w:beforeLines="25" w:before="60" w:afterLines="25" w:after="60"/>
              <w:rPr>
                <w:lang w:eastAsia="ko-KR"/>
              </w:rPr>
            </w:pPr>
            <w:r w:rsidRPr="001233EA">
              <w:rPr>
                <w:lang w:eastAsia="ko-KR"/>
              </w:rPr>
              <w:t>0.5</w:t>
            </w:r>
          </w:p>
        </w:tc>
      </w:tr>
      <w:tr w:rsidR="00DB7644" w:rsidRPr="001233EA" w14:paraId="436DAE93" w14:textId="77777777" w:rsidTr="00DB7644">
        <w:trPr>
          <w:jc w:val="center"/>
        </w:trPr>
        <w:tc>
          <w:tcPr>
            <w:tcW w:w="1937" w:type="dxa"/>
          </w:tcPr>
          <w:p w14:paraId="26300882" w14:textId="77777777" w:rsidR="00DB7644" w:rsidRPr="001233EA" w:rsidRDefault="00DB7644" w:rsidP="0031394E">
            <w:pPr>
              <w:keepNext/>
              <w:keepLines/>
              <w:spacing w:beforeLines="25" w:before="60" w:afterLines="25" w:after="60"/>
              <w:jc w:val="center"/>
              <w:rPr>
                <w:lang w:eastAsia="ko-KR"/>
              </w:rPr>
            </w:pPr>
            <w:r w:rsidRPr="001233EA">
              <w:rPr>
                <w:lang w:eastAsia="ko-KR"/>
              </w:rPr>
              <w:t>Main 4:4:4 Intra</w:t>
            </w:r>
          </w:p>
        </w:tc>
        <w:tc>
          <w:tcPr>
            <w:tcW w:w="1602" w:type="dxa"/>
          </w:tcPr>
          <w:p w14:paraId="1BC32F0E" w14:textId="77777777" w:rsidR="00DB7644" w:rsidRPr="001233EA" w:rsidRDefault="00DB7644" w:rsidP="0031394E">
            <w:pPr>
              <w:keepNext/>
              <w:keepLines/>
              <w:spacing w:beforeLines="25" w:before="60" w:afterLines="25" w:after="60"/>
              <w:rPr>
                <w:lang w:eastAsia="ko-KR"/>
              </w:rPr>
            </w:pPr>
            <w:r w:rsidRPr="001233EA">
              <w:rPr>
                <w:lang w:eastAsia="ko-KR"/>
              </w:rPr>
              <w:t>2000</w:t>
            </w:r>
          </w:p>
        </w:tc>
        <w:tc>
          <w:tcPr>
            <w:tcW w:w="1659" w:type="dxa"/>
          </w:tcPr>
          <w:p w14:paraId="29F0FF09" w14:textId="77777777" w:rsidR="00DB7644" w:rsidRPr="001233EA" w:rsidRDefault="00DB7644" w:rsidP="0031394E">
            <w:pPr>
              <w:keepNext/>
              <w:keepLines/>
              <w:spacing w:beforeLines="25" w:before="60" w:afterLines="25" w:after="60"/>
              <w:rPr>
                <w:lang w:eastAsia="ko-KR"/>
              </w:rPr>
            </w:pPr>
            <w:r w:rsidRPr="001233EA">
              <w:rPr>
                <w:lang w:eastAsia="ko-KR"/>
              </w:rPr>
              <w:t>2200</w:t>
            </w:r>
          </w:p>
        </w:tc>
        <w:tc>
          <w:tcPr>
            <w:tcW w:w="2308" w:type="dxa"/>
          </w:tcPr>
          <w:p w14:paraId="1D74B2AB" w14:textId="77777777" w:rsidR="00DB7644" w:rsidRPr="001233EA" w:rsidRDefault="00DB7644" w:rsidP="0031394E">
            <w:pPr>
              <w:keepNext/>
              <w:keepLines/>
              <w:spacing w:beforeLines="25" w:before="60" w:afterLines="25" w:after="60"/>
              <w:rPr>
                <w:lang w:eastAsia="ko-KR"/>
              </w:rPr>
            </w:pPr>
            <w:r w:rsidRPr="001233EA">
              <w:rPr>
                <w:lang w:eastAsia="ko-KR"/>
              </w:rPr>
              <w:t>3.000</w:t>
            </w:r>
          </w:p>
        </w:tc>
        <w:tc>
          <w:tcPr>
            <w:tcW w:w="1844" w:type="dxa"/>
          </w:tcPr>
          <w:p w14:paraId="20F71F04" w14:textId="77777777" w:rsidR="00DB7644" w:rsidRPr="001233EA" w:rsidRDefault="00DB7644" w:rsidP="0031394E">
            <w:pPr>
              <w:keepNext/>
              <w:keepLines/>
              <w:spacing w:beforeLines="25" w:before="60" w:afterLines="25" w:after="60"/>
              <w:rPr>
                <w:lang w:eastAsia="ko-KR"/>
              </w:rPr>
            </w:pPr>
            <w:r w:rsidRPr="001233EA">
              <w:rPr>
                <w:lang w:eastAsia="ko-KR"/>
              </w:rPr>
              <w:t>0.5</w:t>
            </w:r>
          </w:p>
        </w:tc>
      </w:tr>
      <w:tr w:rsidR="00DB7644" w:rsidRPr="001233EA" w14:paraId="594475A9" w14:textId="77777777" w:rsidTr="00DB7644">
        <w:trPr>
          <w:jc w:val="center"/>
        </w:trPr>
        <w:tc>
          <w:tcPr>
            <w:tcW w:w="1937" w:type="dxa"/>
          </w:tcPr>
          <w:p w14:paraId="61CF1A3D" w14:textId="77777777" w:rsidR="00DB7644" w:rsidRPr="001233EA" w:rsidRDefault="00DB7644" w:rsidP="0031394E">
            <w:pPr>
              <w:keepNext/>
              <w:keepLines/>
              <w:spacing w:beforeLines="25" w:before="60" w:afterLines="25" w:after="60"/>
              <w:jc w:val="center"/>
              <w:rPr>
                <w:lang w:eastAsia="ko-KR"/>
              </w:rPr>
            </w:pPr>
            <w:r w:rsidRPr="001233EA">
              <w:rPr>
                <w:lang w:eastAsia="ko-KR"/>
              </w:rPr>
              <w:t>Main 4:4:4 10 Intra</w:t>
            </w:r>
          </w:p>
        </w:tc>
        <w:tc>
          <w:tcPr>
            <w:tcW w:w="1602" w:type="dxa"/>
          </w:tcPr>
          <w:p w14:paraId="612E7205" w14:textId="77777777" w:rsidR="00DB7644" w:rsidRPr="001233EA" w:rsidRDefault="00DB7644" w:rsidP="0031394E">
            <w:pPr>
              <w:keepNext/>
              <w:keepLines/>
              <w:spacing w:beforeLines="25" w:before="60" w:afterLines="25" w:after="60"/>
              <w:rPr>
                <w:lang w:eastAsia="ko-KR"/>
              </w:rPr>
            </w:pPr>
            <w:r w:rsidRPr="001233EA">
              <w:rPr>
                <w:lang w:eastAsia="ko-KR"/>
              </w:rPr>
              <w:t>2500</w:t>
            </w:r>
          </w:p>
        </w:tc>
        <w:tc>
          <w:tcPr>
            <w:tcW w:w="1659" w:type="dxa"/>
          </w:tcPr>
          <w:p w14:paraId="4DD91E2E" w14:textId="77777777" w:rsidR="00DB7644" w:rsidRPr="001233EA" w:rsidRDefault="00DB7644" w:rsidP="0031394E">
            <w:pPr>
              <w:keepNext/>
              <w:keepLines/>
              <w:spacing w:beforeLines="25" w:before="60" w:afterLines="25" w:after="60"/>
              <w:rPr>
                <w:lang w:eastAsia="ko-KR"/>
              </w:rPr>
            </w:pPr>
            <w:r w:rsidRPr="001233EA">
              <w:rPr>
                <w:lang w:eastAsia="ko-KR"/>
              </w:rPr>
              <w:t>2750</w:t>
            </w:r>
          </w:p>
        </w:tc>
        <w:tc>
          <w:tcPr>
            <w:tcW w:w="2308" w:type="dxa"/>
          </w:tcPr>
          <w:p w14:paraId="1D67A7ED" w14:textId="77777777" w:rsidR="00DB7644" w:rsidRPr="001233EA" w:rsidRDefault="00DB7644" w:rsidP="0031394E">
            <w:pPr>
              <w:keepNext/>
              <w:keepLines/>
              <w:spacing w:beforeLines="25" w:before="60" w:afterLines="25" w:after="60"/>
              <w:rPr>
                <w:lang w:eastAsia="ko-KR"/>
              </w:rPr>
            </w:pPr>
            <w:r w:rsidRPr="001233EA">
              <w:rPr>
                <w:lang w:eastAsia="ko-KR"/>
              </w:rPr>
              <w:t>3.750</w:t>
            </w:r>
          </w:p>
        </w:tc>
        <w:tc>
          <w:tcPr>
            <w:tcW w:w="1844" w:type="dxa"/>
          </w:tcPr>
          <w:p w14:paraId="2CA1E114" w14:textId="77777777" w:rsidR="00DB7644" w:rsidRPr="001233EA" w:rsidRDefault="00DB7644" w:rsidP="0031394E">
            <w:pPr>
              <w:keepNext/>
              <w:keepLines/>
              <w:spacing w:beforeLines="25" w:before="60" w:afterLines="25" w:after="60"/>
              <w:rPr>
                <w:lang w:eastAsia="ko-KR"/>
              </w:rPr>
            </w:pPr>
            <w:r w:rsidRPr="001233EA">
              <w:rPr>
                <w:lang w:eastAsia="ko-KR"/>
              </w:rPr>
              <w:t>0.5</w:t>
            </w:r>
          </w:p>
        </w:tc>
      </w:tr>
      <w:tr w:rsidR="00DB7644" w:rsidRPr="001233EA" w14:paraId="6F699E00" w14:textId="77777777" w:rsidTr="00DB7644">
        <w:trPr>
          <w:jc w:val="center"/>
        </w:trPr>
        <w:tc>
          <w:tcPr>
            <w:tcW w:w="1937" w:type="dxa"/>
          </w:tcPr>
          <w:p w14:paraId="3262B37B" w14:textId="77777777" w:rsidR="00DB7644" w:rsidRPr="001233EA" w:rsidRDefault="00DB7644" w:rsidP="0031394E">
            <w:pPr>
              <w:keepNext/>
              <w:keepLines/>
              <w:spacing w:beforeLines="25" w:before="60" w:afterLines="25" w:after="60"/>
              <w:jc w:val="center"/>
              <w:rPr>
                <w:lang w:eastAsia="ko-KR"/>
              </w:rPr>
            </w:pPr>
            <w:r w:rsidRPr="001233EA">
              <w:rPr>
                <w:lang w:eastAsia="ko-KR"/>
              </w:rPr>
              <w:t>Main 4:4:4 12 Intra</w:t>
            </w:r>
          </w:p>
        </w:tc>
        <w:tc>
          <w:tcPr>
            <w:tcW w:w="1602" w:type="dxa"/>
          </w:tcPr>
          <w:p w14:paraId="0F8C3C6B" w14:textId="77777777" w:rsidR="00DB7644" w:rsidRPr="001233EA" w:rsidRDefault="00DB7644" w:rsidP="0031394E">
            <w:pPr>
              <w:keepNext/>
              <w:keepLines/>
              <w:spacing w:beforeLines="25" w:before="60" w:afterLines="25" w:after="60"/>
              <w:rPr>
                <w:lang w:eastAsia="ko-KR"/>
              </w:rPr>
            </w:pPr>
            <w:r w:rsidRPr="001233EA">
              <w:rPr>
                <w:lang w:eastAsia="ko-KR"/>
              </w:rPr>
              <w:t>3000</w:t>
            </w:r>
          </w:p>
        </w:tc>
        <w:tc>
          <w:tcPr>
            <w:tcW w:w="1659" w:type="dxa"/>
          </w:tcPr>
          <w:p w14:paraId="11F69A55" w14:textId="77777777" w:rsidR="00DB7644" w:rsidRPr="001233EA" w:rsidRDefault="00DB7644" w:rsidP="0031394E">
            <w:pPr>
              <w:keepNext/>
              <w:keepLines/>
              <w:spacing w:beforeLines="25" w:before="60" w:afterLines="25" w:after="60"/>
              <w:rPr>
                <w:lang w:eastAsia="ko-KR"/>
              </w:rPr>
            </w:pPr>
            <w:r w:rsidRPr="001233EA">
              <w:rPr>
                <w:lang w:eastAsia="ko-KR"/>
              </w:rPr>
              <w:t>3300</w:t>
            </w:r>
          </w:p>
        </w:tc>
        <w:tc>
          <w:tcPr>
            <w:tcW w:w="2308" w:type="dxa"/>
          </w:tcPr>
          <w:p w14:paraId="3C8B70F7" w14:textId="77777777" w:rsidR="00DB7644" w:rsidRPr="001233EA" w:rsidRDefault="00DB7644" w:rsidP="0031394E">
            <w:pPr>
              <w:keepNext/>
              <w:keepLines/>
              <w:spacing w:beforeLines="25" w:before="60" w:afterLines="25" w:after="60"/>
              <w:rPr>
                <w:lang w:eastAsia="ko-KR"/>
              </w:rPr>
            </w:pPr>
            <w:r w:rsidRPr="001233EA">
              <w:rPr>
                <w:lang w:eastAsia="ko-KR"/>
              </w:rPr>
              <w:t>4.500</w:t>
            </w:r>
          </w:p>
        </w:tc>
        <w:tc>
          <w:tcPr>
            <w:tcW w:w="1844" w:type="dxa"/>
          </w:tcPr>
          <w:p w14:paraId="4C799583" w14:textId="77777777" w:rsidR="00DB7644" w:rsidRPr="001233EA" w:rsidRDefault="00DB7644" w:rsidP="0031394E">
            <w:pPr>
              <w:keepNext/>
              <w:keepLines/>
              <w:spacing w:beforeLines="25" w:before="60" w:afterLines="25" w:after="60"/>
              <w:rPr>
                <w:lang w:eastAsia="ko-KR"/>
              </w:rPr>
            </w:pPr>
            <w:r w:rsidRPr="001233EA">
              <w:rPr>
                <w:lang w:eastAsia="ko-KR"/>
              </w:rPr>
              <w:t>0.5</w:t>
            </w:r>
          </w:p>
        </w:tc>
      </w:tr>
      <w:tr w:rsidR="00DB7644" w:rsidRPr="001233EA" w14:paraId="68B74999" w14:textId="77777777" w:rsidTr="00DB7644">
        <w:trPr>
          <w:jc w:val="center"/>
        </w:trPr>
        <w:tc>
          <w:tcPr>
            <w:tcW w:w="1937" w:type="dxa"/>
          </w:tcPr>
          <w:p w14:paraId="41DF56EB" w14:textId="77777777" w:rsidR="00DB7644" w:rsidRPr="001233EA" w:rsidRDefault="00DB7644" w:rsidP="0031394E">
            <w:pPr>
              <w:keepNext/>
              <w:keepLines/>
              <w:spacing w:beforeLines="25" w:before="60" w:afterLines="25" w:after="60"/>
              <w:jc w:val="center"/>
              <w:rPr>
                <w:lang w:eastAsia="ko-KR"/>
              </w:rPr>
            </w:pPr>
            <w:r w:rsidRPr="001233EA">
              <w:rPr>
                <w:lang w:eastAsia="ko-KR"/>
              </w:rPr>
              <w:t>Main 4:4:4 16 Intra</w:t>
            </w:r>
          </w:p>
        </w:tc>
        <w:tc>
          <w:tcPr>
            <w:tcW w:w="1602" w:type="dxa"/>
          </w:tcPr>
          <w:p w14:paraId="30164505" w14:textId="77777777" w:rsidR="00DB7644" w:rsidRPr="001233EA" w:rsidRDefault="00DB7644" w:rsidP="0031394E">
            <w:pPr>
              <w:keepNext/>
              <w:keepLines/>
              <w:spacing w:beforeLines="25" w:before="60" w:afterLines="25" w:after="60"/>
              <w:rPr>
                <w:lang w:eastAsia="ko-KR"/>
              </w:rPr>
            </w:pPr>
            <w:r w:rsidRPr="001233EA">
              <w:rPr>
                <w:lang w:eastAsia="ko-KR"/>
              </w:rPr>
              <w:t>4000</w:t>
            </w:r>
          </w:p>
        </w:tc>
        <w:tc>
          <w:tcPr>
            <w:tcW w:w="1659" w:type="dxa"/>
          </w:tcPr>
          <w:p w14:paraId="6162ADE0" w14:textId="77777777" w:rsidR="00DB7644" w:rsidRPr="001233EA" w:rsidRDefault="00DB7644" w:rsidP="0031394E">
            <w:pPr>
              <w:keepNext/>
              <w:keepLines/>
              <w:spacing w:beforeLines="25" w:before="60" w:afterLines="25" w:after="60"/>
              <w:rPr>
                <w:lang w:eastAsia="ko-KR"/>
              </w:rPr>
            </w:pPr>
            <w:r w:rsidRPr="001233EA">
              <w:rPr>
                <w:lang w:eastAsia="ko-KR"/>
              </w:rPr>
              <w:t>4400</w:t>
            </w:r>
          </w:p>
        </w:tc>
        <w:tc>
          <w:tcPr>
            <w:tcW w:w="2308" w:type="dxa"/>
          </w:tcPr>
          <w:p w14:paraId="21B55B25" w14:textId="77777777" w:rsidR="00DB7644" w:rsidRPr="001233EA" w:rsidRDefault="00DB7644" w:rsidP="0031394E">
            <w:pPr>
              <w:keepNext/>
              <w:keepLines/>
              <w:spacing w:beforeLines="25" w:before="60" w:afterLines="25" w:after="60"/>
              <w:rPr>
                <w:lang w:eastAsia="ko-KR"/>
              </w:rPr>
            </w:pPr>
            <w:r w:rsidRPr="001233EA">
              <w:rPr>
                <w:lang w:eastAsia="ko-KR"/>
              </w:rPr>
              <w:t>6.000</w:t>
            </w:r>
          </w:p>
        </w:tc>
        <w:tc>
          <w:tcPr>
            <w:tcW w:w="1844" w:type="dxa"/>
          </w:tcPr>
          <w:p w14:paraId="45765C14" w14:textId="77777777" w:rsidR="00DB7644" w:rsidRPr="001233EA" w:rsidRDefault="00DB7644" w:rsidP="0031394E">
            <w:pPr>
              <w:keepNext/>
              <w:keepLines/>
              <w:spacing w:beforeLines="25" w:before="60" w:afterLines="25" w:after="60"/>
              <w:rPr>
                <w:lang w:eastAsia="ko-KR"/>
              </w:rPr>
            </w:pPr>
            <w:r w:rsidRPr="001233EA">
              <w:rPr>
                <w:lang w:eastAsia="ko-KR"/>
              </w:rPr>
              <w:t>0.5</w:t>
            </w:r>
          </w:p>
        </w:tc>
      </w:tr>
      <w:tr w:rsidR="00DB7644" w:rsidRPr="001233EA" w14:paraId="11C2C127" w14:textId="77777777" w:rsidTr="00DB7644">
        <w:trPr>
          <w:jc w:val="center"/>
        </w:trPr>
        <w:tc>
          <w:tcPr>
            <w:tcW w:w="1937" w:type="dxa"/>
          </w:tcPr>
          <w:p w14:paraId="5A8F66B8" w14:textId="77777777" w:rsidR="00DB7644" w:rsidRPr="001233EA" w:rsidRDefault="00DB7644" w:rsidP="0031394E">
            <w:pPr>
              <w:keepNext/>
              <w:keepLines/>
              <w:spacing w:beforeLines="25" w:before="60" w:afterLines="25" w:after="60"/>
              <w:jc w:val="center"/>
              <w:rPr>
                <w:lang w:eastAsia="ko-KR"/>
              </w:rPr>
            </w:pPr>
            <w:r w:rsidRPr="001233EA">
              <w:rPr>
                <w:lang w:eastAsia="ko-KR"/>
              </w:rPr>
              <w:t>Main 4:4:4 Still Picture</w:t>
            </w:r>
          </w:p>
        </w:tc>
        <w:tc>
          <w:tcPr>
            <w:tcW w:w="1602" w:type="dxa"/>
          </w:tcPr>
          <w:p w14:paraId="4A648F83" w14:textId="77777777" w:rsidR="00DB7644" w:rsidRPr="001233EA" w:rsidRDefault="00DB7644" w:rsidP="0031394E">
            <w:pPr>
              <w:keepNext/>
              <w:keepLines/>
              <w:spacing w:beforeLines="25" w:before="60" w:afterLines="25" w:after="60"/>
              <w:rPr>
                <w:lang w:eastAsia="ko-KR"/>
              </w:rPr>
            </w:pPr>
            <w:r w:rsidRPr="001233EA">
              <w:rPr>
                <w:lang w:eastAsia="ko-KR"/>
              </w:rPr>
              <w:t>2000</w:t>
            </w:r>
          </w:p>
        </w:tc>
        <w:tc>
          <w:tcPr>
            <w:tcW w:w="1659" w:type="dxa"/>
          </w:tcPr>
          <w:p w14:paraId="0EE2794C" w14:textId="77777777" w:rsidR="00DB7644" w:rsidRPr="001233EA" w:rsidRDefault="00DB7644" w:rsidP="0031394E">
            <w:pPr>
              <w:keepNext/>
              <w:keepLines/>
              <w:spacing w:beforeLines="25" w:before="60" w:afterLines="25" w:after="60"/>
              <w:rPr>
                <w:lang w:eastAsia="ko-KR"/>
              </w:rPr>
            </w:pPr>
            <w:r w:rsidRPr="001233EA">
              <w:rPr>
                <w:lang w:eastAsia="ko-KR"/>
              </w:rPr>
              <w:t>2200</w:t>
            </w:r>
          </w:p>
        </w:tc>
        <w:tc>
          <w:tcPr>
            <w:tcW w:w="2308" w:type="dxa"/>
          </w:tcPr>
          <w:p w14:paraId="215410E2" w14:textId="77777777" w:rsidR="00DB7644" w:rsidRPr="001233EA" w:rsidRDefault="00DB7644" w:rsidP="0031394E">
            <w:pPr>
              <w:keepNext/>
              <w:keepLines/>
              <w:spacing w:beforeLines="25" w:before="60" w:afterLines="25" w:after="60"/>
              <w:rPr>
                <w:lang w:eastAsia="ko-KR"/>
              </w:rPr>
            </w:pPr>
            <w:r w:rsidRPr="001233EA">
              <w:rPr>
                <w:lang w:eastAsia="ko-KR"/>
              </w:rPr>
              <w:t>3.000</w:t>
            </w:r>
          </w:p>
        </w:tc>
        <w:tc>
          <w:tcPr>
            <w:tcW w:w="1844" w:type="dxa"/>
          </w:tcPr>
          <w:p w14:paraId="31187163" w14:textId="77777777" w:rsidR="00DB7644" w:rsidRPr="001233EA" w:rsidRDefault="00DB7644" w:rsidP="0031394E">
            <w:pPr>
              <w:keepNext/>
              <w:keepLines/>
              <w:spacing w:beforeLines="25" w:before="60" w:afterLines="25" w:after="60"/>
              <w:rPr>
                <w:lang w:eastAsia="ko-KR"/>
              </w:rPr>
            </w:pPr>
            <w:r w:rsidRPr="001233EA">
              <w:rPr>
                <w:lang w:eastAsia="ko-KR"/>
              </w:rPr>
              <w:t>0.5</w:t>
            </w:r>
          </w:p>
        </w:tc>
      </w:tr>
      <w:tr w:rsidR="00DB7644" w:rsidRPr="001233EA" w14:paraId="348B1B6A" w14:textId="77777777" w:rsidTr="00DB7644">
        <w:trPr>
          <w:jc w:val="center"/>
        </w:trPr>
        <w:tc>
          <w:tcPr>
            <w:tcW w:w="1937" w:type="dxa"/>
          </w:tcPr>
          <w:p w14:paraId="7778B501" w14:textId="77777777" w:rsidR="00DB7644" w:rsidRPr="001233EA" w:rsidRDefault="00DB7644" w:rsidP="0031394E">
            <w:pPr>
              <w:keepNext/>
              <w:keepLines/>
              <w:spacing w:beforeLines="25" w:before="60" w:afterLines="25" w:after="60"/>
              <w:jc w:val="center"/>
              <w:rPr>
                <w:lang w:eastAsia="ko-KR"/>
              </w:rPr>
            </w:pPr>
            <w:r w:rsidRPr="001233EA">
              <w:rPr>
                <w:lang w:eastAsia="ko-KR"/>
              </w:rPr>
              <w:t>Main 4:4:4 16 Still Picture</w:t>
            </w:r>
          </w:p>
        </w:tc>
        <w:tc>
          <w:tcPr>
            <w:tcW w:w="1602" w:type="dxa"/>
          </w:tcPr>
          <w:p w14:paraId="6CC4DE46" w14:textId="77777777" w:rsidR="00DB7644" w:rsidRPr="001233EA" w:rsidRDefault="00DB7644" w:rsidP="0031394E">
            <w:pPr>
              <w:keepNext/>
              <w:keepLines/>
              <w:spacing w:beforeLines="25" w:before="60" w:afterLines="25" w:after="60"/>
              <w:rPr>
                <w:lang w:eastAsia="ko-KR"/>
              </w:rPr>
            </w:pPr>
            <w:r w:rsidRPr="001233EA">
              <w:rPr>
                <w:lang w:eastAsia="ko-KR"/>
              </w:rPr>
              <w:t>4000</w:t>
            </w:r>
          </w:p>
        </w:tc>
        <w:tc>
          <w:tcPr>
            <w:tcW w:w="1659" w:type="dxa"/>
          </w:tcPr>
          <w:p w14:paraId="57900775" w14:textId="77777777" w:rsidR="00DB7644" w:rsidRPr="001233EA" w:rsidRDefault="00DB7644" w:rsidP="0031394E">
            <w:pPr>
              <w:keepNext/>
              <w:keepLines/>
              <w:spacing w:beforeLines="25" w:before="60" w:afterLines="25" w:after="60"/>
              <w:rPr>
                <w:lang w:eastAsia="ko-KR"/>
              </w:rPr>
            </w:pPr>
            <w:r w:rsidRPr="001233EA">
              <w:rPr>
                <w:lang w:eastAsia="ko-KR"/>
              </w:rPr>
              <w:t>4400</w:t>
            </w:r>
          </w:p>
        </w:tc>
        <w:tc>
          <w:tcPr>
            <w:tcW w:w="2308" w:type="dxa"/>
          </w:tcPr>
          <w:p w14:paraId="4B7B0039" w14:textId="77777777" w:rsidR="00DB7644" w:rsidRPr="001233EA" w:rsidRDefault="00DB7644" w:rsidP="0031394E">
            <w:pPr>
              <w:keepNext/>
              <w:keepLines/>
              <w:spacing w:beforeLines="25" w:before="60" w:afterLines="25" w:after="60"/>
              <w:rPr>
                <w:lang w:eastAsia="ko-KR"/>
              </w:rPr>
            </w:pPr>
            <w:r w:rsidRPr="001233EA">
              <w:rPr>
                <w:lang w:eastAsia="ko-KR"/>
              </w:rPr>
              <w:t>6.000</w:t>
            </w:r>
          </w:p>
        </w:tc>
        <w:tc>
          <w:tcPr>
            <w:tcW w:w="1844" w:type="dxa"/>
          </w:tcPr>
          <w:p w14:paraId="48C47A0D" w14:textId="77777777" w:rsidR="00DB7644" w:rsidRPr="001233EA" w:rsidRDefault="00DB7644" w:rsidP="0031394E">
            <w:pPr>
              <w:keepNext/>
              <w:keepLines/>
              <w:spacing w:beforeLines="25" w:before="60" w:afterLines="25" w:after="60"/>
              <w:rPr>
                <w:lang w:eastAsia="ko-KR"/>
              </w:rPr>
            </w:pPr>
            <w:r w:rsidRPr="001233EA">
              <w:rPr>
                <w:lang w:eastAsia="ko-KR"/>
              </w:rPr>
              <w:t>0.5</w:t>
            </w:r>
          </w:p>
        </w:tc>
      </w:tr>
      <w:tr w:rsidR="00DB7644" w:rsidRPr="001233EA" w14:paraId="45A95DB2" w14:textId="77777777" w:rsidTr="00DB7644">
        <w:trPr>
          <w:jc w:val="center"/>
        </w:trPr>
        <w:tc>
          <w:tcPr>
            <w:tcW w:w="1937" w:type="dxa"/>
          </w:tcPr>
          <w:p w14:paraId="57A7916A" w14:textId="77777777" w:rsidR="00DB7644" w:rsidRPr="001233EA" w:rsidRDefault="00DB7644" w:rsidP="0031394E">
            <w:pPr>
              <w:keepNext/>
              <w:keepLines/>
              <w:spacing w:beforeLines="25" w:before="60" w:afterLines="25" w:after="60"/>
              <w:jc w:val="center"/>
              <w:rPr>
                <w:lang w:eastAsia="ko-KR"/>
              </w:rPr>
            </w:pPr>
            <w:r w:rsidRPr="001233EA">
              <w:rPr>
                <w:lang w:eastAsia="ko-KR"/>
              </w:rPr>
              <w:t>High Throughput 4:4:4 16 Intra</w:t>
            </w:r>
          </w:p>
        </w:tc>
        <w:tc>
          <w:tcPr>
            <w:tcW w:w="1602" w:type="dxa"/>
          </w:tcPr>
          <w:p w14:paraId="52827C87" w14:textId="77777777" w:rsidR="00DB7644" w:rsidRPr="001233EA" w:rsidRDefault="00DB7644" w:rsidP="0031394E">
            <w:pPr>
              <w:keepNext/>
              <w:keepLines/>
              <w:spacing w:beforeLines="25" w:before="60" w:afterLines="25" w:after="60"/>
              <w:rPr>
                <w:lang w:eastAsia="ko-KR"/>
              </w:rPr>
            </w:pPr>
            <w:r w:rsidRPr="001233EA">
              <w:rPr>
                <w:lang w:eastAsia="ko-KR"/>
              </w:rPr>
              <w:t>4000</w:t>
            </w:r>
          </w:p>
        </w:tc>
        <w:tc>
          <w:tcPr>
            <w:tcW w:w="1659" w:type="dxa"/>
          </w:tcPr>
          <w:p w14:paraId="72F02BE5" w14:textId="77777777" w:rsidR="00DB7644" w:rsidRPr="001233EA" w:rsidRDefault="00DB7644" w:rsidP="0031394E">
            <w:pPr>
              <w:keepNext/>
              <w:keepLines/>
              <w:spacing w:beforeLines="25" w:before="60" w:afterLines="25" w:after="60"/>
              <w:rPr>
                <w:lang w:eastAsia="ko-KR"/>
              </w:rPr>
            </w:pPr>
            <w:r w:rsidRPr="001233EA">
              <w:rPr>
                <w:lang w:eastAsia="ko-KR"/>
              </w:rPr>
              <w:t>4400</w:t>
            </w:r>
          </w:p>
        </w:tc>
        <w:tc>
          <w:tcPr>
            <w:tcW w:w="2308" w:type="dxa"/>
          </w:tcPr>
          <w:p w14:paraId="02D0DCC4" w14:textId="77777777" w:rsidR="00DB7644" w:rsidRPr="001233EA" w:rsidRDefault="00DB7644" w:rsidP="0031394E">
            <w:pPr>
              <w:keepNext/>
              <w:keepLines/>
              <w:spacing w:beforeLines="25" w:before="60" w:afterLines="25" w:after="60"/>
              <w:rPr>
                <w:lang w:eastAsia="ko-KR"/>
              </w:rPr>
            </w:pPr>
            <w:r w:rsidRPr="001233EA">
              <w:rPr>
                <w:lang w:eastAsia="ko-KR"/>
              </w:rPr>
              <w:t>6.000</w:t>
            </w:r>
          </w:p>
        </w:tc>
        <w:tc>
          <w:tcPr>
            <w:tcW w:w="1844" w:type="dxa"/>
          </w:tcPr>
          <w:p w14:paraId="21B20653" w14:textId="77777777" w:rsidR="00DB7644" w:rsidRPr="001233EA" w:rsidRDefault="00DB7644" w:rsidP="0031394E">
            <w:pPr>
              <w:keepNext/>
              <w:keepLines/>
              <w:spacing w:beforeLines="25" w:before="60" w:afterLines="25" w:after="60"/>
              <w:rPr>
                <w:lang w:eastAsia="ko-KR"/>
              </w:rPr>
            </w:pPr>
            <w:r w:rsidRPr="001233EA">
              <w:rPr>
                <w:lang w:eastAsia="ko-KR"/>
              </w:rPr>
              <w:t>0.5</w:t>
            </w:r>
          </w:p>
        </w:tc>
      </w:tr>
    </w:tbl>
    <w:p w14:paraId="0D7C4158" w14:textId="77777777" w:rsidR="00DB7644" w:rsidRPr="001233EA" w:rsidRDefault="00DB7644" w:rsidP="00DB7644"/>
    <w:p w14:paraId="5ED65978" w14:textId="111DA013" w:rsidR="00DB7644" w:rsidRPr="001233EA" w:rsidRDefault="00DB7644" w:rsidP="00DB7644">
      <w:pPr>
        <w:pStyle w:val="Annex3"/>
        <w:tabs>
          <w:tab w:val="clear" w:pos="720"/>
          <w:tab w:val="clear" w:pos="1440"/>
          <w:tab w:val="clear" w:pos="2160"/>
        </w:tabs>
      </w:pPr>
      <w:bookmarkStart w:id="469" w:name="_Ref330937886"/>
      <w:bookmarkStart w:id="470" w:name="_Toc452007358"/>
      <w:r>
        <w:t xml:space="preserve">A.4.3 </w:t>
      </w:r>
      <w:r w:rsidRPr="001233EA">
        <w:t>Effect of level limits on picture rate for the video profiles (informative)</w:t>
      </w:r>
      <w:bookmarkEnd w:id="469"/>
      <w:bookmarkEnd w:id="470"/>
    </w:p>
    <w:p w14:paraId="603343C2" w14:textId="77777777" w:rsidR="00DB7644" w:rsidRPr="001233EA" w:rsidRDefault="00DB7644" w:rsidP="00DB7644">
      <w:r w:rsidRPr="001233EA">
        <w:t>This clause does not form an integral part of this Specification.</w:t>
      </w:r>
    </w:p>
    <w:p w14:paraId="30666052" w14:textId="53D0B89D" w:rsidR="009A0AAE" w:rsidRPr="00DB7644" w:rsidRDefault="00DB7644">
      <w:pPr>
        <w:jc w:val="both"/>
        <w:pPrChange w:id="471" w:author="Alexis Tourapis" w:date="2017-07-06T09:21:00Z">
          <w:pPr/>
        </w:pPrChange>
      </w:pPr>
      <w:r w:rsidRPr="001233EA">
        <w:t xml:space="preserve">Informative Tables </w:t>
      </w:r>
      <w:r>
        <w:t xml:space="preserve">A.9 </w:t>
      </w:r>
      <w:r w:rsidRPr="001233EA">
        <w:t xml:space="preserve">and </w:t>
      </w:r>
      <w:r>
        <w:t>a.10</w:t>
      </w:r>
      <w:r w:rsidRPr="001233EA">
        <w:t xml:space="preserve"> provide examples of maximum picture rates for the Monochrome, </w:t>
      </w:r>
      <w:r w:rsidRPr="00DB7644">
        <w:rPr>
          <w:color w:val="FF0000"/>
        </w:rPr>
        <w:t xml:space="preserve">Monochrome 10, </w:t>
      </w:r>
      <w:r w:rsidRPr="001233EA">
        <w:t xml:space="preserve">Monochrome 12, Monochrome 16, Main, Main 10, Main 12, Main 4:2:2 10, Main 4:2:2 12, Main 4:4:4, Main 4:4:4 10, Main 4:4:4 12, Main Intra, Main 10 Intra, Main 12 Intra, Main 4:2:2 10 Intra, Main 4:2:2 12 Intra, Main 4:4:4 Intra, Main 4:4:4 10 Intra, Main 4:4:4 12 Intra, Main 4:4:4 16 Intra and High Throughput 4:4:4 16 Intra profiles for various picture formats when </w:t>
      </w:r>
      <w:proofErr w:type="spellStart"/>
      <w:r w:rsidRPr="001233EA">
        <w:t>MinCbSizeY</w:t>
      </w:r>
      <w:proofErr w:type="spellEnd"/>
      <w:r w:rsidRPr="001233EA">
        <w:t xml:space="preserve"> is equal to 64.</w:t>
      </w:r>
    </w:p>
    <w:p w14:paraId="618D6DDB" w14:textId="40973D2B" w:rsidR="001D739C" w:rsidRPr="006733E1" w:rsidRDefault="001D739C" w:rsidP="006733E1">
      <w:pPr>
        <w:pStyle w:val="Heading1"/>
        <w:rPr>
          <w:lang w:val="en-CA"/>
        </w:rPr>
      </w:pPr>
      <w:r w:rsidRPr="006733E1">
        <w:t xml:space="preserve">Referenced </w:t>
      </w:r>
      <w:r w:rsidR="004B662D">
        <w:t>P</w:t>
      </w:r>
      <w:r w:rsidRPr="006733E1">
        <w:t>ublications</w:t>
      </w:r>
    </w:p>
    <w:p w14:paraId="09BC685E" w14:textId="77777777" w:rsidR="001D739C" w:rsidRDefault="001D739C" w:rsidP="001D739C">
      <w:pPr>
        <w:numPr>
          <w:ilvl w:val="0"/>
          <w:numId w:val="28"/>
        </w:numPr>
        <w:tabs>
          <w:tab w:val="clear" w:pos="360"/>
          <w:tab w:val="clear" w:pos="720"/>
          <w:tab w:val="clear" w:pos="1080"/>
          <w:tab w:val="clear" w:pos="1440"/>
        </w:tabs>
        <w:overflowPunct/>
        <w:autoSpaceDE/>
        <w:autoSpaceDN/>
        <w:adjustRightInd/>
        <w:spacing w:before="120"/>
        <w:jc w:val="both"/>
        <w:textAlignment w:val="auto"/>
      </w:pPr>
      <w:bookmarkStart w:id="472" w:name="_Ref483035726"/>
      <w:r>
        <w:t xml:space="preserve">ITU-T and ISO/IEC, </w:t>
      </w:r>
      <w:hyperlink r:id="rId9" w:history="1">
        <w:r w:rsidRPr="00915988">
          <w:rPr>
            <w:rStyle w:val="Hyperlink"/>
            <w:i/>
            <w:iCs/>
          </w:rPr>
          <w:t>High Efficiency Video Coding</w:t>
        </w:r>
      </w:hyperlink>
      <w:r>
        <w:t>, Rec. ITU-T H.265 and ISO/IEC 23008-2, ITU-T approval dates: Edition 1 – April 2013; Edition 2 – October 2014; Edition 3 – April 2015; Edition 4 – December 2016.</w:t>
      </w:r>
      <w:bookmarkEnd w:id="472"/>
    </w:p>
    <w:p w14:paraId="1E4C6374" w14:textId="198C57E2" w:rsidR="00DF7DF6" w:rsidRDefault="00DF7DF6" w:rsidP="00DF7DF6">
      <w:pPr>
        <w:numPr>
          <w:ilvl w:val="0"/>
          <w:numId w:val="28"/>
        </w:numPr>
        <w:tabs>
          <w:tab w:val="clear" w:pos="360"/>
          <w:tab w:val="clear" w:pos="720"/>
          <w:tab w:val="clear" w:pos="1080"/>
          <w:tab w:val="clear" w:pos="1440"/>
        </w:tabs>
        <w:overflowPunct/>
        <w:autoSpaceDE/>
        <w:autoSpaceDN/>
        <w:adjustRightInd/>
        <w:spacing w:before="120"/>
        <w:jc w:val="both"/>
        <w:textAlignment w:val="auto"/>
      </w:pPr>
      <w:bookmarkStart w:id="473" w:name="_Ref487045825"/>
      <w:r>
        <w:t xml:space="preserve">ISO/IEC, </w:t>
      </w:r>
      <w:hyperlink r:id="rId10" w:history="1">
        <w:r w:rsidRPr="00DF7DF6">
          <w:rPr>
            <w:rStyle w:val="Hyperlink"/>
          </w:rPr>
          <w:t>ISO/IEC FDIS 23008-12.2 Information technology -- MPEG systems technologies -- Part 12: Image File Format</w:t>
        </w:r>
      </w:hyperlink>
      <w:r>
        <w:t>, June 2017.</w:t>
      </w:r>
      <w:bookmarkEnd w:id="473"/>
    </w:p>
    <w:p w14:paraId="1BFC90A7" w14:textId="77777777" w:rsidR="001D739C" w:rsidRDefault="001D739C" w:rsidP="001D739C">
      <w:pPr>
        <w:numPr>
          <w:ilvl w:val="0"/>
          <w:numId w:val="28"/>
        </w:numPr>
        <w:tabs>
          <w:tab w:val="clear" w:pos="360"/>
          <w:tab w:val="clear" w:pos="720"/>
          <w:tab w:val="clear" w:pos="1080"/>
          <w:tab w:val="clear" w:pos="1440"/>
        </w:tabs>
        <w:overflowPunct/>
        <w:autoSpaceDE/>
        <w:autoSpaceDN/>
        <w:adjustRightInd/>
        <w:spacing w:before="120"/>
        <w:jc w:val="both"/>
        <w:textAlignment w:val="auto"/>
      </w:pPr>
      <w:bookmarkStart w:id="474" w:name="_Ref483129062"/>
      <w:r w:rsidRPr="009221B0">
        <w:t xml:space="preserve">G. J. Sullivan, J.-R. Ohm, W.-J. Han, and T. </w:t>
      </w:r>
      <w:proofErr w:type="spellStart"/>
      <w:r w:rsidRPr="009221B0">
        <w:t>Wiegand</w:t>
      </w:r>
      <w:proofErr w:type="spellEnd"/>
      <w:r w:rsidRPr="009221B0">
        <w:t>, “</w:t>
      </w:r>
      <w:hyperlink r:id="rId11" w:history="1">
        <w:r w:rsidRPr="009221B0">
          <w:rPr>
            <w:rStyle w:val="Hyperlink"/>
          </w:rPr>
          <w:t>Overview of the High Efficiency Video Coding (HEVC) Standard</w:t>
        </w:r>
      </w:hyperlink>
      <w:r w:rsidRPr="009221B0">
        <w:t xml:space="preserve">”, </w:t>
      </w:r>
      <w:r w:rsidRPr="00915988">
        <w:rPr>
          <w:i/>
          <w:iCs/>
        </w:rPr>
        <w:t>IEEE Trans. Circuits and Systems for Video Technology</w:t>
      </w:r>
      <w:r w:rsidRPr="009221B0">
        <w:t>, Vol. 22, No. 12, pp. 1649‒1668, Dec. 2012.</w:t>
      </w:r>
      <w:bookmarkEnd w:id="474"/>
    </w:p>
    <w:p w14:paraId="19B6D5E3" w14:textId="040450A7" w:rsidR="001D739C" w:rsidRDefault="00BB7155" w:rsidP="001D739C">
      <w:pPr>
        <w:numPr>
          <w:ilvl w:val="0"/>
          <w:numId w:val="28"/>
        </w:numPr>
        <w:tabs>
          <w:tab w:val="clear" w:pos="360"/>
          <w:tab w:val="clear" w:pos="720"/>
          <w:tab w:val="clear" w:pos="1080"/>
          <w:tab w:val="clear" w:pos="1440"/>
        </w:tabs>
        <w:overflowPunct/>
        <w:autoSpaceDE/>
        <w:autoSpaceDN/>
        <w:adjustRightInd/>
        <w:spacing w:before="120"/>
        <w:jc w:val="both"/>
        <w:textAlignment w:val="auto"/>
      </w:pPr>
      <w:bookmarkStart w:id="475" w:name="_Ref487044487"/>
      <w:r>
        <w:t>G. J. Sulliv</w:t>
      </w:r>
      <w:r w:rsidR="001D739C">
        <w:t xml:space="preserve">an, “Deployment status of the HEVC standard”, JCTVC-AB0020, </w:t>
      </w:r>
      <w:r>
        <w:t>Torino, IT, July 2017.</w:t>
      </w:r>
      <w:bookmarkEnd w:id="475"/>
    </w:p>
    <w:p w14:paraId="7D848FCC" w14:textId="77777777" w:rsidR="001D739C" w:rsidRPr="001D739C" w:rsidRDefault="001D739C" w:rsidP="007D26BB">
      <w:pPr>
        <w:jc w:val="both"/>
        <w:rPr>
          <w:sz w:val="20"/>
        </w:rPr>
      </w:pPr>
    </w:p>
    <w:p w14:paraId="2F4784A3" w14:textId="77777777"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14:paraId="09D773FF" w14:textId="52FC22DD" w:rsidR="00846526" w:rsidRPr="005B217D" w:rsidRDefault="00846526" w:rsidP="00846526">
      <w:pPr>
        <w:jc w:val="both"/>
        <w:rPr>
          <w:szCs w:val="22"/>
          <w:lang w:val="en-CA"/>
        </w:rPr>
      </w:pPr>
      <w:r>
        <w:rPr>
          <w:b/>
          <w:szCs w:val="22"/>
          <w:lang w:val="en-CA"/>
        </w:rPr>
        <w:t>Apple Inc.</w:t>
      </w:r>
      <w:ins w:id="476" w:author="Alexis Tourapis" w:date="2017-07-06T09:19:00Z">
        <w:r w:rsidR="002B7AAB">
          <w:rPr>
            <w:b/>
            <w:szCs w:val="22"/>
            <w:lang w:val="en-CA"/>
          </w:rPr>
          <w:t xml:space="preserve">, </w:t>
        </w:r>
        <w:proofErr w:type="spellStart"/>
        <w:r w:rsidR="002B7AAB">
          <w:rPr>
            <w:b/>
            <w:szCs w:val="22"/>
            <w:lang w:val="en-CA"/>
          </w:rPr>
          <w:t>MovieLabs</w:t>
        </w:r>
        <w:proofErr w:type="spellEnd"/>
        <w:r w:rsidR="002B7AAB">
          <w:rPr>
            <w:b/>
            <w:szCs w:val="22"/>
            <w:lang w:val="en-CA"/>
          </w:rPr>
          <w:t>, ARM</w:t>
        </w:r>
      </w:ins>
      <w:ins w:id="477" w:author="Alexis Tourapis" w:date="2017-07-06T15:37:00Z">
        <w:r w:rsidR="00B422C7">
          <w:rPr>
            <w:b/>
            <w:szCs w:val="22"/>
            <w:lang w:val="en-CA"/>
          </w:rPr>
          <w:t>, Intel Inc</w:t>
        </w:r>
      </w:ins>
      <w:ins w:id="478" w:author="Alexis Tourapis" w:date="2017-07-06T15:50:00Z">
        <w:r w:rsidR="00040F2B">
          <w:rPr>
            <w:b/>
            <w:szCs w:val="22"/>
            <w:lang w:val="en-CA"/>
          </w:rPr>
          <w:t>.</w:t>
        </w:r>
      </w:ins>
      <w:ins w:id="479" w:author="Alexis Tourapis" w:date="2017-07-09T23:42:00Z">
        <w:r w:rsidR="004F3399">
          <w:rPr>
            <w:b/>
            <w:szCs w:val="22"/>
            <w:lang w:val="en-CA"/>
          </w:rPr>
          <w:t>, and Microsoft Inc.</w:t>
        </w:r>
      </w:ins>
      <w:bookmarkStart w:id="480" w:name="_GoBack"/>
      <w:bookmarkEnd w:id="480"/>
      <w:r>
        <w:rPr>
          <w:b/>
          <w:szCs w:val="22"/>
          <w:lang w:val="en-CA"/>
        </w:rPr>
        <w:t xml:space="preserve"> </w:t>
      </w:r>
      <w:r w:rsidRPr="005B217D">
        <w:rPr>
          <w:b/>
          <w:szCs w:val="22"/>
          <w:lang w:val="en-CA"/>
        </w:rPr>
        <w:t>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14:paraId="65B8379B" w14:textId="305955D9" w:rsidR="00C35E0B" w:rsidRPr="005B217D" w:rsidRDefault="00C35E0B" w:rsidP="00C35E0B">
      <w:pPr>
        <w:jc w:val="both"/>
        <w:rPr>
          <w:szCs w:val="22"/>
          <w:lang w:val="en-CA"/>
        </w:rPr>
      </w:pPr>
    </w:p>
    <w:sectPr w:rsidR="00C35E0B" w:rsidRPr="005B217D" w:rsidSect="00A01439">
      <w:footerReference w:type="default" r:id="rId12"/>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D6B888" w14:textId="77777777" w:rsidR="00C720E5" w:rsidRDefault="00C720E5">
      <w:r>
        <w:separator/>
      </w:r>
    </w:p>
  </w:endnote>
  <w:endnote w:type="continuationSeparator" w:id="0">
    <w:p w14:paraId="2D5329CD" w14:textId="77777777" w:rsidR="00C720E5" w:rsidRDefault="00C720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charset w:val="00"/>
    <w:family w:val="auto"/>
    <w:pitch w:val="variable"/>
    <w:sig w:usb0="E0002AEF" w:usb1="C0007841" w:usb2="00000009" w:usb3="00000000" w:csb0="000001FF" w:csb1="00000000"/>
  </w:font>
  <w:font w:name="宋体">
    <w:charset w:val="86"/>
    <w:family w:val="auto"/>
    <w:pitch w:val="variable"/>
    <w:sig w:usb0="00000003" w:usb1="288F0000" w:usb2="00000016" w:usb3="00000000" w:csb0="00040001"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Malgun Gothic">
    <w:panose1 w:val="020B0503020000020004"/>
    <w:charset w:val="81"/>
    <w:family w:val="auto"/>
    <w:pitch w:val="variable"/>
    <w:sig w:usb0="9000002F" w:usb1="29D77CFB" w:usb2="00000012" w:usb3="00000000" w:csb0="00080001" w:csb1="00000000"/>
  </w:font>
  <w:font w:name="Times">
    <w:panose1 w:val="02000500000000000000"/>
    <w:charset w:val="00"/>
    <w:family w:val="auto"/>
    <w:pitch w:val="variable"/>
    <w:sig w:usb0="00000003" w:usb1="00000000" w:usb2="00000000" w:usb3="00000000" w:csb0="00000001" w:csb1="00000000"/>
  </w:font>
  <w:font w:name="MS Mincho">
    <w:panose1 w:val="02020609040205080304"/>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F01599" w14:textId="781186BD" w:rsidR="00556C99" w:rsidRDefault="00556C9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4F3399">
      <w:rPr>
        <w:rStyle w:val="PageNumber"/>
        <w:noProof/>
      </w:rPr>
      <w:t>7</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Pr>
        <w:rStyle w:val="PageNumber"/>
        <w:noProof/>
      </w:rPr>
      <w:t>2017-07-06</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287D84" w14:textId="77777777" w:rsidR="00C720E5" w:rsidRDefault="00C720E5">
      <w:r>
        <w:separator/>
      </w:r>
    </w:p>
  </w:footnote>
  <w:footnote w:type="continuationSeparator" w:id="0">
    <w:p w14:paraId="340D6A48" w14:textId="77777777" w:rsidR="00C720E5" w:rsidRDefault="00C720E5">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252270"/>
    <w:multiLevelType w:val="hybridMultilevel"/>
    <w:tmpl w:val="B1F0D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6614FA"/>
    <w:multiLevelType w:val="hybridMultilevel"/>
    <w:tmpl w:val="01A204D4"/>
    <w:lvl w:ilvl="0" w:tplc="422851FC">
      <w:start w:val="1"/>
      <w:numFmt w:val="decimal"/>
      <w:lvlText w:val="US %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EDD5D2D"/>
    <w:multiLevelType w:val="hybridMultilevel"/>
    <w:tmpl w:val="C0CA7E64"/>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13B2B20"/>
    <w:multiLevelType w:val="hybridMultilevel"/>
    <w:tmpl w:val="FFC0F7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2B25E4F"/>
    <w:multiLevelType w:val="hybridMultilevel"/>
    <w:tmpl w:val="B74ED7BE"/>
    <w:lvl w:ilvl="0" w:tplc="04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nsid w:val="1B99639E"/>
    <w:multiLevelType w:val="hybridMultilevel"/>
    <w:tmpl w:val="FAA4200E"/>
    <w:lvl w:ilvl="0" w:tplc="9552D8FE">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1D9804F3"/>
    <w:multiLevelType w:val="hybridMultilevel"/>
    <w:tmpl w:val="53E26CD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2">
    <w:nsid w:val="27373582"/>
    <w:multiLevelType w:val="hybridMultilevel"/>
    <w:tmpl w:val="D38C33F0"/>
    <w:lvl w:ilvl="0" w:tplc="9552D8FE">
      <w:start w:val="1"/>
      <w:numFmt w:val="bullet"/>
      <w:lvlText w:val=""/>
      <w:lvlJc w:val="left"/>
      <w:pPr>
        <w:ind w:left="771" w:hanging="360"/>
      </w:pPr>
      <w:rPr>
        <w:rFonts w:ascii="Symbol" w:hAnsi="Symbol" w:hint="default"/>
      </w:rPr>
    </w:lvl>
    <w:lvl w:ilvl="1" w:tplc="04090003" w:tentative="1">
      <w:start w:val="1"/>
      <w:numFmt w:val="bullet"/>
      <w:lvlText w:val="o"/>
      <w:lvlJc w:val="left"/>
      <w:pPr>
        <w:ind w:left="1491" w:hanging="360"/>
      </w:pPr>
      <w:rPr>
        <w:rFonts w:ascii="Courier New" w:hAnsi="Courier New" w:cs="Courier New"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cs="Courier New"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cs="Courier New" w:hint="default"/>
      </w:rPr>
    </w:lvl>
    <w:lvl w:ilvl="8" w:tplc="04090005" w:tentative="1">
      <w:start w:val="1"/>
      <w:numFmt w:val="bullet"/>
      <w:lvlText w:val=""/>
      <w:lvlJc w:val="left"/>
      <w:pPr>
        <w:ind w:left="6531" w:hanging="360"/>
      </w:pPr>
      <w:rPr>
        <w:rFonts w:ascii="Wingdings" w:hAnsi="Wingdings" w:hint="default"/>
      </w:rPr>
    </w:lvl>
  </w:abstractNum>
  <w:abstractNum w:abstractNumId="13">
    <w:nsid w:val="2EEF3AF9"/>
    <w:multiLevelType w:val="hybridMultilevel"/>
    <w:tmpl w:val="B74ED7BE"/>
    <w:lvl w:ilvl="0" w:tplc="04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E116268"/>
    <w:multiLevelType w:val="hybridMultilevel"/>
    <w:tmpl w:val="05607F0A"/>
    <w:lvl w:ilvl="0" w:tplc="9552D8FE">
      <w:start w:val="1"/>
      <w:numFmt w:val="bullet"/>
      <w:lvlText w:val=""/>
      <w:lvlJc w:val="left"/>
      <w:pPr>
        <w:ind w:left="1128" w:hanging="360"/>
      </w:pPr>
      <w:rPr>
        <w:rFonts w:ascii="Symbol" w:hAnsi="Symbol"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16">
    <w:nsid w:val="440254EC"/>
    <w:multiLevelType w:val="hybridMultilevel"/>
    <w:tmpl w:val="68867E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8052F7C"/>
    <w:multiLevelType w:val="hybridMultilevel"/>
    <w:tmpl w:val="CFE0780C"/>
    <w:lvl w:ilvl="0" w:tplc="9552D8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AF97556"/>
    <w:multiLevelType w:val="hybridMultilevel"/>
    <w:tmpl w:val="4694F2D8"/>
    <w:lvl w:ilvl="0" w:tplc="F2707510">
      <w:start w:val="1"/>
      <w:numFmt w:val="decimal"/>
      <w:lvlText w:val="[%1]"/>
      <w:lvlJc w:val="left"/>
      <w:pPr>
        <w:ind w:left="504" w:hanging="504"/>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48F2AC4"/>
    <w:multiLevelType w:val="hybridMultilevel"/>
    <w:tmpl w:val="94CCD0A6"/>
    <w:lvl w:ilvl="0" w:tplc="04090011">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3">
    <w:nsid w:val="560016B5"/>
    <w:multiLevelType w:val="hybridMultilevel"/>
    <w:tmpl w:val="C088B5A8"/>
    <w:lvl w:ilvl="0" w:tplc="9552D8F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581E4C7C"/>
    <w:multiLevelType w:val="hybridMultilevel"/>
    <w:tmpl w:val="F45C0366"/>
    <w:lvl w:ilvl="0" w:tplc="04090011">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60003218"/>
    <w:multiLevelType w:val="hybridMultilevel"/>
    <w:tmpl w:val="1D06D8AA"/>
    <w:lvl w:ilvl="0" w:tplc="9552D8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27B44F7"/>
    <w:multiLevelType w:val="hybridMultilevel"/>
    <w:tmpl w:val="0160132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nsid w:val="6BCA7A97"/>
    <w:multiLevelType w:val="hybridMultilevel"/>
    <w:tmpl w:val="B74ED7BE"/>
    <w:lvl w:ilvl="0" w:tplc="04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8">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9">
    <w:nsid w:val="6E4C1C3B"/>
    <w:multiLevelType w:val="multilevel"/>
    <w:tmpl w:val="C4EE8FEA"/>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1260"/>
        </w:tabs>
        <w:ind w:left="1764" w:hanging="1224"/>
      </w:pPr>
      <w:rPr>
        <w:rFonts w:cs="Times New Roman" w:hint="default"/>
      </w:rPr>
    </w:lvl>
    <w:lvl w:ilvl="3">
      <w:start w:val="1"/>
      <w:numFmt w:val="decimal"/>
      <w:lvlText w:val="%1.%2.%3.%4"/>
      <w:lvlJc w:val="left"/>
      <w:pPr>
        <w:tabs>
          <w:tab w:val="num" w:pos="720"/>
        </w:tabs>
        <w:ind w:left="1728" w:hanging="1728"/>
      </w:pPr>
      <w:rPr>
        <w:rFonts w:cs="Times New Roman" w:hint="default"/>
      </w:rPr>
    </w:lvl>
    <w:lvl w:ilvl="4">
      <w:start w:val="1"/>
      <w:numFmt w:val="decimal"/>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8"/>
  </w:num>
  <w:num w:numId="3">
    <w:abstractNumId w:val="21"/>
  </w:num>
  <w:num w:numId="4">
    <w:abstractNumId w:val="19"/>
  </w:num>
  <w:num w:numId="5">
    <w:abstractNumId w:val="20"/>
  </w:num>
  <w:num w:numId="6">
    <w:abstractNumId w:val="11"/>
  </w:num>
  <w:num w:numId="7">
    <w:abstractNumId w:val="14"/>
  </w:num>
  <w:num w:numId="8">
    <w:abstractNumId w:val="11"/>
  </w:num>
  <w:num w:numId="9">
    <w:abstractNumId w:val="1"/>
  </w:num>
  <w:num w:numId="10">
    <w:abstractNumId w:val="10"/>
  </w:num>
  <w:num w:numId="11">
    <w:abstractNumId w:val="3"/>
  </w:num>
  <w:num w:numId="12">
    <w:abstractNumId w:val="2"/>
  </w:num>
  <w:num w:numId="13">
    <w:abstractNumId w:val="24"/>
  </w:num>
  <w:num w:numId="14">
    <w:abstractNumId w:val="4"/>
  </w:num>
  <w:num w:numId="15">
    <w:abstractNumId w:val="25"/>
  </w:num>
  <w:num w:numId="16">
    <w:abstractNumId w:val="5"/>
  </w:num>
  <w:num w:numId="17">
    <w:abstractNumId w:val="15"/>
  </w:num>
  <w:num w:numId="18">
    <w:abstractNumId w:val="16"/>
  </w:num>
  <w:num w:numId="19">
    <w:abstractNumId w:val="17"/>
  </w:num>
  <w:num w:numId="20">
    <w:abstractNumId w:val="12"/>
  </w:num>
  <w:num w:numId="21">
    <w:abstractNumId w:val="23"/>
  </w:num>
  <w:num w:numId="22">
    <w:abstractNumId w:val="22"/>
  </w:num>
  <w:num w:numId="23">
    <w:abstractNumId w:val="7"/>
  </w:num>
  <w:num w:numId="24">
    <w:abstractNumId w:val="27"/>
  </w:num>
  <w:num w:numId="25">
    <w:abstractNumId w:val="13"/>
  </w:num>
  <w:num w:numId="26">
    <w:abstractNumId w:val="8"/>
  </w:num>
  <w:num w:numId="27">
    <w:abstractNumId w:val="11"/>
  </w:num>
  <w:num w:numId="28">
    <w:abstractNumId w:val="18"/>
  </w:num>
  <w:num w:numId="29">
    <w:abstractNumId w:val="29"/>
  </w:num>
  <w:num w:numId="30">
    <w:abstractNumId w:val="26"/>
  </w:num>
  <w:num w:numId="31">
    <w:abstractNumId w:val="11"/>
  </w:num>
  <w:num w:numId="32">
    <w:abstractNumId w:val="9"/>
  </w:num>
  <w:num w:numId="33">
    <w:abstractNumId w:val="6"/>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exis Tourapis">
    <w15:presenceInfo w15:providerId="Windows Live" w15:userId="8e67af0fa11f49a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doNotDisplayPageBoundarie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D39"/>
    <w:rsid w:val="00007585"/>
    <w:rsid w:val="00012D9C"/>
    <w:rsid w:val="00020DB3"/>
    <w:rsid w:val="000308A3"/>
    <w:rsid w:val="00040F2B"/>
    <w:rsid w:val="000458BC"/>
    <w:rsid w:val="00045C41"/>
    <w:rsid w:val="00046C03"/>
    <w:rsid w:val="00056B81"/>
    <w:rsid w:val="00062CA4"/>
    <w:rsid w:val="00065039"/>
    <w:rsid w:val="0007614F"/>
    <w:rsid w:val="00076F6B"/>
    <w:rsid w:val="0009667D"/>
    <w:rsid w:val="000B0C0F"/>
    <w:rsid w:val="000B1C6B"/>
    <w:rsid w:val="000B4FF9"/>
    <w:rsid w:val="000C09AC"/>
    <w:rsid w:val="000C5ABE"/>
    <w:rsid w:val="000E00F3"/>
    <w:rsid w:val="000E1458"/>
    <w:rsid w:val="000E7431"/>
    <w:rsid w:val="000F072E"/>
    <w:rsid w:val="000F158C"/>
    <w:rsid w:val="000F41E4"/>
    <w:rsid w:val="00102F3D"/>
    <w:rsid w:val="001050D6"/>
    <w:rsid w:val="00124E38"/>
    <w:rsid w:val="0012580B"/>
    <w:rsid w:val="00131F90"/>
    <w:rsid w:val="00134412"/>
    <w:rsid w:val="0013526E"/>
    <w:rsid w:val="00137426"/>
    <w:rsid w:val="0014167D"/>
    <w:rsid w:val="00142690"/>
    <w:rsid w:val="00146152"/>
    <w:rsid w:val="00152121"/>
    <w:rsid w:val="001571D1"/>
    <w:rsid w:val="00171371"/>
    <w:rsid w:val="00174E0E"/>
    <w:rsid w:val="00175426"/>
    <w:rsid w:val="00175A24"/>
    <w:rsid w:val="0018104A"/>
    <w:rsid w:val="001846F2"/>
    <w:rsid w:val="00187E58"/>
    <w:rsid w:val="00197A6D"/>
    <w:rsid w:val="001A18E2"/>
    <w:rsid w:val="001A297E"/>
    <w:rsid w:val="001A368E"/>
    <w:rsid w:val="001A7329"/>
    <w:rsid w:val="001A792F"/>
    <w:rsid w:val="001B1A94"/>
    <w:rsid w:val="001B4E28"/>
    <w:rsid w:val="001C3525"/>
    <w:rsid w:val="001C3AFB"/>
    <w:rsid w:val="001C5BE5"/>
    <w:rsid w:val="001D1BD2"/>
    <w:rsid w:val="001D1C55"/>
    <w:rsid w:val="001D739C"/>
    <w:rsid w:val="001E02BE"/>
    <w:rsid w:val="001E3B37"/>
    <w:rsid w:val="001F2594"/>
    <w:rsid w:val="00201C40"/>
    <w:rsid w:val="00203C5D"/>
    <w:rsid w:val="002055A6"/>
    <w:rsid w:val="00206460"/>
    <w:rsid w:val="002069B4"/>
    <w:rsid w:val="00215DFC"/>
    <w:rsid w:val="002212DF"/>
    <w:rsid w:val="00221321"/>
    <w:rsid w:val="00222CD4"/>
    <w:rsid w:val="00225016"/>
    <w:rsid w:val="0022594D"/>
    <w:rsid w:val="002264A6"/>
    <w:rsid w:val="00226711"/>
    <w:rsid w:val="00227BA7"/>
    <w:rsid w:val="0023008C"/>
    <w:rsid w:val="0023011C"/>
    <w:rsid w:val="00235738"/>
    <w:rsid w:val="002375C1"/>
    <w:rsid w:val="00241494"/>
    <w:rsid w:val="00263398"/>
    <w:rsid w:val="00266F06"/>
    <w:rsid w:val="00275BCF"/>
    <w:rsid w:val="00280A65"/>
    <w:rsid w:val="0028536B"/>
    <w:rsid w:val="00290E5D"/>
    <w:rsid w:val="002913E8"/>
    <w:rsid w:val="00291E36"/>
    <w:rsid w:val="00292257"/>
    <w:rsid w:val="002A54E0"/>
    <w:rsid w:val="002B1595"/>
    <w:rsid w:val="002B191D"/>
    <w:rsid w:val="002B5469"/>
    <w:rsid w:val="002B6FB0"/>
    <w:rsid w:val="002B7AAB"/>
    <w:rsid w:val="002B7AB5"/>
    <w:rsid w:val="002C4A15"/>
    <w:rsid w:val="002C6254"/>
    <w:rsid w:val="002D0AF6"/>
    <w:rsid w:val="002F164D"/>
    <w:rsid w:val="002F3296"/>
    <w:rsid w:val="002F7094"/>
    <w:rsid w:val="003003F2"/>
    <w:rsid w:val="00305F25"/>
    <w:rsid w:val="00306206"/>
    <w:rsid w:val="0031394E"/>
    <w:rsid w:val="00316072"/>
    <w:rsid w:val="00317D85"/>
    <w:rsid w:val="003239AB"/>
    <w:rsid w:val="00327C56"/>
    <w:rsid w:val="003315A1"/>
    <w:rsid w:val="003373EC"/>
    <w:rsid w:val="00342FF4"/>
    <w:rsid w:val="00346148"/>
    <w:rsid w:val="003552A8"/>
    <w:rsid w:val="0036207F"/>
    <w:rsid w:val="003669EA"/>
    <w:rsid w:val="00367FD4"/>
    <w:rsid w:val="003706CC"/>
    <w:rsid w:val="00377710"/>
    <w:rsid w:val="003A0201"/>
    <w:rsid w:val="003A2D8E"/>
    <w:rsid w:val="003A7CE6"/>
    <w:rsid w:val="003B13DA"/>
    <w:rsid w:val="003C20E4"/>
    <w:rsid w:val="003C255A"/>
    <w:rsid w:val="003C67E8"/>
    <w:rsid w:val="003C7B72"/>
    <w:rsid w:val="003D6342"/>
    <w:rsid w:val="003D6584"/>
    <w:rsid w:val="003E6F90"/>
    <w:rsid w:val="003F5D0F"/>
    <w:rsid w:val="004044FE"/>
    <w:rsid w:val="00412161"/>
    <w:rsid w:val="00414101"/>
    <w:rsid w:val="004149A7"/>
    <w:rsid w:val="004234F0"/>
    <w:rsid w:val="00424BF3"/>
    <w:rsid w:val="0042772C"/>
    <w:rsid w:val="00433DDB"/>
    <w:rsid w:val="00437619"/>
    <w:rsid w:val="00462A8F"/>
    <w:rsid w:val="00465A1E"/>
    <w:rsid w:val="0047575B"/>
    <w:rsid w:val="004771F6"/>
    <w:rsid w:val="00481C64"/>
    <w:rsid w:val="004870D3"/>
    <w:rsid w:val="00490D47"/>
    <w:rsid w:val="00495866"/>
    <w:rsid w:val="004A0413"/>
    <w:rsid w:val="004A2A63"/>
    <w:rsid w:val="004B210C"/>
    <w:rsid w:val="004B662D"/>
    <w:rsid w:val="004B709D"/>
    <w:rsid w:val="004C27FB"/>
    <w:rsid w:val="004D2C9C"/>
    <w:rsid w:val="004D405F"/>
    <w:rsid w:val="004E4F4F"/>
    <w:rsid w:val="004E6789"/>
    <w:rsid w:val="004F3399"/>
    <w:rsid w:val="004F61E3"/>
    <w:rsid w:val="004F6931"/>
    <w:rsid w:val="00500623"/>
    <w:rsid w:val="0050139A"/>
    <w:rsid w:val="00502E10"/>
    <w:rsid w:val="00506019"/>
    <w:rsid w:val="00506F17"/>
    <w:rsid w:val="00507F77"/>
    <w:rsid w:val="0051015C"/>
    <w:rsid w:val="00516CF1"/>
    <w:rsid w:val="00517067"/>
    <w:rsid w:val="00531AE9"/>
    <w:rsid w:val="0054008D"/>
    <w:rsid w:val="00550A66"/>
    <w:rsid w:val="005524F7"/>
    <w:rsid w:val="005551A7"/>
    <w:rsid w:val="00555ED6"/>
    <w:rsid w:val="00556C99"/>
    <w:rsid w:val="005608CA"/>
    <w:rsid w:val="00565888"/>
    <w:rsid w:val="00567EC7"/>
    <w:rsid w:val="00570013"/>
    <w:rsid w:val="005741C3"/>
    <w:rsid w:val="00577F5E"/>
    <w:rsid w:val="005801A2"/>
    <w:rsid w:val="0058466E"/>
    <w:rsid w:val="00591412"/>
    <w:rsid w:val="005952A5"/>
    <w:rsid w:val="00595663"/>
    <w:rsid w:val="00596E83"/>
    <w:rsid w:val="005A33A1"/>
    <w:rsid w:val="005B217D"/>
    <w:rsid w:val="005C385F"/>
    <w:rsid w:val="005C5718"/>
    <w:rsid w:val="005D1763"/>
    <w:rsid w:val="005E1AC6"/>
    <w:rsid w:val="005E3E86"/>
    <w:rsid w:val="005E413D"/>
    <w:rsid w:val="005E55B5"/>
    <w:rsid w:val="005E6639"/>
    <w:rsid w:val="005F6F1B"/>
    <w:rsid w:val="006025CA"/>
    <w:rsid w:val="00624B33"/>
    <w:rsid w:val="00626D43"/>
    <w:rsid w:val="0063041A"/>
    <w:rsid w:val="00630AA2"/>
    <w:rsid w:val="00631D3B"/>
    <w:rsid w:val="00646707"/>
    <w:rsid w:val="006520F2"/>
    <w:rsid w:val="00656803"/>
    <w:rsid w:val="00657F7E"/>
    <w:rsid w:val="00662E58"/>
    <w:rsid w:val="00664126"/>
    <w:rsid w:val="00664DCF"/>
    <w:rsid w:val="00665D64"/>
    <w:rsid w:val="006733E1"/>
    <w:rsid w:val="006804EE"/>
    <w:rsid w:val="00681A74"/>
    <w:rsid w:val="00682694"/>
    <w:rsid w:val="00691CAB"/>
    <w:rsid w:val="006A03A4"/>
    <w:rsid w:val="006B3D46"/>
    <w:rsid w:val="006C5D39"/>
    <w:rsid w:val="006D2F1C"/>
    <w:rsid w:val="006D6D9B"/>
    <w:rsid w:val="006D762C"/>
    <w:rsid w:val="006E2810"/>
    <w:rsid w:val="006E5417"/>
    <w:rsid w:val="007023DE"/>
    <w:rsid w:val="00703B6A"/>
    <w:rsid w:val="00710CA0"/>
    <w:rsid w:val="00712F60"/>
    <w:rsid w:val="00720E3B"/>
    <w:rsid w:val="00721286"/>
    <w:rsid w:val="0074393F"/>
    <w:rsid w:val="00745F6B"/>
    <w:rsid w:val="00746D7C"/>
    <w:rsid w:val="00746FB1"/>
    <w:rsid w:val="007518C3"/>
    <w:rsid w:val="00755276"/>
    <w:rsid w:val="0075585E"/>
    <w:rsid w:val="00764164"/>
    <w:rsid w:val="00770571"/>
    <w:rsid w:val="007719D2"/>
    <w:rsid w:val="007768FF"/>
    <w:rsid w:val="007824D3"/>
    <w:rsid w:val="00796EE3"/>
    <w:rsid w:val="007A7D29"/>
    <w:rsid w:val="007B4AB8"/>
    <w:rsid w:val="007C0B4F"/>
    <w:rsid w:val="007D1181"/>
    <w:rsid w:val="007D26BB"/>
    <w:rsid w:val="007D3BC9"/>
    <w:rsid w:val="007E01A3"/>
    <w:rsid w:val="007E7371"/>
    <w:rsid w:val="007F1F8B"/>
    <w:rsid w:val="007F3B51"/>
    <w:rsid w:val="007F467C"/>
    <w:rsid w:val="007F67A1"/>
    <w:rsid w:val="00802B1E"/>
    <w:rsid w:val="0080742D"/>
    <w:rsid w:val="00811C05"/>
    <w:rsid w:val="00815E07"/>
    <w:rsid w:val="008206C8"/>
    <w:rsid w:val="008210BF"/>
    <w:rsid w:val="00822BDB"/>
    <w:rsid w:val="008305ED"/>
    <w:rsid w:val="00843910"/>
    <w:rsid w:val="00846526"/>
    <w:rsid w:val="00851AE3"/>
    <w:rsid w:val="00853C1B"/>
    <w:rsid w:val="0086387C"/>
    <w:rsid w:val="00867871"/>
    <w:rsid w:val="00874A6C"/>
    <w:rsid w:val="00876C65"/>
    <w:rsid w:val="008A38D1"/>
    <w:rsid w:val="008A4B4C"/>
    <w:rsid w:val="008B2661"/>
    <w:rsid w:val="008C061F"/>
    <w:rsid w:val="008C239F"/>
    <w:rsid w:val="008D08A0"/>
    <w:rsid w:val="008E480C"/>
    <w:rsid w:val="008F7B09"/>
    <w:rsid w:val="00907757"/>
    <w:rsid w:val="00914433"/>
    <w:rsid w:val="009212B0"/>
    <w:rsid w:val="00921FA1"/>
    <w:rsid w:val="009234A5"/>
    <w:rsid w:val="00925F3A"/>
    <w:rsid w:val="00933453"/>
    <w:rsid w:val="009336F7"/>
    <w:rsid w:val="0093636C"/>
    <w:rsid w:val="009374A7"/>
    <w:rsid w:val="00942134"/>
    <w:rsid w:val="009443E6"/>
    <w:rsid w:val="00955F6D"/>
    <w:rsid w:val="00957E38"/>
    <w:rsid w:val="0096288A"/>
    <w:rsid w:val="0096743E"/>
    <w:rsid w:val="00967B54"/>
    <w:rsid w:val="00975472"/>
    <w:rsid w:val="00976412"/>
    <w:rsid w:val="0098551D"/>
    <w:rsid w:val="00993A2D"/>
    <w:rsid w:val="0099518F"/>
    <w:rsid w:val="00996154"/>
    <w:rsid w:val="009A0AAE"/>
    <w:rsid w:val="009A523D"/>
    <w:rsid w:val="009B02A1"/>
    <w:rsid w:val="009B3323"/>
    <w:rsid w:val="009C6613"/>
    <w:rsid w:val="009C71D3"/>
    <w:rsid w:val="009F25FE"/>
    <w:rsid w:val="009F496B"/>
    <w:rsid w:val="009F52B3"/>
    <w:rsid w:val="009F6178"/>
    <w:rsid w:val="00A01439"/>
    <w:rsid w:val="00A02E61"/>
    <w:rsid w:val="00A0485C"/>
    <w:rsid w:val="00A05C3A"/>
    <w:rsid w:val="00A05CFF"/>
    <w:rsid w:val="00A13048"/>
    <w:rsid w:val="00A203BC"/>
    <w:rsid w:val="00A30F01"/>
    <w:rsid w:val="00A32942"/>
    <w:rsid w:val="00A42635"/>
    <w:rsid w:val="00A46843"/>
    <w:rsid w:val="00A56B97"/>
    <w:rsid w:val="00A6093D"/>
    <w:rsid w:val="00A767DC"/>
    <w:rsid w:val="00A76A6D"/>
    <w:rsid w:val="00A779C7"/>
    <w:rsid w:val="00A77D8C"/>
    <w:rsid w:val="00A82746"/>
    <w:rsid w:val="00A83253"/>
    <w:rsid w:val="00AA38C2"/>
    <w:rsid w:val="00AA6E84"/>
    <w:rsid w:val="00AC2EB7"/>
    <w:rsid w:val="00AD05A8"/>
    <w:rsid w:val="00AE2626"/>
    <w:rsid w:val="00AE341B"/>
    <w:rsid w:val="00AE67D2"/>
    <w:rsid w:val="00AE6F8F"/>
    <w:rsid w:val="00AF0C28"/>
    <w:rsid w:val="00AF2081"/>
    <w:rsid w:val="00B029FD"/>
    <w:rsid w:val="00B07CA7"/>
    <w:rsid w:val="00B1279A"/>
    <w:rsid w:val="00B20681"/>
    <w:rsid w:val="00B33017"/>
    <w:rsid w:val="00B4194A"/>
    <w:rsid w:val="00B422C7"/>
    <w:rsid w:val="00B5154A"/>
    <w:rsid w:val="00B5222E"/>
    <w:rsid w:val="00B53179"/>
    <w:rsid w:val="00B5403B"/>
    <w:rsid w:val="00B55164"/>
    <w:rsid w:val="00B5530E"/>
    <w:rsid w:val="00B600CD"/>
    <w:rsid w:val="00B61C96"/>
    <w:rsid w:val="00B66F30"/>
    <w:rsid w:val="00B712F9"/>
    <w:rsid w:val="00B73A2A"/>
    <w:rsid w:val="00B75044"/>
    <w:rsid w:val="00B77C38"/>
    <w:rsid w:val="00B94B06"/>
    <w:rsid w:val="00B94C28"/>
    <w:rsid w:val="00BA1A99"/>
    <w:rsid w:val="00BA1C1E"/>
    <w:rsid w:val="00BA342F"/>
    <w:rsid w:val="00BA56C6"/>
    <w:rsid w:val="00BB329E"/>
    <w:rsid w:val="00BB7155"/>
    <w:rsid w:val="00BB736A"/>
    <w:rsid w:val="00BC10BA"/>
    <w:rsid w:val="00BC1C41"/>
    <w:rsid w:val="00BC5AFD"/>
    <w:rsid w:val="00BD4201"/>
    <w:rsid w:val="00BD5566"/>
    <w:rsid w:val="00BD6F28"/>
    <w:rsid w:val="00BE154D"/>
    <w:rsid w:val="00BE5124"/>
    <w:rsid w:val="00BE636C"/>
    <w:rsid w:val="00C04F43"/>
    <w:rsid w:val="00C0609D"/>
    <w:rsid w:val="00C115AB"/>
    <w:rsid w:val="00C133EA"/>
    <w:rsid w:val="00C13EDE"/>
    <w:rsid w:val="00C22BF2"/>
    <w:rsid w:val="00C230EB"/>
    <w:rsid w:val="00C26CCB"/>
    <w:rsid w:val="00C30249"/>
    <w:rsid w:val="00C35E0B"/>
    <w:rsid w:val="00C3714A"/>
    <w:rsid w:val="00C3723B"/>
    <w:rsid w:val="00C42466"/>
    <w:rsid w:val="00C574EB"/>
    <w:rsid w:val="00C606C9"/>
    <w:rsid w:val="00C710C2"/>
    <w:rsid w:val="00C711F4"/>
    <w:rsid w:val="00C720E5"/>
    <w:rsid w:val="00C80288"/>
    <w:rsid w:val="00C84003"/>
    <w:rsid w:val="00C90650"/>
    <w:rsid w:val="00C9605D"/>
    <w:rsid w:val="00C97D78"/>
    <w:rsid w:val="00CA2F90"/>
    <w:rsid w:val="00CA31F9"/>
    <w:rsid w:val="00CA4FE1"/>
    <w:rsid w:val="00CA5A47"/>
    <w:rsid w:val="00CA793E"/>
    <w:rsid w:val="00CC2AAE"/>
    <w:rsid w:val="00CC5080"/>
    <w:rsid w:val="00CC5A42"/>
    <w:rsid w:val="00CD0EAB"/>
    <w:rsid w:val="00CD2DDB"/>
    <w:rsid w:val="00CD5070"/>
    <w:rsid w:val="00CE5E02"/>
    <w:rsid w:val="00CE6A3C"/>
    <w:rsid w:val="00CF34DB"/>
    <w:rsid w:val="00CF558F"/>
    <w:rsid w:val="00D0014A"/>
    <w:rsid w:val="00D010C0"/>
    <w:rsid w:val="00D073E2"/>
    <w:rsid w:val="00D16036"/>
    <w:rsid w:val="00D446EC"/>
    <w:rsid w:val="00D51BF0"/>
    <w:rsid w:val="00D520A2"/>
    <w:rsid w:val="00D53E6C"/>
    <w:rsid w:val="00D55942"/>
    <w:rsid w:val="00D62008"/>
    <w:rsid w:val="00D65690"/>
    <w:rsid w:val="00D807BF"/>
    <w:rsid w:val="00D82FCC"/>
    <w:rsid w:val="00D84204"/>
    <w:rsid w:val="00D87DE4"/>
    <w:rsid w:val="00D97A84"/>
    <w:rsid w:val="00DA0D15"/>
    <w:rsid w:val="00DA17FC"/>
    <w:rsid w:val="00DA3823"/>
    <w:rsid w:val="00DA4E34"/>
    <w:rsid w:val="00DA7887"/>
    <w:rsid w:val="00DB2C26"/>
    <w:rsid w:val="00DB326E"/>
    <w:rsid w:val="00DB617F"/>
    <w:rsid w:val="00DB6AF8"/>
    <w:rsid w:val="00DB7644"/>
    <w:rsid w:val="00DD0051"/>
    <w:rsid w:val="00DD02F4"/>
    <w:rsid w:val="00DD34C7"/>
    <w:rsid w:val="00DE47E6"/>
    <w:rsid w:val="00DE4D63"/>
    <w:rsid w:val="00DE6B43"/>
    <w:rsid w:val="00DF5004"/>
    <w:rsid w:val="00DF7DF6"/>
    <w:rsid w:val="00E05466"/>
    <w:rsid w:val="00E11923"/>
    <w:rsid w:val="00E2483A"/>
    <w:rsid w:val="00E262D4"/>
    <w:rsid w:val="00E36250"/>
    <w:rsid w:val="00E42C9E"/>
    <w:rsid w:val="00E54511"/>
    <w:rsid w:val="00E55566"/>
    <w:rsid w:val="00E56F33"/>
    <w:rsid w:val="00E61914"/>
    <w:rsid w:val="00E61DAC"/>
    <w:rsid w:val="00E72B80"/>
    <w:rsid w:val="00E73834"/>
    <w:rsid w:val="00E75FE3"/>
    <w:rsid w:val="00E86C4C"/>
    <w:rsid w:val="00E907A3"/>
    <w:rsid w:val="00E9337C"/>
    <w:rsid w:val="00EA0801"/>
    <w:rsid w:val="00EA5AE0"/>
    <w:rsid w:val="00EB7AB1"/>
    <w:rsid w:val="00ED07E6"/>
    <w:rsid w:val="00ED0D6A"/>
    <w:rsid w:val="00ED25F3"/>
    <w:rsid w:val="00EE7CD8"/>
    <w:rsid w:val="00EF101A"/>
    <w:rsid w:val="00EF337C"/>
    <w:rsid w:val="00EF48CC"/>
    <w:rsid w:val="00F00801"/>
    <w:rsid w:val="00F0428E"/>
    <w:rsid w:val="00F04379"/>
    <w:rsid w:val="00F04AE2"/>
    <w:rsid w:val="00F07742"/>
    <w:rsid w:val="00F1147D"/>
    <w:rsid w:val="00F419CF"/>
    <w:rsid w:val="00F711F1"/>
    <w:rsid w:val="00F726B1"/>
    <w:rsid w:val="00F72AD2"/>
    <w:rsid w:val="00F73032"/>
    <w:rsid w:val="00F848FC"/>
    <w:rsid w:val="00F86363"/>
    <w:rsid w:val="00F9282A"/>
    <w:rsid w:val="00F9389F"/>
    <w:rsid w:val="00F96BAD"/>
    <w:rsid w:val="00FA0790"/>
    <w:rsid w:val="00FA139D"/>
    <w:rsid w:val="00FB060C"/>
    <w:rsid w:val="00FB0E84"/>
    <w:rsid w:val="00FB1321"/>
    <w:rsid w:val="00FC4678"/>
    <w:rsid w:val="00FC5FF9"/>
    <w:rsid w:val="00FD01C2"/>
    <w:rsid w:val="00FD4B8C"/>
    <w:rsid w:val="00FE595C"/>
    <w:rsid w:val="00FE607E"/>
    <w:rsid w:val="00FF0CE3"/>
    <w:rsid w:val="00FF1B82"/>
    <w:rsid w:val="00FF1F6B"/>
    <w:rsid w:val="00FF3095"/>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F9E93F"/>
  <w15:chartTrackingRefBased/>
  <w15:docId w15:val="{F9CD566A-8242-4735-9E0B-B4F43B7EB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Samp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EF101A"/>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ISOMB">
    <w:name w:val="ISO_MB"/>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paragraph" w:customStyle="1" w:styleId="ISOClause">
    <w:name w:val="ISO_Clause"/>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paragraph" w:customStyle="1" w:styleId="ISOParagraph">
    <w:name w:val="ISO_Paragraph"/>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paragraph" w:customStyle="1" w:styleId="ISOCommType">
    <w:name w:val="ISO_Comm_Type"/>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paragraph" w:customStyle="1" w:styleId="ISOSecretObservations">
    <w:name w:val="ISO_Secret_Observations"/>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character" w:styleId="CommentReference">
    <w:name w:val="annotation reference"/>
    <w:uiPriority w:val="99"/>
    <w:rsid w:val="00CC5080"/>
    <w:rPr>
      <w:rFonts w:cs="Times New Roman"/>
      <w:sz w:val="16"/>
      <w:szCs w:val="16"/>
    </w:rPr>
  </w:style>
  <w:style w:type="paragraph" w:styleId="CommentText">
    <w:name w:val="annotation text"/>
    <w:basedOn w:val="Normal"/>
    <w:link w:val="CommentTextChar"/>
    <w:uiPriority w:val="99"/>
    <w:rsid w:val="00CC5080"/>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CommentTextChar">
    <w:name w:val="Comment Text Char"/>
    <w:basedOn w:val="DefaultParagraphFont"/>
    <w:link w:val="CommentText"/>
    <w:uiPriority w:val="99"/>
    <w:rsid w:val="00CC5080"/>
    <w:rPr>
      <w:rFonts w:eastAsia="Malgun Gothic"/>
      <w:lang w:val="en-GB" w:eastAsia="x-none"/>
    </w:rPr>
  </w:style>
  <w:style w:type="paragraph" w:styleId="ListParagraph">
    <w:name w:val="List Paragraph"/>
    <w:basedOn w:val="Normal"/>
    <w:uiPriority w:val="34"/>
    <w:qFormat/>
    <w:rsid w:val="003A0201"/>
    <w:pPr>
      <w:ind w:left="720"/>
      <w:contextualSpacing/>
    </w:pPr>
  </w:style>
  <w:style w:type="character" w:customStyle="1" w:styleId="FooterChar">
    <w:name w:val="Footer Char"/>
    <w:link w:val="Footer"/>
    <w:rsid w:val="00D84204"/>
    <w:rPr>
      <w:sz w:val="22"/>
      <w:lang w:eastAsia="en-US"/>
    </w:rPr>
  </w:style>
  <w:style w:type="paragraph" w:customStyle="1" w:styleId="tableheading">
    <w:name w:val="table heading"/>
    <w:basedOn w:val="Normal"/>
    <w:rsid w:val="002B5469"/>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syntax">
    <w:name w:val="table syntax"/>
    <w:basedOn w:val="Normal"/>
    <w:link w:val="tablesyntaxChar"/>
    <w:rsid w:val="002B546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2B5469"/>
    <w:rPr>
      <w:rFonts w:ascii="Times" w:eastAsia="Malgun Gothic" w:hAnsi="Times"/>
      <w:lang w:val="en-GB" w:eastAsia="en-US"/>
    </w:rPr>
  </w:style>
  <w:style w:type="paragraph" w:styleId="CommentSubject">
    <w:name w:val="annotation subject"/>
    <w:basedOn w:val="CommentText"/>
    <w:next w:val="CommentText"/>
    <w:link w:val="CommentSubjectChar"/>
    <w:rsid w:val="009B3323"/>
    <w:pPr>
      <w:tabs>
        <w:tab w:val="clear" w:pos="794"/>
        <w:tab w:val="clear" w:pos="1191"/>
        <w:tab w:val="clear" w:pos="1588"/>
        <w:tab w:val="clear" w:pos="1985"/>
        <w:tab w:val="left" w:pos="360"/>
        <w:tab w:val="left" w:pos="720"/>
        <w:tab w:val="left" w:pos="1080"/>
        <w:tab w:val="left" w:pos="1440"/>
      </w:tabs>
      <w:jc w:val="left"/>
    </w:pPr>
    <w:rPr>
      <w:rFonts w:eastAsia="Times New Roman"/>
      <w:b/>
      <w:bCs/>
      <w:lang w:val="en-US" w:eastAsia="en-US"/>
    </w:rPr>
  </w:style>
  <w:style w:type="character" w:customStyle="1" w:styleId="CommentSubjectChar">
    <w:name w:val="Comment Subject Char"/>
    <w:basedOn w:val="CommentTextChar"/>
    <w:link w:val="CommentSubject"/>
    <w:rsid w:val="009B3323"/>
    <w:rPr>
      <w:rFonts w:eastAsia="Malgun Gothic"/>
      <w:b/>
      <w:bCs/>
      <w:lang w:val="en-GB" w:eastAsia="en-US"/>
    </w:rPr>
  </w:style>
  <w:style w:type="paragraph" w:styleId="Revision">
    <w:name w:val="Revision"/>
    <w:hidden/>
    <w:uiPriority w:val="99"/>
    <w:semiHidden/>
    <w:rsid w:val="0023008C"/>
    <w:rPr>
      <w:sz w:val="22"/>
      <w:lang w:eastAsia="en-US"/>
    </w:rPr>
  </w:style>
  <w:style w:type="paragraph" w:customStyle="1" w:styleId="TableTitle">
    <w:name w:val="Table_Title"/>
    <w:basedOn w:val="Normal"/>
    <w:next w:val="Blanc"/>
    <w:rsid w:val="0023008C"/>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paragraph" w:customStyle="1" w:styleId="Blanc">
    <w:name w:val="Blanc"/>
    <w:basedOn w:val="TableTitle"/>
    <w:next w:val="Normal"/>
    <w:rsid w:val="0023008C"/>
    <w:pPr>
      <w:tabs>
        <w:tab w:val="clear" w:pos="794"/>
        <w:tab w:val="clear" w:pos="1191"/>
        <w:tab w:val="clear" w:pos="1588"/>
        <w:tab w:val="clear" w:pos="1985"/>
      </w:tabs>
      <w:spacing w:before="0" w:after="57" w:line="12" w:lineRule="exact"/>
    </w:pPr>
    <w:rPr>
      <w:b w:val="0"/>
      <w:bCs w:val="0"/>
      <w:sz w:val="8"/>
      <w:szCs w:val="8"/>
      <w:lang w:val="en-US"/>
    </w:rPr>
  </w:style>
  <w:style w:type="table" w:styleId="TableGrid">
    <w:name w:val="Table Grid"/>
    <w:basedOn w:val="TableNormal"/>
    <w:rsid w:val="00EA080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nnex3">
    <w:name w:val="Annex 3"/>
    <w:basedOn w:val="Normal"/>
    <w:next w:val="Normal"/>
    <w:link w:val="Annex3Char2"/>
    <w:qFormat/>
    <w:rsid w:val="001B1A94"/>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CA"/>
    </w:rPr>
  </w:style>
  <w:style w:type="character" w:customStyle="1" w:styleId="Annex3Char2">
    <w:name w:val="Annex 3 Char2"/>
    <w:link w:val="Annex3"/>
    <w:locked/>
    <w:rsid w:val="001B1A94"/>
    <w:rPr>
      <w:rFonts w:eastAsia="Malgun Gothic"/>
      <w:b/>
      <w:bCs/>
      <w:lang w:val="en-CA" w:eastAsia="en-US"/>
    </w:rPr>
  </w:style>
  <w:style w:type="paragraph" w:styleId="Caption">
    <w:name w:val="caption"/>
    <w:basedOn w:val="Normal"/>
    <w:next w:val="Normal"/>
    <w:link w:val="CaptionChar"/>
    <w:qFormat/>
    <w:rsid w:val="009A0AAE"/>
    <w:pPr>
      <w:keepNext/>
      <w:tabs>
        <w:tab w:val="clear" w:pos="360"/>
        <w:tab w:val="clear" w:pos="720"/>
        <w:tab w:val="clear" w:pos="1080"/>
        <w:tab w:val="clear" w:pos="1440"/>
      </w:tabs>
      <w:spacing w:before="240" w:after="113"/>
      <w:jc w:val="center"/>
    </w:pPr>
    <w:rPr>
      <w:rFonts w:eastAsia="Malgun Gothic"/>
      <w:b/>
      <w:bCs/>
      <w:sz w:val="20"/>
    </w:rPr>
  </w:style>
  <w:style w:type="character" w:customStyle="1" w:styleId="CaptionChar">
    <w:name w:val="Caption Char"/>
    <w:link w:val="Caption"/>
    <w:locked/>
    <w:rsid w:val="009A0AAE"/>
    <w:rPr>
      <w:rFonts w:eastAsia="Malgun Gothic"/>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9861358">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881428511">
      <w:bodyDiv w:val="1"/>
      <w:marLeft w:val="0"/>
      <w:marRight w:val="0"/>
      <w:marTop w:val="0"/>
      <w:marBottom w:val="0"/>
      <w:divBdr>
        <w:top w:val="none" w:sz="0" w:space="0" w:color="auto"/>
        <w:left w:val="none" w:sz="0" w:space="0" w:color="auto"/>
        <w:bottom w:val="none" w:sz="0" w:space="0" w:color="auto"/>
        <w:right w:val="none" w:sz="0" w:space="0" w:color="auto"/>
      </w:divBdr>
    </w:div>
    <w:div w:id="2083678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ieeexplore.ieee.org/stamp/stamp.jsp?arnumber=6316136" TargetMode="External"/><Relationship Id="rId12" Type="http://schemas.openxmlformats.org/officeDocument/2006/relationships/footer" Target="footer1.xml"/><Relationship Id="rId13" Type="http://schemas.openxmlformats.org/officeDocument/2006/relationships/fontTable" Target="fontTable.xml"/><Relationship Id="rId14" Type="http://schemas.microsoft.com/office/2011/relationships/people" Target="peop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hyperlink" Target="https://www.itu.int/rec/T-REC-H.265" TargetMode="External"/><Relationship Id="rId10" Type="http://schemas.openxmlformats.org/officeDocument/2006/relationships/hyperlink" Target="https://www.iso.org/standard/66067.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8</Pages>
  <Words>2084</Words>
  <Characters>11882</Characters>
  <Application>Microsoft Macintosh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13939</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Alexis Tourapis</cp:lastModifiedBy>
  <cp:revision>5</cp:revision>
  <cp:lastPrinted>2017-03-17T21:00:00Z</cp:lastPrinted>
  <dcterms:created xsi:type="dcterms:W3CDTF">2017-07-10T06:21:00Z</dcterms:created>
  <dcterms:modified xsi:type="dcterms:W3CDTF">2017-07-10T06:43:00Z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-531473426</vt:i4>
  </property>
  <property fmtid="{D5CDD505-2E9C-101B-9397-08002B2CF9AE}" pid="3" name="_NewReviewCycle">
    <vt:lpwstr/>
  </property>
  <property fmtid="{D5CDD505-2E9C-101B-9397-08002B2CF9AE}" pid="4" name="_EmailSubject">
    <vt:lpwstr>A few topics for Torino MPEG and JCT-VC meetings</vt:lpwstr>
  </property>
  <property fmtid="{D5CDD505-2E9C-101B-9397-08002B2CF9AE}" pid="5" name="_AuthorEmail">
    <vt:lpwstr>yekuiw@qti.qualcomm.com</vt:lpwstr>
  </property>
  <property fmtid="{D5CDD505-2E9C-101B-9397-08002B2CF9AE}" pid="6" name="_AuthorEmailDisplayName">
    <vt:lpwstr>Ye-Kui Wang</vt:lpwstr>
  </property>
  <property fmtid="{D5CDD505-2E9C-101B-9397-08002B2CF9AE}" pid="7" name="_PreviousAdHocReviewCycleID">
    <vt:i4>-2029332325</vt:i4>
  </property>
</Properties>
</file>