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4255D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5741C3" w:rsidRPr="005B217D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741C3" w:rsidRPr="005B217D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600CD" w:rsidP="0097547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</w:t>
            </w:r>
            <w:r w:rsidR="00975472">
              <w:t>7</w:t>
            </w:r>
            <w:r w:rsidR="00BD5566">
              <w:t>th</w:t>
            </w:r>
            <w:r w:rsidR="00A767DC" w:rsidRPr="00B648F1">
              <w:t xml:space="preserve"> Meeting: </w:t>
            </w:r>
            <w:r w:rsidR="00975472">
              <w:rPr>
                <w:lang w:val="en-CA"/>
              </w:rPr>
              <w:t>Hobart,</w:t>
            </w:r>
            <w:r w:rsidR="00975472" w:rsidRPr="00B648F1">
              <w:rPr>
                <w:lang w:val="en-CA"/>
              </w:rPr>
              <w:t xml:space="preserve"> </w:t>
            </w:r>
            <w:r w:rsidR="00975472">
              <w:rPr>
                <w:lang w:val="en-CA"/>
              </w:rPr>
              <w:t>AU, 31 March – 7</w:t>
            </w:r>
            <w:r w:rsidR="00975472" w:rsidRPr="00B648F1">
              <w:rPr>
                <w:lang w:val="en-CA"/>
              </w:rPr>
              <w:t xml:space="preserve"> </w:t>
            </w:r>
            <w:r w:rsidR="00975472">
              <w:rPr>
                <w:lang w:val="en-CA"/>
              </w:rPr>
              <w:t>April</w:t>
            </w:r>
            <w:r w:rsidR="00975472" w:rsidRPr="00B648F1">
              <w:rPr>
                <w:lang w:val="en-CA"/>
              </w:rPr>
              <w:t xml:space="preserve"> 201</w:t>
            </w:r>
            <w:r w:rsidR="00975472">
              <w:rPr>
                <w:lang w:val="en-CA"/>
              </w:rPr>
              <w:t>7</w:t>
            </w:r>
          </w:p>
        </w:tc>
        <w:tc>
          <w:tcPr>
            <w:tcW w:w="3168" w:type="dxa"/>
          </w:tcPr>
          <w:p w:rsidR="008A4B4C" w:rsidRPr="005B217D" w:rsidRDefault="00E61DAC" w:rsidP="003A0201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975472">
              <w:rPr>
                <w:lang w:val="en-CA"/>
              </w:rPr>
              <w:t>AA</w:t>
            </w:r>
            <w:r w:rsidR="003A0201">
              <w:rPr>
                <w:lang w:val="en-CA"/>
              </w:rPr>
              <w:t>00</w:t>
            </w:r>
            <w:r w:rsidR="00215AC0">
              <w:rPr>
                <w:rFonts w:hint="eastAsia"/>
                <w:lang w:val="en-CA" w:eastAsia="ja-JP"/>
              </w:rPr>
              <w:t>43</w:t>
            </w:r>
            <w:ins w:id="0" w:author="Tomohiro Ikai" w:date="2017-04-04T09:04:00Z">
              <w:r w:rsidR="007F7AB5">
                <w:rPr>
                  <w:lang w:val="en-CA" w:eastAsia="ja-JP"/>
                </w:rPr>
                <w:t>_r1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0C3C9E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0C3C9E" w:rsidP="00A42635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 w:eastAsia="ja-JP"/>
              </w:rPr>
              <w:t>Unified a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daptive </w:t>
            </w:r>
            <w:r>
              <w:rPr>
                <w:b/>
                <w:szCs w:val="22"/>
                <w:lang w:val="en-CA" w:eastAsia="ja-JP"/>
              </w:rPr>
              <w:t>s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earch </w:t>
            </w:r>
            <w:r>
              <w:rPr>
                <w:b/>
                <w:szCs w:val="22"/>
                <w:lang w:val="en-CA" w:eastAsia="ja-JP"/>
              </w:rPr>
              <w:t>r</w:t>
            </w:r>
            <w:r w:rsidRPr="006C04DA">
              <w:rPr>
                <w:rFonts w:hint="eastAsia"/>
                <w:b/>
                <w:szCs w:val="22"/>
                <w:lang w:val="en-CA" w:eastAsia="ja-JP"/>
              </w:rPr>
              <w:t>ange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 w:rsidR="006D6BD6">
              <w:rPr>
                <w:rFonts w:hint="eastAsia"/>
                <w:b/>
                <w:szCs w:val="22"/>
                <w:lang w:val="en-CA" w:eastAsia="ja-JP"/>
              </w:rPr>
              <w:t>setting i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n </w:t>
            </w:r>
            <w:r>
              <w:rPr>
                <w:b/>
                <w:szCs w:val="22"/>
                <w:lang w:val="en-CA" w:eastAsia="ja-JP"/>
              </w:rPr>
              <w:t>HM and JEM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F0428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F0428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8A3FCC" w:rsidRDefault="008A3FCC" w:rsidP="008A3FCC">
            <w:pPr>
              <w:spacing w:before="60" w:after="60"/>
              <w:rPr>
                <w:szCs w:val="22"/>
                <w:lang w:val="en-CA"/>
              </w:rPr>
            </w:pPr>
            <w:r w:rsidRPr="006C04DA">
              <w:rPr>
                <w:szCs w:val="22"/>
                <w:lang w:val="en-CA"/>
              </w:rPr>
              <w:t xml:space="preserve">Tomohiro Ikai </w:t>
            </w:r>
          </w:p>
          <w:p w:rsidR="008A3FCC" w:rsidRDefault="008A3FCC" w:rsidP="008A3FCC">
            <w:pPr>
              <w:spacing w:before="60" w:after="60"/>
              <w:rPr>
                <w:szCs w:val="22"/>
                <w:lang w:val="en-CA"/>
              </w:rPr>
            </w:pPr>
            <w:r w:rsidRPr="006C04DA">
              <w:rPr>
                <w:szCs w:val="22"/>
                <w:lang w:val="en-CA"/>
              </w:rPr>
              <w:t>Yukinobu Yasugi</w:t>
            </w:r>
          </w:p>
          <w:p w:rsidR="008A3FCC" w:rsidRPr="006C04DA" w:rsidRDefault="008A3FCC" w:rsidP="008A3FCC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>1</w:t>
            </w:r>
            <w:r>
              <w:rPr>
                <w:szCs w:val="22"/>
                <w:lang w:val="en-CA" w:eastAsia="ja-JP"/>
              </w:rPr>
              <w:t>-9-2, Nakase, Mihama-ku, Chiba, Japan</w:t>
            </w:r>
          </w:p>
          <w:p w:rsidR="00E61DAC" w:rsidRPr="005B217D" w:rsidRDefault="00E61DAC" w:rsidP="008A3FCC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8A3FCC" w:rsidRPr="006C04DA" w:rsidRDefault="00E61DAC" w:rsidP="008A3FCC">
            <w:pPr>
              <w:spacing w:before="60" w:after="60"/>
              <w:rPr>
                <w:szCs w:val="22"/>
                <w:lang w:val="en-CA" w:eastAsia="ja-JP"/>
              </w:rPr>
            </w:pPr>
            <w:r w:rsidRPr="005B217D">
              <w:rPr>
                <w:szCs w:val="22"/>
                <w:lang w:val="en-CA"/>
              </w:rPr>
              <w:br/>
            </w:r>
            <w:r w:rsidR="008A3FCC" w:rsidRPr="006C04DA">
              <w:rPr>
                <w:szCs w:val="22"/>
                <w:lang w:val="en-CA" w:eastAsia="ja-JP"/>
              </w:rPr>
              <w:t>+81-43-299-8526</w:t>
            </w:r>
          </w:p>
          <w:p w:rsidR="008A3FCC" w:rsidRPr="006C04DA" w:rsidRDefault="008A3FCC" w:rsidP="008A3FCC">
            <w:pPr>
              <w:spacing w:before="60" w:after="60"/>
              <w:rPr>
                <w:szCs w:val="22"/>
                <w:lang w:val="en-CA" w:eastAsia="ja-JP"/>
              </w:rPr>
            </w:pPr>
            <w:r w:rsidRPr="006C04DA">
              <w:rPr>
                <w:szCs w:val="22"/>
                <w:lang w:val="en-CA" w:eastAsia="ja-JP"/>
              </w:rPr>
              <w:t>ikai.tomohiro@sharp.co.jp yasugi.yukinobu@sharp.co.jp</w:t>
            </w:r>
          </w:p>
          <w:p w:rsidR="00F0428E" w:rsidRPr="00F0428E" w:rsidRDefault="00F0428E" w:rsidP="008A3FCC">
            <w:pPr>
              <w:spacing w:before="60" w:after="60"/>
              <w:rPr>
                <w:szCs w:val="22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CF314D" w:rsidP="00CF314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364A27" w:rsidRPr="004C13B8" w:rsidRDefault="00364A27" w:rsidP="00F0428E">
      <w:pPr>
        <w:jc w:val="both"/>
        <w:rPr>
          <w:szCs w:val="22"/>
          <w:lang w:val="en-CA" w:eastAsia="ja-JP"/>
        </w:rPr>
      </w:pPr>
      <w:r w:rsidRPr="004C13B8">
        <w:rPr>
          <w:szCs w:val="22"/>
          <w:lang w:val="en-CA" w:eastAsia="ja-JP"/>
        </w:rPr>
        <w:t xml:space="preserve">In HM CTC, the adaptive search range with 64 and 256 in </w:t>
      </w:r>
      <w:r w:rsidR="005E1992" w:rsidRPr="004C13B8">
        <w:rPr>
          <w:szCs w:val="22"/>
          <w:lang w:val="en-CA" w:eastAsia="ja-JP"/>
        </w:rPr>
        <w:t>minimum</w:t>
      </w:r>
      <w:r w:rsidRPr="004C13B8">
        <w:rPr>
          <w:szCs w:val="22"/>
          <w:lang w:val="en-CA" w:eastAsia="ja-JP"/>
        </w:rPr>
        <w:t xml:space="preserve"> search range and maximum search range respectively. In JEM CTC, constant search range with 256 </w:t>
      </w:r>
      <w:r w:rsidR="00341C09">
        <w:rPr>
          <w:szCs w:val="22"/>
          <w:lang w:val="en-CA" w:eastAsia="ja-JP"/>
        </w:rPr>
        <w:t>and 25</w:t>
      </w:r>
      <w:r w:rsidR="0099359C">
        <w:rPr>
          <w:szCs w:val="22"/>
          <w:lang w:val="en-CA" w:eastAsia="ja-JP"/>
        </w:rPr>
        <w:t>ea</w:t>
      </w:r>
      <w:r w:rsidR="00341C09">
        <w:rPr>
          <w:szCs w:val="22"/>
          <w:lang w:val="en-CA" w:eastAsia="ja-JP"/>
        </w:rPr>
        <w:t xml:space="preserve">6 </w:t>
      </w:r>
      <w:r w:rsidRPr="004C13B8">
        <w:rPr>
          <w:szCs w:val="22"/>
          <w:lang w:val="en-CA" w:eastAsia="ja-JP"/>
        </w:rPr>
        <w:t xml:space="preserve">is used. This proposal is related to JVET-F0044, which proposes adaptive search range usage in JEM. </w:t>
      </w:r>
      <w:r w:rsidR="00A34B6A">
        <w:rPr>
          <w:szCs w:val="22"/>
          <w:lang w:val="en-CA" w:eastAsia="ja-JP"/>
        </w:rPr>
        <w:t xml:space="preserve">In this </w:t>
      </w:r>
      <w:r w:rsidR="005E1992">
        <w:rPr>
          <w:szCs w:val="22"/>
          <w:lang w:val="en-CA" w:eastAsia="ja-JP"/>
        </w:rPr>
        <w:t>contribution</w:t>
      </w:r>
      <w:r w:rsidR="00A34B6A">
        <w:rPr>
          <w:szCs w:val="22"/>
          <w:lang w:val="en-CA" w:eastAsia="ja-JP"/>
        </w:rPr>
        <w:t>, i</w:t>
      </w:r>
      <w:r w:rsidRPr="004C13B8">
        <w:rPr>
          <w:szCs w:val="22"/>
          <w:lang w:val="en-CA" w:eastAsia="ja-JP"/>
        </w:rPr>
        <w:t xml:space="preserve">t </w:t>
      </w:r>
      <w:r w:rsidR="00A34B6A">
        <w:rPr>
          <w:szCs w:val="22"/>
          <w:lang w:val="en-CA" w:eastAsia="ja-JP"/>
        </w:rPr>
        <w:t xml:space="preserve">is </w:t>
      </w:r>
      <w:r w:rsidRPr="004C13B8">
        <w:rPr>
          <w:szCs w:val="22"/>
          <w:lang w:val="en-CA" w:eastAsia="ja-JP"/>
        </w:rPr>
        <w:t>sugges</w:t>
      </w:r>
      <w:r w:rsidR="00A34B6A">
        <w:rPr>
          <w:szCs w:val="22"/>
          <w:lang w:val="en-CA" w:eastAsia="ja-JP"/>
        </w:rPr>
        <w:t>ted</w:t>
      </w:r>
      <w:r w:rsidRPr="004C13B8">
        <w:rPr>
          <w:szCs w:val="22"/>
          <w:lang w:val="en-CA" w:eastAsia="ja-JP"/>
        </w:rPr>
        <w:t xml:space="preserve"> to consider the possibility </w:t>
      </w:r>
      <w:r w:rsidR="00664D74">
        <w:rPr>
          <w:szCs w:val="22"/>
          <w:lang w:val="en-CA" w:eastAsia="ja-JP"/>
        </w:rPr>
        <w:t xml:space="preserve">of </w:t>
      </w:r>
      <w:r w:rsidR="00664D74" w:rsidRPr="004C13B8">
        <w:rPr>
          <w:szCs w:val="22"/>
          <w:lang w:val="en-CA" w:eastAsia="ja-JP"/>
        </w:rPr>
        <w:t xml:space="preserve">the </w:t>
      </w:r>
      <w:r w:rsidR="00664D74">
        <w:rPr>
          <w:szCs w:val="22"/>
          <w:lang w:val="en-CA" w:eastAsia="ja-JP"/>
        </w:rPr>
        <w:t>unified (same)</w:t>
      </w:r>
      <w:r w:rsidR="00664D74" w:rsidRPr="004C13B8">
        <w:rPr>
          <w:szCs w:val="22"/>
          <w:lang w:val="en-CA" w:eastAsia="ja-JP"/>
        </w:rPr>
        <w:t xml:space="preserve"> adaptive search range </w:t>
      </w:r>
      <w:r w:rsidR="00664D74">
        <w:rPr>
          <w:szCs w:val="22"/>
          <w:lang w:val="en-CA" w:eastAsia="ja-JP"/>
        </w:rPr>
        <w:t xml:space="preserve">in </w:t>
      </w:r>
      <w:r w:rsidRPr="004C13B8">
        <w:rPr>
          <w:szCs w:val="22"/>
          <w:lang w:val="en-CA" w:eastAsia="ja-JP"/>
        </w:rPr>
        <w:t>both HM and JEM</w:t>
      </w:r>
      <w:r w:rsidR="00664D74">
        <w:rPr>
          <w:szCs w:val="22"/>
          <w:lang w:val="en-CA" w:eastAsia="ja-JP"/>
        </w:rPr>
        <w:t xml:space="preserve">, </w:t>
      </w:r>
      <w:r w:rsidRPr="004C13B8">
        <w:rPr>
          <w:szCs w:val="22"/>
          <w:lang w:val="en-CA" w:eastAsia="ja-JP"/>
        </w:rPr>
        <w:t xml:space="preserve">pending the </w:t>
      </w:r>
      <w:r w:rsidR="005E1992" w:rsidRPr="004C13B8">
        <w:rPr>
          <w:szCs w:val="22"/>
          <w:lang w:val="en-CA" w:eastAsia="ja-JP"/>
        </w:rPr>
        <w:t>decision</w:t>
      </w:r>
      <w:r w:rsidRPr="004C13B8">
        <w:rPr>
          <w:szCs w:val="22"/>
          <w:lang w:val="en-CA" w:eastAsia="ja-JP"/>
        </w:rPr>
        <w:t xml:space="preserve"> of JVET, which will revisits JVET-F0044 in terms of JEM and HM results</w:t>
      </w:r>
      <w:r w:rsidR="0038474A">
        <w:rPr>
          <w:szCs w:val="22"/>
          <w:lang w:val="en-CA" w:eastAsia="ja-JP"/>
        </w:rPr>
        <w:t>. The suggested range is 96</w:t>
      </w:r>
      <w:r w:rsidR="002E5FAE">
        <w:rPr>
          <w:szCs w:val="22"/>
          <w:lang w:val="en-CA" w:eastAsia="ja-JP"/>
        </w:rPr>
        <w:t>_</w:t>
      </w:r>
      <w:r w:rsidR="0038474A">
        <w:rPr>
          <w:szCs w:val="22"/>
          <w:lang w:val="en-CA" w:eastAsia="ja-JP"/>
        </w:rPr>
        <w:t>384</w:t>
      </w:r>
      <w:r w:rsidR="002E5FAE">
        <w:rPr>
          <w:szCs w:val="22"/>
          <w:lang w:val="en-CA" w:eastAsia="ja-JP"/>
        </w:rPr>
        <w:t xml:space="preserve"> (min_max range)</w:t>
      </w:r>
      <w:r w:rsidR="0038474A">
        <w:rPr>
          <w:szCs w:val="22"/>
          <w:lang w:val="en-CA" w:eastAsia="ja-JP"/>
        </w:rPr>
        <w:t>.</w:t>
      </w:r>
    </w:p>
    <w:p w:rsidR="00F426AD" w:rsidRPr="004C13B8" w:rsidRDefault="00F426AD" w:rsidP="00F426AD">
      <w:pPr>
        <w:rPr>
          <w:szCs w:val="22"/>
          <w:lang w:val="en-CA" w:eastAsia="ja-JP"/>
        </w:rPr>
      </w:pPr>
      <w:r w:rsidRPr="004C13B8">
        <w:rPr>
          <w:szCs w:val="22"/>
          <w:lang w:val="en-CA" w:eastAsia="ja-JP"/>
        </w:rPr>
        <w:t>In HM</w:t>
      </w:r>
      <w:r w:rsidR="00941956">
        <w:rPr>
          <w:szCs w:val="22"/>
          <w:lang w:val="en-CA" w:eastAsia="ja-JP"/>
        </w:rPr>
        <w:t xml:space="preserve"> 16.15</w:t>
      </w:r>
      <w:r w:rsidRPr="004C13B8">
        <w:rPr>
          <w:szCs w:val="22"/>
          <w:lang w:val="en-CA" w:eastAsia="ja-JP"/>
        </w:rPr>
        <w:t xml:space="preserve">, the suggested range </w:t>
      </w:r>
      <w:r w:rsidR="0035566B">
        <w:rPr>
          <w:szCs w:val="22"/>
          <w:lang w:val="en-CA" w:eastAsia="ja-JP"/>
        </w:rPr>
        <w:t xml:space="preserve">of 96_384 </w:t>
      </w:r>
      <w:r w:rsidRPr="004C13B8">
        <w:rPr>
          <w:szCs w:val="22"/>
          <w:lang w:val="en-CA" w:eastAsia="ja-JP"/>
        </w:rPr>
        <w:t>shows 0.</w:t>
      </w:r>
      <w:del w:id="1" w:author="Tomohiro Ikai" w:date="2017-04-04T09:05:00Z">
        <w:r w:rsidRPr="004C13B8" w:rsidDel="0041534C">
          <w:rPr>
            <w:szCs w:val="22"/>
            <w:lang w:val="en-CA" w:eastAsia="ja-JP"/>
          </w:rPr>
          <w:delText>1</w:delText>
        </w:r>
      </w:del>
      <w:r w:rsidRPr="004C13B8">
        <w:rPr>
          <w:szCs w:val="22"/>
          <w:lang w:val="en-CA" w:eastAsia="ja-JP"/>
        </w:rPr>
        <w:t>0</w:t>
      </w:r>
      <w:ins w:id="2" w:author="Tomohiro Ikai" w:date="2017-04-04T09:05:00Z">
        <w:r w:rsidR="0041534C">
          <w:rPr>
            <w:szCs w:val="22"/>
            <w:lang w:val="en-CA" w:eastAsia="ja-JP"/>
          </w:rPr>
          <w:t>6</w:t>
        </w:r>
      </w:ins>
      <w:r w:rsidRPr="004C13B8">
        <w:rPr>
          <w:szCs w:val="22"/>
          <w:lang w:val="en-CA" w:eastAsia="ja-JP"/>
        </w:rPr>
        <w:t xml:space="preserve"> % bdrate gain with 6 % encoding time </w:t>
      </w:r>
      <w:r w:rsidR="0060651B">
        <w:rPr>
          <w:szCs w:val="22"/>
          <w:lang w:val="en-CA" w:eastAsia="ja-JP"/>
        </w:rPr>
        <w:t>increase</w:t>
      </w:r>
      <w:r w:rsidRPr="004C13B8">
        <w:rPr>
          <w:szCs w:val="22"/>
          <w:lang w:val="en-CA" w:eastAsia="ja-JP"/>
        </w:rPr>
        <w:t xml:space="preserve"> (anchor is 64_256 range)</w:t>
      </w:r>
      <w:r w:rsidR="00D402B4">
        <w:rPr>
          <w:szCs w:val="22"/>
          <w:lang w:val="en-CA" w:eastAsia="ja-JP"/>
        </w:rPr>
        <w:t>, up to 0.99 % bdrate gain in Rollercoaster.</w:t>
      </w:r>
    </w:p>
    <w:p w:rsidR="0060651B" w:rsidRPr="004C13B8" w:rsidRDefault="0060651B" w:rsidP="0060651B">
      <w:pPr>
        <w:rPr>
          <w:szCs w:val="22"/>
          <w:lang w:val="en-CA" w:eastAsia="ja-JP"/>
        </w:rPr>
      </w:pPr>
      <w:r w:rsidRPr="004C13B8">
        <w:rPr>
          <w:szCs w:val="22"/>
          <w:lang w:val="en-CA" w:eastAsia="ja-JP"/>
        </w:rPr>
        <w:t>In HM</w:t>
      </w:r>
      <w:r>
        <w:rPr>
          <w:szCs w:val="22"/>
          <w:lang w:val="en-CA" w:eastAsia="ja-JP"/>
        </w:rPr>
        <w:t xml:space="preserve"> 16.15</w:t>
      </w:r>
      <w:r w:rsidRPr="004C13B8">
        <w:rPr>
          <w:szCs w:val="22"/>
          <w:lang w:val="en-CA" w:eastAsia="ja-JP"/>
        </w:rPr>
        <w:t xml:space="preserve">, the suggested range </w:t>
      </w:r>
      <w:r>
        <w:rPr>
          <w:szCs w:val="22"/>
          <w:lang w:val="en-CA" w:eastAsia="ja-JP"/>
        </w:rPr>
        <w:t xml:space="preserve">of 96_384 </w:t>
      </w:r>
      <w:r w:rsidRPr="004C13B8">
        <w:rPr>
          <w:szCs w:val="22"/>
          <w:lang w:val="en-CA" w:eastAsia="ja-JP"/>
        </w:rPr>
        <w:t>shows 0.0</w:t>
      </w:r>
      <w:r>
        <w:rPr>
          <w:szCs w:val="22"/>
          <w:lang w:val="en-CA" w:eastAsia="ja-JP"/>
        </w:rPr>
        <w:t>2</w:t>
      </w:r>
      <w:r w:rsidRPr="004C13B8">
        <w:rPr>
          <w:szCs w:val="22"/>
          <w:lang w:val="en-CA" w:eastAsia="ja-JP"/>
        </w:rPr>
        <w:t xml:space="preserve"> % bdrate gain with </w:t>
      </w:r>
      <w:r>
        <w:rPr>
          <w:szCs w:val="22"/>
          <w:lang w:val="en-CA" w:eastAsia="ja-JP"/>
        </w:rPr>
        <w:t>7</w:t>
      </w:r>
      <w:r w:rsidRPr="004C13B8">
        <w:rPr>
          <w:szCs w:val="22"/>
          <w:lang w:val="en-CA" w:eastAsia="ja-JP"/>
        </w:rPr>
        <w:t xml:space="preserve"> % encoding time </w:t>
      </w:r>
      <w:r>
        <w:rPr>
          <w:szCs w:val="22"/>
          <w:lang w:val="en-CA" w:eastAsia="ja-JP"/>
        </w:rPr>
        <w:t>reduction</w:t>
      </w:r>
      <w:r w:rsidRPr="004C13B8">
        <w:rPr>
          <w:szCs w:val="22"/>
          <w:lang w:val="en-CA" w:eastAsia="ja-JP"/>
        </w:rPr>
        <w:t xml:space="preserve"> (anchor is </w:t>
      </w:r>
      <w:r>
        <w:rPr>
          <w:szCs w:val="22"/>
          <w:lang w:val="en-CA" w:eastAsia="ja-JP"/>
        </w:rPr>
        <w:t>256</w:t>
      </w:r>
      <w:r w:rsidRPr="004C13B8">
        <w:rPr>
          <w:szCs w:val="22"/>
          <w:lang w:val="en-CA" w:eastAsia="ja-JP"/>
        </w:rPr>
        <w:t>_256 range)</w:t>
      </w:r>
    </w:p>
    <w:p w:rsidR="00F426AD" w:rsidRPr="004C13B8" w:rsidRDefault="00F426AD" w:rsidP="00F426AD">
      <w:pPr>
        <w:rPr>
          <w:szCs w:val="22"/>
          <w:lang w:val="en-CA" w:eastAsia="ja-JP"/>
        </w:rPr>
      </w:pPr>
      <w:r w:rsidRPr="004C13B8">
        <w:rPr>
          <w:szCs w:val="22"/>
          <w:lang w:val="en-CA" w:eastAsia="ja-JP"/>
        </w:rPr>
        <w:t>In JEM</w:t>
      </w:r>
      <w:r w:rsidR="00941956">
        <w:rPr>
          <w:szCs w:val="22"/>
          <w:lang w:val="en-CA" w:eastAsia="ja-JP"/>
        </w:rPr>
        <w:t xml:space="preserve"> 5.0.1</w:t>
      </w:r>
      <w:r w:rsidRPr="004C13B8">
        <w:rPr>
          <w:szCs w:val="22"/>
          <w:lang w:val="en-CA" w:eastAsia="ja-JP"/>
        </w:rPr>
        <w:t>, the suggested range</w:t>
      </w:r>
      <w:r w:rsidR="0035566B" w:rsidRPr="004C13B8">
        <w:rPr>
          <w:szCs w:val="22"/>
          <w:lang w:val="en-CA" w:eastAsia="ja-JP"/>
        </w:rPr>
        <w:t xml:space="preserve"> </w:t>
      </w:r>
      <w:r w:rsidR="0035566B">
        <w:rPr>
          <w:szCs w:val="22"/>
          <w:lang w:val="en-CA" w:eastAsia="ja-JP"/>
        </w:rPr>
        <w:t>of 96_384</w:t>
      </w:r>
      <w:r w:rsidRPr="004C13B8">
        <w:rPr>
          <w:szCs w:val="22"/>
          <w:lang w:val="en-CA" w:eastAsia="ja-JP"/>
        </w:rPr>
        <w:t xml:space="preserve"> shows 0.0</w:t>
      </w:r>
      <w:ins w:id="3" w:author="Tomohiro Ikai" w:date="2017-04-04T09:05:00Z">
        <w:r w:rsidR="007F7AB5">
          <w:rPr>
            <w:szCs w:val="22"/>
            <w:lang w:val="en-CA" w:eastAsia="ja-JP"/>
          </w:rPr>
          <w:t>5</w:t>
        </w:r>
      </w:ins>
      <w:del w:id="4" w:author="Tomohiro Ikai" w:date="2017-04-04T09:05:00Z">
        <w:r w:rsidRPr="004C13B8" w:rsidDel="007F7AB5">
          <w:rPr>
            <w:szCs w:val="22"/>
            <w:lang w:val="en-CA" w:eastAsia="ja-JP"/>
          </w:rPr>
          <w:delText>6</w:delText>
        </w:r>
      </w:del>
      <w:r w:rsidRPr="004C13B8">
        <w:rPr>
          <w:szCs w:val="22"/>
          <w:lang w:val="en-CA" w:eastAsia="ja-JP"/>
        </w:rPr>
        <w:t xml:space="preserve"> % bdrate gain with 2 % encoding time reduction (anchor is 256_256 range)</w:t>
      </w:r>
    </w:p>
    <w:p w:rsidR="001C47E3" w:rsidRPr="001C47E3" w:rsidRDefault="00BB6C27" w:rsidP="001C47E3">
      <w:pPr>
        <w:jc w:val="both"/>
        <w:rPr>
          <w:szCs w:val="22"/>
          <w:lang w:val="en-CA" w:eastAsia="ja-JP"/>
        </w:rPr>
      </w:pPr>
      <w:r w:rsidRPr="00A576E8">
        <w:rPr>
          <w:rFonts w:hint="eastAsia"/>
          <w:szCs w:val="22"/>
          <w:lang w:val="en-CA" w:eastAsia="ja-JP"/>
        </w:rPr>
        <w:t>I</w:t>
      </w:r>
      <w:r w:rsidRPr="00A576E8">
        <w:rPr>
          <w:szCs w:val="22"/>
          <w:lang w:val="en-CA" w:eastAsia="ja-JP"/>
        </w:rPr>
        <w:t xml:space="preserve">t is asserted that </w:t>
      </w:r>
      <w:r w:rsidR="005D781A" w:rsidRPr="00A576E8">
        <w:rPr>
          <w:szCs w:val="22"/>
          <w:lang w:val="en-CA" w:eastAsia="ja-JP"/>
        </w:rPr>
        <w:t xml:space="preserve">although the suggested range may be not a very good </w:t>
      </w:r>
      <w:r w:rsidR="005E1992" w:rsidRPr="00A576E8">
        <w:rPr>
          <w:szCs w:val="22"/>
          <w:lang w:val="en-CA" w:eastAsia="ja-JP"/>
        </w:rPr>
        <w:t>trade-off</w:t>
      </w:r>
      <w:r w:rsidR="005D781A" w:rsidRPr="00A576E8">
        <w:rPr>
          <w:szCs w:val="22"/>
          <w:lang w:val="en-CA" w:eastAsia="ja-JP"/>
        </w:rPr>
        <w:t xml:space="preserve"> which needs 6 % encoding time increase with a little gain but the impact is large in 4K sequences in class A2</w:t>
      </w:r>
      <w:r w:rsidR="001C47E3">
        <w:rPr>
          <w:szCs w:val="22"/>
          <w:lang w:val="en-CA" w:eastAsia="ja-JP"/>
        </w:rPr>
        <w:t xml:space="preserve">. </w:t>
      </w:r>
      <w:r w:rsidR="00CE174F">
        <w:rPr>
          <w:szCs w:val="22"/>
          <w:lang w:val="en-CA" w:eastAsia="ja-JP"/>
        </w:rPr>
        <w:t xml:space="preserve">In addition, the </w:t>
      </w:r>
      <w:r w:rsidR="005E1992">
        <w:rPr>
          <w:szCs w:val="22"/>
          <w:lang w:val="en-CA" w:eastAsia="ja-JP"/>
        </w:rPr>
        <w:t>authors also consider</w:t>
      </w:r>
      <w:r w:rsidR="00CE174F">
        <w:rPr>
          <w:szCs w:val="22"/>
          <w:lang w:val="en-CA" w:eastAsia="ja-JP"/>
        </w:rPr>
        <w:t xml:space="preserve"> the following points.</w:t>
      </w:r>
    </w:p>
    <w:p w:rsidR="002B56B2" w:rsidRPr="00342E3C" w:rsidRDefault="005137DF" w:rsidP="00342E3C">
      <w:pPr>
        <w:pStyle w:val="ae"/>
        <w:numPr>
          <w:ilvl w:val="0"/>
          <w:numId w:val="18"/>
        </w:numPr>
        <w:jc w:val="both"/>
        <w:rPr>
          <w:szCs w:val="22"/>
          <w:lang w:val="en-CA" w:eastAsia="ja-JP"/>
        </w:rPr>
      </w:pPr>
      <w:r>
        <w:rPr>
          <w:szCs w:val="22"/>
          <w:lang w:val="en-CA" w:eastAsia="ja-JP"/>
        </w:rPr>
        <w:t>With the suggested range, b</w:t>
      </w:r>
      <w:r w:rsidR="00353847">
        <w:rPr>
          <w:szCs w:val="22"/>
          <w:lang w:val="en-CA" w:eastAsia="ja-JP"/>
        </w:rPr>
        <w:t xml:space="preserve">oth HM and JEM </w:t>
      </w:r>
      <w:r w:rsidR="006F1D87">
        <w:rPr>
          <w:szCs w:val="22"/>
          <w:lang w:val="en-CA" w:eastAsia="ja-JP"/>
        </w:rPr>
        <w:t xml:space="preserve">shows encoding time reduction and </w:t>
      </w:r>
      <w:r w:rsidR="00214D45">
        <w:rPr>
          <w:szCs w:val="22"/>
          <w:lang w:val="en-CA" w:eastAsia="ja-JP"/>
        </w:rPr>
        <w:t xml:space="preserve">coding </w:t>
      </w:r>
      <w:r w:rsidR="006F1D87">
        <w:rPr>
          <w:szCs w:val="22"/>
          <w:lang w:val="en-CA" w:eastAsia="ja-JP"/>
        </w:rPr>
        <w:t xml:space="preserve">gain </w:t>
      </w:r>
      <w:r w:rsidR="005307A1">
        <w:rPr>
          <w:szCs w:val="22"/>
          <w:lang w:val="en-CA" w:eastAsia="ja-JP"/>
        </w:rPr>
        <w:t>when</w:t>
      </w:r>
      <w:r w:rsidR="006F1D87">
        <w:rPr>
          <w:szCs w:val="22"/>
          <w:lang w:val="en-CA" w:eastAsia="ja-JP"/>
        </w:rPr>
        <w:t xml:space="preserve"> compared to the </w:t>
      </w:r>
      <w:r w:rsidR="005E1992">
        <w:rPr>
          <w:szCs w:val="22"/>
          <w:lang w:val="en-CA" w:eastAsia="ja-JP"/>
        </w:rPr>
        <w:t>current</w:t>
      </w:r>
      <w:r w:rsidR="006F1D87">
        <w:rPr>
          <w:szCs w:val="22"/>
          <w:lang w:val="en-CA" w:eastAsia="ja-JP"/>
        </w:rPr>
        <w:t xml:space="preserve"> JEM CTC</w:t>
      </w:r>
      <w:r w:rsidR="006F2329">
        <w:rPr>
          <w:szCs w:val="22"/>
          <w:lang w:val="en-CA" w:eastAsia="ja-JP"/>
        </w:rPr>
        <w:t xml:space="preserve"> (So clearly better than the current JEM CTC)</w:t>
      </w:r>
      <w:r w:rsidR="00342E3C">
        <w:rPr>
          <w:szCs w:val="22"/>
          <w:lang w:val="en-CA" w:eastAsia="ja-JP"/>
        </w:rPr>
        <w:t xml:space="preserve">. </w:t>
      </w:r>
      <w:r w:rsidR="002B56B2" w:rsidRPr="00342E3C">
        <w:rPr>
          <w:szCs w:val="22"/>
          <w:lang w:val="en-CA" w:eastAsia="ja-JP"/>
        </w:rPr>
        <w:t>Other search range</w:t>
      </w:r>
      <w:r w:rsidR="004061F2" w:rsidRPr="00342E3C">
        <w:rPr>
          <w:szCs w:val="22"/>
          <w:lang w:val="en-CA" w:eastAsia="ja-JP"/>
        </w:rPr>
        <w:t>s</w:t>
      </w:r>
      <w:r w:rsidR="00D30FD9" w:rsidRPr="00342E3C">
        <w:rPr>
          <w:szCs w:val="22"/>
          <w:lang w:val="en-CA" w:eastAsia="ja-JP"/>
        </w:rPr>
        <w:t>, e.g.</w:t>
      </w:r>
      <w:r w:rsidR="00D001DA" w:rsidRPr="00342E3C">
        <w:rPr>
          <w:szCs w:val="22"/>
          <w:lang w:val="en-CA" w:eastAsia="ja-JP"/>
        </w:rPr>
        <w:t xml:space="preserve"> the current HM CTC of 64_256</w:t>
      </w:r>
      <w:r w:rsidR="00D30FD9" w:rsidRPr="00342E3C">
        <w:rPr>
          <w:szCs w:val="22"/>
          <w:lang w:val="en-CA" w:eastAsia="ja-JP"/>
        </w:rPr>
        <w:t>,</w:t>
      </w:r>
      <w:r w:rsidR="00D001DA" w:rsidRPr="00342E3C">
        <w:rPr>
          <w:szCs w:val="22"/>
          <w:lang w:val="en-CA" w:eastAsia="ja-JP"/>
        </w:rPr>
        <w:t xml:space="preserve"> </w:t>
      </w:r>
      <w:r w:rsidR="002B56B2" w:rsidRPr="00342E3C">
        <w:rPr>
          <w:szCs w:val="22"/>
          <w:lang w:val="en-CA" w:eastAsia="ja-JP"/>
        </w:rPr>
        <w:t xml:space="preserve">shows </w:t>
      </w:r>
      <w:r w:rsidR="005E1992" w:rsidRPr="00342E3C">
        <w:rPr>
          <w:szCs w:val="22"/>
          <w:lang w:val="en-CA" w:eastAsia="ja-JP"/>
        </w:rPr>
        <w:t>performance</w:t>
      </w:r>
      <w:r w:rsidR="002B56B2" w:rsidRPr="00342E3C">
        <w:rPr>
          <w:szCs w:val="22"/>
          <w:lang w:val="en-CA" w:eastAsia="ja-JP"/>
        </w:rPr>
        <w:t xml:space="preserve"> loss</w:t>
      </w:r>
      <w:r w:rsidR="00D001DA" w:rsidRPr="00342E3C">
        <w:rPr>
          <w:szCs w:val="22"/>
          <w:lang w:val="en-CA" w:eastAsia="ja-JP"/>
        </w:rPr>
        <w:t xml:space="preserve"> which is </w:t>
      </w:r>
      <w:r w:rsidR="00154A20">
        <w:rPr>
          <w:szCs w:val="22"/>
          <w:lang w:val="en-CA" w:eastAsia="ja-JP"/>
        </w:rPr>
        <w:t xml:space="preserve">asserted </w:t>
      </w:r>
      <w:r w:rsidR="00D001DA" w:rsidRPr="00342E3C">
        <w:rPr>
          <w:szCs w:val="22"/>
          <w:lang w:val="en-CA" w:eastAsia="ja-JP"/>
        </w:rPr>
        <w:t>not negligible in terms of JEM development.</w:t>
      </w:r>
    </w:p>
    <w:p w:rsidR="00D001DA" w:rsidRDefault="00AE7971" w:rsidP="001C47E3">
      <w:pPr>
        <w:pStyle w:val="ae"/>
        <w:numPr>
          <w:ilvl w:val="0"/>
          <w:numId w:val="18"/>
        </w:numPr>
        <w:jc w:val="both"/>
        <w:rPr>
          <w:szCs w:val="22"/>
          <w:lang w:val="en-CA" w:eastAsia="ja-JP"/>
        </w:rPr>
      </w:pPr>
      <w:r>
        <w:rPr>
          <w:szCs w:val="22"/>
          <w:lang w:val="en-CA" w:eastAsia="ja-JP"/>
        </w:rPr>
        <w:t xml:space="preserve">4K </w:t>
      </w:r>
      <w:ins w:id="5" w:author="Tomohiro Ikai" w:date="2017-04-04T09:08:00Z">
        <w:r w:rsidR="004255D8">
          <w:rPr>
            <w:szCs w:val="22"/>
            <w:lang w:val="en-CA" w:eastAsia="ja-JP"/>
          </w:rPr>
          <w:t xml:space="preserve">CTC </w:t>
        </w:r>
      </w:ins>
      <w:r w:rsidR="001D5863">
        <w:rPr>
          <w:szCs w:val="22"/>
          <w:lang w:val="en-CA" w:eastAsia="ja-JP"/>
        </w:rPr>
        <w:t xml:space="preserve">test </w:t>
      </w:r>
      <w:r>
        <w:rPr>
          <w:szCs w:val="22"/>
          <w:lang w:val="en-CA" w:eastAsia="ja-JP"/>
        </w:rPr>
        <w:t>sequences can be changed</w:t>
      </w:r>
      <w:r w:rsidR="00702CF2">
        <w:rPr>
          <w:szCs w:val="22"/>
          <w:lang w:val="en-CA" w:eastAsia="ja-JP"/>
        </w:rPr>
        <w:t xml:space="preserve"> </w:t>
      </w:r>
      <w:ins w:id="6" w:author="Tomohiro Ikai" w:date="2017-04-04T09:08:00Z">
        <w:r w:rsidR="004255D8">
          <w:rPr>
            <w:szCs w:val="22"/>
            <w:lang w:val="en-CA" w:eastAsia="ja-JP"/>
          </w:rPr>
          <w:t xml:space="preserve">in the future </w:t>
        </w:r>
      </w:ins>
      <w:r w:rsidR="00702CF2">
        <w:rPr>
          <w:szCs w:val="22"/>
          <w:lang w:val="en-CA" w:eastAsia="ja-JP"/>
        </w:rPr>
        <w:t>and a number of unknown 4K sequences can be tested with HM and JEM</w:t>
      </w:r>
      <w:ins w:id="7" w:author="Tomohiro Ikai" w:date="2017-04-04T09:08:00Z">
        <w:r w:rsidR="004255D8">
          <w:rPr>
            <w:szCs w:val="22"/>
            <w:lang w:val="en-CA" w:eastAsia="ja-JP"/>
          </w:rPr>
          <w:t xml:space="preserve"> in other tests and occasions</w:t>
        </w:r>
      </w:ins>
      <w:bookmarkStart w:id="8" w:name="_GoBack"/>
      <w:bookmarkEnd w:id="8"/>
      <w:r w:rsidR="00702CF2">
        <w:rPr>
          <w:szCs w:val="22"/>
          <w:lang w:val="en-CA" w:eastAsia="ja-JP"/>
        </w:rPr>
        <w:t>.</w:t>
      </w:r>
      <w:r w:rsidR="0098182B">
        <w:rPr>
          <w:szCs w:val="22"/>
          <w:lang w:val="en-CA" w:eastAsia="ja-JP"/>
        </w:rPr>
        <w:t xml:space="preserve"> Th</w:t>
      </w:r>
      <w:r w:rsidR="0098182B">
        <w:rPr>
          <w:rFonts w:hint="eastAsia"/>
          <w:szCs w:val="22"/>
          <w:lang w:val="en-CA" w:eastAsia="ja-JP"/>
        </w:rPr>
        <w:t>us</w:t>
      </w:r>
      <w:r>
        <w:rPr>
          <w:szCs w:val="22"/>
          <w:lang w:val="en-CA" w:eastAsia="ja-JP"/>
        </w:rPr>
        <w:t xml:space="preserve"> </w:t>
      </w:r>
      <w:r w:rsidR="00702CF2">
        <w:rPr>
          <w:szCs w:val="22"/>
          <w:lang w:val="en-CA" w:eastAsia="ja-JP"/>
        </w:rPr>
        <w:t xml:space="preserve">a </w:t>
      </w:r>
      <w:r w:rsidR="005E1992">
        <w:rPr>
          <w:rFonts w:hint="eastAsia"/>
          <w:szCs w:val="22"/>
          <w:lang w:val="en-CA" w:eastAsia="ja-JP"/>
        </w:rPr>
        <w:t>larger</w:t>
      </w:r>
      <w:r>
        <w:rPr>
          <w:szCs w:val="22"/>
          <w:lang w:val="en-CA" w:eastAsia="ja-JP"/>
        </w:rPr>
        <w:t xml:space="preserve"> range would be safe</w:t>
      </w:r>
      <w:r w:rsidR="00693A5E">
        <w:rPr>
          <w:szCs w:val="22"/>
          <w:lang w:val="en-CA" w:eastAsia="ja-JP"/>
        </w:rPr>
        <w:t>r</w:t>
      </w:r>
      <w:r>
        <w:rPr>
          <w:szCs w:val="22"/>
          <w:lang w:val="en-CA" w:eastAsia="ja-JP"/>
        </w:rPr>
        <w:t>.</w:t>
      </w:r>
    </w:p>
    <w:p w:rsidR="00AE7971" w:rsidRDefault="00342E3C" w:rsidP="001C47E3">
      <w:pPr>
        <w:pStyle w:val="ae"/>
        <w:numPr>
          <w:ilvl w:val="0"/>
          <w:numId w:val="18"/>
        </w:num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T</w:t>
      </w:r>
      <w:r>
        <w:rPr>
          <w:szCs w:val="22"/>
          <w:lang w:val="en-CA" w:eastAsia="ja-JP"/>
        </w:rPr>
        <w:t>he suggested range is kind of between (better than between) the current HM CTC range and JEM CTC range. Thus the impact of changes would be minimum</w:t>
      </w:r>
      <w:r w:rsidR="00011161">
        <w:rPr>
          <w:szCs w:val="22"/>
          <w:lang w:val="en-CA" w:eastAsia="ja-JP"/>
        </w:rPr>
        <w:t xml:space="preserve"> compared to use </w:t>
      </w:r>
      <w:r w:rsidR="00775197">
        <w:rPr>
          <w:szCs w:val="22"/>
          <w:lang w:val="en-CA" w:eastAsia="ja-JP"/>
        </w:rPr>
        <w:t xml:space="preserve">of </w:t>
      </w:r>
      <w:r w:rsidR="00011161">
        <w:rPr>
          <w:szCs w:val="22"/>
          <w:lang w:val="en-CA" w:eastAsia="ja-JP"/>
        </w:rPr>
        <w:t>either HM CTC range or JEM CTC range.</w:t>
      </w:r>
    </w:p>
    <w:p w:rsidR="00745F6B" w:rsidRDefault="00D366A5" w:rsidP="00E11923">
      <w:pPr>
        <w:pStyle w:val="1"/>
        <w:rPr>
          <w:lang w:val="en-CA"/>
        </w:rPr>
      </w:pPr>
      <w:r>
        <w:rPr>
          <w:lang w:val="en-CA"/>
        </w:rPr>
        <w:t xml:space="preserve">HM </w:t>
      </w:r>
      <w:r w:rsidR="00364A27">
        <w:rPr>
          <w:lang w:val="en-CA"/>
        </w:rPr>
        <w:t>results</w:t>
      </w:r>
    </w:p>
    <w:p w:rsidR="00931CC7" w:rsidRDefault="00823E9E" w:rsidP="00931CC7">
      <w:pPr>
        <w:rPr>
          <w:lang w:val="en-CA" w:eastAsia="ja-JP"/>
        </w:rPr>
      </w:pPr>
      <w:r>
        <w:rPr>
          <w:rFonts w:hint="eastAsia"/>
          <w:lang w:val="en-CA" w:eastAsia="ja-JP"/>
        </w:rPr>
        <w:t>T</w:t>
      </w:r>
      <w:r>
        <w:rPr>
          <w:lang w:val="en-CA" w:eastAsia="ja-JP"/>
        </w:rPr>
        <w:t>he parameter</w:t>
      </w:r>
      <w:r w:rsidR="005E1992">
        <w:rPr>
          <w:rFonts w:hint="eastAsia"/>
          <w:lang w:val="en-CA" w:eastAsia="ja-JP"/>
        </w:rPr>
        <w:t>s</w:t>
      </w:r>
      <w:r>
        <w:rPr>
          <w:lang w:val="en-CA" w:eastAsia="ja-JP"/>
        </w:rPr>
        <w:t xml:space="preserve"> of 128_256, 256_256, </w:t>
      </w:r>
      <w:r w:rsidRPr="00083B91">
        <w:rPr>
          <w:highlight w:val="yellow"/>
          <w:lang w:val="en-CA" w:eastAsia="ja-JP"/>
        </w:rPr>
        <w:t>96_384</w:t>
      </w:r>
      <w:r>
        <w:rPr>
          <w:lang w:val="en-CA" w:eastAsia="ja-JP"/>
        </w:rPr>
        <w:t xml:space="preserve">, 64_512 (min_max range) were tested. </w:t>
      </w:r>
      <w:r w:rsidR="00777AB3">
        <w:rPr>
          <w:lang w:val="en-CA" w:eastAsia="ja-JP"/>
        </w:rPr>
        <w:t>And we suggest</w:t>
      </w:r>
      <w:r>
        <w:rPr>
          <w:lang w:val="en-CA" w:eastAsia="ja-JP"/>
        </w:rPr>
        <w:t xml:space="preserve"> the</w:t>
      </w:r>
      <w:r w:rsidR="00C07F46">
        <w:rPr>
          <w:rFonts w:hint="eastAsia"/>
          <w:lang w:val="en-CA" w:eastAsia="ja-JP"/>
        </w:rPr>
        <w:t xml:space="preserve"> range of</w:t>
      </w:r>
      <w:r>
        <w:rPr>
          <w:lang w:val="en-CA" w:eastAsia="ja-JP"/>
        </w:rPr>
        <w:t xml:space="preserve"> 96_384 </w:t>
      </w:r>
      <w:r w:rsidR="00C27601">
        <w:rPr>
          <w:lang w:val="en-CA" w:eastAsia="ja-JP"/>
        </w:rPr>
        <w:t xml:space="preserve">for </w:t>
      </w:r>
      <w:r w:rsidR="00243A1E">
        <w:rPr>
          <w:lang w:val="en-CA" w:eastAsia="ja-JP"/>
        </w:rPr>
        <w:t>a</w:t>
      </w:r>
      <w:r w:rsidR="00C07F46">
        <w:rPr>
          <w:rFonts w:hint="eastAsia"/>
          <w:lang w:val="en-CA" w:eastAsia="ja-JP"/>
        </w:rPr>
        <w:t xml:space="preserve"> </w:t>
      </w:r>
      <w:r w:rsidR="00C27601">
        <w:rPr>
          <w:lang w:val="en-CA" w:eastAsia="ja-JP"/>
        </w:rPr>
        <w:t>unified adaptive search range.</w:t>
      </w:r>
    </w:p>
    <w:p w:rsidR="00083B91" w:rsidRDefault="00A97EC7" w:rsidP="00931CC7">
      <w:pPr>
        <w:rPr>
          <w:lang w:val="en-CA" w:eastAsia="ja-JP"/>
        </w:rPr>
      </w:pPr>
      <w:r>
        <w:rPr>
          <w:lang w:val="en-CA" w:eastAsia="ja-JP"/>
        </w:rPr>
        <w:lastRenderedPageBreak/>
        <w:t>In HM 16.15</w:t>
      </w:r>
      <w:r w:rsidR="00047515">
        <w:rPr>
          <w:lang w:val="en-CA" w:eastAsia="ja-JP"/>
        </w:rPr>
        <w:t>,</w:t>
      </w:r>
      <w:r w:rsidR="00C00FD6">
        <w:rPr>
          <w:lang w:val="en-CA" w:eastAsia="ja-JP"/>
        </w:rPr>
        <w:t xml:space="preserve"> </w:t>
      </w:r>
      <w:r w:rsidR="00B00F53">
        <w:rPr>
          <w:lang w:val="en-CA" w:eastAsia="ja-JP"/>
        </w:rPr>
        <w:t xml:space="preserve">as Figure 1, </w:t>
      </w:r>
      <w:r w:rsidR="00C00FD6">
        <w:rPr>
          <w:lang w:val="en-CA" w:eastAsia="ja-JP"/>
        </w:rPr>
        <w:t>the blue curve (adaptive search range) shows better performance encoding time balance compared to the constant range (256_256) of JEM CTC.</w:t>
      </w:r>
      <w:r w:rsidR="00083B91">
        <w:rPr>
          <w:lang w:val="en-CA" w:eastAsia="ja-JP"/>
        </w:rPr>
        <w:t xml:space="preserve"> The suggested point of 96_384 shows 0.02 % bdrate gain with 7 % encoding time reduction.</w:t>
      </w:r>
    </w:p>
    <w:p w:rsidR="003A46F2" w:rsidRDefault="003A46F2" w:rsidP="00931CC7">
      <w:pPr>
        <w:rPr>
          <w:lang w:val="en-CA" w:eastAsia="ja-JP"/>
        </w:rPr>
      </w:pPr>
      <w:r>
        <w:rPr>
          <w:noProof/>
          <w:lang w:eastAsia="ja-JP"/>
        </w:rPr>
        <w:drawing>
          <wp:inline distT="0" distB="0" distL="0" distR="0">
            <wp:extent cx="4584700" cy="2603500"/>
            <wp:effectExtent l="0" t="0" r="6350" b="6350"/>
            <wp:docPr id="43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60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6F2" w:rsidRDefault="003A46F2" w:rsidP="00931CC7">
      <w:pPr>
        <w:rPr>
          <w:lang w:val="en-CA" w:eastAsia="ja-JP"/>
        </w:rPr>
      </w:pPr>
      <w:r>
        <w:rPr>
          <w:rFonts w:hint="eastAsia"/>
          <w:lang w:val="en-CA" w:eastAsia="ja-JP"/>
        </w:rPr>
        <w:t>F</w:t>
      </w:r>
      <w:r>
        <w:rPr>
          <w:lang w:val="en-CA" w:eastAsia="ja-JP"/>
        </w:rPr>
        <w:t xml:space="preserve">igure 1. </w:t>
      </w:r>
      <w:r w:rsidR="005E1992">
        <w:rPr>
          <w:lang w:val="en-CA" w:eastAsia="ja-JP"/>
        </w:rPr>
        <w:t>Performance</w:t>
      </w:r>
      <w:r>
        <w:rPr>
          <w:lang w:val="en-CA" w:eastAsia="ja-JP"/>
        </w:rPr>
        <w:t xml:space="preserve"> and encoding time </w:t>
      </w:r>
      <w:r w:rsidR="005E1992">
        <w:rPr>
          <w:lang w:val="en-CA" w:eastAsia="ja-JP"/>
        </w:rPr>
        <w:t>relationship</w:t>
      </w:r>
      <w:r>
        <w:rPr>
          <w:lang w:val="en-CA" w:eastAsia="ja-JP"/>
        </w:rPr>
        <w:t xml:space="preserve"> in RA10 (anchor is JEM CTC of 256_256)</w:t>
      </w:r>
    </w:p>
    <w:p w:rsidR="00657366" w:rsidRDefault="00657366" w:rsidP="00931CC7">
      <w:pPr>
        <w:rPr>
          <w:lang w:val="en-CA" w:eastAsia="ja-JP"/>
        </w:rPr>
      </w:pPr>
    </w:p>
    <w:p w:rsidR="00657366" w:rsidRDefault="00083B91" w:rsidP="00931CC7">
      <w:pPr>
        <w:rPr>
          <w:lang w:val="en-CA" w:eastAsia="ja-JP"/>
        </w:rPr>
      </w:pPr>
      <w:r>
        <w:rPr>
          <w:rFonts w:hint="eastAsia"/>
          <w:lang w:val="en-CA" w:eastAsia="ja-JP"/>
        </w:rPr>
        <w:t>W</w:t>
      </w:r>
      <w:r>
        <w:rPr>
          <w:lang w:val="en-CA" w:eastAsia="ja-JP"/>
        </w:rPr>
        <w:t>ith the same data, we can look</w:t>
      </w:r>
      <w:r w:rsidR="005E1992">
        <w:rPr>
          <w:rFonts w:hint="eastAsia"/>
          <w:lang w:val="en-CA" w:eastAsia="ja-JP"/>
        </w:rPr>
        <w:t xml:space="preserve"> it</w:t>
      </w:r>
      <w:r>
        <w:rPr>
          <w:lang w:val="en-CA" w:eastAsia="ja-JP"/>
        </w:rPr>
        <w:t xml:space="preserve"> in other way.</w:t>
      </w:r>
      <w:r>
        <w:rPr>
          <w:rFonts w:hint="eastAsia"/>
          <w:lang w:val="en-CA" w:eastAsia="ja-JP"/>
        </w:rPr>
        <w:t xml:space="preserve"> </w:t>
      </w:r>
      <w:r>
        <w:rPr>
          <w:lang w:val="en-CA" w:eastAsia="ja-JP"/>
        </w:rPr>
        <w:t>If c</w:t>
      </w:r>
      <w:r w:rsidR="00657366">
        <w:rPr>
          <w:lang w:val="en-CA" w:eastAsia="ja-JP"/>
        </w:rPr>
        <w:t>ompared to HM CTC(64_256),</w:t>
      </w:r>
      <w:r>
        <w:rPr>
          <w:lang w:val="en-CA" w:eastAsia="ja-JP"/>
        </w:rPr>
        <w:t xml:space="preserve"> the </w:t>
      </w:r>
      <w:r w:rsidR="00AF54A3">
        <w:rPr>
          <w:lang w:val="en-CA" w:eastAsia="ja-JP"/>
        </w:rPr>
        <w:t>suggested point shows 0.06% coding gain with 6% encoding time reduction.</w:t>
      </w:r>
    </w:p>
    <w:p w:rsidR="00823E9E" w:rsidRPr="00083B91" w:rsidRDefault="00083B91" w:rsidP="002E71BC">
      <w:pPr>
        <w:jc w:val="center"/>
        <w:rPr>
          <w:lang w:val="en-CA" w:eastAsia="ja-JP"/>
        </w:rPr>
      </w:pPr>
      <w:r>
        <w:rPr>
          <w:noProof/>
          <w:lang w:eastAsia="ja-JP"/>
        </w:rPr>
        <w:drawing>
          <wp:inline distT="0" distB="0" distL="0" distR="0">
            <wp:extent cx="4584700" cy="2597150"/>
            <wp:effectExtent l="0" t="0" r="6350" b="0"/>
            <wp:docPr id="53" name="図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59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CC7" w:rsidRDefault="0046450D" w:rsidP="00931CC7">
      <w:pPr>
        <w:rPr>
          <w:lang w:val="en-CA" w:eastAsia="ja-JP"/>
        </w:rPr>
      </w:pPr>
      <w:r>
        <w:rPr>
          <w:rFonts w:hint="eastAsia"/>
          <w:lang w:val="en-CA" w:eastAsia="ja-JP"/>
        </w:rPr>
        <w:t>T</w:t>
      </w:r>
      <w:r>
        <w:rPr>
          <w:lang w:val="en-CA" w:eastAsia="ja-JP"/>
        </w:rPr>
        <w:t xml:space="preserve">he </w:t>
      </w:r>
      <w:r w:rsidR="002E71BC">
        <w:rPr>
          <w:lang w:val="en-CA" w:eastAsia="ja-JP"/>
        </w:rPr>
        <w:t>gain o</w:t>
      </w:r>
      <w:r w:rsidR="002E71BC">
        <w:rPr>
          <w:rFonts w:hint="eastAsia"/>
          <w:lang w:val="en-CA" w:eastAsia="ja-JP"/>
        </w:rPr>
        <w:t xml:space="preserve">f the </w:t>
      </w:r>
      <w:r>
        <w:rPr>
          <w:lang w:val="en-CA" w:eastAsia="ja-JP"/>
        </w:rPr>
        <w:t>search range looks small on all average where class A1, A2, B, C, D are included.</w:t>
      </w:r>
      <w:r w:rsidR="0069027A">
        <w:rPr>
          <w:lang w:val="en-CA" w:eastAsia="ja-JP"/>
        </w:rPr>
        <w:t xml:space="preserve"> However if we look at class A2 which </w:t>
      </w:r>
      <w:r w:rsidR="005E1992">
        <w:rPr>
          <w:rFonts w:hint="eastAsia"/>
          <w:lang w:val="en-CA" w:eastAsia="ja-JP"/>
        </w:rPr>
        <w:t>is a set of</w:t>
      </w:r>
      <w:r w:rsidR="0069027A">
        <w:rPr>
          <w:lang w:val="en-CA" w:eastAsia="ja-JP"/>
        </w:rPr>
        <w:t xml:space="preserve"> 4K </w:t>
      </w:r>
      <w:r w:rsidR="005E1992">
        <w:rPr>
          <w:lang w:val="en-CA" w:eastAsia="ja-JP"/>
        </w:rPr>
        <w:t>sequences</w:t>
      </w:r>
      <w:r w:rsidR="0069027A">
        <w:rPr>
          <w:lang w:val="en-CA" w:eastAsia="ja-JP"/>
        </w:rPr>
        <w:t xml:space="preserve"> with relatively large motion, i.e.</w:t>
      </w:r>
      <w:r w:rsidR="005E1992">
        <w:rPr>
          <w:lang w:val="en-CA" w:eastAsia="ja-JP"/>
        </w:rPr>
        <w:t xml:space="preserve"> TrafficFlow and RollerCoaster</w:t>
      </w:r>
      <w:r w:rsidR="005E1992">
        <w:rPr>
          <w:rFonts w:hint="eastAsia"/>
          <w:lang w:val="en-CA" w:eastAsia="ja-JP"/>
        </w:rPr>
        <w:t>, t</w:t>
      </w:r>
      <w:r w:rsidR="00791959">
        <w:rPr>
          <w:lang w:val="en-CA" w:eastAsia="ja-JP"/>
        </w:rPr>
        <w:t>he impact is not small.</w:t>
      </w:r>
    </w:p>
    <w:p w:rsidR="0046450D" w:rsidRPr="0046450D" w:rsidRDefault="00791959" w:rsidP="002E71BC">
      <w:pPr>
        <w:jc w:val="center"/>
        <w:rPr>
          <w:lang w:val="en-CA"/>
        </w:rPr>
      </w:pPr>
      <w:r>
        <w:rPr>
          <w:noProof/>
          <w:lang w:eastAsia="ja-JP"/>
        </w:rPr>
        <w:drawing>
          <wp:inline distT="0" distB="0" distL="0" distR="0">
            <wp:extent cx="4584700" cy="2590800"/>
            <wp:effectExtent l="0" t="0" r="6350" b="0"/>
            <wp:docPr id="61" name="図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CC7" w:rsidRDefault="003020C0" w:rsidP="003020C0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J</w:t>
      </w:r>
      <w:r>
        <w:rPr>
          <w:lang w:val="en-CA" w:eastAsia="ja-JP"/>
        </w:rPr>
        <w:t>EM results</w:t>
      </w:r>
    </w:p>
    <w:p w:rsidR="007F50EE" w:rsidRDefault="00A94929" w:rsidP="007F50EE">
      <w:pPr>
        <w:rPr>
          <w:lang w:val="en-CA" w:eastAsia="ja-JP"/>
        </w:rPr>
      </w:pPr>
      <w:r>
        <w:rPr>
          <w:lang w:val="en-CA" w:eastAsia="ja-JP"/>
        </w:rPr>
        <w:t>In JEM 5.0.1</w:t>
      </w:r>
      <w:r w:rsidR="002F1367">
        <w:rPr>
          <w:lang w:val="en-CA" w:eastAsia="ja-JP"/>
        </w:rPr>
        <w:t>, the suggested range of 96_384 shows clearly better performance and encoding time balance, i.e. 0.06 % bdrate gain with 2 % encoding time reduction.</w:t>
      </w:r>
      <w:r w:rsidR="000E0AEE">
        <w:rPr>
          <w:lang w:val="en-CA" w:eastAsia="ja-JP"/>
        </w:rPr>
        <w:t xml:space="preserve"> And if we look at class A2</w:t>
      </w:r>
      <w:r w:rsidR="005E1992">
        <w:rPr>
          <w:lang w:val="en-CA" w:eastAsia="ja-JP"/>
        </w:rPr>
        <w:t>, the</w:t>
      </w:r>
      <w:r w:rsidR="00AA0BDA">
        <w:rPr>
          <w:lang w:val="en-CA" w:eastAsia="ja-JP"/>
        </w:rPr>
        <w:t xml:space="preserve"> suggested range shows 0.14 % bdrate gain with 2 % encoding time reduction.</w:t>
      </w:r>
    </w:p>
    <w:p w:rsidR="007F50EE" w:rsidRDefault="002F1367" w:rsidP="002E71BC">
      <w:pPr>
        <w:jc w:val="center"/>
        <w:rPr>
          <w:lang w:val="en-CA" w:eastAsia="ja-JP"/>
        </w:rPr>
      </w:pPr>
      <w:r>
        <w:rPr>
          <w:noProof/>
          <w:lang w:eastAsia="ja-JP"/>
        </w:rPr>
        <w:drawing>
          <wp:inline distT="0" distB="0" distL="0" distR="0">
            <wp:extent cx="4584700" cy="2597150"/>
            <wp:effectExtent l="0" t="0" r="6350" b="0"/>
            <wp:docPr id="62" name="図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59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AEE" w:rsidRDefault="000E0AEE" w:rsidP="007F50EE">
      <w:pPr>
        <w:rPr>
          <w:lang w:val="en-CA" w:eastAsia="ja-JP"/>
        </w:rPr>
      </w:pPr>
    </w:p>
    <w:p w:rsidR="000E0AEE" w:rsidRDefault="00AA0BDA" w:rsidP="002E71BC">
      <w:pPr>
        <w:jc w:val="center"/>
        <w:rPr>
          <w:lang w:val="en-CA" w:eastAsia="ja-JP"/>
        </w:rPr>
      </w:pPr>
      <w:r>
        <w:rPr>
          <w:noProof/>
          <w:lang w:eastAsia="ja-JP"/>
        </w:rPr>
        <w:drawing>
          <wp:inline distT="0" distB="0" distL="0" distR="0">
            <wp:extent cx="4584700" cy="2597150"/>
            <wp:effectExtent l="0" t="0" r="6350" b="0"/>
            <wp:docPr id="64" name="図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59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1BC" w:rsidRPr="007F50EE" w:rsidRDefault="002E71BC" w:rsidP="007F50EE">
      <w:pPr>
        <w:rPr>
          <w:lang w:val="en-CA" w:eastAsia="ja-JP"/>
        </w:rPr>
      </w:pPr>
    </w:p>
    <w:p w:rsidR="002E71BC" w:rsidRDefault="002E71BC" w:rsidP="00E1192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Experimental results</w:t>
      </w:r>
    </w:p>
    <w:p w:rsidR="002E71BC" w:rsidRPr="002E71BC" w:rsidRDefault="000C1EEA" w:rsidP="002E71BC">
      <w:pPr>
        <w:ind w:left="360"/>
        <w:rPr>
          <w:lang w:val="en-CA" w:eastAsia="ja-JP"/>
        </w:rPr>
      </w:pPr>
      <w:r>
        <w:rPr>
          <w:rFonts w:hint="eastAsia"/>
          <w:lang w:val="en-CA" w:eastAsia="ja-JP"/>
        </w:rPr>
        <w:tab/>
      </w:r>
      <w:r>
        <w:rPr>
          <w:rFonts w:hint="eastAsia"/>
          <w:lang w:val="en-CA" w:eastAsia="ja-JP"/>
        </w:rPr>
        <w:tab/>
      </w:r>
      <w:r w:rsidR="002E71BC">
        <w:rPr>
          <w:rFonts w:hint="eastAsia"/>
          <w:lang w:val="en-CA" w:eastAsia="ja-JP"/>
        </w:rPr>
        <w:t>96_384 / RandomAccess Main10</w:t>
      </w:r>
      <w:r w:rsidR="003B309C">
        <w:rPr>
          <w:rFonts w:hint="eastAsia"/>
          <w:lang w:val="en-CA" w:eastAsia="ja-JP"/>
        </w:rPr>
        <w:t xml:space="preserve"> / HM16.15</w:t>
      </w:r>
    </w:p>
    <w:tbl>
      <w:tblPr>
        <w:tblW w:w="694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40"/>
        <w:gridCol w:w="1144"/>
        <w:gridCol w:w="1144"/>
        <w:gridCol w:w="1144"/>
        <w:gridCol w:w="934"/>
        <w:gridCol w:w="934"/>
      </w:tblGrid>
      <w:tr w:rsidR="002E71BC" w:rsidRPr="002E71BC" w:rsidTr="002E71BC">
        <w:trPr>
          <w:trHeight w:val="255"/>
          <w:jc w:val="center"/>
        </w:trPr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30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 HM-16.15 64_256 (parallel, Sharp)</w:t>
            </w:r>
          </w:p>
        </w:tc>
      </w:tr>
      <w:tr w:rsidR="002E71BC" w:rsidRPr="002E71BC" w:rsidTr="002E71BC">
        <w:trPr>
          <w:trHeight w:val="25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EncT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DecT</w:t>
            </w:r>
          </w:p>
        </w:tc>
      </w:tr>
      <w:tr w:rsidR="002E71BC" w:rsidRPr="002E71BC" w:rsidTr="002E71BC">
        <w:trPr>
          <w:trHeight w:val="255"/>
          <w:jc w:val="center"/>
        </w:trPr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-0.06%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111%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99%</w:t>
            </w:r>
          </w:p>
        </w:tc>
      </w:tr>
      <w:tr w:rsidR="002E71BC" w:rsidRPr="002E71BC" w:rsidTr="002E71BC">
        <w:trPr>
          <w:trHeight w:val="25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A2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-0.41%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-0.43%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-0.49%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108%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98%</w:t>
            </w:r>
          </w:p>
        </w:tc>
      </w:tr>
      <w:tr w:rsidR="002E71BC" w:rsidRPr="002E71BC" w:rsidTr="002E71BC">
        <w:trPr>
          <w:trHeight w:val="25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0.08%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105%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99%</w:t>
            </w:r>
          </w:p>
        </w:tc>
      </w:tr>
      <w:tr w:rsidR="002E71BC" w:rsidRPr="002E71BC" w:rsidTr="002E71BC">
        <w:trPr>
          <w:trHeight w:val="25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0.11%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105%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98%</w:t>
            </w:r>
          </w:p>
        </w:tc>
      </w:tr>
      <w:tr w:rsidR="002E71BC" w:rsidRPr="002E71BC" w:rsidTr="002E71BC">
        <w:trPr>
          <w:trHeight w:val="25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103%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  <w:tr w:rsidR="002E71BC" w:rsidRPr="002E71BC" w:rsidTr="002E71BC">
        <w:trPr>
          <w:trHeight w:val="25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2E71BC" w:rsidRPr="002E71BC" w:rsidTr="002E71BC">
        <w:trPr>
          <w:trHeight w:val="255"/>
          <w:jc w:val="center"/>
        </w:trPr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 (Ref)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-0.06%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-0.06%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-0.08%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106%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99%</w:t>
            </w:r>
          </w:p>
        </w:tc>
      </w:tr>
      <w:tr w:rsidR="002E71BC" w:rsidRPr="002E71BC" w:rsidTr="002E71BC">
        <w:trPr>
          <w:trHeight w:val="25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 (optional)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-0.13%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-0.20%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-0.20%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104%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97%</w:t>
            </w:r>
          </w:p>
        </w:tc>
      </w:tr>
    </w:tbl>
    <w:p w:rsidR="002E71BC" w:rsidRDefault="002E71BC" w:rsidP="002E71BC">
      <w:pPr>
        <w:rPr>
          <w:lang w:val="en-CA" w:eastAsia="ja-JP"/>
        </w:rPr>
      </w:pPr>
    </w:p>
    <w:tbl>
      <w:tblPr>
        <w:tblW w:w="694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40"/>
        <w:gridCol w:w="1161"/>
        <w:gridCol w:w="1160"/>
        <w:gridCol w:w="1160"/>
        <w:gridCol w:w="871"/>
        <w:gridCol w:w="948"/>
      </w:tblGrid>
      <w:tr w:rsidR="002E71BC" w:rsidRPr="002E71BC" w:rsidTr="002E71BC">
        <w:trPr>
          <w:trHeight w:val="255"/>
          <w:jc w:val="center"/>
        </w:trPr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30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834355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Over HM-16.15 </w:t>
            </w:r>
            <w:r>
              <w:rPr>
                <w:rFonts w:ascii="Arial" w:eastAsia="ＭＳ Ｐゴシック" w:hAnsi="Arial" w:cs="Arial" w:hint="eastAsia"/>
                <w:b/>
                <w:bCs/>
                <w:color w:val="000000"/>
                <w:sz w:val="18"/>
                <w:szCs w:val="18"/>
                <w:lang w:eastAsia="ja-JP"/>
              </w:rPr>
              <w:t>256</w:t>
            </w:r>
            <w:r w:rsidR="002E71BC" w:rsidRPr="002E71BC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_256 (parallel, Sharp)</w:t>
            </w:r>
          </w:p>
        </w:tc>
      </w:tr>
      <w:tr w:rsidR="002E71BC" w:rsidRPr="002E71BC" w:rsidTr="002E71BC">
        <w:trPr>
          <w:trHeight w:val="25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EncT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DecT</w:t>
            </w:r>
          </w:p>
        </w:tc>
      </w:tr>
      <w:tr w:rsidR="002E71BC" w:rsidRPr="002E71BC" w:rsidTr="002E71BC">
        <w:trPr>
          <w:trHeight w:val="255"/>
          <w:jc w:val="center"/>
        </w:trPr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A1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0.07%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86%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  <w:tr w:rsidR="002E71BC" w:rsidRPr="002E71BC" w:rsidTr="002E71BC">
        <w:trPr>
          <w:trHeight w:val="25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A2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94%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</w:tr>
      <w:tr w:rsidR="002E71BC" w:rsidRPr="002E71BC" w:rsidTr="002E71BC">
        <w:trPr>
          <w:trHeight w:val="25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94%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  <w:tr w:rsidR="002E71BC" w:rsidRPr="002E71BC" w:rsidTr="002E71BC">
        <w:trPr>
          <w:trHeight w:val="25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93%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</w:tr>
      <w:tr w:rsidR="002E71BC" w:rsidRPr="002E71BC" w:rsidTr="002E71BC">
        <w:trPr>
          <w:trHeight w:val="25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98%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105%</w:t>
            </w:r>
          </w:p>
        </w:tc>
      </w:tr>
      <w:tr w:rsidR="002E71BC" w:rsidRPr="002E71BC" w:rsidTr="002E71BC">
        <w:trPr>
          <w:trHeight w:val="25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2E71BC" w:rsidRPr="002E71BC" w:rsidTr="002E71BC">
        <w:trPr>
          <w:trHeight w:val="255"/>
          <w:jc w:val="center"/>
        </w:trPr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 (Ref)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93%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</w:tr>
      <w:tr w:rsidR="002E71BC" w:rsidRPr="002E71BC" w:rsidTr="002E71BC">
        <w:trPr>
          <w:trHeight w:val="25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 (optional)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0.15%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0.06%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92%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71BC" w:rsidRPr="002E71BC" w:rsidRDefault="002E71BC" w:rsidP="002E71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71B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</w:tbl>
    <w:p w:rsidR="002E71BC" w:rsidRDefault="002E71BC" w:rsidP="002E71BC">
      <w:pPr>
        <w:rPr>
          <w:lang w:val="en-CA" w:eastAsia="ja-JP"/>
        </w:rPr>
      </w:pPr>
    </w:p>
    <w:p w:rsidR="003B309C" w:rsidRDefault="003B309C" w:rsidP="002E71BC">
      <w:pPr>
        <w:rPr>
          <w:lang w:val="en-CA" w:eastAsia="ja-JP"/>
        </w:rPr>
      </w:pPr>
      <w:r>
        <w:rPr>
          <w:rFonts w:hint="eastAsia"/>
          <w:lang w:val="en-CA" w:eastAsia="ja-JP"/>
        </w:rPr>
        <w:tab/>
      </w:r>
      <w:r>
        <w:rPr>
          <w:rFonts w:hint="eastAsia"/>
          <w:lang w:val="en-CA" w:eastAsia="ja-JP"/>
        </w:rPr>
        <w:tab/>
      </w:r>
      <w:r>
        <w:rPr>
          <w:rFonts w:hint="eastAsia"/>
          <w:lang w:val="en-CA" w:eastAsia="ja-JP"/>
        </w:rPr>
        <w:tab/>
        <w:t>96_384 / RandomAccess Main 10 / JEM 5.0.1</w:t>
      </w:r>
    </w:p>
    <w:tbl>
      <w:tblPr>
        <w:tblW w:w="6941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40"/>
        <w:gridCol w:w="1153"/>
        <w:gridCol w:w="1153"/>
        <w:gridCol w:w="1153"/>
        <w:gridCol w:w="884"/>
        <w:gridCol w:w="958"/>
      </w:tblGrid>
      <w:tr w:rsidR="003B309C" w:rsidRPr="003B309C" w:rsidTr="003B309C">
        <w:trPr>
          <w:trHeight w:val="255"/>
          <w:jc w:val="center"/>
        </w:trPr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301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 HM-16.6-JEM-5.0.1 (parallel, Sharp)</w:t>
            </w:r>
          </w:p>
        </w:tc>
      </w:tr>
      <w:tr w:rsidR="003B309C" w:rsidRPr="003B309C" w:rsidTr="003B309C">
        <w:trPr>
          <w:trHeight w:val="25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EncT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DecT</w:t>
            </w:r>
          </w:p>
        </w:tc>
      </w:tr>
      <w:tr w:rsidR="003B309C" w:rsidRPr="003B309C" w:rsidTr="003B309C">
        <w:trPr>
          <w:trHeight w:val="255"/>
          <w:jc w:val="center"/>
        </w:trPr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A1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-0.18%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-0.06%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96.3%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101.9%</w:t>
            </w:r>
          </w:p>
        </w:tc>
      </w:tr>
      <w:tr w:rsidR="003B309C" w:rsidRPr="003B309C" w:rsidTr="003B309C">
        <w:trPr>
          <w:trHeight w:val="25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A2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-0.14%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-0.26%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-0.37%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98.2%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101.0%</w:t>
            </w:r>
          </w:p>
        </w:tc>
      </w:tr>
      <w:tr w:rsidR="003B309C" w:rsidRPr="003B309C" w:rsidTr="003B309C">
        <w:trPr>
          <w:trHeight w:val="25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0.15%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98.3%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103.7%</w:t>
            </w:r>
          </w:p>
        </w:tc>
      </w:tr>
      <w:tr w:rsidR="003B309C" w:rsidRPr="003B309C" w:rsidTr="003B309C">
        <w:trPr>
          <w:trHeight w:val="25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0.09%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98.7%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99.6%</w:t>
            </w:r>
          </w:p>
        </w:tc>
      </w:tr>
      <w:tr w:rsidR="003B309C" w:rsidRPr="003B309C" w:rsidTr="003B309C">
        <w:trPr>
          <w:trHeight w:val="25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-0.08%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98.5%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3B309C" w:rsidRPr="003B309C" w:rsidTr="003B309C">
        <w:trPr>
          <w:trHeight w:val="25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3B309C" w:rsidRPr="003B309C" w:rsidTr="003B309C">
        <w:trPr>
          <w:trHeight w:val="255"/>
          <w:jc w:val="center"/>
        </w:trPr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 (Ref)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-0.08%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98.0%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101.3%</w:t>
            </w:r>
          </w:p>
        </w:tc>
      </w:tr>
      <w:tr w:rsidR="003B309C" w:rsidRPr="003B309C" w:rsidTr="003B309C">
        <w:trPr>
          <w:trHeight w:val="25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 (optional)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#VALUE!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#VALUE!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#VALUE!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#NUM!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309C" w:rsidRPr="003B309C" w:rsidRDefault="003B309C" w:rsidP="003B30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3B309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#NUM!</w:t>
            </w:r>
          </w:p>
        </w:tc>
      </w:tr>
    </w:tbl>
    <w:p w:rsidR="003B309C" w:rsidRPr="002E71BC" w:rsidRDefault="003B309C" w:rsidP="002E71BC">
      <w:pPr>
        <w:rPr>
          <w:lang w:val="en-CA" w:eastAsia="ja-JP"/>
        </w:rPr>
      </w:pPr>
    </w:p>
    <w:p w:rsidR="001825E3" w:rsidRDefault="001825E3" w:rsidP="00E1192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</w:t>
      </w:r>
      <w:r>
        <w:rPr>
          <w:lang w:val="en-CA" w:eastAsia="ja-JP"/>
        </w:rPr>
        <w:t>onclusion</w:t>
      </w:r>
    </w:p>
    <w:p w:rsidR="001825E3" w:rsidRDefault="009924B8" w:rsidP="001825E3">
      <w:pPr>
        <w:rPr>
          <w:lang w:val="en-CA" w:eastAsia="ja-JP"/>
        </w:rPr>
      </w:pPr>
      <w:r>
        <w:rPr>
          <w:rFonts w:hint="eastAsia"/>
          <w:lang w:val="en-CA" w:eastAsia="ja-JP"/>
        </w:rPr>
        <w:t>T</w:t>
      </w:r>
      <w:r>
        <w:rPr>
          <w:lang w:val="en-CA" w:eastAsia="ja-JP"/>
        </w:rPr>
        <w:t>he adaptive search range of 96_384 is suggested to unify the adaptive search range between JEM and HM.</w:t>
      </w:r>
    </w:p>
    <w:p w:rsidR="00E76120" w:rsidRDefault="00E76120" w:rsidP="001825E3">
      <w:pPr>
        <w:rPr>
          <w:lang w:val="en-CA" w:eastAsia="ja-JP"/>
        </w:rPr>
      </w:pPr>
      <w:r>
        <w:rPr>
          <w:lang w:val="en-CA" w:eastAsia="ja-JP"/>
        </w:rPr>
        <w:t xml:space="preserve">In HM, the suggested range shows 0.10 % bdrate gain with </w:t>
      </w:r>
      <w:r w:rsidR="005E279F">
        <w:rPr>
          <w:lang w:val="en-CA" w:eastAsia="ja-JP"/>
        </w:rPr>
        <w:t>6 % encoding time reduction (anchor is 64_256 range)</w:t>
      </w:r>
    </w:p>
    <w:p w:rsidR="005E279F" w:rsidRDefault="005E279F" w:rsidP="005E279F">
      <w:pPr>
        <w:rPr>
          <w:lang w:val="en-CA" w:eastAsia="ja-JP"/>
        </w:rPr>
      </w:pPr>
      <w:r>
        <w:rPr>
          <w:lang w:val="en-CA" w:eastAsia="ja-JP"/>
        </w:rPr>
        <w:t>In JEM, the suggested range shows 0.0</w:t>
      </w:r>
      <w:r w:rsidR="00F426AD">
        <w:rPr>
          <w:lang w:val="en-CA" w:eastAsia="ja-JP"/>
        </w:rPr>
        <w:t>6</w:t>
      </w:r>
      <w:r>
        <w:rPr>
          <w:lang w:val="en-CA" w:eastAsia="ja-JP"/>
        </w:rPr>
        <w:t xml:space="preserve"> % bdrate gain with </w:t>
      </w:r>
      <w:r w:rsidR="00F426AD">
        <w:rPr>
          <w:lang w:val="en-CA" w:eastAsia="ja-JP"/>
        </w:rPr>
        <w:t>2</w:t>
      </w:r>
      <w:r>
        <w:rPr>
          <w:lang w:val="en-CA" w:eastAsia="ja-JP"/>
        </w:rPr>
        <w:t xml:space="preserve"> % encoding time reduction</w:t>
      </w:r>
      <w:r w:rsidR="00F426AD">
        <w:rPr>
          <w:lang w:val="en-CA" w:eastAsia="ja-JP"/>
        </w:rPr>
        <w:t xml:space="preserve"> (anchor is 256_256 range)</w:t>
      </w:r>
    </w:p>
    <w:p w:rsidR="005E279F" w:rsidRPr="005E279F" w:rsidRDefault="005E279F" w:rsidP="001825E3">
      <w:pPr>
        <w:rPr>
          <w:lang w:val="en-CA"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F1F8B" w:rsidRPr="00364A27" w:rsidRDefault="00364A27" w:rsidP="00364A27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ja-JP"/>
        </w:rPr>
        <w:t>S</w:t>
      </w:r>
      <w:r>
        <w:rPr>
          <w:b/>
          <w:szCs w:val="22"/>
          <w:lang w:val="en-CA" w:eastAsia="ja-JP"/>
        </w:rPr>
        <w:t>harp Corporation</w:t>
      </w:r>
      <w:r w:rsidRPr="00E33DD5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7F1F8B" w:rsidRPr="00364A27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24A" w:rsidRDefault="002A224A">
      <w:r>
        <w:separator/>
      </w:r>
    </w:p>
  </w:endnote>
  <w:endnote w:type="continuationSeparator" w:id="0">
    <w:p w:rsidR="002A224A" w:rsidRDefault="002A2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F9" w:rsidRDefault="000B4FF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346C3">
      <w:rPr>
        <w:rStyle w:val="a5"/>
      </w:rPr>
      <w:fldChar w:fldCharType="begin"/>
    </w:r>
    <w:r>
      <w:rPr>
        <w:rStyle w:val="a5"/>
      </w:rPr>
      <w:instrText xml:space="preserve"> PAGE </w:instrText>
    </w:r>
    <w:r w:rsidR="008346C3">
      <w:rPr>
        <w:rStyle w:val="a5"/>
      </w:rPr>
      <w:fldChar w:fldCharType="separate"/>
    </w:r>
    <w:r w:rsidR="004255D8">
      <w:rPr>
        <w:rStyle w:val="a5"/>
        <w:noProof/>
      </w:rPr>
      <w:t>2</w:t>
    </w:r>
    <w:r w:rsidR="008346C3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8346C3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8346C3">
      <w:rPr>
        <w:rStyle w:val="a5"/>
      </w:rPr>
      <w:fldChar w:fldCharType="separate"/>
    </w:r>
    <w:r w:rsidR="007F7AB5">
      <w:rPr>
        <w:rStyle w:val="a5"/>
        <w:noProof/>
      </w:rPr>
      <w:t>2017-04-03</w:t>
    </w:r>
    <w:r w:rsidR="008346C3"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24A" w:rsidRDefault="002A224A">
      <w:r>
        <w:separator/>
      </w:r>
    </w:p>
  </w:footnote>
  <w:footnote w:type="continuationSeparator" w:id="0">
    <w:p w:rsidR="002A224A" w:rsidRDefault="002A22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52270"/>
    <w:multiLevelType w:val="hybridMultilevel"/>
    <w:tmpl w:val="B1F0D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614FA"/>
    <w:multiLevelType w:val="hybridMultilevel"/>
    <w:tmpl w:val="01A204D4"/>
    <w:lvl w:ilvl="0" w:tplc="422851FC">
      <w:start w:val="1"/>
      <w:numFmt w:val="decimal"/>
      <w:lvlText w:val="US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DD5D2D"/>
    <w:multiLevelType w:val="hybridMultilevel"/>
    <w:tmpl w:val="C0CA7E6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74B6865"/>
    <w:multiLevelType w:val="hybridMultilevel"/>
    <w:tmpl w:val="A68027F6"/>
    <w:lvl w:ilvl="0" w:tplc="DB5ACA62">
      <w:start w:val="1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116268"/>
    <w:multiLevelType w:val="hybridMultilevel"/>
    <w:tmpl w:val="05607F0A"/>
    <w:lvl w:ilvl="0" w:tplc="9552D8FE">
      <w:start w:val="1"/>
      <w:numFmt w:val="bullet"/>
      <w:lvlText w:val=""/>
      <w:lvlJc w:val="left"/>
      <w:pPr>
        <w:ind w:left="1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1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1E4C7C"/>
    <w:multiLevelType w:val="hybridMultilevel"/>
    <w:tmpl w:val="F45C036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0003218"/>
    <w:multiLevelType w:val="hybridMultilevel"/>
    <w:tmpl w:val="1D06D8AA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9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2"/>
  </w:num>
  <w:num w:numId="13">
    <w:abstractNumId w:val="14"/>
  </w:num>
  <w:num w:numId="14">
    <w:abstractNumId w:val="4"/>
  </w:num>
  <w:num w:numId="15">
    <w:abstractNumId w:val="15"/>
  </w:num>
  <w:num w:numId="16">
    <w:abstractNumId w:val="5"/>
  </w:num>
  <w:num w:numId="17">
    <w:abstractNumId w:val="10"/>
  </w:num>
  <w:num w:numId="18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ohiro Ikai">
    <w15:presenceInfo w15:providerId="None" w15:userId="Tomohiro Ika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2"/>
  </w:compat>
  <w:rsids>
    <w:rsidRoot w:val="006C5D39"/>
    <w:rsid w:val="00007585"/>
    <w:rsid w:val="00011161"/>
    <w:rsid w:val="000308A3"/>
    <w:rsid w:val="000458BC"/>
    <w:rsid w:val="00045C41"/>
    <w:rsid w:val="00046C03"/>
    <w:rsid w:val="00047515"/>
    <w:rsid w:val="00062D21"/>
    <w:rsid w:val="00065039"/>
    <w:rsid w:val="0007614F"/>
    <w:rsid w:val="000830B3"/>
    <w:rsid w:val="00083B91"/>
    <w:rsid w:val="000B0C0F"/>
    <w:rsid w:val="000B1C6B"/>
    <w:rsid w:val="000B4FF9"/>
    <w:rsid w:val="000C09AC"/>
    <w:rsid w:val="000C1EEA"/>
    <w:rsid w:val="000C3C9E"/>
    <w:rsid w:val="000E00F3"/>
    <w:rsid w:val="000E0AEE"/>
    <w:rsid w:val="000F158C"/>
    <w:rsid w:val="0010004A"/>
    <w:rsid w:val="00102F3D"/>
    <w:rsid w:val="00124E38"/>
    <w:rsid w:val="0012580B"/>
    <w:rsid w:val="00131F90"/>
    <w:rsid w:val="0013526E"/>
    <w:rsid w:val="00137426"/>
    <w:rsid w:val="00146152"/>
    <w:rsid w:val="00154A20"/>
    <w:rsid w:val="00171371"/>
    <w:rsid w:val="00175A24"/>
    <w:rsid w:val="0018104A"/>
    <w:rsid w:val="001825E3"/>
    <w:rsid w:val="00187E58"/>
    <w:rsid w:val="001A297E"/>
    <w:rsid w:val="001A368E"/>
    <w:rsid w:val="001A7329"/>
    <w:rsid w:val="001A792F"/>
    <w:rsid w:val="001B4E28"/>
    <w:rsid w:val="001C3525"/>
    <w:rsid w:val="001C3AFB"/>
    <w:rsid w:val="001C47E3"/>
    <w:rsid w:val="001D1BD2"/>
    <w:rsid w:val="001D5863"/>
    <w:rsid w:val="001E02BE"/>
    <w:rsid w:val="001E3B37"/>
    <w:rsid w:val="001F2594"/>
    <w:rsid w:val="002055A6"/>
    <w:rsid w:val="00206460"/>
    <w:rsid w:val="002069B4"/>
    <w:rsid w:val="00214D45"/>
    <w:rsid w:val="00215AC0"/>
    <w:rsid w:val="00215DFC"/>
    <w:rsid w:val="002212DF"/>
    <w:rsid w:val="00222CD4"/>
    <w:rsid w:val="00225016"/>
    <w:rsid w:val="002264A6"/>
    <w:rsid w:val="00227BA7"/>
    <w:rsid w:val="0023011C"/>
    <w:rsid w:val="002375C1"/>
    <w:rsid w:val="00243A1E"/>
    <w:rsid w:val="00263398"/>
    <w:rsid w:val="00266F06"/>
    <w:rsid w:val="00275BCF"/>
    <w:rsid w:val="00291E36"/>
    <w:rsid w:val="00292257"/>
    <w:rsid w:val="002A224A"/>
    <w:rsid w:val="002A54E0"/>
    <w:rsid w:val="002B1595"/>
    <w:rsid w:val="002B191D"/>
    <w:rsid w:val="002B56B2"/>
    <w:rsid w:val="002D0AF6"/>
    <w:rsid w:val="002E5FAE"/>
    <w:rsid w:val="002E71BC"/>
    <w:rsid w:val="002F1367"/>
    <w:rsid w:val="002F164D"/>
    <w:rsid w:val="003020C0"/>
    <w:rsid w:val="00306206"/>
    <w:rsid w:val="00317D85"/>
    <w:rsid w:val="00327C56"/>
    <w:rsid w:val="003315A1"/>
    <w:rsid w:val="003373EC"/>
    <w:rsid w:val="00341C09"/>
    <w:rsid w:val="00342E3C"/>
    <w:rsid w:val="00342FF4"/>
    <w:rsid w:val="00346148"/>
    <w:rsid w:val="00353847"/>
    <w:rsid w:val="0035566B"/>
    <w:rsid w:val="00364A27"/>
    <w:rsid w:val="003669EA"/>
    <w:rsid w:val="003706CC"/>
    <w:rsid w:val="00377710"/>
    <w:rsid w:val="003803C7"/>
    <w:rsid w:val="0038474A"/>
    <w:rsid w:val="003A0201"/>
    <w:rsid w:val="003A106A"/>
    <w:rsid w:val="003A2D8E"/>
    <w:rsid w:val="003A46F2"/>
    <w:rsid w:val="003A7CE6"/>
    <w:rsid w:val="003B309C"/>
    <w:rsid w:val="003B5B42"/>
    <w:rsid w:val="003C20E4"/>
    <w:rsid w:val="003D6342"/>
    <w:rsid w:val="003E6F90"/>
    <w:rsid w:val="003F5D0F"/>
    <w:rsid w:val="004061F2"/>
    <w:rsid w:val="00414101"/>
    <w:rsid w:val="0041534C"/>
    <w:rsid w:val="004234F0"/>
    <w:rsid w:val="004255D8"/>
    <w:rsid w:val="00433A2A"/>
    <w:rsid w:val="00433DDB"/>
    <w:rsid w:val="00437619"/>
    <w:rsid w:val="0046450D"/>
    <w:rsid w:val="00465A1E"/>
    <w:rsid w:val="0047205B"/>
    <w:rsid w:val="004870D3"/>
    <w:rsid w:val="004A2A63"/>
    <w:rsid w:val="004A4DAF"/>
    <w:rsid w:val="004B210C"/>
    <w:rsid w:val="004C13B8"/>
    <w:rsid w:val="004D405F"/>
    <w:rsid w:val="004E4F4F"/>
    <w:rsid w:val="004E6789"/>
    <w:rsid w:val="004F61E3"/>
    <w:rsid w:val="00502E10"/>
    <w:rsid w:val="0051015C"/>
    <w:rsid w:val="005137DF"/>
    <w:rsid w:val="00516CF1"/>
    <w:rsid w:val="005307A1"/>
    <w:rsid w:val="00531AE9"/>
    <w:rsid w:val="00550A66"/>
    <w:rsid w:val="00567EC7"/>
    <w:rsid w:val="00570013"/>
    <w:rsid w:val="005741C3"/>
    <w:rsid w:val="005801A2"/>
    <w:rsid w:val="0058466E"/>
    <w:rsid w:val="005952A5"/>
    <w:rsid w:val="005A33A1"/>
    <w:rsid w:val="005B217D"/>
    <w:rsid w:val="005C385F"/>
    <w:rsid w:val="005D781A"/>
    <w:rsid w:val="005E1992"/>
    <w:rsid w:val="005E1AC6"/>
    <w:rsid w:val="005E279F"/>
    <w:rsid w:val="005F6F1B"/>
    <w:rsid w:val="006045F8"/>
    <w:rsid w:val="0060651B"/>
    <w:rsid w:val="00624B33"/>
    <w:rsid w:val="0063041A"/>
    <w:rsid w:val="00630AA2"/>
    <w:rsid w:val="00646707"/>
    <w:rsid w:val="00657366"/>
    <w:rsid w:val="00657F7E"/>
    <w:rsid w:val="00662E58"/>
    <w:rsid w:val="00664D74"/>
    <w:rsid w:val="00664DCF"/>
    <w:rsid w:val="0069027A"/>
    <w:rsid w:val="00693A5E"/>
    <w:rsid w:val="006B3D46"/>
    <w:rsid w:val="006C5D39"/>
    <w:rsid w:val="006D6BD6"/>
    <w:rsid w:val="006D6D9B"/>
    <w:rsid w:val="006E2810"/>
    <w:rsid w:val="006E5417"/>
    <w:rsid w:val="006F1C34"/>
    <w:rsid w:val="006F1D87"/>
    <w:rsid w:val="006F2329"/>
    <w:rsid w:val="007023DE"/>
    <w:rsid w:val="00702CF2"/>
    <w:rsid w:val="00712F60"/>
    <w:rsid w:val="00720E3B"/>
    <w:rsid w:val="0074393F"/>
    <w:rsid w:val="00745F6B"/>
    <w:rsid w:val="00746FB1"/>
    <w:rsid w:val="0075229B"/>
    <w:rsid w:val="00755276"/>
    <w:rsid w:val="0075585E"/>
    <w:rsid w:val="00770571"/>
    <w:rsid w:val="00775197"/>
    <w:rsid w:val="007768FF"/>
    <w:rsid w:val="00777AB3"/>
    <w:rsid w:val="007824D3"/>
    <w:rsid w:val="00791959"/>
    <w:rsid w:val="00796EE3"/>
    <w:rsid w:val="007A7D29"/>
    <w:rsid w:val="007B4AB8"/>
    <w:rsid w:val="007D1181"/>
    <w:rsid w:val="007E01A3"/>
    <w:rsid w:val="007E7371"/>
    <w:rsid w:val="007F1F8B"/>
    <w:rsid w:val="007F50EE"/>
    <w:rsid w:val="007F67A1"/>
    <w:rsid w:val="007F7AB5"/>
    <w:rsid w:val="00811C05"/>
    <w:rsid w:val="008206C8"/>
    <w:rsid w:val="00823E9E"/>
    <w:rsid w:val="00834355"/>
    <w:rsid w:val="008346C3"/>
    <w:rsid w:val="0086387C"/>
    <w:rsid w:val="00874A6C"/>
    <w:rsid w:val="00876C65"/>
    <w:rsid w:val="008A3FCC"/>
    <w:rsid w:val="008A4B4C"/>
    <w:rsid w:val="008C239F"/>
    <w:rsid w:val="008D6087"/>
    <w:rsid w:val="008E0C00"/>
    <w:rsid w:val="008E480C"/>
    <w:rsid w:val="00907757"/>
    <w:rsid w:val="009212B0"/>
    <w:rsid w:val="00921FA1"/>
    <w:rsid w:val="009234A5"/>
    <w:rsid w:val="00925F3A"/>
    <w:rsid w:val="00931CC7"/>
    <w:rsid w:val="00933453"/>
    <w:rsid w:val="009336F7"/>
    <w:rsid w:val="0093636C"/>
    <w:rsid w:val="009374A7"/>
    <w:rsid w:val="00941956"/>
    <w:rsid w:val="00955F6D"/>
    <w:rsid w:val="00971A6B"/>
    <w:rsid w:val="00975472"/>
    <w:rsid w:val="0098182B"/>
    <w:rsid w:val="0098551D"/>
    <w:rsid w:val="009924B8"/>
    <w:rsid w:val="0099359C"/>
    <w:rsid w:val="0099518F"/>
    <w:rsid w:val="009A523D"/>
    <w:rsid w:val="009B02A1"/>
    <w:rsid w:val="009B0842"/>
    <w:rsid w:val="009C341C"/>
    <w:rsid w:val="009F496B"/>
    <w:rsid w:val="00A01439"/>
    <w:rsid w:val="00A02E61"/>
    <w:rsid w:val="00A05CFF"/>
    <w:rsid w:val="00A13048"/>
    <w:rsid w:val="00A34B6A"/>
    <w:rsid w:val="00A42635"/>
    <w:rsid w:val="00A46843"/>
    <w:rsid w:val="00A56B97"/>
    <w:rsid w:val="00A576E8"/>
    <w:rsid w:val="00A6093D"/>
    <w:rsid w:val="00A767DC"/>
    <w:rsid w:val="00A76A6D"/>
    <w:rsid w:val="00A83253"/>
    <w:rsid w:val="00A83947"/>
    <w:rsid w:val="00A94929"/>
    <w:rsid w:val="00A97EC7"/>
    <w:rsid w:val="00AA0BDA"/>
    <w:rsid w:val="00AA6E84"/>
    <w:rsid w:val="00AD05A8"/>
    <w:rsid w:val="00AE341B"/>
    <w:rsid w:val="00AE7971"/>
    <w:rsid w:val="00AF54A3"/>
    <w:rsid w:val="00B00F53"/>
    <w:rsid w:val="00B07CA7"/>
    <w:rsid w:val="00B1279A"/>
    <w:rsid w:val="00B31BC7"/>
    <w:rsid w:val="00B37602"/>
    <w:rsid w:val="00B4194A"/>
    <w:rsid w:val="00B5222E"/>
    <w:rsid w:val="00B53179"/>
    <w:rsid w:val="00B5403B"/>
    <w:rsid w:val="00B55164"/>
    <w:rsid w:val="00B600CD"/>
    <w:rsid w:val="00B61C96"/>
    <w:rsid w:val="00B73A2A"/>
    <w:rsid w:val="00B94B06"/>
    <w:rsid w:val="00B94C28"/>
    <w:rsid w:val="00BA56C6"/>
    <w:rsid w:val="00BB6C27"/>
    <w:rsid w:val="00BC10BA"/>
    <w:rsid w:val="00BC5AFD"/>
    <w:rsid w:val="00BD5566"/>
    <w:rsid w:val="00C00FD6"/>
    <w:rsid w:val="00C04F43"/>
    <w:rsid w:val="00C0609D"/>
    <w:rsid w:val="00C07F46"/>
    <w:rsid w:val="00C115AB"/>
    <w:rsid w:val="00C26CCB"/>
    <w:rsid w:val="00C27601"/>
    <w:rsid w:val="00C30249"/>
    <w:rsid w:val="00C31C5F"/>
    <w:rsid w:val="00C3723B"/>
    <w:rsid w:val="00C42466"/>
    <w:rsid w:val="00C606C9"/>
    <w:rsid w:val="00C80288"/>
    <w:rsid w:val="00C84003"/>
    <w:rsid w:val="00C90650"/>
    <w:rsid w:val="00C97D78"/>
    <w:rsid w:val="00CB0252"/>
    <w:rsid w:val="00CC2AAE"/>
    <w:rsid w:val="00CC5080"/>
    <w:rsid w:val="00CC5A42"/>
    <w:rsid w:val="00CD0EAB"/>
    <w:rsid w:val="00CD3E9A"/>
    <w:rsid w:val="00CE174F"/>
    <w:rsid w:val="00CE5E02"/>
    <w:rsid w:val="00CF314D"/>
    <w:rsid w:val="00CF3161"/>
    <w:rsid w:val="00CF34DB"/>
    <w:rsid w:val="00CF5170"/>
    <w:rsid w:val="00CF558F"/>
    <w:rsid w:val="00D001DA"/>
    <w:rsid w:val="00D010C0"/>
    <w:rsid w:val="00D073E2"/>
    <w:rsid w:val="00D16036"/>
    <w:rsid w:val="00D30FD9"/>
    <w:rsid w:val="00D366A5"/>
    <w:rsid w:val="00D402B4"/>
    <w:rsid w:val="00D446EC"/>
    <w:rsid w:val="00D51BF0"/>
    <w:rsid w:val="00D53E6C"/>
    <w:rsid w:val="00D55942"/>
    <w:rsid w:val="00D65690"/>
    <w:rsid w:val="00D807BF"/>
    <w:rsid w:val="00D82FCC"/>
    <w:rsid w:val="00DA17FC"/>
    <w:rsid w:val="00DA7887"/>
    <w:rsid w:val="00DB2C26"/>
    <w:rsid w:val="00DB6F4F"/>
    <w:rsid w:val="00DD0051"/>
    <w:rsid w:val="00DD02F4"/>
    <w:rsid w:val="00DD3479"/>
    <w:rsid w:val="00DE6B43"/>
    <w:rsid w:val="00E06E84"/>
    <w:rsid w:val="00E11923"/>
    <w:rsid w:val="00E262D4"/>
    <w:rsid w:val="00E36250"/>
    <w:rsid w:val="00E54511"/>
    <w:rsid w:val="00E61DAC"/>
    <w:rsid w:val="00E72B80"/>
    <w:rsid w:val="00E75FE3"/>
    <w:rsid w:val="00E76120"/>
    <w:rsid w:val="00E76356"/>
    <w:rsid w:val="00E86C4C"/>
    <w:rsid w:val="00E907A3"/>
    <w:rsid w:val="00EA5AE0"/>
    <w:rsid w:val="00EB7AB1"/>
    <w:rsid w:val="00EE7CD8"/>
    <w:rsid w:val="00EF101A"/>
    <w:rsid w:val="00EF48CC"/>
    <w:rsid w:val="00F00801"/>
    <w:rsid w:val="00F0428E"/>
    <w:rsid w:val="00F426AD"/>
    <w:rsid w:val="00F711F1"/>
    <w:rsid w:val="00F73032"/>
    <w:rsid w:val="00F848FC"/>
    <w:rsid w:val="00F9282A"/>
    <w:rsid w:val="00F96BAD"/>
    <w:rsid w:val="00FA139D"/>
    <w:rsid w:val="00FB0E84"/>
    <w:rsid w:val="00FC4678"/>
    <w:rsid w:val="00FD01C2"/>
    <w:rsid w:val="00FE595C"/>
    <w:rsid w:val="00FE627F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3CACE64D-F92C-4BD9-960A-EB1C2879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01A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8">
    <w:name w:val="heading 8"/>
    <w:basedOn w:val="a"/>
    <w:next w:val="a"/>
    <w:link w:val="80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A4DAF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4A4DAF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4A4DAF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50">
    <w:name w:val="見出し 5 (文字)"/>
    <w:link w:val="5"/>
    <w:rsid w:val="004234F0"/>
    <w:rPr>
      <w:b/>
      <w:bCs/>
      <w:i/>
      <w:iCs/>
      <w:sz w:val="24"/>
      <w:szCs w:val="26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4234F0"/>
    <w:rPr>
      <w:sz w:val="22"/>
      <w:szCs w:val="24"/>
    </w:rPr>
  </w:style>
  <w:style w:type="character" w:customStyle="1" w:styleId="80">
    <w:name w:val="見出し 8 (文字)"/>
    <w:link w:val="8"/>
    <w:rsid w:val="004234F0"/>
    <w:rPr>
      <w:i/>
      <w:iCs/>
      <w:sz w:val="22"/>
      <w:szCs w:val="24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ISOMB">
    <w:name w:val="ISO_MB"/>
    <w:basedOn w:val="a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Clause">
    <w:name w:val="ISO_Clause"/>
    <w:basedOn w:val="a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Paragraph">
    <w:name w:val="ISO_Paragraph"/>
    <w:basedOn w:val="a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CommType">
    <w:name w:val="ISO_Comm_Type"/>
    <w:basedOn w:val="a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SecretObservations">
    <w:name w:val="ISO_Secret_Observations"/>
    <w:basedOn w:val="a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character" w:styleId="ab">
    <w:name w:val="annotation reference"/>
    <w:uiPriority w:val="99"/>
    <w:rsid w:val="00CC5080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rsid w:val="00CC508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ad">
    <w:name w:val="コメント文字列 (文字)"/>
    <w:basedOn w:val="a0"/>
    <w:link w:val="ac"/>
    <w:uiPriority w:val="99"/>
    <w:rsid w:val="00CC5080"/>
    <w:rPr>
      <w:rFonts w:eastAsia="Malgun Gothic"/>
      <w:lang w:val="en-GB"/>
    </w:rPr>
  </w:style>
  <w:style w:type="paragraph" w:styleId="ae">
    <w:name w:val="List Paragraph"/>
    <w:basedOn w:val="a"/>
    <w:uiPriority w:val="34"/>
    <w:qFormat/>
    <w:rsid w:val="003A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5</Pages>
  <Words>848</Words>
  <Characters>4838</Characters>
  <Application>Microsoft Office Word</Application>
  <DocSecurity>0</DocSecurity>
  <Lines>40</Lines>
  <Paragraphs>11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5675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Tomohiro Ikai</cp:lastModifiedBy>
  <cp:revision>113</cp:revision>
  <cp:lastPrinted>2017-03-17T21:00:00Z</cp:lastPrinted>
  <dcterms:created xsi:type="dcterms:W3CDTF">2017-03-17T20:40:00Z</dcterms:created>
  <dcterms:modified xsi:type="dcterms:W3CDTF">2017-04-04T00:09:00Z</dcterms:modified>
</cp:coreProperties>
</file>