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1370B" w14:paraId="663EC99B" w14:textId="77777777">
        <w:tc>
          <w:tcPr>
            <w:tcW w:w="6408" w:type="dxa"/>
          </w:tcPr>
          <w:p w14:paraId="3D6BD9A2" w14:textId="77777777" w:rsidR="006C5D39" w:rsidRPr="0051370B" w:rsidRDefault="00FF08FC" w:rsidP="00C97D78">
            <w:pPr>
              <w:tabs>
                <w:tab w:val="left" w:pos="7200"/>
              </w:tabs>
              <w:spacing w:before="0"/>
              <w:rPr>
                <w:b/>
                <w:szCs w:val="22"/>
                <w:lang w:val="en-CA"/>
              </w:rPr>
            </w:pPr>
            <w:r w:rsidRPr="0051370B">
              <w:rPr>
                <w:b/>
                <w:noProof/>
                <w:szCs w:val="22"/>
                <w:lang w:eastAsia="zh-CN"/>
              </w:rPr>
              <mc:AlternateContent>
                <mc:Choice Requires="wpg">
                  <w:drawing>
                    <wp:anchor distT="0" distB="0" distL="114300" distR="114300" simplePos="0" relativeHeight="251652608"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6A1368" id="Group 2" o:spid="_x0000_s1026" style="position:absolute;margin-left:-4.1pt;margin-top:-27.45pt;width:23.3pt;height:24.6pt;z-index:25165260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q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1370B">
              <w:rPr>
                <w:noProof/>
                <w:lang w:eastAsia="zh-CN"/>
              </w:rPr>
              <w:drawing>
                <wp:anchor distT="0" distB="0" distL="114300" distR="114300" simplePos="0" relativeHeight="251654656"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370B">
              <w:rPr>
                <w:noProof/>
                <w:lang w:eastAsia="zh-CN"/>
              </w:rPr>
              <w:drawing>
                <wp:anchor distT="0" distB="0" distL="114300" distR="114300" simplePos="0" relativeHeight="251653632"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1370B">
              <w:rPr>
                <w:b/>
                <w:szCs w:val="22"/>
                <w:lang w:val="en-CA"/>
              </w:rPr>
              <w:t xml:space="preserve">Joint </w:t>
            </w:r>
            <w:r w:rsidR="006C5D39" w:rsidRPr="0051370B">
              <w:rPr>
                <w:b/>
                <w:szCs w:val="22"/>
                <w:lang w:val="en-CA"/>
              </w:rPr>
              <w:t>Collaborative</w:t>
            </w:r>
            <w:r w:rsidR="00E61DAC" w:rsidRPr="0051370B">
              <w:rPr>
                <w:b/>
                <w:szCs w:val="22"/>
                <w:lang w:val="en-CA"/>
              </w:rPr>
              <w:t xml:space="preserve"> Team </w:t>
            </w:r>
            <w:r w:rsidR="006C5D39" w:rsidRPr="0051370B">
              <w:rPr>
                <w:b/>
                <w:szCs w:val="22"/>
                <w:lang w:val="en-CA"/>
              </w:rPr>
              <w:t>on Video Coding (JCT-VC)</w:t>
            </w:r>
          </w:p>
          <w:p w14:paraId="6D88FF21" w14:textId="77777777" w:rsidR="00E61DAC" w:rsidRPr="0051370B" w:rsidRDefault="00E54511" w:rsidP="00C97D78">
            <w:pPr>
              <w:tabs>
                <w:tab w:val="left" w:pos="7200"/>
              </w:tabs>
              <w:spacing w:before="0"/>
              <w:rPr>
                <w:b/>
                <w:szCs w:val="22"/>
                <w:lang w:val="en-CA"/>
              </w:rPr>
            </w:pPr>
            <w:proofErr w:type="gramStart"/>
            <w:r w:rsidRPr="0051370B">
              <w:rPr>
                <w:b/>
                <w:szCs w:val="22"/>
                <w:lang w:val="en-CA"/>
              </w:rPr>
              <w:t>of</w:t>
            </w:r>
            <w:proofErr w:type="gramEnd"/>
            <w:r w:rsidRPr="0051370B">
              <w:rPr>
                <w:b/>
                <w:szCs w:val="22"/>
                <w:lang w:val="en-CA"/>
              </w:rPr>
              <w:t xml:space="preserve"> </w:t>
            </w:r>
            <w:r w:rsidR="007F1F8B" w:rsidRPr="0051370B">
              <w:rPr>
                <w:b/>
                <w:szCs w:val="22"/>
                <w:lang w:val="en-CA"/>
              </w:rPr>
              <w:t>ITU-T SG</w:t>
            </w:r>
            <w:r w:rsidR="005E1AC6" w:rsidRPr="0051370B">
              <w:rPr>
                <w:b/>
                <w:szCs w:val="22"/>
                <w:lang w:val="en-CA"/>
              </w:rPr>
              <w:t> </w:t>
            </w:r>
            <w:r w:rsidR="007F1F8B" w:rsidRPr="0051370B">
              <w:rPr>
                <w:b/>
                <w:szCs w:val="22"/>
                <w:lang w:val="en-CA"/>
              </w:rPr>
              <w:t>16 WP</w:t>
            </w:r>
            <w:r w:rsidR="005E1AC6" w:rsidRPr="0051370B">
              <w:rPr>
                <w:b/>
                <w:szCs w:val="22"/>
                <w:lang w:val="en-CA"/>
              </w:rPr>
              <w:t> </w:t>
            </w:r>
            <w:r w:rsidR="007F1F8B" w:rsidRPr="0051370B">
              <w:rPr>
                <w:b/>
                <w:szCs w:val="22"/>
                <w:lang w:val="en-CA"/>
              </w:rPr>
              <w:t>3 and ISO/IEC JTC</w:t>
            </w:r>
            <w:r w:rsidR="005E1AC6" w:rsidRPr="0051370B">
              <w:rPr>
                <w:b/>
                <w:szCs w:val="22"/>
                <w:lang w:val="en-CA"/>
              </w:rPr>
              <w:t> </w:t>
            </w:r>
            <w:r w:rsidR="007F1F8B" w:rsidRPr="0051370B">
              <w:rPr>
                <w:b/>
                <w:szCs w:val="22"/>
                <w:lang w:val="en-CA"/>
              </w:rPr>
              <w:t>1/SC</w:t>
            </w:r>
            <w:r w:rsidR="005E1AC6" w:rsidRPr="0051370B">
              <w:rPr>
                <w:b/>
                <w:szCs w:val="22"/>
                <w:lang w:val="en-CA"/>
              </w:rPr>
              <w:t> </w:t>
            </w:r>
            <w:r w:rsidR="007F1F8B" w:rsidRPr="0051370B">
              <w:rPr>
                <w:b/>
                <w:szCs w:val="22"/>
                <w:lang w:val="en-CA"/>
              </w:rPr>
              <w:t>29/WG</w:t>
            </w:r>
            <w:r w:rsidR="005E1AC6" w:rsidRPr="0051370B">
              <w:rPr>
                <w:b/>
                <w:szCs w:val="22"/>
                <w:lang w:val="en-CA"/>
              </w:rPr>
              <w:t> </w:t>
            </w:r>
            <w:r w:rsidR="007F1F8B" w:rsidRPr="0051370B">
              <w:rPr>
                <w:b/>
                <w:szCs w:val="22"/>
                <w:lang w:val="en-CA"/>
              </w:rPr>
              <w:t>11</w:t>
            </w:r>
          </w:p>
          <w:p w14:paraId="3BB088AE" w14:textId="34F8DDB1" w:rsidR="00E61DAC" w:rsidRPr="0051370B" w:rsidRDefault="006F281A" w:rsidP="0074393F">
            <w:pPr>
              <w:tabs>
                <w:tab w:val="left" w:pos="7200"/>
              </w:tabs>
              <w:spacing w:before="0"/>
              <w:rPr>
                <w:b/>
                <w:szCs w:val="22"/>
                <w:lang w:val="en-CA"/>
              </w:rPr>
            </w:pPr>
            <w:r w:rsidRPr="00A06045">
              <w:t>27th Meeting: Hobart, AU, 31 March – 7 April 2017</w:t>
            </w:r>
            <w:r w:rsidR="00714E2D" w:rsidRPr="0051370B">
              <w:rPr>
                <w:lang w:val="en-CA"/>
              </w:rPr>
              <w:t xml:space="preserve"> </w:t>
            </w:r>
          </w:p>
        </w:tc>
        <w:tc>
          <w:tcPr>
            <w:tcW w:w="3168" w:type="dxa"/>
          </w:tcPr>
          <w:p w14:paraId="7E784011" w14:textId="662FD226" w:rsidR="008A4B4C" w:rsidRPr="0051370B" w:rsidRDefault="00E61DAC" w:rsidP="00056EE4">
            <w:pPr>
              <w:tabs>
                <w:tab w:val="left" w:pos="7200"/>
              </w:tabs>
              <w:rPr>
                <w:u w:val="single"/>
                <w:lang w:val="en-CA"/>
              </w:rPr>
            </w:pPr>
            <w:r w:rsidRPr="0051370B">
              <w:rPr>
                <w:lang w:val="en-CA"/>
              </w:rPr>
              <w:t>Document</w:t>
            </w:r>
            <w:r w:rsidR="006C5D39" w:rsidRPr="0051370B">
              <w:rPr>
                <w:lang w:val="en-CA"/>
              </w:rPr>
              <w:t>: JC</w:t>
            </w:r>
            <w:r w:rsidRPr="0051370B">
              <w:rPr>
                <w:lang w:val="en-CA"/>
              </w:rPr>
              <w:t>T</w:t>
            </w:r>
            <w:r w:rsidR="006C5D39" w:rsidRPr="0051370B">
              <w:rPr>
                <w:lang w:val="en-CA"/>
              </w:rPr>
              <w:t>VC</w:t>
            </w:r>
            <w:r w:rsidRPr="0051370B">
              <w:rPr>
                <w:lang w:val="en-CA"/>
              </w:rPr>
              <w:t>-</w:t>
            </w:r>
            <w:r w:rsidR="006F281A">
              <w:rPr>
                <w:lang w:val="en-CA"/>
              </w:rPr>
              <w:t>AA</w:t>
            </w:r>
            <w:r w:rsidR="00F80101">
              <w:rPr>
                <w:lang w:val="en-CA"/>
              </w:rPr>
              <w:t>0040</w:t>
            </w:r>
            <w:ins w:id="0" w:author="haoping yu" w:date="2017-04-15T21:33:00Z">
              <w:r w:rsidR="00FA5A2F">
                <w:rPr>
                  <w:lang w:val="en-CA"/>
                </w:rPr>
                <w:t>-r1</w:t>
              </w:r>
            </w:ins>
          </w:p>
        </w:tc>
      </w:tr>
    </w:tbl>
    <w:p w14:paraId="11C91BD9" w14:textId="77777777" w:rsidR="00E61DAC" w:rsidRPr="0051370B"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1370B" w14:paraId="43CDB0B8" w14:textId="77777777">
        <w:tc>
          <w:tcPr>
            <w:tcW w:w="1458" w:type="dxa"/>
          </w:tcPr>
          <w:p w14:paraId="6B3E13D2" w14:textId="77777777" w:rsidR="00E61DAC" w:rsidRPr="0051370B" w:rsidRDefault="00E61DAC">
            <w:pPr>
              <w:spacing w:before="60" w:after="60"/>
              <w:rPr>
                <w:i/>
                <w:szCs w:val="22"/>
                <w:lang w:val="en-CA"/>
              </w:rPr>
            </w:pPr>
            <w:r w:rsidRPr="0051370B">
              <w:rPr>
                <w:i/>
                <w:szCs w:val="22"/>
                <w:lang w:val="en-CA"/>
              </w:rPr>
              <w:t>Title:</w:t>
            </w:r>
          </w:p>
        </w:tc>
        <w:tc>
          <w:tcPr>
            <w:tcW w:w="8118" w:type="dxa"/>
            <w:gridSpan w:val="3"/>
          </w:tcPr>
          <w:p w14:paraId="478B3DC6" w14:textId="492BF884" w:rsidR="00E61DAC" w:rsidRPr="0051370B" w:rsidRDefault="006F281A" w:rsidP="00B61808">
            <w:pPr>
              <w:spacing w:before="60" w:after="60"/>
              <w:rPr>
                <w:b/>
                <w:szCs w:val="22"/>
                <w:lang w:val="en-CA"/>
              </w:rPr>
            </w:pPr>
            <w:r>
              <w:rPr>
                <w:b/>
                <w:szCs w:val="22"/>
                <w:lang w:val="en-CA"/>
              </w:rPr>
              <w:t xml:space="preserve">Draft of </w:t>
            </w:r>
            <w:r w:rsidR="009375AF">
              <w:rPr>
                <w:b/>
                <w:szCs w:val="22"/>
                <w:lang w:val="en-CA"/>
              </w:rPr>
              <w:t xml:space="preserve">final </w:t>
            </w:r>
            <w:r w:rsidR="00B61808">
              <w:rPr>
                <w:b/>
                <w:szCs w:val="22"/>
                <w:lang w:val="en-CA"/>
              </w:rPr>
              <w:t xml:space="preserve">report on SCC </w:t>
            </w:r>
            <w:r>
              <w:rPr>
                <w:b/>
                <w:szCs w:val="22"/>
                <w:lang w:val="en-CA"/>
              </w:rPr>
              <w:t>v</w:t>
            </w:r>
            <w:r w:rsidR="00FF5CA4" w:rsidRPr="0051370B">
              <w:rPr>
                <w:b/>
                <w:szCs w:val="22"/>
                <w:lang w:val="en-CA"/>
              </w:rPr>
              <w:t>erification test</w:t>
            </w:r>
          </w:p>
        </w:tc>
      </w:tr>
      <w:tr w:rsidR="00E61DAC" w:rsidRPr="0051370B" w14:paraId="77DAB2B7" w14:textId="77777777">
        <w:tc>
          <w:tcPr>
            <w:tcW w:w="1458" w:type="dxa"/>
          </w:tcPr>
          <w:p w14:paraId="450149E0" w14:textId="77777777" w:rsidR="00E61DAC" w:rsidRPr="0051370B" w:rsidRDefault="00E61DAC">
            <w:pPr>
              <w:spacing w:before="60" w:after="60"/>
              <w:rPr>
                <w:i/>
                <w:szCs w:val="22"/>
                <w:lang w:val="en-CA"/>
              </w:rPr>
            </w:pPr>
            <w:r w:rsidRPr="0051370B">
              <w:rPr>
                <w:i/>
                <w:szCs w:val="22"/>
                <w:lang w:val="en-CA"/>
              </w:rPr>
              <w:t>Status:</w:t>
            </w:r>
          </w:p>
        </w:tc>
        <w:tc>
          <w:tcPr>
            <w:tcW w:w="8118" w:type="dxa"/>
            <w:gridSpan w:val="3"/>
          </w:tcPr>
          <w:p w14:paraId="5D7BF7B5" w14:textId="476F9F1F" w:rsidR="00E61DAC" w:rsidRPr="0051370B" w:rsidRDefault="006F281A">
            <w:pPr>
              <w:spacing w:before="60" w:after="60"/>
              <w:rPr>
                <w:szCs w:val="22"/>
                <w:lang w:val="en-CA"/>
              </w:rPr>
            </w:pPr>
            <w:r>
              <w:rPr>
                <w:szCs w:val="22"/>
                <w:lang w:val="en-CA"/>
              </w:rPr>
              <w:t>Input</w:t>
            </w:r>
            <w:r w:rsidR="00E61DAC" w:rsidRPr="0051370B">
              <w:rPr>
                <w:szCs w:val="22"/>
                <w:lang w:val="en-CA"/>
              </w:rPr>
              <w:t xml:space="preserve"> </w:t>
            </w:r>
            <w:r w:rsidR="00FF5CA4" w:rsidRPr="0051370B">
              <w:rPr>
                <w:szCs w:val="22"/>
                <w:lang w:val="en-CA"/>
              </w:rPr>
              <w:t>d</w:t>
            </w:r>
            <w:r w:rsidR="00E61DAC" w:rsidRPr="0051370B">
              <w:rPr>
                <w:szCs w:val="22"/>
                <w:lang w:val="en-CA"/>
              </w:rPr>
              <w:t xml:space="preserve">ocument </w:t>
            </w:r>
            <w:r w:rsidR="006A3193">
              <w:rPr>
                <w:szCs w:val="22"/>
                <w:lang w:val="en-CA"/>
              </w:rPr>
              <w:t>to</w:t>
            </w:r>
            <w:r w:rsidR="00E61DAC" w:rsidRPr="0051370B">
              <w:rPr>
                <w:szCs w:val="22"/>
                <w:lang w:val="en-CA"/>
              </w:rPr>
              <w:t xml:space="preserve"> </w:t>
            </w:r>
            <w:r w:rsidR="00AE341B" w:rsidRPr="0051370B">
              <w:rPr>
                <w:szCs w:val="22"/>
                <w:lang w:val="en-CA"/>
              </w:rPr>
              <w:t>JCT-VC</w:t>
            </w:r>
          </w:p>
        </w:tc>
      </w:tr>
      <w:tr w:rsidR="00E61DAC" w:rsidRPr="0051370B" w14:paraId="31608D5F" w14:textId="77777777">
        <w:tc>
          <w:tcPr>
            <w:tcW w:w="1458" w:type="dxa"/>
          </w:tcPr>
          <w:p w14:paraId="1C072020" w14:textId="77777777" w:rsidR="00E61DAC" w:rsidRPr="0051370B" w:rsidRDefault="00E61DAC">
            <w:pPr>
              <w:spacing w:before="60" w:after="60"/>
              <w:rPr>
                <w:i/>
                <w:szCs w:val="22"/>
                <w:lang w:val="en-CA"/>
              </w:rPr>
            </w:pPr>
            <w:r w:rsidRPr="0051370B">
              <w:rPr>
                <w:i/>
                <w:szCs w:val="22"/>
                <w:lang w:val="en-CA"/>
              </w:rPr>
              <w:t>Purpose:</w:t>
            </w:r>
          </w:p>
        </w:tc>
        <w:tc>
          <w:tcPr>
            <w:tcW w:w="8118" w:type="dxa"/>
            <w:gridSpan w:val="3"/>
          </w:tcPr>
          <w:p w14:paraId="58683906" w14:textId="77777777" w:rsidR="00E61DAC" w:rsidRPr="0051370B" w:rsidRDefault="00802A31" w:rsidP="005E1AC6">
            <w:pPr>
              <w:spacing w:before="60" w:after="60"/>
              <w:rPr>
                <w:szCs w:val="22"/>
                <w:lang w:val="en-CA"/>
              </w:rPr>
            </w:pPr>
            <w:r w:rsidRPr="0051370B">
              <w:rPr>
                <w:szCs w:val="22"/>
                <w:lang w:val="en-CA"/>
              </w:rPr>
              <w:t>Report</w:t>
            </w:r>
          </w:p>
        </w:tc>
      </w:tr>
      <w:tr w:rsidR="00802A31" w:rsidRPr="0051370B" w14:paraId="6DF7846E" w14:textId="77777777">
        <w:tc>
          <w:tcPr>
            <w:tcW w:w="1458" w:type="dxa"/>
          </w:tcPr>
          <w:p w14:paraId="601C4875" w14:textId="77777777" w:rsidR="00802A31" w:rsidRPr="0051370B" w:rsidRDefault="00802A31">
            <w:pPr>
              <w:spacing w:before="60" w:after="60"/>
              <w:rPr>
                <w:i/>
                <w:szCs w:val="22"/>
                <w:lang w:val="en-CA"/>
              </w:rPr>
            </w:pPr>
            <w:r w:rsidRPr="0051370B">
              <w:rPr>
                <w:i/>
                <w:szCs w:val="22"/>
                <w:lang w:val="en-CA"/>
              </w:rPr>
              <w:t>Author(s) or</w:t>
            </w:r>
            <w:r w:rsidRPr="0051370B">
              <w:rPr>
                <w:i/>
                <w:szCs w:val="22"/>
                <w:lang w:val="en-CA"/>
              </w:rPr>
              <w:br/>
              <w:t>Contact(s):</w:t>
            </w:r>
          </w:p>
        </w:tc>
        <w:tc>
          <w:tcPr>
            <w:tcW w:w="4050" w:type="dxa"/>
          </w:tcPr>
          <w:p w14:paraId="0E6AD4DD" w14:textId="2F72106E" w:rsidR="00FF5CA4" w:rsidRPr="0051370B" w:rsidRDefault="00FF5CA4" w:rsidP="00802A31">
            <w:pPr>
              <w:spacing w:before="60" w:after="60"/>
              <w:rPr>
                <w:szCs w:val="22"/>
                <w:lang w:val="en-CA"/>
              </w:rPr>
            </w:pPr>
            <w:r w:rsidRPr="0051370B">
              <w:rPr>
                <w:szCs w:val="22"/>
                <w:lang w:val="en-CA"/>
              </w:rPr>
              <w:t xml:space="preserve">Vittorio </w:t>
            </w:r>
            <w:proofErr w:type="spellStart"/>
            <w:r w:rsidRPr="0051370B">
              <w:rPr>
                <w:szCs w:val="22"/>
                <w:lang w:val="en-CA"/>
              </w:rPr>
              <w:t>Baroncini</w:t>
            </w:r>
            <w:proofErr w:type="spellEnd"/>
            <w:r w:rsidRPr="0051370B" w:rsidDel="00FF5CA4">
              <w:rPr>
                <w:szCs w:val="22"/>
                <w:lang w:val="en-CA"/>
              </w:rPr>
              <w:t xml:space="preserve"> </w:t>
            </w:r>
          </w:p>
          <w:p w14:paraId="6B6A7B89" w14:textId="71F6C720" w:rsidR="00FA7215" w:rsidRPr="0051370B" w:rsidRDefault="00FF5CA4" w:rsidP="00802A31">
            <w:pPr>
              <w:spacing w:before="60" w:after="60"/>
              <w:rPr>
                <w:szCs w:val="22"/>
                <w:lang w:val="en-CA"/>
              </w:rPr>
            </w:pPr>
            <w:r w:rsidRPr="0051370B">
              <w:rPr>
                <w:szCs w:val="22"/>
                <w:lang w:val="en-CA"/>
              </w:rPr>
              <w:t>Haoping Yu</w:t>
            </w:r>
          </w:p>
          <w:p w14:paraId="004D8D97" w14:textId="38787FF1" w:rsidR="00D95165" w:rsidRPr="0051370B" w:rsidRDefault="00D95165" w:rsidP="00D95165">
            <w:pPr>
              <w:spacing w:before="60" w:after="60"/>
              <w:rPr>
                <w:szCs w:val="22"/>
                <w:lang w:val="en-CA"/>
              </w:rPr>
            </w:pPr>
            <w:proofErr w:type="spellStart"/>
            <w:r w:rsidRPr="0051370B">
              <w:rPr>
                <w:szCs w:val="22"/>
                <w:lang w:val="en-CA"/>
              </w:rPr>
              <w:t>Rajan</w:t>
            </w:r>
            <w:proofErr w:type="spellEnd"/>
            <w:r w:rsidRPr="0051370B">
              <w:rPr>
                <w:szCs w:val="22"/>
                <w:lang w:val="en-CA"/>
              </w:rPr>
              <w:t xml:space="preserve"> Joshi</w:t>
            </w:r>
          </w:p>
          <w:p w14:paraId="3A3D7A00" w14:textId="4A1A0C1A" w:rsidR="00D95165" w:rsidRPr="0051370B" w:rsidRDefault="00D95165" w:rsidP="00D95165">
            <w:pPr>
              <w:spacing w:before="60" w:after="60"/>
              <w:rPr>
                <w:szCs w:val="22"/>
                <w:lang w:val="en-CA"/>
              </w:rPr>
            </w:pPr>
            <w:r w:rsidRPr="0051370B">
              <w:rPr>
                <w:szCs w:val="22"/>
                <w:lang w:val="en-CA"/>
              </w:rPr>
              <w:t>Shan Liu</w:t>
            </w:r>
          </w:p>
          <w:p w14:paraId="328DADB3" w14:textId="47A6216A" w:rsidR="00D95165" w:rsidRPr="0051370B" w:rsidRDefault="00D95165" w:rsidP="00FF5CA4">
            <w:pPr>
              <w:spacing w:before="60" w:after="60"/>
              <w:rPr>
                <w:szCs w:val="22"/>
                <w:lang w:val="en-CA"/>
              </w:rPr>
            </w:pPr>
            <w:proofErr w:type="spellStart"/>
            <w:r w:rsidRPr="0051370B">
              <w:rPr>
                <w:szCs w:val="22"/>
                <w:lang w:val="en-CA"/>
              </w:rPr>
              <w:t>Xiaoyu</w:t>
            </w:r>
            <w:proofErr w:type="spellEnd"/>
            <w:r w:rsidRPr="0051370B">
              <w:rPr>
                <w:szCs w:val="22"/>
                <w:lang w:val="en-CA"/>
              </w:rPr>
              <w:t xml:space="preserve"> </w:t>
            </w:r>
            <w:proofErr w:type="spellStart"/>
            <w:r w:rsidRPr="0051370B">
              <w:rPr>
                <w:szCs w:val="22"/>
                <w:lang w:val="en-CA"/>
              </w:rPr>
              <w:t>Xiu</w:t>
            </w:r>
            <w:proofErr w:type="spellEnd"/>
          </w:p>
          <w:p w14:paraId="161D50DE" w14:textId="3D84B0EC" w:rsidR="00802A31" w:rsidRPr="0051370B" w:rsidRDefault="006069B2" w:rsidP="00FF5CA4">
            <w:pPr>
              <w:spacing w:before="60" w:after="60"/>
              <w:rPr>
                <w:szCs w:val="22"/>
                <w:lang w:val="en-CA"/>
              </w:rPr>
            </w:pPr>
            <w:proofErr w:type="spellStart"/>
            <w:r w:rsidRPr="0051370B">
              <w:rPr>
                <w:szCs w:val="22"/>
                <w:lang w:val="en-CA"/>
              </w:rPr>
              <w:t>Jizheng</w:t>
            </w:r>
            <w:proofErr w:type="spellEnd"/>
            <w:r w:rsidRPr="0051370B">
              <w:rPr>
                <w:szCs w:val="22"/>
                <w:lang w:val="en-CA"/>
              </w:rPr>
              <w:t xml:space="preserve"> </w:t>
            </w:r>
            <w:proofErr w:type="spellStart"/>
            <w:r w:rsidRPr="0051370B">
              <w:rPr>
                <w:szCs w:val="22"/>
                <w:lang w:val="en-CA"/>
              </w:rPr>
              <w:t>Xu</w:t>
            </w:r>
            <w:proofErr w:type="spellEnd"/>
          </w:p>
        </w:tc>
        <w:tc>
          <w:tcPr>
            <w:tcW w:w="900" w:type="dxa"/>
          </w:tcPr>
          <w:p w14:paraId="7DB4069F" w14:textId="77777777" w:rsidR="00802A31" w:rsidRPr="0051370B" w:rsidRDefault="00802A31" w:rsidP="00521493">
            <w:pPr>
              <w:spacing w:before="60" w:after="60"/>
              <w:rPr>
                <w:szCs w:val="22"/>
                <w:lang w:val="en-CA"/>
              </w:rPr>
            </w:pPr>
            <w:r w:rsidRPr="0051370B">
              <w:rPr>
                <w:szCs w:val="22"/>
                <w:lang w:val="en-CA"/>
              </w:rPr>
              <w:t>Email:</w:t>
            </w:r>
            <w:r w:rsidRPr="0051370B">
              <w:rPr>
                <w:szCs w:val="22"/>
                <w:lang w:val="en-CA"/>
              </w:rPr>
              <w:br/>
            </w:r>
          </w:p>
          <w:p w14:paraId="7E6F07E1" w14:textId="77777777" w:rsidR="006069B2" w:rsidRPr="0051370B" w:rsidRDefault="006069B2" w:rsidP="006069B2">
            <w:pPr>
              <w:spacing w:before="60" w:after="60"/>
              <w:rPr>
                <w:szCs w:val="22"/>
                <w:lang w:val="en-CA"/>
              </w:rPr>
            </w:pPr>
          </w:p>
          <w:p w14:paraId="048E4857" w14:textId="77777777" w:rsidR="00802A31" w:rsidRPr="0051370B" w:rsidRDefault="00802A31" w:rsidP="009D4DEA">
            <w:pPr>
              <w:spacing w:before="60" w:after="60"/>
              <w:rPr>
                <w:szCs w:val="22"/>
                <w:lang w:val="en-CA"/>
              </w:rPr>
            </w:pPr>
          </w:p>
        </w:tc>
        <w:tc>
          <w:tcPr>
            <w:tcW w:w="3168" w:type="dxa"/>
          </w:tcPr>
          <w:p w14:paraId="7E3CACBA" w14:textId="77777777" w:rsidR="00FF5CA4" w:rsidRPr="0051370B" w:rsidRDefault="00833140" w:rsidP="00FF5CA4">
            <w:pPr>
              <w:spacing w:before="60" w:after="60"/>
              <w:rPr>
                <w:szCs w:val="22"/>
                <w:lang w:val="en-CA"/>
              </w:rPr>
            </w:pPr>
            <w:hyperlink r:id="rId11" w:history="1">
              <w:r w:rsidR="00FF5CA4" w:rsidRPr="0051370B">
                <w:rPr>
                  <w:rStyle w:val="Hyperlink"/>
                  <w:szCs w:val="22"/>
                  <w:lang w:val="en-CA"/>
                </w:rPr>
                <w:t>baroncini@gmx.com</w:t>
              </w:r>
            </w:hyperlink>
          </w:p>
          <w:p w14:paraId="4AFC8906" w14:textId="113BC093" w:rsidR="0038785B" w:rsidRPr="0051370B" w:rsidRDefault="00833140" w:rsidP="00521493">
            <w:pPr>
              <w:spacing w:before="60" w:after="60"/>
              <w:rPr>
                <w:szCs w:val="22"/>
                <w:lang w:val="en-CA"/>
              </w:rPr>
            </w:pPr>
            <w:hyperlink r:id="rId12" w:history="1">
              <w:r w:rsidR="005361C4" w:rsidRPr="002A0E66">
                <w:rPr>
                  <w:rStyle w:val="Hyperlink"/>
                  <w:lang w:val="en-CA"/>
                </w:rPr>
                <w:t>haoping.yu@huawei.com</w:t>
              </w:r>
            </w:hyperlink>
          </w:p>
          <w:p w14:paraId="582018B3" w14:textId="0B3ADA27" w:rsidR="00D95165" w:rsidRPr="0051370B" w:rsidRDefault="00833140" w:rsidP="00D95165">
            <w:pPr>
              <w:spacing w:before="60" w:after="60"/>
              <w:rPr>
                <w:szCs w:val="22"/>
                <w:lang w:val="en-CA"/>
              </w:rPr>
            </w:pPr>
            <w:hyperlink r:id="rId13" w:history="1">
              <w:r w:rsidR="00D95165" w:rsidRPr="0051370B">
                <w:rPr>
                  <w:rStyle w:val="Hyperlink"/>
                  <w:lang w:val="en-CA"/>
                </w:rPr>
                <w:t>rajanj@qti.qualcomm.com</w:t>
              </w:r>
            </w:hyperlink>
          </w:p>
          <w:p w14:paraId="6260781F" w14:textId="6BCFD28C" w:rsidR="00D95165" w:rsidRPr="0051370B" w:rsidRDefault="00833140" w:rsidP="00D95165">
            <w:pPr>
              <w:spacing w:before="60" w:after="60"/>
              <w:rPr>
                <w:lang w:val="en-CA"/>
              </w:rPr>
            </w:pPr>
            <w:hyperlink r:id="rId14" w:history="1">
              <w:r w:rsidR="00D95165" w:rsidRPr="0051370B">
                <w:rPr>
                  <w:rStyle w:val="Hyperlink"/>
                  <w:szCs w:val="22"/>
                  <w:lang w:val="en-CA"/>
                </w:rPr>
                <w:t>Shan.Liu@mediatek.com</w:t>
              </w:r>
            </w:hyperlink>
          </w:p>
          <w:p w14:paraId="2A82AE24" w14:textId="1ECD3089" w:rsidR="0038785B" w:rsidRPr="0051370B" w:rsidRDefault="00833140" w:rsidP="00D95165">
            <w:pPr>
              <w:spacing w:before="60" w:after="60"/>
              <w:rPr>
                <w:lang w:val="en-CA"/>
              </w:rPr>
            </w:pPr>
            <w:hyperlink r:id="rId15" w:history="1">
              <w:r w:rsidR="00D95165" w:rsidRPr="0051370B">
                <w:rPr>
                  <w:rStyle w:val="Hyperlink"/>
                  <w:lang w:val="en-CA"/>
                </w:rPr>
                <w:t>Xiaoyu.Xiu@InterDigital.com</w:t>
              </w:r>
            </w:hyperlink>
          </w:p>
          <w:p w14:paraId="49416CCB" w14:textId="2C211087" w:rsidR="006069B2" w:rsidRPr="0051370B" w:rsidRDefault="00833140" w:rsidP="0051370B">
            <w:pPr>
              <w:keepNext/>
              <w:tabs>
                <w:tab w:val="center" w:pos="4320"/>
                <w:tab w:val="right" w:pos="8640"/>
              </w:tabs>
              <w:spacing w:before="60" w:after="60"/>
              <w:outlineLvl w:val="5"/>
              <w:rPr>
                <w:szCs w:val="22"/>
                <w:lang w:val="en-CA"/>
              </w:rPr>
            </w:pPr>
            <w:hyperlink r:id="rId16" w:history="1">
              <w:r w:rsidR="00D95165" w:rsidRPr="0051370B">
                <w:rPr>
                  <w:rStyle w:val="Hyperlink"/>
                  <w:szCs w:val="22"/>
                  <w:lang w:val="en-CA"/>
                </w:rPr>
                <w:t>jzxu@microsoft.com</w:t>
              </w:r>
            </w:hyperlink>
          </w:p>
        </w:tc>
      </w:tr>
      <w:tr w:rsidR="00E61DAC" w:rsidRPr="0051370B" w14:paraId="2D35DB3D" w14:textId="77777777">
        <w:tc>
          <w:tcPr>
            <w:tcW w:w="1458" w:type="dxa"/>
          </w:tcPr>
          <w:p w14:paraId="4BA06440" w14:textId="02032AFB" w:rsidR="00E61DAC" w:rsidRPr="0051370B" w:rsidRDefault="00E61DAC">
            <w:pPr>
              <w:spacing w:before="60" w:after="60"/>
              <w:rPr>
                <w:i/>
                <w:szCs w:val="22"/>
                <w:lang w:val="en-CA"/>
              </w:rPr>
            </w:pPr>
            <w:r w:rsidRPr="0051370B">
              <w:rPr>
                <w:i/>
                <w:szCs w:val="22"/>
                <w:lang w:val="en-CA"/>
              </w:rPr>
              <w:t>Source:</w:t>
            </w:r>
          </w:p>
        </w:tc>
        <w:tc>
          <w:tcPr>
            <w:tcW w:w="8118" w:type="dxa"/>
            <w:gridSpan w:val="3"/>
          </w:tcPr>
          <w:p w14:paraId="6332C17E" w14:textId="0B83E1BD" w:rsidR="00E61DAC" w:rsidRPr="0051370B" w:rsidRDefault="006A3193">
            <w:pPr>
              <w:spacing w:before="60" w:after="60"/>
              <w:rPr>
                <w:szCs w:val="22"/>
                <w:lang w:val="en-CA"/>
              </w:rPr>
            </w:pPr>
            <w:r>
              <w:rPr>
                <w:szCs w:val="22"/>
                <w:lang w:val="en-CA"/>
              </w:rPr>
              <w:t>AHG6</w:t>
            </w:r>
          </w:p>
        </w:tc>
      </w:tr>
    </w:tbl>
    <w:p w14:paraId="06286C2F" w14:textId="77777777" w:rsidR="00E61DAC" w:rsidRPr="0051370B" w:rsidRDefault="00E61DAC">
      <w:pPr>
        <w:tabs>
          <w:tab w:val="left" w:pos="1800"/>
          <w:tab w:val="right" w:pos="9360"/>
        </w:tabs>
        <w:spacing w:before="120" w:after="240"/>
        <w:jc w:val="center"/>
        <w:rPr>
          <w:szCs w:val="22"/>
          <w:lang w:val="en-CA"/>
        </w:rPr>
      </w:pPr>
      <w:r w:rsidRPr="0051370B">
        <w:rPr>
          <w:szCs w:val="22"/>
          <w:u w:val="single"/>
          <w:lang w:val="en-CA"/>
        </w:rPr>
        <w:t>_____________________________</w:t>
      </w:r>
    </w:p>
    <w:p w14:paraId="57CB0351" w14:textId="77777777" w:rsidR="00275BCF" w:rsidRPr="0051370B" w:rsidRDefault="00275BCF" w:rsidP="009234A5">
      <w:pPr>
        <w:pStyle w:val="Heading1"/>
        <w:numPr>
          <w:ilvl w:val="0"/>
          <w:numId w:val="0"/>
        </w:numPr>
        <w:ind w:left="432" w:hanging="432"/>
        <w:rPr>
          <w:lang w:val="en-CA"/>
        </w:rPr>
      </w:pPr>
      <w:r w:rsidRPr="0051370B">
        <w:rPr>
          <w:lang w:val="en-CA"/>
        </w:rPr>
        <w:t>Abstract</w:t>
      </w:r>
    </w:p>
    <w:p w14:paraId="224B15C4" w14:textId="03865014" w:rsidR="00263398" w:rsidRPr="0051370B" w:rsidRDefault="00802A31" w:rsidP="009234A5">
      <w:pPr>
        <w:jc w:val="both"/>
        <w:rPr>
          <w:lang w:val="en-CA"/>
        </w:rPr>
      </w:pPr>
      <w:r w:rsidRPr="0051370B">
        <w:rPr>
          <w:lang w:val="en-CA"/>
        </w:rPr>
        <w:t xml:space="preserve">This </w:t>
      </w:r>
      <w:r w:rsidR="006224FC" w:rsidRPr="0051370B">
        <w:rPr>
          <w:lang w:val="en-CA"/>
        </w:rPr>
        <w:t xml:space="preserve">document </w:t>
      </w:r>
      <w:r w:rsidR="00423FAA" w:rsidRPr="0051370B">
        <w:rPr>
          <w:lang w:val="en-CA"/>
        </w:rPr>
        <w:t xml:space="preserve">presents a test report on verification of the coding performance of </w:t>
      </w:r>
      <w:r w:rsidR="0051370B" w:rsidRPr="0051370B">
        <w:rPr>
          <w:lang w:val="en-CA"/>
        </w:rPr>
        <w:t xml:space="preserve">the </w:t>
      </w:r>
      <w:r w:rsidR="00423FAA" w:rsidRPr="0051370B">
        <w:rPr>
          <w:lang w:val="en-CA"/>
        </w:rPr>
        <w:t xml:space="preserve">HEVC screen content coding </w:t>
      </w:r>
      <w:r w:rsidR="0051370B" w:rsidRPr="0051370B">
        <w:rPr>
          <w:lang w:val="en-CA"/>
        </w:rPr>
        <w:t xml:space="preserve">(SCC) </w:t>
      </w:r>
      <w:r w:rsidR="00423FAA" w:rsidRPr="0051370B">
        <w:rPr>
          <w:lang w:val="en-CA"/>
        </w:rPr>
        <w:t>extensions</w:t>
      </w:r>
      <w:r w:rsidRPr="0051370B">
        <w:rPr>
          <w:lang w:val="en-CA"/>
        </w:rPr>
        <w:t>.</w:t>
      </w:r>
      <w:r w:rsidR="000A54C4">
        <w:rPr>
          <w:lang w:val="en-CA"/>
        </w:rPr>
        <w:t xml:space="preserve"> </w:t>
      </w:r>
      <w:r w:rsidR="002668BC">
        <w:rPr>
          <w:lang w:val="en-CA"/>
        </w:rPr>
        <w:t>T</w:t>
      </w:r>
      <w:r w:rsidR="00D1368D" w:rsidRPr="0051370B">
        <w:rPr>
          <w:lang w:val="en-CA"/>
        </w:rPr>
        <w:t xml:space="preserve">he coding performance of HEVC </w:t>
      </w:r>
      <w:r w:rsidR="00C45883">
        <w:rPr>
          <w:lang w:val="en-CA"/>
        </w:rPr>
        <w:t xml:space="preserve">reference software </w:t>
      </w:r>
      <w:r w:rsidR="00D1368D" w:rsidRPr="0051370B">
        <w:rPr>
          <w:lang w:val="en-CA"/>
        </w:rPr>
        <w:t xml:space="preserve">with </w:t>
      </w:r>
      <w:r w:rsidR="00C45883">
        <w:rPr>
          <w:lang w:val="en-CA"/>
        </w:rPr>
        <w:t>the SCC</w:t>
      </w:r>
      <w:r w:rsidR="00D1368D" w:rsidRPr="0051370B">
        <w:rPr>
          <w:lang w:val="en-CA"/>
        </w:rPr>
        <w:t xml:space="preserve"> extensions</w:t>
      </w:r>
      <w:r w:rsidR="002668BC">
        <w:rPr>
          <w:lang w:val="en-CA"/>
        </w:rPr>
        <w:t xml:space="preserve"> </w:t>
      </w:r>
      <w:r w:rsidR="00C45883">
        <w:rPr>
          <w:lang w:val="en-CA"/>
        </w:rPr>
        <w:t xml:space="preserve">(SCM) </w:t>
      </w:r>
      <w:r w:rsidR="002668BC">
        <w:rPr>
          <w:lang w:val="en-CA"/>
        </w:rPr>
        <w:t>is compared with that of</w:t>
      </w:r>
      <w:r w:rsidR="00D1368D" w:rsidRPr="0051370B">
        <w:rPr>
          <w:lang w:val="en-CA"/>
        </w:rPr>
        <w:t xml:space="preserve"> HEVC </w:t>
      </w:r>
      <w:r w:rsidR="00C45883">
        <w:rPr>
          <w:lang w:val="en-CA"/>
        </w:rPr>
        <w:t xml:space="preserve">reference software </w:t>
      </w:r>
      <w:r w:rsidR="00D1368D" w:rsidRPr="0051370B">
        <w:rPr>
          <w:lang w:val="en-CA"/>
        </w:rPr>
        <w:t xml:space="preserve">without </w:t>
      </w:r>
      <w:r w:rsidR="00C45883">
        <w:rPr>
          <w:lang w:val="en-CA"/>
        </w:rPr>
        <w:t xml:space="preserve">the SCC </w:t>
      </w:r>
      <w:r w:rsidR="002668BC">
        <w:rPr>
          <w:lang w:val="en-CA"/>
        </w:rPr>
        <w:t>extensions</w:t>
      </w:r>
      <w:r w:rsidR="00D1368D" w:rsidRPr="0051370B">
        <w:rPr>
          <w:lang w:val="en-CA"/>
        </w:rPr>
        <w:t xml:space="preserve"> </w:t>
      </w:r>
      <w:r w:rsidR="00C45883">
        <w:rPr>
          <w:lang w:val="en-CA"/>
        </w:rPr>
        <w:t>(SCM-w</w:t>
      </w:r>
      <w:r w:rsidR="00A82573">
        <w:rPr>
          <w:lang w:val="en-CA"/>
        </w:rPr>
        <w:t>/o</w:t>
      </w:r>
      <w:r w:rsidR="00C45883">
        <w:rPr>
          <w:lang w:val="en-CA"/>
        </w:rPr>
        <w:t xml:space="preserve">-SCC) </w:t>
      </w:r>
      <w:r w:rsidR="00D1368D" w:rsidRPr="0051370B">
        <w:rPr>
          <w:lang w:val="en-CA"/>
        </w:rPr>
        <w:t>a</w:t>
      </w:r>
      <w:r w:rsidR="002668BC">
        <w:rPr>
          <w:lang w:val="en-CA"/>
        </w:rPr>
        <w:t xml:space="preserve">s well as </w:t>
      </w:r>
      <w:r w:rsidR="00C45883">
        <w:rPr>
          <w:lang w:val="en-CA"/>
        </w:rPr>
        <w:t xml:space="preserve">with the </w:t>
      </w:r>
      <w:r w:rsidR="00D1368D" w:rsidRPr="0051370B">
        <w:rPr>
          <w:lang w:val="en-CA"/>
        </w:rPr>
        <w:t xml:space="preserve">AVC </w:t>
      </w:r>
      <w:r w:rsidR="00C45883">
        <w:rPr>
          <w:lang w:val="en-CA"/>
        </w:rPr>
        <w:t xml:space="preserve">reference software (JM) </w:t>
      </w:r>
      <w:r w:rsidR="00D1368D">
        <w:rPr>
          <w:lang w:val="en-CA"/>
        </w:rPr>
        <w:t xml:space="preserve">in both </w:t>
      </w:r>
      <w:proofErr w:type="spellStart"/>
      <w:r w:rsidR="00D1368D">
        <w:rPr>
          <w:lang w:val="en-CA"/>
        </w:rPr>
        <w:t>lossy</w:t>
      </w:r>
      <w:proofErr w:type="spellEnd"/>
      <w:r w:rsidR="00D1368D">
        <w:rPr>
          <w:lang w:val="en-CA"/>
        </w:rPr>
        <w:t xml:space="preserve"> and </w:t>
      </w:r>
      <w:r w:rsidR="003C5498">
        <w:rPr>
          <w:lang w:val="en-CA"/>
        </w:rPr>
        <w:t>mathematical lossless compression</w:t>
      </w:r>
      <w:r w:rsidR="00D1368D">
        <w:rPr>
          <w:lang w:val="en-CA"/>
        </w:rPr>
        <w:t xml:space="preserve"> modes</w:t>
      </w:r>
      <w:r w:rsidR="00AB1C59">
        <w:rPr>
          <w:lang w:val="en-CA"/>
        </w:rPr>
        <w:t xml:space="preserve"> </w:t>
      </w:r>
      <w:r w:rsidR="003C5498">
        <w:rPr>
          <w:lang w:val="en-CA"/>
        </w:rPr>
        <w:t xml:space="preserve">using </w:t>
      </w:r>
      <w:r w:rsidR="003C5498" w:rsidRPr="0051370B">
        <w:rPr>
          <w:lang w:val="en-CA"/>
        </w:rPr>
        <w:t>All</w:t>
      </w:r>
      <w:r w:rsidR="003C5498">
        <w:rPr>
          <w:lang w:val="en-CA"/>
        </w:rPr>
        <w:t>-</w:t>
      </w:r>
      <w:r w:rsidR="003C5498" w:rsidRPr="0051370B">
        <w:rPr>
          <w:lang w:val="en-CA"/>
        </w:rPr>
        <w:t>Intra (AI), Random Access (RA), and Low-delay</w:t>
      </w:r>
      <w:r w:rsidR="003C5498">
        <w:rPr>
          <w:lang w:val="en-CA"/>
        </w:rPr>
        <w:t xml:space="preserve"> B </w:t>
      </w:r>
      <w:r w:rsidR="003C5498" w:rsidRPr="0051370B">
        <w:rPr>
          <w:lang w:val="en-CA"/>
        </w:rPr>
        <w:t>(LB)</w:t>
      </w:r>
      <w:r w:rsidR="003C5498">
        <w:rPr>
          <w:lang w:val="en-CA"/>
        </w:rPr>
        <w:t xml:space="preserve"> encoding structures</w:t>
      </w:r>
      <w:r w:rsidR="00C45883">
        <w:rPr>
          <w:lang w:val="en-CA"/>
        </w:rPr>
        <w:t xml:space="preserve"> and using similar encoding rate-distortion optimization techniques</w:t>
      </w:r>
      <w:r w:rsidR="00D1368D">
        <w:rPr>
          <w:lang w:val="en-CA"/>
        </w:rPr>
        <w:t>.</w:t>
      </w:r>
      <w:r w:rsidR="00D1368D" w:rsidRPr="0051370B">
        <w:rPr>
          <w:lang w:val="en-CA"/>
        </w:rPr>
        <w:t xml:space="preserve"> </w:t>
      </w:r>
      <w:r w:rsidR="00C45883">
        <w:rPr>
          <w:lang w:val="en-CA"/>
        </w:rPr>
        <w:t>S</w:t>
      </w:r>
      <w:r w:rsidR="00D1368D">
        <w:rPr>
          <w:lang w:val="en-CA"/>
        </w:rPr>
        <w:t>ix</w:t>
      </w:r>
      <w:r w:rsidR="008F1C24">
        <w:rPr>
          <w:lang w:val="en-CA"/>
        </w:rPr>
        <w:t xml:space="preserve"> test sequences </w:t>
      </w:r>
      <w:r w:rsidR="00D1368D">
        <w:rPr>
          <w:lang w:val="en-CA"/>
        </w:rPr>
        <w:t>are used in the test</w:t>
      </w:r>
      <w:r w:rsidR="000A54C4">
        <w:rPr>
          <w:lang w:val="en-CA"/>
        </w:rPr>
        <w:t>, which</w:t>
      </w:r>
      <w:r w:rsidR="00892FC5">
        <w:rPr>
          <w:lang w:val="en-CA"/>
        </w:rPr>
        <w:t xml:space="preserve"> </w:t>
      </w:r>
      <w:r w:rsidR="00D1368D">
        <w:rPr>
          <w:lang w:val="en-CA"/>
        </w:rPr>
        <w:t>have</w:t>
      </w:r>
      <w:r w:rsidR="000A54C4">
        <w:rPr>
          <w:lang w:val="en-CA"/>
        </w:rPr>
        <w:t xml:space="preserve"> been </w:t>
      </w:r>
      <w:r w:rsidR="00892FC5" w:rsidRPr="0051370B">
        <w:rPr>
          <w:lang w:val="en-CA"/>
        </w:rPr>
        <w:t xml:space="preserve">classified into two categories, </w:t>
      </w:r>
      <w:r w:rsidR="00892FC5" w:rsidRPr="0051370B">
        <w:rPr>
          <w:szCs w:val="22"/>
          <w:lang w:val="en-CA"/>
        </w:rPr>
        <w:t xml:space="preserve">namely “text and graphics with motion” (TGM)’ and “mixed content” (M)”. </w:t>
      </w:r>
      <w:r w:rsidR="002668BC">
        <w:rPr>
          <w:szCs w:val="22"/>
          <w:lang w:val="en-CA"/>
        </w:rPr>
        <w:t>The t</w:t>
      </w:r>
      <w:r w:rsidR="009E5394">
        <w:rPr>
          <w:szCs w:val="22"/>
          <w:lang w:val="en-CA"/>
        </w:rPr>
        <w:t xml:space="preserve">est </w:t>
      </w:r>
      <w:proofErr w:type="spellStart"/>
      <w:r w:rsidR="009E5394">
        <w:rPr>
          <w:szCs w:val="22"/>
          <w:lang w:val="en-CA"/>
        </w:rPr>
        <w:t>bitstreams</w:t>
      </w:r>
      <w:proofErr w:type="spellEnd"/>
      <w:r w:rsidR="009E5394">
        <w:rPr>
          <w:szCs w:val="22"/>
          <w:lang w:val="en-CA"/>
        </w:rPr>
        <w:t xml:space="preserve"> were</w:t>
      </w:r>
      <w:r w:rsidR="00892FC5">
        <w:rPr>
          <w:szCs w:val="22"/>
          <w:lang w:val="en-CA"/>
        </w:rPr>
        <w:t xml:space="preserve"> generated in </w:t>
      </w:r>
      <w:r w:rsidR="002668BC">
        <w:rPr>
          <w:szCs w:val="22"/>
          <w:lang w:val="en-CA"/>
        </w:rPr>
        <w:t>RGB, YUV</w:t>
      </w:r>
      <w:r w:rsidR="00892FC5" w:rsidRPr="0051370B">
        <w:rPr>
          <w:szCs w:val="22"/>
          <w:lang w:val="en-CA"/>
        </w:rPr>
        <w:t xml:space="preserve"> 4:4:4</w:t>
      </w:r>
      <w:r w:rsidR="005472E4">
        <w:rPr>
          <w:szCs w:val="22"/>
          <w:lang w:val="en-CA"/>
        </w:rPr>
        <w:t>,</w:t>
      </w:r>
      <w:r w:rsidR="00892FC5" w:rsidRPr="0051370B">
        <w:rPr>
          <w:szCs w:val="22"/>
          <w:lang w:val="en-CA"/>
        </w:rPr>
        <w:t xml:space="preserve"> and </w:t>
      </w:r>
      <w:r w:rsidR="005472E4">
        <w:rPr>
          <w:szCs w:val="22"/>
          <w:lang w:val="en-CA"/>
        </w:rPr>
        <w:t xml:space="preserve">YUV </w:t>
      </w:r>
      <w:r w:rsidR="00892FC5" w:rsidRPr="0051370B">
        <w:rPr>
          <w:szCs w:val="22"/>
          <w:lang w:val="en-CA"/>
        </w:rPr>
        <w:t xml:space="preserve">4:2:0 </w:t>
      </w:r>
      <w:r w:rsidR="002668BC">
        <w:rPr>
          <w:szCs w:val="22"/>
          <w:lang w:val="en-CA"/>
        </w:rPr>
        <w:t xml:space="preserve">color </w:t>
      </w:r>
      <w:r w:rsidR="00892FC5" w:rsidRPr="0051370B">
        <w:rPr>
          <w:szCs w:val="22"/>
          <w:lang w:val="en-CA"/>
        </w:rPr>
        <w:t>sampling formats</w:t>
      </w:r>
      <w:r w:rsidR="002668BC">
        <w:rPr>
          <w:szCs w:val="22"/>
          <w:lang w:val="en-CA"/>
        </w:rPr>
        <w:t xml:space="preserve"> with bit-depth equal to 8 for each color component.</w:t>
      </w:r>
      <w:r w:rsidR="00892FC5" w:rsidRPr="0051370B">
        <w:rPr>
          <w:szCs w:val="22"/>
          <w:lang w:val="en-CA"/>
        </w:rPr>
        <w:t xml:space="preserve"> </w:t>
      </w:r>
      <w:r w:rsidR="001C467D">
        <w:rPr>
          <w:szCs w:val="22"/>
          <w:lang w:val="en-CA"/>
        </w:rPr>
        <w:t>For the lossless mode, the coding performance of JM, SCM, and SCM</w:t>
      </w:r>
      <w:r w:rsidR="00C45883">
        <w:rPr>
          <w:szCs w:val="22"/>
          <w:lang w:val="en-CA"/>
        </w:rPr>
        <w:t>-</w:t>
      </w:r>
      <w:r w:rsidR="00A82573">
        <w:rPr>
          <w:szCs w:val="22"/>
          <w:lang w:val="en-CA"/>
        </w:rPr>
        <w:t>w/o</w:t>
      </w:r>
      <w:r w:rsidR="00C45883">
        <w:rPr>
          <w:szCs w:val="22"/>
          <w:lang w:val="en-CA"/>
        </w:rPr>
        <w:t>-</w:t>
      </w:r>
      <w:r w:rsidR="001C467D">
        <w:rPr>
          <w:szCs w:val="22"/>
          <w:lang w:val="en-CA"/>
        </w:rPr>
        <w:t xml:space="preserve">SCC is evaluated in relative bit-rate savings. For the </w:t>
      </w:r>
      <w:proofErr w:type="spellStart"/>
      <w:r w:rsidR="001C467D">
        <w:rPr>
          <w:szCs w:val="22"/>
          <w:lang w:val="en-CA"/>
        </w:rPr>
        <w:t>lossy</w:t>
      </w:r>
      <w:proofErr w:type="spellEnd"/>
      <w:r w:rsidR="001C467D">
        <w:rPr>
          <w:szCs w:val="22"/>
          <w:lang w:val="en-CA"/>
        </w:rPr>
        <w:t xml:space="preserve"> </w:t>
      </w:r>
      <w:r w:rsidR="000A106A">
        <w:rPr>
          <w:szCs w:val="22"/>
          <w:lang w:val="en-CA"/>
        </w:rPr>
        <w:t xml:space="preserve">compression </w:t>
      </w:r>
      <w:r w:rsidR="001C467D">
        <w:rPr>
          <w:szCs w:val="22"/>
          <w:lang w:val="en-CA"/>
        </w:rPr>
        <w:t xml:space="preserve">mode, subjective testing has been conducted </w:t>
      </w:r>
      <w:r w:rsidR="000A106A">
        <w:rPr>
          <w:szCs w:val="22"/>
          <w:lang w:val="en-CA"/>
        </w:rPr>
        <w:t xml:space="preserve">at 4 different quality levels for every coding case, </w:t>
      </w:r>
      <w:r w:rsidR="001C467D">
        <w:rPr>
          <w:szCs w:val="22"/>
          <w:lang w:val="en-CA"/>
        </w:rPr>
        <w:t xml:space="preserve">and the test results </w:t>
      </w:r>
      <w:r w:rsidR="000C1BAA">
        <w:rPr>
          <w:szCs w:val="22"/>
          <w:lang w:val="en-CA"/>
        </w:rPr>
        <w:t>are</w:t>
      </w:r>
      <w:r w:rsidR="001C467D">
        <w:rPr>
          <w:szCs w:val="22"/>
          <w:lang w:val="en-CA"/>
        </w:rPr>
        <w:t xml:space="preserve"> presented through MOS curves</w:t>
      </w:r>
      <w:r w:rsidR="000A106A">
        <w:rPr>
          <w:szCs w:val="22"/>
          <w:lang w:val="en-CA"/>
        </w:rPr>
        <w:t xml:space="preserve">. </w:t>
      </w:r>
      <w:r w:rsidR="00540870">
        <w:rPr>
          <w:szCs w:val="22"/>
          <w:lang w:val="en-CA"/>
        </w:rPr>
        <w:t>Further</w:t>
      </w:r>
      <w:r w:rsidR="002D183D">
        <w:rPr>
          <w:szCs w:val="22"/>
          <w:lang w:val="en-CA"/>
        </w:rPr>
        <w:t xml:space="preserve">more, the </w:t>
      </w:r>
      <w:r w:rsidR="00540870">
        <w:rPr>
          <w:szCs w:val="22"/>
          <w:lang w:val="en-CA"/>
        </w:rPr>
        <w:t xml:space="preserve">relative </w:t>
      </w:r>
      <w:r w:rsidR="002D183D">
        <w:rPr>
          <w:szCs w:val="22"/>
          <w:lang w:val="en-CA"/>
        </w:rPr>
        <w:t xml:space="preserve">coding performance </w:t>
      </w:r>
      <w:r w:rsidR="00540870">
        <w:rPr>
          <w:szCs w:val="22"/>
          <w:lang w:val="en-CA"/>
        </w:rPr>
        <w:t xml:space="preserve">has also been evaluated in terms of BD-rate savings by using all 648 subjective test points. </w:t>
      </w:r>
      <w:r w:rsidR="00BA0AF3" w:rsidRPr="0051370B">
        <w:rPr>
          <w:lang w:val="en-CA"/>
        </w:rPr>
        <w:t>The test results have shown significant improvements in c</w:t>
      </w:r>
      <w:r w:rsidR="00F648E8" w:rsidRPr="0051370B">
        <w:rPr>
          <w:lang w:val="en-CA"/>
        </w:rPr>
        <w:t>oding efficiency f</w:t>
      </w:r>
      <w:r w:rsidR="00BA0AF3" w:rsidRPr="0051370B">
        <w:rPr>
          <w:lang w:val="en-CA"/>
        </w:rPr>
        <w:t xml:space="preserve">rom </w:t>
      </w:r>
      <w:r w:rsidR="00F648E8" w:rsidRPr="0051370B">
        <w:rPr>
          <w:lang w:val="en-CA"/>
        </w:rPr>
        <w:t xml:space="preserve">the coding tools specified in the screen content coding extensions. </w:t>
      </w:r>
    </w:p>
    <w:p w14:paraId="2E683133" w14:textId="77777777" w:rsidR="006B60C2" w:rsidRPr="0051370B" w:rsidRDefault="006B60C2" w:rsidP="009234A5">
      <w:pPr>
        <w:jc w:val="both"/>
        <w:rPr>
          <w:szCs w:val="22"/>
          <w:lang w:val="en-CA"/>
        </w:rPr>
      </w:pPr>
    </w:p>
    <w:p w14:paraId="7601F864" w14:textId="3D748CE1" w:rsidR="001629DE" w:rsidRPr="0051370B" w:rsidRDefault="001629DE" w:rsidP="00802A31">
      <w:pPr>
        <w:pStyle w:val="Heading1"/>
        <w:rPr>
          <w:lang w:val="en-CA"/>
        </w:rPr>
      </w:pPr>
      <w:r w:rsidRPr="0051370B">
        <w:rPr>
          <w:lang w:val="en-CA"/>
        </w:rPr>
        <w:t>Test conditions description</w:t>
      </w:r>
    </w:p>
    <w:p w14:paraId="7E783CB1" w14:textId="77777777" w:rsidR="001629DE" w:rsidRPr="0051370B" w:rsidRDefault="001629DE" w:rsidP="001629DE">
      <w:pPr>
        <w:pStyle w:val="Heading2"/>
        <w:rPr>
          <w:lang w:val="en-CA"/>
        </w:rPr>
      </w:pPr>
      <w:r w:rsidRPr="0051370B">
        <w:rPr>
          <w:lang w:val="en-CA"/>
        </w:rPr>
        <w:t>General description</w:t>
      </w:r>
    </w:p>
    <w:p w14:paraId="65BD5220" w14:textId="0B6750EE" w:rsidR="001629DE" w:rsidRPr="0051370B" w:rsidRDefault="001629DE" w:rsidP="001629DE">
      <w:pPr>
        <w:rPr>
          <w:lang w:val="en-CA"/>
        </w:rPr>
      </w:pPr>
      <w:r w:rsidRPr="0051370B">
        <w:rPr>
          <w:lang w:val="en-CA"/>
        </w:rPr>
        <w:t xml:space="preserve">The coding performance of HEVC with screen content coding extensions, HEVC without screen content coding extensions, and AVC </w:t>
      </w:r>
      <w:r w:rsidR="00A037B4">
        <w:rPr>
          <w:lang w:val="en-CA"/>
        </w:rPr>
        <w:t>was</w:t>
      </w:r>
      <w:r w:rsidR="00A03303">
        <w:rPr>
          <w:lang w:val="en-CA"/>
        </w:rPr>
        <w:t xml:space="preserve"> </w:t>
      </w:r>
      <w:r w:rsidRPr="0051370B">
        <w:rPr>
          <w:lang w:val="en-CA"/>
        </w:rPr>
        <w:t xml:space="preserve">compared by encoding selected </w:t>
      </w:r>
      <w:r w:rsidR="0051370B" w:rsidRPr="0051370B">
        <w:rPr>
          <w:lang w:val="en-CA"/>
        </w:rPr>
        <w:t xml:space="preserve">video test </w:t>
      </w:r>
      <w:r w:rsidRPr="0051370B">
        <w:rPr>
          <w:lang w:val="en-CA"/>
        </w:rPr>
        <w:t xml:space="preserve">sequences </w:t>
      </w:r>
      <w:r w:rsidR="0051370B" w:rsidRPr="0051370B">
        <w:rPr>
          <w:lang w:val="en-CA"/>
        </w:rPr>
        <w:t xml:space="preserve">that contained rendered text and graphics content (instead of, or in addition to, camera-captured video content) </w:t>
      </w:r>
      <w:r w:rsidRPr="0051370B">
        <w:rPr>
          <w:lang w:val="en-CA"/>
        </w:rPr>
        <w:t>at selected bit</w:t>
      </w:r>
      <w:r w:rsidR="0051370B" w:rsidRPr="0051370B">
        <w:rPr>
          <w:lang w:val="en-CA"/>
        </w:rPr>
        <w:t xml:space="preserve"> </w:t>
      </w:r>
      <w:r w:rsidRPr="0051370B">
        <w:rPr>
          <w:lang w:val="en-CA"/>
        </w:rPr>
        <w:t xml:space="preserve">rates using </w:t>
      </w:r>
      <w:r w:rsidR="0051370B" w:rsidRPr="0051370B">
        <w:rPr>
          <w:lang w:val="en-CA"/>
        </w:rPr>
        <w:t xml:space="preserve">reference </w:t>
      </w:r>
      <w:r w:rsidRPr="0051370B">
        <w:rPr>
          <w:lang w:val="en-CA"/>
        </w:rPr>
        <w:t xml:space="preserve">software representing </w:t>
      </w:r>
      <w:r w:rsidR="0051370B" w:rsidRPr="0051370B">
        <w:rPr>
          <w:lang w:val="en-CA"/>
        </w:rPr>
        <w:t>well-understood and similarly configured encoding methods for</w:t>
      </w:r>
      <w:r w:rsidRPr="0051370B">
        <w:rPr>
          <w:lang w:val="en-CA"/>
        </w:rPr>
        <w:t xml:space="preserve"> these video coding standards.</w:t>
      </w:r>
      <w:r w:rsidR="0051370B" w:rsidRPr="0051370B">
        <w:rPr>
          <w:lang w:val="en-CA"/>
        </w:rPr>
        <w:t xml:space="preserve"> </w:t>
      </w:r>
      <w:r w:rsidR="00EB54DD" w:rsidRPr="00C62A45">
        <w:rPr>
          <w:lang w:val="en-CA" w:eastAsia="ja-JP"/>
        </w:rPr>
        <w:t xml:space="preserve">Since the relevant video coding standards specify only </w:t>
      </w:r>
      <w:proofErr w:type="spellStart"/>
      <w:r w:rsidR="003D4584">
        <w:rPr>
          <w:lang w:val="en-CA" w:eastAsia="ja-JP"/>
        </w:rPr>
        <w:t>bitstream</w:t>
      </w:r>
      <w:proofErr w:type="spellEnd"/>
      <w:r w:rsidR="003D4584">
        <w:rPr>
          <w:lang w:val="en-CA" w:eastAsia="ja-JP"/>
        </w:rPr>
        <w:t xml:space="preserve"> </w:t>
      </w:r>
      <w:r w:rsidR="00EB54DD" w:rsidRPr="00C62A45">
        <w:rPr>
          <w:lang w:val="en-CA" w:eastAsia="ja-JP"/>
        </w:rPr>
        <w:t xml:space="preserve">syntax and decoding process, without prescribing how to perform encoding, it is not possible in general to directly compare the capabilities of such standards. Instead, some particular encoding method must be selected as a proxy to represent the coding capabilities of a standard, as encoding techniques and encoded video quality may vary widely from implementation to implementation. For purposes of this test, reference software </w:t>
      </w:r>
      <w:r w:rsidR="00EB54DD">
        <w:rPr>
          <w:lang w:val="en-CA" w:eastAsia="ja-JP"/>
        </w:rPr>
        <w:t xml:space="preserve">codebases </w:t>
      </w:r>
      <w:r w:rsidR="00EB54DD" w:rsidRPr="00C62A45">
        <w:rPr>
          <w:lang w:val="en-CA" w:eastAsia="ja-JP"/>
        </w:rPr>
        <w:t xml:space="preserve">developed during the standardization process were used to represent each standard – i.e., the HEVC </w:t>
      </w:r>
      <w:r w:rsidR="00FB62D2">
        <w:rPr>
          <w:lang w:val="en-CA" w:eastAsia="ja-JP"/>
        </w:rPr>
        <w:t>SCC Model (SC</w:t>
      </w:r>
      <w:r w:rsidR="00EB54DD" w:rsidRPr="00C62A45">
        <w:rPr>
          <w:lang w:val="en-CA" w:eastAsia="ja-JP"/>
        </w:rPr>
        <w:t>M) in the case of HEVC</w:t>
      </w:r>
      <w:r w:rsidR="002C51D0">
        <w:rPr>
          <w:lang w:val="en-CA" w:eastAsia="ja-JP"/>
        </w:rPr>
        <w:t xml:space="preserve"> with and without </w:t>
      </w:r>
      <w:r w:rsidR="00292A08">
        <w:rPr>
          <w:lang w:val="en-CA" w:eastAsia="ja-JP"/>
        </w:rPr>
        <w:t xml:space="preserve">SCC </w:t>
      </w:r>
      <w:r w:rsidR="00FB62D2">
        <w:rPr>
          <w:lang w:val="en-CA" w:eastAsia="ja-JP"/>
        </w:rPr>
        <w:t xml:space="preserve">extensions and </w:t>
      </w:r>
      <w:r w:rsidR="00EB54DD" w:rsidRPr="00C62A45">
        <w:rPr>
          <w:lang w:val="en-CA" w:eastAsia="ja-JP"/>
        </w:rPr>
        <w:t xml:space="preserve">the Joint Model (JM) in the case of AVC. These two software codebases </w:t>
      </w:r>
      <w:r w:rsidR="00EB54DD" w:rsidRPr="00C62A45">
        <w:rPr>
          <w:lang w:val="en-CA" w:eastAsia="ja-JP"/>
        </w:rPr>
        <w:lastRenderedPageBreak/>
        <w:t xml:space="preserve">were developed for similar purposes, use similar encoding techniques such as rate-distortion optimization decision-making processing, and were configured in a very similar way for these tests, i.e., in terms of hierarchical picture referencing structures, random-access refresh periods, quantization control settings, </w:t>
      </w:r>
      <w:r w:rsidR="00EB54DD" w:rsidRPr="002061B9">
        <w:rPr>
          <w:lang w:val="en-CA" w:eastAsia="ja-JP"/>
        </w:rPr>
        <w:t>etc</w:t>
      </w:r>
      <w:r w:rsidR="000C1BAA" w:rsidRPr="002061B9">
        <w:rPr>
          <w:lang w:val="en-CA"/>
        </w:rPr>
        <w:t>.</w:t>
      </w:r>
      <w:r w:rsidR="00FB62D2">
        <w:rPr>
          <w:lang w:val="en-CA"/>
        </w:rPr>
        <w:t xml:space="preserve"> </w:t>
      </w:r>
    </w:p>
    <w:p w14:paraId="2B049155" w14:textId="77777777" w:rsidR="001629DE" w:rsidRPr="0051370B" w:rsidRDefault="001629DE" w:rsidP="001629DE">
      <w:pPr>
        <w:pStyle w:val="Heading2"/>
        <w:rPr>
          <w:lang w:val="en-CA"/>
        </w:rPr>
      </w:pPr>
      <w:r w:rsidRPr="0051370B">
        <w:rPr>
          <w:lang w:val="en-CA"/>
        </w:rPr>
        <w:t>Test material</w:t>
      </w:r>
    </w:p>
    <w:p w14:paraId="69483F72" w14:textId="11C5B29B" w:rsidR="001629DE" w:rsidRPr="0051370B" w:rsidRDefault="001629DE" w:rsidP="001629DE">
      <w:pPr>
        <w:rPr>
          <w:szCs w:val="22"/>
          <w:lang w:val="en-CA"/>
        </w:rPr>
      </w:pPr>
      <w:r w:rsidRPr="0051370B">
        <w:rPr>
          <w:lang w:val="en-CA"/>
        </w:rPr>
        <w:fldChar w:fldCharType="begin"/>
      </w:r>
      <w:r w:rsidRPr="0051370B">
        <w:rPr>
          <w:lang w:val="en-CA"/>
        </w:rPr>
        <w:instrText xml:space="preserve"> REF _Ref384995827 \h  \* MERGEFORMAT </w:instrText>
      </w:r>
      <w:r w:rsidRPr="0051370B">
        <w:rPr>
          <w:lang w:val="en-CA"/>
        </w:rPr>
      </w:r>
      <w:r w:rsidRPr="0051370B">
        <w:rPr>
          <w:lang w:val="en-CA"/>
        </w:rPr>
        <w:fldChar w:fldCharType="separate"/>
      </w:r>
      <w:r w:rsidR="00C70C42" w:rsidRPr="00BA245C">
        <w:rPr>
          <w:szCs w:val="22"/>
          <w:lang w:val="en-CA"/>
        </w:rPr>
        <w:t>Table 1</w:t>
      </w:r>
      <w:r w:rsidRPr="0051370B">
        <w:rPr>
          <w:lang w:val="en-CA"/>
        </w:rPr>
        <w:fldChar w:fldCharType="end"/>
      </w:r>
      <w:r w:rsidRPr="0051370B">
        <w:rPr>
          <w:szCs w:val="22"/>
          <w:lang w:val="en-CA"/>
        </w:rPr>
        <w:t xml:space="preserve"> below lists the </w:t>
      </w:r>
      <w:r w:rsidR="0051370B" w:rsidRPr="0051370B">
        <w:rPr>
          <w:szCs w:val="22"/>
          <w:lang w:val="en-CA"/>
        </w:rPr>
        <w:t xml:space="preserve">video </w:t>
      </w:r>
      <w:r w:rsidRPr="0051370B">
        <w:rPr>
          <w:szCs w:val="22"/>
          <w:lang w:val="en-CA"/>
        </w:rPr>
        <w:t>test sequences</w:t>
      </w:r>
      <w:r w:rsidR="0051370B" w:rsidRPr="0051370B">
        <w:rPr>
          <w:szCs w:val="22"/>
          <w:lang w:val="en-CA"/>
        </w:rPr>
        <w:t xml:space="preserve"> used in the verification testing</w:t>
      </w:r>
      <w:r w:rsidRPr="0051370B">
        <w:rPr>
          <w:szCs w:val="22"/>
          <w:lang w:val="en-CA"/>
        </w:rPr>
        <w:t xml:space="preserve">. </w:t>
      </w:r>
      <w:r w:rsidRPr="0051370B">
        <w:rPr>
          <w:lang w:val="en-CA"/>
        </w:rPr>
        <w:t xml:space="preserve">These </w:t>
      </w:r>
      <w:r w:rsidR="0051370B" w:rsidRPr="0051370B">
        <w:rPr>
          <w:lang w:val="en-CA"/>
        </w:rPr>
        <w:t xml:space="preserve">test </w:t>
      </w:r>
      <w:r w:rsidRPr="0051370B">
        <w:rPr>
          <w:lang w:val="en-CA"/>
        </w:rPr>
        <w:t xml:space="preserve">sequences are classified into two categories, </w:t>
      </w:r>
      <w:r w:rsidRPr="0051370B">
        <w:rPr>
          <w:szCs w:val="22"/>
          <w:lang w:val="en-CA"/>
        </w:rPr>
        <w:t xml:space="preserve">namely </w:t>
      </w:r>
      <w:r w:rsidR="0051370B" w:rsidRPr="0051370B">
        <w:rPr>
          <w:szCs w:val="22"/>
          <w:lang w:val="en-CA"/>
        </w:rPr>
        <w:t>“</w:t>
      </w:r>
      <w:r w:rsidRPr="0051370B">
        <w:rPr>
          <w:szCs w:val="22"/>
          <w:lang w:val="en-CA"/>
        </w:rPr>
        <w:t>text and graphics with motion</w:t>
      </w:r>
      <w:r w:rsidR="0051370B" w:rsidRPr="0051370B">
        <w:rPr>
          <w:szCs w:val="22"/>
          <w:lang w:val="en-CA"/>
        </w:rPr>
        <w:t>”</w:t>
      </w:r>
      <w:r w:rsidRPr="0051370B">
        <w:rPr>
          <w:szCs w:val="22"/>
          <w:lang w:val="en-CA"/>
        </w:rPr>
        <w:t xml:space="preserve"> (TGM)’ and </w:t>
      </w:r>
      <w:r w:rsidR="0051370B" w:rsidRPr="0051370B">
        <w:rPr>
          <w:szCs w:val="22"/>
          <w:lang w:val="en-CA"/>
        </w:rPr>
        <w:t>“</w:t>
      </w:r>
      <w:r w:rsidRPr="0051370B">
        <w:rPr>
          <w:szCs w:val="22"/>
          <w:lang w:val="en-CA"/>
        </w:rPr>
        <w:t>mixed content</w:t>
      </w:r>
      <w:r w:rsidR="0051370B" w:rsidRPr="0051370B">
        <w:rPr>
          <w:szCs w:val="22"/>
          <w:lang w:val="en-CA"/>
        </w:rPr>
        <w:t>”</w:t>
      </w:r>
      <w:r w:rsidRPr="0051370B">
        <w:rPr>
          <w:szCs w:val="22"/>
          <w:lang w:val="en-CA"/>
        </w:rPr>
        <w:t xml:space="preserve"> (M)</w:t>
      </w:r>
      <w:r w:rsidR="0051370B" w:rsidRPr="0051370B">
        <w:rPr>
          <w:szCs w:val="22"/>
          <w:lang w:val="en-CA"/>
        </w:rPr>
        <w:t>”</w:t>
      </w:r>
      <w:r w:rsidRPr="0051370B">
        <w:rPr>
          <w:szCs w:val="22"/>
          <w:lang w:val="en-CA"/>
        </w:rPr>
        <w:t>. Both 4:4:4 an</w:t>
      </w:r>
      <w:r w:rsidR="00BA0AF3" w:rsidRPr="0051370B">
        <w:rPr>
          <w:szCs w:val="22"/>
          <w:lang w:val="en-CA"/>
        </w:rPr>
        <w:t xml:space="preserve">d 4:2:0 sampling formats </w:t>
      </w:r>
      <w:r w:rsidR="0051370B" w:rsidRPr="0051370B">
        <w:rPr>
          <w:szCs w:val="22"/>
          <w:lang w:val="en-CA"/>
        </w:rPr>
        <w:t>we</w:t>
      </w:r>
      <w:r w:rsidR="00BA0AF3" w:rsidRPr="0051370B">
        <w:rPr>
          <w:szCs w:val="22"/>
          <w:lang w:val="en-CA"/>
        </w:rPr>
        <w:t>re</w:t>
      </w:r>
      <w:r w:rsidRPr="0051370B">
        <w:rPr>
          <w:szCs w:val="22"/>
          <w:lang w:val="en-CA"/>
        </w:rPr>
        <w:t xml:space="preserve"> tested. For the 4:4:4 colour sampl</w:t>
      </w:r>
      <w:r w:rsidR="00BA0AF3" w:rsidRPr="0051370B">
        <w:rPr>
          <w:szCs w:val="22"/>
          <w:lang w:val="en-CA"/>
        </w:rPr>
        <w:t xml:space="preserve">ing format, the tests </w:t>
      </w:r>
      <w:r w:rsidR="0051370B">
        <w:rPr>
          <w:szCs w:val="22"/>
          <w:lang w:val="en-CA"/>
        </w:rPr>
        <w:t>we</w:t>
      </w:r>
      <w:r w:rsidR="00BA0AF3" w:rsidRPr="0051370B">
        <w:rPr>
          <w:szCs w:val="22"/>
          <w:lang w:val="en-CA"/>
        </w:rPr>
        <w:t>re</w:t>
      </w:r>
      <w:r w:rsidRPr="0051370B">
        <w:rPr>
          <w:szCs w:val="22"/>
          <w:lang w:val="en-CA"/>
        </w:rPr>
        <w:t xml:space="preserve"> conducted in both RGB and YUV colour spaces.</w:t>
      </w:r>
    </w:p>
    <w:p w14:paraId="13B6E2E4" w14:textId="646AB780" w:rsidR="001629DE" w:rsidRPr="0051370B" w:rsidRDefault="001629DE" w:rsidP="001629DE">
      <w:pPr>
        <w:rPr>
          <w:szCs w:val="22"/>
          <w:lang w:val="en-CA"/>
        </w:rPr>
      </w:pPr>
      <w:r w:rsidRPr="0051370B">
        <w:rPr>
          <w:szCs w:val="22"/>
          <w:lang w:val="en-CA"/>
        </w:rPr>
        <w:t xml:space="preserve">These test sequences </w:t>
      </w:r>
      <w:r w:rsidR="0051370B">
        <w:rPr>
          <w:szCs w:val="22"/>
          <w:lang w:val="en-CA"/>
        </w:rPr>
        <w:t>have been</w:t>
      </w:r>
      <w:r w:rsidR="0051370B" w:rsidRPr="0051370B">
        <w:rPr>
          <w:szCs w:val="22"/>
          <w:lang w:val="en-CA"/>
        </w:rPr>
        <w:t xml:space="preserve"> </w:t>
      </w:r>
      <w:r w:rsidRPr="0051370B">
        <w:rPr>
          <w:szCs w:val="22"/>
          <w:lang w:val="en-CA"/>
        </w:rPr>
        <w:t xml:space="preserve">available to members </w:t>
      </w:r>
      <w:r w:rsidR="0051370B">
        <w:rPr>
          <w:szCs w:val="22"/>
          <w:lang w:val="en-CA"/>
        </w:rPr>
        <w:t>(</w:t>
      </w:r>
      <w:r w:rsidRPr="0051370B">
        <w:rPr>
          <w:szCs w:val="22"/>
          <w:lang w:val="en-CA"/>
        </w:rPr>
        <w:t xml:space="preserve">at </w:t>
      </w:r>
      <w:hyperlink r:id="rId17" w:history="1">
        <w:r w:rsidRPr="0051370B">
          <w:rPr>
            <w:rStyle w:val="Hyperlink"/>
            <w:szCs w:val="22"/>
            <w:lang w:val="en-CA"/>
          </w:rPr>
          <w:t>ftp://hevc@ftp.tnt.uni-hannover.de/testsequences/FrExt-candidate-sequences/upload/screen_content/ScExt-TestSequences</w:t>
        </w:r>
      </w:hyperlink>
      <w:r w:rsidR="0051370B">
        <w:rPr>
          <w:szCs w:val="22"/>
          <w:lang w:val="en-CA"/>
        </w:rPr>
        <w:t>, accessible using a password available to accredited members).</w:t>
      </w:r>
      <w:r w:rsidRPr="0051370B">
        <w:rPr>
          <w:szCs w:val="22"/>
          <w:lang w:val="en-CA"/>
        </w:rPr>
        <w:t xml:space="preserve"> </w:t>
      </w:r>
      <w:r w:rsidRPr="0051370B">
        <w:rPr>
          <w:lang w:val="en-CA"/>
        </w:rPr>
        <w:t>Their md5</w:t>
      </w:r>
      <w:r w:rsidR="00E24ACF">
        <w:rPr>
          <w:lang w:val="en-CA"/>
        </w:rPr>
        <w:t xml:space="preserve"> check</w:t>
      </w:r>
      <w:r w:rsidRPr="0051370B">
        <w:rPr>
          <w:lang w:val="en-CA"/>
        </w:rPr>
        <w:t>sums are given in</w:t>
      </w:r>
      <w:r w:rsidR="002061B9">
        <w:rPr>
          <w:lang w:val="en-CA"/>
        </w:rPr>
        <w:t xml:space="preserve"> Annex A</w:t>
      </w:r>
      <w:r w:rsidR="00592FE0">
        <w:rPr>
          <w:lang w:val="en-CA"/>
        </w:rPr>
        <w:t xml:space="preserve"> of this report</w:t>
      </w:r>
      <w:r w:rsidR="002061B9">
        <w:rPr>
          <w:lang w:val="en-CA"/>
        </w:rPr>
        <w:t xml:space="preserve">. </w:t>
      </w:r>
      <w:r w:rsidRPr="0051370B">
        <w:rPr>
          <w:lang w:val="en-CA"/>
        </w:rPr>
        <w:t xml:space="preserve"> </w:t>
      </w:r>
    </w:p>
    <w:p w14:paraId="6A2AFC93" w14:textId="631B2A4C" w:rsidR="001629DE" w:rsidRPr="0051370B" w:rsidRDefault="001629DE" w:rsidP="001629DE">
      <w:pPr>
        <w:keepNext/>
        <w:spacing w:after="120"/>
        <w:jc w:val="center"/>
        <w:rPr>
          <w:b/>
          <w:szCs w:val="22"/>
          <w:lang w:val="en-CA"/>
        </w:rPr>
      </w:pPr>
      <w:bookmarkStart w:id="1" w:name="_Ref384995827"/>
      <w:r w:rsidRPr="0051370B">
        <w:rPr>
          <w:b/>
          <w:szCs w:val="22"/>
          <w:lang w:val="en-CA"/>
        </w:rPr>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001C20C3">
        <w:rPr>
          <w:b/>
          <w:noProof/>
          <w:szCs w:val="22"/>
          <w:lang w:val="en-CA"/>
        </w:rPr>
        <w:t>1</w:t>
      </w:r>
      <w:r w:rsidRPr="0051370B">
        <w:rPr>
          <w:b/>
          <w:szCs w:val="22"/>
          <w:lang w:val="en-CA"/>
        </w:rPr>
        <w:fldChar w:fldCharType="end"/>
      </w:r>
      <w:bookmarkEnd w:id="1"/>
      <w:r w:rsidRPr="0051370B">
        <w:rPr>
          <w:b/>
          <w:szCs w:val="22"/>
          <w:lang w:val="en-CA"/>
        </w:rPr>
        <w:t xml:space="preserve"> - Test </w:t>
      </w:r>
      <w:r w:rsidR="00AB6C6B">
        <w:rPr>
          <w:b/>
          <w:szCs w:val="22"/>
          <w:lang w:val="en-CA"/>
        </w:rPr>
        <w:t>s</w:t>
      </w:r>
      <w:r w:rsidRPr="0051370B">
        <w:rPr>
          <w:b/>
          <w:szCs w:val="22"/>
          <w:lang w:val="en-CA"/>
        </w:rPr>
        <w:t>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3200"/>
        <w:gridCol w:w="1276"/>
        <w:gridCol w:w="708"/>
        <w:gridCol w:w="2205"/>
      </w:tblGrid>
      <w:tr w:rsidR="001629DE" w:rsidRPr="0051370B" w14:paraId="03E970AC" w14:textId="77777777" w:rsidTr="001629DE">
        <w:trPr>
          <w:jc w:val="center"/>
        </w:trPr>
        <w:tc>
          <w:tcPr>
            <w:tcW w:w="1269" w:type="dxa"/>
          </w:tcPr>
          <w:p w14:paraId="0E2872A4"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Resolution</w:t>
            </w:r>
          </w:p>
        </w:tc>
        <w:tc>
          <w:tcPr>
            <w:tcW w:w="3200" w:type="dxa"/>
          </w:tcPr>
          <w:p w14:paraId="40C2ABE2"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Sequence name</w:t>
            </w:r>
          </w:p>
        </w:tc>
        <w:tc>
          <w:tcPr>
            <w:tcW w:w="1276" w:type="dxa"/>
          </w:tcPr>
          <w:p w14:paraId="0748E0AF" w14:textId="77777777" w:rsidR="001629DE" w:rsidRPr="0051370B" w:rsidRDefault="001629DE" w:rsidP="001629DE">
            <w:pPr>
              <w:keepNext/>
              <w:jc w:val="center"/>
              <w:rPr>
                <w:b/>
                <w:bCs/>
                <w:sz w:val="20"/>
                <w:lang w:val="en-CA"/>
              </w:rPr>
            </w:pPr>
            <w:r w:rsidRPr="0051370B">
              <w:rPr>
                <w:b/>
                <w:bCs/>
                <w:sz w:val="20"/>
                <w:lang w:val="en-CA"/>
              </w:rPr>
              <w:t>Category</w:t>
            </w:r>
          </w:p>
        </w:tc>
        <w:tc>
          <w:tcPr>
            <w:tcW w:w="708" w:type="dxa"/>
          </w:tcPr>
          <w:p w14:paraId="11E05C6A" w14:textId="77777777" w:rsidR="001629DE" w:rsidRPr="0051370B" w:rsidRDefault="001629DE" w:rsidP="001629DE">
            <w:pPr>
              <w:keepNext/>
              <w:jc w:val="center"/>
              <w:rPr>
                <w:b/>
                <w:bCs/>
                <w:sz w:val="20"/>
                <w:lang w:val="en-CA"/>
              </w:rPr>
            </w:pPr>
            <w:proofErr w:type="gramStart"/>
            <w:r w:rsidRPr="0051370B">
              <w:rPr>
                <w:b/>
                <w:bCs/>
                <w:sz w:val="20"/>
                <w:lang w:val="en-CA"/>
              </w:rPr>
              <w:t>fps</w:t>
            </w:r>
            <w:proofErr w:type="gramEnd"/>
          </w:p>
        </w:tc>
        <w:tc>
          <w:tcPr>
            <w:tcW w:w="2205" w:type="dxa"/>
          </w:tcPr>
          <w:p w14:paraId="674602E1" w14:textId="77777777" w:rsidR="001629DE" w:rsidRPr="0051370B" w:rsidRDefault="001629DE" w:rsidP="001629DE">
            <w:pPr>
              <w:keepNext/>
              <w:jc w:val="center"/>
              <w:rPr>
                <w:b/>
                <w:bCs/>
                <w:sz w:val="20"/>
                <w:lang w:val="en-CA"/>
              </w:rPr>
            </w:pPr>
            <w:r w:rsidRPr="0051370B">
              <w:rPr>
                <w:b/>
                <w:bCs/>
                <w:sz w:val="20"/>
                <w:lang w:val="en-CA"/>
              </w:rPr>
              <w:t>Frames to be encoded</w:t>
            </w:r>
          </w:p>
        </w:tc>
      </w:tr>
      <w:tr w:rsidR="001629DE" w:rsidRPr="0051370B" w14:paraId="080EE11D" w14:textId="77777777" w:rsidTr="001629DE">
        <w:trPr>
          <w:trHeight w:val="1134"/>
          <w:jc w:val="center"/>
        </w:trPr>
        <w:tc>
          <w:tcPr>
            <w:tcW w:w="1269" w:type="dxa"/>
          </w:tcPr>
          <w:p w14:paraId="2D941E6C" w14:textId="77777777" w:rsidR="001629DE" w:rsidRPr="0051370B" w:rsidRDefault="001629DE" w:rsidP="001629DE">
            <w:pPr>
              <w:keepNext/>
              <w:spacing w:before="60" w:after="60"/>
              <w:rPr>
                <w:rFonts w:cs="Arial"/>
                <w:b/>
                <w:bCs/>
                <w:kern w:val="32"/>
                <w:sz w:val="20"/>
                <w:szCs w:val="22"/>
                <w:lang w:val="en-CA"/>
              </w:rPr>
            </w:pPr>
            <w:r w:rsidRPr="0051370B">
              <w:rPr>
                <w:sz w:val="20"/>
                <w:lang w:val="en-CA"/>
              </w:rPr>
              <w:t>1920x1080</w:t>
            </w:r>
          </w:p>
        </w:tc>
        <w:tc>
          <w:tcPr>
            <w:tcW w:w="3200" w:type="dxa"/>
          </w:tcPr>
          <w:p w14:paraId="265FE7F5" w14:textId="77777777" w:rsidR="001629DE" w:rsidRPr="0051370B" w:rsidRDefault="001629DE" w:rsidP="001629DE">
            <w:pPr>
              <w:keepNext/>
              <w:spacing w:before="60" w:after="60"/>
              <w:rPr>
                <w:sz w:val="20"/>
                <w:lang w:val="en-CA"/>
              </w:rPr>
            </w:pPr>
            <w:proofErr w:type="spellStart"/>
            <w:r w:rsidRPr="0051370B">
              <w:rPr>
                <w:sz w:val="20"/>
                <w:lang w:val="en-CA"/>
              </w:rPr>
              <w:t>CircuitLayoutPresentation</w:t>
            </w:r>
            <w:proofErr w:type="spellEnd"/>
          </w:p>
          <w:p w14:paraId="485269DC" w14:textId="77777777" w:rsidR="001629DE" w:rsidRPr="0051370B" w:rsidRDefault="001629DE" w:rsidP="001629DE">
            <w:pPr>
              <w:keepNext/>
              <w:spacing w:before="60" w:after="60"/>
              <w:rPr>
                <w:sz w:val="20"/>
                <w:szCs w:val="22"/>
                <w:lang w:val="en-CA"/>
              </w:rPr>
            </w:pPr>
            <w:proofErr w:type="spellStart"/>
            <w:r w:rsidRPr="0051370B">
              <w:rPr>
                <w:sz w:val="20"/>
                <w:lang w:val="en-CA"/>
              </w:rPr>
              <w:t>ClearTypeSpreadsheet</w:t>
            </w:r>
            <w:proofErr w:type="spellEnd"/>
          </w:p>
          <w:p w14:paraId="1CB3FE2E" w14:textId="77777777" w:rsidR="001629DE" w:rsidRPr="0051370B" w:rsidRDefault="001629DE" w:rsidP="001629DE">
            <w:pPr>
              <w:keepNext/>
              <w:spacing w:before="60" w:after="60"/>
              <w:rPr>
                <w:sz w:val="20"/>
                <w:szCs w:val="22"/>
                <w:lang w:val="en-CA"/>
              </w:rPr>
            </w:pPr>
            <w:proofErr w:type="spellStart"/>
            <w:r w:rsidRPr="0051370B">
              <w:rPr>
                <w:rFonts w:eastAsia="Times New Roman"/>
                <w:color w:val="000000"/>
                <w:szCs w:val="22"/>
                <w:lang w:val="en-CA" w:eastAsia="zh-CN"/>
              </w:rPr>
              <w:t>EnglishDocumentEditing</w:t>
            </w:r>
            <w:proofErr w:type="spellEnd"/>
          </w:p>
          <w:p w14:paraId="402AFBB5" w14:textId="77777777" w:rsidR="001629DE" w:rsidRPr="0051370B" w:rsidRDefault="001629DE" w:rsidP="001629DE">
            <w:pPr>
              <w:keepNext/>
              <w:spacing w:before="60" w:after="60"/>
              <w:rPr>
                <w:sz w:val="20"/>
                <w:lang w:val="en-CA"/>
              </w:rPr>
            </w:pPr>
            <w:proofErr w:type="spellStart"/>
            <w:r w:rsidRPr="0051370B">
              <w:rPr>
                <w:sz w:val="20"/>
                <w:lang w:val="en-CA"/>
              </w:rPr>
              <w:t>ChineseDocumentEditing</w:t>
            </w:r>
            <w:proofErr w:type="spellEnd"/>
          </w:p>
          <w:p w14:paraId="4C073628" w14:textId="77777777" w:rsidR="001629DE" w:rsidRPr="0051370B" w:rsidRDefault="001629DE" w:rsidP="001629DE">
            <w:pPr>
              <w:keepNext/>
              <w:spacing w:before="60" w:after="60"/>
              <w:rPr>
                <w:sz w:val="20"/>
                <w:lang w:val="en-CA"/>
              </w:rPr>
            </w:pPr>
            <w:proofErr w:type="spellStart"/>
            <w:r w:rsidRPr="0051370B">
              <w:rPr>
                <w:sz w:val="20"/>
                <w:lang w:val="en-CA"/>
              </w:rPr>
              <w:t>BigBuckBunnyStudio</w:t>
            </w:r>
            <w:proofErr w:type="spellEnd"/>
          </w:p>
          <w:p w14:paraId="4BB5697B" w14:textId="77777777" w:rsidR="001629DE" w:rsidRPr="0051370B" w:rsidRDefault="001629DE" w:rsidP="001629DE">
            <w:pPr>
              <w:keepNext/>
              <w:spacing w:before="60" w:after="60"/>
              <w:rPr>
                <w:b/>
                <w:bCs/>
                <w:sz w:val="20"/>
                <w:szCs w:val="22"/>
                <w:lang w:val="en-CA"/>
              </w:rPr>
            </w:pPr>
            <w:proofErr w:type="spellStart"/>
            <w:r w:rsidRPr="0051370B">
              <w:rPr>
                <w:sz w:val="20"/>
                <w:lang w:val="en-CA"/>
              </w:rPr>
              <w:t>KristenAndSaraScreen</w:t>
            </w:r>
            <w:proofErr w:type="spellEnd"/>
          </w:p>
        </w:tc>
        <w:tc>
          <w:tcPr>
            <w:tcW w:w="1276" w:type="dxa"/>
          </w:tcPr>
          <w:p w14:paraId="099C826E"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54447B45"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6239E094" w14:textId="77777777" w:rsidR="001629DE" w:rsidRPr="0051370B" w:rsidRDefault="001629DE" w:rsidP="001629DE">
            <w:pPr>
              <w:keepNext/>
              <w:spacing w:before="60" w:after="60"/>
              <w:jc w:val="center"/>
              <w:rPr>
                <w:sz w:val="20"/>
                <w:lang w:val="en-CA"/>
              </w:rPr>
            </w:pPr>
            <w:r w:rsidRPr="0051370B">
              <w:rPr>
                <w:sz w:val="20"/>
                <w:lang w:val="en-CA"/>
              </w:rPr>
              <w:t>TGM</w:t>
            </w:r>
          </w:p>
          <w:p w14:paraId="616977CA"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26255B0C" w14:textId="77777777" w:rsidR="001629DE" w:rsidRPr="0051370B" w:rsidRDefault="001629DE" w:rsidP="001629DE">
            <w:pPr>
              <w:keepNext/>
              <w:spacing w:before="60" w:after="60"/>
              <w:jc w:val="center"/>
              <w:rPr>
                <w:sz w:val="20"/>
                <w:szCs w:val="22"/>
                <w:lang w:val="en-CA"/>
              </w:rPr>
            </w:pPr>
            <w:r w:rsidRPr="0051370B">
              <w:rPr>
                <w:sz w:val="20"/>
                <w:lang w:val="en-CA"/>
              </w:rPr>
              <w:t>M</w:t>
            </w:r>
          </w:p>
          <w:p w14:paraId="0222ACF6" w14:textId="77777777" w:rsidR="001629DE" w:rsidRPr="0051370B" w:rsidRDefault="001629DE" w:rsidP="001629DE">
            <w:pPr>
              <w:keepNext/>
              <w:spacing w:before="60" w:after="60"/>
              <w:jc w:val="center"/>
              <w:rPr>
                <w:sz w:val="20"/>
                <w:szCs w:val="22"/>
                <w:lang w:val="en-CA"/>
              </w:rPr>
            </w:pPr>
            <w:r w:rsidRPr="0051370B">
              <w:rPr>
                <w:sz w:val="20"/>
                <w:lang w:val="en-CA"/>
              </w:rPr>
              <w:t>M</w:t>
            </w:r>
          </w:p>
        </w:tc>
        <w:tc>
          <w:tcPr>
            <w:tcW w:w="708" w:type="dxa"/>
          </w:tcPr>
          <w:p w14:paraId="0752056E"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70A6F8F2"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50A93E49" w14:textId="77777777" w:rsidR="001629DE" w:rsidRPr="0051370B" w:rsidRDefault="001629DE" w:rsidP="001629DE">
            <w:pPr>
              <w:keepNext/>
              <w:spacing w:before="60" w:after="60"/>
              <w:jc w:val="center"/>
              <w:rPr>
                <w:sz w:val="20"/>
                <w:lang w:val="en-CA"/>
              </w:rPr>
            </w:pPr>
            <w:r w:rsidRPr="0051370B">
              <w:rPr>
                <w:sz w:val="20"/>
                <w:lang w:val="en-CA"/>
              </w:rPr>
              <w:t>30</w:t>
            </w:r>
          </w:p>
          <w:p w14:paraId="07C7541C"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04F264A2" w14:textId="77777777" w:rsidR="001629DE" w:rsidRPr="0051370B" w:rsidRDefault="001629DE" w:rsidP="001629DE">
            <w:pPr>
              <w:keepNext/>
              <w:spacing w:before="60" w:after="60"/>
              <w:jc w:val="center"/>
              <w:rPr>
                <w:sz w:val="20"/>
                <w:szCs w:val="22"/>
                <w:lang w:val="en-CA"/>
              </w:rPr>
            </w:pPr>
            <w:r w:rsidRPr="0051370B">
              <w:rPr>
                <w:sz w:val="20"/>
                <w:lang w:val="en-CA"/>
              </w:rPr>
              <w:t>50*</w:t>
            </w:r>
          </w:p>
          <w:p w14:paraId="620B3FA4" w14:textId="77777777" w:rsidR="001629DE" w:rsidRPr="0051370B" w:rsidRDefault="001629DE" w:rsidP="001629DE">
            <w:pPr>
              <w:keepNext/>
              <w:spacing w:before="60" w:after="60"/>
              <w:jc w:val="center"/>
              <w:rPr>
                <w:sz w:val="20"/>
                <w:szCs w:val="22"/>
                <w:lang w:val="en-CA"/>
              </w:rPr>
            </w:pPr>
            <w:r w:rsidRPr="0051370B">
              <w:rPr>
                <w:sz w:val="20"/>
                <w:lang w:val="en-CA"/>
              </w:rPr>
              <w:t>60</w:t>
            </w:r>
          </w:p>
        </w:tc>
        <w:tc>
          <w:tcPr>
            <w:tcW w:w="2205" w:type="dxa"/>
          </w:tcPr>
          <w:p w14:paraId="64955789" w14:textId="77777777" w:rsidR="001629DE" w:rsidRPr="0051370B" w:rsidRDefault="001629DE" w:rsidP="001629DE">
            <w:pPr>
              <w:keepNext/>
              <w:spacing w:before="60" w:after="60"/>
              <w:jc w:val="center"/>
              <w:rPr>
                <w:sz w:val="20"/>
                <w:lang w:val="en-CA"/>
              </w:rPr>
            </w:pPr>
            <w:r w:rsidRPr="0051370B">
              <w:rPr>
                <w:sz w:val="20"/>
                <w:lang w:val="en-CA"/>
              </w:rPr>
              <w:t>0-239</w:t>
            </w:r>
          </w:p>
          <w:p w14:paraId="504BFE42"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0E65FB80" w14:textId="77777777" w:rsidR="001629DE" w:rsidRPr="0051370B" w:rsidRDefault="001629DE" w:rsidP="001629DE">
            <w:pPr>
              <w:keepNext/>
              <w:spacing w:before="60" w:after="60"/>
              <w:jc w:val="center"/>
              <w:rPr>
                <w:sz w:val="20"/>
                <w:lang w:val="en-CA"/>
              </w:rPr>
            </w:pPr>
            <w:r w:rsidRPr="0051370B">
              <w:rPr>
                <w:sz w:val="20"/>
                <w:lang w:val="en-CA"/>
              </w:rPr>
              <w:t>0-239</w:t>
            </w:r>
          </w:p>
          <w:p w14:paraId="796E28F3"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1225EF1C" w14:textId="77777777" w:rsidR="001629DE" w:rsidRPr="0051370B" w:rsidRDefault="001629DE" w:rsidP="001629DE">
            <w:pPr>
              <w:keepNext/>
              <w:spacing w:before="60" w:after="60"/>
              <w:jc w:val="center"/>
              <w:rPr>
                <w:sz w:val="20"/>
                <w:szCs w:val="22"/>
                <w:lang w:val="en-CA"/>
              </w:rPr>
            </w:pPr>
            <w:r w:rsidRPr="0051370B">
              <w:rPr>
                <w:sz w:val="20"/>
                <w:lang w:val="en-CA"/>
              </w:rPr>
              <w:t>0-399</w:t>
            </w:r>
          </w:p>
          <w:p w14:paraId="5452D053" w14:textId="77777777" w:rsidR="001629DE" w:rsidRPr="0051370B" w:rsidRDefault="001629DE" w:rsidP="001629DE">
            <w:pPr>
              <w:keepNext/>
              <w:spacing w:before="60" w:after="60"/>
              <w:jc w:val="center"/>
              <w:rPr>
                <w:sz w:val="20"/>
                <w:szCs w:val="22"/>
                <w:lang w:val="en-CA"/>
              </w:rPr>
            </w:pPr>
            <w:r w:rsidRPr="0051370B">
              <w:rPr>
                <w:sz w:val="20"/>
                <w:lang w:val="en-CA"/>
              </w:rPr>
              <w:t>0-479</w:t>
            </w:r>
          </w:p>
        </w:tc>
      </w:tr>
      <w:tr w:rsidR="001629DE" w:rsidRPr="0051370B" w14:paraId="6671B0D2" w14:textId="77777777" w:rsidTr="001629DE">
        <w:trPr>
          <w:trHeight w:val="597"/>
          <w:jc w:val="center"/>
        </w:trPr>
        <w:tc>
          <w:tcPr>
            <w:tcW w:w="8658" w:type="dxa"/>
            <w:gridSpan w:val="5"/>
          </w:tcPr>
          <w:p w14:paraId="3DDECAA9" w14:textId="700C33FF" w:rsidR="001629DE" w:rsidRPr="0051370B" w:rsidRDefault="001629DE" w:rsidP="001629DE">
            <w:pPr>
              <w:keepNext/>
              <w:rPr>
                <w:sz w:val="20"/>
                <w:szCs w:val="22"/>
                <w:lang w:val="en-CA"/>
              </w:rPr>
            </w:pPr>
            <w:r w:rsidRPr="0051370B">
              <w:rPr>
                <w:sz w:val="20"/>
                <w:szCs w:val="22"/>
                <w:lang w:val="en-CA"/>
              </w:rPr>
              <w:t>* Note that this sequence was captured at 60</w:t>
            </w:r>
            <w:r w:rsidR="0051370B">
              <w:rPr>
                <w:sz w:val="20"/>
                <w:szCs w:val="22"/>
                <w:lang w:val="en-CA"/>
              </w:rPr>
              <w:t xml:space="preserve"> </w:t>
            </w:r>
            <w:r w:rsidRPr="0051370B">
              <w:rPr>
                <w:sz w:val="20"/>
                <w:szCs w:val="22"/>
                <w:lang w:val="en-CA"/>
              </w:rPr>
              <w:t>fps</w:t>
            </w:r>
            <w:r w:rsidR="0051370B">
              <w:rPr>
                <w:sz w:val="20"/>
                <w:szCs w:val="22"/>
                <w:lang w:val="en-CA"/>
              </w:rPr>
              <w:t>,</w:t>
            </w:r>
            <w:r w:rsidRPr="0051370B">
              <w:rPr>
                <w:sz w:val="20"/>
                <w:szCs w:val="22"/>
                <w:lang w:val="en-CA"/>
              </w:rPr>
              <w:t xml:space="preserve"> but it is tested at 50</w:t>
            </w:r>
            <w:r w:rsidR="0051370B">
              <w:rPr>
                <w:sz w:val="20"/>
                <w:szCs w:val="22"/>
                <w:lang w:val="en-CA"/>
              </w:rPr>
              <w:t xml:space="preserve"> </w:t>
            </w:r>
            <w:r w:rsidRPr="0051370B">
              <w:rPr>
                <w:sz w:val="20"/>
                <w:szCs w:val="22"/>
                <w:lang w:val="en-CA"/>
              </w:rPr>
              <w:t>fps to provide adequate visual duration.</w:t>
            </w:r>
          </w:p>
          <w:p w14:paraId="271186EB" w14:textId="77777777" w:rsidR="001629DE" w:rsidRPr="0051370B" w:rsidRDefault="001629DE" w:rsidP="001629DE">
            <w:pPr>
              <w:keepNext/>
              <w:rPr>
                <w:lang w:val="en-CA"/>
              </w:rPr>
            </w:pPr>
            <w:r w:rsidRPr="0051370B">
              <w:rPr>
                <w:sz w:val="20"/>
                <w:szCs w:val="22"/>
                <w:lang w:val="en-CA"/>
              </w:rPr>
              <w:t xml:space="preserve">TGM: Text and graphics with motion; M: mixed content; </w:t>
            </w:r>
          </w:p>
        </w:tc>
      </w:tr>
    </w:tbl>
    <w:p w14:paraId="3299651F" w14:textId="77777777" w:rsidR="001629DE" w:rsidRPr="0051370B" w:rsidRDefault="001629DE" w:rsidP="001629DE">
      <w:pPr>
        <w:pStyle w:val="Heading2"/>
        <w:rPr>
          <w:lang w:val="en-CA"/>
        </w:rPr>
      </w:pPr>
      <w:r w:rsidRPr="0051370B">
        <w:rPr>
          <w:lang w:val="en-CA"/>
        </w:rPr>
        <w:t>Encoder software</w:t>
      </w:r>
    </w:p>
    <w:p w14:paraId="41C92144" w14:textId="0862A364" w:rsidR="001629DE" w:rsidRPr="0051370B" w:rsidRDefault="00BA0AF3" w:rsidP="001629DE">
      <w:pPr>
        <w:rPr>
          <w:lang w:val="en-CA"/>
        </w:rPr>
      </w:pPr>
      <w:proofErr w:type="gramStart"/>
      <w:r w:rsidRPr="0051370B">
        <w:rPr>
          <w:lang w:val="en-CA"/>
        </w:rPr>
        <w:t xml:space="preserve">The </w:t>
      </w:r>
      <w:proofErr w:type="spellStart"/>
      <w:r w:rsidRPr="0051370B">
        <w:rPr>
          <w:lang w:val="en-CA"/>
        </w:rPr>
        <w:t>bitstreams</w:t>
      </w:r>
      <w:proofErr w:type="spellEnd"/>
      <w:r w:rsidRPr="0051370B">
        <w:rPr>
          <w:lang w:val="en-CA"/>
        </w:rPr>
        <w:t xml:space="preserve"> were</w:t>
      </w:r>
      <w:r w:rsidR="001629DE" w:rsidRPr="0051370B">
        <w:rPr>
          <w:lang w:val="en-CA"/>
        </w:rPr>
        <w:t xml:space="preserve"> generated by using the following </w:t>
      </w:r>
      <w:r w:rsidR="0051370B">
        <w:rPr>
          <w:lang w:val="en-CA"/>
        </w:rPr>
        <w:t xml:space="preserve">reference </w:t>
      </w:r>
      <w:r w:rsidR="001629DE" w:rsidRPr="0051370B">
        <w:rPr>
          <w:lang w:val="en-CA"/>
        </w:rPr>
        <w:t>software</w:t>
      </w:r>
      <w:proofErr w:type="gramEnd"/>
      <w:r w:rsidR="001629DE" w:rsidRPr="0051370B">
        <w:rPr>
          <w:lang w:val="en-CA"/>
        </w:rPr>
        <w:t>:</w:t>
      </w:r>
    </w:p>
    <w:p w14:paraId="5C0E00B9" w14:textId="00AA229D" w:rsidR="001629DE" w:rsidRPr="0051370B" w:rsidRDefault="001629DE" w:rsidP="001629DE">
      <w:pPr>
        <w:pStyle w:val="ListParagraph"/>
        <w:numPr>
          <w:ilvl w:val="0"/>
          <w:numId w:val="56"/>
        </w:numPr>
        <w:contextualSpacing w:val="0"/>
        <w:rPr>
          <w:lang w:val="en-CA"/>
        </w:rPr>
      </w:pPr>
      <w:r w:rsidRPr="0051370B">
        <w:rPr>
          <w:lang w:val="en-CA"/>
        </w:rPr>
        <w:t>SCM-8.1:</w:t>
      </w:r>
      <w:r w:rsidRPr="00B92B5C">
        <w:rPr>
          <w:lang w:val="en-CA"/>
        </w:rPr>
        <w:t xml:space="preserve"> available at </w:t>
      </w:r>
      <w:hyperlink r:id="rId18" w:history="1">
        <w:r w:rsidRPr="00111D1D">
          <w:rPr>
            <w:rStyle w:val="Hyperlink"/>
            <w:color w:val="auto"/>
            <w:lang w:val="en-CA"/>
          </w:rPr>
          <w:t>https://hevc.hhi.fraunhofer.de/svn/svn_HEVCSoftware/tags/HM-16.10+SCM-8.1</w:t>
        </w:r>
      </w:hyperlink>
      <w:r w:rsidR="006B60C2" w:rsidRPr="00B92B5C">
        <w:rPr>
          <w:lang w:val="en-CA"/>
        </w:rPr>
        <w:t>). This software was</w:t>
      </w:r>
      <w:r w:rsidRPr="00B92B5C">
        <w:rPr>
          <w:lang w:val="en-CA"/>
        </w:rPr>
        <w:t xml:space="preserve"> used to generate both </w:t>
      </w:r>
      <w:r w:rsidR="0051370B">
        <w:rPr>
          <w:lang w:val="en-CA"/>
        </w:rPr>
        <w:t xml:space="preserve">the </w:t>
      </w:r>
      <w:r w:rsidRPr="00B92B5C">
        <w:rPr>
          <w:lang w:val="en-CA"/>
        </w:rPr>
        <w:t xml:space="preserve">HEVC and HEVC-SCC </w:t>
      </w:r>
      <w:proofErr w:type="spellStart"/>
      <w:r w:rsidRPr="00B92B5C">
        <w:rPr>
          <w:lang w:val="en-CA"/>
        </w:rPr>
        <w:t>bitstreams</w:t>
      </w:r>
      <w:proofErr w:type="spellEnd"/>
      <w:r w:rsidRPr="00B92B5C">
        <w:rPr>
          <w:lang w:val="en-CA"/>
        </w:rPr>
        <w:t xml:space="preserve">. When generating HEVC </w:t>
      </w:r>
      <w:r w:rsidR="0051370B">
        <w:rPr>
          <w:lang w:val="en-CA"/>
        </w:rPr>
        <w:t xml:space="preserve">non-SCC </w:t>
      </w:r>
      <w:proofErr w:type="spellStart"/>
      <w:r w:rsidRPr="00B92B5C">
        <w:rPr>
          <w:lang w:val="en-CA"/>
        </w:rPr>
        <w:t>bitstreams</w:t>
      </w:r>
      <w:proofErr w:type="spellEnd"/>
      <w:r w:rsidRPr="00B92B5C">
        <w:rPr>
          <w:lang w:val="en-CA"/>
        </w:rPr>
        <w:t xml:space="preserve">, all the new coding tools adopted in the specifications of HEVC SCC extensions </w:t>
      </w:r>
      <w:r w:rsidR="006B60C2" w:rsidRPr="00B92B5C">
        <w:rPr>
          <w:lang w:val="en-CA"/>
        </w:rPr>
        <w:t xml:space="preserve">were </w:t>
      </w:r>
      <w:r w:rsidRPr="00B92B5C">
        <w:rPr>
          <w:lang w:val="en-CA"/>
        </w:rPr>
        <w:t>disabled.</w:t>
      </w:r>
    </w:p>
    <w:p w14:paraId="203E9CF0" w14:textId="0753DC0E" w:rsidR="001629DE" w:rsidRPr="0051370B" w:rsidRDefault="001629DE" w:rsidP="001629DE">
      <w:pPr>
        <w:pStyle w:val="ListParagraph"/>
        <w:numPr>
          <w:ilvl w:val="0"/>
          <w:numId w:val="56"/>
        </w:numPr>
        <w:contextualSpacing w:val="0"/>
        <w:rPr>
          <w:lang w:val="en-CA"/>
        </w:rPr>
      </w:pPr>
      <w:r w:rsidRPr="0051370B">
        <w:rPr>
          <w:lang w:val="en-CA"/>
        </w:rPr>
        <w:t xml:space="preserve">JM-19.0: </w:t>
      </w:r>
      <w:r w:rsidR="006B60C2" w:rsidRPr="0051370B">
        <w:rPr>
          <w:lang w:val="en-CA"/>
        </w:rPr>
        <w:t xml:space="preserve">available at </w:t>
      </w:r>
      <w:r w:rsidRPr="0051370B">
        <w:rPr>
          <w:lang w:val="en-CA"/>
        </w:rPr>
        <w:t xml:space="preserve">http://iphome.hhi.de/suehring/tml/download/ </w:t>
      </w:r>
    </w:p>
    <w:p w14:paraId="1D1773F6" w14:textId="2E008AF8" w:rsidR="001629DE" w:rsidRPr="0051370B" w:rsidRDefault="001629DE" w:rsidP="001629DE">
      <w:pPr>
        <w:pStyle w:val="Heading2"/>
        <w:rPr>
          <w:lang w:val="en-CA"/>
        </w:rPr>
      </w:pPr>
      <w:r w:rsidRPr="0051370B">
        <w:rPr>
          <w:lang w:val="en-CA"/>
        </w:rPr>
        <w:t>Coding configurations and bit</w:t>
      </w:r>
      <w:r w:rsidR="0051370B" w:rsidRPr="0051370B">
        <w:rPr>
          <w:lang w:val="en-CA"/>
        </w:rPr>
        <w:t xml:space="preserve"> </w:t>
      </w:r>
      <w:r w:rsidRPr="0051370B">
        <w:rPr>
          <w:lang w:val="en-CA"/>
        </w:rPr>
        <w:t>rates</w:t>
      </w:r>
    </w:p>
    <w:p w14:paraId="27C876DD" w14:textId="01A6CD78" w:rsidR="001629DE" w:rsidRPr="0051370B" w:rsidRDefault="001629DE" w:rsidP="001629DE">
      <w:pPr>
        <w:rPr>
          <w:lang w:val="en-CA"/>
        </w:rPr>
      </w:pPr>
      <w:r w:rsidRPr="0051370B">
        <w:rPr>
          <w:lang w:val="en-CA"/>
        </w:rPr>
        <w:t xml:space="preserve">Both </w:t>
      </w:r>
      <w:proofErr w:type="spellStart"/>
      <w:r w:rsidRPr="0051370B">
        <w:rPr>
          <w:lang w:val="en-CA"/>
        </w:rPr>
        <w:t>lossy</w:t>
      </w:r>
      <w:proofErr w:type="spellEnd"/>
      <w:r w:rsidRPr="0051370B">
        <w:rPr>
          <w:lang w:val="en-CA"/>
        </w:rPr>
        <w:t xml:space="preserve"> and mathematically lossless </w:t>
      </w:r>
      <w:r w:rsidR="0051370B">
        <w:rPr>
          <w:lang w:val="en-CA"/>
        </w:rPr>
        <w:t>en</w:t>
      </w:r>
      <w:r w:rsidRPr="0051370B">
        <w:rPr>
          <w:lang w:val="en-CA"/>
        </w:rPr>
        <w:t>codi</w:t>
      </w:r>
      <w:r w:rsidR="00F0486E" w:rsidRPr="0051370B">
        <w:rPr>
          <w:lang w:val="en-CA"/>
        </w:rPr>
        <w:t>ngs are</w:t>
      </w:r>
      <w:r w:rsidRPr="0051370B">
        <w:rPr>
          <w:lang w:val="en-CA"/>
        </w:rPr>
        <w:t xml:space="preserve"> tested</w:t>
      </w:r>
      <w:r w:rsidR="00111D1D">
        <w:rPr>
          <w:lang w:val="en-CA"/>
        </w:rPr>
        <w:t xml:space="preserve"> using </w:t>
      </w:r>
      <w:r w:rsidRPr="0051370B">
        <w:rPr>
          <w:lang w:val="en-CA"/>
        </w:rPr>
        <w:t>three</w:t>
      </w:r>
      <w:r w:rsidR="00F0486E" w:rsidRPr="0051370B">
        <w:rPr>
          <w:lang w:val="en-CA"/>
        </w:rPr>
        <w:t xml:space="preserve"> </w:t>
      </w:r>
      <w:r w:rsidR="00AB6C6B">
        <w:rPr>
          <w:lang w:val="en-CA"/>
        </w:rPr>
        <w:t xml:space="preserve">commonly used </w:t>
      </w:r>
      <w:r w:rsidR="00F0486E" w:rsidRPr="0051370B">
        <w:rPr>
          <w:lang w:val="en-CA"/>
        </w:rPr>
        <w:t>encoding configurations</w:t>
      </w:r>
      <w:r w:rsidRPr="0051370B">
        <w:rPr>
          <w:lang w:val="en-CA"/>
        </w:rPr>
        <w:t>, which are All</w:t>
      </w:r>
      <w:r w:rsidR="00AB6C6B">
        <w:rPr>
          <w:lang w:val="en-CA"/>
        </w:rPr>
        <w:t>-</w:t>
      </w:r>
      <w:r w:rsidRPr="0051370B">
        <w:rPr>
          <w:lang w:val="en-CA"/>
        </w:rPr>
        <w:t>Intra (AI), Random Access (RA), and Low-delay</w:t>
      </w:r>
      <w:r w:rsidR="00AB6C6B">
        <w:rPr>
          <w:lang w:val="en-CA"/>
        </w:rPr>
        <w:t xml:space="preserve"> B </w:t>
      </w:r>
      <w:r w:rsidRPr="0051370B">
        <w:rPr>
          <w:lang w:val="en-CA"/>
        </w:rPr>
        <w:t>(LB).</w:t>
      </w:r>
    </w:p>
    <w:p w14:paraId="5084D599" w14:textId="155D6FE7" w:rsidR="001629DE" w:rsidRPr="0051370B" w:rsidRDefault="001629DE" w:rsidP="001629DE">
      <w:pPr>
        <w:tabs>
          <w:tab w:val="clear" w:pos="720"/>
        </w:tabs>
        <w:jc w:val="both"/>
        <w:rPr>
          <w:lang w:val="en-CA"/>
        </w:rPr>
      </w:pPr>
      <w:r w:rsidRPr="0051370B">
        <w:rPr>
          <w:lang w:val="en-CA"/>
        </w:rPr>
        <w:t xml:space="preserve">For the random access configuration, the period for intra random access frames for each test sequence is </w:t>
      </w:r>
      <w:r w:rsidR="0051370B">
        <w:rPr>
          <w:lang w:val="en-CA"/>
        </w:rPr>
        <w:t>configured</w:t>
      </w:r>
      <w:r w:rsidR="0051370B" w:rsidRPr="0051370B">
        <w:rPr>
          <w:lang w:val="en-CA"/>
        </w:rPr>
        <w:t xml:space="preserve"> </w:t>
      </w:r>
      <w:r w:rsidRPr="0051370B">
        <w:rPr>
          <w:lang w:val="en-CA"/>
        </w:rPr>
        <w:t xml:space="preserve">in </w:t>
      </w:r>
      <w:r w:rsidR="0051370B">
        <w:rPr>
          <w:lang w:val="en-CA"/>
        </w:rPr>
        <w:t xml:space="preserve">the </w:t>
      </w:r>
      <w:r w:rsidRPr="0051370B">
        <w:rPr>
          <w:lang w:val="en-CA"/>
        </w:rPr>
        <w:t xml:space="preserve">SCM </w:t>
      </w:r>
      <w:r w:rsidR="0051370B">
        <w:rPr>
          <w:lang w:val="en-CA"/>
        </w:rPr>
        <w:t>by the following parameter</w:t>
      </w:r>
      <w:r w:rsidRPr="0051370B">
        <w:rPr>
          <w:lang w:val="en-CA"/>
        </w:rPr>
        <w:t>:</w:t>
      </w:r>
    </w:p>
    <w:p w14:paraId="13033C35" w14:textId="2527B030" w:rsidR="001629DE" w:rsidRPr="0051370B" w:rsidRDefault="001629DE" w:rsidP="001629DE">
      <w:pPr>
        <w:pStyle w:val="ListParagraph"/>
        <w:numPr>
          <w:ilvl w:val="0"/>
          <w:numId w:val="57"/>
        </w:numPr>
        <w:rPr>
          <w:lang w:val="en-CA"/>
        </w:rPr>
      </w:pPr>
      <w:proofErr w:type="spellStart"/>
      <w:r w:rsidRPr="0051370B">
        <w:rPr>
          <w:lang w:val="en-CA"/>
        </w:rPr>
        <w:t>IntraPeriod</w:t>
      </w:r>
      <w:proofErr w:type="spellEnd"/>
      <w:r w:rsidRPr="0051370B">
        <w:rPr>
          <w:lang w:val="en-CA"/>
        </w:rPr>
        <w:t>: Specifies the intra refresh period in the random access configuration. The intra refresh period is dependent on the frame rate of the t</w:t>
      </w:r>
      <w:r w:rsidR="00F0486E" w:rsidRPr="0051370B">
        <w:rPr>
          <w:lang w:val="en-CA"/>
        </w:rPr>
        <w:t>est sequence. A value 32 is</w:t>
      </w:r>
      <w:r w:rsidRPr="0051370B">
        <w:rPr>
          <w:lang w:val="en-CA"/>
        </w:rPr>
        <w:t xml:space="preserve"> used for test sequences at 30 fps, 48 for those at 50 fps, and 64 for those at 60 fps.</w:t>
      </w:r>
    </w:p>
    <w:p w14:paraId="7E2966C3" w14:textId="55FAB084" w:rsidR="001629DE" w:rsidRPr="0051370B" w:rsidRDefault="001629DE" w:rsidP="001629DE">
      <w:pPr>
        <w:rPr>
          <w:lang w:val="en-CA"/>
        </w:rPr>
      </w:pPr>
      <w:r w:rsidRPr="0051370B">
        <w:rPr>
          <w:lang w:val="en-CA"/>
        </w:rPr>
        <w:t>The same i</w:t>
      </w:r>
      <w:r w:rsidR="00F0486E" w:rsidRPr="0051370B">
        <w:rPr>
          <w:lang w:val="en-CA"/>
        </w:rPr>
        <w:t>ntra refresh structure is also</w:t>
      </w:r>
      <w:r w:rsidRPr="0051370B">
        <w:rPr>
          <w:lang w:val="en-CA"/>
        </w:rPr>
        <w:t xml:space="preserve"> </w:t>
      </w:r>
      <w:r w:rsidR="0051370B">
        <w:rPr>
          <w:lang w:val="en-CA"/>
        </w:rPr>
        <w:t>used</w:t>
      </w:r>
      <w:r w:rsidR="0051370B" w:rsidRPr="0051370B">
        <w:rPr>
          <w:lang w:val="en-CA"/>
        </w:rPr>
        <w:t xml:space="preserve"> </w:t>
      </w:r>
      <w:r w:rsidRPr="0051370B">
        <w:rPr>
          <w:lang w:val="en-CA"/>
        </w:rPr>
        <w:t>in JM-19.0.</w:t>
      </w:r>
    </w:p>
    <w:p w14:paraId="155838CF" w14:textId="21C4D464" w:rsidR="001629DE" w:rsidRPr="0051370B" w:rsidRDefault="001629DE" w:rsidP="001629DE">
      <w:pPr>
        <w:rPr>
          <w:lang w:val="en-CA"/>
        </w:rPr>
      </w:pPr>
      <w:r w:rsidRPr="0051370B">
        <w:rPr>
          <w:lang w:val="en-CA"/>
        </w:rPr>
        <w:t xml:space="preserve">A list of the encoder configuration files used in the tests is shown 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00C70C42" w:rsidRPr="00BA245C">
        <w:rPr>
          <w:szCs w:val="22"/>
          <w:lang w:val="en-CA"/>
        </w:rPr>
        <w:t>Table 2</w:t>
      </w:r>
      <w:r w:rsidRPr="0051370B">
        <w:rPr>
          <w:lang w:val="en-CA"/>
        </w:rPr>
        <w:fldChar w:fldCharType="end"/>
      </w:r>
      <w:r w:rsidR="00D975A0">
        <w:rPr>
          <w:lang w:val="en-CA"/>
        </w:rPr>
        <w:t xml:space="preserve"> and attached to this report</w:t>
      </w:r>
      <w:r w:rsidRPr="0051370B">
        <w:rPr>
          <w:lang w:val="en-CA"/>
        </w:rPr>
        <w:t>.</w:t>
      </w:r>
    </w:p>
    <w:p w14:paraId="74881B50" w14:textId="77777777" w:rsidR="001629DE" w:rsidRPr="0051370B" w:rsidRDefault="001629DE" w:rsidP="001629DE">
      <w:pPr>
        <w:keepNext/>
        <w:jc w:val="center"/>
        <w:rPr>
          <w:szCs w:val="22"/>
          <w:lang w:val="en-CA"/>
        </w:rPr>
      </w:pPr>
      <w:bookmarkStart w:id="2" w:name="_Ref451620569"/>
      <w:r w:rsidRPr="0051370B">
        <w:rPr>
          <w:b/>
          <w:szCs w:val="22"/>
          <w:lang w:val="en-CA"/>
        </w:rPr>
        <w:lastRenderedPageBreak/>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001C20C3">
        <w:rPr>
          <w:b/>
          <w:noProof/>
          <w:szCs w:val="22"/>
          <w:lang w:val="en-CA"/>
        </w:rPr>
        <w:t>2</w:t>
      </w:r>
      <w:r w:rsidRPr="0051370B">
        <w:rPr>
          <w:b/>
          <w:szCs w:val="22"/>
          <w:lang w:val="en-CA"/>
        </w:rPr>
        <w:fldChar w:fldCharType="end"/>
      </w:r>
      <w:bookmarkEnd w:id="2"/>
      <w:r w:rsidRPr="0051370B">
        <w:rPr>
          <w:b/>
          <w:szCs w:val="22"/>
          <w:lang w:val="en-CA"/>
        </w:rPr>
        <w:t xml:space="preserve"> – Configuration files for JM and SCM</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1791"/>
        <w:gridCol w:w="3060"/>
        <w:gridCol w:w="3605"/>
      </w:tblGrid>
      <w:tr w:rsidR="00F81B5F" w:rsidRPr="0051370B" w14:paraId="5376FD55" w14:textId="77777777" w:rsidTr="00F81B5F">
        <w:trPr>
          <w:jc w:val="center"/>
        </w:trPr>
        <w:tc>
          <w:tcPr>
            <w:tcW w:w="1791" w:type="dxa"/>
          </w:tcPr>
          <w:p w14:paraId="248CBC28" w14:textId="123478CA" w:rsidR="001629DE" w:rsidRPr="0051370B" w:rsidRDefault="001629DE" w:rsidP="001629DE">
            <w:pPr>
              <w:keepNext/>
              <w:jc w:val="center"/>
              <w:rPr>
                <w:lang w:val="en-CA"/>
              </w:rPr>
            </w:pPr>
            <w:r w:rsidRPr="0051370B">
              <w:rPr>
                <w:lang w:val="en-CA"/>
              </w:rPr>
              <w:t xml:space="preserve">Coding </w:t>
            </w:r>
            <w:r w:rsidR="0051370B">
              <w:rPr>
                <w:lang w:val="en-CA"/>
              </w:rPr>
              <w:t>configuration</w:t>
            </w:r>
          </w:p>
        </w:tc>
        <w:tc>
          <w:tcPr>
            <w:tcW w:w="3060" w:type="dxa"/>
          </w:tcPr>
          <w:p w14:paraId="461B1A2E" w14:textId="77777777" w:rsidR="001629DE" w:rsidRPr="0051370B" w:rsidRDefault="001629DE" w:rsidP="001629DE">
            <w:pPr>
              <w:keepNext/>
              <w:jc w:val="center"/>
              <w:rPr>
                <w:lang w:val="en-CA"/>
              </w:rPr>
            </w:pPr>
            <w:r w:rsidRPr="0051370B">
              <w:rPr>
                <w:lang w:val="en-CA"/>
              </w:rPr>
              <w:t>JM configuration file</w:t>
            </w:r>
          </w:p>
        </w:tc>
        <w:tc>
          <w:tcPr>
            <w:tcW w:w="3605" w:type="dxa"/>
          </w:tcPr>
          <w:p w14:paraId="18C833C6" w14:textId="77777777" w:rsidR="001629DE" w:rsidRPr="0051370B" w:rsidRDefault="001629DE" w:rsidP="001629DE">
            <w:pPr>
              <w:keepNext/>
              <w:jc w:val="center"/>
              <w:rPr>
                <w:lang w:val="en-CA"/>
              </w:rPr>
            </w:pPr>
            <w:r w:rsidRPr="0051370B">
              <w:rPr>
                <w:lang w:val="en-CA"/>
              </w:rPr>
              <w:t>SCM configuration file</w:t>
            </w:r>
          </w:p>
        </w:tc>
      </w:tr>
      <w:tr w:rsidR="00F81B5F" w:rsidRPr="0051370B" w14:paraId="5E79555A" w14:textId="77777777" w:rsidTr="00144AB3">
        <w:trPr>
          <w:jc w:val="center"/>
        </w:trPr>
        <w:tc>
          <w:tcPr>
            <w:tcW w:w="1791" w:type="dxa"/>
          </w:tcPr>
          <w:p w14:paraId="42E63B32" w14:textId="6207421B" w:rsidR="00F81B5F" w:rsidRPr="0051370B" w:rsidRDefault="00F81B5F" w:rsidP="001629DE">
            <w:pPr>
              <w:keepNext/>
              <w:jc w:val="center"/>
              <w:rPr>
                <w:lang w:val="en-CA"/>
              </w:rPr>
            </w:pPr>
            <w:r w:rsidRPr="0051370B">
              <w:rPr>
                <w:lang w:val="en-CA"/>
              </w:rPr>
              <w:t>AI</w:t>
            </w:r>
          </w:p>
        </w:tc>
        <w:tc>
          <w:tcPr>
            <w:tcW w:w="3060" w:type="dxa"/>
            <w:shd w:val="clear" w:color="auto" w:fill="auto"/>
          </w:tcPr>
          <w:p w14:paraId="1579B566" w14:textId="0D56A1F6"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_JM_Intra_RExt.cfg</w:t>
            </w:r>
            <w:proofErr w:type="spellEnd"/>
          </w:p>
        </w:tc>
        <w:tc>
          <w:tcPr>
            <w:tcW w:w="3605" w:type="dxa"/>
            <w:shd w:val="clear" w:color="auto" w:fill="auto"/>
          </w:tcPr>
          <w:p w14:paraId="7930C16C" w14:textId="73476CF8"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_intra_main_scc.cfg</w:t>
            </w:r>
            <w:proofErr w:type="spellEnd"/>
          </w:p>
        </w:tc>
      </w:tr>
      <w:tr w:rsidR="00F81B5F" w:rsidRPr="0051370B" w14:paraId="707F4331" w14:textId="77777777" w:rsidTr="00144AB3">
        <w:trPr>
          <w:jc w:val="center"/>
        </w:trPr>
        <w:tc>
          <w:tcPr>
            <w:tcW w:w="1791" w:type="dxa"/>
          </w:tcPr>
          <w:p w14:paraId="6FCC471E" w14:textId="4B7FFFDE" w:rsidR="00F81B5F" w:rsidRPr="0051370B" w:rsidRDefault="00F81B5F" w:rsidP="001629DE">
            <w:pPr>
              <w:keepNext/>
              <w:jc w:val="center"/>
              <w:rPr>
                <w:lang w:val="en-CA"/>
              </w:rPr>
            </w:pPr>
            <w:r w:rsidRPr="0051370B">
              <w:rPr>
                <w:lang w:val="en-CA"/>
              </w:rPr>
              <w:t>RA</w:t>
            </w:r>
          </w:p>
        </w:tc>
        <w:tc>
          <w:tcPr>
            <w:tcW w:w="3060" w:type="dxa"/>
            <w:shd w:val="clear" w:color="auto" w:fill="auto"/>
          </w:tcPr>
          <w:p w14:paraId="0AD1398C" w14:textId="4F900AD8"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_JM_RA_B_RExt.cfg</w:t>
            </w:r>
            <w:proofErr w:type="spellEnd"/>
          </w:p>
        </w:tc>
        <w:tc>
          <w:tcPr>
            <w:tcW w:w="3605" w:type="dxa"/>
            <w:shd w:val="clear" w:color="auto" w:fill="auto"/>
          </w:tcPr>
          <w:p w14:paraId="179955DA" w14:textId="162C62A1"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_randomaccess_main_scc.cfg</w:t>
            </w:r>
            <w:proofErr w:type="spellEnd"/>
          </w:p>
        </w:tc>
      </w:tr>
      <w:tr w:rsidR="00F81B5F" w:rsidRPr="0051370B" w14:paraId="3C23725B" w14:textId="77777777" w:rsidTr="00144AB3">
        <w:trPr>
          <w:jc w:val="center"/>
        </w:trPr>
        <w:tc>
          <w:tcPr>
            <w:tcW w:w="1791" w:type="dxa"/>
          </w:tcPr>
          <w:p w14:paraId="5D419514" w14:textId="0887BD5F" w:rsidR="00F81B5F" w:rsidRPr="0051370B" w:rsidRDefault="00F81B5F" w:rsidP="001629DE">
            <w:pPr>
              <w:keepNext/>
              <w:jc w:val="center"/>
              <w:rPr>
                <w:lang w:val="en-CA"/>
              </w:rPr>
            </w:pPr>
            <w:r w:rsidRPr="0051370B">
              <w:rPr>
                <w:lang w:val="en-CA"/>
              </w:rPr>
              <w:t>LB</w:t>
            </w:r>
          </w:p>
        </w:tc>
        <w:tc>
          <w:tcPr>
            <w:tcW w:w="3060" w:type="dxa"/>
            <w:shd w:val="clear" w:color="auto" w:fill="auto"/>
          </w:tcPr>
          <w:p w14:paraId="3800F7DC" w14:textId="63FCEE50"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_JM_LB_RExt.cfg</w:t>
            </w:r>
            <w:proofErr w:type="spellEnd"/>
          </w:p>
        </w:tc>
        <w:tc>
          <w:tcPr>
            <w:tcW w:w="3605" w:type="dxa"/>
            <w:shd w:val="clear" w:color="auto" w:fill="auto"/>
          </w:tcPr>
          <w:p w14:paraId="1831735D" w14:textId="3FD069C5" w:rsidR="00F81B5F" w:rsidRPr="007A2787" w:rsidRDefault="00F81B5F" w:rsidP="001629DE">
            <w:pPr>
              <w:keepNext/>
              <w:jc w:val="center"/>
              <w:rPr>
                <w:lang w:val="en-CA"/>
              </w:rPr>
            </w:pPr>
            <w:proofErr w:type="spellStart"/>
            <w:proofErr w:type="gramStart"/>
            <w:r w:rsidRPr="007A2787">
              <w:rPr>
                <w:lang w:val="en-CA"/>
              </w:rPr>
              <w:t>encoder</w:t>
            </w:r>
            <w:proofErr w:type="gramEnd"/>
            <w:r w:rsidRPr="007A2787">
              <w:rPr>
                <w:lang w:val="en-CA"/>
              </w:rPr>
              <w:t>_lowdelay_main_scc.cfg</w:t>
            </w:r>
            <w:proofErr w:type="spellEnd"/>
          </w:p>
        </w:tc>
      </w:tr>
    </w:tbl>
    <w:p w14:paraId="30E403BA" w14:textId="77777777" w:rsidR="001C426F" w:rsidRDefault="00557204">
      <w:pPr>
        <w:rPr>
          <w:lang w:val="en-CA"/>
        </w:rPr>
      </w:pPr>
      <w:r w:rsidRPr="00557204">
        <w:rPr>
          <w:lang w:val="en-CA"/>
        </w:rPr>
        <w:t>Beside these general encoder configura</w:t>
      </w:r>
      <w:r w:rsidR="001C426F">
        <w:rPr>
          <w:lang w:val="en-CA"/>
        </w:rPr>
        <w:t xml:space="preserve">tion files, a </w:t>
      </w:r>
      <w:r>
        <w:rPr>
          <w:lang w:val="en-CA"/>
        </w:rPr>
        <w:t>set of</w:t>
      </w:r>
      <w:r w:rsidRPr="00557204">
        <w:rPr>
          <w:lang w:val="en-CA"/>
        </w:rPr>
        <w:t xml:space="preserve"> </w:t>
      </w:r>
      <w:r w:rsidR="001C426F">
        <w:rPr>
          <w:lang w:val="en-CA"/>
        </w:rPr>
        <w:t xml:space="preserve">sequence specific </w:t>
      </w:r>
      <w:r w:rsidRPr="00557204">
        <w:rPr>
          <w:lang w:val="en-CA"/>
        </w:rPr>
        <w:t xml:space="preserve">configuration files have also been generated </w:t>
      </w:r>
      <w:r w:rsidR="001C426F">
        <w:rPr>
          <w:lang w:val="en-CA"/>
        </w:rPr>
        <w:t>for JM to specify the width, height, frame rate, color format, etc. These configuration files are also attached with this report document.</w:t>
      </w:r>
    </w:p>
    <w:p w14:paraId="39C93BFD" w14:textId="752B4DBB" w:rsidR="008A76B1" w:rsidRDefault="008A76B1">
      <w:pPr>
        <w:rPr>
          <w:lang w:val="en-CA"/>
        </w:rPr>
      </w:pPr>
      <w:r>
        <w:rPr>
          <w:lang w:val="en-CA"/>
        </w:rPr>
        <w:t>For lossless compression, the</w:t>
      </w:r>
      <w:r w:rsidR="001C426F">
        <w:rPr>
          <w:lang w:val="en-CA"/>
        </w:rPr>
        <w:t xml:space="preserve"> following encoder settings</w:t>
      </w:r>
      <w:r>
        <w:rPr>
          <w:lang w:val="en-CA"/>
        </w:rPr>
        <w:t xml:space="preserve"> have been applied to the encoders:</w:t>
      </w:r>
    </w:p>
    <w:p w14:paraId="46929189" w14:textId="3467A5F6" w:rsidR="008A76B1" w:rsidRDefault="008A76B1" w:rsidP="00144AB3">
      <w:pPr>
        <w:pStyle w:val="ListParagraph"/>
        <w:numPr>
          <w:ilvl w:val="0"/>
          <w:numId w:val="57"/>
        </w:numPr>
        <w:rPr>
          <w:lang w:val="en-CA"/>
        </w:rPr>
      </w:pPr>
      <w:r>
        <w:rPr>
          <w:lang w:val="en-CA"/>
        </w:rPr>
        <w:t>JM:</w:t>
      </w:r>
    </w:p>
    <w:p w14:paraId="28A3F12A" w14:textId="00A3AFB0" w:rsidR="008A76B1" w:rsidRPr="008A76B1" w:rsidRDefault="008A76B1" w:rsidP="00144AB3">
      <w:pPr>
        <w:pStyle w:val="ListParagraph"/>
        <w:numPr>
          <w:ilvl w:val="0"/>
          <w:numId w:val="57"/>
        </w:numPr>
        <w:rPr>
          <w:lang w:val="en-CA"/>
        </w:rPr>
      </w:pPr>
      <w:r>
        <w:rPr>
          <w:lang w:val="en-CA"/>
        </w:rPr>
        <w:t>SCM:</w:t>
      </w:r>
      <w:r w:rsidRPr="008A76B1">
        <w:t xml:space="preserve"> </w:t>
      </w:r>
      <w:proofErr w:type="spellStart"/>
      <w:r w:rsidR="002F1F11">
        <w:rPr>
          <w:lang w:val="en-CA"/>
        </w:rPr>
        <w:t>TransquantBypassEnableFlag</w:t>
      </w:r>
      <w:proofErr w:type="spellEnd"/>
      <w:r w:rsidR="002F1F11">
        <w:rPr>
          <w:lang w:val="en-CA"/>
        </w:rPr>
        <w:t xml:space="preserve">=1, </w:t>
      </w:r>
      <w:proofErr w:type="spellStart"/>
      <w:r w:rsidR="002F1F11">
        <w:rPr>
          <w:lang w:val="en-CA"/>
        </w:rPr>
        <w:t>CUTransquantBypassFlagForce</w:t>
      </w:r>
      <w:proofErr w:type="spellEnd"/>
      <w:r w:rsidR="002F1F11">
        <w:rPr>
          <w:lang w:val="en-CA"/>
        </w:rPr>
        <w:t xml:space="preserve">=1, </w:t>
      </w:r>
      <w:proofErr w:type="spellStart"/>
      <w:r w:rsidR="002F1F11">
        <w:rPr>
          <w:lang w:val="en-CA"/>
        </w:rPr>
        <w:t>CostMode</w:t>
      </w:r>
      <w:proofErr w:type="spellEnd"/>
      <w:r w:rsidR="002F1F11">
        <w:rPr>
          <w:lang w:val="en-CA"/>
        </w:rPr>
        <w:t xml:space="preserve">=lossless, </w:t>
      </w:r>
      <w:proofErr w:type="spellStart"/>
      <w:r w:rsidRPr="008A76B1">
        <w:rPr>
          <w:lang w:val="en-CA"/>
        </w:rPr>
        <w:t>IntraReferenceSmoothing</w:t>
      </w:r>
      <w:proofErr w:type="spellEnd"/>
      <w:r w:rsidRPr="008A76B1">
        <w:rPr>
          <w:lang w:val="en-CA"/>
        </w:rPr>
        <w:t>=0</w:t>
      </w:r>
      <w:r w:rsidR="002F1F11">
        <w:rPr>
          <w:lang w:val="en-CA"/>
        </w:rPr>
        <w:t>.</w:t>
      </w:r>
    </w:p>
    <w:p w14:paraId="68F526C5" w14:textId="420390E8" w:rsidR="008A76B1" w:rsidRDefault="008A76B1">
      <w:pPr>
        <w:rPr>
          <w:lang w:val="en-CA"/>
        </w:rPr>
      </w:pPr>
      <w:r>
        <w:rPr>
          <w:lang w:val="en-CA"/>
        </w:rPr>
        <w:t xml:space="preserve">When </w:t>
      </w:r>
      <w:r w:rsidR="002F1F11">
        <w:rPr>
          <w:lang w:val="en-CA"/>
        </w:rPr>
        <w:t>using SCM to generate</w:t>
      </w:r>
      <w:r w:rsidRPr="00B92B5C">
        <w:rPr>
          <w:lang w:val="en-CA"/>
        </w:rPr>
        <w:t xml:space="preserve"> HEVC </w:t>
      </w:r>
      <w:r>
        <w:rPr>
          <w:lang w:val="en-CA"/>
        </w:rPr>
        <w:t xml:space="preserve">non-SCC </w:t>
      </w:r>
      <w:proofErr w:type="spellStart"/>
      <w:r w:rsidRPr="00B92B5C">
        <w:rPr>
          <w:lang w:val="en-CA"/>
        </w:rPr>
        <w:t>bitstreams</w:t>
      </w:r>
      <w:proofErr w:type="spellEnd"/>
      <w:r>
        <w:rPr>
          <w:lang w:val="en-CA"/>
        </w:rPr>
        <w:t>, the following encoder settings were applied</w:t>
      </w:r>
      <w:r w:rsidR="00557204">
        <w:rPr>
          <w:lang w:val="en-CA"/>
        </w:rPr>
        <w:t xml:space="preserve"> to disable the SCC specific tools</w:t>
      </w:r>
      <w:r>
        <w:rPr>
          <w:lang w:val="en-CA"/>
        </w:rPr>
        <w:t>:</w:t>
      </w:r>
    </w:p>
    <w:p w14:paraId="5D5FE9A4" w14:textId="3068C169" w:rsidR="008A76B1" w:rsidRPr="008A76B1" w:rsidRDefault="008A76B1" w:rsidP="008A76B1">
      <w:pPr>
        <w:pStyle w:val="ListParagraph"/>
        <w:numPr>
          <w:ilvl w:val="0"/>
          <w:numId w:val="66"/>
        </w:numPr>
        <w:rPr>
          <w:lang w:val="en-CA"/>
        </w:rPr>
      </w:pPr>
      <w:proofErr w:type="spellStart"/>
      <w:r w:rsidRPr="008A76B1">
        <w:rPr>
          <w:lang w:val="en-CA"/>
        </w:rPr>
        <w:t>IntraBl</w:t>
      </w:r>
      <w:r>
        <w:rPr>
          <w:lang w:val="en-CA"/>
        </w:rPr>
        <w:t>ockCopyEnabled</w:t>
      </w:r>
      <w:proofErr w:type="spellEnd"/>
      <w:r>
        <w:rPr>
          <w:lang w:val="en-CA"/>
        </w:rPr>
        <w:t xml:space="preserve"> =</w:t>
      </w:r>
      <w:r w:rsidRPr="008A76B1">
        <w:rPr>
          <w:lang w:val="en-CA"/>
        </w:rPr>
        <w:t xml:space="preserve">0             </w:t>
      </w:r>
    </w:p>
    <w:p w14:paraId="439320A7" w14:textId="3DD0B827" w:rsidR="008A76B1" w:rsidRPr="008A76B1" w:rsidRDefault="008A76B1" w:rsidP="008A76B1">
      <w:pPr>
        <w:pStyle w:val="ListParagraph"/>
        <w:numPr>
          <w:ilvl w:val="0"/>
          <w:numId w:val="66"/>
        </w:numPr>
        <w:rPr>
          <w:lang w:val="en-CA"/>
        </w:rPr>
      </w:pPr>
      <w:proofErr w:type="spellStart"/>
      <w:r w:rsidRPr="008A76B1">
        <w:rPr>
          <w:lang w:val="en-CA"/>
        </w:rPr>
        <w:t>ColourTr</w:t>
      </w:r>
      <w:r>
        <w:rPr>
          <w:lang w:val="en-CA"/>
        </w:rPr>
        <w:t>ansform</w:t>
      </w:r>
      <w:proofErr w:type="spellEnd"/>
      <w:r>
        <w:rPr>
          <w:lang w:val="en-CA"/>
        </w:rPr>
        <w:t>=</w:t>
      </w:r>
      <w:r w:rsidRPr="008A76B1">
        <w:rPr>
          <w:lang w:val="en-CA"/>
        </w:rPr>
        <w:t xml:space="preserve">0             </w:t>
      </w:r>
    </w:p>
    <w:p w14:paraId="7E588BF8" w14:textId="0B35964C" w:rsidR="008A76B1" w:rsidRPr="008A76B1" w:rsidRDefault="008A76B1" w:rsidP="008A76B1">
      <w:pPr>
        <w:pStyle w:val="ListParagraph"/>
        <w:numPr>
          <w:ilvl w:val="0"/>
          <w:numId w:val="66"/>
        </w:numPr>
        <w:rPr>
          <w:lang w:val="en-CA"/>
        </w:rPr>
      </w:pPr>
      <w:proofErr w:type="spellStart"/>
      <w:r>
        <w:rPr>
          <w:lang w:val="en-CA"/>
        </w:rPr>
        <w:t>PaletteMode</w:t>
      </w:r>
      <w:proofErr w:type="spellEnd"/>
      <w:r>
        <w:rPr>
          <w:lang w:val="en-CA"/>
        </w:rPr>
        <w:t>=</w:t>
      </w:r>
      <w:r w:rsidRPr="008A76B1">
        <w:rPr>
          <w:lang w:val="en-CA"/>
        </w:rPr>
        <w:t xml:space="preserve">0             </w:t>
      </w:r>
    </w:p>
    <w:p w14:paraId="25FE991D" w14:textId="588474EA" w:rsidR="008A76B1" w:rsidRPr="008A76B1" w:rsidRDefault="008A76B1" w:rsidP="008A76B1">
      <w:pPr>
        <w:pStyle w:val="ListParagraph"/>
        <w:numPr>
          <w:ilvl w:val="0"/>
          <w:numId w:val="66"/>
        </w:numPr>
        <w:rPr>
          <w:lang w:val="en-CA"/>
        </w:rPr>
      </w:pPr>
      <w:proofErr w:type="spellStart"/>
      <w:r w:rsidRPr="008A76B1">
        <w:rPr>
          <w:lang w:val="en-CA"/>
        </w:rPr>
        <w:t>IntraBoun</w:t>
      </w:r>
      <w:r>
        <w:rPr>
          <w:lang w:val="en-CA"/>
        </w:rPr>
        <w:t>daryFilterDisabled</w:t>
      </w:r>
      <w:proofErr w:type="spellEnd"/>
      <w:r>
        <w:rPr>
          <w:lang w:val="en-CA"/>
        </w:rPr>
        <w:t>=</w:t>
      </w:r>
      <w:r w:rsidRPr="008A76B1">
        <w:rPr>
          <w:lang w:val="en-CA"/>
        </w:rPr>
        <w:t xml:space="preserve">0             </w:t>
      </w:r>
    </w:p>
    <w:p w14:paraId="5BD08E29" w14:textId="6EE26A82" w:rsidR="008A76B1" w:rsidRPr="008A76B1" w:rsidRDefault="008A76B1" w:rsidP="00144AB3">
      <w:pPr>
        <w:pStyle w:val="ListParagraph"/>
        <w:numPr>
          <w:ilvl w:val="0"/>
          <w:numId w:val="66"/>
        </w:numPr>
        <w:rPr>
          <w:lang w:val="en-CA"/>
        </w:rPr>
      </w:pPr>
      <w:proofErr w:type="spellStart"/>
      <w:r w:rsidRPr="008A76B1">
        <w:rPr>
          <w:lang w:val="en-CA"/>
        </w:rPr>
        <w:t>TransquantBypassInferTUSplit</w:t>
      </w:r>
      <w:proofErr w:type="spellEnd"/>
      <w:r>
        <w:rPr>
          <w:lang w:val="en-CA"/>
        </w:rPr>
        <w:t>=</w:t>
      </w:r>
      <w:r w:rsidRPr="008A76B1">
        <w:rPr>
          <w:lang w:val="en-CA"/>
        </w:rPr>
        <w:t xml:space="preserve">0             </w:t>
      </w:r>
    </w:p>
    <w:p w14:paraId="02F509EE" w14:textId="51C88D53" w:rsidR="001629DE" w:rsidRPr="0051370B" w:rsidRDefault="009D1062">
      <w:pPr>
        <w:rPr>
          <w:lang w:val="en-CA"/>
        </w:rPr>
      </w:pPr>
      <w:r w:rsidRPr="0051370B">
        <w:rPr>
          <w:lang w:val="en-CA"/>
        </w:rPr>
        <w:t xml:space="preserve">For each test </w:t>
      </w:r>
      <w:r w:rsidR="00783A23">
        <w:rPr>
          <w:lang w:val="en-CA"/>
        </w:rPr>
        <w:t>case</w:t>
      </w:r>
      <w:r w:rsidRPr="0051370B">
        <w:rPr>
          <w:lang w:val="en-CA"/>
        </w:rPr>
        <w:t xml:space="preserve">, a formal subjective evaluation </w:t>
      </w:r>
      <w:r w:rsidR="00783A23">
        <w:rPr>
          <w:lang w:val="en-CA"/>
        </w:rPr>
        <w:t xml:space="preserve">has </w:t>
      </w:r>
      <w:r w:rsidRPr="0051370B">
        <w:rPr>
          <w:lang w:val="en-CA"/>
        </w:rPr>
        <w:t xml:space="preserve">conducted by comparing </w:t>
      </w:r>
      <w:proofErr w:type="spellStart"/>
      <w:r w:rsidRPr="0051370B">
        <w:rPr>
          <w:lang w:val="en-CA"/>
        </w:rPr>
        <w:t>bitstreams</w:t>
      </w:r>
      <w:proofErr w:type="spellEnd"/>
      <w:r w:rsidRPr="0051370B">
        <w:rPr>
          <w:lang w:val="en-CA"/>
        </w:rPr>
        <w:t xml:space="preserve"> from the three encoders at 4 different </w:t>
      </w:r>
      <w:r w:rsidR="00AB6C6B">
        <w:rPr>
          <w:lang w:val="en-CA"/>
        </w:rPr>
        <w:t>quantization parameter (</w:t>
      </w:r>
      <w:r w:rsidRPr="0051370B">
        <w:rPr>
          <w:lang w:val="en-CA"/>
        </w:rPr>
        <w:t>QP</w:t>
      </w:r>
      <w:r w:rsidR="00AB6C6B">
        <w:rPr>
          <w:lang w:val="en-CA"/>
        </w:rPr>
        <w:t>)</w:t>
      </w:r>
      <w:r w:rsidRPr="0051370B">
        <w:rPr>
          <w:lang w:val="en-CA"/>
        </w:rPr>
        <w:t xml:space="preserve"> values on all </w:t>
      </w:r>
      <w:proofErr w:type="spellStart"/>
      <w:r w:rsidR="00AB6C6B">
        <w:rPr>
          <w:lang w:val="en-CA"/>
        </w:rPr>
        <w:t>l</w:t>
      </w:r>
      <w:r w:rsidRPr="0051370B">
        <w:rPr>
          <w:lang w:val="en-CA"/>
        </w:rPr>
        <w:t>ossy</w:t>
      </w:r>
      <w:proofErr w:type="spellEnd"/>
      <w:r w:rsidRPr="0051370B">
        <w:rPr>
          <w:lang w:val="en-CA"/>
        </w:rPr>
        <w:t xml:space="preserve"> coding conditions. The final QP values </w:t>
      </w:r>
      <w:r w:rsidR="00EB54DD">
        <w:rPr>
          <w:lang w:val="en-CA"/>
        </w:rPr>
        <w:t>have been</w:t>
      </w:r>
      <w:r w:rsidRPr="0051370B">
        <w:rPr>
          <w:lang w:val="en-CA"/>
        </w:rPr>
        <w:t xml:space="preserve"> selected based on the actual encoding results</w:t>
      </w:r>
      <w:r w:rsidR="00783A23">
        <w:rPr>
          <w:lang w:val="en-CA"/>
        </w:rPr>
        <w:t>.</w:t>
      </w:r>
    </w:p>
    <w:p w14:paraId="072CA415" w14:textId="0D861378" w:rsidR="00140BC0" w:rsidRPr="0051370B" w:rsidRDefault="006339FB" w:rsidP="00802A31">
      <w:pPr>
        <w:pStyle w:val="Heading1"/>
        <w:rPr>
          <w:lang w:val="en-CA"/>
        </w:rPr>
      </w:pPr>
      <w:r w:rsidRPr="0051370B">
        <w:rPr>
          <w:lang w:val="en-CA"/>
        </w:rPr>
        <w:t>Evaluation m</w:t>
      </w:r>
      <w:r w:rsidR="00ED4F25" w:rsidRPr="0051370B">
        <w:rPr>
          <w:lang w:val="en-CA"/>
        </w:rPr>
        <w:t>ethods</w:t>
      </w:r>
    </w:p>
    <w:p w14:paraId="2A5454F2" w14:textId="3F747FE9" w:rsidR="007D416E" w:rsidRPr="0051370B" w:rsidRDefault="00ED4F25" w:rsidP="007D416E">
      <w:pPr>
        <w:rPr>
          <w:lang w:val="en-CA"/>
        </w:rPr>
      </w:pPr>
      <w:r w:rsidRPr="0051370B">
        <w:rPr>
          <w:lang w:val="en-CA"/>
        </w:rPr>
        <w:t xml:space="preserve">The test </w:t>
      </w:r>
      <w:r w:rsidR="00820B76">
        <w:rPr>
          <w:lang w:val="en-CA"/>
        </w:rPr>
        <w:t>data</w:t>
      </w:r>
      <w:r w:rsidRPr="0051370B">
        <w:rPr>
          <w:lang w:val="en-CA"/>
        </w:rPr>
        <w:t xml:space="preserve"> from each coding </w:t>
      </w:r>
      <w:r w:rsidR="0051370B">
        <w:rPr>
          <w:lang w:val="en-CA"/>
        </w:rPr>
        <w:t>configuration shown</w:t>
      </w:r>
      <w:r w:rsidR="0051370B" w:rsidRPr="0051370B">
        <w:rPr>
          <w:lang w:val="en-CA"/>
        </w:rPr>
        <w:t xml:space="preserve"> </w:t>
      </w:r>
      <w:r w:rsidRPr="0051370B">
        <w:rPr>
          <w:lang w:val="en-CA"/>
        </w:rPr>
        <w:t xml:space="preserve">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00C70C42" w:rsidRPr="00BA245C">
        <w:rPr>
          <w:szCs w:val="22"/>
          <w:lang w:val="en-CA"/>
        </w:rPr>
        <w:t>Table 2</w:t>
      </w:r>
      <w:r w:rsidRPr="0051370B">
        <w:rPr>
          <w:lang w:val="en-CA"/>
        </w:rPr>
        <w:fldChar w:fldCharType="end"/>
      </w:r>
      <w:r w:rsidRPr="0051370B">
        <w:rPr>
          <w:lang w:val="en-CA"/>
        </w:rPr>
        <w:t xml:space="preserve"> </w:t>
      </w:r>
      <w:r w:rsidR="00736CCD" w:rsidRPr="0051370B">
        <w:rPr>
          <w:lang w:val="en-CA"/>
        </w:rPr>
        <w:t>are</w:t>
      </w:r>
      <w:r w:rsidRPr="0051370B">
        <w:rPr>
          <w:lang w:val="en-CA"/>
        </w:rPr>
        <w:t xml:space="preserve"> collected into Excel file</w:t>
      </w:r>
      <w:r w:rsidR="007A24CE">
        <w:rPr>
          <w:lang w:val="en-CA"/>
        </w:rPr>
        <w:t>s</w:t>
      </w:r>
      <w:r w:rsidRPr="0051370B">
        <w:rPr>
          <w:lang w:val="en-CA"/>
        </w:rPr>
        <w:t xml:space="preserve"> similar to the result-reporting templates </w:t>
      </w:r>
      <w:r w:rsidR="007D416E" w:rsidRPr="0051370B">
        <w:rPr>
          <w:lang w:val="en-CA"/>
        </w:rPr>
        <w:t>in JCTVC-</w:t>
      </w:r>
      <w:r w:rsidR="000F1A49">
        <w:rPr>
          <w:lang w:val="en-CA"/>
        </w:rPr>
        <w:t>X</w:t>
      </w:r>
      <w:r w:rsidR="007D416E" w:rsidRPr="0051370B">
        <w:rPr>
          <w:lang w:val="en-CA"/>
        </w:rPr>
        <w:t xml:space="preserve">1015 </w:t>
      </w:r>
      <w:r w:rsidR="007D416E" w:rsidRPr="0051370B">
        <w:rPr>
          <w:lang w:val="en-CA"/>
        </w:rPr>
        <w:fldChar w:fldCharType="begin"/>
      </w:r>
      <w:r w:rsidR="007D416E" w:rsidRPr="0051370B">
        <w:rPr>
          <w:lang w:val="en-CA"/>
        </w:rPr>
        <w:instrText xml:space="preserve"> REF _Ref451619763 \r \h </w:instrText>
      </w:r>
      <w:r w:rsidR="007D416E" w:rsidRPr="0051370B">
        <w:rPr>
          <w:lang w:val="en-CA"/>
        </w:rPr>
      </w:r>
      <w:r w:rsidR="007D416E" w:rsidRPr="0051370B">
        <w:rPr>
          <w:lang w:val="en-CA"/>
        </w:rPr>
        <w:fldChar w:fldCharType="separate"/>
      </w:r>
      <w:r w:rsidR="00C70C42">
        <w:rPr>
          <w:lang w:val="en-CA"/>
        </w:rPr>
        <w:t>[1]</w:t>
      </w:r>
      <w:r w:rsidR="007D416E" w:rsidRPr="0051370B">
        <w:rPr>
          <w:lang w:val="en-CA"/>
        </w:rPr>
        <w:fldChar w:fldCharType="end"/>
      </w:r>
      <w:r w:rsidR="007D416E" w:rsidRPr="0051370B">
        <w:rPr>
          <w:lang w:val="en-CA"/>
        </w:rPr>
        <w:t xml:space="preserve">. </w:t>
      </w:r>
    </w:p>
    <w:p w14:paraId="004B8163" w14:textId="630EAE32" w:rsidR="007D416E" w:rsidRPr="0051370B" w:rsidRDefault="007D416E" w:rsidP="007D416E">
      <w:pPr>
        <w:rPr>
          <w:lang w:val="en-CA"/>
        </w:rPr>
      </w:pPr>
      <w:r w:rsidRPr="0051370B">
        <w:rPr>
          <w:lang w:val="en-CA"/>
        </w:rPr>
        <w:t xml:space="preserve">A formal subjective evaluation </w:t>
      </w:r>
      <w:r w:rsidR="001C1601">
        <w:rPr>
          <w:lang w:val="en-CA"/>
        </w:rPr>
        <w:t>has been</w:t>
      </w:r>
      <w:r w:rsidRPr="0051370B">
        <w:rPr>
          <w:lang w:val="en-CA"/>
        </w:rPr>
        <w:t xml:space="preserve"> done on the </w:t>
      </w:r>
      <w:proofErr w:type="spellStart"/>
      <w:r w:rsidRPr="0051370B">
        <w:rPr>
          <w:lang w:val="en-CA"/>
        </w:rPr>
        <w:t>Lossy</w:t>
      </w:r>
      <w:proofErr w:type="spellEnd"/>
      <w:r w:rsidRPr="0051370B">
        <w:rPr>
          <w:lang w:val="en-CA"/>
        </w:rPr>
        <w:t xml:space="preserve"> coding conditions.</w:t>
      </w:r>
      <w:r w:rsidR="0018582D">
        <w:rPr>
          <w:lang w:val="en-CA"/>
        </w:rPr>
        <w:t xml:space="preserve"> Furthermore</w:t>
      </w:r>
      <w:r w:rsidR="00584CB7">
        <w:rPr>
          <w:lang w:val="en-CA"/>
        </w:rPr>
        <w:t>, the relative coding performance is also calculated and reported in BD-rates.</w:t>
      </w:r>
    </w:p>
    <w:p w14:paraId="6BAF72A7" w14:textId="4A7D7359" w:rsidR="007D416E" w:rsidRPr="0051370B" w:rsidRDefault="007D416E" w:rsidP="007D416E">
      <w:pPr>
        <w:rPr>
          <w:lang w:val="en-CA"/>
        </w:rPr>
      </w:pPr>
      <w:r w:rsidRPr="0051370B">
        <w:rPr>
          <w:lang w:val="en-CA"/>
        </w:rPr>
        <w:t>The Lossless coding condition</w:t>
      </w:r>
      <w:r w:rsidR="000F1A49">
        <w:rPr>
          <w:lang w:val="en-CA"/>
        </w:rPr>
        <w:t>s</w:t>
      </w:r>
      <w:r w:rsidRPr="0051370B">
        <w:rPr>
          <w:lang w:val="en-CA"/>
        </w:rPr>
        <w:t xml:space="preserve"> </w:t>
      </w:r>
      <w:r w:rsidR="000F1A49">
        <w:rPr>
          <w:lang w:val="en-CA"/>
        </w:rPr>
        <w:t>have</w:t>
      </w:r>
      <w:r w:rsidR="001C1601">
        <w:rPr>
          <w:lang w:val="en-CA"/>
        </w:rPr>
        <w:t xml:space="preserve"> been</w:t>
      </w:r>
      <w:r w:rsidRPr="0051370B">
        <w:rPr>
          <w:lang w:val="en-CA"/>
        </w:rPr>
        <w:t xml:space="preserve"> evaluated objectively </w:t>
      </w:r>
      <w:r w:rsidR="007A24CE">
        <w:rPr>
          <w:lang w:val="en-CA"/>
        </w:rPr>
        <w:t xml:space="preserve">through compression ratio and relative bit-rate saving. </w:t>
      </w:r>
    </w:p>
    <w:p w14:paraId="3E834A78" w14:textId="73ED6FEB" w:rsidR="00857A4F" w:rsidRDefault="00857A4F" w:rsidP="00857A4F">
      <w:pPr>
        <w:spacing w:before="120"/>
        <w:jc w:val="both"/>
        <w:rPr>
          <w:lang w:val="en-CA"/>
        </w:rPr>
      </w:pPr>
      <w:r w:rsidRPr="0051370B">
        <w:rPr>
          <w:lang w:val="en-CA"/>
        </w:rPr>
        <w:t xml:space="preserve">The </w:t>
      </w:r>
      <w:r>
        <w:rPr>
          <w:lang w:val="en-CA"/>
        </w:rPr>
        <w:t xml:space="preserve">subjective </w:t>
      </w:r>
      <w:r w:rsidRPr="0051370B">
        <w:rPr>
          <w:lang w:val="en-CA"/>
        </w:rPr>
        <w:t>test</w:t>
      </w:r>
      <w:r w:rsidR="00D16FC5">
        <w:rPr>
          <w:lang w:val="en-CA"/>
        </w:rPr>
        <w:t>ing was</w:t>
      </w:r>
      <w:r w:rsidRPr="0051370B">
        <w:rPr>
          <w:lang w:val="en-CA"/>
        </w:rPr>
        <w:t xml:space="preserve"> coordinated and supervised by the Test </w:t>
      </w:r>
      <w:r>
        <w:rPr>
          <w:lang w:val="en-CA"/>
        </w:rPr>
        <w:t xml:space="preserve">Chair person and </w:t>
      </w:r>
      <w:r w:rsidRPr="0051370B">
        <w:rPr>
          <w:lang w:val="en-CA"/>
        </w:rPr>
        <w:t xml:space="preserve">conducted in Roma at the </w:t>
      </w:r>
      <w:proofErr w:type="spellStart"/>
      <w:r w:rsidRPr="0051370B">
        <w:rPr>
          <w:lang w:val="en-CA"/>
        </w:rPr>
        <w:t>GBTech</w:t>
      </w:r>
      <w:proofErr w:type="spellEnd"/>
      <w:r w:rsidRPr="0051370B">
        <w:rPr>
          <w:lang w:val="en-CA"/>
        </w:rPr>
        <w:t xml:space="preserve"> Laboratories.</w:t>
      </w:r>
    </w:p>
    <w:p w14:paraId="263E5F38" w14:textId="1D8B476E" w:rsidR="007D416E" w:rsidRPr="0051370B" w:rsidRDefault="007D416E" w:rsidP="007D416E">
      <w:pPr>
        <w:spacing w:before="80"/>
        <w:rPr>
          <w:lang w:val="en-CA"/>
        </w:rPr>
      </w:pPr>
      <w:r w:rsidRPr="0051370B">
        <w:rPr>
          <w:lang w:val="en-CA"/>
        </w:rPr>
        <w:t xml:space="preserve">The test method </w:t>
      </w:r>
      <w:r w:rsidR="00626721">
        <w:rPr>
          <w:lang w:val="en-CA"/>
        </w:rPr>
        <w:t>is</w:t>
      </w:r>
      <w:r w:rsidRPr="0051370B">
        <w:rPr>
          <w:lang w:val="en-CA"/>
        </w:rPr>
        <w:t xml:space="preserve"> the DCR (Degradation Category Rating) as specified in Recommendation ITU-T P.910 </w:t>
      </w:r>
      <w:r w:rsidRPr="0051370B">
        <w:rPr>
          <w:lang w:val="en-CA"/>
        </w:rPr>
        <w:fldChar w:fldCharType="begin"/>
      </w:r>
      <w:r w:rsidRPr="0051370B">
        <w:rPr>
          <w:lang w:val="en-CA"/>
        </w:rPr>
        <w:instrText xml:space="preserve"> REF _Ref468913116 \r \h </w:instrText>
      </w:r>
      <w:r w:rsidRPr="0051370B">
        <w:rPr>
          <w:lang w:val="en-CA"/>
        </w:rPr>
      </w:r>
      <w:r w:rsidRPr="0051370B">
        <w:rPr>
          <w:lang w:val="en-CA"/>
        </w:rPr>
        <w:fldChar w:fldCharType="separate"/>
      </w:r>
      <w:r w:rsidR="00C70C42">
        <w:rPr>
          <w:lang w:val="en-CA"/>
        </w:rPr>
        <w:t>[2]</w:t>
      </w:r>
      <w:r w:rsidRPr="0051370B">
        <w:rPr>
          <w:lang w:val="en-CA"/>
        </w:rPr>
        <w:fldChar w:fldCharType="end"/>
      </w:r>
      <w:r w:rsidRPr="0051370B">
        <w:rPr>
          <w:lang w:val="en-CA"/>
        </w:rPr>
        <w:t>.</w:t>
      </w:r>
    </w:p>
    <w:p w14:paraId="2B697C4F" w14:textId="77777777" w:rsidR="00ED4F25" w:rsidRPr="0051370B" w:rsidRDefault="00ED4F25" w:rsidP="00ED4F25">
      <w:pPr>
        <w:spacing w:before="120"/>
        <w:jc w:val="both"/>
        <w:rPr>
          <w:lang w:val="en-CA"/>
        </w:rPr>
      </w:pPr>
      <w:r w:rsidRPr="0051370B">
        <w:rPr>
          <w:lang w:val="en-CA"/>
        </w:rPr>
        <w:t>The DCR test method is commonly adopted when the material to be evaluated shows a range of visual quality that well distributes across all quality scales.</w:t>
      </w:r>
    </w:p>
    <w:p w14:paraId="168B4446" w14:textId="7EF3CDC4" w:rsidR="00ED4F25" w:rsidRPr="0051370B" w:rsidRDefault="00736CCD" w:rsidP="00ED4F25">
      <w:pPr>
        <w:spacing w:before="120"/>
        <w:jc w:val="both"/>
        <w:rPr>
          <w:lang w:val="en-CA"/>
        </w:rPr>
      </w:pPr>
      <w:r w:rsidRPr="0051370B">
        <w:rPr>
          <w:lang w:val="en-CA"/>
        </w:rPr>
        <w:t>This method is</w:t>
      </w:r>
      <w:r w:rsidR="00ED4F25" w:rsidRPr="0051370B">
        <w:rPr>
          <w:lang w:val="en-CA"/>
        </w:rPr>
        <w:t xml:space="preserve"> used under the schema of evaluation of the impairment between the images to test and an un-impaired reference.</w:t>
      </w:r>
      <w:r w:rsidR="00626721">
        <w:rPr>
          <w:lang w:val="en-CA"/>
        </w:rPr>
        <w:t xml:space="preserve"> </w:t>
      </w:r>
      <w:r w:rsidR="00703C0A" w:rsidRPr="0051370B">
        <w:rPr>
          <w:lang w:val="en-CA"/>
        </w:rPr>
        <w:t>The score is</w:t>
      </w:r>
      <w:r w:rsidR="00ED4F25" w:rsidRPr="0051370B">
        <w:rPr>
          <w:lang w:val="en-CA"/>
        </w:rPr>
        <w:t xml:space="preserve"> collected on paper scoring sheets.</w:t>
      </w:r>
    </w:p>
    <w:p w14:paraId="77C6FD7B" w14:textId="1E2CEA9E" w:rsidR="00ED4F25" w:rsidRPr="0051370B" w:rsidRDefault="00463C60" w:rsidP="00ED4F25">
      <w:pPr>
        <w:spacing w:before="120"/>
        <w:jc w:val="both"/>
        <w:rPr>
          <w:lang w:val="en-CA"/>
        </w:rPr>
      </w:pPr>
      <w:r>
        <w:rPr>
          <w:lang w:val="en-CA"/>
        </w:rPr>
        <w:t xml:space="preserve">The </w:t>
      </w:r>
      <w:r w:rsidR="00974AA5">
        <w:rPr>
          <w:lang w:val="en-CA"/>
        </w:rPr>
        <w:t>viewers</w:t>
      </w:r>
      <w:r w:rsidR="00703C0A" w:rsidRPr="0051370B">
        <w:rPr>
          <w:lang w:val="en-CA"/>
        </w:rPr>
        <w:t xml:space="preserve"> </w:t>
      </w:r>
      <w:r w:rsidR="00ED4F25" w:rsidRPr="0051370B">
        <w:rPr>
          <w:lang w:val="en-CA"/>
        </w:rPr>
        <w:t xml:space="preserve">selected as the test subjects </w:t>
      </w:r>
      <w:r w:rsidR="00857A4F">
        <w:rPr>
          <w:lang w:val="en-CA"/>
        </w:rPr>
        <w:t>have</w:t>
      </w:r>
      <w:r w:rsidR="00ED4F25" w:rsidRPr="0051370B">
        <w:rPr>
          <w:lang w:val="en-CA"/>
        </w:rPr>
        <w:t xml:space="preserve"> be</w:t>
      </w:r>
      <w:r w:rsidR="00857A4F">
        <w:rPr>
          <w:lang w:val="en-CA"/>
        </w:rPr>
        <w:t>en</w:t>
      </w:r>
      <w:r w:rsidR="00ED4F25" w:rsidRPr="0051370B">
        <w:rPr>
          <w:lang w:val="en-CA"/>
        </w:rPr>
        <w:t xml:space="preserve"> carefully screened for visual acuit</w:t>
      </w:r>
      <w:r w:rsidR="00D61891" w:rsidRPr="0051370B">
        <w:rPr>
          <w:lang w:val="en-CA"/>
        </w:rPr>
        <w:t>y and colour blindness, and have</w:t>
      </w:r>
      <w:r w:rsidR="00ED4F25" w:rsidRPr="0051370B">
        <w:rPr>
          <w:lang w:val="en-CA"/>
        </w:rPr>
        <w:t xml:space="preserve"> be</w:t>
      </w:r>
      <w:r w:rsidR="00D61891" w:rsidRPr="0051370B">
        <w:rPr>
          <w:lang w:val="en-CA"/>
        </w:rPr>
        <w:t>en</w:t>
      </w:r>
      <w:r w:rsidR="00ED4F25" w:rsidRPr="0051370B">
        <w:rPr>
          <w:lang w:val="en-CA"/>
        </w:rPr>
        <w:t xml:space="preserve"> carefully trained on both the test protocol and th</w:t>
      </w:r>
      <w:r w:rsidR="00D61891" w:rsidRPr="0051370B">
        <w:rPr>
          <w:lang w:val="en-CA"/>
        </w:rPr>
        <w:t xml:space="preserve">e kind of impairments they </w:t>
      </w:r>
      <w:r w:rsidR="00ED4F25" w:rsidRPr="0051370B">
        <w:rPr>
          <w:lang w:val="en-CA"/>
        </w:rPr>
        <w:t xml:space="preserve">have to detect. </w:t>
      </w:r>
    </w:p>
    <w:p w14:paraId="27F73F89" w14:textId="49164478" w:rsidR="00ED4F25" w:rsidRPr="0051370B" w:rsidRDefault="00ED4F25" w:rsidP="00ED4F25">
      <w:pPr>
        <w:spacing w:before="120"/>
        <w:jc w:val="both"/>
        <w:rPr>
          <w:lang w:val="en-CA"/>
        </w:rPr>
      </w:pPr>
      <w:r w:rsidRPr="0051370B">
        <w:rPr>
          <w:lang w:val="en-CA"/>
        </w:rPr>
        <w:t>A detailed explanatio</w:t>
      </w:r>
      <w:r w:rsidR="00D61891" w:rsidRPr="0051370B">
        <w:rPr>
          <w:lang w:val="en-CA"/>
        </w:rPr>
        <w:t xml:space="preserve">n of the test experiment </w:t>
      </w:r>
      <w:r w:rsidR="00F421D2">
        <w:rPr>
          <w:lang w:val="en-CA"/>
        </w:rPr>
        <w:t>was given</w:t>
      </w:r>
      <w:r w:rsidRPr="0051370B">
        <w:rPr>
          <w:lang w:val="en-CA"/>
        </w:rPr>
        <w:t xml:space="preserve"> to each viewer before the beginning of the testing activities. A short </w:t>
      </w:r>
      <w:r w:rsidR="00F656EA" w:rsidRPr="0051370B">
        <w:rPr>
          <w:lang w:val="en-CA"/>
        </w:rPr>
        <w:t xml:space="preserve">practice (training) session </w:t>
      </w:r>
      <w:r w:rsidR="00F421D2">
        <w:rPr>
          <w:lang w:val="en-CA"/>
        </w:rPr>
        <w:t>was also</w:t>
      </w:r>
      <w:r w:rsidR="00F656EA" w:rsidRPr="0051370B">
        <w:rPr>
          <w:lang w:val="en-CA"/>
        </w:rPr>
        <w:t xml:space="preserve"> conducted</w:t>
      </w:r>
      <w:r w:rsidRPr="0051370B">
        <w:rPr>
          <w:lang w:val="en-CA"/>
        </w:rPr>
        <w:t xml:space="preserve"> to allow the subjects to understand better </w:t>
      </w:r>
      <w:r w:rsidR="00F656EA" w:rsidRPr="0051370B">
        <w:rPr>
          <w:lang w:val="en-CA"/>
        </w:rPr>
        <w:t>t</w:t>
      </w:r>
      <w:r w:rsidRPr="0051370B">
        <w:rPr>
          <w:lang w:val="en-CA"/>
        </w:rPr>
        <w:t>he rules and to get practice with scoring process.</w:t>
      </w:r>
    </w:p>
    <w:p w14:paraId="534D3B51" w14:textId="764D9797" w:rsidR="00ED4F25" w:rsidRPr="0051370B" w:rsidRDefault="00F656EA" w:rsidP="00ED4F25">
      <w:pPr>
        <w:spacing w:before="120"/>
        <w:jc w:val="both"/>
        <w:rPr>
          <w:lang w:val="en-CA"/>
        </w:rPr>
      </w:pPr>
      <w:r w:rsidRPr="0051370B">
        <w:rPr>
          <w:lang w:val="en-CA"/>
        </w:rPr>
        <w:lastRenderedPageBreak/>
        <w:t xml:space="preserve">The training session </w:t>
      </w:r>
      <w:r w:rsidR="00ED4F25" w:rsidRPr="0051370B">
        <w:rPr>
          <w:lang w:val="en-CA"/>
        </w:rPr>
        <w:t>include</w:t>
      </w:r>
      <w:r w:rsidR="00F421D2">
        <w:rPr>
          <w:lang w:val="en-CA"/>
        </w:rPr>
        <w:t>d</w:t>
      </w:r>
      <w:r w:rsidR="00ED4F25" w:rsidRPr="0051370B">
        <w:rPr>
          <w:lang w:val="en-CA"/>
        </w:rPr>
        <w:t xml:space="preserve"> a representative set of whole quality range of the video test material to allow a better detection of any possible impairment and a proper ranking of the test cases.</w:t>
      </w:r>
    </w:p>
    <w:p w14:paraId="5524E007" w14:textId="22E6B8F7" w:rsidR="00ED4F25" w:rsidRDefault="00F656EA" w:rsidP="0051370B">
      <w:pPr>
        <w:rPr>
          <w:lang w:val="en-CA"/>
        </w:rPr>
      </w:pPr>
      <w:r w:rsidRPr="0051370B">
        <w:rPr>
          <w:lang w:val="en-CA"/>
        </w:rPr>
        <w:t xml:space="preserve">A stabilization phase </w:t>
      </w:r>
      <w:r w:rsidR="00F421D2">
        <w:rPr>
          <w:lang w:val="en-CA"/>
        </w:rPr>
        <w:t>was also</w:t>
      </w:r>
      <w:r w:rsidR="00ED4F25" w:rsidRPr="0051370B">
        <w:rPr>
          <w:lang w:val="en-CA"/>
        </w:rPr>
        <w:t xml:space="preserve"> applied at the beginning of each SCC test sessions, to make more effective the evaluation process.</w:t>
      </w:r>
    </w:p>
    <w:p w14:paraId="242F8829" w14:textId="27320D81" w:rsidR="00857A4F" w:rsidRPr="0051370B" w:rsidRDefault="00974AA5" w:rsidP="00857A4F">
      <w:pPr>
        <w:spacing w:before="120"/>
        <w:jc w:val="both"/>
        <w:rPr>
          <w:lang w:val="en-CA"/>
        </w:rPr>
      </w:pPr>
      <w:r>
        <w:rPr>
          <w:lang w:val="en-CA"/>
        </w:rPr>
        <w:t>More details on the test</w:t>
      </w:r>
      <w:r w:rsidR="00857A4F">
        <w:rPr>
          <w:lang w:val="en-CA"/>
        </w:rPr>
        <w:t xml:space="preserve"> method are given in Section </w:t>
      </w:r>
      <w:r w:rsidR="00857A4F">
        <w:rPr>
          <w:lang w:val="en-CA"/>
        </w:rPr>
        <w:fldChar w:fldCharType="begin"/>
      </w:r>
      <w:r w:rsidR="00857A4F">
        <w:rPr>
          <w:lang w:val="en-CA"/>
        </w:rPr>
        <w:instrText xml:space="preserve"> REF _Ref351835026 \w \h </w:instrText>
      </w:r>
      <w:r w:rsidR="00857A4F">
        <w:rPr>
          <w:lang w:val="en-CA"/>
        </w:rPr>
      </w:r>
      <w:r w:rsidR="00857A4F">
        <w:rPr>
          <w:lang w:val="en-CA"/>
        </w:rPr>
        <w:fldChar w:fldCharType="separate"/>
      </w:r>
      <w:r w:rsidR="00C70C42">
        <w:rPr>
          <w:lang w:val="en-CA"/>
        </w:rPr>
        <w:t>3.2.2</w:t>
      </w:r>
      <w:r w:rsidR="00857A4F">
        <w:rPr>
          <w:lang w:val="en-CA"/>
        </w:rPr>
        <w:fldChar w:fldCharType="end"/>
      </w:r>
      <w:r w:rsidR="00857A4F">
        <w:rPr>
          <w:lang w:val="en-CA"/>
        </w:rPr>
        <w:t xml:space="preserve"> </w:t>
      </w:r>
      <w:r w:rsidR="00857A4F">
        <w:rPr>
          <w:lang w:val="en-CA"/>
        </w:rPr>
        <w:fldChar w:fldCharType="begin"/>
      </w:r>
      <w:r w:rsidR="00857A4F">
        <w:rPr>
          <w:lang w:val="en-CA"/>
        </w:rPr>
        <w:instrText xml:space="preserve"> REF _Ref351835026 \h </w:instrText>
      </w:r>
      <w:r w:rsidR="00857A4F">
        <w:rPr>
          <w:lang w:val="en-CA"/>
        </w:rPr>
      </w:r>
      <w:r w:rsidR="00857A4F">
        <w:rPr>
          <w:lang w:val="en-CA"/>
        </w:rPr>
        <w:fldChar w:fldCharType="separate"/>
      </w:r>
      <w:r w:rsidR="00C70C42" w:rsidRPr="0051370B">
        <w:rPr>
          <w:lang w:val="en-CA"/>
        </w:rPr>
        <w:t>Test method</w:t>
      </w:r>
      <w:r w:rsidR="00857A4F">
        <w:rPr>
          <w:lang w:val="en-CA"/>
        </w:rPr>
        <w:fldChar w:fldCharType="end"/>
      </w:r>
      <w:r w:rsidR="00857A4F">
        <w:rPr>
          <w:lang w:val="en-CA"/>
        </w:rPr>
        <w:t>.</w:t>
      </w:r>
    </w:p>
    <w:p w14:paraId="4E8755A6" w14:textId="77777777" w:rsidR="00857A4F" w:rsidRDefault="00857A4F" w:rsidP="00857A4F">
      <w:pPr>
        <w:pStyle w:val="Caption"/>
        <w:keepNext/>
        <w:jc w:val="center"/>
        <w:rPr>
          <w:i/>
          <w:lang w:val="en-CA"/>
        </w:rPr>
      </w:pPr>
    </w:p>
    <w:p w14:paraId="66EEFED4" w14:textId="77777777" w:rsidR="00857A4F" w:rsidRPr="0051370B" w:rsidRDefault="00857A4F" w:rsidP="0051370B">
      <w:pPr>
        <w:rPr>
          <w:lang w:val="en-CA"/>
        </w:rPr>
      </w:pPr>
    </w:p>
    <w:p w14:paraId="31B1CEBA" w14:textId="0D548E97" w:rsidR="0009328B" w:rsidRPr="0051370B" w:rsidRDefault="0009328B" w:rsidP="00802A31">
      <w:pPr>
        <w:pStyle w:val="Heading1"/>
        <w:rPr>
          <w:lang w:val="en-CA"/>
        </w:rPr>
      </w:pPr>
      <w:r w:rsidRPr="0051370B">
        <w:rPr>
          <w:lang w:val="en-CA"/>
        </w:rPr>
        <w:t>Test results</w:t>
      </w:r>
    </w:p>
    <w:p w14:paraId="6BA5A547" w14:textId="27E594ED" w:rsidR="006339FB" w:rsidRDefault="00BC0A9E" w:rsidP="0051370B">
      <w:pPr>
        <w:pStyle w:val="Heading2"/>
        <w:rPr>
          <w:lang w:val="en-CA"/>
        </w:rPr>
      </w:pPr>
      <w:proofErr w:type="spellStart"/>
      <w:r w:rsidRPr="0051370B">
        <w:rPr>
          <w:lang w:val="en-CA"/>
        </w:rPr>
        <w:t>Bi</w:t>
      </w:r>
      <w:r w:rsidR="006339FB" w:rsidRPr="0051370B">
        <w:rPr>
          <w:lang w:val="en-CA"/>
        </w:rPr>
        <w:t>t</w:t>
      </w:r>
      <w:r w:rsidRPr="0051370B">
        <w:rPr>
          <w:lang w:val="en-CA"/>
        </w:rPr>
        <w:t>st</w:t>
      </w:r>
      <w:r w:rsidR="006339FB" w:rsidRPr="0051370B">
        <w:rPr>
          <w:lang w:val="en-CA"/>
        </w:rPr>
        <w:t>reams</w:t>
      </w:r>
      <w:proofErr w:type="spellEnd"/>
    </w:p>
    <w:p w14:paraId="63831F98" w14:textId="159879C7" w:rsidR="00DE7018" w:rsidRDefault="00A6381B" w:rsidP="00E73AF0">
      <w:pPr>
        <w:rPr>
          <w:lang w:val="en-CA"/>
        </w:rPr>
      </w:pPr>
      <w:r w:rsidRPr="0051370B">
        <w:rPr>
          <w:lang w:val="en-CA"/>
        </w:rPr>
        <w:t xml:space="preserve">For the </w:t>
      </w:r>
      <w:proofErr w:type="spellStart"/>
      <w:r w:rsidRPr="0051370B">
        <w:rPr>
          <w:lang w:val="en-CA"/>
        </w:rPr>
        <w:t>lossy</w:t>
      </w:r>
      <w:proofErr w:type="spellEnd"/>
      <w:r w:rsidR="00DE7018">
        <w:rPr>
          <w:lang w:val="en-CA"/>
        </w:rPr>
        <w:t xml:space="preserve"> </w:t>
      </w:r>
      <w:r w:rsidR="00DE7018" w:rsidRPr="0051370B">
        <w:rPr>
          <w:lang w:val="en-CA"/>
        </w:rPr>
        <w:t xml:space="preserve">conditions described above, </w:t>
      </w:r>
      <w:proofErr w:type="spellStart"/>
      <w:proofErr w:type="gramStart"/>
      <w:r w:rsidR="00DE7018" w:rsidRPr="0051370B">
        <w:rPr>
          <w:lang w:val="en-CA"/>
        </w:rPr>
        <w:t>bitstreams</w:t>
      </w:r>
      <w:proofErr w:type="spellEnd"/>
      <w:r w:rsidR="00DE7018" w:rsidRPr="0051370B">
        <w:rPr>
          <w:lang w:val="en-CA"/>
        </w:rPr>
        <w:t xml:space="preserve"> have been generated by using all integer QP values between 10 and 47</w:t>
      </w:r>
      <w:proofErr w:type="gramEnd"/>
      <w:r w:rsidR="00DE7018" w:rsidRPr="0051370B">
        <w:rPr>
          <w:lang w:val="en-CA"/>
        </w:rPr>
        <w:t xml:space="preserve">. </w:t>
      </w:r>
      <w:proofErr w:type="gramStart"/>
      <w:r w:rsidR="00DE7018" w:rsidRPr="0051370B">
        <w:rPr>
          <w:lang w:val="en-CA"/>
        </w:rPr>
        <w:t xml:space="preserve">Additional </w:t>
      </w:r>
      <w:proofErr w:type="spellStart"/>
      <w:r w:rsidR="00DE7018" w:rsidRPr="0051370B">
        <w:rPr>
          <w:lang w:val="en-CA"/>
        </w:rPr>
        <w:t>bitstreams</w:t>
      </w:r>
      <w:proofErr w:type="spellEnd"/>
      <w:r w:rsidR="00DE7018" w:rsidRPr="0051370B">
        <w:rPr>
          <w:lang w:val="en-CA"/>
        </w:rPr>
        <w:t xml:space="preserve"> have also been generated by using QP values between 1 and 10 for AVC and HEVC and QP values between 47 and 51 for HEVC-SCC</w:t>
      </w:r>
      <w:proofErr w:type="gramEnd"/>
      <w:r w:rsidR="00DE7018" w:rsidRPr="0051370B">
        <w:rPr>
          <w:lang w:val="en-CA"/>
        </w:rPr>
        <w:t xml:space="preserve">. Superior coding efficiency of HEVC-SCC over HEVC and AVC </w:t>
      </w:r>
      <w:r w:rsidR="00DE7018">
        <w:rPr>
          <w:lang w:val="en-CA"/>
        </w:rPr>
        <w:t>has been exhibited for</w:t>
      </w:r>
      <w:r w:rsidR="00DE7018" w:rsidRPr="0051370B">
        <w:rPr>
          <w:lang w:val="en-CA"/>
        </w:rPr>
        <w:t xml:space="preserve"> every test </w:t>
      </w:r>
      <w:r w:rsidR="00DA4F86">
        <w:rPr>
          <w:lang w:val="en-CA"/>
        </w:rPr>
        <w:t>case</w:t>
      </w:r>
      <w:r w:rsidR="00DE7018">
        <w:rPr>
          <w:lang w:val="en-CA"/>
        </w:rPr>
        <w:t xml:space="preserve"> in PSNR objective terms</w:t>
      </w:r>
      <w:r w:rsidR="00DE7018" w:rsidRPr="0051370B">
        <w:rPr>
          <w:lang w:val="en-CA"/>
        </w:rPr>
        <w:t>.</w:t>
      </w:r>
      <w:r w:rsidR="00B87B1E">
        <w:rPr>
          <w:lang w:val="en-CA"/>
        </w:rPr>
        <w:t xml:space="preserve"> </w:t>
      </w:r>
      <w:r w:rsidR="00B87B1E">
        <w:rPr>
          <w:lang w:val="en-CA"/>
        </w:rPr>
        <w:fldChar w:fldCharType="begin"/>
      </w:r>
      <w:r w:rsidR="00B87B1E">
        <w:rPr>
          <w:lang w:val="en-CA"/>
        </w:rPr>
        <w:instrText xml:space="preserve"> REF _Ref352255221 \h </w:instrText>
      </w:r>
      <w:r w:rsidR="00B87B1E">
        <w:rPr>
          <w:lang w:val="en-CA"/>
        </w:rPr>
      </w:r>
      <w:r w:rsidR="00B87B1E">
        <w:rPr>
          <w:lang w:val="en-CA"/>
        </w:rPr>
        <w:fldChar w:fldCharType="separate"/>
      </w:r>
      <w:r w:rsidR="00B87B1E">
        <w:t xml:space="preserve">Figure </w:t>
      </w:r>
      <w:r w:rsidR="00B87B1E">
        <w:rPr>
          <w:noProof/>
        </w:rPr>
        <w:t>1</w:t>
      </w:r>
      <w:r w:rsidR="00B87B1E">
        <w:rPr>
          <w:lang w:val="en-CA"/>
        </w:rPr>
        <w:fldChar w:fldCharType="end"/>
      </w:r>
      <w:r w:rsidR="00B87B1E">
        <w:rPr>
          <w:lang w:val="en-CA"/>
        </w:rPr>
        <w:t xml:space="preserve">and </w:t>
      </w:r>
      <w:r w:rsidR="00B87B1E">
        <w:rPr>
          <w:lang w:val="en-CA"/>
        </w:rPr>
        <w:fldChar w:fldCharType="begin"/>
      </w:r>
      <w:r w:rsidR="00B87B1E">
        <w:rPr>
          <w:lang w:val="en-CA"/>
        </w:rPr>
        <w:instrText xml:space="preserve"> REF _Ref352255228 \h </w:instrText>
      </w:r>
      <w:r w:rsidR="00B87B1E">
        <w:rPr>
          <w:lang w:val="en-CA"/>
        </w:rPr>
      </w:r>
      <w:r w:rsidR="00B87B1E">
        <w:rPr>
          <w:lang w:val="en-CA"/>
        </w:rPr>
        <w:fldChar w:fldCharType="separate"/>
      </w:r>
      <w:r w:rsidR="00B87B1E">
        <w:t xml:space="preserve">Figure </w:t>
      </w:r>
      <w:r w:rsidR="00B87B1E">
        <w:rPr>
          <w:noProof/>
        </w:rPr>
        <w:t>2</w:t>
      </w:r>
      <w:r w:rsidR="00B87B1E">
        <w:rPr>
          <w:lang w:val="en-CA"/>
        </w:rPr>
        <w:fldChar w:fldCharType="end"/>
      </w:r>
      <w:r w:rsidR="00B87B1E">
        <w:rPr>
          <w:lang w:val="en-CA"/>
        </w:rPr>
        <w:t xml:space="preserve"> below </w:t>
      </w:r>
      <w:proofErr w:type="spellStart"/>
      <w:r w:rsidR="00B87B1E" w:rsidRPr="0051370B">
        <w:rPr>
          <w:lang w:val="en-CA"/>
        </w:rPr>
        <w:t>below</w:t>
      </w:r>
      <w:proofErr w:type="spellEnd"/>
      <w:r w:rsidR="00B87B1E" w:rsidRPr="0051370B">
        <w:rPr>
          <w:lang w:val="en-CA"/>
        </w:rPr>
        <w:t xml:space="preserve"> present two R/D comparison examples.</w:t>
      </w:r>
    </w:p>
    <w:p w14:paraId="536651FB" w14:textId="77777777" w:rsidR="00DE7018" w:rsidRDefault="00DE7018" w:rsidP="00E73AF0">
      <w:pPr>
        <w:rPr>
          <w:lang w:val="en-CA"/>
        </w:rPr>
      </w:pPr>
    </w:p>
    <w:p w14:paraId="78BF2348" w14:textId="77777777" w:rsidR="00DE7018" w:rsidRDefault="00DE7018" w:rsidP="00E73AF0">
      <w:pPr>
        <w:rPr>
          <w:lang w:val="en-CA"/>
        </w:rPr>
      </w:pPr>
      <w:r w:rsidRPr="0051370B">
        <w:rPr>
          <w:noProof/>
          <w:lang w:eastAsia="zh-CN"/>
        </w:rPr>
        <w:drawing>
          <wp:inline distT="0" distB="0" distL="0" distR="0" wp14:anchorId="46E7954D" wp14:editId="3D577B72">
            <wp:extent cx="5486400" cy="2314575"/>
            <wp:effectExtent l="0" t="0" r="25400" b="2222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8AC1185" w14:textId="6DD79E71" w:rsidR="00B87B1E" w:rsidRDefault="00B87B1E" w:rsidP="002B4574">
      <w:pPr>
        <w:pStyle w:val="Caption"/>
        <w:jc w:val="center"/>
      </w:pPr>
      <w:bookmarkStart w:id="3" w:name="_Ref352255221"/>
      <w:r>
        <w:t xml:space="preserve">Figure </w:t>
      </w:r>
      <w:fldSimple w:instr=" SEQ Figure \* ARABIC ">
        <w:r w:rsidR="008034B1">
          <w:rPr>
            <w:noProof/>
          </w:rPr>
          <w:t>1</w:t>
        </w:r>
      </w:fldSimple>
      <w:bookmarkEnd w:id="3"/>
      <w:r>
        <w:t xml:space="preserve"> </w:t>
      </w:r>
      <w:proofErr w:type="spellStart"/>
      <w:r w:rsidRPr="00B87B1E">
        <w:t>EnglishDocumentEditing</w:t>
      </w:r>
      <w:proofErr w:type="spellEnd"/>
      <w:r w:rsidRPr="00B87B1E">
        <w:t xml:space="preserve"> RGB sequence coded in AI configuration</w:t>
      </w:r>
    </w:p>
    <w:p w14:paraId="03E641C7" w14:textId="77777777" w:rsidR="00B87B1E" w:rsidRDefault="00B87B1E" w:rsidP="00B87B1E"/>
    <w:p w14:paraId="337611FC" w14:textId="3B1101C2" w:rsidR="00B87B1E" w:rsidRPr="002B4574" w:rsidRDefault="00B87B1E" w:rsidP="00B87B1E">
      <w:r w:rsidRPr="0051370B">
        <w:rPr>
          <w:noProof/>
          <w:lang w:eastAsia="zh-CN"/>
        </w:rPr>
        <w:drawing>
          <wp:inline distT="0" distB="0" distL="0" distR="0" wp14:anchorId="167D46D9" wp14:editId="5F139E5D">
            <wp:extent cx="5486400" cy="2187575"/>
            <wp:effectExtent l="0" t="0" r="25400" b="222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C2908DC" w14:textId="3CF021FF" w:rsidR="00B87B1E" w:rsidRDefault="00B87B1E" w:rsidP="002B4574">
      <w:pPr>
        <w:pStyle w:val="Caption"/>
        <w:jc w:val="center"/>
      </w:pPr>
      <w:bookmarkStart w:id="4" w:name="_Ref352255228"/>
      <w:r>
        <w:t xml:space="preserve">Figure </w:t>
      </w:r>
      <w:fldSimple w:instr=" SEQ Figure \* ARABIC ">
        <w:r w:rsidR="008034B1">
          <w:rPr>
            <w:noProof/>
          </w:rPr>
          <w:t>2</w:t>
        </w:r>
      </w:fldSimple>
      <w:bookmarkEnd w:id="4"/>
      <w:r>
        <w:t xml:space="preserve"> </w:t>
      </w:r>
      <w:proofErr w:type="spellStart"/>
      <w:r w:rsidRPr="00B87B1E">
        <w:t>EnglishDocumentEditing</w:t>
      </w:r>
      <w:proofErr w:type="spellEnd"/>
      <w:r w:rsidRPr="00B87B1E">
        <w:t xml:space="preserve"> RGB sequence coded in RA configuration</w:t>
      </w:r>
    </w:p>
    <w:p w14:paraId="6354FBCA" w14:textId="77777777" w:rsidR="00B87B1E" w:rsidRPr="002B4574" w:rsidRDefault="00B87B1E" w:rsidP="00B87B1E"/>
    <w:p w14:paraId="465298FE" w14:textId="2F7E2F0A" w:rsidR="006339FB" w:rsidRPr="00E73AF0" w:rsidRDefault="00A6381B" w:rsidP="00E73AF0">
      <w:pPr>
        <w:pStyle w:val="Heading2"/>
        <w:rPr>
          <w:lang w:val="en-CA"/>
        </w:rPr>
      </w:pPr>
      <w:r>
        <w:t>Subjective testing</w:t>
      </w:r>
    </w:p>
    <w:p w14:paraId="6224FDFE" w14:textId="77777777" w:rsidR="00AB72BF" w:rsidRPr="0051370B" w:rsidRDefault="00AB72BF" w:rsidP="00AB72BF">
      <w:pPr>
        <w:pStyle w:val="Heading3"/>
        <w:rPr>
          <w:lang w:val="en-CA"/>
        </w:rPr>
      </w:pPr>
      <w:r w:rsidRPr="0051370B">
        <w:rPr>
          <w:lang w:val="en-CA"/>
        </w:rPr>
        <w:t>Test plan and test content selection</w:t>
      </w:r>
    </w:p>
    <w:p w14:paraId="4B04ED63" w14:textId="6514A3A0" w:rsidR="00AB72BF" w:rsidRDefault="00AB72BF" w:rsidP="00BA245C">
      <w:pPr>
        <w:rPr>
          <w:lang w:val="en-CA"/>
        </w:rPr>
      </w:pPr>
      <w:r w:rsidRPr="0051370B">
        <w:rPr>
          <w:lang w:val="en-CA"/>
        </w:rPr>
        <w:t xml:space="preserve">The subjective </w:t>
      </w:r>
      <w:r w:rsidR="001B16A8" w:rsidRPr="0051370B">
        <w:rPr>
          <w:lang w:val="en-CA"/>
        </w:rPr>
        <w:t xml:space="preserve">testing was done in Rome at the </w:t>
      </w:r>
      <w:proofErr w:type="spellStart"/>
      <w:r w:rsidR="001B16A8" w:rsidRPr="0051370B">
        <w:rPr>
          <w:lang w:val="en-CA"/>
        </w:rPr>
        <w:t>GBTech</w:t>
      </w:r>
      <w:proofErr w:type="spellEnd"/>
      <w:r w:rsidR="001B16A8" w:rsidRPr="0051370B">
        <w:rPr>
          <w:lang w:val="en-CA"/>
        </w:rPr>
        <w:t xml:space="preserve"> laboratory, during the week before the Geneva 2017 JCT-VC meeting. Originally </w:t>
      </w:r>
      <w:r w:rsidR="001B16A8">
        <w:rPr>
          <w:lang w:val="en-CA"/>
        </w:rPr>
        <w:t>it was intended</w:t>
      </w:r>
      <w:r w:rsidR="001B16A8" w:rsidRPr="0051370B">
        <w:rPr>
          <w:lang w:val="en-CA"/>
        </w:rPr>
        <w:t xml:space="preserve"> to complete the test </w:t>
      </w:r>
      <w:r w:rsidR="001B16A8">
        <w:rPr>
          <w:lang w:val="en-CA"/>
        </w:rPr>
        <w:t>by 5</w:t>
      </w:r>
      <w:r w:rsidR="001B16A8" w:rsidRPr="0051370B">
        <w:rPr>
          <w:lang w:val="en-CA"/>
        </w:rPr>
        <w:t xml:space="preserve"> January 2017, but an additional up-load of </w:t>
      </w:r>
      <w:proofErr w:type="spellStart"/>
      <w:r w:rsidR="001B16A8" w:rsidRPr="0051370B">
        <w:rPr>
          <w:lang w:val="en-CA"/>
        </w:rPr>
        <w:t>bitstream</w:t>
      </w:r>
      <w:r w:rsidR="001B16A8">
        <w:rPr>
          <w:lang w:val="en-CA"/>
        </w:rPr>
        <w:t>s</w:t>
      </w:r>
      <w:proofErr w:type="spellEnd"/>
      <w:r w:rsidR="001B16A8" w:rsidRPr="0051370B">
        <w:rPr>
          <w:lang w:val="en-CA"/>
        </w:rPr>
        <w:t xml:space="preserve"> was required to try to optimize the visual assessment. This led also to a very long analysis of many additional decoded </w:t>
      </w:r>
      <w:proofErr w:type="spellStart"/>
      <w:r w:rsidR="001B16A8" w:rsidRPr="0051370B">
        <w:rPr>
          <w:lang w:val="en-CA"/>
        </w:rPr>
        <w:t>bitstreams</w:t>
      </w:r>
      <w:proofErr w:type="spellEnd"/>
      <w:r w:rsidR="001B16A8" w:rsidRPr="0051370B">
        <w:rPr>
          <w:lang w:val="en-CA"/>
        </w:rPr>
        <w:t xml:space="preserve"> that required much more time than what originally estimated. Due to the above situation, the Test Chair (in agreement with the members of the A</w:t>
      </w:r>
      <w:r w:rsidR="001B16A8">
        <w:rPr>
          <w:lang w:val="en-CA"/>
        </w:rPr>
        <w:t>H</w:t>
      </w:r>
      <w:r w:rsidR="00670C92">
        <w:rPr>
          <w:lang w:val="en-CA"/>
        </w:rPr>
        <w:t>G) modified</w:t>
      </w:r>
      <w:r w:rsidR="001B16A8" w:rsidRPr="0051370B">
        <w:rPr>
          <w:lang w:val="en-CA"/>
        </w:rPr>
        <w:t xml:space="preserve"> the general schedule of the verification test in two steps:</w:t>
      </w:r>
    </w:p>
    <w:p w14:paraId="0ECBBDA8" w14:textId="2A54BF05" w:rsidR="004E1868" w:rsidRDefault="004E1868" w:rsidP="00DF6737">
      <w:pPr>
        <w:pStyle w:val="ListParagraph"/>
        <w:numPr>
          <w:ilvl w:val="0"/>
          <w:numId w:val="61"/>
        </w:numPr>
        <w:tabs>
          <w:tab w:val="clear" w:pos="360"/>
          <w:tab w:val="clear" w:pos="720"/>
        </w:tabs>
        <w:jc w:val="both"/>
        <w:rPr>
          <w:lang w:val="en-CA"/>
        </w:rPr>
      </w:pPr>
      <w:r w:rsidRPr="0051370B">
        <w:rPr>
          <w:lang w:val="en-CA"/>
        </w:rPr>
        <w:t>Step 1: a reduced set of test cases were evaluated according to</w:t>
      </w:r>
      <w:r w:rsidR="00670C92">
        <w:rPr>
          <w:lang w:val="en-CA"/>
        </w:rPr>
        <w:t xml:space="preserve"> </w:t>
      </w:r>
      <w:r>
        <w:rPr>
          <w:lang w:val="en-CA"/>
        </w:rPr>
        <w:fldChar w:fldCharType="begin"/>
      </w:r>
      <w:r>
        <w:rPr>
          <w:lang w:val="en-CA"/>
        </w:rPr>
        <w:instrText xml:space="preserve"> REF _Ref352255604 \h </w:instrText>
      </w:r>
      <w:r>
        <w:rPr>
          <w:lang w:val="en-CA"/>
        </w:rPr>
      </w:r>
      <w:r>
        <w:rPr>
          <w:lang w:val="en-CA"/>
        </w:rPr>
        <w:fldChar w:fldCharType="separate"/>
      </w:r>
      <w:r>
        <w:t xml:space="preserve">Table </w:t>
      </w:r>
      <w:r>
        <w:rPr>
          <w:noProof/>
        </w:rPr>
        <w:t>3</w:t>
      </w:r>
      <w:r>
        <w:rPr>
          <w:lang w:val="en-CA"/>
        </w:rPr>
        <w:fldChar w:fldCharType="end"/>
      </w:r>
      <w:r>
        <w:rPr>
          <w:lang w:val="en-CA"/>
        </w:rPr>
        <w:t>; the subjective eva</w:t>
      </w:r>
      <w:r w:rsidRPr="0051370B">
        <w:rPr>
          <w:lang w:val="en-CA"/>
        </w:rPr>
        <w:t>luati</w:t>
      </w:r>
      <w:r w:rsidR="00670C92">
        <w:rPr>
          <w:lang w:val="en-CA"/>
        </w:rPr>
        <w:t>on of these test cases were</w:t>
      </w:r>
      <w:r w:rsidRPr="0051370B">
        <w:rPr>
          <w:lang w:val="en-CA"/>
        </w:rPr>
        <w:t xml:space="preserve"> executed in the period between the Cheng-Du and the Geneva Meetings</w:t>
      </w:r>
      <w:r w:rsidR="00670C92">
        <w:rPr>
          <w:lang w:val="en-CA"/>
        </w:rPr>
        <w:t>;</w:t>
      </w:r>
    </w:p>
    <w:p w14:paraId="3F067E65" w14:textId="3D7A02D5" w:rsidR="001B16A8" w:rsidRPr="00670C92" w:rsidRDefault="004E1868" w:rsidP="00DF6737">
      <w:pPr>
        <w:pStyle w:val="ListParagraph"/>
        <w:numPr>
          <w:ilvl w:val="0"/>
          <w:numId w:val="61"/>
        </w:numPr>
        <w:tabs>
          <w:tab w:val="clear" w:pos="360"/>
          <w:tab w:val="clear" w:pos="720"/>
        </w:tabs>
        <w:jc w:val="both"/>
        <w:rPr>
          <w:lang w:val="en-CA"/>
        </w:rPr>
      </w:pPr>
      <w:r w:rsidRPr="004E1868">
        <w:rPr>
          <w:lang w:val="en-CA"/>
        </w:rPr>
        <w:t xml:space="preserve">Step 2: all the remaining test cases (see </w:t>
      </w:r>
      <w:r w:rsidR="00670C92">
        <w:rPr>
          <w:lang w:val="en-CA"/>
        </w:rPr>
        <w:fldChar w:fldCharType="begin"/>
      </w:r>
      <w:r w:rsidR="00670C92">
        <w:rPr>
          <w:lang w:val="en-CA"/>
        </w:rPr>
        <w:instrText xml:space="preserve"> REF _Ref352255701 \h </w:instrText>
      </w:r>
      <w:r w:rsidR="00670C92">
        <w:rPr>
          <w:lang w:val="en-CA"/>
        </w:rPr>
      </w:r>
      <w:r w:rsidR="00670C92">
        <w:rPr>
          <w:lang w:val="en-CA"/>
        </w:rPr>
        <w:fldChar w:fldCharType="separate"/>
      </w:r>
      <w:r w:rsidR="00670C92">
        <w:t xml:space="preserve">Table </w:t>
      </w:r>
      <w:r w:rsidR="00670C92">
        <w:rPr>
          <w:noProof/>
        </w:rPr>
        <w:t>4</w:t>
      </w:r>
      <w:r w:rsidR="00670C92">
        <w:rPr>
          <w:lang w:val="en-CA"/>
        </w:rPr>
        <w:fldChar w:fldCharType="end"/>
      </w:r>
      <w:r w:rsidR="00670C92">
        <w:rPr>
          <w:lang w:val="en-CA"/>
        </w:rPr>
        <w:t>) were</w:t>
      </w:r>
      <w:r w:rsidRPr="00670C92">
        <w:rPr>
          <w:lang w:val="en-CA"/>
        </w:rPr>
        <w:t xml:space="preserve"> evaluated in the period between the Geneva and the Hobart Meetings</w:t>
      </w:r>
    </w:p>
    <w:p w14:paraId="25B73D2F" w14:textId="77777777" w:rsidR="001B16A8" w:rsidRDefault="001B16A8" w:rsidP="00BA245C">
      <w:pPr>
        <w:rPr>
          <w:lang w:val="en-CA"/>
        </w:rPr>
      </w:pPr>
    </w:p>
    <w:p w14:paraId="4EDBCBF7" w14:textId="6A399AD9" w:rsidR="001B16A8" w:rsidRDefault="001B16A8" w:rsidP="00DF6737">
      <w:pPr>
        <w:pStyle w:val="Caption"/>
        <w:keepNext/>
        <w:jc w:val="center"/>
      </w:pPr>
      <w:bookmarkStart w:id="5" w:name="_Ref352255604"/>
      <w:bookmarkStart w:id="6" w:name="_Ref352255595"/>
      <w:r>
        <w:t xml:space="preserve">Table </w:t>
      </w:r>
      <w:fldSimple w:instr=" SEQ Table \* ARABIC ">
        <w:r w:rsidR="001C20C3">
          <w:rPr>
            <w:noProof/>
          </w:rPr>
          <w:t>3</w:t>
        </w:r>
      </w:fldSimple>
      <w:bookmarkEnd w:id="5"/>
      <w:r>
        <w:t xml:space="preserve"> </w:t>
      </w:r>
      <w:r w:rsidRPr="00345879">
        <w:rPr>
          <w:lang w:val="en-CA"/>
        </w:rPr>
        <w:t>Li</w:t>
      </w:r>
      <w:r>
        <w:rPr>
          <w:lang w:val="en-CA"/>
        </w:rPr>
        <w:t>st of test cases in S</w:t>
      </w:r>
      <w:r w:rsidRPr="00345879">
        <w:rPr>
          <w:lang w:val="en-CA"/>
        </w:rPr>
        <w:t>tep 1</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1B16A8" w:rsidRPr="0051370B" w14:paraId="2B4E60A5" w14:textId="77777777" w:rsidTr="004E1868">
        <w:trPr>
          <w:trHeight w:val="20"/>
          <w:jc w:val="center"/>
        </w:trPr>
        <w:tc>
          <w:tcPr>
            <w:tcW w:w="1141" w:type="dxa"/>
            <w:vMerge w:val="restart"/>
            <w:vAlign w:val="center"/>
          </w:tcPr>
          <w:p w14:paraId="63B41153" w14:textId="77777777" w:rsidR="001B16A8" w:rsidRPr="0051370B" w:rsidRDefault="001B16A8" w:rsidP="004E1868">
            <w:pPr>
              <w:keepNext/>
              <w:spacing w:before="0"/>
              <w:jc w:val="center"/>
              <w:rPr>
                <w:b/>
                <w:bCs/>
                <w:sz w:val="20"/>
                <w:lang w:val="en-CA"/>
              </w:rPr>
            </w:pPr>
            <w:r w:rsidRPr="0051370B">
              <w:rPr>
                <w:b/>
                <w:bCs/>
                <w:sz w:val="20"/>
                <w:lang w:val="en-CA"/>
              </w:rPr>
              <w:t xml:space="preserve">Sequence </w:t>
            </w:r>
          </w:p>
          <w:p w14:paraId="0E098981" w14:textId="77777777" w:rsidR="001B16A8" w:rsidRPr="0051370B" w:rsidRDefault="001B16A8" w:rsidP="004E1868">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1EECC001" w14:textId="77777777" w:rsidR="001B16A8" w:rsidRPr="0051370B" w:rsidRDefault="001B16A8" w:rsidP="004E1868">
            <w:pPr>
              <w:keepNext/>
              <w:spacing w:before="0"/>
              <w:jc w:val="center"/>
              <w:rPr>
                <w:b/>
                <w:bCs/>
                <w:sz w:val="20"/>
                <w:lang w:val="en-CA"/>
              </w:rPr>
            </w:pPr>
            <w:r w:rsidRPr="0051370B">
              <w:rPr>
                <w:b/>
                <w:bCs/>
                <w:sz w:val="20"/>
                <w:lang w:val="en-CA"/>
              </w:rPr>
              <w:t>Sequence name</w:t>
            </w:r>
          </w:p>
        </w:tc>
        <w:tc>
          <w:tcPr>
            <w:tcW w:w="3402" w:type="dxa"/>
            <w:gridSpan w:val="3"/>
          </w:tcPr>
          <w:p w14:paraId="7B8EAB4B" w14:textId="77777777" w:rsidR="001B16A8" w:rsidRPr="0051370B" w:rsidRDefault="001B16A8" w:rsidP="004E1868">
            <w:pPr>
              <w:keepNext/>
              <w:spacing w:before="0"/>
              <w:jc w:val="center"/>
              <w:rPr>
                <w:b/>
                <w:bCs/>
                <w:sz w:val="20"/>
                <w:lang w:val="en-CA"/>
              </w:rPr>
            </w:pPr>
            <w:r w:rsidRPr="0051370B">
              <w:rPr>
                <w:b/>
                <w:bCs/>
                <w:sz w:val="20"/>
                <w:lang w:val="en-CA"/>
              </w:rPr>
              <w:t>Test</w:t>
            </w:r>
          </w:p>
        </w:tc>
      </w:tr>
      <w:tr w:rsidR="001B16A8" w:rsidRPr="0051370B" w14:paraId="78DF6B6F" w14:textId="77777777" w:rsidTr="004E1868">
        <w:trPr>
          <w:trHeight w:val="20"/>
          <w:jc w:val="center"/>
        </w:trPr>
        <w:tc>
          <w:tcPr>
            <w:tcW w:w="1141" w:type="dxa"/>
            <w:vMerge/>
            <w:vAlign w:val="center"/>
          </w:tcPr>
          <w:p w14:paraId="78DE7247" w14:textId="77777777" w:rsidR="001B16A8" w:rsidRPr="0051370B" w:rsidRDefault="001B16A8" w:rsidP="004E1868">
            <w:pPr>
              <w:keepNext/>
              <w:spacing w:before="0"/>
              <w:jc w:val="center"/>
              <w:rPr>
                <w:rFonts w:cs="Arial"/>
                <w:b/>
                <w:bCs/>
                <w:i/>
                <w:iCs/>
                <w:kern w:val="32"/>
                <w:sz w:val="20"/>
                <w:szCs w:val="32"/>
                <w:lang w:val="en-CA"/>
              </w:rPr>
            </w:pPr>
          </w:p>
        </w:tc>
        <w:tc>
          <w:tcPr>
            <w:tcW w:w="2610" w:type="dxa"/>
            <w:vMerge/>
            <w:vAlign w:val="center"/>
          </w:tcPr>
          <w:p w14:paraId="08D313EB" w14:textId="77777777" w:rsidR="001B16A8" w:rsidRPr="0051370B" w:rsidRDefault="001B16A8" w:rsidP="004E1868">
            <w:pPr>
              <w:keepNext/>
              <w:spacing w:before="0"/>
              <w:jc w:val="center"/>
              <w:rPr>
                <w:rFonts w:ascii="Tahoma" w:hAnsi="Tahoma" w:cs="Arial"/>
                <w:b/>
                <w:bCs/>
                <w:i/>
                <w:iCs/>
                <w:kern w:val="32"/>
                <w:sz w:val="20"/>
                <w:szCs w:val="32"/>
                <w:lang w:val="en-CA"/>
              </w:rPr>
            </w:pPr>
          </w:p>
        </w:tc>
        <w:tc>
          <w:tcPr>
            <w:tcW w:w="1134" w:type="dxa"/>
          </w:tcPr>
          <w:p w14:paraId="24AFD73E" w14:textId="77777777" w:rsidR="001B16A8" w:rsidRPr="0051370B" w:rsidRDefault="001B16A8" w:rsidP="004E1868">
            <w:pPr>
              <w:keepNext/>
              <w:spacing w:before="0"/>
              <w:jc w:val="center"/>
              <w:rPr>
                <w:b/>
                <w:bCs/>
                <w:sz w:val="20"/>
                <w:lang w:val="en-CA"/>
              </w:rPr>
            </w:pPr>
            <w:r w:rsidRPr="0051370B">
              <w:rPr>
                <w:b/>
                <w:bCs/>
                <w:sz w:val="20"/>
                <w:lang w:val="en-CA"/>
              </w:rPr>
              <w:t>RGB</w:t>
            </w:r>
          </w:p>
        </w:tc>
        <w:tc>
          <w:tcPr>
            <w:tcW w:w="1134" w:type="dxa"/>
            <w:vAlign w:val="center"/>
          </w:tcPr>
          <w:p w14:paraId="08E13A32" w14:textId="77777777" w:rsidR="001B16A8" w:rsidRPr="0051370B" w:rsidRDefault="001B16A8" w:rsidP="004E1868">
            <w:pPr>
              <w:keepNext/>
              <w:spacing w:before="0"/>
              <w:jc w:val="center"/>
              <w:rPr>
                <w:b/>
                <w:bCs/>
                <w:sz w:val="20"/>
                <w:lang w:val="en-CA"/>
              </w:rPr>
            </w:pPr>
            <w:r>
              <w:rPr>
                <w:b/>
                <w:bCs/>
                <w:sz w:val="20"/>
                <w:lang w:val="en-CA"/>
              </w:rPr>
              <w:t>YUV 4:2:0</w:t>
            </w:r>
          </w:p>
        </w:tc>
        <w:tc>
          <w:tcPr>
            <w:tcW w:w="1134" w:type="dxa"/>
            <w:vAlign w:val="center"/>
          </w:tcPr>
          <w:p w14:paraId="43824D61" w14:textId="77777777" w:rsidR="001B16A8" w:rsidRPr="0051370B" w:rsidRDefault="001B16A8" w:rsidP="004E1868">
            <w:pPr>
              <w:keepNext/>
              <w:spacing w:before="0"/>
              <w:jc w:val="center"/>
              <w:rPr>
                <w:b/>
                <w:bCs/>
                <w:sz w:val="20"/>
                <w:lang w:val="en-CA"/>
              </w:rPr>
            </w:pPr>
            <w:r>
              <w:rPr>
                <w:b/>
                <w:bCs/>
                <w:sz w:val="20"/>
                <w:lang w:val="en-CA"/>
              </w:rPr>
              <w:t>YUV 4:4:4</w:t>
            </w:r>
          </w:p>
        </w:tc>
      </w:tr>
      <w:tr w:rsidR="001B16A8" w:rsidRPr="0051370B" w14:paraId="5115FD3B" w14:textId="77777777" w:rsidTr="004E1868">
        <w:trPr>
          <w:trHeight w:val="20"/>
          <w:jc w:val="center"/>
        </w:trPr>
        <w:tc>
          <w:tcPr>
            <w:tcW w:w="1141" w:type="dxa"/>
            <w:vAlign w:val="center"/>
          </w:tcPr>
          <w:p w14:paraId="2E29826D"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097D683E"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2B14C16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564D678F" w14:textId="77777777" w:rsidR="001B16A8" w:rsidRPr="0051370B" w:rsidRDefault="001B16A8" w:rsidP="004E1868">
            <w:pPr>
              <w:keepNext/>
              <w:spacing w:before="0"/>
              <w:jc w:val="center"/>
              <w:rPr>
                <w:b/>
                <w:bCs/>
                <w:sz w:val="20"/>
                <w:lang w:val="en-CA"/>
              </w:rPr>
            </w:pPr>
          </w:p>
        </w:tc>
        <w:tc>
          <w:tcPr>
            <w:tcW w:w="1134" w:type="dxa"/>
            <w:vAlign w:val="center"/>
          </w:tcPr>
          <w:p w14:paraId="728AC78A" w14:textId="77777777" w:rsidR="001B16A8" w:rsidRPr="0051370B" w:rsidRDefault="001B16A8" w:rsidP="004E1868">
            <w:pPr>
              <w:keepNext/>
              <w:spacing w:before="0"/>
              <w:jc w:val="center"/>
              <w:rPr>
                <w:b/>
                <w:bCs/>
                <w:sz w:val="20"/>
                <w:lang w:val="en-CA"/>
              </w:rPr>
            </w:pPr>
          </w:p>
        </w:tc>
      </w:tr>
      <w:tr w:rsidR="001B16A8" w:rsidRPr="0051370B" w14:paraId="4BD98CA8" w14:textId="77777777" w:rsidTr="004E1868">
        <w:trPr>
          <w:trHeight w:val="20"/>
          <w:jc w:val="center"/>
        </w:trPr>
        <w:tc>
          <w:tcPr>
            <w:tcW w:w="1141" w:type="dxa"/>
            <w:vAlign w:val="center"/>
          </w:tcPr>
          <w:p w14:paraId="53A0A343"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54A43195"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3A0EFEB7" w14:textId="77777777" w:rsidR="001B16A8" w:rsidRPr="0051370B" w:rsidRDefault="001B16A8" w:rsidP="004E1868">
            <w:pPr>
              <w:keepNext/>
              <w:spacing w:before="0"/>
              <w:jc w:val="center"/>
              <w:rPr>
                <w:b/>
                <w:bCs/>
                <w:sz w:val="20"/>
                <w:lang w:val="en-CA"/>
              </w:rPr>
            </w:pPr>
          </w:p>
        </w:tc>
        <w:tc>
          <w:tcPr>
            <w:tcW w:w="1134" w:type="dxa"/>
            <w:vAlign w:val="center"/>
          </w:tcPr>
          <w:p w14:paraId="6C4E874C" w14:textId="77777777" w:rsidR="001B16A8" w:rsidRPr="0051370B" w:rsidRDefault="001B16A8" w:rsidP="004E1868">
            <w:pPr>
              <w:keepNext/>
              <w:spacing w:before="0"/>
              <w:jc w:val="center"/>
              <w:rPr>
                <w:b/>
                <w:bCs/>
                <w:sz w:val="20"/>
                <w:lang w:val="en-CA"/>
              </w:rPr>
            </w:pPr>
          </w:p>
        </w:tc>
        <w:tc>
          <w:tcPr>
            <w:tcW w:w="1134" w:type="dxa"/>
            <w:vAlign w:val="center"/>
          </w:tcPr>
          <w:p w14:paraId="1BA9602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26691FE6" w14:textId="77777777" w:rsidTr="004E1868">
        <w:trPr>
          <w:trHeight w:val="20"/>
          <w:jc w:val="center"/>
        </w:trPr>
        <w:tc>
          <w:tcPr>
            <w:tcW w:w="1141" w:type="dxa"/>
            <w:vAlign w:val="center"/>
          </w:tcPr>
          <w:p w14:paraId="73F5EB7C"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3C57E7D0"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1364E278" w14:textId="77777777" w:rsidR="001B16A8" w:rsidRPr="0051370B" w:rsidRDefault="001B16A8" w:rsidP="004E1868">
            <w:pPr>
              <w:keepNext/>
              <w:spacing w:before="0"/>
              <w:jc w:val="center"/>
              <w:rPr>
                <w:b/>
                <w:bCs/>
                <w:sz w:val="20"/>
                <w:lang w:val="en-CA"/>
              </w:rPr>
            </w:pPr>
          </w:p>
        </w:tc>
        <w:tc>
          <w:tcPr>
            <w:tcW w:w="1134" w:type="dxa"/>
            <w:vAlign w:val="center"/>
          </w:tcPr>
          <w:p w14:paraId="2050C926" w14:textId="77777777" w:rsidR="001B16A8" w:rsidRPr="0051370B" w:rsidRDefault="001B16A8" w:rsidP="004E1868">
            <w:pPr>
              <w:keepNext/>
              <w:spacing w:before="0"/>
              <w:jc w:val="center"/>
              <w:rPr>
                <w:b/>
                <w:bCs/>
                <w:sz w:val="20"/>
                <w:lang w:val="en-CA"/>
              </w:rPr>
            </w:pPr>
          </w:p>
        </w:tc>
        <w:tc>
          <w:tcPr>
            <w:tcW w:w="1134" w:type="dxa"/>
            <w:vAlign w:val="center"/>
          </w:tcPr>
          <w:p w14:paraId="56416915"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181F4E8C" w14:textId="77777777" w:rsidTr="004E1868">
        <w:trPr>
          <w:trHeight w:val="20"/>
          <w:jc w:val="center"/>
        </w:trPr>
        <w:tc>
          <w:tcPr>
            <w:tcW w:w="1141" w:type="dxa"/>
            <w:vAlign w:val="center"/>
          </w:tcPr>
          <w:p w14:paraId="29F98928"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650F8BC3"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2071959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0840B28" w14:textId="77777777" w:rsidR="001B16A8" w:rsidRPr="0051370B" w:rsidRDefault="001B16A8" w:rsidP="004E1868">
            <w:pPr>
              <w:keepNext/>
              <w:spacing w:before="0"/>
              <w:jc w:val="center"/>
              <w:rPr>
                <w:b/>
                <w:bCs/>
                <w:sz w:val="20"/>
                <w:lang w:val="en-CA"/>
              </w:rPr>
            </w:pPr>
          </w:p>
        </w:tc>
        <w:tc>
          <w:tcPr>
            <w:tcW w:w="1134" w:type="dxa"/>
            <w:vAlign w:val="center"/>
          </w:tcPr>
          <w:p w14:paraId="24ACE6CF"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7FB14F5B" w14:textId="77777777" w:rsidTr="004E1868">
        <w:trPr>
          <w:trHeight w:val="20"/>
          <w:jc w:val="center"/>
        </w:trPr>
        <w:tc>
          <w:tcPr>
            <w:tcW w:w="1141" w:type="dxa"/>
            <w:vAlign w:val="center"/>
          </w:tcPr>
          <w:p w14:paraId="0414FEF2" w14:textId="77777777" w:rsidR="001B16A8" w:rsidRPr="0051370B" w:rsidRDefault="001B16A8" w:rsidP="004E1868">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3485323A" w14:textId="77777777" w:rsidR="001B16A8" w:rsidRPr="0051370B" w:rsidRDefault="001B16A8" w:rsidP="004E1868">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74E4AA4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364F2AF" w14:textId="77777777" w:rsidR="001B16A8" w:rsidRPr="0051370B" w:rsidRDefault="001B16A8" w:rsidP="004E1868">
            <w:pPr>
              <w:keepNext/>
              <w:spacing w:before="0"/>
              <w:jc w:val="center"/>
              <w:rPr>
                <w:b/>
                <w:bCs/>
                <w:sz w:val="20"/>
                <w:lang w:val="en-CA"/>
              </w:rPr>
            </w:pPr>
          </w:p>
        </w:tc>
        <w:tc>
          <w:tcPr>
            <w:tcW w:w="1134" w:type="dxa"/>
            <w:vAlign w:val="center"/>
          </w:tcPr>
          <w:p w14:paraId="52BEE057"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07653A86" w14:textId="77777777" w:rsidTr="004E1868">
        <w:trPr>
          <w:trHeight w:val="20"/>
          <w:jc w:val="center"/>
        </w:trPr>
        <w:tc>
          <w:tcPr>
            <w:tcW w:w="1141" w:type="dxa"/>
            <w:vAlign w:val="center"/>
          </w:tcPr>
          <w:p w14:paraId="503E4986"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0977014" w14:textId="77777777" w:rsidR="001B16A8" w:rsidRPr="0051370B" w:rsidRDefault="001B16A8" w:rsidP="004E1868">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4CB34CF0"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159B6A55" w14:textId="77777777" w:rsidR="001B16A8" w:rsidRPr="0051370B" w:rsidRDefault="001B16A8" w:rsidP="004E1868">
            <w:pPr>
              <w:keepNext/>
              <w:spacing w:before="0"/>
              <w:jc w:val="center"/>
              <w:rPr>
                <w:b/>
                <w:bCs/>
                <w:sz w:val="20"/>
                <w:lang w:val="en-CA"/>
              </w:rPr>
            </w:pPr>
          </w:p>
        </w:tc>
        <w:tc>
          <w:tcPr>
            <w:tcW w:w="1134" w:type="dxa"/>
            <w:vAlign w:val="center"/>
          </w:tcPr>
          <w:p w14:paraId="064B0757" w14:textId="77777777" w:rsidR="001B16A8" w:rsidRPr="0051370B" w:rsidRDefault="001B16A8" w:rsidP="004E1868">
            <w:pPr>
              <w:keepNext/>
              <w:spacing w:before="0"/>
              <w:jc w:val="center"/>
              <w:rPr>
                <w:b/>
                <w:bCs/>
                <w:sz w:val="20"/>
                <w:lang w:val="en-CA"/>
              </w:rPr>
            </w:pPr>
          </w:p>
        </w:tc>
      </w:tr>
    </w:tbl>
    <w:p w14:paraId="772BBF88" w14:textId="7A4D0DB5" w:rsidR="001B16A8" w:rsidRDefault="00670C92" w:rsidP="00BA245C">
      <w:pPr>
        <w:rPr>
          <w:lang w:val="en-CA"/>
        </w:rPr>
      </w:pPr>
      <w:r w:rsidRPr="0051370B">
        <w:rPr>
          <w:lang w:val="en-CA"/>
        </w:rPr>
        <w:t>During the execution of the test of step 1 two test sequences (</w:t>
      </w:r>
      <w:proofErr w:type="spellStart"/>
      <w:r w:rsidRPr="0051370B">
        <w:rPr>
          <w:lang w:val="en-CA"/>
        </w:rPr>
        <w:t>ClearTypeSpreadsheet</w:t>
      </w:r>
      <w:proofErr w:type="spellEnd"/>
      <w:r w:rsidRPr="0051370B">
        <w:rPr>
          <w:lang w:val="en-CA"/>
        </w:rPr>
        <w:t xml:space="preserve"> and </w:t>
      </w:r>
      <w:proofErr w:type="spellStart"/>
      <w:r w:rsidRPr="0051370B">
        <w:rPr>
          <w:lang w:val="en-CA"/>
        </w:rPr>
        <w:t>EnglishDocumentEditing</w:t>
      </w:r>
      <w:proofErr w:type="spellEnd"/>
      <w:r w:rsidRPr="0051370B">
        <w:rPr>
          <w:lang w:val="en-CA"/>
        </w:rPr>
        <w:t>) were used for both color spaces allowing a sort of crosschecking of the results.</w:t>
      </w:r>
    </w:p>
    <w:p w14:paraId="5182D6B5" w14:textId="77777777" w:rsidR="001B16A8" w:rsidRDefault="001B16A8" w:rsidP="00BA245C">
      <w:pPr>
        <w:rPr>
          <w:lang w:val="en-CA"/>
        </w:rPr>
      </w:pPr>
    </w:p>
    <w:p w14:paraId="4414AEF7" w14:textId="0AD9C133" w:rsidR="001B16A8" w:rsidRDefault="001B16A8" w:rsidP="00DF6737">
      <w:pPr>
        <w:pStyle w:val="Caption"/>
        <w:keepNext/>
        <w:jc w:val="center"/>
      </w:pPr>
      <w:bookmarkStart w:id="7" w:name="_Ref352255701"/>
      <w:r>
        <w:t xml:space="preserve">Table </w:t>
      </w:r>
      <w:fldSimple w:instr=" SEQ Table \* ARABIC ">
        <w:r w:rsidR="001C20C3">
          <w:rPr>
            <w:noProof/>
          </w:rPr>
          <w:t>4</w:t>
        </w:r>
      </w:fldSimple>
      <w:bookmarkEnd w:id="7"/>
      <w:r>
        <w:t xml:space="preserve"> </w:t>
      </w:r>
      <w:r w:rsidRPr="001B16A8">
        <w:t>List of test cases in Step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1B16A8" w:rsidRPr="0051370B" w14:paraId="00CF63F4" w14:textId="77777777" w:rsidTr="004E1868">
        <w:trPr>
          <w:trHeight w:val="20"/>
          <w:jc w:val="center"/>
        </w:trPr>
        <w:tc>
          <w:tcPr>
            <w:tcW w:w="1141" w:type="dxa"/>
            <w:vMerge w:val="restart"/>
            <w:vAlign w:val="center"/>
          </w:tcPr>
          <w:p w14:paraId="3B5E4797" w14:textId="77777777" w:rsidR="001B16A8" w:rsidRPr="0051370B" w:rsidRDefault="001B16A8" w:rsidP="004E1868">
            <w:pPr>
              <w:keepNext/>
              <w:spacing w:before="0"/>
              <w:jc w:val="center"/>
              <w:rPr>
                <w:b/>
                <w:bCs/>
                <w:sz w:val="20"/>
                <w:lang w:val="en-CA"/>
              </w:rPr>
            </w:pPr>
            <w:r w:rsidRPr="0051370B">
              <w:rPr>
                <w:b/>
                <w:bCs/>
                <w:sz w:val="20"/>
                <w:lang w:val="en-CA"/>
              </w:rPr>
              <w:t xml:space="preserve">Sequence </w:t>
            </w:r>
          </w:p>
          <w:p w14:paraId="2AED2C85" w14:textId="77777777" w:rsidR="001B16A8" w:rsidRPr="0051370B" w:rsidRDefault="001B16A8" w:rsidP="004E1868">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67D1BACA" w14:textId="77777777" w:rsidR="001B16A8" w:rsidRPr="0051370B" w:rsidRDefault="001B16A8" w:rsidP="004E1868">
            <w:pPr>
              <w:keepNext/>
              <w:spacing w:before="0"/>
              <w:jc w:val="center"/>
              <w:rPr>
                <w:b/>
                <w:bCs/>
                <w:sz w:val="20"/>
                <w:lang w:val="en-CA"/>
              </w:rPr>
            </w:pPr>
            <w:r w:rsidRPr="0051370B">
              <w:rPr>
                <w:b/>
                <w:bCs/>
                <w:sz w:val="20"/>
                <w:lang w:val="en-CA"/>
              </w:rPr>
              <w:t>Sequence name</w:t>
            </w:r>
          </w:p>
        </w:tc>
        <w:tc>
          <w:tcPr>
            <w:tcW w:w="3402" w:type="dxa"/>
            <w:gridSpan w:val="3"/>
          </w:tcPr>
          <w:p w14:paraId="73F7B45E" w14:textId="77777777" w:rsidR="001B16A8" w:rsidRPr="0051370B" w:rsidRDefault="001B16A8" w:rsidP="004E1868">
            <w:pPr>
              <w:keepNext/>
              <w:spacing w:before="0"/>
              <w:jc w:val="center"/>
              <w:rPr>
                <w:b/>
                <w:bCs/>
                <w:sz w:val="20"/>
                <w:lang w:val="en-CA"/>
              </w:rPr>
            </w:pPr>
            <w:r w:rsidRPr="0051370B">
              <w:rPr>
                <w:b/>
                <w:bCs/>
                <w:sz w:val="20"/>
                <w:lang w:val="en-CA"/>
              </w:rPr>
              <w:t>Test</w:t>
            </w:r>
          </w:p>
        </w:tc>
      </w:tr>
      <w:tr w:rsidR="001B16A8" w:rsidRPr="0051370B" w14:paraId="4C69F8FF" w14:textId="77777777" w:rsidTr="004E1868">
        <w:trPr>
          <w:trHeight w:val="20"/>
          <w:jc w:val="center"/>
        </w:trPr>
        <w:tc>
          <w:tcPr>
            <w:tcW w:w="1141" w:type="dxa"/>
            <w:vMerge/>
            <w:vAlign w:val="center"/>
          </w:tcPr>
          <w:p w14:paraId="2F3A2709" w14:textId="77777777" w:rsidR="001B16A8" w:rsidRPr="0051370B" w:rsidRDefault="001B16A8" w:rsidP="004E1868">
            <w:pPr>
              <w:keepNext/>
              <w:spacing w:before="0"/>
              <w:jc w:val="center"/>
              <w:rPr>
                <w:rFonts w:cs="Arial"/>
                <w:b/>
                <w:bCs/>
                <w:i/>
                <w:iCs/>
                <w:kern w:val="32"/>
                <w:sz w:val="20"/>
                <w:szCs w:val="32"/>
                <w:lang w:val="en-CA"/>
              </w:rPr>
            </w:pPr>
          </w:p>
        </w:tc>
        <w:tc>
          <w:tcPr>
            <w:tcW w:w="2610" w:type="dxa"/>
            <w:vMerge/>
            <w:vAlign w:val="center"/>
          </w:tcPr>
          <w:p w14:paraId="64F8623B" w14:textId="77777777" w:rsidR="001B16A8" w:rsidRPr="0051370B" w:rsidRDefault="001B16A8" w:rsidP="004E1868">
            <w:pPr>
              <w:keepNext/>
              <w:spacing w:before="0"/>
              <w:jc w:val="center"/>
              <w:rPr>
                <w:rFonts w:ascii="Tahoma" w:hAnsi="Tahoma" w:cs="Arial"/>
                <w:b/>
                <w:bCs/>
                <w:i/>
                <w:iCs/>
                <w:kern w:val="32"/>
                <w:sz w:val="20"/>
                <w:szCs w:val="32"/>
                <w:lang w:val="en-CA"/>
              </w:rPr>
            </w:pPr>
          </w:p>
        </w:tc>
        <w:tc>
          <w:tcPr>
            <w:tcW w:w="1134" w:type="dxa"/>
          </w:tcPr>
          <w:p w14:paraId="27DD4E3C" w14:textId="77777777" w:rsidR="001B16A8" w:rsidRPr="0051370B" w:rsidRDefault="001B16A8" w:rsidP="004E1868">
            <w:pPr>
              <w:keepNext/>
              <w:spacing w:before="0"/>
              <w:jc w:val="center"/>
              <w:rPr>
                <w:b/>
                <w:bCs/>
                <w:sz w:val="20"/>
                <w:lang w:val="en-CA"/>
              </w:rPr>
            </w:pPr>
            <w:r w:rsidRPr="0051370B">
              <w:rPr>
                <w:b/>
                <w:bCs/>
                <w:sz w:val="20"/>
                <w:lang w:val="en-CA"/>
              </w:rPr>
              <w:t>RGB</w:t>
            </w:r>
          </w:p>
        </w:tc>
        <w:tc>
          <w:tcPr>
            <w:tcW w:w="1134" w:type="dxa"/>
            <w:vAlign w:val="center"/>
          </w:tcPr>
          <w:p w14:paraId="700F1907" w14:textId="77777777" w:rsidR="001B16A8" w:rsidRPr="0051370B" w:rsidRDefault="001B16A8" w:rsidP="004E1868">
            <w:pPr>
              <w:keepNext/>
              <w:spacing w:before="0"/>
              <w:jc w:val="center"/>
              <w:rPr>
                <w:b/>
                <w:bCs/>
                <w:sz w:val="20"/>
                <w:lang w:val="en-CA"/>
              </w:rPr>
            </w:pPr>
            <w:r>
              <w:rPr>
                <w:b/>
                <w:bCs/>
                <w:sz w:val="20"/>
                <w:lang w:val="en-CA"/>
              </w:rPr>
              <w:t>YUV 4:2:0</w:t>
            </w:r>
          </w:p>
        </w:tc>
        <w:tc>
          <w:tcPr>
            <w:tcW w:w="1134" w:type="dxa"/>
            <w:vAlign w:val="center"/>
          </w:tcPr>
          <w:p w14:paraId="0E401B74" w14:textId="77777777" w:rsidR="001B16A8" w:rsidRPr="0051370B" w:rsidRDefault="001B16A8" w:rsidP="004E1868">
            <w:pPr>
              <w:keepNext/>
              <w:spacing w:before="0"/>
              <w:jc w:val="center"/>
              <w:rPr>
                <w:b/>
                <w:bCs/>
                <w:sz w:val="20"/>
                <w:lang w:val="en-CA"/>
              </w:rPr>
            </w:pPr>
            <w:r>
              <w:rPr>
                <w:b/>
                <w:bCs/>
                <w:sz w:val="20"/>
                <w:lang w:val="en-CA"/>
              </w:rPr>
              <w:t>YUV 4:4:4</w:t>
            </w:r>
          </w:p>
        </w:tc>
      </w:tr>
      <w:tr w:rsidR="001B16A8" w:rsidRPr="0051370B" w14:paraId="200CE5B1" w14:textId="77777777" w:rsidTr="004E1868">
        <w:trPr>
          <w:trHeight w:val="20"/>
          <w:jc w:val="center"/>
        </w:trPr>
        <w:tc>
          <w:tcPr>
            <w:tcW w:w="1141" w:type="dxa"/>
            <w:vAlign w:val="center"/>
          </w:tcPr>
          <w:p w14:paraId="18822FE5"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55743530"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662959D6" w14:textId="77777777" w:rsidR="001B16A8" w:rsidRPr="0051370B" w:rsidRDefault="001B16A8" w:rsidP="004E1868">
            <w:pPr>
              <w:keepNext/>
              <w:spacing w:before="0"/>
              <w:jc w:val="center"/>
              <w:rPr>
                <w:b/>
                <w:bCs/>
                <w:sz w:val="20"/>
                <w:lang w:val="en-CA"/>
              </w:rPr>
            </w:pPr>
          </w:p>
        </w:tc>
        <w:tc>
          <w:tcPr>
            <w:tcW w:w="1134" w:type="dxa"/>
            <w:vAlign w:val="center"/>
          </w:tcPr>
          <w:p w14:paraId="5B685A0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D53B9D4"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r w:rsidR="001B16A8" w:rsidRPr="0051370B" w14:paraId="3B4A2D44" w14:textId="77777777" w:rsidTr="004E1868">
        <w:trPr>
          <w:trHeight w:val="20"/>
          <w:jc w:val="center"/>
        </w:trPr>
        <w:tc>
          <w:tcPr>
            <w:tcW w:w="1141" w:type="dxa"/>
            <w:vAlign w:val="center"/>
          </w:tcPr>
          <w:p w14:paraId="29D46B74"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552B04CD"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6E640722"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E729B5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5DBD1E8F" w14:textId="77777777" w:rsidR="001B16A8" w:rsidRPr="0051370B" w:rsidRDefault="001B16A8" w:rsidP="004E1868">
            <w:pPr>
              <w:keepNext/>
              <w:spacing w:before="0"/>
              <w:jc w:val="center"/>
              <w:rPr>
                <w:b/>
                <w:bCs/>
                <w:sz w:val="20"/>
                <w:lang w:val="en-CA"/>
              </w:rPr>
            </w:pPr>
          </w:p>
        </w:tc>
      </w:tr>
      <w:tr w:rsidR="001B16A8" w:rsidRPr="0051370B" w14:paraId="1FA65FE5" w14:textId="77777777" w:rsidTr="004E1868">
        <w:trPr>
          <w:trHeight w:val="20"/>
          <w:jc w:val="center"/>
        </w:trPr>
        <w:tc>
          <w:tcPr>
            <w:tcW w:w="1141" w:type="dxa"/>
            <w:vAlign w:val="center"/>
          </w:tcPr>
          <w:p w14:paraId="27B750F6"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3EA9BD3E"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10CDBF21"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402A1307"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2928DCAB" w14:textId="77777777" w:rsidR="001B16A8" w:rsidRPr="0051370B" w:rsidRDefault="001B16A8" w:rsidP="004E1868">
            <w:pPr>
              <w:keepNext/>
              <w:spacing w:before="0"/>
              <w:jc w:val="center"/>
              <w:rPr>
                <w:b/>
                <w:bCs/>
                <w:sz w:val="20"/>
                <w:lang w:val="en-CA"/>
              </w:rPr>
            </w:pPr>
          </w:p>
        </w:tc>
      </w:tr>
      <w:tr w:rsidR="001B16A8" w:rsidRPr="0051370B" w14:paraId="052DD081" w14:textId="77777777" w:rsidTr="004E1868">
        <w:trPr>
          <w:trHeight w:val="20"/>
          <w:jc w:val="center"/>
        </w:trPr>
        <w:tc>
          <w:tcPr>
            <w:tcW w:w="1141" w:type="dxa"/>
            <w:vAlign w:val="center"/>
          </w:tcPr>
          <w:p w14:paraId="4CB98A84"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0503B7E2" w14:textId="77777777" w:rsidR="001B16A8" w:rsidRPr="0051370B" w:rsidRDefault="001B16A8" w:rsidP="004E1868">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7AB208FA" w14:textId="77777777" w:rsidR="001B16A8" w:rsidRPr="0051370B" w:rsidRDefault="001B16A8" w:rsidP="004E1868">
            <w:pPr>
              <w:keepNext/>
              <w:spacing w:before="0"/>
              <w:jc w:val="center"/>
              <w:rPr>
                <w:b/>
                <w:bCs/>
                <w:sz w:val="20"/>
                <w:lang w:val="en-CA"/>
              </w:rPr>
            </w:pPr>
          </w:p>
        </w:tc>
        <w:tc>
          <w:tcPr>
            <w:tcW w:w="1134" w:type="dxa"/>
            <w:vAlign w:val="center"/>
          </w:tcPr>
          <w:p w14:paraId="1B0F61A6"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3821D67A" w14:textId="77777777" w:rsidR="001B16A8" w:rsidRPr="0051370B" w:rsidRDefault="001B16A8" w:rsidP="004E1868">
            <w:pPr>
              <w:keepNext/>
              <w:spacing w:before="0"/>
              <w:jc w:val="center"/>
              <w:rPr>
                <w:b/>
                <w:bCs/>
                <w:sz w:val="20"/>
                <w:lang w:val="en-CA"/>
              </w:rPr>
            </w:pPr>
          </w:p>
        </w:tc>
      </w:tr>
      <w:tr w:rsidR="001B16A8" w:rsidRPr="0051370B" w14:paraId="18CB5BF8" w14:textId="77777777" w:rsidTr="004E1868">
        <w:trPr>
          <w:trHeight w:val="20"/>
          <w:jc w:val="center"/>
        </w:trPr>
        <w:tc>
          <w:tcPr>
            <w:tcW w:w="1141" w:type="dxa"/>
            <w:vAlign w:val="center"/>
          </w:tcPr>
          <w:p w14:paraId="49A49198" w14:textId="77777777" w:rsidR="001B16A8" w:rsidRPr="0051370B" w:rsidRDefault="001B16A8" w:rsidP="004E1868">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49725EEB" w14:textId="77777777" w:rsidR="001B16A8" w:rsidRPr="0051370B" w:rsidRDefault="001B16A8" w:rsidP="004E1868">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43B02A06" w14:textId="77777777" w:rsidR="001B16A8" w:rsidRPr="0051370B" w:rsidRDefault="001B16A8" w:rsidP="004E1868">
            <w:pPr>
              <w:keepNext/>
              <w:spacing w:before="0"/>
              <w:jc w:val="center"/>
              <w:rPr>
                <w:b/>
                <w:bCs/>
                <w:sz w:val="20"/>
                <w:lang w:val="en-CA"/>
              </w:rPr>
            </w:pPr>
          </w:p>
        </w:tc>
        <w:tc>
          <w:tcPr>
            <w:tcW w:w="1134" w:type="dxa"/>
            <w:vAlign w:val="center"/>
          </w:tcPr>
          <w:p w14:paraId="5848FB0D"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02D3F785" w14:textId="77777777" w:rsidR="001B16A8" w:rsidRPr="0051370B" w:rsidRDefault="001B16A8" w:rsidP="004E1868">
            <w:pPr>
              <w:keepNext/>
              <w:spacing w:before="0"/>
              <w:jc w:val="center"/>
              <w:rPr>
                <w:b/>
                <w:bCs/>
                <w:sz w:val="20"/>
                <w:lang w:val="en-CA"/>
              </w:rPr>
            </w:pPr>
          </w:p>
        </w:tc>
      </w:tr>
      <w:tr w:rsidR="001B16A8" w:rsidRPr="0051370B" w14:paraId="75890CA6" w14:textId="77777777" w:rsidTr="004E1868">
        <w:trPr>
          <w:trHeight w:val="20"/>
          <w:jc w:val="center"/>
        </w:trPr>
        <w:tc>
          <w:tcPr>
            <w:tcW w:w="1141" w:type="dxa"/>
            <w:vAlign w:val="center"/>
          </w:tcPr>
          <w:p w14:paraId="4C940AD8" w14:textId="77777777" w:rsidR="001B16A8" w:rsidRPr="0051370B" w:rsidRDefault="001B16A8" w:rsidP="004E1868">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6670D177" w14:textId="77777777" w:rsidR="001B16A8" w:rsidRPr="0051370B" w:rsidRDefault="001B16A8" w:rsidP="004E1868">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1120A9A2" w14:textId="77777777" w:rsidR="001B16A8" w:rsidRPr="0051370B" w:rsidRDefault="001B16A8" w:rsidP="004E1868">
            <w:pPr>
              <w:keepNext/>
              <w:spacing w:before="0"/>
              <w:jc w:val="center"/>
              <w:rPr>
                <w:b/>
                <w:bCs/>
                <w:sz w:val="20"/>
                <w:lang w:val="en-CA"/>
              </w:rPr>
            </w:pPr>
          </w:p>
        </w:tc>
        <w:tc>
          <w:tcPr>
            <w:tcW w:w="1134" w:type="dxa"/>
            <w:vAlign w:val="center"/>
          </w:tcPr>
          <w:p w14:paraId="2D1878CE"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c>
          <w:tcPr>
            <w:tcW w:w="1134" w:type="dxa"/>
            <w:vAlign w:val="center"/>
          </w:tcPr>
          <w:p w14:paraId="1EDF3F38" w14:textId="77777777" w:rsidR="001B16A8" w:rsidRPr="0051370B" w:rsidRDefault="001B16A8" w:rsidP="004E1868">
            <w:pPr>
              <w:keepNext/>
              <w:spacing w:before="0"/>
              <w:jc w:val="center"/>
              <w:rPr>
                <w:b/>
                <w:bCs/>
                <w:sz w:val="20"/>
                <w:lang w:val="en-CA"/>
              </w:rPr>
            </w:pPr>
            <w:r w:rsidRPr="0051370B">
              <w:rPr>
                <w:rFonts w:ascii="Zapf Dingbats" w:hAnsi="Zapf Dingbats"/>
                <w:b/>
                <w:bCs/>
                <w:sz w:val="20"/>
                <w:lang w:val="en-CA"/>
              </w:rPr>
              <w:t>✓</w:t>
            </w:r>
          </w:p>
        </w:tc>
      </w:tr>
    </w:tbl>
    <w:p w14:paraId="2373C827" w14:textId="77777777" w:rsidR="001B16A8" w:rsidRDefault="001B16A8" w:rsidP="00BA245C">
      <w:pPr>
        <w:rPr>
          <w:lang w:val="en-CA"/>
        </w:rPr>
      </w:pPr>
    </w:p>
    <w:p w14:paraId="75FE29DC" w14:textId="77777777" w:rsidR="00861AD8" w:rsidRPr="0051370B" w:rsidRDefault="00861AD8" w:rsidP="00861AD8">
      <w:pPr>
        <w:rPr>
          <w:lang w:val="en-CA"/>
        </w:rPr>
      </w:pPr>
      <w:r w:rsidRPr="0051370B">
        <w:rPr>
          <w:lang w:val="en-CA"/>
        </w:rPr>
        <w:t>The initial selection of the bit rates (</w:t>
      </w:r>
      <w:r>
        <w:rPr>
          <w:lang w:val="en-CA"/>
        </w:rPr>
        <w:t xml:space="preserve">generated by selected </w:t>
      </w:r>
      <w:r w:rsidRPr="0051370B">
        <w:rPr>
          <w:lang w:val="en-CA"/>
        </w:rPr>
        <w:t>QP</w:t>
      </w:r>
      <w:r>
        <w:rPr>
          <w:lang w:val="en-CA"/>
        </w:rPr>
        <w:t xml:space="preserve"> value</w:t>
      </w:r>
      <w:r w:rsidRPr="0051370B">
        <w:rPr>
          <w:lang w:val="en-CA"/>
        </w:rPr>
        <w:t>s) for the three encoders had to be reconsidered to allow a valid visual assessment of the decoded video clips. This new selection of the bit rates required a time</w:t>
      </w:r>
      <w:r>
        <w:rPr>
          <w:lang w:val="en-CA"/>
        </w:rPr>
        <w:t>-</w:t>
      </w:r>
      <w:r w:rsidRPr="0051370B">
        <w:rPr>
          <w:lang w:val="en-CA"/>
        </w:rPr>
        <w:t xml:space="preserve">consuming effort dedicated to additional decoding of </w:t>
      </w:r>
      <w:proofErr w:type="spellStart"/>
      <w:r w:rsidRPr="0051370B">
        <w:rPr>
          <w:lang w:val="en-CA"/>
        </w:rPr>
        <w:t>bitstreams</w:t>
      </w:r>
      <w:proofErr w:type="spellEnd"/>
      <w:r w:rsidRPr="0051370B">
        <w:rPr>
          <w:lang w:val="en-CA"/>
        </w:rPr>
        <w:t xml:space="preserve"> at the test site. Tens of newly decoded </w:t>
      </w:r>
      <w:proofErr w:type="spellStart"/>
      <w:r w:rsidRPr="0051370B">
        <w:rPr>
          <w:lang w:val="en-CA"/>
        </w:rPr>
        <w:t>bitstreams</w:t>
      </w:r>
      <w:proofErr w:type="spellEnd"/>
      <w:r w:rsidRPr="0051370B">
        <w:rPr>
          <w:lang w:val="en-CA"/>
        </w:rPr>
        <w:t xml:space="preserve"> were preliminary assessed by the </w:t>
      </w:r>
      <w:proofErr w:type="spellStart"/>
      <w:r w:rsidRPr="0051370B">
        <w:rPr>
          <w:lang w:val="en-CA"/>
        </w:rPr>
        <w:t>GBTech</w:t>
      </w:r>
      <w:proofErr w:type="spellEnd"/>
      <w:r w:rsidRPr="0051370B">
        <w:rPr>
          <w:lang w:val="en-CA"/>
        </w:rPr>
        <w:t xml:space="preserve"> experts to select QP</w:t>
      </w:r>
      <w:r>
        <w:rPr>
          <w:lang w:val="en-CA"/>
        </w:rPr>
        <w:t xml:space="preserve"> value</w:t>
      </w:r>
      <w:r w:rsidRPr="0051370B">
        <w:rPr>
          <w:lang w:val="en-CA"/>
        </w:rPr>
        <w:t>s more appropriate to perform a valid formal subjective assessment.</w:t>
      </w:r>
    </w:p>
    <w:p w14:paraId="3298D974" w14:textId="77777777" w:rsidR="00861AD8" w:rsidRPr="0051370B" w:rsidRDefault="00861AD8" w:rsidP="00861AD8">
      <w:pPr>
        <w:rPr>
          <w:lang w:val="en-CA"/>
        </w:rPr>
      </w:pPr>
      <w:r w:rsidRPr="0051370B">
        <w:rPr>
          <w:lang w:val="en-CA"/>
        </w:rPr>
        <w:t xml:space="preserve">The </w:t>
      </w:r>
      <w:proofErr w:type="spellStart"/>
      <w:r w:rsidRPr="0051370B">
        <w:rPr>
          <w:lang w:val="en-CA"/>
        </w:rPr>
        <w:t>GBTech</w:t>
      </w:r>
      <w:proofErr w:type="spellEnd"/>
      <w:r w:rsidRPr="0051370B">
        <w:rPr>
          <w:lang w:val="en-CA"/>
        </w:rPr>
        <w:t xml:space="preserve"> Laboratory allowed the use in parallel of two viewing areas w</w:t>
      </w:r>
      <w:r>
        <w:rPr>
          <w:lang w:val="en-CA"/>
        </w:rPr>
        <w:t>h</w:t>
      </w:r>
      <w:r w:rsidRPr="0051370B">
        <w:rPr>
          <w:lang w:val="en-CA"/>
        </w:rPr>
        <w:t xml:space="preserve">ere two commercial </w:t>
      </w:r>
      <w:proofErr w:type="gramStart"/>
      <w:r w:rsidRPr="0051370B">
        <w:rPr>
          <w:lang w:val="en-CA"/>
        </w:rPr>
        <w:t>top level</w:t>
      </w:r>
      <w:proofErr w:type="gramEnd"/>
      <w:r w:rsidRPr="0051370B">
        <w:rPr>
          <w:lang w:val="en-CA"/>
        </w:rPr>
        <w:t xml:space="preserve"> TV sets were used as monitors</w:t>
      </w:r>
      <w:r w:rsidRPr="0051370B">
        <w:rPr>
          <w:rStyle w:val="FootnoteReference"/>
          <w:lang w:val="en-CA"/>
        </w:rPr>
        <w:footnoteReference w:id="1"/>
      </w:r>
      <w:r w:rsidRPr="0051370B">
        <w:rPr>
          <w:lang w:val="en-CA"/>
        </w:rPr>
        <w:t>; all TV sets internal features were disabled to avoid non</w:t>
      </w:r>
      <w:r>
        <w:rPr>
          <w:lang w:val="en-CA"/>
        </w:rPr>
        <w:t>-</w:t>
      </w:r>
      <w:r w:rsidRPr="0051370B">
        <w:rPr>
          <w:lang w:val="en-CA"/>
        </w:rPr>
        <w:t xml:space="preserve">faithful presentation of the images. Three </w:t>
      </w:r>
      <w:r>
        <w:rPr>
          <w:lang w:val="en-CA"/>
        </w:rPr>
        <w:t xml:space="preserve">test </w:t>
      </w:r>
      <w:r w:rsidRPr="0051370B">
        <w:rPr>
          <w:lang w:val="en-CA"/>
        </w:rPr>
        <w:t xml:space="preserve">subjects were seated in front of a monitor at a viewing distance of 2.5H. The ambient light was below 20 </w:t>
      </w:r>
      <w:r>
        <w:rPr>
          <w:lang w:val="en-CA"/>
        </w:rPr>
        <w:t>cd/m</w:t>
      </w:r>
      <w:r w:rsidRPr="00B92B5C">
        <w:rPr>
          <w:vertAlign w:val="superscript"/>
          <w:lang w:val="en-CA"/>
        </w:rPr>
        <w:t>2</w:t>
      </w:r>
      <w:r w:rsidRPr="0051370B">
        <w:rPr>
          <w:lang w:val="en-CA"/>
        </w:rPr>
        <w:t xml:space="preserve"> and a light source </w:t>
      </w:r>
      <w:r>
        <w:rPr>
          <w:lang w:val="en-CA"/>
        </w:rPr>
        <w:t xml:space="preserve">set to </w:t>
      </w:r>
      <w:r w:rsidRPr="0051370B">
        <w:rPr>
          <w:lang w:val="en-CA"/>
        </w:rPr>
        <w:t xml:space="preserve">30 </w:t>
      </w:r>
      <w:r>
        <w:rPr>
          <w:lang w:val="en-CA"/>
        </w:rPr>
        <w:t>cd/m</w:t>
      </w:r>
      <w:r w:rsidRPr="0015604A">
        <w:rPr>
          <w:vertAlign w:val="superscript"/>
          <w:lang w:val="en-CA"/>
        </w:rPr>
        <w:t>2</w:t>
      </w:r>
      <w:r w:rsidRPr="0051370B">
        <w:rPr>
          <w:lang w:val="en-CA"/>
        </w:rPr>
        <w:t xml:space="preserve"> was illuminating the wall </w:t>
      </w:r>
      <w:r w:rsidRPr="0051370B">
        <w:rPr>
          <w:lang w:val="en-CA"/>
        </w:rPr>
        <w:lastRenderedPageBreak/>
        <w:t>behind the monitors. The viewing area was completely isolated from any external light o</w:t>
      </w:r>
      <w:r>
        <w:rPr>
          <w:lang w:val="en-CA"/>
        </w:rPr>
        <w:t>r</w:t>
      </w:r>
      <w:r w:rsidRPr="0051370B">
        <w:rPr>
          <w:lang w:val="en-CA"/>
        </w:rPr>
        <w:t xml:space="preserve"> audio noise source. </w:t>
      </w:r>
      <w:r>
        <w:rPr>
          <w:lang w:val="en-CA"/>
        </w:rPr>
        <w:t>The c</w:t>
      </w:r>
      <w:r w:rsidRPr="0051370B">
        <w:rPr>
          <w:lang w:val="en-CA"/>
        </w:rPr>
        <w:t>eiling, floor and walls were made of non</w:t>
      </w:r>
      <w:r>
        <w:rPr>
          <w:lang w:val="en-CA"/>
        </w:rPr>
        <w:t>-</w:t>
      </w:r>
      <w:r w:rsidRPr="0051370B">
        <w:rPr>
          <w:lang w:val="en-CA"/>
        </w:rPr>
        <w:t xml:space="preserve">reflecting dark grey material. </w:t>
      </w:r>
    </w:p>
    <w:p w14:paraId="2CDB0CC9" w14:textId="77777777" w:rsidR="00861AD8" w:rsidRPr="0051370B" w:rsidRDefault="00861AD8" w:rsidP="00861AD8">
      <w:pPr>
        <w:rPr>
          <w:lang w:val="en-CA"/>
        </w:rPr>
      </w:pPr>
      <w:r w:rsidRPr="0051370B">
        <w:rPr>
          <w:lang w:val="en-CA"/>
        </w:rPr>
        <w:t xml:space="preserve">The monitors were driven for the </w:t>
      </w:r>
      <w:r>
        <w:rPr>
          <w:lang w:val="en-CA"/>
        </w:rPr>
        <w:t>play</w:t>
      </w:r>
      <w:r w:rsidRPr="0051370B">
        <w:rPr>
          <w:lang w:val="en-CA"/>
        </w:rPr>
        <w:t xml:space="preserve">-out of the video clips using two identical PC equipped with high speed M2 SSD drives (in Raid 0 configuration), last generation motherboards based on Z270 chip-set, i7-7700 </w:t>
      </w:r>
      <w:r w:rsidRPr="0051370B">
        <w:rPr>
          <w:rFonts w:eastAsia="Times New Roman"/>
          <w:lang w:val="en-CA"/>
        </w:rPr>
        <w:t>4.50 GHz</w:t>
      </w:r>
      <w:r w:rsidRPr="0051370B">
        <w:rPr>
          <w:lang w:val="en-CA"/>
        </w:rPr>
        <w:t xml:space="preserve"> Intel CPUs and 64G of DDR-4 RAM. The play out of video was done using the new version of the MUP</w:t>
      </w:r>
      <w:r w:rsidRPr="0051370B">
        <w:rPr>
          <w:rStyle w:val="FootnoteReference"/>
          <w:lang w:val="en-CA"/>
        </w:rPr>
        <w:footnoteReference w:id="2"/>
      </w:r>
      <w:r w:rsidRPr="0051370B">
        <w:rPr>
          <w:lang w:val="en-CA"/>
        </w:rPr>
        <w:t xml:space="preserve"> video player improved to display planar RGB video clips and to play in a synchronized way on two different PCs.</w:t>
      </w:r>
    </w:p>
    <w:p w14:paraId="2BD25750" w14:textId="6A864618" w:rsidR="001B16A8" w:rsidRPr="0051370B" w:rsidRDefault="00861AD8" w:rsidP="00861AD8">
      <w:pPr>
        <w:rPr>
          <w:lang w:val="en-CA"/>
        </w:rPr>
      </w:pPr>
      <w:r w:rsidRPr="0051370B">
        <w:rPr>
          <w:lang w:val="en-CA"/>
        </w:rPr>
        <w:t>To void any influence of the display technology, the groups of three viewers were seated changing the display at any test sessions; in other worlds each group of three subjects watched four test sessions on the OLED and the other four test sessions on the Samsung. No statistical evidence of difference in evaluation scores among data coming from observations made on different displays was noted.</w:t>
      </w:r>
    </w:p>
    <w:p w14:paraId="1713DA1D" w14:textId="77777777" w:rsidR="00AB72BF" w:rsidRPr="0051370B" w:rsidRDefault="00AB72BF" w:rsidP="00AB72BF">
      <w:pPr>
        <w:pStyle w:val="Heading3"/>
        <w:rPr>
          <w:lang w:val="en-CA"/>
        </w:rPr>
      </w:pPr>
      <w:bookmarkStart w:id="8" w:name="_Ref351835026"/>
      <w:r w:rsidRPr="0051370B">
        <w:rPr>
          <w:lang w:val="en-CA"/>
        </w:rPr>
        <w:t>Test method</w:t>
      </w:r>
      <w:bookmarkEnd w:id="8"/>
    </w:p>
    <w:p w14:paraId="01C7E6EA" w14:textId="2AB6FB9F" w:rsidR="00DF6737" w:rsidRPr="0051370B" w:rsidRDefault="00DF6737" w:rsidP="00DF6737">
      <w:pPr>
        <w:spacing w:before="80"/>
        <w:rPr>
          <w:lang w:val="en-CA"/>
        </w:rPr>
      </w:pPr>
      <w:r w:rsidRPr="0051370B">
        <w:rPr>
          <w:lang w:val="en-CA"/>
        </w:rPr>
        <w:t xml:space="preserve">The test method is derived from the DCR (Degradation Category Rating) as specified in Recommendation ITU-T P.910 </w:t>
      </w:r>
      <w:r w:rsidR="00D73DD9">
        <w:rPr>
          <w:lang w:val="en-CA"/>
        </w:rPr>
        <w:fldChar w:fldCharType="begin"/>
      </w:r>
      <w:r w:rsidR="00D73DD9">
        <w:rPr>
          <w:lang w:val="en-CA"/>
        </w:rPr>
        <w:instrText xml:space="preserve"> REF _Ref468913116 \r \h </w:instrText>
      </w:r>
      <w:r w:rsidR="00D73DD9">
        <w:rPr>
          <w:lang w:val="en-CA"/>
        </w:rPr>
      </w:r>
      <w:r w:rsidR="00D73DD9">
        <w:rPr>
          <w:lang w:val="en-CA"/>
        </w:rPr>
        <w:fldChar w:fldCharType="separate"/>
      </w:r>
      <w:r w:rsidR="00D73DD9">
        <w:rPr>
          <w:lang w:val="en-CA"/>
        </w:rPr>
        <w:t>[2]</w:t>
      </w:r>
      <w:r w:rsidR="00D73DD9">
        <w:rPr>
          <w:lang w:val="en-CA"/>
        </w:rPr>
        <w:fldChar w:fldCharType="end"/>
      </w:r>
      <w:r w:rsidRPr="0051370B">
        <w:rPr>
          <w:lang w:val="en-CA"/>
        </w:rPr>
        <w:t>with some variation in the timing of the Basic Test Cell (see</w:t>
      </w:r>
      <w:r w:rsidR="00D73DD9">
        <w:rPr>
          <w:lang w:val="en-CA"/>
        </w:rPr>
        <w:t xml:space="preserve"> </w:t>
      </w:r>
      <w:r w:rsidR="00D73DD9">
        <w:rPr>
          <w:lang w:val="en-CA"/>
        </w:rPr>
        <w:fldChar w:fldCharType="begin"/>
      </w:r>
      <w:r w:rsidR="00D73DD9">
        <w:rPr>
          <w:lang w:val="en-CA"/>
        </w:rPr>
        <w:instrText xml:space="preserve"> REF _Ref352256322 \h </w:instrText>
      </w:r>
      <w:r w:rsidR="00D73DD9">
        <w:rPr>
          <w:lang w:val="en-CA"/>
        </w:rPr>
      </w:r>
      <w:r w:rsidR="00D73DD9">
        <w:rPr>
          <w:lang w:val="en-CA"/>
        </w:rPr>
        <w:fldChar w:fldCharType="separate"/>
      </w:r>
      <w:r w:rsidR="00D73DD9">
        <w:t xml:space="preserve">Figure </w:t>
      </w:r>
      <w:r w:rsidR="00D73DD9">
        <w:rPr>
          <w:noProof/>
        </w:rPr>
        <w:t>3</w:t>
      </w:r>
      <w:r w:rsidR="00D73DD9">
        <w:rPr>
          <w:lang w:val="en-CA"/>
        </w:rPr>
        <w:fldChar w:fldCharType="end"/>
      </w:r>
      <w:r w:rsidRPr="0051370B">
        <w:rPr>
          <w:lang w:val="en-CA"/>
        </w:rPr>
        <w:t>) and in the adoption of an 11 grades impairment scale, as defined in Recommendation ITU-R BT.20</w:t>
      </w:r>
      <w:r w:rsidR="00D73DD9">
        <w:rPr>
          <w:lang w:val="en-CA"/>
        </w:rPr>
        <w:t xml:space="preserve">95 </w:t>
      </w:r>
      <w:r w:rsidR="00D73DD9">
        <w:rPr>
          <w:lang w:val="en-CA"/>
        </w:rPr>
        <w:fldChar w:fldCharType="begin"/>
      </w:r>
      <w:r w:rsidR="00D73DD9">
        <w:rPr>
          <w:lang w:val="en-CA"/>
        </w:rPr>
        <w:instrText xml:space="preserve"> REF _Ref352256352 \r \h </w:instrText>
      </w:r>
      <w:r w:rsidR="00D73DD9">
        <w:rPr>
          <w:lang w:val="en-CA"/>
        </w:rPr>
      </w:r>
      <w:r w:rsidR="00D73DD9">
        <w:rPr>
          <w:lang w:val="en-CA"/>
        </w:rPr>
        <w:fldChar w:fldCharType="separate"/>
      </w:r>
      <w:r w:rsidR="00D73DD9">
        <w:rPr>
          <w:lang w:val="en-CA"/>
        </w:rPr>
        <w:t>[3]</w:t>
      </w:r>
      <w:r w:rsidR="00D73DD9">
        <w:rPr>
          <w:lang w:val="en-CA"/>
        </w:rPr>
        <w:fldChar w:fldCharType="end"/>
      </w:r>
      <w:r w:rsidRPr="0051370B">
        <w:rPr>
          <w:lang w:val="en-CA"/>
        </w:rPr>
        <w:t xml:space="preserve">, ranging from "0" (lowest quality) to "10" (highest quality). </w:t>
      </w:r>
    </w:p>
    <w:p w14:paraId="6CF24033" w14:textId="2CCEC650" w:rsidR="00DF6737" w:rsidRPr="0051370B" w:rsidRDefault="00DF6737" w:rsidP="00DF6737">
      <w:pPr>
        <w:spacing w:before="120"/>
        <w:jc w:val="both"/>
        <w:rPr>
          <w:lang w:val="en-CA"/>
        </w:rPr>
      </w:pPr>
      <w:r w:rsidRPr="0051370B">
        <w:rPr>
          <w:lang w:val="en-CA"/>
        </w:rPr>
        <w:t>The structure of the Basic Test Cell (BTC) of DCR method is made of the following steps (see</w:t>
      </w:r>
      <w:r w:rsidR="00D73DD9">
        <w:rPr>
          <w:lang w:val="en-CA"/>
        </w:rPr>
        <w:t xml:space="preserve"> </w:t>
      </w:r>
      <w:r w:rsidR="00D73DD9">
        <w:rPr>
          <w:lang w:val="en-CA"/>
        </w:rPr>
        <w:fldChar w:fldCharType="begin"/>
      </w:r>
      <w:r w:rsidR="00D73DD9">
        <w:rPr>
          <w:lang w:val="en-CA"/>
        </w:rPr>
        <w:instrText xml:space="preserve"> REF _Ref352256322 \h </w:instrText>
      </w:r>
      <w:r w:rsidR="00D73DD9">
        <w:rPr>
          <w:lang w:val="en-CA"/>
        </w:rPr>
      </w:r>
      <w:r w:rsidR="00D73DD9">
        <w:rPr>
          <w:lang w:val="en-CA"/>
        </w:rPr>
        <w:fldChar w:fldCharType="separate"/>
      </w:r>
      <w:r w:rsidR="00D73DD9">
        <w:t xml:space="preserve">Figure </w:t>
      </w:r>
      <w:r w:rsidR="00D73DD9">
        <w:rPr>
          <w:noProof/>
        </w:rPr>
        <w:t>3</w:t>
      </w:r>
      <w:r w:rsidR="00D73DD9">
        <w:rPr>
          <w:lang w:val="en-CA"/>
        </w:rPr>
        <w:fldChar w:fldCharType="end"/>
      </w:r>
      <w:r w:rsidRPr="0051370B">
        <w:rPr>
          <w:lang w:val="en-CA"/>
        </w:rPr>
        <w:t>):</w:t>
      </w:r>
    </w:p>
    <w:p w14:paraId="2495D047"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a</w:t>
      </w:r>
      <w:proofErr w:type="gramEnd"/>
      <w:r w:rsidRPr="0051370B">
        <w:rPr>
          <w:lang w:val="en-CA"/>
        </w:rPr>
        <w:t xml:space="preserve"> mid grey screen showing the letter “A” in the middle (1 second);</w:t>
      </w:r>
    </w:p>
    <w:p w14:paraId="226405FE"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the</w:t>
      </w:r>
      <w:proofErr w:type="gramEnd"/>
      <w:r w:rsidRPr="0051370B">
        <w:rPr>
          <w:lang w:val="en-CA"/>
        </w:rPr>
        <w:t xml:space="preserve"> SRC video clip (original not coded);</w:t>
      </w:r>
    </w:p>
    <w:p w14:paraId="72469EB6"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a</w:t>
      </w:r>
      <w:proofErr w:type="gramEnd"/>
      <w:r w:rsidRPr="0051370B">
        <w:rPr>
          <w:lang w:val="en-CA"/>
        </w:rPr>
        <w:t xml:space="preserve"> mid grey screen showing the letter “B” in the middle (1 second);</w:t>
      </w:r>
    </w:p>
    <w:p w14:paraId="1A43AA39" w14:textId="77777777" w:rsidR="00DF6737" w:rsidRPr="0051370B" w:rsidRDefault="00DF6737" w:rsidP="00DF6737">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proofErr w:type="gramStart"/>
      <w:r w:rsidRPr="0051370B">
        <w:rPr>
          <w:lang w:val="en-CA"/>
        </w:rPr>
        <w:t>the</w:t>
      </w:r>
      <w:proofErr w:type="gramEnd"/>
      <w:r w:rsidRPr="0051370B">
        <w:rPr>
          <w:lang w:val="en-CA"/>
        </w:rPr>
        <w:t xml:space="preserve"> coded video clip to evaluate;</w:t>
      </w:r>
    </w:p>
    <w:p w14:paraId="0E2E2E13" w14:textId="30E61B28" w:rsidR="00AB72BF" w:rsidRDefault="00DF6737" w:rsidP="00DF6737">
      <w:pPr>
        <w:spacing w:before="80"/>
        <w:rPr>
          <w:lang w:val="en-CA"/>
        </w:rPr>
      </w:pPr>
      <w:proofErr w:type="gramStart"/>
      <w:r w:rsidRPr="0051370B">
        <w:rPr>
          <w:lang w:val="en-CA"/>
        </w:rPr>
        <w:t>a</w:t>
      </w:r>
      <w:proofErr w:type="gramEnd"/>
      <w:r w:rsidRPr="0051370B">
        <w:rPr>
          <w:lang w:val="en-CA"/>
        </w:rPr>
        <w:t xml:space="preserve"> mid grey screen showing the message “</w:t>
      </w:r>
      <w:proofErr w:type="spellStart"/>
      <w:r w:rsidRPr="0051370B">
        <w:rPr>
          <w:lang w:val="en-CA"/>
        </w:rPr>
        <w:t>Vote_N</w:t>
      </w:r>
      <w:proofErr w:type="spellEnd"/>
      <w:r w:rsidRPr="0051370B">
        <w:rPr>
          <w:lang w:val="en-CA"/>
        </w:rPr>
        <w:t>”, where N is a progressive number indicating the BTC to vote.</w:t>
      </w:r>
    </w:p>
    <w:p w14:paraId="716D3F49" w14:textId="77777777" w:rsidR="00090CC2" w:rsidRDefault="00090CC2" w:rsidP="00AB72BF">
      <w:pPr>
        <w:spacing w:before="120"/>
        <w:jc w:val="both"/>
        <w:rPr>
          <w:lang w:val="en-CA"/>
        </w:rPr>
      </w:pPr>
    </w:p>
    <w:p w14:paraId="06E7AB6E" w14:textId="00A85A81" w:rsidR="00DF6737" w:rsidRDefault="00DF6737" w:rsidP="00AB72BF">
      <w:pPr>
        <w:spacing w:before="120"/>
        <w:jc w:val="both"/>
        <w:rPr>
          <w:lang w:val="en-CA"/>
        </w:rPr>
      </w:pPr>
      <w:r w:rsidRPr="0051370B">
        <w:rPr>
          <w:noProof/>
          <w:lang w:eastAsia="zh-CN"/>
        </w:rPr>
        <w:drawing>
          <wp:inline distT="0" distB="0" distL="0" distR="0" wp14:anchorId="55A4BB89" wp14:editId="2BBB6B36">
            <wp:extent cx="5046345" cy="850900"/>
            <wp:effectExtent l="0" t="0" r="8255" b="1270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500CBFE5" w14:textId="0F7A81DA" w:rsidR="00DF6737" w:rsidRDefault="00DF6737" w:rsidP="00A35AE7">
      <w:pPr>
        <w:pStyle w:val="Caption"/>
        <w:jc w:val="center"/>
      </w:pPr>
      <w:bookmarkStart w:id="9" w:name="_Ref352256322"/>
      <w:r>
        <w:t xml:space="preserve">Figure </w:t>
      </w:r>
      <w:fldSimple w:instr=" SEQ Figure \* ARABIC ">
        <w:r w:rsidR="008034B1">
          <w:rPr>
            <w:noProof/>
          </w:rPr>
          <w:t>3</w:t>
        </w:r>
      </w:fldSimple>
      <w:bookmarkEnd w:id="9"/>
      <w:r>
        <w:t xml:space="preserve"> </w:t>
      </w:r>
      <w:r w:rsidR="003A7FAB" w:rsidRPr="003A7FAB">
        <w:t>DCR Basic Test Cell (BTC)</w:t>
      </w:r>
    </w:p>
    <w:p w14:paraId="4559EB6C" w14:textId="77777777" w:rsidR="00D73DD9" w:rsidRDefault="00D73DD9" w:rsidP="00A35AE7"/>
    <w:p w14:paraId="70B3DF6E" w14:textId="77777777" w:rsidR="00D73DD9" w:rsidRPr="0051370B" w:rsidRDefault="00D73DD9" w:rsidP="00D73DD9">
      <w:pPr>
        <w:spacing w:before="120"/>
        <w:jc w:val="both"/>
        <w:rPr>
          <w:lang w:val="en-CA"/>
        </w:rPr>
      </w:pPr>
      <w:r w:rsidRPr="0051370B">
        <w:rPr>
          <w:lang w:val="en-CA"/>
        </w:rPr>
        <w:t>The score was collected on paper scoring sheets.</w:t>
      </w:r>
    </w:p>
    <w:p w14:paraId="3F8F829C" w14:textId="67211D19" w:rsidR="00D73DD9" w:rsidRPr="0051370B" w:rsidRDefault="00D73DD9" w:rsidP="00D73DD9">
      <w:pPr>
        <w:spacing w:before="120"/>
        <w:jc w:val="both"/>
        <w:rPr>
          <w:lang w:val="en-CA"/>
        </w:rPr>
      </w:pPr>
      <w:r w:rsidRPr="0051370B">
        <w:rPr>
          <w:lang w:val="en-CA"/>
        </w:rPr>
        <w:t>Eighte</w:t>
      </w:r>
      <w:r>
        <w:rPr>
          <w:lang w:val="en-CA"/>
        </w:rPr>
        <w:t xml:space="preserve">en young university students </w:t>
      </w:r>
      <w:r w:rsidRPr="0051370B">
        <w:rPr>
          <w:lang w:val="en-CA"/>
        </w:rPr>
        <w:t>all aging below 30 years</w:t>
      </w:r>
      <w:r>
        <w:rPr>
          <w:lang w:val="en-CA"/>
        </w:rPr>
        <w:t xml:space="preserve"> were</w:t>
      </w:r>
      <w:r w:rsidRPr="0051370B">
        <w:rPr>
          <w:lang w:val="en-CA"/>
        </w:rPr>
        <w:t xml:space="preserve"> selected as the test subjects after being </w:t>
      </w:r>
      <w:r>
        <w:rPr>
          <w:lang w:val="en-CA"/>
        </w:rPr>
        <w:t xml:space="preserve">carefully </w:t>
      </w:r>
      <w:r w:rsidRPr="0051370B">
        <w:rPr>
          <w:lang w:val="en-CA"/>
        </w:rPr>
        <w:t>screened for visual acuity</w:t>
      </w:r>
      <w:r>
        <w:rPr>
          <w:lang w:val="en-CA"/>
        </w:rPr>
        <w:t xml:space="preserve"> </w:t>
      </w:r>
      <w:r w:rsidRPr="0051370B">
        <w:rPr>
          <w:lang w:val="en-CA"/>
        </w:rPr>
        <w:t>and colour blindness.</w:t>
      </w:r>
      <w:r>
        <w:rPr>
          <w:lang w:val="en-CA"/>
        </w:rPr>
        <w:t xml:space="preserve"> They have also been </w:t>
      </w:r>
      <w:r w:rsidRPr="0051370B">
        <w:rPr>
          <w:lang w:val="en-CA"/>
        </w:rPr>
        <w:t>carefully trained on both the test protocol and the kind of impairments they have to detect.</w:t>
      </w:r>
    </w:p>
    <w:p w14:paraId="7F927A0D" w14:textId="411AEB98" w:rsidR="00D73DD9" w:rsidRPr="0051370B" w:rsidRDefault="00D73DD9" w:rsidP="00D73DD9">
      <w:pPr>
        <w:spacing w:before="120"/>
        <w:jc w:val="both"/>
        <w:rPr>
          <w:lang w:val="en-CA"/>
        </w:rPr>
      </w:pPr>
      <w:r>
        <w:rPr>
          <w:lang w:val="en-CA"/>
        </w:rPr>
        <w:t>The Test Sessions were</w:t>
      </w:r>
      <w:r w:rsidRPr="0051370B">
        <w:rPr>
          <w:lang w:val="en-CA"/>
        </w:rPr>
        <w:t xml:space="preserve"> preceded by a training activity during which a detailed</w:t>
      </w:r>
      <w:r>
        <w:rPr>
          <w:lang w:val="en-CA"/>
        </w:rPr>
        <w:t xml:space="preserve"> explanation of the test scope</w:t>
      </w:r>
      <w:r w:rsidR="002C225C">
        <w:rPr>
          <w:lang w:val="en-CA"/>
        </w:rPr>
        <w:t>,</w:t>
      </w:r>
      <w:r>
        <w:rPr>
          <w:lang w:val="en-CA"/>
        </w:rPr>
        <w:t xml:space="preserve"> </w:t>
      </w:r>
      <w:r w:rsidRPr="0051370B">
        <w:rPr>
          <w:lang w:val="en-CA"/>
        </w:rPr>
        <w:t>the test method</w:t>
      </w:r>
      <w:r w:rsidR="002C225C">
        <w:rPr>
          <w:lang w:val="en-CA"/>
        </w:rPr>
        <w:t xml:space="preserve">, and </w:t>
      </w:r>
      <w:r w:rsidRPr="0051370B">
        <w:rPr>
          <w:lang w:val="en-CA"/>
        </w:rPr>
        <w:t>the vote</w:t>
      </w:r>
      <w:r>
        <w:rPr>
          <w:lang w:val="en-CA"/>
        </w:rPr>
        <w:t xml:space="preserve"> procedure w</w:t>
      </w:r>
      <w:r w:rsidR="002C225C">
        <w:rPr>
          <w:lang w:val="en-CA"/>
        </w:rPr>
        <w:t xml:space="preserve">as </w:t>
      </w:r>
      <w:r w:rsidRPr="0051370B">
        <w:rPr>
          <w:lang w:val="en-CA"/>
        </w:rPr>
        <w:t>provided.</w:t>
      </w:r>
    </w:p>
    <w:p w14:paraId="31614DB1" w14:textId="69853444" w:rsidR="00D73DD9" w:rsidRPr="0051370B" w:rsidRDefault="00D73DD9" w:rsidP="00D73DD9">
      <w:pPr>
        <w:spacing w:before="120"/>
        <w:jc w:val="both"/>
        <w:rPr>
          <w:lang w:val="en-CA"/>
        </w:rPr>
      </w:pPr>
      <w:r w:rsidRPr="0051370B">
        <w:rPr>
          <w:lang w:val="en-CA"/>
        </w:rPr>
        <w:t xml:space="preserve">A short (10 BTCs) training session </w:t>
      </w:r>
      <w:r>
        <w:rPr>
          <w:lang w:val="en-CA"/>
        </w:rPr>
        <w:t>has been</w:t>
      </w:r>
      <w:r w:rsidRPr="0051370B">
        <w:rPr>
          <w:lang w:val="en-CA"/>
        </w:rPr>
        <w:t xml:space="preserve"> </w:t>
      </w:r>
      <w:r>
        <w:rPr>
          <w:lang w:val="en-CA"/>
        </w:rPr>
        <w:t>conducted</w:t>
      </w:r>
      <w:r w:rsidRPr="0051370B">
        <w:rPr>
          <w:lang w:val="en-CA"/>
        </w:rPr>
        <w:t xml:space="preserve"> after the training explanation, to let the viewers practice with the scoring procedure and to allow them to familiarise wi</w:t>
      </w:r>
      <w:r w:rsidR="00CC1063">
        <w:rPr>
          <w:lang w:val="en-CA"/>
        </w:rPr>
        <w:t>th the video content to assess. Some explanations were</w:t>
      </w:r>
      <w:r w:rsidRPr="0051370B">
        <w:rPr>
          <w:lang w:val="en-CA"/>
        </w:rPr>
        <w:t xml:space="preserve"> </w:t>
      </w:r>
      <w:r w:rsidR="00CC1063">
        <w:rPr>
          <w:lang w:val="en-CA"/>
        </w:rPr>
        <w:t xml:space="preserve">also </w:t>
      </w:r>
      <w:r w:rsidRPr="0051370B">
        <w:rPr>
          <w:lang w:val="en-CA"/>
        </w:rPr>
        <w:t>provided about t</w:t>
      </w:r>
      <w:r w:rsidR="00CC1063">
        <w:rPr>
          <w:lang w:val="en-CA"/>
        </w:rPr>
        <w:t>he kind of impairments they would</w:t>
      </w:r>
      <w:r w:rsidRPr="0051370B">
        <w:rPr>
          <w:lang w:val="en-CA"/>
        </w:rPr>
        <w:t xml:space="preserve"> have to look for. </w:t>
      </w:r>
    </w:p>
    <w:p w14:paraId="25A9732A" w14:textId="7CEE5AA3" w:rsidR="00D73DD9" w:rsidRDefault="00D73DD9" w:rsidP="00A35AE7">
      <w:pPr>
        <w:rPr>
          <w:lang w:val="en-CA"/>
        </w:rPr>
      </w:pPr>
      <w:r w:rsidRPr="0051370B">
        <w:rPr>
          <w:lang w:val="en-CA"/>
        </w:rPr>
        <w:t>The training session include</w:t>
      </w:r>
      <w:r>
        <w:rPr>
          <w:lang w:val="en-CA"/>
        </w:rPr>
        <w:t>d</w:t>
      </w:r>
      <w:r w:rsidRPr="0051370B">
        <w:rPr>
          <w:lang w:val="en-CA"/>
        </w:rPr>
        <w:t xml:space="preserve"> a representative set of whole quality range of the video test material to allow a better detection of any possible impairment and a proper ranking of the test cases.</w:t>
      </w:r>
    </w:p>
    <w:p w14:paraId="5F180929" w14:textId="77777777" w:rsidR="00D73DD9" w:rsidRPr="00A35AE7" w:rsidRDefault="00D73DD9" w:rsidP="00A35AE7"/>
    <w:p w14:paraId="1CAA3545" w14:textId="77777777" w:rsidR="00AB72BF" w:rsidRPr="0051370B" w:rsidRDefault="00AB72BF" w:rsidP="00AB72BF">
      <w:pPr>
        <w:pStyle w:val="Heading3"/>
        <w:rPr>
          <w:lang w:val="en-CA"/>
        </w:rPr>
      </w:pPr>
      <w:r w:rsidRPr="0051370B">
        <w:rPr>
          <w:lang w:val="en-CA"/>
        </w:rPr>
        <w:lastRenderedPageBreak/>
        <w:t>Test sessions design and schedule</w:t>
      </w:r>
    </w:p>
    <w:p w14:paraId="7EB485B3" w14:textId="1664BC2B" w:rsidR="009E1D93" w:rsidRPr="0051370B" w:rsidRDefault="00AB72BF" w:rsidP="009E1D93">
      <w:pPr>
        <w:rPr>
          <w:lang w:val="en-CA"/>
        </w:rPr>
      </w:pPr>
      <w:r w:rsidRPr="0051370B">
        <w:rPr>
          <w:lang w:val="en-CA"/>
        </w:rPr>
        <w:t>To control</w:t>
      </w:r>
      <w:r w:rsidR="009E1D93">
        <w:rPr>
          <w:lang w:val="en-CA"/>
        </w:rPr>
        <w:t xml:space="preserve"> </w:t>
      </w:r>
      <w:r w:rsidR="009E1D93" w:rsidRPr="0051370B">
        <w:rPr>
          <w:lang w:val="en-CA"/>
        </w:rPr>
        <w:t>the level of the stress and fatigue of the viewers</w:t>
      </w:r>
      <w:r w:rsidR="009E1D93">
        <w:rPr>
          <w:lang w:val="en-CA"/>
        </w:rPr>
        <w:t>,</w:t>
      </w:r>
      <w:r w:rsidR="009E1D93" w:rsidRPr="0051370B">
        <w:rPr>
          <w:lang w:val="en-CA"/>
        </w:rPr>
        <w:t xml:space="preserve"> the test of Step 1 is made of 8 test sessions: four YUV</w:t>
      </w:r>
      <w:r w:rsidR="009E1D93">
        <w:rPr>
          <w:lang w:val="en-CA"/>
        </w:rPr>
        <w:t xml:space="preserve"> </w:t>
      </w:r>
      <w:r w:rsidR="009E1D93" w:rsidRPr="0051370B">
        <w:rPr>
          <w:lang w:val="en-CA"/>
        </w:rPr>
        <w:t>4</w:t>
      </w:r>
      <w:r w:rsidR="009E1D93">
        <w:rPr>
          <w:lang w:val="en-CA"/>
        </w:rPr>
        <w:t>:</w:t>
      </w:r>
      <w:r w:rsidR="009E1D93" w:rsidRPr="0051370B">
        <w:rPr>
          <w:lang w:val="en-CA"/>
        </w:rPr>
        <w:t>4</w:t>
      </w:r>
      <w:r w:rsidR="009E1D93">
        <w:rPr>
          <w:lang w:val="en-CA"/>
        </w:rPr>
        <w:t>:</w:t>
      </w:r>
      <w:r w:rsidR="009E1D93" w:rsidRPr="0051370B">
        <w:rPr>
          <w:lang w:val="en-CA"/>
        </w:rPr>
        <w:t>4 and four RG</w:t>
      </w:r>
      <w:r w:rsidR="009E1D93">
        <w:rPr>
          <w:lang w:val="en-CA"/>
        </w:rPr>
        <w:t>B</w:t>
      </w:r>
      <w:r w:rsidR="009E1D93" w:rsidRPr="0051370B">
        <w:rPr>
          <w:lang w:val="en-CA"/>
        </w:rPr>
        <w:t>.</w:t>
      </w:r>
    </w:p>
    <w:p w14:paraId="6E7A3144" w14:textId="73C5E6EC" w:rsidR="009E1D93" w:rsidRPr="0051370B" w:rsidRDefault="009E1D93" w:rsidP="009E1D93">
      <w:pPr>
        <w:rPr>
          <w:lang w:val="en-CA"/>
        </w:rPr>
      </w:pPr>
      <w:r w:rsidRPr="0051370B">
        <w:rPr>
          <w:lang w:val="en-CA"/>
        </w:rPr>
        <w:t>The test of Step</w:t>
      </w:r>
      <w:r>
        <w:rPr>
          <w:lang w:val="en-CA"/>
        </w:rPr>
        <w:t xml:space="preserve"> 2 is made of 12 test sessions, </w:t>
      </w:r>
      <w:r w:rsidRPr="0051370B">
        <w:rPr>
          <w:lang w:val="en-CA"/>
        </w:rPr>
        <w:t>six for YUV</w:t>
      </w:r>
      <w:r>
        <w:rPr>
          <w:lang w:val="en-CA"/>
        </w:rPr>
        <w:t xml:space="preserve"> </w:t>
      </w:r>
      <w:r w:rsidRPr="0051370B">
        <w:rPr>
          <w:lang w:val="en-CA"/>
        </w:rPr>
        <w:t>4</w:t>
      </w:r>
      <w:r>
        <w:rPr>
          <w:lang w:val="en-CA"/>
        </w:rPr>
        <w:t>:</w:t>
      </w:r>
      <w:r w:rsidRPr="0051370B">
        <w:rPr>
          <w:lang w:val="en-CA"/>
        </w:rPr>
        <w:t>2</w:t>
      </w:r>
      <w:r>
        <w:rPr>
          <w:lang w:val="en-CA"/>
        </w:rPr>
        <w:t>:</w:t>
      </w:r>
      <w:r w:rsidRPr="0051370B">
        <w:rPr>
          <w:lang w:val="en-CA"/>
        </w:rPr>
        <w:t>0 test and 4 to complete the RGB and YUV</w:t>
      </w:r>
      <w:r>
        <w:rPr>
          <w:lang w:val="en-CA"/>
        </w:rPr>
        <w:t xml:space="preserve"> </w:t>
      </w:r>
      <w:r w:rsidRPr="0051370B">
        <w:rPr>
          <w:lang w:val="en-CA"/>
        </w:rPr>
        <w:t>4</w:t>
      </w:r>
      <w:r>
        <w:rPr>
          <w:lang w:val="en-CA"/>
        </w:rPr>
        <w:t>:</w:t>
      </w:r>
      <w:r w:rsidRPr="0051370B">
        <w:rPr>
          <w:lang w:val="en-CA"/>
        </w:rPr>
        <w:t>4</w:t>
      </w:r>
      <w:r>
        <w:rPr>
          <w:lang w:val="en-CA"/>
        </w:rPr>
        <w:t>:</w:t>
      </w:r>
      <w:r w:rsidRPr="0051370B">
        <w:rPr>
          <w:lang w:val="en-CA"/>
        </w:rPr>
        <w:t>4 test</w:t>
      </w:r>
      <w:r>
        <w:rPr>
          <w:lang w:val="en-CA"/>
        </w:rPr>
        <w:t>s</w:t>
      </w:r>
      <w:r w:rsidRPr="0051370B">
        <w:rPr>
          <w:lang w:val="en-CA"/>
        </w:rPr>
        <w:t xml:space="preserve">. </w:t>
      </w:r>
    </w:p>
    <w:p w14:paraId="60C0E6AD" w14:textId="77777777" w:rsidR="009E1D93" w:rsidRPr="0051370B" w:rsidRDefault="009E1D93" w:rsidP="009E1D93">
      <w:pPr>
        <w:rPr>
          <w:lang w:val="en-CA"/>
        </w:rPr>
      </w:pPr>
      <w:r w:rsidRPr="0051370B">
        <w:rPr>
          <w:lang w:val="en-CA"/>
        </w:rPr>
        <w:t>Each test session does not exceed 20 minutes length, including a stabilization phase made of three Basic Test Cells (BTCs) inserted at the beginning of each session to allow a smooth creation of the quality scale to the viewers.</w:t>
      </w:r>
    </w:p>
    <w:p w14:paraId="635E671E" w14:textId="77777777" w:rsidR="009E1D93" w:rsidRPr="0051370B" w:rsidRDefault="009E1D93" w:rsidP="009E1D93">
      <w:pPr>
        <w:rPr>
          <w:lang w:val="en-CA"/>
        </w:rPr>
      </w:pPr>
      <w:r w:rsidRPr="0051370B">
        <w:rPr>
          <w:lang w:val="en-CA"/>
        </w:rPr>
        <w:t xml:space="preserve">The activity of a group of three subjects foresees the execution of a maximum of four test sessions during the same day. A group of three subjects may work the day after. </w:t>
      </w:r>
    </w:p>
    <w:p w14:paraId="30C0E82E" w14:textId="721556D4" w:rsidR="00AB72BF" w:rsidRPr="0051370B" w:rsidRDefault="009E1D93" w:rsidP="009E1D93">
      <w:pPr>
        <w:rPr>
          <w:lang w:val="en-CA"/>
        </w:rPr>
      </w:pPr>
      <w:r w:rsidRPr="0051370B">
        <w:rPr>
          <w:lang w:val="en-CA"/>
        </w:rPr>
        <w:t xml:space="preserve">The execution of the test activities with the participation </w:t>
      </w:r>
      <w:r w:rsidR="00EB696E">
        <w:rPr>
          <w:lang w:val="en-CA"/>
        </w:rPr>
        <w:t>of 18 viewing subjects in Step1 required 4 working days, and</w:t>
      </w:r>
      <w:r w:rsidRPr="0051370B">
        <w:rPr>
          <w:lang w:val="en-CA"/>
        </w:rPr>
        <w:t xml:space="preserve"> the execution</w:t>
      </w:r>
      <w:r w:rsidR="00EB696E">
        <w:rPr>
          <w:lang w:val="en-CA"/>
        </w:rPr>
        <w:t xml:space="preserve"> of the test activities</w:t>
      </w:r>
      <w:r w:rsidRPr="0051370B">
        <w:rPr>
          <w:lang w:val="en-CA"/>
        </w:rPr>
        <w:t xml:space="preserve"> in Step 2 requir</w:t>
      </w:r>
      <w:r w:rsidR="00EB696E">
        <w:rPr>
          <w:lang w:val="en-CA"/>
        </w:rPr>
        <w:t>ed</w:t>
      </w:r>
      <w:r w:rsidRPr="0051370B">
        <w:rPr>
          <w:lang w:val="en-CA"/>
        </w:rPr>
        <w:t xml:space="preserve"> 6 working days.</w:t>
      </w:r>
    </w:p>
    <w:p w14:paraId="7397F8AF" w14:textId="77777777" w:rsidR="00AB72BF" w:rsidRPr="0051370B" w:rsidRDefault="00AB72BF" w:rsidP="0051370B">
      <w:pPr>
        <w:pStyle w:val="Heading2"/>
        <w:rPr>
          <w:lang w:val="en-CA"/>
        </w:rPr>
      </w:pPr>
      <w:bookmarkStart w:id="10" w:name="_Ref352274203"/>
      <w:r w:rsidRPr="0051370B">
        <w:rPr>
          <w:lang w:val="en-CA"/>
        </w:rPr>
        <w:t>Step 1 Results</w:t>
      </w:r>
      <w:bookmarkEnd w:id="10"/>
    </w:p>
    <w:p w14:paraId="32823253" w14:textId="1AA78336" w:rsidR="003F7B44" w:rsidRPr="0051370B" w:rsidRDefault="003F7B44" w:rsidP="003F7B44">
      <w:pPr>
        <w:rPr>
          <w:lang w:val="en-CA"/>
        </w:rPr>
      </w:pPr>
      <w:r w:rsidRPr="0051370B">
        <w:rPr>
          <w:lang w:val="en-CA"/>
        </w:rPr>
        <w:t xml:space="preserve">Here </w:t>
      </w:r>
      <w:r>
        <w:rPr>
          <w:lang w:val="en-CA"/>
        </w:rPr>
        <w:t xml:space="preserve">reported </w:t>
      </w:r>
      <w:r w:rsidRPr="0051370B">
        <w:rPr>
          <w:lang w:val="en-CA"/>
        </w:rPr>
        <w:t xml:space="preserve">below </w:t>
      </w:r>
      <w:r>
        <w:rPr>
          <w:lang w:val="en-CA"/>
        </w:rPr>
        <w:t xml:space="preserve">are </w:t>
      </w:r>
      <w:r w:rsidRPr="0051370B">
        <w:rPr>
          <w:lang w:val="en-CA"/>
        </w:rPr>
        <w:t>the graphs of the results of formal subjective</w:t>
      </w:r>
      <w:r>
        <w:rPr>
          <w:lang w:val="en-CA"/>
        </w:rPr>
        <w:t xml:space="preserve"> assessment conducted in Step 1.</w:t>
      </w:r>
    </w:p>
    <w:p w14:paraId="47D1586B" w14:textId="18D4DE12" w:rsidR="003F7B44" w:rsidRPr="0051370B" w:rsidRDefault="003F7B44" w:rsidP="003F7B44">
      <w:pPr>
        <w:rPr>
          <w:lang w:val="en-CA"/>
        </w:rPr>
      </w:pPr>
      <w:r w:rsidRPr="0051370B">
        <w:rPr>
          <w:lang w:val="en-CA"/>
        </w:rPr>
        <w:t>Each graph reports the results f</w:t>
      </w:r>
      <w:r>
        <w:rPr>
          <w:lang w:val="en-CA"/>
        </w:rPr>
        <w:t xml:space="preserve">or each encoder (red JM, blue </w:t>
      </w:r>
      <w:r w:rsidR="00D80840">
        <w:rPr>
          <w:lang w:val="en-CA"/>
        </w:rPr>
        <w:t>H</w:t>
      </w:r>
      <w:r w:rsidR="001D5467">
        <w:rPr>
          <w:lang w:val="en-CA"/>
        </w:rPr>
        <w:t xml:space="preserve">M referring </w:t>
      </w:r>
      <w:r w:rsidR="007554C8">
        <w:rPr>
          <w:lang w:val="en-CA"/>
        </w:rPr>
        <w:t xml:space="preserve">to </w:t>
      </w:r>
      <w:r>
        <w:rPr>
          <w:lang w:val="en-CA"/>
        </w:rPr>
        <w:t>SCM-</w:t>
      </w:r>
      <w:r w:rsidR="00A82573">
        <w:rPr>
          <w:lang w:val="en-CA"/>
        </w:rPr>
        <w:t>w/o</w:t>
      </w:r>
      <w:r w:rsidR="001D5467">
        <w:rPr>
          <w:lang w:val="en-CA"/>
        </w:rPr>
        <w:t>-</w:t>
      </w:r>
      <w:r>
        <w:rPr>
          <w:lang w:val="en-CA"/>
        </w:rPr>
        <w:t>SCC</w:t>
      </w:r>
      <w:r w:rsidR="00D80840">
        <w:rPr>
          <w:lang w:val="en-CA"/>
        </w:rPr>
        <w:t xml:space="preserve">, </w:t>
      </w:r>
      <w:r w:rsidRPr="0051370B">
        <w:rPr>
          <w:lang w:val="en-CA"/>
        </w:rPr>
        <w:t xml:space="preserve">and Green SCM), for a given coding </w:t>
      </w:r>
      <w:r>
        <w:rPr>
          <w:lang w:val="en-CA"/>
        </w:rPr>
        <w:t>configuration</w:t>
      </w:r>
      <w:r w:rsidRPr="0051370B">
        <w:rPr>
          <w:lang w:val="en-CA"/>
        </w:rPr>
        <w:t xml:space="preserve"> (AI, LB and RA) and for a given test sequence.</w:t>
      </w:r>
    </w:p>
    <w:p w14:paraId="7D576EB6" w14:textId="69D44E1A" w:rsidR="00AB72BF" w:rsidRPr="0051370B" w:rsidRDefault="003F7B44" w:rsidP="003F7B44">
      <w:pPr>
        <w:rPr>
          <w:lang w:val="en-CA"/>
        </w:rPr>
      </w:pPr>
      <w:r w:rsidRPr="0051370B">
        <w:rPr>
          <w:lang w:val="en-CA"/>
        </w:rPr>
        <w:t xml:space="preserve">The </w:t>
      </w:r>
      <w:proofErr w:type="gramStart"/>
      <w:r w:rsidRPr="0051370B">
        <w:rPr>
          <w:lang w:val="en-CA"/>
        </w:rPr>
        <w:t>Y ax</w:t>
      </w:r>
      <w:r>
        <w:rPr>
          <w:lang w:val="en-CA"/>
        </w:rPr>
        <w:t>is</w:t>
      </w:r>
      <w:proofErr w:type="gramEnd"/>
      <w:r w:rsidRPr="0051370B">
        <w:rPr>
          <w:lang w:val="en-CA"/>
        </w:rPr>
        <w:t xml:space="preserve"> reports the </w:t>
      </w:r>
      <w:r>
        <w:rPr>
          <w:lang w:val="en-CA"/>
        </w:rPr>
        <w:t>mean opinion score (</w:t>
      </w:r>
      <w:r w:rsidRPr="0051370B">
        <w:rPr>
          <w:lang w:val="en-CA"/>
        </w:rPr>
        <w:t>MOS</w:t>
      </w:r>
      <w:r>
        <w:rPr>
          <w:lang w:val="en-CA"/>
        </w:rPr>
        <w:t>)</w:t>
      </w:r>
      <w:r w:rsidRPr="0051370B">
        <w:rPr>
          <w:lang w:val="en-CA"/>
        </w:rPr>
        <w:t xml:space="preserve"> value for the selected QP</w:t>
      </w:r>
      <w:r>
        <w:rPr>
          <w:lang w:val="en-CA"/>
        </w:rPr>
        <w:t xml:space="preserve"> value</w:t>
      </w:r>
      <w:r w:rsidR="00D80840">
        <w:rPr>
          <w:lang w:val="en-CA"/>
        </w:rPr>
        <w:t>s, while the X</w:t>
      </w:r>
      <w:r w:rsidRPr="0051370B">
        <w:rPr>
          <w:lang w:val="en-CA"/>
        </w:rPr>
        <w:t xml:space="preserve"> ax</w:t>
      </w:r>
      <w:r>
        <w:rPr>
          <w:lang w:val="en-CA"/>
        </w:rPr>
        <w:t>is</w:t>
      </w:r>
      <w:r w:rsidRPr="0051370B">
        <w:rPr>
          <w:lang w:val="en-CA"/>
        </w:rPr>
        <w:t xml:space="preserve"> reports the </w:t>
      </w:r>
      <w:proofErr w:type="spellStart"/>
      <w:r w:rsidRPr="0051370B">
        <w:rPr>
          <w:lang w:val="en-CA"/>
        </w:rPr>
        <w:t>bitstream</w:t>
      </w:r>
      <w:proofErr w:type="spellEnd"/>
      <w:r w:rsidRPr="0051370B">
        <w:rPr>
          <w:lang w:val="en-CA"/>
        </w:rPr>
        <w:t xml:space="preserve"> length</w:t>
      </w:r>
      <w:r>
        <w:rPr>
          <w:lang w:val="en-CA"/>
        </w:rPr>
        <w:t>s</w:t>
      </w:r>
      <w:r w:rsidRPr="0051370B">
        <w:rPr>
          <w:lang w:val="en-CA"/>
        </w:rPr>
        <w:t xml:space="preserve"> (in </w:t>
      </w:r>
      <w:r w:rsidR="001B2252">
        <w:rPr>
          <w:lang w:val="en-CA"/>
        </w:rPr>
        <w:t>K</w:t>
      </w:r>
      <w:r w:rsidRPr="0051370B">
        <w:rPr>
          <w:lang w:val="en-CA"/>
        </w:rPr>
        <w:t>b</w:t>
      </w:r>
      <w:r w:rsidR="00145FE0">
        <w:rPr>
          <w:lang w:val="en-CA"/>
        </w:rPr>
        <w:t>yte</w:t>
      </w:r>
      <w:r w:rsidRPr="0051370B">
        <w:rPr>
          <w:lang w:val="en-CA"/>
        </w:rPr>
        <w:t>s).</w:t>
      </w:r>
      <w:r>
        <w:rPr>
          <w:lang w:val="en-CA"/>
        </w:rPr>
        <w:t xml:space="preserve"> </w:t>
      </w:r>
      <w:r w:rsidR="00AB72BF" w:rsidRPr="0051370B">
        <w:rPr>
          <w:lang w:val="en-CA"/>
        </w:rPr>
        <w:t xml:space="preserve"> </w:t>
      </w:r>
    </w:p>
    <w:p w14:paraId="1E3F2971" w14:textId="56423FD1" w:rsidR="00AB72BF" w:rsidRPr="0051370B" w:rsidRDefault="00AB72BF" w:rsidP="0051370B">
      <w:pPr>
        <w:pStyle w:val="Heading3"/>
        <w:rPr>
          <w:lang w:val="en-CA"/>
        </w:rPr>
      </w:pPr>
      <w:r w:rsidRPr="0051370B">
        <w:rPr>
          <w:lang w:val="en-CA"/>
        </w:rPr>
        <w:t xml:space="preserve">Step 1 </w:t>
      </w:r>
      <w:r w:rsidR="00584344">
        <w:rPr>
          <w:lang w:val="en-CA"/>
        </w:rPr>
        <w:t>r</w:t>
      </w:r>
      <w:r w:rsidRPr="0051370B">
        <w:rPr>
          <w:lang w:val="en-CA"/>
        </w:rPr>
        <w:t>esults for RGB color space</w:t>
      </w:r>
    </w:p>
    <w:p w14:paraId="3F0BF5AA" w14:textId="052A8915" w:rsidR="007554C8" w:rsidRPr="007554C8" w:rsidRDefault="00AB72BF" w:rsidP="007554C8">
      <w:pPr>
        <w:rPr>
          <w:lang w:val="en-CA"/>
        </w:rPr>
      </w:pPr>
      <w:r w:rsidRPr="0051370B">
        <w:rPr>
          <w:lang w:val="en-CA"/>
        </w:rPr>
        <w:t xml:space="preserve">As reported in </w:t>
      </w:r>
      <w:r w:rsidR="007554C8">
        <w:rPr>
          <w:lang w:val="en-CA"/>
        </w:rPr>
        <w:fldChar w:fldCharType="begin"/>
      </w:r>
      <w:r w:rsidR="007554C8">
        <w:rPr>
          <w:lang w:val="en-CA"/>
        </w:rPr>
        <w:instrText xml:space="preserve"> REF _Ref352264070 \h </w:instrText>
      </w:r>
      <w:r w:rsidR="007554C8">
        <w:rPr>
          <w:lang w:val="en-CA"/>
        </w:rPr>
      </w:r>
      <w:r w:rsidR="007554C8">
        <w:rPr>
          <w:lang w:val="en-CA"/>
        </w:rPr>
        <w:fldChar w:fldCharType="separate"/>
      </w:r>
      <w:r w:rsidR="007554C8">
        <w:t xml:space="preserve">Table </w:t>
      </w:r>
      <w:r w:rsidR="007554C8">
        <w:rPr>
          <w:noProof/>
        </w:rPr>
        <w:t>5</w:t>
      </w:r>
      <w:r w:rsidR="007554C8">
        <w:rPr>
          <w:lang w:val="en-CA"/>
        </w:rPr>
        <w:fldChar w:fldCharType="end"/>
      </w:r>
      <w:r w:rsidR="00323A15">
        <w:rPr>
          <w:lang w:val="en-CA"/>
        </w:rPr>
        <w:t xml:space="preserve"> </w:t>
      </w:r>
      <w:r w:rsidR="007554C8" w:rsidRPr="007554C8">
        <w:rPr>
          <w:lang w:val="en-CA"/>
        </w:rPr>
        <w:t>the test for the RGB color space were done using S01 S04 S05 and S06 only.</w:t>
      </w:r>
    </w:p>
    <w:p w14:paraId="6ED81C96" w14:textId="395819A7" w:rsidR="000372E4" w:rsidRDefault="007554C8" w:rsidP="00BA245C">
      <w:pPr>
        <w:rPr>
          <w:b/>
          <w:lang w:val="en-CA"/>
        </w:rPr>
      </w:pPr>
      <w:r w:rsidRPr="007554C8">
        <w:rPr>
          <w:lang w:val="en-CA"/>
        </w:rPr>
        <w:t>Figures from 4 to 15 show the values and the graphs of the 1</w:t>
      </w:r>
      <w:r w:rsidR="004F6129">
        <w:rPr>
          <w:lang w:val="en-CA"/>
        </w:rPr>
        <w:t>8</w:t>
      </w:r>
      <w:r w:rsidRPr="007554C8">
        <w:rPr>
          <w:lang w:val="en-CA"/>
        </w:rPr>
        <w:t xml:space="preserve"> combination</w:t>
      </w:r>
      <w:r w:rsidR="004F6129">
        <w:rPr>
          <w:lang w:val="en-CA"/>
        </w:rPr>
        <w:t>s</w:t>
      </w:r>
      <w:r w:rsidRPr="007554C8">
        <w:rPr>
          <w:lang w:val="en-CA"/>
        </w:rPr>
        <w:t xml:space="preserve"> of test sequences and coding configurations for the RGB color space</w:t>
      </w:r>
      <w:r>
        <w:rPr>
          <w:lang w:val="en-CA"/>
        </w:rPr>
        <w:t xml:space="preserve">. </w:t>
      </w:r>
    </w:p>
    <w:p w14:paraId="5A53F5CF" w14:textId="083FD2EA" w:rsidR="00AB72BF" w:rsidRPr="0051370B" w:rsidRDefault="007554C8" w:rsidP="00035CC0">
      <w:pPr>
        <w:pStyle w:val="Caption"/>
        <w:jc w:val="center"/>
        <w:rPr>
          <w:lang w:val="en-CA"/>
        </w:rPr>
      </w:pPr>
      <w:bookmarkStart w:id="11" w:name="_Ref352264070"/>
      <w:r>
        <w:t xml:space="preserve">Table </w:t>
      </w:r>
      <w:fldSimple w:instr=" SEQ Table \* ARABIC ">
        <w:r w:rsidR="001C20C3">
          <w:rPr>
            <w:noProof/>
          </w:rPr>
          <w:t>5</w:t>
        </w:r>
      </w:fldSimple>
      <w:bookmarkEnd w:id="11"/>
      <w:r>
        <w:t xml:space="preserve"> List of video sequences tested in Step 1 for the RGB color space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805"/>
      </w:tblGrid>
      <w:tr w:rsidR="007554C8" w:rsidRPr="0051370B" w14:paraId="241692B9" w14:textId="77777777" w:rsidTr="00926B79">
        <w:trPr>
          <w:trHeight w:val="20"/>
          <w:jc w:val="center"/>
        </w:trPr>
        <w:tc>
          <w:tcPr>
            <w:tcW w:w="1611" w:type="dxa"/>
            <w:vAlign w:val="center"/>
          </w:tcPr>
          <w:p w14:paraId="16F4C47C" w14:textId="77777777" w:rsidR="007554C8" w:rsidRPr="0051370B" w:rsidRDefault="007554C8" w:rsidP="00926B79">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4722769A" w14:textId="77777777" w:rsidR="007554C8" w:rsidRPr="001F39CC" w:rsidRDefault="007554C8" w:rsidP="00926B79">
            <w:pPr>
              <w:keepNext/>
              <w:spacing w:before="0"/>
              <w:jc w:val="center"/>
              <w:rPr>
                <w:rFonts w:ascii="Tahoma" w:hAnsi="Tahoma" w:cs="Arial"/>
                <w:kern w:val="32"/>
                <w:sz w:val="20"/>
                <w:szCs w:val="32"/>
                <w:lang w:val="en-CA"/>
              </w:rPr>
            </w:pPr>
            <w:r>
              <w:rPr>
                <w:b/>
                <w:bCs/>
                <w:sz w:val="20"/>
                <w:lang w:val="en-CA"/>
              </w:rPr>
              <w:t>Test s</w:t>
            </w:r>
            <w:r w:rsidRPr="0051370B">
              <w:rPr>
                <w:b/>
                <w:bCs/>
                <w:sz w:val="20"/>
                <w:lang w:val="en-CA"/>
              </w:rPr>
              <w:t>equence name</w:t>
            </w:r>
          </w:p>
        </w:tc>
        <w:tc>
          <w:tcPr>
            <w:tcW w:w="805" w:type="dxa"/>
          </w:tcPr>
          <w:p w14:paraId="102CDC92" w14:textId="77777777" w:rsidR="007554C8" w:rsidRPr="0051370B" w:rsidRDefault="007554C8" w:rsidP="00926B79">
            <w:pPr>
              <w:keepNext/>
              <w:spacing w:before="0"/>
              <w:jc w:val="center"/>
              <w:rPr>
                <w:b/>
                <w:bCs/>
                <w:sz w:val="20"/>
                <w:lang w:val="en-CA"/>
              </w:rPr>
            </w:pPr>
            <w:r w:rsidRPr="0051370B">
              <w:rPr>
                <w:b/>
                <w:bCs/>
                <w:sz w:val="20"/>
                <w:lang w:val="en-CA"/>
              </w:rPr>
              <w:t>RGB</w:t>
            </w:r>
          </w:p>
        </w:tc>
      </w:tr>
      <w:tr w:rsidR="007554C8" w:rsidRPr="0051370B" w14:paraId="2194C535" w14:textId="77777777" w:rsidTr="00926B79">
        <w:trPr>
          <w:trHeight w:val="20"/>
          <w:jc w:val="center"/>
        </w:trPr>
        <w:tc>
          <w:tcPr>
            <w:tcW w:w="1611" w:type="dxa"/>
            <w:vAlign w:val="center"/>
          </w:tcPr>
          <w:p w14:paraId="11079A34"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S01</w:t>
            </w:r>
          </w:p>
        </w:tc>
        <w:tc>
          <w:tcPr>
            <w:tcW w:w="2608" w:type="dxa"/>
            <w:vAlign w:val="center"/>
          </w:tcPr>
          <w:p w14:paraId="6BB36BF1" w14:textId="77777777" w:rsidR="007554C8" w:rsidRPr="001F39CC" w:rsidRDefault="007554C8" w:rsidP="00926B79">
            <w:pPr>
              <w:keepNext/>
              <w:spacing w:before="0"/>
              <w:rPr>
                <w:rFonts w:ascii="Tahoma" w:hAnsi="Tahoma" w:cs="Arial"/>
                <w:kern w:val="32"/>
                <w:sz w:val="20"/>
                <w:szCs w:val="32"/>
                <w:lang w:val="en-CA"/>
              </w:rPr>
            </w:pPr>
            <w:proofErr w:type="spellStart"/>
            <w:r w:rsidRPr="0051370B">
              <w:rPr>
                <w:sz w:val="20"/>
                <w:lang w:val="en-CA"/>
              </w:rPr>
              <w:t>BigBuckBunnyStudio</w:t>
            </w:r>
            <w:proofErr w:type="spellEnd"/>
          </w:p>
        </w:tc>
        <w:tc>
          <w:tcPr>
            <w:tcW w:w="805" w:type="dxa"/>
          </w:tcPr>
          <w:p w14:paraId="5D40FF73"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6D53EFAE" w14:textId="77777777" w:rsidTr="00926B79">
        <w:trPr>
          <w:trHeight w:val="20"/>
          <w:jc w:val="center"/>
        </w:trPr>
        <w:tc>
          <w:tcPr>
            <w:tcW w:w="1611" w:type="dxa"/>
            <w:vAlign w:val="center"/>
          </w:tcPr>
          <w:p w14:paraId="635E4157"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31FDA490" w14:textId="77777777" w:rsidR="007554C8" w:rsidRPr="001F39CC" w:rsidRDefault="007554C8" w:rsidP="00926B79">
            <w:pPr>
              <w:keepNext/>
              <w:spacing w:before="0"/>
              <w:rPr>
                <w:rFonts w:ascii="Tahoma" w:hAnsi="Tahoma" w:cs="Arial"/>
                <w:kern w:val="32"/>
                <w:sz w:val="20"/>
                <w:szCs w:val="32"/>
                <w:lang w:val="en-CA"/>
              </w:rPr>
            </w:pPr>
            <w:proofErr w:type="spellStart"/>
            <w:r w:rsidRPr="0051370B">
              <w:rPr>
                <w:sz w:val="20"/>
                <w:lang w:val="en-CA"/>
              </w:rPr>
              <w:t>ClearTypeSpreadsheet</w:t>
            </w:r>
            <w:proofErr w:type="spellEnd"/>
          </w:p>
        </w:tc>
        <w:tc>
          <w:tcPr>
            <w:tcW w:w="805" w:type="dxa"/>
          </w:tcPr>
          <w:p w14:paraId="6A9EE8C0"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32C9D19C" w14:textId="77777777" w:rsidTr="00926B79">
        <w:trPr>
          <w:trHeight w:val="20"/>
          <w:jc w:val="center"/>
        </w:trPr>
        <w:tc>
          <w:tcPr>
            <w:tcW w:w="1611" w:type="dxa"/>
            <w:vAlign w:val="center"/>
          </w:tcPr>
          <w:p w14:paraId="481ECF8F" w14:textId="77777777" w:rsidR="007554C8" w:rsidRPr="0051370B" w:rsidRDefault="007554C8" w:rsidP="00926B79">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610D89C6" w14:textId="77777777" w:rsidR="007554C8" w:rsidRPr="0051370B" w:rsidRDefault="007554C8" w:rsidP="00926B79">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805" w:type="dxa"/>
          </w:tcPr>
          <w:p w14:paraId="5F6B4F30"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r w:rsidR="007554C8" w:rsidRPr="0051370B" w14:paraId="051044DE" w14:textId="77777777" w:rsidTr="00926B79">
        <w:trPr>
          <w:trHeight w:val="20"/>
          <w:jc w:val="center"/>
        </w:trPr>
        <w:tc>
          <w:tcPr>
            <w:tcW w:w="1611" w:type="dxa"/>
            <w:vAlign w:val="center"/>
          </w:tcPr>
          <w:p w14:paraId="037B1A1A" w14:textId="77777777" w:rsidR="007554C8" w:rsidRPr="0051370B" w:rsidRDefault="007554C8" w:rsidP="00926B79">
            <w:pPr>
              <w:keepNext/>
              <w:spacing w:before="0"/>
              <w:jc w:val="center"/>
              <w:rPr>
                <w:rFonts w:cs="Arial"/>
                <w:b/>
                <w:bCs/>
                <w:i/>
                <w:iCs/>
                <w:kern w:val="32"/>
                <w:sz w:val="20"/>
                <w:szCs w:val="32"/>
                <w:lang w:val="en-CA"/>
              </w:rPr>
            </w:pPr>
            <w:r w:rsidRPr="0051370B">
              <w:rPr>
                <w:sz w:val="20"/>
                <w:lang w:val="en-CA"/>
              </w:rPr>
              <w:t>S06</w:t>
            </w:r>
          </w:p>
        </w:tc>
        <w:tc>
          <w:tcPr>
            <w:tcW w:w="2608" w:type="dxa"/>
            <w:vAlign w:val="center"/>
          </w:tcPr>
          <w:p w14:paraId="24A5156A" w14:textId="77777777" w:rsidR="007554C8" w:rsidRPr="0051370B" w:rsidRDefault="007554C8" w:rsidP="00926B79">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805" w:type="dxa"/>
          </w:tcPr>
          <w:p w14:paraId="6C333F4C" w14:textId="77777777" w:rsidR="007554C8" w:rsidRPr="001F39CC" w:rsidRDefault="007554C8" w:rsidP="00926B79">
            <w:pPr>
              <w:keepNext/>
              <w:spacing w:before="0"/>
              <w:jc w:val="center"/>
              <w:rPr>
                <w:b/>
                <w:bCs/>
                <w:sz w:val="20"/>
                <w:highlight w:val="yellow"/>
                <w:lang w:val="en-CA"/>
              </w:rPr>
            </w:pPr>
            <w:r w:rsidRPr="001F39CC">
              <w:rPr>
                <w:rFonts w:ascii="Zapf Dingbats" w:hAnsi="Zapf Dingbats"/>
                <w:b/>
                <w:bCs/>
                <w:sz w:val="20"/>
                <w:highlight w:val="yellow"/>
                <w:lang w:val="en-CA"/>
              </w:rPr>
              <w:t>✓</w:t>
            </w:r>
          </w:p>
        </w:tc>
      </w:tr>
    </w:tbl>
    <w:p w14:paraId="7EE1CD8B" w14:textId="650AFBF1"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5816"/>
        <w:gridCol w:w="3365"/>
      </w:tblGrid>
      <w:tr w:rsidR="007554C8" w:rsidRPr="0051370B" w14:paraId="3C636F4A" w14:textId="77777777" w:rsidTr="00926B79">
        <w:tc>
          <w:tcPr>
            <w:tcW w:w="360" w:type="dxa"/>
          </w:tcPr>
          <w:p w14:paraId="42F4191E" w14:textId="77777777" w:rsidR="007554C8" w:rsidRPr="0051370B" w:rsidRDefault="007554C8" w:rsidP="00926B79">
            <w:pPr>
              <w:tabs>
                <w:tab w:val="clear" w:pos="360"/>
                <w:tab w:val="clear" w:pos="720"/>
                <w:tab w:val="clear" w:pos="1080"/>
                <w:tab w:val="clear" w:pos="1440"/>
              </w:tabs>
              <w:rPr>
                <w:lang w:val="en-CA"/>
              </w:rPr>
            </w:pPr>
            <w:r w:rsidRPr="0051370B">
              <w:rPr>
                <w:noProof/>
                <w:lang w:eastAsia="zh-CN"/>
              </w:rPr>
              <w:drawing>
                <wp:inline distT="0" distB="0" distL="0" distR="0" wp14:anchorId="4DB131E3" wp14:editId="430D62ED">
                  <wp:extent cx="3518535" cy="2308225"/>
                  <wp:effectExtent l="0" t="0" r="37465" b="28575"/>
                  <wp:docPr id="39" name="Gra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360" w:type="dxa"/>
          </w:tcPr>
          <w:tbl>
            <w:tblPr>
              <w:tblW w:w="308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487"/>
              <w:gridCol w:w="560"/>
              <w:gridCol w:w="1377"/>
            </w:tblGrid>
            <w:tr w:rsidR="007554C8" w:rsidRPr="0051370B" w14:paraId="220B5732" w14:textId="77777777" w:rsidTr="00144AB3">
              <w:trPr>
                <w:trHeight w:val="251"/>
              </w:trPr>
              <w:tc>
                <w:tcPr>
                  <w:tcW w:w="660" w:type="dxa"/>
                  <w:shd w:val="clear" w:color="auto" w:fill="auto"/>
                  <w:vAlign w:val="center"/>
                  <w:hideMark/>
                </w:tcPr>
                <w:p w14:paraId="2974795A" w14:textId="77777777" w:rsidR="007554C8" w:rsidRPr="0051370B" w:rsidRDefault="007554C8"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7460494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CE85C5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377" w:type="dxa"/>
                  <w:shd w:val="clear" w:color="auto" w:fill="auto"/>
                  <w:noWrap/>
                  <w:vAlign w:val="center"/>
                  <w:hideMark/>
                </w:tcPr>
                <w:p w14:paraId="692A97B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7554C8" w:rsidRPr="0051370B" w14:paraId="5D16CF85" w14:textId="77777777" w:rsidTr="00926B79">
              <w:trPr>
                <w:trHeight w:val="300"/>
              </w:trPr>
              <w:tc>
                <w:tcPr>
                  <w:tcW w:w="660" w:type="dxa"/>
                  <w:shd w:val="clear" w:color="auto" w:fill="auto"/>
                  <w:noWrap/>
                  <w:vAlign w:val="center"/>
                  <w:hideMark/>
                </w:tcPr>
                <w:p w14:paraId="281CDB7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761CA7A4"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445833FE"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06CF630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113.683</w:t>
                  </w:r>
                </w:p>
              </w:tc>
            </w:tr>
            <w:tr w:rsidR="007554C8" w:rsidRPr="0051370B" w14:paraId="5ED0870A" w14:textId="77777777" w:rsidTr="00926B79">
              <w:trPr>
                <w:trHeight w:val="300"/>
              </w:trPr>
              <w:tc>
                <w:tcPr>
                  <w:tcW w:w="660" w:type="dxa"/>
                  <w:shd w:val="clear" w:color="auto" w:fill="auto"/>
                  <w:noWrap/>
                  <w:vAlign w:val="center"/>
                  <w:hideMark/>
                </w:tcPr>
                <w:p w14:paraId="4F24023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3375330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3234290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1615D67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85.815</w:t>
                  </w:r>
                </w:p>
              </w:tc>
            </w:tr>
            <w:tr w:rsidR="007554C8" w:rsidRPr="0051370B" w14:paraId="6CF60827" w14:textId="77777777" w:rsidTr="00926B79">
              <w:trPr>
                <w:trHeight w:val="300"/>
              </w:trPr>
              <w:tc>
                <w:tcPr>
                  <w:tcW w:w="660" w:type="dxa"/>
                  <w:shd w:val="clear" w:color="auto" w:fill="auto"/>
                  <w:noWrap/>
                  <w:vAlign w:val="center"/>
                  <w:hideMark/>
                </w:tcPr>
                <w:p w14:paraId="00D96A3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2FCD9DA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7E269E75"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377" w:type="dxa"/>
                  <w:shd w:val="clear" w:color="auto" w:fill="auto"/>
                  <w:noWrap/>
                  <w:vAlign w:val="center"/>
                  <w:hideMark/>
                </w:tcPr>
                <w:p w14:paraId="2A99E514"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60.381</w:t>
                  </w:r>
                </w:p>
              </w:tc>
            </w:tr>
            <w:tr w:rsidR="007554C8" w:rsidRPr="0051370B" w14:paraId="4B865882" w14:textId="77777777" w:rsidTr="00926B79">
              <w:trPr>
                <w:trHeight w:val="300"/>
              </w:trPr>
              <w:tc>
                <w:tcPr>
                  <w:tcW w:w="660" w:type="dxa"/>
                  <w:shd w:val="clear" w:color="auto" w:fill="auto"/>
                  <w:noWrap/>
                  <w:vAlign w:val="center"/>
                  <w:hideMark/>
                </w:tcPr>
                <w:p w14:paraId="35A3C2D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676A9E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716160D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3FCD8C26"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49.110</w:t>
                  </w:r>
                </w:p>
              </w:tc>
            </w:tr>
            <w:tr w:rsidR="007554C8" w:rsidRPr="0051370B" w14:paraId="21A2B38D" w14:textId="77777777" w:rsidTr="00926B79">
              <w:trPr>
                <w:trHeight w:val="300"/>
              </w:trPr>
              <w:tc>
                <w:tcPr>
                  <w:tcW w:w="660" w:type="dxa"/>
                  <w:shd w:val="clear" w:color="auto" w:fill="auto"/>
                  <w:noWrap/>
                  <w:vAlign w:val="center"/>
                  <w:hideMark/>
                </w:tcPr>
                <w:p w14:paraId="7BFE50B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666C308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5F8DE0F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377" w:type="dxa"/>
                  <w:shd w:val="clear" w:color="auto" w:fill="auto"/>
                  <w:noWrap/>
                  <w:vAlign w:val="center"/>
                  <w:hideMark/>
                </w:tcPr>
                <w:p w14:paraId="60FB3EB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59.351</w:t>
                  </w:r>
                </w:p>
              </w:tc>
            </w:tr>
            <w:tr w:rsidR="007554C8" w:rsidRPr="0051370B" w14:paraId="32EF4816" w14:textId="77777777" w:rsidTr="00926B79">
              <w:trPr>
                <w:trHeight w:val="300"/>
              </w:trPr>
              <w:tc>
                <w:tcPr>
                  <w:tcW w:w="660" w:type="dxa"/>
                  <w:shd w:val="clear" w:color="auto" w:fill="auto"/>
                  <w:noWrap/>
                  <w:vAlign w:val="center"/>
                  <w:hideMark/>
                </w:tcPr>
                <w:p w14:paraId="79CEE85C"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1B4FDD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677B1B0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78C8303B"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44.028</w:t>
                  </w:r>
                </w:p>
              </w:tc>
            </w:tr>
            <w:tr w:rsidR="007554C8" w:rsidRPr="0051370B" w14:paraId="0A4D63DE" w14:textId="77777777" w:rsidTr="00926B79">
              <w:trPr>
                <w:trHeight w:val="300"/>
              </w:trPr>
              <w:tc>
                <w:tcPr>
                  <w:tcW w:w="660" w:type="dxa"/>
                  <w:shd w:val="clear" w:color="auto" w:fill="auto"/>
                  <w:noWrap/>
                  <w:vAlign w:val="center"/>
                  <w:hideMark/>
                </w:tcPr>
                <w:p w14:paraId="20AD493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32DD7E1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763A44E3"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3471BC3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31.257</w:t>
                  </w:r>
                </w:p>
              </w:tc>
            </w:tr>
            <w:tr w:rsidR="007554C8" w:rsidRPr="0051370B" w14:paraId="0F6BCE05" w14:textId="77777777" w:rsidTr="00926B79">
              <w:trPr>
                <w:trHeight w:val="300"/>
              </w:trPr>
              <w:tc>
                <w:tcPr>
                  <w:tcW w:w="660" w:type="dxa"/>
                  <w:shd w:val="clear" w:color="auto" w:fill="auto"/>
                  <w:noWrap/>
                  <w:vAlign w:val="center"/>
                  <w:hideMark/>
                </w:tcPr>
                <w:p w14:paraId="55FCFAB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652BFC4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63790A0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358376A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26.193</w:t>
                  </w:r>
                </w:p>
              </w:tc>
            </w:tr>
            <w:tr w:rsidR="007554C8" w:rsidRPr="0051370B" w14:paraId="4D0EE4FD" w14:textId="77777777" w:rsidTr="00926B79">
              <w:trPr>
                <w:trHeight w:val="300"/>
              </w:trPr>
              <w:tc>
                <w:tcPr>
                  <w:tcW w:w="660" w:type="dxa"/>
                  <w:shd w:val="clear" w:color="auto" w:fill="auto"/>
                  <w:noWrap/>
                  <w:vAlign w:val="center"/>
                  <w:hideMark/>
                </w:tcPr>
                <w:p w14:paraId="35CB5821"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500BA4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17F85E1D"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2E3F4A37"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49.371</w:t>
                  </w:r>
                </w:p>
              </w:tc>
            </w:tr>
            <w:tr w:rsidR="007554C8" w:rsidRPr="0051370B" w14:paraId="335ECC6E" w14:textId="77777777" w:rsidTr="00926B79">
              <w:trPr>
                <w:trHeight w:val="300"/>
              </w:trPr>
              <w:tc>
                <w:tcPr>
                  <w:tcW w:w="660" w:type="dxa"/>
                  <w:shd w:val="clear" w:color="auto" w:fill="auto"/>
                  <w:noWrap/>
                  <w:vAlign w:val="center"/>
                  <w:hideMark/>
                </w:tcPr>
                <w:p w14:paraId="4F73A2EA"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223DBF2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35DB1455"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377" w:type="dxa"/>
                  <w:shd w:val="clear" w:color="auto" w:fill="auto"/>
                  <w:noWrap/>
                  <w:vAlign w:val="center"/>
                  <w:hideMark/>
                </w:tcPr>
                <w:p w14:paraId="30A7E09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36.328</w:t>
                  </w:r>
                </w:p>
              </w:tc>
            </w:tr>
            <w:tr w:rsidR="007554C8" w:rsidRPr="0051370B" w14:paraId="0FD77044" w14:textId="77777777" w:rsidTr="00926B79">
              <w:trPr>
                <w:trHeight w:val="300"/>
              </w:trPr>
              <w:tc>
                <w:tcPr>
                  <w:tcW w:w="660" w:type="dxa"/>
                  <w:shd w:val="clear" w:color="auto" w:fill="auto"/>
                  <w:noWrap/>
                  <w:vAlign w:val="center"/>
                  <w:hideMark/>
                </w:tcPr>
                <w:p w14:paraId="56D562D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33CB10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5A5F85B2"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1D98F40E"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26.340</w:t>
                  </w:r>
                </w:p>
              </w:tc>
            </w:tr>
            <w:tr w:rsidR="007554C8" w:rsidRPr="0051370B" w14:paraId="2EBFDEC5" w14:textId="77777777" w:rsidTr="00144AB3">
              <w:trPr>
                <w:trHeight w:val="134"/>
              </w:trPr>
              <w:tc>
                <w:tcPr>
                  <w:tcW w:w="660" w:type="dxa"/>
                  <w:shd w:val="clear" w:color="auto" w:fill="auto"/>
                  <w:noWrap/>
                  <w:vAlign w:val="center"/>
                  <w:hideMark/>
                </w:tcPr>
                <w:p w14:paraId="56FA9680"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66C965F"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6ED1AD99"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7CFDC6C8" w14:textId="77777777" w:rsidR="007554C8" w:rsidRPr="0051370B" w:rsidRDefault="007554C8"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22.177</w:t>
                  </w:r>
                </w:p>
              </w:tc>
            </w:tr>
          </w:tbl>
          <w:p w14:paraId="11D1E5A4" w14:textId="77777777" w:rsidR="007554C8" w:rsidRPr="0051370B" w:rsidRDefault="007554C8" w:rsidP="00926B79">
            <w:pPr>
              <w:tabs>
                <w:tab w:val="clear" w:pos="360"/>
                <w:tab w:val="clear" w:pos="720"/>
                <w:tab w:val="clear" w:pos="1080"/>
                <w:tab w:val="clear" w:pos="1440"/>
              </w:tabs>
              <w:rPr>
                <w:lang w:val="en-CA"/>
              </w:rPr>
            </w:pPr>
          </w:p>
        </w:tc>
      </w:tr>
    </w:tbl>
    <w:p w14:paraId="37975066" w14:textId="7CCD8B72" w:rsidR="007554C8" w:rsidRDefault="007554C8" w:rsidP="00035CC0">
      <w:pPr>
        <w:pStyle w:val="Caption"/>
        <w:jc w:val="center"/>
        <w:rPr>
          <w:lang w:val="en-CA"/>
        </w:rPr>
      </w:pPr>
      <w:r>
        <w:t xml:space="preserve">Figure </w:t>
      </w:r>
      <w:fldSimple w:instr=" SEQ Figure \* ARABIC ">
        <w:r w:rsidR="008034B1">
          <w:rPr>
            <w:noProof/>
          </w:rPr>
          <w:t>4</w:t>
        </w:r>
      </w:fldSimple>
      <w:r>
        <w:t xml:space="preserve"> MOS curves </w:t>
      </w:r>
      <w:r w:rsidRPr="007554C8">
        <w:t>and table for test sequence S01 with AI coding configuration</w:t>
      </w:r>
    </w:p>
    <w:p w14:paraId="224E0EE3" w14:textId="77777777"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ayout w:type="fixed"/>
        <w:tblLook w:val="04A0" w:firstRow="1" w:lastRow="0" w:firstColumn="1" w:lastColumn="0" w:noHBand="0" w:noVBand="1"/>
      </w:tblPr>
      <w:tblGrid>
        <w:gridCol w:w="5936"/>
        <w:gridCol w:w="3352"/>
      </w:tblGrid>
      <w:tr w:rsidR="00145FE0" w:rsidRPr="0051370B" w14:paraId="2D78CDDA" w14:textId="77777777" w:rsidTr="00926B79">
        <w:tc>
          <w:tcPr>
            <w:tcW w:w="5936" w:type="dxa"/>
          </w:tcPr>
          <w:p w14:paraId="0B77D749" w14:textId="77777777" w:rsidR="00145FE0" w:rsidRPr="0051370B" w:rsidRDefault="00145FE0"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0E7DFA84" wp14:editId="433279A4">
                  <wp:extent cx="3594735" cy="2308225"/>
                  <wp:effectExtent l="0" t="0" r="37465" b="28575"/>
                  <wp:docPr id="40" name="Gra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3352" w:type="dxa"/>
          </w:tcPr>
          <w:tbl>
            <w:tblPr>
              <w:tblW w:w="3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3"/>
              <w:gridCol w:w="483"/>
              <w:gridCol w:w="555"/>
              <w:gridCol w:w="1697"/>
            </w:tblGrid>
            <w:tr w:rsidR="00145FE0" w:rsidRPr="0051370B" w14:paraId="3C6CF260" w14:textId="77777777" w:rsidTr="00926B79">
              <w:trPr>
                <w:trHeight w:val="300"/>
              </w:trPr>
              <w:tc>
                <w:tcPr>
                  <w:tcW w:w="653" w:type="dxa"/>
                  <w:shd w:val="clear" w:color="auto" w:fill="auto"/>
                  <w:vAlign w:val="center"/>
                  <w:hideMark/>
                </w:tcPr>
                <w:p w14:paraId="0F8ABE7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3" w:type="dxa"/>
                  <w:shd w:val="clear" w:color="auto" w:fill="auto"/>
                  <w:noWrap/>
                  <w:vAlign w:val="center"/>
                  <w:hideMark/>
                </w:tcPr>
                <w:p w14:paraId="58B9EF3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55" w:type="dxa"/>
                  <w:shd w:val="clear" w:color="auto" w:fill="auto"/>
                  <w:noWrap/>
                  <w:vAlign w:val="center"/>
                  <w:hideMark/>
                </w:tcPr>
                <w:p w14:paraId="701AE0D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697" w:type="dxa"/>
                  <w:shd w:val="clear" w:color="auto" w:fill="auto"/>
                  <w:noWrap/>
                  <w:vAlign w:val="center"/>
                  <w:hideMark/>
                </w:tcPr>
                <w:p w14:paraId="5230FD2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145FE0" w:rsidRPr="0051370B" w14:paraId="2EDDAAC4" w14:textId="77777777" w:rsidTr="00926B79">
              <w:trPr>
                <w:trHeight w:val="300"/>
              </w:trPr>
              <w:tc>
                <w:tcPr>
                  <w:tcW w:w="653" w:type="dxa"/>
                  <w:shd w:val="clear" w:color="auto" w:fill="auto"/>
                  <w:noWrap/>
                  <w:vAlign w:val="center"/>
                  <w:hideMark/>
                </w:tcPr>
                <w:p w14:paraId="3A9B169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6ABF07F5"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55" w:type="dxa"/>
                  <w:shd w:val="clear" w:color="auto" w:fill="auto"/>
                  <w:noWrap/>
                  <w:vAlign w:val="center"/>
                  <w:hideMark/>
                </w:tcPr>
                <w:p w14:paraId="3DA11F1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6931999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271.925</w:t>
                  </w:r>
                </w:p>
              </w:tc>
            </w:tr>
            <w:tr w:rsidR="00145FE0" w:rsidRPr="0051370B" w14:paraId="3F6129D2" w14:textId="77777777" w:rsidTr="00926B79">
              <w:trPr>
                <w:trHeight w:val="300"/>
              </w:trPr>
              <w:tc>
                <w:tcPr>
                  <w:tcW w:w="653" w:type="dxa"/>
                  <w:shd w:val="clear" w:color="auto" w:fill="auto"/>
                  <w:noWrap/>
                  <w:vAlign w:val="center"/>
                  <w:hideMark/>
                </w:tcPr>
                <w:p w14:paraId="08ECFF8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07141EE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29F298F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5AE286F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232.861</w:t>
                  </w:r>
                </w:p>
              </w:tc>
            </w:tr>
            <w:tr w:rsidR="00145FE0" w:rsidRPr="0051370B" w14:paraId="2B205D93" w14:textId="77777777" w:rsidTr="00926B79">
              <w:trPr>
                <w:trHeight w:val="300"/>
              </w:trPr>
              <w:tc>
                <w:tcPr>
                  <w:tcW w:w="653" w:type="dxa"/>
                  <w:shd w:val="clear" w:color="auto" w:fill="auto"/>
                  <w:noWrap/>
                  <w:vAlign w:val="center"/>
                  <w:hideMark/>
                </w:tcPr>
                <w:p w14:paraId="0D8E2094"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2084859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1705B1B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507ECA3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196.780</w:t>
                  </w:r>
                </w:p>
              </w:tc>
            </w:tr>
            <w:tr w:rsidR="00145FE0" w:rsidRPr="0051370B" w14:paraId="24066CD8" w14:textId="77777777" w:rsidTr="00926B79">
              <w:trPr>
                <w:trHeight w:val="300"/>
              </w:trPr>
              <w:tc>
                <w:tcPr>
                  <w:tcW w:w="653" w:type="dxa"/>
                  <w:shd w:val="clear" w:color="auto" w:fill="auto"/>
                  <w:noWrap/>
                  <w:vAlign w:val="center"/>
                  <w:hideMark/>
                </w:tcPr>
                <w:p w14:paraId="13B28FB8"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44404BF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71AF904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697" w:type="dxa"/>
                  <w:shd w:val="clear" w:color="auto" w:fill="auto"/>
                  <w:noWrap/>
                  <w:vAlign w:val="center"/>
                  <w:hideMark/>
                </w:tcPr>
                <w:p w14:paraId="773E170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175.184</w:t>
                  </w:r>
                </w:p>
              </w:tc>
            </w:tr>
            <w:tr w:rsidR="00145FE0" w:rsidRPr="0051370B" w14:paraId="3016E1D6" w14:textId="77777777" w:rsidTr="00926B79">
              <w:trPr>
                <w:trHeight w:val="300"/>
              </w:trPr>
              <w:tc>
                <w:tcPr>
                  <w:tcW w:w="653" w:type="dxa"/>
                  <w:shd w:val="clear" w:color="auto" w:fill="auto"/>
                  <w:noWrap/>
                  <w:vAlign w:val="center"/>
                  <w:hideMark/>
                </w:tcPr>
                <w:p w14:paraId="258A535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46AC0546"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5053320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22B25FEE"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165.907</w:t>
                  </w:r>
                </w:p>
              </w:tc>
            </w:tr>
            <w:tr w:rsidR="00145FE0" w:rsidRPr="0051370B" w14:paraId="55EBFFF6" w14:textId="77777777" w:rsidTr="00926B79">
              <w:trPr>
                <w:trHeight w:val="300"/>
              </w:trPr>
              <w:tc>
                <w:tcPr>
                  <w:tcW w:w="653" w:type="dxa"/>
                  <w:shd w:val="clear" w:color="auto" w:fill="auto"/>
                  <w:noWrap/>
                  <w:vAlign w:val="center"/>
                  <w:hideMark/>
                </w:tcPr>
                <w:p w14:paraId="78E2A74E" w14:textId="77777777" w:rsidR="00145FE0" w:rsidRPr="0051370B" w:rsidRDefault="00145FE0"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2A39500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55" w:type="dxa"/>
                  <w:shd w:val="clear" w:color="auto" w:fill="auto"/>
                  <w:noWrap/>
                  <w:vAlign w:val="center"/>
                  <w:hideMark/>
                </w:tcPr>
                <w:p w14:paraId="73BEE2C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697" w:type="dxa"/>
                  <w:shd w:val="clear" w:color="auto" w:fill="auto"/>
                  <w:noWrap/>
                  <w:vAlign w:val="center"/>
                  <w:hideMark/>
                </w:tcPr>
                <w:p w14:paraId="7D0F7AEE"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146.852</w:t>
                  </w:r>
                </w:p>
              </w:tc>
            </w:tr>
            <w:tr w:rsidR="00145FE0" w:rsidRPr="0051370B" w14:paraId="14220DA5" w14:textId="77777777" w:rsidTr="00926B79">
              <w:trPr>
                <w:trHeight w:val="300"/>
              </w:trPr>
              <w:tc>
                <w:tcPr>
                  <w:tcW w:w="653" w:type="dxa"/>
                  <w:shd w:val="clear" w:color="auto" w:fill="auto"/>
                  <w:noWrap/>
                  <w:vAlign w:val="center"/>
                  <w:hideMark/>
                </w:tcPr>
                <w:p w14:paraId="59C751D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4E9A8369"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18B02DBC"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697" w:type="dxa"/>
                  <w:shd w:val="clear" w:color="auto" w:fill="auto"/>
                  <w:noWrap/>
                  <w:vAlign w:val="center"/>
                  <w:hideMark/>
                </w:tcPr>
                <w:p w14:paraId="39D74FE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126.381</w:t>
                  </w:r>
                </w:p>
              </w:tc>
            </w:tr>
            <w:tr w:rsidR="00145FE0" w:rsidRPr="0051370B" w14:paraId="7528CD32" w14:textId="77777777" w:rsidTr="00926B79">
              <w:trPr>
                <w:trHeight w:val="300"/>
              </w:trPr>
              <w:tc>
                <w:tcPr>
                  <w:tcW w:w="653" w:type="dxa"/>
                  <w:shd w:val="clear" w:color="auto" w:fill="auto"/>
                  <w:noWrap/>
                  <w:vAlign w:val="center"/>
                  <w:hideMark/>
                </w:tcPr>
                <w:p w14:paraId="79721E8C"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2A0AD62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7CC5477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37528E45" w14:textId="77777777" w:rsidR="00145FE0" w:rsidRPr="0051370B" w:rsidRDefault="00145FE0"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113.302</w:t>
                  </w:r>
                </w:p>
              </w:tc>
            </w:tr>
            <w:tr w:rsidR="00145FE0" w:rsidRPr="0051370B" w14:paraId="28050E56" w14:textId="77777777" w:rsidTr="00926B79">
              <w:trPr>
                <w:trHeight w:val="300"/>
              </w:trPr>
              <w:tc>
                <w:tcPr>
                  <w:tcW w:w="653" w:type="dxa"/>
                  <w:shd w:val="clear" w:color="auto" w:fill="auto"/>
                  <w:noWrap/>
                  <w:vAlign w:val="center"/>
                  <w:hideMark/>
                </w:tcPr>
                <w:p w14:paraId="3954F91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0BE4C00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61A66EE7"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48F988E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20.829</w:t>
                  </w:r>
                </w:p>
              </w:tc>
            </w:tr>
            <w:tr w:rsidR="00145FE0" w:rsidRPr="0051370B" w14:paraId="1E7E181B" w14:textId="77777777" w:rsidTr="00926B79">
              <w:trPr>
                <w:trHeight w:val="300"/>
              </w:trPr>
              <w:tc>
                <w:tcPr>
                  <w:tcW w:w="653" w:type="dxa"/>
                  <w:shd w:val="clear" w:color="auto" w:fill="auto"/>
                  <w:noWrap/>
                  <w:vAlign w:val="center"/>
                  <w:hideMark/>
                </w:tcPr>
                <w:p w14:paraId="6503B09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599B59C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55" w:type="dxa"/>
                  <w:shd w:val="clear" w:color="auto" w:fill="auto"/>
                  <w:noWrap/>
                  <w:vAlign w:val="center"/>
                  <w:hideMark/>
                </w:tcPr>
                <w:p w14:paraId="37D083A8"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5557A5BD"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18.513</w:t>
                  </w:r>
                </w:p>
              </w:tc>
            </w:tr>
            <w:tr w:rsidR="00145FE0" w:rsidRPr="0051370B" w14:paraId="6604733D" w14:textId="77777777" w:rsidTr="00926B79">
              <w:trPr>
                <w:trHeight w:val="300"/>
              </w:trPr>
              <w:tc>
                <w:tcPr>
                  <w:tcW w:w="653" w:type="dxa"/>
                  <w:shd w:val="clear" w:color="auto" w:fill="auto"/>
                  <w:noWrap/>
                  <w:vAlign w:val="center"/>
                  <w:hideMark/>
                </w:tcPr>
                <w:p w14:paraId="666F927B"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61536E3F"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55" w:type="dxa"/>
                  <w:shd w:val="clear" w:color="auto" w:fill="auto"/>
                  <w:noWrap/>
                  <w:vAlign w:val="center"/>
                  <w:hideMark/>
                </w:tcPr>
                <w:p w14:paraId="58B9408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55EC51A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16.069</w:t>
                  </w:r>
                </w:p>
              </w:tc>
            </w:tr>
            <w:tr w:rsidR="00145FE0" w:rsidRPr="0051370B" w14:paraId="11ECDC0C" w14:textId="77777777" w:rsidTr="00926B79">
              <w:trPr>
                <w:trHeight w:val="300"/>
              </w:trPr>
              <w:tc>
                <w:tcPr>
                  <w:tcW w:w="653" w:type="dxa"/>
                  <w:shd w:val="clear" w:color="auto" w:fill="auto"/>
                  <w:noWrap/>
                  <w:vAlign w:val="center"/>
                  <w:hideMark/>
                </w:tcPr>
                <w:p w14:paraId="53C5DEA0"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68FA7671"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55" w:type="dxa"/>
                  <w:shd w:val="clear" w:color="auto" w:fill="auto"/>
                  <w:noWrap/>
                  <w:vAlign w:val="center"/>
                  <w:hideMark/>
                </w:tcPr>
                <w:p w14:paraId="6B9EB07A"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697" w:type="dxa"/>
                  <w:shd w:val="clear" w:color="auto" w:fill="auto"/>
                  <w:noWrap/>
                  <w:vAlign w:val="center"/>
                  <w:hideMark/>
                </w:tcPr>
                <w:p w14:paraId="41E539F2" w14:textId="77777777" w:rsidR="00145FE0" w:rsidRPr="0051370B" w:rsidRDefault="00145FE0" w:rsidP="00926B79">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14.823</w:t>
                  </w:r>
                </w:p>
              </w:tc>
            </w:tr>
          </w:tbl>
          <w:p w14:paraId="46C277C0" w14:textId="77777777" w:rsidR="00145FE0" w:rsidRPr="0051370B" w:rsidRDefault="00145FE0" w:rsidP="00926B79">
            <w:pPr>
              <w:tabs>
                <w:tab w:val="clear" w:pos="360"/>
                <w:tab w:val="clear" w:pos="720"/>
                <w:tab w:val="clear" w:pos="1080"/>
                <w:tab w:val="clear" w:pos="1440"/>
              </w:tabs>
              <w:rPr>
                <w:lang w:val="en-CA"/>
              </w:rPr>
            </w:pPr>
          </w:p>
        </w:tc>
      </w:tr>
    </w:tbl>
    <w:p w14:paraId="2DC73B67" w14:textId="7532CF50" w:rsidR="00145FE0" w:rsidRDefault="00926B79" w:rsidP="00994716">
      <w:pPr>
        <w:pStyle w:val="Caption"/>
        <w:jc w:val="center"/>
        <w:rPr>
          <w:lang w:val="en-CA"/>
        </w:rPr>
      </w:pPr>
      <w:r>
        <w:t xml:space="preserve">Figure </w:t>
      </w:r>
      <w:fldSimple w:instr=" SEQ Figure \* ARABIC ">
        <w:r w:rsidR="008034B1">
          <w:rPr>
            <w:noProof/>
          </w:rPr>
          <w:t>5</w:t>
        </w:r>
      </w:fldSimple>
      <w:r>
        <w:t xml:space="preserve"> </w:t>
      </w:r>
      <w:r w:rsidRPr="00926B79">
        <w:t>MOS curves and table for test sequence S04 with AI coding configuration</w:t>
      </w:r>
    </w:p>
    <w:p w14:paraId="194A0BE9" w14:textId="77777777" w:rsidR="00145FE0" w:rsidRDefault="00145FE0"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2977"/>
      </w:tblGrid>
      <w:tr w:rsidR="00B2081F" w:rsidRPr="0051370B" w14:paraId="66B461CF" w14:textId="77777777" w:rsidTr="00926B79">
        <w:tc>
          <w:tcPr>
            <w:tcW w:w="6056" w:type="dxa"/>
          </w:tcPr>
          <w:p w14:paraId="2857CBA8"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1192867" wp14:editId="39E89375">
                  <wp:extent cx="3670935" cy="2308225"/>
                  <wp:effectExtent l="0" t="0" r="37465" b="28575"/>
                  <wp:docPr id="41" name="Gra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977" w:type="dxa"/>
          </w:tcPr>
          <w:tbl>
            <w:tblPr>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509"/>
              <w:gridCol w:w="567"/>
              <w:gridCol w:w="1015"/>
            </w:tblGrid>
            <w:tr w:rsidR="00B2081F" w:rsidRPr="0051370B" w14:paraId="273ABDA7" w14:textId="77777777" w:rsidTr="00DD3C64">
              <w:trPr>
                <w:trHeight w:val="300"/>
              </w:trPr>
              <w:tc>
                <w:tcPr>
                  <w:tcW w:w="660" w:type="dxa"/>
                  <w:shd w:val="clear" w:color="auto" w:fill="auto"/>
                  <w:vAlign w:val="center"/>
                  <w:hideMark/>
                </w:tcPr>
                <w:p w14:paraId="4B2CA354"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509" w:type="dxa"/>
                  <w:shd w:val="clear" w:color="auto" w:fill="auto"/>
                  <w:noWrap/>
                  <w:vAlign w:val="center"/>
                  <w:hideMark/>
                </w:tcPr>
                <w:p w14:paraId="0A82A94E"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7" w:type="dxa"/>
                  <w:shd w:val="clear" w:color="auto" w:fill="auto"/>
                  <w:noWrap/>
                  <w:vAlign w:val="center"/>
                  <w:hideMark/>
                </w:tcPr>
                <w:p w14:paraId="51A5DC5E"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6303E37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47D2365" w14:textId="77777777" w:rsidTr="00DD3C64">
              <w:trPr>
                <w:trHeight w:val="300"/>
              </w:trPr>
              <w:tc>
                <w:tcPr>
                  <w:tcW w:w="660" w:type="dxa"/>
                  <w:shd w:val="clear" w:color="auto" w:fill="auto"/>
                  <w:noWrap/>
                  <w:vAlign w:val="center"/>
                  <w:hideMark/>
                </w:tcPr>
                <w:p w14:paraId="138A6C96"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407483D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67" w:type="dxa"/>
                  <w:shd w:val="clear" w:color="auto" w:fill="auto"/>
                  <w:noWrap/>
                  <w:vAlign w:val="center"/>
                  <w:hideMark/>
                </w:tcPr>
                <w:p w14:paraId="50F1D42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68648CD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320.162</w:t>
                  </w:r>
                </w:p>
              </w:tc>
            </w:tr>
            <w:tr w:rsidR="00B2081F" w:rsidRPr="0051370B" w14:paraId="535AC389" w14:textId="77777777" w:rsidTr="00DD3C64">
              <w:trPr>
                <w:trHeight w:val="300"/>
              </w:trPr>
              <w:tc>
                <w:tcPr>
                  <w:tcW w:w="660" w:type="dxa"/>
                  <w:shd w:val="clear" w:color="auto" w:fill="auto"/>
                  <w:noWrap/>
                  <w:vAlign w:val="center"/>
                  <w:hideMark/>
                </w:tcPr>
                <w:p w14:paraId="7FC3D877"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17545A53"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1A19D6D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6C53511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258.050</w:t>
                  </w:r>
                </w:p>
              </w:tc>
            </w:tr>
            <w:tr w:rsidR="00B2081F" w:rsidRPr="0051370B" w14:paraId="481708C0" w14:textId="77777777" w:rsidTr="00DD3C64">
              <w:trPr>
                <w:trHeight w:val="300"/>
              </w:trPr>
              <w:tc>
                <w:tcPr>
                  <w:tcW w:w="660" w:type="dxa"/>
                  <w:shd w:val="clear" w:color="auto" w:fill="auto"/>
                  <w:noWrap/>
                  <w:vAlign w:val="center"/>
                  <w:hideMark/>
                </w:tcPr>
                <w:p w14:paraId="5C0C3310"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5B0FD3E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09418F7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332907A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205.495</w:t>
                  </w:r>
                </w:p>
              </w:tc>
            </w:tr>
            <w:tr w:rsidR="00B2081F" w:rsidRPr="0051370B" w14:paraId="23DD7DAB" w14:textId="77777777" w:rsidTr="00DD3C64">
              <w:trPr>
                <w:trHeight w:val="300"/>
              </w:trPr>
              <w:tc>
                <w:tcPr>
                  <w:tcW w:w="660" w:type="dxa"/>
                  <w:shd w:val="clear" w:color="auto" w:fill="auto"/>
                  <w:noWrap/>
                  <w:vAlign w:val="center"/>
                  <w:hideMark/>
                </w:tcPr>
                <w:p w14:paraId="36B7965A"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3C0FC40D"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43E0F9E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8DF917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175.256</w:t>
                  </w:r>
                </w:p>
              </w:tc>
            </w:tr>
            <w:tr w:rsidR="00B2081F" w:rsidRPr="0051370B" w14:paraId="1D91035D" w14:textId="77777777" w:rsidTr="00DD3C64">
              <w:trPr>
                <w:trHeight w:val="300"/>
              </w:trPr>
              <w:tc>
                <w:tcPr>
                  <w:tcW w:w="660" w:type="dxa"/>
                  <w:shd w:val="clear" w:color="auto" w:fill="auto"/>
                  <w:noWrap/>
                  <w:vAlign w:val="center"/>
                  <w:hideMark/>
                </w:tcPr>
                <w:p w14:paraId="032ADC5F"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1E54D46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7" w:type="dxa"/>
                  <w:shd w:val="clear" w:color="auto" w:fill="auto"/>
                  <w:noWrap/>
                  <w:vAlign w:val="center"/>
                  <w:hideMark/>
                </w:tcPr>
                <w:p w14:paraId="3765F7A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5DDA5F90"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192.443</w:t>
                  </w:r>
                </w:p>
              </w:tc>
            </w:tr>
            <w:tr w:rsidR="00B2081F" w:rsidRPr="0051370B" w14:paraId="36375C60" w14:textId="77777777" w:rsidTr="00DD3C64">
              <w:trPr>
                <w:trHeight w:val="300"/>
              </w:trPr>
              <w:tc>
                <w:tcPr>
                  <w:tcW w:w="660" w:type="dxa"/>
                  <w:shd w:val="clear" w:color="auto" w:fill="auto"/>
                  <w:noWrap/>
                  <w:vAlign w:val="center"/>
                  <w:hideMark/>
                </w:tcPr>
                <w:p w14:paraId="5F3AB769"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6A9B32E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5EFD8AA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FBC4F3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162.288</w:t>
                  </w:r>
                </w:p>
              </w:tc>
            </w:tr>
            <w:tr w:rsidR="00B2081F" w:rsidRPr="0051370B" w14:paraId="57E3B553" w14:textId="77777777" w:rsidTr="00DD3C64">
              <w:trPr>
                <w:trHeight w:val="300"/>
              </w:trPr>
              <w:tc>
                <w:tcPr>
                  <w:tcW w:w="660" w:type="dxa"/>
                  <w:shd w:val="clear" w:color="auto" w:fill="auto"/>
                  <w:noWrap/>
                  <w:vAlign w:val="center"/>
                  <w:hideMark/>
                </w:tcPr>
                <w:p w14:paraId="04DFAA97"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13A022EC"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016876D4"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1FA3543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132.268</w:t>
                  </w:r>
                </w:p>
              </w:tc>
            </w:tr>
            <w:tr w:rsidR="00B2081F" w:rsidRPr="0051370B" w14:paraId="1F2BA129" w14:textId="77777777" w:rsidTr="00DD3C64">
              <w:trPr>
                <w:trHeight w:val="300"/>
              </w:trPr>
              <w:tc>
                <w:tcPr>
                  <w:tcW w:w="660" w:type="dxa"/>
                  <w:shd w:val="clear" w:color="auto" w:fill="auto"/>
                  <w:noWrap/>
                  <w:vAlign w:val="center"/>
                  <w:hideMark/>
                </w:tcPr>
                <w:p w14:paraId="55B01E96"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6092322A"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639B4EA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5825048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114.948</w:t>
                  </w:r>
                </w:p>
              </w:tc>
            </w:tr>
            <w:tr w:rsidR="00B2081F" w:rsidRPr="0051370B" w14:paraId="3E3853EB" w14:textId="77777777" w:rsidTr="00DD3C64">
              <w:trPr>
                <w:trHeight w:val="300"/>
              </w:trPr>
              <w:tc>
                <w:tcPr>
                  <w:tcW w:w="660" w:type="dxa"/>
                  <w:shd w:val="clear" w:color="auto" w:fill="auto"/>
                  <w:noWrap/>
                  <w:vAlign w:val="center"/>
                  <w:hideMark/>
                </w:tcPr>
                <w:p w14:paraId="67D26DDF"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0ECDE4E6"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0BD2F9B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37C290C3"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33.284</w:t>
                  </w:r>
                </w:p>
              </w:tc>
            </w:tr>
            <w:tr w:rsidR="00B2081F" w:rsidRPr="0051370B" w14:paraId="699C7B64" w14:textId="77777777" w:rsidTr="00DD3C64">
              <w:trPr>
                <w:trHeight w:val="300"/>
              </w:trPr>
              <w:tc>
                <w:tcPr>
                  <w:tcW w:w="660" w:type="dxa"/>
                  <w:shd w:val="clear" w:color="auto" w:fill="auto"/>
                  <w:noWrap/>
                  <w:vAlign w:val="center"/>
                  <w:hideMark/>
                </w:tcPr>
                <w:p w14:paraId="11F8385D"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7A970107"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7" w:type="dxa"/>
                  <w:shd w:val="clear" w:color="auto" w:fill="auto"/>
                  <w:noWrap/>
                  <w:vAlign w:val="center"/>
                  <w:hideMark/>
                </w:tcPr>
                <w:p w14:paraId="0E0F610F"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7F0B2522"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29.204</w:t>
                  </w:r>
                </w:p>
              </w:tc>
            </w:tr>
            <w:tr w:rsidR="00B2081F" w:rsidRPr="0051370B" w14:paraId="3E91DEE3" w14:textId="77777777" w:rsidTr="00DD3C64">
              <w:trPr>
                <w:trHeight w:val="300"/>
              </w:trPr>
              <w:tc>
                <w:tcPr>
                  <w:tcW w:w="660" w:type="dxa"/>
                  <w:shd w:val="clear" w:color="auto" w:fill="auto"/>
                  <w:noWrap/>
                  <w:vAlign w:val="center"/>
                  <w:hideMark/>
                </w:tcPr>
                <w:p w14:paraId="333696DA"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5045F5C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7" w:type="dxa"/>
                  <w:shd w:val="clear" w:color="auto" w:fill="auto"/>
                  <w:noWrap/>
                  <w:vAlign w:val="center"/>
                  <w:hideMark/>
                </w:tcPr>
                <w:p w14:paraId="26F278D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3F125D4B"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25.139</w:t>
                  </w:r>
                </w:p>
              </w:tc>
            </w:tr>
            <w:tr w:rsidR="00B2081F" w:rsidRPr="0051370B" w14:paraId="37CECCC3" w14:textId="77777777" w:rsidTr="00DD3C64">
              <w:trPr>
                <w:trHeight w:val="300"/>
              </w:trPr>
              <w:tc>
                <w:tcPr>
                  <w:tcW w:w="660" w:type="dxa"/>
                  <w:shd w:val="clear" w:color="auto" w:fill="auto"/>
                  <w:noWrap/>
                  <w:vAlign w:val="center"/>
                  <w:hideMark/>
                </w:tcPr>
                <w:p w14:paraId="7D207FBB" w14:textId="77777777" w:rsidR="00B2081F" w:rsidRPr="0051370B" w:rsidRDefault="00B2081F" w:rsidP="00DD3C64">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62D11DE5"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67" w:type="dxa"/>
                  <w:shd w:val="clear" w:color="auto" w:fill="auto"/>
                  <w:noWrap/>
                  <w:vAlign w:val="center"/>
                  <w:hideMark/>
                </w:tcPr>
                <w:p w14:paraId="0B74C8DD"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1A4A84A1" w14:textId="77777777" w:rsidR="00B2081F" w:rsidRPr="0051370B" w:rsidRDefault="00B2081F" w:rsidP="00DD3C64">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22.908</w:t>
                  </w:r>
                </w:p>
              </w:tc>
            </w:tr>
          </w:tbl>
          <w:p w14:paraId="13921821" w14:textId="77777777" w:rsidR="00B2081F" w:rsidRPr="0051370B" w:rsidRDefault="00B2081F" w:rsidP="00926B79">
            <w:pPr>
              <w:tabs>
                <w:tab w:val="clear" w:pos="360"/>
                <w:tab w:val="clear" w:pos="720"/>
                <w:tab w:val="clear" w:pos="1080"/>
                <w:tab w:val="clear" w:pos="1440"/>
              </w:tabs>
              <w:rPr>
                <w:lang w:val="en-CA"/>
              </w:rPr>
            </w:pPr>
          </w:p>
        </w:tc>
      </w:tr>
    </w:tbl>
    <w:p w14:paraId="291596BD" w14:textId="3C448988" w:rsidR="00926B79" w:rsidRPr="00994716" w:rsidRDefault="00926B79" w:rsidP="00994716">
      <w:pPr>
        <w:pStyle w:val="Caption"/>
        <w:jc w:val="center"/>
      </w:pPr>
      <w:r>
        <w:t xml:space="preserve">Figure </w:t>
      </w:r>
      <w:fldSimple w:instr=" SEQ Figure \* ARABIC ">
        <w:r w:rsidR="008034B1">
          <w:rPr>
            <w:noProof/>
          </w:rPr>
          <w:t>6</w:t>
        </w:r>
      </w:fldSimple>
      <w:r>
        <w:t xml:space="preserve"> </w:t>
      </w:r>
      <w:r w:rsidRPr="00926B79">
        <w:t>MOS curves and table for test sequence S05 with AI coding configuration</w:t>
      </w:r>
    </w:p>
    <w:p w14:paraId="279DD00A" w14:textId="77777777" w:rsidR="007554C8" w:rsidRDefault="007554C8"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2948"/>
      </w:tblGrid>
      <w:tr w:rsidR="00B2081F" w:rsidRPr="0051370B" w14:paraId="11C09561" w14:textId="77777777" w:rsidTr="00926B79">
        <w:tc>
          <w:tcPr>
            <w:tcW w:w="6056" w:type="dxa"/>
            <w:vAlign w:val="center"/>
          </w:tcPr>
          <w:p w14:paraId="03021357"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242F7325" wp14:editId="5052E474">
                  <wp:extent cx="3670935" cy="2275840"/>
                  <wp:effectExtent l="0" t="0" r="37465" b="35560"/>
                  <wp:docPr id="42" name="Grafico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948" w:type="dxa"/>
          </w:tcPr>
          <w:tbl>
            <w:tblPr>
              <w:tblW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487"/>
              <w:gridCol w:w="560"/>
              <w:gridCol w:w="1015"/>
            </w:tblGrid>
            <w:tr w:rsidR="00B2081F" w:rsidRPr="0051370B" w14:paraId="1C32A5C6" w14:textId="77777777" w:rsidTr="00926B79">
              <w:trPr>
                <w:trHeight w:val="300"/>
              </w:trPr>
              <w:tc>
                <w:tcPr>
                  <w:tcW w:w="660" w:type="dxa"/>
                  <w:shd w:val="clear" w:color="auto" w:fill="auto"/>
                  <w:vAlign w:val="center"/>
                  <w:hideMark/>
                </w:tcPr>
                <w:p w14:paraId="01AC9B2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55C97AB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D74C05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7304DA2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5FA3647" w14:textId="77777777" w:rsidTr="00926B79">
              <w:trPr>
                <w:trHeight w:val="300"/>
              </w:trPr>
              <w:tc>
                <w:tcPr>
                  <w:tcW w:w="660" w:type="dxa"/>
                  <w:shd w:val="clear" w:color="auto" w:fill="auto"/>
                  <w:noWrap/>
                  <w:vAlign w:val="center"/>
                  <w:hideMark/>
                </w:tcPr>
                <w:p w14:paraId="5E0E640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920959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2216D5E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11822C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267.073</w:t>
                  </w:r>
                </w:p>
              </w:tc>
            </w:tr>
            <w:tr w:rsidR="00B2081F" w:rsidRPr="0051370B" w14:paraId="38449C04" w14:textId="77777777" w:rsidTr="00926B79">
              <w:trPr>
                <w:trHeight w:val="300"/>
              </w:trPr>
              <w:tc>
                <w:tcPr>
                  <w:tcW w:w="660" w:type="dxa"/>
                  <w:shd w:val="clear" w:color="auto" w:fill="auto"/>
                  <w:noWrap/>
                  <w:vAlign w:val="center"/>
                  <w:hideMark/>
                </w:tcPr>
                <w:p w14:paraId="1B013EC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19D20AD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29F7D7C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41E44D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229.636</w:t>
                  </w:r>
                </w:p>
              </w:tc>
            </w:tr>
            <w:tr w:rsidR="00B2081F" w:rsidRPr="0051370B" w14:paraId="33349DBF" w14:textId="77777777" w:rsidTr="00926B79">
              <w:trPr>
                <w:trHeight w:val="300"/>
              </w:trPr>
              <w:tc>
                <w:tcPr>
                  <w:tcW w:w="660" w:type="dxa"/>
                  <w:shd w:val="clear" w:color="auto" w:fill="auto"/>
                  <w:noWrap/>
                  <w:vAlign w:val="center"/>
                  <w:hideMark/>
                </w:tcPr>
                <w:p w14:paraId="3B22151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2590638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2F463CA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3490D47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183.909</w:t>
                  </w:r>
                </w:p>
              </w:tc>
            </w:tr>
            <w:tr w:rsidR="00B2081F" w:rsidRPr="0051370B" w14:paraId="471083A4" w14:textId="77777777" w:rsidTr="00926B79">
              <w:trPr>
                <w:trHeight w:val="300"/>
              </w:trPr>
              <w:tc>
                <w:tcPr>
                  <w:tcW w:w="660" w:type="dxa"/>
                  <w:shd w:val="clear" w:color="auto" w:fill="auto"/>
                  <w:noWrap/>
                  <w:vAlign w:val="center"/>
                  <w:hideMark/>
                </w:tcPr>
                <w:p w14:paraId="0494762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4E85F19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0391060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6DA0A61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160.250</w:t>
                  </w:r>
                </w:p>
              </w:tc>
            </w:tr>
            <w:tr w:rsidR="00B2081F" w:rsidRPr="0051370B" w14:paraId="45F87131" w14:textId="77777777" w:rsidTr="00926B79">
              <w:trPr>
                <w:trHeight w:val="300"/>
              </w:trPr>
              <w:tc>
                <w:tcPr>
                  <w:tcW w:w="660" w:type="dxa"/>
                  <w:shd w:val="clear" w:color="auto" w:fill="auto"/>
                  <w:noWrap/>
                  <w:vAlign w:val="center"/>
                  <w:hideMark/>
                </w:tcPr>
                <w:p w14:paraId="5F9708E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403DC6C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1CFFD55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1DA7B5D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169.883</w:t>
                  </w:r>
                </w:p>
              </w:tc>
            </w:tr>
            <w:tr w:rsidR="00B2081F" w:rsidRPr="0051370B" w14:paraId="40D7F172" w14:textId="77777777" w:rsidTr="00926B79">
              <w:trPr>
                <w:trHeight w:val="300"/>
              </w:trPr>
              <w:tc>
                <w:tcPr>
                  <w:tcW w:w="660" w:type="dxa"/>
                  <w:shd w:val="clear" w:color="auto" w:fill="auto"/>
                  <w:noWrap/>
                  <w:vAlign w:val="center"/>
                  <w:hideMark/>
                </w:tcPr>
                <w:p w14:paraId="671B4E7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D9D6FF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3BDD169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2BB7AF9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136.691</w:t>
                  </w:r>
                </w:p>
              </w:tc>
            </w:tr>
            <w:tr w:rsidR="00B2081F" w:rsidRPr="0051370B" w14:paraId="71D2D310" w14:textId="77777777" w:rsidTr="00926B79">
              <w:trPr>
                <w:trHeight w:val="300"/>
              </w:trPr>
              <w:tc>
                <w:tcPr>
                  <w:tcW w:w="660" w:type="dxa"/>
                  <w:shd w:val="clear" w:color="auto" w:fill="auto"/>
                  <w:noWrap/>
                  <w:vAlign w:val="center"/>
                  <w:hideMark/>
                </w:tcPr>
                <w:p w14:paraId="375688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0DAFC6D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2B6C73A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7A9CF0E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106.526</w:t>
                  </w:r>
                </w:p>
              </w:tc>
            </w:tr>
            <w:tr w:rsidR="00B2081F" w:rsidRPr="0051370B" w14:paraId="393FF31A" w14:textId="77777777" w:rsidTr="00926B79">
              <w:trPr>
                <w:trHeight w:val="300"/>
              </w:trPr>
              <w:tc>
                <w:tcPr>
                  <w:tcW w:w="660" w:type="dxa"/>
                  <w:shd w:val="clear" w:color="auto" w:fill="auto"/>
                  <w:noWrap/>
                  <w:vAlign w:val="center"/>
                  <w:hideMark/>
                </w:tcPr>
                <w:p w14:paraId="3FF8047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28D072F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5FD6715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0C74F7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92.018</w:t>
                  </w:r>
                </w:p>
              </w:tc>
            </w:tr>
            <w:tr w:rsidR="00B2081F" w:rsidRPr="0051370B" w14:paraId="089EE73C" w14:textId="77777777" w:rsidTr="00926B79">
              <w:trPr>
                <w:trHeight w:val="300"/>
              </w:trPr>
              <w:tc>
                <w:tcPr>
                  <w:tcW w:w="660" w:type="dxa"/>
                  <w:shd w:val="clear" w:color="auto" w:fill="auto"/>
                  <w:noWrap/>
                  <w:vAlign w:val="center"/>
                  <w:hideMark/>
                </w:tcPr>
                <w:p w14:paraId="655DFDB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1DC3EE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596739A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681BABE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69.726</w:t>
                  </w:r>
                </w:p>
              </w:tc>
            </w:tr>
            <w:tr w:rsidR="00B2081F" w:rsidRPr="0051370B" w14:paraId="45C4B020" w14:textId="77777777" w:rsidTr="00926B79">
              <w:trPr>
                <w:trHeight w:val="300"/>
              </w:trPr>
              <w:tc>
                <w:tcPr>
                  <w:tcW w:w="660" w:type="dxa"/>
                  <w:shd w:val="clear" w:color="auto" w:fill="auto"/>
                  <w:noWrap/>
                  <w:vAlign w:val="center"/>
                  <w:hideMark/>
                </w:tcPr>
                <w:p w14:paraId="5319974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17CC63C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171C372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07CFB6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51.811</w:t>
                  </w:r>
                </w:p>
              </w:tc>
            </w:tr>
            <w:tr w:rsidR="00B2081F" w:rsidRPr="0051370B" w14:paraId="1564AF02" w14:textId="77777777" w:rsidTr="00926B79">
              <w:trPr>
                <w:trHeight w:val="300"/>
              </w:trPr>
              <w:tc>
                <w:tcPr>
                  <w:tcW w:w="660" w:type="dxa"/>
                  <w:shd w:val="clear" w:color="auto" w:fill="auto"/>
                  <w:noWrap/>
                  <w:vAlign w:val="center"/>
                  <w:hideMark/>
                </w:tcPr>
                <w:p w14:paraId="25A5871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5A3BE0B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4629574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3B06F7F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38.975</w:t>
                  </w:r>
                </w:p>
              </w:tc>
            </w:tr>
            <w:tr w:rsidR="00B2081F" w:rsidRPr="0051370B" w14:paraId="003A9C82" w14:textId="77777777" w:rsidTr="00926B79">
              <w:trPr>
                <w:trHeight w:val="300"/>
              </w:trPr>
              <w:tc>
                <w:tcPr>
                  <w:tcW w:w="660" w:type="dxa"/>
                  <w:shd w:val="clear" w:color="auto" w:fill="auto"/>
                  <w:noWrap/>
                  <w:vAlign w:val="center"/>
                  <w:hideMark/>
                </w:tcPr>
                <w:p w14:paraId="529A8A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0DB2333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086377E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6AFCD31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33.670</w:t>
                  </w:r>
                </w:p>
              </w:tc>
            </w:tr>
          </w:tbl>
          <w:p w14:paraId="6392CC9D" w14:textId="77777777" w:rsidR="00B2081F" w:rsidRPr="0051370B" w:rsidRDefault="00B2081F" w:rsidP="00926B79">
            <w:pPr>
              <w:tabs>
                <w:tab w:val="clear" w:pos="360"/>
                <w:tab w:val="clear" w:pos="720"/>
                <w:tab w:val="clear" w:pos="1080"/>
                <w:tab w:val="clear" w:pos="1440"/>
              </w:tabs>
              <w:rPr>
                <w:lang w:val="en-CA"/>
              </w:rPr>
            </w:pPr>
          </w:p>
        </w:tc>
      </w:tr>
    </w:tbl>
    <w:p w14:paraId="3BA0BEB5" w14:textId="52A054C3" w:rsidR="00B2081F" w:rsidRDefault="005C0618" w:rsidP="00994716">
      <w:pPr>
        <w:pStyle w:val="Caption"/>
        <w:jc w:val="center"/>
        <w:rPr>
          <w:lang w:val="en-CA"/>
        </w:rPr>
      </w:pPr>
      <w:r>
        <w:t xml:space="preserve">Figure </w:t>
      </w:r>
      <w:fldSimple w:instr=" SEQ Figure \* ARABIC ">
        <w:r w:rsidR="008034B1">
          <w:rPr>
            <w:noProof/>
          </w:rPr>
          <w:t>7</w:t>
        </w:r>
      </w:fldSimple>
      <w:r>
        <w:t xml:space="preserve"> </w:t>
      </w:r>
      <w:r w:rsidRPr="005C0618">
        <w:t>MOS curves and table for test sequence S06 and AI coding configuration</w:t>
      </w:r>
    </w:p>
    <w:tbl>
      <w:tblPr>
        <w:tblStyle w:val="TableGrid"/>
        <w:tblW w:w="0" w:type="auto"/>
        <w:tblLook w:val="04A0" w:firstRow="1" w:lastRow="0" w:firstColumn="1" w:lastColumn="0" w:noHBand="0" w:noVBand="1"/>
      </w:tblPr>
      <w:tblGrid>
        <w:gridCol w:w="6056"/>
        <w:gridCol w:w="3067"/>
      </w:tblGrid>
      <w:tr w:rsidR="00B2081F" w:rsidRPr="0051370B" w14:paraId="55139E2C" w14:textId="77777777" w:rsidTr="00994716">
        <w:trPr>
          <w:trHeight w:val="4130"/>
        </w:trPr>
        <w:tc>
          <w:tcPr>
            <w:tcW w:w="6056" w:type="dxa"/>
          </w:tcPr>
          <w:p w14:paraId="087FF8CE" w14:textId="77777777" w:rsidR="00B2081F" w:rsidRPr="0051370B" w:rsidRDefault="00B2081F" w:rsidP="00926B79">
            <w:pPr>
              <w:keepNext/>
              <w:tabs>
                <w:tab w:val="clear" w:pos="360"/>
                <w:tab w:val="clear" w:pos="720"/>
                <w:tab w:val="clear" w:pos="1080"/>
                <w:tab w:val="clear" w:pos="1440"/>
              </w:tabs>
              <w:rPr>
                <w:lang w:val="en-CA"/>
              </w:rPr>
            </w:pPr>
            <w:r w:rsidRPr="0051370B">
              <w:rPr>
                <w:noProof/>
                <w:lang w:eastAsia="zh-CN"/>
              </w:rPr>
              <w:lastRenderedPageBreak/>
              <w:drawing>
                <wp:inline distT="0" distB="0" distL="0" distR="0" wp14:anchorId="6CA7ECA7" wp14:editId="26CE769D">
                  <wp:extent cx="3670935" cy="2371090"/>
                  <wp:effectExtent l="0" t="0" r="37465" b="16510"/>
                  <wp:docPr id="33" name="Gra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6535D7C6" w14:textId="77777777" w:rsidTr="00926B79">
              <w:trPr>
                <w:trHeight w:val="300"/>
              </w:trPr>
              <w:tc>
                <w:tcPr>
                  <w:tcW w:w="660" w:type="dxa"/>
                  <w:shd w:val="clear" w:color="auto" w:fill="auto"/>
                  <w:vAlign w:val="center"/>
                  <w:hideMark/>
                </w:tcPr>
                <w:p w14:paraId="3078B50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21C59E3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5547C0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527DC2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36315AA" w14:textId="77777777" w:rsidTr="00926B79">
              <w:trPr>
                <w:trHeight w:val="300"/>
              </w:trPr>
              <w:tc>
                <w:tcPr>
                  <w:tcW w:w="660" w:type="dxa"/>
                  <w:shd w:val="clear" w:color="auto" w:fill="auto"/>
                  <w:noWrap/>
                  <w:vAlign w:val="center"/>
                  <w:hideMark/>
                </w:tcPr>
                <w:p w14:paraId="5DA3C0B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E24002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6266DF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3B55BDE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B2081F" w:rsidRPr="0051370B" w14:paraId="45337C58" w14:textId="77777777" w:rsidTr="00926B79">
              <w:trPr>
                <w:trHeight w:val="300"/>
              </w:trPr>
              <w:tc>
                <w:tcPr>
                  <w:tcW w:w="660" w:type="dxa"/>
                  <w:shd w:val="clear" w:color="auto" w:fill="auto"/>
                  <w:noWrap/>
                  <w:vAlign w:val="center"/>
                  <w:hideMark/>
                </w:tcPr>
                <w:p w14:paraId="6B43174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7E1476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87C117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7AB6785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B2081F" w:rsidRPr="0051370B" w14:paraId="0194EFCB" w14:textId="77777777" w:rsidTr="00926B79">
              <w:trPr>
                <w:trHeight w:val="300"/>
              </w:trPr>
              <w:tc>
                <w:tcPr>
                  <w:tcW w:w="660" w:type="dxa"/>
                  <w:shd w:val="clear" w:color="auto" w:fill="auto"/>
                  <w:noWrap/>
                  <w:vAlign w:val="center"/>
                  <w:hideMark/>
                </w:tcPr>
                <w:p w14:paraId="6336149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CC179F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56FE1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001D5D6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B2081F" w:rsidRPr="0051370B" w14:paraId="39D40AA3" w14:textId="77777777" w:rsidTr="00926B79">
              <w:trPr>
                <w:trHeight w:val="300"/>
              </w:trPr>
              <w:tc>
                <w:tcPr>
                  <w:tcW w:w="660" w:type="dxa"/>
                  <w:shd w:val="clear" w:color="auto" w:fill="auto"/>
                  <w:noWrap/>
                  <w:vAlign w:val="center"/>
                  <w:hideMark/>
                </w:tcPr>
                <w:p w14:paraId="49BFFB2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512655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0DC7724F"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7790C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B2081F" w:rsidRPr="0051370B" w14:paraId="6E58A210" w14:textId="77777777" w:rsidTr="00926B79">
              <w:trPr>
                <w:trHeight w:val="300"/>
              </w:trPr>
              <w:tc>
                <w:tcPr>
                  <w:tcW w:w="660" w:type="dxa"/>
                  <w:shd w:val="clear" w:color="auto" w:fill="auto"/>
                  <w:noWrap/>
                  <w:vAlign w:val="center"/>
                  <w:hideMark/>
                </w:tcPr>
                <w:p w14:paraId="16A8DA3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6C8695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17EF884"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F10B0B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B2081F" w:rsidRPr="0051370B" w14:paraId="42FF7207" w14:textId="77777777" w:rsidTr="00926B79">
              <w:trPr>
                <w:trHeight w:val="300"/>
              </w:trPr>
              <w:tc>
                <w:tcPr>
                  <w:tcW w:w="660" w:type="dxa"/>
                  <w:shd w:val="clear" w:color="auto" w:fill="auto"/>
                  <w:noWrap/>
                  <w:vAlign w:val="center"/>
                  <w:hideMark/>
                </w:tcPr>
                <w:p w14:paraId="594E3F9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9E96BF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7AE0288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0480245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B2081F" w:rsidRPr="0051370B" w14:paraId="701E547A" w14:textId="77777777" w:rsidTr="00926B79">
              <w:trPr>
                <w:trHeight w:val="300"/>
              </w:trPr>
              <w:tc>
                <w:tcPr>
                  <w:tcW w:w="660" w:type="dxa"/>
                  <w:shd w:val="clear" w:color="auto" w:fill="auto"/>
                  <w:noWrap/>
                  <w:vAlign w:val="center"/>
                  <w:hideMark/>
                </w:tcPr>
                <w:p w14:paraId="5CC64E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EBEB4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51FAC8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B2B887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B2081F" w:rsidRPr="0051370B" w14:paraId="4D391CD8" w14:textId="77777777" w:rsidTr="00926B79">
              <w:trPr>
                <w:trHeight w:val="300"/>
              </w:trPr>
              <w:tc>
                <w:tcPr>
                  <w:tcW w:w="660" w:type="dxa"/>
                  <w:shd w:val="clear" w:color="auto" w:fill="auto"/>
                  <w:noWrap/>
                  <w:vAlign w:val="center"/>
                  <w:hideMark/>
                </w:tcPr>
                <w:p w14:paraId="569BCF1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263BE0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377E003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77DBFB0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B2081F" w:rsidRPr="0051370B" w14:paraId="66B27ECE" w14:textId="77777777" w:rsidTr="00926B79">
              <w:trPr>
                <w:trHeight w:val="300"/>
              </w:trPr>
              <w:tc>
                <w:tcPr>
                  <w:tcW w:w="660" w:type="dxa"/>
                  <w:shd w:val="clear" w:color="auto" w:fill="auto"/>
                  <w:noWrap/>
                  <w:vAlign w:val="center"/>
                  <w:hideMark/>
                </w:tcPr>
                <w:p w14:paraId="23146F6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20269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18BD9B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3D2C472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B2081F" w:rsidRPr="0051370B" w14:paraId="47596D9C" w14:textId="77777777" w:rsidTr="00926B79">
              <w:trPr>
                <w:trHeight w:val="300"/>
              </w:trPr>
              <w:tc>
                <w:tcPr>
                  <w:tcW w:w="660" w:type="dxa"/>
                  <w:shd w:val="clear" w:color="auto" w:fill="auto"/>
                  <w:noWrap/>
                  <w:vAlign w:val="center"/>
                  <w:hideMark/>
                </w:tcPr>
                <w:p w14:paraId="68B7844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35B1AD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3920C18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8AC5C3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B2081F" w:rsidRPr="0051370B" w14:paraId="3C81CECE" w14:textId="77777777" w:rsidTr="00926B79">
              <w:trPr>
                <w:trHeight w:val="300"/>
              </w:trPr>
              <w:tc>
                <w:tcPr>
                  <w:tcW w:w="660" w:type="dxa"/>
                  <w:shd w:val="clear" w:color="auto" w:fill="auto"/>
                  <w:noWrap/>
                  <w:vAlign w:val="center"/>
                  <w:hideMark/>
                </w:tcPr>
                <w:p w14:paraId="4CCEE12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7A042B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A2C9DD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CAFBA1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B2081F" w:rsidRPr="0051370B" w14:paraId="5EDB81E8" w14:textId="77777777" w:rsidTr="00994716">
              <w:trPr>
                <w:trHeight w:val="161"/>
              </w:trPr>
              <w:tc>
                <w:tcPr>
                  <w:tcW w:w="660" w:type="dxa"/>
                  <w:shd w:val="clear" w:color="auto" w:fill="auto"/>
                  <w:noWrap/>
                  <w:vAlign w:val="center"/>
                  <w:hideMark/>
                </w:tcPr>
                <w:p w14:paraId="5AE78A4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FAFBC2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13D1E42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762AB12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945</w:t>
                  </w:r>
                </w:p>
              </w:tc>
            </w:tr>
          </w:tbl>
          <w:p w14:paraId="26137F9E" w14:textId="77777777" w:rsidR="00B2081F" w:rsidRPr="0051370B" w:rsidRDefault="00B2081F" w:rsidP="00926B79">
            <w:pPr>
              <w:keepNext/>
              <w:tabs>
                <w:tab w:val="clear" w:pos="360"/>
                <w:tab w:val="clear" w:pos="720"/>
                <w:tab w:val="clear" w:pos="1080"/>
                <w:tab w:val="clear" w:pos="1440"/>
              </w:tabs>
              <w:rPr>
                <w:lang w:val="en-CA"/>
              </w:rPr>
            </w:pPr>
          </w:p>
        </w:tc>
      </w:tr>
    </w:tbl>
    <w:p w14:paraId="35D98B4B" w14:textId="1D70CF6E" w:rsidR="00B2081F" w:rsidRDefault="005C0618" w:rsidP="00994716">
      <w:pPr>
        <w:pStyle w:val="Caption"/>
        <w:jc w:val="center"/>
        <w:rPr>
          <w:lang w:val="en-CA"/>
        </w:rPr>
      </w:pPr>
      <w:r>
        <w:t xml:space="preserve">Figure </w:t>
      </w:r>
      <w:fldSimple w:instr=" SEQ Figure \* ARABIC ">
        <w:r w:rsidR="008034B1">
          <w:rPr>
            <w:noProof/>
          </w:rPr>
          <w:t>8</w:t>
        </w:r>
      </w:fldSimple>
      <w:r>
        <w:t xml:space="preserve"> </w:t>
      </w:r>
      <w:r w:rsidRPr="005C0618">
        <w:t>MOS curves and table for Sequence S01 and LB coding configuration</w:t>
      </w:r>
    </w:p>
    <w:p w14:paraId="2806C094"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5EB2B84C" w14:textId="77777777" w:rsidTr="00994716">
        <w:trPr>
          <w:trHeight w:val="4067"/>
        </w:trPr>
        <w:tc>
          <w:tcPr>
            <w:tcW w:w="6056" w:type="dxa"/>
          </w:tcPr>
          <w:p w14:paraId="5D61C8EF" w14:textId="77777777" w:rsidR="00B2081F" w:rsidRPr="0051370B" w:rsidRDefault="00B2081F" w:rsidP="00926B79">
            <w:pPr>
              <w:keepNext/>
              <w:tabs>
                <w:tab w:val="clear" w:pos="360"/>
                <w:tab w:val="clear" w:pos="720"/>
                <w:tab w:val="clear" w:pos="1080"/>
                <w:tab w:val="clear" w:pos="1440"/>
              </w:tabs>
              <w:rPr>
                <w:lang w:val="en-CA"/>
              </w:rPr>
            </w:pPr>
            <w:r w:rsidRPr="0051370B">
              <w:rPr>
                <w:noProof/>
                <w:lang w:eastAsia="zh-CN"/>
              </w:rPr>
              <w:drawing>
                <wp:inline distT="0" distB="0" distL="0" distR="0" wp14:anchorId="0955178D" wp14:editId="50C84237">
                  <wp:extent cx="3670935" cy="2377440"/>
                  <wp:effectExtent l="0" t="0" r="37465" b="35560"/>
                  <wp:docPr id="36" name="Gra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1BA2E17E" w14:textId="77777777" w:rsidTr="00926B79">
              <w:trPr>
                <w:trHeight w:val="300"/>
              </w:trPr>
              <w:tc>
                <w:tcPr>
                  <w:tcW w:w="660" w:type="dxa"/>
                  <w:shd w:val="clear" w:color="auto" w:fill="auto"/>
                  <w:vAlign w:val="center"/>
                  <w:hideMark/>
                </w:tcPr>
                <w:p w14:paraId="0B6663C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720D77F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09BF456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9D717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51D15E1A" w14:textId="77777777" w:rsidTr="00926B79">
              <w:trPr>
                <w:trHeight w:val="300"/>
              </w:trPr>
              <w:tc>
                <w:tcPr>
                  <w:tcW w:w="660" w:type="dxa"/>
                  <w:shd w:val="clear" w:color="auto" w:fill="auto"/>
                  <w:noWrap/>
                  <w:vAlign w:val="center"/>
                  <w:hideMark/>
                </w:tcPr>
                <w:p w14:paraId="52B154F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814AE4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4C6E453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D611E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B2081F" w:rsidRPr="0051370B" w14:paraId="5646FF32" w14:textId="77777777" w:rsidTr="00926B79">
              <w:trPr>
                <w:trHeight w:val="300"/>
              </w:trPr>
              <w:tc>
                <w:tcPr>
                  <w:tcW w:w="660" w:type="dxa"/>
                  <w:shd w:val="clear" w:color="auto" w:fill="auto"/>
                  <w:noWrap/>
                  <w:vAlign w:val="center"/>
                  <w:hideMark/>
                </w:tcPr>
                <w:p w14:paraId="6813ECC6"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6F664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4FB2D54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AAC124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B2081F" w:rsidRPr="0051370B" w14:paraId="51FDEAC0" w14:textId="77777777" w:rsidTr="00926B79">
              <w:trPr>
                <w:trHeight w:val="300"/>
              </w:trPr>
              <w:tc>
                <w:tcPr>
                  <w:tcW w:w="660" w:type="dxa"/>
                  <w:shd w:val="clear" w:color="auto" w:fill="auto"/>
                  <w:noWrap/>
                  <w:vAlign w:val="center"/>
                  <w:hideMark/>
                </w:tcPr>
                <w:p w14:paraId="7CB8F8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17CBD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EF30FC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3DB132F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B2081F" w:rsidRPr="0051370B" w14:paraId="488F9B7F" w14:textId="77777777" w:rsidTr="00926B79">
              <w:trPr>
                <w:trHeight w:val="300"/>
              </w:trPr>
              <w:tc>
                <w:tcPr>
                  <w:tcW w:w="660" w:type="dxa"/>
                  <w:shd w:val="clear" w:color="auto" w:fill="auto"/>
                  <w:noWrap/>
                  <w:vAlign w:val="center"/>
                  <w:hideMark/>
                </w:tcPr>
                <w:p w14:paraId="1523B59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5FA6D0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334583D"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4A2A01B0"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B2081F" w:rsidRPr="0051370B" w14:paraId="50712657" w14:textId="77777777" w:rsidTr="00926B79">
              <w:trPr>
                <w:trHeight w:val="300"/>
              </w:trPr>
              <w:tc>
                <w:tcPr>
                  <w:tcW w:w="660" w:type="dxa"/>
                  <w:shd w:val="clear" w:color="auto" w:fill="auto"/>
                  <w:noWrap/>
                  <w:vAlign w:val="center"/>
                  <w:hideMark/>
                </w:tcPr>
                <w:p w14:paraId="484D39D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5AFE93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5893624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292D786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B2081F" w:rsidRPr="0051370B" w14:paraId="5871EED8" w14:textId="77777777" w:rsidTr="00926B79">
              <w:trPr>
                <w:trHeight w:val="300"/>
              </w:trPr>
              <w:tc>
                <w:tcPr>
                  <w:tcW w:w="660" w:type="dxa"/>
                  <w:shd w:val="clear" w:color="auto" w:fill="auto"/>
                  <w:noWrap/>
                  <w:vAlign w:val="center"/>
                  <w:hideMark/>
                </w:tcPr>
                <w:p w14:paraId="1FD8BB6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89A82E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A9C0CD7"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FA56DC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B2081F" w:rsidRPr="0051370B" w14:paraId="1CDFE492" w14:textId="77777777" w:rsidTr="00926B79">
              <w:trPr>
                <w:trHeight w:val="300"/>
              </w:trPr>
              <w:tc>
                <w:tcPr>
                  <w:tcW w:w="660" w:type="dxa"/>
                  <w:shd w:val="clear" w:color="auto" w:fill="auto"/>
                  <w:noWrap/>
                  <w:vAlign w:val="center"/>
                  <w:hideMark/>
                </w:tcPr>
                <w:p w14:paraId="25E4B61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22AD0E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F9DC08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71EFF03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B2081F" w:rsidRPr="0051370B" w14:paraId="5DD7420F" w14:textId="77777777" w:rsidTr="00926B79">
              <w:trPr>
                <w:trHeight w:val="300"/>
              </w:trPr>
              <w:tc>
                <w:tcPr>
                  <w:tcW w:w="660" w:type="dxa"/>
                  <w:shd w:val="clear" w:color="auto" w:fill="auto"/>
                  <w:noWrap/>
                  <w:vAlign w:val="center"/>
                  <w:hideMark/>
                </w:tcPr>
                <w:p w14:paraId="5450867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0442DE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2A184C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496FB74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B2081F" w:rsidRPr="0051370B" w14:paraId="638B3B4B" w14:textId="77777777" w:rsidTr="00926B79">
              <w:trPr>
                <w:trHeight w:val="300"/>
              </w:trPr>
              <w:tc>
                <w:tcPr>
                  <w:tcW w:w="660" w:type="dxa"/>
                  <w:shd w:val="clear" w:color="auto" w:fill="auto"/>
                  <w:noWrap/>
                  <w:vAlign w:val="center"/>
                  <w:hideMark/>
                </w:tcPr>
                <w:p w14:paraId="260E31C9"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998BAEC"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347AD7A"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2FD6EE9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825</w:t>
                  </w:r>
                </w:p>
              </w:tc>
            </w:tr>
            <w:tr w:rsidR="00B2081F" w:rsidRPr="0051370B" w14:paraId="6694A52B" w14:textId="77777777" w:rsidTr="00926B79">
              <w:trPr>
                <w:trHeight w:val="300"/>
              </w:trPr>
              <w:tc>
                <w:tcPr>
                  <w:tcW w:w="660" w:type="dxa"/>
                  <w:shd w:val="clear" w:color="auto" w:fill="auto"/>
                  <w:noWrap/>
                  <w:vAlign w:val="center"/>
                  <w:hideMark/>
                </w:tcPr>
                <w:p w14:paraId="6F6E876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E4E8955"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5F7842E"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2396ADC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750</w:t>
                  </w:r>
                </w:p>
              </w:tc>
            </w:tr>
            <w:tr w:rsidR="00B2081F" w:rsidRPr="0051370B" w14:paraId="70ADFE47" w14:textId="77777777" w:rsidTr="00926B79">
              <w:trPr>
                <w:trHeight w:val="300"/>
              </w:trPr>
              <w:tc>
                <w:tcPr>
                  <w:tcW w:w="660" w:type="dxa"/>
                  <w:shd w:val="clear" w:color="auto" w:fill="auto"/>
                  <w:noWrap/>
                  <w:vAlign w:val="center"/>
                  <w:hideMark/>
                </w:tcPr>
                <w:p w14:paraId="6F915D93"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6BFD36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81CF731"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A44138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656</w:t>
                  </w:r>
                </w:p>
              </w:tc>
            </w:tr>
            <w:tr w:rsidR="00B2081F" w:rsidRPr="0051370B" w14:paraId="1C651AA5" w14:textId="77777777" w:rsidTr="00994716">
              <w:trPr>
                <w:trHeight w:val="188"/>
              </w:trPr>
              <w:tc>
                <w:tcPr>
                  <w:tcW w:w="660" w:type="dxa"/>
                  <w:shd w:val="clear" w:color="auto" w:fill="auto"/>
                  <w:noWrap/>
                  <w:vAlign w:val="center"/>
                  <w:hideMark/>
                </w:tcPr>
                <w:p w14:paraId="5E00DAA2"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1D067F8"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13317D3F"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C9E9FCB" w14:textId="77777777" w:rsidR="00B2081F" w:rsidRPr="0051370B" w:rsidRDefault="00B2081F" w:rsidP="00926B79">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602</w:t>
                  </w:r>
                </w:p>
              </w:tc>
            </w:tr>
          </w:tbl>
          <w:p w14:paraId="6DBBF4FE" w14:textId="77777777" w:rsidR="00B2081F" w:rsidRPr="0051370B" w:rsidRDefault="00B2081F" w:rsidP="00926B79">
            <w:pPr>
              <w:keepNext/>
              <w:tabs>
                <w:tab w:val="clear" w:pos="360"/>
                <w:tab w:val="clear" w:pos="720"/>
                <w:tab w:val="clear" w:pos="1080"/>
                <w:tab w:val="clear" w:pos="1440"/>
              </w:tabs>
              <w:rPr>
                <w:lang w:val="en-CA"/>
              </w:rPr>
            </w:pPr>
          </w:p>
        </w:tc>
      </w:tr>
    </w:tbl>
    <w:p w14:paraId="6B18C9D2" w14:textId="0D5384A4" w:rsidR="00B2081F" w:rsidRDefault="005C0618" w:rsidP="00994716">
      <w:pPr>
        <w:pStyle w:val="Caption"/>
        <w:jc w:val="center"/>
        <w:rPr>
          <w:lang w:val="en-CA"/>
        </w:rPr>
      </w:pPr>
      <w:r>
        <w:t xml:space="preserve">Figure </w:t>
      </w:r>
      <w:fldSimple w:instr=" SEQ Figure \* ARABIC ">
        <w:r w:rsidR="008034B1">
          <w:rPr>
            <w:noProof/>
          </w:rPr>
          <w:t>9</w:t>
        </w:r>
      </w:fldSimple>
      <w:r>
        <w:t xml:space="preserve"> </w:t>
      </w:r>
      <w:r w:rsidRPr="005C0618">
        <w:t>MOS curves and table for test sequence S04 with LB coding configuration</w:t>
      </w:r>
    </w:p>
    <w:p w14:paraId="31037075"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717F203E" w14:textId="77777777" w:rsidTr="00994716">
        <w:trPr>
          <w:trHeight w:val="3995"/>
        </w:trPr>
        <w:tc>
          <w:tcPr>
            <w:tcW w:w="6056" w:type="dxa"/>
          </w:tcPr>
          <w:p w14:paraId="6AEDE16D"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504D66C" wp14:editId="00F6F249">
                  <wp:extent cx="3670935" cy="2301240"/>
                  <wp:effectExtent l="0" t="0" r="37465" b="35560"/>
                  <wp:docPr id="37" name="Gra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62ED987" w14:textId="77777777" w:rsidTr="00926B79">
              <w:trPr>
                <w:trHeight w:val="300"/>
              </w:trPr>
              <w:tc>
                <w:tcPr>
                  <w:tcW w:w="660" w:type="dxa"/>
                  <w:shd w:val="clear" w:color="auto" w:fill="auto"/>
                  <w:vAlign w:val="center"/>
                  <w:hideMark/>
                </w:tcPr>
                <w:p w14:paraId="42EE0B6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413780F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095AB5A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77F7BD8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58A8E1CD" w14:textId="77777777" w:rsidTr="00926B79">
              <w:trPr>
                <w:trHeight w:val="300"/>
              </w:trPr>
              <w:tc>
                <w:tcPr>
                  <w:tcW w:w="660" w:type="dxa"/>
                  <w:shd w:val="clear" w:color="auto" w:fill="auto"/>
                  <w:noWrap/>
                  <w:vAlign w:val="center"/>
                  <w:hideMark/>
                </w:tcPr>
                <w:p w14:paraId="7E5C09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BD41F0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03B7FBC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442FB2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B2081F" w:rsidRPr="0051370B" w14:paraId="64AC9098" w14:textId="77777777" w:rsidTr="00926B79">
              <w:trPr>
                <w:trHeight w:val="300"/>
              </w:trPr>
              <w:tc>
                <w:tcPr>
                  <w:tcW w:w="660" w:type="dxa"/>
                  <w:shd w:val="clear" w:color="auto" w:fill="auto"/>
                  <w:noWrap/>
                  <w:vAlign w:val="center"/>
                  <w:hideMark/>
                </w:tcPr>
                <w:p w14:paraId="61EB53E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BFDD9D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49B1E0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7DDB648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B2081F" w:rsidRPr="0051370B" w14:paraId="43F26204" w14:textId="77777777" w:rsidTr="00926B79">
              <w:trPr>
                <w:trHeight w:val="300"/>
              </w:trPr>
              <w:tc>
                <w:tcPr>
                  <w:tcW w:w="660" w:type="dxa"/>
                  <w:shd w:val="clear" w:color="auto" w:fill="auto"/>
                  <w:noWrap/>
                  <w:vAlign w:val="center"/>
                  <w:hideMark/>
                </w:tcPr>
                <w:p w14:paraId="4B33F34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309DA3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C064D5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28D30EF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B2081F" w:rsidRPr="0051370B" w14:paraId="6F42E743" w14:textId="77777777" w:rsidTr="00926B79">
              <w:trPr>
                <w:trHeight w:val="300"/>
              </w:trPr>
              <w:tc>
                <w:tcPr>
                  <w:tcW w:w="660" w:type="dxa"/>
                  <w:shd w:val="clear" w:color="auto" w:fill="auto"/>
                  <w:noWrap/>
                  <w:vAlign w:val="center"/>
                  <w:hideMark/>
                </w:tcPr>
                <w:p w14:paraId="44A6FB1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4FB475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6ECD85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0733F4C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B2081F" w:rsidRPr="0051370B" w14:paraId="08FFDCD1" w14:textId="77777777" w:rsidTr="00926B79">
              <w:trPr>
                <w:trHeight w:val="300"/>
              </w:trPr>
              <w:tc>
                <w:tcPr>
                  <w:tcW w:w="660" w:type="dxa"/>
                  <w:shd w:val="clear" w:color="auto" w:fill="auto"/>
                  <w:noWrap/>
                  <w:vAlign w:val="center"/>
                  <w:hideMark/>
                </w:tcPr>
                <w:p w14:paraId="74AED52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234DF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160253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107F918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B2081F" w:rsidRPr="0051370B" w14:paraId="558E49F3" w14:textId="77777777" w:rsidTr="00926B79">
              <w:trPr>
                <w:trHeight w:val="300"/>
              </w:trPr>
              <w:tc>
                <w:tcPr>
                  <w:tcW w:w="660" w:type="dxa"/>
                  <w:shd w:val="clear" w:color="auto" w:fill="auto"/>
                  <w:noWrap/>
                  <w:vAlign w:val="center"/>
                  <w:hideMark/>
                </w:tcPr>
                <w:p w14:paraId="5AC6E47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B3684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58492A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9FB37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B2081F" w:rsidRPr="0051370B" w14:paraId="40BE0D98" w14:textId="77777777" w:rsidTr="00926B79">
              <w:trPr>
                <w:trHeight w:val="300"/>
              </w:trPr>
              <w:tc>
                <w:tcPr>
                  <w:tcW w:w="660" w:type="dxa"/>
                  <w:shd w:val="clear" w:color="auto" w:fill="auto"/>
                  <w:noWrap/>
                  <w:vAlign w:val="center"/>
                  <w:hideMark/>
                </w:tcPr>
                <w:p w14:paraId="4EB7DE8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EE1709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9A8E8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FDF334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B2081F" w:rsidRPr="0051370B" w14:paraId="70B28872" w14:textId="77777777" w:rsidTr="00926B79">
              <w:trPr>
                <w:trHeight w:val="300"/>
              </w:trPr>
              <w:tc>
                <w:tcPr>
                  <w:tcW w:w="660" w:type="dxa"/>
                  <w:shd w:val="clear" w:color="auto" w:fill="auto"/>
                  <w:noWrap/>
                  <w:vAlign w:val="center"/>
                  <w:hideMark/>
                </w:tcPr>
                <w:p w14:paraId="561C56E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83F088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537F63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0EEE8D6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B2081F" w:rsidRPr="0051370B" w14:paraId="6E44AA08" w14:textId="77777777" w:rsidTr="00926B79">
              <w:trPr>
                <w:trHeight w:val="300"/>
              </w:trPr>
              <w:tc>
                <w:tcPr>
                  <w:tcW w:w="660" w:type="dxa"/>
                  <w:shd w:val="clear" w:color="auto" w:fill="auto"/>
                  <w:noWrap/>
                  <w:vAlign w:val="center"/>
                  <w:hideMark/>
                </w:tcPr>
                <w:p w14:paraId="0C295ED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A277D3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7FBD2D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22D55C5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B2081F" w:rsidRPr="0051370B" w14:paraId="7CAB83A1" w14:textId="77777777" w:rsidTr="00926B79">
              <w:trPr>
                <w:trHeight w:val="300"/>
              </w:trPr>
              <w:tc>
                <w:tcPr>
                  <w:tcW w:w="660" w:type="dxa"/>
                  <w:shd w:val="clear" w:color="auto" w:fill="auto"/>
                  <w:noWrap/>
                  <w:vAlign w:val="center"/>
                  <w:hideMark/>
                </w:tcPr>
                <w:p w14:paraId="5B3BDD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2B62D4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41F37DD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352F8FC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B2081F" w:rsidRPr="0051370B" w14:paraId="54E9A505" w14:textId="77777777" w:rsidTr="00926B79">
              <w:trPr>
                <w:trHeight w:val="300"/>
              </w:trPr>
              <w:tc>
                <w:tcPr>
                  <w:tcW w:w="660" w:type="dxa"/>
                  <w:shd w:val="clear" w:color="auto" w:fill="auto"/>
                  <w:noWrap/>
                  <w:vAlign w:val="center"/>
                  <w:hideMark/>
                </w:tcPr>
                <w:p w14:paraId="5AE5BC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A7CCAC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607BCCB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086990E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B2081F" w:rsidRPr="0051370B" w14:paraId="17052254" w14:textId="77777777" w:rsidTr="00994716">
              <w:trPr>
                <w:trHeight w:val="107"/>
              </w:trPr>
              <w:tc>
                <w:tcPr>
                  <w:tcW w:w="660" w:type="dxa"/>
                  <w:shd w:val="clear" w:color="auto" w:fill="auto"/>
                  <w:noWrap/>
                  <w:vAlign w:val="center"/>
                  <w:hideMark/>
                </w:tcPr>
                <w:p w14:paraId="226C914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A0D155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22F7D9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1952C2B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948</w:t>
                  </w:r>
                </w:p>
              </w:tc>
            </w:tr>
          </w:tbl>
          <w:p w14:paraId="3B02B24E" w14:textId="77777777" w:rsidR="00B2081F" w:rsidRPr="0051370B" w:rsidRDefault="00B2081F" w:rsidP="00926B79">
            <w:pPr>
              <w:tabs>
                <w:tab w:val="clear" w:pos="360"/>
                <w:tab w:val="clear" w:pos="720"/>
                <w:tab w:val="clear" w:pos="1080"/>
                <w:tab w:val="clear" w:pos="1440"/>
              </w:tabs>
              <w:rPr>
                <w:lang w:val="en-CA"/>
              </w:rPr>
            </w:pPr>
          </w:p>
        </w:tc>
      </w:tr>
    </w:tbl>
    <w:p w14:paraId="37AFAA8D" w14:textId="65F35F91" w:rsidR="00B2081F" w:rsidRDefault="005C0618" w:rsidP="00994716">
      <w:pPr>
        <w:pStyle w:val="Caption"/>
        <w:jc w:val="center"/>
        <w:rPr>
          <w:lang w:val="en-CA"/>
        </w:rPr>
      </w:pPr>
      <w:r>
        <w:t xml:space="preserve">Figure </w:t>
      </w:r>
      <w:fldSimple w:instr=" SEQ Figure \* ARABIC ">
        <w:r w:rsidR="008034B1">
          <w:rPr>
            <w:noProof/>
          </w:rPr>
          <w:t>10</w:t>
        </w:r>
      </w:fldSimple>
      <w:r>
        <w:t xml:space="preserve"> </w:t>
      </w:r>
      <w:r w:rsidRPr="005C0618">
        <w:t>MOS curves and table for test sequence S05 with LB coding configuration</w:t>
      </w:r>
    </w:p>
    <w:tbl>
      <w:tblPr>
        <w:tblStyle w:val="TableGrid"/>
        <w:tblW w:w="0" w:type="auto"/>
        <w:tblLook w:val="04A0" w:firstRow="1" w:lastRow="0" w:firstColumn="1" w:lastColumn="0" w:noHBand="0" w:noVBand="1"/>
      </w:tblPr>
      <w:tblGrid>
        <w:gridCol w:w="6057"/>
        <w:gridCol w:w="3067"/>
      </w:tblGrid>
      <w:tr w:rsidR="00B2081F" w:rsidRPr="0051370B" w14:paraId="17077B2C" w14:textId="77777777" w:rsidTr="00994716">
        <w:trPr>
          <w:trHeight w:val="4130"/>
        </w:trPr>
        <w:tc>
          <w:tcPr>
            <w:tcW w:w="6057" w:type="dxa"/>
          </w:tcPr>
          <w:p w14:paraId="4D50C588"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150D0388" wp14:editId="24033C8B">
                  <wp:extent cx="3670935" cy="2345690"/>
                  <wp:effectExtent l="0" t="0" r="37465" b="16510"/>
                  <wp:docPr id="38" name="Gra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5EAD9BBA" w14:textId="77777777" w:rsidTr="00994716">
              <w:trPr>
                <w:trHeight w:val="302"/>
              </w:trPr>
              <w:tc>
                <w:tcPr>
                  <w:tcW w:w="660" w:type="dxa"/>
                  <w:shd w:val="clear" w:color="auto" w:fill="auto"/>
                  <w:vAlign w:val="center"/>
                  <w:hideMark/>
                </w:tcPr>
                <w:p w14:paraId="2EB6C7E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51FA60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1A326FA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1BF345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3CE23DD" w14:textId="77777777" w:rsidTr="00994716">
              <w:trPr>
                <w:trHeight w:val="302"/>
              </w:trPr>
              <w:tc>
                <w:tcPr>
                  <w:tcW w:w="660" w:type="dxa"/>
                  <w:shd w:val="clear" w:color="auto" w:fill="auto"/>
                  <w:noWrap/>
                  <w:vAlign w:val="center"/>
                  <w:hideMark/>
                </w:tcPr>
                <w:p w14:paraId="453C26C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FA7A17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CE9320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29314FC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B2081F" w:rsidRPr="0051370B" w14:paraId="44F9F823" w14:textId="77777777" w:rsidTr="00994716">
              <w:trPr>
                <w:trHeight w:val="302"/>
              </w:trPr>
              <w:tc>
                <w:tcPr>
                  <w:tcW w:w="660" w:type="dxa"/>
                  <w:shd w:val="clear" w:color="auto" w:fill="auto"/>
                  <w:noWrap/>
                  <w:vAlign w:val="center"/>
                  <w:hideMark/>
                </w:tcPr>
                <w:p w14:paraId="7642B35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7E6290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53C1D70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E62F26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B2081F" w:rsidRPr="0051370B" w14:paraId="6C51ABEC" w14:textId="77777777" w:rsidTr="00994716">
              <w:trPr>
                <w:trHeight w:val="302"/>
              </w:trPr>
              <w:tc>
                <w:tcPr>
                  <w:tcW w:w="660" w:type="dxa"/>
                  <w:shd w:val="clear" w:color="auto" w:fill="auto"/>
                  <w:noWrap/>
                  <w:vAlign w:val="center"/>
                  <w:hideMark/>
                </w:tcPr>
                <w:p w14:paraId="44B142B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F5829F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44E9B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6BFEF7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B2081F" w:rsidRPr="0051370B" w14:paraId="71D8A50F" w14:textId="77777777" w:rsidTr="00994716">
              <w:trPr>
                <w:trHeight w:val="302"/>
              </w:trPr>
              <w:tc>
                <w:tcPr>
                  <w:tcW w:w="660" w:type="dxa"/>
                  <w:shd w:val="clear" w:color="auto" w:fill="auto"/>
                  <w:noWrap/>
                  <w:vAlign w:val="center"/>
                  <w:hideMark/>
                </w:tcPr>
                <w:p w14:paraId="143D6FD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3F7CB7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2446727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DA158C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B2081F" w:rsidRPr="0051370B" w14:paraId="14AE5EDF" w14:textId="77777777" w:rsidTr="00994716">
              <w:trPr>
                <w:trHeight w:val="302"/>
              </w:trPr>
              <w:tc>
                <w:tcPr>
                  <w:tcW w:w="660" w:type="dxa"/>
                  <w:shd w:val="clear" w:color="auto" w:fill="auto"/>
                  <w:noWrap/>
                  <w:vAlign w:val="center"/>
                  <w:hideMark/>
                </w:tcPr>
                <w:p w14:paraId="1F4122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0D7E0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14D5276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0562AA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B2081F" w:rsidRPr="0051370B" w14:paraId="2DF386AC" w14:textId="77777777" w:rsidTr="00994716">
              <w:trPr>
                <w:trHeight w:val="302"/>
              </w:trPr>
              <w:tc>
                <w:tcPr>
                  <w:tcW w:w="660" w:type="dxa"/>
                  <w:shd w:val="clear" w:color="auto" w:fill="auto"/>
                  <w:noWrap/>
                  <w:vAlign w:val="center"/>
                  <w:hideMark/>
                </w:tcPr>
                <w:p w14:paraId="007A589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0A49E6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65E76B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20FD3C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B2081F" w:rsidRPr="0051370B" w14:paraId="6CF211DB" w14:textId="77777777" w:rsidTr="00994716">
              <w:trPr>
                <w:trHeight w:val="302"/>
              </w:trPr>
              <w:tc>
                <w:tcPr>
                  <w:tcW w:w="660" w:type="dxa"/>
                  <w:shd w:val="clear" w:color="auto" w:fill="auto"/>
                  <w:noWrap/>
                  <w:vAlign w:val="center"/>
                  <w:hideMark/>
                </w:tcPr>
                <w:p w14:paraId="7282309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78E6B2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DB21C8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4FD1A9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B2081F" w:rsidRPr="0051370B" w14:paraId="42DD0FCB" w14:textId="77777777" w:rsidTr="00994716">
              <w:trPr>
                <w:trHeight w:val="302"/>
              </w:trPr>
              <w:tc>
                <w:tcPr>
                  <w:tcW w:w="660" w:type="dxa"/>
                  <w:shd w:val="clear" w:color="auto" w:fill="auto"/>
                  <w:noWrap/>
                  <w:vAlign w:val="center"/>
                  <w:hideMark/>
                </w:tcPr>
                <w:p w14:paraId="1DA3FA3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6C1F8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A690F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3B8044D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B2081F" w:rsidRPr="0051370B" w14:paraId="1B70947D" w14:textId="77777777" w:rsidTr="00994716">
              <w:trPr>
                <w:trHeight w:val="302"/>
              </w:trPr>
              <w:tc>
                <w:tcPr>
                  <w:tcW w:w="660" w:type="dxa"/>
                  <w:shd w:val="clear" w:color="auto" w:fill="auto"/>
                  <w:noWrap/>
                  <w:vAlign w:val="center"/>
                  <w:hideMark/>
                </w:tcPr>
                <w:p w14:paraId="35B3C0F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BFF15A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13EF8C6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67EA1D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B2081F" w:rsidRPr="0051370B" w14:paraId="1193FB2B" w14:textId="77777777" w:rsidTr="00994716">
              <w:trPr>
                <w:trHeight w:val="302"/>
              </w:trPr>
              <w:tc>
                <w:tcPr>
                  <w:tcW w:w="660" w:type="dxa"/>
                  <w:shd w:val="clear" w:color="auto" w:fill="auto"/>
                  <w:noWrap/>
                  <w:vAlign w:val="center"/>
                  <w:hideMark/>
                </w:tcPr>
                <w:p w14:paraId="48FD456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75C003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5F80431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569AF41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B2081F" w:rsidRPr="0051370B" w14:paraId="260A3EF2" w14:textId="77777777" w:rsidTr="00994716">
              <w:trPr>
                <w:trHeight w:val="302"/>
              </w:trPr>
              <w:tc>
                <w:tcPr>
                  <w:tcW w:w="660" w:type="dxa"/>
                  <w:shd w:val="clear" w:color="auto" w:fill="auto"/>
                  <w:noWrap/>
                  <w:vAlign w:val="center"/>
                  <w:hideMark/>
                </w:tcPr>
                <w:p w14:paraId="751753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AD9D6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2093F0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27C4054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B2081F" w:rsidRPr="0051370B" w14:paraId="6D8857FC" w14:textId="77777777" w:rsidTr="00994716">
              <w:trPr>
                <w:trHeight w:val="134"/>
              </w:trPr>
              <w:tc>
                <w:tcPr>
                  <w:tcW w:w="660" w:type="dxa"/>
                  <w:shd w:val="clear" w:color="auto" w:fill="auto"/>
                  <w:noWrap/>
                  <w:vAlign w:val="center"/>
                  <w:hideMark/>
                </w:tcPr>
                <w:p w14:paraId="721D837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1490C8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1A72559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2F4B0EE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959</w:t>
                  </w:r>
                </w:p>
              </w:tc>
            </w:tr>
          </w:tbl>
          <w:p w14:paraId="22A4601A" w14:textId="77777777" w:rsidR="00B2081F" w:rsidRPr="0051370B" w:rsidRDefault="00B2081F" w:rsidP="00926B79">
            <w:pPr>
              <w:tabs>
                <w:tab w:val="clear" w:pos="360"/>
                <w:tab w:val="clear" w:pos="720"/>
                <w:tab w:val="clear" w:pos="1080"/>
                <w:tab w:val="clear" w:pos="1440"/>
              </w:tabs>
              <w:rPr>
                <w:lang w:val="en-CA"/>
              </w:rPr>
            </w:pPr>
          </w:p>
        </w:tc>
      </w:tr>
    </w:tbl>
    <w:p w14:paraId="692EC680" w14:textId="2D021EAD" w:rsidR="00B2081F" w:rsidRDefault="005C0618" w:rsidP="00994716">
      <w:pPr>
        <w:pStyle w:val="Caption"/>
        <w:jc w:val="center"/>
        <w:rPr>
          <w:lang w:val="en-CA"/>
        </w:rPr>
      </w:pPr>
      <w:r>
        <w:t xml:space="preserve">Figure </w:t>
      </w:r>
      <w:fldSimple w:instr=" SEQ Figure \* ARABIC ">
        <w:r w:rsidR="008034B1">
          <w:rPr>
            <w:noProof/>
          </w:rPr>
          <w:t>11</w:t>
        </w:r>
      </w:fldSimple>
      <w:r>
        <w:t xml:space="preserve"> </w:t>
      </w:r>
      <w:r w:rsidRPr="005C0618">
        <w:t>MOS curves and table for test sequence S06 with LB coding configuration</w:t>
      </w:r>
    </w:p>
    <w:p w14:paraId="51452A61"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5BA74C11" w14:textId="77777777" w:rsidTr="00926B79">
        <w:tc>
          <w:tcPr>
            <w:tcW w:w="6056" w:type="dxa"/>
          </w:tcPr>
          <w:p w14:paraId="156E797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3C1DFD5F" wp14:editId="1A7A28BD">
                  <wp:extent cx="3670935" cy="2371090"/>
                  <wp:effectExtent l="0" t="0" r="37465" b="16510"/>
                  <wp:docPr id="43" name="Grafico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53170DD" w14:textId="77777777" w:rsidTr="00926B79">
              <w:trPr>
                <w:trHeight w:val="300"/>
              </w:trPr>
              <w:tc>
                <w:tcPr>
                  <w:tcW w:w="660" w:type="dxa"/>
                  <w:shd w:val="clear" w:color="auto" w:fill="auto"/>
                  <w:vAlign w:val="center"/>
                  <w:hideMark/>
                </w:tcPr>
                <w:p w14:paraId="4A37ACF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54F26F0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739ADC7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1709FCB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6F98895A" w14:textId="77777777" w:rsidTr="00926B79">
              <w:trPr>
                <w:trHeight w:val="300"/>
              </w:trPr>
              <w:tc>
                <w:tcPr>
                  <w:tcW w:w="660" w:type="dxa"/>
                  <w:shd w:val="clear" w:color="auto" w:fill="auto"/>
                  <w:noWrap/>
                  <w:vAlign w:val="center"/>
                  <w:hideMark/>
                </w:tcPr>
                <w:p w14:paraId="04C3D3D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7A17A0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8D413F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3B0FFE3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B2081F" w:rsidRPr="0051370B" w14:paraId="7C6F3143" w14:textId="77777777" w:rsidTr="00926B79">
              <w:trPr>
                <w:trHeight w:val="300"/>
              </w:trPr>
              <w:tc>
                <w:tcPr>
                  <w:tcW w:w="660" w:type="dxa"/>
                  <w:shd w:val="clear" w:color="auto" w:fill="auto"/>
                  <w:noWrap/>
                  <w:vAlign w:val="center"/>
                  <w:hideMark/>
                </w:tcPr>
                <w:p w14:paraId="49DA27D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136934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35BE066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607986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B2081F" w:rsidRPr="0051370B" w14:paraId="2912529D" w14:textId="77777777" w:rsidTr="00926B79">
              <w:trPr>
                <w:trHeight w:val="300"/>
              </w:trPr>
              <w:tc>
                <w:tcPr>
                  <w:tcW w:w="660" w:type="dxa"/>
                  <w:shd w:val="clear" w:color="auto" w:fill="auto"/>
                  <w:noWrap/>
                  <w:vAlign w:val="center"/>
                  <w:hideMark/>
                </w:tcPr>
                <w:p w14:paraId="50C1C2D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45D64F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DF61E0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65EBFB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B2081F" w:rsidRPr="0051370B" w14:paraId="4AC2D10A" w14:textId="77777777" w:rsidTr="00926B79">
              <w:trPr>
                <w:trHeight w:val="300"/>
              </w:trPr>
              <w:tc>
                <w:tcPr>
                  <w:tcW w:w="660" w:type="dxa"/>
                  <w:shd w:val="clear" w:color="auto" w:fill="auto"/>
                  <w:noWrap/>
                  <w:vAlign w:val="center"/>
                  <w:hideMark/>
                </w:tcPr>
                <w:p w14:paraId="3EF829C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16686F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6555626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7AC5EF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B2081F" w:rsidRPr="0051370B" w14:paraId="0C7F48EC" w14:textId="77777777" w:rsidTr="00926B79">
              <w:trPr>
                <w:trHeight w:val="300"/>
              </w:trPr>
              <w:tc>
                <w:tcPr>
                  <w:tcW w:w="660" w:type="dxa"/>
                  <w:shd w:val="clear" w:color="auto" w:fill="auto"/>
                  <w:noWrap/>
                  <w:vAlign w:val="center"/>
                  <w:hideMark/>
                </w:tcPr>
                <w:p w14:paraId="2EDA3AC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50DF5C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39BAFF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06B9445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B2081F" w:rsidRPr="0051370B" w14:paraId="218CFBAC" w14:textId="77777777" w:rsidTr="00926B79">
              <w:trPr>
                <w:trHeight w:val="300"/>
              </w:trPr>
              <w:tc>
                <w:tcPr>
                  <w:tcW w:w="660" w:type="dxa"/>
                  <w:shd w:val="clear" w:color="auto" w:fill="auto"/>
                  <w:noWrap/>
                  <w:vAlign w:val="center"/>
                  <w:hideMark/>
                </w:tcPr>
                <w:p w14:paraId="0A1D499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09E21F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D89EC5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5F3C260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B2081F" w:rsidRPr="0051370B" w14:paraId="519B8310" w14:textId="77777777" w:rsidTr="00926B79">
              <w:trPr>
                <w:trHeight w:val="300"/>
              </w:trPr>
              <w:tc>
                <w:tcPr>
                  <w:tcW w:w="660" w:type="dxa"/>
                  <w:shd w:val="clear" w:color="auto" w:fill="auto"/>
                  <w:noWrap/>
                  <w:vAlign w:val="center"/>
                  <w:hideMark/>
                </w:tcPr>
                <w:p w14:paraId="389FB06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13E4A3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2DB2C73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E90BC7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B2081F" w:rsidRPr="0051370B" w14:paraId="3F77F7DC" w14:textId="77777777" w:rsidTr="00926B79">
              <w:trPr>
                <w:trHeight w:val="300"/>
              </w:trPr>
              <w:tc>
                <w:tcPr>
                  <w:tcW w:w="660" w:type="dxa"/>
                  <w:shd w:val="clear" w:color="auto" w:fill="auto"/>
                  <w:noWrap/>
                  <w:vAlign w:val="center"/>
                  <w:hideMark/>
                </w:tcPr>
                <w:p w14:paraId="55FFE8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586B78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C3CD2F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3476751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B2081F" w:rsidRPr="0051370B" w14:paraId="3D8BAF21" w14:textId="77777777" w:rsidTr="00926B79">
              <w:trPr>
                <w:trHeight w:val="300"/>
              </w:trPr>
              <w:tc>
                <w:tcPr>
                  <w:tcW w:w="660" w:type="dxa"/>
                  <w:shd w:val="clear" w:color="auto" w:fill="auto"/>
                  <w:noWrap/>
                  <w:vAlign w:val="center"/>
                  <w:hideMark/>
                </w:tcPr>
                <w:p w14:paraId="786C855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644535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63D15E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607D2F4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B2081F" w:rsidRPr="0051370B" w14:paraId="607831E7" w14:textId="77777777" w:rsidTr="00926B79">
              <w:trPr>
                <w:trHeight w:val="300"/>
              </w:trPr>
              <w:tc>
                <w:tcPr>
                  <w:tcW w:w="660" w:type="dxa"/>
                  <w:shd w:val="clear" w:color="auto" w:fill="auto"/>
                  <w:noWrap/>
                  <w:vAlign w:val="center"/>
                  <w:hideMark/>
                </w:tcPr>
                <w:p w14:paraId="32CA53E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7010F9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1EBF214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56CF82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B2081F" w:rsidRPr="0051370B" w14:paraId="04444EAD" w14:textId="77777777" w:rsidTr="00926B79">
              <w:trPr>
                <w:trHeight w:val="300"/>
              </w:trPr>
              <w:tc>
                <w:tcPr>
                  <w:tcW w:w="660" w:type="dxa"/>
                  <w:shd w:val="clear" w:color="auto" w:fill="auto"/>
                  <w:noWrap/>
                  <w:vAlign w:val="center"/>
                  <w:hideMark/>
                </w:tcPr>
                <w:p w14:paraId="7E1F46E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0F0F46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6DCC21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E0F192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B2081F" w:rsidRPr="0051370B" w14:paraId="6701EE1C" w14:textId="77777777" w:rsidTr="00994716">
              <w:trPr>
                <w:trHeight w:val="98"/>
              </w:trPr>
              <w:tc>
                <w:tcPr>
                  <w:tcW w:w="660" w:type="dxa"/>
                  <w:shd w:val="clear" w:color="auto" w:fill="auto"/>
                  <w:noWrap/>
                  <w:vAlign w:val="center"/>
                  <w:hideMark/>
                </w:tcPr>
                <w:p w14:paraId="4B8AF9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D82FB0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14E589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44C57AB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945</w:t>
                  </w:r>
                </w:p>
              </w:tc>
            </w:tr>
          </w:tbl>
          <w:p w14:paraId="50189F62" w14:textId="77777777" w:rsidR="00B2081F" w:rsidRPr="0051370B" w:rsidRDefault="00B2081F" w:rsidP="00926B79">
            <w:pPr>
              <w:tabs>
                <w:tab w:val="clear" w:pos="360"/>
                <w:tab w:val="clear" w:pos="720"/>
                <w:tab w:val="clear" w:pos="1080"/>
                <w:tab w:val="clear" w:pos="1440"/>
              </w:tabs>
              <w:rPr>
                <w:lang w:val="en-CA"/>
              </w:rPr>
            </w:pPr>
          </w:p>
        </w:tc>
      </w:tr>
    </w:tbl>
    <w:p w14:paraId="19B43076" w14:textId="06656BD4" w:rsidR="00B2081F" w:rsidRDefault="005C0618" w:rsidP="00994716">
      <w:pPr>
        <w:pStyle w:val="Caption"/>
        <w:jc w:val="center"/>
        <w:rPr>
          <w:lang w:val="en-CA"/>
        </w:rPr>
      </w:pPr>
      <w:r>
        <w:t xml:space="preserve">Figure </w:t>
      </w:r>
      <w:fldSimple w:instr=" SEQ Figure \* ARABIC ">
        <w:r w:rsidR="008034B1">
          <w:rPr>
            <w:noProof/>
          </w:rPr>
          <w:t>12</w:t>
        </w:r>
      </w:fldSimple>
      <w:r w:rsidR="006E378B">
        <w:t xml:space="preserve"> </w:t>
      </w:r>
      <w:r w:rsidR="006E378B" w:rsidRPr="006E378B">
        <w:t>MOS curves and table for test sequence S01 with RA coding configuration</w:t>
      </w:r>
    </w:p>
    <w:p w14:paraId="30B3DEC8"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6A18ACAC" w14:textId="77777777" w:rsidTr="00926B79">
        <w:tc>
          <w:tcPr>
            <w:tcW w:w="6056" w:type="dxa"/>
          </w:tcPr>
          <w:p w14:paraId="5CE0978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4FA5362C" wp14:editId="6F1CE778">
                  <wp:extent cx="3670935" cy="2415540"/>
                  <wp:effectExtent l="0" t="0" r="37465" b="2286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4C459BA8" w14:textId="77777777" w:rsidTr="00926B79">
              <w:trPr>
                <w:trHeight w:val="300"/>
              </w:trPr>
              <w:tc>
                <w:tcPr>
                  <w:tcW w:w="660" w:type="dxa"/>
                  <w:shd w:val="clear" w:color="auto" w:fill="auto"/>
                  <w:vAlign w:val="center"/>
                  <w:hideMark/>
                </w:tcPr>
                <w:p w14:paraId="2F23399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756449B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36DBE3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4427F74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2F33D1FD" w14:textId="77777777" w:rsidTr="00926B79">
              <w:trPr>
                <w:trHeight w:val="300"/>
              </w:trPr>
              <w:tc>
                <w:tcPr>
                  <w:tcW w:w="660" w:type="dxa"/>
                  <w:shd w:val="clear" w:color="auto" w:fill="auto"/>
                  <w:noWrap/>
                  <w:vAlign w:val="center"/>
                  <w:hideMark/>
                </w:tcPr>
                <w:p w14:paraId="25715F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9680D2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77CC8DF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D6F3A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B2081F" w:rsidRPr="0051370B" w14:paraId="515A9291" w14:textId="77777777" w:rsidTr="00926B79">
              <w:trPr>
                <w:trHeight w:val="300"/>
              </w:trPr>
              <w:tc>
                <w:tcPr>
                  <w:tcW w:w="660" w:type="dxa"/>
                  <w:shd w:val="clear" w:color="auto" w:fill="auto"/>
                  <w:noWrap/>
                  <w:vAlign w:val="center"/>
                  <w:hideMark/>
                </w:tcPr>
                <w:p w14:paraId="720BAC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4E78EA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258E9E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2811E3B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B2081F" w:rsidRPr="0051370B" w14:paraId="67F287EE" w14:textId="77777777" w:rsidTr="00926B79">
              <w:trPr>
                <w:trHeight w:val="300"/>
              </w:trPr>
              <w:tc>
                <w:tcPr>
                  <w:tcW w:w="660" w:type="dxa"/>
                  <w:shd w:val="clear" w:color="auto" w:fill="auto"/>
                  <w:noWrap/>
                  <w:vAlign w:val="center"/>
                  <w:hideMark/>
                </w:tcPr>
                <w:p w14:paraId="1AB5AB6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67D696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4409BB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4DA2570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B2081F" w:rsidRPr="0051370B" w14:paraId="3D447CFA" w14:textId="77777777" w:rsidTr="00926B79">
              <w:trPr>
                <w:trHeight w:val="300"/>
              </w:trPr>
              <w:tc>
                <w:tcPr>
                  <w:tcW w:w="660" w:type="dxa"/>
                  <w:shd w:val="clear" w:color="auto" w:fill="auto"/>
                  <w:noWrap/>
                  <w:vAlign w:val="center"/>
                  <w:hideMark/>
                </w:tcPr>
                <w:p w14:paraId="5E55991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4DFDDB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6B49190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6E513AA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B2081F" w:rsidRPr="0051370B" w14:paraId="7A8AC1D3" w14:textId="77777777" w:rsidTr="00926B79">
              <w:trPr>
                <w:trHeight w:val="300"/>
              </w:trPr>
              <w:tc>
                <w:tcPr>
                  <w:tcW w:w="660" w:type="dxa"/>
                  <w:shd w:val="clear" w:color="auto" w:fill="auto"/>
                  <w:noWrap/>
                  <w:vAlign w:val="center"/>
                  <w:hideMark/>
                </w:tcPr>
                <w:p w14:paraId="077B47F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F8534C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5445E8B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8FE9AF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B2081F" w:rsidRPr="0051370B" w14:paraId="0D021864" w14:textId="77777777" w:rsidTr="00926B79">
              <w:trPr>
                <w:trHeight w:val="300"/>
              </w:trPr>
              <w:tc>
                <w:tcPr>
                  <w:tcW w:w="660" w:type="dxa"/>
                  <w:shd w:val="clear" w:color="auto" w:fill="auto"/>
                  <w:noWrap/>
                  <w:vAlign w:val="center"/>
                  <w:hideMark/>
                </w:tcPr>
                <w:p w14:paraId="383AB74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F963A4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01463F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7EF4B64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B2081F" w:rsidRPr="0051370B" w14:paraId="5E1AB808" w14:textId="77777777" w:rsidTr="00926B79">
              <w:trPr>
                <w:trHeight w:val="300"/>
              </w:trPr>
              <w:tc>
                <w:tcPr>
                  <w:tcW w:w="660" w:type="dxa"/>
                  <w:shd w:val="clear" w:color="auto" w:fill="auto"/>
                  <w:noWrap/>
                  <w:vAlign w:val="center"/>
                  <w:hideMark/>
                </w:tcPr>
                <w:p w14:paraId="246E7BB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D8DB9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01032A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183888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B2081F" w:rsidRPr="0051370B" w14:paraId="79C830E9" w14:textId="77777777" w:rsidTr="00926B79">
              <w:trPr>
                <w:trHeight w:val="300"/>
              </w:trPr>
              <w:tc>
                <w:tcPr>
                  <w:tcW w:w="660" w:type="dxa"/>
                  <w:shd w:val="clear" w:color="auto" w:fill="auto"/>
                  <w:noWrap/>
                  <w:vAlign w:val="center"/>
                  <w:hideMark/>
                </w:tcPr>
                <w:p w14:paraId="4212E77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A45C06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0F30D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576932A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B2081F" w:rsidRPr="0051370B" w14:paraId="251FCF76" w14:textId="77777777" w:rsidTr="00926B79">
              <w:trPr>
                <w:trHeight w:val="300"/>
              </w:trPr>
              <w:tc>
                <w:tcPr>
                  <w:tcW w:w="660" w:type="dxa"/>
                  <w:shd w:val="clear" w:color="auto" w:fill="auto"/>
                  <w:noWrap/>
                  <w:vAlign w:val="center"/>
                  <w:hideMark/>
                </w:tcPr>
                <w:p w14:paraId="1009667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53AC949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ECDF30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DF1ED0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825</w:t>
                  </w:r>
                </w:p>
              </w:tc>
            </w:tr>
            <w:tr w:rsidR="00B2081F" w:rsidRPr="0051370B" w14:paraId="528221EB" w14:textId="77777777" w:rsidTr="00926B79">
              <w:trPr>
                <w:trHeight w:val="300"/>
              </w:trPr>
              <w:tc>
                <w:tcPr>
                  <w:tcW w:w="660" w:type="dxa"/>
                  <w:shd w:val="clear" w:color="auto" w:fill="auto"/>
                  <w:noWrap/>
                  <w:vAlign w:val="center"/>
                  <w:hideMark/>
                </w:tcPr>
                <w:p w14:paraId="50669D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BA7153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3E4CB9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B637B6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750</w:t>
                  </w:r>
                </w:p>
              </w:tc>
            </w:tr>
            <w:tr w:rsidR="00B2081F" w:rsidRPr="0051370B" w14:paraId="6EF49216" w14:textId="77777777" w:rsidTr="00926B79">
              <w:trPr>
                <w:trHeight w:val="300"/>
              </w:trPr>
              <w:tc>
                <w:tcPr>
                  <w:tcW w:w="660" w:type="dxa"/>
                  <w:shd w:val="clear" w:color="auto" w:fill="auto"/>
                  <w:noWrap/>
                  <w:vAlign w:val="center"/>
                  <w:hideMark/>
                </w:tcPr>
                <w:p w14:paraId="655C05B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6552DE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CCED5A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5E64BB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656</w:t>
                  </w:r>
                </w:p>
              </w:tc>
            </w:tr>
            <w:tr w:rsidR="00B2081F" w:rsidRPr="0051370B" w14:paraId="4E9A6386" w14:textId="77777777" w:rsidTr="00994716">
              <w:trPr>
                <w:trHeight w:val="80"/>
              </w:trPr>
              <w:tc>
                <w:tcPr>
                  <w:tcW w:w="660" w:type="dxa"/>
                  <w:shd w:val="clear" w:color="auto" w:fill="auto"/>
                  <w:noWrap/>
                  <w:vAlign w:val="center"/>
                  <w:hideMark/>
                </w:tcPr>
                <w:p w14:paraId="37953C9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3417A2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31F78D6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0F83F2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602</w:t>
                  </w:r>
                </w:p>
              </w:tc>
            </w:tr>
          </w:tbl>
          <w:p w14:paraId="13E8EEAA" w14:textId="77777777" w:rsidR="00B2081F" w:rsidRPr="0051370B" w:rsidRDefault="00B2081F" w:rsidP="00926B79">
            <w:pPr>
              <w:tabs>
                <w:tab w:val="clear" w:pos="360"/>
                <w:tab w:val="clear" w:pos="720"/>
                <w:tab w:val="clear" w:pos="1080"/>
                <w:tab w:val="clear" w:pos="1440"/>
              </w:tabs>
              <w:rPr>
                <w:lang w:val="en-CA"/>
              </w:rPr>
            </w:pPr>
          </w:p>
        </w:tc>
      </w:tr>
    </w:tbl>
    <w:p w14:paraId="04F17EB8" w14:textId="69E084C5" w:rsidR="00B2081F" w:rsidRDefault="005C0618" w:rsidP="00994716">
      <w:pPr>
        <w:pStyle w:val="Caption"/>
        <w:jc w:val="center"/>
        <w:rPr>
          <w:lang w:val="en-CA"/>
        </w:rPr>
      </w:pPr>
      <w:r>
        <w:t xml:space="preserve">Figure </w:t>
      </w:r>
      <w:fldSimple w:instr=" SEQ Figure \* ARABIC ">
        <w:r w:rsidR="008034B1">
          <w:rPr>
            <w:noProof/>
          </w:rPr>
          <w:t>13</w:t>
        </w:r>
      </w:fldSimple>
      <w:r w:rsidR="006E378B">
        <w:t xml:space="preserve"> </w:t>
      </w:r>
      <w:r w:rsidR="006E378B" w:rsidRPr="006E378B">
        <w:t>MOS curves and table for test sequence S04 with RA coding configuration</w:t>
      </w:r>
    </w:p>
    <w:tbl>
      <w:tblPr>
        <w:tblStyle w:val="TableGrid"/>
        <w:tblW w:w="0" w:type="auto"/>
        <w:tblLook w:val="04A0" w:firstRow="1" w:lastRow="0" w:firstColumn="1" w:lastColumn="0" w:noHBand="0" w:noVBand="1"/>
      </w:tblPr>
      <w:tblGrid>
        <w:gridCol w:w="6056"/>
        <w:gridCol w:w="3067"/>
      </w:tblGrid>
      <w:tr w:rsidR="00B2081F" w:rsidRPr="0051370B" w14:paraId="2608E6D2" w14:textId="77777777" w:rsidTr="00926B79">
        <w:tc>
          <w:tcPr>
            <w:tcW w:w="6056" w:type="dxa"/>
          </w:tcPr>
          <w:p w14:paraId="19F05127"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lastRenderedPageBreak/>
              <w:drawing>
                <wp:inline distT="0" distB="0" distL="0" distR="0" wp14:anchorId="3E8BD14B" wp14:editId="1B4A29B3">
                  <wp:extent cx="3670935" cy="2364740"/>
                  <wp:effectExtent l="0" t="0" r="37465" b="22860"/>
                  <wp:docPr id="45" name="Gra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7AAEAC6A" w14:textId="77777777" w:rsidTr="00926B79">
              <w:trPr>
                <w:trHeight w:val="300"/>
              </w:trPr>
              <w:tc>
                <w:tcPr>
                  <w:tcW w:w="660" w:type="dxa"/>
                  <w:shd w:val="clear" w:color="auto" w:fill="auto"/>
                  <w:vAlign w:val="center"/>
                  <w:hideMark/>
                </w:tcPr>
                <w:p w14:paraId="3365FA1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6A37412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64CB735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6C14F2A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43FE137" w14:textId="77777777" w:rsidTr="00926B79">
              <w:trPr>
                <w:trHeight w:val="300"/>
              </w:trPr>
              <w:tc>
                <w:tcPr>
                  <w:tcW w:w="660" w:type="dxa"/>
                  <w:shd w:val="clear" w:color="auto" w:fill="auto"/>
                  <w:noWrap/>
                  <w:vAlign w:val="center"/>
                  <w:hideMark/>
                </w:tcPr>
                <w:p w14:paraId="1A19492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717631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3742072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7B1874A5"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B2081F" w:rsidRPr="0051370B" w14:paraId="6172D0A0" w14:textId="77777777" w:rsidTr="00926B79">
              <w:trPr>
                <w:trHeight w:val="300"/>
              </w:trPr>
              <w:tc>
                <w:tcPr>
                  <w:tcW w:w="660" w:type="dxa"/>
                  <w:shd w:val="clear" w:color="auto" w:fill="auto"/>
                  <w:noWrap/>
                  <w:vAlign w:val="center"/>
                  <w:hideMark/>
                </w:tcPr>
                <w:p w14:paraId="51AFDDC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2DD3E8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CB43281"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80275E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B2081F" w:rsidRPr="0051370B" w14:paraId="6340AE0F" w14:textId="77777777" w:rsidTr="00926B79">
              <w:trPr>
                <w:trHeight w:val="300"/>
              </w:trPr>
              <w:tc>
                <w:tcPr>
                  <w:tcW w:w="660" w:type="dxa"/>
                  <w:shd w:val="clear" w:color="auto" w:fill="auto"/>
                  <w:noWrap/>
                  <w:vAlign w:val="center"/>
                  <w:hideMark/>
                </w:tcPr>
                <w:p w14:paraId="0CBA679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623C63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5773F9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4ACE312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B2081F" w:rsidRPr="0051370B" w14:paraId="0D8F231B" w14:textId="77777777" w:rsidTr="00926B79">
              <w:trPr>
                <w:trHeight w:val="300"/>
              </w:trPr>
              <w:tc>
                <w:tcPr>
                  <w:tcW w:w="660" w:type="dxa"/>
                  <w:shd w:val="clear" w:color="auto" w:fill="auto"/>
                  <w:noWrap/>
                  <w:vAlign w:val="center"/>
                  <w:hideMark/>
                </w:tcPr>
                <w:p w14:paraId="4362702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27682C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78405F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6EE6210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B2081F" w:rsidRPr="0051370B" w14:paraId="590E4F40" w14:textId="77777777" w:rsidTr="00926B79">
              <w:trPr>
                <w:trHeight w:val="300"/>
              </w:trPr>
              <w:tc>
                <w:tcPr>
                  <w:tcW w:w="660" w:type="dxa"/>
                  <w:shd w:val="clear" w:color="auto" w:fill="auto"/>
                  <w:noWrap/>
                  <w:vAlign w:val="center"/>
                  <w:hideMark/>
                </w:tcPr>
                <w:p w14:paraId="4742709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AE62A0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AE6E18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1665C39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B2081F" w:rsidRPr="0051370B" w14:paraId="576FBA30" w14:textId="77777777" w:rsidTr="00926B79">
              <w:trPr>
                <w:trHeight w:val="300"/>
              </w:trPr>
              <w:tc>
                <w:tcPr>
                  <w:tcW w:w="660" w:type="dxa"/>
                  <w:shd w:val="clear" w:color="auto" w:fill="auto"/>
                  <w:noWrap/>
                  <w:vAlign w:val="center"/>
                  <w:hideMark/>
                </w:tcPr>
                <w:p w14:paraId="150335B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72FD9A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41BD123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D7187B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B2081F" w:rsidRPr="0051370B" w14:paraId="76164FA0" w14:textId="77777777" w:rsidTr="00926B79">
              <w:trPr>
                <w:trHeight w:val="300"/>
              </w:trPr>
              <w:tc>
                <w:tcPr>
                  <w:tcW w:w="660" w:type="dxa"/>
                  <w:shd w:val="clear" w:color="auto" w:fill="auto"/>
                  <w:noWrap/>
                  <w:vAlign w:val="center"/>
                  <w:hideMark/>
                </w:tcPr>
                <w:p w14:paraId="7446AD4F"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673A2C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D38F93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7DBDD16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B2081F" w:rsidRPr="0051370B" w14:paraId="6BF25DA7" w14:textId="77777777" w:rsidTr="00926B79">
              <w:trPr>
                <w:trHeight w:val="300"/>
              </w:trPr>
              <w:tc>
                <w:tcPr>
                  <w:tcW w:w="660" w:type="dxa"/>
                  <w:shd w:val="clear" w:color="auto" w:fill="auto"/>
                  <w:noWrap/>
                  <w:vAlign w:val="center"/>
                  <w:hideMark/>
                </w:tcPr>
                <w:p w14:paraId="50F9A1C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3C0952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E27D48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91168E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B2081F" w:rsidRPr="0051370B" w14:paraId="25FE0B8E" w14:textId="77777777" w:rsidTr="00926B79">
              <w:trPr>
                <w:trHeight w:val="300"/>
              </w:trPr>
              <w:tc>
                <w:tcPr>
                  <w:tcW w:w="660" w:type="dxa"/>
                  <w:shd w:val="clear" w:color="auto" w:fill="auto"/>
                  <w:noWrap/>
                  <w:vAlign w:val="center"/>
                  <w:hideMark/>
                </w:tcPr>
                <w:p w14:paraId="4BFFB38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B97E0A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C91EB2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4F7803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B2081F" w:rsidRPr="0051370B" w14:paraId="187F7990" w14:textId="77777777" w:rsidTr="00926B79">
              <w:trPr>
                <w:trHeight w:val="300"/>
              </w:trPr>
              <w:tc>
                <w:tcPr>
                  <w:tcW w:w="660" w:type="dxa"/>
                  <w:shd w:val="clear" w:color="auto" w:fill="auto"/>
                  <w:noWrap/>
                  <w:vAlign w:val="center"/>
                  <w:hideMark/>
                </w:tcPr>
                <w:p w14:paraId="1E0E171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D97777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6CDC71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2F5CDC6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B2081F" w:rsidRPr="0051370B" w14:paraId="37610A79" w14:textId="77777777" w:rsidTr="00926B79">
              <w:trPr>
                <w:trHeight w:val="300"/>
              </w:trPr>
              <w:tc>
                <w:tcPr>
                  <w:tcW w:w="660" w:type="dxa"/>
                  <w:shd w:val="clear" w:color="auto" w:fill="auto"/>
                  <w:noWrap/>
                  <w:vAlign w:val="center"/>
                  <w:hideMark/>
                </w:tcPr>
                <w:p w14:paraId="6D675A9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10BEF96"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31F309F6"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3D1EC3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B2081F" w:rsidRPr="0051370B" w14:paraId="5384D885" w14:textId="77777777" w:rsidTr="00926B79">
              <w:trPr>
                <w:trHeight w:val="300"/>
              </w:trPr>
              <w:tc>
                <w:tcPr>
                  <w:tcW w:w="660" w:type="dxa"/>
                  <w:shd w:val="clear" w:color="auto" w:fill="auto"/>
                  <w:noWrap/>
                  <w:vAlign w:val="center"/>
                  <w:hideMark/>
                </w:tcPr>
                <w:p w14:paraId="20DB98C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2380D573"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2089576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FE9B30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948</w:t>
                  </w:r>
                </w:p>
              </w:tc>
            </w:tr>
          </w:tbl>
          <w:p w14:paraId="2A735822" w14:textId="77777777" w:rsidR="00B2081F" w:rsidRPr="0051370B" w:rsidRDefault="00B2081F" w:rsidP="00926B79">
            <w:pPr>
              <w:tabs>
                <w:tab w:val="clear" w:pos="360"/>
                <w:tab w:val="clear" w:pos="720"/>
                <w:tab w:val="clear" w:pos="1080"/>
                <w:tab w:val="clear" w:pos="1440"/>
              </w:tabs>
              <w:rPr>
                <w:lang w:val="en-CA"/>
              </w:rPr>
            </w:pPr>
          </w:p>
        </w:tc>
      </w:tr>
    </w:tbl>
    <w:p w14:paraId="5C17D918" w14:textId="6976EFB1" w:rsidR="00B2081F" w:rsidRDefault="006E378B" w:rsidP="00994716">
      <w:pPr>
        <w:pStyle w:val="Caption"/>
        <w:jc w:val="center"/>
        <w:rPr>
          <w:lang w:val="en-CA"/>
        </w:rPr>
      </w:pPr>
      <w:r>
        <w:t xml:space="preserve">Figure </w:t>
      </w:r>
      <w:fldSimple w:instr=" SEQ Figure \* ARABIC ">
        <w:r w:rsidR="008034B1">
          <w:rPr>
            <w:noProof/>
          </w:rPr>
          <w:t>14</w:t>
        </w:r>
      </w:fldSimple>
      <w:r>
        <w:t xml:space="preserve"> </w:t>
      </w:r>
      <w:r w:rsidRPr="006E378B">
        <w:t>MOS curves and table for test sequence S05 with RA coding configuration</w:t>
      </w:r>
    </w:p>
    <w:p w14:paraId="3BFB2943" w14:textId="77777777" w:rsidR="00B2081F"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tbl>
      <w:tblPr>
        <w:tblStyle w:val="TableGrid"/>
        <w:tblW w:w="0" w:type="auto"/>
        <w:tblLook w:val="04A0" w:firstRow="1" w:lastRow="0" w:firstColumn="1" w:lastColumn="0" w:noHBand="0" w:noVBand="1"/>
      </w:tblPr>
      <w:tblGrid>
        <w:gridCol w:w="6056"/>
        <w:gridCol w:w="3067"/>
      </w:tblGrid>
      <w:tr w:rsidR="00B2081F" w:rsidRPr="0051370B" w14:paraId="74D86F93" w14:textId="77777777" w:rsidTr="00926B79">
        <w:tc>
          <w:tcPr>
            <w:tcW w:w="6056" w:type="dxa"/>
          </w:tcPr>
          <w:p w14:paraId="2E5FD84F" w14:textId="77777777" w:rsidR="00B2081F" w:rsidRPr="0051370B" w:rsidRDefault="00B2081F" w:rsidP="00926B79">
            <w:pPr>
              <w:tabs>
                <w:tab w:val="clear" w:pos="360"/>
                <w:tab w:val="clear" w:pos="720"/>
                <w:tab w:val="clear" w:pos="1080"/>
                <w:tab w:val="clear" w:pos="1440"/>
              </w:tabs>
              <w:rPr>
                <w:lang w:val="en-CA"/>
              </w:rPr>
            </w:pPr>
            <w:r w:rsidRPr="0051370B">
              <w:rPr>
                <w:noProof/>
                <w:lang w:eastAsia="zh-CN"/>
              </w:rPr>
              <w:drawing>
                <wp:inline distT="0" distB="0" distL="0" distR="0" wp14:anchorId="2E3D410E" wp14:editId="0FBF45E8">
                  <wp:extent cx="3670935" cy="2371090"/>
                  <wp:effectExtent l="0" t="0" r="37465" b="16510"/>
                  <wp:docPr id="46" name="Gra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B2081F" w:rsidRPr="0051370B" w14:paraId="1F932A3F" w14:textId="77777777" w:rsidTr="00926B79">
              <w:trPr>
                <w:trHeight w:val="300"/>
              </w:trPr>
              <w:tc>
                <w:tcPr>
                  <w:tcW w:w="660" w:type="dxa"/>
                  <w:shd w:val="clear" w:color="auto" w:fill="auto"/>
                  <w:vAlign w:val="center"/>
                  <w:hideMark/>
                </w:tcPr>
                <w:p w14:paraId="2DFA18B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6E938317"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C18FC4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5593BBA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B2081F" w:rsidRPr="0051370B" w14:paraId="70C4080E" w14:textId="77777777" w:rsidTr="00926B79">
              <w:trPr>
                <w:trHeight w:val="300"/>
              </w:trPr>
              <w:tc>
                <w:tcPr>
                  <w:tcW w:w="660" w:type="dxa"/>
                  <w:shd w:val="clear" w:color="auto" w:fill="auto"/>
                  <w:noWrap/>
                  <w:vAlign w:val="center"/>
                  <w:hideMark/>
                </w:tcPr>
                <w:p w14:paraId="6BC8834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6615D8B"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604E3EB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4C7D1A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B2081F" w:rsidRPr="0051370B" w14:paraId="3DE8D798" w14:textId="77777777" w:rsidTr="00926B79">
              <w:trPr>
                <w:trHeight w:val="300"/>
              </w:trPr>
              <w:tc>
                <w:tcPr>
                  <w:tcW w:w="660" w:type="dxa"/>
                  <w:shd w:val="clear" w:color="auto" w:fill="auto"/>
                  <w:noWrap/>
                  <w:vAlign w:val="center"/>
                  <w:hideMark/>
                </w:tcPr>
                <w:p w14:paraId="2B75E6F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52B52F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4A1A025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62D91ADF"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B2081F" w:rsidRPr="0051370B" w14:paraId="4CD18AF0" w14:textId="77777777" w:rsidTr="00926B79">
              <w:trPr>
                <w:trHeight w:val="300"/>
              </w:trPr>
              <w:tc>
                <w:tcPr>
                  <w:tcW w:w="660" w:type="dxa"/>
                  <w:shd w:val="clear" w:color="auto" w:fill="auto"/>
                  <w:noWrap/>
                  <w:vAlign w:val="center"/>
                  <w:hideMark/>
                </w:tcPr>
                <w:p w14:paraId="28A3C25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D63D24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69860677"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55B2F0E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B2081F" w:rsidRPr="0051370B" w14:paraId="78BE27EE" w14:textId="77777777" w:rsidTr="00926B79">
              <w:trPr>
                <w:trHeight w:val="300"/>
              </w:trPr>
              <w:tc>
                <w:tcPr>
                  <w:tcW w:w="660" w:type="dxa"/>
                  <w:shd w:val="clear" w:color="auto" w:fill="auto"/>
                  <w:noWrap/>
                  <w:vAlign w:val="center"/>
                  <w:hideMark/>
                </w:tcPr>
                <w:p w14:paraId="1DCC0709"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736A2B0"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60BF92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546318E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B2081F" w:rsidRPr="0051370B" w14:paraId="0217BA3C" w14:textId="77777777" w:rsidTr="00926B79">
              <w:trPr>
                <w:trHeight w:val="300"/>
              </w:trPr>
              <w:tc>
                <w:tcPr>
                  <w:tcW w:w="660" w:type="dxa"/>
                  <w:shd w:val="clear" w:color="auto" w:fill="auto"/>
                  <w:noWrap/>
                  <w:vAlign w:val="center"/>
                  <w:hideMark/>
                </w:tcPr>
                <w:p w14:paraId="320EDE8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F7ADD3E"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2786805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6DF599BC"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B2081F" w:rsidRPr="0051370B" w14:paraId="216769C1" w14:textId="77777777" w:rsidTr="00926B79">
              <w:trPr>
                <w:trHeight w:val="300"/>
              </w:trPr>
              <w:tc>
                <w:tcPr>
                  <w:tcW w:w="660" w:type="dxa"/>
                  <w:shd w:val="clear" w:color="auto" w:fill="auto"/>
                  <w:noWrap/>
                  <w:vAlign w:val="center"/>
                  <w:hideMark/>
                </w:tcPr>
                <w:p w14:paraId="635049D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A2E9ABA"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08F28A38"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5BAD461B"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B2081F" w:rsidRPr="0051370B" w14:paraId="1A1D6716" w14:textId="77777777" w:rsidTr="00926B79">
              <w:trPr>
                <w:trHeight w:val="300"/>
              </w:trPr>
              <w:tc>
                <w:tcPr>
                  <w:tcW w:w="660" w:type="dxa"/>
                  <w:shd w:val="clear" w:color="auto" w:fill="auto"/>
                  <w:noWrap/>
                  <w:vAlign w:val="center"/>
                  <w:hideMark/>
                </w:tcPr>
                <w:p w14:paraId="1750D2D4"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2B4CDF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D4DF9A9"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736F911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B2081F" w:rsidRPr="0051370B" w14:paraId="2BC7941B" w14:textId="77777777" w:rsidTr="00926B79">
              <w:trPr>
                <w:trHeight w:val="300"/>
              </w:trPr>
              <w:tc>
                <w:tcPr>
                  <w:tcW w:w="660" w:type="dxa"/>
                  <w:shd w:val="clear" w:color="auto" w:fill="auto"/>
                  <w:noWrap/>
                  <w:vAlign w:val="center"/>
                  <w:hideMark/>
                </w:tcPr>
                <w:p w14:paraId="75088118"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24D683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EA3A8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7773AD2D"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B2081F" w:rsidRPr="0051370B" w14:paraId="4B85A05D" w14:textId="77777777" w:rsidTr="00926B79">
              <w:trPr>
                <w:trHeight w:val="300"/>
              </w:trPr>
              <w:tc>
                <w:tcPr>
                  <w:tcW w:w="660" w:type="dxa"/>
                  <w:shd w:val="clear" w:color="auto" w:fill="auto"/>
                  <w:noWrap/>
                  <w:vAlign w:val="center"/>
                  <w:hideMark/>
                </w:tcPr>
                <w:p w14:paraId="228993E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2FC7C7C"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B4059E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EC6610A"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B2081F" w:rsidRPr="0051370B" w14:paraId="3D22760C" w14:textId="77777777" w:rsidTr="00926B79">
              <w:trPr>
                <w:trHeight w:val="300"/>
              </w:trPr>
              <w:tc>
                <w:tcPr>
                  <w:tcW w:w="660" w:type="dxa"/>
                  <w:shd w:val="clear" w:color="auto" w:fill="auto"/>
                  <w:noWrap/>
                  <w:vAlign w:val="center"/>
                  <w:hideMark/>
                </w:tcPr>
                <w:p w14:paraId="6065E0A2"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F67805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00B278A0"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59CA33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B2081F" w:rsidRPr="0051370B" w14:paraId="281E19FE" w14:textId="77777777" w:rsidTr="00926B79">
              <w:trPr>
                <w:trHeight w:val="300"/>
              </w:trPr>
              <w:tc>
                <w:tcPr>
                  <w:tcW w:w="660" w:type="dxa"/>
                  <w:shd w:val="clear" w:color="auto" w:fill="auto"/>
                  <w:noWrap/>
                  <w:vAlign w:val="center"/>
                  <w:hideMark/>
                </w:tcPr>
                <w:p w14:paraId="6E176CD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3B6928D"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E20F22E"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30F7A913"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B2081F" w:rsidRPr="0051370B" w14:paraId="77C74F2B" w14:textId="77777777" w:rsidTr="00926B79">
              <w:trPr>
                <w:trHeight w:val="300"/>
              </w:trPr>
              <w:tc>
                <w:tcPr>
                  <w:tcW w:w="660" w:type="dxa"/>
                  <w:shd w:val="clear" w:color="auto" w:fill="auto"/>
                  <w:noWrap/>
                  <w:vAlign w:val="center"/>
                  <w:hideMark/>
                </w:tcPr>
                <w:p w14:paraId="25D7E1D1"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5FEDFC5" w14:textId="77777777" w:rsidR="00B2081F" w:rsidRPr="0051370B" w:rsidRDefault="00B2081F" w:rsidP="00926B79">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DDB8864"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6A0C5FE2" w14:textId="77777777" w:rsidR="00B2081F" w:rsidRPr="0051370B" w:rsidRDefault="00B2081F" w:rsidP="00926B79">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Pr="0051370B">
                    <w:rPr>
                      <w:rFonts w:ascii="Arial Narrow" w:eastAsia="Times New Roman" w:hAnsi="Arial Narrow"/>
                      <w:color w:val="000000"/>
                      <w:sz w:val="20"/>
                      <w:lang w:val="en-CA" w:eastAsia="it-IT"/>
                    </w:rPr>
                    <w:t>959</w:t>
                  </w:r>
                </w:p>
              </w:tc>
            </w:tr>
          </w:tbl>
          <w:p w14:paraId="34351E4E" w14:textId="77777777" w:rsidR="00B2081F" w:rsidRPr="0051370B" w:rsidRDefault="00B2081F" w:rsidP="00926B79">
            <w:pPr>
              <w:tabs>
                <w:tab w:val="clear" w:pos="360"/>
                <w:tab w:val="clear" w:pos="720"/>
                <w:tab w:val="clear" w:pos="1080"/>
                <w:tab w:val="clear" w:pos="1440"/>
              </w:tabs>
              <w:rPr>
                <w:lang w:val="en-CA"/>
              </w:rPr>
            </w:pPr>
          </w:p>
        </w:tc>
      </w:tr>
    </w:tbl>
    <w:p w14:paraId="3A6AD3B5" w14:textId="77777777" w:rsidR="006E378B" w:rsidRDefault="006E378B" w:rsidP="00994716">
      <w:pPr>
        <w:pStyle w:val="Caption"/>
        <w:jc w:val="center"/>
      </w:pPr>
      <w:r>
        <w:t xml:space="preserve">Figure </w:t>
      </w:r>
      <w:fldSimple w:instr=" SEQ Figure \* ARABIC ">
        <w:r w:rsidR="008034B1">
          <w:rPr>
            <w:noProof/>
          </w:rPr>
          <w:t>15</w:t>
        </w:r>
      </w:fldSimple>
      <w:r>
        <w:t xml:space="preserve"> MOS curves and table for test sequence S06 with RA coding configuration</w:t>
      </w:r>
    </w:p>
    <w:p w14:paraId="2F488BC4" w14:textId="77777777" w:rsidR="006E378B" w:rsidRDefault="006E378B" w:rsidP="006E378B">
      <w:pPr>
        <w:pStyle w:val="Caption"/>
      </w:pPr>
    </w:p>
    <w:p w14:paraId="2D6AB865" w14:textId="77777777" w:rsidR="00B2081F" w:rsidRPr="0051370B" w:rsidRDefault="00B2081F" w:rsidP="00AB72BF">
      <w:pPr>
        <w:tabs>
          <w:tab w:val="clear" w:pos="360"/>
          <w:tab w:val="clear" w:pos="720"/>
          <w:tab w:val="clear" w:pos="1080"/>
          <w:tab w:val="clear" w:pos="1440"/>
        </w:tabs>
        <w:overflowPunct/>
        <w:autoSpaceDE/>
        <w:autoSpaceDN/>
        <w:adjustRightInd/>
        <w:spacing w:before="0"/>
        <w:textAlignment w:val="auto"/>
        <w:rPr>
          <w:lang w:val="en-CA"/>
        </w:rPr>
      </w:pPr>
    </w:p>
    <w:p w14:paraId="4E588531" w14:textId="2EBEE89D" w:rsidR="00AB72BF" w:rsidRPr="0051370B" w:rsidRDefault="00AB72BF" w:rsidP="0051370B">
      <w:pPr>
        <w:pStyle w:val="Heading3"/>
        <w:rPr>
          <w:lang w:val="en-CA"/>
        </w:rPr>
      </w:pPr>
      <w:r w:rsidRPr="0051370B">
        <w:rPr>
          <w:lang w:val="en-CA"/>
        </w:rPr>
        <w:t xml:space="preserve">Step 1 </w:t>
      </w:r>
      <w:r w:rsidR="00584344">
        <w:rPr>
          <w:lang w:val="en-CA"/>
        </w:rPr>
        <w:t>r</w:t>
      </w:r>
      <w:r w:rsidRPr="0051370B">
        <w:rPr>
          <w:lang w:val="en-CA"/>
        </w:rPr>
        <w:t>esults for YUV color space in 4</w:t>
      </w:r>
      <w:r w:rsidR="007D7AA3">
        <w:rPr>
          <w:lang w:val="en-CA"/>
        </w:rPr>
        <w:t>:</w:t>
      </w:r>
      <w:r w:rsidRPr="0051370B">
        <w:rPr>
          <w:lang w:val="en-CA"/>
        </w:rPr>
        <w:t>4</w:t>
      </w:r>
      <w:r w:rsidR="007D7AA3">
        <w:rPr>
          <w:lang w:val="en-CA"/>
        </w:rPr>
        <w:t>:</w:t>
      </w:r>
      <w:r w:rsidRPr="0051370B">
        <w:rPr>
          <w:lang w:val="en-CA"/>
        </w:rPr>
        <w:t>4 sampling format</w:t>
      </w:r>
    </w:p>
    <w:p w14:paraId="4DFF405D" w14:textId="2C96AFD2" w:rsidR="001B2252" w:rsidRPr="0051370B" w:rsidRDefault="00AB72BF" w:rsidP="001B2252">
      <w:pPr>
        <w:rPr>
          <w:lang w:val="en-CA"/>
        </w:rPr>
      </w:pPr>
      <w:r w:rsidRPr="0051370B">
        <w:rPr>
          <w:lang w:val="en-CA"/>
        </w:rPr>
        <w:t xml:space="preserve">As reported in </w:t>
      </w:r>
      <w:r w:rsidR="001B2252">
        <w:rPr>
          <w:lang w:val="en-CA"/>
        </w:rPr>
        <w:fldChar w:fldCharType="begin"/>
      </w:r>
      <w:r w:rsidR="001B2252">
        <w:rPr>
          <w:lang w:val="en-CA"/>
        </w:rPr>
        <w:instrText xml:space="preserve"> REF _Ref352266433 \h </w:instrText>
      </w:r>
      <w:r w:rsidR="001B2252">
        <w:rPr>
          <w:lang w:val="en-CA"/>
        </w:rPr>
      </w:r>
      <w:r w:rsidR="001B2252">
        <w:rPr>
          <w:lang w:val="en-CA"/>
        </w:rPr>
        <w:fldChar w:fldCharType="separate"/>
      </w:r>
      <w:r w:rsidR="001B2252">
        <w:t xml:space="preserve">Table </w:t>
      </w:r>
      <w:r w:rsidR="001B2252">
        <w:rPr>
          <w:noProof/>
        </w:rPr>
        <w:t>6</w:t>
      </w:r>
      <w:r w:rsidR="001B2252">
        <w:rPr>
          <w:lang w:val="en-CA"/>
        </w:rPr>
        <w:fldChar w:fldCharType="end"/>
      </w:r>
      <w:r w:rsidR="001B2252">
        <w:rPr>
          <w:lang w:val="en-CA"/>
        </w:rPr>
        <w:t xml:space="preserve">, </w:t>
      </w:r>
      <w:r w:rsidR="001B2252" w:rsidRPr="0051370B">
        <w:rPr>
          <w:lang w:val="en-CA"/>
        </w:rPr>
        <w:t>the test</w:t>
      </w:r>
      <w:r w:rsidR="001B2252">
        <w:rPr>
          <w:lang w:val="en-CA"/>
        </w:rPr>
        <w:t>s</w:t>
      </w:r>
      <w:r w:rsidR="001B2252" w:rsidRPr="0051370B">
        <w:rPr>
          <w:lang w:val="en-CA"/>
        </w:rPr>
        <w:t xml:space="preserve"> for the </w:t>
      </w:r>
      <w:r w:rsidR="001B2252">
        <w:rPr>
          <w:lang w:val="en-CA"/>
        </w:rPr>
        <w:t>YUV</w:t>
      </w:r>
      <w:r w:rsidR="001B2252" w:rsidRPr="0051370B">
        <w:rPr>
          <w:lang w:val="en-CA"/>
        </w:rPr>
        <w:t xml:space="preserve"> color space were done using S0</w:t>
      </w:r>
      <w:r w:rsidR="001B2252">
        <w:rPr>
          <w:lang w:val="en-CA"/>
        </w:rPr>
        <w:t>2</w:t>
      </w:r>
      <w:r w:rsidR="001B2252" w:rsidRPr="0051370B">
        <w:rPr>
          <w:lang w:val="en-CA"/>
        </w:rPr>
        <w:t xml:space="preserve"> S0</w:t>
      </w:r>
      <w:r w:rsidR="001B2252">
        <w:rPr>
          <w:lang w:val="en-CA"/>
        </w:rPr>
        <w:t>3</w:t>
      </w:r>
      <w:r w:rsidR="001B2252" w:rsidRPr="0051370B">
        <w:rPr>
          <w:lang w:val="en-CA"/>
        </w:rPr>
        <w:t xml:space="preserve"> S0</w:t>
      </w:r>
      <w:r w:rsidR="001B2252">
        <w:rPr>
          <w:lang w:val="en-CA"/>
        </w:rPr>
        <w:t>4</w:t>
      </w:r>
      <w:r w:rsidR="001B2252" w:rsidRPr="0051370B">
        <w:rPr>
          <w:lang w:val="en-CA"/>
        </w:rPr>
        <w:t xml:space="preserve"> and S0</w:t>
      </w:r>
      <w:r w:rsidR="001B2252">
        <w:rPr>
          <w:lang w:val="en-CA"/>
        </w:rPr>
        <w:t>5</w:t>
      </w:r>
      <w:r w:rsidR="001B2252" w:rsidRPr="0051370B">
        <w:rPr>
          <w:lang w:val="en-CA"/>
        </w:rPr>
        <w:t xml:space="preserve"> only.</w:t>
      </w:r>
    </w:p>
    <w:p w14:paraId="15AC764B" w14:textId="7CF9F4D8" w:rsidR="00DD3C64" w:rsidRDefault="001B2252" w:rsidP="00BA245C">
      <w:pPr>
        <w:rPr>
          <w:lang w:val="en-CA"/>
        </w:rPr>
      </w:pPr>
      <w:r w:rsidRPr="0051370B">
        <w:rPr>
          <w:lang w:val="en-CA"/>
        </w:rPr>
        <w:t xml:space="preserve">Figures from </w:t>
      </w:r>
      <w:r>
        <w:rPr>
          <w:lang w:val="en-CA"/>
        </w:rPr>
        <w:t>16</w:t>
      </w:r>
      <w:r w:rsidRPr="0051370B">
        <w:rPr>
          <w:lang w:val="en-CA"/>
        </w:rPr>
        <w:t xml:space="preserve"> to </w:t>
      </w:r>
      <w:r>
        <w:rPr>
          <w:lang w:val="en-CA"/>
        </w:rPr>
        <w:t>27</w:t>
      </w:r>
      <w:r w:rsidRPr="0051370B">
        <w:rPr>
          <w:lang w:val="en-CA"/>
        </w:rPr>
        <w:t xml:space="preserve"> show the values and the graphs of the 12 combination</w:t>
      </w:r>
      <w:r w:rsidR="004F6129">
        <w:rPr>
          <w:lang w:val="en-CA"/>
        </w:rPr>
        <w:t>s</w:t>
      </w:r>
      <w:r w:rsidRPr="0051370B">
        <w:rPr>
          <w:lang w:val="en-CA"/>
        </w:rPr>
        <w:t xml:space="preserve"> of test sequences and coding </w:t>
      </w:r>
      <w:r>
        <w:rPr>
          <w:lang w:val="en-CA"/>
        </w:rPr>
        <w:t>configuration</w:t>
      </w:r>
      <w:r w:rsidRPr="0051370B">
        <w:rPr>
          <w:lang w:val="en-CA"/>
        </w:rPr>
        <w:t>s for the RGB color space.</w:t>
      </w:r>
    </w:p>
    <w:p w14:paraId="3192216F" w14:textId="77777777" w:rsidR="00181D61" w:rsidRDefault="00181D61" w:rsidP="00C57682">
      <w:pPr>
        <w:pStyle w:val="Caption"/>
        <w:jc w:val="center"/>
      </w:pPr>
      <w:bookmarkStart w:id="12" w:name="_Ref352266433"/>
    </w:p>
    <w:p w14:paraId="1442D0D3" w14:textId="05164356" w:rsidR="00DD3C64" w:rsidRPr="00B92B5C" w:rsidRDefault="001B2252" w:rsidP="00C57682">
      <w:pPr>
        <w:pStyle w:val="Caption"/>
        <w:jc w:val="center"/>
        <w:rPr>
          <w:b w:val="0"/>
          <w:lang w:val="en-CA"/>
        </w:rPr>
      </w:pPr>
      <w:r>
        <w:t xml:space="preserve">Table </w:t>
      </w:r>
      <w:fldSimple w:instr=" SEQ Table \* ARABIC ">
        <w:r w:rsidR="001C20C3">
          <w:rPr>
            <w:noProof/>
          </w:rPr>
          <w:t>6</w:t>
        </w:r>
      </w:fldSimple>
      <w:bookmarkEnd w:id="12"/>
      <w:r>
        <w:t xml:space="preserve"> </w:t>
      </w:r>
      <w:r w:rsidRPr="001F39CC">
        <w:rPr>
          <w:lang w:val="en-CA"/>
        </w:rPr>
        <w:t>List o</w:t>
      </w:r>
      <w:r w:rsidRPr="00CD4E33">
        <w:rPr>
          <w:lang w:val="en-CA"/>
        </w:rPr>
        <w:t>f cases and sequences tested</w:t>
      </w:r>
      <w:r w:rsidRPr="001F39CC">
        <w:rPr>
          <w:lang w:val="en-CA"/>
        </w:rPr>
        <w:t xml:space="preserve"> in Step 1 for the YUV color space in 444 sampling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1154"/>
      </w:tblGrid>
      <w:tr w:rsidR="00DD3C64" w:rsidRPr="0051370B" w14:paraId="017A74CE" w14:textId="77777777" w:rsidTr="00DD3C64">
        <w:trPr>
          <w:trHeight w:val="20"/>
          <w:jc w:val="center"/>
        </w:trPr>
        <w:tc>
          <w:tcPr>
            <w:tcW w:w="1611" w:type="dxa"/>
            <w:vAlign w:val="center"/>
          </w:tcPr>
          <w:p w14:paraId="01C68063" w14:textId="77777777" w:rsidR="00DD3C64" w:rsidRPr="0051370B" w:rsidRDefault="00DD3C64" w:rsidP="00DD3C64">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373803D2" w14:textId="77777777" w:rsidR="00DD3C64" w:rsidRPr="0051370B" w:rsidRDefault="00DD3C64" w:rsidP="00DD3C64">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154" w:type="dxa"/>
          </w:tcPr>
          <w:p w14:paraId="7AF76F6C" w14:textId="77777777" w:rsidR="00DD3C64" w:rsidRPr="0051370B" w:rsidRDefault="00DD3C64" w:rsidP="00DD3C64">
            <w:pPr>
              <w:keepNext/>
              <w:spacing w:before="0"/>
              <w:jc w:val="center"/>
              <w:rPr>
                <w:b/>
                <w:bCs/>
                <w:sz w:val="20"/>
                <w:lang w:val="en-CA"/>
              </w:rPr>
            </w:pPr>
            <w:r w:rsidRPr="0051370B">
              <w:rPr>
                <w:b/>
                <w:bCs/>
                <w:sz w:val="20"/>
                <w:lang w:val="en-CA"/>
              </w:rPr>
              <w:t>YUV</w:t>
            </w:r>
            <w:r>
              <w:rPr>
                <w:b/>
                <w:bCs/>
                <w:sz w:val="20"/>
                <w:lang w:val="en-CA"/>
              </w:rPr>
              <w:t xml:space="preserve"> </w:t>
            </w:r>
            <w:r w:rsidRPr="0051370B">
              <w:rPr>
                <w:b/>
                <w:bCs/>
                <w:sz w:val="20"/>
                <w:lang w:val="en-CA"/>
              </w:rPr>
              <w:t>4</w:t>
            </w:r>
            <w:r>
              <w:rPr>
                <w:b/>
                <w:bCs/>
                <w:sz w:val="20"/>
                <w:lang w:val="en-CA"/>
              </w:rPr>
              <w:t>:</w:t>
            </w:r>
            <w:r w:rsidRPr="0051370B">
              <w:rPr>
                <w:b/>
                <w:bCs/>
                <w:sz w:val="20"/>
                <w:lang w:val="en-CA"/>
              </w:rPr>
              <w:t>4</w:t>
            </w:r>
            <w:r>
              <w:rPr>
                <w:b/>
                <w:bCs/>
                <w:sz w:val="20"/>
                <w:lang w:val="en-CA"/>
              </w:rPr>
              <w:t>:</w:t>
            </w:r>
            <w:r w:rsidRPr="0051370B">
              <w:rPr>
                <w:b/>
                <w:bCs/>
                <w:sz w:val="20"/>
                <w:lang w:val="en-CA"/>
              </w:rPr>
              <w:t>4</w:t>
            </w:r>
          </w:p>
        </w:tc>
      </w:tr>
      <w:tr w:rsidR="00DD3C64" w:rsidRPr="0051370B" w14:paraId="747EDB64" w14:textId="77777777" w:rsidTr="00DD3C64">
        <w:trPr>
          <w:trHeight w:val="20"/>
          <w:jc w:val="center"/>
        </w:trPr>
        <w:tc>
          <w:tcPr>
            <w:tcW w:w="1611" w:type="dxa"/>
            <w:vAlign w:val="center"/>
          </w:tcPr>
          <w:p w14:paraId="51DFABF9"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S02</w:t>
            </w:r>
          </w:p>
        </w:tc>
        <w:tc>
          <w:tcPr>
            <w:tcW w:w="2608" w:type="dxa"/>
            <w:vAlign w:val="center"/>
          </w:tcPr>
          <w:p w14:paraId="0CD53E96" w14:textId="77777777" w:rsidR="00DD3C64" w:rsidRPr="0051370B" w:rsidRDefault="00DD3C64" w:rsidP="00DD3C64">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54" w:type="dxa"/>
          </w:tcPr>
          <w:p w14:paraId="6BCEB83D"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52CA515C" w14:textId="77777777" w:rsidTr="00DD3C64">
        <w:trPr>
          <w:trHeight w:val="20"/>
          <w:jc w:val="center"/>
        </w:trPr>
        <w:tc>
          <w:tcPr>
            <w:tcW w:w="1611" w:type="dxa"/>
            <w:vAlign w:val="center"/>
          </w:tcPr>
          <w:p w14:paraId="41B3866F"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S03</w:t>
            </w:r>
          </w:p>
        </w:tc>
        <w:tc>
          <w:tcPr>
            <w:tcW w:w="2608" w:type="dxa"/>
            <w:vAlign w:val="center"/>
          </w:tcPr>
          <w:p w14:paraId="1F393AF3" w14:textId="77777777" w:rsidR="00DD3C64" w:rsidRPr="0051370B" w:rsidRDefault="00DD3C64" w:rsidP="00DD3C64">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54" w:type="dxa"/>
          </w:tcPr>
          <w:p w14:paraId="719741F5"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3FF0B926" w14:textId="77777777" w:rsidTr="00DD3C64">
        <w:trPr>
          <w:trHeight w:val="20"/>
          <w:jc w:val="center"/>
        </w:trPr>
        <w:tc>
          <w:tcPr>
            <w:tcW w:w="1611" w:type="dxa"/>
            <w:vAlign w:val="center"/>
          </w:tcPr>
          <w:p w14:paraId="36A00BEA" w14:textId="77777777" w:rsidR="00DD3C64" w:rsidRPr="0051370B" w:rsidRDefault="00DD3C64" w:rsidP="00DD3C64">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34F5F383" w14:textId="77777777" w:rsidR="00DD3C64" w:rsidRPr="0051370B" w:rsidRDefault="00DD3C64" w:rsidP="00DD3C64">
            <w:pPr>
              <w:keepNext/>
              <w:spacing w:before="0"/>
              <w:rPr>
                <w:sz w:val="20"/>
                <w:lang w:val="en-CA"/>
              </w:rPr>
            </w:pPr>
            <w:proofErr w:type="spellStart"/>
            <w:r w:rsidRPr="0051370B">
              <w:rPr>
                <w:sz w:val="20"/>
                <w:lang w:val="en-CA"/>
              </w:rPr>
              <w:t>ClearTypeSpreadsheet</w:t>
            </w:r>
            <w:proofErr w:type="spellEnd"/>
          </w:p>
        </w:tc>
        <w:tc>
          <w:tcPr>
            <w:tcW w:w="1154" w:type="dxa"/>
          </w:tcPr>
          <w:p w14:paraId="5A8BCAD2"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r w:rsidR="00DD3C64" w:rsidRPr="0051370B" w14:paraId="1509025D" w14:textId="77777777" w:rsidTr="00DD3C64">
        <w:trPr>
          <w:trHeight w:val="20"/>
          <w:jc w:val="center"/>
        </w:trPr>
        <w:tc>
          <w:tcPr>
            <w:tcW w:w="1611" w:type="dxa"/>
            <w:vAlign w:val="center"/>
          </w:tcPr>
          <w:p w14:paraId="10FBBF00" w14:textId="77777777" w:rsidR="00DD3C64" w:rsidRPr="0051370B" w:rsidRDefault="00DD3C64" w:rsidP="00DD3C64">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24DB0E76" w14:textId="77777777" w:rsidR="00DD3C64" w:rsidRPr="0051370B" w:rsidRDefault="00DD3C64" w:rsidP="00DD3C64">
            <w:pPr>
              <w:keepNext/>
              <w:spacing w:before="0"/>
              <w:rPr>
                <w:rFonts w:eastAsia="Times New Roman"/>
                <w:color w:val="000000"/>
                <w:szCs w:val="22"/>
                <w:lang w:val="en-CA" w:eastAsia="zh-CN"/>
              </w:rPr>
            </w:pPr>
            <w:proofErr w:type="spellStart"/>
            <w:r w:rsidRPr="0051370B">
              <w:rPr>
                <w:rFonts w:eastAsia="Times New Roman"/>
                <w:color w:val="000000"/>
                <w:szCs w:val="22"/>
                <w:lang w:val="en-CA" w:eastAsia="zh-CN"/>
              </w:rPr>
              <w:t>EnglishDocumentEditing</w:t>
            </w:r>
            <w:proofErr w:type="spellEnd"/>
          </w:p>
        </w:tc>
        <w:tc>
          <w:tcPr>
            <w:tcW w:w="1154" w:type="dxa"/>
          </w:tcPr>
          <w:p w14:paraId="02C685D6" w14:textId="77777777" w:rsidR="00DD3C64" w:rsidRPr="0051370B" w:rsidRDefault="00DD3C64" w:rsidP="00DD3C64">
            <w:pPr>
              <w:keepNext/>
              <w:spacing w:before="0"/>
              <w:jc w:val="center"/>
              <w:rPr>
                <w:b/>
                <w:bCs/>
                <w:sz w:val="20"/>
                <w:lang w:val="en-CA"/>
              </w:rPr>
            </w:pPr>
            <w:r w:rsidRPr="0051370B">
              <w:rPr>
                <w:rFonts w:ascii="Zapf Dingbats" w:hAnsi="Zapf Dingbats"/>
                <w:b/>
                <w:bCs/>
                <w:sz w:val="20"/>
                <w:lang w:val="en-CA"/>
              </w:rPr>
              <w:t>✓</w:t>
            </w:r>
          </w:p>
        </w:tc>
      </w:tr>
    </w:tbl>
    <w:p w14:paraId="6251DD42" w14:textId="77777777" w:rsidR="00DD3C64" w:rsidRDefault="00DD3C64" w:rsidP="00115190">
      <w:pPr>
        <w:rPr>
          <w:lang w:val="en-CA"/>
        </w:rPr>
      </w:pPr>
    </w:p>
    <w:p w14:paraId="47EFF147" w14:textId="77777777" w:rsidR="00631245" w:rsidRDefault="00DD3C64" w:rsidP="00C57682">
      <w:pPr>
        <w:keepNext/>
        <w:jc w:val="center"/>
      </w:pPr>
      <w:r w:rsidRPr="0051370B">
        <w:rPr>
          <w:noProof/>
          <w:lang w:eastAsia="zh-CN"/>
        </w:rPr>
        <w:lastRenderedPageBreak/>
        <w:drawing>
          <wp:inline distT="0" distB="0" distL="0" distR="0" wp14:anchorId="633D35CA" wp14:editId="05833391">
            <wp:extent cx="4153535" cy="2540635"/>
            <wp:effectExtent l="0" t="0" r="37465" b="24765"/>
            <wp:docPr id="49" name="Grafico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4491F70" w14:textId="71EB3AB0" w:rsidR="00DD3C64" w:rsidRDefault="00631245" w:rsidP="00C57682">
      <w:pPr>
        <w:pStyle w:val="Caption"/>
        <w:jc w:val="center"/>
        <w:rPr>
          <w:lang w:val="en-CA"/>
        </w:rPr>
      </w:pPr>
      <w:r>
        <w:t xml:space="preserve">Figure </w:t>
      </w:r>
      <w:fldSimple w:instr=" SEQ Figure \* ARABIC ">
        <w:r w:rsidR="008034B1">
          <w:rPr>
            <w:noProof/>
          </w:rPr>
          <w:t>16</w:t>
        </w:r>
      </w:fldSimple>
      <w:r>
        <w:rPr>
          <w:lang w:val="en-CA"/>
        </w:rPr>
        <w:t xml:space="preserve"> </w:t>
      </w:r>
      <w:r w:rsidR="001B2252" w:rsidRPr="001B2252">
        <w:t>MOS curves for test sequence S02 with AI coding configuration</w:t>
      </w:r>
    </w:p>
    <w:p w14:paraId="4447DC3C" w14:textId="77777777" w:rsidR="00DD3C64" w:rsidRDefault="00DD3C64" w:rsidP="00115190">
      <w:pPr>
        <w:rPr>
          <w:lang w:val="en-CA"/>
        </w:rPr>
      </w:pPr>
    </w:p>
    <w:p w14:paraId="540C6B9F" w14:textId="77777777" w:rsidR="00631245" w:rsidRDefault="00DD3C64" w:rsidP="00C57682">
      <w:pPr>
        <w:keepNext/>
        <w:jc w:val="center"/>
      </w:pPr>
      <w:r w:rsidRPr="0051370B">
        <w:rPr>
          <w:noProof/>
          <w:lang w:eastAsia="zh-CN"/>
        </w:rPr>
        <w:drawing>
          <wp:inline distT="0" distB="0" distL="0" distR="0" wp14:anchorId="1C1B3186" wp14:editId="1D644728">
            <wp:extent cx="4128135" cy="2384425"/>
            <wp:effectExtent l="0" t="0" r="37465" b="28575"/>
            <wp:docPr id="53" name="Grafico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13D8CDC1" w14:textId="4C990B1B" w:rsidR="00DD3C64" w:rsidRDefault="00631245" w:rsidP="00C57682">
      <w:pPr>
        <w:pStyle w:val="Caption"/>
        <w:jc w:val="center"/>
        <w:rPr>
          <w:lang w:val="en-CA"/>
        </w:rPr>
      </w:pPr>
      <w:r>
        <w:t xml:space="preserve">Figure </w:t>
      </w:r>
      <w:fldSimple w:instr=" SEQ Figure \* ARABIC ">
        <w:r w:rsidR="008034B1">
          <w:rPr>
            <w:noProof/>
          </w:rPr>
          <w:t>17</w:t>
        </w:r>
      </w:fldSimple>
      <w:r>
        <w:t xml:space="preserve"> </w:t>
      </w:r>
      <w:r w:rsidRPr="00631245">
        <w:t>MOS curves for test sequence S03 with AI coding configuration</w:t>
      </w:r>
      <w:r>
        <w:t xml:space="preserve"> </w:t>
      </w:r>
    </w:p>
    <w:p w14:paraId="51431110" w14:textId="77777777" w:rsidR="00DD3C64" w:rsidRDefault="00DD3C64" w:rsidP="00115190">
      <w:pPr>
        <w:rPr>
          <w:lang w:val="en-CA"/>
        </w:rPr>
      </w:pPr>
    </w:p>
    <w:p w14:paraId="0BFE99ED" w14:textId="77777777" w:rsidR="00631245" w:rsidRDefault="00DD3C64" w:rsidP="00C57682">
      <w:pPr>
        <w:keepNext/>
        <w:jc w:val="center"/>
      </w:pPr>
      <w:r w:rsidRPr="0051370B">
        <w:rPr>
          <w:noProof/>
          <w:lang w:eastAsia="zh-CN"/>
        </w:rPr>
        <w:drawing>
          <wp:inline distT="0" distB="0" distL="0" distR="0" wp14:anchorId="736E7CE7" wp14:editId="3A896AE7">
            <wp:extent cx="4128135" cy="2384425"/>
            <wp:effectExtent l="0" t="0" r="37465" b="28575"/>
            <wp:docPr id="54" name="Grafico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199016F" w14:textId="185C0B52" w:rsidR="00DD3C64" w:rsidRDefault="00631245" w:rsidP="00C57682">
      <w:pPr>
        <w:pStyle w:val="Caption"/>
        <w:jc w:val="center"/>
        <w:rPr>
          <w:lang w:val="en-CA"/>
        </w:rPr>
      </w:pPr>
      <w:r>
        <w:t xml:space="preserve">Figure </w:t>
      </w:r>
      <w:fldSimple w:instr=" SEQ Figure \* ARABIC ">
        <w:r w:rsidR="008034B1">
          <w:rPr>
            <w:noProof/>
          </w:rPr>
          <w:t>18</w:t>
        </w:r>
      </w:fldSimple>
      <w:r>
        <w:t xml:space="preserve"> </w:t>
      </w:r>
      <w:r w:rsidRPr="00631245">
        <w:t>MOS curves for test sequence S04 with AI coding configuration</w:t>
      </w:r>
    </w:p>
    <w:p w14:paraId="6DC1CD30" w14:textId="77777777" w:rsidR="00631245" w:rsidRDefault="00DD3C64" w:rsidP="00C57682">
      <w:pPr>
        <w:keepNext/>
        <w:jc w:val="center"/>
      </w:pPr>
      <w:r w:rsidRPr="0051370B">
        <w:rPr>
          <w:noProof/>
          <w:lang w:eastAsia="zh-CN"/>
        </w:rPr>
        <w:lastRenderedPageBreak/>
        <w:drawing>
          <wp:inline distT="0" distB="0" distL="0" distR="0" wp14:anchorId="382A5642" wp14:editId="774DC7A2">
            <wp:extent cx="4128135" cy="2384425"/>
            <wp:effectExtent l="0" t="0" r="37465" b="28575"/>
            <wp:docPr id="55" name="Grafico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5D8DC4F" w14:textId="6C7B46C6" w:rsidR="00DD3C64" w:rsidRDefault="00631245" w:rsidP="00C57682">
      <w:pPr>
        <w:pStyle w:val="Caption"/>
        <w:jc w:val="center"/>
        <w:rPr>
          <w:lang w:val="en-CA"/>
        </w:rPr>
      </w:pPr>
      <w:r>
        <w:t xml:space="preserve">Figure </w:t>
      </w:r>
      <w:fldSimple w:instr=" SEQ Figure \* ARABIC ">
        <w:r w:rsidR="008034B1">
          <w:rPr>
            <w:noProof/>
          </w:rPr>
          <w:t>19</w:t>
        </w:r>
      </w:fldSimple>
      <w:r>
        <w:t xml:space="preserve"> </w:t>
      </w:r>
      <w:r w:rsidRPr="00631245">
        <w:t>MOS curves for test sequence S05 with AI coding configuration</w:t>
      </w:r>
    </w:p>
    <w:p w14:paraId="654E7042" w14:textId="77777777" w:rsidR="00DD3C64" w:rsidRDefault="00DD3C64" w:rsidP="00631245">
      <w:pPr>
        <w:rPr>
          <w:lang w:val="en-CA"/>
        </w:rPr>
      </w:pPr>
    </w:p>
    <w:p w14:paraId="7F6AC03A" w14:textId="77777777" w:rsidR="00631245" w:rsidRDefault="00DD3C64" w:rsidP="00C57682">
      <w:pPr>
        <w:keepNext/>
        <w:jc w:val="center"/>
      </w:pPr>
      <w:r w:rsidRPr="0051370B">
        <w:rPr>
          <w:noProof/>
          <w:lang w:eastAsia="zh-CN"/>
        </w:rPr>
        <w:drawing>
          <wp:inline distT="0" distB="0" distL="0" distR="0" wp14:anchorId="61AB7AE1" wp14:editId="4CEE00E1">
            <wp:extent cx="4128135" cy="2384425"/>
            <wp:effectExtent l="0" t="0" r="37465" b="28575"/>
            <wp:docPr id="56" name="Grafico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6BE1D79" w14:textId="15C36C56" w:rsidR="00DD3C64" w:rsidRDefault="00631245" w:rsidP="00C57682">
      <w:pPr>
        <w:pStyle w:val="Caption"/>
        <w:jc w:val="center"/>
        <w:rPr>
          <w:lang w:val="en-CA"/>
        </w:rPr>
      </w:pPr>
      <w:r>
        <w:t xml:space="preserve">Figure </w:t>
      </w:r>
      <w:fldSimple w:instr=" SEQ Figure \* ARABIC ">
        <w:r w:rsidR="008034B1">
          <w:rPr>
            <w:noProof/>
          </w:rPr>
          <w:t>20</w:t>
        </w:r>
      </w:fldSimple>
      <w:r>
        <w:t xml:space="preserve"> </w:t>
      </w:r>
      <w:r w:rsidRPr="00631245">
        <w:t>MOS curves for test sequence S02 with LB coding configuration</w:t>
      </w:r>
    </w:p>
    <w:p w14:paraId="623ADE64" w14:textId="77777777" w:rsidR="00DD3C64" w:rsidRDefault="00DD3C64" w:rsidP="00631245">
      <w:pPr>
        <w:rPr>
          <w:lang w:val="en-CA"/>
        </w:rPr>
      </w:pPr>
    </w:p>
    <w:p w14:paraId="73372711" w14:textId="77777777" w:rsidR="00631245" w:rsidRDefault="00DD3C64" w:rsidP="00C57682">
      <w:pPr>
        <w:keepNext/>
        <w:jc w:val="center"/>
      </w:pPr>
      <w:r w:rsidRPr="0051370B">
        <w:rPr>
          <w:noProof/>
          <w:lang w:eastAsia="zh-CN"/>
        </w:rPr>
        <w:drawing>
          <wp:inline distT="0" distB="0" distL="0" distR="0" wp14:anchorId="7C9A234D" wp14:editId="6A4D32A9">
            <wp:extent cx="3963035" cy="2384425"/>
            <wp:effectExtent l="0" t="0" r="24765" b="28575"/>
            <wp:docPr id="57" name="Gra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77294BF" w14:textId="3F024F5D" w:rsidR="00DD3C64" w:rsidRDefault="00631245" w:rsidP="00C57682">
      <w:pPr>
        <w:pStyle w:val="Caption"/>
        <w:jc w:val="center"/>
        <w:rPr>
          <w:lang w:val="en-CA"/>
        </w:rPr>
      </w:pPr>
      <w:r>
        <w:t xml:space="preserve">Figure </w:t>
      </w:r>
      <w:fldSimple w:instr=" SEQ Figure \* ARABIC ">
        <w:r w:rsidR="008034B1">
          <w:rPr>
            <w:noProof/>
          </w:rPr>
          <w:t>21</w:t>
        </w:r>
      </w:fldSimple>
      <w:r>
        <w:t xml:space="preserve"> </w:t>
      </w:r>
      <w:r w:rsidRPr="00631245">
        <w:t>MOS curves for test sequence S03 with LB coding configuration</w:t>
      </w:r>
    </w:p>
    <w:p w14:paraId="051FE6A7" w14:textId="77777777" w:rsidR="00631245" w:rsidRDefault="00631245" w:rsidP="00C57682">
      <w:pPr>
        <w:jc w:val="center"/>
        <w:rPr>
          <w:lang w:val="en-CA"/>
        </w:rPr>
      </w:pPr>
    </w:p>
    <w:p w14:paraId="5BE78894" w14:textId="77777777" w:rsidR="008668FB" w:rsidRDefault="00DD3C64" w:rsidP="00C57682">
      <w:pPr>
        <w:keepNext/>
        <w:jc w:val="center"/>
      </w:pPr>
      <w:r w:rsidRPr="0051370B">
        <w:rPr>
          <w:noProof/>
          <w:lang w:eastAsia="zh-CN"/>
        </w:rPr>
        <w:lastRenderedPageBreak/>
        <w:drawing>
          <wp:inline distT="0" distB="0" distL="0" distR="0" wp14:anchorId="0527E97A" wp14:editId="4FCF871B">
            <wp:extent cx="3950335" cy="2384425"/>
            <wp:effectExtent l="0" t="0" r="37465" b="28575"/>
            <wp:docPr id="58" name="Gra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51C124E0" w14:textId="755D78ED" w:rsidR="00DD3C64" w:rsidRDefault="008668FB" w:rsidP="00C57682">
      <w:pPr>
        <w:pStyle w:val="Caption"/>
        <w:jc w:val="center"/>
        <w:rPr>
          <w:lang w:val="en-CA"/>
        </w:rPr>
      </w:pPr>
      <w:r>
        <w:t xml:space="preserve">Figure </w:t>
      </w:r>
      <w:fldSimple w:instr=" SEQ Figure \* ARABIC ">
        <w:r w:rsidR="008034B1">
          <w:rPr>
            <w:noProof/>
          </w:rPr>
          <w:t>22</w:t>
        </w:r>
      </w:fldSimple>
      <w:r>
        <w:t xml:space="preserve"> </w:t>
      </w:r>
      <w:r w:rsidRPr="008668FB">
        <w:t>MOS curves for test sequence S04 with LB coding configuration</w:t>
      </w:r>
    </w:p>
    <w:p w14:paraId="358FE703" w14:textId="77777777" w:rsidR="00DD3C64" w:rsidRDefault="00DD3C64" w:rsidP="008668FB">
      <w:pPr>
        <w:rPr>
          <w:lang w:val="en-CA"/>
        </w:rPr>
      </w:pPr>
    </w:p>
    <w:p w14:paraId="0F79ABB1" w14:textId="77777777" w:rsidR="008668FB" w:rsidRDefault="00DD3C64" w:rsidP="00C57682">
      <w:pPr>
        <w:keepNext/>
        <w:jc w:val="center"/>
      </w:pPr>
      <w:r w:rsidRPr="0051370B">
        <w:rPr>
          <w:noProof/>
          <w:lang w:eastAsia="zh-CN"/>
        </w:rPr>
        <w:drawing>
          <wp:inline distT="0" distB="0" distL="0" distR="0" wp14:anchorId="0B2C17DD" wp14:editId="0C61EFA2">
            <wp:extent cx="3975735" cy="2384425"/>
            <wp:effectExtent l="0" t="0" r="37465" b="28575"/>
            <wp:docPr id="59" name="Gra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C9E3CDF" w14:textId="4FAB598F" w:rsidR="00DD3C64" w:rsidRDefault="008668FB" w:rsidP="00C57682">
      <w:pPr>
        <w:pStyle w:val="Caption"/>
        <w:jc w:val="center"/>
        <w:rPr>
          <w:lang w:val="en-CA"/>
        </w:rPr>
      </w:pPr>
      <w:r>
        <w:t xml:space="preserve">Figure </w:t>
      </w:r>
      <w:fldSimple w:instr=" SEQ Figure \* ARABIC ">
        <w:r w:rsidR="008034B1">
          <w:rPr>
            <w:noProof/>
          </w:rPr>
          <w:t>23</w:t>
        </w:r>
      </w:fldSimple>
      <w:r>
        <w:t xml:space="preserve"> </w:t>
      </w:r>
      <w:r w:rsidRPr="008668FB">
        <w:t>MOS curves for test sequence S05 with LB coding configuration</w:t>
      </w:r>
    </w:p>
    <w:p w14:paraId="65B4EBD5" w14:textId="77777777" w:rsidR="00DD3C64" w:rsidRDefault="00DD3C64" w:rsidP="008668FB">
      <w:pPr>
        <w:rPr>
          <w:lang w:val="en-CA"/>
        </w:rPr>
      </w:pPr>
    </w:p>
    <w:p w14:paraId="4BCB9C35" w14:textId="77777777" w:rsidR="008668FB" w:rsidRDefault="00DD3C64" w:rsidP="00C57682">
      <w:pPr>
        <w:keepNext/>
        <w:jc w:val="center"/>
      </w:pPr>
      <w:r w:rsidRPr="0051370B">
        <w:rPr>
          <w:noProof/>
          <w:lang w:eastAsia="zh-CN"/>
        </w:rPr>
        <w:drawing>
          <wp:inline distT="0" distB="0" distL="0" distR="0" wp14:anchorId="5E53392F" wp14:editId="53EC7B56">
            <wp:extent cx="3975735" cy="2384425"/>
            <wp:effectExtent l="0" t="0" r="37465" b="28575"/>
            <wp:docPr id="60" name="Grafico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06F9E25F" w14:textId="7CCB8C1B" w:rsidR="00DD3C64" w:rsidRDefault="008668FB" w:rsidP="00C57682">
      <w:pPr>
        <w:pStyle w:val="Caption"/>
        <w:jc w:val="center"/>
        <w:rPr>
          <w:lang w:val="en-CA"/>
        </w:rPr>
      </w:pPr>
      <w:r>
        <w:t xml:space="preserve">Figure </w:t>
      </w:r>
      <w:fldSimple w:instr=" SEQ Figure \* ARABIC ">
        <w:r w:rsidR="008034B1">
          <w:rPr>
            <w:noProof/>
          </w:rPr>
          <w:t>24</w:t>
        </w:r>
      </w:fldSimple>
      <w:r>
        <w:t xml:space="preserve"> </w:t>
      </w:r>
      <w:r w:rsidRPr="008668FB">
        <w:t>MOS curves for test sequence S02 with RA coding configuration</w:t>
      </w:r>
    </w:p>
    <w:p w14:paraId="00794306" w14:textId="77777777" w:rsidR="00DD3C64" w:rsidRDefault="00DD3C64" w:rsidP="008668FB">
      <w:pPr>
        <w:rPr>
          <w:lang w:val="en-CA"/>
        </w:rPr>
      </w:pPr>
    </w:p>
    <w:p w14:paraId="620CF58F" w14:textId="77777777" w:rsidR="008668FB" w:rsidRDefault="00DD3C64" w:rsidP="00C57682">
      <w:pPr>
        <w:keepNext/>
        <w:jc w:val="center"/>
      </w:pPr>
      <w:r w:rsidRPr="0051370B">
        <w:rPr>
          <w:noProof/>
          <w:lang w:eastAsia="zh-CN"/>
        </w:rPr>
        <w:lastRenderedPageBreak/>
        <w:drawing>
          <wp:inline distT="0" distB="0" distL="0" distR="0" wp14:anchorId="42DC5E07" wp14:editId="62DCF06F">
            <wp:extent cx="3950335" cy="2384425"/>
            <wp:effectExtent l="0" t="0" r="37465" b="28575"/>
            <wp:docPr id="61" name="Grafico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470CE5DE" w14:textId="76622079" w:rsidR="00DD3C64" w:rsidRDefault="008668FB" w:rsidP="00C57682">
      <w:pPr>
        <w:pStyle w:val="Caption"/>
        <w:jc w:val="center"/>
        <w:rPr>
          <w:lang w:val="en-CA"/>
        </w:rPr>
      </w:pPr>
      <w:r>
        <w:t xml:space="preserve">Figure </w:t>
      </w:r>
      <w:fldSimple w:instr=" SEQ Figure \* ARABIC ">
        <w:r w:rsidR="008034B1">
          <w:rPr>
            <w:noProof/>
          </w:rPr>
          <w:t>25</w:t>
        </w:r>
      </w:fldSimple>
      <w:r>
        <w:t xml:space="preserve"> </w:t>
      </w:r>
      <w:r w:rsidRPr="008668FB">
        <w:t>MOS curves for test sequence S03 with RA coding configuration</w:t>
      </w:r>
    </w:p>
    <w:p w14:paraId="27CAEEC2" w14:textId="77777777" w:rsidR="008668FB" w:rsidRDefault="008668FB" w:rsidP="008668FB">
      <w:pPr>
        <w:rPr>
          <w:lang w:val="en-CA"/>
        </w:rPr>
      </w:pPr>
    </w:p>
    <w:p w14:paraId="56329096" w14:textId="77777777" w:rsidR="008668FB" w:rsidRDefault="00DD3C64" w:rsidP="00C57682">
      <w:pPr>
        <w:keepNext/>
        <w:jc w:val="center"/>
      </w:pPr>
      <w:r w:rsidRPr="0051370B">
        <w:rPr>
          <w:noProof/>
          <w:lang w:eastAsia="zh-CN"/>
        </w:rPr>
        <w:drawing>
          <wp:inline distT="0" distB="0" distL="0" distR="0" wp14:anchorId="7965E3A4" wp14:editId="32D51EA1">
            <wp:extent cx="4051935" cy="2384425"/>
            <wp:effectExtent l="0" t="0" r="37465" b="28575"/>
            <wp:docPr id="62" name="Grafico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3473871D" w14:textId="2E26071D" w:rsidR="00DD3C64" w:rsidRDefault="008668FB" w:rsidP="00C57682">
      <w:pPr>
        <w:pStyle w:val="Caption"/>
        <w:jc w:val="center"/>
        <w:rPr>
          <w:lang w:val="en-CA"/>
        </w:rPr>
      </w:pPr>
      <w:r>
        <w:t xml:space="preserve">Figure </w:t>
      </w:r>
      <w:fldSimple w:instr=" SEQ Figure \* ARABIC ">
        <w:r w:rsidR="008034B1">
          <w:rPr>
            <w:noProof/>
          </w:rPr>
          <w:t>26</w:t>
        </w:r>
      </w:fldSimple>
      <w:r>
        <w:t xml:space="preserve"> </w:t>
      </w:r>
      <w:r w:rsidRPr="008668FB">
        <w:t>MOS curves for test sequence S04 with RA coding configuration</w:t>
      </w:r>
    </w:p>
    <w:p w14:paraId="080E3A8B" w14:textId="77777777" w:rsidR="00DD3C64" w:rsidRDefault="00DD3C64" w:rsidP="008668FB">
      <w:pPr>
        <w:rPr>
          <w:lang w:val="en-CA"/>
        </w:rPr>
      </w:pPr>
    </w:p>
    <w:p w14:paraId="071E7D02" w14:textId="77777777" w:rsidR="008668FB" w:rsidRDefault="00DD3C64" w:rsidP="00C57682">
      <w:pPr>
        <w:keepNext/>
        <w:jc w:val="center"/>
      </w:pPr>
      <w:r w:rsidRPr="0051370B">
        <w:rPr>
          <w:noProof/>
          <w:lang w:eastAsia="zh-CN"/>
        </w:rPr>
        <w:drawing>
          <wp:inline distT="0" distB="0" distL="0" distR="0" wp14:anchorId="237E7199" wp14:editId="2A1A9768">
            <wp:extent cx="4140835" cy="2384425"/>
            <wp:effectExtent l="0" t="0" r="24765" b="28575"/>
            <wp:docPr id="63" name="Grafico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24E8A271" w14:textId="1945DCDD" w:rsidR="00DD3C64" w:rsidRDefault="008668FB" w:rsidP="00C57682">
      <w:pPr>
        <w:pStyle w:val="Caption"/>
        <w:jc w:val="center"/>
        <w:rPr>
          <w:lang w:val="en-CA"/>
        </w:rPr>
      </w:pPr>
      <w:r>
        <w:t xml:space="preserve">Figure </w:t>
      </w:r>
      <w:fldSimple w:instr=" SEQ Figure \* ARABIC ">
        <w:r w:rsidR="008034B1">
          <w:rPr>
            <w:noProof/>
          </w:rPr>
          <w:t>27</w:t>
        </w:r>
      </w:fldSimple>
      <w:r>
        <w:t xml:space="preserve"> </w:t>
      </w:r>
      <w:r w:rsidRPr="008668FB">
        <w:t>MOS curves for test sequence S05 with RA coding configuratio</w:t>
      </w:r>
      <w:r>
        <w:t xml:space="preserve">n </w:t>
      </w:r>
    </w:p>
    <w:p w14:paraId="1440F9B9" w14:textId="77777777" w:rsidR="00DD3C64" w:rsidRDefault="00DD3C64" w:rsidP="002B6BE4">
      <w:pPr>
        <w:rPr>
          <w:lang w:val="en-CA"/>
        </w:rPr>
      </w:pPr>
    </w:p>
    <w:p w14:paraId="54A4F898" w14:textId="0A8CCFB0" w:rsidR="00DA24E1" w:rsidRPr="0051370B" w:rsidRDefault="00DA24E1" w:rsidP="00DA24E1">
      <w:pPr>
        <w:pStyle w:val="Heading2"/>
        <w:rPr>
          <w:lang w:val="en-CA"/>
        </w:rPr>
      </w:pPr>
      <w:r>
        <w:rPr>
          <w:lang w:val="en-CA"/>
        </w:rPr>
        <w:lastRenderedPageBreak/>
        <w:t>Step 2</w:t>
      </w:r>
      <w:r w:rsidR="00FF3C0E">
        <w:rPr>
          <w:lang w:val="en-CA"/>
        </w:rPr>
        <w:t xml:space="preserve"> r</w:t>
      </w:r>
      <w:r w:rsidRPr="0051370B">
        <w:rPr>
          <w:lang w:val="en-CA"/>
        </w:rPr>
        <w:t>esults</w:t>
      </w:r>
    </w:p>
    <w:p w14:paraId="57E1C186" w14:textId="77777777" w:rsidR="00DA24E1" w:rsidRPr="0051370B" w:rsidRDefault="00DA24E1" w:rsidP="00DA24E1">
      <w:pPr>
        <w:rPr>
          <w:lang w:val="en-CA"/>
        </w:rPr>
      </w:pPr>
      <w:r w:rsidRPr="0051370B">
        <w:rPr>
          <w:lang w:val="en-CA"/>
        </w:rPr>
        <w:t xml:space="preserve">Here </w:t>
      </w:r>
      <w:r>
        <w:rPr>
          <w:lang w:val="en-CA"/>
        </w:rPr>
        <w:t xml:space="preserve">reported </w:t>
      </w:r>
      <w:r w:rsidRPr="0051370B">
        <w:rPr>
          <w:lang w:val="en-CA"/>
        </w:rPr>
        <w:t xml:space="preserve">below </w:t>
      </w:r>
      <w:r>
        <w:rPr>
          <w:lang w:val="en-CA"/>
        </w:rPr>
        <w:t xml:space="preserve">are </w:t>
      </w:r>
      <w:r w:rsidRPr="0051370B">
        <w:rPr>
          <w:lang w:val="en-CA"/>
        </w:rPr>
        <w:t>the graphs of the results of formal subjective</w:t>
      </w:r>
      <w:r>
        <w:rPr>
          <w:lang w:val="en-CA"/>
        </w:rPr>
        <w:t xml:space="preserve"> assessment conducted in Step 1.</w:t>
      </w:r>
    </w:p>
    <w:p w14:paraId="0ACA1783" w14:textId="03DCEF97" w:rsidR="00DA24E1" w:rsidRDefault="00DA24E1" w:rsidP="00DA24E1">
      <w:pPr>
        <w:rPr>
          <w:lang w:val="en-CA"/>
        </w:rPr>
      </w:pPr>
      <w:r>
        <w:rPr>
          <w:lang w:val="en-CA"/>
        </w:rPr>
        <w:t xml:space="preserve">As in </w:t>
      </w:r>
      <w:r>
        <w:rPr>
          <w:lang w:val="en-CA"/>
        </w:rPr>
        <w:fldChar w:fldCharType="begin"/>
      </w:r>
      <w:r>
        <w:rPr>
          <w:lang w:val="en-CA"/>
        </w:rPr>
        <w:instrText xml:space="preserve"> REF _Ref352274203 \w \h </w:instrText>
      </w:r>
      <w:r>
        <w:rPr>
          <w:lang w:val="en-CA"/>
        </w:rPr>
      </w:r>
      <w:r>
        <w:rPr>
          <w:lang w:val="en-CA"/>
        </w:rPr>
        <w:fldChar w:fldCharType="separate"/>
      </w:r>
      <w:r>
        <w:rPr>
          <w:lang w:val="en-CA"/>
        </w:rPr>
        <w:t>3.3</w:t>
      </w:r>
      <w:r>
        <w:rPr>
          <w:lang w:val="en-CA"/>
        </w:rPr>
        <w:fldChar w:fldCharType="end"/>
      </w:r>
      <w:r>
        <w:rPr>
          <w:lang w:val="en-CA"/>
        </w:rPr>
        <w:t>, e</w:t>
      </w:r>
      <w:r w:rsidRPr="0051370B">
        <w:rPr>
          <w:lang w:val="en-CA"/>
        </w:rPr>
        <w:t>ach graph reports the results f</w:t>
      </w:r>
      <w:r>
        <w:rPr>
          <w:lang w:val="en-CA"/>
        </w:rPr>
        <w:t>or each encoder (red JM, blue HM referring to SCM-</w:t>
      </w:r>
      <w:r w:rsidR="00A82573">
        <w:rPr>
          <w:lang w:val="en-CA"/>
        </w:rPr>
        <w:t>w/o</w:t>
      </w:r>
      <w:r>
        <w:rPr>
          <w:lang w:val="en-CA"/>
        </w:rPr>
        <w:t xml:space="preserve">-SCC, </w:t>
      </w:r>
      <w:r w:rsidRPr="0051370B">
        <w:rPr>
          <w:lang w:val="en-CA"/>
        </w:rPr>
        <w:t xml:space="preserve">and Green SCM), for a given coding </w:t>
      </w:r>
      <w:r>
        <w:rPr>
          <w:lang w:val="en-CA"/>
        </w:rPr>
        <w:t>configuration</w:t>
      </w:r>
      <w:r w:rsidRPr="0051370B">
        <w:rPr>
          <w:lang w:val="en-CA"/>
        </w:rPr>
        <w:t xml:space="preserve"> (AI, LB and RA) and for a given test sequence.</w:t>
      </w:r>
    </w:p>
    <w:p w14:paraId="562D1D57" w14:textId="3BAA6C3A" w:rsidR="00323A15" w:rsidRPr="0051370B" w:rsidRDefault="00DA24E1" w:rsidP="00DA24E1">
      <w:pPr>
        <w:rPr>
          <w:lang w:val="en-CA"/>
        </w:rPr>
      </w:pPr>
      <w:r w:rsidRPr="00323A15">
        <w:rPr>
          <w:lang w:val="en-CA"/>
        </w:rPr>
        <w:t xml:space="preserve">The </w:t>
      </w:r>
      <w:proofErr w:type="gramStart"/>
      <w:r w:rsidRPr="00323A15">
        <w:rPr>
          <w:lang w:val="en-CA"/>
        </w:rPr>
        <w:t>Y axis</w:t>
      </w:r>
      <w:proofErr w:type="gramEnd"/>
      <w:r w:rsidRPr="00323A15">
        <w:rPr>
          <w:lang w:val="en-CA"/>
        </w:rPr>
        <w:t xml:space="preserve"> reports the mean opinion score (MOS) value for the selected QP values, while the X axis reports the </w:t>
      </w:r>
      <w:proofErr w:type="spellStart"/>
      <w:r w:rsidRPr="00323A15">
        <w:rPr>
          <w:lang w:val="en-CA"/>
        </w:rPr>
        <w:t>bitstream</w:t>
      </w:r>
      <w:proofErr w:type="spellEnd"/>
      <w:r w:rsidRPr="00323A15">
        <w:rPr>
          <w:lang w:val="en-CA"/>
        </w:rPr>
        <w:t xml:space="preserve"> lengths (in Kbytes).</w:t>
      </w:r>
    </w:p>
    <w:p w14:paraId="11FBC50D" w14:textId="7193B86C" w:rsidR="00FF3C0E" w:rsidRPr="0051370B" w:rsidRDefault="00FF3C0E" w:rsidP="00FF3C0E">
      <w:pPr>
        <w:pStyle w:val="Heading3"/>
        <w:rPr>
          <w:lang w:val="en-CA"/>
        </w:rPr>
      </w:pPr>
      <w:r>
        <w:rPr>
          <w:lang w:val="en-CA"/>
        </w:rPr>
        <w:t>Step 2</w:t>
      </w:r>
      <w:r w:rsidRPr="0051370B">
        <w:rPr>
          <w:lang w:val="en-CA"/>
        </w:rPr>
        <w:t xml:space="preserve"> </w:t>
      </w:r>
      <w:r>
        <w:t>r</w:t>
      </w:r>
      <w:r w:rsidRPr="00366DF2">
        <w:t>esu</w:t>
      </w:r>
      <w:r>
        <w:t>lts for YUV color space in 4:2:0</w:t>
      </w:r>
      <w:r w:rsidRPr="00366DF2">
        <w:t xml:space="preserve"> sampling format</w:t>
      </w:r>
    </w:p>
    <w:p w14:paraId="02C34B82" w14:textId="3C7703C2" w:rsidR="00FF3C0E" w:rsidRDefault="00FF3C0E" w:rsidP="00FF3C0E">
      <w:pPr>
        <w:rPr>
          <w:lang w:val="en-CA"/>
        </w:rPr>
      </w:pPr>
      <w:r w:rsidRPr="0051370B">
        <w:rPr>
          <w:lang w:val="en-CA"/>
        </w:rPr>
        <w:t xml:space="preserve">As reported in </w:t>
      </w:r>
      <w:r w:rsidR="00584344">
        <w:rPr>
          <w:lang w:val="en-CA"/>
        </w:rPr>
        <w:fldChar w:fldCharType="begin"/>
      </w:r>
      <w:r w:rsidR="00584344">
        <w:rPr>
          <w:lang w:val="en-CA"/>
        </w:rPr>
        <w:instrText xml:space="preserve"> REF _Ref352274912 \h </w:instrText>
      </w:r>
      <w:r w:rsidR="00584344">
        <w:rPr>
          <w:lang w:val="en-CA"/>
        </w:rPr>
      </w:r>
      <w:r w:rsidR="00584344">
        <w:rPr>
          <w:lang w:val="en-CA"/>
        </w:rPr>
        <w:fldChar w:fldCharType="separate"/>
      </w:r>
      <w:r w:rsidR="00584344">
        <w:t xml:space="preserve">Table </w:t>
      </w:r>
      <w:r w:rsidR="00584344">
        <w:rPr>
          <w:noProof/>
        </w:rPr>
        <w:t>7</w:t>
      </w:r>
      <w:r w:rsidR="00584344">
        <w:rPr>
          <w:lang w:val="en-CA"/>
        </w:rPr>
        <w:fldChar w:fldCharType="end"/>
      </w:r>
      <w:r w:rsidR="00584344">
        <w:rPr>
          <w:lang w:val="en-CA"/>
        </w:rPr>
        <w:t xml:space="preserve"> </w:t>
      </w:r>
      <w:r w:rsidRPr="007554C8">
        <w:rPr>
          <w:lang w:val="en-CA"/>
        </w:rPr>
        <w:t>the test</w:t>
      </w:r>
      <w:r w:rsidR="00584344">
        <w:rPr>
          <w:lang w:val="en-CA"/>
        </w:rPr>
        <w:t>s</w:t>
      </w:r>
      <w:r w:rsidRPr="007554C8">
        <w:rPr>
          <w:lang w:val="en-CA"/>
        </w:rPr>
        <w:t xml:space="preserve"> for the RGB color space were done using </w:t>
      </w:r>
      <w:r w:rsidR="00C84B9D">
        <w:rPr>
          <w:lang w:val="en-CA"/>
        </w:rPr>
        <w:t>all test</w:t>
      </w:r>
      <w:r w:rsidR="00584344">
        <w:rPr>
          <w:lang w:val="en-CA"/>
        </w:rPr>
        <w:t xml:space="preserve"> sequences, </w:t>
      </w:r>
      <w:r w:rsidRPr="007554C8">
        <w:rPr>
          <w:lang w:val="en-CA"/>
        </w:rPr>
        <w:t>S01</w:t>
      </w:r>
      <w:r w:rsidR="00584344">
        <w:rPr>
          <w:lang w:val="en-CA"/>
        </w:rPr>
        <w:t xml:space="preserve">, </w:t>
      </w:r>
      <w:proofErr w:type="gramStart"/>
      <w:r w:rsidR="00584344">
        <w:rPr>
          <w:lang w:val="en-CA"/>
        </w:rPr>
        <w:t>S02,…</w:t>
      </w:r>
      <w:proofErr w:type="gramEnd"/>
      <w:r w:rsidR="00584344">
        <w:rPr>
          <w:lang w:val="en-CA"/>
        </w:rPr>
        <w:t xml:space="preserve"> S06</w:t>
      </w:r>
      <w:r w:rsidRPr="007554C8">
        <w:rPr>
          <w:lang w:val="en-CA"/>
        </w:rPr>
        <w:t>.</w:t>
      </w:r>
    </w:p>
    <w:p w14:paraId="1DF75FC7" w14:textId="7930F5F9" w:rsidR="00584344" w:rsidRDefault="004F6129" w:rsidP="00FF3C0E">
      <w:pPr>
        <w:rPr>
          <w:lang w:val="en-CA"/>
        </w:rPr>
      </w:pPr>
      <w:r>
        <w:rPr>
          <w:lang w:val="en-CA"/>
        </w:rPr>
        <w:t>Figures from 28</w:t>
      </w:r>
      <w:r w:rsidR="00584344" w:rsidRPr="007554C8">
        <w:rPr>
          <w:lang w:val="en-CA"/>
        </w:rPr>
        <w:t xml:space="preserve"> </w:t>
      </w:r>
      <w:r w:rsidR="00FF7617">
        <w:rPr>
          <w:lang w:val="en-CA"/>
        </w:rPr>
        <w:t>to 46</w:t>
      </w:r>
      <w:r w:rsidR="00584344" w:rsidRPr="007554C8">
        <w:rPr>
          <w:lang w:val="en-CA"/>
        </w:rPr>
        <w:t xml:space="preserve"> show the</w:t>
      </w:r>
      <w:r>
        <w:rPr>
          <w:lang w:val="en-CA"/>
        </w:rPr>
        <w:t xml:space="preserve"> values and the graphs of the 18</w:t>
      </w:r>
      <w:r w:rsidR="00584344" w:rsidRPr="007554C8">
        <w:rPr>
          <w:lang w:val="en-CA"/>
        </w:rPr>
        <w:t xml:space="preserve"> combination</w:t>
      </w:r>
      <w:r>
        <w:rPr>
          <w:lang w:val="en-CA"/>
        </w:rPr>
        <w:t>s</w:t>
      </w:r>
      <w:r w:rsidR="00584344" w:rsidRPr="007554C8">
        <w:rPr>
          <w:lang w:val="en-CA"/>
        </w:rPr>
        <w:t xml:space="preserve"> of test sequences and coding configurations for the RGB color space</w:t>
      </w:r>
      <w:r w:rsidR="00584344">
        <w:rPr>
          <w:lang w:val="en-CA"/>
        </w:rPr>
        <w:t>.</w:t>
      </w:r>
    </w:p>
    <w:p w14:paraId="7B48F37A" w14:textId="4ACF0212" w:rsidR="00584344" w:rsidRDefault="00584344" w:rsidP="002B6BE4">
      <w:pPr>
        <w:pStyle w:val="Caption"/>
        <w:jc w:val="center"/>
        <w:rPr>
          <w:lang w:val="en-CA"/>
        </w:rPr>
      </w:pPr>
      <w:bookmarkStart w:id="13" w:name="_Ref352274912"/>
      <w:r>
        <w:t xml:space="preserve">Table </w:t>
      </w:r>
      <w:fldSimple w:instr=" SEQ Table \* ARABIC ">
        <w:r w:rsidR="001C20C3">
          <w:rPr>
            <w:noProof/>
          </w:rPr>
          <w:t>7</w:t>
        </w:r>
      </w:fldSimple>
      <w:bookmarkEnd w:id="13"/>
      <w:r>
        <w:t xml:space="preserve"> List of the sequences tested in Step 2 for YUV Color space in 4:2:0 sampling format</w:t>
      </w:r>
    </w:p>
    <w:tbl>
      <w:tblPr>
        <w:tblW w:w="0" w:type="auto"/>
        <w:jc w:val="center"/>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8"/>
        <w:gridCol w:w="2610"/>
        <w:gridCol w:w="1134"/>
      </w:tblGrid>
      <w:tr w:rsidR="00584344" w:rsidRPr="0051370B" w14:paraId="598F14AE" w14:textId="77777777" w:rsidTr="00584344">
        <w:trPr>
          <w:trHeight w:val="20"/>
          <w:jc w:val="center"/>
        </w:trPr>
        <w:tc>
          <w:tcPr>
            <w:tcW w:w="1488" w:type="dxa"/>
            <w:vAlign w:val="center"/>
          </w:tcPr>
          <w:p w14:paraId="2D3DBF5E" w14:textId="77777777" w:rsidR="00584344" w:rsidRPr="00BC78C1" w:rsidRDefault="00584344" w:rsidP="00584344">
            <w:pPr>
              <w:keepNext/>
              <w:spacing w:before="0"/>
              <w:jc w:val="center"/>
              <w:rPr>
                <w:rFonts w:cs="Arial"/>
                <w:b/>
                <w:bCs/>
                <w:iCs/>
                <w:kern w:val="32"/>
                <w:sz w:val="20"/>
                <w:szCs w:val="32"/>
                <w:lang w:val="en-CA"/>
              </w:rPr>
            </w:pPr>
            <w:r>
              <w:rPr>
                <w:rFonts w:cs="Arial"/>
                <w:b/>
                <w:bCs/>
                <w:iCs/>
                <w:kern w:val="32"/>
                <w:sz w:val="20"/>
                <w:szCs w:val="32"/>
                <w:lang w:val="en-CA"/>
              </w:rPr>
              <w:t>Sequence code</w:t>
            </w:r>
          </w:p>
        </w:tc>
        <w:tc>
          <w:tcPr>
            <w:tcW w:w="2610" w:type="dxa"/>
            <w:vAlign w:val="center"/>
          </w:tcPr>
          <w:p w14:paraId="34E3426E" w14:textId="77777777" w:rsidR="00584344" w:rsidRPr="00BC78C1" w:rsidRDefault="00584344" w:rsidP="00584344">
            <w:pPr>
              <w:keepNext/>
              <w:spacing w:before="0"/>
              <w:jc w:val="center"/>
              <w:rPr>
                <w:b/>
                <w:bCs/>
                <w:iCs/>
                <w:kern w:val="32"/>
                <w:sz w:val="20"/>
                <w:szCs w:val="32"/>
                <w:lang w:val="en-CA"/>
              </w:rPr>
            </w:pPr>
            <w:r w:rsidRPr="00BC78C1">
              <w:rPr>
                <w:b/>
                <w:bCs/>
                <w:iCs/>
                <w:kern w:val="32"/>
                <w:sz w:val="20"/>
                <w:szCs w:val="32"/>
                <w:lang w:val="en-CA"/>
              </w:rPr>
              <w:t>Sequence name</w:t>
            </w:r>
          </w:p>
        </w:tc>
        <w:tc>
          <w:tcPr>
            <w:tcW w:w="1134" w:type="dxa"/>
            <w:vAlign w:val="center"/>
          </w:tcPr>
          <w:p w14:paraId="0D78422B" w14:textId="77777777" w:rsidR="00584344" w:rsidRPr="0051370B" w:rsidRDefault="00584344" w:rsidP="00584344">
            <w:pPr>
              <w:keepNext/>
              <w:spacing w:before="0"/>
              <w:jc w:val="center"/>
              <w:rPr>
                <w:b/>
                <w:bCs/>
                <w:sz w:val="20"/>
                <w:lang w:val="en-CA"/>
              </w:rPr>
            </w:pPr>
            <w:r>
              <w:rPr>
                <w:b/>
                <w:bCs/>
                <w:sz w:val="20"/>
                <w:lang w:val="en-CA"/>
              </w:rPr>
              <w:t>YUV 4:2:0</w:t>
            </w:r>
          </w:p>
        </w:tc>
      </w:tr>
      <w:tr w:rsidR="00584344" w:rsidRPr="0051370B" w14:paraId="01FAD0D2" w14:textId="77777777" w:rsidTr="00584344">
        <w:trPr>
          <w:trHeight w:val="20"/>
          <w:jc w:val="center"/>
        </w:trPr>
        <w:tc>
          <w:tcPr>
            <w:tcW w:w="1488" w:type="dxa"/>
            <w:vAlign w:val="center"/>
          </w:tcPr>
          <w:p w14:paraId="611945BA"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2194EDB4"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vAlign w:val="center"/>
          </w:tcPr>
          <w:p w14:paraId="696FD2E7"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22FD1D8C" w14:textId="77777777" w:rsidTr="00584344">
        <w:trPr>
          <w:trHeight w:val="20"/>
          <w:jc w:val="center"/>
        </w:trPr>
        <w:tc>
          <w:tcPr>
            <w:tcW w:w="1488" w:type="dxa"/>
            <w:vAlign w:val="center"/>
          </w:tcPr>
          <w:p w14:paraId="0E29C728"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73CA0C38"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vAlign w:val="center"/>
          </w:tcPr>
          <w:p w14:paraId="2943A426"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0E3EF914" w14:textId="77777777" w:rsidTr="00584344">
        <w:trPr>
          <w:trHeight w:val="20"/>
          <w:jc w:val="center"/>
        </w:trPr>
        <w:tc>
          <w:tcPr>
            <w:tcW w:w="1488" w:type="dxa"/>
            <w:vAlign w:val="center"/>
          </w:tcPr>
          <w:p w14:paraId="6363523C"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7456A17C"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vAlign w:val="center"/>
          </w:tcPr>
          <w:p w14:paraId="3A7DFC25"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5322C0DB" w14:textId="77777777" w:rsidTr="00584344">
        <w:trPr>
          <w:trHeight w:val="20"/>
          <w:jc w:val="center"/>
        </w:trPr>
        <w:tc>
          <w:tcPr>
            <w:tcW w:w="1488" w:type="dxa"/>
            <w:vAlign w:val="center"/>
          </w:tcPr>
          <w:p w14:paraId="20E61B61"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36B52B09" w14:textId="77777777" w:rsidR="00584344" w:rsidRPr="0051370B" w:rsidRDefault="00584344" w:rsidP="00584344">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vAlign w:val="center"/>
          </w:tcPr>
          <w:p w14:paraId="5F40C718"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7EFD7D9F" w14:textId="77777777" w:rsidTr="00584344">
        <w:trPr>
          <w:trHeight w:val="20"/>
          <w:jc w:val="center"/>
        </w:trPr>
        <w:tc>
          <w:tcPr>
            <w:tcW w:w="1488" w:type="dxa"/>
            <w:vAlign w:val="center"/>
          </w:tcPr>
          <w:p w14:paraId="774D62ED" w14:textId="77777777" w:rsidR="00584344" w:rsidRPr="0051370B" w:rsidRDefault="00584344" w:rsidP="00584344">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6ED92856" w14:textId="77777777" w:rsidR="00584344" w:rsidRPr="0051370B" w:rsidRDefault="00584344" w:rsidP="00584344">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vAlign w:val="center"/>
          </w:tcPr>
          <w:p w14:paraId="1BED7064"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r w:rsidR="00584344" w:rsidRPr="0051370B" w14:paraId="3D8A3CBD" w14:textId="77777777" w:rsidTr="00584344">
        <w:trPr>
          <w:trHeight w:val="20"/>
          <w:jc w:val="center"/>
        </w:trPr>
        <w:tc>
          <w:tcPr>
            <w:tcW w:w="1488" w:type="dxa"/>
            <w:vAlign w:val="center"/>
          </w:tcPr>
          <w:p w14:paraId="5DC94009" w14:textId="77777777" w:rsidR="00584344" w:rsidRPr="0051370B" w:rsidRDefault="00584344" w:rsidP="00584344">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CAA7C1A" w14:textId="77777777" w:rsidR="00584344" w:rsidRPr="0051370B" w:rsidRDefault="00584344" w:rsidP="00584344">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vAlign w:val="center"/>
          </w:tcPr>
          <w:p w14:paraId="0367BB54" w14:textId="77777777" w:rsidR="00584344" w:rsidRPr="0051370B" w:rsidRDefault="00584344" w:rsidP="00584344">
            <w:pPr>
              <w:keepNext/>
              <w:spacing w:before="0"/>
              <w:jc w:val="center"/>
              <w:rPr>
                <w:b/>
                <w:bCs/>
                <w:sz w:val="20"/>
                <w:lang w:val="en-CA"/>
              </w:rPr>
            </w:pPr>
            <w:r w:rsidRPr="0051370B">
              <w:rPr>
                <w:rFonts w:ascii="Zapf Dingbats" w:hAnsi="Zapf Dingbats"/>
                <w:b/>
                <w:bCs/>
                <w:sz w:val="20"/>
                <w:lang w:val="en-CA"/>
              </w:rPr>
              <w:t>✓</w:t>
            </w:r>
          </w:p>
        </w:tc>
      </w:tr>
    </w:tbl>
    <w:p w14:paraId="1A0A4E55" w14:textId="77777777" w:rsidR="00584344" w:rsidRDefault="00584344" w:rsidP="00FF3C0E"/>
    <w:p w14:paraId="032EABBF" w14:textId="77777777" w:rsidR="00FF7617" w:rsidRDefault="00FF7617" w:rsidP="002B6BE4">
      <w:pPr>
        <w:keepNext/>
      </w:pPr>
      <w:r>
        <w:rPr>
          <w:noProof/>
          <w:lang w:eastAsia="zh-CN"/>
        </w:rPr>
        <w:drawing>
          <wp:inline distT="0" distB="0" distL="0" distR="0" wp14:anchorId="635D3652" wp14:editId="269420DA">
            <wp:extent cx="5943600" cy="1602740"/>
            <wp:effectExtent l="0" t="0" r="0" b="0"/>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1602740"/>
                    </a:xfrm>
                    <a:prstGeom prst="rect">
                      <a:avLst/>
                    </a:prstGeom>
                    <a:noFill/>
                    <a:ln>
                      <a:noFill/>
                    </a:ln>
                  </pic:spPr>
                </pic:pic>
              </a:graphicData>
            </a:graphic>
          </wp:inline>
        </w:drawing>
      </w:r>
    </w:p>
    <w:p w14:paraId="392DCDD2" w14:textId="0106F348" w:rsidR="00584344" w:rsidRDefault="00FF7617" w:rsidP="002B6BE4">
      <w:pPr>
        <w:pStyle w:val="Caption"/>
        <w:jc w:val="center"/>
      </w:pPr>
      <w:r>
        <w:t xml:space="preserve">Figure </w:t>
      </w:r>
      <w:fldSimple w:instr=" SEQ Figure \* ARABIC ">
        <w:r w:rsidR="008034B1">
          <w:rPr>
            <w:noProof/>
          </w:rPr>
          <w:t>28</w:t>
        </w:r>
      </w:fldSimple>
      <w:r>
        <w:t xml:space="preserve"> </w:t>
      </w:r>
      <w:r w:rsidRPr="00FF7617">
        <w:t>MOS curves for test sequence S05 with RA coding configuration</w:t>
      </w:r>
    </w:p>
    <w:p w14:paraId="362219C7" w14:textId="77777777" w:rsidR="00584344" w:rsidRPr="007554C8" w:rsidRDefault="00584344" w:rsidP="00FF3C0E">
      <w:pPr>
        <w:rPr>
          <w:lang w:val="en-CA"/>
        </w:rPr>
      </w:pPr>
    </w:p>
    <w:p w14:paraId="34AA2F0B" w14:textId="6F8CD013" w:rsidR="00C57682" w:rsidRDefault="00EF6AE8" w:rsidP="002B6BE4">
      <w:pPr>
        <w:pStyle w:val="Heading3"/>
      </w:pPr>
      <w:r>
        <w:rPr>
          <w:lang w:val="en-CA"/>
        </w:rPr>
        <w:t>Step 2</w:t>
      </w:r>
      <w:r w:rsidRPr="0051370B">
        <w:rPr>
          <w:lang w:val="en-CA"/>
        </w:rPr>
        <w:t xml:space="preserve"> </w:t>
      </w:r>
      <w:r>
        <w:t>r</w:t>
      </w:r>
      <w:r w:rsidRPr="00366DF2">
        <w:t>esu</w:t>
      </w:r>
      <w:r>
        <w:t>lts for RGB color space</w:t>
      </w:r>
    </w:p>
    <w:p w14:paraId="68F1DAF9" w14:textId="0AD83ABF" w:rsidR="00EF6AE8" w:rsidRDefault="00EF6AE8" w:rsidP="00EF6AE8">
      <w:pPr>
        <w:rPr>
          <w:lang w:val="en-CA"/>
        </w:rPr>
      </w:pPr>
      <w:r w:rsidRPr="0051370B">
        <w:rPr>
          <w:lang w:val="en-CA"/>
        </w:rPr>
        <w:t xml:space="preserve">As reported in </w:t>
      </w:r>
      <w:r w:rsidR="00127A90">
        <w:rPr>
          <w:lang w:val="en-CA"/>
        </w:rPr>
        <w:fldChar w:fldCharType="begin"/>
      </w:r>
      <w:r w:rsidR="00127A90">
        <w:rPr>
          <w:lang w:val="en-CA"/>
        </w:rPr>
        <w:instrText xml:space="preserve"> REF _Ref352276062 \h </w:instrText>
      </w:r>
      <w:r w:rsidR="00127A90">
        <w:rPr>
          <w:lang w:val="en-CA"/>
        </w:rPr>
      </w:r>
      <w:r w:rsidR="00127A90">
        <w:rPr>
          <w:lang w:val="en-CA"/>
        </w:rPr>
        <w:fldChar w:fldCharType="separate"/>
      </w:r>
      <w:r w:rsidR="00127A90">
        <w:t xml:space="preserve">Table </w:t>
      </w:r>
      <w:r w:rsidR="00127A90">
        <w:rPr>
          <w:noProof/>
        </w:rPr>
        <w:t>8</w:t>
      </w:r>
      <w:r w:rsidR="00127A90">
        <w:rPr>
          <w:lang w:val="en-CA"/>
        </w:rPr>
        <w:fldChar w:fldCharType="end"/>
      </w:r>
      <w:r w:rsidR="00127A90">
        <w:rPr>
          <w:lang w:val="en-CA"/>
        </w:rPr>
        <w:t xml:space="preserve"> </w:t>
      </w:r>
      <w:r w:rsidRPr="007554C8">
        <w:rPr>
          <w:lang w:val="en-CA"/>
        </w:rPr>
        <w:t>the test</w:t>
      </w:r>
      <w:r>
        <w:rPr>
          <w:lang w:val="en-CA"/>
        </w:rPr>
        <w:t>s</w:t>
      </w:r>
      <w:r w:rsidRPr="007554C8">
        <w:rPr>
          <w:lang w:val="en-CA"/>
        </w:rPr>
        <w:t xml:space="preserve"> for the RGB color space were done using </w:t>
      </w:r>
      <w:r w:rsidR="007A5EAB">
        <w:rPr>
          <w:lang w:val="en-CA"/>
        </w:rPr>
        <w:t>test sequences S02 and S03</w:t>
      </w:r>
      <w:r w:rsidRPr="007554C8">
        <w:rPr>
          <w:lang w:val="en-CA"/>
        </w:rPr>
        <w:t>.</w:t>
      </w:r>
    </w:p>
    <w:p w14:paraId="467AC964" w14:textId="11B8CF34" w:rsidR="00EF6AE8" w:rsidRPr="002B6BE4" w:rsidRDefault="00EF6AE8" w:rsidP="002B6BE4">
      <w:r>
        <w:rPr>
          <w:lang w:val="en-CA"/>
        </w:rPr>
        <w:t>Figures from 47</w:t>
      </w:r>
      <w:r w:rsidRPr="007554C8">
        <w:rPr>
          <w:lang w:val="en-CA"/>
        </w:rPr>
        <w:t xml:space="preserve"> </w:t>
      </w:r>
      <w:r w:rsidR="007A5EAB">
        <w:rPr>
          <w:lang w:val="en-CA"/>
        </w:rPr>
        <w:t>to 53</w:t>
      </w:r>
      <w:r w:rsidRPr="007554C8">
        <w:rPr>
          <w:lang w:val="en-CA"/>
        </w:rPr>
        <w:t xml:space="preserve"> show the</w:t>
      </w:r>
      <w:r w:rsidR="00D74B9D">
        <w:rPr>
          <w:lang w:val="en-CA"/>
        </w:rPr>
        <w:t xml:space="preserve"> values and the graphs of the 6</w:t>
      </w:r>
      <w:r w:rsidRPr="007554C8">
        <w:rPr>
          <w:lang w:val="en-CA"/>
        </w:rPr>
        <w:t xml:space="preserve"> combination</w:t>
      </w:r>
      <w:r>
        <w:rPr>
          <w:lang w:val="en-CA"/>
        </w:rPr>
        <w:t>s</w:t>
      </w:r>
      <w:r w:rsidRPr="007554C8">
        <w:rPr>
          <w:lang w:val="en-CA"/>
        </w:rPr>
        <w:t xml:space="preserve"> of test sequences and coding configurations for the RGB color space</w:t>
      </w:r>
      <w:r>
        <w:rPr>
          <w:lang w:val="en-CA"/>
        </w:rPr>
        <w:t>.</w:t>
      </w:r>
    </w:p>
    <w:p w14:paraId="22C691D0" w14:textId="25684370" w:rsidR="00E3734F" w:rsidRDefault="00E3734F" w:rsidP="002B6BE4">
      <w:pPr>
        <w:pStyle w:val="Caption"/>
        <w:jc w:val="center"/>
      </w:pPr>
      <w:bookmarkStart w:id="14" w:name="_Ref352276062"/>
      <w:r>
        <w:t xml:space="preserve">Table </w:t>
      </w:r>
      <w:fldSimple w:instr=" SEQ Table \* ARABIC ">
        <w:r w:rsidR="001C20C3">
          <w:rPr>
            <w:noProof/>
          </w:rPr>
          <w:t>8</w:t>
        </w:r>
      </w:fldSimple>
      <w:bookmarkEnd w:id="14"/>
      <w:r>
        <w:t xml:space="preserve"> List of the se</w:t>
      </w:r>
      <w:r w:rsidR="007A5EAB">
        <w:t>quences tested in Step 2 for RGB c</w:t>
      </w:r>
      <w:r>
        <w:t>olor space</w:t>
      </w:r>
    </w:p>
    <w:tbl>
      <w:tblPr>
        <w:tblW w:w="0" w:type="auto"/>
        <w:jc w:val="center"/>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9"/>
        <w:gridCol w:w="2610"/>
        <w:gridCol w:w="1053"/>
      </w:tblGrid>
      <w:tr w:rsidR="00E3734F" w:rsidRPr="0051370B" w14:paraId="597A501F" w14:textId="77777777" w:rsidTr="00931F3F">
        <w:trPr>
          <w:trHeight w:val="215"/>
          <w:jc w:val="center"/>
        </w:trPr>
        <w:tc>
          <w:tcPr>
            <w:tcW w:w="1619" w:type="dxa"/>
            <w:vAlign w:val="center"/>
          </w:tcPr>
          <w:p w14:paraId="185524E8" w14:textId="77777777" w:rsidR="00E3734F" w:rsidRPr="0051370B" w:rsidRDefault="00E3734F" w:rsidP="00931F3F">
            <w:pPr>
              <w:keepNext/>
              <w:spacing w:before="0"/>
              <w:jc w:val="center"/>
              <w:rPr>
                <w:b/>
                <w:bCs/>
                <w:sz w:val="20"/>
                <w:lang w:val="en-CA"/>
              </w:rPr>
            </w:pPr>
            <w:r w:rsidRPr="0051370B">
              <w:rPr>
                <w:b/>
                <w:bCs/>
                <w:sz w:val="20"/>
                <w:lang w:val="en-CA"/>
              </w:rPr>
              <w:t>Sequence</w:t>
            </w:r>
            <w:r>
              <w:rPr>
                <w:b/>
                <w:bCs/>
                <w:sz w:val="20"/>
                <w:lang w:val="en-CA"/>
              </w:rPr>
              <w:t xml:space="preserve"> code</w:t>
            </w:r>
          </w:p>
        </w:tc>
        <w:tc>
          <w:tcPr>
            <w:tcW w:w="2610" w:type="dxa"/>
            <w:vAlign w:val="center"/>
          </w:tcPr>
          <w:p w14:paraId="157596C6" w14:textId="77777777" w:rsidR="00E3734F" w:rsidRPr="0051370B" w:rsidRDefault="00E3734F" w:rsidP="00931F3F">
            <w:pPr>
              <w:keepNext/>
              <w:spacing w:before="0"/>
              <w:jc w:val="center"/>
              <w:rPr>
                <w:b/>
                <w:bCs/>
                <w:sz w:val="20"/>
                <w:lang w:val="en-CA"/>
              </w:rPr>
            </w:pPr>
            <w:r w:rsidRPr="0051370B">
              <w:rPr>
                <w:b/>
                <w:bCs/>
                <w:sz w:val="20"/>
                <w:lang w:val="en-CA"/>
              </w:rPr>
              <w:t>Sequence name</w:t>
            </w:r>
          </w:p>
        </w:tc>
        <w:tc>
          <w:tcPr>
            <w:tcW w:w="1053" w:type="dxa"/>
          </w:tcPr>
          <w:p w14:paraId="5B25F023" w14:textId="77777777" w:rsidR="00E3734F" w:rsidRPr="0051370B" w:rsidRDefault="00E3734F" w:rsidP="00931F3F">
            <w:pPr>
              <w:keepNext/>
              <w:spacing w:before="0"/>
              <w:jc w:val="center"/>
              <w:rPr>
                <w:b/>
                <w:bCs/>
                <w:sz w:val="20"/>
                <w:lang w:val="en-CA"/>
              </w:rPr>
            </w:pPr>
            <w:r w:rsidRPr="0051370B">
              <w:rPr>
                <w:b/>
                <w:bCs/>
                <w:sz w:val="20"/>
                <w:lang w:val="en-CA"/>
              </w:rPr>
              <w:t>RGB</w:t>
            </w:r>
          </w:p>
        </w:tc>
      </w:tr>
      <w:tr w:rsidR="00E3734F" w:rsidRPr="0051370B" w14:paraId="268FA4E6" w14:textId="77777777" w:rsidTr="00931F3F">
        <w:trPr>
          <w:trHeight w:val="20"/>
          <w:jc w:val="center"/>
        </w:trPr>
        <w:tc>
          <w:tcPr>
            <w:tcW w:w="1619" w:type="dxa"/>
            <w:vAlign w:val="center"/>
          </w:tcPr>
          <w:p w14:paraId="44609432" w14:textId="77777777" w:rsidR="00E3734F" w:rsidRPr="0051370B" w:rsidRDefault="00E3734F" w:rsidP="00931F3F">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48222153" w14:textId="77777777" w:rsidR="00E3734F" w:rsidRPr="0051370B" w:rsidRDefault="00E3734F" w:rsidP="00931F3F">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053" w:type="dxa"/>
          </w:tcPr>
          <w:p w14:paraId="60653ADA" w14:textId="77777777" w:rsidR="00E3734F" w:rsidRPr="0051370B" w:rsidRDefault="00E3734F" w:rsidP="00931F3F">
            <w:pPr>
              <w:keepNext/>
              <w:spacing w:before="0"/>
              <w:jc w:val="center"/>
              <w:rPr>
                <w:b/>
                <w:bCs/>
                <w:sz w:val="20"/>
                <w:lang w:val="en-CA"/>
              </w:rPr>
            </w:pPr>
            <w:r w:rsidRPr="0051370B">
              <w:rPr>
                <w:rFonts w:ascii="Zapf Dingbats" w:hAnsi="Zapf Dingbats"/>
                <w:b/>
                <w:bCs/>
                <w:sz w:val="20"/>
                <w:lang w:val="en-CA"/>
              </w:rPr>
              <w:t>✓</w:t>
            </w:r>
          </w:p>
        </w:tc>
      </w:tr>
      <w:tr w:rsidR="00E3734F" w:rsidRPr="0051370B" w14:paraId="69349F0D" w14:textId="77777777" w:rsidTr="00931F3F">
        <w:trPr>
          <w:trHeight w:val="20"/>
          <w:jc w:val="center"/>
        </w:trPr>
        <w:tc>
          <w:tcPr>
            <w:tcW w:w="1619" w:type="dxa"/>
            <w:vAlign w:val="center"/>
          </w:tcPr>
          <w:p w14:paraId="6FB5CE03" w14:textId="77777777" w:rsidR="00E3734F" w:rsidRPr="0051370B" w:rsidRDefault="00E3734F" w:rsidP="00931F3F">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2CAD4DB7" w14:textId="77777777" w:rsidR="00E3734F" w:rsidRPr="0051370B" w:rsidRDefault="00E3734F" w:rsidP="00931F3F">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053" w:type="dxa"/>
          </w:tcPr>
          <w:p w14:paraId="0F8B2C71" w14:textId="77777777" w:rsidR="00E3734F" w:rsidRPr="0051370B" w:rsidRDefault="00E3734F" w:rsidP="00931F3F">
            <w:pPr>
              <w:keepNext/>
              <w:spacing w:before="0"/>
              <w:jc w:val="center"/>
              <w:rPr>
                <w:b/>
                <w:bCs/>
                <w:sz w:val="20"/>
                <w:lang w:val="en-CA"/>
              </w:rPr>
            </w:pPr>
            <w:r w:rsidRPr="0051370B">
              <w:rPr>
                <w:rFonts w:ascii="Zapf Dingbats" w:hAnsi="Zapf Dingbats"/>
                <w:b/>
                <w:bCs/>
                <w:sz w:val="20"/>
                <w:lang w:val="en-CA"/>
              </w:rPr>
              <w:t>✓</w:t>
            </w:r>
          </w:p>
        </w:tc>
      </w:tr>
    </w:tbl>
    <w:p w14:paraId="6EA290C0" w14:textId="77777777" w:rsidR="00EF6AE8" w:rsidRDefault="00EF6AE8" w:rsidP="002B6BE4"/>
    <w:p w14:paraId="02E28963" w14:textId="77777777" w:rsidR="007A5EAB" w:rsidRDefault="007A5EAB" w:rsidP="002B6BE4"/>
    <w:p w14:paraId="6B0CFE81" w14:textId="6F1DB97F" w:rsidR="00E3734F" w:rsidRDefault="00E3734F" w:rsidP="002B6BE4">
      <w:r>
        <w:rPr>
          <w:noProof/>
          <w:lang w:eastAsia="zh-CN"/>
        </w:rPr>
        <w:lastRenderedPageBreak/>
        <w:drawing>
          <wp:inline distT="0" distB="0" distL="0" distR="0" wp14:anchorId="62623791" wp14:editId="7FD3FC75">
            <wp:extent cx="5943600" cy="1323975"/>
            <wp:effectExtent l="0" t="0" r="0" b="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323975"/>
                    </a:xfrm>
                    <a:prstGeom prst="rect">
                      <a:avLst/>
                    </a:prstGeom>
                    <a:noFill/>
                    <a:ln>
                      <a:noFill/>
                    </a:ln>
                  </pic:spPr>
                </pic:pic>
              </a:graphicData>
            </a:graphic>
          </wp:inline>
        </w:drawing>
      </w:r>
    </w:p>
    <w:p w14:paraId="6C8C7B4B" w14:textId="4A7EBFDA" w:rsidR="00E3734F" w:rsidRDefault="00931F3F" w:rsidP="002B6BE4">
      <w:pPr>
        <w:pStyle w:val="Caption"/>
        <w:jc w:val="center"/>
      </w:pPr>
      <w:r>
        <w:t xml:space="preserve">Figure </w:t>
      </w:r>
      <w:fldSimple w:instr=" SEQ Figure \* ARABIC ">
        <w:r w:rsidR="008034B1">
          <w:rPr>
            <w:noProof/>
          </w:rPr>
          <w:t>29</w:t>
        </w:r>
      </w:fldSimple>
      <w:r>
        <w:t xml:space="preserve"> </w:t>
      </w:r>
      <w:commentRangeStart w:id="15"/>
      <w:r>
        <w:t>MOS curves for test sequence S03 with RA coding configuration</w:t>
      </w:r>
      <w:commentRangeEnd w:id="15"/>
      <w:r w:rsidR="0011705D">
        <w:rPr>
          <w:rStyle w:val="CommentReference"/>
          <w:rFonts w:eastAsia="PMingLiU"/>
          <w:b w:val="0"/>
          <w:bCs w:val="0"/>
        </w:rPr>
        <w:commentReference w:id="15"/>
      </w:r>
    </w:p>
    <w:p w14:paraId="6462E3C1" w14:textId="77777777" w:rsidR="00E3734F" w:rsidRDefault="00E3734F" w:rsidP="002B6BE4"/>
    <w:p w14:paraId="40C85887" w14:textId="51DE970F" w:rsidR="00E3734F" w:rsidRDefault="007A5EAB" w:rsidP="002B6BE4">
      <w:pPr>
        <w:pStyle w:val="Heading3"/>
      </w:pPr>
      <w:r>
        <w:t>Step 2 r</w:t>
      </w:r>
      <w:r w:rsidRPr="00366DF2">
        <w:t>esu</w:t>
      </w:r>
      <w:r>
        <w:t>lts for YUV color space in 4:4:4 sampling format</w:t>
      </w:r>
    </w:p>
    <w:p w14:paraId="52E3E3AA" w14:textId="140CA640" w:rsidR="00127A90" w:rsidRDefault="00127A90" w:rsidP="00127A90">
      <w:pPr>
        <w:rPr>
          <w:lang w:val="en-CA"/>
        </w:rPr>
      </w:pPr>
      <w:r w:rsidRPr="0051370B">
        <w:rPr>
          <w:lang w:val="en-CA"/>
        </w:rPr>
        <w:t xml:space="preserve">As reported in </w:t>
      </w:r>
      <w:r>
        <w:rPr>
          <w:lang w:val="en-CA"/>
        </w:rPr>
        <w:fldChar w:fldCharType="begin"/>
      </w:r>
      <w:r>
        <w:rPr>
          <w:lang w:val="en-CA"/>
        </w:rPr>
        <w:instrText xml:space="preserve"> REF _Ref352274912 \h </w:instrText>
      </w:r>
      <w:r>
        <w:rPr>
          <w:lang w:val="en-CA"/>
        </w:rPr>
      </w:r>
      <w:r>
        <w:rPr>
          <w:lang w:val="en-CA"/>
        </w:rPr>
        <w:fldChar w:fldCharType="separate"/>
      </w:r>
      <w:r>
        <w:t xml:space="preserve">Table </w:t>
      </w:r>
      <w:r>
        <w:rPr>
          <w:noProof/>
        </w:rPr>
        <w:t>7</w:t>
      </w:r>
      <w:r>
        <w:rPr>
          <w:lang w:val="en-CA"/>
        </w:rPr>
        <w:fldChar w:fldCharType="end"/>
      </w:r>
      <w:r>
        <w:rPr>
          <w:lang w:val="en-CA"/>
        </w:rPr>
        <w:t xml:space="preserve"> </w:t>
      </w:r>
      <w:r w:rsidRPr="007554C8">
        <w:rPr>
          <w:lang w:val="en-CA"/>
        </w:rPr>
        <w:t>the test</w:t>
      </w:r>
      <w:r>
        <w:rPr>
          <w:lang w:val="en-CA"/>
        </w:rPr>
        <w:t>s for the YUV</w:t>
      </w:r>
      <w:r w:rsidRPr="007554C8">
        <w:rPr>
          <w:lang w:val="en-CA"/>
        </w:rPr>
        <w:t xml:space="preserve"> color space </w:t>
      </w:r>
      <w:r>
        <w:rPr>
          <w:lang w:val="en-CA"/>
        </w:rPr>
        <w:t xml:space="preserve">in 4:4:4 sampling format </w:t>
      </w:r>
      <w:r w:rsidRPr="007554C8">
        <w:rPr>
          <w:lang w:val="en-CA"/>
        </w:rPr>
        <w:t xml:space="preserve">were done using </w:t>
      </w:r>
      <w:r>
        <w:rPr>
          <w:lang w:val="en-CA"/>
        </w:rPr>
        <w:t>test sequences S01 and S06</w:t>
      </w:r>
      <w:r w:rsidRPr="007554C8">
        <w:rPr>
          <w:lang w:val="en-CA"/>
        </w:rPr>
        <w:t>.</w:t>
      </w:r>
    </w:p>
    <w:p w14:paraId="60F8FEB8" w14:textId="28B63278" w:rsidR="00E3734F" w:rsidRDefault="00D74B9D" w:rsidP="002B6BE4">
      <w:r>
        <w:rPr>
          <w:lang w:val="en-CA"/>
        </w:rPr>
        <w:t>Figures from 54</w:t>
      </w:r>
      <w:r w:rsidR="00127A90" w:rsidRPr="007554C8">
        <w:rPr>
          <w:lang w:val="en-CA"/>
        </w:rPr>
        <w:t xml:space="preserve"> </w:t>
      </w:r>
      <w:r>
        <w:rPr>
          <w:lang w:val="en-CA"/>
        </w:rPr>
        <w:t>to 60</w:t>
      </w:r>
      <w:r w:rsidR="00127A90" w:rsidRPr="007554C8">
        <w:rPr>
          <w:lang w:val="en-CA"/>
        </w:rPr>
        <w:t xml:space="preserve"> show the</w:t>
      </w:r>
      <w:r>
        <w:rPr>
          <w:lang w:val="en-CA"/>
        </w:rPr>
        <w:t xml:space="preserve"> values and the graphs of the 6</w:t>
      </w:r>
      <w:r w:rsidR="00127A90" w:rsidRPr="007554C8">
        <w:rPr>
          <w:lang w:val="en-CA"/>
        </w:rPr>
        <w:t xml:space="preserve"> combination</w:t>
      </w:r>
      <w:r w:rsidR="00127A90">
        <w:rPr>
          <w:lang w:val="en-CA"/>
        </w:rPr>
        <w:t>s</w:t>
      </w:r>
      <w:r w:rsidR="00127A90" w:rsidRPr="007554C8">
        <w:rPr>
          <w:lang w:val="en-CA"/>
        </w:rPr>
        <w:t xml:space="preserve"> of test sequences and coding config</w:t>
      </w:r>
      <w:r w:rsidR="008034B1">
        <w:rPr>
          <w:lang w:val="en-CA"/>
        </w:rPr>
        <w:t>urations for the YUV color space in 4:4:4 sampling format.</w:t>
      </w:r>
    </w:p>
    <w:p w14:paraId="4B50C437" w14:textId="1111405B" w:rsidR="00E3734F" w:rsidRDefault="00127A90" w:rsidP="002B6BE4">
      <w:pPr>
        <w:pStyle w:val="Caption"/>
        <w:jc w:val="center"/>
      </w:pPr>
      <w:r>
        <w:t xml:space="preserve">Table </w:t>
      </w:r>
      <w:fldSimple w:instr=" SEQ Table \* ARABIC ">
        <w:r w:rsidR="001C20C3">
          <w:rPr>
            <w:noProof/>
          </w:rPr>
          <w:t>9</w:t>
        </w:r>
      </w:fldSimple>
      <w:r>
        <w:t xml:space="preserve"> List of the sequences tested in Step 2 for YUV Color space in 4:4:4 sampling format</w:t>
      </w:r>
    </w:p>
    <w:tbl>
      <w:tblPr>
        <w:tblW w:w="0" w:type="auto"/>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1"/>
        <w:gridCol w:w="2610"/>
        <w:gridCol w:w="1218"/>
      </w:tblGrid>
      <w:tr w:rsidR="00127A90" w:rsidRPr="0051370B" w14:paraId="78286282" w14:textId="77777777" w:rsidTr="00666552">
        <w:trPr>
          <w:trHeight w:val="20"/>
          <w:jc w:val="center"/>
        </w:trPr>
        <w:tc>
          <w:tcPr>
            <w:tcW w:w="1821" w:type="dxa"/>
            <w:vAlign w:val="center"/>
          </w:tcPr>
          <w:p w14:paraId="6C50FB11" w14:textId="77777777" w:rsidR="00127A90" w:rsidRPr="0051370B" w:rsidRDefault="00127A90" w:rsidP="00666552">
            <w:pPr>
              <w:keepNext/>
              <w:spacing w:before="0"/>
              <w:jc w:val="center"/>
              <w:rPr>
                <w:rFonts w:cs="Arial"/>
                <w:b/>
                <w:bCs/>
                <w:i/>
                <w:iCs/>
                <w:kern w:val="32"/>
                <w:sz w:val="20"/>
                <w:szCs w:val="32"/>
                <w:lang w:val="en-CA"/>
              </w:rPr>
            </w:pPr>
            <w:r w:rsidRPr="0051370B">
              <w:rPr>
                <w:b/>
                <w:bCs/>
                <w:sz w:val="20"/>
                <w:lang w:val="en-CA"/>
              </w:rPr>
              <w:t>Sequence</w:t>
            </w:r>
            <w:r>
              <w:rPr>
                <w:b/>
                <w:bCs/>
                <w:sz w:val="20"/>
                <w:lang w:val="en-CA"/>
              </w:rPr>
              <w:t xml:space="preserve"> code</w:t>
            </w:r>
          </w:p>
        </w:tc>
        <w:tc>
          <w:tcPr>
            <w:tcW w:w="2610" w:type="dxa"/>
            <w:vAlign w:val="center"/>
          </w:tcPr>
          <w:p w14:paraId="79BCA86B" w14:textId="77777777" w:rsidR="00127A90" w:rsidRPr="0051370B" w:rsidRDefault="00127A90" w:rsidP="00666552">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218" w:type="dxa"/>
            <w:vAlign w:val="center"/>
          </w:tcPr>
          <w:p w14:paraId="55960AC7" w14:textId="77777777" w:rsidR="00127A90" w:rsidRPr="0051370B" w:rsidRDefault="00127A90" w:rsidP="00666552">
            <w:pPr>
              <w:keepNext/>
              <w:spacing w:before="0"/>
              <w:jc w:val="center"/>
              <w:rPr>
                <w:b/>
                <w:bCs/>
                <w:sz w:val="20"/>
                <w:lang w:val="en-CA"/>
              </w:rPr>
            </w:pPr>
            <w:r>
              <w:rPr>
                <w:b/>
                <w:bCs/>
                <w:sz w:val="20"/>
                <w:lang w:val="en-CA"/>
              </w:rPr>
              <w:t>YUV 4:4:4</w:t>
            </w:r>
          </w:p>
        </w:tc>
      </w:tr>
      <w:tr w:rsidR="00127A90" w:rsidRPr="0051370B" w14:paraId="5D5D6E9A" w14:textId="77777777" w:rsidTr="00666552">
        <w:trPr>
          <w:trHeight w:val="20"/>
          <w:jc w:val="center"/>
        </w:trPr>
        <w:tc>
          <w:tcPr>
            <w:tcW w:w="1821" w:type="dxa"/>
            <w:vAlign w:val="center"/>
          </w:tcPr>
          <w:p w14:paraId="40581CD9" w14:textId="77777777" w:rsidR="00127A90" w:rsidRPr="0051370B" w:rsidRDefault="00127A90" w:rsidP="00666552">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0F5781FC" w14:textId="77777777" w:rsidR="00127A90" w:rsidRPr="0051370B" w:rsidRDefault="00127A90" w:rsidP="00666552">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218" w:type="dxa"/>
            <w:vAlign w:val="center"/>
          </w:tcPr>
          <w:p w14:paraId="2B224929" w14:textId="77777777" w:rsidR="00127A90" w:rsidRPr="0051370B" w:rsidRDefault="00127A90" w:rsidP="00666552">
            <w:pPr>
              <w:keepNext/>
              <w:spacing w:before="0"/>
              <w:jc w:val="center"/>
              <w:rPr>
                <w:b/>
                <w:bCs/>
                <w:sz w:val="20"/>
                <w:lang w:val="en-CA"/>
              </w:rPr>
            </w:pPr>
            <w:r w:rsidRPr="0051370B">
              <w:rPr>
                <w:rFonts w:ascii="Zapf Dingbats" w:hAnsi="Zapf Dingbats"/>
                <w:b/>
                <w:bCs/>
                <w:sz w:val="20"/>
                <w:lang w:val="en-CA"/>
              </w:rPr>
              <w:t>✓</w:t>
            </w:r>
          </w:p>
        </w:tc>
      </w:tr>
      <w:tr w:rsidR="00127A90" w:rsidRPr="0051370B" w14:paraId="22004121" w14:textId="77777777" w:rsidTr="00666552">
        <w:trPr>
          <w:trHeight w:val="20"/>
          <w:jc w:val="center"/>
        </w:trPr>
        <w:tc>
          <w:tcPr>
            <w:tcW w:w="1821" w:type="dxa"/>
            <w:vAlign w:val="center"/>
          </w:tcPr>
          <w:p w14:paraId="6468F970" w14:textId="77777777" w:rsidR="00127A90" w:rsidRPr="0051370B" w:rsidRDefault="00127A90" w:rsidP="00666552">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2A362251" w14:textId="77777777" w:rsidR="00127A90" w:rsidRPr="0051370B" w:rsidRDefault="00127A90" w:rsidP="00666552">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218" w:type="dxa"/>
            <w:vAlign w:val="center"/>
          </w:tcPr>
          <w:p w14:paraId="79CF5517" w14:textId="77777777" w:rsidR="00127A90" w:rsidRPr="0051370B" w:rsidRDefault="00127A90" w:rsidP="00666552">
            <w:pPr>
              <w:keepNext/>
              <w:spacing w:before="0"/>
              <w:jc w:val="center"/>
              <w:rPr>
                <w:b/>
                <w:bCs/>
                <w:sz w:val="20"/>
                <w:lang w:val="en-CA"/>
              </w:rPr>
            </w:pPr>
            <w:r w:rsidRPr="0051370B">
              <w:rPr>
                <w:rFonts w:ascii="Zapf Dingbats" w:hAnsi="Zapf Dingbats"/>
                <w:b/>
                <w:bCs/>
                <w:sz w:val="20"/>
                <w:lang w:val="en-CA"/>
              </w:rPr>
              <w:t>✓</w:t>
            </w:r>
          </w:p>
        </w:tc>
      </w:tr>
    </w:tbl>
    <w:p w14:paraId="2527360B" w14:textId="77777777" w:rsidR="00127A90" w:rsidRDefault="00127A90" w:rsidP="002B6BE4"/>
    <w:p w14:paraId="6D980C49" w14:textId="1BF405DA" w:rsidR="00EF6AE8" w:rsidRDefault="008034B1" w:rsidP="002B6BE4">
      <w:r>
        <w:rPr>
          <w:noProof/>
          <w:lang w:eastAsia="zh-CN"/>
        </w:rPr>
        <w:drawing>
          <wp:inline distT="0" distB="0" distL="0" distR="0" wp14:anchorId="7B91397C" wp14:editId="2A1F0D5A">
            <wp:extent cx="5943600" cy="1507490"/>
            <wp:effectExtent l="0" t="0" r="0" b="0"/>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1507490"/>
                    </a:xfrm>
                    <a:prstGeom prst="rect">
                      <a:avLst/>
                    </a:prstGeom>
                    <a:noFill/>
                    <a:ln>
                      <a:noFill/>
                    </a:ln>
                  </pic:spPr>
                </pic:pic>
              </a:graphicData>
            </a:graphic>
          </wp:inline>
        </w:drawing>
      </w:r>
    </w:p>
    <w:p w14:paraId="044FF431" w14:textId="3850AEC4" w:rsidR="008034B1" w:rsidRDefault="008034B1" w:rsidP="002B6BE4">
      <w:pPr>
        <w:pStyle w:val="Caption"/>
        <w:jc w:val="center"/>
      </w:pPr>
      <w:r>
        <w:t xml:space="preserve">Figure </w:t>
      </w:r>
      <w:fldSimple w:instr=" SEQ Figure \* ARABIC ">
        <w:r>
          <w:rPr>
            <w:noProof/>
          </w:rPr>
          <w:t>30</w:t>
        </w:r>
      </w:fldSimple>
      <w:r>
        <w:t xml:space="preserve"> MOS curves for test sequence S01 with LB coding configuration</w:t>
      </w:r>
    </w:p>
    <w:p w14:paraId="7D1C3424" w14:textId="77777777" w:rsidR="00EF6AE8" w:rsidRDefault="00EF6AE8" w:rsidP="002B6BE4"/>
    <w:p w14:paraId="22C6D69C" w14:textId="77777777" w:rsidR="00316464" w:rsidRDefault="00316464" w:rsidP="002B6BE4"/>
    <w:p w14:paraId="4123F391" w14:textId="77777777" w:rsidR="00316464" w:rsidRDefault="00316464" w:rsidP="002B6BE4"/>
    <w:p w14:paraId="1B43D3CD" w14:textId="77777777" w:rsidR="00316464" w:rsidRDefault="00316464" w:rsidP="002B6BE4"/>
    <w:p w14:paraId="142115F3" w14:textId="77777777" w:rsidR="00316464" w:rsidRDefault="00316464" w:rsidP="002B6BE4"/>
    <w:p w14:paraId="5453C0C6" w14:textId="77777777" w:rsidR="00316464" w:rsidRDefault="00316464" w:rsidP="002B6BE4"/>
    <w:p w14:paraId="2C17604B" w14:textId="77777777" w:rsidR="00316464" w:rsidRDefault="00316464" w:rsidP="002B6BE4"/>
    <w:p w14:paraId="17D5FA76" w14:textId="77777777" w:rsidR="00316464" w:rsidRDefault="00316464" w:rsidP="002B6BE4"/>
    <w:p w14:paraId="06F632D9" w14:textId="77777777" w:rsidR="00316464" w:rsidRDefault="00316464" w:rsidP="002B6BE4"/>
    <w:p w14:paraId="2E09683B" w14:textId="77777777" w:rsidR="00316464" w:rsidRDefault="00316464" w:rsidP="002B6BE4"/>
    <w:p w14:paraId="0A4D7710" w14:textId="58509914" w:rsidR="008034B1" w:rsidRDefault="00D57F17" w:rsidP="002B6BE4">
      <w:pPr>
        <w:pStyle w:val="Heading2"/>
      </w:pPr>
      <w:r>
        <w:lastRenderedPageBreak/>
        <w:t xml:space="preserve">BD-rate savings for </w:t>
      </w:r>
      <w:proofErr w:type="spellStart"/>
      <w:r>
        <w:t>lossy</w:t>
      </w:r>
      <w:proofErr w:type="spellEnd"/>
      <w:r>
        <w:t xml:space="preserve"> compression mode</w:t>
      </w:r>
    </w:p>
    <w:p w14:paraId="1F856363" w14:textId="4DE0381D" w:rsidR="005D2E14" w:rsidRDefault="005D2E14" w:rsidP="005D2E14">
      <w:r>
        <w:t>BD-rate savings of SCM over JM and SCM-</w:t>
      </w:r>
      <w:r w:rsidR="00A82573">
        <w:t>w/o</w:t>
      </w:r>
      <w:r>
        <w:t>-SCC for RGB, YUV 4:4:4, and YUV 4:2:0 color sampling formats were calculated by using the actual 648 test points that were used in the subjective testing Step 1 and Step2 above.</w:t>
      </w:r>
    </w:p>
    <w:p w14:paraId="02089D40" w14:textId="4ACD968B" w:rsidR="005D2E14" w:rsidRDefault="005D2E14" w:rsidP="002B6BE4">
      <w:r>
        <w:t xml:space="preserve">The test data were collected into an Excel file similar to the result-reporting templates in JCTVC-X1015 </w:t>
      </w:r>
      <w:r>
        <w:fldChar w:fldCharType="begin"/>
      </w:r>
      <w:r>
        <w:instrText xml:space="preserve"> REF _Ref451619763 \r \h </w:instrText>
      </w:r>
      <w:r>
        <w:fldChar w:fldCharType="separate"/>
      </w:r>
      <w:r>
        <w:t>[1]</w:t>
      </w:r>
      <w:r>
        <w:fldChar w:fldCharType="end"/>
      </w:r>
      <w:r w:rsidR="00AD14E6">
        <w:t>.</w:t>
      </w:r>
      <w:r>
        <w:t xml:space="preserve"> </w:t>
      </w:r>
      <w:r w:rsidR="00AD14E6">
        <w:fldChar w:fldCharType="begin"/>
      </w:r>
      <w:r w:rsidR="00AD14E6">
        <w:instrText xml:space="preserve"> REF _Ref352277099 \h </w:instrText>
      </w:r>
      <w:r w:rsidR="00AD14E6">
        <w:fldChar w:fldCharType="separate"/>
      </w:r>
      <w:r w:rsidR="00AD14E6">
        <w:t xml:space="preserve">Table </w:t>
      </w:r>
      <w:r w:rsidR="00AD14E6">
        <w:rPr>
          <w:noProof/>
        </w:rPr>
        <w:t>10</w:t>
      </w:r>
      <w:r w:rsidR="00AD14E6">
        <w:fldChar w:fldCharType="end"/>
      </w:r>
      <w:r w:rsidR="00AD14E6">
        <w:t xml:space="preserve">, </w:t>
      </w:r>
      <w:r w:rsidR="00AD14E6">
        <w:fldChar w:fldCharType="begin"/>
      </w:r>
      <w:r w:rsidR="00AD14E6">
        <w:instrText xml:space="preserve"> REF _Ref352277103 \h </w:instrText>
      </w:r>
      <w:r w:rsidR="00AD14E6">
        <w:fldChar w:fldCharType="separate"/>
      </w:r>
      <w:r w:rsidR="00AD14E6">
        <w:t xml:space="preserve">Table </w:t>
      </w:r>
      <w:r w:rsidR="00AD14E6">
        <w:rPr>
          <w:noProof/>
        </w:rPr>
        <w:t>11</w:t>
      </w:r>
      <w:r w:rsidR="00AD14E6">
        <w:fldChar w:fldCharType="end"/>
      </w:r>
      <w:r w:rsidR="00AD14E6">
        <w:t xml:space="preserve">, and </w:t>
      </w:r>
      <w:r w:rsidR="00AD14E6">
        <w:fldChar w:fldCharType="begin"/>
      </w:r>
      <w:r w:rsidR="00AD14E6">
        <w:instrText xml:space="preserve"> REF _Ref352277106 \h </w:instrText>
      </w:r>
      <w:r w:rsidR="00AD14E6">
        <w:fldChar w:fldCharType="separate"/>
      </w:r>
      <w:r w:rsidR="00AD14E6">
        <w:t xml:space="preserve">Table </w:t>
      </w:r>
      <w:r w:rsidR="00AD14E6">
        <w:rPr>
          <w:noProof/>
        </w:rPr>
        <w:t>12</w:t>
      </w:r>
      <w:r w:rsidR="00AD14E6">
        <w:fldChar w:fldCharType="end"/>
      </w:r>
      <w:r w:rsidR="00AD14E6">
        <w:t xml:space="preserve"> </w:t>
      </w:r>
      <w:r>
        <w:t>below show the summary results. The details of BD-rate savings data are given in the attached Excel file.</w:t>
      </w:r>
    </w:p>
    <w:p w14:paraId="323B5A8F" w14:textId="77777777" w:rsidR="005D2E14" w:rsidRDefault="005D2E14" w:rsidP="002B6BE4"/>
    <w:p w14:paraId="562BBAD8" w14:textId="77777777" w:rsidR="005D2E14" w:rsidRDefault="005D2E14" w:rsidP="002B6BE4"/>
    <w:p w14:paraId="7556831A" w14:textId="2DD59C95" w:rsidR="005D2E14" w:rsidRDefault="005D2E14" w:rsidP="002B6BE4">
      <w:pPr>
        <w:pStyle w:val="Caption"/>
        <w:keepNext/>
        <w:jc w:val="center"/>
      </w:pPr>
      <w:bookmarkStart w:id="16" w:name="_Ref352277099"/>
      <w:r>
        <w:t xml:space="preserve">Table </w:t>
      </w:r>
      <w:fldSimple w:instr=" SEQ Table \* ARABIC ">
        <w:r w:rsidR="001C20C3">
          <w:rPr>
            <w:noProof/>
          </w:rPr>
          <w:t>10</w:t>
        </w:r>
      </w:fldSimple>
      <w:bookmarkEnd w:id="16"/>
      <w:r>
        <w:t xml:space="preserve"> BD-rate savings of SCM over JM and SCM-</w:t>
      </w:r>
      <w:r w:rsidR="00A82573">
        <w:t>w/o</w:t>
      </w:r>
      <w:r>
        <w:t>-SCC for AI coding configuration</w:t>
      </w:r>
    </w:p>
    <w:p w14:paraId="22498645" w14:textId="5F343646" w:rsidR="005D2E14" w:rsidRDefault="005D2E14" w:rsidP="002B6BE4">
      <w:r>
        <w:rPr>
          <w:noProof/>
          <w:lang w:eastAsia="zh-CN"/>
        </w:rPr>
        <w:drawing>
          <wp:inline distT="0" distB="0" distL="0" distR="0" wp14:anchorId="4F08A1D1" wp14:editId="6E2F291F">
            <wp:extent cx="5943600" cy="1383030"/>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3600" cy="1383030"/>
                    </a:xfrm>
                    <a:prstGeom prst="rect">
                      <a:avLst/>
                    </a:prstGeom>
                    <a:noFill/>
                    <a:ln>
                      <a:noFill/>
                    </a:ln>
                  </pic:spPr>
                </pic:pic>
              </a:graphicData>
            </a:graphic>
          </wp:inline>
        </w:drawing>
      </w:r>
    </w:p>
    <w:p w14:paraId="0E27F415" w14:textId="77777777" w:rsidR="005D2E14" w:rsidRDefault="005D2E14" w:rsidP="002B6BE4"/>
    <w:p w14:paraId="2DCB7C48" w14:textId="2E44F39E" w:rsidR="005D2E14" w:rsidRDefault="009B6369" w:rsidP="002B6BE4">
      <w:pPr>
        <w:pStyle w:val="Caption"/>
        <w:jc w:val="center"/>
      </w:pPr>
      <w:bookmarkStart w:id="17" w:name="_Ref352277103"/>
      <w:r>
        <w:t xml:space="preserve">Table </w:t>
      </w:r>
      <w:fldSimple w:instr=" SEQ Table \* ARABIC ">
        <w:r w:rsidR="001C20C3">
          <w:rPr>
            <w:noProof/>
          </w:rPr>
          <w:t>11</w:t>
        </w:r>
      </w:fldSimple>
      <w:bookmarkEnd w:id="17"/>
      <w:r>
        <w:t xml:space="preserve"> BD-rate savings of SCM over JM and SCM-</w:t>
      </w:r>
      <w:r w:rsidR="00A82573">
        <w:t>w/o</w:t>
      </w:r>
      <w:r>
        <w:t xml:space="preserve">-SCC for </w:t>
      </w:r>
      <w:ins w:id="18" w:author="haoping yu" w:date="2017-04-15T21:31:00Z">
        <w:r w:rsidR="00FA5A2F">
          <w:t>RA</w:t>
        </w:r>
      </w:ins>
      <w:del w:id="19" w:author="haoping yu" w:date="2017-04-15T21:31:00Z">
        <w:r w:rsidDel="00FA5A2F">
          <w:delText>AI</w:delText>
        </w:r>
      </w:del>
      <w:r>
        <w:t xml:space="preserve"> coding configuration</w:t>
      </w:r>
    </w:p>
    <w:p w14:paraId="79B0D037" w14:textId="6BCA189A" w:rsidR="005D2E14" w:rsidRDefault="005D2E14" w:rsidP="002B6BE4">
      <w:r>
        <w:rPr>
          <w:noProof/>
          <w:lang w:eastAsia="zh-CN"/>
        </w:rPr>
        <w:drawing>
          <wp:inline distT="0" distB="0" distL="0" distR="0" wp14:anchorId="431EBD50" wp14:editId="5B4200DD">
            <wp:extent cx="5943600" cy="1305560"/>
            <wp:effectExtent l="0" t="0" r="0" b="0"/>
            <wp:docPr id="5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1305560"/>
                    </a:xfrm>
                    <a:prstGeom prst="rect">
                      <a:avLst/>
                    </a:prstGeom>
                    <a:noFill/>
                    <a:ln>
                      <a:noFill/>
                    </a:ln>
                  </pic:spPr>
                </pic:pic>
              </a:graphicData>
            </a:graphic>
          </wp:inline>
        </w:drawing>
      </w:r>
    </w:p>
    <w:p w14:paraId="7112F4D1" w14:textId="77777777" w:rsidR="00AD14E6" w:rsidRDefault="00AD14E6" w:rsidP="002B6BE4">
      <w:pPr>
        <w:pStyle w:val="Caption"/>
        <w:jc w:val="center"/>
      </w:pPr>
    </w:p>
    <w:p w14:paraId="726BA7E6" w14:textId="441D95AE" w:rsidR="005D2E14" w:rsidRDefault="009B6369" w:rsidP="002B6BE4">
      <w:pPr>
        <w:pStyle w:val="Caption"/>
        <w:jc w:val="center"/>
      </w:pPr>
      <w:bookmarkStart w:id="20" w:name="_Ref352277106"/>
      <w:r>
        <w:t xml:space="preserve">Table </w:t>
      </w:r>
      <w:fldSimple w:instr=" SEQ Table \* ARABIC ">
        <w:r w:rsidR="001C20C3">
          <w:rPr>
            <w:noProof/>
          </w:rPr>
          <w:t>12</w:t>
        </w:r>
      </w:fldSimple>
      <w:bookmarkEnd w:id="20"/>
      <w:r>
        <w:t xml:space="preserve"> BD-rate savings of SCM over JM and SCM-</w:t>
      </w:r>
      <w:r w:rsidR="00A82573">
        <w:t>w/o</w:t>
      </w:r>
      <w:r>
        <w:t>-SCC for LB coding configuration</w:t>
      </w:r>
    </w:p>
    <w:p w14:paraId="27152947" w14:textId="6F25A6D2" w:rsidR="005D2E14" w:rsidRDefault="005D2E14" w:rsidP="002B6BE4">
      <w:del w:id="21" w:author="haoping yu" w:date="2017-04-15T21:33:00Z">
        <w:r w:rsidDel="00FA5A2F">
          <w:rPr>
            <w:noProof/>
            <w:lang w:eastAsia="zh-CN"/>
          </w:rPr>
          <w:drawing>
            <wp:inline distT="0" distB="0" distL="0" distR="0" wp14:anchorId="3B5D80D9" wp14:editId="68E98E9E">
              <wp:extent cx="5943600" cy="1305560"/>
              <wp:effectExtent l="0" t="0" r="0" b="0"/>
              <wp:docPr id="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1305560"/>
                      </a:xfrm>
                      <a:prstGeom prst="rect">
                        <a:avLst/>
                      </a:prstGeom>
                      <a:noFill/>
                      <a:ln>
                        <a:noFill/>
                      </a:ln>
                    </pic:spPr>
                  </pic:pic>
                </a:graphicData>
              </a:graphic>
            </wp:inline>
          </w:drawing>
        </w:r>
      </w:del>
      <w:ins w:id="22" w:author="haoping yu" w:date="2017-04-15T21:33:00Z">
        <w:r w:rsidR="00FA5A2F" w:rsidRPr="00FA5A2F">
          <w:t xml:space="preserve"> </w:t>
        </w:r>
        <w:r w:rsidR="00FA5A2F">
          <w:rPr>
            <w:noProof/>
            <w:lang w:eastAsia="zh-CN"/>
          </w:rPr>
          <w:drawing>
            <wp:inline distT="0" distB="0" distL="0" distR="0" wp14:anchorId="64F6EB3D" wp14:editId="624402E4">
              <wp:extent cx="5943600" cy="1327429"/>
              <wp:effectExtent l="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3600" cy="1327429"/>
                      </a:xfrm>
                      <a:prstGeom prst="rect">
                        <a:avLst/>
                      </a:prstGeom>
                      <a:noFill/>
                      <a:ln>
                        <a:noFill/>
                      </a:ln>
                    </pic:spPr>
                  </pic:pic>
                </a:graphicData>
              </a:graphic>
            </wp:inline>
          </w:drawing>
        </w:r>
      </w:ins>
    </w:p>
    <w:p w14:paraId="3FF03AB7" w14:textId="77777777" w:rsidR="00381E61" w:rsidRDefault="00381E61" w:rsidP="002B6BE4"/>
    <w:p w14:paraId="7E095937" w14:textId="77777777" w:rsidR="00381E61" w:rsidRDefault="00381E61" w:rsidP="002B6BE4"/>
    <w:p w14:paraId="2DFEB434" w14:textId="77777777" w:rsidR="00381E61" w:rsidRDefault="00381E61" w:rsidP="002B6BE4"/>
    <w:p w14:paraId="1F53F8D9" w14:textId="77777777" w:rsidR="00381E61" w:rsidRDefault="00381E61" w:rsidP="002B6BE4"/>
    <w:p w14:paraId="737E5B05" w14:textId="77777777" w:rsidR="00381E61" w:rsidRPr="002B6BE4" w:rsidRDefault="00381E61" w:rsidP="002B6BE4"/>
    <w:p w14:paraId="2D01F9EB" w14:textId="7BEFF754" w:rsidR="00381E61" w:rsidRPr="00381E61" w:rsidRDefault="00A4799F" w:rsidP="00381E61">
      <w:pPr>
        <w:pStyle w:val="Heading2"/>
      </w:pPr>
      <w:r>
        <w:lastRenderedPageBreak/>
        <w:t>Lossless coding test results</w:t>
      </w:r>
    </w:p>
    <w:p w14:paraId="20A4F62D" w14:textId="0DC83B7D" w:rsidR="00A4799F" w:rsidRDefault="00A4799F" w:rsidP="002B6BE4">
      <w:r>
        <w:t xml:space="preserve">The lossless coding efficiency of the three codecs is compared in </w:t>
      </w:r>
      <w:r w:rsidR="00913E39">
        <w:fldChar w:fldCharType="begin"/>
      </w:r>
      <w:r w:rsidR="00913E39">
        <w:instrText xml:space="preserve"> REF _Ref352277866 \h </w:instrText>
      </w:r>
      <w:r w:rsidR="00913E39">
        <w:fldChar w:fldCharType="separate"/>
      </w:r>
      <w:r w:rsidR="00913E39">
        <w:t xml:space="preserve">Table </w:t>
      </w:r>
      <w:r w:rsidR="00913E39">
        <w:rPr>
          <w:noProof/>
        </w:rPr>
        <w:t>13</w:t>
      </w:r>
      <w:r w:rsidR="00913E39">
        <w:fldChar w:fldCharType="end"/>
      </w:r>
      <w:r w:rsidR="00913E39">
        <w:t xml:space="preserve">, </w:t>
      </w:r>
      <w:r w:rsidR="00913E39">
        <w:fldChar w:fldCharType="begin"/>
      </w:r>
      <w:r w:rsidR="00913E39">
        <w:instrText xml:space="preserve"> REF _Ref352277871 \h </w:instrText>
      </w:r>
      <w:r w:rsidR="00913E39">
        <w:fldChar w:fldCharType="separate"/>
      </w:r>
      <w:r w:rsidR="00913E39">
        <w:t xml:space="preserve">Table </w:t>
      </w:r>
      <w:r w:rsidR="00913E39">
        <w:rPr>
          <w:noProof/>
        </w:rPr>
        <w:t>14</w:t>
      </w:r>
      <w:r w:rsidR="00913E39">
        <w:fldChar w:fldCharType="end"/>
      </w:r>
      <w:r w:rsidR="00913E39">
        <w:t xml:space="preserve">, and </w:t>
      </w:r>
      <w:r w:rsidR="00913E39">
        <w:fldChar w:fldCharType="begin"/>
      </w:r>
      <w:r w:rsidR="00913E39">
        <w:instrText xml:space="preserve"> REF _Ref352277873 \h </w:instrText>
      </w:r>
      <w:r w:rsidR="00913E39">
        <w:fldChar w:fldCharType="separate"/>
      </w:r>
      <w:r w:rsidR="00913E39">
        <w:t xml:space="preserve">Table </w:t>
      </w:r>
      <w:r w:rsidR="00913E39">
        <w:rPr>
          <w:noProof/>
        </w:rPr>
        <w:t>15</w:t>
      </w:r>
      <w:r w:rsidR="00913E39">
        <w:fldChar w:fldCharType="end"/>
      </w:r>
      <w:r w:rsidR="00913E39">
        <w:t xml:space="preserve"> </w:t>
      </w:r>
      <w:r>
        <w:t>below. The details of compression ratio for each sequence from each codec are given in the attached Excel file attached.</w:t>
      </w:r>
    </w:p>
    <w:p w14:paraId="12A6D10D" w14:textId="77777777" w:rsidR="00BF4E03" w:rsidRDefault="00BF4E03" w:rsidP="002B6BE4"/>
    <w:p w14:paraId="350F4D83" w14:textId="01E5DBB4" w:rsidR="00BF4E03" w:rsidRDefault="00BF4E03" w:rsidP="002B6BE4">
      <w:pPr>
        <w:pStyle w:val="Caption"/>
        <w:keepNext/>
        <w:jc w:val="center"/>
      </w:pPr>
      <w:bookmarkStart w:id="23" w:name="_Ref352277866"/>
      <w:r>
        <w:t xml:space="preserve">Table </w:t>
      </w:r>
      <w:fldSimple w:instr=" SEQ Table \* ARABIC ">
        <w:r w:rsidR="001C20C3">
          <w:rPr>
            <w:noProof/>
          </w:rPr>
          <w:t>13</w:t>
        </w:r>
      </w:fldSimple>
      <w:bookmarkEnd w:id="23"/>
      <w:r>
        <w:t xml:space="preserve"> Lossless coding efficiency comparisons for AI</w:t>
      </w:r>
    </w:p>
    <w:p w14:paraId="24AEA0D6" w14:textId="7F714043" w:rsidR="00BF4E03" w:rsidRDefault="00BF4E03" w:rsidP="002B6BE4">
      <w:pPr>
        <w:jc w:val="center"/>
      </w:pPr>
      <w:r>
        <w:rPr>
          <w:noProof/>
          <w:lang w:eastAsia="zh-CN"/>
        </w:rPr>
        <w:drawing>
          <wp:inline distT="0" distB="0" distL="0" distR="0" wp14:anchorId="36BB5435" wp14:editId="4B9A577C">
            <wp:extent cx="4204335" cy="1559800"/>
            <wp:effectExtent l="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204991" cy="1560043"/>
                    </a:xfrm>
                    <a:prstGeom prst="rect">
                      <a:avLst/>
                    </a:prstGeom>
                    <a:noFill/>
                    <a:ln>
                      <a:noFill/>
                    </a:ln>
                  </pic:spPr>
                </pic:pic>
              </a:graphicData>
            </a:graphic>
          </wp:inline>
        </w:drawing>
      </w:r>
    </w:p>
    <w:p w14:paraId="22A07DA3" w14:textId="77777777" w:rsidR="00BF4E03" w:rsidRDefault="00BF4E03" w:rsidP="002B6BE4">
      <w:pPr>
        <w:jc w:val="center"/>
      </w:pPr>
    </w:p>
    <w:p w14:paraId="0200A318" w14:textId="77777777" w:rsidR="00BF4E03" w:rsidRDefault="00BF4E03" w:rsidP="002B6BE4">
      <w:pPr>
        <w:jc w:val="center"/>
      </w:pPr>
    </w:p>
    <w:p w14:paraId="6010C565" w14:textId="12AB00FE" w:rsidR="00BF4E03" w:rsidRDefault="00BF4E03" w:rsidP="002B6BE4">
      <w:pPr>
        <w:pStyle w:val="Caption"/>
        <w:keepNext/>
        <w:jc w:val="center"/>
      </w:pPr>
      <w:bookmarkStart w:id="24" w:name="_Ref352277871"/>
      <w:r>
        <w:t xml:space="preserve">Table </w:t>
      </w:r>
      <w:fldSimple w:instr=" SEQ Table \* ARABIC ">
        <w:r w:rsidR="001C20C3">
          <w:rPr>
            <w:noProof/>
          </w:rPr>
          <w:t>14</w:t>
        </w:r>
      </w:fldSimple>
      <w:bookmarkEnd w:id="24"/>
      <w:r>
        <w:t xml:space="preserve"> Lossless coding efficiency comparisons for </w:t>
      </w:r>
      <w:ins w:id="25" w:author="haoping yu" w:date="2017-04-15T21:35:00Z">
        <w:r w:rsidR="00833140">
          <w:t>RA</w:t>
        </w:r>
      </w:ins>
      <w:del w:id="26" w:author="haoping yu" w:date="2017-04-15T21:35:00Z">
        <w:r w:rsidDel="00833140">
          <w:delText>AI</w:delText>
        </w:r>
      </w:del>
    </w:p>
    <w:p w14:paraId="6D7D9121" w14:textId="05358ECA" w:rsidR="00BF4E03" w:rsidRDefault="00BF4E03" w:rsidP="002B6BE4">
      <w:pPr>
        <w:jc w:val="center"/>
      </w:pPr>
      <w:r>
        <w:rPr>
          <w:noProof/>
          <w:lang w:eastAsia="zh-CN"/>
        </w:rPr>
        <w:drawing>
          <wp:inline distT="0" distB="0" distL="0" distR="0" wp14:anchorId="72B37FDF" wp14:editId="6B3D7975">
            <wp:extent cx="4204335" cy="1422519"/>
            <wp:effectExtent l="0" t="0" r="1206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204335" cy="1422519"/>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306969A0" w14:textId="77777777" w:rsidR="00BF4E03" w:rsidRDefault="00BF4E03" w:rsidP="002B6BE4">
      <w:pPr>
        <w:jc w:val="center"/>
      </w:pPr>
    </w:p>
    <w:p w14:paraId="5705FD29" w14:textId="77777777" w:rsidR="00BF4E03" w:rsidRDefault="00BF4E03" w:rsidP="002B6BE4">
      <w:pPr>
        <w:jc w:val="center"/>
      </w:pPr>
    </w:p>
    <w:p w14:paraId="4A64C906" w14:textId="7E5B26CB" w:rsidR="00BF4E03" w:rsidRDefault="00BF4E03" w:rsidP="002B6BE4">
      <w:pPr>
        <w:pStyle w:val="Caption"/>
        <w:keepNext/>
        <w:jc w:val="center"/>
      </w:pPr>
      <w:bookmarkStart w:id="27" w:name="_Ref352277873"/>
      <w:r>
        <w:t xml:space="preserve">Table </w:t>
      </w:r>
      <w:fldSimple w:instr=" SEQ Table \* ARABIC ">
        <w:r w:rsidR="001C20C3">
          <w:rPr>
            <w:noProof/>
          </w:rPr>
          <w:t>15</w:t>
        </w:r>
      </w:fldSimple>
      <w:bookmarkEnd w:id="27"/>
      <w:r>
        <w:t xml:space="preserve"> Lossless coding efficiency comparisons for LB</w:t>
      </w:r>
    </w:p>
    <w:p w14:paraId="1BCDE62A" w14:textId="2FCB123B" w:rsidR="00BF4E03" w:rsidRDefault="00833140" w:rsidP="002B6BE4">
      <w:pPr>
        <w:jc w:val="center"/>
      </w:pPr>
      <w:bookmarkStart w:id="28" w:name="_GoBack"/>
      <w:ins w:id="29" w:author="haoping yu" w:date="2017-04-15T21:36:00Z">
        <w:r>
          <w:rPr>
            <w:noProof/>
            <w:lang w:eastAsia="zh-CN"/>
          </w:rPr>
          <w:drawing>
            <wp:inline distT="0" distB="0" distL="0" distR="0" wp14:anchorId="47D16372" wp14:editId="240F59B6">
              <wp:extent cx="4202920" cy="1393190"/>
              <wp:effectExtent l="0" t="0" r="0" b="381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204568" cy="1393736"/>
                      </a:xfrm>
                      <a:prstGeom prst="rect">
                        <a:avLst/>
                      </a:prstGeom>
                      <a:noFill/>
                      <a:ln>
                        <a:noFill/>
                      </a:ln>
                    </pic:spPr>
                  </pic:pic>
                </a:graphicData>
              </a:graphic>
            </wp:inline>
          </w:drawing>
        </w:r>
      </w:ins>
      <w:bookmarkEnd w:id="28"/>
      <w:del w:id="30" w:author="haoping yu" w:date="2017-04-15T21:35:00Z">
        <w:r w:rsidR="00BF4E03" w:rsidDel="00833140">
          <w:rPr>
            <w:noProof/>
            <w:lang w:eastAsia="zh-CN"/>
          </w:rPr>
          <w:drawing>
            <wp:inline distT="0" distB="0" distL="0" distR="0" wp14:anchorId="4B2FA65C" wp14:editId="6C1D3670">
              <wp:extent cx="4204335" cy="1422519"/>
              <wp:effectExtent l="0" t="0" r="1206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204335" cy="1422519"/>
                      </a:xfrm>
                      <a:prstGeom prst="rect">
                        <a:avLst/>
                      </a:prstGeom>
                      <a:noFill/>
                      <a:ln>
                        <a:noFill/>
                      </a:ln>
                      <a:extLst>
                        <a:ext uri="{FAA26D3D-D897-4be2-8F04-BA451C77F1D7}">
                          <ma14:placeholderFlag xmlns:ma14="http://schemas.microsoft.com/office/mac/drawingml/2011/main"/>
                        </a:ext>
                      </a:extLst>
                    </pic:spPr>
                  </pic:pic>
                </a:graphicData>
              </a:graphic>
            </wp:inline>
          </w:drawing>
        </w:r>
      </w:del>
    </w:p>
    <w:p w14:paraId="7ACD47E7" w14:textId="77777777" w:rsidR="00BF4E03" w:rsidRDefault="00BF4E03" w:rsidP="002B6BE4">
      <w:pPr>
        <w:jc w:val="center"/>
      </w:pPr>
    </w:p>
    <w:p w14:paraId="5176C5E0" w14:textId="77777777" w:rsidR="00381E61" w:rsidRDefault="00381E61" w:rsidP="002B6BE4">
      <w:pPr>
        <w:jc w:val="center"/>
      </w:pPr>
    </w:p>
    <w:p w14:paraId="54921457" w14:textId="77777777" w:rsidR="00381E61" w:rsidRDefault="00381E61" w:rsidP="002B6BE4">
      <w:pPr>
        <w:jc w:val="center"/>
      </w:pPr>
    </w:p>
    <w:p w14:paraId="03233203" w14:textId="77777777" w:rsidR="00381E61" w:rsidRDefault="00381E61" w:rsidP="002B6BE4">
      <w:pPr>
        <w:jc w:val="center"/>
      </w:pPr>
    </w:p>
    <w:p w14:paraId="78425FD9" w14:textId="77777777" w:rsidR="00381E61" w:rsidRPr="002B6BE4" w:rsidRDefault="00381E61" w:rsidP="002B6BE4">
      <w:pPr>
        <w:jc w:val="center"/>
      </w:pPr>
    </w:p>
    <w:p w14:paraId="34964A77" w14:textId="78BFC679" w:rsidR="003C52D6" w:rsidRDefault="003C52D6" w:rsidP="00ED4F25">
      <w:pPr>
        <w:pStyle w:val="Heading1"/>
        <w:rPr>
          <w:lang w:val="en-CA"/>
        </w:rPr>
      </w:pPr>
      <w:r>
        <w:rPr>
          <w:lang w:val="en-CA"/>
        </w:rPr>
        <w:lastRenderedPageBreak/>
        <w:t>Conclusions</w:t>
      </w:r>
    </w:p>
    <w:p w14:paraId="04B3974B" w14:textId="3BAFFA55" w:rsidR="003C52D6" w:rsidRPr="00C57682" w:rsidRDefault="00CC3955" w:rsidP="00C57682">
      <w:r>
        <w:t xml:space="preserve">Significant coding efficiency gain from the new coding tools specified in HEVC screen content coding extensions has been verified. </w:t>
      </w:r>
      <w:r w:rsidR="00297F4F">
        <w:t xml:space="preserve">For TGM content, the compression efficiency gain from SCM is 90% over JM and 80% over SCM without screen content tools, respectively, </w:t>
      </w:r>
      <w:r w:rsidR="00901C23">
        <w:t xml:space="preserve">measured </w:t>
      </w:r>
      <w:r w:rsidR="00297F4F">
        <w:t xml:space="preserve">in BD rate savings for all </w:t>
      </w:r>
      <w:proofErr w:type="spellStart"/>
      <w:r w:rsidR="00297F4F">
        <w:t>lossy</w:t>
      </w:r>
      <w:proofErr w:type="spellEnd"/>
      <w:r w:rsidR="00297F4F">
        <w:t xml:space="preserve"> coding modes and bit rate savings for all lossless coding modes. </w:t>
      </w:r>
    </w:p>
    <w:p w14:paraId="3C46BEC2" w14:textId="77777777" w:rsidR="00ED4F25" w:rsidRPr="0051370B" w:rsidRDefault="00ED4F25" w:rsidP="00ED4F25">
      <w:pPr>
        <w:pStyle w:val="Heading1"/>
        <w:rPr>
          <w:lang w:val="en-CA"/>
        </w:rPr>
      </w:pPr>
      <w:r w:rsidRPr="0051370B">
        <w:rPr>
          <w:lang w:val="en-CA"/>
        </w:rPr>
        <w:t>References</w:t>
      </w:r>
    </w:p>
    <w:p w14:paraId="3D2554B6" w14:textId="2009D7D8" w:rsidR="007D416E" w:rsidRPr="0051370B" w:rsidRDefault="007D416E" w:rsidP="007D416E">
      <w:pPr>
        <w:numPr>
          <w:ilvl w:val="0"/>
          <w:numId w:val="59"/>
        </w:numPr>
        <w:tabs>
          <w:tab w:val="clear" w:pos="360"/>
          <w:tab w:val="left" w:pos="420"/>
        </w:tabs>
        <w:jc w:val="both"/>
        <w:textAlignment w:val="auto"/>
        <w:rPr>
          <w:szCs w:val="22"/>
          <w:lang w:val="en-CA" w:eastAsia="zh-CN"/>
        </w:rPr>
      </w:pPr>
      <w:bookmarkStart w:id="31" w:name="_Ref451619763"/>
      <w:r w:rsidRPr="0051370B">
        <w:rPr>
          <w:szCs w:val="22"/>
          <w:lang w:val="en-CA" w:eastAsia="zh-CN"/>
        </w:rPr>
        <w:t>JCTVC-</w:t>
      </w:r>
      <w:r w:rsidR="00C5287F">
        <w:rPr>
          <w:szCs w:val="22"/>
          <w:lang w:val="en-CA" w:eastAsia="zh-CN"/>
        </w:rPr>
        <w:t>X</w:t>
      </w:r>
      <w:r w:rsidRPr="0051370B">
        <w:rPr>
          <w:szCs w:val="22"/>
          <w:lang w:val="en-CA" w:eastAsia="zh-CN"/>
        </w:rPr>
        <w:t>101</w:t>
      </w:r>
      <w:r w:rsidR="00B13B88">
        <w:rPr>
          <w:szCs w:val="22"/>
          <w:lang w:val="en-CA" w:eastAsia="zh-CN"/>
        </w:rPr>
        <w:t>6</w:t>
      </w:r>
      <w:r w:rsidRPr="0051370B">
        <w:rPr>
          <w:szCs w:val="22"/>
          <w:lang w:val="en-CA" w:eastAsia="zh-CN"/>
        </w:rPr>
        <w:t xml:space="preserve">, “Common test conditions for screen content coding,” </w:t>
      </w:r>
      <w:r w:rsidR="00C5287F">
        <w:rPr>
          <w:szCs w:val="22"/>
          <w:lang w:val="en-CA" w:eastAsia="zh-CN"/>
        </w:rPr>
        <w:t>Geneva</w:t>
      </w:r>
      <w:r w:rsidRPr="0051370B">
        <w:rPr>
          <w:szCs w:val="22"/>
          <w:lang w:val="en-CA" w:eastAsia="zh-CN"/>
        </w:rPr>
        <w:t xml:space="preserve">, </w:t>
      </w:r>
      <w:r w:rsidR="00C5287F">
        <w:rPr>
          <w:szCs w:val="22"/>
          <w:lang w:val="en-CA" w:eastAsia="zh-CN"/>
        </w:rPr>
        <w:t>CH</w:t>
      </w:r>
      <w:r w:rsidRPr="0051370B">
        <w:rPr>
          <w:szCs w:val="22"/>
          <w:lang w:val="en-CA" w:eastAsia="zh-CN"/>
        </w:rPr>
        <w:t xml:space="preserve">, </w:t>
      </w:r>
      <w:r w:rsidR="00C5287F">
        <w:rPr>
          <w:szCs w:val="22"/>
          <w:lang w:val="en-CA" w:eastAsia="zh-CN"/>
        </w:rPr>
        <w:t xml:space="preserve">May 26 to </w:t>
      </w:r>
      <w:proofErr w:type="gramStart"/>
      <w:r w:rsidRPr="0051370B">
        <w:rPr>
          <w:szCs w:val="22"/>
          <w:lang w:val="en-CA" w:eastAsia="zh-CN"/>
        </w:rPr>
        <w:t xml:space="preserve">June </w:t>
      </w:r>
      <w:r w:rsidR="00C5287F">
        <w:rPr>
          <w:szCs w:val="22"/>
          <w:lang w:val="en-CA" w:eastAsia="zh-CN"/>
        </w:rPr>
        <w:t xml:space="preserve"> 1</w:t>
      </w:r>
      <w:proofErr w:type="gramEnd"/>
      <w:r w:rsidR="00C5287F">
        <w:rPr>
          <w:szCs w:val="22"/>
          <w:lang w:val="en-CA" w:eastAsia="zh-CN"/>
        </w:rPr>
        <w:t xml:space="preserve">, </w:t>
      </w:r>
      <w:r w:rsidRPr="0051370B">
        <w:rPr>
          <w:szCs w:val="22"/>
          <w:lang w:val="en-CA" w:eastAsia="zh-CN"/>
        </w:rPr>
        <w:t>201</w:t>
      </w:r>
      <w:r w:rsidR="00C5287F">
        <w:rPr>
          <w:szCs w:val="22"/>
          <w:lang w:val="en-CA" w:eastAsia="zh-CN"/>
        </w:rPr>
        <w:t>6</w:t>
      </w:r>
      <w:r w:rsidRPr="0051370B">
        <w:rPr>
          <w:szCs w:val="22"/>
          <w:lang w:val="en-CA" w:eastAsia="zh-CN"/>
        </w:rPr>
        <w:t>.</w:t>
      </w:r>
      <w:bookmarkEnd w:id="31"/>
      <w:r w:rsidR="0051370B">
        <w:rPr>
          <w:szCs w:val="22"/>
          <w:lang w:val="en-CA" w:eastAsia="zh-CN"/>
        </w:rPr>
        <w:t xml:space="preserve"> </w:t>
      </w:r>
    </w:p>
    <w:p w14:paraId="5C2F951E" w14:textId="77777777" w:rsidR="007D416E" w:rsidRDefault="007D416E" w:rsidP="007D416E">
      <w:pPr>
        <w:numPr>
          <w:ilvl w:val="0"/>
          <w:numId w:val="59"/>
        </w:numPr>
        <w:tabs>
          <w:tab w:val="clear" w:pos="360"/>
          <w:tab w:val="left" w:pos="420"/>
        </w:tabs>
        <w:jc w:val="both"/>
        <w:textAlignment w:val="auto"/>
        <w:rPr>
          <w:szCs w:val="22"/>
          <w:lang w:val="en-CA" w:eastAsia="zh-CN"/>
        </w:rPr>
      </w:pPr>
      <w:bookmarkStart w:id="32" w:name="_Ref468913116"/>
      <w:r w:rsidRPr="0051370B">
        <w:rPr>
          <w:szCs w:val="22"/>
          <w:lang w:val="en-CA" w:eastAsia="zh-CN"/>
        </w:rPr>
        <w:t xml:space="preserve">Rec. ITU-T P.910, </w:t>
      </w:r>
      <w:r w:rsidRPr="00775B88">
        <w:rPr>
          <w:szCs w:val="22"/>
          <w:lang w:val="en-CA" w:eastAsia="zh-CN"/>
        </w:rPr>
        <w:t>Subjective video quality assessment methods for multimedia applications</w:t>
      </w:r>
      <w:r w:rsidRPr="0051370B">
        <w:rPr>
          <w:szCs w:val="22"/>
          <w:lang w:val="en-CA" w:eastAsia="zh-CN"/>
        </w:rPr>
        <w:t>, April 2008.</w:t>
      </w:r>
      <w:bookmarkEnd w:id="32"/>
    </w:p>
    <w:p w14:paraId="06ACAE31" w14:textId="6D55CEB7" w:rsidR="00DF6737" w:rsidRPr="00C57682" w:rsidRDefault="00D73DD9" w:rsidP="007D416E">
      <w:pPr>
        <w:numPr>
          <w:ilvl w:val="0"/>
          <w:numId w:val="59"/>
        </w:numPr>
        <w:tabs>
          <w:tab w:val="clear" w:pos="360"/>
          <w:tab w:val="left" w:pos="420"/>
        </w:tabs>
        <w:jc w:val="both"/>
        <w:textAlignment w:val="auto"/>
        <w:rPr>
          <w:szCs w:val="22"/>
          <w:lang w:val="en-CA" w:eastAsia="zh-CN"/>
        </w:rPr>
      </w:pPr>
      <w:bookmarkStart w:id="33" w:name="_Ref352256352"/>
      <w:r w:rsidRPr="002B6BE4">
        <w:rPr>
          <w:szCs w:val="22"/>
          <w:lang w:val="en-CA" w:eastAsia="zh-CN"/>
        </w:rPr>
        <w:t>Rec. ITU-R BT.2095, Subjective assessment of video quality using Expert Viewing Protocol, April 2016.</w:t>
      </w:r>
      <w:bookmarkEnd w:id="33"/>
    </w:p>
    <w:p w14:paraId="12A16C32" w14:textId="62CD7B3F" w:rsidR="00F15740" w:rsidRPr="00B92B5C" w:rsidRDefault="00F15740" w:rsidP="00F15740">
      <w:pPr>
        <w:pStyle w:val="Heading1"/>
        <w:numPr>
          <w:ilvl w:val="0"/>
          <w:numId w:val="0"/>
        </w:numPr>
        <w:jc w:val="center"/>
        <w:rPr>
          <w:szCs w:val="22"/>
          <w:lang w:val="en-CA"/>
        </w:rPr>
      </w:pPr>
      <w:bookmarkStart w:id="34" w:name="_Ref351824944"/>
      <w:r w:rsidRPr="00B92B5C">
        <w:rPr>
          <w:szCs w:val="22"/>
          <w:lang w:val="en-CA"/>
        </w:rPr>
        <w:t>Annex A. Test sequence md5sums</w:t>
      </w:r>
      <w:bookmarkEnd w:id="34"/>
    </w:p>
    <w:p w14:paraId="55C07069" w14:textId="2A33925D" w:rsidR="00F15740" w:rsidRDefault="00F15740" w:rsidP="00F15740">
      <w:r>
        <w:rPr>
          <w:lang w:val="en-GB"/>
        </w:rPr>
        <w:t xml:space="preserve">For the test sequences used in this verification test, the ‘md5sum’ values are provided in </w:t>
      </w:r>
      <w:r w:rsidR="001C20C3">
        <w:rPr>
          <w:lang w:val="en-GB"/>
        </w:rPr>
        <w:fldChar w:fldCharType="begin"/>
      </w:r>
      <w:r w:rsidR="001C20C3">
        <w:rPr>
          <w:lang w:val="en-GB"/>
        </w:rPr>
        <w:instrText xml:space="preserve"> REF _Ref352278216 \h </w:instrText>
      </w:r>
      <w:r w:rsidR="001C20C3">
        <w:rPr>
          <w:lang w:val="en-GB"/>
        </w:rPr>
      </w:r>
      <w:r w:rsidR="001C20C3">
        <w:rPr>
          <w:lang w:val="en-GB"/>
        </w:rPr>
        <w:fldChar w:fldCharType="separate"/>
      </w:r>
      <w:r w:rsidR="001C20C3">
        <w:t xml:space="preserve">Table </w:t>
      </w:r>
      <w:r w:rsidR="001C20C3">
        <w:rPr>
          <w:noProof/>
        </w:rPr>
        <w:t>16</w:t>
      </w:r>
      <w:r w:rsidR="001C20C3">
        <w:rPr>
          <w:lang w:val="en-GB"/>
        </w:rPr>
        <w:fldChar w:fldCharType="end"/>
      </w:r>
      <w:r w:rsidR="001C20C3">
        <w:rPr>
          <w:lang w:val="en-GB"/>
        </w:rPr>
        <w:t xml:space="preserve"> </w:t>
      </w:r>
      <w:r>
        <w:t>below.</w:t>
      </w:r>
    </w:p>
    <w:p w14:paraId="778461AF" w14:textId="77777777" w:rsidR="001C20C3" w:rsidRDefault="001C20C3" w:rsidP="00B92B5C">
      <w:pPr>
        <w:tabs>
          <w:tab w:val="clear" w:pos="360"/>
          <w:tab w:val="left" w:pos="420"/>
        </w:tabs>
        <w:jc w:val="both"/>
        <w:textAlignment w:val="auto"/>
        <w:rPr>
          <w:szCs w:val="22"/>
          <w:lang w:val="en-CA"/>
        </w:rPr>
      </w:pPr>
    </w:p>
    <w:p w14:paraId="24F7A048" w14:textId="1FFE9EDE" w:rsidR="001C20C3" w:rsidRDefault="001C20C3" w:rsidP="0068270E">
      <w:pPr>
        <w:pStyle w:val="Caption"/>
        <w:keepNext/>
        <w:jc w:val="center"/>
      </w:pPr>
      <w:bookmarkStart w:id="35" w:name="_Ref352278216"/>
      <w:r>
        <w:t xml:space="preserve">Table </w:t>
      </w:r>
      <w:fldSimple w:instr=" SEQ Table \* ARABIC ">
        <w:r>
          <w:rPr>
            <w:noProof/>
          </w:rPr>
          <w:t>16</w:t>
        </w:r>
      </w:fldSimple>
      <w:bookmarkEnd w:id="35"/>
      <w:r>
        <w:t xml:space="preserve"> </w:t>
      </w:r>
      <w:r>
        <w:rPr>
          <w:szCs w:val="22"/>
          <w:lang w:val="en-CA"/>
        </w:rPr>
        <w:t>md5sum values of the test sequences</w:t>
      </w:r>
    </w:p>
    <w:tbl>
      <w:tblPr>
        <w:tblStyle w:val="TableGrid"/>
        <w:tblW w:w="0" w:type="auto"/>
        <w:tblLayout w:type="fixed"/>
        <w:tblLook w:val="04A0" w:firstRow="1" w:lastRow="0" w:firstColumn="1" w:lastColumn="0" w:noHBand="0" w:noVBand="1"/>
      </w:tblPr>
      <w:tblGrid>
        <w:gridCol w:w="1638"/>
        <w:gridCol w:w="4500"/>
        <w:gridCol w:w="3438"/>
      </w:tblGrid>
      <w:tr w:rsidR="001C20C3" w:rsidRPr="005E11E0" w14:paraId="72A90DEF" w14:textId="77777777" w:rsidTr="0068270E">
        <w:trPr>
          <w:trHeight w:val="300"/>
        </w:trPr>
        <w:tc>
          <w:tcPr>
            <w:tcW w:w="1638" w:type="dxa"/>
            <w:noWrap/>
            <w:hideMark/>
          </w:tcPr>
          <w:p w14:paraId="54EEA76D" w14:textId="77777777" w:rsidR="001C20C3" w:rsidRPr="00A12ACA" w:rsidRDefault="001C20C3" w:rsidP="0068270E">
            <w:pPr>
              <w:keepNext/>
              <w:jc w:val="center"/>
              <w:rPr>
                <w:sz w:val="20"/>
              </w:rPr>
            </w:pPr>
            <w:r w:rsidRPr="00A12ACA">
              <w:rPr>
                <w:sz w:val="20"/>
              </w:rPr>
              <w:t>Format</w:t>
            </w:r>
          </w:p>
        </w:tc>
        <w:tc>
          <w:tcPr>
            <w:tcW w:w="4500" w:type="dxa"/>
            <w:noWrap/>
            <w:hideMark/>
          </w:tcPr>
          <w:p w14:paraId="6299DB09" w14:textId="77777777" w:rsidR="001C20C3" w:rsidRPr="00A12ACA" w:rsidRDefault="001C20C3" w:rsidP="0068270E">
            <w:pPr>
              <w:keepNext/>
              <w:jc w:val="center"/>
              <w:rPr>
                <w:sz w:val="20"/>
              </w:rPr>
            </w:pPr>
            <w:r w:rsidRPr="00A12ACA">
              <w:rPr>
                <w:sz w:val="20"/>
              </w:rPr>
              <w:t>File name</w:t>
            </w:r>
          </w:p>
        </w:tc>
        <w:tc>
          <w:tcPr>
            <w:tcW w:w="3438" w:type="dxa"/>
            <w:noWrap/>
            <w:hideMark/>
          </w:tcPr>
          <w:p w14:paraId="4374CB53" w14:textId="77777777" w:rsidR="001C20C3" w:rsidRPr="00A12ACA" w:rsidRDefault="001C20C3" w:rsidP="0068270E">
            <w:pPr>
              <w:keepNext/>
              <w:jc w:val="center"/>
              <w:rPr>
                <w:sz w:val="20"/>
              </w:rPr>
            </w:pPr>
            <w:r w:rsidRPr="00A12ACA">
              <w:rPr>
                <w:sz w:val="20"/>
              </w:rPr>
              <w:t>MD5</w:t>
            </w:r>
          </w:p>
        </w:tc>
      </w:tr>
      <w:tr w:rsidR="001C20C3" w:rsidRPr="005E11E0" w14:paraId="632A5E6B" w14:textId="77777777" w:rsidTr="0068270E">
        <w:trPr>
          <w:trHeight w:val="300"/>
        </w:trPr>
        <w:tc>
          <w:tcPr>
            <w:tcW w:w="1638" w:type="dxa"/>
            <w:vMerge w:val="restart"/>
            <w:noWrap/>
            <w:hideMark/>
          </w:tcPr>
          <w:p w14:paraId="5A888169" w14:textId="77777777" w:rsidR="001C20C3" w:rsidRPr="00A12ACA" w:rsidRDefault="001C20C3" w:rsidP="0068270E">
            <w:pPr>
              <w:keepNext/>
              <w:jc w:val="center"/>
              <w:rPr>
                <w:sz w:val="18"/>
                <w:szCs w:val="18"/>
              </w:rPr>
            </w:pPr>
            <w:r w:rsidRPr="00A12ACA">
              <w:rPr>
                <w:sz w:val="18"/>
                <w:szCs w:val="18"/>
              </w:rPr>
              <w:t>RGB and 4:4:4 YUV*</w:t>
            </w:r>
          </w:p>
        </w:tc>
        <w:tc>
          <w:tcPr>
            <w:tcW w:w="4500" w:type="dxa"/>
            <w:noWrap/>
            <w:hideMark/>
          </w:tcPr>
          <w:p w14:paraId="41D96F16" w14:textId="77777777" w:rsidR="001C20C3" w:rsidRPr="00A12ACA" w:rsidRDefault="001C20C3" w:rsidP="0068270E">
            <w:pPr>
              <w:keepNext/>
              <w:rPr>
                <w:sz w:val="18"/>
                <w:szCs w:val="18"/>
              </w:rPr>
            </w:pPr>
            <w:r w:rsidRPr="00A12ACA">
              <w:rPr>
                <w:sz w:val="18"/>
                <w:szCs w:val="18"/>
              </w:rPr>
              <w:t>ChineseDocumentEditing_1920x1080_30_8bit.zip</w:t>
            </w:r>
          </w:p>
        </w:tc>
        <w:tc>
          <w:tcPr>
            <w:tcW w:w="3438" w:type="dxa"/>
            <w:noWrap/>
            <w:hideMark/>
          </w:tcPr>
          <w:p w14:paraId="4D8785F1" w14:textId="77777777" w:rsidR="001C20C3" w:rsidRPr="00A12ACA" w:rsidRDefault="001C20C3" w:rsidP="0068270E">
            <w:pPr>
              <w:keepNext/>
              <w:rPr>
                <w:sz w:val="18"/>
                <w:szCs w:val="18"/>
              </w:rPr>
            </w:pPr>
            <w:r w:rsidRPr="00A12ACA">
              <w:rPr>
                <w:sz w:val="18"/>
                <w:szCs w:val="18"/>
              </w:rPr>
              <w:t>5300fd95c19d179a6ddfa12288240d00</w:t>
            </w:r>
          </w:p>
        </w:tc>
      </w:tr>
      <w:tr w:rsidR="001C20C3" w:rsidRPr="005E11E0" w14:paraId="5433DAB1" w14:textId="77777777" w:rsidTr="0068270E">
        <w:trPr>
          <w:trHeight w:val="300"/>
        </w:trPr>
        <w:tc>
          <w:tcPr>
            <w:tcW w:w="1638" w:type="dxa"/>
            <w:vMerge/>
            <w:hideMark/>
          </w:tcPr>
          <w:p w14:paraId="6B750FFA" w14:textId="77777777" w:rsidR="001C20C3" w:rsidRPr="00A12ACA" w:rsidRDefault="001C20C3" w:rsidP="0068270E">
            <w:pPr>
              <w:keepNext/>
              <w:rPr>
                <w:sz w:val="18"/>
                <w:szCs w:val="18"/>
              </w:rPr>
            </w:pPr>
          </w:p>
        </w:tc>
        <w:tc>
          <w:tcPr>
            <w:tcW w:w="4500" w:type="dxa"/>
            <w:noWrap/>
            <w:hideMark/>
          </w:tcPr>
          <w:p w14:paraId="04F2D340" w14:textId="77777777" w:rsidR="001C20C3" w:rsidRPr="00A12ACA" w:rsidRDefault="001C20C3" w:rsidP="0068270E">
            <w:pPr>
              <w:keepNext/>
              <w:rPr>
                <w:sz w:val="18"/>
                <w:szCs w:val="18"/>
              </w:rPr>
            </w:pPr>
            <w:r w:rsidRPr="00A12ACA">
              <w:rPr>
                <w:sz w:val="18"/>
                <w:szCs w:val="18"/>
              </w:rPr>
              <w:t>CircuitLayoutPresentation_1920x1080_30_8bit.zip</w:t>
            </w:r>
          </w:p>
        </w:tc>
        <w:tc>
          <w:tcPr>
            <w:tcW w:w="3438" w:type="dxa"/>
            <w:noWrap/>
            <w:hideMark/>
          </w:tcPr>
          <w:p w14:paraId="729EE13D" w14:textId="77777777" w:rsidR="001C20C3" w:rsidRPr="00A12ACA" w:rsidRDefault="001C20C3" w:rsidP="0068270E">
            <w:pPr>
              <w:keepNext/>
              <w:rPr>
                <w:sz w:val="18"/>
                <w:szCs w:val="18"/>
              </w:rPr>
            </w:pPr>
            <w:r w:rsidRPr="00A12ACA">
              <w:rPr>
                <w:sz w:val="18"/>
                <w:szCs w:val="18"/>
              </w:rPr>
              <w:t>186b11635d64b1c5e146750aa4b803b7</w:t>
            </w:r>
          </w:p>
        </w:tc>
      </w:tr>
      <w:tr w:rsidR="001C20C3" w:rsidRPr="005E11E0" w14:paraId="09297731" w14:textId="77777777" w:rsidTr="0068270E">
        <w:trPr>
          <w:trHeight w:val="300"/>
        </w:trPr>
        <w:tc>
          <w:tcPr>
            <w:tcW w:w="1638" w:type="dxa"/>
            <w:vMerge/>
            <w:hideMark/>
          </w:tcPr>
          <w:p w14:paraId="6459AA1D" w14:textId="77777777" w:rsidR="001C20C3" w:rsidRPr="00A12ACA" w:rsidRDefault="001C20C3" w:rsidP="0068270E">
            <w:pPr>
              <w:keepNext/>
              <w:rPr>
                <w:sz w:val="18"/>
                <w:szCs w:val="18"/>
              </w:rPr>
            </w:pPr>
          </w:p>
        </w:tc>
        <w:tc>
          <w:tcPr>
            <w:tcW w:w="4500" w:type="dxa"/>
            <w:noWrap/>
            <w:hideMark/>
          </w:tcPr>
          <w:p w14:paraId="5EE0175D" w14:textId="77777777" w:rsidR="001C20C3" w:rsidRPr="00A12ACA" w:rsidRDefault="001C20C3" w:rsidP="0068270E">
            <w:pPr>
              <w:keepNext/>
              <w:rPr>
                <w:sz w:val="18"/>
                <w:szCs w:val="18"/>
              </w:rPr>
            </w:pPr>
            <w:r w:rsidRPr="00A12ACA">
              <w:rPr>
                <w:sz w:val="18"/>
                <w:szCs w:val="18"/>
              </w:rPr>
              <w:t>ClearTypeSpreadsheet_1920x1080_30_8bit.zip</w:t>
            </w:r>
          </w:p>
        </w:tc>
        <w:tc>
          <w:tcPr>
            <w:tcW w:w="3438" w:type="dxa"/>
            <w:noWrap/>
            <w:hideMark/>
          </w:tcPr>
          <w:p w14:paraId="55ED3C27" w14:textId="77777777" w:rsidR="001C20C3" w:rsidRPr="00A12ACA" w:rsidRDefault="001C20C3" w:rsidP="0068270E">
            <w:pPr>
              <w:keepNext/>
              <w:rPr>
                <w:sz w:val="18"/>
                <w:szCs w:val="18"/>
              </w:rPr>
            </w:pPr>
            <w:r w:rsidRPr="00A12ACA">
              <w:rPr>
                <w:sz w:val="18"/>
                <w:szCs w:val="18"/>
              </w:rPr>
              <w:t>6499a6bb378a4ad5ec55c5bc29632f16</w:t>
            </w:r>
          </w:p>
        </w:tc>
      </w:tr>
      <w:tr w:rsidR="001C20C3" w:rsidRPr="005E11E0" w14:paraId="62FA6DC0" w14:textId="77777777" w:rsidTr="0068270E">
        <w:trPr>
          <w:trHeight w:val="300"/>
        </w:trPr>
        <w:tc>
          <w:tcPr>
            <w:tcW w:w="1638" w:type="dxa"/>
            <w:vMerge/>
            <w:hideMark/>
          </w:tcPr>
          <w:p w14:paraId="16CE502B" w14:textId="77777777" w:rsidR="001C20C3" w:rsidRPr="00A12ACA" w:rsidRDefault="001C20C3" w:rsidP="0068270E">
            <w:pPr>
              <w:keepNext/>
              <w:rPr>
                <w:sz w:val="18"/>
                <w:szCs w:val="18"/>
              </w:rPr>
            </w:pPr>
          </w:p>
        </w:tc>
        <w:tc>
          <w:tcPr>
            <w:tcW w:w="4500" w:type="dxa"/>
            <w:noWrap/>
            <w:hideMark/>
          </w:tcPr>
          <w:p w14:paraId="03E65266" w14:textId="77777777" w:rsidR="001C20C3" w:rsidRPr="00A12ACA" w:rsidRDefault="001C20C3" w:rsidP="0068270E">
            <w:pPr>
              <w:keepNext/>
              <w:rPr>
                <w:sz w:val="18"/>
                <w:szCs w:val="18"/>
              </w:rPr>
            </w:pPr>
            <w:r w:rsidRPr="00A12ACA">
              <w:rPr>
                <w:sz w:val="18"/>
                <w:szCs w:val="18"/>
              </w:rPr>
              <w:t>EnglishDocumentEditing_1920x1080_30_8bit.zip</w:t>
            </w:r>
          </w:p>
        </w:tc>
        <w:tc>
          <w:tcPr>
            <w:tcW w:w="3438" w:type="dxa"/>
            <w:noWrap/>
            <w:hideMark/>
          </w:tcPr>
          <w:p w14:paraId="35F3BF30" w14:textId="77777777" w:rsidR="001C20C3" w:rsidRPr="00A12ACA" w:rsidRDefault="001C20C3" w:rsidP="0068270E">
            <w:pPr>
              <w:keepNext/>
              <w:rPr>
                <w:sz w:val="18"/>
                <w:szCs w:val="18"/>
              </w:rPr>
            </w:pPr>
            <w:r w:rsidRPr="00A12ACA">
              <w:rPr>
                <w:sz w:val="18"/>
                <w:szCs w:val="18"/>
              </w:rPr>
              <w:t>98f865d30a01460a10e2903ea44fec79</w:t>
            </w:r>
          </w:p>
        </w:tc>
      </w:tr>
      <w:tr w:rsidR="001C20C3" w:rsidRPr="005E11E0" w14:paraId="17210415" w14:textId="77777777" w:rsidTr="0068270E">
        <w:trPr>
          <w:trHeight w:val="300"/>
        </w:trPr>
        <w:tc>
          <w:tcPr>
            <w:tcW w:w="1638" w:type="dxa"/>
            <w:vMerge w:val="restart"/>
            <w:noWrap/>
            <w:hideMark/>
          </w:tcPr>
          <w:p w14:paraId="3C514C5F" w14:textId="77777777" w:rsidR="001C20C3" w:rsidRPr="00A12ACA" w:rsidRDefault="001C20C3" w:rsidP="0068270E">
            <w:pPr>
              <w:keepNext/>
              <w:jc w:val="center"/>
              <w:rPr>
                <w:sz w:val="18"/>
                <w:szCs w:val="18"/>
              </w:rPr>
            </w:pPr>
            <w:r w:rsidRPr="00A12ACA">
              <w:rPr>
                <w:sz w:val="18"/>
                <w:szCs w:val="18"/>
              </w:rPr>
              <w:t>RGB</w:t>
            </w:r>
          </w:p>
        </w:tc>
        <w:tc>
          <w:tcPr>
            <w:tcW w:w="4500" w:type="dxa"/>
            <w:noWrap/>
            <w:hideMark/>
          </w:tcPr>
          <w:p w14:paraId="15EBA863" w14:textId="77777777" w:rsidR="001C20C3" w:rsidRPr="00A12ACA" w:rsidRDefault="001C20C3" w:rsidP="0068270E">
            <w:pPr>
              <w:keepNext/>
              <w:rPr>
                <w:sz w:val="18"/>
                <w:szCs w:val="18"/>
              </w:rPr>
            </w:pPr>
            <w:r w:rsidRPr="00A12ACA">
              <w:rPr>
                <w:sz w:val="18"/>
                <w:szCs w:val="18"/>
              </w:rPr>
              <w:t>BigBuck_1920x1080_60p_8b444.zip</w:t>
            </w:r>
          </w:p>
        </w:tc>
        <w:tc>
          <w:tcPr>
            <w:tcW w:w="3438" w:type="dxa"/>
            <w:noWrap/>
            <w:hideMark/>
          </w:tcPr>
          <w:p w14:paraId="0CA7A992" w14:textId="77777777" w:rsidR="001C20C3" w:rsidRPr="00A12ACA" w:rsidRDefault="001C20C3" w:rsidP="0068270E">
            <w:pPr>
              <w:keepNext/>
              <w:rPr>
                <w:sz w:val="18"/>
                <w:szCs w:val="18"/>
              </w:rPr>
            </w:pPr>
            <w:r w:rsidRPr="00A12ACA">
              <w:rPr>
                <w:sz w:val="18"/>
                <w:szCs w:val="18"/>
              </w:rPr>
              <w:t>8b92be4db9461cf8ee05adb35ef9f5c1</w:t>
            </w:r>
          </w:p>
        </w:tc>
      </w:tr>
      <w:tr w:rsidR="001C20C3" w:rsidRPr="005E11E0" w14:paraId="3FBABE7E" w14:textId="77777777" w:rsidTr="0068270E">
        <w:trPr>
          <w:trHeight w:val="300"/>
        </w:trPr>
        <w:tc>
          <w:tcPr>
            <w:tcW w:w="1638" w:type="dxa"/>
            <w:vMerge/>
            <w:hideMark/>
          </w:tcPr>
          <w:p w14:paraId="68A65C63" w14:textId="77777777" w:rsidR="001C20C3" w:rsidRPr="00A12ACA" w:rsidRDefault="001C20C3" w:rsidP="0068270E">
            <w:pPr>
              <w:keepNext/>
              <w:rPr>
                <w:sz w:val="18"/>
                <w:szCs w:val="18"/>
              </w:rPr>
            </w:pPr>
          </w:p>
        </w:tc>
        <w:tc>
          <w:tcPr>
            <w:tcW w:w="4500" w:type="dxa"/>
            <w:noWrap/>
            <w:hideMark/>
          </w:tcPr>
          <w:p w14:paraId="51333C19" w14:textId="77777777" w:rsidR="001C20C3" w:rsidRPr="00A12ACA" w:rsidRDefault="001C20C3" w:rsidP="0068270E">
            <w:pPr>
              <w:keepNext/>
              <w:rPr>
                <w:sz w:val="18"/>
                <w:szCs w:val="18"/>
              </w:rPr>
            </w:pPr>
            <w:r w:rsidRPr="00A12ACA">
              <w:rPr>
                <w:sz w:val="18"/>
                <w:szCs w:val="18"/>
              </w:rPr>
              <w:t>KristenAndSaraScreen_1920x1080_60p_8b444.zip</w:t>
            </w:r>
          </w:p>
        </w:tc>
        <w:tc>
          <w:tcPr>
            <w:tcW w:w="3438" w:type="dxa"/>
            <w:noWrap/>
            <w:hideMark/>
          </w:tcPr>
          <w:p w14:paraId="359567C5" w14:textId="77777777" w:rsidR="001C20C3" w:rsidRPr="00A12ACA" w:rsidRDefault="001C20C3" w:rsidP="0068270E">
            <w:pPr>
              <w:keepNext/>
              <w:rPr>
                <w:sz w:val="18"/>
                <w:szCs w:val="18"/>
              </w:rPr>
            </w:pPr>
            <w:proofErr w:type="gramStart"/>
            <w:r w:rsidRPr="00A12ACA">
              <w:rPr>
                <w:sz w:val="18"/>
                <w:szCs w:val="18"/>
              </w:rPr>
              <w:t>a4d9217ba38a4b9a4a6818ae22b49a7e</w:t>
            </w:r>
            <w:proofErr w:type="gramEnd"/>
          </w:p>
        </w:tc>
      </w:tr>
      <w:tr w:rsidR="001C20C3" w:rsidRPr="005E11E0" w14:paraId="726361AC" w14:textId="77777777" w:rsidTr="0068270E">
        <w:trPr>
          <w:trHeight w:val="300"/>
        </w:trPr>
        <w:tc>
          <w:tcPr>
            <w:tcW w:w="1638" w:type="dxa"/>
            <w:vMerge w:val="restart"/>
            <w:noWrap/>
            <w:hideMark/>
          </w:tcPr>
          <w:p w14:paraId="7A2ABE03" w14:textId="77777777" w:rsidR="001C20C3" w:rsidRPr="00A12ACA" w:rsidRDefault="001C20C3" w:rsidP="0068270E">
            <w:pPr>
              <w:keepNext/>
              <w:jc w:val="center"/>
              <w:rPr>
                <w:sz w:val="18"/>
                <w:szCs w:val="18"/>
              </w:rPr>
            </w:pPr>
            <w:r w:rsidRPr="00A12ACA">
              <w:rPr>
                <w:sz w:val="18"/>
                <w:szCs w:val="18"/>
              </w:rPr>
              <w:t>4:4:4 YUV</w:t>
            </w:r>
          </w:p>
        </w:tc>
        <w:tc>
          <w:tcPr>
            <w:tcW w:w="4500" w:type="dxa"/>
            <w:noWrap/>
            <w:hideMark/>
          </w:tcPr>
          <w:p w14:paraId="54C87BEA" w14:textId="77777777" w:rsidR="001C20C3" w:rsidRPr="00A12ACA" w:rsidRDefault="001C20C3" w:rsidP="0068270E">
            <w:pPr>
              <w:keepNext/>
              <w:rPr>
                <w:sz w:val="18"/>
                <w:szCs w:val="18"/>
              </w:rPr>
            </w:pPr>
            <w:r w:rsidRPr="00A12ACA">
              <w:rPr>
                <w:sz w:val="18"/>
                <w:szCs w:val="18"/>
              </w:rPr>
              <w:t>BigBuck_1920x1080_60p_8b444YUV.zip</w:t>
            </w:r>
          </w:p>
        </w:tc>
        <w:tc>
          <w:tcPr>
            <w:tcW w:w="3438" w:type="dxa"/>
            <w:noWrap/>
            <w:hideMark/>
          </w:tcPr>
          <w:p w14:paraId="2A469F8B" w14:textId="77777777" w:rsidR="001C20C3" w:rsidRPr="00A12ACA" w:rsidRDefault="001C20C3" w:rsidP="0068270E">
            <w:pPr>
              <w:keepNext/>
              <w:rPr>
                <w:sz w:val="18"/>
                <w:szCs w:val="18"/>
              </w:rPr>
            </w:pPr>
            <w:r w:rsidRPr="00A12ACA">
              <w:rPr>
                <w:sz w:val="18"/>
                <w:szCs w:val="18"/>
              </w:rPr>
              <w:t>6402bc8c267e5ebc7d6726793a801444</w:t>
            </w:r>
          </w:p>
        </w:tc>
      </w:tr>
      <w:tr w:rsidR="001C20C3" w:rsidRPr="005E11E0" w14:paraId="70D405AD" w14:textId="77777777" w:rsidTr="0068270E">
        <w:trPr>
          <w:trHeight w:val="300"/>
        </w:trPr>
        <w:tc>
          <w:tcPr>
            <w:tcW w:w="1638" w:type="dxa"/>
            <w:vMerge/>
            <w:hideMark/>
          </w:tcPr>
          <w:p w14:paraId="69A6FCF1" w14:textId="77777777" w:rsidR="001C20C3" w:rsidRPr="00A12ACA" w:rsidRDefault="001C20C3" w:rsidP="0068270E">
            <w:pPr>
              <w:keepNext/>
              <w:rPr>
                <w:sz w:val="18"/>
                <w:szCs w:val="18"/>
              </w:rPr>
            </w:pPr>
          </w:p>
        </w:tc>
        <w:tc>
          <w:tcPr>
            <w:tcW w:w="4500" w:type="dxa"/>
            <w:noWrap/>
            <w:hideMark/>
          </w:tcPr>
          <w:p w14:paraId="46429453" w14:textId="77777777" w:rsidR="001C20C3" w:rsidRPr="00A12ACA" w:rsidRDefault="001C20C3" w:rsidP="0068270E">
            <w:pPr>
              <w:keepNext/>
              <w:rPr>
                <w:sz w:val="18"/>
                <w:szCs w:val="18"/>
              </w:rPr>
            </w:pPr>
            <w:r w:rsidRPr="00A12ACA">
              <w:rPr>
                <w:sz w:val="18"/>
                <w:szCs w:val="18"/>
              </w:rPr>
              <w:t>KristenAndSaraScreen_1920x1080_60p_8b444YUV.zip</w:t>
            </w:r>
          </w:p>
        </w:tc>
        <w:tc>
          <w:tcPr>
            <w:tcW w:w="3438" w:type="dxa"/>
            <w:noWrap/>
            <w:hideMark/>
          </w:tcPr>
          <w:p w14:paraId="034107C7" w14:textId="77777777" w:rsidR="001C20C3" w:rsidRPr="00A12ACA" w:rsidRDefault="001C20C3" w:rsidP="0068270E">
            <w:pPr>
              <w:keepNext/>
              <w:rPr>
                <w:sz w:val="18"/>
                <w:szCs w:val="18"/>
              </w:rPr>
            </w:pPr>
            <w:proofErr w:type="gramStart"/>
            <w:r w:rsidRPr="00A12ACA">
              <w:rPr>
                <w:sz w:val="18"/>
                <w:szCs w:val="18"/>
              </w:rPr>
              <w:t>b4bd1eb10b97df273860908498001306</w:t>
            </w:r>
            <w:proofErr w:type="gramEnd"/>
          </w:p>
        </w:tc>
      </w:tr>
      <w:tr w:rsidR="001C20C3" w:rsidRPr="005E11E0" w14:paraId="5B10263E" w14:textId="77777777" w:rsidTr="0068270E">
        <w:trPr>
          <w:trHeight w:val="300"/>
        </w:trPr>
        <w:tc>
          <w:tcPr>
            <w:tcW w:w="1638" w:type="dxa"/>
            <w:vMerge w:val="restart"/>
            <w:noWrap/>
            <w:hideMark/>
          </w:tcPr>
          <w:p w14:paraId="10EABA62" w14:textId="77777777" w:rsidR="001C20C3" w:rsidRPr="00A12ACA" w:rsidRDefault="001C20C3" w:rsidP="0068270E">
            <w:pPr>
              <w:keepNext/>
              <w:jc w:val="center"/>
              <w:rPr>
                <w:sz w:val="18"/>
                <w:szCs w:val="18"/>
              </w:rPr>
            </w:pPr>
            <w:r w:rsidRPr="00A12ACA">
              <w:rPr>
                <w:sz w:val="18"/>
                <w:szCs w:val="18"/>
              </w:rPr>
              <w:t>4:2:0 YUV</w:t>
            </w:r>
          </w:p>
        </w:tc>
        <w:tc>
          <w:tcPr>
            <w:tcW w:w="4500" w:type="dxa"/>
            <w:noWrap/>
            <w:hideMark/>
          </w:tcPr>
          <w:p w14:paraId="17FD07D0" w14:textId="77777777" w:rsidR="001C20C3" w:rsidRPr="00A12ACA" w:rsidRDefault="001C20C3" w:rsidP="0068270E">
            <w:pPr>
              <w:keepNext/>
              <w:rPr>
                <w:sz w:val="18"/>
                <w:szCs w:val="18"/>
              </w:rPr>
            </w:pPr>
            <w:r w:rsidRPr="00A12ACA">
              <w:rPr>
                <w:sz w:val="18"/>
                <w:szCs w:val="18"/>
              </w:rPr>
              <w:t>ChineseDocumentEditing_1920x1080_30_8bit_420.zip</w:t>
            </w:r>
          </w:p>
        </w:tc>
        <w:tc>
          <w:tcPr>
            <w:tcW w:w="3438" w:type="dxa"/>
            <w:noWrap/>
            <w:hideMark/>
          </w:tcPr>
          <w:p w14:paraId="6121719B" w14:textId="77777777" w:rsidR="001C20C3" w:rsidRPr="00A12ACA" w:rsidRDefault="001C20C3" w:rsidP="0068270E">
            <w:pPr>
              <w:keepNext/>
              <w:rPr>
                <w:sz w:val="18"/>
                <w:szCs w:val="18"/>
              </w:rPr>
            </w:pPr>
            <w:proofErr w:type="gramStart"/>
            <w:r w:rsidRPr="00A12ACA">
              <w:rPr>
                <w:sz w:val="18"/>
                <w:szCs w:val="18"/>
              </w:rPr>
              <w:t>dbce1e459826c487e962f56b63f1b5ab</w:t>
            </w:r>
            <w:proofErr w:type="gramEnd"/>
          </w:p>
        </w:tc>
      </w:tr>
      <w:tr w:rsidR="001C20C3" w:rsidRPr="005E11E0" w14:paraId="004EDDD2" w14:textId="77777777" w:rsidTr="0068270E">
        <w:trPr>
          <w:trHeight w:val="300"/>
        </w:trPr>
        <w:tc>
          <w:tcPr>
            <w:tcW w:w="1638" w:type="dxa"/>
            <w:vMerge/>
            <w:hideMark/>
          </w:tcPr>
          <w:p w14:paraId="1597F7AF" w14:textId="77777777" w:rsidR="001C20C3" w:rsidRPr="00A12ACA" w:rsidRDefault="001C20C3" w:rsidP="0068270E">
            <w:pPr>
              <w:keepNext/>
              <w:rPr>
                <w:sz w:val="18"/>
                <w:szCs w:val="18"/>
              </w:rPr>
            </w:pPr>
          </w:p>
        </w:tc>
        <w:tc>
          <w:tcPr>
            <w:tcW w:w="4500" w:type="dxa"/>
            <w:noWrap/>
            <w:hideMark/>
          </w:tcPr>
          <w:p w14:paraId="0205C247" w14:textId="77777777" w:rsidR="001C20C3" w:rsidRPr="00A12ACA" w:rsidRDefault="001C20C3" w:rsidP="0068270E">
            <w:pPr>
              <w:keepNext/>
              <w:rPr>
                <w:sz w:val="18"/>
                <w:szCs w:val="18"/>
              </w:rPr>
            </w:pPr>
            <w:r w:rsidRPr="00A12ACA">
              <w:rPr>
                <w:sz w:val="18"/>
                <w:szCs w:val="18"/>
              </w:rPr>
              <w:t>CircuitLayoutPresentation_1920x1080_30_8bit_420.zip</w:t>
            </w:r>
          </w:p>
        </w:tc>
        <w:tc>
          <w:tcPr>
            <w:tcW w:w="3438" w:type="dxa"/>
            <w:noWrap/>
            <w:hideMark/>
          </w:tcPr>
          <w:p w14:paraId="31FADF22" w14:textId="77777777" w:rsidR="001C20C3" w:rsidRPr="00A12ACA" w:rsidRDefault="001C20C3" w:rsidP="0068270E">
            <w:pPr>
              <w:keepNext/>
              <w:rPr>
                <w:sz w:val="18"/>
                <w:szCs w:val="18"/>
              </w:rPr>
            </w:pPr>
            <w:r w:rsidRPr="00A12ACA">
              <w:rPr>
                <w:sz w:val="18"/>
                <w:szCs w:val="18"/>
              </w:rPr>
              <w:t>3269bae52ed3054ca81b7d311921a10f</w:t>
            </w:r>
          </w:p>
        </w:tc>
      </w:tr>
      <w:tr w:rsidR="001C20C3" w:rsidRPr="005E11E0" w14:paraId="5EB6CCFE" w14:textId="77777777" w:rsidTr="0068270E">
        <w:trPr>
          <w:trHeight w:val="300"/>
        </w:trPr>
        <w:tc>
          <w:tcPr>
            <w:tcW w:w="1638" w:type="dxa"/>
            <w:vMerge/>
            <w:hideMark/>
          </w:tcPr>
          <w:p w14:paraId="6CA069D3" w14:textId="77777777" w:rsidR="001C20C3" w:rsidRPr="00A12ACA" w:rsidRDefault="001C20C3" w:rsidP="0068270E">
            <w:pPr>
              <w:keepNext/>
              <w:rPr>
                <w:sz w:val="18"/>
                <w:szCs w:val="18"/>
              </w:rPr>
            </w:pPr>
          </w:p>
        </w:tc>
        <w:tc>
          <w:tcPr>
            <w:tcW w:w="4500" w:type="dxa"/>
            <w:noWrap/>
            <w:hideMark/>
          </w:tcPr>
          <w:p w14:paraId="6108A7C2" w14:textId="77777777" w:rsidR="001C20C3" w:rsidRPr="00A12ACA" w:rsidRDefault="001C20C3" w:rsidP="0068270E">
            <w:pPr>
              <w:keepNext/>
              <w:rPr>
                <w:sz w:val="18"/>
                <w:szCs w:val="18"/>
              </w:rPr>
            </w:pPr>
            <w:r w:rsidRPr="00A12ACA">
              <w:rPr>
                <w:sz w:val="18"/>
                <w:szCs w:val="18"/>
              </w:rPr>
              <w:t>ClearTypeSpreadsheet_1920x1080_30_8bit_420.zip</w:t>
            </w:r>
          </w:p>
        </w:tc>
        <w:tc>
          <w:tcPr>
            <w:tcW w:w="3438" w:type="dxa"/>
            <w:noWrap/>
            <w:hideMark/>
          </w:tcPr>
          <w:p w14:paraId="2418991E" w14:textId="77777777" w:rsidR="001C20C3" w:rsidRPr="00A12ACA" w:rsidRDefault="001C20C3" w:rsidP="0068270E">
            <w:pPr>
              <w:keepNext/>
              <w:rPr>
                <w:sz w:val="18"/>
                <w:szCs w:val="18"/>
              </w:rPr>
            </w:pPr>
            <w:r w:rsidRPr="00A12ACA">
              <w:rPr>
                <w:sz w:val="18"/>
                <w:szCs w:val="18"/>
              </w:rPr>
              <w:t>77ea70821ac9915778d3030548aceb2d</w:t>
            </w:r>
          </w:p>
        </w:tc>
      </w:tr>
      <w:tr w:rsidR="001C20C3" w:rsidRPr="005E11E0" w14:paraId="0AE3CCC0" w14:textId="77777777" w:rsidTr="0068270E">
        <w:trPr>
          <w:trHeight w:val="300"/>
        </w:trPr>
        <w:tc>
          <w:tcPr>
            <w:tcW w:w="1638" w:type="dxa"/>
            <w:vMerge/>
            <w:hideMark/>
          </w:tcPr>
          <w:p w14:paraId="25E315D9" w14:textId="77777777" w:rsidR="001C20C3" w:rsidRPr="00A12ACA" w:rsidRDefault="001C20C3" w:rsidP="0068270E">
            <w:pPr>
              <w:keepNext/>
              <w:rPr>
                <w:sz w:val="18"/>
                <w:szCs w:val="18"/>
              </w:rPr>
            </w:pPr>
          </w:p>
        </w:tc>
        <w:tc>
          <w:tcPr>
            <w:tcW w:w="4500" w:type="dxa"/>
            <w:noWrap/>
            <w:hideMark/>
          </w:tcPr>
          <w:p w14:paraId="13C9FD0D" w14:textId="77777777" w:rsidR="001C20C3" w:rsidRPr="00A12ACA" w:rsidRDefault="001C20C3" w:rsidP="0068270E">
            <w:pPr>
              <w:keepNext/>
              <w:rPr>
                <w:sz w:val="18"/>
                <w:szCs w:val="18"/>
              </w:rPr>
            </w:pPr>
            <w:r w:rsidRPr="00A12ACA">
              <w:rPr>
                <w:sz w:val="18"/>
                <w:szCs w:val="18"/>
              </w:rPr>
              <w:t>EnglishDocumentEditing_1920x1080_30_8bit_420.zip</w:t>
            </w:r>
          </w:p>
        </w:tc>
        <w:tc>
          <w:tcPr>
            <w:tcW w:w="3438" w:type="dxa"/>
            <w:noWrap/>
            <w:hideMark/>
          </w:tcPr>
          <w:p w14:paraId="46FD9FAF" w14:textId="77777777" w:rsidR="001C20C3" w:rsidRPr="00A12ACA" w:rsidRDefault="001C20C3" w:rsidP="0068270E">
            <w:pPr>
              <w:keepNext/>
              <w:rPr>
                <w:sz w:val="18"/>
                <w:szCs w:val="18"/>
              </w:rPr>
            </w:pPr>
            <w:r w:rsidRPr="00A12ACA">
              <w:rPr>
                <w:sz w:val="18"/>
                <w:szCs w:val="18"/>
              </w:rPr>
              <w:t>3fdb7e41963bd4d7ee3b26586b699d93</w:t>
            </w:r>
          </w:p>
        </w:tc>
      </w:tr>
      <w:tr w:rsidR="001C20C3" w:rsidRPr="005E11E0" w14:paraId="4ACE7AA3" w14:textId="77777777" w:rsidTr="0068270E">
        <w:trPr>
          <w:trHeight w:val="300"/>
        </w:trPr>
        <w:tc>
          <w:tcPr>
            <w:tcW w:w="1638" w:type="dxa"/>
            <w:vMerge/>
            <w:hideMark/>
          </w:tcPr>
          <w:p w14:paraId="6032A2DC" w14:textId="77777777" w:rsidR="001C20C3" w:rsidRPr="00A12ACA" w:rsidRDefault="001C20C3" w:rsidP="0068270E">
            <w:pPr>
              <w:keepNext/>
              <w:rPr>
                <w:sz w:val="20"/>
              </w:rPr>
            </w:pPr>
          </w:p>
        </w:tc>
        <w:tc>
          <w:tcPr>
            <w:tcW w:w="4500" w:type="dxa"/>
            <w:noWrap/>
            <w:hideMark/>
          </w:tcPr>
          <w:p w14:paraId="119ECC35" w14:textId="77777777" w:rsidR="001C20C3" w:rsidRPr="00A12ACA" w:rsidRDefault="001C20C3" w:rsidP="0068270E">
            <w:pPr>
              <w:keepNext/>
              <w:rPr>
                <w:sz w:val="20"/>
              </w:rPr>
            </w:pPr>
            <w:r w:rsidRPr="00A12ACA">
              <w:rPr>
                <w:sz w:val="20"/>
              </w:rPr>
              <w:t>BigBuck_1920x1080_60p_8b420.zip</w:t>
            </w:r>
          </w:p>
        </w:tc>
        <w:tc>
          <w:tcPr>
            <w:tcW w:w="3438" w:type="dxa"/>
            <w:noWrap/>
            <w:hideMark/>
          </w:tcPr>
          <w:p w14:paraId="140CD184" w14:textId="77777777" w:rsidR="001C20C3" w:rsidRPr="00A12ACA" w:rsidRDefault="001C20C3" w:rsidP="0068270E">
            <w:pPr>
              <w:keepNext/>
              <w:rPr>
                <w:sz w:val="20"/>
              </w:rPr>
            </w:pPr>
            <w:r w:rsidRPr="00A12ACA">
              <w:rPr>
                <w:sz w:val="20"/>
              </w:rPr>
              <w:t>79404d73847560f4e2c2a74475fbd7a1</w:t>
            </w:r>
          </w:p>
        </w:tc>
      </w:tr>
      <w:tr w:rsidR="001C20C3" w:rsidRPr="005E11E0" w14:paraId="1E48412C" w14:textId="77777777" w:rsidTr="0068270E">
        <w:trPr>
          <w:trHeight w:val="300"/>
        </w:trPr>
        <w:tc>
          <w:tcPr>
            <w:tcW w:w="1638" w:type="dxa"/>
            <w:vMerge/>
            <w:hideMark/>
          </w:tcPr>
          <w:p w14:paraId="6E439634" w14:textId="77777777" w:rsidR="001C20C3" w:rsidRPr="00A12ACA" w:rsidRDefault="001C20C3" w:rsidP="0068270E">
            <w:pPr>
              <w:keepNext/>
              <w:rPr>
                <w:sz w:val="20"/>
              </w:rPr>
            </w:pPr>
          </w:p>
        </w:tc>
        <w:tc>
          <w:tcPr>
            <w:tcW w:w="4500" w:type="dxa"/>
            <w:noWrap/>
            <w:hideMark/>
          </w:tcPr>
          <w:p w14:paraId="31E644AC" w14:textId="77777777" w:rsidR="001C20C3" w:rsidRPr="00A12ACA" w:rsidRDefault="001C20C3" w:rsidP="0068270E">
            <w:pPr>
              <w:keepNext/>
              <w:rPr>
                <w:sz w:val="20"/>
              </w:rPr>
            </w:pPr>
            <w:r w:rsidRPr="00A12ACA">
              <w:rPr>
                <w:sz w:val="20"/>
              </w:rPr>
              <w:t>KristenAndSaraScreen_1920x1080_60p_8b420.zip</w:t>
            </w:r>
          </w:p>
        </w:tc>
        <w:tc>
          <w:tcPr>
            <w:tcW w:w="3438" w:type="dxa"/>
            <w:noWrap/>
            <w:hideMark/>
          </w:tcPr>
          <w:p w14:paraId="69E55705" w14:textId="77777777" w:rsidR="001C20C3" w:rsidRPr="00A12ACA" w:rsidRDefault="001C20C3" w:rsidP="0068270E">
            <w:pPr>
              <w:keepNext/>
              <w:rPr>
                <w:sz w:val="20"/>
              </w:rPr>
            </w:pPr>
            <w:r w:rsidRPr="00A12ACA">
              <w:rPr>
                <w:sz w:val="20"/>
              </w:rPr>
              <w:t>9d21a8054265e94e32c2bb8e2f49b984</w:t>
            </w:r>
          </w:p>
        </w:tc>
      </w:tr>
      <w:tr w:rsidR="001C20C3" w:rsidRPr="005E11E0" w14:paraId="6CAD0085" w14:textId="77777777" w:rsidTr="0068270E">
        <w:trPr>
          <w:trHeight w:val="300"/>
        </w:trPr>
        <w:tc>
          <w:tcPr>
            <w:tcW w:w="9576" w:type="dxa"/>
            <w:gridSpan w:val="3"/>
            <w:noWrap/>
            <w:hideMark/>
          </w:tcPr>
          <w:p w14:paraId="54F8ED1B" w14:textId="77777777" w:rsidR="001C20C3" w:rsidRPr="00A12ACA" w:rsidRDefault="001C20C3" w:rsidP="0068270E">
            <w:pPr>
              <w:rPr>
                <w:sz w:val="20"/>
              </w:rPr>
            </w:pPr>
            <w:r w:rsidRPr="00A12ACA">
              <w:rPr>
                <w:sz w:val="20"/>
              </w:rPr>
              <w:t>*Note: each of the</w:t>
            </w:r>
            <w:r>
              <w:rPr>
                <w:sz w:val="20"/>
              </w:rPr>
              <w:t>se</w:t>
            </w:r>
            <w:r w:rsidRPr="00A12ACA">
              <w:rPr>
                <w:sz w:val="20"/>
              </w:rPr>
              <w:t xml:space="preserve"> zip file</w:t>
            </w:r>
            <w:r>
              <w:rPr>
                <w:sz w:val="20"/>
              </w:rPr>
              <w:t>s</w:t>
            </w:r>
            <w:r w:rsidRPr="00A12ACA">
              <w:rPr>
                <w:sz w:val="20"/>
              </w:rPr>
              <w:t xml:space="preserve"> consists of both RGB and 4:4:4 YUV sequences.</w:t>
            </w:r>
          </w:p>
        </w:tc>
      </w:tr>
    </w:tbl>
    <w:p w14:paraId="724179E8" w14:textId="77777777" w:rsidR="001C20C3" w:rsidRPr="0051370B" w:rsidRDefault="001C20C3" w:rsidP="00B92B5C">
      <w:pPr>
        <w:tabs>
          <w:tab w:val="clear" w:pos="360"/>
          <w:tab w:val="left" w:pos="420"/>
        </w:tabs>
        <w:jc w:val="both"/>
        <w:textAlignment w:val="auto"/>
        <w:rPr>
          <w:szCs w:val="22"/>
          <w:lang w:val="en-CA"/>
        </w:rPr>
      </w:pPr>
    </w:p>
    <w:sectPr w:rsidR="001C20C3" w:rsidRPr="0051370B" w:rsidSect="00A01439">
      <w:footerReference w:type="default" r:id="rId56"/>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haoping yu" w:date="2017-03-30T04:09:00Z" w:initials="hy">
    <w:p w14:paraId="002C0246" w14:textId="1C1E2284" w:rsidR="00833140" w:rsidRDefault="00833140">
      <w:pPr>
        <w:pStyle w:val="CommentText"/>
      </w:pPr>
      <w:r>
        <w:rPr>
          <w:rStyle w:val="CommentReference"/>
        </w:rPr>
        <w:annotationRef/>
      </w:r>
      <w:r>
        <w:t>This is a kind of placeholder for now. Vittorio, we may need to update this by a new graph after receiving feedback from Shan.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4C1DA" w14:textId="77777777" w:rsidR="00833140" w:rsidRDefault="00833140">
      <w:r>
        <w:separator/>
      </w:r>
    </w:p>
  </w:endnote>
  <w:endnote w:type="continuationSeparator" w:id="0">
    <w:p w14:paraId="7AAEF78B" w14:textId="77777777" w:rsidR="00833140" w:rsidRDefault="0083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Zapf Dingbats">
    <w:panose1 w:val="05020102010704020609"/>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C4F6" w14:textId="3E0410BF" w:rsidR="00833140" w:rsidRDefault="0083314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0737F">
      <w:rPr>
        <w:rStyle w:val="PageNumber"/>
        <w:noProof/>
      </w:rPr>
      <w:t>19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36" w:author="haoping yu" w:date="2017-04-15T21:26:00Z">
      <w:r>
        <w:rPr>
          <w:rStyle w:val="PageNumber"/>
          <w:noProof/>
        </w:rPr>
        <w:t>2017-03-30</w:t>
      </w:r>
    </w:ins>
    <w:del w:id="37" w:author="haoping yu" w:date="2017-04-15T21:26:00Z">
      <w:r w:rsidDel="00FA5A2F">
        <w:rPr>
          <w:rStyle w:val="PageNumber"/>
          <w:noProof/>
        </w:rPr>
        <w:delText>2017-03-28</w:delText>
      </w:r>
    </w:del>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9DA77" w14:textId="77777777" w:rsidR="00833140" w:rsidRDefault="00833140">
      <w:r>
        <w:separator/>
      </w:r>
    </w:p>
  </w:footnote>
  <w:footnote w:type="continuationSeparator" w:id="0">
    <w:p w14:paraId="2BF91DDE" w14:textId="77777777" w:rsidR="00833140" w:rsidRDefault="00833140">
      <w:r>
        <w:continuationSeparator/>
      </w:r>
    </w:p>
  </w:footnote>
  <w:footnote w:id="1">
    <w:p w14:paraId="3C3C0712" w14:textId="77777777" w:rsidR="00833140" w:rsidRPr="00862A39" w:rsidRDefault="00833140" w:rsidP="00861AD8">
      <w:pPr>
        <w:pStyle w:val="FootnoteText"/>
        <w:rPr>
          <w:i/>
          <w:sz w:val="20"/>
          <w:szCs w:val="20"/>
          <w:lang w:val="it-IT"/>
        </w:rPr>
      </w:pPr>
      <w:r w:rsidRPr="00862A39">
        <w:rPr>
          <w:rStyle w:val="FootnoteReference"/>
          <w:i/>
          <w:sz w:val="20"/>
          <w:szCs w:val="20"/>
        </w:rPr>
        <w:footnoteRef/>
      </w:r>
      <w:r w:rsidRPr="00862A39">
        <w:rPr>
          <w:i/>
          <w:sz w:val="20"/>
          <w:szCs w:val="20"/>
        </w:rPr>
        <w:t xml:space="preserve"> LG OLED B6 (55” plane)</w:t>
      </w:r>
      <w:r>
        <w:rPr>
          <w:i/>
          <w:sz w:val="20"/>
          <w:szCs w:val="20"/>
        </w:rPr>
        <w:t xml:space="preserve">; </w:t>
      </w:r>
      <w:r w:rsidRPr="00862A39">
        <w:rPr>
          <w:i/>
          <w:sz w:val="20"/>
          <w:szCs w:val="20"/>
        </w:rPr>
        <w:t>Samsung 55KS7500 (44” curve</w:t>
      </w:r>
      <w:r>
        <w:rPr>
          <w:i/>
          <w:sz w:val="20"/>
          <w:szCs w:val="20"/>
        </w:rPr>
        <w:t>d</w:t>
      </w:r>
      <w:r w:rsidRPr="00862A39">
        <w:rPr>
          <w:i/>
          <w:sz w:val="20"/>
          <w:szCs w:val="20"/>
        </w:rPr>
        <w:t>);</w:t>
      </w:r>
    </w:p>
  </w:footnote>
  <w:footnote w:id="2">
    <w:p w14:paraId="65E81D25" w14:textId="77777777" w:rsidR="00833140" w:rsidRPr="00862A39" w:rsidRDefault="00833140" w:rsidP="00861AD8">
      <w:pPr>
        <w:pStyle w:val="FootnoteText"/>
        <w:rPr>
          <w:i/>
          <w:sz w:val="20"/>
          <w:szCs w:val="20"/>
          <w:lang w:val="en-GB"/>
        </w:rPr>
      </w:pPr>
      <w:r w:rsidRPr="00862A39">
        <w:rPr>
          <w:rStyle w:val="FootnoteReference"/>
          <w:i/>
          <w:sz w:val="20"/>
          <w:szCs w:val="20"/>
          <w:lang w:val="en-GB"/>
        </w:rPr>
        <w:footnoteRef/>
      </w:r>
      <w:r w:rsidRPr="00862A39">
        <w:rPr>
          <w:i/>
          <w:sz w:val="20"/>
          <w:szCs w:val="20"/>
          <w:lang w:val="en-GB"/>
        </w:rPr>
        <w:t xml:space="preserve"> MUP is a product of </w:t>
      </w:r>
      <w:proofErr w:type="spellStart"/>
      <w:r w:rsidRPr="00862A39">
        <w:rPr>
          <w:i/>
          <w:sz w:val="20"/>
          <w:szCs w:val="20"/>
          <w:lang w:val="en-GB"/>
        </w:rPr>
        <w:t>Tre</w:t>
      </w:r>
      <w:r>
        <w:rPr>
          <w:i/>
          <w:sz w:val="20"/>
          <w:szCs w:val="20"/>
          <w:lang w:val="en-GB"/>
        </w:rPr>
        <w:t>tag</w:t>
      </w:r>
      <w:proofErr w:type="spellEnd"/>
      <w:r>
        <w:rPr>
          <w:i/>
          <w:sz w:val="20"/>
          <w:szCs w:val="20"/>
          <w:lang w:val="en-GB"/>
        </w:rPr>
        <w:t xml:space="preserve"> </w:t>
      </w:r>
      <w:proofErr w:type="spellStart"/>
      <w:r>
        <w:rPr>
          <w:i/>
          <w:sz w:val="20"/>
          <w:szCs w:val="20"/>
          <w:lang w:val="en-GB"/>
        </w:rPr>
        <w:t>srl</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95846"/>
    <w:multiLevelType w:val="hybridMultilevel"/>
    <w:tmpl w:val="74487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945934"/>
    <w:multiLevelType w:val="hybridMultilevel"/>
    <w:tmpl w:val="AD7E3FE6"/>
    <w:lvl w:ilvl="0" w:tplc="EB2A2CA8">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F581F"/>
    <w:multiLevelType w:val="hybridMultilevel"/>
    <w:tmpl w:val="6D7243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B3B3D"/>
    <w:multiLevelType w:val="multilevel"/>
    <w:tmpl w:val="74487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551456"/>
    <w:multiLevelType w:val="hybridMultilevel"/>
    <w:tmpl w:val="CB947400"/>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0">
    <w:nsid w:val="1883200D"/>
    <w:multiLevelType w:val="hybridMultilevel"/>
    <w:tmpl w:val="BA14440E"/>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1">
    <w:nsid w:val="19AF0367"/>
    <w:multiLevelType w:val="hybridMultilevel"/>
    <w:tmpl w:val="8E245D8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2">
    <w:nsid w:val="1AD20EA9"/>
    <w:multiLevelType w:val="hybridMultilevel"/>
    <w:tmpl w:val="5A4C800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1E4D3825"/>
    <w:multiLevelType w:val="hybridMultilevel"/>
    <w:tmpl w:val="36BE675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B7CED2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nsid w:val="251F4F3C"/>
    <w:multiLevelType w:val="hybridMultilevel"/>
    <w:tmpl w:val="0BD68A0C"/>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9">
    <w:nsid w:val="27534E48"/>
    <w:multiLevelType w:val="hybridMultilevel"/>
    <w:tmpl w:val="C5C6AFD2"/>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0">
    <w:nsid w:val="27C86295"/>
    <w:multiLevelType w:val="hybridMultilevel"/>
    <w:tmpl w:val="58B6C01A"/>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21">
    <w:nsid w:val="28E92C86"/>
    <w:multiLevelType w:val="hybridMultilevel"/>
    <w:tmpl w:val="A8D0DF40"/>
    <w:lvl w:ilvl="0" w:tplc="04090001">
      <w:start w:val="1"/>
      <w:numFmt w:val="bullet"/>
      <w:lvlText w:val=""/>
      <w:lvlJc w:val="left"/>
      <w:pPr>
        <w:ind w:left="840" w:hanging="48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8E2A6F"/>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2FF91ED2"/>
    <w:multiLevelType w:val="hybridMultilevel"/>
    <w:tmpl w:val="18C6D92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4">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D44F95"/>
    <w:multiLevelType w:val="hybridMultilevel"/>
    <w:tmpl w:val="ADBED2BA"/>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6">
    <w:nsid w:val="35DA30AB"/>
    <w:multiLevelType w:val="hybridMultilevel"/>
    <w:tmpl w:val="A77CD2D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nsid w:val="36576292"/>
    <w:multiLevelType w:val="multilevel"/>
    <w:tmpl w:val="A8D0DF40"/>
    <w:lvl w:ilvl="0">
      <w:start w:val="1"/>
      <w:numFmt w:val="bullet"/>
      <w:lvlText w:val=""/>
      <w:lvlJc w:val="left"/>
      <w:pPr>
        <w:ind w:left="840" w:hanging="48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FE3A89"/>
    <w:multiLevelType w:val="multilevel"/>
    <w:tmpl w:val="C8448F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39E30BD2"/>
    <w:multiLevelType w:val="hybridMultilevel"/>
    <w:tmpl w:val="5F26B9FC"/>
    <w:lvl w:ilvl="0" w:tplc="0409000F">
      <w:start w:val="1"/>
      <w:numFmt w:val="decimal"/>
      <w:lvlText w:val="%1."/>
      <w:lvlJc w:val="left"/>
      <w:pPr>
        <w:ind w:left="840" w:hanging="480"/>
      </w:p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31">
    <w:nsid w:val="3BA556B4"/>
    <w:multiLevelType w:val="hybridMultilevel"/>
    <w:tmpl w:val="FC9C9F3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43345B8B"/>
    <w:multiLevelType w:val="hybridMultilevel"/>
    <w:tmpl w:val="4718E69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33">
    <w:nsid w:val="433C1E63"/>
    <w:multiLevelType w:val="hybridMultilevel"/>
    <w:tmpl w:val="E5CE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3A14AF2"/>
    <w:multiLevelType w:val="hybridMultilevel"/>
    <w:tmpl w:val="82825856"/>
    <w:lvl w:ilvl="0" w:tplc="04090001">
      <w:start w:val="1"/>
      <w:numFmt w:val="bullet"/>
      <w:lvlText w:val=""/>
      <w:lvlJc w:val="left"/>
      <w:pPr>
        <w:ind w:left="840" w:hanging="48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53E2ABA"/>
    <w:multiLevelType w:val="hybridMultilevel"/>
    <w:tmpl w:val="AB4270A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6">
    <w:nsid w:val="4754291D"/>
    <w:multiLevelType w:val="hybridMultilevel"/>
    <w:tmpl w:val="E3CE19B8"/>
    <w:lvl w:ilvl="0" w:tplc="8A0467D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7">
    <w:nsid w:val="4A462FE1"/>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F3C7C0A"/>
    <w:multiLevelType w:val="multilevel"/>
    <w:tmpl w:val="02140940"/>
    <w:lvl w:ilvl="0">
      <w:start w:val="1"/>
      <w:numFmt w:val="decimal"/>
      <w:pStyle w:val="Heading1"/>
      <w:lvlText w:val="%1"/>
      <w:lvlJc w:val="left"/>
      <w:pPr>
        <w:ind w:left="432" w:hanging="432"/>
      </w:pPr>
      <w:rPr>
        <w:lang w:val="en-CA"/>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0">
    <w:nsid w:val="4F6F2039"/>
    <w:multiLevelType w:val="hybridMultilevel"/>
    <w:tmpl w:val="E7F086EA"/>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5FA2A2F"/>
    <w:multiLevelType w:val="hybridMultilevel"/>
    <w:tmpl w:val="FE1C3D28"/>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A82765C"/>
    <w:multiLevelType w:val="hybridMultilevel"/>
    <w:tmpl w:val="08A4B816"/>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7">
    <w:nsid w:val="5C6F616A"/>
    <w:multiLevelType w:val="hybridMultilevel"/>
    <w:tmpl w:val="F7285D9E"/>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8">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3737737"/>
    <w:multiLevelType w:val="hybridMultilevel"/>
    <w:tmpl w:val="77D81E08"/>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0">
    <w:nsid w:val="66602E92"/>
    <w:multiLevelType w:val="hybridMultilevel"/>
    <w:tmpl w:val="B7388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72F4834"/>
    <w:multiLevelType w:val="hybridMultilevel"/>
    <w:tmpl w:val="51CA3486"/>
    <w:lvl w:ilvl="0" w:tplc="CCE2772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4">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64D4C0D"/>
    <w:multiLevelType w:val="hybridMultilevel"/>
    <w:tmpl w:val="D3A2A4E4"/>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6">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AB65E21"/>
    <w:multiLevelType w:val="hybridMultilevel"/>
    <w:tmpl w:val="A46AE36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59">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2"/>
  </w:num>
  <w:num w:numId="3">
    <w:abstractNumId w:val="42"/>
  </w:num>
  <w:num w:numId="4">
    <w:abstractNumId w:val="38"/>
  </w:num>
  <w:num w:numId="5">
    <w:abstractNumId w:val="41"/>
  </w:num>
  <w:num w:numId="6">
    <w:abstractNumId w:val="16"/>
  </w:num>
  <w:num w:numId="7">
    <w:abstractNumId w:val="28"/>
  </w:num>
  <w:num w:numId="8">
    <w:abstractNumId w:val="16"/>
  </w:num>
  <w:num w:numId="9">
    <w:abstractNumId w:val="1"/>
  </w:num>
  <w:num w:numId="10">
    <w:abstractNumId w:val="14"/>
  </w:num>
  <w:num w:numId="11">
    <w:abstractNumId w:val="4"/>
  </w:num>
  <w:num w:numId="12">
    <w:abstractNumId w:val="48"/>
  </w:num>
  <w:num w:numId="13">
    <w:abstractNumId w:val="15"/>
  </w:num>
  <w:num w:numId="14">
    <w:abstractNumId w:val="17"/>
  </w:num>
  <w:num w:numId="15">
    <w:abstractNumId w:val="6"/>
  </w:num>
  <w:num w:numId="16">
    <w:abstractNumId w:val="54"/>
  </w:num>
  <w:num w:numId="17">
    <w:abstractNumId w:val="16"/>
  </w:num>
  <w:num w:numId="18">
    <w:abstractNumId w:val="44"/>
  </w:num>
  <w:num w:numId="19">
    <w:abstractNumId w:val="7"/>
  </w:num>
  <w:num w:numId="20">
    <w:abstractNumId w:val="57"/>
  </w:num>
  <w:num w:numId="21">
    <w:abstractNumId w:val="16"/>
  </w:num>
  <w:num w:numId="22">
    <w:abstractNumId w:val="16"/>
  </w:num>
  <w:num w:numId="23">
    <w:abstractNumId w:val="24"/>
  </w:num>
  <w:num w:numId="24">
    <w:abstractNumId w:val="56"/>
  </w:num>
  <w:num w:numId="25">
    <w:abstractNumId w:val="16"/>
  </w:num>
  <w:num w:numId="26">
    <w:abstractNumId w:val="59"/>
  </w:num>
  <w:num w:numId="27">
    <w:abstractNumId w:val="53"/>
  </w:num>
  <w:num w:numId="28">
    <w:abstractNumId w:val="45"/>
  </w:num>
  <w:num w:numId="29">
    <w:abstractNumId w:val="21"/>
  </w:num>
  <w:num w:numId="30">
    <w:abstractNumId w:val="50"/>
  </w:num>
  <w:num w:numId="31">
    <w:abstractNumId w:val="5"/>
  </w:num>
  <w:num w:numId="32">
    <w:abstractNumId w:val="39"/>
  </w:num>
  <w:num w:numId="33">
    <w:abstractNumId w:val="2"/>
  </w:num>
  <w:num w:numId="34">
    <w:abstractNumId w:val="8"/>
  </w:num>
  <w:num w:numId="35">
    <w:abstractNumId w:val="29"/>
  </w:num>
  <w:num w:numId="36">
    <w:abstractNumId w:val="30"/>
  </w:num>
  <w:num w:numId="37">
    <w:abstractNumId w:val="25"/>
  </w:num>
  <w:num w:numId="38">
    <w:abstractNumId w:val="37"/>
  </w:num>
  <w:num w:numId="39">
    <w:abstractNumId w:val="11"/>
  </w:num>
  <w:num w:numId="40">
    <w:abstractNumId w:val="22"/>
  </w:num>
  <w:num w:numId="41">
    <w:abstractNumId w:val="13"/>
  </w:num>
  <w:num w:numId="42">
    <w:abstractNumId w:val="55"/>
  </w:num>
  <w:num w:numId="43">
    <w:abstractNumId w:val="27"/>
  </w:num>
  <w:num w:numId="44">
    <w:abstractNumId w:val="35"/>
  </w:num>
  <w:num w:numId="45">
    <w:abstractNumId w:val="32"/>
  </w:num>
  <w:num w:numId="46">
    <w:abstractNumId w:val="58"/>
  </w:num>
  <w:num w:numId="47">
    <w:abstractNumId w:val="20"/>
  </w:num>
  <w:num w:numId="48">
    <w:abstractNumId w:val="18"/>
  </w:num>
  <w:num w:numId="49">
    <w:abstractNumId w:val="31"/>
  </w:num>
  <w:num w:numId="50">
    <w:abstractNumId w:val="40"/>
  </w:num>
  <w:num w:numId="51">
    <w:abstractNumId w:val="12"/>
  </w:num>
  <w:num w:numId="52">
    <w:abstractNumId w:val="26"/>
  </w:num>
  <w:num w:numId="53">
    <w:abstractNumId w:val="43"/>
  </w:num>
  <w:num w:numId="54">
    <w:abstractNumId w:val="47"/>
  </w:num>
  <w:num w:numId="55">
    <w:abstractNumId w:val="23"/>
  </w:num>
  <w:num w:numId="56">
    <w:abstractNumId w:val="33"/>
  </w:num>
  <w:num w:numId="57">
    <w:abstractNumId w:val="34"/>
  </w:num>
  <w:num w:numId="58">
    <w:abstractNumId w:val="51"/>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10"/>
  </w:num>
  <w:num w:numId="62">
    <w:abstractNumId w:val="9"/>
  </w:num>
  <w:num w:numId="63">
    <w:abstractNumId w:val="49"/>
  </w:num>
  <w:num w:numId="64">
    <w:abstractNumId w:val="36"/>
  </w:num>
  <w:num w:numId="65">
    <w:abstractNumId w:val="46"/>
  </w:num>
  <w:num w:numId="66">
    <w:abstractNumId w:val="1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BA3"/>
    <w:rsid w:val="00007311"/>
    <w:rsid w:val="000161B0"/>
    <w:rsid w:val="000227F2"/>
    <w:rsid w:val="00026777"/>
    <w:rsid w:val="00034465"/>
    <w:rsid w:val="00035CC0"/>
    <w:rsid w:val="00036733"/>
    <w:rsid w:val="000372E4"/>
    <w:rsid w:val="000458BC"/>
    <w:rsid w:val="00045C41"/>
    <w:rsid w:val="00046C03"/>
    <w:rsid w:val="00047249"/>
    <w:rsid w:val="00056EE4"/>
    <w:rsid w:val="00065039"/>
    <w:rsid w:val="00065F15"/>
    <w:rsid w:val="000673F9"/>
    <w:rsid w:val="00070E90"/>
    <w:rsid w:val="00071CE4"/>
    <w:rsid w:val="00072A76"/>
    <w:rsid w:val="0007509A"/>
    <w:rsid w:val="0007614F"/>
    <w:rsid w:val="00077FFC"/>
    <w:rsid w:val="0008395D"/>
    <w:rsid w:val="00083CEC"/>
    <w:rsid w:val="00084F3F"/>
    <w:rsid w:val="00090CC2"/>
    <w:rsid w:val="0009328B"/>
    <w:rsid w:val="00093C40"/>
    <w:rsid w:val="00096405"/>
    <w:rsid w:val="000A106A"/>
    <w:rsid w:val="000A54C4"/>
    <w:rsid w:val="000A610F"/>
    <w:rsid w:val="000B1C6B"/>
    <w:rsid w:val="000B26D0"/>
    <w:rsid w:val="000B41D4"/>
    <w:rsid w:val="000B4FF9"/>
    <w:rsid w:val="000B5376"/>
    <w:rsid w:val="000C09AC"/>
    <w:rsid w:val="000C1BAA"/>
    <w:rsid w:val="000C1E4F"/>
    <w:rsid w:val="000E00F3"/>
    <w:rsid w:val="000E1EE9"/>
    <w:rsid w:val="000E2997"/>
    <w:rsid w:val="000E30FC"/>
    <w:rsid w:val="000E66F1"/>
    <w:rsid w:val="000F158C"/>
    <w:rsid w:val="000F1A49"/>
    <w:rsid w:val="000F26E2"/>
    <w:rsid w:val="000F4010"/>
    <w:rsid w:val="000F6246"/>
    <w:rsid w:val="00102F3D"/>
    <w:rsid w:val="001057DD"/>
    <w:rsid w:val="00106DB1"/>
    <w:rsid w:val="00111D1D"/>
    <w:rsid w:val="00115190"/>
    <w:rsid w:val="0011705D"/>
    <w:rsid w:val="0012100B"/>
    <w:rsid w:val="00121A08"/>
    <w:rsid w:val="00124E38"/>
    <w:rsid w:val="0012580B"/>
    <w:rsid w:val="00127251"/>
    <w:rsid w:val="00127A90"/>
    <w:rsid w:val="001317E4"/>
    <w:rsid w:val="00131F90"/>
    <w:rsid w:val="001348D7"/>
    <w:rsid w:val="0013526E"/>
    <w:rsid w:val="00136994"/>
    <w:rsid w:val="00140BC0"/>
    <w:rsid w:val="00144AB3"/>
    <w:rsid w:val="00145FE0"/>
    <w:rsid w:val="00155F6D"/>
    <w:rsid w:val="001629DE"/>
    <w:rsid w:val="00166340"/>
    <w:rsid w:val="00170333"/>
    <w:rsid w:val="00171371"/>
    <w:rsid w:val="00173B7B"/>
    <w:rsid w:val="00175A24"/>
    <w:rsid w:val="0017605A"/>
    <w:rsid w:val="00180F99"/>
    <w:rsid w:val="001812FA"/>
    <w:rsid w:val="00181D61"/>
    <w:rsid w:val="00184170"/>
    <w:rsid w:val="0018422F"/>
    <w:rsid w:val="0018582D"/>
    <w:rsid w:val="001864BC"/>
    <w:rsid w:val="00187E58"/>
    <w:rsid w:val="001921F0"/>
    <w:rsid w:val="0019530F"/>
    <w:rsid w:val="001A297E"/>
    <w:rsid w:val="001A2EE5"/>
    <w:rsid w:val="001A332E"/>
    <w:rsid w:val="001A368E"/>
    <w:rsid w:val="001A7329"/>
    <w:rsid w:val="001A776B"/>
    <w:rsid w:val="001B16A8"/>
    <w:rsid w:val="001B2252"/>
    <w:rsid w:val="001B4E28"/>
    <w:rsid w:val="001C1601"/>
    <w:rsid w:val="001C20C3"/>
    <w:rsid w:val="001C2C0C"/>
    <w:rsid w:val="001C3525"/>
    <w:rsid w:val="001C426F"/>
    <w:rsid w:val="001C467D"/>
    <w:rsid w:val="001C5008"/>
    <w:rsid w:val="001D0F34"/>
    <w:rsid w:val="001D1BD2"/>
    <w:rsid w:val="001D5467"/>
    <w:rsid w:val="001D6386"/>
    <w:rsid w:val="001E02BE"/>
    <w:rsid w:val="001E0D74"/>
    <w:rsid w:val="001E3341"/>
    <w:rsid w:val="001E3B37"/>
    <w:rsid w:val="001F2594"/>
    <w:rsid w:val="001F46F6"/>
    <w:rsid w:val="001F69F6"/>
    <w:rsid w:val="002055A6"/>
    <w:rsid w:val="002061B9"/>
    <w:rsid w:val="0020630A"/>
    <w:rsid w:val="00206460"/>
    <w:rsid w:val="002069B4"/>
    <w:rsid w:val="00207B63"/>
    <w:rsid w:val="00214402"/>
    <w:rsid w:val="0021523B"/>
    <w:rsid w:val="00215DFC"/>
    <w:rsid w:val="002212DF"/>
    <w:rsid w:val="00222CD4"/>
    <w:rsid w:val="00225016"/>
    <w:rsid w:val="002264A6"/>
    <w:rsid w:val="00227BA7"/>
    <w:rsid w:val="0023011C"/>
    <w:rsid w:val="00236772"/>
    <w:rsid w:val="002367C9"/>
    <w:rsid w:val="002375C1"/>
    <w:rsid w:val="00237B93"/>
    <w:rsid w:val="00250A98"/>
    <w:rsid w:val="00251F2C"/>
    <w:rsid w:val="00252737"/>
    <w:rsid w:val="00263398"/>
    <w:rsid w:val="00265E31"/>
    <w:rsid w:val="002668BC"/>
    <w:rsid w:val="002675A2"/>
    <w:rsid w:val="00275BCF"/>
    <w:rsid w:val="00280A6F"/>
    <w:rsid w:val="002863AB"/>
    <w:rsid w:val="00287931"/>
    <w:rsid w:val="00292257"/>
    <w:rsid w:val="00292A08"/>
    <w:rsid w:val="00297F4F"/>
    <w:rsid w:val="002A54E0"/>
    <w:rsid w:val="002B1595"/>
    <w:rsid w:val="002B191D"/>
    <w:rsid w:val="002B1954"/>
    <w:rsid w:val="002B2A9C"/>
    <w:rsid w:val="002B4574"/>
    <w:rsid w:val="002B4DEF"/>
    <w:rsid w:val="002B6BE4"/>
    <w:rsid w:val="002B7C37"/>
    <w:rsid w:val="002C10CF"/>
    <w:rsid w:val="002C225C"/>
    <w:rsid w:val="002C4C68"/>
    <w:rsid w:val="002C51D0"/>
    <w:rsid w:val="002C76B2"/>
    <w:rsid w:val="002D0AF6"/>
    <w:rsid w:val="002D183D"/>
    <w:rsid w:val="002D2A62"/>
    <w:rsid w:val="002D54AA"/>
    <w:rsid w:val="002D5AF6"/>
    <w:rsid w:val="002D6077"/>
    <w:rsid w:val="002D643A"/>
    <w:rsid w:val="002D6AA8"/>
    <w:rsid w:val="002E0459"/>
    <w:rsid w:val="002E2E75"/>
    <w:rsid w:val="002F164D"/>
    <w:rsid w:val="002F1F11"/>
    <w:rsid w:val="002F41C3"/>
    <w:rsid w:val="002F4865"/>
    <w:rsid w:val="0030075F"/>
    <w:rsid w:val="003033B3"/>
    <w:rsid w:val="00303756"/>
    <w:rsid w:val="00306206"/>
    <w:rsid w:val="00311988"/>
    <w:rsid w:val="00316464"/>
    <w:rsid w:val="00316B83"/>
    <w:rsid w:val="00317D85"/>
    <w:rsid w:val="00323A15"/>
    <w:rsid w:val="00327C56"/>
    <w:rsid w:val="003315A1"/>
    <w:rsid w:val="00332100"/>
    <w:rsid w:val="0033458D"/>
    <w:rsid w:val="003373EC"/>
    <w:rsid w:val="00342FF4"/>
    <w:rsid w:val="003455F0"/>
    <w:rsid w:val="00346148"/>
    <w:rsid w:val="0035532B"/>
    <w:rsid w:val="00355678"/>
    <w:rsid w:val="003616A0"/>
    <w:rsid w:val="0036283C"/>
    <w:rsid w:val="00365096"/>
    <w:rsid w:val="0036558D"/>
    <w:rsid w:val="003669EA"/>
    <w:rsid w:val="003706CC"/>
    <w:rsid w:val="00370AF1"/>
    <w:rsid w:val="00370B3E"/>
    <w:rsid w:val="00377710"/>
    <w:rsid w:val="00377CFF"/>
    <w:rsid w:val="00381E61"/>
    <w:rsid w:val="0038785B"/>
    <w:rsid w:val="00397C62"/>
    <w:rsid w:val="003A2D8E"/>
    <w:rsid w:val="003A7FAB"/>
    <w:rsid w:val="003B1007"/>
    <w:rsid w:val="003B29BE"/>
    <w:rsid w:val="003B361F"/>
    <w:rsid w:val="003C20E4"/>
    <w:rsid w:val="003C3FAB"/>
    <w:rsid w:val="003C4A90"/>
    <w:rsid w:val="003C52D6"/>
    <w:rsid w:val="003C5498"/>
    <w:rsid w:val="003D2097"/>
    <w:rsid w:val="003D281B"/>
    <w:rsid w:val="003D4584"/>
    <w:rsid w:val="003E1503"/>
    <w:rsid w:val="003E1C8C"/>
    <w:rsid w:val="003E601A"/>
    <w:rsid w:val="003E6C6F"/>
    <w:rsid w:val="003E6F90"/>
    <w:rsid w:val="003E794D"/>
    <w:rsid w:val="003F129B"/>
    <w:rsid w:val="003F33F3"/>
    <w:rsid w:val="003F5D0F"/>
    <w:rsid w:val="003F7639"/>
    <w:rsid w:val="003F7B44"/>
    <w:rsid w:val="00404AB4"/>
    <w:rsid w:val="00404F42"/>
    <w:rsid w:val="00405009"/>
    <w:rsid w:val="00413B09"/>
    <w:rsid w:val="00414101"/>
    <w:rsid w:val="00421C55"/>
    <w:rsid w:val="0042226D"/>
    <w:rsid w:val="004234F0"/>
    <w:rsid w:val="00423FAA"/>
    <w:rsid w:val="00433876"/>
    <w:rsid w:val="00433DDB"/>
    <w:rsid w:val="004341B2"/>
    <w:rsid w:val="00437619"/>
    <w:rsid w:val="004379AD"/>
    <w:rsid w:val="00437A6C"/>
    <w:rsid w:val="00443754"/>
    <w:rsid w:val="00445D64"/>
    <w:rsid w:val="00450970"/>
    <w:rsid w:val="004520F1"/>
    <w:rsid w:val="00452EB2"/>
    <w:rsid w:val="004628B5"/>
    <w:rsid w:val="00463C60"/>
    <w:rsid w:val="00465A1E"/>
    <w:rsid w:val="00467F45"/>
    <w:rsid w:val="004703FC"/>
    <w:rsid w:val="00472CF9"/>
    <w:rsid w:val="00475197"/>
    <w:rsid w:val="004807B1"/>
    <w:rsid w:val="00482A9D"/>
    <w:rsid w:val="00484C05"/>
    <w:rsid w:val="0049596B"/>
    <w:rsid w:val="004969BC"/>
    <w:rsid w:val="004A1125"/>
    <w:rsid w:val="004A2A63"/>
    <w:rsid w:val="004B210C"/>
    <w:rsid w:val="004C69F6"/>
    <w:rsid w:val="004D405F"/>
    <w:rsid w:val="004D5DCE"/>
    <w:rsid w:val="004D7323"/>
    <w:rsid w:val="004D7EFE"/>
    <w:rsid w:val="004E1868"/>
    <w:rsid w:val="004E4F4F"/>
    <w:rsid w:val="004E6789"/>
    <w:rsid w:val="004F6129"/>
    <w:rsid w:val="004F61E3"/>
    <w:rsid w:val="004F7C17"/>
    <w:rsid w:val="00502DF6"/>
    <w:rsid w:val="00502E10"/>
    <w:rsid w:val="0051015C"/>
    <w:rsid w:val="00511661"/>
    <w:rsid w:val="0051370B"/>
    <w:rsid w:val="00513EF1"/>
    <w:rsid w:val="00515E9F"/>
    <w:rsid w:val="00516CF1"/>
    <w:rsid w:val="00517B90"/>
    <w:rsid w:val="00521493"/>
    <w:rsid w:val="00522A8B"/>
    <w:rsid w:val="00524830"/>
    <w:rsid w:val="0052608E"/>
    <w:rsid w:val="00530BBF"/>
    <w:rsid w:val="00531AE9"/>
    <w:rsid w:val="00532667"/>
    <w:rsid w:val="00533B2B"/>
    <w:rsid w:val="005361C4"/>
    <w:rsid w:val="00540870"/>
    <w:rsid w:val="005419E8"/>
    <w:rsid w:val="00542736"/>
    <w:rsid w:val="005472E4"/>
    <w:rsid w:val="00550A66"/>
    <w:rsid w:val="00552D08"/>
    <w:rsid w:val="005544CE"/>
    <w:rsid w:val="00555EB4"/>
    <w:rsid w:val="00557204"/>
    <w:rsid w:val="005575B8"/>
    <w:rsid w:val="005623A9"/>
    <w:rsid w:val="0056267E"/>
    <w:rsid w:val="005647A6"/>
    <w:rsid w:val="005671AA"/>
    <w:rsid w:val="00567EC7"/>
    <w:rsid w:val="00570013"/>
    <w:rsid w:val="005701B2"/>
    <w:rsid w:val="005801A2"/>
    <w:rsid w:val="005801E9"/>
    <w:rsid w:val="00584344"/>
    <w:rsid w:val="00584CB7"/>
    <w:rsid w:val="00592FE0"/>
    <w:rsid w:val="005946B7"/>
    <w:rsid w:val="00594E89"/>
    <w:rsid w:val="005952A5"/>
    <w:rsid w:val="005967AE"/>
    <w:rsid w:val="005973B6"/>
    <w:rsid w:val="005A33A1"/>
    <w:rsid w:val="005A7C7F"/>
    <w:rsid w:val="005B217D"/>
    <w:rsid w:val="005C0618"/>
    <w:rsid w:val="005C385F"/>
    <w:rsid w:val="005C5993"/>
    <w:rsid w:val="005C72F6"/>
    <w:rsid w:val="005C78C8"/>
    <w:rsid w:val="005D2E14"/>
    <w:rsid w:val="005D7726"/>
    <w:rsid w:val="005E1AC6"/>
    <w:rsid w:val="005E2EB3"/>
    <w:rsid w:val="005E52D6"/>
    <w:rsid w:val="005E5696"/>
    <w:rsid w:val="005E59BC"/>
    <w:rsid w:val="005F2A68"/>
    <w:rsid w:val="005F6F1B"/>
    <w:rsid w:val="005F7502"/>
    <w:rsid w:val="0060020D"/>
    <w:rsid w:val="006063DD"/>
    <w:rsid w:val="006069B2"/>
    <w:rsid w:val="00610E99"/>
    <w:rsid w:val="006160C5"/>
    <w:rsid w:val="006224FC"/>
    <w:rsid w:val="00624B33"/>
    <w:rsid w:val="00626721"/>
    <w:rsid w:val="00626DB0"/>
    <w:rsid w:val="0063041A"/>
    <w:rsid w:val="00630AA2"/>
    <w:rsid w:val="00631245"/>
    <w:rsid w:val="006339FB"/>
    <w:rsid w:val="006350A7"/>
    <w:rsid w:val="00642A06"/>
    <w:rsid w:val="00646707"/>
    <w:rsid w:val="00654293"/>
    <w:rsid w:val="00657F40"/>
    <w:rsid w:val="006626C9"/>
    <w:rsid w:val="00662E58"/>
    <w:rsid w:val="0066410E"/>
    <w:rsid w:val="00664836"/>
    <w:rsid w:val="00664DCF"/>
    <w:rsid w:val="00666552"/>
    <w:rsid w:val="00670C92"/>
    <w:rsid w:val="00673868"/>
    <w:rsid w:val="00675494"/>
    <w:rsid w:val="00675EED"/>
    <w:rsid w:val="00681F30"/>
    <w:rsid w:val="0068270E"/>
    <w:rsid w:val="00682D79"/>
    <w:rsid w:val="00682E0F"/>
    <w:rsid w:val="006838C4"/>
    <w:rsid w:val="00693D30"/>
    <w:rsid w:val="006A1882"/>
    <w:rsid w:val="006A3193"/>
    <w:rsid w:val="006A3EAC"/>
    <w:rsid w:val="006A4075"/>
    <w:rsid w:val="006A702A"/>
    <w:rsid w:val="006A7292"/>
    <w:rsid w:val="006B0D57"/>
    <w:rsid w:val="006B60C2"/>
    <w:rsid w:val="006B69CE"/>
    <w:rsid w:val="006C2FBD"/>
    <w:rsid w:val="006C5D39"/>
    <w:rsid w:val="006C7B47"/>
    <w:rsid w:val="006D17AF"/>
    <w:rsid w:val="006D1A31"/>
    <w:rsid w:val="006D3D96"/>
    <w:rsid w:val="006D5216"/>
    <w:rsid w:val="006D6D9B"/>
    <w:rsid w:val="006E2810"/>
    <w:rsid w:val="006E300F"/>
    <w:rsid w:val="006E378B"/>
    <w:rsid w:val="006E5417"/>
    <w:rsid w:val="006E6BD6"/>
    <w:rsid w:val="006F281A"/>
    <w:rsid w:val="00703C0A"/>
    <w:rsid w:val="00704691"/>
    <w:rsid w:val="00705905"/>
    <w:rsid w:val="00707E2A"/>
    <w:rsid w:val="00712F60"/>
    <w:rsid w:val="00714E2D"/>
    <w:rsid w:val="00714F52"/>
    <w:rsid w:val="00716BE8"/>
    <w:rsid w:val="00716CAD"/>
    <w:rsid w:val="00720E3B"/>
    <w:rsid w:val="00721110"/>
    <w:rsid w:val="00724505"/>
    <w:rsid w:val="00730E60"/>
    <w:rsid w:val="00731105"/>
    <w:rsid w:val="00734560"/>
    <w:rsid w:val="0073480E"/>
    <w:rsid w:val="00736CCD"/>
    <w:rsid w:val="007428D3"/>
    <w:rsid w:val="0074393F"/>
    <w:rsid w:val="00745F6B"/>
    <w:rsid w:val="007554C8"/>
    <w:rsid w:val="0075585E"/>
    <w:rsid w:val="00765A26"/>
    <w:rsid w:val="00767944"/>
    <w:rsid w:val="00770571"/>
    <w:rsid w:val="007743BD"/>
    <w:rsid w:val="00775B88"/>
    <w:rsid w:val="00776390"/>
    <w:rsid w:val="007768FF"/>
    <w:rsid w:val="00776B39"/>
    <w:rsid w:val="00777C6E"/>
    <w:rsid w:val="0078164F"/>
    <w:rsid w:val="007824D3"/>
    <w:rsid w:val="00783A23"/>
    <w:rsid w:val="00784589"/>
    <w:rsid w:val="00785C73"/>
    <w:rsid w:val="0078796D"/>
    <w:rsid w:val="00793D47"/>
    <w:rsid w:val="00794C4D"/>
    <w:rsid w:val="00796EE3"/>
    <w:rsid w:val="007A0951"/>
    <w:rsid w:val="007A0D94"/>
    <w:rsid w:val="007A24CE"/>
    <w:rsid w:val="007A2787"/>
    <w:rsid w:val="007A3B45"/>
    <w:rsid w:val="007A5EAB"/>
    <w:rsid w:val="007A6CB7"/>
    <w:rsid w:val="007A7D29"/>
    <w:rsid w:val="007B4AB8"/>
    <w:rsid w:val="007B7EB9"/>
    <w:rsid w:val="007C0A51"/>
    <w:rsid w:val="007C7565"/>
    <w:rsid w:val="007D07E9"/>
    <w:rsid w:val="007D0B5C"/>
    <w:rsid w:val="007D22E6"/>
    <w:rsid w:val="007D2FAA"/>
    <w:rsid w:val="007D416E"/>
    <w:rsid w:val="007D7AA3"/>
    <w:rsid w:val="007E01A3"/>
    <w:rsid w:val="007E0573"/>
    <w:rsid w:val="007E1313"/>
    <w:rsid w:val="007E4200"/>
    <w:rsid w:val="007E7723"/>
    <w:rsid w:val="007F1F8B"/>
    <w:rsid w:val="007F67A1"/>
    <w:rsid w:val="007F7D24"/>
    <w:rsid w:val="00802A31"/>
    <w:rsid w:val="008034B1"/>
    <w:rsid w:val="00804149"/>
    <w:rsid w:val="00810DB7"/>
    <w:rsid w:val="00811870"/>
    <w:rsid w:val="00811C05"/>
    <w:rsid w:val="008128DA"/>
    <w:rsid w:val="008130B4"/>
    <w:rsid w:val="008206C8"/>
    <w:rsid w:val="00820B76"/>
    <w:rsid w:val="00820EA7"/>
    <w:rsid w:val="0082271B"/>
    <w:rsid w:val="00824097"/>
    <w:rsid w:val="0082551B"/>
    <w:rsid w:val="0082586E"/>
    <w:rsid w:val="00833140"/>
    <w:rsid w:val="00833AFF"/>
    <w:rsid w:val="00845A2E"/>
    <w:rsid w:val="008473F3"/>
    <w:rsid w:val="00853A04"/>
    <w:rsid w:val="00855247"/>
    <w:rsid w:val="00857A4F"/>
    <w:rsid w:val="00861AD8"/>
    <w:rsid w:val="0086387C"/>
    <w:rsid w:val="008668FB"/>
    <w:rsid w:val="00866BA8"/>
    <w:rsid w:val="0086724F"/>
    <w:rsid w:val="00871917"/>
    <w:rsid w:val="00874A6C"/>
    <w:rsid w:val="00876C65"/>
    <w:rsid w:val="00884C12"/>
    <w:rsid w:val="008904F6"/>
    <w:rsid w:val="00892BCB"/>
    <w:rsid w:val="00892FC5"/>
    <w:rsid w:val="00895594"/>
    <w:rsid w:val="008A0B3F"/>
    <w:rsid w:val="008A1793"/>
    <w:rsid w:val="008A27C9"/>
    <w:rsid w:val="008A4B4C"/>
    <w:rsid w:val="008A76B1"/>
    <w:rsid w:val="008B3C3C"/>
    <w:rsid w:val="008B7C5F"/>
    <w:rsid w:val="008C239F"/>
    <w:rsid w:val="008C53B6"/>
    <w:rsid w:val="008E168F"/>
    <w:rsid w:val="008E3BA2"/>
    <w:rsid w:val="008E3F30"/>
    <w:rsid w:val="008E480C"/>
    <w:rsid w:val="008E5076"/>
    <w:rsid w:val="008F1C24"/>
    <w:rsid w:val="008F53A7"/>
    <w:rsid w:val="00901C23"/>
    <w:rsid w:val="00901CC6"/>
    <w:rsid w:val="00901E74"/>
    <w:rsid w:val="009042A0"/>
    <w:rsid w:val="00906B35"/>
    <w:rsid w:val="00907757"/>
    <w:rsid w:val="00911F20"/>
    <w:rsid w:val="00913E39"/>
    <w:rsid w:val="00915B32"/>
    <w:rsid w:val="00920258"/>
    <w:rsid w:val="009212B0"/>
    <w:rsid w:val="00921FA1"/>
    <w:rsid w:val="0092301F"/>
    <w:rsid w:val="009234A5"/>
    <w:rsid w:val="00923691"/>
    <w:rsid w:val="0092373A"/>
    <w:rsid w:val="00924A18"/>
    <w:rsid w:val="00925B79"/>
    <w:rsid w:val="00925ED2"/>
    <w:rsid w:val="00926B79"/>
    <w:rsid w:val="0092786D"/>
    <w:rsid w:val="00931F3F"/>
    <w:rsid w:val="00933453"/>
    <w:rsid w:val="009336F7"/>
    <w:rsid w:val="0093636C"/>
    <w:rsid w:val="009369DE"/>
    <w:rsid w:val="009374A7"/>
    <w:rsid w:val="009375AF"/>
    <w:rsid w:val="00943107"/>
    <w:rsid w:val="00947101"/>
    <w:rsid w:val="009500F0"/>
    <w:rsid w:val="00951009"/>
    <w:rsid w:val="009512D2"/>
    <w:rsid w:val="00955C6F"/>
    <w:rsid w:val="009574F6"/>
    <w:rsid w:val="00974AA5"/>
    <w:rsid w:val="00974CF1"/>
    <w:rsid w:val="0098551D"/>
    <w:rsid w:val="0098588C"/>
    <w:rsid w:val="00994716"/>
    <w:rsid w:val="00994A95"/>
    <w:rsid w:val="0099518F"/>
    <w:rsid w:val="009A0078"/>
    <w:rsid w:val="009A523D"/>
    <w:rsid w:val="009B02A1"/>
    <w:rsid w:val="009B306F"/>
    <w:rsid w:val="009B6369"/>
    <w:rsid w:val="009D0AAB"/>
    <w:rsid w:val="009D1062"/>
    <w:rsid w:val="009D4DEA"/>
    <w:rsid w:val="009E1D93"/>
    <w:rsid w:val="009E1E7B"/>
    <w:rsid w:val="009E26AD"/>
    <w:rsid w:val="009E5394"/>
    <w:rsid w:val="009F1EAF"/>
    <w:rsid w:val="009F40BB"/>
    <w:rsid w:val="009F496B"/>
    <w:rsid w:val="00A01439"/>
    <w:rsid w:val="00A02E61"/>
    <w:rsid w:val="00A03303"/>
    <w:rsid w:val="00A034BB"/>
    <w:rsid w:val="00A037B4"/>
    <w:rsid w:val="00A048A4"/>
    <w:rsid w:val="00A05CFF"/>
    <w:rsid w:val="00A075B8"/>
    <w:rsid w:val="00A118BD"/>
    <w:rsid w:val="00A1446A"/>
    <w:rsid w:val="00A157A7"/>
    <w:rsid w:val="00A205DA"/>
    <w:rsid w:val="00A24EC5"/>
    <w:rsid w:val="00A25DFD"/>
    <w:rsid w:val="00A26A71"/>
    <w:rsid w:val="00A27495"/>
    <w:rsid w:val="00A315C0"/>
    <w:rsid w:val="00A35AE7"/>
    <w:rsid w:val="00A4129B"/>
    <w:rsid w:val="00A4182D"/>
    <w:rsid w:val="00A4586C"/>
    <w:rsid w:val="00A4799F"/>
    <w:rsid w:val="00A54380"/>
    <w:rsid w:val="00A5688C"/>
    <w:rsid w:val="00A56B97"/>
    <w:rsid w:val="00A60193"/>
    <w:rsid w:val="00A6093D"/>
    <w:rsid w:val="00A6381B"/>
    <w:rsid w:val="00A70352"/>
    <w:rsid w:val="00A746A0"/>
    <w:rsid w:val="00A75490"/>
    <w:rsid w:val="00A76A6D"/>
    <w:rsid w:val="00A81B4B"/>
    <w:rsid w:val="00A81B8F"/>
    <w:rsid w:val="00A82573"/>
    <w:rsid w:val="00A83253"/>
    <w:rsid w:val="00AA1365"/>
    <w:rsid w:val="00AA3CDA"/>
    <w:rsid w:val="00AA470C"/>
    <w:rsid w:val="00AA6E84"/>
    <w:rsid w:val="00AB1C59"/>
    <w:rsid w:val="00AB4BC9"/>
    <w:rsid w:val="00AB569D"/>
    <w:rsid w:val="00AB6C6B"/>
    <w:rsid w:val="00AB72BF"/>
    <w:rsid w:val="00AB7419"/>
    <w:rsid w:val="00AD0916"/>
    <w:rsid w:val="00AD14E6"/>
    <w:rsid w:val="00AD2D59"/>
    <w:rsid w:val="00AD397A"/>
    <w:rsid w:val="00AD49D8"/>
    <w:rsid w:val="00AE341B"/>
    <w:rsid w:val="00AE4077"/>
    <w:rsid w:val="00AF015E"/>
    <w:rsid w:val="00AF2FFA"/>
    <w:rsid w:val="00AF59E2"/>
    <w:rsid w:val="00B0079D"/>
    <w:rsid w:val="00B070E7"/>
    <w:rsid w:val="00B0783E"/>
    <w:rsid w:val="00B07CA7"/>
    <w:rsid w:val="00B1279A"/>
    <w:rsid w:val="00B12F72"/>
    <w:rsid w:val="00B13B88"/>
    <w:rsid w:val="00B2081F"/>
    <w:rsid w:val="00B2391C"/>
    <w:rsid w:val="00B2406D"/>
    <w:rsid w:val="00B3336A"/>
    <w:rsid w:val="00B3607C"/>
    <w:rsid w:val="00B4194A"/>
    <w:rsid w:val="00B47141"/>
    <w:rsid w:val="00B5222E"/>
    <w:rsid w:val="00B53179"/>
    <w:rsid w:val="00B5698C"/>
    <w:rsid w:val="00B61808"/>
    <w:rsid w:val="00B61C96"/>
    <w:rsid w:val="00B6259F"/>
    <w:rsid w:val="00B71A43"/>
    <w:rsid w:val="00B73A2A"/>
    <w:rsid w:val="00B7405A"/>
    <w:rsid w:val="00B769E2"/>
    <w:rsid w:val="00B8070C"/>
    <w:rsid w:val="00B85801"/>
    <w:rsid w:val="00B8646E"/>
    <w:rsid w:val="00B8759E"/>
    <w:rsid w:val="00B87B1E"/>
    <w:rsid w:val="00B92B5C"/>
    <w:rsid w:val="00B93172"/>
    <w:rsid w:val="00B93201"/>
    <w:rsid w:val="00B943CC"/>
    <w:rsid w:val="00B94B06"/>
    <w:rsid w:val="00B94C28"/>
    <w:rsid w:val="00B95A16"/>
    <w:rsid w:val="00BA0AF3"/>
    <w:rsid w:val="00BA143B"/>
    <w:rsid w:val="00BA245C"/>
    <w:rsid w:val="00BA2E60"/>
    <w:rsid w:val="00BB1B8B"/>
    <w:rsid w:val="00BB42DD"/>
    <w:rsid w:val="00BB574E"/>
    <w:rsid w:val="00BC0A9E"/>
    <w:rsid w:val="00BC10BA"/>
    <w:rsid w:val="00BC2DC7"/>
    <w:rsid w:val="00BC3D21"/>
    <w:rsid w:val="00BC5AFD"/>
    <w:rsid w:val="00BD45C4"/>
    <w:rsid w:val="00BD67CD"/>
    <w:rsid w:val="00BD7576"/>
    <w:rsid w:val="00BF0DC6"/>
    <w:rsid w:val="00BF4C7C"/>
    <w:rsid w:val="00BF4E03"/>
    <w:rsid w:val="00C0379B"/>
    <w:rsid w:val="00C04F43"/>
    <w:rsid w:val="00C0609D"/>
    <w:rsid w:val="00C102D8"/>
    <w:rsid w:val="00C115AB"/>
    <w:rsid w:val="00C262A6"/>
    <w:rsid w:val="00C30249"/>
    <w:rsid w:val="00C303A9"/>
    <w:rsid w:val="00C308D5"/>
    <w:rsid w:val="00C34388"/>
    <w:rsid w:val="00C3723B"/>
    <w:rsid w:val="00C4304C"/>
    <w:rsid w:val="00C43CAC"/>
    <w:rsid w:val="00C44006"/>
    <w:rsid w:val="00C451AC"/>
    <w:rsid w:val="00C45883"/>
    <w:rsid w:val="00C46528"/>
    <w:rsid w:val="00C51011"/>
    <w:rsid w:val="00C51992"/>
    <w:rsid w:val="00C525C3"/>
    <w:rsid w:val="00C5287F"/>
    <w:rsid w:val="00C537DB"/>
    <w:rsid w:val="00C542F2"/>
    <w:rsid w:val="00C57682"/>
    <w:rsid w:val="00C606C9"/>
    <w:rsid w:val="00C62BD1"/>
    <w:rsid w:val="00C63950"/>
    <w:rsid w:val="00C67A4C"/>
    <w:rsid w:val="00C70AF4"/>
    <w:rsid w:val="00C70C42"/>
    <w:rsid w:val="00C723C8"/>
    <w:rsid w:val="00C80288"/>
    <w:rsid w:val="00C824D2"/>
    <w:rsid w:val="00C84003"/>
    <w:rsid w:val="00C84B9D"/>
    <w:rsid w:val="00C90650"/>
    <w:rsid w:val="00C91C61"/>
    <w:rsid w:val="00C94589"/>
    <w:rsid w:val="00C97D78"/>
    <w:rsid w:val="00CB448B"/>
    <w:rsid w:val="00CC0518"/>
    <w:rsid w:val="00CC1063"/>
    <w:rsid w:val="00CC2AAE"/>
    <w:rsid w:val="00CC3955"/>
    <w:rsid w:val="00CC5A42"/>
    <w:rsid w:val="00CD0EAB"/>
    <w:rsid w:val="00CD2799"/>
    <w:rsid w:val="00CD4E33"/>
    <w:rsid w:val="00CE05D7"/>
    <w:rsid w:val="00CF2F5C"/>
    <w:rsid w:val="00CF3496"/>
    <w:rsid w:val="00CF34DB"/>
    <w:rsid w:val="00CF532F"/>
    <w:rsid w:val="00CF558F"/>
    <w:rsid w:val="00D05F6B"/>
    <w:rsid w:val="00D073E2"/>
    <w:rsid w:val="00D11818"/>
    <w:rsid w:val="00D1368D"/>
    <w:rsid w:val="00D15540"/>
    <w:rsid w:val="00D16FC5"/>
    <w:rsid w:val="00D219B3"/>
    <w:rsid w:val="00D2292D"/>
    <w:rsid w:val="00D22CFC"/>
    <w:rsid w:val="00D24F09"/>
    <w:rsid w:val="00D323D3"/>
    <w:rsid w:val="00D32CC0"/>
    <w:rsid w:val="00D4395B"/>
    <w:rsid w:val="00D446EC"/>
    <w:rsid w:val="00D47491"/>
    <w:rsid w:val="00D50547"/>
    <w:rsid w:val="00D51BF0"/>
    <w:rsid w:val="00D527E3"/>
    <w:rsid w:val="00D53BCC"/>
    <w:rsid w:val="00D5544E"/>
    <w:rsid w:val="00D55942"/>
    <w:rsid w:val="00D57F17"/>
    <w:rsid w:val="00D61891"/>
    <w:rsid w:val="00D659CC"/>
    <w:rsid w:val="00D7175F"/>
    <w:rsid w:val="00D72984"/>
    <w:rsid w:val="00D72B3D"/>
    <w:rsid w:val="00D73DD9"/>
    <w:rsid w:val="00D74B9D"/>
    <w:rsid w:val="00D807BF"/>
    <w:rsid w:val="00D80840"/>
    <w:rsid w:val="00D812CD"/>
    <w:rsid w:val="00D8227B"/>
    <w:rsid w:val="00D82FCC"/>
    <w:rsid w:val="00D84D14"/>
    <w:rsid w:val="00D924B0"/>
    <w:rsid w:val="00D93A65"/>
    <w:rsid w:val="00D95165"/>
    <w:rsid w:val="00D975A0"/>
    <w:rsid w:val="00DA17FC"/>
    <w:rsid w:val="00DA1EE8"/>
    <w:rsid w:val="00DA22F3"/>
    <w:rsid w:val="00DA24E1"/>
    <w:rsid w:val="00DA4F86"/>
    <w:rsid w:val="00DA7887"/>
    <w:rsid w:val="00DB2BB8"/>
    <w:rsid w:val="00DB2C26"/>
    <w:rsid w:val="00DC4B0B"/>
    <w:rsid w:val="00DD3C64"/>
    <w:rsid w:val="00DD7D60"/>
    <w:rsid w:val="00DE0292"/>
    <w:rsid w:val="00DE42F7"/>
    <w:rsid w:val="00DE6B43"/>
    <w:rsid w:val="00DE7018"/>
    <w:rsid w:val="00DF1AA7"/>
    <w:rsid w:val="00DF6737"/>
    <w:rsid w:val="00E00A09"/>
    <w:rsid w:val="00E00AC0"/>
    <w:rsid w:val="00E02D89"/>
    <w:rsid w:val="00E03568"/>
    <w:rsid w:val="00E03AF4"/>
    <w:rsid w:val="00E04E29"/>
    <w:rsid w:val="00E06143"/>
    <w:rsid w:val="00E11923"/>
    <w:rsid w:val="00E12E6C"/>
    <w:rsid w:val="00E14EB3"/>
    <w:rsid w:val="00E2134C"/>
    <w:rsid w:val="00E21A42"/>
    <w:rsid w:val="00E24ACF"/>
    <w:rsid w:val="00E262D4"/>
    <w:rsid w:val="00E274E9"/>
    <w:rsid w:val="00E32099"/>
    <w:rsid w:val="00E35399"/>
    <w:rsid w:val="00E36250"/>
    <w:rsid w:val="00E37282"/>
    <w:rsid w:val="00E3734F"/>
    <w:rsid w:val="00E510ED"/>
    <w:rsid w:val="00E54511"/>
    <w:rsid w:val="00E57265"/>
    <w:rsid w:val="00E606AF"/>
    <w:rsid w:val="00E61BA5"/>
    <w:rsid w:val="00E61DAC"/>
    <w:rsid w:val="00E62FB9"/>
    <w:rsid w:val="00E666A6"/>
    <w:rsid w:val="00E667F9"/>
    <w:rsid w:val="00E717DE"/>
    <w:rsid w:val="00E72A22"/>
    <w:rsid w:val="00E72B80"/>
    <w:rsid w:val="00E73AF0"/>
    <w:rsid w:val="00E75FE3"/>
    <w:rsid w:val="00E823C5"/>
    <w:rsid w:val="00E862D8"/>
    <w:rsid w:val="00E86C4C"/>
    <w:rsid w:val="00E95734"/>
    <w:rsid w:val="00E9598F"/>
    <w:rsid w:val="00EA2E52"/>
    <w:rsid w:val="00EA6E3D"/>
    <w:rsid w:val="00EA7DAB"/>
    <w:rsid w:val="00EB2160"/>
    <w:rsid w:val="00EB236F"/>
    <w:rsid w:val="00EB4F68"/>
    <w:rsid w:val="00EB54DD"/>
    <w:rsid w:val="00EB696E"/>
    <w:rsid w:val="00EB723C"/>
    <w:rsid w:val="00EB7AB1"/>
    <w:rsid w:val="00ED4560"/>
    <w:rsid w:val="00ED4F25"/>
    <w:rsid w:val="00ED5468"/>
    <w:rsid w:val="00ED5601"/>
    <w:rsid w:val="00EE3033"/>
    <w:rsid w:val="00EE7CB9"/>
    <w:rsid w:val="00EE7CD8"/>
    <w:rsid w:val="00EF1ED0"/>
    <w:rsid w:val="00EF48CC"/>
    <w:rsid w:val="00EF59E6"/>
    <w:rsid w:val="00EF6AE8"/>
    <w:rsid w:val="00F02284"/>
    <w:rsid w:val="00F02DB9"/>
    <w:rsid w:val="00F03149"/>
    <w:rsid w:val="00F0486E"/>
    <w:rsid w:val="00F0737F"/>
    <w:rsid w:val="00F15740"/>
    <w:rsid w:val="00F22E5A"/>
    <w:rsid w:val="00F25CB5"/>
    <w:rsid w:val="00F25CDC"/>
    <w:rsid w:val="00F27794"/>
    <w:rsid w:val="00F279AF"/>
    <w:rsid w:val="00F33DBA"/>
    <w:rsid w:val="00F421D2"/>
    <w:rsid w:val="00F42663"/>
    <w:rsid w:val="00F42C16"/>
    <w:rsid w:val="00F466EF"/>
    <w:rsid w:val="00F50EFF"/>
    <w:rsid w:val="00F51C2D"/>
    <w:rsid w:val="00F56A36"/>
    <w:rsid w:val="00F56B2A"/>
    <w:rsid w:val="00F6086A"/>
    <w:rsid w:val="00F622B2"/>
    <w:rsid w:val="00F648E8"/>
    <w:rsid w:val="00F656EA"/>
    <w:rsid w:val="00F66E0A"/>
    <w:rsid w:val="00F73032"/>
    <w:rsid w:val="00F73D94"/>
    <w:rsid w:val="00F74A3B"/>
    <w:rsid w:val="00F80101"/>
    <w:rsid w:val="00F814E3"/>
    <w:rsid w:val="00F81B5F"/>
    <w:rsid w:val="00F848FC"/>
    <w:rsid w:val="00F87028"/>
    <w:rsid w:val="00F91833"/>
    <w:rsid w:val="00F9282A"/>
    <w:rsid w:val="00F96BAD"/>
    <w:rsid w:val="00FA0684"/>
    <w:rsid w:val="00FA139D"/>
    <w:rsid w:val="00FA5A2F"/>
    <w:rsid w:val="00FA7215"/>
    <w:rsid w:val="00FB0AEA"/>
    <w:rsid w:val="00FB0D19"/>
    <w:rsid w:val="00FB0E84"/>
    <w:rsid w:val="00FB2A2F"/>
    <w:rsid w:val="00FB2F9C"/>
    <w:rsid w:val="00FB62D2"/>
    <w:rsid w:val="00FC1A63"/>
    <w:rsid w:val="00FC5750"/>
    <w:rsid w:val="00FD01C2"/>
    <w:rsid w:val="00FD42A7"/>
    <w:rsid w:val="00FD5976"/>
    <w:rsid w:val="00FD6528"/>
    <w:rsid w:val="00FE2630"/>
    <w:rsid w:val="00FE3887"/>
    <w:rsid w:val="00FF08FC"/>
    <w:rsid w:val="00FF0CE3"/>
    <w:rsid w:val="00FF1E58"/>
    <w:rsid w:val="00FF1FD2"/>
    <w:rsid w:val="00FF2586"/>
    <w:rsid w:val="00FF291C"/>
    <w:rsid w:val="00FF3C0E"/>
    <w:rsid w:val="00FF4E0A"/>
    <w:rsid w:val="00FF5CA4"/>
    <w:rsid w:val="00FF7112"/>
    <w:rsid w:val="00FF76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CE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
    <w:qFormat/>
    <w:rsid w:val="00E11923"/>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32"/>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32"/>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32"/>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32"/>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32"/>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162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5CDC"/>
    <w:rPr>
      <w:rFonts w:cs="Arial"/>
      <w:b/>
      <w:bCs/>
      <w:kern w:val="32"/>
      <w:sz w:val="32"/>
      <w:szCs w:val="32"/>
    </w:rPr>
  </w:style>
  <w:style w:type="paragraph" w:styleId="FootnoteText">
    <w:name w:val="footnote text"/>
    <w:basedOn w:val="Normal"/>
    <w:link w:val="FootnoteTextChar"/>
    <w:unhideWhenUsed/>
    <w:rsid w:val="00AB72BF"/>
    <w:pPr>
      <w:spacing w:before="0"/>
    </w:pPr>
    <w:rPr>
      <w:sz w:val="24"/>
      <w:szCs w:val="24"/>
    </w:rPr>
  </w:style>
  <w:style w:type="character" w:customStyle="1" w:styleId="FootnoteTextChar">
    <w:name w:val="Footnote Text Char"/>
    <w:basedOn w:val="DefaultParagraphFont"/>
    <w:link w:val="FootnoteText"/>
    <w:rsid w:val="00AB72BF"/>
    <w:rPr>
      <w:sz w:val="24"/>
      <w:szCs w:val="24"/>
    </w:rPr>
  </w:style>
  <w:style w:type="character" w:styleId="FootnoteReference">
    <w:name w:val="footnote reference"/>
    <w:basedOn w:val="DefaultParagraphFont"/>
    <w:unhideWhenUsed/>
    <w:rsid w:val="00AB72BF"/>
    <w:rPr>
      <w:vertAlign w:val="superscript"/>
    </w:rPr>
  </w:style>
  <w:style w:type="character" w:customStyle="1" w:styleId="Mention">
    <w:name w:val="Mention"/>
    <w:basedOn w:val="DefaultParagraphFont"/>
    <w:uiPriority w:val="99"/>
    <w:semiHidden/>
    <w:unhideWhenUsed/>
    <w:rsid w:val="005361C4"/>
    <w:rPr>
      <w:color w:val="2B579A"/>
      <w:shd w:val="clear" w:color="auto" w:fill="E6E6E6"/>
    </w:rPr>
  </w:style>
  <w:style w:type="paragraph" w:styleId="Revision">
    <w:name w:val="Revision"/>
    <w:hidden/>
    <w:uiPriority w:val="66"/>
    <w:semiHidden/>
    <w:rsid w:val="00111D1D"/>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
    <w:qFormat/>
    <w:rsid w:val="00E11923"/>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32"/>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32"/>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32"/>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32"/>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32"/>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162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5CDC"/>
    <w:rPr>
      <w:rFonts w:cs="Arial"/>
      <w:b/>
      <w:bCs/>
      <w:kern w:val="32"/>
      <w:sz w:val="32"/>
      <w:szCs w:val="32"/>
    </w:rPr>
  </w:style>
  <w:style w:type="paragraph" w:styleId="FootnoteText">
    <w:name w:val="footnote text"/>
    <w:basedOn w:val="Normal"/>
    <w:link w:val="FootnoteTextChar"/>
    <w:unhideWhenUsed/>
    <w:rsid w:val="00AB72BF"/>
    <w:pPr>
      <w:spacing w:before="0"/>
    </w:pPr>
    <w:rPr>
      <w:sz w:val="24"/>
      <w:szCs w:val="24"/>
    </w:rPr>
  </w:style>
  <w:style w:type="character" w:customStyle="1" w:styleId="FootnoteTextChar">
    <w:name w:val="Footnote Text Char"/>
    <w:basedOn w:val="DefaultParagraphFont"/>
    <w:link w:val="FootnoteText"/>
    <w:rsid w:val="00AB72BF"/>
    <w:rPr>
      <w:sz w:val="24"/>
      <w:szCs w:val="24"/>
    </w:rPr>
  </w:style>
  <w:style w:type="character" w:styleId="FootnoteReference">
    <w:name w:val="footnote reference"/>
    <w:basedOn w:val="DefaultParagraphFont"/>
    <w:unhideWhenUsed/>
    <w:rsid w:val="00AB72BF"/>
    <w:rPr>
      <w:vertAlign w:val="superscript"/>
    </w:rPr>
  </w:style>
  <w:style w:type="character" w:customStyle="1" w:styleId="Mention">
    <w:name w:val="Mention"/>
    <w:basedOn w:val="DefaultParagraphFont"/>
    <w:uiPriority w:val="99"/>
    <w:semiHidden/>
    <w:unhideWhenUsed/>
    <w:rsid w:val="005361C4"/>
    <w:rPr>
      <w:color w:val="2B579A"/>
      <w:shd w:val="clear" w:color="auto" w:fill="E6E6E6"/>
    </w:rPr>
  </w:style>
  <w:style w:type="paragraph" w:styleId="Revision">
    <w:name w:val="Revision"/>
    <w:hidden/>
    <w:uiPriority w:val="66"/>
    <w:semiHidden/>
    <w:rsid w:val="00111D1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rajanj@qti.qualcomm.com" TargetMode="External"/><Relationship Id="rId14" Type="http://schemas.openxmlformats.org/officeDocument/2006/relationships/hyperlink" Target="mailto:Shan.Liu@mediatek.com" TargetMode="External"/><Relationship Id="rId15" Type="http://schemas.openxmlformats.org/officeDocument/2006/relationships/hyperlink" Target="mailto:Xiaoyu.Xiu@InterDigital.com" TargetMode="External"/><Relationship Id="rId16" Type="http://schemas.openxmlformats.org/officeDocument/2006/relationships/hyperlink" Target="mailto:jzxu@microsoft.com" TargetMode="External"/><Relationship Id="rId17" Type="http://schemas.openxmlformats.org/officeDocument/2006/relationships/hyperlink" Target="ftp://hevc@ftp.tnt.uni-hannover.de/testsequences/FrExt-candidate-sequences/upload/screen_content/ScExt-TestSequences" TargetMode="External"/><Relationship Id="rId18" Type="http://schemas.openxmlformats.org/officeDocument/2006/relationships/hyperlink" Target="https://hevc.hhi.fraunhofer.de/svn/svn_HEVCSoftware/tags/HM-16.10+SCM-8.1" TargetMode="External"/><Relationship Id="rId19" Type="http://schemas.openxmlformats.org/officeDocument/2006/relationships/chart" Target="charts/chart1.xml"/><Relationship Id="rId50" Type="http://schemas.openxmlformats.org/officeDocument/2006/relationships/image" Target="media/image7.png"/><Relationship Id="rId51" Type="http://schemas.openxmlformats.org/officeDocument/2006/relationships/image" Target="media/image8.png"/><Relationship Id="rId52" Type="http://schemas.openxmlformats.org/officeDocument/2006/relationships/image" Target="media/image9.png"/><Relationship Id="rId53" Type="http://schemas.openxmlformats.org/officeDocument/2006/relationships/image" Target="media/image10.png"/><Relationship Id="rId54" Type="http://schemas.openxmlformats.org/officeDocument/2006/relationships/image" Target="media/image11.png"/><Relationship Id="rId55" Type="http://schemas.openxmlformats.org/officeDocument/2006/relationships/image" Target="media/image12.png"/><Relationship Id="rId56" Type="http://schemas.openxmlformats.org/officeDocument/2006/relationships/footer" Target="footer1.xml"/><Relationship Id="rId57" Type="http://schemas.openxmlformats.org/officeDocument/2006/relationships/fontTable" Target="fontTable.xml"/><Relationship Id="rId58" Type="http://schemas.openxmlformats.org/officeDocument/2006/relationships/theme" Target="theme/theme1.xml"/><Relationship Id="rId59" Type="http://schemas.microsoft.com/office/2011/relationships/people" Target="people.xml"/><Relationship Id="rId40" Type="http://schemas.openxmlformats.org/officeDocument/2006/relationships/chart" Target="charts/chart21.xml"/><Relationship Id="rId41" Type="http://schemas.openxmlformats.org/officeDocument/2006/relationships/chart" Target="charts/chart22.xml"/><Relationship Id="rId42" Type="http://schemas.openxmlformats.org/officeDocument/2006/relationships/chart" Target="charts/chart23.xml"/><Relationship Id="rId43" Type="http://schemas.openxmlformats.org/officeDocument/2006/relationships/chart" Target="charts/chart24.xml"/><Relationship Id="rId44" Type="http://schemas.openxmlformats.org/officeDocument/2006/relationships/chart" Target="charts/chart25.xml"/><Relationship Id="rId45" Type="http://schemas.openxmlformats.org/officeDocument/2006/relationships/chart" Target="charts/chart26.xml"/><Relationship Id="rId46" Type="http://schemas.openxmlformats.org/officeDocument/2006/relationships/image" Target="media/image4.png"/><Relationship Id="rId47" Type="http://schemas.openxmlformats.org/officeDocument/2006/relationships/image" Target="media/image5.png"/><Relationship Id="rId48" Type="http://schemas.openxmlformats.org/officeDocument/2006/relationships/comments" Target="comments.xml"/><Relationship Id="rId4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chart" Target="charts/chart11.xml"/><Relationship Id="rId31" Type="http://schemas.openxmlformats.org/officeDocument/2006/relationships/chart" Target="charts/chart12.xml"/><Relationship Id="rId32" Type="http://schemas.openxmlformats.org/officeDocument/2006/relationships/chart" Target="charts/chart13.xml"/><Relationship Id="rId33" Type="http://schemas.openxmlformats.org/officeDocument/2006/relationships/chart" Target="charts/chart14.xml"/><Relationship Id="rId34" Type="http://schemas.openxmlformats.org/officeDocument/2006/relationships/chart" Target="charts/chart15.xml"/><Relationship Id="rId35" Type="http://schemas.openxmlformats.org/officeDocument/2006/relationships/chart" Target="charts/chart16.xml"/><Relationship Id="rId36" Type="http://schemas.openxmlformats.org/officeDocument/2006/relationships/chart" Target="charts/chart17.xml"/><Relationship Id="rId37" Type="http://schemas.openxmlformats.org/officeDocument/2006/relationships/chart" Target="charts/chart18.xml"/><Relationship Id="rId38" Type="http://schemas.openxmlformats.org/officeDocument/2006/relationships/chart" Target="charts/chart19.xml"/><Relationship Id="rId39" Type="http://schemas.openxmlformats.org/officeDocument/2006/relationships/chart" Target="charts/chart20.xml"/><Relationship Id="rId20" Type="http://schemas.openxmlformats.org/officeDocument/2006/relationships/chart" Target="charts/chart2.xml"/><Relationship Id="rId21" Type="http://schemas.openxmlformats.org/officeDocument/2006/relationships/image" Target="media/image3.emf"/><Relationship Id="rId22" Type="http://schemas.openxmlformats.org/officeDocument/2006/relationships/chart" Target="charts/chart3.xml"/><Relationship Id="rId23" Type="http://schemas.openxmlformats.org/officeDocument/2006/relationships/chart" Target="charts/chart4.xml"/><Relationship Id="rId24" Type="http://schemas.openxmlformats.org/officeDocument/2006/relationships/chart" Target="charts/chart5.xml"/><Relationship Id="rId25" Type="http://schemas.openxmlformats.org/officeDocument/2006/relationships/chart" Target="charts/chart6.xml"/><Relationship Id="rId26" Type="http://schemas.openxmlformats.org/officeDocument/2006/relationships/chart" Target="charts/chart7.xml"/><Relationship Id="rId27" Type="http://schemas.openxmlformats.org/officeDocument/2006/relationships/chart" Target="charts/chart8.xml"/><Relationship Id="rId28" Type="http://schemas.openxmlformats.org/officeDocument/2006/relationships/chart" Target="charts/chart9.xml"/><Relationship Id="rId29" Type="http://schemas.openxmlformats.org/officeDocument/2006/relationships/chart" Target="charts/chart10.xml"/><Relationship Id="rId10" Type="http://schemas.openxmlformats.org/officeDocument/2006/relationships/image" Target="media/image2.png"/><Relationship Id="rId11" Type="http://schemas.openxmlformats.org/officeDocument/2006/relationships/hyperlink" Target="mailto:baroncini@gmx.com" TargetMode="External"/><Relationship Id="rId12" Type="http://schemas.openxmlformats.org/officeDocument/2006/relationships/hyperlink" Target="mailto:haoping.yu@huawei.co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 RGB AI</a:t>
            </a:r>
          </a:p>
        </c:rich>
      </c:tx>
      <c:layout/>
      <c:overlay val="0"/>
    </c:title>
    <c:autoTitleDeleted val="0"/>
    <c:plotArea>
      <c:layout/>
      <c:scatterChart>
        <c:scatterStyle val="smoothMarker"/>
        <c:varyColors val="0"/>
        <c:ser>
          <c:idx val="0"/>
          <c:order val="0"/>
          <c:tx>
            <c:v>HEVC-SCC</c:v>
          </c:tx>
          <c:marker>
            <c:symbol val="none"/>
          </c:marker>
          <c:xVal>
            <c:numRef>
              <c:f>SCC_EDE_RGB_AI!$C$2:$C$248</c:f>
              <c:numCache>
                <c:formatCode>General</c:formatCode>
                <c:ptCount val="247"/>
                <c:pt idx="0">
                  <c:v>51320.86700000001</c:v>
                </c:pt>
                <c:pt idx="1">
                  <c:v>50967.564</c:v>
                </c:pt>
                <c:pt idx="2">
                  <c:v>50782.93700000001</c:v>
                </c:pt>
                <c:pt idx="3">
                  <c:v>50399.363</c:v>
                </c:pt>
                <c:pt idx="4">
                  <c:v>50015.32</c:v>
                </c:pt>
                <c:pt idx="5">
                  <c:v>49827.302</c:v>
                </c:pt>
                <c:pt idx="6">
                  <c:v>49460.271</c:v>
                </c:pt>
                <c:pt idx="7">
                  <c:v>49174.584</c:v>
                </c:pt>
                <c:pt idx="8">
                  <c:v>49015.57900000001</c:v>
                </c:pt>
                <c:pt idx="9">
                  <c:v>48717.501</c:v>
                </c:pt>
                <c:pt idx="10">
                  <c:v>48422.635</c:v>
                </c:pt>
                <c:pt idx="11">
                  <c:v>48293.23</c:v>
                </c:pt>
                <c:pt idx="12">
                  <c:v>47970.564</c:v>
                </c:pt>
                <c:pt idx="13">
                  <c:v>47721.681</c:v>
                </c:pt>
                <c:pt idx="14">
                  <c:v>47584.627</c:v>
                </c:pt>
                <c:pt idx="15">
                  <c:v>47314.11</c:v>
                </c:pt>
                <c:pt idx="16">
                  <c:v>47042.631</c:v>
                </c:pt>
                <c:pt idx="17">
                  <c:v>46919.282</c:v>
                </c:pt>
                <c:pt idx="18">
                  <c:v>46659.312</c:v>
                </c:pt>
                <c:pt idx="19">
                  <c:v>46427.02</c:v>
                </c:pt>
                <c:pt idx="20">
                  <c:v>46309.247</c:v>
                </c:pt>
                <c:pt idx="21">
                  <c:v>46063.341</c:v>
                </c:pt>
                <c:pt idx="22">
                  <c:v>45829.121</c:v>
                </c:pt>
                <c:pt idx="23">
                  <c:v>45717.557</c:v>
                </c:pt>
                <c:pt idx="24">
                  <c:v>45465.624</c:v>
                </c:pt>
                <c:pt idx="25">
                  <c:v>45191.039</c:v>
                </c:pt>
                <c:pt idx="26">
                  <c:v>45044.032</c:v>
                </c:pt>
                <c:pt idx="27">
                  <c:v>44751.819</c:v>
                </c:pt>
                <c:pt idx="28">
                  <c:v>44485.037</c:v>
                </c:pt>
                <c:pt idx="29">
                  <c:v>44340.882</c:v>
                </c:pt>
                <c:pt idx="30">
                  <c:v>44056.195</c:v>
                </c:pt>
                <c:pt idx="31">
                  <c:v>43791.781</c:v>
                </c:pt>
                <c:pt idx="32">
                  <c:v>43657.654</c:v>
                </c:pt>
                <c:pt idx="33">
                  <c:v>43396.721</c:v>
                </c:pt>
                <c:pt idx="34">
                  <c:v>43128.822</c:v>
                </c:pt>
                <c:pt idx="35">
                  <c:v>42980.553</c:v>
                </c:pt>
                <c:pt idx="36">
                  <c:v>42709.243</c:v>
                </c:pt>
                <c:pt idx="37">
                  <c:v>42511.737</c:v>
                </c:pt>
                <c:pt idx="38">
                  <c:v>42415.855</c:v>
                </c:pt>
                <c:pt idx="39">
                  <c:v>42216.12</c:v>
                </c:pt>
                <c:pt idx="40">
                  <c:v>42025.47</c:v>
                </c:pt>
                <c:pt idx="41">
                  <c:v>41915.922</c:v>
                </c:pt>
                <c:pt idx="42">
                  <c:v>41722.195</c:v>
                </c:pt>
                <c:pt idx="43">
                  <c:v>41540.564</c:v>
                </c:pt>
                <c:pt idx="44">
                  <c:v>41444.761</c:v>
                </c:pt>
                <c:pt idx="45">
                  <c:v>41254.97500000001</c:v>
                </c:pt>
                <c:pt idx="46">
                  <c:v>41059.947</c:v>
                </c:pt>
                <c:pt idx="47">
                  <c:v>40967.302</c:v>
                </c:pt>
                <c:pt idx="48">
                  <c:v>40782.141</c:v>
                </c:pt>
                <c:pt idx="49">
                  <c:v>40577.567</c:v>
                </c:pt>
                <c:pt idx="50">
                  <c:v>40482.572</c:v>
                </c:pt>
                <c:pt idx="51">
                  <c:v>40276.377</c:v>
                </c:pt>
                <c:pt idx="52">
                  <c:v>40057.241</c:v>
                </c:pt>
                <c:pt idx="53">
                  <c:v>39941.713</c:v>
                </c:pt>
                <c:pt idx="54">
                  <c:v>39745.808</c:v>
                </c:pt>
                <c:pt idx="55">
                  <c:v>39546.418</c:v>
                </c:pt>
                <c:pt idx="56">
                  <c:v>39443.703</c:v>
                </c:pt>
                <c:pt idx="57">
                  <c:v>39226.839</c:v>
                </c:pt>
                <c:pt idx="58">
                  <c:v>39024.04</c:v>
                </c:pt>
                <c:pt idx="59">
                  <c:v>38932.012</c:v>
                </c:pt>
                <c:pt idx="60">
                  <c:v>38711.37100000001</c:v>
                </c:pt>
                <c:pt idx="61">
                  <c:v>38540.602</c:v>
                </c:pt>
                <c:pt idx="62">
                  <c:v>38456.041</c:v>
                </c:pt>
                <c:pt idx="63">
                  <c:v>38274.434</c:v>
                </c:pt>
                <c:pt idx="64">
                  <c:v>38087.042</c:v>
                </c:pt>
                <c:pt idx="65">
                  <c:v>37989.18700000001</c:v>
                </c:pt>
                <c:pt idx="66">
                  <c:v>37829.706</c:v>
                </c:pt>
                <c:pt idx="67">
                  <c:v>37635.349</c:v>
                </c:pt>
                <c:pt idx="68">
                  <c:v>37540.337</c:v>
                </c:pt>
                <c:pt idx="69">
                  <c:v>37337.618</c:v>
                </c:pt>
                <c:pt idx="70">
                  <c:v>37146.232</c:v>
                </c:pt>
                <c:pt idx="71">
                  <c:v>37054.79399999999</c:v>
                </c:pt>
                <c:pt idx="72">
                  <c:v>36855.175</c:v>
                </c:pt>
                <c:pt idx="73">
                  <c:v>36689.557</c:v>
                </c:pt>
                <c:pt idx="74">
                  <c:v>36602.073</c:v>
                </c:pt>
                <c:pt idx="75">
                  <c:v>36436.006</c:v>
                </c:pt>
                <c:pt idx="76">
                  <c:v>36267.917</c:v>
                </c:pt>
                <c:pt idx="77">
                  <c:v>36162.50900000001</c:v>
                </c:pt>
                <c:pt idx="78">
                  <c:v>36002.417</c:v>
                </c:pt>
                <c:pt idx="79">
                  <c:v>35834.75</c:v>
                </c:pt>
                <c:pt idx="80">
                  <c:v>35748.346</c:v>
                </c:pt>
                <c:pt idx="81">
                  <c:v>35571.698</c:v>
                </c:pt>
                <c:pt idx="82">
                  <c:v>35400.063</c:v>
                </c:pt>
                <c:pt idx="83">
                  <c:v>35315.518</c:v>
                </c:pt>
                <c:pt idx="84">
                  <c:v>35144.37</c:v>
                </c:pt>
                <c:pt idx="85">
                  <c:v>34978.51300000001</c:v>
                </c:pt>
                <c:pt idx="86">
                  <c:v>34897.677</c:v>
                </c:pt>
                <c:pt idx="87">
                  <c:v>34726.055</c:v>
                </c:pt>
                <c:pt idx="88">
                  <c:v>34569.263</c:v>
                </c:pt>
                <c:pt idx="89">
                  <c:v>34482.387</c:v>
                </c:pt>
                <c:pt idx="90">
                  <c:v>34325.25700000001</c:v>
                </c:pt>
                <c:pt idx="91">
                  <c:v>34127.993</c:v>
                </c:pt>
                <c:pt idx="92">
                  <c:v>34026.83100000001</c:v>
                </c:pt>
                <c:pt idx="93">
                  <c:v>33819.444</c:v>
                </c:pt>
                <c:pt idx="94">
                  <c:v>33613.341</c:v>
                </c:pt>
                <c:pt idx="95">
                  <c:v>33499.663</c:v>
                </c:pt>
                <c:pt idx="96">
                  <c:v>33283.62</c:v>
                </c:pt>
                <c:pt idx="97">
                  <c:v>33110.58300000001</c:v>
                </c:pt>
                <c:pt idx="98">
                  <c:v>33023.958</c:v>
                </c:pt>
                <c:pt idx="99">
                  <c:v>32849.454</c:v>
                </c:pt>
                <c:pt idx="100">
                  <c:v>32683.985</c:v>
                </c:pt>
                <c:pt idx="101">
                  <c:v>32599.924</c:v>
                </c:pt>
                <c:pt idx="102">
                  <c:v>32421.34</c:v>
                </c:pt>
                <c:pt idx="103">
                  <c:v>32234.826</c:v>
                </c:pt>
                <c:pt idx="104">
                  <c:v>32138.825</c:v>
                </c:pt>
                <c:pt idx="105">
                  <c:v>31938.743</c:v>
                </c:pt>
                <c:pt idx="106">
                  <c:v>31727.39</c:v>
                </c:pt>
                <c:pt idx="107">
                  <c:v>31640.39</c:v>
                </c:pt>
                <c:pt idx="108">
                  <c:v>31474.185</c:v>
                </c:pt>
                <c:pt idx="109">
                  <c:v>31301.166</c:v>
                </c:pt>
                <c:pt idx="110">
                  <c:v>31213.736</c:v>
                </c:pt>
                <c:pt idx="111">
                  <c:v>31028.615</c:v>
                </c:pt>
                <c:pt idx="112">
                  <c:v>30856.156</c:v>
                </c:pt>
                <c:pt idx="113">
                  <c:v>30757.242</c:v>
                </c:pt>
                <c:pt idx="114">
                  <c:v>30591.531</c:v>
                </c:pt>
                <c:pt idx="115">
                  <c:v>30319.928</c:v>
                </c:pt>
                <c:pt idx="116">
                  <c:v>30179.43600000001</c:v>
                </c:pt>
                <c:pt idx="117">
                  <c:v>29893.63</c:v>
                </c:pt>
                <c:pt idx="118">
                  <c:v>29613.59800000001</c:v>
                </c:pt>
                <c:pt idx="119">
                  <c:v>29461.691</c:v>
                </c:pt>
                <c:pt idx="120">
                  <c:v>29203.242</c:v>
                </c:pt>
                <c:pt idx="121">
                  <c:v>29009.838</c:v>
                </c:pt>
                <c:pt idx="122">
                  <c:v>28913.353</c:v>
                </c:pt>
                <c:pt idx="123">
                  <c:v>28717.013</c:v>
                </c:pt>
                <c:pt idx="124">
                  <c:v>28532.251</c:v>
                </c:pt>
                <c:pt idx="125">
                  <c:v>28434.717</c:v>
                </c:pt>
                <c:pt idx="126">
                  <c:v>28225.248</c:v>
                </c:pt>
                <c:pt idx="127">
                  <c:v>28045.633</c:v>
                </c:pt>
                <c:pt idx="128">
                  <c:v>27958.902</c:v>
                </c:pt>
                <c:pt idx="129">
                  <c:v>27772.363</c:v>
                </c:pt>
                <c:pt idx="130">
                  <c:v>27582.027</c:v>
                </c:pt>
                <c:pt idx="131">
                  <c:v>27491.057</c:v>
                </c:pt>
                <c:pt idx="132">
                  <c:v>27316.409</c:v>
                </c:pt>
                <c:pt idx="133">
                  <c:v>27108.85</c:v>
                </c:pt>
                <c:pt idx="134">
                  <c:v>26997.656</c:v>
                </c:pt>
                <c:pt idx="135">
                  <c:v>26757.579</c:v>
                </c:pt>
                <c:pt idx="136">
                  <c:v>26530.266</c:v>
                </c:pt>
                <c:pt idx="137">
                  <c:v>26417.724</c:v>
                </c:pt>
                <c:pt idx="138">
                  <c:v>26183.953</c:v>
                </c:pt>
                <c:pt idx="139">
                  <c:v>25978.175</c:v>
                </c:pt>
                <c:pt idx="140">
                  <c:v>25866.196</c:v>
                </c:pt>
                <c:pt idx="141">
                  <c:v>25653.616</c:v>
                </c:pt>
                <c:pt idx="142">
                  <c:v>25437.977</c:v>
                </c:pt>
                <c:pt idx="143">
                  <c:v>25337.07</c:v>
                </c:pt>
                <c:pt idx="144">
                  <c:v>25138.439</c:v>
                </c:pt>
                <c:pt idx="145">
                  <c:v>24913.42</c:v>
                </c:pt>
                <c:pt idx="146">
                  <c:v>24791.961</c:v>
                </c:pt>
                <c:pt idx="147">
                  <c:v>24557.444</c:v>
                </c:pt>
                <c:pt idx="148">
                  <c:v>24314.962</c:v>
                </c:pt>
                <c:pt idx="149">
                  <c:v>24191.106</c:v>
                </c:pt>
                <c:pt idx="150">
                  <c:v>23951.791</c:v>
                </c:pt>
                <c:pt idx="151">
                  <c:v>23745.663</c:v>
                </c:pt>
                <c:pt idx="152">
                  <c:v>23646.179</c:v>
                </c:pt>
                <c:pt idx="153">
                  <c:v>23440.07</c:v>
                </c:pt>
                <c:pt idx="154">
                  <c:v>23206.843</c:v>
                </c:pt>
                <c:pt idx="155">
                  <c:v>23119.682</c:v>
                </c:pt>
                <c:pt idx="156">
                  <c:v>22907.646</c:v>
                </c:pt>
                <c:pt idx="157">
                  <c:v>22530.566</c:v>
                </c:pt>
                <c:pt idx="158">
                  <c:v>22339.024</c:v>
                </c:pt>
                <c:pt idx="159">
                  <c:v>21951.75800000001</c:v>
                </c:pt>
                <c:pt idx="160">
                  <c:v>21557.112</c:v>
                </c:pt>
                <c:pt idx="161">
                  <c:v>21354.509</c:v>
                </c:pt>
                <c:pt idx="162">
                  <c:v>20971.28</c:v>
                </c:pt>
                <c:pt idx="163">
                  <c:v>20758.818</c:v>
                </c:pt>
                <c:pt idx="164">
                  <c:v>20651.175</c:v>
                </c:pt>
                <c:pt idx="165">
                  <c:v>20427.909</c:v>
                </c:pt>
                <c:pt idx="166">
                  <c:v>20207.713</c:v>
                </c:pt>
                <c:pt idx="167">
                  <c:v>20089.418</c:v>
                </c:pt>
                <c:pt idx="168">
                  <c:v>19890.735</c:v>
                </c:pt>
                <c:pt idx="169">
                  <c:v>19543.942</c:v>
                </c:pt>
                <c:pt idx="170">
                  <c:v>19369.184</c:v>
                </c:pt>
                <c:pt idx="171">
                  <c:v>18993.542</c:v>
                </c:pt>
                <c:pt idx="172">
                  <c:v>18607.359</c:v>
                </c:pt>
                <c:pt idx="173">
                  <c:v>18423.661</c:v>
                </c:pt>
                <c:pt idx="174">
                  <c:v>18071.808</c:v>
                </c:pt>
                <c:pt idx="175">
                  <c:v>17810.01099999999</c:v>
                </c:pt>
                <c:pt idx="176">
                  <c:v>17678.078</c:v>
                </c:pt>
                <c:pt idx="177">
                  <c:v>17411.046</c:v>
                </c:pt>
                <c:pt idx="178">
                  <c:v>17205.993</c:v>
                </c:pt>
                <c:pt idx="179">
                  <c:v>17040.28</c:v>
                </c:pt>
                <c:pt idx="180">
                  <c:v>16828.048</c:v>
                </c:pt>
                <c:pt idx="181">
                  <c:v>16403.717</c:v>
                </c:pt>
                <c:pt idx="182">
                  <c:v>16154.648</c:v>
                </c:pt>
                <c:pt idx="183">
                  <c:v>15696.009</c:v>
                </c:pt>
                <c:pt idx="184">
                  <c:v>15242.99</c:v>
                </c:pt>
                <c:pt idx="185">
                  <c:v>15002.552</c:v>
                </c:pt>
                <c:pt idx="186">
                  <c:v>14535.462</c:v>
                </c:pt>
                <c:pt idx="187">
                  <c:v>14250.459</c:v>
                </c:pt>
                <c:pt idx="188">
                  <c:v>14107.548</c:v>
                </c:pt>
                <c:pt idx="189">
                  <c:v>13836.165</c:v>
                </c:pt>
                <c:pt idx="190">
                  <c:v>13553.857</c:v>
                </c:pt>
                <c:pt idx="191">
                  <c:v>13421.057</c:v>
                </c:pt>
                <c:pt idx="192">
                  <c:v>13158.544</c:v>
                </c:pt>
                <c:pt idx="193">
                  <c:v>12827.476</c:v>
                </c:pt>
                <c:pt idx="194">
                  <c:v>12642.325</c:v>
                </c:pt>
                <c:pt idx="195">
                  <c:v>12317.49</c:v>
                </c:pt>
                <c:pt idx="196">
                  <c:v>11981.242</c:v>
                </c:pt>
                <c:pt idx="197">
                  <c:v>11793.47</c:v>
                </c:pt>
                <c:pt idx="198">
                  <c:v>11454.837</c:v>
                </c:pt>
                <c:pt idx="199">
                  <c:v>11296.75</c:v>
                </c:pt>
                <c:pt idx="200">
                  <c:v>11208.943</c:v>
                </c:pt>
                <c:pt idx="201">
                  <c:v>11040.841</c:v>
                </c:pt>
                <c:pt idx="202">
                  <c:v>10881.129</c:v>
                </c:pt>
                <c:pt idx="203">
                  <c:v>10793.341</c:v>
                </c:pt>
                <c:pt idx="204">
                  <c:v>10620.349</c:v>
                </c:pt>
                <c:pt idx="205">
                  <c:v>10447.489</c:v>
                </c:pt>
                <c:pt idx="206">
                  <c:v>10347.885</c:v>
                </c:pt>
                <c:pt idx="207">
                  <c:v>10161.079</c:v>
                </c:pt>
                <c:pt idx="208">
                  <c:v>9963.41</c:v>
                </c:pt>
                <c:pt idx="209">
                  <c:v>9878.506999999947</c:v>
                </c:pt>
                <c:pt idx="210">
                  <c:v>9718.059999999943</c:v>
                </c:pt>
                <c:pt idx="211">
                  <c:v>9553.898999999943</c:v>
                </c:pt>
                <c:pt idx="212">
                  <c:v>9478.363999999947</c:v>
                </c:pt>
                <c:pt idx="213">
                  <c:v>9310.890999999949</c:v>
                </c:pt>
                <c:pt idx="214">
                  <c:v>9146.564999999964</c:v>
                </c:pt>
                <c:pt idx="215">
                  <c:v>9070.484</c:v>
                </c:pt>
                <c:pt idx="216">
                  <c:v>8893.572</c:v>
                </c:pt>
                <c:pt idx="217">
                  <c:v>8752.773999999987</c:v>
                </c:pt>
                <c:pt idx="218">
                  <c:v>8683.462999999949</c:v>
                </c:pt>
                <c:pt idx="219">
                  <c:v>8545.27</c:v>
                </c:pt>
                <c:pt idx="220">
                  <c:v>8416.622999999987</c:v>
                </c:pt>
                <c:pt idx="221">
                  <c:v>8335.586999999947</c:v>
                </c:pt>
                <c:pt idx="222">
                  <c:v>8199.232</c:v>
                </c:pt>
                <c:pt idx="223">
                  <c:v>8060.961</c:v>
                </c:pt>
                <c:pt idx="224">
                  <c:v>7985.916</c:v>
                </c:pt>
                <c:pt idx="225">
                  <c:v>7844.043000000001</c:v>
                </c:pt>
                <c:pt idx="226">
                  <c:v>7713.869</c:v>
                </c:pt>
                <c:pt idx="227">
                  <c:v>7640.893</c:v>
                </c:pt>
                <c:pt idx="228">
                  <c:v>7508.089</c:v>
                </c:pt>
                <c:pt idx="229">
                  <c:v>7379.881</c:v>
                </c:pt>
                <c:pt idx="230">
                  <c:v>7310.029000000001</c:v>
                </c:pt>
                <c:pt idx="231">
                  <c:v>7168.008</c:v>
                </c:pt>
                <c:pt idx="232">
                  <c:v>7032.679</c:v>
                </c:pt>
                <c:pt idx="233">
                  <c:v>6970.703</c:v>
                </c:pt>
                <c:pt idx="234">
                  <c:v>6843.779</c:v>
                </c:pt>
                <c:pt idx="235">
                  <c:v>6720.196</c:v>
                </c:pt>
                <c:pt idx="236">
                  <c:v>6654.4</c:v>
                </c:pt>
                <c:pt idx="237">
                  <c:v>6515.078</c:v>
                </c:pt>
                <c:pt idx="238">
                  <c:v>6380.259</c:v>
                </c:pt>
                <c:pt idx="239">
                  <c:v>6314.157</c:v>
                </c:pt>
                <c:pt idx="240">
                  <c:v>6183.485</c:v>
                </c:pt>
                <c:pt idx="241">
                  <c:v>6053.22</c:v>
                </c:pt>
                <c:pt idx="242">
                  <c:v>5984.149</c:v>
                </c:pt>
                <c:pt idx="243">
                  <c:v>5829.333000000001</c:v>
                </c:pt>
                <c:pt idx="244">
                  <c:v>5695.591</c:v>
                </c:pt>
                <c:pt idx="245">
                  <c:v>5630.268</c:v>
                </c:pt>
                <c:pt idx="246">
                  <c:v>5507.977999999996</c:v>
                </c:pt>
              </c:numCache>
            </c:numRef>
          </c:xVal>
          <c:yVal>
            <c:numRef>
              <c:f>SCC_EDE_RGB_AI!$D$2:$D$248</c:f>
              <c:numCache>
                <c:formatCode>General</c:formatCode>
                <c:ptCount val="247"/>
                <c:pt idx="0">
                  <c:v>65.2925</c:v>
                </c:pt>
                <c:pt idx="1">
                  <c:v>65.0198</c:v>
                </c:pt>
                <c:pt idx="2">
                  <c:v>64.88249999999998</c:v>
                </c:pt>
                <c:pt idx="3">
                  <c:v>64.596</c:v>
                </c:pt>
                <c:pt idx="4">
                  <c:v>64.338</c:v>
                </c:pt>
                <c:pt idx="5">
                  <c:v>64.2022</c:v>
                </c:pt>
                <c:pt idx="6">
                  <c:v>63.8954</c:v>
                </c:pt>
                <c:pt idx="7">
                  <c:v>63.79680000000001</c:v>
                </c:pt>
                <c:pt idx="8">
                  <c:v>63.75610000000001</c:v>
                </c:pt>
                <c:pt idx="9">
                  <c:v>63.6791</c:v>
                </c:pt>
                <c:pt idx="10">
                  <c:v>63.5937</c:v>
                </c:pt>
                <c:pt idx="11">
                  <c:v>63.5458</c:v>
                </c:pt>
                <c:pt idx="12">
                  <c:v>63.47620000000001</c:v>
                </c:pt>
                <c:pt idx="13">
                  <c:v>63.3144</c:v>
                </c:pt>
                <c:pt idx="14">
                  <c:v>63.244</c:v>
                </c:pt>
                <c:pt idx="15">
                  <c:v>63.0878</c:v>
                </c:pt>
                <c:pt idx="16">
                  <c:v>62.914</c:v>
                </c:pt>
                <c:pt idx="17">
                  <c:v>62.8509</c:v>
                </c:pt>
                <c:pt idx="18">
                  <c:v>62.6731</c:v>
                </c:pt>
                <c:pt idx="19">
                  <c:v>62.414</c:v>
                </c:pt>
                <c:pt idx="20">
                  <c:v>62.277</c:v>
                </c:pt>
                <c:pt idx="21">
                  <c:v>61.99240000000001</c:v>
                </c:pt>
                <c:pt idx="22">
                  <c:v>61.70460000000001</c:v>
                </c:pt>
                <c:pt idx="23">
                  <c:v>61.557</c:v>
                </c:pt>
                <c:pt idx="24">
                  <c:v>61.3191</c:v>
                </c:pt>
                <c:pt idx="25">
                  <c:v>60.96680000000001</c:v>
                </c:pt>
                <c:pt idx="26">
                  <c:v>60.7991</c:v>
                </c:pt>
                <c:pt idx="27">
                  <c:v>60.4542</c:v>
                </c:pt>
                <c:pt idx="28">
                  <c:v>60.1036</c:v>
                </c:pt>
                <c:pt idx="29">
                  <c:v>59.9496</c:v>
                </c:pt>
                <c:pt idx="30">
                  <c:v>59.6083</c:v>
                </c:pt>
                <c:pt idx="31">
                  <c:v>59.3053</c:v>
                </c:pt>
                <c:pt idx="32">
                  <c:v>59.1571</c:v>
                </c:pt>
                <c:pt idx="33">
                  <c:v>58.8347</c:v>
                </c:pt>
                <c:pt idx="34">
                  <c:v>58.49</c:v>
                </c:pt>
                <c:pt idx="35">
                  <c:v>58.3503</c:v>
                </c:pt>
                <c:pt idx="36">
                  <c:v>58.1394</c:v>
                </c:pt>
                <c:pt idx="37">
                  <c:v>58.0264</c:v>
                </c:pt>
                <c:pt idx="38">
                  <c:v>57.9695</c:v>
                </c:pt>
                <c:pt idx="39">
                  <c:v>57.8525</c:v>
                </c:pt>
                <c:pt idx="40">
                  <c:v>57.7317</c:v>
                </c:pt>
                <c:pt idx="41">
                  <c:v>57.6676</c:v>
                </c:pt>
                <c:pt idx="42">
                  <c:v>57.53440000000001</c:v>
                </c:pt>
                <c:pt idx="43">
                  <c:v>57.3308</c:v>
                </c:pt>
                <c:pt idx="44">
                  <c:v>57.2351</c:v>
                </c:pt>
                <c:pt idx="45">
                  <c:v>57.0169</c:v>
                </c:pt>
                <c:pt idx="46">
                  <c:v>56.84</c:v>
                </c:pt>
                <c:pt idx="47">
                  <c:v>56.7389</c:v>
                </c:pt>
                <c:pt idx="48">
                  <c:v>56.5014</c:v>
                </c:pt>
                <c:pt idx="49">
                  <c:v>56.3143</c:v>
                </c:pt>
                <c:pt idx="50">
                  <c:v>56.2227</c:v>
                </c:pt>
                <c:pt idx="51">
                  <c:v>56.0467</c:v>
                </c:pt>
                <c:pt idx="52">
                  <c:v>55.8542</c:v>
                </c:pt>
                <c:pt idx="53">
                  <c:v>55.7334</c:v>
                </c:pt>
                <c:pt idx="54">
                  <c:v>55.5627</c:v>
                </c:pt>
                <c:pt idx="55">
                  <c:v>55.4204</c:v>
                </c:pt>
                <c:pt idx="56">
                  <c:v>55.3526</c:v>
                </c:pt>
                <c:pt idx="57">
                  <c:v>55.1942</c:v>
                </c:pt>
                <c:pt idx="58">
                  <c:v>55.0663</c:v>
                </c:pt>
                <c:pt idx="59">
                  <c:v>55.0024</c:v>
                </c:pt>
                <c:pt idx="60">
                  <c:v>54.844</c:v>
                </c:pt>
                <c:pt idx="61">
                  <c:v>54.6847</c:v>
                </c:pt>
                <c:pt idx="62">
                  <c:v>54.6095</c:v>
                </c:pt>
                <c:pt idx="63">
                  <c:v>54.4532</c:v>
                </c:pt>
                <c:pt idx="64">
                  <c:v>54.2903</c:v>
                </c:pt>
                <c:pt idx="65">
                  <c:v>54.1942</c:v>
                </c:pt>
                <c:pt idx="66">
                  <c:v>54.0598</c:v>
                </c:pt>
                <c:pt idx="67">
                  <c:v>53.8748</c:v>
                </c:pt>
                <c:pt idx="68">
                  <c:v>53.79900000000001</c:v>
                </c:pt>
                <c:pt idx="69">
                  <c:v>53.6362</c:v>
                </c:pt>
                <c:pt idx="70">
                  <c:v>53.4525</c:v>
                </c:pt>
                <c:pt idx="71">
                  <c:v>53.3801</c:v>
                </c:pt>
                <c:pt idx="72">
                  <c:v>53.2039</c:v>
                </c:pt>
                <c:pt idx="73">
                  <c:v>53.04940000000001</c:v>
                </c:pt>
                <c:pt idx="74">
                  <c:v>52.9481</c:v>
                </c:pt>
                <c:pt idx="75">
                  <c:v>52.7953</c:v>
                </c:pt>
                <c:pt idx="76">
                  <c:v>52.5933</c:v>
                </c:pt>
                <c:pt idx="77">
                  <c:v>52.50980000000001</c:v>
                </c:pt>
                <c:pt idx="78">
                  <c:v>52.2849</c:v>
                </c:pt>
                <c:pt idx="79">
                  <c:v>52.1229</c:v>
                </c:pt>
                <c:pt idx="80">
                  <c:v>52.038</c:v>
                </c:pt>
                <c:pt idx="81">
                  <c:v>51.8637</c:v>
                </c:pt>
                <c:pt idx="82">
                  <c:v>51.7105</c:v>
                </c:pt>
                <c:pt idx="83">
                  <c:v>51.6099</c:v>
                </c:pt>
                <c:pt idx="84">
                  <c:v>51.4686</c:v>
                </c:pt>
                <c:pt idx="85">
                  <c:v>51.3495</c:v>
                </c:pt>
                <c:pt idx="86">
                  <c:v>51.2933</c:v>
                </c:pt>
                <c:pt idx="87">
                  <c:v>51.16820000000001</c:v>
                </c:pt>
                <c:pt idx="88">
                  <c:v>51.0195</c:v>
                </c:pt>
                <c:pt idx="89">
                  <c:v>50.9412</c:v>
                </c:pt>
                <c:pt idx="90">
                  <c:v>50.7953</c:v>
                </c:pt>
                <c:pt idx="91">
                  <c:v>50.5666</c:v>
                </c:pt>
                <c:pt idx="92">
                  <c:v>50.4597</c:v>
                </c:pt>
                <c:pt idx="93">
                  <c:v>50.2253</c:v>
                </c:pt>
                <c:pt idx="94">
                  <c:v>49.9965</c:v>
                </c:pt>
                <c:pt idx="95">
                  <c:v>49.8826</c:v>
                </c:pt>
                <c:pt idx="96">
                  <c:v>49.6398</c:v>
                </c:pt>
                <c:pt idx="97">
                  <c:v>49.49420000000001</c:v>
                </c:pt>
                <c:pt idx="98">
                  <c:v>49.41240000000001</c:v>
                </c:pt>
                <c:pt idx="99">
                  <c:v>49.2455</c:v>
                </c:pt>
                <c:pt idx="100">
                  <c:v>49.0739</c:v>
                </c:pt>
                <c:pt idx="101">
                  <c:v>49.0106</c:v>
                </c:pt>
                <c:pt idx="102">
                  <c:v>48.8561</c:v>
                </c:pt>
                <c:pt idx="103">
                  <c:v>48.608</c:v>
                </c:pt>
                <c:pt idx="104">
                  <c:v>48.5063</c:v>
                </c:pt>
                <c:pt idx="105">
                  <c:v>48.2811</c:v>
                </c:pt>
                <c:pt idx="106">
                  <c:v>48.0503</c:v>
                </c:pt>
                <c:pt idx="107">
                  <c:v>47.9292</c:v>
                </c:pt>
                <c:pt idx="108">
                  <c:v>47.7041</c:v>
                </c:pt>
                <c:pt idx="109">
                  <c:v>47.5136</c:v>
                </c:pt>
                <c:pt idx="110">
                  <c:v>47.4132</c:v>
                </c:pt>
                <c:pt idx="111">
                  <c:v>47.2258</c:v>
                </c:pt>
                <c:pt idx="112">
                  <c:v>47.02260000000001</c:v>
                </c:pt>
                <c:pt idx="113">
                  <c:v>46.9237</c:v>
                </c:pt>
                <c:pt idx="114">
                  <c:v>46.6705</c:v>
                </c:pt>
                <c:pt idx="115">
                  <c:v>46.5051</c:v>
                </c:pt>
                <c:pt idx="116">
                  <c:v>46.4015</c:v>
                </c:pt>
                <c:pt idx="117">
                  <c:v>46.1239</c:v>
                </c:pt>
                <c:pt idx="118">
                  <c:v>45.9736</c:v>
                </c:pt>
                <c:pt idx="119">
                  <c:v>45.9</c:v>
                </c:pt>
                <c:pt idx="120">
                  <c:v>45.8624</c:v>
                </c:pt>
                <c:pt idx="121">
                  <c:v>45.5995</c:v>
                </c:pt>
                <c:pt idx="122">
                  <c:v>45.4813</c:v>
                </c:pt>
                <c:pt idx="123">
                  <c:v>45.192</c:v>
                </c:pt>
                <c:pt idx="124">
                  <c:v>44.9047</c:v>
                </c:pt>
                <c:pt idx="125">
                  <c:v>44.76980000000001</c:v>
                </c:pt>
                <c:pt idx="126">
                  <c:v>44.514</c:v>
                </c:pt>
                <c:pt idx="127">
                  <c:v>44.3522</c:v>
                </c:pt>
                <c:pt idx="128">
                  <c:v>44.2924</c:v>
                </c:pt>
                <c:pt idx="129">
                  <c:v>44.12900000000001</c:v>
                </c:pt>
                <c:pt idx="130">
                  <c:v>43.9736</c:v>
                </c:pt>
                <c:pt idx="131">
                  <c:v>43.9176</c:v>
                </c:pt>
                <c:pt idx="132">
                  <c:v>43.6852</c:v>
                </c:pt>
                <c:pt idx="133">
                  <c:v>43.4915</c:v>
                </c:pt>
                <c:pt idx="134">
                  <c:v>43.3586</c:v>
                </c:pt>
                <c:pt idx="135">
                  <c:v>43.132</c:v>
                </c:pt>
                <c:pt idx="136">
                  <c:v>42.954</c:v>
                </c:pt>
                <c:pt idx="137">
                  <c:v>42.8303</c:v>
                </c:pt>
                <c:pt idx="138">
                  <c:v>42.598</c:v>
                </c:pt>
                <c:pt idx="139">
                  <c:v>42.3792</c:v>
                </c:pt>
                <c:pt idx="140">
                  <c:v>42.2511</c:v>
                </c:pt>
                <c:pt idx="141">
                  <c:v>42.0079</c:v>
                </c:pt>
                <c:pt idx="142">
                  <c:v>41.8008</c:v>
                </c:pt>
                <c:pt idx="143">
                  <c:v>41.7196</c:v>
                </c:pt>
                <c:pt idx="144">
                  <c:v>41.4996</c:v>
                </c:pt>
                <c:pt idx="145">
                  <c:v>41.2943</c:v>
                </c:pt>
                <c:pt idx="146">
                  <c:v>41.1705</c:v>
                </c:pt>
                <c:pt idx="147">
                  <c:v>40.9657</c:v>
                </c:pt>
                <c:pt idx="148">
                  <c:v>40.69340000000001</c:v>
                </c:pt>
                <c:pt idx="149">
                  <c:v>40.5887</c:v>
                </c:pt>
                <c:pt idx="150">
                  <c:v>40.3738</c:v>
                </c:pt>
                <c:pt idx="151">
                  <c:v>40.0872</c:v>
                </c:pt>
                <c:pt idx="152">
                  <c:v>39.9641</c:v>
                </c:pt>
                <c:pt idx="153">
                  <c:v>39.688</c:v>
                </c:pt>
                <c:pt idx="154">
                  <c:v>39.4168</c:v>
                </c:pt>
                <c:pt idx="155">
                  <c:v>39.283</c:v>
                </c:pt>
                <c:pt idx="156">
                  <c:v>39.0244</c:v>
                </c:pt>
                <c:pt idx="157">
                  <c:v>38.7491</c:v>
                </c:pt>
                <c:pt idx="158">
                  <c:v>38.5949</c:v>
                </c:pt>
                <c:pt idx="159">
                  <c:v>38.2967</c:v>
                </c:pt>
                <c:pt idx="160">
                  <c:v>37.9671</c:v>
                </c:pt>
                <c:pt idx="161">
                  <c:v>37.8051</c:v>
                </c:pt>
                <c:pt idx="162">
                  <c:v>37.5067</c:v>
                </c:pt>
                <c:pt idx="163">
                  <c:v>37.244</c:v>
                </c:pt>
                <c:pt idx="164">
                  <c:v>37.116</c:v>
                </c:pt>
                <c:pt idx="165">
                  <c:v>36.8762</c:v>
                </c:pt>
                <c:pt idx="166">
                  <c:v>36.6241</c:v>
                </c:pt>
                <c:pt idx="167">
                  <c:v>36.512</c:v>
                </c:pt>
                <c:pt idx="168">
                  <c:v>36.2345</c:v>
                </c:pt>
                <c:pt idx="169">
                  <c:v>35.954</c:v>
                </c:pt>
                <c:pt idx="170">
                  <c:v>35.7865</c:v>
                </c:pt>
                <c:pt idx="171">
                  <c:v>35.4965</c:v>
                </c:pt>
                <c:pt idx="172">
                  <c:v>35.2297</c:v>
                </c:pt>
                <c:pt idx="173">
                  <c:v>35.0816</c:v>
                </c:pt>
                <c:pt idx="174">
                  <c:v>34.7368</c:v>
                </c:pt>
                <c:pt idx="175">
                  <c:v>34.51860000000001</c:v>
                </c:pt>
                <c:pt idx="176">
                  <c:v>34.3976</c:v>
                </c:pt>
                <c:pt idx="177">
                  <c:v>34.2096</c:v>
                </c:pt>
                <c:pt idx="178">
                  <c:v>33.9407</c:v>
                </c:pt>
                <c:pt idx="179">
                  <c:v>33.874</c:v>
                </c:pt>
                <c:pt idx="180">
                  <c:v>33.6358</c:v>
                </c:pt>
                <c:pt idx="181">
                  <c:v>33.3629</c:v>
                </c:pt>
                <c:pt idx="182">
                  <c:v>33.25640000000001</c:v>
                </c:pt>
                <c:pt idx="183">
                  <c:v>33.0112</c:v>
                </c:pt>
                <c:pt idx="184">
                  <c:v>32.7338</c:v>
                </c:pt>
                <c:pt idx="185">
                  <c:v>32.621</c:v>
                </c:pt>
                <c:pt idx="186">
                  <c:v>32.3882</c:v>
                </c:pt>
                <c:pt idx="187">
                  <c:v>32.1548</c:v>
                </c:pt>
                <c:pt idx="188">
                  <c:v>32.0548</c:v>
                </c:pt>
                <c:pt idx="189">
                  <c:v>31.81180000000001</c:v>
                </c:pt>
                <c:pt idx="190">
                  <c:v>31.57079999999998</c:v>
                </c:pt>
                <c:pt idx="191">
                  <c:v>31.48059999999981</c:v>
                </c:pt>
                <c:pt idx="192">
                  <c:v>31.2669</c:v>
                </c:pt>
                <c:pt idx="193">
                  <c:v>30.936</c:v>
                </c:pt>
                <c:pt idx="194">
                  <c:v>30.7718</c:v>
                </c:pt>
                <c:pt idx="195">
                  <c:v>30.4973</c:v>
                </c:pt>
                <c:pt idx="196">
                  <c:v>30.2098</c:v>
                </c:pt>
                <c:pt idx="197">
                  <c:v>30.023</c:v>
                </c:pt>
                <c:pt idx="198">
                  <c:v>29.7113</c:v>
                </c:pt>
                <c:pt idx="199">
                  <c:v>29.50379999999998</c:v>
                </c:pt>
                <c:pt idx="200">
                  <c:v>29.3923</c:v>
                </c:pt>
                <c:pt idx="201">
                  <c:v>29.15480000000001</c:v>
                </c:pt>
                <c:pt idx="202">
                  <c:v>28.9707</c:v>
                </c:pt>
                <c:pt idx="203">
                  <c:v>28.8679</c:v>
                </c:pt>
                <c:pt idx="204">
                  <c:v>28.6873</c:v>
                </c:pt>
                <c:pt idx="205">
                  <c:v>28.4708</c:v>
                </c:pt>
                <c:pt idx="206">
                  <c:v>28.3553</c:v>
                </c:pt>
                <c:pt idx="207">
                  <c:v>28.1215</c:v>
                </c:pt>
                <c:pt idx="208">
                  <c:v>27.9017</c:v>
                </c:pt>
                <c:pt idx="209">
                  <c:v>27.8139</c:v>
                </c:pt>
                <c:pt idx="210">
                  <c:v>27.6241</c:v>
                </c:pt>
                <c:pt idx="211">
                  <c:v>27.4087</c:v>
                </c:pt>
                <c:pt idx="212">
                  <c:v>27.3039</c:v>
                </c:pt>
                <c:pt idx="213">
                  <c:v>27.0879</c:v>
                </c:pt>
                <c:pt idx="214">
                  <c:v>26.8891</c:v>
                </c:pt>
                <c:pt idx="215">
                  <c:v>26.7778</c:v>
                </c:pt>
                <c:pt idx="216">
                  <c:v>26.5824</c:v>
                </c:pt>
                <c:pt idx="217">
                  <c:v>26.428</c:v>
                </c:pt>
                <c:pt idx="218">
                  <c:v>26.36049999999998</c:v>
                </c:pt>
                <c:pt idx="219">
                  <c:v>26.2041</c:v>
                </c:pt>
                <c:pt idx="220">
                  <c:v>26.0334</c:v>
                </c:pt>
                <c:pt idx="221">
                  <c:v>25.9654999999998</c:v>
                </c:pt>
                <c:pt idx="222">
                  <c:v>25.8018</c:v>
                </c:pt>
                <c:pt idx="223">
                  <c:v>25.6025</c:v>
                </c:pt>
                <c:pt idx="224">
                  <c:v>25.48549999999979</c:v>
                </c:pt>
                <c:pt idx="225">
                  <c:v>25.2789</c:v>
                </c:pt>
                <c:pt idx="226">
                  <c:v>25.0757</c:v>
                </c:pt>
                <c:pt idx="227">
                  <c:v>24.97629999999998</c:v>
                </c:pt>
                <c:pt idx="228">
                  <c:v>24.7815</c:v>
                </c:pt>
                <c:pt idx="229">
                  <c:v>24.5993</c:v>
                </c:pt>
                <c:pt idx="230">
                  <c:v>24.5063</c:v>
                </c:pt>
                <c:pt idx="231">
                  <c:v>24.3326</c:v>
                </c:pt>
                <c:pt idx="232">
                  <c:v>24.1397</c:v>
                </c:pt>
                <c:pt idx="233">
                  <c:v>24.0597</c:v>
                </c:pt>
                <c:pt idx="234">
                  <c:v>23.883</c:v>
                </c:pt>
                <c:pt idx="235">
                  <c:v>23.71869999999998</c:v>
                </c:pt>
                <c:pt idx="236">
                  <c:v>23.6307</c:v>
                </c:pt>
                <c:pt idx="237">
                  <c:v>23.4347</c:v>
                </c:pt>
                <c:pt idx="238">
                  <c:v>23.2612</c:v>
                </c:pt>
                <c:pt idx="239">
                  <c:v>23.1706</c:v>
                </c:pt>
                <c:pt idx="240">
                  <c:v>22.98869999999979</c:v>
                </c:pt>
                <c:pt idx="241">
                  <c:v>22.7777</c:v>
                </c:pt>
                <c:pt idx="242">
                  <c:v>22.6675</c:v>
                </c:pt>
                <c:pt idx="243">
                  <c:v>22.4253</c:v>
                </c:pt>
                <c:pt idx="244">
                  <c:v>22.20799999999999</c:v>
                </c:pt>
                <c:pt idx="245">
                  <c:v>22.1084</c:v>
                </c:pt>
                <c:pt idx="246">
                  <c:v>21.88939999999998</c:v>
                </c:pt>
              </c:numCache>
            </c:numRef>
          </c:yVal>
          <c:smooth val="1"/>
          <c:extLst xmlns:c16r2="http://schemas.microsoft.com/office/drawing/2015/06/chart">
            <c:ext xmlns:c16="http://schemas.microsoft.com/office/drawing/2014/chart" uri="{C3380CC4-5D6E-409C-BE32-E72D297353CC}">
              <c16:uniqueId val="{00000000-CC76-46FB-97CA-78F5020827FF}"/>
            </c:ext>
          </c:extLst>
        </c:ser>
        <c:ser>
          <c:idx val="1"/>
          <c:order val="1"/>
          <c:tx>
            <c:v>JM</c:v>
          </c:tx>
          <c:marker>
            <c:symbol val="none"/>
          </c:marker>
          <c:xVal>
            <c:numRef>
              <c:f>JM_EDE_RGB_AI!$C$12:$C$49</c:f>
              <c:numCache>
                <c:formatCode>General</c:formatCode>
                <c:ptCount val="38"/>
                <c:pt idx="0">
                  <c:v>627160.64</c:v>
                </c:pt>
                <c:pt idx="1">
                  <c:v>597456.7699999983</c:v>
                </c:pt>
                <c:pt idx="2">
                  <c:v>575815.62</c:v>
                </c:pt>
                <c:pt idx="3">
                  <c:v>558119.74</c:v>
                </c:pt>
                <c:pt idx="4">
                  <c:v>529894.1799999966</c:v>
                </c:pt>
                <c:pt idx="5">
                  <c:v>511288.32</c:v>
                </c:pt>
                <c:pt idx="6">
                  <c:v>488337.63</c:v>
                </c:pt>
                <c:pt idx="7">
                  <c:v>471175.49</c:v>
                </c:pt>
                <c:pt idx="8">
                  <c:v>458406.78</c:v>
                </c:pt>
                <c:pt idx="9">
                  <c:v>443130.5</c:v>
                </c:pt>
                <c:pt idx="10">
                  <c:v>473310.4</c:v>
                </c:pt>
                <c:pt idx="11">
                  <c:v>465097.15</c:v>
                </c:pt>
                <c:pt idx="12">
                  <c:v>434688.93</c:v>
                </c:pt>
                <c:pt idx="13">
                  <c:v>400978.98</c:v>
                </c:pt>
                <c:pt idx="14">
                  <c:v>379425.34</c:v>
                </c:pt>
                <c:pt idx="15">
                  <c:v>353197.92</c:v>
                </c:pt>
                <c:pt idx="16">
                  <c:v>320162.43</c:v>
                </c:pt>
                <c:pt idx="17">
                  <c:v>306205.89</c:v>
                </c:pt>
                <c:pt idx="18">
                  <c:v>284242.5900000001</c:v>
                </c:pt>
                <c:pt idx="19">
                  <c:v>265640.34</c:v>
                </c:pt>
                <c:pt idx="20">
                  <c:v>258050.42</c:v>
                </c:pt>
                <c:pt idx="21">
                  <c:v>241413.47</c:v>
                </c:pt>
                <c:pt idx="22">
                  <c:v>227267.58</c:v>
                </c:pt>
                <c:pt idx="23">
                  <c:v>210846.29</c:v>
                </c:pt>
                <c:pt idx="24">
                  <c:v>205495.58</c:v>
                </c:pt>
                <c:pt idx="25">
                  <c:v>190730.32</c:v>
                </c:pt>
                <c:pt idx="26">
                  <c:v>175256.9</c:v>
                </c:pt>
                <c:pt idx="27">
                  <c:v>167189.49</c:v>
                </c:pt>
                <c:pt idx="28">
                  <c:v>151848.64</c:v>
                </c:pt>
                <c:pt idx="29">
                  <c:v>142090.38</c:v>
                </c:pt>
                <c:pt idx="30">
                  <c:v>128490.66</c:v>
                </c:pt>
                <c:pt idx="31">
                  <c:v>120755.74</c:v>
                </c:pt>
                <c:pt idx="32">
                  <c:v>110347.06</c:v>
                </c:pt>
                <c:pt idx="33">
                  <c:v>104018.82</c:v>
                </c:pt>
                <c:pt idx="34">
                  <c:v>96359.85</c:v>
                </c:pt>
                <c:pt idx="35">
                  <c:v>83904.58</c:v>
                </c:pt>
                <c:pt idx="36">
                  <c:v>73651.19</c:v>
                </c:pt>
                <c:pt idx="37">
                  <c:v>61235.22</c:v>
                </c:pt>
              </c:numCache>
            </c:numRef>
          </c:xVal>
          <c:yVal>
            <c:numRef>
              <c:f>JM_EDE_RGB_AI!$D$12:$D$49</c:f>
              <c:numCache>
                <c:formatCode>General</c:formatCode>
                <c:ptCount val="38"/>
                <c:pt idx="0">
                  <c:v>56.19900000000001</c:v>
                </c:pt>
                <c:pt idx="1">
                  <c:v>55.198</c:v>
                </c:pt>
                <c:pt idx="2">
                  <c:v>54.32700000000001</c:v>
                </c:pt>
                <c:pt idx="3">
                  <c:v>53.53400000000001</c:v>
                </c:pt>
                <c:pt idx="4">
                  <c:v>52.22300000000001</c:v>
                </c:pt>
                <c:pt idx="5">
                  <c:v>51.29</c:v>
                </c:pt>
                <c:pt idx="6">
                  <c:v>41.65</c:v>
                </c:pt>
                <c:pt idx="7">
                  <c:v>41.987</c:v>
                </c:pt>
                <c:pt idx="8">
                  <c:v>42.125</c:v>
                </c:pt>
                <c:pt idx="9">
                  <c:v>40.835</c:v>
                </c:pt>
                <c:pt idx="10">
                  <c:v>40.89700000000001</c:v>
                </c:pt>
                <c:pt idx="11">
                  <c:v>41.065</c:v>
                </c:pt>
                <c:pt idx="12">
                  <c:v>40.668</c:v>
                </c:pt>
                <c:pt idx="13">
                  <c:v>39.97300000000001</c:v>
                </c:pt>
                <c:pt idx="14">
                  <c:v>39.484</c:v>
                </c:pt>
                <c:pt idx="15">
                  <c:v>39.268</c:v>
                </c:pt>
                <c:pt idx="16">
                  <c:v>38.359</c:v>
                </c:pt>
                <c:pt idx="17">
                  <c:v>37.71</c:v>
                </c:pt>
                <c:pt idx="18">
                  <c:v>37.068</c:v>
                </c:pt>
                <c:pt idx="19">
                  <c:v>36.785</c:v>
                </c:pt>
                <c:pt idx="20">
                  <c:v>36.06</c:v>
                </c:pt>
                <c:pt idx="21">
                  <c:v>34.873</c:v>
                </c:pt>
                <c:pt idx="22">
                  <c:v>34.136</c:v>
                </c:pt>
                <c:pt idx="23">
                  <c:v>33.381</c:v>
                </c:pt>
                <c:pt idx="24">
                  <c:v>32.46</c:v>
                </c:pt>
                <c:pt idx="25">
                  <c:v>30.937</c:v>
                </c:pt>
                <c:pt idx="26">
                  <c:v>30.142</c:v>
                </c:pt>
                <c:pt idx="27">
                  <c:v>29.13500000000001</c:v>
                </c:pt>
                <c:pt idx="28">
                  <c:v>28.08599999999998</c:v>
                </c:pt>
                <c:pt idx="29">
                  <c:v>26.835</c:v>
                </c:pt>
                <c:pt idx="30">
                  <c:v>25.895</c:v>
                </c:pt>
                <c:pt idx="31">
                  <c:v>25.313</c:v>
                </c:pt>
                <c:pt idx="32">
                  <c:v>24.70499999999999</c:v>
                </c:pt>
                <c:pt idx="33">
                  <c:v>24.169</c:v>
                </c:pt>
                <c:pt idx="34">
                  <c:v>23.47</c:v>
                </c:pt>
                <c:pt idx="35">
                  <c:v>22.876</c:v>
                </c:pt>
                <c:pt idx="36">
                  <c:v>22.23</c:v>
                </c:pt>
                <c:pt idx="37">
                  <c:v>21.486</c:v>
                </c:pt>
              </c:numCache>
            </c:numRef>
          </c:yVal>
          <c:smooth val="1"/>
          <c:extLst xmlns:c16r2="http://schemas.microsoft.com/office/drawing/2015/06/chart">
            <c:ext xmlns:c16="http://schemas.microsoft.com/office/drawing/2014/chart" uri="{C3380CC4-5D6E-409C-BE32-E72D297353CC}">
              <c16:uniqueId val="{00000001-CC76-46FB-97CA-78F5020827FF}"/>
            </c:ext>
          </c:extLst>
        </c:ser>
        <c:ser>
          <c:idx val="2"/>
          <c:order val="2"/>
          <c:tx>
            <c:v>HEVC</c:v>
          </c:tx>
          <c:marker>
            <c:symbol val="none"/>
          </c:marker>
          <c:xVal>
            <c:numRef>
              <c:f>HEVC_EDE_RGB_AI!$C$12:$C$49</c:f>
              <c:numCache>
                <c:formatCode>General</c:formatCode>
                <c:ptCount val="38"/>
                <c:pt idx="0">
                  <c:v>299232.689</c:v>
                </c:pt>
                <c:pt idx="1">
                  <c:v>280468.321</c:v>
                </c:pt>
                <c:pt idx="2">
                  <c:v>277405.1709999999</c:v>
                </c:pt>
                <c:pt idx="3">
                  <c:v>273094.262</c:v>
                </c:pt>
                <c:pt idx="4">
                  <c:v>264570.42</c:v>
                </c:pt>
                <c:pt idx="5">
                  <c:v>264157.415</c:v>
                </c:pt>
                <c:pt idx="6">
                  <c:v>257379.584</c:v>
                </c:pt>
                <c:pt idx="7">
                  <c:v>245106.727</c:v>
                </c:pt>
                <c:pt idx="8">
                  <c:v>240423.723</c:v>
                </c:pt>
                <c:pt idx="9">
                  <c:v>236627.311</c:v>
                </c:pt>
                <c:pt idx="10">
                  <c:v>229430.801</c:v>
                </c:pt>
                <c:pt idx="11">
                  <c:v>225265.106</c:v>
                </c:pt>
                <c:pt idx="12">
                  <c:v>219156.147</c:v>
                </c:pt>
                <c:pt idx="13">
                  <c:v>212134.757</c:v>
                </c:pt>
                <c:pt idx="14">
                  <c:v>205808.269</c:v>
                </c:pt>
                <c:pt idx="15">
                  <c:v>201595.748</c:v>
                </c:pt>
                <c:pt idx="16">
                  <c:v>192428.378</c:v>
                </c:pt>
                <c:pt idx="17">
                  <c:v>186614.01</c:v>
                </c:pt>
                <c:pt idx="18">
                  <c:v>177345.888</c:v>
                </c:pt>
                <c:pt idx="19">
                  <c:v>171216.78</c:v>
                </c:pt>
                <c:pt idx="20">
                  <c:v>162273.684</c:v>
                </c:pt>
                <c:pt idx="21">
                  <c:v>155197.745</c:v>
                </c:pt>
                <c:pt idx="22">
                  <c:v>148161.366</c:v>
                </c:pt>
                <c:pt idx="23">
                  <c:v>139470.746</c:v>
                </c:pt>
                <c:pt idx="24">
                  <c:v>132253.691</c:v>
                </c:pt>
                <c:pt idx="25">
                  <c:v>123250.145</c:v>
                </c:pt>
                <c:pt idx="26">
                  <c:v>114933.705</c:v>
                </c:pt>
                <c:pt idx="27">
                  <c:v>107528.176</c:v>
                </c:pt>
                <c:pt idx="28">
                  <c:v>98500.53699999997</c:v>
                </c:pt>
                <c:pt idx="29">
                  <c:v>89732.193</c:v>
                </c:pt>
                <c:pt idx="30">
                  <c:v>82409.569</c:v>
                </c:pt>
                <c:pt idx="31">
                  <c:v>74630.646</c:v>
                </c:pt>
                <c:pt idx="32">
                  <c:v>67124.625</c:v>
                </c:pt>
                <c:pt idx="33">
                  <c:v>60425.409</c:v>
                </c:pt>
                <c:pt idx="34">
                  <c:v>51881.171</c:v>
                </c:pt>
                <c:pt idx="35">
                  <c:v>45582.001</c:v>
                </c:pt>
                <c:pt idx="36">
                  <c:v>39639.234</c:v>
                </c:pt>
                <c:pt idx="37">
                  <c:v>33352.522</c:v>
                </c:pt>
              </c:numCache>
            </c:numRef>
          </c:xVal>
          <c:yVal>
            <c:numRef>
              <c:f>HEVC_EDE_RGB_AI!$D$12:$D$49</c:f>
              <c:numCache>
                <c:formatCode>General</c:formatCode>
                <c:ptCount val="38"/>
                <c:pt idx="0">
                  <c:v>58.9571</c:v>
                </c:pt>
                <c:pt idx="1">
                  <c:v>56.8871</c:v>
                </c:pt>
                <c:pt idx="2">
                  <c:v>56.8357</c:v>
                </c:pt>
                <c:pt idx="3">
                  <c:v>56.8101</c:v>
                </c:pt>
                <c:pt idx="4">
                  <c:v>55.0953</c:v>
                </c:pt>
                <c:pt idx="5">
                  <c:v>53.6568</c:v>
                </c:pt>
                <c:pt idx="6">
                  <c:v>53.5758</c:v>
                </c:pt>
                <c:pt idx="7">
                  <c:v>52.131</c:v>
                </c:pt>
                <c:pt idx="8">
                  <c:v>51.8534</c:v>
                </c:pt>
                <c:pt idx="9">
                  <c:v>49.6036</c:v>
                </c:pt>
                <c:pt idx="10">
                  <c:v>49.7179</c:v>
                </c:pt>
                <c:pt idx="11">
                  <c:v>48.1437</c:v>
                </c:pt>
                <c:pt idx="12">
                  <c:v>47.6579</c:v>
                </c:pt>
                <c:pt idx="13">
                  <c:v>46.9046</c:v>
                </c:pt>
                <c:pt idx="14">
                  <c:v>45.8797</c:v>
                </c:pt>
                <c:pt idx="15">
                  <c:v>44.2257</c:v>
                </c:pt>
                <c:pt idx="16">
                  <c:v>44.0154</c:v>
                </c:pt>
                <c:pt idx="17">
                  <c:v>42.8953</c:v>
                </c:pt>
                <c:pt idx="18">
                  <c:v>41.3407</c:v>
                </c:pt>
                <c:pt idx="19">
                  <c:v>41.3702</c:v>
                </c:pt>
                <c:pt idx="20">
                  <c:v>40.2675</c:v>
                </c:pt>
                <c:pt idx="21">
                  <c:v>38.6144</c:v>
                </c:pt>
                <c:pt idx="22">
                  <c:v>37.79020000000001</c:v>
                </c:pt>
                <c:pt idx="23">
                  <c:v>36.6366</c:v>
                </c:pt>
                <c:pt idx="24">
                  <c:v>35.39330000000001</c:v>
                </c:pt>
                <c:pt idx="25">
                  <c:v>34.3256</c:v>
                </c:pt>
                <c:pt idx="26">
                  <c:v>32.9827</c:v>
                </c:pt>
                <c:pt idx="27">
                  <c:v>31.38</c:v>
                </c:pt>
                <c:pt idx="28">
                  <c:v>30.5539</c:v>
                </c:pt>
                <c:pt idx="29">
                  <c:v>29.2154</c:v>
                </c:pt>
                <c:pt idx="30">
                  <c:v>28.5314</c:v>
                </c:pt>
                <c:pt idx="31">
                  <c:v>27.5978</c:v>
                </c:pt>
                <c:pt idx="32">
                  <c:v>26.9949</c:v>
                </c:pt>
                <c:pt idx="33">
                  <c:v>26.2139</c:v>
                </c:pt>
                <c:pt idx="34">
                  <c:v>25.1265</c:v>
                </c:pt>
                <c:pt idx="35">
                  <c:v>24.6551</c:v>
                </c:pt>
                <c:pt idx="36">
                  <c:v>23.8963</c:v>
                </c:pt>
                <c:pt idx="37">
                  <c:v>23.0742</c:v>
                </c:pt>
              </c:numCache>
            </c:numRef>
          </c:yVal>
          <c:smooth val="1"/>
          <c:extLst xmlns:c16r2="http://schemas.microsoft.com/office/drawing/2015/06/chart">
            <c:ext xmlns:c16="http://schemas.microsoft.com/office/drawing/2014/chart" uri="{C3380CC4-5D6E-409C-BE32-E72D297353CC}">
              <c16:uniqueId val="{00000002-CC76-46FB-97CA-78F5020827FF}"/>
            </c:ext>
          </c:extLst>
        </c:ser>
        <c:dLbls>
          <c:showLegendKey val="0"/>
          <c:showVal val="0"/>
          <c:showCatName val="0"/>
          <c:showSerName val="0"/>
          <c:showPercent val="0"/>
          <c:showBubbleSize val="0"/>
        </c:dLbls>
        <c:axId val="2146808840"/>
        <c:axId val="-2117605448"/>
      </c:scatterChart>
      <c:valAx>
        <c:axId val="2146808840"/>
        <c:scaling>
          <c:orientation val="minMax"/>
        </c:scaling>
        <c:delete val="0"/>
        <c:axPos val="b"/>
        <c:title>
          <c:tx>
            <c:rich>
              <a:bodyPr/>
              <a:lstStyle/>
              <a:p>
                <a:pPr>
                  <a:defRPr/>
                </a:pPr>
                <a:r>
                  <a:rPr lang="en-US" altLang="zh-CN"/>
                  <a:t>bit rate (bits/sec)</a:t>
                </a:r>
              </a:p>
            </c:rich>
          </c:tx>
          <c:layout/>
          <c:overlay val="0"/>
        </c:title>
        <c:numFmt formatCode="General" sourceLinked="1"/>
        <c:majorTickMark val="none"/>
        <c:minorTickMark val="none"/>
        <c:tickLblPos val="nextTo"/>
        <c:crossAx val="-2117605448"/>
        <c:crosses val="autoZero"/>
        <c:crossBetween val="midCat"/>
      </c:valAx>
      <c:valAx>
        <c:axId val="-2117605448"/>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214680884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'graphs-LB'!$U$6:$U$9</c:f>
              <c:numCache>
                <c:formatCode>#,##0</c:formatCode>
                <c:ptCount val="4"/>
                <c:pt idx="0">
                  <c:v>7339.0</c:v>
                </c:pt>
                <c:pt idx="1">
                  <c:v>5682.0</c:v>
                </c:pt>
                <c:pt idx="2">
                  <c:v>4325.0</c:v>
                </c:pt>
                <c:pt idx="3">
                  <c:v>3758.0</c:v>
                </c:pt>
              </c:numCache>
            </c:numRef>
          </c:xVal>
          <c:yVal>
            <c:numRef>
              <c:f>'graphs-LB'!$T$6:$T$9</c:f>
              <c:numCache>
                <c:formatCode>0.00</c:formatCode>
                <c:ptCount val="4"/>
                <c:pt idx="0">
                  <c:v>8.9375</c:v>
                </c:pt>
                <c:pt idx="1">
                  <c:v>7.875</c:v>
                </c:pt>
                <c:pt idx="2">
                  <c:v>5.375</c:v>
                </c:pt>
                <c:pt idx="3">
                  <c:v>4.312499999999996</c:v>
                </c:pt>
              </c:numCache>
            </c:numRef>
          </c:yVal>
          <c:smooth val="0"/>
          <c:extLst xmlns:c16r2="http://schemas.microsoft.com/office/drawing/2015/06/chart">
            <c:ext xmlns:c16="http://schemas.microsoft.com/office/drawing/2014/chart" uri="{C3380CC4-5D6E-409C-BE32-E72D297353CC}">
              <c16:uniqueId val="{00000000-7557-4509-B39B-BE8120C567F9}"/>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'graphs-LB'!$U$10:$U$13</c:f>
              <c:numCache>
                <c:formatCode>#,##0</c:formatCode>
                <c:ptCount val="4"/>
                <c:pt idx="0">
                  <c:v>4315.0</c:v>
                </c:pt>
                <c:pt idx="1">
                  <c:v>3239.0</c:v>
                </c:pt>
                <c:pt idx="2">
                  <c:v>2463.0</c:v>
                </c:pt>
                <c:pt idx="3">
                  <c:v>2132.0</c:v>
                </c:pt>
              </c:numCache>
            </c:numRef>
          </c:xVal>
          <c:yVal>
            <c:numRef>
              <c:f>'graphs-LB'!$T$10:$T$13</c:f>
              <c:numCache>
                <c:formatCode>0.00</c:formatCode>
                <c:ptCount val="4"/>
                <c:pt idx="0">
                  <c:v>8.5625</c:v>
                </c:pt>
                <c:pt idx="1">
                  <c:v>7.75</c:v>
                </c:pt>
                <c:pt idx="2">
                  <c:v>6.25</c:v>
                </c:pt>
                <c:pt idx="3">
                  <c:v>4.5</c:v>
                </c:pt>
              </c:numCache>
            </c:numRef>
          </c:yVal>
          <c:smooth val="0"/>
          <c:extLst xmlns:c16r2="http://schemas.microsoft.com/office/drawing/2015/06/chart">
            <c:ext xmlns:c16="http://schemas.microsoft.com/office/drawing/2014/chart" uri="{C3380CC4-5D6E-409C-BE32-E72D297353CC}">
              <c16:uniqueId val="{00000001-7557-4509-B39B-BE8120C567F9}"/>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'graphs-LB'!$U$14:$U$17</c:f>
              <c:numCache>
                <c:formatCode>#,##0</c:formatCode>
                <c:ptCount val="4"/>
                <c:pt idx="0">
                  <c:v>2510.0</c:v>
                </c:pt>
                <c:pt idx="1">
                  <c:v>1635.0</c:v>
                </c:pt>
                <c:pt idx="2">
                  <c:v>1148.0</c:v>
                </c:pt>
                <c:pt idx="3">
                  <c:v>959.0</c:v>
                </c:pt>
              </c:numCache>
            </c:numRef>
          </c:xVal>
          <c:yVal>
            <c:numRef>
              <c:f>'graphs-LB'!$T$14:$T$17</c:f>
              <c:numCache>
                <c:formatCode>0.00</c:formatCode>
                <c:ptCount val="4"/>
                <c:pt idx="0">
                  <c:v>8.5625</c:v>
                </c:pt>
                <c:pt idx="1">
                  <c:v>7.5</c:v>
                </c:pt>
                <c:pt idx="2">
                  <c:v>6.124999999999983</c:v>
                </c:pt>
                <c:pt idx="3">
                  <c:v>6.062499999999996</c:v>
                </c:pt>
              </c:numCache>
            </c:numRef>
          </c:yVal>
          <c:smooth val="0"/>
          <c:extLst xmlns:c16r2="http://schemas.microsoft.com/office/drawing/2015/06/chart">
            <c:ext xmlns:c16="http://schemas.microsoft.com/office/drawing/2014/chart" uri="{C3380CC4-5D6E-409C-BE32-E72D297353CC}">
              <c16:uniqueId val="{00000002-7557-4509-B39B-BE8120C567F9}"/>
            </c:ext>
          </c:extLst>
        </c:ser>
        <c:dLbls>
          <c:showLegendKey val="0"/>
          <c:showVal val="0"/>
          <c:showCatName val="0"/>
          <c:showSerName val="0"/>
          <c:showPercent val="0"/>
          <c:showBubbleSize val="0"/>
        </c:dLbls>
        <c:axId val="-2117684296"/>
        <c:axId val="-2117677048"/>
      </c:scatterChart>
      <c:valAx>
        <c:axId val="-2117684296"/>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7677048"/>
        <c:crosses val="autoZero"/>
        <c:crossBetween val="midCat"/>
      </c:valAx>
      <c:valAx>
        <c:axId val="-2117677048"/>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68429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'graphs-RA'!$H$11:$H$14</c:f>
              <c:numCache>
                <c:formatCode>#,##0</c:formatCode>
                <c:ptCount val="4"/>
                <c:pt idx="0">
                  <c:v>4951.0</c:v>
                </c:pt>
                <c:pt idx="1">
                  <c:v>3443.0</c:v>
                </c:pt>
                <c:pt idx="2">
                  <c:v>2415.0</c:v>
                </c:pt>
                <c:pt idx="3">
                  <c:v>1998.0</c:v>
                </c:pt>
              </c:numCache>
            </c:numRef>
          </c:xVal>
          <c:yVal>
            <c:numRef>
              <c:f>'graphs-RA'!$G$11:$G$14</c:f>
              <c:numCache>
                <c:formatCode>0.00</c:formatCode>
                <c:ptCount val="4"/>
                <c:pt idx="0">
                  <c:v>6.9375</c:v>
                </c:pt>
                <c:pt idx="1">
                  <c:v>5.562499999999996</c:v>
                </c:pt>
                <c:pt idx="2">
                  <c:v>2.8125</c:v>
                </c:pt>
                <c:pt idx="3">
                  <c:v>1.9375</c:v>
                </c:pt>
              </c:numCache>
            </c:numRef>
          </c:yVal>
          <c:smooth val="0"/>
          <c:extLst xmlns:c16r2="http://schemas.microsoft.com/office/drawing/2015/06/chart">
            <c:ext xmlns:c16="http://schemas.microsoft.com/office/drawing/2014/chart" uri="{C3380CC4-5D6E-409C-BE32-E72D297353CC}">
              <c16:uniqueId val="{00000000-A3B3-452F-BA38-4DC60223E5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'graphs-RA'!$H$15:$H$18</c:f>
              <c:numCache>
                <c:formatCode>#,##0</c:formatCode>
                <c:ptCount val="4"/>
                <c:pt idx="0">
                  <c:v>2834.0</c:v>
                </c:pt>
                <c:pt idx="1">
                  <c:v>1985.0</c:v>
                </c:pt>
                <c:pt idx="2">
                  <c:v>1351.0</c:v>
                </c:pt>
                <c:pt idx="3">
                  <c:v>1126.0</c:v>
                </c:pt>
              </c:numCache>
            </c:numRef>
          </c:xVal>
          <c:yVal>
            <c:numRef>
              <c:f>'graphs-RA'!$G$15:$G$18</c:f>
              <c:numCache>
                <c:formatCode>0.00</c:formatCode>
                <c:ptCount val="4"/>
                <c:pt idx="0">
                  <c:v>8.0625</c:v>
                </c:pt>
                <c:pt idx="1">
                  <c:v>6.687499999999995</c:v>
                </c:pt>
                <c:pt idx="2">
                  <c:v>3.875</c:v>
                </c:pt>
                <c:pt idx="3">
                  <c:v>2.4375</c:v>
                </c:pt>
              </c:numCache>
            </c:numRef>
          </c:yVal>
          <c:smooth val="0"/>
          <c:extLst xmlns:c16r2="http://schemas.microsoft.com/office/drawing/2015/06/chart">
            <c:ext xmlns:c16="http://schemas.microsoft.com/office/drawing/2014/chart" uri="{C3380CC4-5D6E-409C-BE32-E72D297353CC}">
              <c16:uniqueId val="{00000001-A3B3-452F-BA38-4DC60223E5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'graphs-RA'!$H$19:$H$22</c:f>
              <c:numCache>
                <c:formatCode>#,##0</c:formatCode>
                <c:ptCount val="4"/>
                <c:pt idx="0">
                  <c:v>2523.0</c:v>
                </c:pt>
                <c:pt idx="1">
                  <c:v>1692.0</c:v>
                </c:pt>
                <c:pt idx="2">
                  <c:v>1167.0</c:v>
                </c:pt>
                <c:pt idx="3">
                  <c:v>945.0</c:v>
                </c:pt>
              </c:numCache>
            </c:numRef>
          </c:xVal>
          <c:yVal>
            <c:numRef>
              <c:f>'graphs-RA'!$G$19:$G$22</c:f>
              <c:numCache>
                <c:formatCode>0.00</c:formatCode>
                <c:ptCount val="4"/>
                <c:pt idx="0">
                  <c:v>8.625</c:v>
                </c:pt>
                <c:pt idx="1">
                  <c:v>8.0</c:v>
                </c:pt>
                <c:pt idx="2">
                  <c:v>5.562499999999996</c:v>
                </c:pt>
                <c:pt idx="3">
                  <c:v>2.8125</c:v>
                </c:pt>
              </c:numCache>
            </c:numRef>
          </c:yVal>
          <c:smooth val="0"/>
          <c:extLst xmlns:c16r2="http://schemas.microsoft.com/office/drawing/2015/06/chart">
            <c:ext xmlns:c16="http://schemas.microsoft.com/office/drawing/2014/chart" uri="{C3380CC4-5D6E-409C-BE32-E72D297353CC}">
              <c16:uniqueId val="{00000002-A3B3-452F-BA38-4DC60223E52C}"/>
            </c:ext>
          </c:extLst>
        </c:ser>
        <c:dLbls>
          <c:showLegendKey val="0"/>
          <c:showVal val="0"/>
          <c:showCatName val="0"/>
          <c:showSerName val="0"/>
          <c:showPercent val="0"/>
          <c:showBubbleSize val="0"/>
        </c:dLbls>
        <c:axId val="2146439976"/>
        <c:axId val="2146649624"/>
      </c:scatterChart>
      <c:valAx>
        <c:axId val="2146439976"/>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46649624"/>
        <c:crosses val="autoZero"/>
        <c:crossBetween val="midCat"/>
      </c:valAx>
      <c:valAx>
        <c:axId val="2146649624"/>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4643997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'graphs-RA'!$H$27:$H$30</c:f>
              <c:numCache>
                <c:formatCode>#,##0</c:formatCode>
                <c:ptCount val="4"/>
                <c:pt idx="0">
                  <c:v>10194.0</c:v>
                </c:pt>
                <c:pt idx="1">
                  <c:v>8582.0</c:v>
                </c:pt>
                <c:pt idx="2">
                  <c:v>7171.0</c:v>
                </c:pt>
                <c:pt idx="3">
                  <c:v>6401.0</c:v>
                </c:pt>
              </c:numCache>
            </c:numRef>
          </c:xVal>
          <c:yVal>
            <c:numRef>
              <c:f>'graphs-RA'!$G$27:$G$30</c:f>
              <c:numCache>
                <c:formatCode>0.00</c:formatCode>
                <c:ptCount val="4"/>
                <c:pt idx="0">
                  <c:v>9.0</c:v>
                </c:pt>
                <c:pt idx="1">
                  <c:v>8.9375</c:v>
                </c:pt>
                <c:pt idx="2">
                  <c:v>7.4375</c:v>
                </c:pt>
                <c:pt idx="3">
                  <c:v>6.75</c:v>
                </c:pt>
              </c:numCache>
            </c:numRef>
          </c:yVal>
          <c:smooth val="0"/>
          <c:extLst xmlns:c16r2="http://schemas.microsoft.com/office/drawing/2015/06/chart">
            <c:ext xmlns:c16="http://schemas.microsoft.com/office/drawing/2014/chart" uri="{C3380CC4-5D6E-409C-BE32-E72D297353CC}">
              <c16:uniqueId val="{00000000-F1D6-44F7-9900-0DE74737D48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'graphs-RA'!$H$31:$H$34</c:f>
              <c:numCache>
                <c:formatCode>#,##0</c:formatCode>
                <c:ptCount val="4"/>
                <c:pt idx="0">
                  <c:v>5850.0</c:v>
                </c:pt>
                <c:pt idx="1">
                  <c:v>5817.0</c:v>
                </c:pt>
                <c:pt idx="2">
                  <c:v>4495.0</c:v>
                </c:pt>
                <c:pt idx="3">
                  <c:v>4061.0</c:v>
                </c:pt>
              </c:numCache>
            </c:numRef>
          </c:xVal>
          <c:yVal>
            <c:numRef>
              <c:f>'graphs-RA'!$G$31:$G$34</c:f>
              <c:numCache>
                <c:formatCode>0.00</c:formatCode>
                <c:ptCount val="4"/>
                <c:pt idx="0">
                  <c:v>8.875</c:v>
                </c:pt>
                <c:pt idx="1">
                  <c:v>8.6875</c:v>
                </c:pt>
                <c:pt idx="2">
                  <c:v>8.0</c:v>
                </c:pt>
                <c:pt idx="3">
                  <c:v>7.375</c:v>
                </c:pt>
              </c:numCache>
            </c:numRef>
          </c:yVal>
          <c:smooth val="0"/>
          <c:extLst xmlns:c16r2="http://schemas.microsoft.com/office/drawing/2015/06/chart">
            <c:ext xmlns:c16="http://schemas.microsoft.com/office/drawing/2014/chart" uri="{C3380CC4-5D6E-409C-BE32-E72D297353CC}">
              <c16:uniqueId val="{00000001-F1D6-44F7-9900-0DE74737D48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'graphs-RA'!$H$35:$H$38</c:f>
              <c:numCache>
                <c:formatCode>#,##0</c:formatCode>
                <c:ptCount val="4"/>
                <c:pt idx="0">
                  <c:v>825.0</c:v>
                </c:pt>
                <c:pt idx="1">
                  <c:v>750.0</c:v>
                </c:pt>
                <c:pt idx="2">
                  <c:v>656.0</c:v>
                </c:pt>
                <c:pt idx="3">
                  <c:v>602.0</c:v>
                </c:pt>
              </c:numCache>
            </c:numRef>
          </c:xVal>
          <c:yVal>
            <c:numRef>
              <c:f>'graphs-RA'!$G$35:$G$38</c:f>
              <c:numCache>
                <c:formatCode>0.00</c:formatCode>
                <c:ptCount val="4"/>
                <c:pt idx="0">
                  <c:v>8.3125</c:v>
                </c:pt>
                <c:pt idx="1">
                  <c:v>7.875</c:v>
                </c:pt>
                <c:pt idx="2">
                  <c:v>7.624999999999979</c:v>
                </c:pt>
                <c:pt idx="3">
                  <c:v>6.4375</c:v>
                </c:pt>
              </c:numCache>
            </c:numRef>
          </c:yVal>
          <c:smooth val="0"/>
          <c:extLst xmlns:c16r2="http://schemas.microsoft.com/office/drawing/2015/06/chart">
            <c:ext xmlns:c16="http://schemas.microsoft.com/office/drawing/2014/chart" uri="{C3380CC4-5D6E-409C-BE32-E72D297353CC}">
              <c16:uniqueId val="{00000002-F1D6-44F7-9900-0DE74737D48C}"/>
            </c:ext>
          </c:extLst>
        </c:ser>
        <c:dLbls>
          <c:showLegendKey val="0"/>
          <c:showVal val="0"/>
          <c:showCatName val="0"/>
          <c:showSerName val="0"/>
          <c:showPercent val="0"/>
          <c:showBubbleSize val="0"/>
        </c:dLbls>
        <c:axId val="2142051368"/>
        <c:axId val="2116153128"/>
      </c:scatterChart>
      <c:valAx>
        <c:axId val="214205136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6153128"/>
        <c:crosses val="autoZero"/>
        <c:crossBetween val="midCat"/>
      </c:valAx>
      <c:valAx>
        <c:axId val="2116153128"/>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4205136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'graphs-RA'!$H$43:$H$46</c:f>
              <c:numCache>
                <c:formatCode>#,##0</c:formatCode>
                <c:ptCount val="4"/>
                <c:pt idx="0">
                  <c:v>12773.0</c:v>
                </c:pt>
                <c:pt idx="1">
                  <c:v>10409.0</c:v>
                </c:pt>
                <c:pt idx="2">
                  <c:v>8123.0</c:v>
                </c:pt>
                <c:pt idx="3">
                  <c:v>7113.0</c:v>
                </c:pt>
              </c:numCache>
            </c:numRef>
          </c:xVal>
          <c:yVal>
            <c:numRef>
              <c:f>'graphs-RA'!$G$43:$G$46</c:f>
              <c:numCache>
                <c:formatCode>0.00</c:formatCode>
                <c:ptCount val="4"/>
                <c:pt idx="0">
                  <c:v>8.875</c:v>
                </c:pt>
                <c:pt idx="1">
                  <c:v>8.75</c:v>
                </c:pt>
                <c:pt idx="2">
                  <c:v>8.125</c:v>
                </c:pt>
                <c:pt idx="3">
                  <c:v>6.875</c:v>
                </c:pt>
              </c:numCache>
            </c:numRef>
          </c:yVal>
          <c:smooth val="0"/>
          <c:extLst xmlns:c16r2="http://schemas.microsoft.com/office/drawing/2015/06/chart">
            <c:ext xmlns:c16="http://schemas.microsoft.com/office/drawing/2014/chart" uri="{C3380CC4-5D6E-409C-BE32-E72D297353CC}">
              <c16:uniqueId val="{00000000-02CD-4C60-8468-721C4586A9FD}"/>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'graphs-RA'!$H$47:$H$50</c:f>
              <c:numCache>
                <c:formatCode>#,##0</c:formatCode>
                <c:ptCount val="4"/>
                <c:pt idx="0">
                  <c:v>7252.0</c:v>
                </c:pt>
                <c:pt idx="1">
                  <c:v>6208.0</c:v>
                </c:pt>
                <c:pt idx="2">
                  <c:v>5100.0</c:v>
                </c:pt>
                <c:pt idx="3">
                  <c:v>4505.0</c:v>
                </c:pt>
              </c:numCache>
            </c:numRef>
          </c:xVal>
          <c:yVal>
            <c:numRef>
              <c:f>'graphs-RA'!$G$47:$G$50</c:f>
              <c:numCache>
                <c:formatCode>0.00</c:formatCode>
                <c:ptCount val="4"/>
                <c:pt idx="0">
                  <c:v>9.1875</c:v>
                </c:pt>
                <c:pt idx="1">
                  <c:v>8.75</c:v>
                </c:pt>
                <c:pt idx="2">
                  <c:v>8.6875</c:v>
                </c:pt>
                <c:pt idx="3">
                  <c:v>8.25</c:v>
                </c:pt>
              </c:numCache>
            </c:numRef>
          </c:yVal>
          <c:smooth val="0"/>
          <c:extLst xmlns:c16r2="http://schemas.microsoft.com/office/drawing/2015/06/chart">
            <c:ext xmlns:c16="http://schemas.microsoft.com/office/drawing/2014/chart" uri="{C3380CC4-5D6E-409C-BE32-E72D297353CC}">
              <c16:uniqueId val="{00000001-02CD-4C60-8468-721C4586A9FD}"/>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'graphs-RA'!$H$51:$H$54</c:f>
              <c:numCache>
                <c:formatCode>#,##0</c:formatCode>
                <c:ptCount val="4"/>
                <c:pt idx="0">
                  <c:v>1348.0</c:v>
                </c:pt>
                <c:pt idx="1">
                  <c:v>1190.0</c:v>
                </c:pt>
                <c:pt idx="2" formatCode="General">
                  <c:v>1034.0</c:v>
                </c:pt>
                <c:pt idx="3">
                  <c:v>948.0</c:v>
                </c:pt>
              </c:numCache>
            </c:numRef>
          </c:xVal>
          <c:yVal>
            <c:numRef>
              <c:f>'graphs-RA'!$G$51:$G$54</c:f>
              <c:numCache>
                <c:formatCode>0.00</c:formatCode>
                <c:ptCount val="4"/>
                <c:pt idx="0">
                  <c:v>7.624999999999979</c:v>
                </c:pt>
                <c:pt idx="1">
                  <c:v>7.375</c:v>
                </c:pt>
                <c:pt idx="2">
                  <c:v>7.312499999999996</c:v>
                </c:pt>
                <c:pt idx="3">
                  <c:v>6.0</c:v>
                </c:pt>
              </c:numCache>
            </c:numRef>
          </c:yVal>
          <c:smooth val="0"/>
          <c:extLst xmlns:c16r2="http://schemas.microsoft.com/office/drawing/2015/06/chart">
            <c:ext xmlns:c16="http://schemas.microsoft.com/office/drawing/2014/chart" uri="{C3380CC4-5D6E-409C-BE32-E72D297353CC}">
              <c16:uniqueId val="{00000002-02CD-4C60-8468-721C4586A9FD}"/>
            </c:ext>
          </c:extLst>
        </c:ser>
        <c:dLbls>
          <c:showLegendKey val="0"/>
          <c:showVal val="0"/>
          <c:showCatName val="0"/>
          <c:showSerName val="0"/>
          <c:showPercent val="0"/>
          <c:showBubbleSize val="0"/>
        </c:dLbls>
        <c:axId val="2146696920"/>
        <c:axId val="2116158472"/>
      </c:scatterChart>
      <c:valAx>
        <c:axId val="2146696920"/>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6158472"/>
        <c:crosses val="autoZero"/>
        <c:crossBetween val="midCat"/>
      </c:valAx>
      <c:valAx>
        <c:axId val="211615847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4669692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'graphs-RA'!$H$59:$H$62</c:f>
              <c:numCache>
                <c:formatCode>#,##0</c:formatCode>
                <c:ptCount val="4"/>
                <c:pt idx="0">
                  <c:v>7339.0</c:v>
                </c:pt>
                <c:pt idx="1">
                  <c:v>5682.0</c:v>
                </c:pt>
                <c:pt idx="2">
                  <c:v>4325.0</c:v>
                </c:pt>
                <c:pt idx="3">
                  <c:v>3758.0</c:v>
                </c:pt>
              </c:numCache>
            </c:numRef>
          </c:xVal>
          <c:yVal>
            <c:numRef>
              <c:f>'graphs-RA'!$G$59:$G$62</c:f>
              <c:numCache>
                <c:formatCode>0.00</c:formatCode>
                <c:ptCount val="4"/>
                <c:pt idx="0">
                  <c:v>8.5625</c:v>
                </c:pt>
                <c:pt idx="1">
                  <c:v>8.3125</c:v>
                </c:pt>
                <c:pt idx="2">
                  <c:v>6.624999999999979</c:v>
                </c:pt>
                <c:pt idx="3">
                  <c:v>5.0</c:v>
                </c:pt>
              </c:numCache>
            </c:numRef>
          </c:yVal>
          <c:smooth val="0"/>
          <c:extLst xmlns:c16r2="http://schemas.microsoft.com/office/drawing/2015/06/chart">
            <c:ext xmlns:c16="http://schemas.microsoft.com/office/drawing/2014/chart" uri="{C3380CC4-5D6E-409C-BE32-E72D297353CC}">
              <c16:uniqueId val="{00000000-F317-4D2A-8B70-468FD932459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'graphs-RA'!$H$63:$H$66</c:f>
              <c:numCache>
                <c:formatCode>#,##0</c:formatCode>
                <c:ptCount val="4"/>
                <c:pt idx="0">
                  <c:v>4315.0</c:v>
                </c:pt>
                <c:pt idx="1">
                  <c:v>3239.0</c:v>
                </c:pt>
                <c:pt idx="2">
                  <c:v>2463.0</c:v>
                </c:pt>
                <c:pt idx="3">
                  <c:v>2132.0</c:v>
                </c:pt>
              </c:numCache>
            </c:numRef>
          </c:xVal>
          <c:yVal>
            <c:numRef>
              <c:f>'graphs-RA'!$G$63:$G$66</c:f>
              <c:numCache>
                <c:formatCode>0.00</c:formatCode>
                <c:ptCount val="4"/>
                <c:pt idx="0">
                  <c:v>9.0</c:v>
                </c:pt>
                <c:pt idx="1">
                  <c:v>8.8125</c:v>
                </c:pt>
                <c:pt idx="2">
                  <c:v>7.0</c:v>
                </c:pt>
                <c:pt idx="3">
                  <c:v>4.624999999999979</c:v>
                </c:pt>
              </c:numCache>
            </c:numRef>
          </c:yVal>
          <c:smooth val="0"/>
          <c:extLst xmlns:c16r2="http://schemas.microsoft.com/office/drawing/2015/06/chart">
            <c:ext xmlns:c16="http://schemas.microsoft.com/office/drawing/2014/chart" uri="{C3380CC4-5D6E-409C-BE32-E72D297353CC}">
              <c16:uniqueId val="{00000001-F317-4D2A-8B70-468FD932459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'graphs-RA'!$H$67:$H$70</c:f>
              <c:numCache>
                <c:formatCode>#,##0</c:formatCode>
                <c:ptCount val="4"/>
                <c:pt idx="0">
                  <c:v>2510.0</c:v>
                </c:pt>
                <c:pt idx="1">
                  <c:v>1635.0</c:v>
                </c:pt>
                <c:pt idx="2">
                  <c:v>1148.0</c:v>
                </c:pt>
                <c:pt idx="3">
                  <c:v>959.0</c:v>
                </c:pt>
              </c:numCache>
            </c:numRef>
          </c:xVal>
          <c:yVal>
            <c:numRef>
              <c:f>'graphs-RA'!$G$67:$G$70</c:f>
              <c:numCache>
                <c:formatCode>0.00</c:formatCode>
                <c:ptCount val="4"/>
                <c:pt idx="0">
                  <c:v>8.375</c:v>
                </c:pt>
                <c:pt idx="1">
                  <c:v>8.1875</c:v>
                </c:pt>
                <c:pt idx="2">
                  <c:v>7.25</c:v>
                </c:pt>
                <c:pt idx="3">
                  <c:v>6.4375</c:v>
                </c:pt>
              </c:numCache>
            </c:numRef>
          </c:yVal>
          <c:smooth val="0"/>
          <c:extLst xmlns:c16r2="http://schemas.microsoft.com/office/drawing/2015/06/chart">
            <c:ext xmlns:c16="http://schemas.microsoft.com/office/drawing/2014/chart" uri="{C3380CC4-5D6E-409C-BE32-E72D297353CC}">
              <c16:uniqueId val="{00000002-F317-4D2A-8B70-468FD932459B}"/>
            </c:ext>
          </c:extLst>
        </c:ser>
        <c:dLbls>
          <c:showLegendKey val="0"/>
          <c:showVal val="0"/>
          <c:showCatName val="0"/>
          <c:showSerName val="0"/>
          <c:showPercent val="0"/>
          <c:showBubbleSize val="0"/>
        </c:dLbls>
        <c:axId val="-2116976648"/>
        <c:axId val="-2117166504"/>
      </c:scatterChart>
      <c:valAx>
        <c:axId val="-2116976648"/>
        <c:scaling>
          <c:orientation val="minMax"/>
        </c:scaling>
        <c:delete val="0"/>
        <c:axPos val="b"/>
        <c:majorGridlines/>
        <c:minorGridlines/>
        <c:title>
          <c:tx>
            <c:rich>
              <a:bodyPr/>
              <a:lstStyle/>
              <a:p>
                <a:pPr>
                  <a:defRPr/>
                </a:pPr>
                <a:r>
                  <a:rPr lang="it-IT"/>
                  <a:t>Bitstream</a:t>
                </a:r>
                <a:r>
                  <a:rPr lang="it-IT" baseline="0"/>
                  <a:t> length (KB)</a:t>
                </a:r>
                <a:endParaRPr lang="it-IT"/>
              </a:p>
            </c:rich>
          </c:tx>
          <c:layout>
            <c:manualLayout>
              <c:xMode val="edge"/>
              <c:yMode val="edge"/>
              <c:x val="0.27022924677228"/>
              <c:y val="0.850026780931976"/>
            </c:manualLayout>
          </c:layout>
          <c:overlay val="0"/>
        </c:title>
        <c:numFmt formatCode="#,##0" sourceLinked="1"/>
        <c:majorTickMark val="out"/>
        <c:minorTickMark val="none"/>
        <c:tickLblPos val="nextTo"/>
        <c:crossAx val="-2117166504"/>
        <c:crosses val="autoZero"/>
        <c:crossBetween val="midCat"/>
      </c:valAx>
      <c:valAx>
        <c:axId val="-2117166504"/>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69766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AI!$G$4:$G$7</c:f>
              <c:numCache>
                <c:formatCode>#,##0</c:formatCode>
                <c:ptCount val="4"/>
                <c:pt idx="0">
                  <c:v>338936.0</c:v>
                </c:pt>
                <c:pt idx="1">
                  <c:v>264971.0</c:v>
                </c:pt>
                <c:pt idx="2">
                  <c:v>191313.0</c:v>
                </c:pt>
                <c:pt idx="3">
                  <c:v>141244.0</c:v>
                </c:pt>
              </c:numCache>
            </c:numRef>
          </c:xVal>
          <c:yVal>
            <c:numRef>
              <c:f>AI!$F$4:$F$7</c:f>
              <c:numCache>
                <c:formatCode>0.00</c:formatCode>
                <c:ptCount val="4"/>
                <c:pt idx="0">
                  <c:v>8.6875</c:v>
                </c:pt>
                <c:pt idx="1">
                  <c:v>7.687499999999995</c:v>
                </c:pt>
                <c:pt idx="2">
                  <c:v>6.25</c:v>
                </c:pt>
                <c:pt idx="3">
                  <c:v>4.5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AI!$G$8:$G$11</c:f>
              <c:numCache>
                <c:formatCode>#,##0</c:formatCode>
                <c:ptCount val="4"/>
                <c:pt idx="0">
                  <c:v>238897.0</c:v>
                </c:pt>
                <c:pt idx="1">
                  <c:v>181444.0</c:v>
                </c:pt>
                <c:pt idx="2">
                  <c:v>143523.0</c:v>
                </c:pt>
                <c:pt idx="3">
                  <c:v>105123.0</c:v>
                </c:pt>
              </c:numCache>
            </c:numRef>
          </c:xVal>
          <c:yVal>
            <c:numRef>
              <c:f>AI!$F$8:$F$11</c:f>
              <c:numCache>
                <c:formatCode>0.00</c:formatCode>
                <c:ptCount val="4"/>
                <c:pt idx="0">
                  <c:v>8.75</c:v>
                </c:pt>
                <c:pt idx="1">
                  <c:v>7.4375</c:v>
                </c:pt>
                <c:pt idx="2">
                  <c:v>6.25</c:v>
                </c:pt>
                <c:pt idx="3">
                  <c:v>4.0</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AI!$G$12:$G$15</c:f>
              <c:numCache>
                <c:formatCode>#,##0</c:formatCode>
                <c:ptCount val="4"/>
                <c:pt idx="0">
                  <c:v>45399.0</c:v>
                </c:pt>
                <c:pt idx="1">
                  <c:v>37544.0</c:v>
                </c:pt>
                <c:pt idx="2">
                  <c:v>33635.0</c:v>
                </c:pt>
                <c:pt idx="3">
                  <c:v>28439.0</c:v>
                </c:pt>
              </c:numCache>
            </c:numRef>
          </c:xVal>
          <c:yVal>
            <c:numRef>
              <c:f>AI!$F$12:$F$15</c:f>
              <c:numCache>
                <c:formatCode>0.00</c:formatCode>
                <c:ptCount val="4"/>
                <c:pt idx="0">
                  <c:v>7.25</c:v>
                </c:pt>
                <c:pt idx="1">
                  <c:v>5.25</c:v>
                </c:pt>
                <c:pt idx="2">
                  <c:v>4.062499999999996</c:v>
                </c:pt>
                <c:pt idx="3">
                  <c:v>3.375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7183512"/>
        <c:axId val="-2117176072"/>
      </c:scatterChart>
      <c:valAx>
        <c:axId val="-2117183512"/>
        <c:scaling>
          <c:orientation val="minMax"/>
          <c:max val="350000.0"/>
          <c:min val="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txPr>
          <a:bodyPr/>
          <a:lstStyle/>
          <a:p>
            <a:pPr>
              <a:defRPr sz="800" baseline="0"/>
            </a:pPr>
            <a:endParaRPr lang="zh-CN"/>
          </a:p>
        </c:txPr>
        <c:crossAx val="-2117176072"/>
        <c:crosses val="autoZero"/>
        <c:crossBetween val="midCat"/>
        <c:majorUnit val="100000.0"/>
        <c:minorUnit val="10000.0"/>
      </c:valAx>
      <c:valAx>
        <c:axId val="-211717607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718351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AI!$G$18:$G$21</c:f>
              <c:numCache>
                <c:formatCode>#,##0</c:formatCode>
                <c:ptCount val="4"/>
                <c:pt idx="0">
                  <c:v>215319.0</c:v>
                </c:pt>
                <c:pt idx="1">
                  <c:v>169094.0</c:v>
                </c:pt>
                <c:pt idx="2">
                  <c:v>129260.0</c:v>
                </c:pt>
                <c:pt idx="3">
                  <c:v>94105.0</c:v>
                </c:pt>
              </c:numCache>
            </c:numRef>
          </c:xVal>
          <c:yVal>
            <c:numRef>
              <c:f>AI!$F$18:$F$21</c:f>
              <c:numCache>
                <c:formatCode>0.00</c:formatCode>
                <c:ptCount val="4"/>
                <c:pt idx="0">
                  <c:v>9.1875</c:v>
                </c:pt>
                <c:pt idx="1">
                  <c:v>7.9375</c:v>
                </c:pt>
                <c:pt idx="2">
                  <c:v>7.5</c:v>
                </c:pt>
                <c:pt idx="3">
                  <c:v>4.562499999999996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AI!$G$22:$G$25</c:f>
              <c:numCache>
                <c:formatCode>#,##0</c:formatCode>
                <c:ptCount val="4"/>
                <c:pt idx="0">
                  <c:v>149905.0</c:v>
                </c:pt>
                <c:pt idx="1">
                  <c:v>118856.0</c:v>
                </c:pt>
                <c:pt idx="2">
                  <c:v>96471.0</c:v>
                </c:pt>
                <c:pt idx="3">
                  <c:v>74024.0</c:v>
                </c:pt>
              </c:numCache>
            </c:numRef>
          </c:xVal>
          <c:yVal>
            <c:numRef>
              <c:f>AI!$F$22:$F$25</c:f>
              <c:numCache>
                <c:formatCode>0.00</c:formatCode>
                <c:ptCount val="4"/>
                <c:pt idx="0">
                  <c:v>8.9375</c:v>
                </c:pt>
                <c:pt idx="1">
                  <c:v>7.687499999999995</c:v>
                </c:pt>
                <c:pt idx="2">
                  <c:v>7.687499999999995</c:v>
                </c:pt>
                <c:pt idx="3">
                  <c:v>4.312499999999996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AI!$G$26:$G$29</c:f>
              <c:numCache>
                <c:formatCode>#,##0</c:formatCode>
                <c:ptCount val="4"/>
                <c:pt idx="0">
                  <c:v>26993.0</c:v>
                </c:pt>
                <c:pt idx="1">
                  <c:v>23796.0</c:v>
                </c:pt>
                <c:pt idx="2">
                  <c:v>21729.0</c:v>
                </c:pt>
                <c:pt idx="3">
                  <c:v>19448.0</c:v>
                </c:pt>
              </c:numCache>
            </c:numRef>
          </c:xVal>
          <c:yVal>
            <c:numRef>
              <c:f>AI!$F$26:$F$29</c:f>
              <c:numCache>
                <c:formatCode>0.00</c:formatCode>
                <c:ptCount val="4"/>
                <c:pt idx="0">
                  <c:v>7.687499999999995</c:v>
                </c:pt>
                <c:pt idx="1">
                  <c:v>5.9375</c:v>
                </c:pt>
                <c:pt idx="2">
                  <c:v>4.562499999999996</c:v>
                </c:pt>
                <c:pt idx="3">
                  <c:v>3.25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7274680"/>
        <c:axId val="-2117267352"/>
      </c:scatterChart>
      <c:valAx>
        <c:axId val="-2117274680"/>
        <c:scaling>
          <c:orientation val="minMax"/>
          <c:max val="25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2117267352"/>
        <c:crosses val="autoZero"/>
        <c:crossBetween val="midCat"/>
      </c:valAx>
      <c:valAx>
        <c:axId val="-211726735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727468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AI!$G$32:$G$35</c:f>
              <c:numCache>
                <c:formatCode>#,##0</c:formatCode>
                <c:ptCount val="4"/>
                <c:pt idx="0">
                  <c:v>224141.0</c:v>
                </c:pt>
                <c:pt idx="1">
                  <c:v>180492.0</c:v>
                </c:pt>
                <c:pt idx="2">
                  <c:v>141868.0</c:v>
                </c:pt>
                <c:pt idx="3">
                  <c:v>101617.0</c:v>
                </c:pt>
              </c:numCache>
            </c:numRef>
          </c:xVal>
          <c:yVal>
            <c:numRef>
              <c:f>AI!$F$32:$F$35</c:f>
              <c:numCache>
                <c:formatCode>0.00</c:formatCode>
                <c:ptCount val="4"/>
                <c:pt idx="0">
                  <c:v>8.6875</c:v>
                </c:pt>
                <c:pt idx="1">
                  <c:v>8.625</c:v>
                </c:pt>
                <c:pt idx="2">
                  <c:v>6.9375</c:v>
                </c:pt>
                <c:pt idx="3">
                  <c:v>6.562499999999996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AI!$G$36:$G$39</c:f>
              <c:numCache>
                <c:formatCode>#,##0</c:formatCode>
                <c:ptCount val="4"/>
                <c:pt idx="0">
                  <c:v>173987.0</c:v>
                </c:pt>
                <c:pt idx="1">
                  <c:v>139167.0</c:v>
                </c:pt>
                <c:pt idx="2">
                  <c:v>116063.0</c:v>
                </c:pt>
                <c:pt idx="3">
                  <c:v>88933.0</c:v>
                </c:pt>
              </c:numCache>
            </c:numRef>
          </c:xVal>
          <c:yVal>
            <c:numRef>
              <c:f>AI!$F$36:$F$39</c:f>
              <c:numCache>
                <c:formatCode>0.00</c:formatCode>
                <c:ptCount val="4"/>
                <c:pt idx="0">
                  <c:v>9.125</c:v>
                </c:pt>
                <c:pt idx="1">
                  <c:v>8.4375</c:v>
                </c:pt>
                <c:pt idx="2">
                  <c:v>7.75</c:v>
                </c:pt>
                <c:pt idx="3">
                  <c:v>6.312499999999996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AI!$G$40:$G$43</c:f>
              <c:numCache>
                <c:formatCode>#,##0</c:formatCode>
                <c:ptCount val="4"/>
                <c:pt idx="0">
                  <c:v>16459.0</c:v>
                </c:pt>
                <c:pt idx="1">
                  <c:v>13831.0</c:v>
                </c:pt>
                <c:pt idx="2">
                  <c:v>12332.0</c:v>
                </c:pt>
                <c:pt idx="3">
                  <c:v>10954.0</c:v>
                </c:pt>
              </c:numCache>
            </c:numRef>
          </c:xVal>
          <c:yVal>
            <c:numRef>
              <c:f>AI!$F$40:$F$43</c:f>
              <c:numCache>
                <c:formatCode>0.00</c:formatCode>
                <c:ptCount val="4"/>
                <c:pt idx="0">
                  <c:v>9.125</c:v>
                </c:pt>
                <c:pt idx="1">
                  <c:v>6.624999999999983</c:v>
                </c:pt>
                <c:pt idx="2">
                  <c:v>4.562499999999996</c:v>
                </c:pt>
                <c:pt idx="3">
                  <c:v>4.5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7233416"/>
        <c:axId val="-2117226072"/>
      </c:scatterChart>
      <c:valAx>
        <c:axId val="-2117233416"/>
        <c:scaling>
          <c:orientation val="minMax"/>
          <c:max val="25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2117226072"/>
        <c:crosses val="autoZero"/>
        <c:crossBetween val="midCat"/>
      </c:valAx>
      <c:valAx>
        <c:axId val="-211722607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72334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AI!$G$46:$G$49</c:f>
              <c:numCache>
                <c:formatCode>#,##0</c:formatCode>
                <c:ptCount val="4"/>
                <c:pt idx="0">
                  <c:v>277466.0</c:v>
                </c:pt>
                <c:pt idx="1">
                  <c:v>214590.0</c:v>
                </c:pt>
                <c:pt idx="2">
                  <c:v>147455.0</c:v>
                </c:pt>
                <c:pt idx="3">
                  <c:v>108548.0</c:v>
                </c:pt>
              </c:numCache>
            </c:numRef>
          </c:xVal>
          <c:yVal>
            <c:numRef>
              <c:f>AI!$F$46:$F$49</c:f>
              <c:numCache>
                <c:formatCode>0.00</c:formatCode>
                <c:ptCount val="4"/>
                <c:pt idx="0">
                  <c:v>8.75</c:v>
                </c:pt>
                <c:pt idx="1">
                  <c:v>7.187499999999996</c:v>
                </c:pt>
                <c:pt idx="2">
                  <c:v>5.624999999999983</c:v>
                </c:pt>
                <c:pt idx="3">
                  <c:v>3.75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AI!$G$50:$G$53</c:f>
              <c:numCache>
                <c:formatCode>#,##0</c:formatCode>
                <c:ptCount val="4"/>
                <c:pt idx="0">
                  <c:v>194701.0</c:v>
                </c:pt>
                <c:pt idx="1">
                  <c:v>144533.0</c:v>
                </c:pt>
                <c:pt idx="2">
                  <c:v>111346.0</c:v>
                </c:pt>
                <c:pt idx="3">
                  <c:v>79042.0</c:v>
                </c:pt>
              </c:numCache>
            </c:numRef>
          </c:xVal>
          <c:yVal>
            <c:numRef>
              <c:f>AI!$F$50:$F$53</c:f>
              <c:numCache>
                <c:formatCode>0.00</c:formatCode>
                <c:ptCount val="4"/>
                <c:pt idx="0">
                  <c:v>9.125</c:v>
                </c:pt>
                <c:pt idx="1">
                  <c:v>8.25</c:v>
                </c:pt>
                <c:pt idx="2">
                  <c:v>5.687499999999995</c:v>
                </c:pt>
                <c:pt idx="3">
                  <c:v>4.812499999999996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AI!$G$54:$G$57</c:f>
              <c:numCache>
                <c:formatCode>#,##0</c:formatCode>
                <c:ptCount val="4"/>
                <c:pt idx="0">
                  <c:v>26865.0</c:v>
                </c:pt>
                <c:pt idx="1">
                  <c:v>21131.0</c:v>
                </c:pt>
                <c:pt idx="2">
                  <c:v>18691.0</c:v>
                </c:pt>
                <c:pt idx="3">
                  <c:v>15741.0</c:v>
                </c:pt>
              </c:numCache>
            </c:numRef>
          </c:xVal>
          <c:yVal>
            <c:numRef>
              <c:f>AI!$F$54:$F$57</c:f>
              <c:numCache>
                <c:formatCode>0.00</c:formatCode>
                <c:ptCount val="4"/>
                <c:pt idx="0">
                  <c:v>6.875</c:v>
                </c:pt>
                <c:pt idx="1">
                  <c:v>5.4375</c:v>
                </c:pt>
                <c:pt idx="2">
                  <c:v>3.6875</c:v>
                </c:pt>
                <c:pt idx="3">
                  <c:v>3.4375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7288088"/>
        <c:axId val="-2116513128"/>
      </c:scatterChart>
      <c:valAx>
        <c:axId val="-2117288088"/>
        <c:scaling>
          <c:orientation val="minMax"/>
          <c:max val="30000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crossAx val="-2116513128"/>
        <c:crosses val="autoZero"/>
        <c:crossBetween val="midCat"/>
        <c:majorUnit val="100000.0"/>
      </c:valAx>
      <c:valAx>
        <c:axId val="-211651312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728808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LB!$H$4:$H$7</c:f>
              <c:numCache>
                <c:formatCode>#,##0</c:formatCode>
                <c:ptCount val="4"/>
                <c:pt idx="0">
                  <c:v>1862.0</c:v>
                </c:pt>
                <c:pt idx="1">
                  <c:v>1282.0</c:v>
                </c:pt>
                <c:pt idx="2">
                  <c:v>1023.0</c:v>
                </c:pt>
                <c:pt idx="3">
                  <c:v>780.0</c:v>
                </c:pt>
              </c:numCache>
            </c:numRef>
          </c:xVal>
          <c:yVal>
            <c:numRef>
              <c:f>LB!$F$4:$F$7</c:f>
              <c:numCache>
                <c:formatCode>0.00</c:formatCode>
                <c:ptCount val="4"/>
                <c:pt idx="0">
                  <c:v>6.88</c:v>
                </c:pt>
                <c:pt idx="1">
                  <c:v>5.56</c:v>
                </c:pt>
                <c:pt idx="2">
                  <c:v>4.63</c:v>
                </c:pt>
                <c:pt idx="3">
                  <c:v>4.13</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LB!$H$8:$H$11</c:f>
              <c:numCache>
                <c:formatCode>#,##0</c:formatCode>
                <c:ptCount val="4"/>
                <c:pt idx="0">
                  <c:v>1127.0</c:v>
                </c:pt>
                <c:pt idx="1">
                  <c:v>804.0</c:v>
                </c:pt>
                <c:pt idx="2">
                  <c:v>659.0</c:v>
                </c:pt>
                <c:pt idx="3">
                  <c:v>511.0</c:v>
                </c:pt>
              </c:numCache>
            </c:numRef>
          </c:xVal>
          <c:yVal>
            <c:numRef>
              <c:f>LB!$F$8:$F$11</c:f>
              <c:numCache>
                <c:formatCode>0.00</c:formatCode>
                <c:ptCount val="4"/>
                <c:pt idx="0">
                  <c:v>7.689999999999999</c:v>
                </c:pt>
                <c:pt idx="1">
                  <c:v>7.189999999999999</c:v>
                </c:pt>
                <c:pt idx="2">
                  <c:v>5.81</c:v>
                </c:pt>
                <c:pt idx="3">
                  <c:v>3.81</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LB!$H$12:$H$15</c:f>
              <c:numCache>
                <c:formatCode>#,##0</c:formatCode>
                <c:ptCount val="4"/>
                <c:pt idx="0">
                  <c:v>548.0</c:v>
                </c:pt>
                <c:pt idx="1">
                  <c:v>425.0</c:v>
                </c:pt>
                <c:pt idx="2">
                  <c:v>356.0</c:v>
                </c:pt>
                <c:pt idx="3">
                  <c:v>283.0</c:v>
                </c:pt>
              </c:numCache>
            </c:numRef>
          </c:xVal>
          <c:yVal>
            <c:numRef>
              <c:f>LB!$F$12:$F$15</c:f>
              <c:numCache>
                <c:formatCode>0.00</c:formatCode>
                <c:ptCount val="4"/>
                <c:pt idx="0">
                  <c:v>8.5</c:v>
                </c:pt>
                <c:pt idx="1">
                  <c:v>7.0</c:v>
                </c:pt>
                <c:pt idx="2">
                  <c:v>5.89</c:v>
                </c:pt>
                <c:pt idx="3">
                  <c:v>4.56</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479176"/>
        <c:axId val="-2116471768"/>
      </c:scatterChart>
      <c:valAx>
        <c:axId val="-2116479176"/>
        <c:scaling>
          <c:orientation val="minMax"/>
          <c:max val="2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471768"/>
        <c:crosses val="autoZero"/>
        <c:crossBetween val="midCat"/>
      </c:valAx>
      <c:valAx>
        <c:axId val="-211647176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47917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a:t>
            </a:r>
            <a:r>
              <a:rPr lang="en-US" altLang="zh-CN" baseline="0"/>
              <a:t> RGB RA</a:t>
            </a:r>
            <a:endParaRPr lang="en-US" altLang="zh-CN"/>
          </a:p>
        </c:rich>
      </c:tx>
      <c:layout/>
      <c:overlay val="0"/>
    </c:title>
    <c:autoTitleDeleted val="0"/>
    <c:plotArea>
      <c:layout/>
      <c:scatterChart>
        <c:scatterStyle val="smoothMarker"/>
        <c:varyColors val="0"/>
        <c:ser>
          <c:idx val="0"/>
          <c:order val="0"/>
          <c:tx>
            <c:v>HEVC-SCC</c:v>
          </c:tx>
          <c:marker>
            <c:symbol val="none"/>
          </c:marker>
          <c:xVal>
            <c:numRef>
              <c:f>SCC_EDE_RGB_RA!$C$2:$C$248</c:f>
              <c:numCache>
                <c:formatCode>General</c:formatCode>
                <c:ptCount val="247"/>
                <c:pt idx="0">
                  <c:v>2087.358</c:v>
                </c:pt>
                <c:pt idx="1">
                  <c:v>2069.216</c:v>
                </c:pt>
                <c:pt idx="2">
                  <c:v>2068.828</c:v>
                </c:pt>
                <c:pt idx="3">
                  <c:v>2049.528</c:v>
                </c:pt>
                <c:pt idx="4">
                  <c:v>2037.891</c:v>
                </c:pt>
                <c:pt idx="5">
                  <c:v>2027.612</c:v>
                </c:pt>
                <c:pt idx="6">
                  <c:v>2008.886</c:v>
                </c:pt>
                <c:pt idx="7">
                  <c:v>1991.77</c:v>
                </c:pt>
                <c:pt idx="8">
                  <c:v>1991.317</c:v>
                </c:pt>
                <c:pt idx="9">
                  <c:v>1974.818</c:v>
                </c:pt>
                <c:pt idx="10">
                  <c:v>1965.316</c:v>
                </c:pt>
                <c:pt idx="11">
                  <c:v>1956.629</c:v>
                </c:pt>
                <c:pt idx="12">
                  <c:v>1940.582</c:v>
                </c:pt>
                <c:pt idx="13">
                  <c:v>1927.526</c:v>
                </c:pt>
                <c:pt idx="14">
                  <c:v>1927.211</c:v>
                </c:pt>
                <c:pt idx="15">
                  <c:v>1913.038</c:v>
                </c:pt>
                <c:pt idx="16">
                  <c:v>1905.078</c:v>
                </c:pt>
                <c:pt idx="17">
                  <c:v>1897.374</c:v>
                </c:pt>
                <c:pt idx="18">
                  <c:v>1883.02</c:v>
                </c:pt>
                <c:pt idx="19">
                  <c:v>1871.207</c:v>
                </c:pt>
                <c:pt idx="20">
                  <c:v>1870.652</c:v>
                </c:pt>
                <c:pt idx="21">
                  <c:v>1859.0</c:v>
                </c:pt>
                <c:pt idx="22">
                  <c:v>1852.113</c:v>
                </c:pt>
                <c:pt idx="23">
                  <c:v>1846.174</c:v>
                </c:pt>
                <c:pt idx="24">
                  <c:v>1835.149</c:v>
                </c:pt>
                <c:pt idx="25">
                  <c:v>1821.451</c:v>
                </c:pt>
                <c:pt idx="26">
                  <c:v>1821.033</c:v>
                </c:pt>
                <c:pt idx="27">
                  <c:v>1807.404</c:v>
                </c:pt>
                <c:pt idx="28">
                  <c:v>1798.874</c:v>
                </c:pt>
                <c:pt idx="29">
                  <c:v>1791.378</c:v>
                </c:pt>
                <c:pt idx="30">
                  <c:v>1776.432</c:v>
                </c:pt>
                <c:pt idx="31">
                  <c:v>1762.099</c:v>
                </c:pt>
                <c:pt idx="32">
                  <c:v>1761.813</c:v>
                </c:pt>
                <c:pt idx="33">
                  <c:v>1747.967</c:v>
                </c:pt>
                <c:pt idx="34">
                  <c:v>1740.194</c:v>
                </c:pt>
                <c:pt idx="35">
                  <c:v>1732.356</c:v>
                </c:pt>
                <c:pt idx="36">
                  <c:v>1719.398</c:v>
                </c:pt>
                <c:pt idx="37">
                  <c:v>1709.796</c:v>
                </c:pt>
                <c:pt idx="38">
                  <c:v>1709.574</c:v>
                </c:pt>
                <c:pt idx="39">
                  <c:v>1699.726</c:v>
                </c:pt>
                <c:pt idx="40">
                  <c:v>1693.492</c:v>
                </c:pt>
                <c:pt idx="41">
                  <c:v>1688.008</c:v>
                </c:pt>
                <c:pt idx="42">
                  <c:v>1677.753</c:v>
                </c:pt>
                <c:pt idx="43">
                  <c:v>1670.243</c:v>
                </c:pt>
                <c:pt idx="44">
                  <c:v>1669.79</c:v>
                </c:pt>
                <c:pt idx="45">
                  <c:v>1662.007</c:v>
                </c:pt>
                <c:pt idx="46">
                  <c:v>1657.456</c:v>
                </c:pt>
                <c:pt idx="47">
                  <c:v>1653.529</c:v>
                </c:pt>
                <c:pt idx="48">
                  <c:v>1645.798</c:v>
                </c:pt>
                <c:pt idx="49">
                  <c:v>1635.389</c:v>
                </c:pt>
                <c:pt idx="50">
                  <c:v>1635.011</c:v>
                </c:pt>
                <c:pt idx="51">
                  <c:v>1624.945</c:v>
                </c:pt>
                <c:pt idx="52">
                  <c:v>1618.161</c:v>
                </c:pt>
                <c:pt idx="53">
                  <c:v>1612.458</c:v>
                </c:pt>
                <c:pt idx="54">
                  <c:v>1602.036</c:v>
                </c:pt>
                <c:pt idx="55">
                  <c:v>1593.113</c:v>
                </c:pt>
                <c:pt idx="56">
                  <c:v>1592.834</c:v>
                </c:pt>
                <c:pt idx="57">
                  <c:v>1584.768</c:v>
                </c:pt>
                <c:pt idx="58">
                  <c:v>1579.693</c:v>
                </c:pt>
                <c:pt idx="59">
                  <c:v>1574.855</c:v>
                </c:pt>
                <c:pt idx="60">
                  <c:v>1566.527</c:v>
                </c:pt>
                <c:pt idx="61">
                  <c:v>1556.389</c:v>
                </c:pt>
                <c:pt idx="62">
                  <c:v>1556.1</c:v>
                </c:pt>
                <c:pt idx="63">
                  <c:v>1546.87</c:v>
                </c:pt>
                <c:pt idx="64">
                  <c:v>1540.772</c:v>
                </c:pt>
                <c:pt idx="65">
                  <c:v>1535.428</c:v>
                </c:pt>
                <c:pt idx="66">
                  <c:v>1525.969</c:v>
                </c:pt>
                <c:pt idx="67">
                  <c:v>1517.046</c:v>
                </c:pt>
                <c:pt idx="68">
                  <c:v>1516.603</c:v>
                </c:pt>
                <c:pt idx="69">
                  <c:v>1508.153</c:v>
                </c:pt>
                <c:pt idx="70">
                  <c:v>1502.299</c:v>
                </c:pt>
                <c:pt idx="71">
                  <c:v>1497.412</c:v>
                </c:pt>
                <c:pt idx="72">
                  <c:v>1487.818</c:v>
                </c:pt>
                <c:pt idx="73">
                  <c:v>1479.23</c:v>
                </c:pt>
                <c:pt idx="74">
                  <c:v>1478.811</c:v>
                </c:pt>
                <c:pt idx="75">
                  <c:v>1470.978</c:v>
                </c:pt>
                <c:pt idx="76">
                  <c:v>1465.603</c:v>
                </c:pt>
                <c:pt idx="77">
                  <c:v>1460.331</c:v>
                </c:pt>
                <c:pt idx="78">
                  <c:v>1451.9</c:v>
                </c:pt>
                <c:pt idx="79">
                  <c:v>1444.145</c:v>
                </c:pt>
                <c:pt idx="80">
                  <c:v>1443.725</c:v>
                </c:pt>
                <c:pt idx="81">
                  <c:v>1435.788</c:v>
                </c:pt>
                <c:pt idx="82">
                  <c:v>1430.145</c:v>
                </c:pt>
                <c:pt idx="83">
                  <c:v>1425.88</c:v>
                </c:pt>
                <c:pt idx="84">
                  <c:v>1418.302</c:v>
                </c:pt>
                <c:pt idx="85">
                  <c:v>1410.324</c:v>
                </c:pt>
                <c:pt idx="86">
                  <c:v>1409.778</c:v>
                </c:pt>
                <c:pt idx="87">
                  <c:v>1403.283</c:v>
                </c:pt>
                <c:pt idx="88">
                  <c:v>1398.827</c:v>
                </c:pt>
                <c:pt idx="89">
                  <c:v>1394.548</c:v>
                </c:pt>
                <c:pt idx="90">
                  <c:v>1386.626</c:v>
                </c:pt>
                <c:pt idx="91">
                  <c:v>1376.857</c:v>
                </c:pt>
                <c:pt idx="92">
                  <c:v>1376.472</c:v>
                </c:pt>
                <c:pt idx="93">
                  <c:v>1367.56</c:v>
                </c:pt>
                <c:pt idx="94">
                  <c:v>1361.735</c:v>
                </c:pt>
                <c:pt idx="95">
                  <c:v>1356.587</c:v>
                </c:pt>
                <c:pt idx="96">
                  <c:v>1347.665</c:v>
                </c:pt>
                <c:pt idx="97">
                  <c:v>1339.328</c:v>
                </c:pt>
                <c:pt idx="98">
                  <c:v>1338.73</c:v>
                </c:pt>
                <c:pt idx="99">
                  <c:v>1331.381</c:v>
                </c:pt>
                <c:pt idx="100">
                  <c:v>1325.864</c:v>
                </c:pt>
                <c:pt idx="101">
                  <c:v>1321.651</c:v>
                </c:pt>
                <c:pt idx="102">
                  <c:v>1314.415</c:v>
                </c:pt>
                <c:pt idx="103">
                  <c:v>1304.995</c:v>
                </c:pt>
                <c:pt idx="104">
                  <c:v>1304.485</c:v>
                </c:pt>
                <c:pt idx="105">
                  <c:v>1296.508</c:v>
                </c:pt>
                <c:pt idx="106">
                  <c:v>1291.241</c:v>
                </c:pt>
                <c:pt idx="107">
                  <c:v>1286.548</c:v>
                </c:pt>
                <c:pt idx="108">
                  <c:v>1276.496</c:v>
                </c:pt>
                <c:pt idx="109">
                  <c:v>1268.183</c:v>
                </c:pt>
                <c:pt idx="110">
                  <c:v>1267.335</c:v>
                </c:pt>
                <c:pt idx="111">
                  <c:v>1259.738</c:v>
                </c:pt>
                <c:pt idx="112">
                  <c:v>1254.009</c:v>
                </c:pt>
                <c:pt idx="113">
                  <c:v>1249.135</c:v>
                </c:pt>
                <c:pt idx="114">
                  <c:v>1239.274</c:v>
                </c:pt>
                <c:pt idx="115">
                  <c:v>1227.133</c:v>
                </c:pt>
                <c:pt idx="116">
                  <c:v>1226.7</c:v>
                </c:pt>
                <c:pt idx="117">
                  <c:v>1215.012</c:v>
                </c:pt>
                <c:pt idx="118">
                  <c:v>1207.843</c:v>
                </c:pt>
                <c:pt idx="119">
                  <c:v>1201.22</c:v>
                </c:pt>
                <c:pt idx="120">
                  <c:v>1189.679</c:v>
                </c:pt>
                <c:pt idx="121">
                  <c:v>1180.705</c:v>
                </c:pt>
                <c:pt idx="122">
                  <c:v>1180.059</c:v>
                </c:pt>
                <c:pt idx="123">
                  <c:v>1172.396</c:v>
                </c:pt>
                <c:pt idx="124">
                  <c:v>1167.014</c:v>
                </c:pt>
                <c:pt idx="125">
                  <c:v>1162.808</c:v>
                </c:pt>
                <c:pt idx="126">
                  <c:v>1153.942</c:v>
                </c:pt>
                <c:pt idx="127">
                  <c:v>1144.594</c:v>
                </c:pt>
                <c:pt idx="128">
                  <c:v>1143.849</c:v>
                </c:pt>
                <c:pt idx="129">
                  <c:v>1135.869</c:v>
                </c:pt>
                <c:pt idx="130">
                  <c:v>1130.35</c:v>
                </c:pt>
                <c:pt idx="131">
                  <c:v>1125.444</c:v>
                </c:pt>
                <c:pt idx="132">
                  <c:v>1117.176</c:v>
                </c:pt>
                <c:pt idx="133">
                  <c:v>1106.622</c:v>
                </c:pt>
                <c:pt idx="134">
                  <c:v>1106.191</c:v>
                </c:pt>
                <c:pt idx="135">
                  <c:v>1096.977</c:v>
                </c:pt>
                <c:pt idx="136">
                  <c:v>1091.329</c:v>
                </c:pt>
                <c:pt idx="137">
                  <c:v>1086.103</c:v>
                </c:pt>
                <c:pt idx="138">
                  <c:v>1076.326</c:v>
                </c:pt>
                <c:pt idx="139">
                  <c:v>1066.634</c:v>
                </c:pt>
                <c:pt idx="140">
                  <c:v>1065.736</c:v>
                </c:pt>
                <c:pt idx="141">
                  <c:v>1056.324</c:v>
                </c:pt>
                <c:pt idx="142">
                  <c:v>1049.654</c:v>
                </c:pt>
                <c:pt idx="143">
                  <c:v>1044.591</c:v>
                </c:pt>
                <c:pt idx="144">
                  <c:v>1033.989</c:v>
                </c:pt>
                <c:pt idx="145">
                  <c:v>1023.896</c:v>
                </c:pt>
                <c:pt idx="146">
                  <c:v>1023.371</c:v>
                </c:pt>
                <c:pt idx="147">
                  <c:v>1014.218</c:v>
                </c:pt>
                <c:pt idx="148">
                  <c:v>1008.906</c:v>
                </c:pt>
                <c:pt idx="149">
                  <c:v>1003.746</c:v>
                </c:pt>
                <c:pt idx="150">
                  <c:v>992.924</c:v>
                </c:pt>
                <c:pt idx="151">
                  <c:v>981.716</c:v>
                </c:pt>
                <c:pt idx="152">
                  <c:v>980.6519999999994</c:v>
                </c:pt>
                <c:pt idx="153">
                  <c:v>970.5649999999994</c:v>
                </c:pt>
                <c:pt idx="154">
                  <c:v>963.784</c:v>
                </c:pt>
                <c:pt idx="155">
                  <c:v>958.8619999999974</c:v>
                </c:pt>
                <c:pt idx="156">
                  <c:v>947.9519999999974</c:v>
                </c:pt>
                <c:pt idx="157">
                  <c:v>932.57</c:v>
                </c:pt>
                <c:pt idx="158">
                  <c:v>932.138</c:v>
                </c:pt>
                <c:pt idx="159">
                  <c:v>917.497</c:v>
                </c:pt>
                <c:pt idx="160">
                  <c:v>908.997</c:v>
                </c:pt>
                <c:pt idx="161">
                  <c:v>901.16</c:v>
                </c:pt>
                <c:pt idx="162">
                  <c:v>886.134</c:v>
                </c:pt>
                <c:pt idx="163">
                  <c:v>872.896</c:v>
                </c:pt>
                <c:pt idx="164">
                  <c:v>872.0619999999979</c:v>
                </c:pt>
                <c:pt idx="165">
                  <c:v>860.423</c:v>
                </c:pt>
                <c:pt idx="166">
                  <c:v>853.4419999999975</c:v>
                </c:pt>
                <c:pt idx="167">
                  <c:v>847.015</c:v>
                </c:pt>
                <c:pt idx="168">
                  <c:v>834.592</c:v>
                </c:pt>
                <c:pt idx="169">
                  <c:v>818.476</c:v>
                </c:pt>
                <c:pt idx="170">
                  <c:v>817.895</c:v>
                </c:pt>
                <c:pt idx="171">
                  <c:v>802.069</c:v>
                </c:pt>
                <c:pt idx="172">
                  <c:v>792.9069999999994</c:v>
                </c:pt>
                <c:pt idx="173">
                  <c:v>785.574</c:v>
                </c:pt>
                <c:pt idx="174">
                  <c:v>770.3539999999994</c:v>
                </c:pt>
                <c:pt idx="175">
                  <c:v>757.643</c:v>
                </c:pt>
                <c:pt idx="176">
                  <c:v>757.081</c:v>
                </c:pt>
                <c:pt idx="177">
                  <c:v>747.8119999999979</c:v>
                </c:pt>
                <c:pt idx="178">
                  <c:v>741.3059999999994</c:v>
                </c:pt>
                <c:pt idx="179">
                  <c:v>735.731</c:v>
                </c:pt>
                <c:pt idx="180">
                  <c:v>723.135</c:v>
                </c:pt>
                <c:pt idx="181">
                  <c:v>704.577</c:v>
                </c:pt>
                <c:pt idx="182">
                  <c:v>704.082</c:v>
                </c:pt>
                <c:pt idx="183">
                  <c:v>685.617</c:v>
                </c:pt>
                <c:pt idx="184">
                  <c:v>674.747</c:v>
                </c:pt>
                <c:pt idx="185">
                  <c:v>665.194</c:v>
                </c:pt>
                <c:pt idx="186">
                  <c:v>648.698</c:v>
                </c:pt>
                <c:pt idx="187">
                  <c:v>634.4559999999979</c:v>
                </c:pt>
                <c:pt idx="188">
                  <c:v>633.913</c:v>
                </c:pt>
                <c:pt idx="189">
                  <c:v>620.295</c:v>
                </c:pt>
                <c:pt idx="190">
                  <c:v>613.5</c:v>
                </c:pt>
                <c:pt idx="191">
                  <c:v>607.264</c:v>
                </c:pt>
                <c:pt idx="192">
                  <c:v>593.645</c:v>
                </c:pt>
                <c:pt idx="193">
                  <c:v>574.4479999999974</c:v>
                </c:pt>
                <c:pt idx="194">
                  <c:v>573.8309999999979</c:v>
                </c:pt>
                <c:pt idx="195">
                  <c:v>556.0019999999994</c:v>
                </c:pt>
                <c:pt idx="196">
                  <c:v>545.1619999999983</c:v>
                </c:pt>
                <c:pt idx="197">
                  <c:v>535.7519999999994</c:v>
                </c:pt>
                <c:pt idx="198">
                  <c:v>516.709</c:v>
                </c:pt>
                <c:pt idx="199">
                  <c:v>505.5729999999999</c:v>
                </c:pt>
                <c:pt idx="200">
                  <c:v>505.1979999999999</c:v>
                </c:pt>
                <c:pt idx="201">
                  <c:v>494.055</c:v>
                </c:pt>
                <c:pt idx="202">
                  <c:v>488.2819999999986</c:v>
                </c:pt>
                <c:pt idx="203">
                  <c:v>483.6209999999999</c:v>
                </c:pt>
                <c:pt idx="204">
                  <c:v>473.706</c:v>
                </c:pt>
                <c:pt idx="205">
                  <c:v>463.9929999999989</c:v>
                </c:pt>
                <c:pt idx="206">
                  <c:v>463.276</c:v>
                </c:pt>
                <c:pt idx="207">
                  <c:v>453.9109999999989</c:v>
                </c:pt>
                <c:pt idx="208">
                  <c:v>448.652</c:v>
                </c:pt>
                <c:pt idx="209">
                  <c:v>444.302</c:v>
                </c:pt>
                <c:pt idx="210">
                  <c:v>434.778</c:v>
                </c:pt>
                <c:pt idx="211">
                  <c:v>425.885</c:v>
                </c:pt>
                <c:pt idx="212">
                  <c:v>425.51</c:v>
                </c:pt>
                <c:pt idx="213">
                  <c:v>417.043</c:v>
                </c:pt>
                <c:pt idx="214">
                  <c:v>411.608</c:v>
                </c:pt>
                <c:pt idx="215">
                  <c:v>407.9019999999986</c:v>
                </c:pt>
                <c:pt idx="216">
                  <c:v>398.807</c:v>
                </c:pt>
                <c:pt idx="217">
                  <c:v>390.1909999999999</c:v>
                </c:pt>
                <c:pt idx="218">
                  <c:v>389.7289999999986</c:v>
                </c:pt>
                <c:pt idx="219">
                  <c:v>382.6720000000001</c:v>
                </c:pt>
                <c:pt idx="220">
                  <c:v>378.213</c:v>
                </c:pt>
                <c:pt idx="221">
                  <c:v>374.595</c:v>
                </c:pt>
                <c:pt idx="222">
                  <c:v>367.952</c:v>
                </c:pt>
                <c:pt idx="223">
                  <c:v>360.565</c:v>
                </c:pt>
                <c:pt idx="224">
                  <c:v>360.014</c:v>
                </c:pt>
                <c:pt idx="225">
                  <c:v>351.3179999999999</c:v>
                </c:pt>
                <c:pt idx="226">
                  <c:v>347.9719999999986</c:v>
                </c:pt>
                <c:pt idx="227">
                  <c:v>344.264</c:v>
                </c:pt>
                <c:pt idx="228">
                  <c:v>336.343</c:v>
                </c:pt>
                <c:pt idx="229">
                  <c:v>329.261</c:v>
                </c:pt>
                <c:pt idx="230">
                  <c:v>328.873</c:v>
                </c:pt>
                <c:pt idx="231">
                  <c:v>322.103</c:v>
                </c:pt>
                <c:pt idx="232">
                  <c:v>317.1720000000001</c:v>
                </c:pt>
                <c:pt idx="233">
                  <c:v>313.9409999999999</c:v>
                </c:pt>
                <c:pt idx="234">
                  <c:v>306.8949999999999</c:v>
                </c:pt>
                <c:pt idx="235">
                  <c:v>301.4959999999986</c:v>
                </c:pt>
                <c:pt idx="236">
                  <c:v>301.165</c:v>
                </c:pt>
                <c:pt idx="237">
                  <c:v>296.759</c:v>
                </c:pt>
                <c:pt idx="238">
                  <c:v>293.502</c:v>
                </c:pt>
                <c:pt idx="239">
                  <c:v>291.1070000000001</c:v>
                </c:pt>
                <c:pt idx="240">
                  <c:v>286.0339999999989</c:v>
                </c:pt>
                <c:pt idx="241">
                  <c:v>279.175</c:v>
                </c:pt>
                <c:pt idx="242">
                  <c:v>278.834</c:v>
                </c:pt>
                <c:pt idx="243">
                  <c:v>271.577</c:v>
                </c:pt>
                <c:pt idx="244">
                  <c:v>268.704</c:v>
                </c:pt>
                <c:pt idx="245">
                  <c:v>266.124</c:v>
                </c:pt>
                <c:pt idx="246">
                  <c:v>260.4089999999989</c:v>
                </c:pt>
              </c:numCache>
            </c:numRef>
          </c:xVal>
          <c:yVal>
            <c:numRef>
              <c:f>SCC_EDE_RGB_RA!$D$2:$D$248</c:f>
              <c:numCache>
                <c:formatCode>General</c:formatCode>
                <c:ptCount val="247"/>
                <c:pt idx="0">
                  <c:v>66.4793</c:v>
                </c:pt>
                <c:pt idx="1">
                  <c:v>66.15339999999995</c:v>
                </c:pt>
                <c:pt idx="2">
                  <c:v>66.1482</c:v>
                </c:pt>
                <c:pt idx="3">
                  <c:v>65.76</c:v>
                </c:pt>
                <c:pt idx="4">
                  <c:v>65.5541</c:v>
                </c:pt>
                <c:pt idx="5">
                  <c:v>65.3495</c:v>
                </c:pt>
                <c:pt idx="6">
                  <c:v>64.9049</c:v>
                </c:pt>
                <c:pt idx="7">
                  <c:v>64.8032</c:v>
                </c:pt>
                <c:pt idx="8">
                  <c:v>64.8019</c:v>
                </c:pt>
                <c:pt idx="9">
                  <c:v>64.67009999999995</c:v>
                </c:pt>
                <c:pt idx="10">
                  <c:v>64.5947</c:v>
                </c:pt>
                <c:pt idx="11">
                  <c:v>64.51</c:v>
                </c:pt>
                <c:pt idx="12">
                  <c:v>64.37089999999998</c:v>
                </c:pt>
                <c:pt idx="13">
                  <c:v>64.22249999999998</c:v>
                </c:pt>
                <c:pt idx="14">
                  <c:v>64.2203</c:v>
                </c:pt>
                <c:pt idx="15">
                  <c:v>64.0171</c:v>
                </c:pt>
                <c:pt idx="16">
                  <c:v>63.9187</c:v>
                </c:pt>
                <c:pt idx="17">
                  <c:v>63.83600000000001</c:v>
                </c:pt>
                <c:pt idx="18">
                  <c:v>63.6355</c:v>
                </c:pt>
                <c:pt idx="19">
                  <c:v>63.4603</c:v>
                </c:pt>
                <c:pt idx="20">
                  <c:v>63.4551</c:v>
                </c:pt>
                <c:pt idx="21">
                  <c:v>63.2173</c:v>
                </c:pt>
                <c:pt idx="22">
                  <c:v>63.0864</c:v>
                </c:pt>
                <c:pt idx="23">
                  <c:v>62.9529</c:v>
                </c:pt>
                <c:pt idx="24">
                  <c:v>62.7184</c:v>
                </c:pt>
                <c:pt idx="25">
                  <c:v>62.41840000000001</c:v>
                </c:pt>
                <c:pt idx="26">
                  <c:v>62.4106</c:v>
                </c:pt>
                <c:pt idx="27">
                  <c:v>61.9979</c:v>
                </c:pt>
                <c:pt idx="28">
                  <c:v>61.7785</c:v>
                </c:pt>
                <c:pt idx="29">
                  <c:v>61.5925</c:v>
                </c:pt>
                <c:pt idx="30">
                  <c:v>61.182</c:v>
                </c:pt>
                <c:pt idx="31">
                  <c:v>60.9145</c:v>
                </c:pt>
                <c:pt idx="32">
                  <c:v>60.9073</c:v>
                </c:pt>
                <c:pt idx="33">
                  <c:v>60.6013</c:v>
                </c:pt>
                <c:pt idx="34">
                  <c:v>60.4445</c:v>
                </c:pt>
                <c:pt idx="35">
                  <c:v>60.29040000000001</c:v>
                </c:pt>
                <c:pt idx="36">
                  <c:v>59.9936</c:v>
                </c:pt>
                <c:pt idx="37">
                  <c:v>59.8087</c:v>
                </c:pt>
                <c:pt idx="38">
                  <c:v>59.8019</c:v>
                </c:pt>
                <c:pt idx="39">
                  <c:v>59.5301</c:v>
                </c:pt>
                <c:pt idx="40">
                  <c:v>59.3607</c:v>
                </c:pt>
                <c:pt idx="41">
                  <c:v>59.215</c:v>
                </c:pt>
                <c:pt idx="42">
                  <c:v>58.9312</c:v>
                </c:pt>
                <c:pt idx="43">
                  <c:v>58.7373</c:v>
                </c:pt>
                <c:pt idx="44">
                  <c:v>58.7339</c:v>
                </c:pt>
                <c:pt idx="45">
                  <c:v>58.4536</c:v>
                </c:pt>
                <c:pt idx="46">
                  <c:v>58.3109</c:v>
                </c:pt>
                <c:pt idx="47">
                  <c:v>58.19040000000001</c:v>
                </c:pt>
                <c:pt idx="48">
                  <c:v>57.97920000000001</c:v>
                </c:pt>
                <c:pt idx="49">
                  <c:v>57.7012</c:v>
                </c:pt>
                <c:pt idx="50">
                  <c:v>57.6965</c:v>
                </c:pt>
                <c:pt idx="51">
                  <c:v>57.3913</c:v>
                </c:pt>
                <c:pt idx="52">
                  <c:v>57.2283</c:v>
                </c:pt>
                <c:pt idx="53">
                  <c:v>57.0679</c:v>
                </c:pt>
                <c:pt idx="54">
                  <c:v>56.7157</c:v>
                </c:pt>
                <c:pt idx="55">
                  <c:v>56.6057</c:v>
                </c:pt>
                <c:pt idx="56">
                  <c:v>56.6001</c:v>
                </c:pt>
                <c:pt idx="57">
                  <c:v>56.39680000000001</c:v>
                </c:pt>
                <c:pt idx="58">
                  <c:v>56.283</c:v>
                </c:pt>
                <c:pt idx="59">
                  <c:v>56.1895</c:v>
                </c:pt>
                <c:pt idx="60">
                  <c:v>56.0125</c:v>
                </c:pt>
                <c:pt idx="61">
                  <c:v>55.8522</c:v>
                </c:pt>
                <c:pt idx="62">
                  <c:v>55.8466</c:v>
                </c:pt>
                <c:pt idx="63">
                  <c:v>55.6362</c:v>
                </c:pt>
                <c:pt idx="64">
                  <c:v>55.5225</c:v>
                </c:pt>
                <c:pt idx="65">
                  <c:v>55.3953</c:v>
                </c:pt>
                <c:pt idx="66">
                  <c:v>55.1393</c:v>
                </c:pt>
                <c:pt idx="67">
                  <c:v>55.0259</c:v>
                </c:pt>
                <c:pt idx="68">
                  <c:v>55.0121</c:v>
                </c:pt>
                <c:pt idx="69">
                  <c:v>54.8319</c:v>
                </c:pt>
                <c:pt idx="70">
                  <c:v>54.7335</c:v>
                </c:pt>
                <c:pt idx="71">
                  <c:v>54.6491</c:v>
                </c:pt>
                <c:pt idx="72">
                  <c:v>54.5048</c:v>
                </c:pt>
                <c:pt idx="73">
                  <c:v>54.304</c:v>
                </c:pt>
                <c:pt idx="74">
                  <c:v>54.2993</c:v>
                </c:pt>
                <c:pt idx="75">
                  <c:v>54.0527</c:v>
                </c:pt>
                <c:pt idx="76">
                  <c:v>53.8971</c:v>
                </c:pt>
                <c:pt idx="77">
                  <c:v>53.762</c:v>
                </c:pt>
                <c:pt idx="78">
                  <c:v>53.43320000000001</c:v>
                </c:pt>
                <c:pt idx="79">
                  <c:v>53.274</c:v>
                </c:pt>
                <c:pt idx="80">
                  <c:v>53.2691</c:v>
                </c:pt>
                <c:pt idx="81">
                  <c:v>53.0816</c:v>
                </c:pt>
                <c:pt idx="82">
                  <c:v>52.955</c:v>
                </c:pt>
                <c:pt idx="83">
                  <c:v>52.8744</c:v>
                </c:pt>
                <c:pt idx="84">
                  <c:v>52.7095</c:v>
                </c:pt>
                <c:pt idx="85">
                  <c:v>52.5347</c:v>
                </c:pt>
                <c:pt idx="86">
                  <c:v>52.529</c:v>
                </c:pt>
                <c:pt idx="87">
                  <c:v>52.29020000000001</c:v>
                </c:pt>
                <c:pt idx="88">
                  <c:v>52.1998</c:v>
                </c:pt>
                <c:pt idx="89">
                  <c:v>52.0902</c:v>
                </c:pt>
                <c:pt idx="90">
                  <c:v>51.8304</c:v>
                </c:pt>
                <c:pt idx="91">
                  <c:v>51.6482</c:v>
                </c:pt>
                <c:pt idx="92">
                  <c:v>51.61960000000001</c:v>
                </c:pt>
                <c:pt idx="93">
                  <c:v>51.3699</c:v>
                </c:pt>
                <c:pt idx="94">
                  <c:v>51.2145</c:v>
                </c:pt>
                <c:pt idx="95">
                  <c:v>51.0834</c:v>
                </c:pt>
                <c:pt idx="96">
                  <c:v>50.8345</c:v>
                </c:pt>
                <c:pt idx="97">
                  <c:v>50.73820000000001</c:v>
                </c:pt>
                <c:pt idx="98">
                  <c:v>50.72680000000001</c:v>
                </c:pt>
                <c:pt idx="99">
                  <c:v>50.5545</c:v>
                </c:pt>
                <c:pt idx="100">
                  <c:v>50.4328</c:v>
                </c:pt>
                <c:pt idx="101">
                  <c:v>50.35129999999997</c:v>
                </c:pt>
                <c:pt idx="102">
                  <c:v>50.0705</c:v>
                </c:pt>
                <c:pt idx="103">
                  <c:v>49.8345</c:v>
                </c:pt>
                <c:pt idx="104">
                  <c:v>49.8237</c:v>
                </c:pt>
                <c:pt idx="105">
                  <c:v>49.5208</c:v>
                </c:pt>
                <c:pt idx="106">
                  <c:v>49.3638</c:v>
                </c:pt>
                <c:pt idx="107">
                  <c:v>49.2182</c:v>
                </c:pt>
                <c:pt idx="108">
                  <c:v>48.8916</c:v>
                </c:pt>
                <c:pt idx="109">
                  <c:v>48.7034</c:v>
                </c:pt>
                <c:pt idx="110">
                  <c:v>48.683</c:v>
                </c:pt>
                <c:pt idx="111">
                  <c:v>48.4926</c:v>
                </c:pt>
                <c:pt idx="112">
                  <c:v>48.3578</c:v>
                </c:pt>
                <c:pt idx="113">
                  <c:v>48.2721</c:v>
                </c:pt>
                <c:pt idx="114">
                  <c:v>48.0341</c:v>
                </c:pt>
                <c:pt idx="115">
                  <c:v>47.8734</c:v>
                </c:pt>
                <c:pt idx="116">
                  <c:v>47.8697</c:v>
                </c:pt>
                <c:pt idx="117">
                  <c:v>47.6494</c:v>
                </c:pt>
                <c:pt idx="118">
                  <c:v>47.5307</c:v>
                </c:pt>
                <c:pt idx="119">
                  <c:v>47.3954</c:v>
                </c:pt>
                <c:pt idx="120">
                  <c:v>47.1818</c:v>
                </c:pt>
                <c:pt idx="121">
                  <c:v>46.9326</c:v>
                </c:pt>
                <c:pt idx="122">
                  <c:v>46.9027</c:v>
                </c:pt>
                <c:pt idx="123">
                  <c:v>46.5499</c:v>
                </c:pt>
                <c:pt idx="124">
                  <c:v>46.3437</c:v>
                </c:pt>
                <c:pt idx="125">
                  <c:v>46.1724</c:v>
                </c:pt>
                <c:pt idx="126">
                  <c:v>45.8377</c:v>
                </c:pt>
                <c:pt idx="127">
                  <c:v>45.69020000000001</c:v>
                </c:pt>
                <c:pt idx="128">
                  <c:v>45.66300000000001</c:v>
                </c:pt>
                <c:pt idx="129">
                  <c:v>45.4441</c:v>
                </c:pt>
                <c:pt idx="130">
                  <c:v>45.3193</c:v>
                </c:pt>
                <c:pt idx="131">
                  <c:v>45.2306</c:v>
                </c:pt>
                <c:pt idx="132">
                  <c:v>45.00040000000001</c:v>
                </c:pt>
                <c:pt idx="133">
                  <c:v>44.7967</c:v>
                </c:pt>
                <c:pt idx="134">
                  <c:v>44.7794</c:v>
                </c:pt>
                <c:pt idx="135">
                  <c:v>44.5812</c:v>
                </c:pt>
                <c:pt idx="136">
                  <c:v>44.4298</c:v>
                </c:pt>
                <c:pt idx="137">
                  <c:v>44.3143</c:v>
                </c:pt>
                <c:pt idx="138">
                  <c:v>43.9119</c:v>
                </c:pt>
                <c:pt idx="139">
                  <c:v>43.7516</c:v>
                </c:pt>
                <c:pt idx="140">
                  <c:v>43.70220000000001</c:v>
                </c:pt>
                <c:pt idx="141">
                  <c:v>43.4597</c:v>
                </c:pt>
                <c:pt idx="142">
                  <c:v>43.2883</c:v>
                </c:pt>
                <c:pt idx="143">
                  <c:v>43.1645</c:v>
                </c:pt>
                <c:pt idx="144">
                  <c:v>42.957</c:v>
                </c:pt>
                <c:pt idx="145">
                  <c:v>42.7798</c:v>
                </c:pt>
                <c:pt idx="146">
                  <c:v>42.7581</c:v>
                </c:pt>
                <c:pt idx="147">
                  <c:v>42.4864</c:v>
                </c:pt>
                <c:pt idx="148">
                  <c:v>42.3288</c:v>
                </c:pt>
                <c:pt idx="149">
                  <c:v>42.2549</c:v>
                </c:pt>
                <c:pt idx="150">
                  <c:v>42.0178</c:v>
                </c:pt>
                <c:pt idx="151">
                  <c:v>41.7064</c:v>
                </c:pt>
                <c:pt idx="152">
                  <c:v>41.6747</c:v>
                </c:pt>
                <c:pt idx="153">
                  <c:v>41.34840000000001</c:v>
                </c:pt>
                <c:pt idx="154">
                  <c:v>41.1345</c:v>
                </c:pt>
                <c:pt idx="155">
                  <c:v>40.9376</c:v>
                </c:pt>
                <c:pt idx="156">
                  <c:v>40.6432</c:v>
                </c:pt>
                <c:pt idx="157">
                  <c:v>40.393</c:v>
                </c:pt>
                <c:pt idx="158">
                  <c:v>40.37540000000001</c:v>
                </c:pt>
                <c:pt idx="159">
                  <c:v>39.9961</c:v>
                </c:pt>
                <c:pt idx="160">
                  <c:v>39.7951</c:v>
                </c:pt>
                <c:pt idx="161">
                  <c:v>39.6642</c:v>
                </c:pt>
                <c:pt idx="162">
                  <c:v>39.3558</c:v>
                </c:pt>
                <c:pt idx="163">
                  <c:v>39.1037</c:v>
                </c:pt>
                <c:pt idx="164">
                  <c:v>39.0868</c:v>
                </c:pt>
                <c:pt idx="165">
                  <c:v>38.74840000000001</c:v>
                </c:pt>
                <c:pt idx="166">
                  <c:v>38.5827</c:v>
                </c:pt>
                <c:pt idx="167">
                  <c:v>38.3838</c:v>
                </c:pt>
                <c:pt idx="168">
                  <c:v>38.0382</c:v>
                </c:pt>
                <c:pt idx="169">
                  <c:v>37.7184</c:v>
                </c:pt>
                <c:pt idx="170">
                  <c:v>37.6778</c:v>
                </c:pt>
                <c:pt idx="171">
                  <c:v>37.2971</c:v>
                </c:pt>
                <c:pt idx="172">
                  <c:v>37.0511</c:v>
                </c:pt>
                <c:pt idx="173">
                  <c:v>36.8613</c:v>
                </c:pt>
                <c:pt idx="174">
                  <c:v>36.4841</c:v>
                </c:pt>
                <c:pt idx="175">
                  <c:v>36.2853</c:v>
                </c:pt>
                <c:pt idx="176">
                  <c:v>36.27280000000001</c:v>
                </c:pt>
                <c:pt idx="177">
                  <c:v>36.0108</c:v>
                </c:pt>
                <c:pt idx="178">
                  <c:v>35.8518</c:v>
                </c:pt>
                <c:pt idx="179">
                  <c:v>35.6888</c:v>
                </c:pt>
                <c:pt idx="180">
                  <c:v>35.4181</c:v>
                </c:pt>
                <c:pt idx="181">
                  <c:v>35.2239</c:v>
                </c:pt>
                <c:pt idx="182">
                  <c:v>35.2093</c:v>
                </c:pt>
                <c:pt idx="183">
                  <c:v>35.0365</c:v>
                </c:pt>
                <c:pt idx="184">
                  <c:v>34.8798</c:v>
                </c:pt>
                <c:pt idx="185">
                  <c:v>34.7824</c:v>
                </c:pt>
                <c:pt idx="186">
                  <c:v>34.5253</c:v>
                </c:pt>
                <c:pt idx="187">
                  <c:v>34.1973</c:v>
                </c:pt>
                <c:pt idx="188">
                  <c:v>34.1685</c:v>
                </c:pt>
                <c:pt idx="189">
                  <c:v>33.788</c:v>
                </c:pt>
                <c:pt idx="190">
                  <c:v>33.5536</c:v>
                </c:pt>
                <c:pt idx="191">
                  <c:v>33.3563</c:v>
                </c:pt>
                <c:pt idx="192">
                  <c:v>33.0393</c:v>
                </c:pt>
                <c:pt idx="193">
                  <c:v>32.772</c:v>
                </c:pt>
                <c:pt idx="194">
                  <c:v>32.7529</c:v>
                </c:pt>
                <c:pt idx="195">
                  <c:v>32.3941</c:v>
                </c:pt>
                <c:pt idx="196">
                  <c:v>32.1893</c:v>
                </c:pt>
                <c:pt idx="197">
                  <c:v>32.0155</c:v>
                </c:pt>
                <c:pt idx="198">
                  <c:v>31.6484</c:v>
                </c:pt>
                <c:pt idx="199">
                  <c:v>31.4465</c:v>
                </c:pt>
                <c:pt idx="200">
                  <c:v>31.4295</c:v>
                </c:pt>
                <c:pt idx="201">
                  <c:v>31.1519</c:v>
                </c:pt>
                <c:pt idx="202">
                  <c:v>30.99309999999998</c:v>
                </c:pt>
                <c:pt idx="203">
                  <c:v>30.8616</c:v>
                </c:pt>
                <c:pt idx="204">
                  <c:v>30.6188</c:v>
                </c:pt>
                <c:pt idx="205">
                  <c:v>30.40579999999981</c:v>
                </c:pt>
                <c:pt idx="206">
                  <c:v>30.3846</c:v>
                </c:pt>
                <c:pt idx="207">
                  <c:v>30.1724</c:v>
                </c:pt>
                <c:pt idx="208">
                  <c:v>30.046</c:v>
                </c:pt>
                <c:pt idx="209">
                  <c:v>29.909</c:v>
                </c:pt>
                <c:pt idx="210">
                  <c:v>29.6452</c:v>
                </c:pt>
                <c:pt idx="211">
                  <c:v>29.4354</c:v>
                </c:pt>
                <c:pt idx="212">
                  <c:v>29.4231</c:v>
                </c:pt>
                <c:pt idx="213">
                  <c:v>29.1465</c:v>
                </c:pt>
                <c:pt idx="214">
                  <c:v>28.97779999999998</c:v>
                </c:pt>
                <c:pt idx="215">
                  <c:v>28.8523</c:v>
                </c:pt>
                <c:pt idx="216">
                  <c:v>28.5701</c:v>
                </c:pt>
                <c:pt idx="217">
                  <c:v>28.3534</c:v>
                </c:pt>
                <c:pt idx="218">
                  <c:v>28.3384</c:v>
                </c:pt>
                <c:pt idx="219">
                  <c:v>28.1076</c:v>
                </c:pt>
                <c:pt idx="220">
                  <c:v>27.9603</c:v>
                </c:pt>
                <c:pt idx="221">
                  <c:v>27.85439999999999</c:v>
                </c:pt>
                <c:pt idx="222">
                  <c:v>27.5978</c:v>
                </c:pt>
                <c:pt idx="223">
                  <c:v>27.3733</c:v>
                </c:pt>
                <c:pt idx="224">
                  <c:v>27.36199999999999</c:v>
                </c:pt>
                <c:pt idx="225">
                  <c:v>27.037</c:v>
                </c:pt>
                <c:pt idx="226">
                  <c:v>26.9056</c:v>
                </c:pt>
                <c:pt idx="227">
                  <c:v>26.7364</c:v>
                </c:pt>
                <c:pt idx="228">
                  <c:v>26.4814</c:v>
                </c:pt>
                <c:pt idx="229">
                  <c:v>26.28849999999981</c:v>
                </c:pt>
                <c:pt idx="230">
                  <c:v>26.2829</c:v>
                </c:pt>
                <c:pt idx="231">
                  <c:v>26.0472</c:v>
                </c:pt>
                <c:pt idx="232">
                  <c:v>25.8912</c:v>
                </c:pt>
                <c:pt idx="233">
                  <c:v>25.8169</c:v>
                </c:pt>
                <c:pt idx="234">
                  <c:v>25.57379999999998</c:v>
                </c:pt>
                <c:pt idx="235">
                  <c:v>25.42909999999998</c:v>
                </c:pt>
                <c:pt idx="236">
                  <c:v>25.4197</c:v>
                </c:pt>
                <c:pt idx="237">
                  <c:v>25.2066</c:v>
                </c:pt>
                <c:pt idx="238">
                  <c:v>25.1355</c:v>
                </c:pt>
                <c:pt idx="239">
                  <c:v>25.03130000000001</c:v>
                </c:pt>
                <c:pt idx="240">
                  <c:v>24.8923</c:v>
                </c:pt>
                <c:pt idx="241">
                  <c:v>24.6849</c:v>
                </c:pt>
                <c:pt idx="242">
                  <c:v>24.6794</c:v>
                </c:pt>
                <c:pt idx="243">
                  <c:v>24.4462</c:v>
                </c:pt>
                <c:pt idx="244">
                  <c:v>24.30859999999998</c:v>
                </c:pt>
                <c:pt idx="245">
                  <c:v>24.1982</c:v>
                </c:pt>
                <c:pt idx="246">
                  <c:v>23.9647</c:v>
                </c:pt>
              </c:numCache>
            </c:numRef>
          </c:yVal>
          <c:smooth val="1"/>
          <c:extLst xmlns:c16r2="http://schemas.microsoft.com/office/drawing/2015/06/chart">
            <c:ext xmlns:c16="http://schemas.microsoft.com/office/drawing/2014/chart" uri="{C3380CC4-5D6E-409C-BE32-E72D297353CC}">
              <c16:uniqueId val="{00000000-4B50-4D94-B416-13D0FC77FFA8}"/>
            </c:ext>
          </c:extLst>
        </c:ser>
        <c:ser>
          <c:idx val="1"/>
          <c:order val="1"/>
          <c:tx>
            <c:v>JM</c:v>
          </c:tx>
          <c:marker>
            <c:symbol val="none"/>
          </c:marker>
          <c:xVal>
            <c:numRef>
              <c:f>JM_EDE_RGB_RA!$C$12:$C$49</c:f>
              <c:numCache>
                <c:formatCode>General</c:formatCode>
                <c:ptCount val="38"/>
                <c:pt idx="0">
                  <c:v>24678.23</c:v>
                </c:pt>
                <c:pt idx="1">
                  <c:v>23402.16</c:v>
                </c:pt>
                <c:pt idx="2">
                  <c:v>22535.3</c:v>
                </c:pt>
                <c:pt idx="3">
                  <c:v>21622.47</c:v>
                </c:pt>
                <c:pt idx="4">
                  <c:v>20601.68</c:v>
                </c:pt>
                <c:pt idx="5">
                  <c:v>20048.95</c:v>
                </c:pt>
                <c:pt idx="6">
                  <c:v>19727.54</c:v>
                </c:pt>
                <c:pt idx="7">
                  <c:v>18690.75</c:v>
                </c:pt>
                <c:pt idx="8">
                  <c:v>18244.36</c:v>
                </c:pt>
                <c:pt idx="9">
                  <c:v>17587.64</c:v>
                </c:pt>
                <c:pt idx="10">
                  <c:v>18314.47</c:v>
                </c:pt>
                <c:pt idx="11">
                  <c:v>18174.16999999999</c:v>
                </c:pt>
                <c:pt idx="12">
                  <c:v>17014.66</c:v>
                </c:pt>
                <c:pt idx="13">
                  <c:v>15689.6</c:v>
                </c:pt>
                <c:pt idx="14">
                  <c:v>14696.87</c:v>
                </c:pt>
                <c:pt idx="15">
                  <c:v>13946.85</c:v>
                </c:pt>
                <c:pt idx="16">
                  <c:v>12773.36</c:v>
                </c:pt>
                <c:pt idx="17">
                  <c:v>11973.37</c:v>
                </c:pt>
                <c:pt idx="18">
                  <c:v>11404.59</c:v>
                </c:pt>
                <c:pt idx="19">
                  <c:v>10700.1</c:v>
                </c:pt>
                <c:pt idx="20">
                  <c:v>10409.38</c:v>
                </c:pt>
                <c:pt idx="21">
                  <c:v>9747.719999999985</c:v>
                </c:pt>
                <c:pt idx="22">
                  <c:v>9081.94</c:v>
                </c:pt>
                <c:pt idx="23">
                  <c:v>8454.389999999939</c:v>
                </c:pt>
                <c:pt idx="24">
                  <c:v>8123.88</c:v>
                </c:pt>
                <c:pt idx="25">
                  <c:v>7612.27</c:v>
                </c:pt>
                <c:pt idx="26">
                  <c:v>7113.85</c:v>
                </c:pt>
                <c:pt idx="27">
                  <c:v>6819.65</c:v>
                </c:pt>
                <c:pt idx="28">
                  <c:v>6244.11</c:v>
                </c:pt>
                <c:pt idx="29">
                  <c:v>5852.25</c:v>
                </c:pt>
                <c:pt idx="30">
                  <c:v>5330.27</c:v>
                </c:pt>
                <c:pt idx="31">
                  <c:v>4985.53</c:v>
                </c:pt>
                <c:pt idx="32">
                  <c:v>4570.86</c:v>
                </c:pt>
                <c:pt idx="33">
                  <c:v>4270.88</c:v>
                </c:pt>
                <c:pt idx="34">
                  <c:v>3977.67</c:v>
                </c:pt>
                <c:pt idx="35">
                  <c:v>3599.22</c:v>
                </c:pt>
                <c:pt idx="36">
                  <c:v>3321.1</c:v>
                </c:pt>
                <c:pt idx="37">
                  <c:v>2947.49</c:v>
                </c:pt>
              </c:numCache>
            </c:numRef>
          </c:xVal>
          <c:yVal>
            <c:numRef>
              <c:f>JM_EDE_RGB_RA!$D$12:$D$49</c:f>
              <c:numCache>
                <c:formatCode>General</c:formatCode>
                <c:ptCount val="38"/>
                <c:pt idx="0">
                  <c:v>56.835</c:v>
                </c:pt>
                <c:pt idx="1">
                  <c:v>55.807</c:v>
                </c:pt>
                <c:pt idx="2">
                  <c:v>54.945</c:v>
                </c:pt>
                <c:pt idx="3">
                  <c:v>54.079</c:v>
                </c:pt>
                <c:pt idx="4">
                  <c:v>52.53700000000001</c:v>
                </c:pt>
                <c:pt idx="5">
                  <c:v>51.231</c:v>
                </c:pt>
                <c:pt idx="6">
                  <c:v>49.57400000000001</c:v>
                </c:pt>
                <c:pt idx="7">
                  <c:v>48.73900000000001</c:v>
                </c:pt>
                <c:pt idx="8">
                  <c:v>48.152</c:v>
                </c:pt>
                <c:pt idx="9">
                  <c:v>47.28700000000001</c:v>
                </c:pt>
                <c:pt idx="10">
                  <c:v>46.521</c:v>
                </c:pt>
                <c:pt idx="11">
                  <c:v>46.032</c:v>
                </c:pt>
                <c:pt idx="12">
                  <c:v>44.798</c:v>
                </c:pt>
                <c:pt idx="13">
                  <c:v>44.256</c:v>
                </c:pt>
                <c:pt idx="14">
                  <c:v>42.72600000000001</c:v>
                </c:pt>
                <c:pt idx="15">
                  <c:v>42.225</c:v>
                </c:pt>
                <c:pt idx="16">
                  <c:v>41.095</c:v>
                </c:pt>
                <c:pt idx="17">
                  <c:v>40.28700000000001</c:v>
                </c:pt>
                <c:pt idx="18">
                  <c:v>39.073</c:v>
                </c:pt>
                <c:pt idx="19">
                  <c:v>38.459</c:v>
                </c:pt>
                <c:pt idx="20">
                  <c:v>37.678</c:v>
                </c:pt>
                <c:pt idx="21">
                  <c:v>36.425</c:v>
                </c:pt>
                <c:pt idx="22">
                  <c:v>35.28700000000001</c:v>
                </c:pt>
                <c:pt idx="23">
                  <c:v>34.29900000000001</c:v>
                </c:pt>
                <c:pt idx="24">
                  <c:v>33.475</c:v>
                </c:pt>
                <c:pt idx="25">
                  <c:v>32.495</c:v>
                </c:pt>
                <c:pt idx="26">
                  <c:v>31.311</c:v>
                </c:pt>
                <c:pt idx="27">
                  <c:v>30.395</c:v>
                </c:pt>
                <c:pt idx="28">
                  <c:v>29.308</c:v>
                </c:pt>
                <c:pt idx="29">
                  <c:v>28.241</c:v>
                </c:pt>
                <c:pt idx="30">
                  <c:v>26.582</c:v>
                </c:pt>
                <c:pt idx="31">
                  <c:v>25.763</c:v>
                </c:pt>
                <c:pt idx="32">
                  <c:v>25.188</c:v>
                </c:pt>
                <c:pt idx="33">
                  <c:v>24.709</c:v>
                </c:pt>
                <c:pt idx="34">
                  <c:v>24.151</c:v>
                </c:pt>
                <c:pt idx="35">
                  <c:v>23.439</c:v>
                </c:pt>
                <c:pt idx="36">
                  <c:v>22.796</c:v>
                </c:pt>
                <c:pt idx="37">
                  <c:v>22.127</c:v>
                </c:pt>
              </c:numCache>
            </c:numRef>
          </c:yVal>
          <c:smooth val="1"/>
          <c:extLst xmlns:c16r2="http://schemas.microsoft.com/office/drawing/2015/06/chart">
            <c:ext xmlns:c16="http://schemas.microsoft.com/office/drawing/2014/chart" uri="{C3380CC4-5D6E-409C-BE32-E72D297353CC}">
              <c16:uniqueId val="{00000001-4B50-4D94-B416-13D0FC77FFA8}"/>
            </c:ext>
          </c:extLst>
        </c:ser>
        <c:ser>
          <c:idx val="2"/>
          <c:order val="2"/>
          <c:tx>
            <c:v>HEVC</c:v>
          </c:tx>
          <c:marker>
            <c:symbol val="none"/>
          </c:marker>
          <c:xVal>
            <c:numRef>
              <c:f>HEVC_EDE_RGB_RA!$C$12:$C$49</c:f>
              <c:numCache>
                <c:formatCode>General</c:formatCode>
                <c:ptCount val="38"/>
                <c:pt idx="0">
                  <c:v>11208.195</c:v>
                </c:pt>
                <c:pt idx="1">
                  <c:v>10576.985</c:v>
                </c:pt>
                <c:pt idx="2">
                  <c:v>10395.716</c:v>
                </c:pt>
                <c:pt idx="3">
                  <c:v>10218.15</c:v>
                </c:pt>
                <c:pt idx="4">
                  <c:v>9922.08</c:v>
                </c:pt>
                <c:pt idx="5">
                  <c:v>9876.334</c:v>
                </c:pt>
                <c:pt idx="6">
                  <c:v>9783.826999999936</c:v>
                </c:pt>
                <c:pt idx="7">
                  <c:v>9277.324</c:v>
                </c:pt>
                <c:pt idx="8">
                  <c:v>9096.021</c:v>
                </c:pt>
                <c:pt idx="9">
                  <c:v>8929.664999999983</c:v>
                </c:pt>
                <c:pt idx="10">
                  <c:v>8602.652</c:v>
                </c:pt>
                <c:pt idx="11">
                  <c:v>8534.905999999935</c:v>
                </c:pt>
                <c:pt idx="12">
                  <c:v>8297.161</c:v>
                </c:pt>
                <c:pt idx="13">
                  <c:v>7932.603</c:v>
                </c:pt>
                <c:pt idx="14">
                  <c:v>7767.718</c:v>
                </c:pt>
                <c:pt idx="15">
                  <c:v>7636.039</c:v>
                </c:pt>
                <c:pt idx="16">
                  <c:v>7237.398</c:v>
                </c:pt>
                <c:pt idx="17">
                  <c:v>7087.042</c:v>
                </c:pt>
                <c:pt idx="18">
                  <c:v>6740.305</c:v>
                </c:pt>
                <c:pt idx="19">
                  <c:v>6529.136</c:v>
                </c:pt>
                <c:pt idx="20">
                  <c:v>6194.294</c:v>
                </c:pt>
                <c:pt idx="21">
                  <c:v>5945.333000000001</c:v>
                </c:pt>
                <c:pt idx="22">
                  <c:v>5679.226</c:v>
                </c:pt>
                <c:pt idx="23">
                  <c:v>5364.258</c:v>
                </c:pt>
                <c:pt idx="24">
                  <c:v>5085.393</c:v>
                </c:pt>
                <c:pt idx="25">
                  <c:v>4782.462</c:v>
                </c:pt>
                <c:pt idx="26">
                  <c:v>4491.165</c:v>
                </c:pt>
                <c:pt idx="27">
                  <c:v>4212.717000000001</c:v>
                </c:pt>
                <c:pt idx="28">
                  <c:v>3879.208</c:v>
                </c:pt>
                <c:pt idx="29">
                  <c:v>3600.407</c:v>
                </c:pt>
                <c:pt idx="30">
                  <c:v>3313.843</c:v>
                </c:pt>
                <c:pt idx="31">
                  <c:v>3004.746</c:v>
                </c:pt>
                <c:pt idx="32">
                  <c:v>2728.9</c:v>
                </c:pt>
                <c:pt idx="33">
                  <c:v>2506.119</c:v>
                </c:pt>
                <c:pt idx="34">
                  <c:v>2217.628</c:v>
                </c:pt>
                <c:pt idx="35">
                  <c:v>1978.797</c:v>
                </c:pt>
                <c:pt idx="36">
                  <c:v>1760.794</c:v>
                </c:pt>
                <c:pt idx="37">
                  <c:v>1554.282</c:v>
                </c:pt>
              </c:numCache>
            </c:numRef>
          </c:xVal>
          <c:yVal>
            <c:numRef>
              <c:f>HEVC_EDE_RGB_RA!$D$12:$D$49</c:f>
              <c:numCache>
                <c:formatCode>General</c:formatCode>
                <c:ptCount val="38"/>
                <c:pt idx="0">
                  <c:v>59.8074</c:v>
                </c:pt>
                <c:pt idx="1">
                  <c:v>58.2251</c:v>
                </c:pt>
                <c:pt idx="2">
                  <c:v>57.9576</c:v>
                </c:pt>
                <c:pt idx="3">
                  <c:v>58.1302</c:v>
                </c:pt>
                <c:pt idx="4">
                  <c:v>56.4429</c:v>
                </c:pt>
                <c:pt idx="5">
                  <c:v>54.64330000000001</c:v>
                </c:pt>
                <c:pt idx="6">
                  <c:v>55.3866</c:v>
                </c:pt>
                <c:pt idx="7">
                  <c:v>53.6285</c:v>
                </c:pt>
                <c:pt idx="8">
                  <c:v>53.6094</c:v>
                </c:pt>
                <c:pt idx="9">
                  <c:v>50.85189999999999</c:v>
                </c:pt>
                <c:pt idx="10">
                  <c:v>51.2965</c:v>
                </c:pt>
                <c:pt idx="11">
                  <c:v>49.9751</c:v>
                </c:pt>
                <c:pt idx="12">
                  <c:v>49.5439</c:v>
                </c:pt>
                <c:pt idx="13">
                  <c:v>48.9603</c:v>
                </c:pt>
                <c:pt idx="14">
                  <c:v>47.8643</c:v>
                </c:pt>
                <c:pt idx="15">
                  <c:v>46.6095</c:v>
                </c:pt>
                <c:pt idx="16">
                  <c:v>45.8878</c:v>
                </c:pt>
                <c:pt idx="17">
                  <c:v>45.03700000000001</c:v>
                </c:pt>
                <c:pt idx="18">
                  <c:v>44.02860000000001</c:v>
                </c:pt>
                <c:pt idx="19">
                  <c:v>43.6778</c:v>
                </c:pt>
                <c:pt idx="20">
                  <c:v>42.532</c:v>
                </c:pt>
                <c:pt idx="21">
                  <c:v>41.0563</c:v>
                </c:pt>
                <c:pt idx="22">
                  <c:v>40.1055</c:v>
                </c:pt>
                <c:pt idx="23">
                  <c:v>38.8585</c:v>
                </c:pt>
                <c:pt idx="24">
                  <c:v>37.9201</c:v>
                </c:pt>
                <c:pt idx="25">
                  <c:v>36.6154</c:v>
                </c:pt>
                <c:pt idx="26">
                  <c:v>35.2064</c:v>
                </c:pt>
                <c:pt idx="27">
                  <c:v>33.4628</c:v>
                </c:pt>
                <c:pt idx="28">
                  <c:v>32.3649</c:v>
                </c:pt>
                <c:pt idx="29">
                  <c:v>31.1796</c:v>
                </c:pt>
                <c:pt idx="30">
                  <c:v>30.4222</c:v>
                </c:pt>
                <c:pt idx="31">
                  <c:v>29.4906</c:v>
                </c:pt>
                <c:pt idx="32">
                  <c:v>28.8412</c:v>
                </c:pt>
                <c:pt idx="33">
                  <c:v>28.10300000000001</c:v>
                </c:pt>
                <c:pt idx="34">
                  <c:v>26.8813</c:v>
                </c:pt>
                <c:pt idx="35">
                  <c:v>26.26249999999981</c:v>
                </c:pt>
                <c:pt idx="36">
                  <c:v>25.45339999999998</c:v>
                </c:pt>
                <c:pt idx="37">
                  <c:v>24.60450000000001</c:v>
                </c:pt>
              </c:numCache>
            </c:numRef>
          </c:yVal>
          <c:smooth val="1"/>
          <c:extLst xmlns:c16r2="http://schemas.microsoft.com/office/drawing/2015/06/chart">
            <c:ext xmlns:c16="http://schemas.microsoft.com/office/drawing/2014/chart" uri="{C3380CC4-5D6E-409C-BE32-E72D297353CC}">
              <c16:uniqueId val="{00000002-4B50-4D94-B416-13D0FC77FFA8}"/>
            </c:ext>
          </c:extLst>
        </c:ser>
        <c:dLbls>
          <c:showLegendKey val="0"/>
          <c:showVal val="0"/>
          <c:showCatName val="0"/>
          <c:showSerName val="0"/>
          <c:showPercent val="0"/>
          <c:showBubbleSize val="0"/>
        </c:dLbls>
        <c:axId val="-2117401016"/>
        <c:axId val="-2117395320"/>
      </c:scatterChart>
      <c:valAx>
        <c:axId val="-2117401016"/>
        <c:scaling>
          <c:orientation val="minMax"/>
        </c:scaling>
        <c:delete val="0"/>
        <c:axPos val="b"/>
        <c:title>
          <c:tx>
            <c:rich>
              <a:bodyPr/>
              <a:lstStyle/>
              <a:p>
                <a:pPr>
                  <a:defRPr/>
                </a:pPr>
                <a:r>
                  <a:rPr lang="en-US" altLang="zh-CN"/>
                  <a:t>bit</a:t>
                </a:r>
                <a:r>
                  <a:rPr lang="en-US" altLang="zh-CN" baseline="0"/>
                  <a:t> rate (bits/sec)</a:t>
                </a:r>
                <a:endParaRPr lang="en-US" altLang="zh-CN"/>
              </a:p>
            </c:rich>
          </c:tx>
          <c:layout/>
          <c:overlay val="0"/>
        </c:title>
        <c:numFmt formatCode="General" sourceLinked="1"/>
        <c:majorTickMark val="none"/>
        <c:minorTickMark val="none"/>
        <c:tickLblPos val="nextTo"/>
        <c:crossAx val="-2117395320"/>
        <c:crosses val="autoZero"/>
        <c:crossBetween val="midCat"/>
      </c:valAx>
      <c:valAx>
        <c:axId val="-2117395320"/>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21174010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LB!$H$18:$H$21</c:f>
              <c:numCache>
                <c:formatCode>#,##0</c:formatCode>
                <c:ptCount val="4"/>
                <c:pt idx="0">
                  <c:v>5042.0</c:v>
                </c:pt>
                <c:pt idx="1">
                  <c:v>3066.0</c:v>
                </c:pt>
                <c:pt idx="2">
                  <c:v>2375.0</c:v>
                </c:pt>
                <c:pt idx="3">
                  <c:v>1789.0</c:v>
                </c:pt>
              </c:numCache>
            </c:numRef>
          </c:xVal>
          <c:yVal>
            <c:numRef>
              <c:f>LB!$F$18:$F$21</c:f>
              <c:numCache>
                <c:formatCode>0.00</c:formatCode>
                <c:ptCount val="4"/>
                <c:pt idx="0">
                  <c:v>7.63</c:v>
                </c:pt>
                <c:pt idx="1">
                  <c:v>5.5</c:v>
                </c:pt>
                <c:pt idx="2">
                  <c:v>5.06</c:v>
                </c:pt>
                <c:pt idx="3">
                  <c:v>3.0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LB!$H$22:$H$25</c:f>
              <c:numCache>
                <c:formatCode>#,##0</c:formatCode>
                <c:ptCount val="4"/>
                <c:pt idx="0">
                  <c:v>2813.0</c:v>
                </c:pt>
                <c:pt idx="1">
                  <c:v>1746.0</c:v>
                </c:pt>
                <c:pt idx="2">
                  <c:v>1372.0</c:v>
                </c:pt>
                <c:pt idx="3">
                  <c:v>1055.0</c:v>
                </c:pt>
              </c:numCache>
            </c:numRef>
          </c:xVal>
          <c:yVal>
            <c:numRef>
              <c:f>LB!$F$22:$F$25</c:f>
              <c:numCache>
                <c:formatCode>0.00</c:formatCode>
                <c:ptCount val="4"/>
                <c:pt idx="0">
                  <c:v>7.5</c:v>
                </c:pt>
                <c:pt idx="1">
                  <c:v>6.689999999999999</c:v>
                </c:pt>
                <c:pt idx="2">
                  <c:v>6.13</c:v>
                </c:pt>
                <c:pt idx="3">
                  <c:v>4.88</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LB!$H$26:$H$29</c:f>
              <c:numCache>
                <c:formatCode>#,##0</c:formatCode>
                <c:ptCount val="4"/>
                <c:pt idx="0">
                  <c:v>1862.0</c:v>
                </c:pt>
                <c:pt idx="1">
                  <c:v>1193.0</c:v>
                </c:pt>
                <c:pt idx="2">
                  <c:v>848.0</c:v>
                </c:pt>
                <c:pt idx="3">
                  <c:v>662.0</c:v>
                </c:pt>
              </c:numCache>
            </c:numRef>
          </c:xVal>
          <c:yVal>
            <c:numRef>
              <c:f>LB!$F$26:$F$29</c:f>
              <c:numCache>
                <c:formatCode>0.00</c:formatCode>
                <c:ptCount val="4"/>
                <c:pt idx="0">
                  <c:v>8.630000000000001</c:v>
                </c:pt>
                <c:pt idx="1">
                  <c:v>7.1</c:v>
                </c:pt>
                <c:pt idx="2">
                  <c:v>5.99</c:v>
                </c:pt>
                <c:pt idx="3">
                  <c:v>4.44</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437944"/>
        <c:axId val="-2116430600"/>
      </c:scatterChart>
      <c:valAx>
        <c:axId val="-2116437944"/>
        <c:scaling>
          <c:orientation val="minMax"/>
          <c:max val="6000.0"/>
        </c:scaling>
        <c:delete val="0"/>
        <c:axPos val="b"/>
        <c:title>
          <c:tx>
            <c:rich>
              <a:bodyPr/>
              <a:lstStyle/>
              <a:p>
                <a:pPr>
                  <a:defRPr/>
                </a:pPr>
                <a:r>
                  <a:rPr lang="it-IT"/>
                  <a:t>Bitstream</a:t>
                </a:r>
                <a:r>
                  <a:rPr lang="it-IT" baseline="0"/>
                  <a:t> length (KB)</a:t>
                </a:r>
                <a:endParaRPr lang="it-IT"/>
              </a:p>
            </c:rich>
          </c:tx>
          <c:layout>
            <c:manualLayout>
              <c:xMode val="edge"/>
              <c:yMode val="edge"/>
              <c:x val="0.295166204689083"/>
              <c:y val="0.834886817576565"/>
            </c:manualLayout>
          </c:layout>
          <c:overlay val="0"/>
        </c:title>
        <c:numFmt formatCode="0" sourceLinked="0"/>
        <c:majorTickMark val="none"/>
        <c:minorTickMark val="none"/>
        <c:tickLblPos val="nextTo"/>
        <c:crossAx val="-2116430600"/>
        <c:crosses val="autoZero"/>
        <c:crossBetween val="midCat"/>
      </c:valAx>
      <c:valAx>
        <c:axId val="-2116430600"/>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43794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LB!$H$32:$H$35</c:f>
              <c:numCache>
                <c:formatCode>#,##0</c:formatCode>
                <c:ptCount val="4"/>
                <c:pt idx="0">
                  <c:v>1011.0</c:v>
                </c:pt>
                <c:pt idx="1">
                  <c:v>742.0</c:v>
                </c:pt>
                <c:pt idx="2">
                  <c:v>592.0</c:v>
                </c:pt>
                <c:pt idx="3">
                  <c:v>462.0</c:v>
                </c:pt>
              </c:numCache>
            </c:numRef>
          </c:xVal>
          <c:yVal>
            <c:numRef>
              <c:f>LB!$F$32:$F$35</c:f>
              <c:numCache>
                <c:formatCode>0.00</c:formatCode>
                <c:ptCount val="4"/>
                <c:pt idx="0">
                  <c:v>7.44</c:v>
                </c:pt>
                <c:pt idx="1">
                  <c:v>5.06</c:v>
                </c:pt>
                <c:pt idx="2">
                  <c:v>3.75</c:v>
                </c:pt>
                <c:pt idx="3">
                  <c:v>3.06</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LB!$H$36:$H$39</c:f>
              <c:numCache>
                <c:formatCode>#,##0</c:formatCode>
                <c:ptCount val="4"/>
                <c:pt idx="0">
                  <c:v>653.0</c:v>
                </c:pt>
                <c:pt idx="1">
                  <c:v>511.0</c:v>
                </c:pt>
                <c:pt idx="2">
                  <c:v>442.0</c:v>
                </c:pt>
                <c:pt idx="3">
                  <c:v>347.0</c:v>
                </c:pt>
              </c:numCache>
            </c:numRef>
          </c:xVal>
          <c:yVal>
            <c:numRef>
              <c:f>LB!$F$36:$F$39</c:f>
              <c:numCache>
                <c:formatCode>0.00</c:formatCode>
                <c:ptCount val="4"/>
                <c:pt idx="0">
                  <c:v>8.06</c:v>
                </c:pt>
                <c:pt idx="1">
                  <c:v>6.81</c:v>
                </c:pt>
                <c:pt idx="2">
                  <c:v>6.189999999999999</c:v>
                </c:pt>
                <c:pt idx="3">
                  <c:v>2.63</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LB!$H$40:$H$43</c:f>
              <c:numCache>
                <c:formatCode>#,##0</c:formatCode>
                <c:ptCount val="4"/>
                <c:pt idx="0">
                  <c:v>155.0</c:v>
                </c:pt>
                <c:pt idx="1">
                  <c:v>131.0</c:v>
                </c:pt>
                <c:pt idx="2">
                  <c:v>119.0</c:v>
                </c:pt>
                <c:pt idx="3">
                  <c:v>106.0</c:v>
                </c:pt>
              </c:numCache>
            </c:numRef>
          </c:xVal>
          <c:yVal>
            <c:numRef>
              <c:f>LB!$F$40:$F$43</c:f>
              <c:numCache>
                <c:formatCode>0.00</c:formatCode>
                <c:ptCount val="4"/>
                <c:pt idx="0">
                  <c:v>7.5</c:v>
                </c:pt>
                <c:pt idx="1">
                  <c:v>7.0</c:v>
                </c:pt>
                <c:pt idx="2">
                  <c:v>5.25</c:v>
                </c:pt>
                <c:pt idx="3">
                  <c:v>3.44</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396648"/>
        <c:axId val="-2116389304"/>
      </c:scatterChart>
      <c:valAx>
        <c:axId val="-2116396648"/>
        <c:scaling>
          <c:orientation val="minMax"/>
          <c:max val="11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389304"/>
        <c:crosses val="autoZero"/>
        <c:crossBetween val="midCat"/>
      </c:valAx>
      <c:valAx>
        <c:axId val="-2116389304"/>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3966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LB!$H$46:$H$49</c:f>
              <c:numCache>
                <c:formatCode>#,##0</c:formatCode>
                <c:ptCount val="4"/>
                <c:pt idx="0">
                  <c:v>1488.0</c:v>
                </c:pt>
                <c:pt idx="1">
                  <c:v>1088.0</c:v>
                </c:pt>
                <c:pt idx="2">
                  <c:v>849.0</c:v>
                </c:pt>
                <c:pt idx="3">
                  <c:v>659.0</c:v>
                </c:pt>
              </c:numCache>
            </c:numRef>
          </c:xVal>
          <c:yVal>
            <c:numRef>
              <c:f>LB!$F$46:$F$49</c:f>
              <c:numCache>
                <c:formatCode>0.00</c:formatCode>
                <c:ptCount val="4"/>
                <c:pt idx="0">
                  <c:v>6.81</c:v>
                </c:pt>
                <c:pt idx="1">
                  <c:v>5.689999999999999</c:v>
                </c:pt>
                <c:pt idx="2">
                  <c:v>4.5</c:v>
                </c:pt>
                <c:pt idx="3">
                  <c:v>4.0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LB!$H$50:$H$53</c:f>
              <c:numCache>
                <c:formatCode>#,##0</c:formatCode>
                <c:ptCount val="4"/>
                <c:pt idx="0">
                  <c:v>874.0</c:v>
                </c:pt>
                <c:pt idx="1">
                  <c:v>628.0</c:v>
                </c:pt>
                <c:pt idx="2">
                  <c:v>519.0</c:v>
                </c:pt>
                <c:pt idx="3">
                  <c:v>410.0</c:v>
                </c:pt>
              </c:numCache>
            </c:numRef>
          </c:xVal>
          <c:yVal>
            <c:numRef>
              <c:f>LB!$F$50:$F$53</c:f>
              <c:numCache>
                <c:formatCode>0.00</c:formatCode>
                <c:ptCount val="4"/>
                <c:pt idx="0">
                  <c:v>8.06</c:v>
                </c:pt>
                <c:pt idx="1">
                  <c:v>6.81</c:v>
                </c:pt>
                <c:pt idx="2">
                  <c:v>4.81</c:v>
                </c:pt>
                <c:pt idx="3">
                  <c:v>4.0</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LB!$H$54:$H$57</c:f>
              <c:numCache>
                <c:formatCode>#,##0</c:formatCode>
                <c:ptCount val="4"/>
                <c:pt idx="0">
                  <c:v>298.0</c:v>
                </c:pt>
                <c:pt idx="1">
                  <c:v>232.0</c:v>
                </c:pt>
                <c:pt idx="2">
                  <c:v>204.0</c:v>
                </c:pt>
                <c:pt idx="3">
                  <c:v>172.0</c:v>
                </c:pt>
              </c:numCache>
            </c:numRef>
          </c:xVal>
          <c:yVal>
            <c:numRef>
              <c:f>LB!$F$54:$F$57</c:f>
              <c:numCache>
                <c:formatCode>0.00</c:formatCode>
                <c:ptCount val="4"/>
                <c:pt idx="0">
                  <c:v>8.69</c:v>
                </c:pt>
                <c:pt idx="1">
                  <c:v>7.38</c:v>
                </c:pt>
                <c:pt idx="2">
                  <c:v>6.23</c:v>
                </c:pt>
                <c:pt idx="3">
                  <c:v>3.4375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355944"/>
        <c:axId val="-2116348728"/>
      </c:scatterChart>
      <c:valAx>
        <c:axId val="-2116355944"/>
        <c:scaling>
          <c:orientation val="minMax"/>
          <c:max val="16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348728"/>
        <c:crosses val="autoZero"/>
        <c:crossBetween val="midCat"/>
      </c:valAx>
      <c:valAx>
        <c:axId val="-211634872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355944"/>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RA!$I$4:$I$7</c:f>
              <c:numCache>
                <c:formatCode>#,##0</c:formatCode>
                <c:ptCount val="4"/>
                <c:pt idx="0">
                  <c:v>7691.0</c:v>
                </c:pt>
                <c:pt idx="1">
                  <c:v>5635.0</c:v>
                </c:pt>
                <c:pt idx="2">
                  <c:v>4569.0</c:v>
                </c:pt>
                <c:pt idx="3">
                  <c:v>3649.0</c:v>
                </c:pt>
              </c:numCache>
            </c:numRef>
          </c:xVal>
          <c:yVal>
            <c:numRef>
              <c:f>RA!$G$4:$G$7</c:f>
              <c:numCache>
                <c:formatCode>0.00</c:formatCode>
                <c:ptCount val="4"/>
                <c:pt idx="0">
                  <c:v>7.124999999999985</c:v>
                </c:pt>
                <c:pt idx="1">
                  <c:v>6.5</c:v>
                </c:pt>
                <c:pt idx="2">
                  <c:v>5.312499999999996</c:v>
                </c:pt>
                <c:pt idx="3">
                  <c:v>4.4375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RA!$I$8:$I$11</c:f>
              <c:numCache>
                <c:formatCode>#,##0</c:formatCode>
                <c:ptCount val="4"/>
                <c:pt idx="0">
                  <c:v>5598.0</c:v>
                </c:pt>
                <c:pt idx="1">
                  <c:v>4192.0</c:v>
                </c:pt>
                <c:pt idx="2">
                  <c:v>3558.0</c:v>
                </c:pt>
                <c:pt idx="3">
                  <c:v>2830.0</c:v>
                </c:pt>
              </c:numCache>
            </c:numRef>
          </c:xVal>
          <c:yVal>
            <c:numRef>
              <c:f>RA!$G$8:$G$11</c:f>
              <c:numCache>
                <c:formatCode>0.00</c:formatCode>
                <c:ptCount val="4"/>
                <c:pt idx="0">
                  <c:v>8.0</c:v>
                </c:pt>
                <c:pt idx="1">
                  <c:v>6.75</c:v>
                </c:pt>
                <c:pt idx="2">
                  <c:v>4.875</c:v>
                </c:pt>
                <c:pt idx="3">
                  <c:v>3.9375</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RA!$I$12:$I$15</c:f>
              <c:numCache>
                <c:formatCode>#,##0</c:formatCode>
                <c:ptCount val="4"/>
                <c:pt idx="0">
                  <c:v>1898.0</c:v>
                </c:pt>
                <c:pt idx="1">
                  <c:v>1595.0</c:v>
                </c:pt>
                <c:pt idx="2">
                  <c:v>1432.0</c:v>
                </c:pt>
                <c:pt idx="3">
                  <c:v>1259.0</c:v>
                </c:pt>
              </c:numCache>
            </c:numRef>
          </c:xVal>
          <c:yVal>
            <c:numRef>
              <c:f>RA!$G$12:$G$15</c:f>
              <c:numCache>
                <c:formatCode>0.00</c:formatCode>
                <c:ptCount val="4"/>
                <c:pt idx="0">
                  <c:v>8.6875</c:v>
                </c:pt>
                <c:pt idx="1">
                  <c:v>7.75</c:v>
                </c:pt>
                <c:pt idx="2">
                  <c:v>6.875</c:v>
                </c:pt>
                <c:pt idx="3">
                  <c:v>6.624999999999983</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314936"/>
        <c:axId val="-2116307528"/>
      </c:scatterChart>
      <c:valAx>
        <c:axId val="-2116314936"/>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307528"/>
        <c:crosses val="autoZero"/>
        <c:crossBetween val="midCat"/>
      </c:valAx>
      <c:valAx>
        <c:axId val="-2116307528"/>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31493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RA!$I$18:$I$21</c:f>
              <c:numCache>
                <c:formatCode>#,##0</c:formatCode>
                <c:ptCount val="4"/>
                <c:pt idx="0">
                  <c:v>7559.0</c:v>
                </c:pt>
                <c:pt idx="1">
                  <c:v>4990.0</c:v>
                </c:pt>
                <c:pt idx="2">
                  <c:v>4048.0</c:v>
                </c:pt>
                <c:pt idx="3">
                  <c:v>3253.0</c:v>
                </c:pt>
              </c:numCache>
            </c:numRef>
          </c:xVal>
          <c:yVal>
            <c:numRef>
              <c:f>RA!$G$18:$G$21</c:f>
              <c:numCache>
                <c:formatCode>0.00</c:formatCode>
                <c:ptCount val="4"/>
                <c:pt idx="0">
                  <c:v>8.4375</c:v>
                </c:pt>
                <c:pt idx="1">
                  <c:v>6.687499999999995</c:v>
                </c:pt>
                <c:pt idx="2">
                  <c:v>5.25</c:v>
                </c:pt>
                <c:pt idx="3">
                  <c:v>4.687499999999995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RA!$I$22:$I$25</c:f>
              <c:numCache>
                <c:formatCode>#,##0</c:formatCode>
                <c:ptCount val="4"/>
                <c:pt idx="0">
                  <c:v>5427.0</c:v>
                </c:pt>
                <c:pt idx="1">
                  <c:v>3824.0</c:v>
                </c:pt>
                <c:pt idx="2">
                  <c:v>3169.0</c:v>
                </c:pt>
                <c:pt idx="3">
                  <c:v>2593.0</c:v>
                </c:pt>
              </c:numCache>
            </c:numRef>
          </c:xVal>
          <c:yVal>
            <c:numRef>
              <c:f>RA!$G$22:$G$25</c:f>
              <c:numCache>
                <c:formatCode>0.00</c:formatCode>
                <c:ptCount val="4"/>
                <c:pt idx="0">
                  <c:v>8.0625</c:v>
                </c:pt>
                <c:pt idx="1">
                  <c:v>7.124999999999985</c:v>
                </c:pt>
                <c:pt idx="2">
                  <c:v>6.0</c:v>
                </c:pt>
                <c:pt idx="3">
                  <c:v>4.562499999999996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RA!$I$26:$I$29</c:f>
              <c:numCache>
                <c:formatCode>#,##0</c:formatCode>
                <c:ptCount val="4"/>
                <c:pt idx="0">
                  <c:v>2495.0</c:v>
                </c:pt>
                <c:pt idx="1">
                  <c:v>1685.0</c:v>
                </c:pt>
                <c:pt idx="2">
                  <c:v>1408.0</c:v>
                </c:pt>
                <c:pt idx="3">
                  <c:v>1161.0</c:v>
                </c:pt>
              </c:numCache>
            </c:numRef>
          </c:xVal>
          <c:yVal>
            <c:numRef>
              <c:f>RA!$G$26:$G$29</c:f>
              <c:numCache>
                <c:formatCode>0.00</c:formatCode>
                <c:ptCount val="4"/>
                <c:pt idx="0">
                  <c:v>8.625</c:v>
                </c:pt>
                <c:pt idx="1">
                  <c:v>8.0625</c:v>
                </c:pt>
                <c:pt idx="2">
                  <c:v>7.0</c:v>
                </c:pt>
                <c:pt idx="3">
                  <c:v>5.25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274440"/>
        <c:axId val="-2116267224"/>
      </c:scatterChart>
      <c:valAx>
        <c:axId val="-2116274440"/>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267224"/>
        <c:crosses val="autoZero"/>
        <c:crossBetween val="midCat"/>
      </c:valAx>
      <c:valAx>
        <c:axId val="-2116267224"/>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27444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RA!$I$18:$I$21</c:f>
              <c:numCache>
                <c:formatCode>#,##0</c:formatCode>
                <c:ptCount val="4"/>
                <c:pt idx="0">
                  <c:v>7559.0</c:v>
                </c:pt>
                <c:pt idx="1">
                  <c:v>4990.0</c:v>
                </c:pt>
                <c:pt idx="2">
                  <c:v>4048.0</c:v>
                </c:pt>
                <c:pt idx="3">
                  <c:v>3253.0</c:v>
                </c:pt>
              </c:numCache>
            </c:numRef>
          </c:xVal>
          <c:yVal>
            <c:numRef>
              <c:f>RA!$G$18:$G$21</c:f>
              <c:numCache>
                <c:formatCode>0.00</c:formatCode>
                <c:ptCount val="4"/>
                <c:pt idx="0">
                  <c:v>8.4375</c:v>
                </c:pt>
                <c:pt idx="1">
                  <c:v>6.687499999999995</c:v>
                </c:pt>
                <c:pt idx="2">
                  <c:v>5.25</c:v>
                </c:pt>
                <c:pt idx="3">
                  <c:v>4.687499999999995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RA!$I$22:$I$25</c:f>
              <c:numCache>
                <c:formatCode>#,##0</c:formatCode>
                <c:ptCount val="4"/>
                <c:pt idx="0">
                  <c:v>5427.0</c:v>
                </c:pt>
                <c:pt idx="1">
                  <c:v>3824.0</c:v>
                </c:pt>
                <c:pt idx="2">
                  <c:v>3169.0</c:v>
                </c:pt>
                <c:pt idx="3">
                  <c:v>2593.0</c:v>
                </c:pt>
              </c:numCache>
            </c:numRef>
          </c:xVal>
          <c:yVal>
            <c:numRef>
              <c:f>RA!$G$22:$G$25</c:f>
              <c:numCache>
                <c:formatCode>0.00</c:formatCode>
                <c:ptCount val="4"/>
                <c:pt idx="0">
                  <c:v>8.0625</c:v>
                </c:pt>
                <c:pt idx="1">
                  <c:v>7.124999999999985</c:v>
                </c:pt>
                <c:pt idx="2">
                  <c:v>6.0</c:v>
                </c:pt>
                <c:pt idx="3">
                  <c:v>4.562499999999996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RA!$I$26:$I$29</c:f>
              <c:numCache>
                <c:formatCode>#,##0</c:formatCode>
                <c:ptCount val="4"/>
                <c:pt idx="0">
                  <c:v>2495.0</c:v>
                </c:pt>
                <c:pt idx="1">
                  <c:v>1685.0</c:v>
                </c:pt>
                <c:pt idx="2">
                  <c:v>1408.0</c:v>
                </c:pt>
                <c:pt idx="3">
                  <c:v>1161.0</c:v>
                </c:pt>
              </c:numCache>
            </c:numRef>
          </c:xVal>
          <c:yVal>
            <c:numRef>
              <c:f>RA!$G$26:$G$29</c:f>
              <c:numCache>
                <c:formatCode>0.00</c:formatCode>
                <c:ptCount val="4"/>
                <c:pt idx="0">
                  <c:v>8.625</c:v>
                </c:pt>
                <c:pt idx="1">
                  <c:v>8.0625</c:v>
                </c:pt>
                <c:pt idx="2">
                  <c:v>7.0</c:v>
                </c:pt>
                <c:pt idx="3">
                  <c:v>5.25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6233928"/>
        <c:axId val="-2116226712"/>
      </c:scatterChart>
      <c:valAx>
        <c:axId val="-2116233928"/>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6226712"/>
        <c:crosses val="autoZero"/>
        <c:crossBetween val="midCat"/>
      </c:valAx>
      <c:valAx>
        <c:axId val="-2116226712"/>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623392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RA!$I$46:$I$49</c:f>
              <c:numCache>
                <c:formatCode>#,##0</c:formatCode>
                <c:ptCount val="4"/>
                <c:pt idx="0">
                  <c:v>6117.0</c:v>
                </c:pt>
                <c:pt idx="1">
                  <c:v>4452.0</c:v>
                </c:pt>
                <c:pt idx="2">
                  <c:v>3609.0</c:v>
                </c:pt>
                <c:pt idx="3">
                  <c:v>2843.0</c:v>
                </c:pt>
              </c:numCache>
            </c:numRef>
          </c:xVal>
          <c:yVal>
            <c:numRef>
              <c:f>RA!$G$46:$G$49</c:f>
              <c:numCache>
                <c:formatCode>0.00</c:formatCode>
                <c:ptCount val="4"/>
                <c:pt idx="0">
                  <c:v>6.687499999999995</c:v>
                </c:pt>
                <c:pt idx="1">
                  <c:v>6.624999999999983</c:v>
                </c:pt>
                <c:pt idx="2">
                  <c:v>5.312499999999996</c:v>
                </c:pt>
                <c:pt idx="3">
                  <c:v>4.0</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RA!$I$50:$I$53</c:f>
              <c:numCache>
                <c:formatCode>#,##0</c:formatCode>
                <c:ptCount val="4"/>
                <c:pt idx="0">
                  <c:v>4432.0</c:v>
                </c:pt>
                <c:pt idx="1">
                  <c:v>3240.0</c:v>
                </c:pt>
                <c:pt idx="2">
                  <c:v>2702.0</c:v>
                </c:pt>
                <c:pt idx="3">
                  <c:v>2151.0</c:v>
                </c:pt>
              </c:numCache>
            </c:numRef>
          </c:xVal>
          <c:yVal>
            <c:numRef>
              <c:f>RA!$G$50:$G$53</c:f>
              <c:numCache>
                <c:formatCode>0.00</c:formatCode>
                <c:ptCount val="4"/>
                <c:pt idx="0">
                  <c:v>8.125</c:v>
                </c:pt>
                <c:pt idx="1">
                  <c:v>7.5</c:v>
                </c:pt>
                <c:pt idx="2">
                  <c:v>6.375</c:v>
                </c:pt>
                <c:pt idx="3">
                  <c:v>4.312499999999996</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RA!$I$54:$I$57</c:f>
              <c:numCache>
                <c:formatCode>#,##0</c:formatCode>
                <c:ptCount val="4"/>
                <c:pt idx="0">
                  <c:v>1101.0</c:v>
                </c:pt>
                <c:pt idx="1">
                  <c:v>889.0</c:v>
                </c:pt>
                <c:pt idx="2">
                  <c:v>793.0</c:v>
                </c:pt>
                <c:pt idx="3">
                  <c:v>698.0</c:v>
                </c:pt>
              </c:numCache>
            </c:numRef>
          </c:xVal>
          <c:yVal>
            <c:numRef>
              <c:f>RA!$G$54:$G$57</c:f>
              <c:numCache>
                <c:formatCode>0.00</c:formatCode>
                <c:ptCount val="4"/>
                <c:pt idx="0">
                  <c:v>9.25</c:v>
                </c:pt>
                <c:pt idx="1">
                  <c:v>8.55</c:v>
                </c:pt>
                <c:pt idx="2">
                  <c:v>8.01</c:v>
                </c:pt>
                <c:pt idx="3">
                  <c:v>7.124999999999985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17432808"/>
        <c:axId val="-2117425560"/>
      </c:scatterChart>
      <c:valAx>
        <c:axId val="-2117432808"/>
        <c:scaling>
          <c:orientation val="minMax"/>
          <c:max val="8000.0"/>
        </c:scaling>
        <c:delete val="0"/>
        <c:axPos val="b"/>
        <c:title>
          <c:tx>
            <c:rich>
              <a:bodyPr/>
              <a:lstStyle/>
              <a:p>
                <a:pPr>
                  <a:defRPr/>
                </a:pPr>
                <a:r>
                  <a:rPr lang="it-IT"/>
                  <a:t>Bitstream</a:t>
                </a:r>
                <a:r>
                  <a:rPr lang="it-IT" baseline="0"/>
                  <a:t> length (KB)</a:t>
                </a:r>
                <a:endParaRPr lang="it-IT"/>
              </a:p>
            </c:rich>
          </c:tx>
          <c:layout/>
          <c:overlay val="0"/>
        </c:title>
        <c:numFmt formatCode="0" sourceLinked="0"/>
        <c:majorTickMark val="none"/>
        <c:minorTickMark val="none"/>
        <c:tickLblPos val="nextTo"/>
        <c:crossAx val="-2117425560"/>
        <c:crosses val="autoZero"/>
        <c:crossBetween val="midCat"/>
      </c:valAx>
      <c:valAx>
        <c:axId val="-2117425560"/>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1743280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'graphs-AI'!$G$23:$G$26</c:f>
              <c:numCache>
                <c:formatCode>#,##0</c:formatCode>
                <c:ptCount val="4"/>
                <c:pt idx="0">
                  <c:v>113683.0</c:v>
                </c:pt>
                <c:pt idx="1">
                  <c:v>85815.0</c:v>
                </c:pt>
                <c:pt idx="2">
                  <c:v>60381.0</c:v>
                </c:pt>
                <c:pt idx="3">
                  <c:v>49110.0</c:v>
                </c:pt>
              </c:numCache>
            </c:numRef>
          </c:xVal>
          <c:yVal>
            <c:numRef>
              <c:f>'graphs-AI'!$F$23:$F$26</c:f>
              <c:numCache>
                <c:formatCode>0.00</c:formatCode>
                <c:ptCount val="4"/>
                <c:pt idx="0">
                  <c:v>5.375</c:v>
                </c:pt>
                <c:pt idx="1">
                  <c:v>2.875</c:v>
                </c:pt>
                <c:pt idx="2">
                  <c:v>1.5</c:v>
                </c:pt>
                <c:pt idx="3">
                  <c:v>1.0625</c:v>
                </c:pt>
              </c:numCache>
            </c:numRef>
          </c:yVal>
          <c:smooth val="0"/>
          <c:extLst xmlns:c16r2="http://schemas.microsoft.com/office/drawing/2015/06/chart">
            <c:ext xmlns:c16="http://schemas.microsoft.com/office/drawing/2014/chart" uri="{C3380CC4-5D6E-409C-BE32-E72D297353CC}">
              <c16:uniqueId val="{00000000-9515-4B98-8B87-F2A247BE25F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'graphs-AI'!$G$27:$G$30</c:f>
              <c:numCache>
                <c:formatCode>#,##0</c:formatCode>
                <c:ptCount val="4"/>
                <c:pt idx="0">
                  <c:v>59351.0</c:v>
                </c:pt>
                <c:pt idx="1">
                  <c:v>44028.0</c:v>
                </c:pt>
                <c:pt idx="2">
                  <c:v>31257.0</c:v>
                </c:pt>
                <c:pt idx="3">
                  <c:v>26193.0</c:v>
                </c:pt>
              </c:numCache>
            </c:numRef>
          </c:xVal>
          <c:yVal>
            <c:numRef>
              <c:f>'graphs-AI'!$F$27:$F$30</c:f>
              <c:numCache>
                <c:formatCode>0.00</c:formatCode>
                <c:ptCount val="4"/>
                <c:pt idx="0">
                  <c:v>5.4375</c:v>
                </c:pt>
                <c:pt idx="1">
                  <c:v>3.125</c:v>
                </c:pt>
                <c:pt idx="2">
                  <c:v>2.0625</c:v>
                </c:pt>
                <c:pt idx="3">
                  <c:v>1.125</c:v>
                </c:pt>
              </c:numCache>
            </c:numRef>
          </c:yVal>
          <c:smooth val="0"/>
          <c:extLst xmlns:c16r2="http://schemas.microsoft.com/office/drawing/2015/06/chart">
            <c:ext xmlns:c16="http://schemas.microsoft.com/office/drawing/2014/chart" uri="{C3380CC4-5D6E-409C-BE32-E72D297353CC}">
              <c16:uniqueId val="{00000001-9515-4B98-8B87-F2A247BE25F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'graphs-AI'!$G$31:$G$34</c:f>
              <c:numCache>
                <c:formatCode>#,##0</c:formatCode>
                <c:ptCount val="4"/>
                <c:pt idx="0">
                  <c:v>49371.0</c:v>
                </c:pt>
                <c:pt idx="1">
                  <c:v>36328.0</c:v>
                </c:pt>
                <c:pt idx="2">
                  <c:v>26340.0</c:v>
                </c:pt>
                <c:pt idx="3">
                  <c:v>22177.0</c:v>
                </c:pt>
              </c:numCache>
            </c:numRef>
          </c:xVal>
          <c:yVal>
            <c:numRef>
              <c:f>'graphs-AI'!$F$31:$F$34</c:f>
              <c:numCache>
                <c:formatCode>0.00</c:formatCode>
                <c:ptCount val="4"/>
                <c:pt idx="0">
                  <c:v>8.375</c:v>
                </c:pt>
                <c:pt idx="1">
                  <c:v>6.624999999999979</c:v>
                </c:pt>
                <c:pt idx="2">
                  <c:v>3.875</c:v>
                </c:pt>
                <c:pt idx="3">
                  <c:v>2.875</c:v>
                </c:pt>
              </c:numCache>
            </c:numRef>
          </c:yVal>
          <c:smooth val="0"/>
          <c:extLst xmlns:c16r2="http://schemas.microsoft.com/office/drawing/2015/06/chart">
            <c:ext xmlns:c16="http://schemas.microsoft.com/office/drawing/2014/chart" uri="{C3380CC4-5D6E-409C-BE32-E72D297353CC}">
              <c16:uniqueId val="{00000002-9515-4B98-8B87-F2A247BE25F4}"/>
            </c:ext>
          </c:extLst>
        </c:ser>
        <c:dLbls>
          <c:showLegendKey val="0"/>
          <c:showVal val="0"/>
          <c:showCatName val="0"/>
          <c:showSerName val="0"/>
          <c:showPercent val="0"/>
          <c:showBubbleSize val="0"/>
        </c:dLbls>
        <c:axId val="2146563288"/>
        <c:axId val="2070549752"/>
      </c:scatterChart>
      <c:valAx>
        <c:axId val="214656328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070549752"/>
        <c:crosses val="autoZero"/>
        <c:crossBetween val="midCat"/>
      </c:valAx>
      <c:valAx>
        <c:axId val="207054975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4656328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'graphs-AI'!$G$39:$G$42</c:f>
              <c:numCache>
                <c:formatCode>#,##0</c:formatCode>
                <c:ptCount val="4"/>
                <c:pt idx="0">
                  <c:v>271925.0</c:v>
                </c:pt>
                <c:pt idx="1">
                  <c:v>232861.0</c:v>
                </c:pt>
                <c:pt idx="2">
                  <c:v>196780.0</c:v>
                </c:pt>
                <c:pt idx="3">
                  <c:v>175184.0</c:v>
                </c:pt>
              </c:numCache>
            </c:numRef>
          </c:xVal>
          <c:yVal>
            <c:numRef>
              <c:f>'graphs-AI'!$F$39:$F$42</c:f>
              <c:numCache>
                <c:formatCode>0.00</c:formatCode>
                <c:ptCount val="4"/>
                <c:pt idx="0">
                  <c:v>9.0</c:v>
                </c:pt>
                <c:pt idx="1">
                  <c:v>8.5</c:v>
                </c:pt>
                <c:pt idx="2">
                  <c:v>7.375</c:v>
                </c:pt>
                <c:pt idx="3">
                  <c:v>5.875</c:v>
                </c:pt>
              </c:numCache>
            </c:numRef>
          </c:yVal>
          <c:smooth val="0"/>
          <c:extLst xmlns:c16r2="http://schemas.microsoft.com/office/drawing/2015/06/chart">
            <c:ext xmlns:c16="http://schemas.microsoft.com/office/drawing/2014/chart" uri="{C3380CC4-5D6E-409C-BE32-E72D297353CC}">
              <c16:uniqueId val="{00000000-297C-4053-8C40-C0CEC1DDFC5F}"/>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'graphs-AI'!$G$43:$G$46</c:f>
              <c:numCache>
                <c:formatCode>#,##0</c:formatCode>
                <c:ptCount val="4"/>
                <c:pt idx="0">
                  <c:v>165907.0</c:v>
                </c:pt>
                <c:pt idx="1">
                  <c:v>146852.0</c:v>
                </c:pt>
                <c:pt idx="2">
                  <c:v>126381.0</c:v>
                </c:pt>
                <c:pt idx="3">
                  <c:v>113302.0</c:v>
                </c:pt>
              </c:numCache>
            </c:numRef>
          </c:xVal>
          <c:yVal>
            <c:numRef>
              <c:f>'graphs-AI'!$F$43:$F$46</c:f>
              <c:numCache>
                <c:formatCode>0.00</c:formatCode>
                <c:ptCount val="4"/>
                <c:pt idx="0">
                  <c:v>8.375</c:v>
                </c:pt>
                <c:pt idx="1">
                  <c:v>8.3125</c:v>
                </c:pt>
                <c:pt idx="2">
                  <c:v>7.624999999999979</c:v>
                </c:pt>
                <c:pt idx="3">
                  <c:v>6.0</c:v>
                </c:pt>
              </c:numCache>
            </c:numRef>
          </c:yVal>
          <c:smooth val="0"/>
          <c:extLst xmlns:c16r2="http://schemas.microsoft.com/office/drawing/2015/06/chart">
            <c:ext xmlns:c16="http://schemas.microsoft.com/office/drawing/2014/chart" uri="{C3380CC4-5D6E-409C-BE32-E72D297353CC}">
              <c16:uniqueId val="{00000001-297C-4053-8C40-C0CEC1DDFC5F}"/>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'graphs-AI'!$G$47:$G$50</c:f>
              <c:numCache>
                <c:formatCode>#,##0</c:formatCode>
                <c:ptCount val="4"/>
                <c:pt idx="0">
                  <c:v>20829.0</c:v>
                </c:pt>
                <c:pt idx="1">
                  <c:v>18513.0</c:v>
                </c:pt>
                <c:pt idx="2">
                  <c:v>16069.0</c:v>
                </c:pt>
                <c:pt idx="3">
                  <c:v>14823.0</c:v>
                </c:pt>
              </c:numCache>
            </c:numRef>
          </c:xVal>
          <c:yVal>
            <c:numRef>
              <c:f>'graphs-AI'!$F$47:$F$50</c:f>
              <c:numCache>
                <c:formatCode>0.00</c:formatCode>
                <c:ptCount val="4"/>
                <c:pt idx="0">
                  <c:v>7.375</c:v>
                </c:pt>
                <c:pt idx="1">
                  <c:v>6.0</c:v>
                </c:pt>
                <c:pt idx="2">
                  <c:v>4.5</c:v>
                </c:pt>
                <c:pt idx="3">
                  <c:v>3.6875</c:v>
                </c:pt>
              </c:numCache>
            </c:numRef>
          </c:yVal>
          <c:smooth val="0"/>
          <c:extLst xmlns:c16r2="http://schemas.microsoft.com/office/drawing/2015/06/chart">
            <c:ext xmlns:c16="http://schemas.microsoft.com/office/drawing/2014/chart" uri="{C3380CC4-5D6E-409C-BE32-E72D297353CC}">
              <c16:uniqueId val="{00000002-297C-4053-8C40-C0CEC1DDFC5F}"/>
            </c:ext>
          </c:extLst>
        </c:ser>
        <c:dLbls>
          <c:showLegendKey val="0"/>
          <c:showVal val="0"/>
          <c:showCatName val="0"/>
          <c:showSerName val="0"/>
          <c:showPercent val="0"/>
          <c:showBubbleSize val="0"/>
        </c:dLbls>
        <c:axId val="-2116531848"/>
        <c:axId val="2146762216"/>
      </c:scatterChart>
      <c:valAx>
        <c:axId val="-2116531848"/>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46762216"/>
        <c:crosses val="autoZero"/>
        <c:crossBetween val="midCat"/>
      </c:valAx>
      <c:valAx>
        <c:axId val="2146762216"/>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65318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'graphs-AI'!$G$55:$G$58</c:f>
              <c:numCache>
                <c:formatCode>#,##0</c:formatCode>
                <c:ptCount val="4"/>
                <c:pt idx="0">
                  <c:v>320162.0</c:v>
                </c:pt>
                <c:pt idx="1">
                  <c:v>258050.0</c:v>
                </c:pt>
                <c:pt idx="2">
                  <c:v>205495.0</c:v>
                </c:pt>
                <c:pt idx="3">
                  <c:v>175256.0</c:v>
                </c:pt>
              </c:numCache>
            </c:numRef>
          </c:xVal>
          <c:yVal>
            <c:numRef>
              <c:f>'graphs-AI'!$F$55:$F$58</c:f>
              <c:numCache>
                <c:formatCode>0.00</c:formatCode>
                <c:ptCount val="4"/>
                <c:pt idx="0">
                  <c:v>8.9375</c:v>
                </c:pt>
                <c:pt idx="1">
                  <c:v>8.6875</c:v>
                </c:pt>
                <c:pt idx="2">
                  <c:v>7.187499999999996</c:v>
                </c:pt>
                <c:pt idx="3">
                  <c:v>6.0</c:v>
                </c:pt>
              </c:numCache>
            </c:numRef>
          </c:yVal>
          <c:smooth val="0"/>
          <c:extLst xmlns:c16r2="http://schemas.microsoft.com/office/drawing/2015/06/chart">
            <c:ext xmlns:c16="http://schemas.microsoft.com/office/drawing/2014/chart" uri="{C3380CC4-5D6E-409C-BE32-E72D297353CC}">
              <c16:uniqueId val="{00000000-6486-47F1-A3CF-F79EDA40F885}"/>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'graphs-AI'!$G$59:$G$62</c:f>
              <c:numCache>
                <c:formatCode>#,##0</c:formatCode>
                <c:ptCount val="4"/>
                <c:pt idx="0">
                  <c:v>192443.0</c:v>
                </c:pt>
                <c:pt idx="1">
                  <c:v>162288.0</c:v>
                </c:pt>
                <c:pt idx="2">
                  <c:v>132268.0</c:v>
                </c:pt>
                <c:pt idx="3">
                  <c:v>114948.0</c:v>
                </c:pt>
              </c:numCache>
            </c:numRef>
          </c:xVal>
          <c:yVal>
            <c:numRef>
              <c:f>'graphs-AI'!$F$59:$F$62</c:f>
              <c:numCache>
                <c:formatCode>0.00</c:formatCode>
                <c:ptCount val="4"/>
                <c:pt idx="0">
                  <c:v>9.0625</c:v>
                </c:pt>
                <c:pt idx="1">
                  <c:v>8.5625</c:v>
                </c:pt>
                <c:pt idx="2">
                  <c:v>6.75</c:v>
                </c:pt>
                <c:pt idx="3">
                  <c:v>4.812499999999996</c:v>
                </c:pt>
              </c:numCache>
            </c:numRef>
          </c:yVal>
          <c:smooth val="0"/>
          <c:extLst xmlns:c16r2="http://schemas.microsoft.com/office/drawing/2015/06/chart">
            <c:ext xmlns:c16="http://schemas.microsoft.com/office/drawing/2014/chart" uri="{C3380CC4-5D6E-409C-BE32-E72D297353CC}">
              <c16:uniqueId val="{00000001-6486-47F1-A3CF-F79EDA40F885}"/>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'graphs-AI'!$G$63:$G$66</c:f>
              <c:numCache>
                <c:formatCode>#,##0</c:formatCode>
                <c:ptCount val="4"/>
                <c:pt idx="0">
                  <c:v>33284.0</c:v>
                </c:pt>
                <c:pt idx="1">
                  <c:v>29204.0</c:v>
                </c:pt>
                <c:pt idx="2">
                  <c:v>25139.0</c:v>
                </c:pt>
                <c:pt idx="3">
                  <c:v>22908.0</c:v>
                </c:pt>
              </c:numCache>
            </c:numRef>
          </c:xVal>
          <c:yVal>
            <c:numRef>
              <c:f>'graphs-AI'!$F$63:$F$66</c:f>
              <c:numCache>
                <c:formatCode>0.00</c:formatCode>
                <c:ptCount val="4"/>
                <c:pt idx="0">
                  <c:v>7.062499999999996</c:v>
                </c:pt>
                <c:pt idx="1">
                  <c:v>6.4375</c:v>
                </c:pt>
                <c:pt idx="2">
                  <c:v>6.187499999999996</c:v>
                </c:pt>
                <c:pt idx="3">
                  <c:v>3.6875</c:v>
                </c:pt>
              </c:numCache>
            </c:numRef>
          </c:yVal>
          <c:smooth val="0"/>
          <c:extLst xmlns:c16r2="http://schemas.microsoft.com/office/drawing/2015/06/chart">
            <c:ext xmlns:c16="http://schemas.microsoft.com/office/drawing/2014/chart" uri="{C3380CC4-5D6E-409C-BE32-E72D297353CC}">
              <c16:uniqueId val="{00000002-6486-47F1-A3CF-F79EDA40F885}"/>
            </c:ext>
          </c:extLst>
        </c:ser>
        <c:dLbls>
          <c:showLegendKey val="0"/>
          <c:showVal val="0"/>
          <c:showCatName val="0"/>
          <c:showSerName val="0"/>
          <c:showPercent val="0"/>
          <c:showBubbleSize val="0"/>
        </c:dLbls>
        <c:axId val="-2117905400"/>
        <c:axId val="-2117898312"/>
      </c:scatterChart>
      <c:valAx>
        <c:axId val="-2117905400"/>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7898312"/>
        <c:crosses val="autoZero"/>
        <c:crossBetween val="midCat"/>
      </c:valAx>
      <c:valAx>
        <c:axId val="-211789831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90540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'graphs-AI'!$G$71:$G$74</c:f>
              <c:numCache>
                <c:formatCode>#,##0</c:formatCode>
                <c:ptCount val="4"/>
                <c:pt idx="0">
                  <c:v>267073.0</c:v>
                </c:pt>
                <c:pt idx="1">
                  <c:v>229636.0</c:v>
                </c:pt>
                <c:pt idx="2">
                  <c:v>183909.0</c:v>
                </c:pt>
                <c:pt idx="3">
                  <c:v>160250.0</c:v>
                </c:pt>
              </c:numCache>
            </c:numRef>
          </c:xVal>
          <c:yVal>
            <c:numRef>
              <c:f>'graphs-AI'!$F$71:$F$74</c:f>
              <c:numCache>
                <c:formatCode>0.00</c:formatCode>
                <c:ptCount val="4"/>
                <c:pt idx="0">
                  <c:v>8.125</c:v>
                </c:pt>
                <c:pt idx="1">
                  <c:v>7.0</c:v>
                </c:pt>
                <c:pt idx="2">
                  <c:v>5.0</c:v>
                </c:pt>
                <c:pt idx="3">
                  <c:v>3.9375</c:v>
                </c:pt>
              </c:numCache>
            </c:numRef>
          </c:yVal>
          <c:smooth val="0"/>
          <c:extLst xmlns:c16r2="http://schemas.microsoft.com/office/drawing/2015/06/chart">
            <c:ext xmlns:c16="http://schemas.microsoft.com/office/drawing/2014/chart" uri="{C3380CC4-5D6E-409C-BE32-E72D297353CC}">
              <c16:uniqueId val="{00000000-E686-421E-86BD-22A4AF9426AA}"/>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'graphs-AI'!$G$75:$G$78</c:f>
              <c:numCache>
                <c:formatCode>#,##0</c:formatCode>
                <c:ptCount val="4"/>
                <c:pt idx="0">
                  <c:v>169883.0</c:v>
                </c:pt>
                <c:pt idx="1">
                  <c:v>136691.0</c:v>
                </c:pt>
                <c:pt idx="2">
                  <c:v>106526.0</c:v>
                </c:pt>
                <c:pt idx="3">
                  <c:v>92018.0</c:v>
                </c:pt>
              </c:numCache>
            </c:numRef>
          </c:xVal>
          <c:yVal>
            <c:numRef>
              <c:f>'graphs-AI'!$F$75:$F$78</c:f>
              <c:numCache>
                <c:formatCode>0.00</c:formatCode>
                <c:ptCount val="4"/>
                <c:pt idx="0">
                  <c:v>8.5</c:v>
                </c:pt>
                <c:pt idx="1">
                  <c:v>6.875</c:v>
                </c:pt>
                <c:pt idx="2">
                  <c:v>3.3125</c:v>
                </c:pt>
                <c:pt idx="3">
                  <c:v>2.0</c:v>
                </c:pt>
              </c:numCache>
            </c:numRef>
          </c:yVal>
          <c:smooth val="0"/>
          <c:extLst xmlns:c16r2="http://schemas.microsoft.com/office/drawing/2015/06/chart">
            <c:ext xmlns:c16="http://schemas.microsoft.com/office/drawing/2014/chart" uri="{C3380CC4-5D6E-409C-BE32-E72D297353CC}">
              <c16:uniqueId val="{00000001-E686-421E-86BD-22A4AF9426AA}"/>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'graphs-AI'!$G$79:$G$82</c:f>
              <c:numCache>
                <c:formatCode>#,##0</c:formatCode>
                <c:ptCount val="4"/>
                <c:pt idx="0">
                  <c:v>69726.0</c:v>
                </c:pt>
                <c:pt idx="1">
                  <c:v>51811.0</c:v>
                </c:pt>
                <c:pt idx="2">
                  <c:v>38975.0</c:v>
                </c:pt>
                <c:pt idx="3">
                  <c:v>33670.0</c:v>
                </c:pt>
              </c:numCache>
            </c:numRef>
          </c:xVal>
          <c:yVal>
            <c:numRef>
              <c:f>'graphs-AI'!$F$79:$F$82</c:f>
              <c:numCache>
                <c:formatCode>0.00</c:formatCode>
                <c:ptCount val="4"/>
                <c:pt idx="0">
                  <c:v>9.0625</c:v>
                </c:pt>
                <c:pt idx="1">
                  <c:v>7.312499999999996</c:v>
                </c:pt>
                <c:pt idx="2">
                  <c:v>4.624999999999979</c:v>
                </c:pt>
                <c:pt idx="3">
                  <c:v>3.4375</c:v>
                </c:pt>
              </c:numCache>
            </c:numRef>
          </c:yVal>
          <c:smooth val="0"/>
          <c:extLst xmlns:c16r2="http://schemas.microsoft.com/office/drawing/2015/06/chart">
            <c:ext xmlns:c16="http://schemas.microsoft.com/office/drawing/2014/chart" uri="{C3380CC4-5D6E-409C-BE32-E72D297353CC}">
              <c16:uniqueId val="{00000002-E686-421E-86BD-22A4AF9426AA}"/>
            </c:ext>
          </c:extLst>
        </c:ser>
        <c:dLbls>
          <c:showLegendKey val="0"/>
          <c:showVal val="0"/>
          <c:showCatName val="0"/>
          <c:showSerName val="0"/>
          <c:showPercent val="0"/>
          <c:showBubbleSize val="0"/>
        </c:dLbls>
        <c:axId val="-2117861848"/>
        <c:axId val="-2117854600"/>
      </c:scatterChart>
      <c:valAx>
        <c:axId val="-2117861848"/>
        <c:scaling>
          <c:orientation val="minMax"/>
        </c:scaling>
        <c:delete val="0"/>
        <c:axPos val="b"/>
        <c:majorGridlines/>
        <c:minorGridlines/>
        <c:title>
          <c:tx>
            <c:rich>
              <a:bodyPr/>
              <a:lstStyle/>
              <a:p>
                <a:pPr>
                  <a:defRPr/>
                </a:pPr>
                <a:r>
                  <a:rPr lang="it-IT"/>
                  <a:t>Bitstreams</a:t>
                </a:r>
                <a:r>
                  <a:rPr lang="it-IT" baseline="0"/>
                  <a:t> length (KB)</a:t>
                </a:r>
                <a:endParaRPr lang="it-IT"/>
              </a:p>
            </c:rich>
          </c:tx>
          <c:layout/>
          <c:overlay val="0"/>
        </c:title>
        <c:numFmt formatCode="#,##0" sourceLinked="1"/>
        <c:majorTickMark val="out"/>
        <c:minorTickMark val="none"/>
        <c:tickLblPos val="nextTo"/>
        <c:crossAx val="-2117854600"/>
        <c:crosses val="autoZero"/>
        <c:crossBetween val="midCat"/>
      </c:valAx>
      <c:valAx>
        <c:axId val="-211785460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8618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'graphs-LB'!$F$6:$F$9</c:f>
              <c:numCache>
                <c:formatCode>#,##0</c:formatCode>
                <c:ptCount val="4"/>
                <c:pt idx="0">
                  <c:v>4951.0</c:v>
                </c:pt>
                <c:pt idx="1">
                  <c:v>3443.0</c:v>
                </c:pt>
                <c:pt idx="2">
                  <c:v>2415.0</c:v>
                </c:pt>
                <c:pt idx="3">
                  <c:v>1998.0</c:v>
                </c:pt>
              </c:numCache>
            </c:numRef>
          </c:xVal>
          <c:yVal>
            <c:numRef>
              <c:f>'graphs-LB'!$E$6:$E$9</c:f>
              <c:numCache>
                <c:formatCode>0.00</c:formatCode>
                <c:ptCount val="4"/>
                <c:pt idx="0">
                  <c:v>6.375</c:v>
                </c:pt>
                <c:pt idx="1">
                  <c:v>3.9375</c:v>
                </c:pt>
                <c:pt idx="2">
                  <c:v>3.125</c:v>
                </c:pt>
                <c:pt idx="3">
                  <c:v>1.875</c:v>
                </c:pt>
              </c:numCache>
            </c:numRef>
          </c:yVal>
          <c:smooth val="0"/>
          <c:extLst xmlns:c16r2="http://schemas.microsoft.com/office/drawing/2015/06/chart">
            <c:ext xmlns:c16="http://schemas.microsoft.com/office/drawing/2014/chart" uri="{C3380CC4-5D6E-409C-BE32-E72D297353CC}">
              <c16:uniqueId val="{00000000-E000-42C6-B468-0AD26C3A0F55}"/>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'graphs-LB'!$F$10:$F$13</c:f>
              <c:numCache>
                <c:formatCode>#,##0</c:formatCode>
                <c:ptCount val="4"/>
                <c:pt idx="0">
                  <c:v>2834.0</c:v>
                </c:pt>
                <c:pt idx="1">
                  <c:v>1985.0</c:v>
                </c:pt>
                <c:pt idx="2">
                  <c:v>1351.0</c:v>
                </c:pt>
                <c:pt idx="3">
                  <c:v>1126.0</c:v>
                </c:pt>
              </c:numCache>
            </c:numRef>
          </c:xVal>
          <c:yVal>
            <c:numRef>
              <c:f>'graphs-LB'!$E$10:$E$13</c:f>
              <c:numCache>
                <c:formatCode>0.00</c:formatCode>
                <c:ptCount val="4"/>
                <c:pt idx="0">
                  <c:v>8.375</c:v>
                </c:pt>
                <c:pt idx="1">
                  <c:v>6.5</c:v>
                </c:pt>
                <c:pt idx="2">
                  <c:v>2.9375</c:v>
                </c:pt>
                <c:pt idx="3">
                  <c:v>2.0625</c:v>
                </c:pt>
              </c:numCache>
            </c:numRef>
          </c:yVal>
          <c:smooth val="0"/>
          <c:extLst xmlns:c16r2="http://schemas.microsoft.com/office/drawing/2015/06/chart">
            <c:ext xmlns:c16="http://schemas.microsoft.com/office/drawing/2014/chart" uri="{C3380CC4-5D6E-409C-BE32-E72D297353CC}">
              <c16:uniqueId val="{00000001-E000-42C6-B468-0AD26C3A0F55}"/>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'graphs-LB'!$F$14:$F$17</c:f>
              <c:numCache>
                <c:formatCode>#,##0</c:formatCode>
                <c:ptCount val="4"/>
                <c:pt idx="0">
                  <c:v>2523.0</c:v>
                </c:pt>
                <c:pt idx="1">
                  <c:v>1692.0</c:v>
                </c:pt>
                <c:pt idx="2">
                  <c:v>1167.0</c:v>
                </c:pt>
                <c:pt idx="3">
                  <c:v>945.0</c:v>
                </c:pt>
              </c:numCache>
            </c:numRef>
          </c:xVal>
          <c:yVal>
            <c:numRef>
              <c:f>'graphs-LB'!$E$14:$E$17</c:f>
              <c:numCache>
                <c:formatCode>0.00</c:formatCode>
                <c:ptCount val="4"/>
                <c:pt idx="0">
                  <c:v>8.6875</c:v>
                </c:pt>
                <c:pt idx="1">
                  <c:v>7.875</c:v>
                </c:pt>
                <c:pt idx="2">
                  <c:v>3.3125</c:v>
                </c:pt>
                <c:pt idx="3">
                  <c:v>2.8125</c:v>
                </c:pt>
              </c:numCache>
            </c:numRef>
          </c:yVal>
          <c:smooth val="0"/>
          <c:extLst xmlns:c16r2="http://schemas.microsoft.com/office/drawing/2015/06/chart">
            <c:ext xmlns:c16="http://schemas.microsoft.com/office/drawing/2014/chart" uri="{C3380CC4-5D6E-409C-BE32-E72D297353CC}">
              <c16:uniqueId val="{00000002-E000-42C6-B468-0AD26C3A0F55}"/>
            </c:ext>
          </c:extLst>
        </c:ser>
        <c:dLbls>
          <c:showLegendKey val="0"/>
          <c:showVal val="0"/>
          <c:showCatName val="0"/>
          <c:showSerName val="0"/>
          <c:showPercent val="0"/>
          <c:showBubbleSize val="0"/>
        </c:dLbls>
        <c:axId val="-2117817016"/>
        <c:axId val="-2117809624"/>
      </c:scatterChart>
      <c:valAx>
        <c:axId val="-2117817016"/>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7809624"/>
        <c:crosses val="autoZero"/>
        <c:crossBetween val="midCat"/>
      </c:valAx>
      <c:valAx>
        <c:axId val="-2117809624"/>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8170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'graphs-LB'!$K$6:$K$9</c:f>
              <c:numCache>
                <c:formatCode>#,##0</c:formatCode>
                <c:ptCount val="4"/>
                <c:pt idx="0">
                  <c:v>10194.0</c:v>
                </c:pt>
                <c:pt idx="1">
                  <c:v>8582.0</c:v>
                </c:pt>
                <c:pt idx="2">
                  <c:v>7171.0</c:v>
                </c:pt>
                <c:pt idx="3">
                  <c:v>6401.0</c:v>
                </c:pt>
              </c:numCache>
            </c:numRef>
          </c:xVal>
          <c:yVal>
            <c:numRef>
              <c:f>'graphs-LB'!$J$6:$J$9</c:f>
              <c:numCache>
                <c:formatCode>0.00</c:formatCode>
                <c:ptCount val="4"/>
                <c:pt idx="0">
                  <c:v>8.5625</c:v>
                </c:pt>
                <c:pt idx="1">
                  <c:v>7.9375</c:v>
                </c:pt>
                <c:pt idx="2">
                  <c:v>7.124999999999983</c:v>
                </c:pt>
                <c:pt idx="3">
                  <c:v>6.062499999999996</c:v>
                </c:pt>
              </c:numCache>
            </c:numRef>
          </c:yVal>
          <c:smooth val="0"/>
          <c:extLst xmlns:c16r2="http://schemas.microsoft.com/office/drawing/2015/06/chart">
            <c:ext xmlns:c16="http://schemas.microsoft.com/office/drawing/2014/chart" uri="{C3380CC4-5D6E-409C-BE32-E72D297353CC}">
              <c16:uniqueId val="{00000000-194A-4896-91AC-39C817D4BD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'graphs-LB'!$K$10:$K$13</c:f>
              <c:numCache>
                <c:formatCode>#,##0</c:formatCode>
                <c:ptCount val="4"/>
                <c:pt idx="0">
                  <c:v>5850.0</c:v>
                </c:pt>
                <c:pt idx="1">
                  <c:v>5817.0</c:v>
                </c:pt>
                <c:pt idx="2">
                  <c:v>4495.0</c:v>
                </c:pt>
                <c:pt idx="3">
                  <c:v>4061.0</c:v>
                </c:pt>
              </c:numCache>
            </c:numRef>
          </c:xVal>
          <c:yVal>
            <c:numRef>
              <c:f>'graphs-LB'!$J$10:$J$13</c:f>
              <c:numCache>
                <c:formatCode>0.00</c:formatCode>
                <c:ptCount val="4"/>
                <c:pt idx="0">
                  <c:v>8.8125</c:v>
                </c:pt>
                <c:pt idx="1">
                  <c:v>8.4375</c:v>
                </c:pt>
                <c:pt idx="2">
                  <c:v>7.562499999999996</c:v>
                </c:pt>
                <c:pt idx="3">
                  <c:v>7.312499999999996</c:v>
                </c:pt>
              </c:numCache>
            </c:numRef>
          </c:yVal>
          <c:smooth val="0"/>
          <c:extLst xmlns:c16r2="http://schemas.microsoft.com/office/drawing/2015/06/chart">
            <c:ext xmlns:c16="http://schemas.microsoft.com/office/drawing/2014/chart" uri="{C3380CC4-5D6E-409C-BE32-E72D297353CC}">
              <c16:uniqueId val="{00000001-194A-4896-91AC-39C817D4BD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'graphs-LB'!$K$14:$K$17</c:f>
              <c:numCache>
                <c:formatCode>#,##0</c:formatCode>
                <c:ptCount val="4"/>
                <c:pt idx="0">
                  <c:v>825.0</c:v>
                </c:pt>
                <c:pt idx="1">
                  <c:v>750.0</c:v>
                </c:pt>
                <c:pt idx="2">
                  <c:v>656.0</c:v>
                </c:pt>
                <c:pt idx="3">
                  <c:v>602.0</c:v>
                </c:pt>
              </c:numCache>
            </c:numRef>
          </c:xVal>
          <c:yVal>
            <c:numRef>
              <c:f>'graphs-LB'!$J$14:$J$17</c:f>
              <c:numCache>
                <c:formatCode>0.00</c:formatCode>
                <c:ptCount val="4"/>
                <c:pt idx="0">
                  <c:v>7.25</c:v>
                </c:pt>
                <c:pt idx="1">
                  <c:v>6.5</c:v>
                </c:pt>
                <c:pt idx="2">
                  <c:v>5.624999999999979</c:v>
                </c:pt>
                <c:pt idx="3">
                  <c:v>3.125</c:v>
                </c:pt>
              </c:numCache>
            </c:numRef>
          </c:yVal>
          <c:smooth val="0"/>
          <c:extLst xmlns:c16r2="http://schemas.microsoft.com/office/drawing/2015/06/chart">
            <c:ext xmlns:c16="http://schemas.microsoft.com/office/drawing/2014/chart" uri="{C3380CC4-5D6E-409C-BE32-E72D297353CC}">
              <c16:uniqueId val="{00000002-194A-4896-91AC-39C817D4BD2C}"/>
            </c:ext>
          </c:extLst>
        </c:ser>
        <c:dLbls>
          <c:showLegendKey val="0"/>
          <c:showVal val="0"/>
          <c:showCatName val="0"/>
          <c:showSerName val="0"/>
          <c:showPercent val="0"/>
          <c:showBubbleSize val="0"/>
        </c:dLbls>
        <c:axId val="-2117772152"/>
        <c:axId val="-2117764760"/>
      </c:scatterChart>
      <c:valAx>
        <c:axId val="-2117772152"/>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7764760"/>
        <c:crosses val="autoZero"/>
        <c:crossBetween val="midCat"/>
      </c:valAx>
      <c:valAx>
        <c:axId val="-2117764760"/>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77215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spPr>
            <a:ln w="12700" cmpd="sng">
              <a:solidFill>
                <a:srgbClr val="FF0000"/>
              </a:solidFill>
              <a:prstDash val="lgDash"/>
            </a:ln>
          </c:spPr>
          <c:marker>
            <c:symbol val="triangle"/>
            <c:size val="6"/>
            <c:spPr>
              <a:solidFill>
                <a:srgbClr val="FF0000"/>
              </a:solidFill>
              <a:ln>
                <a:solidFill>
                  <a:schemeClr val="tx1"/>
                </a:solidFill>
              </a:ln>
            </c:spPr>
          </c:marker>
          <c:xVal>
            <c:numRef>
              <c:f>'graphs-LB'!$P$6:$P$9</c:f>
              <c:numCache>
                <c:formatCode>#,##0</c:formatCode>
                <c:ptCount val="4"/>
                <c:pt idx="0">
                  <c:v>12773.0</c:v>
                </c:pt>
                <c:pt idx="1">
                  <c:v>10409.0</c:v>
                </c:pt>
                <c:pt idx="2">
                  <c:v>8123.0</c:v>
                </c:pt>
                <c:pt idx="3">
                  <c:v>7113.0</c:v>
                </c:pt>
              </c:numCache>
            </c:numRef>
          </c:xVal>
          <c:yVal>
            <c:numRef>
              <c:f>'graphs-LB'!$O$6:$O$9</c:f>
              <c:numCache>
                <c:formatCode>0.00</c:formatCode>
                <c:ptCount val="4"/>
                <c:pt idx="0">
                  <c:v>9.0</c:v>
                </c:pt>
                <c:pt idx="1">
                  <c:v>8.1875</c:v>
                </c:pt>
                <c:pt idx="2">
                  <c:v>7.812499999999996</c:v>
                </c:pt>
                <c:pt idx="3">
                  <c:v>7.562499999999996</c:v>
                </c:pt>
              </c:numCache>
            </c:numRef>
          </c:yVal>
          <c:smooth val="0"/>
          <c:extLst xmlns:c16r2="http://schemas.microsoft.com/office/drawing/2015/06/chart">
            <c:ext xmlns:c16="http://schemas.microsoft.com/office/drawing/2014/chart" uri="{C3380CC4-5D6E-409C-BE32-E72D297353CC}">
              <c16:uniqueId val="{00000000-B350-4027-BBBF-EAA6162625E1}"/>
            </c:ext>
          </c:extLst>
        </c:ser>
        <c:ser>
          <c:idx val="0"/>
          <c:order val="1"/>
          <c:spPr>
            <a:ln w="12700" cmpd="sng">
              <a:solidFill>
                <a:srgbClr val="3366FF"/>
              </a:solidFill>
              <a:prstDash val="lgDash"/>
            </a:ln>
          </c:spPr>
          <c:marker>
            <c:symbol val="square"/>
            <c:size val="5"/>
            <c:spPr>
              <a:solidFill>
                <a:srgbClr val="3366FF"/>
              </a:solidFill>
              <a:ln>
                <a:solidFill>
                  <a:schemeClr val="tx1"/>
                </a:solidFill>
              </a:ln>
            </c:spPr>
          </c:marker>
          <c:xVal>
            <c:numRef>
              <c:f>'graphs-LB'!$P$10:$P$13</c:f>
              <c:numCache>
                <c:formatCode>#,##0</c:formatCode>
                <c:ptCount val="4"/>
                <c:pt idx="0">
                  <c:v>7252.0</c:v>
                </c:pt>
                <c:pt idx="1">
                  <c:v>6208.0</c:v>
                </c:pt>
                <c:pt idx="2">
                  <c:v>5100.0</c:v>
                </c:pt>
                <c:pt idx="3">
                  <c:v>4505.0</c:v>
                </c:pt>
              </c:numCache>
            </c:numRef>
          </c:xVal>
          <c:yVal>
            <c:numRef>
              <c:f>'graphs-LB'!$O$10:$O$13</c:f>
              <c:numCache>
                <c:formatCode>0.00</c:formatCode>
                <c:ptCount val="4"/>
                <c:pt idx="0">
                  <c:v>9.375</c:v>
                </c:pt>
                <c:pt idx="1">
                  <c:v>8.9375</c:v>
                </c:pt>
                <c:pt idx="2">
                  <c:v>7.875</c:v>
                </c:pt>
                <c:pt idx="3">
                  <c:v>7.687499999999995</c:v>
                </c:pt>
              </c:numCache>
            </c:numRef>
          </c:yVal>
          <c:smooth val="0"/>
          <c:extLst xmlns:c16r2="http://schemas.microsoft.com/office/drawing/2015/06/chart">
            <c:ext xmlns:c16="http://schemas.microsoft.com/office/drawing/2014/chart" uri="{C3380CC4-5D6E-409C-BE32-E72D297353CC}">
              <c16:uniqueId val="{00000001-B350-4027-BBBF-EAA6162625E1}"/>
            </c:ext>
          </c:extLst>
        </c:ser>
        <c:ser>
          <c:idx val="2"/>
          <c:order val="2"/>
          <c:spPr>
            <a:ln w="12700" cmpd="sng">
              <a:solidFill>
                <a:schemeClr val="accent3">
                  <a:lumMod val="75000"/>
                </a:schemeClr>
              </a:solidFill>
              <a:prstDash val="lgDash"/>
            </a:ln>
          </c:spPr>
          <c:marker>
            <c:symbol val="diamond"/>
            <c:size val="7"/>
            <c:spPr>
              <a:solidFill>
                <a:srgbClr val="008000"/>
              </a:solidFill>
            </c:spPr>
          </c:marker>
          <c:xVal>
            <c:numRef>
              <c:f>'graphs-LB'!$P$14:$P$17</c:f>
              <c:numCache>
                <c:formatCode>#,##0</c:formatCode>
                <c:ptCount val="4"/>
                <c:pt idx="0">
                  <c:v>1348.0</c:v>
                </c:pt>
                <c:pt idx="1">
                  <c:v>1190.0</c:v>
                </c:pt>
                <c:pt idx="2" formatCode="General">
                  <c:v>1034.0</c:v>
                </c:pt>
                <c:pt idx="3">
                  <c:v>948.0</c:v>
                </c:pt>
              </c:numCache>
            </c:numRef>
          </c:xVal>
          <c:yVal>
            <c:numRef>
              <c:f>'graphs-LB'!$O$14:$O$17</c:f>
              <c:numCache>
                <c:formatCode>0.00</c:formatCode>
                <c:ptCount val="4"/>
                <c:pt idx="0">
                  <c:v>7.687499999999995</c:v>
                </c:pt>
                <c:pt idx="1">
                  <c:v>7.5</c:v>
                </c:pt>
                <c:pt idx="2">
                  <c:v>7.25</c:v>
                </c:pt>
                <c:pt idx="3">
                  <c:v>6.124999999999983</c:v>
                </c:pt>
              </c:numCache>
            </c:numRef>
          </c:yVal>
          <c:smooth val="0"/>
          <c:extLst xmlns:c16r2="http://schemas.microsoft.com/office/drawing/2015/06/chart">
            <c:ext xmlns:c16="http://schemas.microsoft.com/office/drawing/2014/chart" uri="{C3380CC4-5D6E-409C-BE32-E72D297353CC}">
              <c16:uniqueId val="{00000002-B350-4027-BBBF-EAA6162625E1}"/>
            </c:ext>
          </c:extLst>
        </c:ser>
        <c:dLbls>
          <c:showLegendKey val="0"/>
          <c:showVal val="0"/>
          <c:showCatName val="0"/>
          <c:showSerName val="0"/>
          <c:showPercent val="0"/>
          <c:showBubbleSize val="0"/>
        </c:dLbls>
        <c:axId val="-2117728104"/>
        <c:axId val="-2117720856"/>
      </c:scatterChart>
      <c:valAx>
        <c:axId val="-2117728104"/>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17720856"/>
        <c:crosses val="autoZero"/>
        <c:crossBetween val="midCat"/>
      </c:valAx>
      <c:valAx>
        <c:axId val="-2117720856"/>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17728104"/>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30B6F-9023-C440-80DB-F7C0E19B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4639</Words>
  <Characters>26447</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31024</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haoping yu</cp:lastModifiedBy>
  <cp:revision>3</cp:revision>
  <dcterms:created xsi:type="dcterms:W3CDTF">2017-04-16T01:33:00Z</dcterms:created>
  <dcterms:modified xsi:type="dcterms:W3CDTF">2017-04-16T01:39:00Z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